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92B210" w14:textId="77777777" w:rsidR="00602C75" w:rsidRPr="0013043F" w:rsidRDefault="00602C75" w:rsidP="00602C75">
      <w:pPr>
        <w:pStyle w:val="SubSubPar"/>
        <w:numPr>
          <w:ilvl w:val="0"/>
          <w:numId w:val="0"/>
        </w:numPr>
        <w:spacing w:after="0"/>
        <w:jc w:val="center"/>
        <w:rPr>
          <w:rFonts w:asciiTheme="majorHAnsi" w:hAnsiTheme="majorHAnsi" w:cstheme="majorHAnsi"/>
          <w:smallCaps/>
          <w:szCs w:val="22"/>
          <w:lang w:val="es-ES"/>
        </w:rPr>
      </w:pPr>
      <w:r w:rsidRPr="0013043F">
        <w:rPr>
          <w:rFonts w:asciiTheme="majorHAnsi" w:hAnsiTheme="majorHAnsi" w:cstheme="majorHAnsi"/>
          <w:smallCaps/>
          <w:szCs w:val="22"/>
          <w:lang w:val="es-ES"/>
        </w:rPr>
        <w:t>Documento del Banco Interamericano de Desarrollo</w:t>
      </w:r>
    </w:p>
    <w:p w14:paraId="02C5FB90" w14:textId="77777777" w:rsidR="00602C75" w:rsidRPr="0013043F" w:rsidRDefault="00602C75" w:rsidP="00602C75">
      <w:pPr>
        <w:tabs>
          <w:tab w:val="left" w:pos="1440"/>
          <w:tab w:val="left" w:pos="3060"/>
        </w:tabs>
        <w:jc w:val="center"/>
        <w:rPr>
          <w:rFonts w:asciiTheme="majorHAnsi" w:hAnsiTheme="majorHAnsi" w:cstheme="majorHAnsi"/>
          <w:smallCaps/>
          <w:sz w:val="22"/>
          <w:szCs w:val="22"/>
          <w:lang w:val="es-ES"/>
        </w:rPr>
      </w:pPr>
    </w:p>
    <w:p w14:paraId="00507E6F" w14:textId="77777777" w:rsidR="00602C75" w:rsidRPr="0013043F" w:rsidRDefault="00602C75" w:rsidP="00602C75">
      <w:pPr>
        <w:tabs>
          <w:tab w:val="left" w:pos="1440"/>
          <w:tab w:val="left" w:pos="3060"/>
        </w:tabs>
        <w:jc w:val="center"/>
        <w:rPr>
          <w:rFonts w:asciiTheme="majorHAnsi" w:hAnsiTheme="majorHAnsi" w:cstheme="majorHAnsi"/>
          <w:smallCaps/>
          <w:sz w:val="22"/>
          <w:szCs w:val="22"/>
          <w:lang w:val="es-ES"/>
        </w:rPr>
      </w:pPr>
    </w:p>
    <w:p w14:paraId="2B0F27DE" w14:textId="77777777" w:rsidR="00602C75" w:rsidRPr="0013043F" w:rsidRDefault="00602C75" w:rsidP="00602C75">
      <w:pPr>
        <w:tabs>
          <w:tab w:val="left" w:pos="1440"/>
          <w:tab w:val="left" w:pos="3060"/>
        </w:tabs>
        <w:jc w:val="center"/>
        <w:rPr>
          <w:rFonts w:asciiTheme="majorHAnsi" w:hAnsiTheme="majorHAnsi" w:cstheme="majorHAnsi"/>
          <w:smallCaps/>
          <w:sz w:val="22"/>
          <w:szCs w:val="22"/>
          <w:lang w:val="es-ES"/>
        </w:rPr>
      </w:pPr>
    </w:p>
    <w:p w14:paraId="7F793B51" w14:textId="77777777" w:rsidR="00602C75" w:rsidRPr="0013043F" w:rsidRDefault="00602C75" w:rsidP="00602C75">
      <w:pPr>
        <w:tabs>
          <w:tab w:val="left" w:pos="1440"/>
          <w:tab w:val="left" w:pos="3060"/>
        </w:tabs>
        <w:jc w:val="center"/>
        <w:rPr>
          <w:rFonts w:asciiTheme="majorHAnsi" w:hAnsiTheme="majorHAnsi" w:cstheme="majorHAnsi"/>
          <w:smallCaps/>
          <w:sz w:val="22"/>
          <w:szCs w:val="22"/>
          <w:lang w:val="es-ES"/>
        </w:rPr>
      </w:pPr>
    </w:p>
    <w:p w14:paraId="68E593E6" w14:textId="77777777" w:rsidR="00602C75" w:rsidRPr="0013043F" w:rsidRDefault="00602C75" w:rsidP="00602C75">
      <w:pPr>
        <w:tabs>
          <w:tab w:val="left" w:pos="1440"/>
          <w:tab w:val="left" w:pos="3060"/>
        </w:tabs>
        <w:jc w:val="center"/>
        <w:rPr>
          <w:rFonts w:asciiTheme="majorHAnsi" w:hAnsiTheme="majorHAnsi" w:cstheme="majorHAnsi"/>
          <w:smallCaps/>
          <w:sz w:val="22"/>
          <w:szCs w:val="22"/>
          <w:lang w:val="es-ES"/>
        </w:rPr>
      </w:pPr>
    </w:p>
    <w:p w14:paraId="4A67D9F6" w14:textId="77777777" w:rsidR="00602C75" w:rsidRPr="0013043F" w:rsidRDefault="00602C75" w:rsidP="00602C75">
      <w:pPr>
        <w:tabs>
          <w:tab w:val="left" w:pos="1440"/>
          <w:tab w:val="left" w:pos="3060"/>
        </w:tabs>
        <w:jc w:val="center"/>
        <w:rPr>
          <w:rFonts w:asciiTheme="majorHAnsi" w:hAnsiTheme="majorHAnsi" w:cstheme="majorHAnsi"/>
          <w:smallCaps/>
          <w:sz w:val="22"/>
          <w:szCs w:val="22"/>
          <w:lang w:val="es-ES"/>
        </w:rPr>
      </w:pPr>
    </w:p>
    <w:p w14:paraId="0D21926E" w14:textId="77777777" w:rsidR="00602C75" w:rsidRPr="0013043F" w:rsidRDefault="00602C75" w:rsidP="00602C75">
      <w:pPr>
        <w:tabs>
          <w:tab w:val="left" w:pos="1440"/>
          <w:tab w:val="left" w:pos="3060"/>
        </w:tabs>
        <w:jc w:val="center"/>
        <w:rPr>
          <w:rFonts w:asciiTheme="majorHAnsi" w:hAnsiTheme="majorHAnsi" w:cstheme="majorHAnsi"/>
          <w:smallCaps/>
          <w:sz w:val="22"/>
          <w:szCs w:val="22"/>
          <w:lang w:val="es-ES"/>
        </w:rPr>
      </w:pPr>
    </w:p>
    <w:p w14:paraId="5BFB3431" w14:textId="77777777" w:rsidR="00602C75" w:rsidRPr="0013043F" w:rsidRDefault="00602C75" w:rsidP="00602C75">
      <w:pPr>
        <w:tabs>
          <w:tab w:val="left" w:pos="1440"/>
          <w:tab w:val="left" w:pos="3060"/>
        </w:tabs>
        <w:jc w:val="center"/>
        <w:rPr>
          <w:rFonts w:asciiTheme="majorHAnsi" w:hAnsiTheme="majorHAnsi" w:cstheme="majorHAnsi"/>
          <w:smallCaps/>
          <w:sz w:val="22"/>
          <w:szCs w:val="22"/>
          <w:lang w:val="es-ES"/>
        </w:rPr>
      </w:pPr>
    </w:p>
    <w:p w14:paraId="4F0E1869" w14:textId="689AEEE9" w:rsidR="00602C75" w:rsidRPr="00CA734D" w:rsidRDefault="004A7620" w:rsidP="00602C75">
      <w:pPr>
        <w:tabs>
          <w:tab w:val="left" w:pos="1440"/>
          <w:tab w:val="left" w:pos="3060"/>
        </w:tabs>
        <w:jc w:val="center"/>
        <w:rPr>
          <w:rFonts w:asciiTheme="majorHAnsi" w:hAnsiTheme="majorHAnsi" w:cstheme="majorHAnsi"/>
          <w:b/>
          <w:smallCaps/>
          <w:sz w:val="28"/>
          <w:szCs w:val="28"/>
        </w:rPr>
      </w:pPr>
      <w:r w:rsidRPr="00CA734D">
        <w:rPr>
          <w:rFonts w:asciiTheme="majorHAnsi" w:hAnsiTheme="majorHAnsi" w:cstheme="majorHAnsi"/>
          <w:b/>
          <w:smallCaps/>
          <w:sz w:val="28"/>
          <w:szCs w:val="28"/>
        </w:rPr>
        <w:t>Surinam</w:t>
      </w:r>
      <w:r w:rsidRPr="00CA734D">
        <w:rPr>
          <w:rFonts w:asciiTheme="majorHAnsi" w:hAnsiTheme="majorHAnsi" w:cstheme="majorHAnsi"/>
          <w:b/>
          <w:smallCaps/>
          <w:sz w:val="28"/>
          <w:szCs w:val="28"/>
        </w:rPr>
        <w:tab/>
      </w:r>
    </w:p>
    <w:p w14:paraId="6ACB6176" w14:textId="77777777" w:rsidR="00602C75" w:rsidRPr="0013043F" w:rsidRDefault="00602C75" w:rsidP="00602C75">
      <w:pPr>
        <w:tabs>
          <w:tab w:val="left" w:pos="1440"/>
          <w:tab w:val="left" w:pos="3060"/>
        </w:tabs>
        <w:jc w:val="center"/>
        <w:rPr>
          <w:rFonts w:asciiTheme="majorHAnsi" w:hAnsiTheme="majorHAnsi" w:cstheme="majorHAnsi"/>
          <w:b/>
          <w:smallCaps/>
          <w:sz w:val="28"/>
          <w:szCs w:val="28"/>
        </w:rPr>
      </w:pPr>
    </w:p>
    <w:p w14:paraId="1766EC99" w14:textId="77777777" w:rsidR="00602C75" w:rsidRPr="0013043F" w:rsidRDefault="00602C75" w:rsidP="00602C75">
      <w:pPr>
        <w:tabs>
          <w:tab w:val="left" w:pos="1440"/>
          <w:tab w:val="left" w:pos="3060"/>
        </w:tabs>
        <w:jc w:val="center"/>
        <w:rPr>
          <w:rFonts w:asciiTheme="majorHAnsi" w:hAnsiTheme="majorHAnsi" w:cstheme="majorHAnsi"/>
          <w:b/>
          <w:smallCaps/>
          <w:sz w:val="28"/>
          <w:szCs w:val="28"/>
        </w:rPr>
      </w:pPr>
    </w:p>
    <w:p w14:paraId="628F5F74" w14:textId="77777777" w:rsidR="00602C75" w:rsidRPr="0013043F" w:rsidRDefault="00602C75" w:rsidP="00602C75">
      <w:pPr>
        <w:tabs>
          <w:tab w:val="left" w:pos="1440"/>
          <w:tab w:val="left" w:pos="3060"/>
        </w:tabs>
        <w:jc w:val="center"/>
        <w:rPr>
          <w:rFonts w:asciiTheme="majorHAnsi" w:hAnsiTheme="majorHAnsi" w:cstheme="majorHAnsi"/>
          <w:b/>
          <w:smallCaps/>
          <w:sz w:val="28"/>
          <w:szCs w:val="28"/>
        </w:rPr>
      </w:pPr>
    </w:p>
    <w:p w14:paraId="314DD5FC" w14:textId="77777777" w:rsidR="00602C75" w:rsidRPr="0013043F" w:rsidRDefault="00602C75" w:rsidP="00602C75">
      <w:pPr>
        <w:tabs>
          <w:tab w:val="left" w:pos="1440"/>
          <w:tab w:val="left" w:pos="3060"/>
        </w:tabs>
        <w:rPr>
          <w:rFonts w:asciiTheme="majorHAnsi" w:hAnsiTheme="majorHAnsi" w:cstheme="majorHAnsi"/>
          <w:smallCaps/>
          <w:sz w:val="22"/>
          <w:szCs w:val="22"/>
        </w:rPr>
      </w:pPr>
    </w:p>
    <w:p w14:paraId="1216ED28" w14:textId="77777777" w:rsidR="00602C75" w:rsidRPr="0013043F" w:rsidRDefault="00602C75" w:rsidP="00602C75">
      <w:pPr>
        <w:tabs>
          <w:tab w:val="left" w:pos="1440"/>
          <w:tab w:val="left" w:pos="3060"/>
        </w:tabs>
        <w:rPr>
          <w:rFonts w:asciiTheme="majorHAnsi" w:hAnsiTheme="majorHAnsi" w:cstheme="majorHAnsi"/>
          <w:smallCaps/>
          <w:sz w:val="22"/>
          <w:szCs w:val="22"/>
        </w:rPr>
      </w:pPr>
    </w:p>
    <w:p w14:paraId="1494CB62" w14:textId="77777777" w:rsidR="00602C75" w:rsidRPr="0013043F" w:rsidRDefault="00602C75" w:rsidP="00602C75">
      <w:pPr>
        <w:tabs>
          <w:tab w:val="left" w:pos="1440"/>
          <w:tab w:val="left" w:pos="3060"/>
        </w:tabs>
        <w:rPr>
          <w:rFonts w:asciiTheme="majorHAnsi" w:hAnsiTheme="majorHAnsi" w:cstheme="majorHAnsi"/>
          <w:smallCaps/>
          <w:sz w:val="22"/>
          <w:szCs w:val="22"/>
        </w:rPr>
      </w:pPr>
    </w:p>
    <w:p w14:paraId="2B4B3CC1" w14:textId="77777777" w:rsidR="00602C75" w:rsidRPr="0013043F" w:rsidRDefault="00602C75" w:rsidP="00602C75">
      <w:pPr>
        <w:tabs>
          <w:tab w:val="left" w:pos="1440"/>
          <w:tab w:val="left" w:pos="3060"/>
        </w:tabs>
        <w:rPr>
          <w:rFonts w:asciiTheme="majorHAnsi" w:hAnsiTheme="majorHAnsi" w:cstheme="majorHAnsi"/>
          <w:smallCaps/>
          <w:sz w:val="22"/>
          <w:szCs w:val="22"/>
        </w:rPr>
      </w:pPr>
    </w:p>
    <w:p w14:paraId="00667CE7" w14:textId="77777777" w:rsidR="00602C75" w:rsidRPr="0013043F" w:rsidRDefault="00602C75" w:rsidP="00602C75">
      <w:pPr>
        <w:tabs>
          <w:tab w:val="left" w:pos="1440"/>
          <w:tab w:val="left" w:pos="3060"/>
        </w:tabs>
        <w:rPr>
          <w:rFonts w:asciiTheme="majorHAnsi" w:hAnsiTheme="majorHAnsi" w:cstheme="majorHAnsi"/>
          <w:smallCaps/>
          <w:sz w:val="22"/>
          <w:szCs w:val="22"/>
        </w:rPr>
      </w:pPr>
    </w:p>
    <w:p w14:paraId="76D253A6" w14:textId="70815F66" w:rsidR="00602C75" w:rsidRPr="00D05BB6" w:rsidRDefault="004A7620" w:rsidP="00602C75">
      <w:pPr>
        <w:tabs>
          <w:tab w:val="left" w:pos="1440"/>
          <w:tab w:val="left" w:pos="3060"/>
        </w:tabs>
        <w:jc w:val="center"/>
        <w:rPr>
          <w:rFonts w:asciiTheme="majorHAnsi" w:hAnsiTheme="majorHAnsi" w:cstheme="majorHAnsi"/>
          <w:b/>
          <w:smallCaps/>
          <w:sz w:val="28"/>
          <w:szCs w:val="28"/>
        </w:rPr>
      </w:pPr>
      <w:r w:rsidRPr="0013043F">
        <w:rPr>
          <w:rFonts w:asciiTheme="majorHAnsi" w:hAnsiTheme="majorHAnsi" w:cstheme="majorHAnsi"/>
          <w:b/>
          <w:smallCaps/>
          <w:sz w:val="28"/>
          <w:szCs w:val="28"/>
        </w:rPr>
        <w:t xml:space="preserve">Consolidating Access to </w:t>
      </w:r>
      <w:r w:rsidRPr="00D05BB6">
        <w:rPr>
          <w:rFonts w:asciiTheme="majorHAnsi" w:hAnsiTheme="majorHAnsi" w:cstheme="majorHAnsi"/>
          <w:b/>
          <w:smallCaps/>
          <w:sz w:val="28"/>
          <w:szCs w:val="28"/>
        </w:rPr>
        <w:t xml:space="preserve">Quality </w:t>
      </w:r>
      <w:r w:rsidR="00E56C98" w:rsidRPr="00D05BB6">
        <w:rPr>
          <w:rFonts w:asciiTheme="majorHAnsi" w:hAnsiTheme="majorHAnsi" w:cstheme="majorHAnsi"/>
          <w:b/>
          <w:smallCaps/>
          <w:sz w:val="28"/>
          <w:szCs w:val="28"/>
        </w:rPr>
        <w:t>and Inclusive Education in Suriname</w:t>
      </w:r>
    </w:p>
    <w:p w14:paraId="7DE00E2C" w14:textId="41773014" w:rsidR="00602C75" w:rsidRPr="00CA734D" w:rsidRDefault="00602C75" w:rsidP="00602C75">
      <w:pPr>
        <w:tabs>
          <w:tab w:val="left" w:pos="1440"/>
          <w:tab w:val="left" w:pos="3060"/>
        </w:tabs>
        <w:jc w:val="center"/>
        <w:rPr>
          <w:rFonts w:asciiTheme="majorHAnsi" w:hAnsiTheme="majorHAnsi" w:cstheme="majorHAnsi"/>
          <w:b/>
          <w:smallCaps/>
          <w:sz w:val="28"/>
          <w:szCs w:val="28"/>
          <w:lang w:val="es-ES"/>
        </w:rPr>
      </w:pPr>
      <w:r w:rsidRPr="00CA734D">
        <w:rPr>
          <w:rFonts w:asciiTheme="majorHAnsi" w:hAnsiTheme="majorHAnsi" w:cstheme="majorHAnsi"/>
          <w:b/>
          <w:smallCaps/>
          <w:sz w:val="28"/>
          <w:szCs w:val="28"/>
          <w:lang w:val="es-ES"/>
        </w:rPr>
        <w:t>(</w:t>
      </w:r>
      <w:r w:rsidR="00E56C98" w:rsidRPr="00CA734D">
        <w:rPr>
          <w:rFonts w:asciiTheme="majorHAnsi" w:hAnsiTheme="majorHAnsi" w:cstheme="majorHAnsi"/>
          <w:b/>
          <w:smallCaps/>
          <w:sz w:val="28"/>
          <w:szCs w:val="28"/>
          <w:lang w:val="es-ES"/>
        </w:rPr>
        <w:t>SU</w:t>
      </w:r>
      <w:r w:rsidRPr="00CA734D">
        <w:rPr>
          <w:rFonts w:asciiTheme="majorHAnsi" w:hAnsiTheme="majorHAnsi" w:cstheme="majorHAnsi"/>
          <w:b/>
          <w:smallCaps/>
          <w:sz w:val="28"/>
          <w:szCs w:val="28"/>
          <w:lang w:val="es-ES"/>
        </w:rPr>
        <w:t>-</w:t>
      </w:r>
      <w:r w:rsidR="00E56C98" w:rsidRPr="00CA734D">
        <w:rPr>
          <w:rFonts w:asciiTheme="majorHAnsi" w:hAnsiTheme="majorHAnsi" w:cstheme="majorHAnsi"/>
          <w:b/>
          <w:smallCaps/>
          <w:sz w:val="28"/>
          <w:szCs w:val="28"/>
          <w:lang w:val="es-ES"/>
        </w:rPr>
        <w:t>L1059</w:t>
      </w:r>
      <w:r w:rsidRPr="00CA734D">
        <w:rPr>
          <w:rFonts w:asciiTheme="majorHAnsi" w:hAnsiTheme="majorHAnsi" w:cstheme="majorHAnsi"/>
          <w:b/>
          <w:smallCaps/>
          <w:sz w:val="28"/>
          <w:szCs w:val="28"/>
          <w:lang w:val="es-ES"/>
        </w:rPr>
        <w:t>)</w:t>
      </w:r>
    </w:p>
    <w:p w14:paraId="178CBAC7" w14:textId="77777777" w:rsidR="00602C75" w:rsidRPr="00CA734D" w:rsidRDefault="00602C75" w:rsidP="00602C75">
      <w:pPr>
        <w:tabs>
          <w:tab w:val="left" w:pos="1440"/>
          <w:tab w:val="left" w:pos="3060"/>
        </w:tabs>
        <w:jc w:val="center"/>
        <w:rPr>
          <w:rFonts w:asciiTheme="majorHAnsi" w:hAnsiTheme="majorHAnsi" w:cstheme="majorHAnsi"/>
          <w:b/>
          <w:smallCaps/>
          <w:sz w:val="28"/>
          <w:szCs w:val="28"/>
          <w:lang w:val="es-ES"/>
        </w:rPr>
      </w:pPr>
    </w:p>
    <w:p w14:paraId="0CE62376" w14:textId="77777777" w:rsidR="00602C75" w:rsidRPr="00CA734D" w:rsidRDefault="00602C75" w:rsidP="00602C75">
      <w:pPr>
        <w:tabs>
          <w:tab w:val="left" w:pos="1440"/>
          <w:tab w:val="left" w:pos="3060"/>
        </w:tabs>
        <w:jc w:val="center"/>
        <w:rPr>
          <w:rFonts w:asciiTheme="majorHAnsi" w:hAnsiTheme="majorHAnsi" w:cstheme="majorHAnsi"/>
          <w:b/>
          <w:smallCaps/>
          <w:sz w:val="28"/>
          <w:szCs w:val="28"/>
          <w:lang w:val="es-ES"/>
        </w:rPr>
      </w:pPr>
    </w:p>
    <w:p w14:paraId="73EB1E10" w14:textId="45F6AD7B" w:rsidR="00602C75" w:rsidRPr="00CA734D" w:rsidRDefault="00761277" w:rsidP="00602C75">
      <w:pPr>
        <w:tabs>
          <w:tab w:val="left" w:pos="1440"/>
          <w:tab w:val="left" w:pos="3060"/>
        </w:tabs>
        <w:jc w:val="center"/>
        <w:rPr>
          <w:rFonts w:asciiTheme="majorHAnsi" w:hAnsiTheme="majorHAnsi" w:cstheme="majorHAnsi"/>
          <w:b/>
          <w:smallCaps/>
          <w:sz w:val="28"/>
          <w:szCs w:val="28"/>
          <w:lang w:val="es-ES"/>
        </w:rPr>
      </w:pPr>
      <w:r w:rsidRPr="00CA734D">
        <w:rPr>
          <w:rFonts w:asciiTheme="majorHAnsi" w:hAnsiTheme="majorHAnsi" w:cstheme="majorHAnsi"/>
          <w:b/>
          <w:smallCaps/>
          <w:sz w:val="28"/>
          <w:szCs w:val="28"/>
          <w:lang w:val="es-ES"/>
        </w:rPr>
        <w:t xml:space="preserve">Ex-ante Economic Analysis </w:t>
      </w:r>
      <w:r w:rsidR="00602C75" w:rsidRPr="00CA734D">
        <w:rPr>
          <w:rFonts w:asciiTheme="majorHAnsi" w:hAnsiTheme="majorHAnsi" w:cstheme="majorHAnsi"/>
          <w:b/>
          <w:smallCaps/>
          <w:sz w:val="28"/>
          <w:szCs w:val="28"/>
          <w:lang w:val="es-ES"/>
        </w:rPr>
        <w:t xml:space="preserve"> </w:t>
      </w:r>
    </w:p>
    <w:p w14:paraId="1DED2E7F" w14:textId="77777777" w:rsidR="00602C75" w:rsidRPr="00CA734D" w:rsidRDefault="00602C75" w:rsidP="00602C75">
      <w:pPr>
        <w:tabs>
          <w:tab w:val="left" w:pos="1440"/>
          <w:tab w:val="left" w:pos="3060"/>
        </w:tabs>
        <w:jc w:val="center"/>
        <w:rPr>
          <w:rFonts w:asciiTheme="majorHAnsi" w:hAnsiTheme="majorHAnsi" w:cstheme="majorHAnsi"/>
          <w:b/>
          <w:smallCaps/>
          <w:sz w:val="28"/>
          <w:szCs w:val="28"/>
          <w:lang w:val="es-ES"/>
        </w:rPr>
      </w:pPr>
    </w:p>
    <w:p w14:paraId="2F1D7A28" w14:textId="77777777" w:rsidR="00602C75" w:rsidRPr="00CA734D" w:rsidRDefault="00602C75" w:rsidP="00602C75">
      <w:pPr>
        <w:pStyle w:val="Newpage"/>
        <w:rPr>
          <w:rFonts w:asciiTheme="majorHAnsi" w:hAnsiTheme="majorHAnsi" w:cstheme="majorHAnsi"/>
          <w:b w:val="0"/>
          <w:caps/>
          <w:smallCaps w:val="0"/>
          <w:sz w:val="22"/>
          <w:szCs w:val="22"/>
        </w:rPr>
      </w:pPr>
    </w:p>
    <w:p w14:paraId="18E416F7" w14:textId="77777777" w:rsidR="00602C75" w:rsidRPr="0013043F" w:rsidRDefault="00602C75" w:rsidP="00602C75">
      <w:pPr>
        <w:tabs>
          <w:tab w:val="left" w:pos="1440"/>
          <w:tab w:val="left" w:pos="3060"/>
        </w:tabs>
        <w:jc w:val="center"/>
        <w:rPr>
          <w:rFonts w:asciiTheme="majorHAnsi" w:hAnsiTheme="majorHAnsi" w:cstheme="majorHAnsi"/>
          <w:b/>
          <w:smallCaps/>
          <w:sz w:val="22"/>
          <w:szCs w:val="22"/>
          <w:lang w:val="es-ES"/>
        </w:rPr>
      </w:pPr>
    </w:p>
    <w:p w14:paraId="0151D1AF" w14:textId="77777777" w:rsidR="00602C75" w:rsidRPr="0013043F" w:rsidRDefault="00602C75" w:rsidP="00602C75">
      <w:pPr>
        <w:tabs>
          <w:tab w:val="left" w:pos="1440"/>
          <w:tab w:val="left" w:pos="3060"/>
        </w:tabs>
        <w:jc w:val="center"/>
        <w:rPr>
          <w:rFonts w:asciiTheme="majorHAnsi" w:hAnsiTheme="majorHAnsi" w:cstheme="majorHAnsi"/>
          <w:smallCaps/>
          <w:sz w:val="22"/>
          <w:szCs w:val="22"/>
          <w:lang w:val="es-ES"/>
        </w:rPr>
      </w:pPr>
    </w:p>
    <w:p w14:paraId="3AE5D2C8" w14:textId="77777777" w:rsidR="00602C75" w:rsidRPr="0013043F" w:rsidRDefault="00602C75" w:rsidP="00602C75">
      <w:pPr>
        <w:tabs>
          <w:tab w:val="left" w:pos="1440"/>
          <w:tab w:val="left" w:pos="3060"/>
        </w:tabs>
        <w:jc w:val="center"/>
        <w:rPr>
          <w:rFonts w:asciiTheme="majorHAnsi" w:hAnsiTheme="majorHAnsi" w:cstheme="majorHAnsi"/>
          <w:smallCaps/>
          <w:sz w:val="22"/>
          <w:szCs w:val="22"/>
          <w:lang w:val="es-ES"/>
        </w:rPr>
      </w:pPr>
    </w:p>
    <w:p w14:paraId="1DD422F1" w14:textId="77777777" w:rsidR="00602C75" w:rsidRPr="0013043F" w:rsidRDefault="00602C75" w:rsidP="00602C75">
      <w:pPr>
        <w:tabs>
          <w:tab w:val="left" w:pos="1440"/>
          <w:tab w:val="left" w:pos="3060"/>
        </w:tabs>
        <w:jc w:val="center"/>
        <w:rPr>
          <w:rFonts w:asciiTheme="majorHAnsi" w:hAnsiTheme="majorHAnsi" w:cstheme="majorHAnsi"/>
          <w:smallCaps/>
          <w:sz w:val="22"/>
          <w:szCs w:val="22"/>
          <w:lang w:val="es-ES"/>
        </w:rPr>
      </w:pPr>
    </w:p>
    <w:p w14:paraId="6E4D4626" w14:textId="77777777" w:rsidR="00602C75" w:rsidRPr="0013043F" w:rsidRDefault="00602C75" w:rsidP="00602C75">
      <w:pPr>
        <w:tabs>
          <w:tab w:val="left" w:pos="1440"/>
          <w:tab w:val="left" w:pos="3060"/>
        </w:tabs>
        <w:jc w:val="center"/>
        <w:rPr>
          <w:rFonts w:asciiTheme="majorHAnsi" w:hAnsiTheme="majorHAnsi" w:cstheme="majorHAnsi"/>
          <w:sz w:val="22"/>
          <w:szCs w:val="22"/>
          <w:lang w:val="es-ES"/>
        </w:rPr>
      </w:pPr>
    </w:p>
    <w:p w14:paraId="25890E67" w14:textId="77777777" w:rsidR="00602C75" w:rsidRPr="0013043F" w:rsidRDefault="00602C75" w:rsidP="00602C75">
      <w:pPr>
        <w:tabs>
          <w:tab w:val="left" w:pos="1440"/>
          <w:tab w:val="left" w:pos="3060"/>
        </w:tabs>
        <w:jc w:val="center"/>
        <w:rPr>
          <w:rFonts w:asciiTheme="majorHAnsi" w:hAnsiTheme="majorHAnsi" w:cstheme="majorHAnsi"/>
          <w:sz w:val="22"/>
          <w:szCs w:val="22"/>
          <w:lang w:val="es-ES"/>
        </w:rPr>
      </w:pPr>
    </w:p>
    <w:p w14:paraId="15FA3CCB" w14:textId="77777777" w:rsidR="00602C75" w:rsidRPr="0013043F" w:rsidRDefault="00602C75" w:rsidP="00602C75">
      <w:pPr>
        <w:tabs>
          <w:tab w:val="left" w:pos="1440"/>
          <w:tab w:val="left" w:pos="3060"/>
        </w:tabs>
        <w:jc w:val="center"/>
        <w:rPr>
          <w:rFonts w:asciiTheme="majorHAnsi" w:hAnsiTheme="majorHAnsi" w:cstheme="majorHAnsi"/>
          <w:sz w:val="22"/>
          <w:szCs w:val="22"/>
          <w:lang w:val="es-ES"/>
        </w:rPr>
      </w:pPr>
    </w:p>
    <w:p w14:paraId="3BFAF424" w14:textId="77777777" w:rsidR="00602C75" w:rsidRPr="0013043F" w:rsidRDefault="00602C75" w:rsidP="00602C75">
      <w:pPr>
        <w:tabs>
          <w:tab w:val="left" w:pos="1440"/>
          <w:tab w:val="left" w:pos="3060"/>
        </w:tabs>
        <w:jc w:val="center"/>
        <w:rPr>
          <w:rFonts w:asciiTheme="majorHAnsi" w:hAnsiTheme="majorHAnsi" w:cstheme="majorHAnsi"/>
          <w:sz w:val="22"/>
          <w:szCs w:val="22"/>
          <w:lang w:val="es-ES"/>
        </w:rPr>
      </w:pPr>
    </w:p>
    <w:p w14:paraId="2574CBFE" w14:textId="77777777" w:rsidR="00602C75" w:rsidRPr="0013043F" w:rsidRDefault="00602C75" w:rsidP="00602C75">
      <w:pPr>
        <w:tabs>
          <w:tab w:val="left" w:pos="1440"/>
          <w:tab w:val="left" w:pos="3060"/>
        </w:tabs>
        <w:jc w:val="center"/>
        <w:rPr>
          <w:rFonts w:asciiTheme="majorHAnsi" w:hAnsiTheme="majorHAnsi" w:cstheme="majorHAnsi"/>
          <w:sz w:val="22"/>
          <w:szCs w:val="22"/>
          <w:lang w:val="es-ES"/>
        </w:rPr>
      </w:pPr>
    </w:p>
    <w:p w14:paraId="0CC28A9F" w14:textId="77777777" w:rsidR="00602C75" w:rsidRPr="0013043F" w:rsidRDefault="00602C75" w:rsidP="00602C75">
      <w:pPr>
        <w:tabs>
          <w:tab w:val="left" w:pos="1440"/>
          <w:tab w:val="left" w:pos="3060"/>
        </w:tabs>
        <w:jc w:val="center"/>
        <w:rPr>
          <w:rFonts w:asciiTheme="majorHAnsi" w:hAnsiTheme="majorHAnsi" w:cstheme="majorHAnsi"/>
          <w:sz w:val="22"/>
          <w:szCs w:val="22"/>
          <w:lang w:val="es-ES"/>
        </w:rPr>
      </w:pPr>
    </w:p>
    <w:p w14:paraId="1E4CA3D8" w14:textId="77777777" w:rsidR="00602C75" w:rsidRPr="0013043F" w:rsidRDefault="00602C75" w:rsidP="00602C75">
      <w:pPr>
        <w:tabs>
          <w:tab w:val="left" w:pos="1440"/>
          <w:tab w:val="left" w:pos="3060"/>
        </w:tabs>
        <w:jc w:val="center"/>
        <w:rPr>
          <w:rFonts w:asciiTheme="majorHAnsi" w:hAnsiTheme="majorHAnsi" w:cstheme="majorHAnsi"/>
          <w:sz w:val="22"/>
          <w:szCs w:val="22"/>
          <w:lang w:val="es-ES"/>
        </w:rPr>
      </w:pPr>
    </w:p>
    <w:p w14:paraId="7D366424" w14:textId="77777777" w:rsidR="00602C75" w:rsidRPr="0013043F" w:rsidRDefault="00602C75" w:rsidP="00602C75">
      <w:pPr>
        <w:tabs>
          <w:tab w:val="left" w:pos="1440"/>
          <w:tab w:val="left" w:pos="3060"/>
        </w:tabs>
        <w:jc w:val="center"/>
        <w:rPr>
          <w:rFonts w:asciiTheme="majorHAnsi" w:hAnsiTheme="majorHAnsi" w:cstheme="majorHAnsi"/>
          <w:sz w:val="22"/>
          <w:szCs w:val="22"/>
          <w:lang w:val="es-ES"/>
        </w:rPr>
      </w:pPr>
    </w:p>
    <w:p w14:paraId="2AACAEA4" w14:textId="77777777" w:rsidR="00602C75" w:rsidRPr="0013043F" w:rsidRDefault="00602C75" w:rsidP="00602C75">
      <w:pPr>
        <w:tabs>
          <w:tab w:val="left" w:pos="1440"/>
          <w:tab w:val="left" w:pos="3060"/>
        </w:tabs>
        <w:jc w:val="center"/>
        <w:rPr>
          <w:rFonts w:asciiTheme="majorHAnsi" w:hAnsiTheme="majorHAnsi" w:cstheme="majorHAnsi"/>
          <w:sz w:val="22"/>
          <w:szCs w:val="22"/>
          <w:lang w:val="es-ES"/>
        </w:rPr>
      </w:pPr>
    </w:p>
    <w:p w14:paraId="3DB4A345" w14:textId="77777777" w:rsidR="00602C75" w:rsidRPr="0013043F" w:rsidRDefault="00602C75" w:rsidP="00602C75">
      <w:pPr>
        <w:tabs>
          <w:tab w:val="left" w:pos="1440"/>
          <w:tab w:val="left" w:pos="3060"/>
        </w:tabs>
        <w:jc w:val="center"/>
        <w:rPr>
          <w:rFonts w:asciiTheme="majorHAnsi" w:hAnsiTheme="majorHAnsi" w:cstheme="majorHAnsi"/>
          <w:sz w:val="22"/>
          <w:szCs w:val="22"/>
          <w:lang w:val="es-ES"/>
        </w:rPr>
      </w:pPr>
    </w:p>
    <w:p w14:paraId="55E851CD" w14:textId="77777777" w:rsidR="00602C75" w:rsidRPr="0013043F" w:rsidRDefault="00602C75" w:rsidP="00602C75">
      <w:pPr>
        <w:tabs>
          <w:tab w:val="left" w:pos="1440"/>
          <w:tab w:val="left" w:pos="3060"/>
        </w:tabs>
        <w:jc w:val="center"/>
        <w:rPr>
          <w:rFonts w:asciiTheme="majorHAnsi" w:hAnsiTheme="majorHAnsi" w:cstheme="majorHAnsi"/>
          <w:sz w:val="22"/>
          <w:szCs w:val="22"/>
          <w:lang w:val="es-ES"/>
        </w:rPr>
      </w:pPr>
    </w:p>
    <w:p w14:paraId="4C97071B" w14:textId="77777777" w:rsidR="00602C75" w:rsidRPr="0013043F" w:rsidRDefault="00602C75" w:rsidP="00602C75">
      <w:pPr>
        <w:tabs>
          <w:tab w:val="left" w:pos="1440"/>
          <w:tab w:val="left" w:pos="3060"/>
        </w:tabs>
        <w:jc w:val="center"/>
        <w:rPr>
          <w:rFonts w:asciiTheme="majorHAnsi" w:hAnsiTheme="majorHAnsi" w:cstheme="majorHAnsi"/>
          <w:sz w:val="22"/>
          <w:szCs w:val="22"/>
          <w:lang w:val="es-ES"/>
        </w:rPr>
      </w:pPr>
    </w:p>
    <w:p w14:paraId="58F86449" w14:textId="77777777" w:rsidR="00602C75" w:rsidRPr="0013043F" w:rsidRDefault="00602C75" w:rsidP="00602C75">
      <w:pPr>
        <w:tabs>
          <w:tab w:val="left" w:pos="1440"/>
          <w:tab w:val="left" w:pos="3060"/>
        </w:tabs>
        <w:jc w:val="center"/>
        <w:rPr>
          <w:rFonts w:asciiTheme="majorHAnsi" w:hAnsiTheme="majorHAnsi" w:cstheme="majorHAnsi"/>
          <w:sz w:val="22"/>
          <w:szCs w:val="22"/>
          <w:lang w:val="es-ES"/>
        </w:rPr>
      </w:pPr>
    </w:p>
    <w:p w14:paraId="4C2C1751" w14:textId="632C7CF5" w:rsidR="00602C75" w:rsidRPr="0013043F" w:rsidRDefault="00602C75" w:rsidP="00602C75">
      <w:pPr>
        <w:pStyle w:val="BodyText"/>
        <w:pBdr>
          <w:top w:val="single" w:sz="4" w:space="1" w:color="auto"/>
          <w:left w:val="single" w:sz="4" w:space="4" w:color="auto"/>
          <w:bottom w:val="single" w:sz="4" w:space="1" w:color="auto"/>
          <w:right w:val="single" w:sz="4" w:space="4" w:color="auto"/>
        </w:pBdr>
        <w:tabs>
          <w:tab w:val="left" w:pos="1440"/>
        </w:tabs>
        <w:jc w:val="both"/>
        <w:rPr>
          <w:rFonts w:asciiTheme="majorHAnsi" w:hAnsiTheme="majorHAnsi" w:cstheme="majorHAnsi"/>
          <w:sz w:val="22"/>
          <w:szCs w:val="22"/>
          <w:lang w:val="es-ES"/>
        </w:rPr>
        <w:sectPr w:rsidR="00602C75" w:rsidRPr="0013043F" w:rsidSect="00C009E1">
          <w:headerReference w:type="even" r:id="rId14"/>
          <w:headerReference w:type="default" r:id="rId15"/>
          <w:footerReference w:type="even" r:id="rId16"/>
          <w:footerReference w:type="default" r:id="rId17"/>
          <w:pgSz w:w="12240" w:h="15840" w:code="1"/>
          <w:pgMar w:top="1440" w:right="1800" w:bottom="1440" w:left="1800" w:header="706" w:footer="706" w:gutter="0"/>
          <w:pgNumType w:fmt="lowerRoman" w:start="1"/>
          <w:cols w:space="720"/>
          <w:formProt w:val="0"/>
          <w:titlePg/>
        </w:sectPr>
      </w:pPr>
      <w:r w:rsidRPr="0013043F">
        <w:rPr>
          <w:rFonts w:asciiTheme="majorHAnsi" w:hAnsiTheme="majorHAnsi" w:cstheme="majorHAnsi"/>
          <w:sz w:val="22"/>
          <w:szCs w:val="22"/>
          <w:lang w:val="es-ES"/>
        </w:rPr>
        <w:t xml:space="preserve">Este documento fue preparado por: </w:t>
      </w:r>
      <w:r w:rsidR="002E3BD9">
        <w:rPr>
          <w:rFonts w:asciiTheme="majorHAnsi" w:hAnsiTheme="majorHAnsi" w:cstheme="majorHAnsi"/>
          <w:sz w:val="22"/>
          <w:szCs w:val="22"/>
          <w:lang w:val="es-ES"/>
        </w:rPr>
        <w:t>Wladimir Zanoni (SPD/SDV) and</w:t>
      </w:r>
      <w:r w:rsidR="003E00C0" w:rsidRPr="0013043F">
        <w:rPr>
          <w:rFonts w:asciiTheme="majorHAnsi" w:hAnsiTheme="majorHAnsi" w:cstheme="majorHAnsi"/>
          <w:sz w:val="22"/>
          <w:szCs w:val="22"/>
          <w:lang w:val="es-ES"/>
        </w:rPr>
        <w:t xml:space="preserve"> </w:t>
      </w:r>
      <w:r w:rsidR="001412DD" w:rsidRPr="0013043F">
        <w:rPr>
          <w:rFonts w:asciiTheme="majorHAnsi" w:hAnsiTheme="majorHAnsi" w:cstheme="majorHAnsi"/>
          <w:sz w:val="22"/>
          <w:szCs w:val="22"/>
          <w:lang w:val="es-ES"/>
        </w:rPr>
        <w:t>Omar Zambrano</w:t>
      </w:r>
      <w:r w:rsidRPr="0013043F">
        <w:rPr>
          <w:rFonts w:asciiTheme="majorHAnsi" w:hAnsiTheme="majorHAnsi" w:cstheme="majorHAnsi"/>
          <w:sz w:val="22"/>
          <w:szCs w:val="22"/>
          <w:lang w:val="es-ES"/>
        </w:rPr>
        <w:t xml:space="preserve"> (</w:t>
      </w:r>
      <w:r w:rsidR="001412DD" w:rsidRPr="0013043F">
        <w:rPr>
          <w:rFonts w:asciiTheme="majorHAnsi" w:hAnsiTheme="majorHAnsi" w:cstheme="majorHAnsi"/>
          <w:sz w:val="22"/>
          <w:szCs w:val="22"/>
          <w:lang w:val="es-ES"/>
        </w:rPr>
        <w:t>Consultor</w:t>
      </w:r>
      <w:r w:rsidRPr="0013043F">
        <w:rPr>
          <w:rFonts w:asciiTheme="majorHAnsi" w:hAnsiTheme="majorHAnsi" w:cstheme="majorHAnsi"/>
          <w:sz w:val="22"/>
          <w:szCs w:val="22"/>
          <w:lang w:val="es-ES"/>
        </w:rPr>
        <w:t xml:space="preserve">) </w:t>
      </w:r>
    </w:p>
    <w:p w14:paraId="52874D40" w14:textId="478A615F" w:rsidR="00602C75" w:rsidRPr="00CA734D" w:rsidRDefault="007F6525" w:rsidP="00602C75">
      <w:pPr>
        <w:pStyle w:val="Newpage"/>
        <w:rPr>
          <w:rFonts w:asciiTheme="majorHAnsi" w:hAnsiTheme="majorHAnsi" w:cstheme="majorHAnsi"/>
          <w:sz w:val="28"/>
        </w:rPr>
      </w:pPr>
      <w:r w:rsidRPr="00CA734D">
        <w:rPr>
          <w:rFonts w:asciiTheme="majorHAnsi" w:hAnsiTheme="majorHAnsi" w:cstheme="majorHAnsi"/>
          <w:sz w:val="28"/>
        </w:rPr>
        <w:lastRenderedPageBreak/>
        <w:t>Table of c</w:t>
      </w:r>
      <w:r w:rsidR="00312B0C" w:rsidRPr="00CA734D">
        <w:rPr>
          <w:rFonts w:asciiTheme="majorHAnsi" w:hAnsiTheme="majorHAnsi" w:cstheme="majorHAnsi"/>
          <w:sz w:val="28"/>
        </w:rPr>
        <w:t>ontent</w:t>
      </w:r>
    </w:p>
    <w:p w14:paraId="2847CA8C" w14:textId="653216DA" w:rsidR="009E5431" w:rsidRPr="00CA734D" w:rsidRDefault="009E5431" w:rsidP="00602C75">
      <w:pPr>
        <w:pStyle w:val="Newpage"/>
        <w:rPr>
          <w:rFonts w:asciiTheme="majorHAnsi" w:hAnsiTheme="majorHAnsi" w:cstheme="majorHAnsi"/>
        </w:rPr>
      </w:pPr>
    </w:p>
    <w:p w14:paraId="4DA399AA" w14:textId="184ADAE3" w:rsidR="009E5431" w:rsidRPr="00CA734D" w:rsidRDefault="009E5431" w:rsidP="00602C75">
      <w:pPr>
        <w:pStyle w:val="Newpage"/>
        <w:rPr>
          <w:rFonts w:asciiTheme="majorHAnsi" w:hAnsiTheme="majorHAnsi" w:cstheme="majorHAnsi"/>
        </w:rPr>
      </w:pPr>
    </w:p>
    <w:p w14:paraId="0ABBFEED" w14:textId="77777777" w:rsidR="009E5431" w:rsidRPr="0013043F" w:rsidRDefault="009E5431" w:rsidP="00602C75">
      <w:pPr>
        <w:pStyle w:val="Newpage"/>
        <w:rPr>
          <w:rFonts w:asciiTheme="majorHAnsi" w:hAnsiTheme="majorHAnsi" w:cstheme="majorHAnsi"/>
        </w:rPr>
      </w:pPr>
    </w:p>
    <w:p w14:paraId="2BAB6D63" w14:textId="77777777" w:rsidR="00602C75" w:rsidRPr="0013043F" w:rsidRDefault="00602C75" w:rsidP="00602C75">
      <w:pPr>
        <w:pStyle w:val="Newpage"/>
        <w:rPr>
          <w:rFonts w:asciiTheme="majorHAnsi" w:hAnsiTheme="majorHAnsi" w:cstheme="majorHAnsi"/>
          <w:sz w:val="22"/>
          <w:szCs w:val="22"/>
        </w:rPr>
      </w:pPr>
    </w:p>
    <w:p w14:paraId="5E0FFF3C" w14:textId="77777777" w:rsidR="00D05BB6" w:rsidRPr="00DA7896" w:rsidRDefault="00602C75">
      <w:pPr>
        <w:pStyle w:val="TOC1"/>
        <w:rPr>
          <w:rFonts w:asciiTheme="majorHAnsi" w:eastAsiaTheme="minorEastAsia" w:hAnsiTheme="majorHAnsi" w:cstheme="minorBidi"/>
          <w:b w:val="0"/>
          <w:smallCaps w:val="0"/>
          <w:lang w:val="es-ES"/>
        </w:rPr>
      </w:pPr>
      <w:r w:rsidRPr="005B2C47">
        <w:rPr>
          <w:rFonts w:asciiTheme="majorHAnsi" w:hAnsiTheme="majorHAnsi" w:cstheme="majorHAnsi"/>
          <w:b w:val="0"/>
          <w:noProof w:val="0"/>
          <w:sz w:val="22"/>
          <w:szCs w:val="22"/>
          <w:lang w:val="es-ES"/>
        </w:rPr>
        <w:fldChar w:fldCharType="begin"/>
      </w:r>
      <w:r w:rsidRPr="00DA7896">
        <w:rPr>
          <w:rFonts w:asciiTheme="majorHAnsi" w:hAnsiTheme="majorHAnsi" w:cstheme="majorHAnsi"/>
          <w:b w:val="0"/>
          <w:noProof w:val="0"/>
          <w:sz w:val="22"/>
          <w:szCs w:val="22"/>
          <w:lang w:val="es-ES"/>
        </w:rPr>
        <w:instrText xml:space="preserve"> TOC \f \t "Chapter,1,FirstHeading,2,SecHeading,3" </w:instrText>
      </w:r>
      <w:r w:rsidRPr="005B2C47">
        <w:rPr>
          <w:rFonts w:asciiTheme="majorHAnsi" w:hAnsiTheme="majorHAnsi" w:cstheme="majorHAnsi"/>
          <w:b w:val="0"/>
          <w:noProof w:val="0"/>
          <w:sz w:val="22"/>
          <w:szCs w:val="22"/>
          <w:lang w:val="es-ES"/>
        </w:rPr>
        <w:fldChar w:fldCharType="separate"/>
      </w:r>
      <w:r w:rsidR="00D05BB6" w:rsidRPr="00DA7896">
        <w:rPr>
          <w:rFonts w:asciiTheme="majorHAnsi" w:hAnsiTheme="majorHAnsi" w:cstheme="majorHAnsi"/>
          <w:b w:val="0"/>
          <w:lang w:val="es-ES"/>
        </w:rPr>
        <w:t>I.</w:t>
      </w:r>
      <w:r w:rsidR="00D05BB6" w:rsidRPr="00DA7896">
        <w:rPr>
          <w:rFonts w:asciiTheme="majorHAnsi" w:eastAsiaTheme="minorEastAsia" w:hAnsiTheme="majorHAnsi" w:cstheme="minorBidi"/>
          <w:b w:val="0"/>
          <w:smallCaps w:val="0"/>
          <w:lang w:val="es-ES"/>
        </w:rPr>
        <w:tab/>
      </w:r>
      <w:r w:rsidR="00D05BB6" w:rsidRPr="00DA7896">
        <w:rPr>
          <w:rFonts w:asciiTheme="majorHAnsi" w:hAnsiTheme="majorHAnsi" w:cstheme="majorHAnsi"/>
          <w:b w:val="0"/>
          <w:lang w:val="es-ES"/>
        </w:rPr>
        <w:t>Introduction</w:t>
      </w:r>
      <w:r w:rsidR="00D05BB6" w:rsidRPr="00DA7896">
        <w:rPr>
          <w:rFonts w:asciiTheme="majorHAnsi" w:hAnsiTheme="majorHAnsi"/>
          <w:b w:val="0"/>
          <w:lang w:val="es-ES"/>
        </w:rPr>
        <w:tab/>
      </w:r>
      <w:r w:rsidR="00D05BB6" w:rsidRPr="005B2C47">
        <w:rPr>
          <w:rFonts w:asciiTheme="majorHAnsi" w:hAnsiTheme="majorHAnsi"/>
          <w:b w:val="0"/>
        </w:rPr>
        <w:fldChar w:fldCharType="begin"/>
      </w:r>
      <w:r w:rsidR="00D05BB6" w:rsidRPr="00DA7896">
        <w:rPr>
          <w:rFonts w:asciiTheme="majorHAnsi" w:hAnsiTheme="majorHAnsi"/>
          <w:b w:val="0"/>
          <w:lang w:val="es-ES"/>
        </w:rPr>
        <w:instrText xml:space="preserve"> PAGEREF _Toc24896977 \h </w:instrText>
      </w:r>
      <w:r w:rsidR="00D05BB6" w:rsidRPr="005B2C47">
        <w:rPr>
          <w:rFonts w:asciiTheme="majorHAnsi" w:hAnsiTheme="majorHAnsi"/>
          <w:b w:val="0"/>
        </w:rPr>
      </w:r>
      <w:r w:rsidR="00D05BB6" w:rsidRPr="005B2C47">
        <w:rPr>
          <w:rFonts w:asciiTheme="majorHAnsi" w:hAnsiTheme="majorHAnsi"/>
          <w:b w:val="0"/>
        </w:rPr>
        <w:fldChar w:fldCharType="separate"/>
      </w:r>
      <w:r w:rsidR="00D05BB6" w:rsidRPr="00DA7896">
        <w:rPr>
          <w:rFonts w:asciiTheme="majorHAnsi" w:hAnsiTheme="majorHAnsi"/>
          <w:b w:val="0"/>
          <w:lang w:val="es-ES"/>
        </w:rPr>
        <w:t>3</w:t>
      </w:r>
      <w:r w:rsidR="00D05BB6" w:rsidRPr="005B2C47">
        <w:rPr>
          <w:rFonts w:asciiTheme="majorHAnsi" w:hAnsiTheme="majorHAnsi"/>
          <w:b w:val="0"/>
        </w:rPr>
        <w:fldChar w:fldCharType="end"/>
      </w:r>
    </w:p>
    <w:p w14:paraId="26BF7AB6" w14:textId="77777777" w:rsidR="00D05BB6" w:rsidRPr="00DA7896" w:rsidRDefault="00D05BB6">
      <w:pPr>
        <w:pStyle w:val="TOC1"/>
        <w:rPr>
          <w:rFonts w:asciiTheme="majorHAnsi" w:eastAsiaTheme="minorEastAsia" w:hAnsiTheme="majorHAnsi" w:cstheme="minorBidi"/>
          <w:b w:val="0"/>
          <w:smallCaps w:val="0"/>
          <w:lang w:val="es-ES"/>
        </w:rPr>
      </w:pPr>
      <w:r w:rsidRPr="00DA7896">
        <w:rPr>
          <w:rFonts w:asciiTheme="majorHAnsi" w:hAnsiTheme="majorHAnsi" w:cstheme="majorHAnsi"/>
          <w:b w:val="0"/>
          <w:lang w:val="es-ES"/>
        </w:rPr>
        <w:t>II.</w:t>
      </w:r>
      <w:r w:rsidRPr="00DA7896">
        <w:rPr>
          <w:rFonts w:asciiTheme="majorHAnsi" w:eastAsiaTheme="minorEastAsia" w:hAnsiTheme="majorHAnsi" w:cstheme="minorBidi"/>
          <w:b w:val="0"/>
          <w:smallCaps w:val="0"/>
          <w:lang w:val="es-ES"/>
        </w:rPr>
        <w:tab/>
      </w:r>
      <w:r w:rsidRPr="00DA7896">
        <w:rPr>
          <w:rFonts w:asciiTheme="majorHAnsi" w:hAnsiTheme="majorHAnsi" w:cstheme="majorHAnsi"/>
          <w:b w:val="0"/>
          <w:lang w:val="es-ES"/>
        </w:rPr>
        <w:t>Program overview</w:t>
      </w:r>
      <w:r w:rsidRPr="00DA7896">
        <w:rPr>
          <w:rFonts w:asciiTheme="majorHAnsi" w:hAnsiTheme="majorHAnsi"/>
          <w:b w:val="0"/>
          <w:lang w:val="es-ES"/>
        </w:rPr>
        <w:tab/>
      </w:r>
      <w:r w:rsidRPr="005B2C47">
        <w:rPr>
          <w:rFonts w:asciiTheme="majorHAnsi" w:hAnsiTheme="majorHAnsi"/>
          <w:b w:val="0"/>
        </w:rPr>
        <w:fldChar w:fldCharType="begin"/>
      </w:r>
      <w:r w:rsidRPr="00DA7896">
        <w:rPr>
          <w:rFonts w:asciiTheme="majorHAnsi" w:hAnsiTheme="majorHAnsi"/>
          <w:b w:val="0"/>
          <w:lang w:val="es-ES"/>
        </w:rPr>
        <w:instrText xml:space="preserve"> PAGEREF _Toc24896978 \h </w:instrText>
      </w:r>
      <w:r w:rsidRPr="005B2C47">
        <w:rPr>
          <w:rFonts w:asciiTheme="majorHAnsi" w:hAnsiTheme="majorHAnsi"/>
          <w:b w:val="0"/>
        </w:rPr>
      </w:r>
      <w:r w:rsidRPr="005B2C47">
        <w:rPr>
          <w:rFonts w:asciiTheme="majorHAnsi" w:hAnsiTheme="majorHAnsi"/>
          <w:b w:val="0"/>
        </w:rPr>
        <w:fldChar w:fldCharType="separate"/>
      </w:r>
      <w:r w:rsidRPr="00DA7896">
        <w:rPr>
          <w:rFonts w:asciiTheme="majorHAnsi" w:hAnsiTheme="majorHAnsi"/>
          <w:b w:val="0"/>
          <w:lang w:val="es-ES"/>
        </w:rPr>
        <w:t>3</w:t>
      </w:r>
      <w:r w:rsidRPr="005B2C47">
        <w:rPr>
          <w:rFonts w:asciiTheme="majorHAnsi" w:hAnsiTheme="majorHAnsi"/>
          <w:b w:val="0"/>
        </w:rPr>
        <w:fldChar w:fldCharType="end"/>
      </w:r>
    </w:p>
    <w:p w14:paraId="1AD370C3" w14:textId="77777777" w:rsidR="00D05BB6" w:rsidRPr="005B2C47" w:rsidRDefault="00D05BB6">
      <w:pPr>
        <w:pStyle w:val="TOC1"/>
        <w:rPr>
          <w:rFonts w:asciiTheme="majorHAnsi" w:eastAsiaTheme="minorEastAsia" w:hAnsiTheme="majorHAnsi" w:cstheme="minorBidi"/>
          <w:b w:val="0"/>
          <w:smallCaps w:val="0"/>
        </w:rPr>
      </w:pPr>
      <w:r w:rsidRPr="005B2C47">
        <w:rPr>
          <w:rFonts w:asciiTheme="majorHAnsi" w:hAnsiTheme="majorHAnsi" w:cstheme="majorHAnsi"/>
          <w:b w:val="0"/>
        </w:rPr>
        <w:t>III.</w:t>
      </w:r>
      <w:r w:rsidRPr="005B2C47">
        <w:rPr>
          <w:rFonts w:asciiTheme="majorHAnsi" w:eastAsiaTheme="minorEastAsia" w:hAnsiTheme="majorHAnsi" w:cstheme="minorBidi"/>
          <w:b w:val="0"/>
          <w:smallCaps w:val="0"/>
        </w:rPr>
        <w:tab/>
      </w:r>
      <w:r w:rsidRPr="005B2C47">
        <w:rPr>
          <w:rFonts w:asciiTheme="majorHAnsi" w:hAnsiTheme="majorHAnsi" w:cstheme="majorHAnsi"/>
          <w:b w:val="0"/>
        </w:rPr>
        <w:t>Expected impacts and literature review</w:t>
      </w:r>
      <w:r w:rsidRPr="005B2C47">
        <w:rPr>
          <w:rFonts w:asciiTheme="majorHAnsi" w:hAnsiTheme="majorHAnsi"/>
          <w:b w:val="0"/>
        </w:rPr>
        <w:tab/>
      </w:r>
      <w:r w:rsidRPr="005B2C47">
        <w:rPr>
          <w:rFonts w:asciiTheme="majorHAnsi" w:hAnsiTheme="majorHAnsi"/>
          <w:b w:val="0"/>
        </w:rPr>
        <w:fldChar w:fldCharType="begin"/>
      </w:r>
      <w:r w:rsidRPr="005B2C47">
        <w:rPr>
          <w:rFonts w:asciiTheme="majorHAnsi" w:hAnsiTheme="majorHAnsi"/>
          <w:b w:val="0"/>
        </w:rPr>
        <w:instrText xml:space="preserve"> PAGEREF _Toc24896979 \h </w:instrText>
      </w:r>
      <w:r w:rsidRPr="005B2C47">
        <w:rPr>
          <w:rFonts w:asciiTheme="majorHAnsi" w:hAnsiTheme="majorHAnsi"/>
          <w:b w:val="0"/>
        </w:rPr>
      </w:r>
      <w:r w:rsidRPr="005B2C47">
        <w:rPr>
          <w:rFonts w:asciiTheme="majorHAnsi" w:hAnsiTheme="majorHAnsi"/>
          <w:b w:val="0"/>
        </w:rPr>
        <w:fldChar w:fldCharType="separate"/>
      </w:r>
      <w:r w:rsidRPr="005B2C47">
        <w:rPr>
          <w:rFonts w:asciiTheme="majorHAnsi" w:hAnsiTheme="majorHAnsi"/>
          <w:b w:val="0"/>
        </w:rPr>
        <w:t>4</w:t>
      </w:r>
      <w:r w:rsidRPr="005B2C47">
        <w:rPr>
          <w:rFonts w:asciiTheme="majorHAnsi" w:hAnsiTheme="majorHAnsi"/>
          <w:b w:val="0"/>
        </w:rPr>
        <w:fldChar w:fldCharType="end"/>
      </w:r>
    </w:p>
    <w:p w14:paraId="60E074D0" w14:textId="1B59126D" w:rsidR="00D05BB6" w:rsidRPr="005B2C47" w:rsidRDefault="00D05BB6" w:rsidP="00D05BB6">
      <w:pPr>
        <w:pStyle w:val="TOC1"/>
        <w:rPr>
          <w:rFonts w:asciiTheme="majorHAnsi" w:eastAsiaTheme="minorEastAsia" w:hAnsiTheme="majorHAnsi" w:cstheme="minorBidi"/>
          <w:b w:val="0"/>
          <w:smallCaps w:val="0"/>
        </w:rPr>
      </w:pPr>
      <w:r w:rsidRPr="005B2C47">
        <w:rPr>
          <w:rFonts w:asciiTheme="majorHAnsi" w:hAnsiTheme="majorHAnsi" w:cstheme="majorHAnsi"/>
          <w:b w:val="0"/>
        </w:rPr>
        <w:t>IV.</w:t>
      </w:r>
      <w:r w:rsidRPr="005B2C47">
        <w:rPr>
          <w:rFonts w:asciiTheme="majorHAnsi" w:eastAsiaTheme="minorEastAsia" w:hAnsiTheme="majorHAnsi" w:cstheme="minorBidi"/>
          <w:b w:val="0"/>
          <w:smallCaps w:val="0"/>
        </w:rPr>
        <w:tab/>
      </w:r>
      <w:r w:rsidRPr="005B2C47">
        <w:rPr>
          <w:rFonts w:asciiTheme="majorHAnsi" w:hAnsiTheme="majorHAnsi" w:cstheme="majorHAnsi"/>
          <w:b w:val="0"/>
        </w:rPr>
        <w:t>Methodology and assumptions</w:t>
      </w:r>
      <w:r w:rsidRPr="005B2C47">
        <w:rPr>
          <w:rFonts w:asciiTheme="majorHAnsi" w:hAnsiTheme="majorHAnsi"/>
          <w:b w:val="0"/>
        </w:rPr>
        <w:tab/>
      </w:r>
      <w:r w:rsidRPr="005B2C47">
        <w:rPr>
          <w:rFonts w:asciiTheme="majorHAnsi" w:hAnsiTheme="majorHAnsi"/>
          <w:b w:val="0"/>
        </w:rPr>
        <w:fldChar w:fldCharType="begin"/>
      </w:r>
      <w:r w:rsidRPr="005B2C47">
        <w:rPr>
          <w:rFonts w:asciiTheme="majorHAnsi" w:hAnsiTheme="majorHAnsi"/>
          <w:b w:val="0"/>
        </w:rPr>
        <w:instrText xml:space="preserve"> PAGEREF _Toc24896980 \h </w:instrText>
      </w:r>
      <w:r w:rsidRPr="005B2C47">
        <w:rPr>
          <w:rFonts w:asciiTheme="majorHAnsi" w:hAnsiTheme="majorHAnsi"/>
          <w:b w:val="0"/>
        </w:rPr>
      </w:r>
      <w:r w:rsidRPr="005B2C47">
        <w:rPr>
          <w:rFonts w:asciiTheme="majorHAnsi" w:hAnsiTheme="majorHAnsi"/>
          <w:b w:val="0"/>
        </w:rPr>
        <w:fldChar w:fldCharType="separate"/>
      </w:r>
      <w:r w:rsidRPr="005B2C47">
        <w:rPr>
          <w:rFonts w:asciiTheme="majorHAnsi" w:hAnsiTheme="majorHAnsi"/>
          <w:b w:val="0"/>
        </w:rPr>
        <w:t>8</w:t>
      </w:r>
      <w:r w:rsidRPr="005B2C47">
        <w:rPr>
          <w:rFonts w:asciiTheme="majorHAnsi" w:hAnsiTheme="majorHAnsi"/>
          <w:b w:val="0"/>
        </w:rPr>
        <w:fldChar w:fldCharType="end"/>
      </w:r>
    </w:p>
    <w:p w14:paraId="1DEE3252" w14:textId="77777777" w:rsidR="00D05BB6" w:rsidRPr="005B2C47" w:rsidRDefault="00D05BB6">
      <w:pPr>
        <w:pStyle w:val="TOC1"/>
        <w:rPr>
          <w:rFonts w:asciiTheme="majorHAnsi" w:eastAsiaTheme="minorEastAsia" w:hAnsiTheme="majorHAnsi" w:cstheme="minorBidi"/>
          <w:b w:val="0"/>
          <w:smallCaps w:val="0"/>
        </w:rPr>
      </w:pPr>
      <w:r w:rsidRPr="005B2C47">
        <w:rPr>
          <w:rFonts w:asciiTheme="majorHAnsi" w:hAnsiTheme="majorHAnsi" w:cstheme="majorHAnsi"/>
          <w:b w:val="0"/>
        </w:rPr>
        <w:t>V.</w:t>
      </w:r>
      <w:r w:rsidRPr="005B2C47">
        <w:rPr>
          <w:rFonts w:asciiTheme="majorHAnsi" w:eastAsiaTheme="minorEastAsia" w:hAnsiTheme="majorHAnsi" w:cstheme="minorBidi"/>
          <w:b w:val="0"/>
          <w:smallCaps w:val="0"/>
        </w:rPr>
        <w:tab/>
      </w:r>
      <w:r w:rsidRPr="005B2C47">
        <w:rPr>
          <w:rFonts w:asciiTheme="majorHAnsi" w:hAnsiTheme="majorHAnsi" w:cstheme="majorHAnsi"/>
          <w:b w:val="0"/>
        </w:rPr>
        <w:t>Economic Benefits and Sensitivity Analysis</w:t>
      </w:r>
      <w:r w:rsidRPr="005B2C47">
        <w:rPr>
          <w:rFonts w:asciiTheme="majorHAnsi" w:hAnsiTheme="majorHAnsi"/>
          <w:b w:val="0"/>
        </w:rPr>
        <w:tab/>
      </w:r>
      <w:r w:rsidRPr="005B2C47">
        <w:rPr>
          <w:rFonts w:asciiTheme="majorHAnsi" w:hAnsiTheme="majorHAnsi"/>
          <w:b w:val="0"/>
        </w:rPr>
        <w:fldChar w:fldCharType="begin"/>
      </w:r>
      <w:r w:rsidRPr="005B2C47">
        <w:rPr>
          <w:rFonts w:asciiTheme="majorHAnsi" w:hAnsiTheme="majorHAnsi"/>
          <w:b w:val="0"/>
        </w:rPr>
        <w:instrText xml:space="preserve"> PAGEREF _Toc24896984 \h </w:instrText>
      </w:r>
      <w:r w:rsidRPr="005B2C47">
        <w:rPr>
          <w:rFonts w:asciiTheme="majorHAnsi" w:hAnsiTheme="majorHAnsi"/>
          <w:b w:val="0"/>
        </w:rPr>
      </w:r>
      <w:r w:rsidRPr="005B2C47">
        <w:rPr>
          <w:rFonts w:asciiTheme="majorHAnsi" w:hAnsiTheme="majorHAnsi"/>
          <w:b w:val="0"/>
        </w:rPr>
        <w:fldChar w:fldCharType="separate"/>
      </w:r>
      <w:r w:rsidRPr="005B2C47">
        <w:rPr>
          <w:rFonts w:asciiTheme="majorHAnsi" w:hAnsiTheme="majorHAnsi"/>
          <w:b w:val="0"/>
        </w:rPr>
        <w:t>13</w:t>
      </w:r>
      <w:r w:rsidRPr="005B2C47">
        <w:rPr>
          <w:rFonts w:asciiTheme="majorHAnsi" w:hAnsiTheme="majorHAnsi"/>
          <w:b w:val="0"/>
        </w:rPr>
        <w:fldChar w:fldCharType="end"/>
      </w:r>
    </w:p>
    <w:p w14:paraId="560D36B3" w14:textId="77777777" w:rsidR="00D05BB6" w:rsidRPr="005B2C47" w:rsidRDefault="00D05BB6">
      <w:pPr>
        <w:pStyle w:val="TOC1"/>
        <w:rPr>
          <w:rFonts w:asciiTheme="majorHAnsi" w:eastAsiaTheme="minorEastAsia" w:hAnsiTheme="majorHAnsi" w:cstheme="minorBidi"/>
          <w:b w:val="0"/>
          <w:smallCaps w:val="0"/>
        </w:rPr>
      </w:pPr>
      <w:r w:rsidRPr="005B2C47">
        <w:rPr>
          <w:rFonts w:asciiTheme="majorHAnsi" w:hAnsiTheme="majorHAnsi" w:cstheme="majorHAnsi"/>
          <w:b w:val="0"/>
        </w:rPr>
        <w:t>VI.</w:t>
      </w:r>
      <w:r w:rsidRPr="005B2C47">
        <w:rPr>
          <w:rFonts w:asciiTheme="majorHAnsi" w:eastAsiaTheme="minorEastAsia" w:hAnsiTheme="majorHAnsi" w:cstheme="minorBidi"/>
          <w:b w:val="0"/>
          <w:smallCaps w:val="0"/>
        </w:rPr>
        <w:tab/>
      </w:r>
      <w:r w:rsidRPr="005B2C47">
        <w:rPr>
          <w:rFonts w:asciiTheme="majorHAnsi" w:hAnsiTheme="majorHAnsi" w:cstheme="majorHAnsi"/>
          <w:b w:val="0"/>
        </w:rPr>
        <w:t>Economic returns</w:t>
      </w:r>
      <w:r w:rsidRPr="005B2C47">
        <w:rPr>
          <w:rFonts w:asciiTheme="majorHAnsi" w:hAnsiTheme="majorHAnsi"/>
          <w:b w:val="0"/>
        </w:rPr>
        <w:tab/>
      </w:r>
      <w:r w:rsidRPr="005B2C47">
        <w:rPr>
          <w:rFonts w:asciiTheme="majorHAnsi" w:hAnsiTheme="majorHAnsi"/>
          <w:b w:val="0"/>
        </w:rPr>
        <w:fldChar w:fldCharType="begin"/>
      </w:r>
      <w:r w:rsidRPr="005B2C47">
        <w:rPr>
          <w:rFonts w:asciiTheme="majorHAnsi" w:hAnsiTheme="majorHAnsi"/>
          <w:b w:val="0"/>
        </w:rPr>
        <w:instrText xml:space="preserve"> PAGEREF _Toc24896985 \h </w:instrText>
      </w:r>
      <w:r w:rsidRPr="005B2C47">
        <w:rPr>
          <w:rFonts w:asciiTheme="majorHAnsi" w:hAnsiTheme="majorHAnsi"/>
          <w:b w:val="0"/>
        </w:rPr>
      </w:r>
      <w:r w:rsidRPr="005B2C47">
        <w:rPr>
          <w:rFonts w:asciiTheme="majorHAnsi" w:hAnsiTheme="majorHAnsi"/>
          <w:b w:val="0"/>
        </w:rPr>
        <w:fldChar w:fldCharType="separate"/>
      </w:r>
      <w:r w:rsidRPr="005B2C47">
        <w:rPr>
          <w:rFonts w:asciiTheme="majorHAnsi" w:hAnsiTheme="majorHAnsi"/>
          <w:b w:val="0"/>
        </w:rPr>
        <w:t>15</w:t>
      </w:r>
      <w:r w:rsidRPr="005B2C47">
        <w:rPr>
          <w:rFonts w:asciiTheme="majorHAnsi" w:hAnsiTheme="majorHAnsi"/>
          <w:b w:val="0"/>
        </w:rPr>
        <w:fldChar w:fldCharType="end"/>
      </w:r>
    </w:p>
    <w:p w14:paraId="53F852BC" w14:textId="77777777" w:rsidR="00D05BB6" w:rsidRPr="005B2C47" w:rsidRDefault="00D05BB6">
      <w:pPr>
        <w:pStyle w:val="TOC1"/>
        <w:rPr>
          <w:rFonts w:asciiTheme="majorHAnsi" w:eastAsiaTheme="minorEastAsia" w:hAnsiTheme="majorHAnsi" w:cstheme="minorBidi"/>
          <w:b w:val="0"/>
          <w:smallCaps w:val="0"/>
        </w:rPr>
      </w:pPr>
      <w:r w:rsidRPr="005B2C47">
        <w:rPr>
          <w:rFonts w:asciiTheme="majorHAnsi" w:hAnsiTheme="majorHAnsi" w:cstheme="majorHAnsi"/>
          <w:b w:val="0"/>
        </w:rPr>
        <w:t>VII.</w:t>
      </w:r>
      <w:r w:rsidRPr="005B2C47">
        <w:rPr>
          <w:rFonts w:asciiTheme="majorHAnsi" w:eastAsiaTheme="minorEastAsia" w:hAnsiTheme="majorHAnsi" w:cstheme="minorBidi"/>
          <w:b w:val="0"/>
          <w:smallCaps w:val="0"/>
        </w:rPr>
        <w:tab/>
      </w:r>
      <w:r w:rsidRPr="005B2C47">
        <w:rPr>
          <w:rFonts w:asciiTheme="majorHAnsi" w:hAnsiTheme="majorHAnsi" w:cstheme="majorHAnsi"/>
          <w:b w:val="0"/>
        </w:rPr>
        <w:t>Conclusions</w:t>
      </w:r>
      <w:r w:rsidRPr="005B2C47">
        <w:rPr>
          <w:rFonts w:asciiTheme="majorHAnsi" w:hAnsiTheme="majorHAnsi"/>
          <w:b w:val="0"/>
        </w:rPr>
        <w:tab/>
      </w:r>
      <w:r w:rsidRPr="005B2C47">
        <w:rPr>
          <w:rFonts w:asciiTheme="majorHAnsi" w:hAnsiTheme="majorHAnsi"/>
          <w:b w:val="0"/>
        </w:rPr>
        <w:fldChar w:fldCharType="begin"/>
      </w:r>
      <w:r w:rsidRPr="005B2C47">
        <w:rPr>
          <w:rFonts w:asciiTheme="majorHAnsi" w:hAnsiTheme="majorHAnsi"/>
          <w:b w:val="0"/>
        </w:rPr>
        <w:instrText xml:space="preserve"> PAGEREF _Toc24896986 \h </w:instrText>
      </w:r>
      <w:r w:rsidRPr="005B2C47">
        <w:rPr>
          <w:rFonts w:asciiTheme="majorHAnsi" w:hAnsiTheme="majorHAnsi"/>
          <w:b w:val="0"/>
        </w:rPr>
      </w:r>
      <w:r w:rsidRPr="005B2C47">
        <w:rPr>
          <w:rFonts w:asciiTheme="majorHAnsi" w:hAnsiTheme="majorHAnsi"/>
          <w:b w:val="0"/>
        </w:rPr>
        <w:fldChar w:fldCharType="separate"/>
      </w:r>
      <w:r w:rsidRPr="005B2C47">
        <w:rPr>
          <w:rFonts w:asciiTheme="majorHAnsi" w:hAnsiTheme="majorHAnsi"/>
          <w:b w:val="0"/>
        </w:rPr>
        <w:t>16</w:t>
      </w:r>
      <w:r w:rsidRPr="005B2C47">
        <w:rPr>
          <w:rFonts w:asciiTheme="majorHAnsi" w:hAnsiTheme="majorHAnsi"/>
          <w:b w:val="0"/>
        </w:rPr>
        <w:fldChar w:fldCharType="end"/>
      </w:r>
    </w:p>
    <w:p w14:paraId="788ACABD" w14:textId="77777777" w:rsidR="00D05BB6" w:rsidRPr="005B2C47" w:rsidRDefault="00D05BB6">
      <w:pPr>
        <w:pStyle w:val="TOC1"/>
        <w:rPr>
          <w:rFonts w:asciiTheme="majorHAnsi" w:eastAsiaTheme="minorEastAsia" w:hAnsiTheme="majorHAnsi" w:cstheme="minorBidi"/>
          <w:b w:val="0"/>
          <w:smallCaps w:val="0"/>
        </w:rPr>
      </w:pPr>
      <w:r w:rsidRPr="005B2C47">
        <w:rPr>
          <w:rFonts w:asciiTheme="majorHAnsi" w:hAnsiTheme="majorHAnsi" w:cstheme="majorHAnsi"/>
          <w:b w:val="0"/>
        </w:rPr>
        <w:t>VIII.</w:t>
      </w:r>
      <w:r w:rsidRPr="005B2C47">
        <w:rPr>
          <w:rFonts w:asciiTheme="majorHAnsi" w:eastAsiaTheme="minorEastAsia" w:hAnsiTheme="majorHAnsi" w:cstheme="minorBidi"/>
          <w:b w:val="0"/>
          <w:smallCaps w:val="0"/>
        </w:rPr>
        <w:tab/>
      </w:r>
      <w:r w:rsidRPr="005B2C47">
        <w:rPr>
          <w:rFonts w:asciiTheme="majorHAnsi" w:hAnsiTheme="majorHAnsi" w:cstheme="majorHAnsi"/>
          <w:b w:val="0"/>
        </w:rPr>
        <w:t>References</w:t>
      </w:r>
      <w:r w:rsidRPr="005B2C47">
        <w:rPr>
          <w:rFonts w:asciiTheme="majorHAnsi" w:hAnsiTheme="majorHAnsi"/>
          <w:b w:val="0"/>
        </w:rPr>
        <w:tab/>
      </w:r>
      <w:r w:rsidRPr="005B2C47">
        <w:rPr>
          <w:rFonts w:asciiTheme="majorHAnsi" w:hAnsiTheme="majorHAnsi"/>
          <w:b w:val="0"/>
        </w:rPr>
        <w:fldChar w:fldCharType="begin"/>
      </w:r>
      <w:r w:rsidRPr="005B2C47">
        <w:rPr>
          <w:rFonts w:asciiTheme="majorHAnsi" w:hAnsiTheme="majorHAnsi"/>
          <w:b w:val="0"/>
        </w:rPr>
        <w:instrText xml:space="preserve"> PAGEREF _Toc24896987 \h </w:instrText>
      </w:r>
      <w:r w:rsidRPr="005B2C47">
        <w:rPr>
          <w:rFonts w:asciiTheme="majorHAnsi" w:hAnsiTheme="majorHAnsi"/>
          <w:b w:val="0"/>
        </w:rPr>
      </w:r>
      <w:r w:rsidRPr="005B2C47">
        <w:rPr>
          <w:rFonts w:asciiTheme="majorHAnsi" w:hAnsiTheme="majorHAnsi"/>
          <w:b w:val="0"/>
        </w:rPr>
        <w:fldChar w:fldCharType="separate"/>
      </w:r>
      <w:r w:rsidRPr="005B2C47">
        <w:rPr>
          <w:rFonts w:asciiTheme="majorHAnsi" w:hAnsiTheme="majorHAnsi"/>
          <w:b w:val="0"/>
        </w:rPr>
        <w:t>17</w:t>
      </w:r>
      <w:r w:rsidRPr="005B2C47">
        <w:rPr>
          <w:rFonts w:asciiTheme="majorHAnsi" w:hAnsiTheme="majorHAnsi"/>
          <w:b w:val="0"/>
        </w:rPr>
        <w:fldChar w:fldCharType="end"/>
      </w:r>
    </w:p>
    <w:p w14:paraId="7F90A9B2" w14:textId="77777777" w:rsidR="00D05BB6" w:rsidRPr="005B2C47" w:rsidRDefault="00D05BB6">
      <w:pPr>
        <w:pStyle w:val="TOC1"/>
        <w:rPr>
          <w:rFonts w:asciiTheme="majorHAnsi" w:eastAsiaTheme="minorEastAsia" w:hAnsiTheme="majorHAnsi" w:cstheme="minorBidi"/>
          <w:b w:val="0"/>
          <w:smallCaps w:val="0"/>
        </w:rPr>
      </w:pPr>
      <w:r w:rsidRPr="005B2C47">
        <w:rPr>
          <w:rFonts w:asciiTheme="majorHAnsi" w:hAnsiTheme="majorHAnsi" w:cstheme="majorHAnsi"/>
          <w:b w:val="0"/>
        </w:rPr>
        <w:t>IX.</w:t>
      </w:r>
      <w:r w:rsidRPr="005B2C47">
        <w:rPr>
          <w:rFonts w:asciiTheme="majorHAnsi" w:eastAsiaTheme="minorEastAsia" w:hAnsiTheme="majorHAnsi" w:cstheme="minorBidi"/>
          <w:b w:val="0"/>
          <w:smallCaps w:val="0"/>
        </w:rPr>
        <w:tab/>
      </w:r>
      <w:r w:rsidRPr="005B2C47">
        <w:rPr>
          <w:rFonts w:asciiTheme="majorHAnsi" w:hAnsiTheme="majorHAnsi" w:cstheme="majorHAnsi"/>
          <w:b w:val="0"/>
        </w:rPr>
        <w:t>Annex</w:t>
      </w:r>
      <w:r w:rsidRPr="005B2C47">
        <w:rPr>
          <w:rFonts w:asciiTheme="majorHAnsi" w:hAnsiTheme="majorHAnsi"/>
          <w:b w:val="0"/>
        </w:rPr>
        <w:tab/>
      </w:r>
      <w:r w:rsidRPr="005B2C47">
        <w:rPr>
          <w:rFonts w:asciiTheme="majorHAnsi" w:hAnsiTheme="majorHAnsi"/>
          <w:b w:val="0"/>
        </w:rPr>
        <w:fldChar w:fldCharType="begin"/>
      </w:r>
      <w:r w:rsidRPr="005B2C47">
        <w:rPr>
          <w:rFonts w:asciiTheme="majorHAnsi" w:hAnsiTheme="majorHAnsi"/>
          <w:b w:val="0"/>
        </w:rPr>
        <w:instrText xml:space="preserve"> PAGEREF _Toc24896988 \h </w:instrText>
      </w:r>
      <w:r w:rsidRPr="005B2C47">
        <w:rPr>
          <w:rFonts w:asciiTheme="majorHAnsi" w:hAnsiTheme="majorHAnsi"/>
          <w:b w:val="0"/>
        </w:rPr>
      </w:r>
      <w:r w:rsidRPr="005B2C47">
        <w:rPr>
          <w:rFonts w:asciiTheme="majorHAnsi" w:hAnsiTheme="majorHAnsi"/>
          <w:b w:val="0"/>
        </w:rPr>
        <w:fldChar w:fldCharType="separate"/>
      </w:r>
      <w:r w:rsidRPr="005B2C47">
        <w:rPr>
          <w:rFonts w:asciiTheme="majorHAnsi" w:hAnsiTheme="majorHAnsi"/>
          <w:b w:val="0"/>
        </w:rPr>
        <w:t>20</w:t>
      </w:r>
      <w:r w:rsidRPr="005B2C47">
        <w:rPr>
          <w:rFonts w:asciiTheme="majorHAnsi" w:hAnsiTheme="majorHAnsi"/>
          <w:b w:val="0"/>
        </w:rPr>
        <w:fldChar w:fldCharType="end"/>
      </w:r>
    </w:p>
    <w:p w14:paraId="4FEAEE7A" w14:textId="3F1E3EE3" w:rsidR="00602C75" w:rsidRPr="0013043F" w:rsidRDefault="00602C75" w:rsidP="00602C75">
      <w:pPr>
        <w:pStyle w:val="TOC3"/>
        <w:rPr>
          <w:rFonts w:asciiTheme="majorHAnsi" w:hAnsiTheme="majorHAnsi" w:cstheme="majorHAnsi"/>
          <w:sz w:val="22"/>
          <w:szCs w:val="22"/>
        </w:rPr>
      </w:pPr>
      <w:r w:rsidRPr="005B2C47">
        <w:rPr>
          <w:rFonts w:asciiTheme="majorHAnsi" w:hAnsiTheme="majorHAnsi" w:cstheme="majorHAnsi"/>
          <w:sz w:val="22"/>
          <w:szCs w:val="22"/>
        </w:rPr>
        <w:fldChar w:fldCharType="end"/>
      </w:r>
    </w:p>
    <w:p w14:paraId="02CB8E46" w14:textId="77777777" w:rsidR="00602C75" w:rsidRPr="0013043F" w:rsidRDefault="00602C75" w:rsidP="00602C75">
      <w:pPr>
        <w:rPr>
          <w:rFonts w:asciiTheme="majorHAnsi" w:hAnsiTheme="majorHAnsi" w:cstheme="majorHAnsi"/>
          <w:lang w:val="es-ES"/>
        </w:rPr>
      </w:pPr>
    </w:p>
    <w:p w14:paraId="561DBFA3" w14:textId="77777777" w:rsidR="00602C75" w:rsidRPr="0013043F" w:rsidRDefault="00602C75" w:rsidP="00602C75">
      <w:pPr>
        <w:rPr>
          <w:rFonts w:asciiTheme="majorHAnsi" w:hAnsiTheme="majorHAnsi" w:cstheme="majorHAnsi"/>
          <w:sz w:val="22"/>
          <w:szCs w:val="22"/>
          <w:lang w:val="es-ES"/>
        </w:rPr>
      </w:pPr>
    </w:p>
    <w:p w14:paraId="4E4DB080" w14:textId="77777777" w:rsidR="00602C75" w:rsidRPr="0013043F" w:rsidRDefault="00602C75" w:rsidP="00602C75">
      <w:pPr>
        <w:spacing w:after="200" w:line="276" w:lineRule="auto"/>
        <w:rPr>
          <w:rFonts w:asciiTheme="majorHAnsi" w:hAnsiTheme="majorHAnsi" w:cstheme="majorHAnsi"/>
          <w:sz w:val="22"/>
          <w:szCs w:val="22"/>
          <w:lang w:val="es-ES"/>
        </w:rPr>
      </w:pPr>
      <w:r w:rsidRPr="0013043F">
        <w:rPr>
          <w:rFonts w:asciiTheme="majorHAnsi" w:hAnsiTheme="majorHAnsi" w:cstheme="majorHAnsi"/>
          <w:sz w:val="22"/>
          <w:szCs w:val="22"/>
          <w:lang w:val="es-ES"/>
        </w:rPr>
        <w:br w:type="page"/>
      </w:r>
    </w:p>
    <w:p w14:paraId="1B829944" w14:textId="5C8C028F" w:rsidR="00602C75" w:rsidRPr="007F6525" w:rsidRDefault="00761277" w:rsidP="00724A99">
      <w:pPr>
        <w:pStyle w:val="Chapter"/>
        <w:jc w:val="left"/>
        <w:rPr>
          <w:rFonts w:asciiTheme="majorHAnsi" w:hAnsiTheme="majorHAnsi" w:cstheme="majorHAnsi"/>
          <w:lang w:val="en-US"/>
        </w:rPr>
      </w:pPr>
      <w:bookmarkStart w:id="0" w:name="_Toc24896977"/>
      <w:r>
        <w:rPr>
          <w:rFonts w:asciiTheme="majorHAnsi" w:hAnsiTheme="majorHAnsi" w:cstheme="majorHAnsi"/>
          <w:lang w:val="en-US"/>
        </w:rPr>
        <w:t>Introduction</w:t>
      </w:r>
      <w:bookmarkEnd w:id="0"/>
    </w:p>
    <w:p w14:paraId="2061D01A" w14:textId="77777777" w:rsidR="00761277" w:rsidRPr="00761277" w:rsidRDefault="00761277" w:rsidP="00761277">
      <w:pPr>
        <w:pStyle w:val="Paragraph"/>
        <w:tabs>
          <w:tab w:val="clear" w:pos="1296"/>
          <w:tab w:val="num" w:pos="720"/>
        </w:tabs>
        <w:ind w:left="720" w:hanging="720"/>
        <w:rPr>
          <w:rFonts w:asciiTheme="majorHAnsi" w:hAnsiTheme="majorHAnsi" w:cstheme="majorHAnsi"/>
          <w:lang w:val="en-US"/>
        </w:rPr>
      </w:pPr>
      <w:r w:rsidRPr="00761277">
        <w:rPr>
          <w:rFonts w:asciiTheme="majorHAnsi" w:hAnsiTheme="majorHAnsi" w:cstheme="majorHAnsi"/>
          <w:lang w:val="en-US"/>
        </w:rPr>
        <w:t>Education is a fundamental element in the accumulation of human capital and, ultimately, on economic growth (Mankiw, Romer, and Weil, 1992). In summary, education allows individuals to acquire essential skills in order to obtain jobs, innovate, and make informed decisions.</w:t>
      </w:r>
    </w:p>
    <w:p w14:paraId="63793F9F" w14:textId="77777777" w:rsidR="00761277" w:rsidRPr="00761277" w:rsidRDefault="00761277" w:rsidP="00761277">
      <w:pPr>
        <w:pStyle w:val="Paragraph"/>
        <w:tabs>
          <w:tab w:val="clear" w:pos="1296"/>
          <w:tab w:val="num" w:pos="720"/>
        </w:tabs>
        <w:ind w:left="720" w:hanging="720"/>
        <w:rPr>
          <w:rFonts w:asciiTheme="majorHAnsi" w:hAnsiTheme="majorHAnsi" w:cstheme="majorHAnsi"/>
          <w:lang w:val="en-US"/>
        </w:rPr>
      </w:pPr>
      <w:r w:rsidRPr="00761277">
        <w:rPr>
          <w:rFonts w:asciiTheme="majorHAnsi" w:hAnsiTheme="majorHAnsi" w:cstheme="majorHAnsi"/>
          <w:lang w:val="en-US"/>
        </w:rPr>
        <w:t xml:space="preserve">King (2011) states that economic development depends on the skills that individuals can acquire and not just the amount of years of education they accumulate in the entire education system. In concrete, King gives importance to “smart investments,” which comprehend: Early Childhood Development (ECD), interventions that enhanced the quality of learning, and equitable access by the elimination of critical barriers. </w:t>
      </w:r>
    </w:p>
    <w:p w14:paraId="3D8AB039" w14:textId="77777777" w:rsidR="00761277" w:rsidRPr="00761277" w:rsidRDefault="00761277" w:rsidP="00761277">
      <w:pPr>
        <w:pStyle w:val="Paragraph"/>
        <w:tabs>
          <w:tab w:val="clear" w:pos="1296"/>
          <w:tab w:val="num" w:pos="720"/>
        </w:tabs>
        <w:ind w:left="720" w:hanging="720"/>
        <w:rPr>
          <w:rFonts w:asciiTheme="majorHAnsi" w:hAnsiTheme="majorHAnsi" w:cstheme="majorHAnsi"/>
          <w:lang w:val="en-US"/>
        </w:rPr>
      </w:pPr>
      <w:r w:rsidRPr="00761277">
        <w:rPr>
          <w:rFonts w:asciiTheme="majorHAnsi" w:hAnsiTheme="majorHAnsi" w:cstheme="majorHAnsi"/>
          <w:lang w:val="en-US"/>
        </w:rPr>
        <w:t>Early childhood programs have proven effective in stimulating skills related to concentration and effort (Berlinski, Galiani and Gertler, 2006) and increase the likelihood of individuals not leaving the education system later (Attanasio and Vera-Hernandez, 2004).</w:t>
      </w:r>
    </w:p>
    <w:p w14:paraId="0C973F0C" w14:textId="77777777" w:rsidR="00761277" w:rsidRPr="00761277" w:rsidRDefault="00761277" w:rsidP="00761277">
      <w:pPr>
        <w:pStyle w:val="Paragraph"/>
        <w:tabs>
          <w:tab w:val="clear" w:pos="1296"/>
          <w:tab w:val="num" w:pos="720"/>
        </w:tabs>
        <w:ind w:left="720" w:hanging="720"/>
        <w:rPr>
          <w:rFonts w:asciiTheme="majorHAnsi" w:hAnsiTheme="majorHAnsi" w:cstheme="majorHAnsi"/>
          <w:lang w:val="en-US"/>
        </w:rPr>
      </w:pPr>
      <w:r w:rsidRPr="00761277">
        <w:rPr>
          <w:rFonts w:asciiTheme="majorHAnsi" w:hAnsiTheme="majorHAnsi" w:cstheme="majorHAnsi"/>
          <w:lang w:val="en-US"/>
        </w:rPr>
        <w:t>Curriculum reforms, meanwhile, are related to the development of cognitive skills (Liao and Bright,1991) and, in general, better performance in test scores (Bando, Naslund-Hadley &amp; Gertler, 2018). While the expansion of educational infrastructure, in addition to increasing the supply of services and improving access, have a demonstrated impact on reducing absences and repetition rates (Chaudhury et al, 2006).</w:t>
      </w:r>
    </w:p>
    <w:p w14:paraId="215A55A6" w14:textId="77777777" w:rsidR="00761277" w:rsidRPr="00761277" w:rsidRDefault="00761277" w:rsidP="00761277">
      <w:pPr>
        <w:pStyle w:val="Paragraph"/>
        <w:tabs>
          <w:tab w:val="clear" w:pos="1296"/>
          <w:tab w:val="num" w:pos="720"/>
        </w:tabs>
        <w:ind w:left="720" w:hanging="720"/>
        <w:rPr>
          <w:rFonts w:asciiTheme="majorHAnsi" w:hAnsiTheme="majorHAnsi" w:cstheme="majorHAnsi"/>
          <w:lang w:val="en-US"/>
        </w:rPr>
      </w:pPr>
      <w:r w:rsidRPr="00761277">
        <w:rPr>
          <w:rFonts w:asciiTheme="majorHAnsi" w:hAnsiTheme="majorHAnsi" w:cstheme="majorHAnsi"/>
          <w:lang w:val="en-US"/>
        </w:rPr>
        <w:t>Despite the efforts that have been made in Suriname to increase enrollment rates in primary education, there is still much to do in relation to improving the quality and equitable access. In this sense, the program “Consolidating Access to Quality: An Inclusive Education in Suriname” is focused on: 1) Increase access for vulnerable and excluded population, 2) Improve quality of education, and 3) Administrative reforms of the Suriname Education System.</w:t>
      </w:r>
    </w:p>
    <w:p w14:paraId="45FF18D0" w14:textId="33DAA90E" w:rsidR="00FC40E0" w:rsidRPr="00761277" w:rsidRDefault="00761277" w:rsidP="00761277">
      <w:pPr>
        <w:pStyle w:val="Paragraph"/>
        <w:tabs>
          <w:tab w:val="clear" w:pos="1296"/>
          <w:tab w:val="num" w:pos="720"/>
        </w:tabs>
        <w:ind w:left="720" w:hanging="720"/>
        <w:rPr>
          <w:rFonts w:asciiTheme="majorHAnsi" w:hAnsiTheme="majorHAnsi" w:cstheme="majorHAnsi"/>
          <w:lang w:val="en-US"/>
        </w:rPr>
      </w:pPr>
      <w:r w:rsidRPr="00761277">
        <w:rPr>
          <w:rFonts w:asciiTheme="majorHAnsi" w:hAnsiTheme="majorHAnsi" w:cstheme="majorHAnsi"/>
          <w:lang w:val="en-US"/>
        </w:rPr>
        <w:t xml:space="preserve">The present document seeks to ex - ante quantify the benefits and costs of the program aforementioned - based on a set of assumptions from the relevant literature - and estimate the NPV, the B/C ratio, and the Internal Rate of Return of the Investment. </w:t>
      </w:r>
    </w:p>
    <w:p w14:paraId="3978FC2E" w14:textId="7B42532A" w:rsidR="000505C1" w:rsidRPr="00FC40E0" w:rsidRDefault="00CC2BD7" w:rsidP="00FC40E0">
      <w:pPr>
        <w:pStyle w:val="Chapter"/>
        <w:jc w:val="left"/>
        <w:rPr>
          <w:rFonts w:asciiTheme="majorHAnsi" w:hAnsiTheme="majorHAnsi" w:cstheme="majorHAnsi"/>
          <w:lang w:val="en-US"/>
        </w:rPr>
      </w:pPr>
      <w:bookmarkStart w:id="1" w:name="_Toc24896978"/>
      <w:r>
        <w:rPr>
          <w:rFonts w:asciiTheme="majorHAnsi" w:hAnsiTheme="majorHAnsi" w:cstheme="majorHAnsi"/>
          <w:lang w:val="en-US"/>
        </w:rPr>
        <w:t>Program overview</w:t>
      </w:r>
      <w:bookmarkEnd w:id="1"/>
    </w:p>
    <w:p w14:paraId="35F57372" w14:textId="77777777" w:rsidR="00CC2BD7" w:rsidRDefault="00CC2BD7" w:rsidP="00CC2BD7">
      <w:pPr>
        <w:pStyle w:val="Paragraph"/>
        <w:tabs>
          <w:tab w:val="clear" w:pos="1296"/>
          <w:tab w:val="num" w:pos="720"/>
        </w:tabs>
        <w:ind w:left="720" w:hanging="720"/>
        <w:rPr>
          <w:rFonts w:asciiTheme="majorHAnsi" w:hAnsiTheme="majorHAnsi" w:cstheme="majorHAnsi"/>
          <w:szCs w:val="22"/>
          <w:lang w:val="en-US"/>
        </w:rPr>
      </w:pPr>
      <w:r w:rsidRPr="00CC2BD7">
        <w:rPr>
          <w:rFonts w:asciiTheme="majorHAnsi" w:hAnsiTheme="majorHAnsi" w:cstheme="majorHAnsi"/>
          <w:szCs w:val="22"/>
          <w:lang w:val="en-US"/>
        </w:rPr>
        <w:t xml:space="preserve">The program is framed in the institutional strategy 2010-2022 (AB-3008), CRF (GN-2727-6), and with the Strategy on Social Policy for Equity and Productivity (GN-2588-4). The program is a continued support from the IDB to the Government of Suriname in matter of educational reform. </w:t>
      </w:r>
    </w:p>
    <w:p w14:paraId="4662350B" w14:textId="7B09650F" w:rsidR="00CC2BD7" w:rsidRDefault="00CA734D" w:rsidP="00CC2BD7">
      <w:pPr>
        <w:pStyle w:val="Paragraph"/>
        <w:tabs>
          <w:tab w:val="clear" w:pos="1296"/>
          <w:tab w:val="num" w:pos="720"/>
        </w:tabs>
        <w:ind w:left="720" w:hanging="720"/>
        <w:rPr>
          <w:rFonts w:asciiTheme="majorHAnsi" w:hAnsiTheme="majorHAnsi" w:cstheme="majorHAnsi"/>
          <w:szCs w:val="22"/>
          <w:lang w:val="en-US"/>
        </w:rPr>
      </w:pPr>
      <w:r w:rsidRPr="00CA734D">
        <w:rPr>
          <w:rFonts w:asciiTheme="majorHAnsi" w:hAnsiTheme="majorHAnsi" w:cstheme="majorHAnsi"/>
          <w:szCs w:val="22"/>
          <w:lang w:val="en-US"/>
        </w:rPr>
        <w:t>The main objective of the program is to improve the quality of education in Suriname. This general objective will be pursued by achieving the following specific objectives: (i) to increase the quality of teaching practices and content in lower secondary</w:t>
      </w:r>
      <w:ins w:id="2" w:author="Arias Ortiz, Elena" w:date="2020-01-29T09:59:00Z">
        <w:r w:rsidR="00094714">
          <w:rPr>
            <w:rFonts w:asciiTheme="majorHAnsi" w:hAnsiTheme="majorHAnsi" w:cstheme="majorHAnsi"/>
            <w:szCs w:val="22"/>
            <w:lang w:val="en-US"/>
          </w:rPr>
          <w:t>,</w:t>
        </w:r>
      </w:ins>
      <w:bookmarkStart w:id="3" w:name="_GoBack"/>
      <w:bookmarkEnd w:id="3"/>
      <w:r w:rsidRPr="00CA734D">
        <w:rPr>
          <w:rFonts w:asciiTheme="majorHAnsi" w:hAnsiTheme="majorHAnsi" w:cstheme="majorHAnsi"/>
          <w:szCs w:val="22"/>
          <w:lang w:val="en-US"/>
        </w:rPr>
        <w:t xml:space="preserve"> and early childhood education services for children with low school readiness to learn and non-native Dutch speakers; and (iii) to improve access to adequate school infrastructure for children in remote and semi-urban areas in four priority districts (Wanica, Sipaliwini, Marowijne, and Coronie).</w:t>
      </w:r>
    </w:p>
    <w:p w14:paraId="5F95E68F" w14:textId="245AB1C2" w:rsidR="00CC2BD7" w:rsidRPr="00CC2BD7" w:rsidRDefault="00CC2BD7" w:rsidP="00CC2BD7">
      <w:pPr>
        <w:pStyle w:val="Paragraph"/>
        <w:tabs>
          <w:tab w:val="clear" w:pos="1296"/>
          <w:tab w:val="num" w:pos="720"/>
        </w:tabs>
        <w:ind w:left="720" w:hanging="720"/>
        <w:rPr>
          <w:rFonts w:asciiTheme="majorHAnsi" w:hAnsiTheme="majorHAnsi" w:cstheme="majorHAnsi"/>
          <w:szCs w:val="22"/>
          <w:lang w:val="en-US"/>
        </w:rPr>
      </w:pPr>
      <w:r w:rsidRPr="00CC2BD7">
        <w:rPr>
          <w:rFonts w:asciiTheme="majorHAnsi" w:hAnsiTheme="majorHAnsi" w:cstheme="majorHAnsi"/>
          <w:szCs w:val="22"/>
          <w:lang w:val="en-US"/>
        </w:rPr>
        <w:t>The summarized project components are:</w:t>
      </w:r>
    </w:p>
    <w:p w14:paraId="14BAF676" w14:textId="3B3461FB" w:rsidR="00CC2BD7" w:rsidRPr="00CC2BD7" w:rsidRDefault="00CC2BD7" w:rsidP="00DA7896">
      <w:pPr>
        <w:pStyle w:val="Paragraph"/>
        <w:numPr>
          <w:ilvl w:val="0"/>
          <w:numId w:val="0"/>
        </w:numPr>
        <w:ind w:left="1260" w:hanging="540"/>
        <w:rPr>
          <w:rFonts w:asciiTheme="majorHAnsi" w:hAnsiTheme="majorHAnsi" w:cstheme="majorHAnsi"/>
          <w:szCs w:val="22"/>
          <w:lang w:val="en-US"/>
        </w:rPr>
      </w:pPr>
      <w:r w:rsidRPr="00CC2BD7">
        <w:rPr>
          <w:rFonts w:asciiTheme="majorHAnsi" w:hAnsiTheme="majorHAnsi" w:cstheme="majorHAnsi"/>
          <w:szCs w:val="22"/>
          <w:u w:val="single"/>
          <w:lang w:val="en-US"/>
        </w:rPr>
        <w:t>Component 1</w:t>
      </w:r>
      <w:r w:rsidRPr="00CC2BD7">
        <w:rPr>
          <w:rFonts w:asciiTheme="majorHAnsi" w:hAnsiTheme="majorHAnsi" w:cstheme="majorHAnsi"/>
          <w:szCs w:val="22"/>
          <w:lang w:val="en-US"/>
        </w:rPr>
        <w:t xml:space="preserve">. </w:t>
      </w:r>
      <w:r w:rsidR="00CA734D" w:rsidRPr="00CA734D">
        <w:rPr>
          <w:rFonts w:asciiTheme="majorHAnsi" w:hAnsiTheme="majorHAnsi" w:cstheme="majorHAnsi"/>
          <w:szCs w:val="22"/>
          <w:lang w:val="en-US"/>
        </w:rPr>
        <w:t xml:space="preserve">Improved quality of lower secondary and early childhood education </w:t>
      </w:r>
      <w:r w:rsidRPr="00CC2BD7">
        <w:rPr>
          <w:rFonts w:asciiTheme="majorHAnsi" w:hAnsiTheme="majorHAnsi" w:cstheme="majorHAnsi"/>
          <w:szCs w:val="22"/>
          <w:lang w:val="en-US"/>
        </w:rPr>
        <w:t>(US$1</w:t>
      </w:r>
      <w:r w:rsidR="00CA734D">
        <w:rPr>
          <w:rFonts w:asciiTheme="majorHAnsi" w:hAnsiTheme="majorHAnsi" w:cstheme="majorHAnsi"/>
          <w:szCs w:val="22"/>
          <w:lang w:val="en-US"/>
        </w:rPr>
        <w:t>2</w:t>
      </w:r>
      <w:r w:rsidRPr="00CC2BD7">
        <w:rPr>
          <w:rFonts w:asciiTheme="majorHAnsi" w:hAnsiTheme="majorHAnsi" w:cstheme="majorHAnsi"/>
          <w:szCs w:val="22"/>
          <w:lang w:val="en-US"/>
        </w:rPr>
        <w:t>.</w:t>
      </w:r>
      <w:r w:rsidR="00CA734D">
        <w:rPr>
          <w:rFonts w:asciiTheme="majorHAnsi" w:hAnsiTheme="majorHAnsi" w:cstheme="majorHAnsi"/>
          <w:szCs w:val="22"/>
          <w:lang w:val="en-US"/>
        </w:rPr>
        <w:t>7</w:t>
      </w:r>
      <w:r w:rsidRPr="00CC2BD7">
        <w:rPr>
          <w:rFonts w:asciiTheme="majorHAnsi" w:hAnsiTheme="majorHAnsi" w:cstheme="majorHAnsi"/>
          <w:szCs w:val="22"/>
          <w:lang w:val="en-US"/>
        </w:rPr>
        <w:t xml:space="preserve"> million). </w:t>
      </w:r>
    </w:p>
    <w:p w14:paraId="638DBFAB" w14:textId="77777777" w:rsidR="00CC2BD7" w:rsidRPr="00CC2BD7" w:rsidRDefault="00CC2BD7" w:rsidP="00DA7896">
      <w:pPr>
        <w:pStyle w:val="Paragraph"/>
        <w:numPr>
          <w:ilvl w:val="0"/>
          <w:numId w:val="0"/>
        </w:numPr>
        <w:ind w:left="1260" w:firstLine="180"/>
        <w:rPr>
          <w:rFonts w:asciiTheme="majorHAnsi" w:hAnsiTheme="majorHAnsi" w:cstheme="majorHAnsi"/>
          <w:szCs w:val="22"/>
          <w:lang w:val="en-US"/>
        </w:rPr>
      </w:pPr>
      <w:r w:rsidRPr="00CC2BD7">
        <w:rPr>
          <w:rFonts w:asciiTheme="majorHAnsi" w:hAnsiTheme="majorHAnsi" w:cstheme="majorHAnsi"/>
          <w:szCs w:val="22"/>
          <w:lang w:val="en-US"/>
        </w:rPr>
        <w:t>Target 1.1: Improve quality of education in VOJ (lower secondary education) through a redesign of the curriculum for grades 9, 10, 11.</w:t>
      </w:r>
    </w:p>
    <w:p w14:paraId="4FFEE2CE" w14:textId="77777777" w:rsidR="00CC2BD7" w:rsidRPr="00CC2BD7" w:rsidRDefault="00CC2BD7" w:rsidP="00DA7896">
      <w:pPr>
        <w:pStyle w:val="Paragraph"/>
        <w:numPr>
          <w:ilvl w:val="0"/>
          <w:numId w:val="0"/>
        </w:numPr>
        <w:ind w:left="1260" w:firstLine="180"/>
        <w:rPr>
          <w:rFonts w:asciiTheme="majorHAnsi" w:hAnsiTheme="majorHAnsi" w:cstheme="majorHAnsi"/>
          <w:szCs w:val="22"/>
          <w:lang w:val="en-US"/>
        </w:rPr>
      </w:pPr>
      <w:r w:rsidRPr="00CC2BD7">
        <w:rPr>
          <w:rFonts w:asciiTheme="majorHAnsi" w:hAnsiTheme="majorHAnsi" w:cstheme="majorHAnsi"/>
          <w:szCs w:val="22"/>
          <w:lang w:val="en-US"/>
        </w:rPr>
        <w:t xml:space="preserve">Target 1.II: Improve ECD capacities for children in remote areas, early learners, children with disabilities and non-native Dutch speakers. </w:t>
      </w:r>
    </w:p>
    <w:p w14:paraId="004FD0F5" w14:textId="7DA26030" w:rsidR="00CC2BD7" w:rsidRPr="00CC2BD7" w:rsidRDefault="00CC2BD7" w:rsidP="00DA7896">
      <w:pPr>
        <w:pStyle w:val="Paragraph"/>
        <w:numPr>
          <w:ilvl w:val="0"/>
          <w:numId w:val="0"/>
        </w:numPr>
        <w:ind w:left="1260" w:hanging="540"/>
        <w:rPr>
          <w:rFonts w:asciiTheme="majorHAnsi" w:hAnsiTheme="majorHAnsi" w:cstheme="majorHAnsi"/>
          <w:szCs w:val="22"/>
          <w:lang w:val="en-US"/>
        </w:rPr>
      </w:pPr>
      <w:r w:rsidRPr="00CC2BD7">
        <w:rPr>
          <w:rFonts w:asciiTheme="majorHAnsi" w:hAnsiTheme="majorHAnsi" w:cstheme="majorHAnsi"/>
          <w:szCs w:val="22"/>
          <w:u w:val="single"/>
          <w:lang w:val="en-US"/>
        </w:rPr>
        <w:t>Component 2</w:t>
      </w:r>
      <w:r w:rsidRPr="00CC2BD7">
        <w:rPr>
          <w:rFonts w:asciiTheme="majorHAnsi" w:hAnsiTheme="majorHAnsi" w:cstheme="majorHAnsi"/>
          <w:szCs w:val="22"/>
          <w:lang w:val="en-US"/>
        </w:rPr>
        <w:t xml:space="preserve">. </w:t>
      </w:r>
      <w:r w:rsidR="00CA734D" w:rsidRPr="00CA734D">
        <w:rPr>
          <w:rFonts w:asciiTheme="majorHAnsi" w:hAnsiTheme="majorHAnsi" w:cstheme="majorHAnsi"/>
          <w:szCs w:val="22"/>
          <w:lang w:val="en-US"/>
        </w:rPr>
        <w:t>Access to adequate school infrastructure</w:t>
      </w:r>
      <w:r w:rsidR="00CA734D" w:rsidRPr="00CA734D" w:rsidDel="00CA734D">
        <w:rPr>
          <w:rFonts w:asciiTheme="majorHAnsi" w:hAnsiTheme="majorHAnsi" w:cstheme="majorHAnsi"/>
          <w:szCs w:val="22"/>
          <w:lang w:val="en-US"/>
        </w:rPr>
        <w:t xml:space="preserve"> </w:t>
      </w:r>
      <w:r w:rsidRPr="00CC2BD7">
        <w:rPr>
          <w:rFonts w:asciiTheme="majorHAnsi" w:hAnsiTheme="majorHAnsi" w:cstheme="majorHAnsi"/>
          <w:szCs w:val="22"/>
          <w:lang w:val="en-US"/>
        </w:rPr>
        <w:t>(US$</w:t>
      </w:r>
      <w:r w:rsidR="00CA734D">
        <w:rPr>
          <w:rFonts w:asciiTheme="majorHAnsi" w:hAnsiTheme="majorHAnsi" w:cstheme="majorHAnsi"/>
          <w:szCs w:val="22"/>
          <w:lang w:val="en-US"/>
        </w:rPr>
        <w:t>10.1</w:t>
      </w:r>
      <w:r w:rsidRPr="00CC2BD7">
        <w:rPr>
          <w:rFonts w:asciiTheme="majorHAnsi" w:hAnsiTheme="majorHAnsi" w:cstheme="majorHAnsi"/>
          <w:szCs w:val="22"/>
          <w:lang w:val="en-US"/>
        </w:rPr>
        <w:t xml:space="preserve"> million). </w:t>
      </w:r>
    </w:p>
    <w:p w14:paraId="110FEB7F" w14:textId="77777777" w:rsidR="00CC2BD7" w:rsidRPr="00CC2BD7" w:rsidRDefault="00CC2BD7" w:rsidP="00DA7896">
      <w:pPr>
        <w:pStyle w:val="Paragraph"/>
        <w:numPr>
          <w:ilvl w:val="0"/>
          <w:numId w:val="0"/>
        </w:numPr>
        <w:ind w:left="1260" w:firstLine="180"/>
        <w:rPr>
          <w:rFonts w:asciiTheme="majorHAnsi" w:hAnsiTheme="majorHAnsi" w:cstheme="majorHAnsi"/>
          <w:szCs w:val="22"/>
          <w:lang w:val="en-US"/>
        </w:rPr>
      </w:pPr>
      <w:r w:rsidRPr="00CC2BD7">
        <w:rPr>
          <w:rFonts w:asciiTheme="majorHAnsi" w:hAnsiTheme="majorHAnsi" w:cstheme="majorHAnsi"/>
          <w:szCs w:val="22"/>
          <w:lang w:val="en-US"/>
        </w:rPr>
        <w:t>Target 2.1: Increase the supply and quality of educative infrastructure by constructing two new schools in Wanica and renovating 10 public schools in Sipaliwini, Marowijne, Coroni</w:t>
      </w:r>
    </w:p>
    <w:p w14:paraId="2ACA2C39" w14:textId="5951184F" w:rsidR="00CC2BD7" w:rsidRPr="00CC2BD7" w:rsidRDefault="00CC2BD7" w:rsidP="00DA7896">
      <w:pPr>
        <w:pStyle w:val="Paragraph"/>
        <w:numPr>
          <w:ilvl w:val="0"/>
          <w:numId w:val="0"/>
        </w:numPr>
        <w:ind w:left="1260" w:hanging="540"/>
        <w:rPr>
          <w:rFonts w:asciiTheme="majorHAnsi" w:hAnsiTheme="majorHAnsi" w:cstheme="majorHAnsi"/>
          <w:szCs w:val="22"/>
          <w:lang w:val="en-US"/>
        </w:rPr>
      </w:pPr>
      <w:r w:rsidRPr="00CC2BD7">
        <w:rPr>
          <w:rFonts w:asciiTheme="majorHAnsi" w:hAnsiTheme="majorHAnsi" w:cstheme="majorHAnsi"/>
          <w:szCs w:val="22"/>
          <w:u w:val="single"/>
          <w:lang w:val="en-US"/>
        </w:rPr>
        <w:t>Component 3</w:t>
      </w:r>
      <w:r w:rsidRPr="00CC2BD7">
        <w:rPr>
          <w:rFonts w:asciiTheme="majorHAnsi" w:hAnsiTheme="majorHAnsi" w:cstheme="majorHAnsi"/>
          <w:szCs w:val="22"/>
          <w:lang w:val="en-US"/>
        </w:rPr>
        <w:t>. Management and monitoring of the education sector (US$5.</w:t>
      </w:r>
      <w:r w:rsidR="00CA734D">
        <w:rPr>
          <w:rFonts w:asciiTheme="majorHAnsi" w:hAnsiTheme="majorHAnsi" w:cstheme="majorHAnsi"/>
          <w:szCs w:val="22"/>
          <w:lang w:val="en-US"/>
        </w:rPr>
        <w:t>2</w:t>
      </w:r>
      <w:r w:rsidR="00CA734D" w:rsidRPr="00CC2BD7">
        <w:rPr>
          <w:rFonts w:asciiTheme="majorHAnsi" w:hAnsiTheme="majorHAnsi" w:cstheme="majorHAnsi"/>
          <w:szCs w:val="22"/>
          <w:lang w:val="en-US"/>
        </w:rPr>
        <w:t xml:space="preserve"> </w:t>
      </w:r>
      <w:r w:rsidRPr="00CC2BD7">
        <w:rPr>
          <w:rFonts w:asciiTheme="majorHAnsi" w:hAnsiTheme="majorHAnsi" w:cstheme="majorHAnsi"/>
          <w:szCs w:val="22"/>
          <w:lang w:val="en-US"/>
        </w:rPr>
        <w:t>million).</w:t>
      </w:r>
    </w:p>
    <w:p w14:paraId="290F5AAF" w14:textId="77777777" w:rsidR="00CC2BD7" w:rsidRPr="00CC2BD7" w:rsidRDefault="004752EC" w:rsidP="00DA7896">
      <w:pPr>
        <w:pStyle w:val="Paragraph"/>
        <w:numPr>
          <w:ilvl w:val="0"/>
          <w:numId w:val="0"/>
        </w:numPr>
        <w:tabs>
          <w:tab w:val="num" w:pos="720"/>
        </w:tabs>
        <w:ind w:left="1260" w:hanging="540"/>
        <w:rPr>
          <w:rFonts w:asciiTheme="majorHAnsi" w:hAnsiTheme="majorHAnsi" w:cstheme="majorHAnsi"/>
          <w:szCs w:val="22"/>
          <w:lang w:val="en-US"/>
        </w:rPr>
      </w:pPr>
      <w:r>
        <w:rPr>
          <w:rFonts w:asciiTheme="majorHAnsi" w:hAnsiTheme="majorHAnsi" w:cstheme="majorHAnsi"/>
          <w:szCs w:val="22"/>
          <w:lang w:val="en-US"/>
        </w:rPr>
        <w:tab/>
      </w:r>
      <w:r>
        <w:rPr>
          <w:rFonts w:asciiTheme="majorHAnsi" w:hAnsiTheme="majorHAnsi" w:cstheme="majorHAnsi"/>
          <w:szCs w:val="22"/>
          <w:lang w:val="en-US"/>
        </w:rPr>
        <w:tab/>
      </w:r>
      <w:r w:rsidR="00CC2BD7" w:rsidRPr="00CC2BD7">
        <w:rPr>
          <w:rFonts w:asciiTheme="majorHAnsi" w:hAnsiTheme="majorHAnsi" w:cstheme="majorHAnsi"/>
          <w:szCs w:val="22"/>
          <w:lang w:val="en-US"/>
        </w:rPr>
        <w:t>Target 3.1: Improve the capacity of the MOESC to monitor the quality of the education services in the country by implementing a new education management and information system (EMIS); renewal of technological infrastructure and training; and a new regulatory framework between the MOESC and denomination schools.</w:t>
      </w:r>
    </w:p>
    <w:p w14:paraId="4D16BEAB" w14:textId="4A3E95D9" w:rsidR="00CC2BD7" w:rsidRPr="00CC2BD7" w:rsidRDefault="00CC2BD7" w:rsidP="00DA7896">
      <w:pPr>
        <w:pStyle w:val="Paragraph"/>
        <w:numPr>
          <w:ilvl w:val="0"/>
          <w:numId w:val="0"/>
        </w:numPr>
        <w:tabs>
          <w:tab w:val="num" w:pos="720"/>
        </w:tabs>
        <w:ind w:left="1260" w:hanging="540"/>
        <w:rPr>
          <w:rFonts w:asciiTheme="majorHAnsi" w:hAnsiTheme="majorHAnsi" w:cstheme="majorHAnsi"/>
          <w:szCs w:val="22"/>
          <w:lang w:val="en-US"/>
        </w:rPr>
      </w:pPr>
      <w:r w:rsidRPr="00CC2BD7">
        <w:rPr>
          <w:rFonts w:asciiTheme="majorHAnsi" w:hAnsiTheme="majorHAnsi" w:cstheme="majorHAnsi"/>
          <w:szCs w:val="22"/>
          <w:u w:val="single"/>
          <w:lang w:val="en-US"/>
        </w:rPr>
        <w:t>Component 4</w:t>
      </w:r>
      <w:r w:rsidRPr="00CC2BD7">
        <w:rPr>
          <w:rFonts w:asciiTheme="majorHAnsi" w:hAnsiTheme="majorHAnsi" w:cstheme="majorHAnsi"/>
          <w:szCs w:val="22"/>
          <w:lang w:val="en-US"/>
        </w:rPr>
        <w:t>. Program administration (US$</w:t>
      </w:r>
      <w:r w:rsidR="00CA734D">
        <w:rPr>
          <w:rFonts w:asciiTheme="majorHAnsi" w:hAnsiTheme="majorHAnsi" w:cstheme="majorHAnsi"/>
          <w:szCs w:val="22"/>
          <w:lang w:val="en-US"/>
        </w:rPr>
        <w:t>1</w:t>
      </w:r>
      <w:r w:rsidRPr="00CC2BD7">
        <w:rPr>
          <w:rFonts w:asciiTheme="majorHAnsi" w:hAnsiTheme="majorHAnsi" w:cstheme="majorHAnsi"/>
          <w:szCs w:val="22"/>
          <w:lang w:val="en-US"/>
        </w:rPr>
        <w:t>.</w:t>
      </w:r>
      <w:r w:rsidR="00CA734D">
        <w:rPr>
          <w:rFonts w:asciiTheme="majorHAnsi" w:hAnsiTheme="majorHAnsi" w:cstheme="majorHAnsi"/>
          <w:szCs w:val="22"/>
          <w:lang w:val="en-US"/>
        </w:rPr>
        <w:t>6</w:t>
      </w:r>
      <w:r w:rsidRPr="00CC2BD7">
        <w:rPr>
          <w:rFonts w:asciiTheme="majorHAnsi" w:hAnsiTheme="majorHAnsi" w:cstheme="majorHAnsi"/>
          <w:szCs w:val="22"/>
          <w:lang w:val="en-US"/>
        </w:rPr>
        <w:t xml:space="preserve"> million) and contingencies (US$0.</w:t>
      </w:r>
      <w:r w:rsidR="00CA734D">
        <w:rPr>
          <w:rFonts w:asciiTheme="majorHAnsi" w:hAnsiTheme="majorHAnsi" w:cstheme="majorHAnsi"/>
          <w:szCs w:val="22"/>
          <w:lang w:val="en-US"/>
        </w:rPr>
        <w:t>4</w:t>
      </w:r>
      <w:r w:rsidR="00CA734D" w:rsidRPr="00CC2BD7">
        <w:rPr>
          <w:rFonts w:asciiTheme="majorHAnsi" w:hAnsiTheme="majorHAnsi" w:cstheme="majorHAnsi"/>
          <w:szCs w:val="22"/>
          <w:lang w:val="en-US"/>
        </w:rPr>
        <w:t xml:space="preserve"> </w:t>
      </w:r>
      <w:r w:rsidRPr="00CC2BD7">
        <w:rPr>
          <w:rFonts w:asciiTheme="majorHAnsi" w:hAnsiTheme="majorHAnsi" w:cstheme="majorHAnsi"/>
          <w:szCs w:val="22"/>
          <w:lang w:val="en-US"/>
        </w:rPr>
        <w:t>million). This includes the administrative costs of the execution of the program through a Program Management Unit, the midterm and final evaluations and the audit.</w:t>
      </w:r>
    </w:p>
    <w:p w14:paraId="724D4D18" w14:textId="4983A279" w:rsidR="00602C75" w:rsidRPr="007F6525" w:rsidRDefault="00CC2BD7" w:rsidP="007F6525">
      <w:pPr>
        <w:pStyle w:val="Chapter"/>
        <w:jc w:val="left"/>
        <w:rPr>
          <w:rFonts w:asciiTheme="majorHAnsi" w:hAnsiTheme="majorHAnsi" w:cstheme="majorHAnsi"/>
          <w:lang w:val="en-US"/>
        </w:rPr>
      </w:pPr>
      <w:bookmarkStart w:id="4" w:name="_Toc24896979"/>
      <w:r>
        <w:rPr>
          <w:rFonts w:asciiTheme="majorHAnsi" w:hAnsiTheme="majorHAnsi" w:cstheme="majorHAnsi"/>
          <w:lang w:val="en-US"/>
        </w:rPr>
        <w:t>Expected impacts and literature review</w:t>
      </w:r>
      <w:bookmarkEnd w:id="4"/>
    </w:p>
    <w:p w14:paraId="4E4EBAF7" w14:textId="4E2366BE" w:rsidR="00CC2BD7" w:rsidRPr="00CC2BD7" w:rsidRDefault="00CC2BD7" w:rsidP="00CC2BD7">
      <w:pPr>
        <w:pStyle w:val="Paragraph"/>
        <w:tabs>
          <w:tab w:val="clear" w:pos="1296"/>
          <w:tab w:val="num" w:pos="720"/>
        </w:tabs>
        <w:ind w:left="720" w:hanging="720"/>
        <w:rPr>
          <w:rFonts w:asciiTheme="majorHAnsi" w:hAnsiTheme="majorHAnsi" w:cstheme="majorHAnsi"/>
          <w:szCs w:val="22"/>
          <w:lang w:val="en-US"/>
        </w:rPr>
      </w:pPr>
      <w:r w:rsidRPr="00CC2BD7">
        <w:rPr>
          <w:rFonts w:asciiTheme="majorHAnsi" w:hAnsiTheme="majorHAnsi" w:cstheme="majorHAnsi"/>
          <w:szCs w:val="22"/>
          <w:lang w:val="en-US"/>
        </w:rPr>
        <w:t>For each of the aforementioned components, the benefits will be quantified and valued, based on a set of assumptions from the relevant literature, according to the following framework of expected impacts:</w:t>
      </w:r>
    </w:p>
    <w:p w14:paraId="3D677890" w14:textId="5E8CDD28" w:rsidR="00CC2BD7" w:rsidRPr="00CC2BD7" w:rsidRDefault="00CC2BD7" w:rsidP="00C9349E">
      <w:pPr>
        <w:pStyle w:val="Paragraph"/>
        <w:numPr>
          <w:ilvl w:val="0"/>
          <w:numId w:val="3"/>
        </w:numPr>
        <w:rPr>
          <w:rFonts w:asciiTheme="majorHAnsi" w:hAnsiTheme="majorHAnsi" w:cstheme="majorHAnsi"/>
          <w:szCs w:val="22"/>
          <w:lang w:val="en-US"/>
        </w:rPr>
      </w:pPr>
      <w:r w:rsidRPr="00CC2BD7">
        <w:rPr>
          <w:rFonts w:asciiTheme="majorHAnsi" w:hAnsiTheme="majorHAnsi" w:cstheme="majorHAnsi"/>
          <w:szCs w:val="22"/>
          <w:lang w:val="en-US"/>
        </w:rPr>
        <w:t>Impacts over the aggregate stream of future salary income due to:</w:t>
      </w:r>
    </w:p>
    <w:p w14:paraId="4588F631" w14:textId="5D0D3A65" w:rsidR="00CC2BD7" w:rsidRPr="00CC2BD7" w:rsidRDefault="00CC2BD7" w:rsidP="00CC2BD7">
      <w:pPr>
        <w:pStyle w:val="Paragraph"/>
        <w:numPr>
          <w:ilvl w:val="0"/>
          <w:numId w:val="0"/>
        </w:numPr>
        <w:ind w:left="1440" w:firstLine="720"/>
        <w:rPr>
          <w:rFonts w:asciiTheme="majorHAnsi" w:hAnsiTheme="majorHAnsi" w:cstheme="majorHAnsi"/>
          <w:szCs w:val="22"/>
          <w:lang w:val="en-US"/>
        </w:rPr>
      </w:pPr>
      <w:r w:rsidRPr="00CC2BD7">
        <w:rPr>
          <w:rFonts w:asciiTheme="majorHAnsi" w:hAnsiTheme="majorHAnsi" w:cstheme="majorHAnsi"/>
          <w:szCs w:val="22"/>
          <w:lang w:val="en-US"/>
        </w:rPr>
        <w:t>Increase in access to educational services.</w:t>
      </w:r>
    </w:p>
    <w:p w14:paraId="32599363" w14:textId="37860AF2" w:rsidR="00CC2BD7" w:rsidRPr="00CC2BD7" w:rsidRDefault="00CC2BD7" w:rsidP="00CC2BD7">
      <w:pPr>
        <w:pStyle w:val="Paragraph"/>
        <w:numPr>
          <w:ilvl w:val="0"/>
          <w:numId w:val="0"/>
        </w:numPr>
        <w:ind w:left="1440" w:firstLine="720"/>
        <w:rPr>
          <w:rFonts w:asciiTheme="majorHAnsi" w:hAnsiTheme="majorHAnsi" w:cstheme="majorHAnsi"/>
          <w:szCs w:val="22"/>
          <w:lang w:val="en-US"/>
        </w:rPr>
      </w:pPr>
      <w:r>
        <w:rPr>
          <w:rFonts w:asciiTheme="majorHAnsi" w:hAnsiTheme="majorHAnsi" w:cstheme="majorHAnsi"/>
          <w:szCs w:val="22"/>
          <w:lang w:val="en-US"/>
        </w:rPr>
        <w:t>I</w:t>
      </w:r>
      <w:r w:rsidRPr="00CC2BD7">
        <w:rPr>
          <w:rFonts w:asciiTheme="majorHAnsi" w:hAnsiTheme="majorHAnsi" w:cstheme="majorHAnsi"/>
          <w:szCs w:val="22"/>
          <w:lang w:val="en-US"/>
        </w:rPr>
        <w:t>ncrease in the number of students achieving each educational level</w:t>
      </w:r>
    </w:p>
    <w:p w14:paraId="317811C9" w14:textId="2C5EBE2E" w:rsidR="00CC2BD7" w:rsidRPr="00CC2BD7" w:rsidRDefault="00CC2BD7" w:rsidP="00CC2BD7">
      <w:pPr>
        <w:pStyle w:val="Paragraph"/>
        <w:numPr>
          <w:ilvl w:val="0"/>
          <w:numId w:val="0"/>
        </w:numPr>
        <w:ind w:left="1440" w:firstLine="720"/>
        <w:rPr>
          <w:rFonts w:asciiTheme="majorHAnsi" w:hAnsiTheme="majorHAnsi" w:cstheme="majorHAnsi"/>
          <w:szCs w:val="22"/>
          <w:lang w:val="en-US"/>
        </w:rPr>
      </w:pPr>
      <w:r w:rsidRPr="00CC2BD7">
        <w:rPr>
          <w:rFonts w:asciiTheme="majorHAnsi" w:hAnsiTheme="majorHAnsi" w:cstheme="majorHAnsi"/>
          <w:szCs w:val="22"/>
          <w:lang w:val="en-US"/>
        </w:rPr>
        <w:t xml:space="preserve">Reduction in the overage rates </w:t>
      </w:r>
    </w:p>
    <w:p w14:paraId="0338D3F2" w14:textId="2170E196" w:rsidR="00CC2BD7" w:rsidRPr="00CC2BD7" w:rsidRDefault="00CC2BD7" w:rsidP="00CC2BD7">
      <w:pPr>
        <w:pStyle w:val="Paragraph"/>
        <w:numPr>
          <w:ilvl w:val="0"/>
          <w:numId w:val="0"/>
        </w:numPr>
        <w:ind w:left="1440" w:firstLine="720"/>
        <w:rPr>
          <w:rFonts w:asciiTheme="majorHAnsi" w:hAnsiTheme="majorHAnsi" w:cstheme="majorHAnsi"/>
          <w:szCs w:val="22"/>
          <w:lang w:val="en-US"/>
        </w:rPr>
      </w:pPr>
      <w:r w:rsidRPr="00CC2BD7">
        <w:rPr>
          <w:rFonts w:asciiTheme="majorHAnsi" w:hAnsiTheme="majorHAnsi" w:cstheme="majorHAnsi"/>
          <w:szCs w:val="22"/>
          <w:lang w:val="en-US"/>
        </w:rPr>
        <w:t xml:space="preserve">Productivity increase due to ECD programs and curriculum reform. </w:t>
      </w:r>
    </w:p>
    <w:p w14:paraId="3627A00A" w14:textId="6A02E8B4" w:rsidR="00CC2BD7" w:rsidRPr="00CC2BD7" w:rsidRDefault="00CC2BD7" w:rsidP="00C9349E">
      <w:pPr>
        <w:pStyle w:val="Paragraph"/>
        <w:numPr>
          <w:ilvl w:val="0"/>
          <w:numId w:val="3"/>
        </w:numPr>
        <w:rPr>
          <w:rFonts w:asciiTheme="majorHAnsi" w:hAnsiTheme="majorHAnsi" w:cstheme="majorHAnsi"/>
          <w:szCs w:val="22"/>
          <w:lang w:val="en-US"/>
        </w:rPr>
      </w:pPr>
      <w:r w:rsidRPr="00CC2BD7">
        <w:rPr>
          <w:rFonts w:asciiTheme="majorHAnsi" w:hAnsiTheme="majorHAnsi" w:cstheme="majorHAnsi"/>
          <w:szCs w:val="22"/>
          <w:lang w:val="en-US"/>
        </w:rPr>
        <w:t xml:space="preserve">Fiscal savings due to: </w:t>
      </w:r>
    </w:p>
    <w:p w14:paraId="29337129" w14:textId="0CA62E1D" w:rsidR="00CC2BD7" w:rsidRPr="00CC2BD7" w:rsidRDefault="00CC2BD7" w:rsidP="00CC2BD7">
      <w:pPr>
        <w:pStyle w:val="Paragraph"/>
        <w:numPr>
          <w:ilvl w:val="0"/>
          <w:numId w:val="0"/>
        </w:numPr>
        <w:ind w:left="1440" w:firstLine="720"/>
        <w:rPr>
          <w:rFonts w:asciiTheme="majorHAnsi" w:hAnsiTheme="majorHAnsi" w:cstheme="majorHAnsi"/>
          <w:szCs w:val="22"/>
          <w:lang w:val="en-US"/>
        </w:rPr>
      </w:pPr>
      <w:r w:rsidRPr="00CC2BD7">
        <w:rPr>
          <w:rFonts w:asciiTheme="majorHAnsi" w:hAnsiTheme="majorHAnsi" w:cstheme="majorHAnsi"/>
          <w:szCs w:val="22"/>
          <w:lang w:val="en-US"/>
        </w:rPr>
        <w:t>Reduction of the repetition rates</w:t>
      </w:r>
    </w:p>
    <w:p w14:paraId="3588EDFD" w14:textId="5E43D784" w:rsidR="00CC2BD7" w:rsidRPr="00CC2BD7" w:rsidRDefault="00CC2BD7" w:rsidP="00CC2BD7">
      <w:pPr>
        <w:pStyle w:val="Paragraph"/>
        <w:numPr>
          <w:ilvl w:val="0"/>
          <w:numId w:val="0"/>
        </w:numPr>
        <w:ind w:left="1440" w:firstLine="720"/>
        <w:rPr>
          <w:rFonts w:asciiTheme="majorHAnsi" w:hAnsiTheme="majorHAnsi" w:cstheme="majorHAnsi"/>
          <w:szCs w:val="22"/>
          <w:lang w:val="en-US"/>
        </w:rPr>
      </w:pPr>
      <w:r w:rsidRPr="00CC2BD7">
        <w:rPr>
          <w:rFonts w:asciiTheme="majorHAnsi" w:hAnsiTheme="majorHAnsi" w:cstheme="majorHAnsi"/>
          <w:szCs w:val="22"/>
          <w:lang w:val="en-US"/>
        </w:rPr>
        <w:t>Improvement in management and information system of the ministry</w:t>
      </w:r>
    </w:p>
    <w:p w14:paraId="762A58E3" w14:textId="20EF7FD6" w:rsidR="00CC2BD7" w:rsidRDefault="00CC2BD7" w:rsidP="00CC2BD7">
      <w:pPr>
        <w:pStyle w:val="Paragraph"/>
        <w:numPr>
          <w:ilvl w:val="0"/>
          <w:numId w:val="0"/>
        </w:numPr>
        <w:ind w:left="1440" w:firstLine="720"/>
        <w:rPr>
          <w:rFonts w:asciiTheme="majorHAnsi" w:hAnsiTheme="majorHAnsi" w:cstheme="majorHAnsi"/>
          <w:szCs w:val="22"/>
          <w:lang w:val="en-US"/>
        </w:rPr>
      </w:pPr>
      <w:r w:rsidRPr="00CC2BD7">
        <w:rPr>
          <w:rFonts w:asciiTheme="majorHAnsi" w:hAnsiTheme="majorHAnsi" w:cstheme="majorHAnsi"/>
          <w:szCs w:val="22"/>
          <w:lang w:val="en-US"/>
        </w:rPr>
        <w:t>Improvements in monitoring of non-state school</w:t>
      </w:r>
    </w:p>
    <w:p w14:paraId="3F296908" w14:textId="77777777" w:rsidR="00CC2BD7" w:rsidRPr="00CC2BD7" w:rsidRDefault="00CC2BD7" w:rsidP="00CC2BD7">
      <w:pPr>
        <w:pStyle w:val="Paragraph"/>
        <w:numPr>
          <w:ilvl w:val="0"/>
          <w:numId w:val="0"/>
        </w:numPr>
        <w:ind w:left="1440" w:firstLine="720"/>
        <w:rPr>
          <w:rFonts w:asciiTheme="majorHAnsi" w:hAnsiTheme="majorHAnsi" w:cstheme="majorHAnsi"/>
          <w:szCs w:val="22"/>
          <w:lang w:val="en-US"/>
        </w:rPr>
      </w:pPr>
    </w:p>
    <w:p w14:paraId="51A0F5C6" w14:textId="4F71CED9" w:rsidR="00CC2BD7" w:rsidRPr="00C15346" w:rsidRDefault="00CC2BD7" w:rsidP="00C9349E">
      <w:pPr>
        <w:pStyle w:val="Paragraph"/>
        <w:numPr>
          <w:ilvl w:val="0"/>
          <w:numId w:val="4"/>
        </w:numPr>
        <w:rPr>
          <w:rFonts w:asciiTheme="majorHAnsi" w:hAnsiTheme="majorHAnsi" w:cstheme="majorHAnsi"/>
          <w:b/>
          <w:szCs w:val="22"/>
          <w:lang w:val="en-US"/>
        </w:rPr>
      </w:pPr>
      <w:r w:rsidRPr="00C15346">
        <w:rPr>
          <w:rFonts w:asciiTheme="majorHAnsi" w:hAnsiTheme="majorHAnsi" w:cstheme="majorHAnsi"/>
          <w:b/>
          <w:szCs w:val="22"/>
          <w:lang w:val="en-US"/>
        </w:rPr>
        <w:t>Impacts over the aggregate stream of future salary income</w:t>
      </w:r>
    </w:p>
    <w:p w14:paraId="270189C5" w14:textId="77777777" w:rsidR="00CC2BD7" w:rsidRPr="00CC2BD7" w:rsidRDefault="00CC2BD7" w:rsidP="00CC2BD7">
      <w:pPr>
        <w:pStyle w:val="Paragraph"/>
        <w:tabs>
          <w:tab w:val="clear" w:pos="1296"/>
          <w:tab w:val="num" w:pos="720"/>
        </w:tabs>
        <w:ind w:left="720" w:hanging="720"/>
        <w:rPr>
          <w:rFonts w:asciiTheme="majorHAnsi" w:hAnsiTheme="majorHAnsi" w:cstheme="majorHAnsi"/>
          <w:szCs w:val="22"/>
          <w:lang w:val="en-US"/>
        </w:rPr>
      </w:pPr>
      <w:r w:rsidRPr="00CC2BD7">
        <w:rPr>
          <w:rFonts w:asciiTheme="majorHAnsi" w:hAnsiTheme="majorHAnsi" w:cstheme="majorHAnsi"/>
          <w:szCs w:val="22"/>
          <w:lang w:val="en-US"/>
        </w:rPr>
        <w:t xml:space="preserve">Impacts to future salary due to improved education performance has been widely supported by specialized literature. Whether through increasing access to educational services or success rates, better educational outcomes are associated with higher lifetime income. In Latin America, Carson (2002) finds improved returns to education to those who finish higher education versus those who do not. </w:t>
      </w:r>
    </w:p>
    <w:p w14:paraId="010F0012" w14:textId="77777777" w:rsidR="00CC2BD7" w:rsidRPr="00CC2BD7" w:rsidRDefault="00CC2BD7" w:rsidP="00CC2BD7">
      <w:pPr>
        <w:pStyle w:val="Paragraph"/>
        <w:tabs>
          <w:tab w:val="clear" w:pos="1296"/>
          <w:tab w:val="num" w:pos="720"/>
        </w:tabs>
        <w:ind w:left="720" w:hanging="720"/>
        <w:rPr>
          <w:rFonts w:asciiTheme="majorHAnsi" w:hAnsiTheme="majorHAnsi" w:cstheme="majorHAnsi"/>
          <w:szCs w:val="22"/>
          <w:lang w:val="en-US"/>
        </w:rPr>
      </w:pPr>
      <w:r w:rsidRPr="00CC2BD7">
        <w:rPr>
          <w:rFonts w:asciiTheme="majorHAnsi" w:hAnsiTheme="majorHAnsi" w:cstheme="majorHAnsi"/>
          <w:szCs w:val="22"/>
          <w:lang w:val="en-US"/>
        </w:rPr>
        <w:t xml:space="preserve">Additionally, increasing cognitive abilities in school aged children have been shown to improve job productivity. Acosta, Muller y Sarzosa (2017) find that increasing children’s cognitive ability constitute an important predictor of wages and job quality. Their results suggest that an increase of one standard deviation in the scale of reading proficiency is associated with an increase hourly wages by 12.5 percent among Colombian population. </w:t>
      </w:r>
    </w:p>
    <w:p w14:paraId="37825A2D" w14:textId="7B3A237D" w:rsidR="00CC2BD7" w:rsidRDefault="00CC2BD7" w:rsidP="00CC2BD7">
      <w:pPr>
        <w:pStyle w:val="Paragraph"/>
        <w:tabs>
          <w:tab w:val="clear" w:pos="1296"/>
          <w:tab w:val="num" w:pos="720"/>
        </w:tabs>
        <w:ind w:left="720" w:hanging="720"/>
        <w:rPr>
          <w:rFonts w:asciiTheme="majorHAnsi" w:hAnsiTheme="majorHAnsi" w:cstheme="majorHAnsi"/>
          <w:szCs w:val="22"/>
          <w:lang w:val="en-US"/>
        </w:rPr>
      </w:pPr>
      <w:r w:rsidRPr="00CC2BD7">
        <w:rPr>
          <w:rFonts w:asciiTheme="majorHAnsi" w:hAnsiTheme="majorHAnsi" w:cstheme="majorHAnsi"/>
          <w:szCs w:val="22"/>
          <w:lang w:val="en-US"/>
        </w:rPr>
        <w:t>Similar evidence has been found in countries other than those of Latin America. Evidence from the United States shows that a 0.1 standard deviation increase in cognitive performance results in annual incomes raise of 1.7%, 2.4% and 2.6% at ages 28, 38 and 48 (Lin, Lutter &amp; Ruhm, 2016). In Canada, Green &amp; Riddell (2009) find that a 1/2 of a standard deviation point increase in the average skill score has an impact equivalent to an extra year of schooling. They explain that, according to their estimates, increases in literacy, numeracy and problem-solving skills account for about 30% of the return to schooling in their sample.</w:t>
      </w:r>
    </w:p>
    <w:p w14:paraId="04FC7674" w14:textId="56D49B7D" w:rsidR="005D0BB9" w:rsidRDefault="005D0BB9" w:rsidP="00AC4EFE">
      <w:pPr>
        <w:pStyle w:val="Paragraph"/>
        <w:tabs>
          <w:tab w:val="clear" w:pos="1296"/>
          <w:tab w:val="num" w:pos="720"/>
        </w:tabs>
        <w:ind w:left="720" w:hanging="720"/>
        <w:rPr>
          <w:rFonts w:asciiTheme="majorHAnsi" w:hAnsiTheme="majorHAnsi" w:cs="Gill Sans"/>
          <w:lang w:val="en-US"/>
        </w:rPr>
      </w:pPr>
      <w:r>
        <w:rPr>
          <w:rFonts w:asciiTheme="majorHAnsi" w:hAnsiTheme="majorHAnsi" w:cstheme="majorHAnsi"/>
          <w:szCs w:val="22"/>
          <w:lang w:val="en-US"/>
        </w:rPr>
        <w:t xml:space="preserve">For this study, a theoretical rate of increase in lifetime earnings due to the impact of </w:t>
      </w:r>
      <w:r w:rsidR="00F62677">
        <w:rPr>
          <w:rFonts w:asciiTheme="majorHAnsi" w:hAnsiTheme="majorHAnsi" w:cstheme="majorHAnsi"/>
          <w:szCs w:val="22"/>
          <w:lang w:val="en-US"/>
        </w:rPr>
        <w:t>the program, in curriculum, ECD and infrastructure components,</w:t>
      </w:r>
      <w:r>
        <w:rPr>
          <w:rFonts w:asciiTheme="majorHAnsi" w:hAnsiTheme="majorHAnsi" w:cstheme="majorHAnsi"/>
          <w:szCs w:val="22"/>
          <w:lang w:val="en-US"/>
        </w:rPr>
        <w:t xml:space="preserve"> will be assumed. For that purpose, potential cognitive/</w:t>
      </w:r>
      <w:r w:rsidR="00AC4EFE" w:rsidRPr="00C15346">
        <w:rPr>
          <w:rFonts w:asciiTheme="majorHAnsi" w:hAnsiTheme="majorHAnsi" w:cs="Gill Sans"/>
          <w:lang w:val="en-US"/>
        </w:rPr>
        <w:t xml:space="preserve">productivity gains </w:t>
      </w:r>
      <w:r>
        <w:rPr>
          <w:rFonts w:asciiTheme="majorHAnsi" w:hAnsiTheme="majorHAnsi" w:cs="Gill Sans"/>
          <w:lang w:val="en-US"/>
        </w:rPr>
        <w:t xml:space="preserve">in individuals exposed to the program will be set </w:t>
      </w:r>
      <w:r w:rsidR="00F62677">
        <w:rPr>
          <w:rFonts w:asciiTheme="majorHAnsi" w:hAnsiTheme="majorHAnsi" w:cs="Gill Sans"/>
          <w:lang w:val="en-US"/>
        </w:rPr>
        <w:t>as</w:t>
      </w:r>
      <w:r>
        <w:rPr>
          <w:rFonts w:asciiTheme="majorHAnsi" w:hAnsiTheme="majorHAnsi" w:cs="Gill Sans"/>
          <w:lang w:val="en-US"/>
        </w:rPr>
        <w:t xml:space="preserve"> </w:t>
      </w:r>
      <w:r w:rsidR="00F62677">
        <w:rPr>
          <w:rFonts w:asciiTheme="majorHAnsi" w:hAnsiTheme="majorHAnsi" w:cs="Gill Sans"/>
          <w:lang w:val="en-US"/>
        </w:rPr>
        <w:t>the</w:t>
      </w:r>
      <w:r w:rsidR="00591B20">
        <w:rPr>
          <w:rFonts w:asciiTheme="majorHAnsi" w:hAnsiTheme="majorHAnsi" w:cs="Gill Sans"/>
          <w:lang w:val="en-US"/>
        </w:rPr>
        <w:t xml:space="preserve"> average of</w:t>
      </w:r>
      <w:r>
        <w:rPr>
          <w:rFonts w:asciiTheme="majorHAnsi" w:hAnsiTheme="majorHAnsi" w:cs="Gill Sans"/>
          <w:lang w:val="en-US"/>
        </w:rPr>
        <w:t xml:space="preserve"> </w:t>
      </w:r>
      <w:r w:rsidR="00AC4EFE" w:rsidRPr="00C15346">
        <w:rPr>
          <w:rFonts w:asciiTheme="majorHAnsi" w:hAnsiTheme="majorHAnsi" w:cs="Gill Sans"/>
          <w:lang w:val="en-US"/>
        </w:rPr>
        <w:t>paramet</w:t>
      </w:r>
      <w:r>
        <w:rPr>
          <w:rFonts w:asciiTheme="majorHAnsi" w:hAnsiTheme="majorHAnsi" w:cs="Gill Sans"/>
          <w:lang w:val="en-US"/>
        </w:rPr>
        <w:t xml:space="preserve">rical benchmarks derived from the </w:t>
      </w:r>
      <w:r w:rsidR="00591B20">
        <w:rPr>
          <w:rFonts w:asciiTheme="majorHAnsi" w:hAnsiTheme="majorHAnsi" w:cs="Gill Sans"/>
          <w:lang w:val="en-US"/>
        </w:rPr>
        <w:t xml:space="preserve">reviewed of </w:t>
      </w:r>
      <w:r w:rsidR="00F62677">
        <w:rPr>
          <w:rFonts w:asciiTheme="majorHAnsi" w:hAnsiTheme="majorHAnsi" w:cs="Gill Sans"/>
          <w:lang w:val="en-US"/>
        </w:rPr>
        <w:t xml:space="preserve">relevant </w:t>
      </w:r>
      <w:r>
        <w:rPr>
          <w:rFonts w:asciiTheme="majorHAnsi" w:hAnsiTheme="majorHAnsi" w:cs="Gill Sans"/>
          <w:lang w:val="en-US"/>
        </w:rPr>
        <w:t>literature</w:t>
      </w:r>
      <w:r w:rsidR="00591B20">
        <w:rPr>
          <w:rFonts w:asciiTheme="majorHAnsi" w:hAnsiTheme="majorHAnsi" w:cs="Gill Sans"/>
          <w:lang w:val="en-US"/>
        </w:rPr>
        <w:t xml:space="preserve"> made for this study. In particular, a conservative scenario rate of gains on lifetime earnings of 30% will be used, equivalent to the impact found in the average study at 1 standard deviation impact on target</w:t>
      </w:r>
      <w:r w:rsidR="00946BFA">
        <w:rPr>
          <w:rFonts w:asciiTheme="majorHAnsi" w:hAnsiTheme="majorHAnsi" w:cs="Gill Sans"/>
          <w:lang w:val="en-US"/>
        </w:rPr>
        <w:t>, and well within the range observed in the studies</w:t>
      </w:r>
      <w:r w:rsidR="00591B20">
        <w:rPr>
          <w:rFonts w:asciiTheme="majorHAnsi" w:hAnsiTheme="majorHAnsi" w:cs="Gill Sans"/>
          <w:lang w:val="en-US"/>
        </w:rPr>
        <w:t>. See Table 0.</w:t>
      </w:r>
    </w:p>
    <w:p w14:paraId="49684E4B" w14:textId="77777777" w:rsidR="00591B20" w:rsidRDefault="00591B20" w:rsidP="00591B20">
      <w:pPr>
        <w:pStyle w:val="Paragraph"/>
        <w:numPr>
          <w:ilvl w:val="0"/>
          <w:numId w:val="0"/>
        </w:numPr>
        <w:ind w:left="720"/>
        <w:rPr>
          <w:rFonts w:asciiTheme="majorHAnsi" w:hAnsiTheme="majorHAnsi" w:cs="Gill Sans"/>
          <w:lang w:val="en-US"/>
        </w:rPr>
      </w:pPr>
    </w:p>
    <w:p w14:paraId="01B6D46A" w14:textId="7A92EB11" w:rsidR="00591B20" w:rsidRDefault="00591B20" w:rsidP="00591B20">
      <w:pPr>
        <w:pStyle w:val="Paragraph"/>
        <w:numPr>
          <w:ilvl w:val="0"/>
          <w:numId w:val="0"/>
        </w:numPr>
        <w:jc w:val="center"/>
        <w:rPr>
          <w:rFonts w:asciiTheme="majorHAnsi" w:hAnsiTheme="majorHAnsi" w:cs="Gill Sans"/>
          <w:lang w:val="en-US"/>
        </w:rPr>
      </w:pPr>
      <w:r>
        <w:rPr>
          <w:rFonts w:asciiTheme="majorHAnsi" w:hAnsiTheme="majorHAnsi" w:cs="Gill Sans"/>
          <w:lang w:val="en-US"/>
        </w:rPr>
        <w:t>Table 0</w:t>
      </w:r>
      <w:r w:rsidRPr="00591B20">
        <w:rPr>
          <w:rFonts w:asciiTheme="majorHAnsi" w:hAnsiTheme="majorHAnsi" w:cs="Gill Sans"/>
          <w:lang w:val="en-US"/>
        </w:rPr>
        <w:t xml:space="preserve">: </w:t>
      </w:r>
      <w:r>
        <w:rPr>
          <w:rFonts w:asciiTheme="majorHAnsi" w:hAnsiTheme="majorHAnsi" w:cs="Gill Sans"/>
          <w:lang w:val="en-US"/>
        </w:rPr>
        <w:t xml:space="preserve">Benchmark lifetime earnings impacts </w:t>
      </w:r>
    </w:p>
    <w:p w14:paraId="2D8283BE" w14:textId="11771C55" w:rsidR="005D0BB9" w:rsidRDefault="00591B20" w:rsidP="00591B20">
      <w:pPr>
        <w:pStyle w:val="Paragraph"/>
        <w:numPr>
          <w:ilvl w:val="0"/>
          <w:numId w:val="0"/>
        </w:numPr>
        <w:ind w:left="720"/>
        <w:jc w:val="center"/>
        <w:rPr>
          <w:rFonts w:asciiTheme="majorHAnsi" w:hAnsiTheme="majorHAnsi" w:cs="Gill Sans"/>
          <w:lang w:val="en-US"/>
        </w:rPr>
      </w:pPr>
      <w:r w:rsidRPr="00591B20">
        <w:rPr>
          <w:rFonts w:asciiTheme="majorHAnsi" w:hAnsiTheme="majorHAnsi" w:cs="Gill Sans"/>
          <w:noProof/>
          <w:lang w:val="en-US"/>
        </w:rPr>
        <w:drawing>
          <wp:inline distT="0" distB="0" distL="0" distR="0" wp14:anchorId="2186ABF1" wp14:editId="36E4C719">
            <wp:extent cx="4280535" cy="1389688"/>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338579" cy="1408532"/>
                    </a:xfrm>
                    <a:prstGeom prst="rect">
                      <a:avLst/>
                    </a:prstGeom>
                  </pic:spPr>
                </pic:pic>
              </a:graphicData>
            </a:graphic>
          </wp:inline>
        </w:drawing>
      </w:r>
    </w:p>
    <w:p w14:paraId="007066C7" w14:textId="77777777" w:rsidR="00CC2BD7" w:rsidRPr="00CC2BD7" w:rsidRDefault="00CC2BD7" w:rsidP="00DA7896">
      <w:pPr>
        <w:pStyle w:val="Paragraph"/>
        <w:numPr>
          <w:ilvl w:val="0"/>
          <w:numId w:val="0"/>
        </w:numPr>
        <w:ind w:left="720"/>
        <w:rPr>
          <w:rFonts w:asciiTheme="majorHAnsi" w:hAnsiTheme="majorHAnsi" w:cstheme="majorHAnsi"/>
          <w:szCs w:val="22"/>
          <w:lang w:val="en-US"/>
        </w:rPr>
      </w:pPr>
    </w:p>
    <w:p w14:paraId="1ECA4D90" w14:textId="0CF75DA6" w:rsidR="00CC2BD7" w:rsidRPr="00C15346" w:rsidRDefault="00CC2BD7" w:rsidP="00C9349E">
      <w:pPr>
        <w:pStyle w:val="Paragraph"/>
        <w:numPr>
          <w:ilvl w:val="0"/>
          <w:numId w:val="4"/>
        </w:numPr>
        <w:rPr>
          <w:rFonts w:asciiTheme="majorHAnsi" w:hAnsiTheme="majorHAnsi" w:cstheme="majorHAnsi"/>
          <w:b/>
          <w:szCs w:val="22"/>
          <w:lang w:val="en-US"/>
        </w:rPr>
      </w:pPr>
      <w:r w:rsidRPr="00C15346">
        <w:rPr>
          <w:rFonts w:asciiTheme="majorHAnsi" w:hAnsiTheme="majorHAnsi" w:cstheme="majorHAnsi"/>
          <w:b/>
          <w:szCs w:val="22"/>
          <w:lang w:val="en-US"/>
        </w:rPr>
        <w:t>Fiscal savings</w:t>
      </w:r>
    </w:p>
    <w:p w14:paraId="520E4AC1" w14:textId="77777777" w:rsidR="00CC2BD7" w:rsidRDefault="00CC2BD7" w:rsidP="00CC2BD7">
      <w:pPr>
        <w:pStyle w:val="Paragraph"/>
        <w:tabs>
          <w:tab w:val="clear" w:pos="1296"/>
          <w:tab w:val="num" w:pos="720"/>
        </w:tabs>
        <w:ind w:left="720" w:hanging="720"/>
        <w:rPr>
          <w:rFonts w:asciiTheme="majorHAnsi" w:hAnsiTheme="majorHAnsi" w:cstheme="majorHAnsi"/>
          <w:szCs w:val="22"/>
          <w:lang w:val="en-US"/>
        </w:rPr>
      </w:pPr>
      <w:r w:rsidRPr="00CC2BD7">
        <w:rPr>
          <w:rFonts w:asciiTheme="majorHAnsi" w:hAnsiTheme="majorHAnsi" w:cstheme="majorHAnsi"/>
          <w:szCs w:val="22"/>
          <w:lang w:val="en-US"/>
        </w:rPr>
        <w:t>In summary, whether through increased future salaries or fiscal savings, the expectation is that the project´s components will generate a positive impact. Next, the mechanisms through which each component is expected to impact education outcomes are detailed. It is important to point out that currently there is little literature available that addresses Surinam´s educational sector specifically. Hence, it is assumed that impact found elsewhere might replicate to Surinam´s context. Additionally, some of the estimates used to measure impact correspond to different educational levels. So it is also assumed this impact translates to the educational level of interest.</w:t>
      </w:r>
    </w:p>
    <w:p w14:paraId="75679408" w14:textId="77777777" w:rsidR="00CC2BD7" w:rsidRPr="00CC2BD7" w:rsidRDefault="00CC2BD7" w:rsidP="00CC2BD7">
      <w:pPr>
        <w:pStyle w:val="Paragraph"/>
        <w:numPr>
          <w:ilvl w:val="0"/>
          <w:numId w:val="0"/>
        </w:numPr>
        <w:ind w:left="720"/>
        <w:rPr>
          <w:rFonts w:asciiTheme="majorHAnsi" w:hAnsiTheme="majorHAnsi" w:cstheme="majorHAnsi"/>
          <w:szCs w:val="22"/>
          <w:lang w:val="en-US"/>
        </w:rPr>
      </w:pPr>
    </w:p>
    <w:p w14:paraId="0956A5DC" w14:textId="4AC58814" w:rsidR="00CC2BD7" w:rsidRPr="00C15346" w:rsidRDefault="00CC2BD7" w:rsidP="00C9349E">
      <w:pPr>
        <w:pStyle w:val="Paragraph"/>
        <w:numPr>
          <w:ilvl w:val="0"/>
          <w:numId w:val="4"/>
        </w:numPr>
        <w:rPr>
          <w:rFonts w:asciiTheme="majorHAnsi" w:hAnsiTheme="majorHAnsi" w:cstheme="majorHAnsi"/>
          <w:b/>
          <w:szCs w:val="22"/>
          <w:lang w:val="en-US"/>
        </w:rPr>
      </w:pPr>
      <w:r w:rsidRPr="00C15346">
        <w:rPr>
          <w:rFonts w:asciiTheme="majorHAnsi" w:hAnsiTheme="majorHAnsi" w:cstheme="majorHAnsi"/>
          <w:b/>
          <w:szCs w:val="22"/>
          <w:lang w:val="en-US"/>
        </w:rPr>
        <w:t>Curriculum reform</w:t>
      </w:r>
    </w:p>
    <w:p w14:paraId="5C2590EF" w14:textId="77777777" w:rsidR="00CC2BD7" w:rsidRPr="00CC2BD7" w:rsidRDefault="00CC2BD7" w:rsidP="00CC2BD7">
      <w:pPr>
        <w:pStyle w:val="Paragraph"/>
        <w:tabs>
          <w:tab w:val="clear" w:pos="1296"/>
          <w:tab w:val="num" w:pos="720"/>
        </w:tabs>
        <w:ind w:left="720" w:hanging="720"/>
        <w:rPr>
          <w:rFonts w:asciiTheme="majorHAnsi" w:hAnsiTheme="majorHAnsi" w:cstheme="majorHAnsi"/>
          <w:szCs w:val="22"/>
          <w:lang w:val="en-US"/>
        </w:rPr>
      </w:pPr>
      <w:r w:rsidRPr="00CC2BD7">
        <w:rPr>
          <w:rFonts w:asciiTheme="majorHAnsi" w:hAnsiTheme="majorHAnsi" w:cstheme="majorHAnsi"/>
          <w:szCs w:val="22"/>
          <w:lang w:val="en-US"/>
        </w:rPr>
        <w:t xml:space="preserve">The curriculum reform proposed in this project aims at redesigning the lower secondary education curriculum (grades 9, 10, 11) to improve quality by updating the contents of traditional subjects like math and language and introducing new technical skills such as coding and technology, as well as innovative hands-on activities to increase student motivation. </w:t>
      </w:r>
    </w:p>
    <w:p w14:paraId="2835FA84" w14:textId="77777777" w:rsidR="00CC2BD7" w:rsidRPr="00CC2BD7" w:rsidRDefault="00CC2BD7" w:rsidP="00CC2BD7">
      <w:pPr>
        <w:pStyle w:val="Paragraph"/>
        <w:tabs>
          <w:tab w:val="clear" w:pos="1296"/>
          <w:tab w:val="num" w:pos="720"/>
        </w:tabs>
        <w:ind w:left="720" w:hanging="720"/>
        <w:rPr>
          <w:rFonts w:asciiTheme="majorHAnsi" w:hAnsiTheme="majorHAnsi" w:cstheme="majorHAnsi"/>
          <w:szCs w:val="22"/>
          <w:lang w:val="en-US"/>
        </w:rPr>
      </w:pPr>
      <w:r w:rsidRPr="00CC2BD7">
        <w:rPr>
          <w:rFonts w:asciiTheme="majorHAnsi" w:hAnsiTheme="majorHAnsi" w:cstheme="majorHAnsi"/>
          <w:szCs w:val="22"/>
          <w:lang w:val="en-US"/>
        </w:rPr>
        <w:t xml:space="preserve">Literature on the topic has found that learning this type of skills to be beneficial for school-aged children´s cognitive skills development. Liao and Bright (1991) show that children exposed to computer programming experiences scored significantly higher on several cognitive ability tests than student with no exposure. On an updated review of the literature, Liao (2000) confirms these finding of positive effects. </w:t>
      </w:r>
    </w:p>
    <w:p w14:paraId="39D85DB0" w14:textId="77777777" w:rsidR="00CC2BD7" w:rsidRPr="00CC2BD7" w:rsidRDefault="00CC2BD7" w:rsidP="00CC2BD7">
      <w:pPr>
        <w:pStyle w:val="Paragraph"/>
        <w:tabs>
          <w:tab w:val="clear" w:pos="1296"/>
          <w:tab w:val="num" w:pos="720"/>
        </w:tabs>
        <w:ind w:left="720" w:hanging="720"/>
        <w:rPr>
          <w:rFonts w:asciiTheme="majorHAnsi" w:hAnsiTheme="majorHAnsi" w:cstheme="majorHAnsi"/>
          <w:szCs w:val="22"/>
          <w:lang w:val="en-US"/>
        </w:rPr>
      </w:pPr>
      <w:r w:rsidRPr="00CC2BD7">
        <w:rPr>
          <w:rFonts w:asciiTheme="majorHAnsi" w:hAnsiTheme="majorHAnsi" w:cstheme="majorHAnsi"/>
          <w:szCs w:val="22"/>
          <w:lang w:val="en-US"/>
        </w:rPr>
        <w:t>More recently, Pardamean, Suparyanto &amp; Evelyn (2015) find that their treatment group, exposed to an eight-week training course on Logo programming language, scored significantly higher on problem-solving skills tests than their control group. Scherer, Siddiq &amp; Sanchez Viveros (2018) also show that learning to code has a “transfer-ability” on other cognitive skills (with an effect differing in magnitude depending on the skill).</w:t>
      </w:r>
    </w:p>
    <w:p w14:paraId="3C8F0A92" w14:textId="77777777" w:rsidR="00CC2BD7" w:rsidRPr="00CC2BD7" w:rsidRDefault="00CC2BD7" w:rsidP="00CC2BD7">
      <w:pPr>
        <w:pStyle w:val="Paragraph"/>
        <w:tabs>
          <w:tab w:val="clear" w:pos="1296"/>
          <w:tab w:val="num" w:pos="720"/>
        </w:tabs>
        <w:ind w:left="720" w:hanging="720"/>
        <w:rPr>
          <w:rFonts w:asciiTheme="majorHAnsi" w:hAnsiTheme="majorHAnsi" w:cstheme="majorHAnsi"/>
          <w:szCs w:val="22"/>
          <w:lang w:val="en-US"/>
        </w:rPr>
      </w:pPr>
      <w:r w:rsidRPr="00CC2BD7">
        <w:rPr>
          <w:rFonts w:asciiTheme="majorHAnsi" w:hAnsiTheme="majorHAnsi" w:cstheme="majorHAnsi"/>
          <w:szCs w:val="22"/>
          <w:lang w:val="en-US"/>
        </w:rPr>
        <w:t>Finally, there´s evidence that link access to programming training to other types of skills development. Waxman, Lin and Michko (2003) find that access to computer programming training has an impact on affective and behavioral outcomes. Similarly, Pardamean &amp; Evelin (2014) show that exposure to Logo programming training results in “significant differences in creativity, especially in flexibility and originality factors”.</w:t>
      </w:r>
    </w:p>
    <w:p w14:paraId="56955084" w14:textId="3175205E" w:rsidR="00CC2BD7" w:rsidRDefault="00CC2BD7" w:rsidP="00CC2BD7">
      <w:pPr>
        <w:pStyle w:val="Paragraph"/>
        <w:tabs>
          <w:tab w:val="clear" w:pos="1296"/>
          <w:tab w:val="num" w:pos="720"/>
        </w:tabs>
        <w:ind w:left="720" w:hanging="720"/>
        <w:rPr>
          <w:rFonts w:asciiTheme="majorHAnsi" w:hAnsiTheme="majorHAnsi" w:cstheme="majorHAnsi"/>
          <w:szCs w:val="22"/>
          <w:lang w:val="en-US"/>
        </w:rPr>
      </w:pPr>
      <w:r w:rsidRPr="00CC2BD7">
        <w:rPr>
          <w:rFonts w:asciiTheme="majorHAnsi" w:hAnsiTheme="majorHAnsi" w:cstheme="majorHAnsi"/>
          <w:szCs w:val="22"/>
          <w:lang w:val="en-US"/>
        </w:rPr>
        <w:t>Concerning teaching methodologies, evidence from 10 field experiments conducted in Argentina, Belize, Paraguay and Peru, show that inquiry and problem based pedagogy has positive effects on students’ test scores (Bando, Naslund-Hadley &amp; Gertler, 2018). According to the authors, these results are robust “across a wide set of geographic, socio-economic, and cultural, age/grade, a</w:t>
      </w:r>
      <w:r>
        <w:rPr>
          <w:rFonts w:asciiTheme="majorHAnsi" w:hAnsiTheme="majorHAnsi" w:cstheme="majorHAnsi"/>
          <w:szCs w:val="22"/>
          <w:lang w:val="en-US"/>
        </w:rPr>
        <w:t>nd teacher background contexts.</w:t>
      </w:r>
    </w:p>
    <w:p w14:paraId="1C09725D" w14:textId="77777777" w:rsidR="00CC2BD7" w:rsidRPr="00CC2BD7" w:rsidRDefault="00CC2BD7" w:rsidP="00CC2BD7">
      <w:pPr>
        <w:pStyle w:val="Paragraph"/>
        <w:numPr>
          <w:ilvl w:val="0"/>
          <w:numId w:val="0"/>
        </w:numPr>
        <w:ind w:left="720"/>
        <w:rPr>
          <w:rFonts w:asciiTheme="majorHAnsi" w:hAnsiTheme="majorHAnsi" w:cstheme="majorHAnsi"/>
          <w:szCs w:val="22"/>
          <w:lang w:val="en-US"/>
        </w:rPr>
      </w:pPr>
    </w:p>
    <w:p w14:paraId="393EAAC0" w14:textId="0ECE2620" w:rsidR="00CC2BD7" w:rsidRPr="00C15346" w:rsidRDefault="00CC2BD7" w:rsidP="00C9349E">
      <w:pPr>
        <w:pStyle w:val="Paragraph"/>
        <w:numPr>
          <w:ilvl w:val="0"/>
          <w:numId w:val="4"/>
        </w:numPr>
        <w:rPr>
          <w:rFonts w:asciiTheme="majorHAnsi" w:hAnsiTheme="majorHAnsi" w:cstheme="majorHAnsi"/>
          <w:b/>
          <w:szCs w:val="22"/>
          <w:lang w:val="en-US"/>
        </w:rPr>
      </w:pPr>
      <w:r w:rsidRPr="00C15346">
        <w:rPr>
          <w:rFonts w:asciiTheme="majorHAnsi" w:hAnsiTheme="majorHAnsi" w:cstheme="majorHAnsi"/>
          <w:b/>
          <w:szCs w:val="22"/>
          <w:lang w:val="en-US"/>
        </w:rPr>
        <w:t>Pre-school and early childhood development programs</w:t>
      </w:r>
    </w:p>
    <w:p w14:paraId="34295693" w14:textId="77777777" w:rsidR="00CC2BD7" w:rsidRPr="00CC2BD7" w:rsidRDefault="00CC2BD7" w:rsidP="00CC2BD7">
      <w:pPr>
        <w:pStyle w:val="Paragraph"/>
        <w:tabs>
          <w:tab w:val="clear" w:pos="1296"/>
          <w:tab w:val="num" w:pos="720"/>
        </w:tabs>
        <w:ind w:left="720" w:hanging="720"/>
        <w:rPr>
          <w:rFonts w:asciiTheme="majorHAnsi" w:hAnsiTheme="majorHAnsi" w:cstheme="majorHAnsi"/>
          <w:szCs w:val="22"/>
          <w:lang w:val="en-US"/>
        </w:rPr>
      </w:pPr>
      <w:r w:rsidRPr="00CC2BD7">
        <w:rPr>
          <w:rFonts w:asciiTheme="majorHAnsi" w:hAnsiTheme="majorHAnsi" w:cstheme="majorHAnsi"/>
          <w:szCs w:val="22"/>
          <w:lang w:val="en-US"/>
        </w:rPr>
        <w:t>For pre-school and early childhood development programs, the project aims to benefit children whose needs are not met by the current education system. This includes children in remote areas, early learners, children with disabilities and non-native Dutch speakers.</w:t>
      </w:r>
    </w:p>
    <w:p w14:paraId="30EB228A" w14:textId="77777777" w:rsidR="00CC2BD7" w:rsidRPr="00CC2BD7" w:rsidRDefault="00CC2BD7" w:rsidP="00CC2BD7">
      <w:pPr>
        <w:pStyle w:val="Paragraph"/>
        <w:tabs>
          <w:tab w:val="clear" w:pos="1296"/>
          <w:tab w:val="num" w:pos="720"/>
        </w:tabs>
        <w:ind w:left="720" w:hanging="720"/>
        <w:rPr>
          <w:rFonts w:asciiTheme="majorHAnsi" w:hAnsiTheme="majorHAnsi" w:cstheme="majorHAnsi"/>
          <w:szCs w:val="22"/>
          <w:lang w:val="en-US"/>
        </w:rPr>
      </w:pPr>
      <w:r w:rsidRPr="00CC2BD7">
        <w:rPr>
          <w:rFonts w:asciiTheme="majorHAnsi" w:hAnsiTheme="majorHAnsi" w:cstheme="majorHAnsi"/>
          <w:szCs w:val="22"/>
          <w:lang w:val="en-US"/>
        </w:rPr>
        <w:t xml:space="preserve">In general, improving early childhood education has been found to have a significant impact. Heckman (2006) and Berlinski, Galiani and Gertler (2006) find that early childhood interventions generate positive impact on skills such as concentration and effort in class. Similarly, Heckman and Masterov (2007) argue that those interventions directly determine future human capital formation, talent development and productivity. </w:t>
      </w:r>
    </w:p>
    <w:p w14:paraId="4798D981" w14:textId="77777777" w:rsidR="00CC2BD7" w:rsidRPr="00CC2BD7" w:rsidRDefault="00CC2BD7" w:rsidP="00CC2BD7">
      <w:pPr>
        <w:pStyle w:val="Paragraph"/>
        <w:tabs>
          <w:tab w:val="clear" w:pos="1296"/>
          <w:tab w:val="num" w:pos="720"/>
        </w:tabs>
        <w:ind w:left="720" w:hanging="720"/>
        <w:rPr>
          <w:rFonts w:asciiTheme="majorHAnsi" w:hAnsiTheme="majorHAnsi" w:cstheme="majorHAnsi"/>
          <w:szCs w:val="22"/>
          <w:lang w:val="en-US"/>
        </w:rPr>
      </w:pPr>
      <w:r w:rsidRPr="00CC2BD7">
        <w:rPr>
          <w:rFonts w:asciiTheme="majorHAnsi" w:hAnsiTheme="majorHAnsi" w:cstheme="majorHAnsi"/>
          <w:szCs w:val="22"/>
          <w:lang w:val="en-US"/>
        </w:rPr>
        <w:t>Moreover, attending pre-school has been found to improve performance at math and language in the future (Berlinksi, Galiani and Gertler, 2006; Cueto and Diaz, 1999; SERCE 2010;), to increase the probability of being in school later in life (Attanasio and Vera-Hernandez, 2004), and to be associated with higher cognitive skills and income (Maluccio et al, 2006; Hoddinott and Bassett, 2008; Chetty et al, 2011; Heckman and Karapakula, 2019).</w:t>
      </w:r>
    </w:p>
    <w:p w14:paraId="4DDD0DBE" w14:textId="77777777" w:rsidR="00CC2BD7" w:rsidRDefault="00CC2BD7" w:rsidP="00CC2BD7">
      <w:pPr>
        <w:pStyle w:val="Paragraph"/>
        <w:tabs>
          <w:tab w:val="clear" w:pos="1296"/>
          <w:tab w:val="num" w:pos="720"/>
        </w:tabs>
        <w:ind w:left="720" w:hanging="720"/>
        <w:rPr>
          <w:rFonts w:asciiTheme="majorHAnsi" w:hAnsiTheme="majorHAnsi" w:cstheme="majorHAnsi"/>
          <w:szCs w:val="22"/>
          <w:lang w:val="en-US"/>
        </w:rPr>
      </w:pPr>
      <w:r w:rsidRPr="00CC2BD7">
        <w:rPr>
          <w:rFonts w:asciiTheme="majorHAnsi" w:hAnsiTheme="majorHAnsi" w:cstheme="majorHAnsi"/>
          <w:szCs w:val="22"/>
          <w:lang w:val="en-US"/>
        </w:rPr>
        <w:t>Finally, early childhood development programs have been found to generate cost savings for schools and States (Chase et al., 2009; Chase and Diaz, 2011). For schools, Chase et al. (2009) and Chase and Diaz (2011) find savings due to reduced spending on special education, reduced repetition rates and school dropout. Similarly, for the State and society, their results suggest cost savings through public costs reduction related to child welfare, public assistance, crime and imprisonment, and the benefits related to increased education and income.</w:t>
      </w:r>
    </w:p>
    <w:p w14:paraId="73239736" w14:textId="77777777" w:rsidR="00CC2BD7" w:rsidRPr="00CC2BD7" w:rsidRDefault="00CC2BD7" w:rsidP="00CC2BD7">
      <w:pPr>
        <w:pStyle w:val="Paragraph"/>
        <w:numPr>
          <w:ilvl w:val="0"/>
          <w:numId w:val="0"/>
        </w:numPr>
        <w:ind w:left="720"/>
        <w:rPr>
          <w:rFonts w:asciiTheme="majorHAnsi" w:hAnsiTheme="majorHAnsi" w:cstheme="majorHAnsi"/>
          <w:szCs w:val="22"/>
          <w:lang w:val="en-US"/>
        </w:rPr>
      </w:pPr>
    </w:p>
    <w:p w14:paraId="346510BC" w14:textId="376CF84B" w:rsidR="00CC2BD7" w:rsidRPr="00C15346" w:rsidRDefault="00CC2BD7" w:rsidP="00C9349E">
      <w:pPr>
        <w:pStyle w:val="Paragraph"/>
        <w:numPr>
          <w:ilvl w:val="0"/>
          <w:numId w:val="4"/>
        </w:numPr>
        <w:rPr>
          <w:rFonts w:asciiTheme="majorHAnsi" w:hAnsiTheme="majorHAnsi" w:cstheme="majorHAnsi"/>
          <w:b/>
          <w:szCs w:val="22"/>
          <w:lang w:val="en-US"/>
        </w:rPr>
      </w:pPr>
      <w:r w:rsidRPr="00C15346">
        <w:rPr>
          <w:rFonts w:asciiTheme="majorHAnsi" w:hAnsiTheme="majorHAnsi" w:cstheme="majorHAnsi"/>
          <w:b/>
          <w:szCs w:val="22"/>
          <w:lang w:val="en-US"/>
        </w:rPr>
        <w:t>Bi-lingual education reform</w:t>
      </w:r>
    </w:p>
    <w:p w14:paraId="243FC68E" w14:textId="77777777" w:rsidR="00CC2BD7" w:rsidRPr="00CC2BD7" w:rsidRDefault="00CC2BD7" w:rsidP="00CC2BD7">
      <w:pPr>
        <w:pStyle w:val="Paragraph"/>
        <w:tabs>
          <w:tab w:val="clear" w:pos="1296"/>
          <w:tab w:val="num" w:pos="720"/>
        </w:tabs>
        <w:ind w:left="720" w:hanging="720"/>
        <w:rPr>
          <w:rFonts w:asciiTheme="majorHAnsi" w:hAnsiTheme="majorHAnsi" w:cstheme="majorHAnsi"/>
          <w:szCs w:val="22"/>
          <w:lang w:val="en-US"/>
        </w:rPr>
      </w:pPr>
      <w:r w:rsidRPr="00CC2BD7">
        <w:rPr>
          <w:rFonts w:asciiTheme="majorHAnsi" w:hAnsiTheme="majorHAnsi" w:cstheme="majorHAnsi"/>
          <w:szCs w:val="22"/>
          <w:lang w:val="en-US"/>
        </w:rPr>
        <w:t xml:space="preserve">Within sub-component 1.2, the project aims at increasing access and quality education for non-native Dutch speakers by providing learning materials and teacher training on the subject. Such interventions have been proven to provide positive impacts on disadvantaged populations particularly in Latin America. </w:t>
      </w:r>
    </w:p>
    <w:p w14:paraId="3DB0E949" w14:textId="77777777" w:rsidR="00CC2BD7" w:rsidRPr="00CC2BD7" w:rsidRDefault="00CC2BD7" w:rsidP="00CC2BD7">
      <w:pPr>
        <w:pStyle w:val="Paragraph"/>
        <w:tabs>
          <w:tab w:val="clear" w:pos="1296"/>
          <w:tab w:val="num" w:pos="720"/>
        </w:tabs>
        <w:ind w:left="720" w:hanging="720"/>
        <w:rPr>
          <w:rFonts w:asciiTheme="majorHAnsi" w:hAnsiTheme="majorHAnsi" w:cstheme="majorHAnsi"/>
          <w:szCs w:val="22"/>
          <w:lang w:val="en-US"/>
        </w:rPr>
      </w:pPr>
      <w:r w:rsidRPr="00CC2BD7">
        <w:rPr>
          <w:rFonts w:asciiTheme="majorHAnsi" w:hAnsiTheme="majorHAnsi" w:cstheme="majorHAnsi"/>
          <w:szCs w:val="22"/>
          <w:lang w:val="en-US"/>
        </w:rPr>
        <w:t>In rural Guatemala, Engle and Chesterfield (1996) find increased test scores among children exposed to bilingual education (preschool through fourth grade). Equally important, their results provide evidence of no costs to be paid in terms of the national language of receiving bilingual education. On the same program, Patrinos and Velez (1996) estimate other positive impacts specifically on fiscal savings through reduction of repetition rates equivalent to the cost of providing primary education to approximately 100,000 students annually. They also find gains in individual earnings due to exposure to bilingual education.</w:t>
      </w:r>
    </w:p>
    <w:p w14:paraId="46F27C19" w14:textId="77777777" w:rsidR="00CC2BD7" w:rsidRDefault="00CC2BD7" w:rsidP="00CC2BD7">
      <w:pPr>
        <w:pStyle w:val="Paragraph"/>
        <w:tabs>
          <w:tab w:val="clear" w:pos="1296"/>
          <w:tab w:val="num" w:pos="720"/>
        </w:tabs>
        <w:ind w:left="720" w:hanging="720"/>
        <w:rPr>
          <w:rFonts w:asciiTheme="majorHAnsi" w:hAnsiTheme="majorHAnsi" w:cstheme="majorHAnsi"/>
          <w:szCs w:val="22"/>
          <w:lang w:val="en-US"/>
        </w:rPr>
      </w:pPr>
      <w:r w:rsidRPr="00CC2BD7">
        <w:rPr>
          <w:rFonts w:asciiTheme="majorHAnsi" w:hAnsiTheme="majorHAnsi" w:cstheme="majorHAnsi"/>
          <w:szCs w:val="22"/>
          <w:lang w:val="en-US"/>
        </w:rPr>
        <w:t xml:space="preserve">In Bolivia, Chiswik et al (2000) find similar results regarding bilingual education among indigenous populations. They explain that, among women, indigenous-only speakers earn 25% less than bilingual speakers and that, in general, lack of proficiency in Spanish gets penalized in the labor market. They conclude that bilingual programs may have large positive effects on indigenous peoples.   </w:t>
      </w:r>
    </w:p>
    <w:p w14:paraId="4B369BAA" w14:textId="77777777" w:rsidR="00CC2BD7" w:rsidRPr="00CC2BD7" w:rsidRDefault="00CC2BD7" w:rsidP="00CC2BD7">
      <w:pPr>
        <w:pStyle w:val="Paragraph"/>
        <w:numPr>
          <w:ilvl w:val="0"/>
          <w:numId w:val="0"/>
        </w:numPr>
        <w:ind w:left="720"/>
        <w:rPr>
          <w:rFonts w:asciiTheme="majorHAnsi" w:hAnsiTheme="majorHAnsi" w:cstheme="majorHAnsi"/>
          <w:szCs w:val="22"/>
          <w:lang w:val="en-US"/>
        </w:rPr>
      </w:pPr>
    </w:p>
    <w:p w14:paraId="5F8F981B" w14:textId="08FEB350" w:rsidR="00CC2BD7" w:rsidRPr="009D1808" w:rsidRDefault="00CC2BD7" w:rsidP="00C9349E">
      <w:pPr>
        <w:pStyle w:val="Paragraph"/>
        <w:numPr>
          <w:ilvl w:val="0"/>
          <w:numId w:val="4"/>
        </w:numPr>
        <w:rPr>
          <w:rFonts w:asciiTheme="majorHAnsi" w:hAnsiTheme="majorHAnsi" w:cstheme="majorHAnsi"/>
          <w:b/>
          <w:szCs w:val="22"/>
          <w:lang w:val="en-US"/>
        </w:rPr>
      </w:pPr>
      <w:r w:rsidRPr="009D1808">
        <w:rPr>
          <w:rFonts w:asciiTheme="majorHAnsi" w:hAnsiTheme="majorHAnsi" w:cstheme="majorHAnsi"/>
          <w:b/>
          <w:szCs w:val="22"/>
          <w:lang w:val="en-US"/>
        </w:rPr>
        <w:t>Education infrastructure expansion and renovation interventions</w:t>
      </w:r>
    </w:p>
    <w:p w14:paraId="696A8ADD" w14:textId="750ACC39" w:rsidR="00CC2BD7" w:rsidRPr="00CC2BD7" w:rsidRDefault="00CC2BD7" w:rsidP="00CC2BD7">
      <w:pPr>
        <w:pStyle w:val="Paragraph"/>
        <w:tabs>
          <w:tab w:val="clear" w:pos="1296"/>
          <w:tab w:val="num" w:pos="720"/>
        </w:tabs>
        <w:ind w:left="720" w:hanging="720"/>
        <w:rPr>
          <w:rFonts w:asciiTheme="majorHAnsi" w:hAnsiTheme="majorHAnsi" w:cstheme="majorHAnsi"/>
          <w:szCs w:val="22"/>
          <w:lang w:val="en-US"/>
        </w:rPr>
      </w:pPr>
      <w:r w:rsidRPr="00CC2BD7">
        <w:rPr>
          <w:rFonts w:asciiTheme="majorHAnsi" w:hAnsiTheme="majorHAnsi" w:cstheme="majorHAnsi"/>
          <w:szCs w:val="22"/>
          <w:lang w:val="en-US"/>
        </w:rPr>
        <w:t>Component 2 aims at conducting infrastructure expansion and renovations at priority districts to improve access to education and learning conditions. In this respect, several authors have found evidence of this types of interventions impacting positively over educational outcomes in several parts of the world. Schady and Paxson (1999) show that a one-standard deviation increase in infrastructure expenditure results on an increase in school attendance rates of 0.141 points among Peruvian schools. In Argentina, Berlinksi and Galiani (2005, as cited by Vegas and Santibanez, 2010) get a 7.5 percentage points increase in the probability of attendance in pre-primary school after a school expansion program. Moreover, Chaudhury et al (2006) and Alcaldia de Bogotá (2018) provide evidence of decreasing absence, repetition, and attrition rates among several developing countries with infrastructure improvements in primary and primary and secondary schools respectively.</w:t>
      </w:r>
    </w:p>
    <w:p w14:paraId="37304369" w14:textId="01285509" w:rsidR="00CC2BD7" w:rsidRPr="00CC2BD7" w:rsidRDefault="00CC2BD7" w:rsidP="00DA7896">
      <w:pPr>
        <w:pStyle w:val="Paragraph"/>
        <w:tabs>
          <w:tab w:val="clear" w:pos="1296"/>
          <w:tab w:val="num" w:pos="720"/>
        </w:tabs>
        <w:ind w:left="720" w:hanging="720"/>
        <w:rPr>
          <w:rFonts w:asciiTheme="majorHAnsi" w:hAnsiTheme="majorHAnsi" w:cstheme="majorHAnsi"/>
          <w:szCs w:val="22"/>
          <w:lang w:val="en-US"/>
        </w:rPr>
      </w:pPr>
      <w:r w:rsidRPr="00CC2BD7">
        <w:rPr>
          <w:rFonts w:asciiTheme="majorHAnsi" w:hAnsiTheme="majorHAnsi" w:cstheme="majorHAnsi"/>
          <w:szCs w:val="22"/>
          <w:lang w:val="en-US"/>
        </w:rPr>
        <w:t>Evidence from the United States also suggests a positive relationship between the state of school infrastructure and children, teachers and school management performance (Buckley, Schneider &amp; Shang, 2005; Lewis, 2000; Stevenson, 2001).</w:t>
      </w:r>
    </w:p>
    <w:p w14:paraId="36050B46" w14:textId="3A49AAF5" w:rsidR="00CC2BD7" w:rsidRPr="009D1808" w:rsidRDefault="00CC2BD7" w:rsidP="00C9349E">
      <w:pPr>
        <w:pStyle w:val="Paragraph"/>
        <w:numPr>
          <w:ilvl w:val="0"/>
          <w:numId w:val="4"/>
        </w:numPr>
        <w:rPr>
          <w:rFonts w:asciiTheme="majorHAnsi" w:hAnsiTheme="majorHAnsi" w:cstheme="majorHAnsi"/>
          <w:b/>
          <w:szCs w:val="22"/>
          <w:lang w:val="en-US"/>
        </w:rPr>
      </w:pPr>
      <w:r w:rsidRPr="009D1808">
        <w:rPr>
          <w:rFonts w:asciiTheme="majorHAnsi" w:hAnsiTheme="majorHAnsi" w:cstheme="majorHAnsi"/>
          <w:b/>
          <w:szCs w:val="22"/>
          <w:lang w:val="en-US"/>
        </w:rPr>
        <w:t>Management and monitoring of the education sector enhancing programs</w:t>
      </w:r>
    </w:p>
    <w:p w14:paraId="7A8E427C" w14:textId="77777777" w:rsidR="00CC2BD7" w:rsidRPr="00CC2BD7" w:rsidRDefault="00CC2BD7" w:rsidP="00CC2BD7">
      <w:pPr>
        <w:pStyle w:val="Paragraph"/>
        <w:tabs>
          <w:tab w:val="clear" w:pos="1296"/>
          <w:tab w:val="num" w:pos="720"/>
        </w:tabs>
        <w:ind w:left="720" w:hanging="720"/>
        <w:rPr>
          <w:rFonts w:asciiTheme="majorHAnsi" w:hAnsiTheme="majorHAnsi" w:cstheme="majorHAnsi"/>
          <w:szCs w:val="22"/>
          <w:lang w:val="en-US"/>
        </w:rPr>
      </w:pPr>
      <w:r w:rsidRPr="00CC2BD7">
        <w:rPr>
          <w:rFonts w:asciiTheme="majorHAnsi" w:hAnsiTheme="majorHAnsi" w:cstheme="majorHAnsi"/>
          <w:szCs w:val="22"/>
          <w:lang w:val="en-US"/>
        </w:rPr>
        <w:t>Finally, Component 3 of the project provides funding for improving management and monitoring capabilities across the education sector. On this respect, Grosskpof et al (2001) find that improvements in school monitoring is associated with increased school management efficiency, defined both in terms of resource allocation (allocative efficiency) and resource quantity choices (technical efficiency). Additionally, Blimpo and Evans (2011) evaluate the impact of management and training grants for randomly assigned schools in Gambia. After four years, treatment schools displayed 21% of reduced school absenteeism and 23% of teacher absenteeism. McEwan’s (2015) evidence point to positive impact of management improvements on learning outcomes. He observes the largest effects for treatments that incorporate instructional materials, computers or instructional technology, and teacher training.</w:t>
      </w:r>
    </w:p>
    <w:p w14:paraId="3E9988E1" w14:textId="77777777" w:rsidR="00CC2BD7" w:rsidRDefault="00CC2BD7" w:rsidP="00CC2BD7">
      <w:pPr>
        <w:pStyle w:val="Paragraph"/>
        <w:tabs>
          <w:tab w:val="clear" w:pos="1296"/>
          <w:tab w:val="num" w:pos="720"/>
        </w:tabs>
        <w:ind w:left="720" w:hanging="720"/>
        <w:rPr>
          <w:rFonts w:asciiTheme="majorHAnsi" w:hAnsiTheme="majorHAnsi" w:cstheme="majorHAnsi"/>
          <w:szCs w:val="22"/>
          <w:lang w:val="en-US"/>
        </w:rPr>
      </w:pPr>
      <w:r w:rsidRPr="00CC2BD7">
        <w:rPr>
          <w:rFonts w:asciiTheme="majorHAnsi" w:hAnsiTheme="majorHAnsi" w:cstheme="majorHAnsi"/>
          <w:szCs w:val="22"/>
          <w:lang w:val="en-US"/>
        </w:rPr>
        <w:t>Concerning the implementation of MIS in schools, Zain, Atan and Idrus (2004) investigating management practices in Malasya find positive changes in schools’ administrations due to the use of ICTs. These changes include better accessibility to information, more efficient administration, and a higher utilization of school resources. Similarly, Visscher &amp; Wild (1997) and Pegler (1992) conclude that “school management information systems increase effectiveness and efficiency by saving time and facilitating development of alternative solutions for sophisticated problems” (as cited by Shah, 2014).</w:t>
      </w:r>
    </w:p>
    <w:p w14:paraId="01D7FC8C" w14:textId="5B1D30E4" w:rsidR="0048164B" w:rsidRPr="00FC40E0" w:rsidRDefault="0001178B" w:rsidP="0048164B">
      <w:pPr>
        <w:pStyle w:val="Chapter"/>
        <w:jc w:val="left"/>
        <w:rPr>
          <w:rFonts w:asciiTheme="majorHAnsi" w:hAnsiTheme="majorHAnsi" w:cstheme="majorHAnsi"/>
          <w:lang w:val="en-US"/>
        </w:rPr>
      </w:pPr>
      <w:bookmarkStart w:id="5" w:name="_Toc24896980"/>
      <w:r>
        <w:rPr>
          <w:rFonts w:asciiTheme="majorHAnsi" w:hAnsiTheme="majorHAnsi" w:cstheme="majorHAnsi"/>
          <w:lang w:val="en-US"/>
        </w:rPr>
        <w:t>Methodology and assumptions</w:t>
      </w:r>
      <w:bookmarkEnd w:id="5"/>
      <w:r>
        <w:rPr>
          <w:rFonts w:asciiTheme="majorHAnsi" w:hAnsiTheme="majorHAnsi" w:cstheme="majorHAnsi"/>
          <w:lang w:val="en-US"/>
        </w:rPr>
        <w:t xml:space="preserve"> </w:t>
      </w:r>
    </w:p>
    <w:p w14:paraId="513AD453" w14:textId="085CF779" w:rsidR="0001178B" w:rsidRPr="0001178B" w:rsidRDefault="0001178B" w:rsidP="0001178B">
      <w:pPr>
        <w:pStyle w:val="Paragraph"/>
        <w:tabs>
          <w:tab w:val="clear" w:pos="1296"/>
          <w:tab w:val="num" w:pos="720"/>
        </w:tabs>
        <w:ind w:left="720" w:hanging="720"/>
        <w:rPr>
          <w:rFonts w:asciiTheme="majorHAnsi" w:hAnsiTheme="majorHAnsi" w:cstheme="majorHAnsi"/>
          <w:szCs w:val="22"/>
          <w:lang w:val="en-US"/>
        </w:rPr>
      </w:pPr>
      <w:r w:rsidRPr="0001178B">
        <w:rPr>
          <w:rFonts w:asciiTheme="majorHAnsi" w:hAnsiTheme="majorHAnsi" w:cstheme="majorHAnsi"/>
          <w:szCs w:val="22"/>
          <w:lang w:val="en-US"/>
        </w:rPr>
        <w:t>The analysis considers three project viability measures: a) The Benefits-to-Costs ratio (1) and (1.1), b) the net present value of the project, and c) the Internal Rate of Return (IRR).</w:t>
      </w:r>
    </w:p>
    <w:p w14:paraId="58F05CD3" w14:textId="343BE5DA" w:rsidR="0001178B" w:rsidRPr="007234F8" w:rsidRDefault="0089327F" w:rsidP="0089327F">
      <w:pPr>
        <w:pStyle w:val="Chapter"/>
        <w:numPr>
          <w:ilvl w:val="0"/>
          <w:numId w:val="0"/>
        </w:numPr>
        <w:ind w:left="360"/>
        <w:rPr>
          <w:rFonts w:asciiTheme="majorHAnsi" w:hAnsiTheme="majorHAnsi"/>
        </w:rPr>
      </w:pPr>
      <w:r w:rsidRPr="00CA734D">
        <w:rPr>
          <w:rFonts w:asciiTheme="majorHAnsi" w:eastAsiaTheme="minorEastAsia" w:hAnsiTheme="majorHAnsi" w:cstheme="majorHAnsi"/>
          <w:b w:val="0"/>
          <w:lang w:val="en-US"/>
        </w:rPr>
        <w:t xml:space="preserve">    </w:t>
      </w:r>
      <w:bookmarkStart w:id="6" w:name="_Toc24896981"/>
      <m:oMath>
        <m:r>
          <m:rPr>
            <m:sty m:val="bi"/>
          </m:rPr>
          <w:rPr>
            <w:rFonts w:ascii="Cambria Math" w:eastAsiaTheme="minorEastAsia" w:hAnsi="Cambria Math" w:cstheme="majorHAnsi"/>
          </w:rPr>
          <m:t xml:space="preserve">1.   </m:t>
        </m:r>
        <m:r>
          <m:rPr>
            <m:sty m:val="bi"/>
          </m:rPr>
          <w:rPr>
            <w:rFonts w:ascii="Cambria Math" w:hAnsi="Cambria Math"/>
          </w:rPr>
          <m:t>B</m:t>
        </m:r>
        <m:r>
          <m:rPr>
            <m:sty m:val="b"/>
          </m:rPr>
          <w:rPr>
            <w:rFonts w:ascii="Cambria Math" w:hAnsi="Cambria Math"/>
          </w:rPr>
          <m:t>/</m:t>
        </m:r>
        <m:r>
          <m:rPr>
            <m:sty m:val="bi"/>
          </m:rPr>
          <w:rPr>
            <w:rFonts w:ascii="Cambria Math" w:hAnsi="Cambria Math"/>
          </w:rPr>
          <m:t>C</m:t>
        </m:r>
        <m:r>
          <m:rPr>
            <m:sty m:val="b"/>
          </m:rPr>
          <w:rPr>
            <w:rFonts w:ascii="Cambria Math" w:hAnsi="Cambria Math"/>
          </w:rPr>
          <m:t>=</m:t>
        </m:r>
        <m:f>
          <m:fPr>
            <m:ctrlPr>
              <w:rPr>
                <w:rFonts w:ascii="Cambria Math" w:hAnsi="Cambria Math"/>
                <w:b w:val="0"/>
              </w:rPr>
            </m:ctrlPr>
          </m:fPr>
          <m:num>
            <m:r>
              <m:rPr>
                <m:sty m:val="bi"/>
              </m:rPr>
              <w:rPr>
                <w:rFonts w:ascii="Cambria Math" w:hAnsi="Cambria Math"/>
              </w:rPr>
              <m:t>NPVB</m:t>
            </m:r>
          </m:num>
          <m:den>
            <m:r>
              <m:rPr>
                <m:sty m:val="bi"/>
              </m:rPr>
              <w:rPr>
                <w:rFonts w:ascii="Cambria Math" w:hAnsi="Cambria Math"/>
              </w:rPr>
              <m:t>NPVC</m:t>
            </m:r>
          </m:den>
        </m:f>
      </m:oMath>
      <w:bookmarkEnd w:id="6"/>
    </w:p>
    <w:p w14:paraId="18260157" w14:textId="4D6496EA" w:rsidR="0001178B" w:rsidRPr="007234F8" w:rsidRDefault="0089327F" w:rsidP="0089327F">
      <w:pPr>
        <w:pStyle w:val="Chapter"/>
        <w:numPr>
          <w:ilvl w:val="0"/>
          <w:numId w:val="0"/>
        </w:numPr>
        <w:ind w:left="360"/>
        <w:rPr>
          <w:rFonts w:asciiTheme="majorHAnsi" w:hAnsiTheme="majorHAnsi"/>
        </w:rPr>
      </w:pPr>
      <w:r>
        <w:rPr>
          <w:rFonts w:asciiTheme="majorHAnsi" w:eastAsiaTheme="minorEastAsia" w:hAnsiTheme="majorHAnsi"/>
        </w:rPr>
        <w:t xml:space="preserve"> </w:t>
      </w:r>
      <w:r w:rsidRPr="0089327F">
        <w:rPr>
          <w:rFonts w:asciiTheme="majorHAnsi" w:eastAsiaTheme="minorEastAsia" w:hAnsiTheme="majorHAnsi"/>
          <w:b w:val="0"/>
        </w:rPr>
        <w:t xml:space="preserve">  </w:t>
      </w:r>
      <w:bookmarkStart w:id="7" w:name="_Toc24896982"/>
      <m:oMath>
        <m:r>
          <m:rPr>
            <m:sty m:val="bi"/>
          </m:rPr>
          <w:rPr>
            <w:rFonts w:ascii="Cambria Math" w:eastAsiaTheme="minorEastAsia" w:hAnsi="Cambria Math"/>
          </w:rPr>
          <m:t xml:space="preserve">2.   </m:t>
        </m:r>
        <m:r>
          <m:rPr>
            <m:sty m:val="bi"/>
          </m:rPr>
          <w:rPr>
            <w:rFonts w:ascii="Cambria Math" w:hAnsi="Cambria Math"/>
          </w:rPr>
          <m:t>B</m:t>
        </m:r>
        <m:r>
          <m:rPr>
            <m:sty m:val="b"/>
          </m:rPr>
          <w:rPr>
            <w:rFonts w:ascii="Cambria Math" w:hAnsi="Cambria Math"/>
          </w:rPr>
          <m:t>/</m:t>
        </m:r>
        <m:r>
          <m:rPr>
            <m:sty m:val="bi"/>
          </m:rPr>
          <w:rPr>
            <w:rFonts w:ascii="Cambria Math" w:hAnsi="Cambria Math"/>
          </w:rPr>
          <m:t>C</m:t>
        </m:r>
        <m:r>
          <m:rPr>
            <m:sty m:val="b"/>
          </m:rPr>
          <w:rPr>
            <w:rFonts w:ascii="Cambria Math" w:hAnsi="Cambria Math"/>
          </w:rPr>
          <m:t>=</m:t>
        </m:r>
        <m:f>
          <m:fPr>
            <m:ctrlPr>
              <w:rPr>
                <w:rFonts w:ascii="Cambria Math" w:hAnsi="Cambria Math"/>
                <w:b w:val="0"/>
              </w:rPr>
            </m:ctrlPr>
          </m:fPr>
          <m:num>
            <m:nary>
              <m:naryPr>
                <m:chr m:val="∑"/>
                <m:limLoc m:val="undOvr"/>
                <m:ctrlPr>
                  <w:rPr>
                    <w:rFonts w:ascii="Cambria Math" w:hAnsi="Cambria Math"/>
                    <w:b w:val="0"/>
                  </w:rPr>
                </m:ctrlPr>
              </m:naryPr>
              <m:sub>
                <m:r>
                  <m:rPr>
                    <m:sty m:val="bi"/>
                  </m:rPr>
                  <w:rPr>
                    <w:rFonts w:ascii="Cambria Math" w:hAnsi="Cambria Math"/>
                  </w:rPr>
                  <m:t>t</m:t>
                </m:r>
                <m:r>
                  <m:rPr>
                    <m:sty m:val="b"/>
                  </m:rPr>
                  <w:rPr>
                    <w:rFonts w:ascii="Cambria Math" w:hAnsi="Cambria Math"/>
                  </w:rPr>
                  <m:t>=0</m:t>
                </m:r>
              </m:sub>
              <m:sup>
                <m:r>
                  <m:rPr>
                    <m:sty m:val="bi"/>
                  </m:rPr>
                  <w:rPr>
                    <w:rFonts w:ascii="Cambria Math" w:hAnsi="Cambria Math"/>
                  </w:rPr>
                  <m:t>T</m:t>
                </m:r>
              </m:sup>
              <m:e>
                <m:r>
                  <m:rPr>
                    <m:sty m:val="b"/>
                  </m:rPr>
                  <w:rPr>
                    <w:rFonts w:ascii="Cambria Math" w:hAnsi="Cambria Math"/>
                  </w:rPr>
                  <m:t>(</m:t>
                </m:r>
                <m:f>
                  <m:fPr>
                    <m:ctrlPr>
                      <w:rPr>
                        <w:rFonts w:ascii="Cambria Math" w:hAnsi="Cambria Math"/>
                        <w:b w:val="0"/>
                      </w:rPr>
                    </m:ctrlPr>
                  </m:fPr>
                  <m:num>
                    <m:sSub>
                      <m:sSubPr>
                        <m:ctrlPr>
                          <w:rPr>
                            <w:rFonts w:ascii="Cambria Math" w:hAnsi="Cambria Math"/>
                            <w:b w:val="0"/>
                          </w:rPr>
                        </m:ctrlPr>
                      </m:sSubPr>
                      <m:e>
                        <m:r>
                          <m:rPr>
                            <m:sty m:val="bi"/>
                          </m:rPr>
                          <w:rPr>
                            <w:rFonts w:ascii="Cambria Math" w:hAnsi="Cambria Math"/>
                          </w:rPr>
                          <m:t>B</m:t>
                        </m:r>
                      </m:e>
                      <m:sub>
                        <m:r>
                          <m:rPr>
                            <m:sty m:val="bi"/>
                          </m:rPr>
                          <w:rPr>
                            <w:rFonts w:ascii="Cambria Math" w:hAnsi="Cambria Math"/>
                          </w:rPr>
                          <m:t>t</m:t>
                        </m:r>
                      </m:sub>
                    </m:sSub>
                  </m:num>
                  <m:den>
                    <m:sSup>
                      <m:sSupPr>
                        <m:ctrlPr>
                          <w:rPr>
                            <w:rFonts w:ascii="Cambria Math" w:hAnsi="Cambria Math"/>
                            <w:b w:val="0"/>
                          </w:rPr>
                        </m:ctrlPr>
                      </m:sSupPr>
                      <m:e>
                        <m:r>
                          <m:rPr>
                            <m:sty m:val="b"/>
                          </m:rPr>
                          <w:rPr>
                            <w:rFonts w:ascii="Cambria Math" w:hAnsi="Cambria Math"/>
                          </w:rPr>
                          <m:t>(1+</m:t>
                        </m:r>
                        <m:sSub>
                          <m:sSubPr>
                            <m:ctrlPr>
                              <w:rPr>
                                <w:rFonts w:ascii="Cambria Math" w:hAnsi="Cambria Math"/>
                                <w:b w:val="0"/>
                              </w:rPr>
                            </m:ctrlPr>
                          </m:sSubPr>
                          <m:e>
                            <m:r>
                              <m:rPr>
                                <m:sty m:val="bi"/>
                              </m:rPr>
                              <w:rPr>
                                <w:rFonts w:ascii="Cambria Math" w:hAnsi="Cambria Math"/>
                              </w:rPr>
                              <m:t>i</m:t>
                            </m:r>
                          </m:e>
                          <m:sub>
                            <m:r>
                              <m:rPr>
                                <m:sty m:val="bi"/>
                              </m:rPr>
                              <w:rPr>
                                <w:rFonts w:ascii="Cambria Math" w:hAnsi="Cambria Math"/>
                              </w:rPr>
                              <m:t>op</m:t>
                            </m:r>
                          </m:sub>
                        </m:sSub>
                        <m:r>
                          <m:rPr>
                            <m:sty m:val="b"/>
                          </m:rPr>
                          <w:rPr>
                            <w:rFonts w:ascii="Cambria Math" w:hAnsi="Cambria Math"/>
                          </w:rPr>
                          <m:t>)</m:t>
                        </m:r>
                      </m:e>
                      <m:sup>
                        <m:r>
                          <m:rPr>
                            <m:sty m:val="bi"/>
                          </m:rPr>
                          <w:rPr>
                            <w:rFonts w:ascii="Cambria Math" w:hAnsi="Cambria Math"/>
                          </w:rPr>
                          <m:t>t</m:t>
                        </m:r>
                      </m:sup>
                    </m:sSup>
                  </m:den>
                </m:f>
                <m:r>
                  <m:rPr>
                    <m:sty m:val="b"/>
                  </m:rPr>
                  <w:rPr>
                    <w:rFonts w:ascii="Cambria Math" w:hAnsi="Cambria Math"/>
                  </w:rPr>
                  <m:t>)</m:t>
                </m:r>
              </m:e>
            </m:nary>
          </m:num>
          <m:den>
            <m:nary>
              <m:naryPr>
                <m:chr m:val="∑"/>
                <m:limLoc m:val="undOvr"/>
                <m:ctrlPr>
                  <w:rPr>
                    <w:rFonts w:ascii="Cambria Math" w:hAnsi="Cambria Math"/>
                    <w:b w:val="0"/>
                  </w:rPr>
                </m:ctrlPr>
              </m:naryPr>
              <m:sub>
                <m:r>
                  <m:rPr>
                    <m:sty m:val="bi"/>
                  </m:rPr>
                  <w:rPr>
                    <w:rFonts w:ascii="Cambria Math" w:hAnsi="Cambria Math"/>
                  </w:rPr>
                  <m:t>t</m:t>
                </m:r>
                <m:r>
                  <m:rPr>
                    <m:sty m:val="b"/>
                  </m:rPr>
                  <w:rPr>
                    <w:rFonts w:ascii="Cambria Math" w:hAnsi="Cambria Math"/>
                  </w:rPr>
                  <m:t>=0</m:t>
                </m:r>
              </m:sub>
              <m:sup>
                <m:r>
                  <m:rPr>
                    <m:sty m:val="bi"/>
                  </m:rPr>
                  <w:rPr>
                    <w:rFonts w:ascii="Cambria Math" w:hAnsi="Cambria Math"/>
                  </w:rPr>
                  <m:t>T</m:t>
                </m:r>
              </m:sup>
              <m:e>
                <m:r>
                  <m:rPr>
                    <m:sty m:val="b"/>
                  </m:rPr>
                  <w:rPr>
                    <w:rFonts w:ascii="Cambria Math" w:hAnsi="Cambria Math"/>
                  </w:rPr>
                  <m:t>(</m:t>
                </m:r>
                <m:f>
                  <m:fPr>
                    <m:ctrlPr>
                      <w:rPr>
                        <w:rFonts w:ascii="Cambria Math" w:hAnsi="Cambria Math"/>
                        <w:b w:val="0"/>
                      </w:rPr>
                    </m:ctrlPr>
                  </m:fPr>
                  <m:num>
                    <m:sSub>
                      <m:sSubPr>
                        <m:ctrlPr>
                          <w:rPr>
                            <w:rFonts w:ascii="Cambria Math" w:hAnsi="Cambria Math"/>
                            <w:b w:val="0"/>
                          </w:rPr>
                        </m:ctrlPr>
                      </m:sSubPr>
                      <m:e>
                        <m:r>
                          <m:rPr>
                            <m:sty m:val="bi"/>
                          </m:rPr>
                          <w:rPr>
                            <w:rFonts w:ascii="Cambria Math" w:hAnsi="Cambria Math"/>
                          </w:rPr>
                          <m:t>C</m:t>
                        </m:r>
                      </m:e>
                      <m:sub>
                        <m:r>
                          <m:rPr>
                            <m:sty m:val="bi"/>
                          </m:rPr>
                          <w:rPr>
                            <w:rFonts w:ascii="Cambria Math" w:hAnsi="Cambria Math"/>
                          </w:rPr>
                          <m:t>t</m:t>
                        </m:r>
                      </m:sub>
                    </m:sSub>
                  </m:num>
                  <m:den>
                    <m:sSup>
                      <m:sSupPr>
                        <m:ctrlPr>
                          <w:rPr>
                            <w:rFonts w:ascii="Cambria Math" w:hAnsi="Cambria Math"/>
                            <w:b w:val="0"/>
                          </w:rPr>
                        </m:ctrlPr>
                      </m:sSupPr>
                      <m:e>
                        <m:r>
                          <m:rPr>
                            <m:sty m:val="b"/>
                          </m:rPr>
                          <w:rPr>
                            <w:rFonts w:ascii="Cambria Math" w:hAnsi="Cambria Math"/>
                          </w:rPr>
                          <m:t>(1+</m:t>
                        </m:r>
                        <m:sSub>
                          <m:sSubPr>
                            <m:ctrlPr>
                              <w:rPr>
                                <w:rFonts w:ascii="Cambria Math" w:hAnsi="Cambria Math"/>
                                <w:b w:val="0"/>
                              </w:rPr>
                            </m:ctrlPr>
                          </m:sSubPr>
                          <m:e>
                            <m:r>
                              <m:rPr>
                                <m:sty m:val="bi"/>
                              </m:rPr>
                              <w:rPr>
                                <w:rFonts w:ascii="Cambria Math" w:hAnsi="Cambria Math"/>
                              </w:rPr>
                              <m:t>i</m:t>
                            </m:r>
                          </m:e>
                          <m:sub>
                            <m:r>
                              <m:rPr>
                                <m:sty m:val="bi"/>
                              </m:rPr>
                              <w:rPr>
                                <w:rFonts w:ascii="Cambria Math" w:hAnsi="Cambria Math"/>
                              </w:rPr>
                              <m:t>op</m:t>
                            </m:r>
                          </m:sub>
                        </m:sSub>
                        <m:r>
                          <m:rPr>
                            <m:sty m:val="b"/>
                          </m:rPr>
                          <w:rPr>
                            <w:rFonts w:ascii="Cambria Math" w:hAnsi="Cambria Math"/>
                          </w:rPr>
                          <m:t>)</m:t>
                        </m:r>
                      </m:e>
                      <m:sup>
                        <m:r>
                          <m:rPr>
                            <m:sty m:val="bi"/>
                          </m:rPr>
                          <w:rPr>
                            <w:rFonts w:ascii="Cambria Math" w:hAnsi="Cambria Math"/>
                          </w:rPr>
                          <m:t>t</m:t>
                        </m:r>
                      </m:sup>
                    </m:sSup>
                  </m:den>
                </m:f>
                <m:r>
                  <m:rPr>
                    <m:sty m:val="b"/>
                  </m:rPr>
                  <w:rPr>
                    <w:rFonts w:ascii="Cambria Math" w:hAnsi="Cambria Math"/>
                  </w:rPr>
                  <m:t>)</m:t>
                </m:r>
              </m:e>
            </m:nary>
          </m:den>
        </m:f>
      </m:oMath>
      <w:bookmarkEnd w:id="7"/>
    </w:p>
    <w:p w14:paraId="3D491CC0" w14:textId="709EDDB9" w:rsidR="0001178B" w:rsidRPr="0089327F" w:rsidRDefault="0089327F" w:rsidP="0089327F">
      <w:pPr>
        <w:pStyle w:val="Chapter"/>
        <w:numPr>
          <w:ilvl w:val="0"/>
          <w:numId w:val="0"/>
        </w:numPr>
        <w:ind w:left="360"/>
        <w:rPr>
          <w:rFonts w:asciiTheme="majorHAnsi" w:eastAsiaTheme="minorEastAsia" w:hAnsiTheme="majorHAnsi"/>
          <w:b w:val="0"/>
        </w:rPr>
      </w:pPr>
      <w:r w:rsidRPr="0089327F">
        <w:rPr>
          <w:rFonts w:asciiTheme="majorHAnsi" w:eastAsiaTheme="minorEastAsia" w:hAnsiTheme="majorHAnsi"/>
          <w:b w:val="0"/>
        </w:rPr>
        <w:t xml:space="preserve">  </w:t>
      </w:r>
      <w:bookmarkStart w:id="8" w:name="_Toc24896983"/>
      <m:oMath>
        <m:r>
          <m:rPr>
            <m:sty m:val="bi"/>
          </m:rPr>
          <w:rPr>
            <w:rFonts w:ascii="Cambria Math" w:eastAsiaTheme="minorEastAsia" w:hAnsi="Cambria Math"/>
          </w:rPr>
          <m:t xml:space="preserve">3.    </m:t>
        </m:r>
        <m:r>
          <m:rPr>
            <m:sty m:val="bi"/>
          </m:rPr>
          <w:rPr>
            <w:rFonts w:ascii="Cambria Math" w:hAnsi="Cambria Math"/>
          </w:rPr>
          <m:t>NPV</m:t>
        </m:r>
        <m:r>
          <m:rPr>
            <m:sty m:val="b"/>
          </m:rPr>
          <w:rPr>
            <w:rFonts w:ascii="Cambria Math" w:hAnsi="Cambria Math"/>
          </w:rPr>
          <m:t>=-</m:t>
        </m:r>
        <m:r>
          <m:rPr>
            <m:sty m:val="bi"/>
          </m:rPr>
          <w:rPr>
            <w:rFonts w:ascii="Cambria Math" w:hAnsi="Cambria Math"/>
          </w:rPr>
          <m:t>I</m:t>
        </m:r>
        <m:r>
          <m:rPr>
            <m:sty m:val="b"/>
          </m:rPr>
          <w:rPr>
            <w:rFonts w:ascii="Cambria Math" w:hAnsi="Cambria Math"/>
          </w:rPr>
          <m:t xml:space="preserve">+ </m:t>
        </m:r>
        <m:nary>
          <m:naryPr>
            <m:chr m:val="∑"/>
            <m:limLoc m:val="undOvr"/>
            <m:ctrlPr>
              <w:rPr>
                <w:rFonts w:ascii="Cambria Math" w:hAnsi="Cambria Math"/>
                <w:b w:val="0"/>
              </w:rPr>
            </m:ctrlPr>
          </m:naryPr>
          <m:sub>
            <m:r>
              <m:rPr>
                <m:sty m:val="bi"/>
              </m:rPr>
              <w:rPr>
                <w:rFonts w:ascii="Cambria Math" w:hAnsi="Cambria Math"/>
              </w:rPr>
              <m:t>t</m:t>
            </m:r>
            <m:r>
              <m:rPr>
                <m:sty m:val="b"/>
              </m:rPr>
              <w:rPr>
                <w:rFonts w:ascii="Cambria Math" w:hAnsi="Cambria Math"/>
              </w:rPr>
              <m:t>=0</m:t>
            </m:r>
          </m:sub>
          <m:sup>
            <m:r>
              <m:rPr>
                <m:sty m:val="bi"/>
              </m:rPr>
              <w:rPr>
                <w:rFonts w:ascii="Cambria Math" w:hAnsi="Cambria Math"/>
              </w:rPr>
              <m:t>T</m:t>
            </m:r>
          </m:sup>
          <m:e>
            <m:r>
              <m:rPr>
                <m:sty m:val="b"/>
              </m:rPr>
              <w:rPr>
                <w:rFonts w:ascii="Cambria Math" w:hAnsi="Cambria Math"/>
              </w:rPr>
              <m:t>(</m:t>
            </m:r>
            <m:f>
              <m:fPr>
                <m:ctrlPr>
                  <w:rPr>
                    <w:rFonts w:ascii="Cambria Math" w:hAnsi="Cambria Math"/>
                    <w:b w:val="0"/>
                  </w:rPr>
                </m:ctrlPr>
              </m:fPr>
              <m:num>
                <m:sSub>
                  <m:sSubPr>
                    <m:ctrlPr>
                      <w:rPr>
                        <w:rFonts w:ascii="Cambria Math" w:hAnsi="Cambria Math"/>
                        <w:b w:val="0"/>
                      </w:rPr>
                    </m:ctrlPr>
                  </m:sSubPr>
                  <m:e>
                    <m:r>
                      <m:rPr>
                        <m:sty m:val="bi"/>
                      </m:rPr>
                      <w:rPr>
                        <w:rFonts w:ascii="Cambria Math" w:hAnsi="Cambria Math"/>
                      </w:rPr>
                      <m:t>CF</m:t>
                    </m:r>
                  </m:e>
                  <m:sub>
                    <m:r>
                      <m:rPr>
                        <m:sty m:val="bi"/>
                      </m:rPr>
                      <w:rPr>
                        <w:rFonts w:ascii="Cambria Math" w:hAnsi="Cambria Math"/>
                      </w:rPr>
                      <m:t>t</m:t>
                    </m:r>
                  </m:sub>
                </m:sSub>
              </m:num>
              <m:den>
                <m:sSup>
                  <m:sSupPr>
                    <m:ctrlPr>
                      <w:rPr>
                        <w:rFonts w:ascii="Cambria Math" w:hAnsi="Cambria Math"/>
                        <w:b w:val="0"/>
                      </w:rPr>
                    </m:ctrlPr>
                  </m:sSupPr>
                  <m:e>
                    <m:r>
                      <m:rPr>
                        <m:sty m:val="b"/>
                      </m:rPr>
                      <w:rPr>
                        <w:rFonts w:ascii="Cambria Math" w:hAnsi="Cambria Math"/>
                      </w:rPr>
                      <m:t>(1+</m:t>
                    </m:r>
                    <m:r>
                      <m:rPr>
                        <m:sty m:val="bi"/>
                      </m:rPr>
                      <w:rPr>
                        <w:rFonts w:ascii="Cambria Math" w:hAnsi="Cambria Math"/>
                      </w:rPr>
                      <m:t>i</m:t>
                    </m:r>
                    <m:r>
                      <m:rPr>
                        <m:sty m:val="b"/>
                      </m:rPr>
                      <w:rPr>
                        <w:rFonts w:ascii="Cambria Math" w:hAnsi="Cambria Math"/>
                      </w:rPr>
                      <m:t>)</m:t>
                    </m:r>
                  </m:e>
                  <m:sup>
                    <m:r>
                      <m:rPr>
                        <m:sty m:val="bi"/>
                      </m:rPr>
                      <w:rPr>
                        <w:rFonts w:ascii="Cambria Math" w:hAnsi="Cambria Math"/>
                      </w:rPr>
                      <m:t>t</m:t>
                    </m:r>
                  </m:sup>
                </m:sSup>
              </m:den>
            </m:f>
            <m:r>
              <m:rPr>
                <m:sty m:val="b"/>
              </m:rPr>
              <w:rPr>
                <w:rFonts w:ascii="Cambria Math" w:hAnsi="Cambria Math"/>
              </w:rPr>
              <m:t>)</m:t>
            </m:r>
          </m:e>
        </m:nary>
        <m:r>
          <m:rPr>
            <m:sty m:val="b"/>
          </m:rPr>
          <w:rPr>
            <w:rFonts w:ascii="Cambria Math" w:hAnsi="Cambria Math"/>
          </w:rPr>
          <m:t>=0</m:t>
        </m:r>
      </m:oMath>
      <w:bookmarkEnd w:id="8"/>
    </w:p>
    <w:p w14:paraId="62C1D532" w14:textId="4A78A590" w:rsidR="0001178B" w:rsidRPr="0001178B" w:rsidRDefault="0001178B" w:rsidP="0001178B">
      <w:pPr>
        <w:pStyle w:val="Paragraph"/>
        <w:tabs>
          <w:tab w:val="clear" w:pos="1296"/>
          <w:tab w:val="num" w:pos="720"/>
        </w:tabs>
        <w:ind w:left="720" w:hanging="720"/>
        <w:rPr>
          <w:rFonts w:asciiTheme="majorHAnsi" w:hAnsiTheme="majorHAnsi" w:cstheme="majorHAnsi"/>
          <w:szCs w:val="22"/>
          <w:lang w:val="en-US"/>
        </w:rPr>
      </w:pPr>
      <w:r w:rsidRPr="0001178B">
        <w:rPr>
          <w:rFonts w:asciiTheme="majorHAnsi" w:hAnsiTheme="majorHAnsi" w:cstheme="majorHAnsi"/>
          <w:szCs w:val="22"/>
          <w:lang w:val="en-US"/>
        </w:rPr>
        <w:t>For the present analysis, we use a discount rate (</w:t>
      </w:r>
      <m:oMath>
        <m:sSub>
          <m:sSubPr>
            <m:ctrlPr>
              <w:rPr>
                <w:rFonts w:ascii="Cambria Math" w:hAnsi="Cambria Math" w:cs="Gill Sans"/>
                <w:i/>
                <w:sz w:val="24"/>
              </w:rPr>
            </m:ctrlPr>
          </m:sSubPr>
          <m:e>
            <m:r>
              <w:rPr>
                <w:rFonts w:ascii="Cambria Math" w:hAnsi="Cambria Math" w:cs="Gill Sans"/>
                <w:sz w:val="24"/>
              </w:rPr>
              <m:t>i</m:t>
            </m:r>
          </m:e>
          <m:sub>
            <m:r>
              <w:rPr>
                <w:rFonts w:ascii="Cambria Math" w:hAnsi="Cambria Math" w:cs="Gill Sans"/>
                <w:sz w:val="24"/>
              </w:rPr>
              <m:t>op</m:t>
            </m:r>
          </m:sub>
        </m:sSub>
      </m:oMath>
      <w:r w:rsidRPr="0001178B">
        <w:rPr>
          <w:rFonts w:asciiTheme="majorHAnsi" w:hAnsiTheme="majorHAnsi" w:cstheme="majorHAnsi"/>
          <w:szCs w:val="22"/>
          <w:lang w:val="en-US"/>
        </w:rPr>
        <w:t xml:space="preserve">) equal to 12%, which is a standard value for IDB investment projects. t is the maximum number of periods in which the project generates positive and negative cash flows. Once the costs and benefits have been taken at present value, they can be presented as a ratio (1) and as a difference. The internal Rate of Return (IRR) is obtained when the net present value formula (2) equals zero. A Benefits-to-Costs ratio greater one and an Internal Rate of Return greater than the discount rate (IRR &gt; </w:t>
      </w:r>
      <m:oMath>
        <m:sSub>
          <m:sSubPr>
            <m:ctrlPr>
              <w:rPr>
                <w:rFonts w:ascii="Cambria Math" w:hAnsi="Cambria Math" w:cs="Gill Sans"/>
                <w:i/>
                <w:sz w:val="24"/>
              </w:rPr>
            </m:ctrlPr>
          </m:sSubPr>
          <m:e>
            <m:r>
              <w:rPr>
                <w:rFonts w:ascii="Cambria Math" w:hAnsi="Cambria Math" w:cs="Gill Sans"/>
                <w:sz w:val="24"/>
              </w:rPr>
              <m:t>i</m:t>
            </m:r>
          </m:e>
          <m:sub>
            <m:r>
              <w:rPr>
                <w:rFonts w:ascii="Cambria Math" w:hAnsi="Cambria Math" w:cs="Gill Sans"/>
                <w:sz w:val="24"/>
              </w:rPr>
              <m:t>op</m:t>
            </m:r>
          </m:sub>
        </m:sSub>
      </m:oMath>
      <w:r w:rsidRPr="0001178B">
        <w:rPr>
          <w:rFonts w:asciiTheme="majorHAnsi" w:hAnsiTheme="majorHAnsi" w:cstheme="majorHAnsi"/>
          <w:szCs w:val="22"/>
          <w:lang w:val="en-US"/>
        </w:rPr>
        <w:t xml:space="preserve">) means that the project is profitable. </w:t>
      </w:r>
    </w:p>
    <w:p w14:paraId="411CDB8C" w14:textId="77777777" w:rsidR="0001178B" w:rsidRPr="0001178B" w:rsidRDefault="0001178B" w:rsidP="0001178B">
      <w:pPr>
        <w:pStyle w:val="Paragraph"/>
        <w:tabs>
          <w:tab w:val="clear" w:pos="1296"/>
          <w:tab w:val="num" w:pos="720"/>
        </w:tabs>
        <w:ind w:left="720" w:hanging="720"/>
        <w:rPr>
          <w:rFonts w:asciiTheme="majorHAnsi" w:hAnsiTheme="majorHAnsi" w:cstheme="majorHAnsi"/>
          <w:szCs w:val="22"/>
          <w:lang w:val="en-US"/>
        </w:rPr>
      </w:pPr>
      <w:r w:rsidRPr="0001178B">
        <w:rPr>
          <w:rFonts w:asciiTheme="majorHAnsi" w:hAnsiTheme="majorHAnsi" w:cstheme="majorHAnsi"/>
          <w:szCs w:val="22"/>
          <w:lang w:val="en-US"/>
        </w:rPr>
        <w:t xml:space="preserve">The components of the program, as a whole, are focused on improving the quality of lower secondary, ECD capacities, and administrative capacities at the national level. It also foresees targeted impacts in some districts and vulnerable populations. </w:t>
      </w:r>
    </w:p>
    <w:p w14:paraId="0B1F516B" w14:textId="77777777" w:rsidR="0001178B" w:rsidRPr="0001178B" w:rsidRDefault="0001178B" w:rsidP="0001178B">
      <w:pPr>
        <w:pStyle w:val="Paragraph"/>
        <w:tabs>
          <w:tab w:val="clear" w:pos="1296"/>
          <w:tab w:val="num" w:pos="720"/>
        </w:tabs>
        <w:ind w:left="720" w:hanging="720"/>
        <w:rPr>
          <w:rFonts w:asciiTheme="majorHAnsi" w:hAnsiTheme="majorHAnsi" w:cstheme="majorHAnsi"/>
          <w:szCs w:val="22"/>
          <w:lang w:val="en-US"/>
        </w:rPr>
      </w:pPr>
      <w:r w:rsidRPr="0001178B">
        <w:rPr>
          <w:rFonts w:asciiTheme="majorHAnsi" w:hAnsiTheme="majorHAnsi" w:cstheme="majorHAnsi"/>
          <w:szCs w:val="22"/>
          <w:lang w:val="en-US"/>
        </w:rPr>
        <w:t xml:space="preserve">The Intervention has direct effects on quantifiable outcomes and non-quantifiable effects. This Analysis seeks to ex - ante quantify the intervention by estimating future aggregate benefits and determine the economic profitability of the program. </w:t>
      </w:r>
    </w:p>
    <w:p w14:paraId="4B833B41" w14:textId="77777777" w:rsidR="0001178B" w:rsidRPr="0001178B" w:rsidRDefault="0001178B" w:rsidP="0001178B">
      <w:pPr>
        <w:pStyle w:val="Paragraph"/>
        <w:tabs>
          <w:tab w:val="clear" w:pos="1296"/>
          <w:tab w:val="num" w:pos="720"/>
        </w:tabs>
        <w:ind w:left="720" w:hanging="720"/>
        <w:rPr>
          <w:rFonts w:asciiTheme="majorHAnsi" w:hAnsiTheme="majorHAnsi" w:cstheme="majorHAnsi"/>
          <w:szCs w:val="22"/>
          <w:lang w:val="en-US"/>
        </w:rPr>
      </w:pPr>
      <w:r w:rsidRPr="0001178B">
        <w:rPr>
          <w:rFonts w:asciiTheme="majorHAnsi" w:hAnsiTheme="majorHAnsi" w:cstheme="majorHAnsi"/>
          <w:szCs w:val="22"/>
          <w:lang w:val="en-US"/>
        </w:rPr>
        <w:t>The information used on the Suriname education system comes from two primary sources: 1) Administrative data of the Ministry of Education, and 2) The Survey of Living Conditions (SLC), which covers a nationally representative sample of the Suriname population and measures all main aspects of living conditions, education and labor indicators of the population at the national level and also at sub-regional Paramaribo, Coastal and Interior domains</w:t>
      </w:r>
    </w:p>
    <w:p w14:paraId="04850E19" w14:textId="77777777" w:rsidR="0001178B" w:rsidRPr="0001178B" w:rsidRDefault="0001178B" w:rsidP="0001178B">
      <w:pPr>
        <w:pStyle w:val="Paragraph"/>
        <w:tabs>
          <w:tab w:val="clear" w:pos="1296"/>
          <w:tab w:val="num" w:pos="720"/>
        </w:tabs>
        <w:ind w:left="720" w:hanging="720"/>
        <w:rPr>
          <w:rFonts w:asciiTheme="majorHAnsi" w:hAnsiTheme="majorHAnsi" w:cstheme="majorHAnsi"/>
          <w:szCs w:val="22"/>
          <w:lang w:val="en-US"/>
        </w:rPr>
      </w:pPr>
      <w:r w:rsidRPr="0001178B">
        <w:rPr>
          <w:rFonts w:asciiTheme="majorHAnsi" w:hAnsiTheme="majorHAnsi" w:cstheme="majorHAnsi"/>
          <w:szCs w:val="22"/>
          <w:lang w:val="en-US"/>
        </w:rPr>
        <w:t xml:space="preserve">The analysis considers two scenarios for each component and sub-components: the baseline (without the program) and with-the-program scenario. We estimate the present value of future salaries for both of them discounted at a 12 % rate. The effect is the difference between baseline and with-the-program scenario. </w:t>
      </w:r>
    </w:p>
    <w:p w14:paraId="1CA472CD" w14:textId="390E65DB" w:rsidR="0001178B" w:rsidRDefault="0001178B" w:rsidP="0001178B">
      <w:pPr>
        <w:pStyle w:val="Paragraph"/>
        <w:tabs>
          <w:tab w:val="clear" w:pos="1296"/>
          <w:tab w:val="num" w:pos="720"/>
        </w:tabs>
        <w:ind w:left="720" w:hanging="720"/>
        <w:rPr>
          <w:rFonts w:asciiTheme="majorHAnsi" w:hAnsiTheme="majorHAnsi" w:cstheme="majorHAnsi"/>
          <w:szCs w:val="22"/>
          <w:lang w:val="en-US"/>
        </w:rPr>
      </w:pPr>
      <w:r w:rsidRPr="0001178B">
        <w:rPr>
          <w:rFonts w:asciiTheme="majorHAnsi" w:hAnsiTheme="majorHAnsi" w:cstheme="majorHAnsi"/>
          <w:szCs w:val="22"/>
          <w:lang w:val="en-US"/>
        </w:rPr>
        <w:t>The starting point is a model for the baseline scenario that takes the number of individuals currently enrolled in the public education system, reported by the SLC. Then we estimate the individuals who leave the education system given the dropout rates (Table 1). The earnings are calculated depending on the average salary by educational level, the current average overage, and the working life, estimated based on a retirement age of 65 years old. The analysis also takes into account an activity rate and an unemployment rate by educational level (table 2).</w:t>
      </w:r>
    </w:p>
    <w:p w14:paraId="1A4ED5C9" w14:textId="77777777" w:rsidR="0001178B" w:rsidRPr="0001178B" w:rsidRDefault="0001178B" w:rsidP="0001178B">
      <w:pPr>
        <w:pStyle w:val="Paragraph"/>
        <w:numPr>
          <w:ilvl w:val="0"/>
          <w:numId w:val="0"/>
        </w:numPr>
        <w:ind w:left="720"/>
        <w:rPr>
          <w:rFonts w:asciiTheme="majorHAnsi" w:hAnsiTheme="majorHAnsi" w:cstheme="majorHAnsi"/>
          <w:szCs w:val="22"/>
          <w:lang w:val="en-US"/>
        </w:rPr>
      </w:pPr>
    </w:p>
    <w:p w14:paraId="6BD4F09F" w14:textId="77777777" w:rsidR="0001178B" w:rsidRPr="0001178B" w:rsidRDefault="0001178B" w:rsidP="0001178B">
      <w:pPr>
        <w:pStyle w:val="Paragraph"/>
        <w:numPr>
          <w:ilvl w:val="0"/>
          <w:numId w:val="0"/>
        </w:numPr>
        <w:ind w:left="1296" w:hanging="1296"/>
        <w:jc w:val="center"/>
        <w:rPr>
          <w:rFonts w:asciiTheme="majorHAnsi" w:hAnsiTheme="majorHAnsi" w:cstheme="majorHAnsi"/>
          <w:b/>
          <w:szCs w:val="22"/>
          <w:lang w:val="en-US"/>
        </w:rPr>
      </w:pPr>
      <w:r w:rsidRPr="0001178B">
        <w:rPr>
          <w:rFonts w:asciiTheme="majorHAnsi" w:hAnsiTheme="majorHAnsi" w:cstheme="majorHAnsi"/>
          <w:b/>
          <w:szCs w:val="22"/>
          <w:lang w:val="en-US"/>
        </w:rPr>
        <w:t>Table 1: Surinam Education System Dropout rates</w:t>
      </w:r>
    </w:p>
    <w:tbl>
      <w:tblPr>
        <w:tblpPr w:leftFromText="180" w:rightFromText="180" w:vertAnchor="text" w:horzAnchor="margin" w:tblpY="20"/>
        <w:tblW w:w="8990" w:type="dxa"/>
        <w:tblCellMar>
          <w:left w:w="0" w:type="dxa"/>
          <w:right w:w="0" w:type="dxa"/>
        </w:tblCellMar>
        <w:tblLook w:val="0600" w:firstRow="0" w:lastRow="0" w:firstColumn="0" w:lastColumn="0" w:noHBand="1" w:noVBand="1"/>
      </w:tblPr>
      <w:tblGrid>
        <w:gridCol w:w="1204"/>
        <w:gridCol w:w="564"/>
        <w:gridCol w:w="336"/>
        <w:gridCol w:w="419"/>
        <w:gridCol w:w="436"/>
        <w:gridCol w:w="436"/>
        <w:gridCol w:w="436"/>
        <w:gridCol w:w="436"/>
        <w:gridCol w:w="411"/>
        <w:gridCol w:w="436"/>
        <w:gridCol w:w="436"/>
        <w:gridCol w:w="436"/>
        <w:gridCol w:w="306"/>
        <w:gridCol w:w="437"/>
        <w:gridCol w:w="437"/>
        <w:gridCol w:w="306"/>
        <w:gridCol w:w="398"/>
        <w:gridCol w:w="357"/>
        <w:gridCol w:w="400"/>
        <w:gridCol w:w="363"/>
      </w:tblGrid>
      <w:tr w:rsidR="0001178B" w:rsidRPr="007234F8" w14:paraId="4B85DEEC" w14:textId="77777777" w:rsidTr="001B4031">
        <w:trPr>
          <w:trHeight w:val="428"/>
        </w:trPr>
        <w:tc>
          <w:tcPr>
            <w:tcW w:w="1204"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5B3788FE" w14:textId="77777777" w:rsidR="0001178B" w:rsidRPr="007234F8" w:rsidRDefault="0001178B" w:rsidP="001B4031">
            <w:pPr>
              <w:pStyle w:val="PlainText"/>
              <w:jc w:val="center"/>
              <w:rPr>
                <w:rFonts w:asciiTheme="majorHAnsi" w:hAnsiTheme="majorHAnsi" w:cs="Courier New"/>
                <w:sz w:val="16"/>
                <w:szCs w:val="16"/>
              </w:rPr>
            </w:pPr>
          </w:p>
        </w:tc>
        <w:tc>
          <w:tcPr>
            <w:tcW w:w="900" w:type="dxa"/>
            <w:gridSpan w:val="2"/>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7C8F66B7" w14:textId="77777777" w:rsidR="0001178B" w:rsidRPr="007234F8" w:rsidRDefault="0001178B" w:rsidP="001B4031">
            <w:pPr>
              <w:pStyle w:val="PlainText"/>
              <w:jc w:val="center"/>
              <w:rPr>
                <w:rFonts w:asciiTheme="majorHAnsi" w:hAnsiTheme="majorHAnsi" w:cs="Courier New"/>
                <w:sz w:val="16"/>
                <w:szCs w:val="16"/>
              </w:rPr>
            </w:pPr>
            <w:r w:rsidRPr="007234F8">
              <w:rPr>
                <w:rFonts w:asciiTheme="majorHAnsi" w:hAnsiTheme="majorHAnsi" w:cs="Courier New"/>
                <w:b/>
                <w:bCs/>
                <w:sz w:val="16"/>
                <w:szCs w:val="16"/>
              </w:rPr>
              <w:t>Pre - primary</w:t>
            </w:r>
          </w:p>
        </w:tc>
        <w:tc>
          <w:tcPr>
            <w:tcW w:w="2574" w:type="dxa"/>
            <w:gridSpan w:val="6"/>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246470A5" w14:textId="77777777" w:rsidR="0001178B" w:rsidRPr="007234F8" w:rsidRDefault="0001178B" w:rsidP="001B4031">
            <w:pPr>
              <w:pStyle w:val="PlainText"/>
              <w:jc w:val="center"/>
              <w:rPr>
                <w:rFonts w:asciiTheme="majorHAnsi" w:hAnsiTheme="majorHAnsi" w:cs="Courier New"/>
                <w:sz w:val="16"/>
                <w:szCs w:val="16"/>
              </w:rPr>
            </w:pPr>
            <w:r w:rsidRPr="007234F8">
              <w:rPr>
                <w:rFonts w:asciiTheme="majorHAnsi" w:hAnsiTheme="majorHAnsi" w:cs="Courier New"/>
                <w:b/>
                <w:bCs/>
                <w:sz w:val="16"/>
                <w:szCs w:val="16"/>
              </w:rPr>
              <w:t>Primary</w:t>
            </w:r>
          </w:p>
        </w:tc>
        <w:tc>
          <w:tcPr>
            <w:tcW w:w="1614" w:type="dxa"/>
            <w:gridSpan w:val="4"/>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3C422EA7" w14:textId="77777777" w:rsidR="0001178B" w:rsidRPr="007234F8" w:rsidRDefault="0001178B" w:rsidP="001B4031">
            <w:pPr>
              <w:pStyle w:val="PlainText"/>
              <w:jc w:val="center"/>
              <w:rPr>
                <w:rFonts w:asciiTheme="majorHAnsi" w:hAnsiTheme="majorHAnsi" w:cs="Courier New"/>
                <w:sz w:val="16"/>
                <w:szCs w:val="16"/>
              </w:rPr>
            </w:pPr>
            <w:r w:rsidRPr="007234F8">
              <w:rPr>
                <w:rFonts w:asciiTheme="majorHAnsi" w:hAnsiTheme="majorHAnsi" w:cs="Courier New"/>
                <w:b/>
                <w:bCs/>
                <w:sz w:val="16"/>
                <w:szCs w:val="16"/>
              </w:rPr>
              <w:t>Lower - Secondary</w:t>
            </w:r>
          </w:p>
        </w:tc>
        <w:tc>
          <w:tcPr>
            <w:tcW w:w="1180" w:type="dxa"/>
            <w:gridSpan w:val="3"/>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520485CC" w14:textId="77777777" w:rsidR="0001178B" w:rsidRPr="007234F8" w:rsidRDefault="0001178B" w:rsidP="001B4031">
            <w:pPr>
              <w:pStyle w:val="PlainText"/>
              <w:jc w:val="center"/>
              <w:rPr>
                <w:rFonts w:asciiTheme="majorHAnsi" w:hAnsiTheme="majorHAnsi" w:cs="Courier New"/>
                <w:sz w:val="16"/>
                <w:szCs w:val="16"/>
              </w:rPr>
            </w:pPr>
            <w:r w:rsidRPr="007234F8">
              <w:rPr>
                <w:rFonts w:asciiTheme="majorHAnsi" w:hAnsiTheme="majorHAnsi" w:cs="Courier New"/>
                <w:b/>
                <w:bCs/>
                <w:sz w:val="16"/>
                <w:szCs w:val="16"/>
              </w:rPr>
              <w:t>Upper - Secondary</w:t>
            </w:r>
          </w:p>
        </w:tc>
        <w:tc>
          <w:tcPr>
            <w:tcW w:w="1518" w:type="dxa"/>
            <w:gridSpan w:val="4"/>
            <w:tcBorders>
              <w:top w:val="single" w:sz="8" w:space="0" w:color="FFFFFF"/>
              <w:left w:val="single" w:sz="8" w:space="0" w:color="FFFFFF"/>
              <w:bottom w:val="single" w:sz="8" w:space="0" w:color="FFFFFF"/>
              <w:right w:val="single" w:sz="8" w:space="0" w:color="FFFFFF"/>
            </w:tcBorders>
            <w:shd w:val="clear" w:color="auto" w:fill="E7E7E7"/>
          </w:tcPr>
          <w:p w14:paraId="128DC7BE" w14:textId="77777777" w:rsidR="0001178B" w:rsidRPr="007234F8" w:rsidRDefault="0001178B" w:rsidP="001B4031">
            <w:pPr>
              <w:pStyle w:val="PlainText"/>
              <w:jc w:val="center"/>
              <w:rPr>
                <w:rFonts w:asciiTheme="majorHAnsi" w:hAnsiTheme="majorHAnsi" w:cs="Courier New"/>
                <w:b/>
                <w:bCs/>
                <w:sz w:val="16"/>
                <w:szCs w:val="16"/>
              </w:rPr>
            </w:pPr>
          </w:p>
          <w:p w14:paraId="64347553" w14:textId="77777777" w:rsidR="0001178B" w:rsidRPr="007234F8" w:rsidRDefault="0001178B" w:rsidP="001B4031">
            <w:pPr>
              <w:pStyle w:val="PlainText"/>
              <w:jc w:val="center"/>
              <w:rPr>
                <w:rFonts w:asciiTheme="majorHAnsi" w:hAnsiTheme="majorHAnsi" w:cs="Courier New"/>
                <w:b/>
                <w:bCs/>
                <w:sz w:val="16"/>
                <w:szCs w:val="16"/>
              </w:rPr>
            </w:pPr>
            <w:r w:rsidRPr="007234F8">
              <w:rPr>
                <w:rFonts w:asciiTheme="majorHAnsi" w:hAnsiTheme="majorHAnsi" w:cs="Courier New"/>
                <w:b/>
                <w:bCs/>
                <w:sz w:val="16"/>
                <w:szCs w:val="16"/>
              </w:rPr>
              <w:t>Tertiary</w:t>
            </w:r>
          </w:p>
        </w:tc>
      </w:tr>
      <w:tr w:rsidR="0001178B" w:rsidRPr="007234F8" w14:paraId="39AD67B6" w14:textId="77777777" w:rsidTr="001B4031">
        <w:trPr>
          <w:trHeight w:val="214"/>
        </w:trPr>
        <w:tc>
          <w:tcPr>
            <w:tcW w:w="1204"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69C5E18B" w14:textId="77777777" w:rsidR="0001178B" w:rsidRPr="007234F8" w:rsidRDefault="0001178B" w:rsidP="001B4031">
            <w:pPr>
              <w:pStyle w:val="PlainText"/>
              <w:jc w:val="center"/>
              <w:rPr>
                <w:rFonts w:asciiTheme="majorHAnsi" w:hAnsiTheme="majorHAnsi" w:cs="Courier New"/>
                <w:sz w:val="16"/>
                <w:szCs w:val="16"/>
              </w:rPr>
            </w:pPr>
          </w:p>
        </w:tc>
        <w:tc>
          <w:tcPr>
            <w:tcW w:w="564"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676A7B38"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1 </w:t>
            </w:r>
          </w:p>
        </w:tc>
        <w:tc>
          <w:tcPr>
            <w:tcW w:w="33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7B05F87E"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2 </w:t>
            </w:r>
          </w:p>
        </w:tc>
        <w:tc>
          <w:tcPr>
            <w:tcW w:w="419"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2F1B0238"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3 </w:t>
            </w:r>
          </w:p>
        </w:tc>
        <w:tc>
          <w:tcPr>
            <w:tcW w:w="43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3A30EF58"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4 </w:t>
            </w:r>
          </w:p>
        </w:tc>
        <w:tc>
          <w:tcPr>
            <w:tcW w:w="43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025AC403"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5 </w:t>
            </w:r>
          </w:p>
        </w:tc>
        <w:tc>
          <w:tcPr>
            <w:tcW w:w="43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6F1E4DAD"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6 </w:t>
            </w:r>
          </w:p>
        </w:tc>
        <w:tc>
          <w:tcPr>
            <w:tcW w:w="43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7896D497"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7 </w:t>
            </w:r>
          </w:p>
        </w:tc>
        <w:tc>
          <w:tcPr>
            <w:tcW w:w="411"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4D66A79B"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8 </w:t>
            </w:r>
          </w:p>
        </w:tc>
        <w:tc>
          <w:tcPr>
            <w:tcW w:w="43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7638BDCC"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9</w:t>
            </w:r>
          </w:p>
        </w:tc>
        <w:tc>
          <w:tcPr>
            <w:tcW w:w="43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79D628CD"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10</w:t>
            </w:r>
          </w:p>
        </w:tc>
        <w:tc>
          <w:tcPr>
            <w:tcW w:w="43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27E83DAE"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11</w:t>
            </w:r>
          </w:p>
        </w:tc>
        <w:tc>
          <w:tcPr>
            <w:tcW w:w="30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139303C5"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12</w:t>
            </w:r>
          </w:p>
        </w:tc>
        <w:tc>
          <w:tcPr>
            <w:tcW w:w="437"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0A0461F4"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13</w:t>
            </w:r>
          </w:p>
        </w:tc>
        <w:tc>
          <w:tcPr>
            <w:tcW w:w="437"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652E88C2"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14</w:t>
            </w:r>
          </w:p>
        </w:tc>
        <w:tc>
          <w:tcPr>
            <w:tcW w:w="30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45416061"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15</w:t>
            </w:r>
          </w:p>
        </w:tc>
        <w:tc>
          <w:tcPr>
            <w:tcW w:w="398" w:type="dxa"/>
            <w:tcBorders>
              <w:top w:val="single" w:sz="8" w:space="0" w:color="FFFFFF"/>
              <w:left w:val="single" w:sz="8" w:space="0" w:color="FFFFFF"/>
              <w:bottom w:val="single" w:sz="8" w:space="0" w:color="FFFFFF"/>
              <w:right w:val="single" w:sz="8" w:space="0" w:color="FFFFFF"/>
            </w:tcBorders>
            <w:shd w:val="clear" w:color="auto" w:fill="E7E7E7"/>
          </w:tcPr>
          <w:p w14:paraId="781B4446"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16</w:t>
            </w:r>
          </w:p>
        </w:tc>
        <w:tc>
          <w:tcPr>
            <w:tcW w:w="357" w:type="dxa"/>
            <w:tcBorders>
              <w:top w:val="single" w:sz="8" w:space="0" w:color="FFFFFF"/>
              <w:left w:val="single" w:sz="8" w:space="0" w:color="FFFFFF"/>
              <w:bottom w:val="single" w:sz="8" w:space="0" w:color="FFFFFF"/>
              <w:right w:val="single" w:sz="8" w:space="0" w:color="FFFFFF"/>
            </w:tcBorders>
            <w:shd w:val="clear" w:color="auto" w:fill="E7E7E7"/>
          </w:tcPr>
          <w:p w14:paraId="491725DE"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17</w:t>
            </w:r>
          </w:p>
        </w:tc>
        <w:tc>
          <w:tcPr>
            <w:tcW w:w="400" w:type="dxa"/>
            <w:tcBorders>
              <w:top w:val="single" w:sz="8" w:space="0" w:color="FFFFFF"/>
              <w:left w:val="single" w:sz="8" w:space="0" w:color="FFFFFF"/>
              <w:bottom w:val="single" w:sz="8" w:space="0" w:color="FFFFFF"/>
              <w:right w:val="single" w:sz="8" w:space="0" w:color="FFFFFF"/>
            </w:tcBorders>
            <w:shd w:val="clear" w:color="auto" w:fill="E7E7E7"/>
          </w:tcPr>
          <w:p w14:paraId="181499FB"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18</w:t>
            </w:r>
          </w:p>
        </w:tc>
        <w:tc>
          <w:tcPr>
            <w:tcW w:w="363" w:type="dxa"/>
            <w:tcBorders>
              <w:top w:val="single" w:sz="8" w:space="0" w:color="FFFFFF"/>
              <w:left w:val="single" w:sz="8" w:space="0" w:color="FFFFFF"/>
              <w:bottom w:val="single" w:sz="8" w:space="0" w:color="FFFFFF"/>
              <w:right w:val="single" w:sz="8" w:space="0" w:color="FFFFFF"/>
            </w:tcBorders>
            <w:shd w:val="clear" w:color="auto" w:fill="E7E7E7"/>
          </w:tcPr>
          <w:p w14:paraId="6963EDF9"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19</w:t>
            </w:r>
          </w:p>
        </w:tc>
      </w:tr>
      <w:tr w:rsidR="0001178B" w:rsidRPr="007234F8" w14:paraId="41CC2EFA" w14:textId="77777777" w:rsidTr="001B4031">
        <w:trPr>
          <w:trHeight w:val="196"/>
        </w:trPr>
        <w:tc>
          <w:tcPr>
            <w:tcW w:w="1204"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4C708D6E" w14:textId="77777777" w:rsidR="0001178B" w:rsidRPr="007234F8" w:rsidRDefault="0001178B" w:rsidP="001B4031">
            <w:pPr>
              <w:pStyle w:val="PlainText"/>
              <w:rPr>
                <w:rFonts w:asciiTheme="majorHAnsi" w:hAnsiTheme="majorHAnsi" w:cs="Courier New"/>
                <w:b/>
                <w:sz w:val="16"/>
                <w:szCs w:val="16"/>
              </w:rPr>
            </w:pPr>
            <w:r w:rsidRPr="007234F8">
              <w:rPr>
                <w:rFonts w:asciiTheme="majorHAnsi" w:hAnsiTheme="majorHAnsi" w:cs="Courier New"/>
                <w:b/>
                <w:sz w:val="16"/>
                <w:szCs w:val="16"/>
              </w:rPr>
              <w:t>Total Suriname</w:t>
            </w:r>
          </w:p>
        </w:tc>
        <w:tc>
          <w:tcPr>
            <w:tcW w:w="564"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14EE8669"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8%</w:t>
            </w:r>
          </w:p>
        </w:tc>
        <w:tc>
          <w:tcPr>
            <w:tcW w:w="33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1DA72EA2"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7%</w:t>
            </w:r>
          </w:p>
        </w:tc>
        <w:tc>
          <w:tcPr>
            <w:tcW w:w="419"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31B4B114"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9%</w:t>
            </w:r>
          </w:p>
        </w:tc>
        <w:tc>
          <w:tcPr>
            <w:tcW w:w="43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7BFA16E4"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9%</w:t>
            </w:r>
          </w:p>
        </w:tc>
        <w:tc>
          <w:tcPr>
            <w:tcW w:w="43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444D25BC"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8%</w:t>
            </w:r>
          </w:p>
        </w:tc>
        <w:tc>
          <w:tcPr>
            <w:tcW w:w="43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5EAD6F58"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8%</w:t>
            </w:r>
          </w:p>
        </w:tc>
        <w:tc>
          <w:tcPr>
            <w:tcW w:w="43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3E9558D6"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9%</w:t>
            </w:r>
          </w:p>
        </w:tc>
        <w:tc>
          <w:tcPr>
            <w:tcW w:w="411"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027DE9BB"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22%</w:t>
            </w:r>
          </w:p>
        </w:tc>
        <w:tc>
          <w:tcPr>
            <w:tcW w:w="43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337C5232"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16%</w:t>
            </w:r>
          </w:p>
        </w:tc>
        <w:tc>
          <w:tcPr>
            <w:tcW w:w="43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436A28E6"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17%</w:t>
            </w:r>
          </w:p>
        </w:tc>
        <w:tc>
          <w:tcPr>
            <w:tcW w:w="43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5AAFDD24"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19%</w:t>
            </w:r>
          </w:p>
        </w:tc>
        <w:tc>
          <w:tcPr>
            <w:tcW w:w="30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27C382E6"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34%</w:t>
            </w:r>
          </w:p>
        </w:tc>
        <w:tc>
          <w:tcPr>
            <w:tcW w:w="437"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12817CB6"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28%</w:t>
            </w:r>
          </w:p>
        </w:tc>
        <w:tc>
          <w:tcPr>
            <w:tcW w:w="437"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0C9A0CB7"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36%</w:t>
            </w:r>
          </w:p>
        </w:tc>
        <w:tc>
          <w:tcPr>
            <w:tcW w:w="30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0CE67D9C"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58%</w:t>
            </w:r>
          </w:p>
        </w:tc>
        <w:tc>
          <w:tcPr>
            <w:tcW w:w="398" w:type="dxa"/>
            <w:tcBorders>
              <w:top w:val="single" w:sz="8" w:space="0" w:color="FFFFFF"/>
              <w:left w:val="single" w:sz="8" w:space="0" w:color="FFFFFF"/>
              <w:bottom w:val="single" w:sz="8" w:space="0" w:color="FFFFFF"/>
              <w:right w:val="single" w:sz="8" w:space="0" w:color="FFFFFF"/>
            </w:tcBorders>
            <w:shd w:val="clear" w:color="auto" w:fill="E7E7E7"/>
          </w:tcPr>
          <w:p w14:paraId="016D74D6"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40 %</w:t>
            </w:r>
          </w:p>
        </w:tc>
        <w:tc>
          <w:tcPr>
            <w:tcW w:w="357" w:type="dxa"/>
            <w:tcBorders>
              <w:top w:val="single" w:sz="8" w:space="0" w:color="FFFFFF"/>
              <w:left w:val="single" w:sz="8" w:space="0" w:color="FFFFFF"/>
              <w:bottom w:val="single" w:sz="8" w:space="0" w:color="FFFFFF"/>
              <w:right w:val="single" w:sz="8" w:space="0" w:color="FFFFFF"/>
            </w:tcBorders>
            <w:shd w:val="clear" w:color="auto" w:fill="E7E7E7"/>
          </w:tcPr>
          <w:p w14:paraId="5F27DAD5"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40 %</w:t>
            </w:r>
          </w:p>
        </w:tc>
        <w:tc>
          <w:tcPr>
            <w:tcW w:w="400" w:type="dxa"/>
            <w:tcBorders>
              <w:top w:val="single" w:sz="8" w:space="0" w:color="FFFFFF"/>
              <w:left w:val="single" w:sz="8" w:space="0" w:color="FFFFFF"/>
              <w:bottom w:val="single" w:sz="8" w:space="0" w:color="FFFFFF"/>
              <w:right w:val="single" w:sz="8" w:space="0" w:color="FFFFFF"/>
            </w:tcBorders>
            <w:shd w:val="clear" w:color="auto" w:fill="E7E7E7"/>
          </w:tcPr>
          <w:p w14:paraId="1702F3DA"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40 %</w:t>
            </w:r>
          </w:p>
        </w:tc>
        <w:tc>
          <w:tcPr>
            <w:tcW w:w="363" w:type="dxa"/>
            <w:tcBorders>
              <w:top w:val="single" w:sz="8" w:space="0" w:color="FFFFFF"/>
              <w:left w:val="single" w:sz="8" w:space="0" w:color="FFFFFF"/>
              <w:bottom w:val="single" w:sz="8" w:space="0" w:color="FFFFFF"/>
              <w:right w:val="single" w:sz="8" w:space="0" w:color="FFFFFF"/>
            </w:tcBorders>
            <w:shd w:val="clear" w:color="auto" w:fill="E7E7E7"/>
          </w:tcPr>
          <w:p w14:paraId="6751A24C"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40 %</w:t>
            </w:r>
          </w:p>
        </w:tc>
      </w:tr>
      <w:tr w:rsidR="0001178B" w:rsidRPr="007234F8" w14:paraId="580CBA59" w14:textId="77777777" w:rsidTr="001B4031">
        <w:trPr>
          <w:trHeight w:val="214"/>
        </w:trPr>
        <w:tc>
          <w:tcPr>
            <w:tcW w:w="1204"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5132FFD7"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Paramaribo</w:t>
            </w:r>
          </w:p>
        </w:tc>
        <w:tc>
          <w:tcPr>
            <w:tcW w:w="564"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2C8DBED6"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8%</w:t>
            </w:r>
          </w:p>
        </w:tc>
        <w:tc>
          <w:tcPr>
            <w:tcW w:w="33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54DEE884"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9%</w:t>
            </w:r>
          </w:p>
        </w:tc>
        <w:tc>
          <w:tcPr>
            <w:tcW w:w="419"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068AE274"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13%</w:t>
            </w:r>
          </w:p>
        </w:tc>
        <w:tc>
          <w:tcPr>
            <w:tcW w:w="43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191E2F18"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14%</w:t>
            </w:r>
          </w:p>
        </w:tc>
        <w:tc>
          <w:tcPr>
            <w:tcW w:w="43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360172FA"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12%</w:t>
            </w:r>
          </w:p>
        </w:tc>
        <w:tc>
          <w:tcPr>
            <w:tcW w:w="43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70A4B0B1"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14%</w:t>
            </w:r>
          </w:p>
        </w:tc>
        <w:tc>
          <w:tcPr>
            <w:tcW w:w="43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791B6843"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10%</w:t>
            </w:r>
          </w:p>
        </w:tc>
        <w:tc>
          <w:tcPr>
            <w:tcW w:w="411"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2B7BDD2F"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24%</w:t>
            </w:r>
          </w:p>
        </w:tc>
        <w:tc>
          <w:tcPr>
            <w:tcW w:w="43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49E11DE1"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20%</w:t>
            </w:r>
          </w:p>
        </w:tc>
        <w:tc>
          <w:tcPr>
            <w:tcW w:w="43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5C44175B"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19%</w:t>
            </w:r>
          </w:p>
        </w:tc>
        <w:tc>
          <w:tcPr>
            <w:tcW w:w="43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3B40D700"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21%</w:t>
            </w:r>
          </w:p>
        </w:tc>
        <w:tc>
          <w:tcPr>
            <w:tcW w:w="30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4184E5C7"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34%</w:t>
            </w:r>
          </w:p>
        </w:tc>
        <w:tc>
          <w:tcPr>
            <w:tcW w:w="437"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226FE7C6"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30%</w:t>
            </w:r>
          </w:p>
        </w:tc>
        <w:tc>
          <w:tcPr>
            <w:tcW w:w="437"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3A1B60A9"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36%</w:t>
            </w:r>
          </w:p>
        </w:tc>
        <w:tc>
          <w:tcPr>
            <w:tcW w:w="30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4758030B"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60%</w:t>
            </w:r>
          </w:p>
        </w:tc>
        <w:tc>
          <w:tcPr>
            <w:tcW w:w="398" w:type="dxa"/>
            <w:tcBorders>
              <w:top w:val="single" w:sz="8" w:space="0" w:color="FFFFFF"/>
              <w:left w:val="single" w:sz="8" w:space="0" w:color="FFFFFF"/>
              <w:bottom w:val="single" w:sz="8" w:space="0" w:color="FFFFFF"/>
              <w:right w:val="single" w:sz="8" w:space="0" w:color="FFFFFF"/>
            </w:tcBorders>
            <w:shd w:val="clear" w:color="auto" w:fill="E7E7E7"/>
          </w:tcPr>
          <w:p w14:paraId="16799A0F" w14:textId="77777777" w:rsidR="0001178B" w:rsidRPr="007234F8" w:rsidRDefault="0001178B" w:rsidP="001B4031">
            <w:pPr>
              <w:pStyle w:val="PlainText"/>
              <w:rPr>
                <w:rFonts w:asciiTheme="majorHAnsi" w:hAnsiTheme="majorHAnsi" w:cs="Courier New"/>
                <w:sz w:val="16"/>
                <w:szCs w:val="16"/>
              </w:rPr>
            </w:pPr>
          </w:p>
        </w:tc>
        <w:tc>
          <w:tcPr>
            <w:tcW w:w="357" w:type="dxa"/>
            <w:tcBorders>
              <w:top w:val="single" w:sz="8" w:space="0" w:color="FFFFFF"/>
              <w:left w:val="single" w:sz="8" w:space="0" w:color="FFFFFF"/>
              <w:bottom w:val="single" w:sz="8" w:space="0" w:color="FFFFFF"/>
              <w:right w:val="single" w:sz="8" w:space="0" w:color="FFFFFF"/>
            </w:tcBorders>
            <w:shd w:val="clear" w:color="auto" w:fill="E7E7E7"/>
          </w:tcPr>
          <w:p w14:paraId="5217FBDA" w14:textId="77777777" w:rsidR="0001178B" w:rsidRPr="007234F8" w:rsidRDefault="0001178B" w:rsidP="001B4031">
            <w:pPr>
              <w:pStyle w:val="PlainText"/>
              <w:rPr>
                <w:rFonts w:asciiTheme="majorHAnsi" w:hAnsiTheme="majorHAnsi" w:cs="Courier New"/>
                <w:sz w:val="16"/>
                <w:szCs w:val="16"/>
              </w:rPr>
            </w:pPr>
          </w:p>
        </w:tc>
        <w:tc>
          <w:tcPr>
            <w:tcW w:w="400" w:type="dxa"/>
            <w:tcBorders>
              <w:top w:val="single" w:sz="8" w:space="0" w:color="FFFFFF"/>
              <w:left w:val="single" w:sz="8" w:space="0" w:color="FFFFFF"/>
              <w:bottom w:val="single" w:sz="8" w:space="0" w:color="FFFFFF"/>
              <w:right w:val="single" w:sz="8" w:space="0" w:color="FFFFFF"/>
            </w:tcBorders>
            <w:shd w:val="clear" w:color="auto" w:fill="E7E7E7"/>
          </w:tcPr>
          <w:p w14:paraId="7D25C231" w14:textId="77777777" w:rsidR="0001178B" w:rsidRPr="007234F8" w:rsidRDefault="0001178B" w:rsidP="001B4031">
            <w:pPr>
              <w:pStyle w:val="PlainText"/>
              <w:rPr>
                <w:rFonts w:asciiTheme="majorHAnsi" w:hAnsiTheme="majorHAnsi" w:cs="Courier New"/>
                <w:sz w:val="16"/>
                <w:szCs w:val="16"/>
              </w:rPr>
            </w:pPr>
          </w:p>
        </w:tc>
        <w:tc>
          <w:tcPr>
            <w:tcW w:w="363" w:type="dxa"/>
            <w:tcBorders>
              <w:top w:val="single" w:sz="8" w:space="0" w:color="FFFFFF"/>
              <w:left w:val="single" w:sz="8" w:space="0" w:color="FFFFFF"/>
              <w:bottom w:val="single" w:sz="8" w:space="0" w:color="FFFFFF"/>
              <w:right w:val="single" w:sz="8" w:space="0" w:color="FFFFFF"/>
            </w:tcBorders>
            <w:shd w:val="clear" w:color="auto" w:fill="E7E7E7"/>
          </w:tcPr>
          <w:p w14:paraId="2C97D680" w14:textId="77777777" w:rsidR="0001178B" w:rsidRPr="007234F8" w:rsidRDefault="0001178B" w:rsidP="001B4031">
            <w:pPr>
              <w:pStyle w:val="PlainText"/>
              <w:rPr>
                <w:rFonts w:asciiTheme="majorHAnsi" w:hAnsiTheme="majorHAnsi" w:cs="Courier New"/>
                <w:sz w:val="16"/>
                <w:szCs w:val="16"/>
              </w:rPr>
            </w:pPr>
          </w:p>
        </w:tc>
      </w:tr>
      <w:tr w:rsidR="0001178B" w:rsidRPr="007234F8" w14:paraId="213A1FFB" w14:textId="77777777" w:rsidTr="001B4031">
        <w:trPr>
          <w:trHeight w:val="214"/>
        </w:trPr>
        <w:tc>
          <w:tcPr>
            <w:tcW w:w="1204"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7B55DDF7"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Wanica</w:t>
            </w:r>
          </w:p>
        </w:tc>
        <w:tc>
          <w:tcPr>
            <w:tcW w:w="564"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283153AE"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9%</w:t>
            </w:r>
          </w:p>
        </w:tc>
        <w:tc>
          <w:tcPr>
            <w:tcW w:w="33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0763F2EF"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5%</w:t>
            </w:r>
          </w:p>
        </w:tc>
        <w:tc>
          <w:tcPr>
            <w:tcW w:w="419"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206B818F"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8%</w:t>
            </w:r>
          </w:p>
        </w:tc>
        <w:tc>
          <w:tcPr>
            <w:tcW w:w="43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57561068"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7%</w:t>
            </w:r>
          </w:p>
        </w:tc>
        <w:tc>
          <w:tcPr>
            <w:tcW w:w="43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1BC04E3C"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7%</w:t>
            </w:r>
          </w:p>
        </w:tc>
        <w:tc>
          <w:tcPr>
            <w:tcW w:w="43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3B860F37"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5%</w:t>
            </w:r>
          </w:p>
        </w:tc>
        <w:tc>
          <w:tcPr>
            <w:tcW w:w="43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21028C65"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7%</w:t>
            </w:r>
          </w:p>
        </w:tc>
        <w:tc>
          <w:tcPr>
            <w:tcW w:w="411"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79D0C93E"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21%</w:t>
            </w:r>
          </w:p>
        </w:tc>
        <w:tc>
          <w:tcPr>
            <w:tcW w:w="43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59C54576"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8%</w:t>
            </w:r>
          </w:p>
        </w:tc>
        <w:tc>
          <w:tcPr>
            <w:tcW w:w="43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0006961D"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12%</w:t>
            </w:r>
          </w:p>
        </w:tc>
        <w:tc>
          <w:tcPr>
            <w:tcW w:w="43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17B98CA3"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12%</w:t>
            </w:r>
          </w:p>
        </w:tc>
        <w:tc>
          <w:tcPr>
            <w:tcW w:w="30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4455023D"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33%</w:t>
            </w:r>
          </w:p>
        </w:tc>
        <w:tc>
          <w:tcPr>
            <w:tcW w:w="437"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0C43A810"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13%</w:t>
            </w:r>
          </w:p>
        </w:tc>
        <w:tc>
          <w:tcPr>
            <w:tcW w:w="437"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1A931D2B"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15%</w:t>
            </w:r>
          </w:p>
        </w:tc>
        <w:tc>
          <w:tcPr>
            <w:tcW w:w="30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18D2CCAC"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49%</w:t>
            </w:r>
          </w:p>
        </w:tc>
        <w:tc>
          <w:tcPr>
            <w:tcW w:w="398" w:type="dxa"/>
            <w:tcBorders>
              <w:top w:val="single" w:sz="8" w:space="0" w:color="FFFFFF"/>
              <w:left w:val="single" w:sz="8" w:space="0" w:color="FFFFFF"/>
              <w:bottom w:val="single" w:sz="8" w:space="0" w:color="FFFFFF"/>
              <w:right w:val="single" w:sz="8" w:space="0" w:color="FFFFFF"/>
            </w:tcBorders>
            <w:shd w:val="clear" w:color="auto" w:fill="E7E7E7"/>
          </w:tcPr>
          <w:p w14:paraId="6A0291FD" w14:textId="77777777" w:rsidR="0001178B" w:rsidRPr="007234F8" w:rsidRDefault="0001178B" w:rsidP="001B4031">
            <w:pPr>
              <w:pStyle w:val="PlainText"/>
              <w:rPr>
                <w:rFonts w:asciiTheme="majorHAnsi" w:hAnsiTheme="majorHAnsi" w:cs="Courier New"/>
                <w:sz w:val="16"/>
                <w:szCs w:val="16"/>
              </w:rPr>
            </w:pPr>
          </w:p>
        </w:tc>
        <w:tc>
          <w:tcPr>
            <w:tcW w:w="357" w:type="dxa"/>
            <w:tcBorders>
              <w:top w:val="single" w:sz="8" w:space="0" w:color="FFFFFF"/>
              <w:left w:val="single" w:sz="8" w:space="0" w:color="FFFFFF"/>
              <w:bottom w:val="single" w:sz="8" w:space="0" w:color="FFFFFF"/>
              <w:right w:val="single" w:sz="8" w:space="0" w:color="FFFFFF"/>
            </w:tcBorders>
            <w:shd w:val="clear" w:color="auto" w:fill="E7E7E7"/>
          </w:tcPr>
          <w:p w14:paraId="7FA776E4" w14:textId="77777777" w:rsidR="0001178B" w:rsidRPr="007234F8" w:rsidRDefault="0001178B" w:rsidP="001B4031">
            <w:pPr>
              <w:pStyle w:val="PlainText"/>
              <w:rPr>
                <w:rFonts w:asciiTheme="majorHAnsi" w:hAnsiTheme="majorHAnsi" w:cs="Courier New"/>
                <w:sz w:val="16"/>
                <w:szCs w:val="16"/>
              </w:rPr>
            </w:pPr>
          </w:p>
        </w:tc>
        <w:tc>
          <w:tcPr>
            <w:tcW w:w="400" w:type="dxa"/>
            <w:tcBorders>
              <w:top w:val="single" w:sz="8" w:space="0" w:color="FFFFFF"/>
              <w:left w:val="single" w:sz="8" w:space="0" w:color="FFFFFF"/>
              <w:bottom w:val="single" w:sz="8" w:space="0" w:color="FFFFFF"/>
              <w:right w:val="single" w:sz="8" w:space="0" w:color="FFFFFF"/>
            </w:tcBorders>
            <w:shd w:val="clear" w:color="auto" w:fill="E7E7E7"/>
          </w:tcPr>
          <w:p w14:paraId="5688FCD1" w14:textId="77777777" w:rsidR="0001178B" w:rsidRPr="007234F8" w:rsidRDefault="0001178B" w:rsidP="001B4031">
            <w:pPr>
              <w:pStyle w:val="PlainText"/>
              <w:rPr>
                <w:rFonts w:asciiTheme="majorHAnsi" w:hAnsiTheme="majorHAnsi" w:cs="Courier New"/>
                <w:sz w:val="16"/>
                <w:szCs w:val="16"/>
              </w:rPr>
            </w:pPr>
          </w:p>
        </w:tc>
        <w:tc>
          <w:tcPr>
            <w:tcW w:w="363" w:type="dxa"/>
            <w:tcBorders>
              <w:top w:val="single" w:sz="8" w:space="0" w:color="FFFFFF"/>
              <w:left w:val="single" w:sz="8" w:space="0" w:color="FFFFFF"/>
              <w:bottom w:val="single" w:sz="8" w:space="0" w:color="FFFFFF"/>
              <w:right w:val="single" w:sz="8" w:space="0" w:color="FFFFFF"/>
            </w:tcBorders>
            <w:shd w:val="clear" w:color="auto" w:fill="E7E7E7"/>
          </w:tcPr>
          <w:p w14:paraId="6057BEA8" w14:textId="77777777" w:rsidR="0001178B" w:rsidRPr="007234F8" w:rsidRDefault="0001178B" w:rsidP="001B4031">
            <w:pPr>
              <w:pStyle w:val="PlainText"/>
              <w:rPr>
                <w:rFonts w:asciiTheme="majorHAnsi" w:hAnsiTheme="majorHAnsi" w:cs="Courier New"/>
                <w:sz w:val="16"/>
                <w:szCs w:val="16"/>
              </w:rPr>
            </w:pPr>
          </w:p>
        </w:tc>
      </w:tr>
      <w:tr w:rsidR="0001178B" w:rsidRPr="007234F8" w14:paraId="09EC0143" w14:textId="77777777" w:rsidTr="001B4031">
        <w:trPr>
          <w:trHeight w:val="214"/>
        </w:trPr>
        <w:tc>
          <w:tcPr>
            <w:tcW w:w="1204"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4DE997B4"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Para</w:t>
            </w:r>
          </w:p>
        </w:tc>
        <w:tc>
          <w:tcPr>
            <w:tcW w:w="564"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156DC516"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2%</w:t>
            </w:r>
          </w:p>
        </w:tc>
        <w:tc>
          <w:tcPr>
            <w:tcW w:w="33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2F2E97AA"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4%</w:t>
            </w:r>
          </w:p>
        </w:tc>
        <w:tc>
          <w:tcPr>
            <w:tcW w:w="419"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297D10DA"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8%</w:t>
            </w:r>
          </w:p>
        </w:tc>
        <w:tc>
          <w:tcPr>
            <w:tcW w:w="43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3DFC4899"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9%</w:t>
            </w:r>
          </w:p>
        </w:tc>
        <w:tc>
          <w:tcPr>
            <w:tcW w:w="43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1279E16A"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8%</w:t>
            </w:r>
          </w:p>
        </w:tc>
        <w:tc>
          <w:tcPr>
            <w:tcW w:w="43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68C94C17"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9%</w:t>
            </w:r>
          </w:p>
        </w:tc>
        <w:tc>
          <w:tcPr>
            <w:tcW w:w="43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0D78EB1F"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8%</w:t>
            </w:r>
          </w:p>
        </w:tc>
        <w:tc>
          <w:tcPr>
            <w:tcW w:w="411"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72E0B2CA"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23%</w:t>
            </w:r>
          </w:p>
        </w:tc>
        <w:tc>
          <w:tcPr>
            <w:tcW w:w="43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3137E7DE"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13%</w:t>
            </w:r>
          </w:p>
        </w:tc>
        <w:tc>
          <w:tcPr>
            <w:tcW w:w="43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48C70C7C"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22%</w:t>
            </w:r>
          </w:p>
        </w:tc>
        <w:tc>
          <w:tcPr>
            <w:tcW w:w="43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1736CCE9"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14%</w:t>
            </w:r>
          </w:p>
        </w:tc>
        <w:tc>
          <w:tcPr>
            <w:tcW w:w="30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2C5FD4A5"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30%</w:t>
            </w:r>
          </w:p>
        </w:tc>
        <w:tc>
          <w:tcPr>
            <w:tcW w:w="437"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736D9B26" w14:textId="77777777" w:rsidR="0001178B" w:rsidRPr="007234F8" w:rsidRDefault="0001178B" w:rsidP="001B4031">
            <w:pPr>
              <w:pStyle w:val="PlainText"/>
              <w:rPr>
                <w:rFonts w:asciiTheme="majorHAnsi" w:hAnsiTheme="majorHAnsi" w:cs="Courier New"/>
                <w:sz w:val="16"/>
                <w:szCs w:val="16"/>
              </w:rPr>
            </w:pPr>
          </w:p>
        </w:tc>
        <w:tc>
          <w:tcPr>
            <w:tcW w:w="437"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4EE5FF82" w14:textId="77777777" w:rsidR="0001178B" w:rsidRPr="007234F8" w:rsidRDefault="0001178B" w:rsidP="001B4031">
            <w:pPr>
              <w:pStyle w:val="PlainText"/>
              <w:rPr>
                <w:rFonts w:asciiTheme="majorHAnsi" w:hAnsiTheme="majorHAnsi" w:cs="Courier New"/>
                <w:sz w:val="16"/>
                <w:szCs w:val="16"/>
              </w:rPr>
            </w:pPr>
          </w:p>
        </w:tc>
        <w:tc>
          <w:tcPr>
            <w:tcW w:w="30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6887FE0F" w14:textId="77777777" w:rsidR="0001178B" w:rsidRPr="007234F8" w:rsidRDefault="0001178B" w:rsidP="001B4031">
            <w:pPr>
              <w:pStyle w:val="PlainText"/>
              <w:rPr>
                <w:rFonts w:asciiTheme="majorHAnsi" w:hAnsiTheme="majorHAnsi" w:cs="Courier New"/>
                <w:sz w:val="16"/>
                <w:szCs w:val="16"/>
              </w:rPr>
            </w:pPr>
          </w:p>
        </w:tc>
        <w:tc>
          <w:tcPr>
            <w:tcW w:w="398" w:type="dxa"/>
            <w:tcBorders>
              <w:top w:val="single" w:sz="8" w:space="0" w:color="FFFFFF"/>
              <w:left w:val="single" w:sz="8" w:space="0" w:color="FFFFFF"/>
              <w:bottom w:val="single" w:sz="8" w:space="0" w:color="FFFFFF"/>
              <w:right w:val="single" w:sz="8" w:space="0" w:color="FFFFFF"/>
            </w:tcBorders>
            <w:shd w:val="clear" w:color="auto" w:fill="E7E7E7"/>
          </w:tcPr>
          <w:p w14:paraId="442A6B80" w14:textId="77777777" w:rsidR="0001178B" w:rsidRPr="007234F8" w:rsidRDefault="0001178B" w:rsidP="001B4031">
            <w:pPr>
              <w:pStyle w:val="PlainText"/>
              <w:rPr>
                <w:rFonts w:asciiTheme="majorHAnsi" w:hAnsiTheme="majorHAnsi" w:cs="Courier New"/>
                <w:sz w:val="16"/>
                <w:szCs w:val="16"/>
              </w:rPr>
            </w:pPr>
          </w:p>
        </w:tc>
        <w:tc>
          <w:tcPr>
            <w:tcW w:w="357" w:type="dxa"/>
            <w:tcBorders>
              <w:top w:val="single" w:sz="8" w:space="0" w:color="FFFFFF"/>
              <w:left w:val="single" w:sz="8" w:space="0" w:color="FFFFFF"/>
              <w:bottom w:val="single" w:sz="8" w:space="0" w:color="FFFFFF"/>
              <w:right w:val="single" w:sz="8" w:space="0" w:color="FFFFFF"/>
            </w:tcBorders>
            <w:shd w:val="clear" w:color="auto" w:fill="E7E7E7"/>
          </w:tcPr>
          <w:p w14:paraId="2A6AF67A" w14:textId="77777777" w:rsidR="0001178B" w:rsidRPr="007234F8" w:rsidRDefault="0001178B" w:rsidP="001B4031">
            <w:pPr>
              <w:pStyle w:val="PlainText"/>
              <w:rPr>
                <w:rFonts w:asciiTheme="majorHAnsi" w:hAnsiTheme="majorHAnsi" w:cs="Courier New"/>
                <w:sz w:val="16"/>
                <w:szCs w:val="16"/>
              </w:rPr>
            </w:pPr>
          </w:p>
        </w:tc>
        <w:tc>
          <w:tcPr>
            <w:tcW w:w="400" w:type="dxa"/>
            <w:tcBorders>
              <w:top w:val="single" w:sz="8" w:space="0" w:color="FFFFFF"/>
              <w:left w:val="single" w:sz="8" w:space="0" w:color="FFFFFF"/>
              <w:bottom w:val="single" w:sz="8" w:space="0" w:color="FFFFFF"/>
              <w:right w:val="single" w:sz="8" w:space="0" w:color="FFFFFF"/>
            </w:tcBorders>
            <w:shd w:val="clear" w:color="auto" w:fill="E7E7E7"/>
          </w:tcPr>
          <w:p w14:paraId="647E6C27" w14:textId="77777777" w:rsidR="0001178B" w:rsidRPr="007234F8" w:rsidRDefault="0001178B" w:rsidP="001B4031">
            <w:pPr>
              <w:pStyle w:val="PlainText"/>
              <w:rPr>
                <w:rFonts w:asciiTheme="majorHAnsi" w:hAnsiTheme="majorHAnsi" w:cs="Courier New"/>
                <w:sz w:val="16"/>
                <w:szCs w:val="16"/>
              </w:rPr>
            </w:pPr>
          </w:p>
        </w:tc>
        <w:tc>
          <w:tcPr>
            <w:tcW w:w="363" w:type="dxa"/>
            <w:tcBorders>
              <w:top w:val="single" w:sz="8" w:space="0" w:color="FFFFFF"/>
              <w:left w:val="single" w:sz="8" w:space="0" w:color="FFFFFF"/>
              <w:bottom w:val="single" w:sz="8" w:space="0" w:color="FFFFFF"/>
              <w:right w:val="single" w:sz="8" w:space="0" w:color="FFFFFF"/>
            </w:tcBorders>
            <w:shd w:val="clear" w:color="auto" w:fill="E7E7E7"/>
          </w:tcPr>
          <w:p w14:paraId="6107F918" w14:textId="77777777" w:rsidR="0001178B" w:rsidRPr="007234F8" w:rsidRDefault="0001178B" w:rsidP="001B4031">
            <w:pPr>
              <w:pStyle w:val="PlainText"/>
              <w:rPr>
                <w:rFonts w:asciiTheme="majorHAnsi" w:hAnsiTheme="majorHAnsi" w:cs="Courier New"/>
                <w:sz w:val="16"/>
                <w:szCs w:val="16"/>
              </w:rPr>
            </w:pPr>
          </w:p>
        </w:tc>
      </w:tr>
      <w:tr w:rsidR="0001178B" w:rsidRPr="007234F8" w14:paraId="6FB1A0EC" w14:textId="77777777" w:rsidTr="001B4031">
        <w:trPr>
          <w:trHeight w:val="221"/>
        </w:trPr>
        <w:tc>
          <w:tcPr>
            <w:tcW w:w="1204"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3DF91E43"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Commewijne</w:t>
            </w:r>
          </w:p>
        </w:tc>
        <w:tc>
          <w:tcPr>
            <w:tcW w:w="564"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190ACFA7"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5%</w:t>
            </w:r>
          </w:p>
        </w:tc>
        <w:tc>
          <w:tcPr>
            <w:tcW w:w="33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4ECCEEF1"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3%</w:t>
            </w:r>
          </w:p>
        </w:tc>
        <w:tc>
          <w:tcPr>
            <w:tcW w:w="419"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26F77303"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6%</w:t>
            </w:r>
          </w:p>
        </w:tc>
        <w:tc>
          <w:tcPr>
            <w:tcW w:w="43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7E03FD4C"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5%</w:t>
            </w:r>
          </w:p>
        </w:tc>
        <w:tc>
          <w:tcPr>
            <w:tcW w:w="43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7A194A30"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5%</w:t>
            </w:r>
          </w:p>
        </w:tc>
        <w:tc>
          <w:tcPr>
            <w:tcW w:w="43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373FFDC3"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4%</w:t>
            </w:r>
          </w:p>
        </w:tc>
        <w:tc>
          <w:tcPr>
            <w:tcW w:w="43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2CF6F217"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7%</w:t>
            </w:r>
          </w:p>
        </w:tc>
        <w:tc>
          <w:tcPr>
            <w:tcW w:w="411"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18B22470"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12%</w:t>
            </w:r>
          </w:p>
        </w:tc>
        <w:tc>
          <w:tcPr>
            <w:tcW w:w="43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052CAC7D"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10%</w:t>
            </w:r>
          </w:p>
        </w:tc>
        <w:tc>
          <w:tcPr>
            <w:tcW w:w="43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1DE1FC0C"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10%</w:t>
            </w:r>
          </w:p>
        </w:tc>
        <w:tc>
          <w:tcPr>
            <w:tcW w:w="43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018F1A86"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13%</w:t>
            </w:r>
          </w:p>
        </w:tc>
        <w:tc>
          <w:tcPr>
            <w:tcW w:w="30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69F94910"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32%</w:t>
            </w:r>
          </w:p>
        </w:tc>
        <w:tc>
          <w:tcPr>
            <w:tcW w:w="437"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1B74E879" w14:textId="77777777" w:rsidR="0001178B" w:rsidRPr="007234F8" w:rsidRDefault="0001178B" w:rsidP="001B4031">
            <w:pPr>
              <w:pStyle w:val="PlainText"/>
              <w:rPr>
                <w:rFonts w:asciiTheme="majorHAnsi" w:hAnsiTheme="majorHAnsi" w:cs="Courier New"/>
                <w:sz w:val="16"/>
                <w:szCs w:val="16"/>
              </w:rPr>
            </w:pPr>
          </w:p>
        </w:tc>
        <w:tc>
          <w:tcPr>
            <w:tcW w:w="437"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6F0719FC" w14:textId="77777777" w:rsidR="0001178B" w:rsidRPr="007234F8" w:rsidRDefault="0001178B" w:rsidP="001B4031">
            <w:pPr>
              <w:pStyle w:val="PlainText"/>
              <w:rPr>
                <w:rFonts w:asciiTheme="majorHAnsi" w:hAnsiTheme="majorHAnsi" w:cs="Courier New"/>
                <w:sz w:val="16"/>
                <w:szCs w:val="16"/>
              </w:rPr>
            </w:pPr>
          </w:p>
        </w:tc>
        <w:tc>
          <w:tcPr>
            <w:tcW w:w="30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7E7CC2F1" w14:textId="77777777" w:rsidR="0001178B" w:rsidRPr="007234F8" w:rsidRDefault="0001178B" w:rsidP="001B4031">
            <w:pPr>
              <w:pStyle w:val="PlainText"/>
              <w:rPr>
                <w:rFonts w:asciiTheme="majorHAnsi" w:hAnsiTheme="majorHAnsi" w:cs="Courier New"/>
                <w:sz w:val="16"/>
                <w:szCs w:val="16"/>
              </w:rPr>
            </w:pPr>
          </w:p>
        </w:tc>
        <w:tc>
          <w:tcPr>
            <w:tcW w:w="398" w:type="dxa"/>
            <w:tcBorders>
              <w:top w:val="single" w:sz="8" w:space="0" w:color="FFFFFF"/>
              <w:left w:val="single" w:sz="8" w:space="0" w:color="FFFFFF"/>
              <w:bottom w:val="single" w:sz="8" w:space="0" w:color="FFFFFF"/>
              <w:right w:val="single" w:sz="8" w:space="0" w:color="FFFFFF"/>
            </w:tcBorders>
            <w:shd w:val="clear" w:color="auto" w:fill="E7E7E7"/>
          </w:tcPr>
          <w:p w14:paraId="134F950F" w14:textId="77777777" w:rsidR="0001178B" w:rsidRPr="007234F8" w:rsidRDefault="0001178B" w:rsidP="001B4031">
            <w:pPr>
              <w:pStyle w:val="PlainText"/>
              <w:rPr>
                <w:rFonts w:asciiTheme="majorHAnsi" w:hAnsiTheme="majorHAnsi" w:cs="Courier New"/>
                <w:sz w:val="16"/>
                <w:szCs w:val="16"/>
              </w:rPr>
            </w:pPr>
          </w:p>
        </w:tc>
        <w:tc>
          <w:tcPr>
            <w:tcW w:w="357" w:type="dxa"/>
            <w:tcBorders>
              <w:top w:val="single" w:sz="8" w:space="0" w:color="FFFFFF"/>
              <w:left w:val="single" w:sz="8" w:space="0" w:color="FFFFFF"/>
              <w:bottom w:val="single" w:sz="8" w:space="0" w:color="FFFFFF"/>
              <w:right w:val="single" w:sz="8" w:space="0" w:color="FFFFFF"/>
            </w:tcBorders>
            <w:shd w:val="clear" w:color="auto" w:fill="E7E7E7"/>
          </w:tcPr>
          <w:p w14:paraId="6F161D83" w14:textId="77777777" w:rsidR="0001178B" w:rsidRPr="007234F8" w:rsidRDefault="0001178B" w:rsidP="001B4031">
            <w:pPr>
              <w:pStyle w:val="PlainText"/>
              <w:rPr>
                <w:rFonts w:asciiTheme="majorHAnsi" w:hAnsiTheme="majorHAnsi" w:cs="Courier New"/>
                <w:sz w:val="16"/>
                <w:szCs w:val="16"/>
              </w:rPr>
            </w:pPr>
          </w:p>
        </w:tc>
        <w:tc>
          <w:tcPr>
            <w:tcW w:w="400" w:type="dxa"/>
            <w:tcBorders>
              <w:top w:val="single" w:sz="8" w:space="0" w:color="FFFFFF"/>
              <w:left w:val="single" w:sz="8" w:space="0" w:color="FFFFFF"/>
              <w:bottom w:val="single" w:sz="8" w:space="0" w:color="FFFFFF"/>
              <w:right w:val="single" w:sz="8" w:space="0" w:color="FFFFFF"/>
            </w:tcBorders>
            <w:shd w:val="clear" w:color="auto" w:fill="E7E7E7"/>
          </w:tcPr>
          <w:p w14:paraId="3E772C37" w14:textId="77777777" w:rsidR="0001178B" w:rsidRPr="007234F8" w:rsidRDefault="0001178B" w:rsidP="001B4031">
            <w:pPr>
              <w:pStyle w:val="PlainText"/>
              <w:rPr>
                <w:rFonts w:asciiTheme="majorHAnsi" w:hAnsiTheme="majorHAnsi" w:cs="Courier New"/>
                <w:sz w:val="16"/>
                <w:szCs w:val="16"/>
              </w:rPr>
            </w:pPr>
          </w:p>
        </w:tc>
        <w:tc>
          <w:tcPr>
            <w:tcW w:w="363" w:type="dxa"/>
            <w:tcBorders>
              <w:top w:val="single" w:sz="8" w:space="0" w:color="FFFFFF"/>
              <w:left w:val="single" w:sz="8" w:space="0" w:color="FFFFFF"/>
              <w:bottom w:val="single" w:sz="8" w:space="0" w:color="FFFFFF"/>
              <w:right w:val="single" w:sz="8" w:space="0" w:color="FFFFFF"/>
            </w:tcBorders>
            <w:shd w:val="clear" w:color="auto" w:fill="E7E7E7"/>
          </w:tcPr>
          <w:p w14:paraId="7CE81D1B" w14:textId="77777777" w:rsidR="0001178B" w:rsidRPr="007234F8" w:rsidRDefault="0001178B" w:rsidP="001B4031">
            <w:pPr>
              <w:pStyle w:val="PlainText"/>
              <w:rPr>
                <w:rFonts w:asciiTheme="majorHAnsi" w:hAnsiTheme="majorHAnsi" w:cs="Courier New"/>
                <w:sz w:val="16"/>
                <w:szCs w:val="16"/>
              </w:rPr>
            </w:pPr>
          </w:p>
        </w:tc>
      </w:tr>
      <w:tr w:rsidR="0001178B" w:rsidRPr="007234F8" w14:paraId="14996F2E" w14:textId="77777777" w:rsidTr="001B4031">
        <w:trPr>
          <w:trHeight w:val="214"/>
        </w:trPr>
        <w:tc>
          <w:tcPr>
            <w:tcW w:w="1204"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0C77715A"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Saramacca</w:t>
            </w:r>
          </w:p>
        </w:tc>
        <w:tc>
          <w:tcPr>
            <w:tcW w:w="564"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5D4447A9"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4%</w:t>
            </w:r>
          </w:p>
        </w:tc>
        <w:tc>
          <w:tcPr>
            <w:tcW w:w="33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1F7E008E"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2%</w:t>
            </w:r>
          </w:p>
        </w:tc>
        <w:tc>
          <w:tcPr>
            <w:tcW w:w="419"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3FE7F91D"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4%</w:t>
            </w:r>
          </w:p>
        </w:tc>
        <w:tc>
          <w:tcPr>
            <w:tcW w:w="43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414CA9D9"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4%</w:t>
            </w:r>
          </w:p>
        </w:tc>
        <w:tc>
          <w:tcPr>
            <w:tcW w:w="43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351CBB48"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5%</w:t>
            </w:r>
          </w:p>
        </w:tc>
        <w:tc>
          <w:tcPr>
            <w:tcW w:w="43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2A497DA4"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4%</w:t>
            </w:r>
          </w:p>
        </w:tc>
        <w:tc>
          <w:tcPr>
            <w:tcW w:w="43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6065D72A"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6%</w:t>
            </w:r>
          </w:p>
        </w:tc>
        <w:tc>
          <w:tcPr>
            <w:tcW w:w="411"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3DFC5740"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14%</w:t>
            </w:r>
          </w:p>
        </w:tc>
        <w:tc>
          <w:tcPr>
            <w:tcW w:w="43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14AC08CC"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4%</w:t>
            </w:r>
          </w:p>
        </w:tc>
        <w:tc>
          <w:tcPr>
            <w:tcW w:w="43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26DA25B8"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9%</w:t>
            </w:r>
          </w:p>
        </w:tc>
        <w:tc>
          <w:tcPr>
            <w:tcW w:w="43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19E5D2BF"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11%</w:t>
            </w:r>
          </w:p>
        </w:tc>
        <w:tc>
          <w:tcPr>
            <w:tcW w:w="30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20D2A721"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37%</w:t>
            </w:r>
          </w:p>
        </w:tc>
        <w:tc>
          <w:tcPr>
            <w:tcW w:w="437"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4C626A3D" w14:textId="77777777" w:rsidR="0001178B" w:rsidRPr="007234F8" w:rsidRDefault="0001178B" w:rsidP="001B4031">
            <w:pPr>
              <w:pStyle w:val="PlainText"/>
              <w:rPr>
                <w:rFonts w:asciiTheme="majorHAnsi" w:hAnsiTheme="majorHAnsi" w:cs="Courier New"/>
                <w:sz w:val="16"/>
                <w:szCs w:val="16"/>
              </w:rPr>
            </w:pPr>
          </w:p>
        </w:tc>
        <w:tc>
          <w:tcPr>
            <w:tcW w:w="437"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76928A69" w14:textId="77777777" w:rsidR="0001178B" w:rsidRPr="007234F8" w:rsidRDefault="0001178B" w:rsidP="001B4031">
            <w:pPr>
              <w:pStyle w:val="PlainText"/>
              <w:rPr>
                <w:rFonts w:asciiTheme="majorHAnsi" w:hAnsiTheme="majorHAnsi" w:cs="Courier New"/>
                <w:sz w:val="16"/>
                <w:szCs w:val="16"/>
              </w:rPr>
            </w:pPr>
          </w:p>
        </w:tc>
        <w:tc>
          <w:tcPr>
            <w:tcW w:w="30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6ED4DFB1" w14:textId="77777777" w:rsidR="0001178B" w:rsidRPr="007234F8" w:rsidRDefault="0001178B" w:rsidP="001B4031">
            <w:pPr>
              <w:pStyle w:val="PlainText"/>
              <w:rPr>
                <w:rFonts w:asciiTheme="majorHAnsi" w:hAnsiTheme="majorHAnsi" w:cs="Courier New"/>
                <w:sz w:val="16"/>
                <w:szCs w:val="16"/>
              </w:rPr>
            </w:pPr>
          </w:p>
        </w:tc>
        <w:tc>
          <w:tcPr>
            <w:tcW w:w="398" w:type="dxa"/>
            <w:tcBorders>
              <w:top w:val="single" w:sz="8" w:space="0" w:color="FFFFFF"/>
              <w:left w:val="single" w:sz="8" w:space="0" w:color="FFFFFF"/>
              <w:bottom w:val="single" w:sz="8" w:space="0" w:color="FFFFFF"/>
              <w:right w:val="single" w:sz="8" w:space="0" w:color="FFFFFF"/>
            </w:tcBorders>
            <w:shd w:val="clear" w:color="auto" w:fill="E7E7E7"/>
          </w:tcPr>
          <w:p w14:paraId="77968BBF" w14:textId="77777777" w:rsidR="0001178B" w:rsidRPr="007234F8" w:rsidRDefault="0001178B" w:rsidP="001B4031">
            <w:pPr>
              <w:pStyle w:val="PlainText"/>
              <w:rPr>
                <w:rFonts w:asciiTheme="majorHAnsi" w:hAnsiTheme="majorHAnsi" w:cs="Courier New"/>
                <w:sz w:val="16"/>
                <w:szCs w:val="16"/>
              </w:rPr>
            </w:pPr>
          </w:p>
        </w:tc>
        <w:tc>
          <w:tcPr>
            <w:tcW w:w="357" w:type="dxa"/>
            <w:tcBorders>
              <w:top w:val="single" w:sz="8" w:space="0" w:color="FFFFFF"/>
              <w:left w:val="single" w:sz="8" w:space="0" w:color="FFFFFF"/>
              <w:bottom w:val="single" w:sz="8" w:space="0" w:color="FFFFFF"/>
              <w:right w:val="single" w:sz="8" w:space="0" w:color="FFFFFF"/>
            </w:tcBorders>
            <w:shd w:val="clear" w:color="auto" w:fill="E7E7E7"/>
          </w:tcPr>
          <w:p w14:paraId="657C27BA" w14:textId="77777777" w:rsidR="0001178B" w:rsidRPr="007234F8" w:rsidRDefault="0001178B" w:rsidP="001B4031">
            <w:pPr>
              <w:pStyle w:val="PlainText"/>
              <w:rPr>
                <w:rFonts w:asciiTheme="majorHAnsi" w:hAnsiTheme="majorHAnsi" w:cs="Courier New"/>
                <w:sz w:val="16"/>
                <w:szCs w:val="16"/>
              </w:rPr>
            </w:pPr>
          </w:p>
        </w:tc>
        <w:tc>
          <w:tcPr>
            <w:tcW w:w="400" w:type="dxa"/>
            <w:tcBorders>
              <w:top w:val="single" w:sz="8" w:space="0" w:color="FFFFFF"/>
              <w:left w:val="single" w:sz="8" w:space="0" w:color="FFFFFF"/>
              <w:bottom w:val="single" w:sz="8" w:space="0" w:color="FFFFFF"/>
              <w:right w:val="single" w:sz="8" w:space="0" w:color="FFFFFF"/>
            </w:tcBorders>
            <w:shd w:val="clear" w:color="auto" w:fill="E7E7E7"/>
          </w:tcPr>
          <w:p w14:paraId="670D08D3" w14:textId="77777777" w:rsidR="0001178B" w:rsidRPr="007234F8" w:rsidRDefault="0001178B" w:rsidP="001B4031">
            <w:pPr>
              <w:pStyle w:val="PlainText"/>
              <w:rPr>
                <w:rFonts w:asciiTheme="majorHAnsi" w:hAnsiTheme="majorHAnsi" w:cs="Courier New"/>
                <w:sz w:val="16"/>
                <w:szCs w:val="16"/>
              </w:rPr>
            </w:pPr>
          </w:p>
        </w:tc>
        <w:tc>
          <w:tcPr>
            <w:tcW w:w="363" w:type="dxa"/>
            <w:tcBorders>
              <w:top w:val="single" w:sz="8" w:space="0" w:color="FFFFFF"/>
              <w:left w:val="single" w:sz="8" w:space="0" w:color="FFFFFF"/>
              <w:bottom w:val="single" w:sz="8" w:space="0" w:color="FFFFFF"/>
              <w:right w:val="single" w:sz="8" w:space="0" w:color="FFFFFF"/>
            </w:tcBorders>
            <w:shd w:val="clear" w:color="auto" w:fill="E7E7E7"/>
          </w:tcPr>
          <w:p w14:paraId="7A1862F6" w14:textId="77777777" w:rsidR="0001178B" w:rsidRPr="007234F8" w:rsidRDefault="0001178B" w:rsidP="001B4031">
            <w:pPr>
              <w:pStyle w:val="PlainText"/>
              <w:rPr>
                <w:rFonts w:asciiTheme="majorHAnsi" w:hAnsiTheme="majorHAnsi" w:cs="Courier New"/>
                <w:sz w:val="16"/>
                <w:szCs w:val="16"/>
              </w:rPr>
            </w:pPr>
          </w:p>
        </w:tc>
      </w:tr>
      <w:tr w:rsidR="0001178B" w:rsidRPr="007234F8" w14:paraId="4009ED0B" w14:textId="77777777" w:rsidTr="001B4031">
        <w:trPr>
          <w:trHeight w:val="214"/>
        </w:trPr>
        <w:tc>
          <w:tcPr>
            <w:tcW w:w="1204"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5D4AFC45"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Nickerie</w:t>
            </w:r>
          </w:p>
        </w:tc>
        <w:tc>
          <w:tcPr>
            <w:tcW w:w="564"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20BCC4A0"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3%</w:t>
            </w:r>
          </w:p>
        </w:tc>
        <w:tc>
          <w:tcPr>
            <w:tcW w:w="33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04CFF4A3"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3%</w:t>
            </w:r>
          </w:p>
        </w:tc>
        <w:tc>
          <w:tcPr>
            <w:tcW w:w="419"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38E8C1C5"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4%</w:t>
            </w:r>
          </w:p>
        </w:tc>
        <w:tc>
          <w:tcPr>
            <w:tcW w:w="43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545E7104"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4%</w:t>
            </w:r>
          </w:p>
        </w:tc>
        <w:tc>
          <w:tcPr>
            <w:tcW w:w="43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4622871C"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4%</w:t>
            </w:r>
          </w:p>
        </w:tc>
        <w:tc>
          <w:tcPr>
            <w:tcW w:w="43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35A62326"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5%</w:t>
            </w:r>
          </w:p>
        </w:tc>
        <w:tc>
          <w:tcPr>
            <w:tcW w:w="43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419F4AD0"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7%</w:t>
            </w:r>
          </w:p>
        </w:tc>
        <w:tc>
          <w:tcPr>
            <w:tcW w:w="411"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1705D785"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19%</w:t>
            </w:r>
          </w:p>
        </w:tc>
        <w:tc>
          <w:tcPr>
            <w:tcW w:w="43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5629C782"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9%</w:t>
            </w:r>
          </w:p>
        </w:tc>
        <w:tc>
          <w:tcPr>
            <w:tcW w:w="43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1BD796ED"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12%</w:t>
            </w:r>
          </w:p>
        </w:tc>
        <w:tc>
          <w:tcPr>
            <w:tcW w:w="43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38C5CDA0"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16%</w:t>
            </w:r>
          </w:p>
        </w:tc>
        <w:tc>
          <w:tcPr>
            <w:tcW w:w="30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176E5090"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35%</w:t>
            </w:r>
          </w:p>
        </w:tc>
        <w:tc>
          <w:tcPr>
            <w:tcW w:w="437"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7E156B31"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20%</w:t>
            </w:r>
          </w:p>
        </w:tc>
        <w:tc>
          <w:tcPr>
            <w:tcW w:w="437"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16BE3090"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37%</w:t>
            </w:r>
          </w:p>
        </w:tc>
        <w:tc>
          <w:tcPr>
            <w:tcW w:w="30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1959BE3C"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42%</w:t>
            </w:r>
          </w:p>
        </w:tc>
        <w:tc>
          <w:tcPr>
            <w:tcW w:w="398" w:type="dxa"/>
            <w:tcBorders>
              <w:top w:val="single" w:sz="8" w:space="0" w:color="FFFFFF"/>
              <w:left w:val="single" w:sz="8" w:space="0" w:color="FFFFFF"/>
              <w:bottom w:val="single" w:sz="8" w:space="0" w:color="FFFFFF"/>
              <w:right w:val="single" w:sz="8" w:space="0" w:color="FFFFFF"/>
            </w:tcBorders>
            <w:shd w:val="clear" w:color="auto" w:fill="E7E7E7"/>
          </w:tcPr>
          <w:p w14:paraId="22E3C6EF" w14:textId="77777777" w:rsidR="0001178B" w:rsidRPr="007234F8" w:rsidRDefault="0001178B" w:rsidP="001B4031">
            <w:pPr>
              <w:pStyle w:val="PlainText"/>
              <w:rPr>
                <w:rFonts w:asciiTheme="majorHAnsi" w:hAnsiTheme="majorHAnsi" w:cs="Courier New"/>
                <w:sz w:val="16"/>
                <w:szCs w:val="16"/>
              </w:rPr>
            </w:pPr>
          </w:p>
        </w:tc>
        <w:tc>
          <w:tcPr>
            <w:tcW w:w="357" w:type="dxa"/>
            <w:tcBorders>
              <w:top w:val="single" w:sz="8" w:space="0" w:color="FFFFFF"/>
              <w:left w:val="single" w:sz="8" w:space="0" w:color="FFFFFF"/>
              <w:bottom w:val="single" w:sz="8" w:space="0" w:color="FFFFFF"/>
              <w:right w:val="single" w:sz="8" w:space="0" w:color="FFFFFF"/>
            </w:tcBorders>
            <w:shd w:val="clear" w:color="auto" w:fill="E7E7E7"/>
          </w:tcPr>
          <w:p w14:paraId="17538F13" w14:textId="77777777" w:rsidR="0001178B" w:rsidRPr="007234F8" w:rsidRDefault="0001178B" w:rsidP="001B4031">
            <w:pPr>
              <w:pStyle w:val="PlainText"/>
              <w:rPr>
                <w:rFonts w:asciiTheme="majorHAnsi" w:hAnsiTheme="majorHAnsi" w:cs="Courier New"/>
                <w:sz w:val="16"/>
                <w:szCs w:val="16"/>
              </w:rPr>
            </w:pPr>
          </w:p>
        </w:tc>
        <w:tc>
          <w:tcPr>
            <w:tcW w:w="400" w:type="dxa"/>
            <w:tcBorders>
              <w:top w:val="single" w:sz="8" w:space="0" w:color="FFFFFF"/>
              <w:left w:val="single" w:sz="8" w:space="0" w:color="FFFFFF"/>
              <w:bottom w:val="single" w:sz="8" w:space="0" w:color="FFFFFF"/>
              <w:right w:val="single" w:sz="8" w:space="0" w:color="FFFFFF"/>
            </w:tcBorders>
            <w:shd w:val="clear" w:color="auto" w:fill="E7E7E7"/>
          </w:tcPr>
          <w:p w14:paraId="7BA493FB" w14:textId="77777777" w:rsidR="0001178B" w:rsidRPr="007234F8" w:rsidRDefault="0001178B" w:rsidP="001B4031">
            <w:pPr>
              <w:pStyle w:val="PlainText"/>
              <w:rPr>
                <w:rFonts w:asciiTheme="majorHAnsi" w:hAnsiTheme="majorHAnsi" w:cs="Courier New"/>
                <w:sz w:val="16"/>
                <w:szCs w:val="16"/>
              </w:rPr>
            </w:pPr>
          </w:p>
        </w:tc>
        <w:tc>
          <w:tcPr>
            <w:tcW w:w="363" w:type="dxa"/>
            <w:tcBorders>
              <w:top w:val="single" w:sz="8" w:space="0" w:color="FFFFFF"/>
              <w:left w:val="single" w:sz="8" w:space="0" w:color="FFFFFF"/>
              <w:bottom w:val="single" w:sz="8" w:space="0" w:color="FFFFFF"/>
              <w:right w:val="single" w:sz="8" w:space="0" w:color="FFFFFF"/>
            </w:tcBorders>
            <w:shd w:val="clear" w:color="auto" w:fill="E7E7E7"/>
          </w:tcPr>
          <w:p w14:paraId="73CDFA58" w14:textId="77777777" w:rsidR="0001178B" w:rsidRPr="007234F8" w:rsidRDefault="0001178B" w:rsidP="001B4031">
            <w:pPr>
              <w:pStyle w:val="PlainText"/>
              <w:rPr>
                <w:rFonts w:asciiTheme="majorHAnsi" w:hAnsiTheme="majorHAnsi" w:cs="Courier New"/>
                <w:sz w:val="16"/>
                <w:szCs w:val="16"/>
              </w:rPr>
            </w:pPr>
          </w:p>
        </w:tc>
      </w:tr>
      <w:tr w:rsidR="0001178B" w:rsidRPr="007234F8" w14:paraId="5F537162" w14:textId="77777777" w:rsidTr="001B4031">
        <w:trPr>
          <w:trHeight w:val="214"/>
        </w:trPr>
        <w:tc>
          <w:tcPr>
            <w:tcW w:w="1204"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57D78833"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Coronie</w:t>
            </w:r>
          </w:p>
        </w:tc>
        <w:tc>
          <w:tcPr>
            <w:tcW w:w="564"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0290F821"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0%</w:t>
            </w:r>
          </w:p>
        </w:tc>
        <w:tc>
          <w:tcPr>
            <w:tcW w:w="33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0E8BB72C"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2%</w:t>
            </w:r>
          </w:p>
        </w:tc>
        <w:tc>
          <w:tcPr>
            <w:tcW w:w="419"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20FEDAC5"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4%</w:t>
            </w:r>
          </w:p>
        </w:tc>
        <w:tc>
          <w:tcPr>
            <w:tcW w:w="43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6C1B827E"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4%</w:t>
            </w:r>
          </w:p>
        </w:tc>
        <w:tc>
          <w:tcPr>
            <w:tcW w:w="43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766A0E30"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12%</w:t>
            </w:r>
          </w:p>
        </w:tc>
        <w:tc>
          <w:tcPr>
            <w:tcW w:w="43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5DAF2F5D"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4%</w:t>
            </w:r>
          </w:p>
        </w:tc>
        <w:tc>
          <w:tcPr>
            <w:tcW w:w="43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24B8DA3A"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5%</w:t>
            </w:r>
          </w:p>
        </w:tc>
        <w:tc>
          <w:tcPr>
            <w:tcW w:w="411"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6298BBEF"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7%</w:t>
            </w:r>
          </w:p>
        </w:tc>
        <w:tc>
          <w:tcPr>
            <w:tcW w:w="43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186EAA00"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5%</w:t>
            </w:r>
          </w:p>
        </w:tc>
        <w:tc>
          <w:tcPr>
            <w:tcW w:w="43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687C843C"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11%</w:t>
            </w:r>
          </w:p>
        </w:tc>
        <w:tc>
          <w:tcPr>
            <w:tcW w:w="43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0BE9E185"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29%</w:t>
            </w:r>
          </w:p>
        </w:tc>
        <w:tc>
          <w:tcPr>
            <w:tcW w:w="30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267D5820"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35%</w:t>
            </w:r>
          </w:p>
        </w:tc>
        <w:tc>
          <w:tcPr>
            <w:tcW w:w="437"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31AA8EEE" w14:textId="77777777" w:rsidR="0001178B" w:rsidRPr="007234F8" w:rsidRDefault="0001178B" w:rsidP="001B4031">
            <w:pPr>
              <w:pStyle w:val="PlainText"/>
              <w:rPr>
                <w:rFonts w:asciiTheme="majorHAnsi" w:hAnsiTheme="majorHAnsi" w:cs="Courier New"/>
                <w:sz w:val="16"/>
                <w:szCs w:val="16"/>
              </w:rPr>
            </w:pPr>
          </w:p>
        </w:tc>
        <w:tc>
          <w:tcPr>
            <w:tcW w:w="437"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773A08FD" w14:textId="77777777" w:rsidR="0001178B" w:rsidRPr="007234F8" w:rsidRDefault="0001178B" w:rsidP="001B4031">
            <w:pPr>
              <w:pStyle w:val="PlainText"/>
              <w:rPr>
                <w:rFonts w:asciiTheme="majorHAnsi" w:hAnsiTheme="majorHAnsi" w:cs="Courier New"/>
                <w:sz w:val="16"/>
                <w:szCs w:val="16"/>
              </w:rPr>
            </w:pPr>
          </w:p>
        </w:tc>
        <w:tc>
          <w:tcPr>
            <w:tcW w:w="30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0877CB86" w14:textId="77777777" w:rsidR="0001178B" w:rsidRPr="007234F8" w:rsidRDefault="0001178B" w:rsidP="001B4031">
            <w:pPr>
              <w:pStyle w:val="PlainText"/>
              <w:rPr>
                <w:rFonts w:asciiTheme="majorHAnsi" w:hAnsiTheme="majorHAnsi" w:cs="Courier New"/>
                <w:sz w:val="16"/>
                <w:szCs w:val="16"/>
              </w:rPr>
            </w:pPr>
          </w:p>
        </w:tc>
        <w:tc>
          <w:tcPr>
            <w:tcW w:w="398" w:type="dxa"/>
            <w:tcBorders>
              <w:top w:val="single" w:sz="8" w:space="0" w:color="FFFFFF"/>
              <w:left w:val="single" w:sz="8" w:space="0" w:color="FFFFFF"/>
              <w:bottom w:val="single" w:sz="8" w:space="0" w:color="FFFFFF"/>
              <w:right w:val="single" w:sz="8" w:space="0" w:color="FFFFFF"/>
            </w:tcBorders>
            <w:shd w:val="clear" w:color="auto" w:fill="E7E7E7"/>
          </w:tcPr>
          <w:p w14:paraId="76C77FA9" w14:textId="77777777" w:rsidR="0001178B" w:rsidRPr="007234F8" w:rsidRDefault="0001178B" w:rsidP="001B4031">
            <w:pPr>
              <w:pStyle w:val="PlainText"/>
              <w:rPr>
                <w:rFonts w:asciiTheme="majorHAnsi" w:hAnsiTheme="majorHAnsi" w:cs="Courier New"/>
                <w:sz w:val="16"/>
                <w:szCs w:val="16"/>
              </w:rPr>
            </w:pPr>
          </w:p>
        </w:tc>
        <w:tc>
          <w:tcPr>
            <w:tcW w:w="357" w:type="dxa"/>
            <w:tcBorders>
              <w:top w:val="single" w:sz="8" w:space="0" w:color="FFFFFF"/>
              <w:left w:val="single" w:sz="8" w:space="0" w:color="FFFFFF"/>
              <w:bottom w:val="single" w:sz="8" w:space="0" w:color="FFFFFF"/>
              <w:right w:val="single" w:sz="8" w:space="0" w:color="FFFFFF"/>
            </w:tcBorders>
            <w:shd w:val="clear" w:color="auto" w:fill="E7E7E7"/>
          </w:tcPr>
          <w:p w14:paraId="5E796822" w14:textId="77777777" w:rsidR="0001178B" w:rsidRPr="007234F8" w:rsidRDefault="0001178B" w:rsidP="001B4031">
            <w:pPr>
              <w:pStyle w:val="PlainText"/>
              <w:rPr>
                <w:rFonts w:asciiTheme="majorHAnsi" w:hAnsiTheme="majorHAnsi" w:cs="Courier New"/>
                <w:sz w:val="16"/>
                <w:szCs w:val="16"/>
              </w:rPr>
            </w:pPr>
          </w:p>
        </w:tc>
        <w:tc>
          <w:tcPr>
            <w:tcW w:w="400" w:type="dxa"/>
            <w:tcBorders>
              <w:top w:val="single" w:sz="8" w:space="0" w:color="FFFFFF"/>
              <w:left w:val="single" w:sz="8" w:space="0" w:color="FFFFFF"/>
              <w:bottom w:val="single" w:sz="8" w:space="0" w:color="FFFFFF"/>
              <w:right w:val="single" w:sz="8" w:space="0" w:color="FFFFFF"/>
            </w:tcBorders>
            <w:shd w:val="clear" w:color="auto" w:fill="E7E7E7"/>
          </w:tcPr>
          <w:p w14:paraId="729CD65C" w14:textId="77777777" w:rsidR="0001178B" w:rsidRPr="007234F8" w:rsidRDefault="0001178B" w:rsidP="001B4031">
            <w:pPr>
              <w:pStyle w:val="PlainText"/>
              <w:rPr>
                <w:rFonts w:asciiTheme="majorHAnsi" w:hAnsiTheme="majorHAnsi" w:cs="Courier New"/>
                <w:sz w:val="16"/>
                <w:szCs w:val="16"/>
              </w:rPr>
            </w:pPr>
          </w:p>
        </w:tc>
        <w:tc>
          <w:tcPr>
            <w:tcW w:w="363" w:type="dxa"/>
            <w:tcBorders>
              <w:top w:val="single" w:sz="8" w:space="0" w:color="FFFFFF"/>
              <w:left w:val="single" w:sz="8" w:space="0" w:color="FFFFFF"/>
              <w:bottom w:val="single" w:sz="8" w:space="0" w:color="FFFFFF"/>
              <w:right w:val="single" w:sz="8" w:space="0" w:color="FFFFFF"/>
            </w:tcBorders>
            <w:shd w:val="clear" w:color="auto" w:fill="E7E7E7"/>
          </w:tcPr>
          <w:p w14:paraId="05D88ADA" w14:textId="77777777" w:rsidR="0001178B" w:rsidRPr="007234F8" w:rsidRDefault="0001178B" w:rsidP="001B4031">
            <w:pPr>
              <w:pStyle w:val="PlainText"/>
              <w:rPr>
                <w:rFonts w:asciiTheme="majorHAnsi" w:hAnsiTheme="majorHAnsi" w:cs="Courier New"/>
                <w:sz w:val="16"/>
                <w:szCs w:val="16"/>
              </w:rPr>
            </w:pPr>
          </w:p>
        </w:tc>
      </w:tr>
      <w:tr w:rsidR="0001178B" w:rsidRPr="007234F8" w14:paraId="36C57914" w14:textId="77777777" w:rsidTr="001B4031">
        <w:trPr>
          <w:trHeight w:val="214"/>
        </w:trPr>
        <w:tc>
          <w:tcPr>
            <w:tcW w:w="1204"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1F31B28B"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Marowijne</w:t>
            </w:r>
          </w:p>
        </w:tc>
        <w:tc>
          <w:tcPr>
            <w:tcW w:w="564"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509B2E3A"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7%</w:t>
            </w:r>
          </w:p>
        </w:tc>
        <w:tc>
          <w:tcPr>
            <w:tcW w:w="33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6C493598"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7%</w:t>
            </w:r>
          </w:p>
        </w:tc>
        <w:tc>
          <w:tcPr>
            <w:tcW w:w="419"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4F99EFD8"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7%</w:t>
            </w:r>
          </w:p>
        </w:tc>
        <w:tc>
          <w:tcPr>
            <w:tcW w:w="43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5F931366"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6%</w:t>
            </w:r>
          </w:p>
        </w:tc>
        <w:tc>
          <w:tcPr>
            <w:tcW w:w="43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285C1968"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6%</w:t>
            </w:r>
          </w:p>
        </w:tc>
        <w:tc>
          <w:tcPr>
            <w:tcW w:w="43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70476D17"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8%</w:t>
            </w:r>
          </w:p>
        </w:tc>
        <w:tc>
          <w:tcPr>
            <w:tcW w:w="43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7F31020A"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12%</w:t>
            </w:r>
          </w:p>
        </w:tc>
        <w:tc>
          <w:tcPr>
            <w:tcW w:w="411"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16282F0C"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26%</w:t>
            </w:r>
          </w:p>
        </w:tc>
        <w:tc>
          <w:tcPr>
            <w:tcW w:w="43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1EA1AB1D"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14%</w:t>
            </w:r>
          </w:p>
        </w:tc>
        <w:tc>
          <w:tcPr>
            <w:tcW w:w="43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3B2E4383"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11%</w:t>
            </w:r>
          </w:p>
        </w:tc>
        <w:tc>
          <w:tcPr>
            <w:tcW w:w="43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78E0D978"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20%</w:t>
            </w:r>
          </w:p>
        </w:tc>
        <w:tc>
          <w:tcPr>
            <w:tcW w:w="30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6503CB79"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47%</w:t>
            </w:r>
          </w:p>
        </w:tc>
        <w:tc>
          <w:tcPr>
            <w:tcW w:w="437"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5DA1DCF6" w14:textId="77777777" w:rsidR="0001178B" w:rsidRPr="007234F8" w:rsidRDefault="0001178B" w:rsidP="001B4031">
            <w:pPr>
              <w:pStyle w:val="PlainText"/>
              <w:rPr>
                <w:rFonts w:asciiTheme="majorHAnsi" w:hAnsiTheme="majorHAnsi" w:cs="Courier New"/>
                <w:sz w:val="16"/>
                <w:szCs w:val="16"/>
              </w:rPr>
            </w:pPr>
          </w:p>
        </w:tc>
        <w:tc>
          <w:tcPr>
            <w:tcW w:w="437"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25A6BAD0" w14:textId="77777777" w:rsidR="0001178B" w:rsidRPr="007234F8" w:rsidRDefault="0001178B" w:rsidP="001B4031">
            <w:pPr>
              <w:pStyle w:val="PlainText"/>
              <w:rPr>
                <w:rFonts w:asciiTheme="majorHAnsi" w:hAnsiTheme="majorHAnsi" w:cs="Courier New"/>
                <w:sz w:val="16"/>
                <w:szCs w:val="16"/>
              </w:rPr>
            </w:pPr>
          </w:p>
        </w:tc>
        <w:tc>
          <w:tcPr>
            <w:tcW w:w="30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08597131" w14:textId="77777777" w:rsidR="0001178B" w:rsidRPr="007234F8" w:rsidRDefault="0001178B" w:rsidP="001B4031">
            <w:pPr>
              <w:pStyle w:val="PlainText"/>
              <w:rPr>
                <w:rFonts w:asciiTheme="majorHAnsi" w:hAnsiTheme="majorHAnsi" w:cs="Courier New"/>
                <w:sz w:val="16"/>
                <w:szCs w:val="16"/>
              </w:rPr>
            </w:pPr>
          </w:p>
        </w:tc>
        <w:tc>
          <w:tcPr>
            <w:tcW w:w="398" w:type="dxa"/>
            <w:tcBorders>
              <w:top w:val="single" w:sz="8" w:space="0" w:color="FFFFFF"/>
              <w:left w:val="single" w:sz="8" w:space="0" w:color="FFFFFF"/>
              <w:bottom w:val="single" w:sz="8" w:space="0" w:color="FFFFFF"/>
              <w:right w:val="single" w:sz="8" w:space="0" w:color="FFFFFF"/>
            </w:tcBorders>
            <w:shd w:val="clear" w:color="auto" w:fill="E7E7E7"/>
          </w:tcPr>
          <w:p w14:paraId="6A581E0B" w14:textId="77777777" w:rsidR="0001178B" w:rsidRPr="007234F8" w:rsidRDefault="0001178B" w:rsidP="001B4031">
            <w:pPr>
              <w:pStyle w:val="PlainText"/>
              <w:rPr>
                <w:rFonts w:asciiTheme="majorHAnsi" w:hAnsiTheme="majorHAnsi" w:cs="Courier New"/>
                <w:sz w:val="16"/>
                <w:szCs w:val="16"/>
              </w:rPr>
            </w:pPr>
          </w:p>
        </w:tc>
        <w:tc>
          <w:tcPr>
            <w:tcW w:w="357" w:type="dxa"/>
            <w:tcBorders>
              <w:top w:val="single" w:sz="8" w:space="0" w:color="FFFFFF"/>
              <w:left w:val="single" w:sz="8" w:space="0" w:color="FFFFFF"/>
              <w:bottom w:val="single" w:sz="8" w:space="0" w:color="FFFFFF"/>
              <w:right w:val="single" w:sz="8" w:space="0" w:color="FFFFFF"/>
            </w:tcBorders>
            <w:shd w:val="clear" w:color="auto" w:fill="E7E7E7"/>
          </w:tcPr>
          <w:p w14:paraId="51858382" w14:textId="77777777" w:rsidR="0001178B" w:rsidRPr="007234F8" w:rsidRDefault="0001178B" w:rsidP="001B4031">
            <w:pPr>
              <w:pStyle w:val="PlainText"/>
              <w:rPr>
                <w:rFonts w:asciiTheme="majorHAnsi" w:hAnsiTheme="majorHAnsi" w:cs="Courier New"/>
                <w:sz w:val="16"/>
                <w:szCs w:val="16"/>
              </w:rPr>
            </w:pPr>
          </w:p>
        </w:tc>
        <w:tc>
          <w:tcPr>
            <w:tcW w:w="400" w:type="dxa"/>
            <w:tcBorders>
              <w:top w:val="single" w:sz="8" w:space="0" w:color="FFFFFF"/>
              <w:left w:val="single" w:sz="8" w:space="0" w:color="FFFFFF"/>
              <w:bottom w:val="single" w:sz="8" w:space="0" w:color="FFFFFF"/>
              <w:right w:val="single" w:sz="8" w:space="0" w:color="FFFFFF"/>
            </w:tcBorders>
            <w:shd w:val="clear" w:color="auto" w:fill="E7E7E7"/>
          </w:tcPr>
          <w:p w14:paraId="0A12E134" w14:textId="77777777" w:rsidR="0001178B" w:rsidRPr="007234F8" w:rsidRDefault="0001178B" w:rsidP="001B4031">
            <w:pPr>
              <w:pStyle w:val="PlainText"/>
              <w:rPr>
                <w:rFonts w:asciiTheme="majorHAnsi" w:hAnsiTheme="majorHAnsi" w:cs="Courier New"/>
                <w:sz w:val="16"/>
                <w:szCs w:val="16"/>
              </w:rPr>
            </w:pPr>
          </w:p>
        </w:tc>
        <w:tc>
          <w:tcPr>
            <w:tcW w:w="363" w:type="dxa"/>
            <w:tcBorders>
              <w:top w:val="single" w:sz="8" w:space="0" w:color="FFFFFF"/>
              <w:left w:val="single" w:sz="8" w:space="0" w:color="FFFFFF"/>
              <w:bottom w:val="single" w:sz="8" w:space="0" w:color="FFFFFF"/>
              <w:right w:val="single" w:sz="8" w:space="0" w:color="FFFFFF"/>
            </w:tcBorders>
            <w:shd w:val="clear" w:color="auto" w:fill="E7E7E7"/>
          </w:tcPr>
          <w:p w14:paraId="11564C9A" w14:textId="77777777" w:rsidR="0001178B" w:rsidRPr="007234F8" w:rsidRDefault="0001178B" w:rsidP="001B4031">
            <w:pPr>
              <w:pStyle w:val="PlainText"/>
              <w:rPr>
                <w:rFonts w:asciiTheme="majorHAnsi" w:hAnsiTheme="majorHAnsi" w:cs="Courier New"/>
                <w:sz w:val="16"/>
                <w:szCs w:val="16"/>
              </w:rPr>
            </w:pPr>
          </w:p>
        </w:tc>
      </w:tr>
      <w:tr w:rsidR="0001178B" w:rsidRPr="007234F8" w14:paraId="047C13AB" w14:textId="77777777" w:rsidTr="001B4031">
        <w:trPr>
          <w:trHeight w:val="50"/>
        </w:trPr>
        <w:tc>
          <w:tcPr>
            <w:tcW w:w="1204"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50C2B288"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Brokopondo</w:t>
            </w:r>
          </w:p>
        </w:tc>
        <w:tc>
          <w:tcPr>
            <w:tcW w:w="564"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5847E312"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8%</w:t>
            </w:r>
          </w:p>
        </w:tc>
        <w:tc>
          <w:tcPr>
            <w:tcW w:w="33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58DF174F"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7%</w:t>
            </w:r>
          </w:p>
        </w:tc>
        <w:tc>
          <w:tcPr>
            <w:tcW w:w="419"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018E0F83"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14%</w:t>
            </w:r>
          </w:p>
        </w:tc>
        <w:tc>
          <w:tcPr>
            <w:tcW w:w="43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41F5D7F3"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17%</w:t>
            </w:r>
          </w:p>
        </w:tc>
        <w:tc>
          <w:tcPr>
            <w:tcW w:w="43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0F6A6A6F"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10%</w:t>
            </w:r>
          </w:p>
        </w:tc>
        <w:tc>
          <w:tcPr>
            <w:tcW w:w="43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0081EB83"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11%</w:t>
            </w:r>
          </w:p>
        </w:tc>
        <w:tc>
          <w:tcPr>
            <w:tcW w:w="43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1334A323"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14%</w:t>
            </w:r>
          </w:p>
        </w:tc>
        <w:tc>
          <w:tcPr>
            <w:tcW w:w="411"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65631F13"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29%</w:t>
            </w:r>
          </w:p>
        </w:tc>
        <w:tc>
          <w:tcPr>
            <w:tcW w:w="43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26AC0B6F"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1%</w:t>
            </w:r>
          </w:p>
        </w:tc>
        <w:tc>
          <w:tcPr>
            <w:tcW w:w="43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313F764B"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16%</w:t>
            </w:r>
          </w:p>
        </w:tc>
        <w:tc>
          <w:tcPr>
            <w:tcW w:w="43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6AA9F455"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3%</w:t>
            </w:r>
          </w:p>
        </w:tc>
        <w:tc>
          <w:tcPr>
            <w:tcW w:w="30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150F5FF6"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29%</w:t>
            </w:r>
          </w:p>
        </w:tc>
        <w:tc>
          <w:tcPr>
            <w:tcW w:w="437"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09E1163F"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20%</w:t>
            </w:r>
          </w:p>
        </w:tc>
        <w:tc>
          <w:tcPr>
            <w:tcW w:w="437"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1B1F1301"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88%</w:t>
            </w:r>
          </w:p>
        </w:tc>
        <w:tc>
          <w:tcPr>
            <w:tcW w:w="30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1228D5F9"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0%</w:t>
            </w:r>
          </w:p>
        </w:tc>
        <w:tc>
          <w:tcPr>
            <w:tcW w:w="398" w:type="dxa"/>
            <w:tcBorders>
              <w:top w:val="single" w:sz="8" w:space="0" w:color="FFFFFF"/>
              <w:left w:val="single" w:sz="8" w:space="0" w:color="FFFFFF"/>
              <w:bottom w:val="single" w:sz="8" w:space="0" w:color="FFFFFF"/>
              <w:right w:val="single" w:sz="8" w:space="0" w:color="FFFFFF"/>
            </w:tcBorders>
            <w:shd w:val="clear" w:color="auto" w:fill="E7E7E7"/>
          </w:tcPr>
          <w:p w14:paraId="43A5654F" w14:textId="77777777" w:rsidR="0001178B" w:rsidRPr="007234F8" w:rsidRDefault="0001178B" w:rsidP="001B4031">
            <w:pPr>
              <w:pStyle w:val="PlainText"/>
              <w:rPr>
                <w:rFonts w:asciiTheme="majorHAnsi" w:hAnsiTheme="majorHAnsi" w:cs="Courier New"/>
                <w:sz w:val="16"/>
                <w:szCs w:val="16"/>
              </w:rPr>
            </w:pPr>
          </w:p>
        </w:tc>
        <w:tc>
          <w:tcPr>
            <w:tcW w:w="357" w:type="dxa"/>
            <w:tcBorders>
              <w:top w:val="single" w:sz="8" w:space="0" w:color="FFFFFF"/>
              <w:left w:val="single" w:sz="8" w:space="0" w:color="FFFFFF"/>
              <w:bottom w:val="single" w:sz="8" w:space="0" w:color="FFFFFF"/>
              <w:right w:val="single" w:sz="8" w:space="0" w:color="FFFFFF"/>
            </w:tcBorders>
            <w:shd w:val="clear" w:color="auto" w:fill="E7E7E7"/>
          </w:tcPr>
          <w:p w14:paraId="3B2C55DA" w14:textId="77777777" w:rsidR="0001178B" w:rsidRPr="007234F8" w:rsidRDefault="0001178B" w:rsidP="001B4031">
            <w:pPr>
              <w:pStyle w:val="PlainText"/>
              <w:rPr>
                <w:rFonts w:asciiTheme="majorHAnsi" w:hAnsiTheme="majorHAnsi" w:cs="Courier New"/>
                <w:sz w:val="16"/>
                <w:szCs w:val="16"/>
              </w:rPr>
            </w:pPr>
          </w:p>
        </w:tc>
        <w:tc>
          <w:tcPr>
            <w:tcW w:w="400" w:type="dxa"/>
            <w:tcBorders>
              <w:top w:val="single" w:sz="8" w:space="0" w:color="FFFFFF"/>
              <w:left w:val="single" w:sz="8" w:space="0" w:color="FFFFFF"/>
              <w:bottom w:val="single" w:sz="8" w:space="0" w:color="FFFFFF"/>
              <w:right w:val="single" w:sz="8" w:space="0" w:color="FFFFFF"/>
            </w:tcBorders>
            <w:shd w:val="clear" w:color="auto" w:fill="E7E7E7"/>
          </w:tcPr>
          <w:p w14:paraId="2EE650FB" w14:textId="77777777" w:rsidR="0001178B" w:rsidRPr="007234F8" w:rsidRDefault="0001178B" w:rsidP="001B4031">
            <w:pPr>
              <w:pStyle w:val="PlainText"/>
              <w:rPr>
                <w:rFonts w:asciiTheme="majorHAnsi" w:hAnsiTheme="majorHAnsi" w:cs="Courier New"/>
                <w:sz w:val="16"/>
                <w:szCs w:val="16"/>
              </w:rPr>
            </w:pPr>
          </w:p>
        </w:tc>
        <w:tc>
          <w:tcPr>
            <w:tcW w:w="363" w:type="dxa"/>
            <w:tcBorders>
              <w:top w:val="single" w:sz="8" w:space="0" w:color="FFFFFF"/>
              <w:left w:val="single" w:sz="8" w:space="0" w:color="FFFFFF"/>
              <w:bottom w:val="single" w:sz="8" w:space="0" w:color="FFFFFF"/>
              <w:right w:val="single" w:sz="8" w:space="0" w:color="FFFFFF"/>
            </w:tcBorders>
            <w:shd w:val="clear" w:color="auto" w:fill="E7E7E7"/>
          </w:tcPr>
          <w:p w14:paraId="54BD7D48" w14:textId="77777777" w:rsidR="0001178B" w:rsidRPr="007234F8" w:rsidRDefault="0001178B" w:rsidP="001B4031">
            <w:pPr>
              <w:pStyle w:val="PlainText"/>
              <w:rPr>
                <w:rFonts w:asciiTheme="majorHAnsi" w:hAnsiTheme="majorHAnsi" w:cs="Courier New"/>
                <w:sz w:val="16"/>
                <w:szCs w:val="16"/>
              </w:rPr>
            </w:pPr>
          </w:p>
        </w:tc>
      </w:tr>
      <w:tr w:rsidR="0001178B" w:rsidRPr="007234F8" w14:paraId="46E3555E" w14:textId="77777777" w:rsidTr="001B4031">
        <w:trPr>
          <w:trHeight w:val="214"/>
        </w:trPr>
        <w:tc>
          <w:tcPr>
            <w:tcW w:w="1204"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270B38CD"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Sipaliwini</w:t>
            </w:r>
          </w:p>
        </w:tc>
        <w:tc>
          <w:tcPr>
            <w:tcW w:w="564"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748ED45B"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6%</w:t>
            </w:r>
          </w:p>
        </w:tc>
        <w:tc>
          <w:tcPr>
            <w:tcW w:w="33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267596A1"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13%</w:t>
            </w:r>
          </w:p>
        </w:tc>
        <w:tc>
          <w:tcPr>
            <w:tcW w:w="419"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082063CD"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11%</w:t>
            </w:r>
          </w:p>
        </w:tc>
        <w:tc>
          <w:tcPr>
            <w:tcW w:w="43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5DA1639F"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12%</w:t>
            </w:r>
          </w:p>
        </w:tc>
        <w:tc>
          <w:tcPr>
            <w:tcW w:w="43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1377B4CA"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13%</w:t>
            </w:r>
          </w:p>
        </w:tc>
        <w:tc>
          <w:tcPr>
            <w:tcW w:w="43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725F5DAE"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10%</w:t>
            </w:r>
          </w:p>
        </w:tc>
        <w:tc>
          <w:tcPr>
            <w:tcW w:w="43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4F99D42C"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16%</w:t>
            </w:r>
          </w:p>
        </w:tc>
        <w:tc>
          <w:tcPr>
            <w:tcW w:w="411"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5B6D6E7B"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39%</w:t>
            </w:r>
          </w:p>
        </w:tc>
        <w:tc>
          <w:tcPr>
            <w:tcW w:w="43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10343E00"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23%</w:t>
            </w:r>
          </w:p>
        </w:tc>
        <w:tc>
          <w:tcPr>
            <w:tcW w:w="43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3F3B4D42"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21%</w:t>
            </w:r>
          </w:p>
        </w:tc>
        <w:tc>
          <w:tcPr>
            <w:tcW w:w="43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610FACD9" w14:textId="77777777" w:rsidR="0001178B" w:rsidRPr="007234F8" w:rsidRDefault="0001178B" w:rsidP="001B4031">
            <w:pPr>
              <w:pStyle w:val="PlainText"/>
              <w:rPr>
                <w:rFonts w:asciiTheme="majorHAnsi" w:hAnsiTheme="majorHAnsi" w:cs="Courier New"/>
                <w:sz w:val="16"/>
                <w:szCs w:val="16"/>
              </w:rPr>
            </w:pPr>
            <w:r w:rsidRPr="007234F8">
              <w:rPr>
                <w:rFonts w:asciiTheme="majorHAnsi" w:hAnsiTheme="majorHAnsi" w:cs="Courier New"/>
                <w:sz w:val="16"/>
                <w:szCs w:val="16"/>
              </w:rPr>
              <w:t>20%</w:t>
            </w:r>
          </w:p>
        </w:tc>
        <w:tc>
          <w:tcPr>
            <w:tcW w:w="30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3166F2CD" w14:textId="77777777" w:rsidR="0001178B" w:rsidRPr="007234F8" w:rsidRDefault="0001178B" w:rsidP="001B4031">
            <w:pPr>
              <w:pStyle w:val="PlainText"/>
              <w:rPr>
                <w:rFonts w:asciiTheme="majorHAnsi" w:hAnsiTheme="majorHAnsi" w:cs="Courier New"/>
                <w:sz w:val="16"/>
                <w:szCs w:val="16"/>
              </w:rPr>
            </w:pPr>
          </w:p>
        </w:tc>
        <w:tc>
          <w:tcPr>
            <w:tcW w:w="437"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557D6083" w14:textId="77777777" w:rsidR="0001178B" w:rsidRPr="007234F8" w:rsidRDefault="0001178B" w:rsidP="001B4031">
            <w:pPr>
              <w:pStyle w:val="PlainText"/>
              <w:rPr>
                <w:rFonts w:asciiTheme="majorHAnsi" w:hAnsiTheme="majorHAnsi" w:cs="Courier New"/>
                <w:sz w:val="16"/>
                <w:szCs w:val="16"/>
              </w:rPr>
            </w:pPr>
          </w:p>
        </w:tc>
        <w:tc>
          <w:tcPr>
            <w:tcW w:w="437"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45EC6AB7" w14:textId="77777777" w:rsidR="0001178B" w:rsidRPr="007234F8" w:rsidRDefault="0001178B" w:rsidP="001B4031">
            <w:pPr>
              <w:pStyle w:val="PlainText"/>
              <w:rPr>
                <w:rFonts w:asciiTheme="majorHAnsi" w:hAnsiTheme="majorHAnsi" w:cs="Courier New"/>
                <w:sz w:val="20"/>
                <w:szCs w:val="22"/>
              </w:rPr>
            </w:pPr>
          </w:p>
        </w:tc>
        <w:tc>
          <w:tcPr>
            <w:tcW w:w="306"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19C6C241" w14:textId="77777777" w:rsidR="0001178B" w:rsidRPr="007234F8" w:rsidRDefault="0001178B" w:rsidP="001B4031">
            <w:pPr>
              <w:pStyle w:val="PlainText"/>
              <w:rPr>
                <w:rFonts w:asciiTheme="majorHAnsi" w:hAnsiTheme="majorHAnsi" w:cs="Courier New"/>
                <w:sz w:val="20"/>
                <w:szCs w:val="22"/>
              </w:rPr>
            </w:pPr>
          </w:p>
        </w:tc>
        <w:tc>
          <w:tcPr>
            <w:tcW w:w="398" w:type="dxa"/>
            <w:tcBorders>
              <w:top w:val="single" w:sz="8" w:space="0" w:color="FFFFFF"/>
              <w:left w:val="single" w:sz="8" w:space="0" w:color="FFFFFF"/>
              <w:bottom w:val="single" w:sz="8" w:space="0" w:color="FFFFFF"/>
              <w:right w:val="single" w:sz="8" w:space="0" w:color="FFFFFF"/>
            </w:tcBorders>
            <w:shd w:val="clear" w:color="auto" w:fill="E7E7E7"/>
          </w:tcPr>
          <w:p w14:paraId="7916EDEF" w14:textId="77777777" w:rsidR="0001178B" w:rsidRPr="007234F8" w:rsidRDefault="0001178B" w:rsidP="001B4031">
            <w:pPr>
              <w:pStyle w:val="PlainText"/>
              <w:rPr>
                <w:rFonts w:asciiTheme="majorHAnsi" w:hAnsiTheme="majorHAnsi" w:cs="Courier New"/>
                <w:sz w:val="20"/>
                <w:szCs w:val="22"/>
              </w:rPr>
            </w:pPr>
          </w:p>
        </w:tc>
        <w:tc>
          <w:tcPr>
            <w:tcW w:w="357" w:type="dxa"/>
            <w:tcBorders>
              <w:top w:val="single" w:sz="8" w:space="0" w:color="FFFFFF"/>
              <w:left w:val="single" w:sz="8" w:space="0" w:color="FFFFFF"/>
              <w:bottom w:val="single" w:sz="8" w:space="0" w:color="FFFFFF"/>
              <w:right w:val="single" w:sz="8" w:space="0" w:color="FFFFFF"/>
            </w:tcBorders>
            <w:shd w:val="clear" w:color="auto" w:fill="E7E7E7"/>
          </w:tcPr>
          <w:p w14:paraId="7FB2DE1C" w14:textId="77777777" w:rsidR="0001178B" w:rsidRPr="007234F8" w:rsidRDefault="0001178B" w:rsidP="001B4031">
            <w:pPr>
              <w:pStyle w:val="PlainText"/>
              <w:rPr>
                <w:rFonts w:asciiTheme="majorHAnsi" w:hAnsiTheme="majorHAnsi" w:cs="Courier New"/>
                <w:sz w:val="20"/>
                <w:szCs w:val="22"/>
              </w:rPr>
            </w:pPr>
          </w:p>
        </w:tc>
        <w:tc>
          <w:tcPr>
            <w:tcW w:w="400" w:type="dxa"/>
            <w:tcBorders>
              <w:top w:val="single" w:sz="8" w:space="0" w:color="FFFFFF"/>
              <w:left w:val="single" w:sz="8" w:space="0" w:color="FFFFFF"/>
              <w:bottom w:val="single" w:sz="8" w:space="0" w:color="FFFFFF"/>
              <w:right w:val="single" w:sz="8" w:space="0" w:color="FFFFFF"/>
            </w:tcBorders>
            <w:shd w:val="clear" w:color="auto" w:fill="E7E7E7"/>
          </w:tcPr>
          <w:p w14:paraId="0BFFD4C8" w14:textId="77777777" w:rsidR="0001178B" w:rsidRPr="007234F8" w:rsidRDefault="0001178B" w:rsidP="001B4031">
            <w:pPr>
              <w:pStyle w:val="PlainText"/>
              <w:rPr>
                <w:rFonts w:asciiTheme="majorHAnsi" w:hAnsiTheme="majorHAnsi" w:cs="Courier New"/>
                <w:sz w:val="20"/>
                <w:szCs w:val="22"/>
              </w:rPr>
            </w:pPr>
          </w:p>
        </w:tc>
        <w:tc>
          <w:tcPr>
            <w:tcW w:w="363" w:type="dxa"/>
            <w:tcBorders>
              <w:top w:val="single" w:sz="8" w:space="0" w:color="FFFFFF"/>
              <w:left w:val="single" w:sz="8" w:space="0" w:color="FFFFFF"/>
              <w:bottom w:val="single" w:sz="8" w:space="0" w:color="FFFFFF"/>
              <w:right w:val="single" w:sz="8" w:space="0" w:color="FFFFFF"/>
            </w:tcBorders>
            <w:shd w:val="clear" w:color="auto" w:fill="E7E7E7"/>
          </w:tcPr>
          <w:p w14:paraId="7092B2D4" w14:textId="77777777" w:rsidR="0001178B" w:rsidRPr="007234F8" w:rsidRDefault="0001178B" w:rsidP="001B4031">
            <w:pPr>
              <w:pStyle w:val="PlainText"/>
              <w:rPr>
                <w:rFonts w:asciiTheme="majorHAnsi" w:hAnsiTheme="majorHAnsi" w:cs="Courier New"/>
                <w:sz w:val="20"/>
                <w:szCs w:val="22"/>
              </w:rPr>
            </w:pPr>
          </w:p>
        </w:tc>
      </w:tr>
    </w:tbl>
    <w:p w14:paraId="30E71F2F" w14:textId="2D52AAD8" w:rsidR="0001178B" w:rsidRPr="007234F8" w:rsidRDefault="0001178B" w:rsidP="000117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ajorHAnsi" w:hAnsiTheme="majorHAnsi" w:cs="Gill Sans"/>
          <w:sz w:val="16"/>
        </w:rPr>
      </w:pPr>
      <w:r w:rsidRPr="007234F8">
        <w:rPr>
          <w:rFonts w:asciiTheme="majorHAnsi" w:hAnsiTheme="majorHAnsi" w:cs="Gill Sans"/>
          <w:sz w:val="16"/>
        </w:rPr>
        <w:t>Source: MOES</w:t>
      </w:r>
      <w:r>
        <w:rPr>
          <w:rFonts w:asciiTheme="majorHAnsi" w:hAnsiTheme="majorHAnsi" w:cs="Gill Sans"/>
          <w:sz w:val="16"/>
        </w:rPr>
        <w:t>C, 2018</w:t>
      </w:r>
    </w:p>
    <w:p w14:paraId="2DA40FA3" w14:textId="77777777" w:rsidR="0001178B" w:rsidRPr="007234F8" w:rsidRDefault="0001178B" w:rsidP="000117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ajorHAnsi" w:hAnsiTheme="majorHAnsi" w:cs="Gill Sans"/>
        </w:rPr>
      </w:pPr>
    </w:p>
    <w:p w14:paraId="09F8B796" w14:textId="77777777" w:rsidR="0001178B" w:rsidRPr="007234F8" w:rsidRDefault="0001178B" w:rsidP="000117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ajorHAnsi" w:hAnsiTheme="majorHAnsi" w:cs="Gill Sans"/>
        </w:rPr>
      </w:pPr>
    </w:p>
    <w:p w14:paraId="7967CC0A" w14:textId="77777777" w:rsidR="00591B20" w:rsidRDefault="00591B20" w:rsidP="000117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ajorHAnsi" w:hAnsiTheme="majorHAnsi" w:cs="Gill Sans"/>
          <w:b/>
        </w:rPr>
      </w:pPr>
    </w:p>
    <w:p w14:paraId="1E0B8EF3" w14:textId="77777777" w:rsidR="00591B20" w:rsidRDefault="00591B20" w:rsidP="000117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ajorHAnsi" w:hAnsiTheme="majorHAnsi" w:cs="Gill Sans"/>
          <w:b/>
        </w:rPr>
      </w:pPr>
    </w:p>
    <w:p w14:paraId="3C77C8BC" w14:textId="77777777" w:rsidR="00591B20" w:rsidRDefault="00591B20" w:rsidP="000117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ajorHAnsi" w:hAnsiTheme="majorHAnsi" w:cs="Gill Sans"/>
          <w:b/>
        </w:rPr>
      </w:pPr>
    </w:p>
    <w:p w14:paraId="5A5CA093" w14:textId="77777777" w:rsidR="00591B20" w:rsidRDefault="00591B20" w:rsidP="000117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ajorHAnsi" w:hAnsiTheme="majorHAnsi" w:cs="Gill Sans"/>
          <w:b/>
        </w:rPr>
      </w:pPr>
    </w:p>
    <w:p w14:paraId="2E88FDCC" w14:textId="77777777" w:rsidR="00591B20" w:rsidRDefault="00591B20" w:rsidP="000117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ajorHAnsi" w:hAnsiTheme="majorHAnsi" w:cs="Gill Sans"/>
          <w:b/>
        </w:rPr>
      </w:pPr>
    </w:p>
    <w:p w14:paraId="587D3F25" w14:textId="77777777" w:rsidR="00591B20" w:rsidRDefault="00591B20" w:rsidP="000117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ajorHAnsi" w:hAnsiTheme="majorHAnsi" w:cs="Gill Sans"/>
          <w:b/>
        </w:rPr>
      </w:pPr>
    </w:p>
    <w:p w14:paraId="57EC4595" w14:textId="77777777" w:rsidR="00591B20" w:rsidRDefault="00591B20" w:rsidP="000117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ajorHAnsi" w:hAnsiTheme="majorHAnsi" w:cs="Gill Sans"/>
          <w:b/>
        </w:rPr>
      </w:pPr>
    </w:p>
    <w:p w14:paraId="25A7A107" w14:textId="77777777" w:rsidR="0001178B" w:rsidRPr="007234F8" w:rsidRDefault="0001178B" w:rsidP="000117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ajorHAnsi" w:hAnsiTheme="majorHAnsi" w:cs="Gill Sans"/>
          <w:b/>
        </w:rPr>
      </w:pPr>
      <w:r w:rsidRPr="007234F8">
        <w:rPr>
          <w:rFonts w:asciiTheme="majorHAnsi" w:hAnsiTheme="majorHAnsi" w:cs="Gill Sans"/>
          <w:b/>
        </w:rPr>
        <w:t>Table 2: job market assumption</w:t>
      </w:r>
    </w:p>
    <w:p w14:paraId="2AD9517A" w14:textId="77777777" w:rsidR="0001178B" w:rsidRPr="007234F8" w:rsidRDefault="0001178B" w:rsidP="000117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ajorHAnsi" w:hAnsiTheme="majorHAnsi" w:cs="Gill Sans"/>
        </w:rPr>
      </w:pPr>
    </w:p>
    <w:tbl>
      <w:tblPr>
        <w:tblStyle w:val="GridTable2"/>
        <w:tblW w:w="6142" w:type="dxa"/>
        <w:tblInd w:w="1624" w:type="dxa"/>
        <w:tblLook w:val="04A0" w:firstRow="1" w:lastRow="0" w:firstColumn="1" w:lastColumn="0" w:noHBand="0" w:noVBand="1"/>
      </w:tblPr>
      <w:tblGrid>
        <w:gridCol w:w="2091"/>
        <w:gridCol w:w="1568"/>
        <w:gridCol w:w="2483"/>
      </w:tblGrid>
      <w:tr w:rsidR="0001178B" w:rsidRPr="007234F8" w14:paraId="2FE78E42" w14:textId="77777777" w:rsidTr="001B4031">
        <w:trPr>
          <w:cnfStyle w:val="100000000000" w:firstRow="1" w:lastRow="0" w:firstColumn="0" w:lastColumn="0" w:oddVBand="0" w:evenVBand="0" w:oddHBand="0"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2091" w:type="dxa"/>
            <w:noWrap/>
            <w:hideMark/>
          </w:tcPr>
          <w:p w14:paraId="6E17772E" w14:textId="77777777" w:rsidR="0001178B" w:rsidRPr="007234F8" w:rsidRDefault="0001178B" w:rsidP="001B4031">
            <w:pPr>
              <w:jc w:val="center"/>
              <w:rPr>
                <w:rFonts w:asciiTheme="majorHAnsi" w:eastAsia="Times New Roman" w:hAnsiTheme="majorHAnsi" w:cs="Calibri"/>
                <w:color w:val="000000"/>
              </w:rPr>
            </w:pPr>
            <w:r w:rsidRPr="007234F8">
              <w:rPr>
                <w:rFonts w:asciiTheme="majorHAnsi" w:eastAsia="Times New Roman" w:hAnsiTheme="majorHAnsi" w:cs="Calibri"/>
                <w:color w:val="000000"/>
              </w:rPr>
              <w:t>Educational level</w:t>
            </w:r>
          </w:p>
        </w:tc>
        <w:tc>
          <w:tcPr>
            <w:tcW w:w="1568" w:type="dxa"/>
            <w:noWrap/>
            <w:hideMark/>
          </w:tcPr>
          <w:p w14:paraId="154412F4" w14:textId="77777777" w:rsidR="0001178B" w:rsidRPr="007234F8" w:rsidRDefault="0001178B" w:rsidP="001B4031">
            <w:pPr>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Calibri"/>
                <w:color w:val="000000"/>
              </w:rPr>
            </w:pPr>
            <w:r w:rsidRPr="007234F8">
              <w:rPr>
                <w:rFonts w:asciiTheme="majorHAnsi" w:eastAsia="Times New Roman" w:hAnsiTheme="majorHAnsi" w:cs="Calibri"/>
                <w:color w:val="000000"/>
              </w:rPr>
              <w:t>Activity rate</w:t>
            </w:r>
          </w:p>
        </w:tc>
        <w:tc>
          <w:tcPr>
            <w:tcW w:w="2483" w:type="dxa"/>
            <w:noWrap/>
            <w:hideMark/>
          </w:tcPr>
          <w:p w14:paraId="6F97DC33" w14:textId="77777777" w:rsidR="0001178B" w:rsidRPr="007234F8" w:rsidRDefault="0001178B" w:rsidP="001B4031">
            <w:pPr>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Calibri"/>
                <w:color w:val="000000"/>
              </w:rPr>
            </w:pPr>
            <w:r w:rsidRPr="007234F8">
              <w:rPr>
                <w:rFonts w:asciiTheme="majorHAnsi" w:eastAsia="Times New Roman" w:hAnsiTheme="majorHAnsi" w:cs="Calibri"/>
                <w:color w:val="000000"/>
              </w:rPr>
              <w:t>Unemployment rate</w:t>
            </w:r>
          </w:p>
        </w:tc>
      </w:tr>
      <w:tr w:rsidR="0001178B" w:rsidRPr="007234F8" w14:paraId="10599199" w14:textId="77777777" w:rsidTr="001B4031">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2091" w:type="dxa"/>
            <w:noWrap/>
            <w:hideMark/>
          </w:tcPr>
          <w:p w14:paraId="61494C05" w14:textId="77777777" w:rsidR="0001178B" w:rsidRPr="007234F8" w:rsidRDefault="0001178B" w:rsidP="001B4031">
            <w:pPr>
              <w:jc w:val="center"/>
              <w:rPr>
                <w:rFonts w:asciiTheme="majorHAnsi" w:eastAsia="Times New Roman" w:hAnsiTheme="majorHAnsi" w:cs="Calibri"/>
                <w:b w:val="0"/>
                <w:color w:val="000000"/>
                <w:szCs w:val="20"/>
              </w:rPr>
            </w:pPr>
            <w:r w:rsidRPr="007234F8">
              <w:rPr>
                <w:rFonts w:asciiTheme="majorHAnsi" w:eastAsia="Times New Roman" w:hAnsiTheme="majorHAnsi" w:cs="Calibri"/>
                <w:b w:val="0"/>
                <w:color w:val="000000"/>
                <w:szCs w:val="20"/>
              </w:rPr>
              <w:t>None</w:t>
            </w:r>
          </w:p>
        </w:tc>
        <w:tc>
          <w:tcPr>
            <w:tcW w:w="1568" w:type="dxa"/>
            <w:noWrap/>
            <w:hideMark/>
          </w:tcPr>
          <w:p w14:paraId="53F6580C" w14:textId="77777777" w:rsidR="0001178B" w:rsidRPr="007234F8" w:rsidRDefault="0001178B"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color w:val="000000"/>
              </w:rPr>
            </w:pPr>
            <w:r w:rsidRPr="007234F8">
              <w:rPr>
                <w:rFonts w:asciiTheme="majorHAnsi" w:eastAsia="Times New Roman" w:hAnsiTheme="majorHAnsi" w:cs="Calibri"/>
                <w:color w:val="000000"/>
              </w:rPr>
              <w:t>29.5%</w:t>
            </w:r>
          </w:p>
        </w:tc>
        <w:tc>
          <w:tcPr>
            <w:tcW w:w="2483" w:type="dxa"/>
            <w:noWrap/>
            <w:hideMark/>
          </w:tcPr>
          <w:p w14:paraId="2C9CA458" w14:textId="77777777" w:rsidR="0001178B" w:rsidRPr="007234F8" w:rsidRDefault="0001178B"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color w:val="000000"/>
              </w:rPr>
            </w:pPr>
            <w:r w:rsidRPr="007234F8">
              <w:rPr>
                <w:rFonts w:asciiTheme="majorHAnsi" w:eastAsia="Times New Roman" w:hAnsiTheme="majorHAnsi" w:cs="Calibri"/>
                <w:color w:val="000000"/>
              </w:rPr>
              <w:t>8.8%</w:t>
            </w:r>
          </w:p>
        </w:tc>
      </w:tr>
      <w:tr w:rsidR="0001178B" w:rsidRPr="007234F8" w14:paraId="58F34C8C" w14:textId="77777777" w:rsidTr="001B4031">
        <w:trPr>
          <w:trHeight w:val="402"/>
        </w:trPr>
        <w:tc>
          <w:tcPr>
            <w:cnfStyle w:val="001000000000" w:firstRow="0" w:lastRow="0" w:firstColumn="1" w:lastColumn="0" w:oddVBand="0" w:evenVBand="0" w:oddHBand="0" w:evenHBand="0" w:firstRowFirstColumn="0" w:firstRowLastColumn="0" w:lastRowFirstColumn="0" w:lastRowLastColumn="0"/>
            <w:tcW w:w="2091" w:type="dxa"/>
            <w:noWrap/>
            <w:hideMark/>
          </w:tcPr>
          <w:p w14:paraId="573354F3" w14:textId="77777777" w:rsidR="0001178B" w:rsidRPr="007234F8" w:rsidRDefault="0001178B" w:rsidP="001B4031">
            <w:pPr>
              <w:jc w:val="center"/>
              <w:rPr>
                <w:rFonts w:asciiTheme="majorHAnsi" w:eastAsia="Times New Roman" w:hAnsiTheme="majorHAnsi" w:cs="Calibri"/>
                <w:b w:val="0"/>
                <w:color w:val="000000"/>
              </w:rPr>
            </w:pPr>
            <w:r w:rsidRPr="007234F8">
              <w:rPr>
                <w:rFonts w:asciiTheme="majorHAnsi" w:eastAsia="Times New Roman" w:hAnsiTheme="majorHAnsi" w:cs="Calibri"/>
                <w:b w:val="0"/>
                <w:color w:val="000000"/>
              </w:rPr>
              <w:t>Primary</w:t>
            </w:r>
          </w:p>
        </w:tc>
        <w:tc>
          <w:tcPr>
            <w:tcW w:w="1568" w:type="dxa"/>
            <w:noWrap/>
            <w:hideMark/>
          </w:tcPr>
          <w:p w14:paraId="674EDB39" w14:textId="77777777" w:rsidR="0001178B" w:rsidRPr="007234F8" w:rsidRDefault="0001178B" w:rsidP="001B403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color w:val="000000"/>
              </w:rPr>
            </w:pPr>
            <w:r w:rsidRPr="007234F8">
              <w:rPr>
                <w:rFonts w:asciiTheme="majorHAnsi" w:eastAsia="Times New Roman" w:hAnsiTheme="majorHAnsi" w:cs="Calibri"/>
                <w:color w:val="000000"/>
              </w:rPr>
              <w:t>48.3%</w:t>
            </w:r>
          </w:p>
        </w:tc>
        <w:tc>
          <w:tcPr>
            <w:tcW w:w="2483" w:type="dxa"/>
            <w:noWrap/>
            <w:hideMark/>
          </w:tcPr>
          <w:p w14:paraId="573CF797" w14:textId="77777777" w:rsidR="0001178B" w:rsidRPr="007234F8" w:rsidRDefault="0001178B" w:rsidP="001B403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color w:val="000000"/>
              </w:rPr>
            </w:pPr>
            <w:r w:rsidRPr="007234F8">
              <w:rPr>
                <w:rFonts w:asciiTheme="majorHAnsi" w:eastAsia="Times New Roman" w:hAnsiTheme="majorHAnsi" w:cs="Calibri"/>
                <w:color w:val="000000"/>
              </w:rPr>
              <w:t>6.3%</w:t>
            </w:r>
          </w:p>
        </w:tc>
      </w:tr>
      <w:tr w:rsidR="0001178B" w:rsidRPr="007234F8" w14:paraId="3E5E5A90" w14:textId="77777777" w:rsidTr="001B4031">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2091" w:type="dxa"/>
            <w:noWrap/>
            <w:hideMark/>
          </w:tcPr>
          <w:p w14:paraId="08CC77E5" w14:textId="77777777" w:rsidR="0001178B" w:rsidRPr="007234F8" w:rsidRDefault="0001178B" w:rsidP="001B4031">
            <w:pPr>
              <w:jc w:val="center"/>
              <w:rPr>
                <w:rFonts w:asciiTheme="majorHAnsi" w:eastAsia="Times New Roman" w:hAnsiTheme="majorHAnsi" w:cs="Calibri"/>
                <w:b w:val="0"/>
                <w:color w:val="000000"/>
              </w:rPr>
            </w:pPr>
            <w:r w:rsidRPr="007234F8">
              <w:rPr>
                <w:rFonts w:asciiTheme="majorHAnsi" w:eastAsia="Times New Roman" w:hAnsiTheme="majorHAnsi" w:cs="Calibri"/>
                <w:b w:val="0"/>
                <w:color w:val="000000"/>
              </w:rPr>
              <w:t>VOJ</w:t>
            </w:r>
          </w:p>
        </w:tc>
        <w:tc>
          <w:tcPr>
            <w:tcW w:w="1568" w:type="dxa"/>
            <w:noWrap/>
            <w:hideMark/>
          </w:tcPr>
          <w:p w14:paraId="27204849" w14:textId="77777777" w:rsidR="0001178B" w:rsidRPr="007234F8" w:rsidRDefault="0001178B"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color w:val="000000"/>
              </w:rPr>
            </w:pPr>
            <w:r w:rsidRPr="007234F8">
              <w:rPr>
                <w:rFonts w:asciiTheme="majorHAnsi" w:eastAsia="Times New Roman" w:hAnsiTheme="majorHAnsi" w:cs="Calibri"/>
                <w:color w:val="000000"/>
              </w:rPr>
              <w:t>65.2%</w:t>
            </w:r>
          </w:p>
        </w:tc>
        <w:tc>
          <w:tcPr>
            <w:tcW w:w="2483" w:type="dxa"/>
            <w:noWrap/>
            <w:hideMark/>
          </w:tcPr>
          <w:p w14:paraId="1C81E5EC" w14:textId="77777777" w:rsidR="0001178B" w:rsidRPr="007234F8" w:rsidRDefault="0001178B"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color w:val="000000"/>
              </w:rPr>
            </w:pPr>
            <w:r w:rsidRPr="007234F8">
              <w:rPr>
                <w:rFonts w:asciiTheme="majorHAnsi" w:eastAsia="Times New Roman" w:hAnsiTheme="majorHAnsi" w:cs="Calibri"/>
                <w:color w:val="000000"/>
              </w:rPr>
              <w:t>6.7%</w:t>
            </w:r>
          </w:p>
        </w:tc>
      </w:tr>
      <w:tr w:rsidR="0001178B" w:rsidRPr="007234F8" w14:paraId="53DD81B5" w14:textId="77777777" w:rsidTr="001B4031">
        <w:trPr>
          <w:trHeight w:val="402"/>
        </w:trPr>
        <w:tc>
          <w:tcPr>
            <w:cnfStyle w:val="001000000000" w:firstRow="0" w:lastRow="0" w:firstColumn="1" w:lastColumn="0" w:oddVBand="0" w:evenVBand="0" w:oddHBand="0" w:evenHBand="0" w:firstRowFirstColumn="0" w:firstRowLastColumn="0" w:lastRowFirstColumn="0" w:lastRowLastColumn="0"/>
            <w:tcW w:w="2091" w:type="dxa"/>
            <w:noWrap/>
            <w:hideMark/>
          </w:tcPr>
          <w:p w14:paraId="44C51942" w14:textId="77777777" w:rsidR="0001178B" w:rsidRPr="007234F8" w:rsidRDefault="0001178B" w:rsidP="001B4031">
            <w:pPr>
              <w:jc w:val="center"/>
              <w:rPr>
                <w:rFonts w:asciiTheme="majorHAnsi" w:eastAsia="Times New Roman" w:hAnsiTheme="majorHAnsi" w:cs="Calibri"/>
                <w:b w:val="0"/>
                <w:color w:val="000000"/>
              </w:rPr>
            </w:pPr>
            <w:r w:rsidRPr="007234F8">
              <w:rPr>
                <w:rFonts w:asciiTheme="majorHAnsi" w:eastAsia="Times New Roman" w:hAnsiTheme="majorHAnsi" w:cs="Calibri"/>
                <w:b w:val="0"/>
                <w:color w:val="000000"/>
              </w:rPr>
              <w:t>VOS</w:t>
            </w:r>
          </w:p>
        </w:tc>
        <w:tc>
          <w:tcPr>
            <w:tcW w:w="1568" w:type="dxa"/>
            <w:noWrap/>
            <w:hideMark/>
          </w:tcPr>
          <w:p w14:paraId="5866D5BD" w14:textId="77777777" w:rsidR="0001178B" w:rsidRPr="007234F8" w:rsidRDefault="0001178B" w:rsidP="001B403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color w:val="000000"/>
              </w:rPr>
            </w:pPr>
            <w:r w:rsidRPr="007234F8">
              <w:rPr>
                <w:rFonts w:asciiTheme="majorHAnsi" w:eastAsia="Times New Roman" w:hAnsiTheme="majorHAnsi" w:cs="Calibri"/>
                <w:color w:val="000000"/>
              </w:rPr>
              <w:t>78.3%</w:t>
            </w:r>
          </w:p>
        </w:tc>
        <w:tc>
          <w:tcPr>
            <w:tcW w:w="2483" w:type="dxa"/>
            <w:noWrap/>
            <w:hideMark/>
          </w:tcPr>
          <w:p w14:paraId="7C22888D" w14:textId="77777777" w:rsidR="0001178B" w:rsidRPr="007234F8" w:rsidRDefault="0001178B" w:rsidP="001B403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color w:val="000000"/>
              </w:rPr>
            </w:pPr>
            <w:r w:rsidRPr="007234F8">
              <w:rPr>
                <w:rFonts w:asciiTheme="majorHAnsi" w:eastAsia="Times New Roman" w:hAnsiTheme="majorHAnsi" w:cs="Calibri"/>
                <w:color w:val="000000"/>
              </w:rPr>
              <w:t>5.8%</w:t>
            </w:r>
          </w:p>
        </w:tc>
      </w:tr>
      <w:tr w:rsidR="0001178B" w:rsidRPr="007234F8" w14:paraId="2BEB746C" w14:textId="77777777" w:rsidTr="001B4031">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2091" w:type="dxa"/>
            <w:noWrap/>
            <w:hideMark/>
          </w:tcPr>
          <w:p w14:paraId="73C5D996" w14:textId="77777777" w:rsidR="0001178B" w:rsidRPr="007234F8" w:rsidRDefault="0001178B" w:rsidP="001B4031">
            <w:pPr>
              <w:jc w:val="center"/>
              <w:rPr>
                <w:rFonts w:asciiTheme="majorHAnsi" w:eastAsia="Times New Roman" w:hAnsiTheme="majorHAnsi" w:cs="Calibri"/>
                <w:b w:val="0"/>
                <w:color w:val="000000"/>
              </w:rPr>
            </w:pPr>
            <w:r w:rsidRPr="007234F8">
              <w:rPr>
                <w:rFonts w:asciiTheme="majorHAnsi" w:eastAsia="Times New Roman" w:hAnsiTheme="majorHAnsi" w:cs="Calibri"/>
                <w:b w:val="0"/>
                <w:color w:val="000000"/>
              </w:rPr>
              <w:t>Tertiary</w:t>
            </w:r>
          </w:p>
        </w:tc>
        <w:tc>
          <w:tcPr>
            <w:tcW w:w="1568" w:type="dxa"/>
            <w:noWrap/>
            <w:hideMark/>
          </w:tcPr>
          <w:p w14:paraId="083951B9" w14:textId="77777777" w:rsidR="0001178B" w:rsidRPr="007234F8" w:rsidRDefault="0001178B"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color w:val="000000"/>
              </w:rPr>
            </w:pPr>
            <w:r w:rsidRPr="007234F8">
              <w:rPr>
                <w:rFonts w:asciiTheme="majorHAnsi" w:eastAsia="Times New Roman" w:hAnsiTheme="majorHAnsi" w:cs="Calibri"/>
                <w:color w:val="000000"/>
              </w:rPr>
              <w:t>76.0%</w:t>
            </w:r>
          </w:p>
        </w:tc>
        <w:tc>
          <w:tcPr>
            <w:tcW w:w="2483" w:type="dxa"/>
            <w:noWrap/>
            <w:hideMark/>
          </w:tcPr>
          <w:p w14:paraId="1A00CDFF" w14:textId="77777777" w:rsidR="0001178B" w:rsidRPr="007234F8" w:rsidRDefault="0001178B"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color w:val="000000"/>
              </w:rPr>
            </w:pPr>
            <w:r w:rsidRPr="007234F8">
              <w:rPr>
                <w:rFonts w:asciiTheme="majorHAnsi" w:eastAsia="Times New Roman" w:hAnsiTheme="majorHAnsi" w:cs="Calibri"/>
                <w:color w:val="000000"/>
              </w:rPr>
              <w:t>2.2%</w:t>
            </w:r>
          </w:p>
        </w:tc>
      </w:tr>
    </w:tbl>
    <w:p w14:paraId="02DE2356" w14:textId="77777777" w:rsidR="0001178B" w:rsidRPr="007234F8" w:rsidRDefault="0001178B" w:rsidP="000117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ajorHAnsi" w:hAnsiTheme="majorHAnsi" w:cs="Gill Sans"/>
        </w:rPr>
      </w:pPr>
      <w:r w:rsidRPr="007234F8">
        <w:rPr>
          <w:rFonts w:asciiTheme="majorHAnsi" w:hAnsiTheme="majorHAnsi" w:cs="Gill Sans"/>
        </w:rPr>
        <w:t xml:space="preserve">                         </w:t>
      </w:r>
      <w:r w:rsidRPr="007234F8">
        <w:rPr>
          <w:rFonts w:asciiTheme="majorHAnsi" w:hAnsiTheme="majorHAnsi" w:cs="Gill Sans"/>
          <w:sz w:val="16"/>
        </w:rPr>
        <w:t>Source: own calculations, SLC,2017</w:t>
      </w:r>
    </w:p>
    <w:p w14:paraId="1EFE5464" w14:textId="77777777" w:rsidR="0001178B" w:rsidRPr="007234F8" w:rsidRDefault="0001178B" w:rsidP="000117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ajorHAnsi" w:hAnsiTheme="majorHAnsi" w:cs="Gill Sans"/>
          <w:b/>
        </w:rPr>
      </w:pPr>
    </w:p>
    <w:p w14:paraId="6E20BF46" w14:textId="321390C8" w:rsidR="0001178B" w:rsidRPr="00235A15" w:rsidRDefault="0001178B" w:rsidP="00DA7896">
      <w:pPr>
        <w:pStyle w:val="Paragraph"/>
        <w:tabs>
          <w:tab w:val="clear" w:pos="1296"/>
          <w:tab w:val="num" w:pos="720"/>
        </w:tabs>
        <w:ind w:left="720" w:hanging="720"/>
        <w:rPr>
          <w:rFonts w:asciiTheme="majorHAnsi" w:hAnsiTheme="majorHAnsi"/>
          <w:lang w:val="en-US"/>
        </w:rPr>
      </w:pPr>
      <w:r w:rsidRPr="00CA734D">
        <w:rPr>
          <w:rFonts w:asciiTheme="majorHAnsi" w:hAnsiTheme="majorHAnsi" w:cs="Gill Sans"/>
          <w:bCs/>
          <w:lang w:val="en-US"/>
        </w:rPr>
        <w:t>In general, this economic analysis assumes that the program reduces current dropout rates and reduce overage rates (table 3). Besides, it considers that there are productivity gains associated with cognitive improvements of exposed individuals. In this sense, in the scenario with the program, there is a greater number of individuals that reach a higher educational level, and increase in their working life in years and, consequently, the stream of labor earnings (table 4). </w:t>
      </w:r>
      <w:r w:rsidRPr="00CA734D">
        <w:rPr>
          <w:rFonts w:asciiTheme="majorHAnsi" w:hAnsiTheme="majorHAnsi" w:cs="Gill Sans"/>
          <w:lang w:val="en-US"/>
        </w:rPr>
        <w:t>Additionally, for the components of the program that assume an increase in the enrollment, the effect takes into account the new students entering the system.</w:t>
      </w:r>
    </w:p>
    <w:p w14:paraId="4CA47507" w14:textId="77777777" w:rsidR="00C15346" w:rsidRPr="007234F8" w:rsidRDefault="00C15346" w:rsidP="000117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ajorHAnsi" w:hAnsiTheme="majorHAnsi" w:cs="Gill Sans"/>
          <w:bCs/>
        </w:rPr>
      </w:pPr>
    </w:p>
    <w:p w14:paraId="757EDA89" w14:textId="77777777" w:rsidR="0001178B" w:rsidRPr="001D7D81" w:rsidRDefault="0001178B" w:rsidP="000117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ajorHAnsi" w:hAnsiTheme="majorHAnsi" w:cs="Gill Sans"/>
          <w:b/>
        </w:rPr>
      </w:pPr>
      <w:r w:rsidRPr="007234F8">
        <w:rPr>
          <w:rFonts w:asciiTheme="majorHAnsi" w:hAnsiTheme="majorHAnsi" w:cs="Gill Sans"/>
          <w:b/>
        </w:rPr>
        <w:t>Table 3: Working life and overage</w:t>
      </w:r>
    </w:p>
    <w:p w14:paraId="1E92A631" w14:textId="77777777" w:rsidR="0001178B" w:rsidRDefault="0001178B" w:rsidP="000117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ajorHAnsi" w:hAnsiTheme="majorHAnsi" w:cs="Gill Sans"/>
          <w:bCs/>
        </w:rPr>
      </w:pPr>
      <w:r w:rsidRPr="001D7D81">
        <w:rPr>
          <w:rFonts w:asciiTheme="majorHAnsi" w:hAnsiTheme="majorHAnsi" w:cs="Gill Sans"/>
          <w:bCs/>
          <w:noProof/>
        </w:rPr>
        <w:drawing>
          <wp:inline distT="0" distB="0" distL="0" distR="0" wp14:anchorId="2C511E23" wp14:editId="3EFDE54E">
            <wp:extent cx="4749165" cy="2536947"/>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4764224" cy="2544991"/>
                    </a:xfrm>
                    <a:prstGeom prst="rect">
                      <a:avLst/>
                    </a:prstGeom>
                  </pic:spPr>
                </pic:pic>
              </a:graphicData>
            </a:graphic>
          </wp:inline>
        </w:drawing>
      </w:r>
    </w:p>
    <w:p w14:paraId="7AFE7958" w14:textId="77777777" w:rsidR="0001178B" w:rsidRDefault="0001178B" w:rsidP="000117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ajorHAnsi" w:hAnsiTheme="majorHAnsi" w:cs="Gill Sans"/>
          <w:b/>
        </w:rPr>
      </w:pPr>
      <w:r w:rsidRPr="007234F8">
        <w:rPr>
          <w:rFonts w:asciiTheme="majorHAnsi" w:hAnsiTheme="majorHAnsi" w:cs="Gill Sans"/>
          <w:sz w:val="16"/>
        </w:rPr>
        <w:t>Source: own calculations, SLC,2017</w:t>
      </w:r>
      <w:r w:rsidRPr="00A8637F">
        <w:rPr>
          <w:rFonts w:asciiTheme="majorHAnsi" w:hAnsiTheme="majorHAnsi" w:cs="Gill Sans"/>
          <w:b/>
        </w:rPr>
        <w:t xml:space="preserve"> </w:t>
      </w:r>
    </w:p>
    <w:p w14:paraId="0F82131E" w14:textId="77777777" w:rsidR="0001178B" w:rsidRDefault="0001178B" w:rsidP="000117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ajorHAnsi" w:hAnsiTheme="majorHAnsi" w:cs="Gill Sans"/>
          <w:b/>
        </w:rPr>
      </w:pPr>
    </w:p>
    <w:p w14:paraId="3FA2B76C" w14:textId="77777777" w:rsidR="00591B20" w:rsidRDefault="00591B20" w:rsidP="00A338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ajorHAnsi" w:hAnsiTheme="majorHAnsi" w:cs="Gill Sans"/>
          <w:b/>
        </w:rPr>
      </w:pPr>
    </w:p>
    <w:p w14:paraId="60636F51" w14:textId="77777777" w:rsidR="00591B20" w:rsidRDefault="00591B20" w:rsidP="00A338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ajorHAnsi" w:hAnsiTheme="majorHAnsi" w:cs="Gill Sans"/>
          <w:b/>
        </w:rPr>
      </w:pPr>
    </w:p>
    <w:p w14:paraId="61B26265" w14:textId="77777777" w:rsidR="00591B20" w:rsidRDefault="00591B20" w:rsidP="00A338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ajorHAnsi" w:hAnsiTheme="majorHAnsi" w:cs="Gill Sans"/>
          <w:b/>
        </w:rPr>
      </w:pPr>
    </w:p>
    <w:p w14:paraId="1375B315" w14:textId="77777777" w:rsidR="00591B20" w:rsidRDefault="00591B20" w:rsidP="00A338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ajorHAnsi" w:hAnsiTheme="majorHAnsi" w:cs="Gill Sans"/>
          <w:b/>
        </w:rPr>
      </w:pPr>
    </w:p>
    <w:p w14:paraId="2563DFCF" w14:textId="77777777" w:rsidR="00591B20" w:rsidRDefault="00591B20" w:rsidP="00A338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ajorHAnsi" w:hAnsiTheme="majorHAnsi" w:cs="Gill Sans"/>
          <w:b/>
        </w:rPr>
      </w:pPr>
    </w:p>
    <w:p w14:paraId="038DBE00" w14:textId="77777777" w:rsidR="00591B20" w:rsidRDefault="00591B20" w:rsidP="00A338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ajorHAnsi" w:hAnsiTheme="majorHAnsi" w:cs="Gill Sans"/>
          <w:b/>
        </w:rPr>
      </w:pPr>
    </w:p>
    <w:p w14:paraId="60054883" w14:textId="6DA8DCEB" w:rsidR="0001178B" w:rsidRDefault="00A338E2" w:rsidP="00A338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ajorHAnsi" w:hAnsiTheme="majorHAnsi" w:cs="Gill Sans"/>
          <w:b/>
        </w:rPr>
      </w:pPr>
      <w:r w:rsidRPr="0001178B">
        <w:rPr>
          <w:rFonts w:asciiTheme="majorHAnsi" w:hAnsiTheme="majorHAnsi" w:cs="Gill Sans"/>
          <w:b/>
        </w:rPr>
        <w:t>Table 4: average income by educational level</w:t>
      </w:r>
    </w:p>
    <w:tbl>
      <w:tblPr>
        <w:tblpPr w:leftFromText="180" w:rightFromText="180" w:vertAnchor="page" w:horzAnchor="page" w:tblpX="1897" w:tblpY="1805"/>
        <w:tblW w:w="8454" w:type="dxa"/>
        <w:tblCellMar>
          <w:left w:w="0" w:type="dxa"/>
          <w:right w:w="0" w:type="dxa"/>
        </w:tblCellMar>
        <w:tblLook w:val="0600" w:firstRow="0" w:lastRow="0" w:firstColumn="0" w:lastColumn="0" w:noHBand="1" w:noVBand="1"/>
      </w:tblPr>
      <w:tblGrid>
        <w:gridCol w:w="2803"/>
        <w:gridCol w:w="3128"/>
        <w:gridCol w:w="2523"/>
      </w:tblGrid>
      <w:tr w:rsidR="00A338E2" w:rsidRPr="009E07DD" w14:paraId="0CC3F7C5" w14:textId="77777777" w:rsidTr="00DA7896">
        <w:trPr>
          <w:trHeight w:val="372"/>
        </w:trPr>
        <w:tc>
          <w:tcPr>
            <w:tcW w:w="2803" w:type="dxa"/>
            <w:tcBorders>
              <w:top w:val="single" w:sz="8" w:space="0" w:color="FFFFFF"/>
              <w:left w:val="single" w:sz="8" w:space="0" w:color="FFFFFF"/>
              <w:bottom w:val="single" w:sz="8" w:space="0" w:color="FFFFFF"/>
              <w:right w:val="single" w:sz="8" w:space="0" w:color="FFFFFF"/>
            </w:tcBorders>
            <w:shd w:val="clear" w:color="auto" w:fill="E7E7E7"/>
            <w:tcMar>
              <w:top w:w="30" w:type="dxa"/>
              <w:left w:w="15" w:type="dxa"/>
              <w:bottom w:w="30" w:type="dxa"/>
              <w:right w:w="15" w:type="dxa"/>
            </w:tcMar>
            <w:vAlign w:val="center"/>
            <w:hideMark/>
          </w:tcPr>
          <w:p w14:paraId="1E52666B" w14:textId="77777777" w:rsidR="00A338E2" w:rsidRPr="0018111B" w:rsidRDefault="00A338E2" w:rsidP="00A338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center"/>
              <w:rPr>
                <w:rFonts w:asciiTheme="majorHAnsi" w:hAnsiTheme="majorHAnsi" w:cs="Gill Sans"/>
              </w:rPr>
            </w:pPr>
            <w:r w:rsidRPr="0018111B">
              <w:rPr>
                <w:rFonts w:asciiTheme="majorHAnsi" w:hAnsiTheme="majorHAnsi" w:cs="Gill Sans"/>
                <w:b/>
                <w:bCs/>
              </w:rPr>
              <w:t>Educational Level</w:t>
            </w:r>
          </w:p>
        </w:tc>
        <w:tc>
          <w:tcPr>
            <w:tcW w:w="3128"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5A2FE71E" w14:textId="77777777" w:rsidR="00A338E2" w:rsidRPr="0018111B" w:rsidRDefault="00A338E2" w:rsidP="00A338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center"/>
              <w:rPr>
                <w:rFonts w:asciiTheme="majorHAnsi" w:hAnsiTheme="majorHAnsi" w:cs="Gill Sans"/>
              </w:rPr>
            </w:pPr>
            <w:r w:rsidRPr="0018111B">
              <w:rPr>
                <w:rFonts w:asciiTheme="majorHAnsi" w:hAnsiTheme="majorHAnsi" w:cs="Gill Sans"/>
                <w:b/>
                <w:bCs/>
              </w:rPr>
              <w:t>Avg. gross Income (main job) - last month (SRD)</w:t>
            </w:r>
          </w:p>
        </w:tc>
        <w:tc>
          <w:tcPr>
            <w:tcW w:w="2523"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center"/>
            <w:hideMark/>
          </w:tcPr>
          <w:p w14:paraId="7AC25857" w14:textId="77777777" w:rsidR="00A338E2" w:rsidRPr="0018111B" w:rsidRDefault="00A338E2" w:rsidP="00A338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center"/>
              <w:rPr>
                <w:rFonts w:asciiTheme="majorHAnsi" w:hAnsiTheme="majorHAnsi" w:cs="Gill Sans"/>
              </w:rPr>
            </w:pPr>
            <w:r w:rsidRPr="0018111B">
              <w:rPr>
                <w:rFonts w:asciiTheme="majorHAnsi" w:hAnsiTheme="majorHAnsi" w:cs="Gill Sans"/>
                <w:b/>
                <w:bCs/>
              </w:rPr>
              <w:t>Annual (SRD)</w:t>
            </w:r>
          </w:p>
        </w:tc>
      </w:tr>
      <w:tr w:rsidR="00A338E2" w:rsidRPr="009E07DD" w14:paraId="7D8FA673" w14:textId="77777777" w:rsidTr="00DA7896">
        <w:trPr>
          <w:trHeight w:val="155"/>
        </w:trPr>
        <w:tc>
          <w:tcPr>
            <w:tcW w:w="2803" w:type="dxa"/>
            <w:tcBorders>
              <w:top w:val="single" w:sz="8" w:space="0" w:color="FFFFFF"/>
              <w:left w:val="single" w:sz="8" w:space="0" w:color="FFFFFF"/>
              <w:bottom w:val="single" w:sz="8" w:space="0" w:color="FFFFFF"/>
              <w:right w:val="single" w:sz="8" w:space="0" w:color="FFFFFF"/>
            </w:tcBorders>
            <w:shd w:val="clear" w:color="auto" w:fill="E7E7E7"/>
            <w:tcMar>
              <w:top w:w="30" w:type="dxa"/>
              <w:left w:w="15" w:type="dxa"/>
              <w:bottom w:w="30" w:type="dxa"/>
              <w:right w:w="15" w:type="dxa"/>
            </w:tcMar>
            <w:vAlign w:val="bottom"/>
            <w:hideMark/>
          </w:tcPr>
          <w:p w14:paraId="55050546" w14:textId="77777777" w:rsidR="00A338E2" w:rsidRPr="0018111B" w:rsidRDefault="00A338E2" w:rsidP="00A338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center"/>
              <w:rPr>
                <w:rFonts w:asciiTheme="majorHAnsi" w:hAnsiTheme="majorHAnsi" w:cs="Gill Sans"/>
              </w:rPr>
            </w:pPr>
            <w:r w:rsidRPr="0018111B">
              <w:rPr>
                <w:rFonts w:asciiTheme="majorHAnsi" w:hAnsiTheme="majorHAnsi" w:cs="Gill Sans"/>
              </w:rPr>
              <w:t>None education</w:t>
            </w:r>
          </w:p>
        </w:tc>
        <w:tc>
          <w:tcPr>
            <w:tcW w:w="3128"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tcPr>
          <w:p w14:paraId="3CA83DEC" w14:textId="77777777" w:rsidR="00A338E2" w:rsidRPr="0018111B" w:rsidRDefault="00A338E2" w:rsidP="00A338E2">
            <w:pPr>
              <w:jc w:val="center"/>
              <w:rPr>
                <w:rFonts w:asciiTheme="majorHAnsi" w:hAnsiTheme="majorHAnsi" w:cs="Calibri"/>
                <w:color w:val="000000"/>
              </w:rPr>
            </w:pPr>
            <w:r w:rsidRPr="0018111B">
              <w:rPr>
                <w:rFonts w:asciiTheme="majorHAnsi" w:hAnsiTheme="majorHAnsi" w:cs="Calibri"/>
                <w:color w:val="000000"/>
              </w:rPr>
              <w:t>1086.499</w:t>
            </w:r>
          </w:p>
        </w:tc>
        <w:tc>
          <w:tcPr>
            <w:tcW w:w="2523"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tcPr>
          <w:p w14:paraId="1D5C6B5E" w14:textId="77777777" w:rsidR="00A338E2" w:rsidRPr="0018111B" w:rsidRDefault="00A338E2" w:rsidP="00A338E2">
            <w:pPr>
              <w:jc w:val="center"/>
              <w:rPr>
                <w:rFonts w:asciiTheme="majorHAnsi" w:hAnsiTheme="majorHAnsi" w:cs="Calibri"/>
                <w:color w:val="000000"/>
              </w:rPr>
            </w:pPr>
            <w:r w:rsidRPr="0018111B">
              <w:rPr>
                <w:rFonts w:asciiTheme="majorHAnsi" w:hAnsiTheme="majorHAnsi" w:cs="Calibri"/>
                <w:color w:val="000000"/>
              </w:rPr>
              <w:t>13037.988</w:t>
            </w:r>
          </w:p>
        </w:tc>
      </w:tr>
      <w:tr w:rsidR="00A338E2" w:rsidRPr="009E07DD" w14:paraId="01835D84" w14:textId="77777777" w:rsidTr="00DA7896">
        <w:trPr>
          <w:trHeight w:val="155"/>
        </w:trPr>
        <w:tc>
          <w:tcPr>
            <w:tcW w:w="2803" w:type="dxa"/>
            <w:tcBorders>
              <w:top w:val="single" w:sz="8" w:space="0" w:color="FFFFFF"/>
              <w:left w:val="single" w:sz="8" w:space="0" w:color="FFFFFF"/>
              <w:bottom w:val="single" w:sz="8" w:space="0" w:color="FFFFFF"/>
              <w:right w:val="single" w:sz="8" w:space="0" w:color="FFFFFF"/>
            </w:tcBorders>
            <w:shd w:val="clear" w:color="auto" w:fill="E7E7E7"/>
            <w:tcMar>
              <w:top w:w="30" w:type="dxa"/>
              <w:left w:w="15" w:type="dxa"/>
              <w:bottom w:w="30" w:type="dxa"/>
              <w:right w:w="15" w:type="dxa"/>
            </w:tcMar>
            <w:vAlign w:val="bottom"/>
            <w:hideMark/>
          </w:tcPr>
          <w:p w14:paraId="0AF1778D" w14:textId="77777777" w:rsidR="00A338E2" w:rsidRPr="0018111B" w:rsidRDefault="00A338E2" w:rsidP="00A338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center"/>
              <w:rPr>
                <w:rFonts w:asciiTheme="majorHAnsi" w:hAnsiTheme="majorHAnsi" w:cs="Gill Sans"/>
              </w:rPr>
            </w:pPr>
            <w:r w:rsidRPr="0018111B">
              <w:rPr>
                <w:rFonts w:asciiTheme="majorHAnsi" w:hAnsiTheme="majorHAnsi" w:cs="Gill Sans"/>
              </w:rPr>
              <w:t>Primary</w:t>
            </w:r>
          </w:p>
        </w:tc>
        <w:tc>
          <w:tcPr>
            <w:tcW w:w="3128"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tcPr>
          <w:p w14:paraId="6C8413BE" w14:textId="77777777" w:rsidR="00A338E2" w:rsidRPr="0018111B" w:rsidRDefault="00A338E2" w:rsidP="00A338E2">
            <w:pPr>
              <w:jc w:val="center"/>
              <w:rPr>
                <w:rFonts w:asciiTheme="majorHAnsi" w:hAnsiTheme="majorHAnsi" w:cs="Calibri"/>
                <w:color w:val="000000"/>
              </w:rPr>
            </w:pPr>
            <w:r w:rsidRPr="0018111B">
              <w:rPr>
                <w:rFonts w:asciiTheme="majorHAnsi" w:hAnsiTheme="majorHAnsi" w:cs="Calibri"/>
                <w:color w:val="000000"/>
              </w:rPr>
              <w:t>1356.578</w:t>
            </w:r>
          </w:p>
        </w:tc>
        <w:tc>
          <w:tcPr>
            <w:tcW w:w="2523"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tcPr>
          <w:p w14:paraId="21F650B8" w14:textId="77777777" w:rsidR="00A338E2" w:rsidRPr="0018111B" w:rsidRDefault="00A338E2" w:rsidP="00A338E2">
            <w:pPr>
              <w:jc w:val="center"/>
              <w:rPr>
                <w:rFonts w:asciiTheme="majorHAnsi" w:hAnsiTheme="majorHAnsi" w:cs="Calibri"/>
                <w:color w:val="000000"/>
              </w:rPr>
            </w:pPr>
            <w:r w:rsidRPr="0018111B">
              <w:rPr>
                <w:rFonts w:asciiTheme="majorHAnsi" w:hAnsiTheme="majorHAnsi" w:cs="Calibri"/>
                <w:color w:val="000000"/>
              </w:rPr>
              <w:t>16278.936</w:t>
            </w:r>
          </w:p>
        </w:tc>
      </w:tr>
      <w:tr w:rsidR="00A338E2" w:rsidRPr="009E07DD" w14:paraId="5592C52D" w14:textId="77777777" w:rsidTr="00DA7896">
        <w:trPr>
          <w:trHeight w:val="155"/>
        </w:trPr>
        <w:tc>
          <w:tcPr>
            <w:tcW w:w="2803" w:type="dxa"/>
            <w:tcBorders>
              <w:top w:val="single" w:sz="8" w:space="0" w:color="FFFFFF"/>
              <w:left w:val="single" w:sz="8" w:space="0" w:color="FFFFFF"/>
              <w:bottom w:val="single" w:sz="8" w:space="0" w:color="FFFFFF"/>
              <w:right w:val="single" w:sz="8" w:space="0" w:color="FFFFFF"/>
            </w:tcBorders>
            <w:shd w:val="clear" w:color="auto" w:fill="E7E7E7"/>
            <w:tcMar>
              <w:top w:w="30" w:type="dxa"/>
              <w:left w:w="15" w:type="dxa"/>
              <w:bottom w:w="30" w:type="dxa"/>
              <w:right w:w="15" w:type="dxa"/>
            </w:tcMar>
            <w:vAlign w:val="bottom"/>
            <w:hideMark/>
          </w:tcPr>
          <w:p w14:paraId="27A74D0C" w14:textId="77777777" w:rsidR="00A338E2" w:rsidRPr="0018111B" w:rsidRDefault="00A338E2" w:rsidP="00A338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center"/>
              <w:rPr>
                <w:rFonts w:asciiTheme="majorHAnsi" w:hAnsiTheme="majorHAnsi" w:cs="Gill Sans"/>
              </w:rPr>
            </w:pPr>
            <w:r w:rsidRPr="0018111B">
              <w:rPr>
                <w:rFonts w:asciiTheme="majorHAnsi" w:hAnsiTheme="majorHAnsi" w:cs="Gill Sans"/>
              </w:rPr>
              <w:t>VOJ</w:t>
            </w:r>
          </w:p>
        </w:tc>
        <w:tc>
          <w:tcPr>
            <w:tcW w:w="3128"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tcPr>
          <w:p w14:paraId="584392C3" w14:textId="77777777" w:rsidR="00A338E2" w:rsidRPr="0018111B" w:rsidRDefault="00A338E2" w:rsidP="00A338E2">
            <w:pPr>
              <w:jc w:val="center"/>
              <w:rPr>
                <w:rFonts w:asciiTheme="majorHAnsi" w:hAnsiTheme="majorHAnsi" w:cs="Calibri"/>
                <w:color w:val="000000"/>
              </w:rPr>
            </w:pPr>
            <w:r w:rsidRPr="0018111B">
              <w:rPr>
                <w:rFonts w:asciiTheme="majorHAnsi" w:hAnsiTheme="majorHAnsi" w:cs="Calibri"/>
                <w:color w:val="000000"/>
              </w:rPr>
              <w:t>1830.606</w:t>
            </w:r>
          </w:p>
        </w:tc>
        <w:tc>
          <w:tcPr>
            <w:tcW w:w="2523"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tcPr>
          <w:p w14:paraId="33621A2B" w14:textId="77777777" w:rsidR="00A338E2" w:rsidRPr="0018111B" w:rsidRDefault="00A338E2" w:rsidP="00A338E2">
            <w:pPr>
              <w:jc w:val="center"/>
              <w:rPr>
                <w:rFonts w:asciiTheme="majorHAnsi" w:hAnsiTheme="majorHAnsi" w:cs="Calibri"/>
                <w:color w:val="000000"/>
              </w:rPr>
            </w:pPr>
            <w:r w:rsidRPr="0018111B">
              <w:rPr>
                <w:rFonts w:asciiTheme="majorHAnsi" w:hAnsiTheme="majorHAnsi" w:cs="Calibri"/>
                <w:color w:val="000000"/>
              </w:rPr>
              <w:t>21967.272</w:t>
            </w:r>
          </w:p>
        </w:tc>
      </w:tr>
      <w:tr w:rsidR="00A338E2" w:rsidRPr="009E07DD" w14:paraId="2BD21D0B" w14:textId="77777777" w:rsidTr="00DA7896">
        <w:trPr>
          <w:trHeight w:val="155"/>
        </w:trPr>
        <w:tc>
          <w:tcPr>
            <w:tcW w:w="2803" w:type="dxa"/>
            <w:tcBorders>
              <w:top w:val="single" w:sz="8" w:space="0" w:color="FFFFFF"/>
              <w:left w:val="single" w:sz="8" w:space="0" w:color="FFFFFF"/>
              <w:bottom w:val="single" w:sz="8" w:space="0" w:color="FFFFFF"/>
              <w:right w:val="single" w:sz="8" w:space="0" w:color="FFFFFF"/>
            </w:tcBorders>
            <w:shd w:val="clear" w:color="auto" w:fill="E7E7E7"/>
            <w:tcMar>
              <w:top w:w="30" w:type="dxa"/>
              <w:left w:w="15" w:type="dxa"/>
              <w:bottom w:w="30" w:type="dxa"/>
              <w:right w:w="15" w:type="dxa"/>
            </w:tcMar>
            <w:vAlign w:val="bottom"/>
            <w:hideMark/>
          </w:tcPr>
          <w:p w14:paraId="7AA33C37" w14:textId="77777777" w:rsidR="00A338E2" w:rsidRPr="0018111B" w:rsidRDefault="00A338E2" w:rsidP="00A338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center"/>
              <w:rPr>
                <w:rFonts w:asciiTheme="majorHAnsi" w:hAnsiTheme="majorHAnsi" w:cs="Gill Sans"/>
              </w:rPr>
            </w:pPr>
            <w:r w:rsidRPr="0018111B">
              <w:rPr>
                <w:rFonts w:asciiTheme="majorHAnsi" w:hAnsiTheme="majorHAnsi" w:cs="Gill Sans"/>
              </w:rPr>
              <w:t>VOS</w:t>
            </w:r>
          </w:p>
        </w:tc>
        <w:tc>
          <w:tcPr>
            <w:tcW w:w="3128"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tcPr>
          <w:p w14:paraId="634A0742" w14:textId="77777777" w:rsidR="00A338E2" w:rsidRPr="0018111B" w:rsidRDefault="00A338E2" w:rsidP="00A338E2">
            <w:pPr>
              <w:jc w:val="center"/>
              <w:rPr>
                <w:rFonts w:asciiTheme="majorHAnsi" w:hAnsiTheme="majorHAnsi" w:cs="Calibri"/>
                <w:color w:val="000000"/>
              </w:rPr>
            </w:pPr>
            <w:r w:rsidRPr="0018111B">
              <w:rPr>
                <w:rFonts w:asciiTheme="majorHAnsi" w:hAnsiTheme="majorHAnsi" w:cs="Calibri"/>
                <w:color w:val="000000"/>
              </w:rPr>
              <w:t>2700.703</w:t>
            </w:r>
          </w:p>
        </w:tc>
        <w:tc>
          <w:tcPr>
            <w:tcW w:w="2523"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tcPr>
          <w:p w14:paraId="2A0563CB" w14:textId="77777777" w:rsidR="00A338E2" w:rsidRPr="0018111B" w:rsidRDefault="00A338E2" w:rsidP="00A338E2">
            <w:pPr>
              <w:jc w:val="center"/>
              <w:rPr>
                <w:rFonts w:asciiTheme="majorHAnsi" w:hAnsiTheme="majorHAnsi" w:cs="Calibri"/>
                <w:color w:val="000000"/>
              </w:rPr>
            </w:pPr>
            <w:r w:rsidRPr="0018111B">
              <w:rPr>
                <w:rFonts w:asciiTheme="majorHAnsi" w:hAnsiTheme="majorHAnsi" w:cs="Calibri"/>
                <w:color w:val="000000"/>
              </w:rPr>
              <w:t>32408.436</w:t>
            </w:r>
          </w:p>
        </w:tc>
      </w:tr>
      <w:tr w:rsidR="00A338E2" w:rsidRPr="009E07DD" w14:paraId="0495F0D1" w14:textId="77777777" w:rsidTr="00DA7896">
        <w:trPr>
          <w:trHeight w:val="155"/>
        </w:trPr>
        <w:tc>
          <w:tcPr>
            <w:tcW w:w="2803" w:type="dxa"/>
            <w:tcBorders>
              <w:top w:val="single" w:sz="8" w:space="0" w:color="FFFFFF"/>
              <w:left w:val="single" w:sz="8" w:space="0" w:color="FFFFFF"/>
              <w:bottom w:val="single" w:sz="8" w:space="0" w:color="FFFFFF"/>
              <w:right w:val="single" w:sz="8" w:space="0" w:color="FFFFFF"/>
            </w:tcBorders>
            <w:shd w:val="clear" w:color="auto" w:fill="E7E7E7"/>
            <w:tcMar>
              <w:top w:w="30" w:type="dxa"/>
              <w:left w:w="15" w:type="dxa"/>
              <w:bottom w:w="30" w:type="dxa"/>
              <w:right w:w="15" w:type="dxa"/>
            </w:tcMar>
            <w:vAlign w:val="bottom"/>
            <w:hideMark/>
          </w:tcPr>
          <w:p w14:paraId="36B0EE9C" w14:textId="77777777" w:rsidR="00A338E2" w:rsidRPr="0018111B" w:rsidRDefault="00A338E2" w:rsidP="00A338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center"/>
              <w:rPr>
                <w:rFonts w:asciiTheme="majorHAnsi" w:hAnsiTheme="majorHAnsi" w:cs="Gill Sans"/>
              </w:rPr>
            </w:pPr>
            <w:r w:rsidRPr="0018111B">
              <w:rPr>
                <w:rFonts w:asciiTheme="majorHAnsi" w:hAnsiTheme="majorHAnsi" w:cs="Gill Sans"/>
              </w:rPr>
              <w:t>Tertiary</w:t>
            </w:r>
          </w:p>
        </w:tc>
        <w:tc>
          <w:tcPr>
            <w:tcW w:w="3128"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tcPr>
          <w:p w14:paraId="3CBEB8AE" w14:textId="77777777" w:rsidR="00A338E2" w:rsidRPr="0018111B" w:rsidRDefault="00A338E2" w:rsidP="00A338E2">
            <w:pPr>
              <w:jc w:val="center"/>
              <w:rPr>
                <w:rFonts w:asciiTheme="majorHAnsi" w:hAnsiTheme="majorHAnsi" w:cs="Calibri"/>
                <w:color w:val="000000"/>
              </w:rPr>
            </w:pPr>
            <w:r w:rsidRPr="0018111B">
              <w:rPr>
                <w:rFonts w:asciiTheme="majorHAnsi" w:hAnsiTheme="majorHAnsi" w:cs="Calibri"/>
                <w:color w:val="000000"/>
              </w:rPr>
              <w:t>4297.929</w:t>
            </w:r>
          </w:p>
        </w:tc>
        <w:tc>
          <w:tcPr>
            <w:tcW w:w="2523"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tcPr>
          <w:p w14:paraId="7BBFB529" w14:textId="77777777" w:rsidR="00A338E2" w:rsidRPr="0018111B" w:rsidRDefault="00A338E2" w:rsidP="00A338E2">
            <w:pPr>
              <w:jc w:val="center"/>
              <w:rPr>
                <w:rFonts w:asciiTheme="majorHAnsi" w:hAnsiTheme="majorHAnsi" w:cs="Calibri"/>
                <w:color w:val="000000"/>
              </w:rPr>
            </w:pPr>
            <w:r w:rsidRPr="0018111B">
              <w:rPr>
                <w:rFonts w:asciiTheme="majorHAnsi" w:hAnsiTheme="majorHAnsi" w:cs="Calibri"/>
                <w:color w:val="000000"/>
              </w:rPr>
              <w:t>51575.148</w:t>
            </w:r>
          </w:p>
        </w:tc>
      </w:tr>
      <w:tr w:rsidR="00A338E2" w:rsidRPr="009E07DD" w14:paraId="105A2648" w14:textId="77777777" w:rsidTr="00DA7896">
        <w:trPr>
          <w:trHeight w:val="221"/>
        </w:trPr>
        <w:tc>
          <w:tcPr>
            <w:tcW w:w="2803" w:type="dxa"/>
            <w:tcBorders>
              <w:top w:val="single" w:sz="8" w:space="0" w:color="FFFFFF"/>
              <w:left w:val="single" w:sz="8" w:space="0" w:color="FFFFFF"/>
              <w:bottom w:val="single" w:sz="8" w:space="0" w:color="FFFFFF"/>
              <w:right w:val="single" w:sz="8" w:space="0" w:color="FFFFFF"/>
            </w:tcBorders>
            <w:shd w:val="clear" w:color="auto" w:fill="E7E7E7"/>
            <w:tcMar>
              <w:top w:w="30" w:type="dxa"/>
              <w:left w:w="15" w:type="dxa"/>
              <w:bottom w:w="30" w:type="dxa"/>
              <w:right w:w="15" w:type="dxa"/>
            </w:tcMar>
            <w:vAlign w:val="bottom"/>
            <w:hideMark/>
          </w:tcPr>
          <w:p w14:paraId="07442C6A" w14:textId="77777777" w:rsidR="00A338E2" w:rsidRPr="0018111B" w:rsidRDefault="00A338E2" w:rsidP="00A338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center"/>
              <w:rPr>
                <w:rFonts w:asciiTheme="majorHAnsi" w:hAnsiTheme="majorHAnsi" w:cs="Gill Sans"/>
              </w:rPr>
            </w:pPr>
            <w:r w:rsidRPr="0018111B">
              <w:rPr>
                <w:rFonts w:asciiTheme="majorHAnsi" w:hAnsiTheme="majorHAnsi" w:cs="Gill Sans"/>
              </w:rPr>
              <w:t>Masters/PhD</w:t>
            </w:r>
          </w:p>
        </w:tc>
        <w:tc>
          <w:tcPr>
            <w:tcW w:w="3128"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hideMark/>
          </w:tcPr>
          <w:p w14:paraId="5D68919C" w14:textId="77777777" w:rsidR="00A338E2" w:rsidRPr="0018111B" w:rsidRDefault="00A338E2" w:rsidP="00A338E2">
            <w:pPr>
              <w:jc w:val="center"/>
              <w:rPr>
                <w:rFonts w:asciiTheme="majorHAnsi" w:hAnsiTheme="majorHAnsi" w:cs="Calibri"/>
                <w:color w:val="000000"/>
              </w:rPr>
            </w:pPr>
            <w:r w:rsidRPr="0018111B">
              <w:rPr>
                <w:rFonts w:asciiTheme="majorHAnsi" w:hAnsiTheme="majorHAnsi" w:cs="Calibri"/>
                <w:color w:val="000000"/>
              </w:rPr>
              <w:t>8838.377</w:t>
            </w:r>
          </w:p>
        </w:tc>
        <w:tc>
          <w:tcPr>
            <w:tcW w:w="2523" w:type="dxa"/>
            <w:tcBorders>
              <w:top w:val="single" w:sz="8" w:space="0" w:color="FFFFFF"/>
              <w:left w:val="single" w:sz="8" w:space="0" w:color="FFFFFF"/>
              <w:bottom w:val="single" w:sz="8" w:space="0" w:color="FFFFFF"/>
              <w:right w:val="single" w:sz="8" w:space="0" w:color="FFFFFF"/>
            </w:tcBorders>
            <w:shd w:val="clear" w:color="auto" w:fill="E7E7E7"/>
            <w:tcMar>
              <w:top w:w="15" w:type="dxa"/>
              <w:left w:w="15" w:type="dxa"/>
              <w:bottom w:w="0" w:type="dxa"/>
              <w:right w:w="15" w:type="dxa"/>
            </w:tcMar>
            <w:vAlign w:val="bottom"/>
          </w:tcPr>
          <w:p w14:paraId="0FA6E2DE" w14:textId="77777777" w:rsidR="00A338E2" w:rsidRPr="0018111B" w:rsidRDefault="00A338E2" w:rsidP="00A338E2">
            <w:pPr>
              <w:jc w:val="center"/>
              <w:rPr>
                <w:rFonts w:asciiTheme="majorHAnsi" w:hAnsiTheme="majorHAnsi" w:cs="Calibri"/>
                <w:color w:val="000000"/>
              </w:rPr>
            </w:pPr>
            <w:r w:rsidRPr="0018111B">
              <w:rPr>
                <w:rFonts w:asciiTheme="majorHAnsi" w:hAnsiTheme="majorHAnsi" w:cs="Calibri"/>
                <w:color w:val="000000"/>
              </w:rPr>
              <w:t>106060.524</w:t>
            </w:r>
          </w:p>
        </w:tc>
      </w:tr>
    </w:tbl>
    <w:p w14:paraId="47B66C15" w14:textId="77777777" w:rsidR="0001178B" w:rsidRDefault="0001178B" w:rsidP="000117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ajorHAnsi" w:hAnsiTheme="majorHAnsi" w:cs="Gill Sans"/>
        </w:rPr>
      </w:pPr>
    </w:p>
    <w:p w14:paraId="4EBC63E5" w14:textId="1F17C4A4" w:rsidR="0001178B" w:rsidRPr="00C15346" w:rsidRDefault="0001178B" w:rsidP="0001178B">
      <w:pPr>
        <w:pStyle w:val="Paragraph"/>
        <w:tabs>
          <w:tab w:val="clear" w:pos="1296"/>
          <w:tab w:val="num" w:pos="720"/>
        </w:tabs>
        <w:ind w:left="720" w:hanging="720"/>
        <w:rPr>
          <w:rFonts w:asciiTheme="majorHAnsi" w:hAnsiTheme="majorHAnsi" w:cs="Gill Sans"/>
          <w:lang w:val="en-US"/>
        </w:rPr>
      </w:pPr>
      <w:r w:rsidRPr="00CA734D">
        <w:rPr>
          <w:rFonts w:asciiTheme="majorHAnsi" w:hAnsiTheme="majorHAnsi" w:cs="Gill Sans"/>
          <w:lang w:val="en-US"/>
        </w:rPr>
        <w:t xml:space="preserve">In fiscal terms, the program generates savings by reducing repetition rates. In addition, due to monitoring systems, technological and administrative improvements, the program produces small but system-wide efficiency gains, which translate into a </w:t>
      </w:r>
      <w:r w:rsidRPr="00C15346">
        <w:rPr>
          <w:rFonts w:asciiTheme="majorHAnsi" w:hAnsiTheme="majorHAnsi" w:cs="Gill Sans"/>
          <w:lang w:val="en-US"/>
        </w:rPr>
        <w:t>reduction in the maintenance costs of the education system. The program also generates financial burden costs from the IDB loan, which are part of the associated costs to execute the program. Also, recurrent costs are considered for managing components 1.1 and 1.2.</w:t>
      </w:r>
    </w:p>
    <w:p w14:paraId="6F1C6E95" w14:textId="77777777" w:rsidR="0001178B" w:rsidRPr="00C15346" w:rsidRDefault="0001178B" w:rsidP="0001178B">
      <w:pPr>
        <w:pStyle w:val="ListParagraph"/>
        <w:rPr>
          <w:rFonts w:asciiTheme="majorHAnsi" w:hAnsiTheme="majorHAnsi" w:cs="Gill Sans"/>
          <w:sz w:val="22"/>
        </w:rPr>
      </w:pPr>
    </w:p>
    <w:p w14:paraId="7F9F4B43" w14:textId="0644548F" w:rsidR="0001178B" w:rsidRPr="009D1808" w:rsidRDefault="0001178B" w:rsidP="00C9349E">
      <w:pPr>
        <w:pStyle w:val="Body"/>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heme="majorHAnsi" w:eastAsiaTheme="minorHAnsi" w:hAnsiTheme="majorHAnsi" w:cs="Gill Sans"/>
          <w:b/>
          <w:color w:val="auto"/>
          <w:szCs w:val="24"/>
          <w:lang w:val="en-US"/>
        </w:rPr>
      </w:pPr>
      <w:r w:rsidRPr="009D1808">
        <w:rPr>
          <w:rFonts w:asciiTheme="majorHAnsi" w:eastAsiaTheme="minorHAnsi" w:hAnsiTheme="majorHAnsi" w:cs="Gill Sans"/>
          <w:b/>
          <w:color w:val="auto"/>
          <w:szCs w:val="24"/>
          <w:lang w:val="en-US"/>
        </w:rPr>
        <w:t>Assumptions about impacts over the aggregate stream of future salary income due to curriculum reform.</w:t>
      </w:r>
    </w:p>
    <w:p w14:paraId="2324F762" w14:textId="453C5A58" w:rsidR="0001178B" w:rsidRPr="00C15346" w:rsidRDefault="0001178B" w:rsidP="0001178B">
      <w:pPr>
        <w:pStyle w:val="Paragraph"/>
        <w:tabs>
          <w:tab w:val="clear" w:pos="1296"/>
          <w:tab w:val="num" w:pos="720"/>
        </w:tabs>
        <w:ind w:left="720" w:hanging="720"/>
        <w:rPr>
          <w:rFonts w:asciiTheme="majorHAnsi" w:hAnsiTheme="majorHAnsi" w:cs="Gill Sans"/>
          <w:lang w:val="en-US"/>
        </w:rPr>
      </w:pPr>
      <w:r w:rsidRPr="00C15346">
        <w:rPr>
          <w:rFonts w:asciiTheme="majorHAnsi" w:hAnsiTheme="majorHAnsi" w:cs="Gill Sans"/>
          <w:lang w:val="en-US"/>
        </w:rPr>
        <w:t>Using the number of individuals who report studying from the first grade of pre-primary to the last year of tertiary education and the prevailing dropout rates, the model estimates the number of individuals leaving the system and not returning. As the calculation is carried out for grades but is expressed by level, it is assumed that individuals who drop out of a grade belonging to a level, have the previous educational level.</w:t>
      </w:r>
    </w:p>
    <w:p w14:paraId="33433257" w14:textId="47C12BDF" w:rsidR="0001178B" w:rsidRPr="00C15346" w:rsidRDefault="0001178B" w:rsidP="00A338E2">
      <w:pPr>
        <w:pStyle w:val="Paragraph"/>
        <w:tabs>
          <w:tab w:val="clear" w:pos="1296"/>
          <w:tab w:val="num" w:pos="720"/>
        </w:tabs>
        <w:ind w:left="720" w:hanging="720"/>
        <w:rPr>
          <w:rFonts w:asciiTheme="majorHAnsi" w:hAnsiTheme="majorHAnsi" w:cs="Gill Sans"/>
          <w:lang w:val="en-US"/>
        </w:rPr>
      </w:pPr>
      <w:r w:rsidRPr="00C15346">
        <w:rPr>
          <w:rFonts w:asciiTheme="majorHAnsi" w:hAnsiTheme="majorHAnsi" w:cs="Gill Sans"/>
          <w:lang w:val="en-US"/>
        </w:rPr>
        <w:t>Component 1 foresees a curricular reform in grades 9-11 corresponding to lower secondary, whose population is 26371 individuals nationwide. Under the assumption that curriculum reforms improve motivation and have a proven impact on school performance, we assume a decline –within the parameters that literature indicates- in dropout rate of 3 pp for the conservative scenario, 4 pp for the middle and 4.5 pp for the optimistic scenario.</w:t>
      </w:r>
    </w:p>
    <w:p w14:paraId="72851B5F" w14:textId="39055874" w:rsidR="0001178B" w:rsidRPr="00C15346" w:rsidRDefault="0001178B" w:rsidP="00A338E2">
      <w:pPr>
        <w:pStyle w:val="Paragraph"/>
        <w:tabs>
          <w:tab w:val="clear" w:pos="1296"/>
          <w:tab w:val="num" w:pos="720"/>
        </w:tabs>
        <w:ind w:left="720" w:hanging="720"/>
        <w:rPr>
          <w:rFonts w:asciiTheme="majorHAnsi" w:hAnsiTheme="majorHAnsi" w:cs="Gill Sans"/>
          <w:lang w:val="en-US"/>
        </w:rPr>
      </w:pPr>
      <w:r w:rsidRPr="00C15346">
        <w:rPr>
          <w:rFonts w:asciiTheme="majorHAnsi" w:hAnsiTheme="majorHAnsi" w:cs="Gill Sans"/>
          <w:lang w:val="en-US"/>
        </w:rPr>
        <w:t>The difference between the dropout rate without the program and with the program for each grade and level, is the number of individuals that stayed in the system. In this sense, more people complete higher levels of education in relation to the situation without the program.</w:t>
      </w:r>
    </w:p>
    <w:p w14:paraId="51697431" w14:textId="111FC03B" w:rsidR="0001178B" w:rsidRPr="00C15346" w:rsidRDefault="0001178B" w:rsidP="00A338E2">
      <w:pPr>
        <w:pStyle w:val="Paragraph"/>
        <w:tabs>
          <w:tab w:val="clear" w:pos="1296"/>
          <w:tab w:val="num" w:pos="720"/>
        </w:tabs>
        <w:ind w:left="720" w:hanging="720"/>
        <w:rPr>
          <w:rFonts w:asciiTheme="majorHAnsi" w:hAnsiTheme="majorHAnsi" w:cs="Gill Sans"/>
          <w:lang w:val="en-US"/>
        </w:rPr>
      </w:pPr>
      <w:r w:rsidRPr="00C15346">
        <w:rPr>
          <w:rFonts w:asciiTheme="majorHAnsi" w:hAnsiTheme="majorHAnsi" w:cs="Gill Sans"/>
          <w:lang w:val="en-US"/>
        </w:rPr>
        <w:t>The analysis assumes that the productivity gains increase –within the parameters that literature indicates- expected earnings throughout the working life: 30% for the conservative scenario, 35% for the middle scenario, and 50% for the optimistic scenario.</w:t>
      </w:r>
    </w:p>
    <w:p w14:paraId="559B63BA" w14:textId="77777777" w:rsidR="0001178B" w:rsidRPr="00C15346" w:rsidRDefault="0001178B" w:rsidP="00A338E2">
      <w:pPr>
        <w:pStyle w:val="Paragraph"/>
        <w:tabs>
          <w:tab w:val="clear" w:pos="1296"/>
          <w:tab w:val="num" w:pos="720"/>
        </w:tabs>
        <w:ind w:left="720" w:hanging="720"/>
        <w:rPr>
          <w:rFonts w:asciiTheme="majorHAnsi" w:hAnsiTheme="majorHAnsi" w:cs="Gill Sans"/>
          <w:lang w:val="en-US"/>
        </w:rPr>
      </w:pPr>
      <w:r w:rsidRPr="00C15346">
        <w:rPr>
          <w:rFonts w:asciiTheme="majorHAnsi" w:hAnsiTheme="majorHAnsi" w:cs="Gill Sans"/>
          <w:lang w:val="en-US"/>
        </w:rPr>
        <w:t>It is also considered a cascading effect that impacts subsequent levels as if it were the same cohort that received the program from lower secondary.</w:t>
      </w:r>
    </w:p>
    <w:p w14:paraId="454DADF0" w14:textId="77777777" w:rsidR="0001178B" w:rsidRPr="00C15346" w:rsidRDefault="0001178B" w:rsidP="0001178B">
      <w:pPr>
        <w:pStyle w:val="Body"/>
        <w:jc w:val="both"/>
        <w:rPr>
          <w:rFonts w:asciiTheme="majorHAnsi" w:eastAsiaTheme="minorHAnsi" w:hAnsiTheme="majorHAnsi" w:cs="Gill Sans"/>
          <w:color w:val="auto"/>
          <w:szCs w:val="24"/>
          <w:lang w:val="en-US"/>
        </w:rPr>
      </w:pPr>
    </w:p>
    <w:p w14:paraId="0F54EDED" w14:textId="15E0D4E5" w:rsidR="0001178B" w:rsidRPr="009D1808" w:rsidRDefault="0001178B" w:rsidP="00C9349E">
      <w:pPr>
        <w:pStyle w:val="Body"/>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heme="majorHAnsi" w:eastAsiaTheme="minorHAnsi" w:hAnsiTheme="majorHAnsi" w:cs="Gill Sans"/>
          <w:b/>
          <w:color w:val="auto"/>
          <w:szCs w:val="24"/>
          <w:lang w:val="en-US"/>
        </w:rPr>
      </w:pPr>
      <w:r w:rsidRPr="009D1808">
        <w:rPr>
          <w:rFonts w:asciiTheme="majorHAnsi" w:eastAsiaTheme="minorHAnsi" w:hAnsiTheme="majorHAnsi" w:cs="Gill Sans"/>
          <w:b/>
          <w:color w:val="auto"/>
          <w:szCs w:val="24"/>
          <w:lang w:val="en-US"/>
        </w:rPr>
        <w:t xml:space="preserve"> Assumptions about impacts over the aggregate stream of future salary due to ECD programs </w:t>
      </w:r>
    </w:p>
    <w:p w14:paraId="359FD03F" w14:textId="197D7332" w:rsidR="0001178B" w:rsidRPr="00C15346" w:rsidRDefault="0001178B" w:rsidP="00A338E2">
      <w:pPr>
        <w:pStyle w:val="Paragraph"/>
        <w:tabs>
          <w:tab w:val="clear" w:pos="1296"/>
          <w:tab w:val="num" w:pos="720"/>
        </w:tabs>
        <w:ind w:left="720" w:hanging="720"/>
        <w:rPr>
          <w:rFonts w:asciiTheme="majorHAnsi" w:hAnsiTheme="majorHAnsi" w:cs="Gill Sans"/>
          <w:lang w:val="en-US"/>
        </w:rPr>
      </w:pPr>
      <w:r w:rsidRPr="00C15346">
        <w:rPr>
          <w:rFonts w:asciiTheme="majorHAnsi" w:hAnsiTheme="majorHAnsi" w:cs="Gill Sans"/>
          <w:lang w:val="en-US"/>
        </w:rPr>
        <w:t>Based on the specialized literature, it is argued that early education programs have an impact primarily on retention, school attendance, cognitive skills, and productivity. The salary premiums and reductions in dropout rates are equivalent to those described in component 1.</w:t>
      </w:r>
    </w:p>
    <w:p w14:paraId="049ECD68" w14:textId="4630982C" w:rsidR="0001178B" w:rsidRPr="00C15346" w:rsidRDefault="0001178B" w:rsidP="00A338E2">
      <w:pPr>
        <w:pStyle w:val="Paragraph"/>
        <w:tabs>
          <w:tab w:val="clear" w:pos="1296"/>
          <w:tab w:val="num" w:pos="720"/>
        </w:tabs>
        <w:ind w:left="720" w:hanging="720"/>
        <w:rPr>
          <w:rFonts w:asciiTheme="majorHAnsi" w:hAnsiTheme="majorHAnsi" w:cs="Gill Sans"/>
          <w:lang w:val="en-US"/>
        </w:rPr>
      </w:pPr>
      <w:r w:rsidRPr="00C15346">
        <w:rPr>
          <w:rFonts w:asciiTheme="majorHAnsi" w:hAnsiTheme="majorHAnsi" w:cs="Gill Sans"/>
          <w:lang w:val="en-US"/>
        </w:rPr>
        <w:t>Component 1.2 aims to ensure inclusive access to education to vulnerable populations with particular needs. Two main groups were used as the target population: 1) Individuals attending school who report having disabilities and/or live in remote places (12347) and 2) Early learners (children currently attending grades 1 - 4)</w:t>
      </w:r>
      <w:r w:rsidR="00A338E2" w:rsidRPr="00C15346">
        <w:rPr>
          <w:rFonts w:asciiTheme="majorHAnsi" w:hAnsiTheme="majorHAnsi" w:cs="Gill Sans"/>
          <w:lang w:val="en-US"/>
        </w:rPr>
        <w:t>.</w:t>
      </w:r>
    </w:p>
    <w:p w14:paraId="7846AF21" w14:textId="4EBA9668" w:rsidR="0001178B" w:rsidRPr="00C15346" w:rsidRDefault="0001178B" w:rsidP="00A338E2">
      <w:pPr>
        <w:pStyle w:val="Paragraph"/>
        <w:tabs>
          <w:tab w:val="clear" w:pos="1296"/>
          <w:tab w:val="num" w:pos="720"/>
        </w:tabs>
        <w:ind w:left="720" w:hanging="720"/>
        <w:rPr>
          <w:rFonts w:asciiTheme="majorHAnsi" w:hAnsiTheme="majorHAnsi" w:cs="Gill Sans"/>
          <w:lang w:val="en-US"/>
        </w:rPr>
      </w:pPr>
      <w:r w:rsidRPr="00C15346">
        <w:rPr>
          <w:rFonts w:asciiTheme="majorHAnsi" w:hAnsiTheme="majorHAnsi" w:cs="Gill Sans"/>
          <w:lang w:val="en-US"/>
        </w:rPr>
        <w:t xml:space="preserve">The estimation was carried out separately, assuming that component 1.2 is divided into the groups above. </w:t>
      </w:r>
    </w:p>
    <w:p w14:paraId="47ADD7C6" w14:textId="7FD32C0E" w:rsidR="0001178B" w:rsidRPr="00C15346" w:rsidRDefault="0001178B" w:rsidP="00A338E2">
      <w:pPr>
        <w:pStyle w:val="Paragraph"/>
        <w:tabs>
          <w:tab w:val="clear" w:pos="1296"/>
          <w:tab w:val="num" w:pos="720"/>
        </w:tabs>
        <w:ind w:left="720" w:hanging="720"/>
        <w:rPr>
          <w:rFonts w:asciiTheme="majorHAnsi" w:hAnsiTheme="majorHAnsi" w:cs="Gill Sans"/>
          <w:lang w:val="en-US"/>
        </w:rPr>
      </w:pPr>
      <w:r w:rsidRPr="00C15346">
        <w:rPr>
          <w:rFonts w:asciiTheme="majorHAnsi" w:hAnsiTheme="majorHAnsi" w:cs="Gill Sans"/>
          <w:lang w:val="en-US"/>
        </w:rPr>
        <w:t>The proportion of individuals in the first group was calculated for each grade of the educational system, from pre-primary to tertiary. Then the number of individuals leaving the system and not returning for each grade was estimated using Wanica dropout rates as a "remote area" proxy. Similarly, the decline in dropout rates and the productivity gain of component 1 were assumed for the entire education system, but only for the target population. While, to measure the impact on the second group, the whole population of the education system was taken, and it was assumed that the decline in dropouts and the gain in productivity have a cascading effect after affecting grades 1-4.</w:t>
      </w:r>
    </w:p>
    <w:p w14:paraId="6D57D833" w14:textId="3B4C77F1" w:rsidR="009D1808" w:rsidRPr="00DA7896" w:rsidRDefault="0001178B" w:rsidP="00DA7896">
      <w:pPr>
        <w:pStyle w:val="Body"/>
        <w:jc w:val="both"/>
        <w:rPr>
          <w:rFonts w:asciiTheme="majorHAnsi" w:hAnsiTheme="majorHAnsi"/>
          <w:lang w:val="en-US"/>
        </w:rPr>
      </w:pPr>
      <w:r w:rsidRPr="00C15346">
        <w:rPr>
          <w:rFonts w:asciiTheme="majorHAnsi" w:hAnsiTheme="majorHAnsi" w:cs="Gill Sans"/>
          <w:lang w:val="en-US"/>
        </w:rPr>
        <w:t>The discounted salaries of both groups are compared with their respective base scenario (without salary premium and without decline in dropout and overage)</w:t>
      </w:r>
    </w:p>
    <w:p w14:paraId="6129B99B" w14:textId="77777777" w:rsidR="00591B20" w:rsidRPr="00591B20" w:rsidRDefault="00591B20" w:rsidP="00591B20">
      <w:pPr>
        <w:pStyle w:val="Paragraph"/>
        <w:numPr>
          <w:ilvl w:val="0"/>
          <w:numId w:val="0"/>
        </w:numPr>
        <w:ind w:left="720"/>
        <w:rPr>
          <w:rFonts w:asciiTheme="majorHAnsi" w:hAnsiTheme="majorHAnsi" w:cs="Gill Sans"/>
          <w:lang w:val="en-US"/>
        </w:rPr>
      </w:pPr>
    </w:p>
    <w:p w14:paraId="5D96E5C0" w14:textId="76F6AE18" w:rsidR="0001178B" w:rsidRPr="009D1808" w:rsidRDefault="0001178B" w:rsidP="00C9349E">
      <w:pPr>
        <w:pStyle w:val="Body"/>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heme="majorHAnsi" w:eastAsiaTheme="minorHAnsi" w:hAnsiTheme="majorHAnsi" w:cs="Gill Sans"/>
          <w:b/>
          <w:color w:val="auto"/>
          <w:szCs w:val="24"/>
          <w:lang w:val="en-US"/>
        </w:rPr>
      </w:pPr>
      <w:r w:rsidRPr="009D1808">
        <w:rPr>
          <w:rFonts w:asciiTheme="majorHAnsi" w:eastAsiaTheme="minorHAnsi" w:hAnsiTheme="majorHAnsi" w:cs="Gill Sans"/>
          <w:b/>
          <w:color w:val="auto"/>
          <w:szCs w:val="24"/>
          <w:lang w:val="en-US"/>
        </w:rPr>
        <w:t xml:space="preserve">Assumptions about impacts over the aggregate stream of future salary income due to new/renovated school infrastructure. </w:t>
      </w:r>
    </w:p>
    <w:p w14:paraId="674CA129" w14:textId="4FB76B0A" w:rsidR="0001178B" w:rsidRPr="00C15346" w:rsidRDefault="0001178B" w:rsidP="00A338E2">
      <w:pPr>
        <w:pStyle w:val="Paragraph"/>
        <w:tabs>
          <w:tab w:val="clear" w:pos="1296"/>
          <w:tab w:val="num" w:pos="720"/>
        </w:tabs>
        <w:ind w:left="720" w:hanging="720"/>
        <w:rPr>
          <w:rFonts w:asciiTheme="majorHAnsi" w:hAnsiTheme="majorHAnsi" w:cs="Gill Sans"/>
          <w:lang w:val="en-US"/>
        </w:rPr>
      </w:pPr>
      <w:r w:rsidRPr="00C15346">
        <w:rPr>
          <w:rFonts w:asciiTheme="majorHAnsi" w:hAnsiTheme="majorHAnsi" w:cs="Gill Sans"/>
          <w:lang w:val="en-US"/>
        </w:rPr>
        <w:t>Component 2 was divided as follows: benefits generated by the increase in enrollment and benefits from improvements in infrastructure. Evidence suggests that such programs have significant impacts in reducing absenteeism and repetition rates. Also, they are related to developments in the effectiveness of the education system.</w:t>
      </w:r>
    </w:p>
    <w:p w14:paraId="115D2655" w14:textId="3B7B4CEA" w:rsidR="0001178B" w:rsidRPr="00C15346" w:rsidRDefault="0001178B" w:rsidP="00A338E2">
      <w:pPr>
        <w:pStyle w:val="Paragraph"/>
        <w:tabs>
          <w:tab w:val="clear" w:pos="1296"/>
          <w:tab w:val="num" w:pos="720"/>
        </w:tabs>
        <w:ind w:left="720" w:hanging="720"/>
        <w:rPr>
          <w:rFonts w:asciiTheme="majorHAnsi" w:hAnsiTheme="majorHAnsi" w:cs="Gill Sans"/>
          <w:lang w:val="en-US"/>
        </w:rPr>
      </w:pPr>
      <w:r w:rsidRPr="00C15346">
        <w:rPr>
          <w:rFonts w:asciiTheme="majorHAnsi" w:hAnsiTheme="majorHAnsi" w:cs="Gill Sans"/>
          <w:lang w:val="en-US"/>
        </w:rPr>
        <w:t>Specifically, component 2 aims at the construction of two schools in Wanica and the renovation of another ten schools distributed in three districts (Sipaliwini, Marowijne, Coronie). However, improvements also include expansion of educational coverage by the incorporation of new classrooms that amount to approximately 600 students. While in Wanica, the average size of a school was estimated at 400 students, which would be equivalent to a total of 800 students.</w:t>
      </w:r>
    </w:p>
    <w:p w14:paraId="79AAC2EE" w14:textId="34751D3D" w:rsidR="0001178B" w:rsidRPr="00C15346" w:rsidRDefault="0001178B" w:rsidP="00A338E2">
      <w:pPr>
        <w:pStyle w:val="Paragraph"/>
        <w:tabs>
          <w:tab w:val="clear" w:pos="1296"/>
          <w:tab w:val="num" w:pos="720"/>
        </w:tabs>
        <w:ind w:left="720" w:hanging="720"/>
        <w:rPr>
          <w:rFonts w:asciiTheme="majorHAnsi" w:hAnsiTheme="majorHAnsi" w:cs="Gill Sans"/>
          <w:lang w:val="en-US"/>
        </w:rPr>
      </w:pPr>
      <w:r w:rsidRPr="00C15346">
        <w:rPr>
          <w:rFonts w:asciiTheme="majorHAnsi" w:hAnsiTheme="majorHAnsi" w:cs="Gill Sans"/>
          <w:lang w:val="en-US"/>
        </w:rPr>
        <w:t>It is assumed that the 1400 new students were out of the system and others migrated from overpopulated educational institutions.</w:t>
      </w:r>
    </w:p>
    <w:p w14:paraId="0B95DCEC" w14:textId="277F02E6" w:rsidR="0001178B" w:rsidRPr="00C15346" w:rsidRDefault="0001178B" w:rsidP="00A338E2">
      <w:pPr>
        <w:pStyle w:val="Paragraph"/>
        <w:tabs>
          <w:tab w:val="clear" w:pos="1296"/>
          <w:tab w:val="num" w:pos="720"/>
        </w:tabs>
        <w:ind w:left="720" w:hanging="720"/>
        <w:rPr>
          <w:rFonts w:asciiTheme="majorHAnsi" w:hAnsiTheme="majorHAnsi" w:cs="Gill Sans"/>
          <w:lang w:val="en-US"/>
        </w:rPr>
      </w:pPr>
      <w:r w:rsidRPr="00C15346">
        <w:rPr>
          <w:rFonts w:asciiTheme="majorHAnsi" w:hAnsiTheme="majorHAnsi" w:cs="Gill Sans"/>
          <w:lang w:val="en-US"/>
        </w:rPr>
        <w:t>The target populations (1400 individuals) are distributed in the educational system from pre-primary to the last grade of upper secondary using the national enrollment by grade/national enrollment ratio. The dropout rates that apply are those corresponding to the target districts. Unlike program 1, discounted salaries are not subtracted from a baseline scenario because it is assumed that educational coverage is extended and, therefore, added to the future population of employees.</w:t>
      </w:r>
    </w:p>
    <w:p w14:paraId="7E4670DD" w14:textId="26CACDB6" w:rsidR="0001178B" w:rsidRPr="00C15346" w:rsidRDefault="0001178B" w:rsidP="0001178B">
      <w:pPr>
        <w:pStyle w:val="Paragraph"/>
        <w:tabs>
          <w:tab w:val="clear" w:pos="1296"/>
          <w:tab w:val="num" w:pos="720"/>
        </w:tabs>
        <w:ind w:left="720" w:hanging="720"/>
        <w:rPr>
          <w:rFonts w:asciiTheme="majorHAnsi" w:hAnsiTheme="majorHAnsi" w:cs="Gill Sans"/>
          <w:lang w:val="en-US"/>
        </w:rPr>
      </w:pPr>
      <w:r w:rsidRPr="00C15346">
        <w:rPr>
          <w:rFonts w:asciiTheme="majorHAnsi" w:hAnsiTheme="majorHAnsi" w:cs="Gill Sans"/>
          <w:lang w:val="en-US"/>
        </w:rPr>
        <w:t>The benefits of infrastructure improvements are estimated in the same way as in component 1. However, the average size of the ten schools in the three districts is considered to be 400. This is equivalent to a target population of 4000 students. These are distributed in the educational system (pre-primary to upper secondary) using the national enrollment by grade/national enrollment ratio. The dropout rates that apply are an average of the three districts. Discounted wages are compared with their particular base scenario (without productivity gains and the decrease in dropout).</w:t>
      </w:r>
    </w:p>
    <w:p w14:paraId="4D427750" w14:textId="77777777" w:rsidR="00A338E2" w:rsidRPr="00C15346" w:rsidRDefault="00A338E2" w:rsidP="00A338E2">
      <w:pPr>
        <w:pStyle w:val="Paragraph"/>
        <w:numPr>
          <w:ilvl w:val="0"/>
          <w:numId w:val="0"/>
        </w:numPr>
        <w:ind w:left="720"/>
        <w:rPr>
          <w:rFonts w:asciiTheme="majorHAnsi" w:hAnsiTheme="majorHAnsi" w:cs="Gill Sans"/>
          <w:lang w:val="en-US"/>
        </w:rPr>
      </w:pPr>
    </w:p>
    <w:p w14:paraId="0835CFE4" w14:textId="50262393" w:rsidR="0001178B" w:rsidRPr="009D1808" w:rsidRDefault="0001178B" w:rsidP="00C9349E">
      <w:pPr>
        <w:pStyle w:val="Body"/>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heme="majorHAnsi" w:eastAsiaTheme="minorHAnsi" w:hAnsiTheme="majorHAnsi" w:cs="Gill Sans"/>
          <w:b/>
          <w:color w:val="auto"/>
          <w:szCs w:val="24"/>
          <w:lang w:val="en-US"/>
        </w:rPr>
      </w:pPr>
      <w:r w:rsidRPr="009D1808">
        <w:rPr>
          <w:rFonts w:asciiTheme="majorHAnsi" w:eastAsiaTheme="minorHAnsi" w:hAnsiTheme="majorHAnsi" w:cs="Gill Sans"/>
          <w:b/>
          <w:color w:val="auto"/>
          <w:szCs w:val="24"/>
          <w:lang w:val="en-US"/>
        </w:rPr>
        <w:t>Assumptions about impacts on fiscal savings due to lower repetition rates due to ECD programs</w:t>
      </w:r>
      <w:r w:rsidR="00A338E2" w:rsidRPr="009D1808">
        <w:rPr>
          <w:rFonts w:asciiTheme="majorHAnsi" w:eastAsiaTheme="minorHAnsi" w:hAnsiTheme="majorHAnsi" w:cs="Gill Sans"/>
          <w:b/>
          <w:color w:val="auto"/>
          <w:szCs w:val="24"/>
          <w:lang w:val="en-US"/>
        </w:rPr>
        <w:t>.</w:t>
      </w:r>
    </w:p>
    <w:p w14:paraId="0AFDC7D8" w14:textId="4B6408C1" w:rsidR="0001178B" w:rsidRPr="00C15346" w:rsidRDefault="0001178B" w:rsidP="00A338E2">
      <w:pPr>
        <w:pStyle w:val="Paragraph"/>
        <w:tabs>
          <w:tab w:val="clear" w:pos="1296"/>
          <w:tab w:val="num" w:pos="720"/>
        </w:tabs>
        <w:ind w:left="720" w:hanging="720"/>
        <w:rPr>
          <w:rFonts w:asciiTheme="majorHAnsi" w:hAnsiTheme="majorHAnsi" w:cs="Gill Sans"/>
          <w:lang w:val="en-US"/>
        </w:rPr>
      </w:pPr>
      <w:r w:rsidRPr="00C15346">
        <w:rPr>
          <w:rFonts w:asciiTheme="majorHAnsi" w:hAnsiTheme="majorHAnsi" w:cs="Gill Sans"/>
          <w:lang w:val="en-US"/>
        </w:rPr>
        <w:t>Component 1.2 generates fiscal savings because there is a demonstrated impact of early education programs in reducing repetition rates.</w:t>
      </w:r>
    </w:p>
    <w:p w14:paraId="1F095B32" w14:textId="6F0CDD40" w:rsidR="0001178B" w:rsidRPr="00C15346" w:rsidRDefault="0001178B" w:rsidP="00A338E2">
      <w:pPr>
        <w:pStyle w:val="Paragraph"/>
        <w:tabs>
          <w:tab w:val="clear" w:pos="1296"/>
          <w:tab w:val="num" w:pos="720"/>
        </w:tabs>
        <w:ind w:left="720" w:hanging="720"/>
        <w:rPr>
          <w:rFonts w:asciiTheme="majorHAnsi" w:hAnsiTheme="majorHAnsi" w:cs="Gill Sans"/>
          <w:lang w:val="en-US"/>
        </w:rPr>
      </w:pPr>
      <w:r w:rsidRPr="00C15346">
        <w:rPr>
          <w:rFonts w:asciiTheme="majorHAnsi" w:hAnsiTheme="majorHAnsi" w:cs="Gill Sans"/>
          <w:lang w:val="en-US"/>
        </w:rPr>
        <w:t>For the calculation of savings, the cost of the education system per student (US $ 1162.1) and current repetition rates per grade are available. Literature indicates a 22% reduction in repetition rates per grade.</w:t>
      </w:r>
    </w:p>
    <w:p w14:paraId="1DC4142E" w14:textId="35441730" w:rsidR="0001178B" w:rsidRPr="00C15346" w:rsidRDefault="0001178B" w:rsidP="0001178B">
      <w:pPr>
        <w:pStyle w:val="Paragraph"/>
        <w:tabs>
          <w:tab w:val="clear" w:pos="1296"/>
          <w:tab w:val="num" w:pos="720"/>
        </w:tabs>
        <w:ind w:left="720" w:hanging="720"/>
        <w:rPr>
          <w:rFonts w:asciiTheme="majorHAnsi" w:hAnsiTheme="majorHAnsi" w:cs="Gill Sans"/>
          <w:lang w:val="en-US"/>
        </w:rPr>
      </w:pPr>
      <w:r w:rsidRPr="00C15346">
        <w:rPr>
          <w:rFonts w:asciiTheme="majorHAnsi" w:hAnsiTheme="majorHAnsi" w:cs="Gill Sans"/>
          <w:lang w:val="en-US"/>
        </w:rPr>
        <w:t>The cost per student is multiplied by the difference between the number of repeat students with the program and without the program. This procedure is performed for a time horizon of 13 years (primary - upper secondary) and the flows are discounted.</w:t>
      </w:r>
    </w:p>
    <w:p w14:paraId="5B494818" w14:textId="77777777" w:rsidR="009D1808" w:rsidRPr="00C15346" w:rsidRDefault="009D1808" w:rsidP="00A338E2">
      <w:pPr>
        <w:pStyle w:val="Paragraph"/>
        <w:numPr>
          <w:ilvl w:val="0"/>
          <w:numId w:val="0"/>
        </w:numPr>
        <w:rPr>
          <w:rFonts w:asciiTheme="majorHAnsi" w:hAnsiTheme="majorHAnsi" w:cs="Gill Sans"/>
          <w:lang w:val="en-US"/>
        </w:rPr>
      </w:pPr>
    </w:p>
    <w:p w14:paraId="6C1FF991" w14:textId="03F5EFC3" w:rsidR="0001178B" w:rsidRPr="009D1808" w:rsidRDefault="0001178B" w:rsidP="00C9349E">
      <w:pPr>
        <w:pStyle w:val="Body"/>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heme="majorHAnsi" w:eastAsiaTheme="minorHAnsi" w:hAnsiTheme="majorHAnsi" w:cs="Gill Sans"/>
          <w:b/>
          <w:color w:val="auto"/>
          <w:szCs w:val="24"/>
          <w:lang w:val="en-US"/>
        </w:rPr>
      </w:pPr>
      <w:r w:rsidRPr="009D1808">
        <w:rPr>
          <w:rFonts w:asciiTheme="majorHAnsi" w:eastAsiaTheme="minorHAnsi" w:hAnsiTheme="majorHAnsi" w:cs="Gill Sans"/>
          <w:b/>
          <w:color w:val="auto"/>
          <w:szCs w:val="24"/>
          <w:lang w:val="en-US"/>
        </w:rPr>
        <w:t>Assumptions about impacts on monitoring systems strengthening of the MOESC on system-wide efficiency results.</w:t>
      </w:r>
    </w:p>
    <w:p w14:paraId="628EBC8E" w14:textId="188D17CC" w:rsidR="0001178B" w:rsidRPr="00C15346" w:rsidRDefault="0001178B" w:rsidP="00A338E2">
      <w:pPr>
        <w:pStyle w:val="Paragraph"/>
        <w:tabs>
          <w:tab w:val="clear" w:pos="1296"/>
          <w:tab w:val="num" w:pos="720"/>
        </w:tabs>
        <w:ind w:left="720" w:hanging="720"/>
        <w:rPr>
          <w:rFonts w:asciiTheme="majorHAnsi" w:hAnsiTheme="majorHAnsi" w:cs="Gill Sans"/>
          <w:lang w:val="en-US"/>
        </w:rPr>
      </w:pPr>
      <w:r w:rsidRPr="00C15346">
        <w:rPr>
          <w:rFonts w:asciiTheme="majorHAnsi" w:hAnsiTheme="majorHAnsi" w:cs="Gill Sans"/>
          <w:lang w:val="en-US"/>
        </w:rPr>
        <w:t>The analysis assumes that component 3 generates efficiency gains throughout the education system. In particular, the literature indicates that administrative reforms generate technical efficiency and allocative efficiency.</w:t>
      </w:r>
    </w:p>
    <w:p w14:paraId="18E48C86" w14:textId="77777777" w:rsidR="0001178B" w:rsidRPr="00C15346" w:rsidRDefault="0001178B" w:rsidP="00A338E2">
      <w:pPr>
        <w:pStyle w:val="Paragraph"/>
        <w:tabs>
          <w:tab w:val="clear" w:pos="1296"/>
          <w:tab w:val="num" w:pos="720"/>
        </w:tabs>
        <w:ind w:left="720" w:hanging="720"/>
        <w:rPr>
          <w:rFonts w:asciiTheme="majorHAnsi" w:hAnsiTheme="majorHAnsi" w:cs="Gill Sans"/>
          <w:lang w:val="en-US"/>
        </w:rPr>
      </w:pPr>
      <w:r w:rsidRPr="00C15346">
        <w:rPr>
          <w:rFonts w:asciiTheme="majorHAnsi" w:hAnsiTheme="majorHAnsi" w:cs="Gill Sans"/>
          <w:lang w:val="en-US"/>
        </w:rPr>
        <w:t>Greater efficiency translates into lower system costs. In this sense, a 1% decrease in unit cost per student is assumed and discounted to a time horizon of 15 years (pre-primary - upper secondary).</w:t>
      </w:r>
    </w:p>
    <w:p w14:paraId="12EFAA9A" w14:textId="77777777" w:rsidR="0001178B" w:rsidRPr="00C15346" w:rsidRDefault="0001178B" w:rsidP="00A338E2">
      <w:pPr>
        <w:pStyle w:val="Paragraph"/>
        <w:numPr>
          <w:ilvl w:val="0"/>
          <w:numId w:val="0"/>
        </w:numPr>
        <w:ind w:left="720"/>
        <w:rPr>
          <w:rFonts w:asciiTheme="majorHAnsi" w:hAnsiTheme="majorHAnsi" w:cs="Gill Sans"/>
          <w:lang w:val="en-US"/>
        </w:rPr>
      </w:pPr>
    </w:p>
    <w:p w14:paraId="6DAD8AE0" w14:textId="7FA2396E" w:rsidR="0001178B" w:rsidRPr="009D1808" w:rsidRDefault="0001178B" w:rsidP="00C9349E">
      <w:pPr>
        <w:pStyle w:val="Body"/>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heme="majorHAnsi" w:eastAsiaTheme="minorHAnsi" w:hAnsiTheme="majorHAnsi" w:cs="Gill Sans"/>
          <w:b/>
          <w:color w:val="auto"/>
          <w:szCs w:val="24"/>
          <w:lang w:val="en-US"/>
        </w:rPr>
      </w:pPr>
      <w:r w:rsidRPr="009D1808">
        <w:rPr>
          <w:rFonts w:asciiTheme="majorHAnsi" w:eastAsiaTheme="minorHAnsi" w:hAnsiTheme="majorHAnsi" w:cs="Gill Sans"/>
          <w:b/>
          <w:color w:val="auto"/>
          <w:szCs w:val="24"/>
          <w:lang w:val="en-US"/>
        </w:rPr>
        <w:t xml:space="preserve"> Assumption about recurrent costs due to increased enrollment and implementation of new ECD and Lower Secondary Programs</w:t>
      </w:r>
    </w:p>
    <w:p w14:paraId="140DC53E" w14:textId="4CAEEE95" w:rsidR="0001178B" w:rsidRPr="00C15346" w:rsidRDefault="0001178B" w:rsidP="00A338E2">
      <w:pPr>
        <w:pStyle w:val="Paragraph"/>
        <w:tabs>
          <w:tab w:val="clear" w:pos="1296"/>
          <w:tab w:val="num" w:pos="720"/>
        </w:tabs>
        <w:ind w:left="720" w:hanging="720"/>
        <w:rPr>
          <w:rFonts w:asciiTheme="majorHAnsi" w:hAnsiTheme="majorHAnsi" w:cs="Gill Sans"/>
          <w:lang w:val="en-US"/>
        </w:rPr>
      </w:pPr>
      <w:r w:rsidRPr="00C15346">
        <w:rPr>
          <w:rFonts w:asciiTheme="majorHAnsi" w:hAnsiTheme="majorHAnsi" w:cs="Gill Sans"/>
          <w:lang w:val="en-US"/>
        </w:rPr>
        <w:t>The analysis takes into account that due to an increase in the enrollment of 1400 students, it results in higher costs over time for the education system. The cost per student is multiplied by the new students and the flows are discounted with a time horizon of 15 years (pre-primary - upper secondary).</w:t>
      </w:r>
    </w:p>
    <w:p w14:paraId="59609A5C" w14:textId="506D192A" w:rsidR="001B4031" w:rsidRPr="00C15346" w:rsidRDefault="0001178B" w:rsidP="001B4031">
      <w:pPr>
        <w:pStyle w:val="Paragraph"/>
        <w:tabs>
          <w:tab w:val="clear" w:pos="1296"/>
          <w:tab w:val="num" w:pos="720"/>
        </w:tabs>
        <w:ind w:left="720" w:hanging="720"/>
        <w:rPr>
          <w:rFonts w:asciiTheme="majorHAnsi" w:hAnsiTheme="majorHAnsi" w:cs="Gill Sans"/>
          <w:lang w:val="en-US"/>
        </w:rPr>
      </w:pPr>
      <w:r w:rsidRPr="00C15346">
        <w:rPr>
          <w:rFonts w:asciiTheme="majorHAnsi" w:hAnsiTheme="majorHAnsi" w:cs="Gill Sans"/>
          <w:lang w:val="en-US"/>
        </w:rPr>
        <w:t>The programs of component 1 and 1.2 are also considered to have recurrent costs. They are calculated as a 2% increase in the cost per student for these target populations, and the flows with a time horizon of 15 years (pre-primary – upper</w:t>
      </w:r>
      <w:r w:rsidR="00A338E2" w:rsidRPr="00C15346">
        <w:rPr>
          <w:rFonts w:asciiTheme="majorHAnsi" w:hAnsiTheme="majorHAnsi" w:cs="Gill Sans"/>
          <w:lang w:val="en-US"/>
        </w:rPr>
        <w:t xml:space="preserve"> secondary) are discounted.</w:t>
      </w:r>
    </w:p>
    <w:p w14:paraId="2E2975A1" w14:textId="2AF5E53D" w:rsidR="001B4031" w:rsidRPr="00C15346" w:rsidRDefault="001B4031" w:rsidP="001B4031">
      <w:pPr>
        <w:pStyle w:val="Chapter"/>
        <w:jc w:val="left"/>
        <w:rPr>
          <w:rFonts w:asciiTheme="majorHAnsi" w:hAnsiTheme="majorHAnsi" w:cstheme="majorHAnsi"/>
          <w:sz w:val="22"/>
          <w:lang w:val="en-US"/>
        </w:rPr>
      </w:pPr>
      <w:bookmarkStart w:id="9" w:name="_Toc24896984"/>
      <w:r w:rsidRPr="00C15346">
        <w:rPr>
          <w:rFonts w:asciiTheme="majorHAnsi" w:hAnsiTheme="majorHAnsi" w:cstheme="majorHAnsi"/>
          <w:sz w:val="22"/>
          <w:lang w:val="en-US"/>
        </w:rPr>
        <w:t>Economic Benefits and Sensitivity Analysis</w:t>
      </w:r>
      <w:bookmarkEnd w:id="9"/>
    </w:p>
    <w:p w14:paraId="33270AF0" w14:textId="77777777" w:rsidR="00591B20" w:rsidRPr="009D1808" w:rsidRDefault="001B4031" w:rsidP="009D1808">
      <w:pPr>
        <w:pStyle w:val="Paragraph"/>
        <w:tabs>
          <w:tab w:val="clear" w:pos="1296"/>
          <w:tab w:val="num" w:pos="720"/>
        </w:tabs>
        <w:ind w:left="720" w:hanging="720"/>
        <w:rPr>
          <w:rFonts w:asciiTheme="majorHAnsi" w:hAnsiTheme="majorHAnsi" w:cs="Gill Sans"/>
          <w:lang w:val="en-US"/>
        </w:rPr>
      </w:pPr>
      <w:r w:rsidRPr="009D1808">
        <w:rPr>
          <w:rFonts w:asciiTheme="majorHAnsi" w:hAnsiTheme="majorHAnsi" w:cs="Gill Sans"/>
          <w:lang w:val="en-US"/>
        </w:rPr>
        <w:t xml:space="preserve">The analysis presents three alternatives (Conservative, Middle, or Optimistic), subject to a variation of dropout rates and the salary premiums associated with productivity gains. The benefits are calculated as the net present value the aggregate stream of future salary </w:t>
      </w:r>
    </w:p>
    <w:p w14:paraId="14AFAF72" w14:textId="4E6AEEA9" w:rsidR="001B4031" w:rsidRPr="009D1808" w:rsidRDefault="001B4031" w:rsidP="009D1808">
      <w:pPr>
        <w:pStyle w:val="Paragraph"/>
        <w:tabs>
          <w:tab w:val="clear" w:pos="1296"/>
          <w:tab w:val="num" w:pos="720"/>
        </w:tabs>
        <w:ind w:left="720" w:hanging="720"/>
        <w:rPr>
          <w:rFonts w:asciiTheme="majorHAnsi" w:hAnsiTheme="majorHAnsi" w:cs="Gill Sans"/>
          <w:lang w:val="en-US"/>
        </w:rPr>
      </w:pPr>
      <w:r w:rsidRPr="009D1808">
        <w:rPr>
          <w:rFonts w:asciiTheme="majorHAnsi" w:hAnsiTheme="majorHAnsi" w:cs="Gill Sans"/>
          <w:lang w:val="en-US"/>
        </w:rPr>
        <w:t>income of the beneficiary of each component. The fiscal savings due to reduced repetition rates and the efficiency gains obtained are also factored in the stream of future earnings.</w:t>
      </w:r>
    </w:p>
    <w:p w14:paraId="67F2FC09" w14:textId="1D7A9FC1" w:rsidR="001B4031" w:rsidRPr="009D1808" w:rsidRDefault="001B4031" w:rsidP="001B4031">
      <w:pPr>
        <w:pStyle w:val="Paragraph"/>
        <w:tabs>
          <w:tab w:val="clear" w:pos="1296"/>
          <w:tab w:val="num" w:pos="720"/>
        </w:tabs>
        <w:ind w:left="720" w:hanging="720"/>
        <w:rPr>
          <w:rFonts w:asciiTheme="majorHAnsi" w:hAnsiTheme="majorHAnsi" w:cs="Gill Sans"/>
          <w:lang w:val="en-US"/>
        </w:rPr>
      </w:pPr>
      <w:r w:rsidRPr="009D1808">
        <w:rPr>
          <w:rFonts w:asciiTheme="majorHAnsi" w:hAnsiTheme="majorHAnsi" w:cs="Gill Sans"/>
          <w:lang w:val="en-US"/>
        </w:rPr>
        <w:t>On the other hand, the costs have a recurring counterpart that represents the fiscal expenses associated with the maintenance of some components and the increase in enrollment.</w:t>
      </w:r>
    </w:p>
    <w:p w14:paraId="13DE2179" w14:textId="64D332DD" w:rsidR="001B4031" w:rsidRPr="009D1808" w:rsidRDefault="001B4031" w:rsidP="001B4031">
      <w:pPr>
        <w:pStyle w:val="Paragraph"/>
        <w:tabs>
          <w:tab w:val="clear" w:pos="1296"/>
          <w:tab w:val="num" w:pos="720"/>
        </w:tabs>
        <w:ind w:left="720" w:hanging="720"/>
        <w:rPr>
          <w:rFonts w:asciiTheme="majorHAnsi" w:hAnsiTheme="majorHAnsi" w:cs="Gill Sans"/>
          <w:lang w:val="en-US"/>
        </w:rPr>
      </w:pPr>
      <w:r w:rsidRPr="009D1808">
        <w:rPr>
          <w:rFonts w:asciiTheme="majorHAnsi" w:hAnsiTheme="majorHAnsi" w:cs="Gill Sans"/>
          <w:lang w:val="en-US"/>
        </w:rPr>
        <w:t>The program's investment costs are US$ 30 million at 25 years, with a grace period equivalent to the execution time of the project plus two years. Discounted investment costs at 12% with a LIBOR +1 interest rate are US $ 6.7 million.</w:t>
      </w:r>
    </w:p>
    <w:p w14:paraId="3F63419E" w14:textId="1AF1FAD7" w:rsidR="001B4031" w:rsidRPr="009D1808" w:rsidRDefault="001B4031" w:rsidP="001B4031">
      <w:pPr>
        <w:pStyle w:val="Paragraph"/>
        <w:tabs>
          <w:tab w:val="clear" w:pos="1296"/>
          <w:tab w:val="num" w:pos="720"/>
        </w:tabs>
        <w:ind w:left="720" w:hanging="720"/>
        <w:rPr>
          <w:rFonts w:asciiTheme="majorHAnsi" w:hAnsiTheme="majorHAnsi" w:cs="Gill Sans"/>
          <w:lang w:val="en-US"/>
        </w:rPr>
      </w:pPr>
      <w:r w:rsidRPr="009D1808">
        <w:rPr>
          <w:rFonts w:asciiTheme="majorHAnsi" w:hAnsiTheme="majorHAnsi" w:cs="Gill Sans"/>
          <w:lang w:val="en-US"/>
        </w:rPr>
        <w:t>The analysis considers 1) a decline in dropout rate of 3 pp for the conservative scenario, 4 pp for the middle and 4.5 pp for the optimistic scenario, and 1) Productivity gains increase the expected earnings throughout the working life for children exposed to ECD programs and the new lower education curriculum: 30% for the conservative scenario, 35% for the middle scenario, and 50% for the optimistic scenario.</w:t>
      </w:r>
    </w:p>
    <w:p w14:paraId="6E4A4A17" w14:textId="77777777" w:rsidR="001B4031" w:rsidRDefault="001B4031" w:rsidP="001B40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ajorHAnsi" w:hAnsiTheme="majorHAnsi" w:cs="Gill Sans"/>
        </w:rPr>
      </w:pPr>
      <w:r w:rsidRPr="00DA7896">
        <w:rPr>
          <w:rFonts w:asciiTheme="majorHAnsi" w:hAnsiTheme="majorHAnsi"/>
          <w:b/>
        </w:rPr>
        <w:t xml:space="preserve">Table 5: </w:t>
      </w:r>
      <w:r w:rsidRPr="007234F8">
        <w:rPr>
          <w:rFonts w:asciiTheme="majorHAnsi" w:hAnsiTheme="majorHAnsi" w:cs="Gill Sans"/>
        </w:rPr>
        <w:t>Benefits Conservative Scenario</w:t>
      </w:r>
    </w:p>
    <w:tbl>
      <w:tblPr>
        <w:tblStyle w:val="GridTable2"/>
        <w:tblpPr w:leftFromText="180" w:rightFromText="180" w:vertAnchor="page" w:horzAnchor="page" w:tblpX="2170" w:tblpY="7565"/>
        <w:tblW w:w="7831" w:type="dxa"/>
        <w:tblBorders>
          <w:left w:val="single" w:sz="2" w:space="0" w:color="666666" w:themeColor="text1" w:themeTint="99"/>
          <w:right w:val="single" w:sz="2" w:space="0" w:color="666666" w:themeColor="text1" w:themeTint="99"/>
          <w:insideH w:val="single" w:sz="6" w:space="0" w:color="666666" w:themeColor="text1" w:themeTint="99"/>
          <w:insideV w:val="single" w:sz="6" w:space="0" w:color="666666" w:themeColor="text1" w:themeTint="99"/>
        </w:tblBorders>
        <w:tblLook w:val="04A0" w:firstRow="1" w:lastRow="0" w:firstColumn="1" w:lastColumn="0" w:noHBand="0" w:noVBand="1"/>
      </w:tblPr>
      <w:tblGrid>
        <w:gridCol w:w="3587"/>
        <w:gridCol w:w="4244"/>
      </w:tblGrid>
      <w:tr w:rsidR="00D223BD" w:rsidRPr="007234F8" w14:paraId="7934A324" w14:textId="77777777" w:rsidTr="00DA7896">
        <w:trPr>
          <w:cnfStyle w:val="100000000000" w:firstRow="1" w:lastRow="0" w:firstColumn="0" w:lastColumn="0" w:oddVBand="0" w:evenVBand="0" w:oddHBand="0" w:evenHBand="0" w:firstRowFirstColumn="0" w:firstRowLastColumn="0" w:lastRowFirstColumn="0" w:lastRowLastColumn="0"/>
          <w:trHeight w:val="252"/>
        </w:trPr>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666666" w:themeColor="text1" w:themeTint="99"/>
              <w:bottom w:val="single" w:sz="2" w:space="0" w:color="666666" w:themeColor="text1" w:themeTint="99"/>
              <w:right w:val="single" w:sz="2" w:space="0" w:color="666666" w:themeColor="text1" w:themeTint="99"/>
            </w:tcBorders>
            <w:noWrap/>
            <w:hideMark/>
          </w:tcPr>
          <w:p w14:paraId="1A65FA74" w14:textId="77777777" w:rsidR="009D1808" w:rsidRPr="0018111B" w:rsidRDefault="009D1808" w:rsidP="009D1808">
            <w:pPr>
              <w:tabs>
                <w:tab w:val="left" w:pos="0"/>
              </w:tabs>
              <w:rPr>
                <w:rFonts w:asciiTheme="majorHAnsi" w:eastAsia="Times New Roman" w:hAnsiTheme="majorHAnsi" w:cs="Calibri"/>
                <w:color w:val="000000"/>
                <w:sz w:val="22"/>
              </w:rPr>
            </w:pPr>
            <w:r w:rsidRPr="0018111B">
              <w:rPr>
                <w:rFonts w:asciiTheme="majorHAnsi" w:eastAsia="Times New Roman" w:hAnsiTheme="majorHAnsi" w:cs="Calibri"/>
                <w:color w:val="000000"/>
                <w:sz w:val="22"/>
              </w:rPr>
              <w:t>Component 1.1</w:t>
            </w:r>
          </w:p>
        </w:tc>
        <w:tc>
          <w:tcPr>
            <w:tcW w:w="0" w:type="dxa"/>
            <w:tcBorders>
              <w:top w:val="single" w:sz="2" w:space="0" w:color="666666" w:themeColor="text1" w:themeTint="99"/>
              <w:left w:val="single" w:sz="2" w:space="0" w:color="666666" w:themeColor="text1" w:themeTint="99"/>
              <w:bottom w:val="single" w:sz="2" w:space="0" w:color="666666" w:themeColor="text1" w:themeTint="99"/>
            </w:tcBorders>
            <w:noWrap/>
            <w:hideMark/>
          </w:tcPr>
          <w:p w14:paraId="5545FE2B" w14:textId="77777777" w:rsidR="009D1808" w:rsidRPr="0018111B" w:rsidRDefault="009D1808" w:rsidP="009D1808">
            <w:pP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Calibri"/>
                <w:color w:val="000000"/>
                <w:sz w:val="22"/>
              </w:rPr>
            </w:pPr>
            <w:r w:rsidRPr="0018111B">
              <w:rPr>
                <w:rFonts w:asciiTheme="majorHAnsi" w:eastAsia="Times New Roman" w:hAnsiTheme="majorHAnsi" w:cs="Calibri"/>
                <w:color w:val="000000"/>
                <w:sz w:val="22"/>
              </w:rPr>
              <w:t>$      12,212,167.06</w:t>
            </w:r>
          </w:p>
        </w:tc>
      </w:tr>
      <w:tr w:rsidR="009D1808" w:rsidRPr="007234F8" w14:paraId="3C79F293" w14:textId="77777777" w:rsidTr="00DA7896">
        <w:trPr>
          <w:cnfStyle w:val="000000100000" w:firstRow="0" w:lastRow="0" w:firstColumn="0" w:lastColumn="0" w:oddVBand="0" w:evenVBand="0" w:oddHBand="1" w:evenHBand="0" w:firstRowFirstColumn="0" w:firstRowLastColumn="0" w:lastRowFirstColumn="0" w:lastRowLastColumn="0"/>
          <w:trHeight w:val="234"/>
        </w:trPr>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666666" w:themeColor="text1" w:themeTint="99"/>
            </w:tcBorders>
            <w:noWrap/>
            <w:hideMark/>
          </w:tcPr>
          <w:p w14:paraId="73638F04" w14:textId="77777777" w:rsidR="009D1808" w:rsidRPr="0018111B" w:rsidRDefault="009D1808" w:rsidP="009D1808">
            <w:pPr>
              <w:rPr>
                <w:rFonts w:asciiTheme="majorHAnsi" w:eastAsia="Times New Roman" w:hAnsiTheme="majorHAnsi" w:cs="Calibri"/>
                <w:color w:val="000000"/>
                <w:sz w:val="22"/>
              </w:rPr>
            </w:pPr>
            <w:r w:rsidRPr="0018111B">
              <w:rPr>
                <w:rFonts w:asciiTheme="majorHAnsi" w:eastAsia="Times New Roman" w:hAnsiTheme="majorHAnsi" w:cs="Calibri"/>
                <w:color w:val="000000"/>
                <w:sz w:val="22"/>
              </w:rPr>
              <w:t>Component 1.2</w:t>
            </w:r>
          </w:p>
        </w:tc>
        <w:tc>
          <w:tcPr>
            <w:tcW w:w="0" w:type="dxa"/>
            <w:tcBorders>
              <w:top w:val="single" w:sz="2" w:space="0" w:color="666666" w:themeColor="text1" w:themeTint="99"/>
            </w:tcBorders>
            <w:noWrap/>
            <w:hideMark/>
          </w:tcPr>
          <w:p w14:paraId="4D727EDE" w14:textId="77777777" w:rsidR="009D1808" w:rsidRPr="0018111B" w:rsidRDefault="009D1808" w:rsidP="009D1808">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color w:val="000000"/>
                <w:sz w:val="22"/>
              </w:rPr>
            </w:pPr>
            <w:r w:rsidRPr="0018111B">
              <w:rPr>
                <w:rFonts w:asciiTheme="majorHAnsi" w:eastAsia="Times New Roman" w:hAnsiTheme="majorHAnsi" w:cs="Calibri"/>
                <w:color w:val="000000"/>
                <w:sz w:val="22"/>
              </w:rPr>
              <w:t>$      19,958,449.19</w:t>
            </w:r>
          </w:p>
        </w:tc>
      </w:tr>
      <w:tr w:rsidR="009D1808" w:rsidRPr="007234F8" w14:paraId="5A224029" w14:textId="77777777" w:rsidTr="00DA7896">
        <w:trPr>
          <w:trHeight w:val="206"/>
        </w:trPr>
        <w:tc>
          <w:tcPr>
            <w:cnfStyle w:val="001000000000" w:firstRow="0" w:lastRow="0" w:firstColumn="1" w:lastColumn="0" w:oddVBand="0" w:evenVBand="0" w:oddHBand="0" w:evenHBand="0" w:firstRowFirstColumn="0" w:firstRowLastColumn="0" w:lastRowFirstColumn="0" w:lastRowLastColumn="0"/>
            <w:tcW w:w="0" w:type="dxa"/>
            <w:noWrap/>
            <w:hideMark/>
          </w:tcPr>
          <w:p w14:paraId="2D5BC8C5" w14:textId="77777777" w:rsidR="009D1808" w:rsidRPr="0018111B" w:rsidRDefault="009D1808" w:rsidP="009D1808">
            <w:pPr>
              <w:rPr>
                <w:rFonts w:asciiTheme="majorHAnsi" w:eastAsia="Times New Roman" w:hAnsiTheme="majorHAnsi" w:cs="Calibri"/>
                <w:color w:val="000000"/>
                <w:sz w:val="22"/>
              </w:rPr>
            </w:pPr>
            <w:r w:rsidRPr="0018111B">
              <w:rPr>
                <w:rFonts w:asciiTheme="majorHAnsi" w:eastAsia="Times New Roman" w:hAnsiTheme="majorHAnsi" w:cs="Calibri"/>
                <w:color w:val="000000"/>
                <w:sz w:val="22"/>
              </w:rPr>
              <w:t>Component 2</w:t>
            </w:r>
          </w:p>
        </w:tc>
        <w:tc>
          <w:tcPr>
            <w:tcW w:w="0" w:type="dxa"/>
            <w:noWrap/>
            <w:hideMark/>
          </w:tcPr>
          <w:p w14:paraId="3531FF77" w14:textId="77777777" w:rsidR="009D1808" w:rsidRPr="0018111B" w:rsidRDefault="009D1808" w:rsidP="009D1808">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color w:val="000000"/>
                <w:sz w:val="22"/>
              </w:rPr>
            </w:pPr>
            <w:r w:rsidRPr="0018111B">
              <w:rPr>
                <w:rFonts w:asciiTheme="majorHAnsi" w:eastAsia="Times New Roman" w:hAnsiTheme="majorHAnsi" w:cs="Calibri"/>
                <w:color w:val="000000"/>
                <w:sz w:val="22"/>
              </w:rPr>
              <w:t>$        1,900,214.74</w:t>
            </w:r>
          </w:p>
        </w:tc>
      </w:tr>
      <w:tr w:rsidR="009D1808" w:rsidRPr="007234F8" w14:paraId="518E05A4" w14:textId="77777777" w:rsidTr="00DA7896">
        <w:trPr>
          <w:cnfStyle w:val="000000100000" w:firstRow="0" w:lastRow="0" w:firstColumn="0" w:lastColumn="0" w:oddVBand="0" w:evenVBand="0" w:oddHBand="1"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0" w:type="dxa"/>
            <w:noWrap/>
            <w:hideMark/>
          </w:tcPr>
          <w:p w14:paraId="6F044D1E" w14:textId="77777777" w:rsidR="009D1808" w:rsidRPr="0018111B" w:rsidRDefault="009D1808" w:rsidP="009D1808">
            <w:pPr>
              <w:rPr>
                <w:rFonts w:asciiTheme="majorHAnsi" w:eastAsia="Times New Roman" w:hAnsiTheme="majorHAnsi" w:cs="Calibri"/>
                <w:color w:val="000000"/>
                <w:sz w:val="22"/>
              </w:rPr>
            </w:pPr>
            <w:r w:rsidRPr="0018111B">
              <w:rPr>
                <w:rFonts w:asciiTheme="majorHAnsi" w:eastAsia="Times New Roman" w:hAnsiTheme="majorHAnsi" w:cs="Calibri"/>
                <w:color w:val="000000"/>
                <w:sz w:val="22"/>
              </w:rPr>
              <w:t>Saving in recurrent costs by reduction of repetition rates</w:t>
            </w:r>
          </w:p>
        </w:tc>
        <w:tc>
          <w:tcPr>
            <w:tcW w:w="0" w:type="dxa"/>
            <w:noWrap/>
            <w:hideMark/>
          </w:tcPr>
          <w:p w14:paraId="130F6B24" w14:textId="77777777" w:rsidR="009D1808" w:rsidRPr="0018111B" w:rsidRDefault="009D1808" w:rsidP="009D1808">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color w:val="000000"/>
                <w:sz w:val="22"/>
              </w:rPr>
            </w:pPr>
            <w:r w:rsidRPr="0018111B">
              <w:rPr>
                <w:rFonts w:asciiTheme="majorHAnsi" w:eastAsia="Times New Roman" w:hAnsiTheme="majorHAnsi" w:cs="Calibri"/>
                <w:color w:val="000000"/>
                <w:sz w:val="22"/>
              </w:rPr>
              <w:t>$        1,720,558.14</w:t>
            </w:r>
          </w:p>
        </w:tc>
      </w:tr>
      <w:tr w:rsidR="009D1808" w:rsidRPr="007234F8" w14:paraId="756EE77E" w14:textId="77777777" w:rsidTr="00DA7896">
        <w:trPr>
          <w:trHeight w:val="251"/>
        </w:trPr>
        <w:tc>
          <w:tcPr>
            <w:cnfStyle w:val="001000000000" w:firstRow="0" w:lastRow="0" w:firstColumn="1" w:lastColumn="0" w:oddVBand="0" w:evenVBand="0" w:oddHBand="0" w:evenHBand="0" w:firstRowFirstColumn="0" w:firstRowLastColumn="0" w:lastRowFirstColumn="0" w:lastRowLastColumn="0"/>
            <w:tcW w:w="0" w:type="dxa"/>
            <w:noWrap/>
            <w:hideMark/>
          </w:tcPr>
          <w:p w14:paraId="507B3BF2" w14:textId="77777777" w:rsidR="009D1808" w:rsidRPr="0018111B" w:rsidRDefault="009D1808" w:rsidP="009D1808">
            <w:pPr>
              <w:rPr>
                <w:rFonts w:asciiTheme="majorHAnsi" w:eastAsia="Times New Roman" w:hAnsiTheme="majorHAnsi" w:cs="Calibri"/>
                <w:color w:val="000000"/>
                <w:sz w:val="22"/>
              </w:rPr>
            </w:pPr>
            <w:r w:rsidRPr="0018111B">
              <w:rPr>
                <w:rFonts w:asciiTheme="majorHAnsi" w:eastAsia="Times New Roman" w:hAnsiTheme="majorHAnsi" w:cs="Calibri"/>
                <w:color w:val="000000"/>
                <w:sz w:val="22"/>
              </w:rPr>
              <w:t>Component 3: Savings due to efficiency gains</w:t>
            </w:r>
          </w:p>
        </w:tc>
        <w:tc>
          <w:tcPr>
            <w:tcW w:w="0" w:type="dxa"/>
            <w:noWrap/>
            <w:hideMark/>
          </w:tcPr>
          <w:p w14:paraId="22B784D0" w14:textId="77777777" w:rsidR="009D1808" w:rsidRPr="0018111B" w:rsidRDefault="009D1808" w:rsidP="009D1808">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color w:val="000000"/>
                <w:sz w:val="22"/>
              </w:rPr>
            </w:pPr>
            <w:r w:rsidRPr="0018111B">
              <w:rPr>
                <w:rFonts w:asciiTheme="majorHAnsi" w:eastAsia="Times New Roman" w:hAnsiTheme="majorHAnsi" w:cs="Calibri"/>
                <w:color w:val="000000"/>
                <w:sz w:val="22"/>
              </w:rPr>
              <w:t>$        5,763,876.91</w:t>
            </w:r>
          </w:p>
        </w:tc>
      </w:tr>
      <w:tr w:rsidR="009D1808" w:rsidRPr="007234F8" w14:paraId="23D99206" w14:textId="77777777" w:rsidTr="00DA7896">
        <w:trPr>
          <w:cnfStyle w:val="000000100000" w:firstRow="0" w:lastRow="0" w:firstColumn="0" w:lastColumn="0" w:oddVBand="0" w:evenVBand="0" w:oddHBand="1" w:evenHBand="0" w:firstRowFirstColumn="0" w:firstRowLastColumn="0" w:lastRowFirstColumn="0" w:lastRowLastColumn="0"/>
          <w:trHeight w:val="143"/>
        </w:trPr>
        <w:tc>
          <w:tcPr>
            <w:cnfStyle w:val="001000000000" w:firstRow="0" w:lastRow="0" w:firstColumn="1" w:lastColumn="0" w:oddVBand="0" w:evenVBand="0" w:oddHBand="0" w:evenHBand="0" w:firstRowFirstColumn="0" w:firstRowLastColumn="0" w:lastRowFirstColumn="0" w:lastRowLastColumn="0"/>
            <w:tcW w:w="0" w:type="dxa"/>
            <w:noWrap/>
            <w:hideMark/>
          </w:tcPr>
          <w:p w14:paraId="3AB3B500" w14:textId="77777777" w:rsidR="009D1808" w:rsidRPr="0018111B" w:rsidRDefault="009D1808" w:rsidP="009D1808">
            <w:pPr>
              <w:rPr>
                <w:rFonts w:asciiTheme="majorHAnsi" w:eastAsia="Times New Roman" w:hAnsiTheme="majorHAnsi" w:cs="Calibri"/>
                <w:b w:val="0"/>
                <w:bCs w:val="0"/>
                <w:color w:val="000000"/>
                <w:sz w:val="22"/>
              </w:rPr>
            </w:pPr>
            <w:r w:rsidRPr="0018111B">
              <w:rPr>
                <w:rFonts w:asciiTheme="majorHAnsi" w:eastAsia="Times New Roman" w:hAnsiTheme="majorHAnsi" w:cs="Calibri"/>
                <w:b w:val="0"/>
                <w:bCs w:val="0"/>
                <w:color w:val="000000"/>
                <w:sz w:val="22"/>
              </w:rPr>
              <w:t>Total</w:t>
            </w:r>
          </w:p>
        </w:tc>
        <w:tc>
          <w:tcPr>
            <w:tcW w:w="0" w:type="dxa"/>
            <w:noWrap/>
            <w:hideMark/>
          </w:tcPr>
          <w:p w14:paraId="1B338DF4" w14:textId="77777777" w:rsidR="009D1808" w:rsidRPr="0018111B" w:rsidRDefault="009D1808" w:rsidP="009D1808">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color w:val="000000"/>
                <w:sz w:val="22"/>
              </w:rPr>
            </w:pPr>
            <w:r w:rsidRPr="0018111B">
              <w:rPr>
                <w:rFonts w:asciiTheme="majorHAnsi" w:eastAsia="Times New Roman" w:hAnsiTheme="majorHAnsi" w:cs="Calibri"/>
                <w:color w:val="000000"/>
                <w:sz w:val="22"/>
              </w:rPr>
              <w:t>$      41,555,266.05</w:t>
            </w:r>
          </w:p>
        </w:tc>
      </w:tr>
    </w:tbl>
    <w:p w14:paraId="0368F877" w14:textId="77777777" w:rsidR="001B4031" w:rsidRPr="00DA7896" w:rsidRDefault="001B4031" w:rsidP="00DA7896">
      <w:pPr>
        <w:pStyle w:val="Paragraph"/>
        <w:numPr>
          <w:ilvl w:val="0"/>
          <w:numId w:val="0"/>
        </w:numPr>
        <w:rPr>
          <w:rFonts w:asciiTheme="majorHAnsi" w:hAnsiTheme="majorHAnsi"/>
          <w:b/>
        </w:rPr>
      </w:pPr>
    </w:p>
    <w:p w14:paraId="6D10A0A1" w14:textId="77777777" w:rsidR="001B4031" w:rsidRPr="007234F8" w:rsidRDefault="001B4031" w:rsidP="00DA78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hAnsiTheme="majorHAnsi" w:cs="Gill Sans"/>
          <w:b/>
        </w:rPr>
      </w:pPr>
    </w:p>
    <w:p w14:paraId="7EC63789" w14:textId="222A06CA" w:rsidR="001B4031" w:rsidRPr="001B4031" w:rsidRDefault="001B4031" w:rsidP="001B40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ajorHAnsi" w:hAnsiTheme="majorHAnsi" w:cs="Gill Sans"/>
          <w:b/>
        </w:rPr>
      </w:pPr>
      <w:r w:rsidRPr="007234F8">
        <w:rPr>
          <w:rFonts w:asciiTheme="majorHAnsi" w:hAnsiTheme="majorHAnsi" w:cs="Gill Sans"/>
          <w:b/>
        </w:rPr>
        <w:t xml:space="preserve">Table 6: </w:t>
      </w:r>
      <w:r w:rsidRPr="007234F8">
        <w:rPr>
          <w:rFonts w:asciiTheme="majorHAnsi" w:hAnsiTheme="majorHAnsi" w:cs="Gill Sans"/>
        </w:rPr>
        <w:t>Benefits from Middle Scenario</w:t>
      </w:r>
    </w:p>
    <w:tbl>
      <w:tblPr>
        <w:tblStyle w:val="GridTable2"/>
        <w:tblpPr w:leftFromText="180" w:rightFromText="180" w:vertAnchor="text" w:horzAnchor="page" w:tblpXSpec="center" w:tblpY="125"/>
        <w:tblW w:w="7959" w:type="dxa"/>
        <w:tblBorders>
          <w:left w:val="single" w:sz="2" w:space="0" w:color="666666" w:themeColor="text1" w:themeTint="99"/>
          <w:right w:val="single" w:sz="2" w:space="0" w:color="666666" w:themeColor="text1" w:themeTint="99"/>
        </w:tblBorders>
        <w:tblLayout w:type="fixed"/>
        <w:tblLook w:val="04A0" w:firstRow="1" w:lastRow="0" w:firstColumn="1" w:lastColumn="0" w:noHBand="0" w:noVBand="1"/>
      </w:tblPr>
      <w:tblGrid>
        <w:gridCol w:w="5377"/>
        <w:gridCol w:w="2582"/>
      </w:tblGrid>
      <w:tr w:rsidR="001B4031" w:rsidRPr="007234F8" w14:paraId="621BDC5A" w14:textId="77777777" w:rsidTr="001B4031">
        <w:trPr>
          <w:cnfStyle w:val="100000000000" w:firstRow="1" w:lastRow="0" w:firstColumn="0" w:lastColumn="0" w:oddVBand="0" w:evenVBand="0" w:oddHBand="0" w:evenHBand="0" w:firstRowFirstColumn="0" w:firstRowLastColumn="0" w:lastRowFirstColumn="0" w:lastRowLastColumn="0"/>
          <w:trHeight w:val="190"/>
        </w:trPr>
        <w:tc>
          <w:tcPr>
            <w:cnfStyle w:val="001000000000" w:firstRow="0" w:lastRow="0" w:firstColumn="1" w:lastColumn="0" w:oddVBand="0" w:evenVBand="0" w:oddHBand="0" w:evenHBand="0" w:firstRowFirstColumn="0" w:firstRowLastColumn="0" w:lastRowFirstColumn="0" w:lastRowLastColumn="0"/>
            <w:tcW w:w="5377" w:type="dxa"/>
            <w:tcBorders>
              <w:top w:val="single" w:sz="2" w:space="0" w:color="666666" w:themeColor="text1" w:themeTint="99"/>
              <w:bottom w:val="single" w:sz="2" w:space="0" w:color="666666" w:themeColor="text1" w:themeTint="99"/>
              <w:right w:val="single" w:sz="2" w:space="0" w:color="666666" w:themeColor="text1" w:themeTint="99"/>
            </w:tcBorders>
            <w:noWrap/>
            <w:hideMark/>
          </w:tcPr>
          <w:p w14:paraId="154D8380" w14:textId="77777777" w:rsidR="001B4031" w:rsidRPr="0018111B" w:rsidRDefault="001B4031" w:rsidP="001B4031">
            <w:pPr>
              <w:rPr>
                <w:rFonts w:asciiTheme="majorHAnsi" w:eastAsia="Times New Roman" w:hAnsiTheme="majorHAnsi" w:cs="Calibri"/>
                <w:color w:val="000000"/>
                <w:sz w:val="22"/>
              </w:rPr>
            </w:pPr>
            <w:r w:rsidRPr="0018111B">
              <w:rPr>
                <w:rFonts w:asciiTheme="majorHAnsi" w:eastAsia="Times New Roman" w:hAnsiTheme="majorHAnsi" w:cs="Calibri"/>
                <w:color w:val="000000"/>
                <w:sz w:val="22"/>
              </w:rPr>
              <w:t>Component 1.1</w:t>
            </w:r>
          </w:p>
        </w:tc>
        <w:tc>
          <w:tcPr>
            <w:tcW w:w="2582" w:type="dxa"/>
            <w:tcBorders>
              <w:top w:val="single" w:sz="2" w:space="0" w:color="666666" w:themeColor="text1" w:themeTint="99"/>
              <w:left w:val="single" w:sz="2" w:space="0" w:color="666666" w:themeColor="text1" w:themeTint="99"/>
              <w:bottom w:val="single" w:sz="2" w:space="0" w:color="666666" w:themeColor="text1" w:themeTint="99"/>
            </w:tcBorders>
            <w:noWrap/>
            <w:hideMark/>
          </w:tcPr>
          <w:p w14:paraId="59BA7B5F" w14:textId="77777777" w:rsidR="001B4031" w:rsidRPr="0018111B" w:rsidRDefault="001B4031" w:rsidP="001B4031">
            <w:pP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Calibri"/>
                <w:color w:val="000000"/>
                <w:sz w:val="22"/>
              </w:rPr>
            </w:pPr>
            <w:r w:rsidRPr="0018111B">
              <w:rPr>
                <w:rFonts w:asciiTheme="majorHAnsi" w:eastAsia="Times New Roman" w:hAnsiTheme="majorHAnsi" w:cs="Calibri"/>
                <w:color w:val="000000"/>
                <w:sz w:val="22"/>
              </w:rPr>
              <w:t xml:space="preserve"> $      17,475,350.89 </w:t>
            </w:r>
          </w:p>
        </w:tc>
      </w:tr>
      <w:tr w:rsidR="001B4031" w:rsidRPr="007234F8" w14:paraId="4898949B" w14:textId="77777777" w:rsidTr="001B4031">
        <w:trPr>
          <w:cnfStyle w:val="000000100000" w:firstRow="0" w:lastRow="0" w:firstColumn="0" w:lastColumn="0" w:oddVBand="0" w:evenVBand="0" w:oddHBand="1" w:evenHBand="0" w:firstRowFirstColumn="0" w:firstRowLastColumn="0" w:lastRowFirstColumn="0" w:lastRowLastColumn="0"/>
          <w:trHeight w:val="127"/>
        </w:trPr>
        <w:tc>
          <w:tcPr>
            <w:cnfStyle w:val="001000000000" w:firstRow="0" w:lastRow="0" w:firstColumn="1" w:lastColumn="0" w:oddVBand="0" w:evenVBand="0" w:oddHBand="0" w:evenHBand="0" w:firstRowFirstColumn="0" w:firstRowLastColumn="0" w:lastRowFirstColumn="0" w:lastRowLastColumn="0"/>
            <w:tcW w:w="5377" w:type="dxa"/>
            <w:tcBorders>
              <w:top w:val="single" w:sz="2" w:space="0" w:color="666666" w:themeColor="text1" w:themeTint="99"/>
            </w:tcBorders>
            <w:noWrap/>
            <w:hideMark/>
          </w:tcPr>
          <w:p w14:paraId="61E157AA" w14:textId="77777777" w:rsidR="001B4031" w:rsidRPr="0018111B" w:rsidRDefault="001B4031" w:rsidP="001B4031">
            <w:pPr>
              <w:rPr>
                <w:rFonts w:asciiTheme="majorHAnsi" w:eastAsia="Times New Roman" w:hAnsiTheme="majorHAnsi" w:cs="Calibri"/>
                <w:color w:val="000000"/>
                <w:sz w:val="22"/>
              </w:rPr>
            </w:pPr>
            <w:r w:rsidRPr="0018111B">
              <w:rPr>
                <w:rFonts w:asciiTheme="majorHAnsi" w:eastAsia="Times New Roman" w:hAnsiTheme="majorHAnsi" w:cs="Calibri"/>
                <w:color w:val="000000"/>
                <w:sz w:val="22"/>
              </w:rPr>
              <w:t>Component 1.2</w:t>
            </w:r>
          </w:p>
        </w:tc>
        <w:tc>
          <w:tcPr>
            <w:tcW w:w="2582" w:type="dxa"/>
            <w:tcBorders>
              <w:top w:val="single" w:sz="2" w:space="0" w:color="666666" w:themeColor="text1" w:themeTint="99"/>
            </w:tcBorders>
            <w:noWrap/>
            <w:hideMark/>
          </w:tcPr>
          <w:p w14:paraId="1CECEEF9" w14:textId="77777777" w:rsidR="001B4031" w:rsidRPr="0018111B"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color w:val="000000"/>
                <w:sz w:val="22"/>
              </w:rPr>
            </w:pPr>
            <w:r w:rsidRPr="0018111B">
              <w:rPr>
                <w:rFonts w:asciiTheme="majorHAnsi" w:eastAsia="Times New Roman" w:hAnsiTheme="majorHAnsi" w:cs="Calibri"/>
                <w:color w:val="000000"/>
                <w:sz w:val="22"/>
              </w:rPr>
              <w:t xml:space="preserve"> $      26,414,870.95</w:t>
            </w:r>
          </w:p>
        </w:tc>
      </w:tr>
      <w:tr w:rsidR="001B4031" w:rsidRPr="007234F8" w14:paraId="2A86DD74" w14:textId="77777777" w:rsidTr="001B4031">
        <w:trPr>
          <w:trHeight w:val="217"/>
        </w:trPr>
        <w:tc>
          <w:tcPr>
            <w:cnfStyle w:val="001000000000" w:firstRow="0" w:lastRow="0" w:firstColumn="1" w:lastColumn="0" w:oddVBand="0" w:evenVBand="0" w:oddHBand="0" w:evenHBand="0" w:firstRowFirstColumn="0" w:firstRowLastColumn="0" w:lastRowFirstColumn="0" w:lastRowLastColumn="0"/>
            <w:tcW w:w="5377" w:type="dxa"/>
            <w:noWrap/>
            <w:hideMark/>
          </w:tcPr>
          <w:p w14:paraId="2089E975" w14:textId="77777777" w:rsidR="001B4031" w:rsidRPr="0018111B" w:rsidRDefault="001B4031" w:rsidP="001B4031">
            <w:pPr>
              <w:rPr>
                <w:rFonts w:asciiTheme="majorHAnsi" w:eastAsia="Times New Roman" w:hAnsiTheme="majorHAnsi" w:cs="Calibri"/>
                <w:color w:val="000000"/>
                <w:sz w:val="22"/>
              </w:rPr>
            </w:pPr>
            <w:r w:rsidRPr="0018111B">
              <w:rPr>
                <w:rFonts w:asciiTheme="majorHAnsi" w:eastAsia="Times New Roman" w:hAnsiTheme="majorHAnsi" w:cs="Calibri"/>
                <w:color w:val="000000"/>
                <w:sz w:val="22"/>
              </w:rPr>
              <w:t>Component 2</w:t>
            </w:r>
          </w:p>
        </w:tc>
        <w:tc>
          <w:tcPr>
            <w:tcW w:w="2582" w:type="dxa"/>
            <w:noWrap/>
            <w:hideMark/>
          </w:tcPr>
          <w:p w14:paraId="65CDFD9A" w14:textId="77777777" w:rsidR="001B4031" w:rsidRPr="0018111B"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color w:val="000000"/>
                <w:sz w:val="22"/>
              </w:rPr>
            </w:pPr>
            <w:r w:rsidRPr="0018111B">
              <w:rPr>
                <w:rFonts w:asciiTheme="majorHAnsi" w:eastAsia="Times New Roman" w:hAnsiTheme="majorHAnsi" w:cs="Calibri"/>
                <w:color w:val="000000"/>
                <w:sz w:val="22"/>
              </w:rPr>
              <w:t xml:space="preserve"> $        2,242,297.56 </w:t>
            </w:r>
          </w:p>
        </w:tc>
      </w:tr>
      <w:tr w:rsidR="001B4031" w:rsidRPr="007234F8" w14:paraId="1BCF5793" w14:textId="77777777" w:rsidTr="001B4031">
        <w:trPr>
          <w:cnfStyle w:val="000000100000" w:firstRow="0" w:lastRow="0" w:firstColumn="0" w:lastColumn="0" w:oddVBand="0" w:evenVBand="0" w:oddHBand="1" w:evenHBand="0" w:firstRowFirstColumn="0" w:firstRowLastColumn="0" w:lastRowFirstColumn="0" w:lastRowLastColumn="0"/>
          <w:trHeight w:val="298"/>
        </w:trPr>
        <w:tc>
          <w:tcPr>
            <w:cnfStyle w:val="001000000000" w:firstRow="0" w:lastRow="0" w:firstColumn="1" w:lastColumn="0" w:oddVBand="0" w:evenVBand="0" w:oddHBand="0" w:evenHBand="0" w:firstRowFirstColumn="0" w:firstRowLastColumn="0" w:lastRowFirstColumn="0" w:lastRowLastColumn="0"/>
            <w:tcW w:w="5377" w:type="dxa"/>
            <w:noWrap/>
            <w:hideMark/>
          </w:tcPr>
          <w:p w14:paraId="12EA832F" w14:textId="77777777" w:rsidR="001B4031" w:rsidRPr="0018111B" w:rsidRDefault="001B4031" w:rsidP="001B4031">
            <w:pPr>
              <w:rPr>
                <w:rFonts w:asciiTheme="majorHAnsi" w:eastAsia="Times New Roman" w:hAnsiTheme="majorHAnsi" w:cs="Calibri"/>
                <w:color w:val="000000"/>
                <w:sz w:val="22"/>
              </w:rPr>
            </w:pPr>
            <w:r w:rsidRPr="0018111B">
              <w:rPr>
                <w:rFonts w:asciiTheme="majorHAnsi" w:eastAsia="Times New Roman" w:hAnsiTheme="majorHAnsi" w:cs="Calibri"/>
                <w:color w:val="000000"/>
                <w:sz w:val="22"/>
              </w:rPr>
              <w:t>Saving in recurrent costs by reduction of repetition rates</w:t>
            </w:r>
          </w:p>
        </w:tc>
        <w:tc>
          <w:tcPr>
            <w:tcW w:w="2582" w:type="dxa"/>
            <w:noWrap/>
            <w:hideMark/>
          </w:tcPr>
          <w:p w14:paraId="49B765F6" w14:textId="77777777" w:rsidR="001B4031" w:rsidRPr="0018111B"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color w:val="000000"/>
                <w:sz w:val="22"/>
              </w:rPr>
            </w:pPr>
            <w:r w:rsidRPr="0018111B">
              <w:rPr>
                <w:rFonts w:asciiTheme="majorHAnsi" w:eastAsia="Times New Roman" w:hAnsiTheme="majorHAnsi" w:cs="Calibri"/>
                <w:color w:val="000000"/>
                <w:sz w:val="22"/>
              </w:rPr>
              <w:t xml:space="preserve"> $        1,720,558.14 </w:t>
            </w:r>
          </w:p>
        </w:tc>
      </w:tr>
      <w:tr w:rsidR="001B4031" w:rsidRPr="007234F8" w14:paraId="6E251FB2" w14:textId="77777777" w:rsidTr="001B4031">
        <w:trPr>
          <w:trHeight w:val="253"/>
        </w:trPr>
        <w:tc>
          <w:tcPr>
            <w:cnfStyle w:val="001000000000" w:firstRow="0" w:lastRow="0" w:firstColumn="1" w:lastColumn="0" w:oddVBand="0" w:evenVBand="0" w:oddHBand="0" w:evenHBand="0" w:firstRowFirstColumn="0" w:firstRowLastColumn="0" w:lastRowFirstColumn="0" w:lastRowLastColumn="0"/>
            <w:tcW w:w="5377" w:type="dxa"/>
            <w:noWrap/>
            <w:hideMark/>
          </w:tcPr>
          <w:p w14:paraId="7C5F67A2" w14:textId="77777777" w:rsidR="001B4031" w:rsidRPr="0018111B" w:rsidRDefault="001B4031" w:rsidP="001B4031">
            <w:pPr>
              <w:rPr>
                <w:rFonts w:asciiTheme="majorHAnsi" w:eastAsia="Times New Roman" w:hAnsiTheme="majorHAnsi" w:cs="Calibri"/>
                <w:color w:val="000000"/>
                <w:sz w:val="22"/>
              </w:rPr>
            </w:pPr>
            <w:r w:rsidRPr="0018111B">
              <w:rPr>
                <w:rFonts w:asciiTheme="majorHAnsi" w:eastAsia="Times New Roman" w:hAnsiTheme="majorHAnsi" w:cs="Calibri"/>
                <w:color w:val="000000"/>
                <w:sz w:val="22"/>
              </w:rPr>
              <w:t>Component 3: Savings due to efficiency gains</w:t>
            </w:r>
          </w:p>
        </w:tc>
        <w:tc>
          <w:tcPr>
            <w:tcW w:w="2582" w:type="dxa"/>
            <w:noWrap/>
            <w:hideMark/>
          </w:tcPr>
          <w:p w14:paraId="7317ABC2" w14:textId="77777777" w:rsidR="001B4031" w:rsidRPr="0018111B"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color w:val="000000"/>
                <w:sz w:val="22"/>
              </w:rPr>
            </w:pPr>
            <w:r w:rsidRPr="0018111B">
              <w:rPr>
                <w:rFonts w:asciiTheme="majorHAnsi" w:eastAsia="Times New Roman" w:hAnsiTheme="majorHAnsi" w:cs="Calibri"/>
                <w:color w:val="000000"/>
                <w:sz w:val="22"/>
              </w:rPr>
              <w:t xml:space="preserve"> $        5,763,876.91 </w:t>
            </w:r>
          </w:p>
        </w:tc>
      </w:tr>
      <w:tr w:rsidR="001B4031" w:rsidRPr="007234F8" w14:paraId="7CDF3D18" w14:textId="77777777" w:rsidTr="001B4031">
        <w:trPr>
          <w:cnfStyle w:val="000000100000" w:firstRow="0" w:lastRow="0" w:firstColumn="0" w:lastColumn="0" w:oddVBand="0" w:evenVBand="0" w:oddHBand="1" w:evenHBand="0" w:firstRowFirstColumn="0" w:firstRowLastColumn="0" w:lastRowFirstColumn="0" w:lastRowLastColumn="0"/>
          <w:trHeight w:val="226"/>
        </w:trPr>
        <w:tc>
          <w:tcPr>
            <w:cnfStyle w:val="001000000000" w:firstRow="0" w:lastRow="0" w:firstColumn="1" w:lastColumn="0" w:oddVBand="0" w:evenVBand="0" w:oddHBand="0" w:evenHBand="0" w:firstRowFirstColumn="0" w:firstRowLastColumn="0" w:lastRowFirstColumn="0" w:lastRowLastColumn="0"/>
            <w:tcW w:w="5377" w:type="dxa"/>
            <w:noWrap/>
            <w:hideMark/>
          </w:tcPr>
          <w:p w14:paraId="213DD100" w14:textId="77777777" w:rsidR="001B4031" w:rsidRPr="0018111B" w:rsidRDefault="001B4031" w:rsidP="001B4031">
            <w:pPr>
              <w:rPr>
                <w:rFonts w:asciiTheme="majorHAnsi" w:eastAsia="Times New Roman" w:hAnsiTheme="majorHAnsi" w:cs="Calibri"/>
                <w:b w:val="0"/>
                <w:bCs w:val="0"/>
                <w:color w:val="000000"/>
                <w:sz w:val="22"/>
              </w:rPr>
            </w:pPr>
            <w:r w:rsidRPr="0018111B">
              <w:rPr>
                <w:rFonts w:asciiTheme="majorHAnsi" w:eastAsia="Times New Roman" w:hAnsiTheme="majorHAnsi" w:cs="Calibri"/>
                <w:b w:val="0"/>
                <w:bCs w:val="0"/>
                <w:color w:val="000000"/>
                <w:sz w:val="22"/>
              </w:rPr>
              <w:t>Total</w:t>
            </w:r>
          </w:p>
        </w:tc>
        <w:tc>
          <w:tcPr>
            <w:tcW w:w="2582" w:type="dxa"/>
            <w:noWrap/>
            <w:hideMark/>
          </w:tcPr>
          <w:p w14:paraId="5B879EAD" w14:textId="77777777" w:rsidR="001B4031" w:rsidRPr="0018111B"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color w:val="000000"/>
                <w:sz w:val="22"/>
              </w:rPr>
            </w:pPr>
            <w:r w:rsidRPr="0018111B">
              <w:rPr>
                <w:rFonts w:asciiTheme="majorHAnsi" w:eastAsia="Times New Roman" w:hAnsiTheme="majorHAnsi" w:cs="Calibri"/>
                <w:color w:val="000000"/>
                <w:sz w:val="22"/>
              </w:rPr>
              <w:t xml:space="preserve"> $      53,616,954.46 </w:t>
            </w:r>
          </w:p>
        </w:tc>
      </w:tr>
    </w:tbl>
    <w:p w14:paraId="7DD858E8" w14:textId="77777777" w:rsidR="001B4031" w:rsidRDefault="001B4031" w:rsidP="001B40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hAnsiTheme="majorHAnsi" w:cs="Gill Sans"/>
          <w:b/>
        </w:rPr>
      </w:pPr>
    </w:p>
    <w:p w14:paraId="6FD7B4FD" w14:textId="77777777" w:rsidR="001B4031" w:rsidRPr="00C20D9E" w:rsidRDefault="001B4031" w:rsidP="001B40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ajorHAnsi" w:hAnsiTheme="majorHAnsi" w:cs="Gill Sans"/>
        </w:rPr>
      </w:pPr>
      <w:r w:rsidRPr="007234F8">
        <w:rPr>
          <w:rFonts w:asciiTheme="majorHAnsi" w:hAnsiTheme="majorHAnsi" w:cs="Gill Sans"/>
          <w:b/>
        </w:rPr>
        <w:t xml:space="preserve">Table 7: </w:t>
      </w:r>
      <w:r w:rsidRPr="007234F8">
        <w:rPr>
          <w:rFonts w:asciiTheme="majorHAnsi" w:hAnsiTheme="majorHAnsi" w:cs="Gill Sans"/>
        </w:rPr>
        <w:t>Benefits from Optimistic Scenario</w:t>
      </w:r>
    </w:p>
    <w:p w14:paraId="41473FBA" w14:textId="77777777" w:rsidR="001B4031" w:rsidRPr="007234F8" w:rsidRDefault="001B4031" w:rsidP="001B4031">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ajorHAnsi" w:hAnsiTheme="majorHAnsi" w:cs="Gill Sans"/>
          <w:b/>
        </w:rPr>
      </w:pPr>
    </w:p>
    <w:tbl>
      <w:tblPr>
        <w:tblStyle w:val="GridTable2"/>
        <w:tblW w:w="7831" w:type="dxa"/>
        <w:jc w:val="center"/>
        <w:tblBorders>
          <w:left w:val="single" w:sz="2" w:space="0" w:color="666666" w:themeColor="text1" w:themeTint="99"/>
          <w:right w:val="single" w:sz="2" w:space="0" w:color="666666" w:themeColor="text1" w:themeTint="99"/>
        </w:tblBorders>
        <w:tblLayout w:type="fixed"/>
        <w:tblLook w:val="04A0" w:firstRow="1" w:lastRow="0" w:firstColumn="1" w:lastColumn="0" w:noHBand="0" w:noVBand="1"/>
      </w:tblPr>
      <w:tblGrid>
        <w:gridCol w:w="5698"/>
        <w:gridCol w:w="2133"/>
      </w:tblGrid>
      <w:tr w:rsidR="001B4031" w:rsidRPr="007234F8" w14:paraId="0489AD21" w14:textId="77777777" w:rsidTr="001B4031">
        <w:trPr>
          <w:cnfStyle w:val="100000000000" w:firstRow="1" w:lastRow="0" w:firstColumn="0" w:lastColumn="0" w:oddVBand="0" w:evenVBand="0" w:oddHBand="0" w:evenHBand="0" w:firstRowFirstColumn="0" w:firstRowLastColumn="0" w:lastRowFirstColumn="0" w:lastRowLastColumn="0"/>
          <w:trHeight w:val="328"/>
          <w:jc w:val="center"/>
        </w:trPr>
        <w:tc>
          <w:tcPr>
            <w:cnfStyle w:val="001000000000" w:firstRow="0" w:lastRow="0" w:firstColumn="1" w:lastColumn="0" w:oddVBand="0" w:evenVBand="0" w:oddHBand="0" w:evenHBand="0" w:firstRowFirstColumn="0" w:firstRowLastColumn="0" w:lastRowFirstColumn="0" w:lastRowLastColumn="0"/>
            <w:tcW w:w="5698" w:type="dxa"/>
            <w:tcBorders>
              <w:top w:val="none" w:sz="0" w:space="0" w:color="auto"/>
              <w:bottom w:val="none" w:sz="0" w:space="0" w:color="auto"/>
              <w:right w:val="none" w:sz="0" w:space="0" w:color="auto"/>
            </w:tcBorders>
            <w:noWrap/>
            <w:hideMark/>
          </w:tcPr>
          <w:p w14:paraId="6564991C" w14:textId="77777777" w:rsidR="001B4031" w:rsidRPr="0018111B" w:rsidRDefault="001B4031" w:rsidP="001B4031">
            <w:pPr>
              <w:rPr>
                <w:rFonts w:asciiTheme="majorHAnsi" w:eastAsia="Times New Roman" w:hAnsiTheme="majorHAnsi" w:cs="Calibri"/>
                <w:color w:val="000000"/>
                <w:sz w:val="22"/>
              </w:rPr>
            </w:pPr>
            <w:r w:rsidRPr="0018111B">
              <w:rPr>
                <w:rFonts w:asciiTheme="majorHAnsi" w:eastAsia="Times New Roman" w:hAnsiTheme="majorHAnsi" w:cs="Calibri"/>
                <w:color w:val="000000"/>
                <w:sz w:val="22"/>
              </w:rPr>
              <w:t>Component 1.1</w:t>
            </w:r>
          </w:p>
        </w:tc>
        <w:tc>
          <w:tcPr>
            <w:tcW w:w="2133" w:type="dxa"/>
            <w:tcBorders>
              <w:top w:val="none" w:sz="0" w:space="0" w:color="auto"/>
              <w:left w:val="none" w:sz="0" w:space="0" w:color="auto"/>
              <w:bottom w:val="none" w:sz="0" w:space="0" w:color="auto"/>
            </w:tcBorders>
            <w:noWrap/>
            <w:hideMark/>
          </w:tcPr>
          <w:p w14:paraId="5F52BF81" w14:textId="77777777" w:rsidR="001B4031" w:rsidRPr="0018111B" w:rsidRDefault="001B4031" w:rsidP="001B4031">
            <w:pP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Calibri"/>
                <w:color w:val="000000"/>
                <w:sz w:val="22"/>
              </w:rPr>
            </w:pPr>
            <w:r w:rsidRPr="0018111B">
              <w:rPr>
                <w:rFonts w:asciiTheme="majorHAnsi" w:eastAsia="Times New Roman" w:hAnsiTheme="majorHAnsi" w:cs="Calibri"/>
                <w:color w:val="000000"/>
                <w:sz w:val="22"/>
              </w:rPr>
              <w:t xml:space="preserve"> $      24,119,831.59 </w:t>
            </w:r>
          </w:p>
        </w:tc>
      </w:tr>
      <w:tr w:rsidR="001B4031" w:rsidRPr="007234F8" w14:paraId="25285E55" w14:textId="77777777" w:rsidTr="001B4031">
        <w:trPr>
          <w:cnfStyle w:val="000000100000" w:firstRow="0" w:lastRow="0" w:firstColumn="0" w:lastColumn="0" w:oddVBand="0" w:evenVBand="0" w:oddHBand="1" w:evenHBand="0" w:firstRowFirstColumn="0" w:firstRowLastColumn="0" w:lastRowFirstColumn="0" w:lastRowLastColumn="0"/>
          <w:trHeight w:val="256"/>
          <w:jc w:val="center"/>
        </w:trPr>
        <w:tc>
          <w:tcPr>
            <w:cnfStyle w:val="001000000000" w:firstRow="0" w:lastRow="0" w:firstColumn="1" w:lastColumn="0" w:oddVBand="0" w:evenVBand="0" w:oddHBand="0" w:evenHBand="0" w:firstRowFirstColumn="0" w:firstRowLastColumn="0" w:lastRowFirstColumn="0" w:lastRowLastColumn="0"/>
            <w:tcW w:w="5698" w:type="dxa"/>
            <w:noWrap/>
            <w:hideMark/>
          </w:tcPr>
          <w:p w14:paraId="30C388BB" w14:textId="77777777" w:rsidR="001B4031" w:rsidRPr="0018111B" w:rsidRDefault="001B4031" w:rsidP="001B4031">
            <w:pPr>
              <w:rPr>
                <w:rFonts w:asciiTheme="majorHAnsi" w:eastAsia="Times New Roman" w:hAnsiTheme="majorHAnsi" w:cs="Calibri"/>
                <w:color w:val="000000"/>
                <w:sz w:val="22"/>
              </w:rPr>
            </w:pPr>
            <w:r w:rsidRPr="0018111B">
              <w:rPr>
                <w:rFonts w:asciiTheme="majorHAnsi" w:eastAsia="Times New Roman" w:hAnsiTheme="majorHAnsi" w:cs="Calibri"/>
                <w:color w:val="000000"/>
                <w:sz w:val="22"/>
              </w:rPr>
              <w:t>Component 1.2</w:t>
            </w:r>
          </w:p>
        </w:tc>
        <w:tc>
          <w:tcPr>
            <w:tcW w:w="2133" w:type="dxa"/>
            <w:noWrap/>
            <w:hideMark/>
          </w:tcPr>
          <w:p w14:paraId="58613B2F" w14:textId="77777777" w:rsidR="001B4031" w:rsidRPr="0018111B"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color w:val="000000"/>
                <w:sz w:val="22"/>
              </w:rPr>
            </w:pPr>
            <w:r w:rsidRPr="0018111B">
              <w:rPr>
                <w:rFonts w:asciiTheme="majorHAnsi" w:eastAsia="Times New Roman" w:hAnsiTheme="majorHAnsi" w:cs="Calibri"/>
                <w:color w:val="000000"/>
                <w:sz w:val="22"/>
              </w:rPr>
              <w:t xml:space="preserve"> $      36,454,171.96 </w:t>
            </w:r>
          </w:p>
        </w:tc>
      </w:tr>
      <w:tr w:rsidR="001B4031" w:rsidRPr="007234F8" w14:paraId="7DD33B5A" w14:textId="77777777" w:rsidTr="001B4031">
        <w:trPr>
          <w:trHeight w:val="274"/>
          <w:jc w:val="center"/>
        </w:trPr>
        <w:tc>
          <w:tcPr>
            <w:cnfStyle w:val="001000000000" w:firstRow="0" w:lastRow="0" w:firstColumn="1" w:lastColumn="0" w:oddVBand="0" w:evenVBand="0" w:oddHBand="0" w:evenHBand="0" w:firstRowFirstColumn="0" w:firstRowLastColumn="0" w:lastRowFirstColumn="0" w:lastRowLastColumn="0"/>
            <w:tcW w:w="5698" w:type="dxa"/>
            <w:noWrap/>
            <w:hideMark/>
          </w:tcPr>
          <w:p w14:paraId="18B797B5" w14:textId="77777777" w:rsidR="001B4031" w:rsidRPr="0018111B" w:rsidRDefault="001B4031" w:rsidP="001B4031">
            <w:pPr>
              <w:rPr>
                <w:rFonts w:asciiTheme="majorHAnsi" w:eastAsia="Times New Roman" w:hAnsiTheme="majorHAnsi" w:cs="Calibri"/>
                <w:color w:val="000000"/>
                <w:sz w:val="22"/>
              </w:rPr>
            </w:pPr>
            <w:r w:rsidRPr="0018111B">
              <w:rPr>
                <w:rFonts w:asciiTheme="majorHAnsi" w:eastAsia="Times New Roman" w:hAnsiTheme="majorHAnsi" w:cs="Calibri"/>
                <w:color w:val="000000"/>
                <w:sz w:val="22"/>
              </w:rPr>
              <w:t>Component 2</w:t>
            </w:r>
          </w:p>
        </w:tc>
        <w:tc>
          <w:tcPr>
            <w:tcW w:w="2133" w:type="dxa"/>
            <w:noWrap/>
            <w:hideMark/>
          </w:tcPr>
          <w:p w14:paraId="5643B067" w14:textId="77777777" w:rsidR="001B4031" w:rsidRPr="0018111B"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color w:val="000000"/>
                <w:sz w:val="22"/>
              </w:rPr>
            </w:pPr>
            <w:r w:rsidRPr="0018111B">
              <w:rPr>
                <w:rFonts w:asciiTheme="majorHAnsi" w:eastAsia="Times New Roman" w:hAnsiTheme="majorHAnsi" w:cs="Calibri"/>
                <w:color w:val="000000"/>
                <w:sz w:val="22"/>
              </w:rPr>
              <w:t xml:space="preserve"> $        2,472,456.15 </w:t>
            </w:r>
          </w:p>
        </w:tc>
      </w:tr>
      <w:tr w:rsidR="001B4031" w:rsidRPr="007234F8" w14:paraId="75CD6F4E" w14:textId="77777777" w:rsidTr="001B4031">
        <w:trPr>
          <w:cnfStyle w:val="000000100000" w:firstRow="0" w:lastRow="0" w:firstColumn="0" w:lastColumn="0" w:oddVBand="0" w:evenVBand="0" w:oddHBand="1" w:evenHBand="0" w:firstRowFirstColumn="0" w:firstRowLastColumn="0" w:lastRowFirstColumn="0" w:lastRowLastColumn="0"/>
          <w:trHeight w:val="256"/>
          <w:jc w:val="center"/>
        </w:trPr>
        <w:tc>
          <w:tcPr>
            <w:cnfStyle w:val="001000000000" w:firstRow="0" w:lastRow="0" w:firstColumn="1" w:lastColumn="0" w:oddVBand="0" w:evenVBand="0" w:oddHBand="0" w:evenHBand="0" w:firstRowFirstColumn="0" w:firstRowLastColumn="0" w:lastRowFirstColumn="0" w:lastRowLastColumn="0"/>
            <w:tcW w:w="5698" w:type="dxa"/>
            <w:noWrap/>
            <w:hideMark/>
          </w:tcPr>
          <w:p w14:paraId="2B98E707" w14:textId="77777777" w:rsidR="001B4031" w:rsidRPr="0018111B" w:rsidRDefault="001B4031" w:rsidP="001B4031">
            <w:pPr>
              <w:rPr>
                <w:rFonts w:asciiTheme="majorHAnsi" w:eastAsia="Times New Roman" w:hAnsiTheme="majorHAnsi" w:cs="Calibri"/>
                <w:color w:val="000000"/>
                <w:sz w:val="22"/>
              </w:rPr>
            </w:pPr>
            <w:r w:rsidRPr="0018111B">
              <w:rPr>
                <w:rFonts w:asciiTheme="majorHAnsi" w:eastAsia="Times New Roman" w:hAnsiTheme="majorHAnsi" w:cs="Calibri"/>
                <w:color w:val="000000"/>
                <w:sz w:val="22"/>
              </w:rPr>
              <w:t>Saving in recurrent costs by reduction of repetition rates</w:t>
            </w:r>
          </w:p>
        </w:tc>
        <w:tc>
          <w:tcPr>
            <w:tcW w:w="2133" w:type="dxa"/>
            <w:noWrap/>
            <w:hideMark/>
          </w:tcPr>
          <w:p w14:paraId="23E3D0C9" w14:textId="77777777" w:rsidR="001B4031" w:rsidRPr="0018111B"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color w:val="000000"/>
                <w:sz w:val="22"/>
              </w:rPr>
            </w:pPr>
            <w:r w:rsidRPr="0018111B">
              <w:rPr>
                <w:rFonts w:asciiTheme="majorHAnsi" w:eastAsia="Times New Roman" w:hAnsiTheme="majorHAnsi" w:cs="Calibri"/>
                <w:color w:val="000000"/>
                <w:sz w:val="22"/>
              </w:rPr>
              <w:t xml:space="preserve"> $        1,720,558.14 </w:t>
            </w:r>
          </w:p>
        </w:tc>
      </w:tr>
      <w:tr w:rsidR="001B4031" w:rsidRPr="007234F8" w14:paraId="6ECCD29F" w14:textId="77777777" w:rsidTr="001B4031">
        <w:trPr>
          <w:trHeight w:val="274"/>
          <w:jc w:val="center"/>
        </w:trPr>
        <w:tc>
          <w:tcPr>
            <w:cnfStyle w:val="001000000000" w:firstRow="0" w:lastRow="0" w:firstColumn="1" w:lastColumn="0" w:oddVBand="0" w:evenVBand="0" w:oddHBand="0" w:evenHBand="0" w:firstRowFirstColumn="0" w:firstRowLastColumn="0" w:lastRowFirstColumn="0" w:lastRowLastColumn="0"/>
            <w:tcW w:w="5698" w:type="dxa"/>
            <w:noWrap/>
            <w:hideMark/>
          </w:tcPr>
          <w:p w14:paraId="6533FDB1" w14:textId="77777777" w:rsidR="001B4031" w:rsidRPr="0018111B" w:rsidRDefault="001B4031" w:rsidP="001B4031">
            <w:pPr>
              <w:rPr>
                <w:rFonts w:asciiTheme="majorHAnsi" w:eastAsia="Times New Roman" w:hAnsiTheme="majorHAnsi" w:cs="Calibri"/>
                <w:color w:val="000000"/>
                <w:sz w:val="22"/>
              </w:rPr>
            </w:pPr>
            <w:r w:rsidRPr="0018111B">
              <w:rPr>
                <w:rFonts w:asciiTheme="majorHAnsi" w:eastAsia="Times New Roman" w:hAnsiTheme="majorHAnsi" w:cs="Calibri"/>
                <w:color w:val="000000"/>
                <w:sz w:val="22"/>
              </w:rPr>
              <w:t>Component 3: Savings due to efficiency gains</w:t>
            </w:r>
          </w:p>
        </w:tc>
        <w:tc>
          <w:tcPr>
            <w:tcW w:w="2133" w:type="dxa"/>
            <w:noWrap/>
            <w:hideMark/>
          </w:tcPr>
          <w:p w14:paraId="169860F8" w14:textId="77777777" w:rsidR="001B4031" w:rsidRPr="0018111B"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color w:val="000000"/>
                <w:sz w:val="22"/>
              </w:rPr>
            </w:pPr>
            <w:r w:rsidRPr="0018111B">
              <w:rPr>
                <w:rFonts w:asciiTheme="majorHAnsi" w:eastAsia="Times New Roman" w:hAnsiTheme="majorHAnsi" w:cs="Calibri"/>
                <w:color w:val="000000"/>
                <w:sz w:val="22"/>
              </w:rPr>
              <w:t xml:space="preserve"> $        5,763,876.91 </w:t>
            </w:r>
          </w:p>
        </w:tc>
      </w:tr>
      <w:tr w:rsidR="001B4031" w:rsidRPr="007234F8" w14:paraId="2A63E84D" w14:textId="77777777" w:rsidTr="001B4031">
        <w:trPr>
          <w:cnfStyle w:val="000000100000" w:firstRow="0" w:lastRow="0" w:firstColumn="0" w:lastColumn="0" w:oddVBand="0" w:evenVBand="0" w:oddHBand="1" w:evenHBand="0" w:firstRowFirstColumn="0" w:firstRowLastColumn="0" w:lastRowFirstColumn="0" w:lastRowLastColumn="0"/>
          <w:trHeight w:val="274"/>
          <w:jc w:val="center"/>
        </w:trPr>
        <w:tc>
          <w:tcPr>
            <w:cnfStyle w:val="001000000000" w:firstRow="0" w:lastRow="0" w:firstColumn="1" w:lastColumn="0" w:oddVBand="0" w:evenVBand="0" w:oddHBand="0" w:evenHBand="0" w:firstRowFirstColumn="0" w:firstRowLastColumn="0" w:lastRowFirstColumn="0" w:lastRowLastColumn="0"/>
            <w:tcW w:w="5698" w:type="dxa"/>
            <w:noWrap/>
            <w:hideMark/>
          </w:tcPr>
          <w:p w14:paraId="42B9175F" w14:textId="77777777" w:rsidR="001B4031" w:rsidRPr="0018111B" w:rsidRDefault="001B4031" w:rsidP="001B4031">
            <w:pPr>
              <w:rPr>
                <w:rFonts w:asciiTheme="majorHAnsi" w:eastAsia="Times New Roman" w:hAnsiTheme="majorHAnsi" w:cs="Calibri"/>
                <w:b w:val="0"/>
                <w:bCs w:val="0"/>
                <w:color w:val="000000"/>
                <w:sz w:val="22"/>
              </w:rPr>
            </w:pPr>
            <w:r w:rsidRPr="0018111B">
              <w:rPr>
                <w:rFonts w:asciiTheme="majorHAnsi" w:eastAsia="Times New Roman" w:hAnsiTheme="majorHAnsi" w:cs="Calibri"/>
                <w:b w:val="0"/>
                <w:bCs w:val="0"/>
                <w:color w:val="000000"/>
                <w:sz w:val="22"/>
              </w:rPr>
              <w:t>Total</w:t>
            </w:r>
          </w:p>
        </w:tc>
        <w:tc>
          <w:tcPr>
            <w:tcW w:w="2133" w:type="dxa"/>
            <w:noWrap/>
            <w:hideMark/>
          </w:tcPr>
          <w:p w14:paraId="51C269DB" w14:textId="77777777" w:rsidR="001B4031" w:rsidRPr="0018111B"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color w:val="000000"/>
                <w:sz w:val="22"/>
              </w:rPr>
            </w:pPr>
            <w:r w:rsidRPr="0018111B">
              <w:rPr>
                <w:rFonts w:asciiTheme="majorHAnsi" w:eastAsia="Times New Roman" w:hAnsiTheme="majorHAnsi" w:cs="Calibri"/>
                <w:color w:val="000000"/>
                <w:sz w:val="22"/>
              </w:rPr>
              <w:t xml:space="preserve"> $      70,530,894.74 </w:t>
            </w:r>
          </w:p>
        </w:tc>
      </w:tr>
    </w:tbl>
    <w:p w14:paraId="55D3A178" w14:textId="77777777" w:rsidR="001B4031" w:rsidRPr="007234F8" w:rsidRDefault="001B4031" w:rsidP="001B40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hAnsiTheme="majorHAnsi" w:cs="Gill Sans"/>
          <w:b/>
        </w:rPr>
      </w:pPr>
    </w:p>
    <w:p w14:paraId="4184599E" w14:textId="77777777" w:rsidR="001B4031" w:rsidRPr="001B4031" w:rsidRDefault="001B4031" w:rsidP="001B4031">
      <w:pPr>
        <w:pStyle w:val="Chapter"/>
        <w:jc w:val="left"/>
        <w:rPr>
          <w:rFonts w:asciiTheme="majorHAnsi" w:hAnsiTheme="majorHAnsi" w:cstheme="majorHAnsi"/>
          <w:lang w:val="en-US"/>
        </w:rPr>
      </w:pPr>
      <w:bookmarkStart w:id="10" w:name="_Toc24896985"/>
      <w:r w:rsidRPr="001B4031">
        <w:rPr>
          <w:rFonts w:asciiTheme="majorHAnsi" w:hAnsiTheme="majorHAnsi" w:cstheme="majorHAnsi"/>
          <w:lang w:val="en-US"/>
        </w:rPr>
        <w:t>Economic returns</w:t>
      </w:r>
      <w:bookmarkEnd w:id="10"/>
    </w:p>
    <w:p w14:paraId="41533F36" w14:textId="5E2885ED" w:rsidR="001B4031" w:rsidRPr="00CA734D" w:rsidRDefault="001B4031" w:rsidP="001B4031">
      <w:pPr>
        <w:pStyle w:val="Paragraph"/>
        <w:tabs>
          <w:tab w:val="clear" w:pos="1296"/>
          <w:tab w:val="num" w:pos="720"/>
        </w:tabs>
        <w:ind w:left="720" w:hanging="720"/>
        <w:rPr>
          <w:rFonts w:asciiTheme="majorHAnsi" w:hAnsiTheme="majorHAnsi" w:cs="Gill Sans"/>
          <w:lang w:val="en-US"/>
        </w:rPr>
      </w:pPr>
      <w:r w:rsidRPr="00CA734D">
        <w:rPr>
          <w:rFonts w:asciiTheme="majorHAnsi" w:hAnsiTheme="majorHAnsi" w:cs="Gill Sans"/>
          <w:lang w:val="en-US"/>
        </w:rPr>
        <w:t xml:space="preserve">The NPV of the program, at a discount rate of 12%, is positive, with a net benefit value </w:t>
      </w:r>
      <w:r w:rsidRPr="00C15346">
        <w:rPr>
          <w:rFonts w:asciiTheme="majorHAnsi" w:hAnsiTheme="majorHAnsi" w:cs="Gill Sans"/>
          <w:lang w:val="en-US"/>
        </w:rPr>
        <w:t>of US$ 21.03 million, confirming that the program produced positive economic benefits. The internal rate of return is 12.4% and the benefit to cost ratio is 3.0 (table 8).</w:t>
      </w:r>
    </w:p>
    <w:p w14:paraId="71517E56" w14:textId="77777777" w:rsidR="001B4031" w:rsidRDefault="001B4031" w:rsidP="001B40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ajorHAnsi" w:hAnsiTheme="majorHAnsi" w:cs="Gill Sans"/>
        </w:rPr>
      </w:pPr>
      <w:r w:rsidRPr="007D4F63">
        <w:rPr>
          <w:rFonts w:asciiTheme="majorHAnsi" w:hAnsiTheme="majorHAnsi" w:cs="Gill Sans"/>
          <w:b/>
        </w:rPr>
        <w:t xml:space="preserve">Table 8: </w:t>
      </w:r>
      <w:r w:rsidRPr="007D4F63">
        <w:rPr>
          <w:rFonts w:asciiTheme="majorHAnsi" w:hAnsiTheme="majorHAnsi" w:cs="Gill Sans"/>
        </w:rPr>
        <w:t>Economic returns, Conservative Scenario</w:t>
      </w:r>
    </w:p>
    <w:p w14:paraId="77309BBB" w14:textId="5E37C51A" w:rsidR="001B4031" w:rsidRDefault="001B4031" w:rsidP="001B40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ajorHAnsi" w:hAnsiTheme="majorHAnsi" w:cs="Gill Sans"/>
        </w:rPr>
      </w:pPr>
      <w:r>
        <w:rPr>
          <w:rFonts w:asciiTheme="majorHAnsi" w:hAnsiTheme="majorHAnsi" w:cs="Gill Sans"/>
          <w:noProof/>
        </w:rPr>
        <w:drawing>
          <wp:inline distT="0" distB="0" distL="0" distR="0" wp14:anchorId="0C41E646" wp14:editId="572BD42F">
            <wp:extent cx="3834765" cy="1807584"/>
            <wp:effectExtent l="0" t="0" r="63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creen Shot 2019-11-15 at 4.29.31 PM.png"/>
                    <pic:cNvPicPr/>
                  </pic:nvPicPr>
                  <pic:blipFill>
                    <a:blip r:embed="rId20">
                      <a:extLst>
                        <a:ext uri="{28A0092B-C50C-407E-A947-70E740481C1C}">
                          <a14:useLocalDpi xmlns:a14="http://schemas.microsoft.com/office/drawing/2010/main" val="0"/>
                        </a:ext>
                      </a:extLst>
                    </a:blip>
                    <a:stretch>
                      <a:fillRect/>
                    </a:stretch>
                  </pic:blipFill>
                  <pic:spPr>
                    <a:xfrm>
                      <a:off x="0" y="0"/>
                      <a:ext cx="3859933" cy="1819447"/>
                    </a:xfrm>
                    <a:prstGeom prst="rect">
                      <a:avLst/>
                    </a:prstGeom>
                  </pic:spPr>
                </pic:pic>
              </a:graphicData>
            </a:graphic>
          </wp:inline>
        </w:drawing>
      </w:r>
    </w:p>
    <w:p w14:paraId="1ED3560A" w14:textId="77777777" w:rsidR="001B4031" w:rsidRDefault="001B4031" w:rsidP="001B40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ajorHAnsi" w:hAnsiTheme="majorHAnsi" w:cs="Gill Sans"/>
        </w:rPr>
      </w:pPr>
    </w:p>
    <w:p w14:paraId="2C986FE9" w14:textId="77777777" w:rsidR="001B4031" w:rsidRPr="00CA734D" w:rsidRDefault="001B4031" w:rsidP="001B4031">
      <w:pPr>
        <w:pStyle w:val="Paragraph"/>
        <w:tabs>
          <w:tab w:val="clear" w:pos="1296"/>
          <w:tab w:val="num" w:pos="720"/>
        </w:tabs>
        <w:ind w:left="720" w:hanging="720"/>
        <w:rPr>
          <w:rFonts w:asciiTheme="majorHAnsi" w:hAnsiTheme="majorHAnsi" w:cs="Gill Sans"/>
          <w:sz w:val="24"/>
          <w:szCs w:val="22"/>
          <w:lang w:val="en-US"/>
        </w:rPr>
      </w:pPr>
      <w:r w:rsidRPr="00CA734D">
        <w:rPr>
          <w:rFonts w:asciiTheme="majorHAnsi" w:hAnsiTheme="majorHAnsi" w:cs="Gill Sans"/>
          <w:lang w:val="en-US"/>
        </w:rPr>
        <w:t>The NPV of the program, at a discount rate of 12%, is positive, with a net benefit value of US$39.89 million, confirming that the program produced positive economic benefits. The internal rate of return is 14.7% and the benefit to cost ratio is 3.9 (table 9).</w:t>
      </w:r>
    </w:p>
    <w:p w14:paraId="12219773" w14:textId="77777777" w:rsidR="00C15346" w:rsidRPr="00C15346" w:rsidRDefault="00C15346" w:rsidP="00C15346"/>
    <w:p w14:paraId="6F0A12E9" w14:textId="77777777" w:rsidR="001B4031" w:rsidRDefault="001B4031" w:rsidP="001B40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ajorHAnsi" w:hAnsiTheme="majorHAnsi" w:cs="Gill Sans"/>
        </w:rPr>
      </w:pPr>
      <w:r>
        <w:rPr>
          <w:rFonts w:asciiTheme="majorHAnsi" w:hAnsiTheme="majorHAnsi" w:cs="Gill Sans"/>
          <w:b/>
        </w:rPr>
        <w:t>T</w:t>
      </w:r>
      <w:r w:rsidRPr="007D4F63">
        <w:rPr>
          <w:rFonts w:asciiTheme="majorHAnsi" w:hAnsiTheme="majorHAnsi" w:cs="Gill Sans"/>
          <w:b/>
        </w:rPr>
        <w:t>able</w:t>
      </w:r>
      <w:r>
        <w:rPr>
          <w:rFonts w:asciiTheme="majorHAnsi" w:hAnsiTheme="majorHAnsi" w:cs="Gill Sans"/>
          <w:b/>
        </w:rPr>
        <w:t xml:space="preserve"> 9</w:t>
      </w:r>
      <w:r w:rsidRPr="007D4F63">
        <w:rPr>
          <w:rFonts w:asciiTheme="majorHAnsi" w:hAnsiTheme="majorHAnsi" w:cs="Gill Sans"/>
          <w:b/>
        </w:rPr>
        <w:t xml:space="preserve">: </w:t>
      </w:r>
      <w:r w:rsidRPr="007D4F63">
        <w:rPr>
          <w:rFonts w:asciiTheme="majorHAnsi" w:hAnsiTheme="majorHAnsi" w:cs="Gill Sans"/>
        </w:rPr>
        <w:t xml:space="preserve">Economic returns, </w:t>
      </w:r>
      <w:r>
        <w:rPr>
          <w:rFonts w:asciiTheme="majorHAnsi" w:hAnsiTheme="majorHAnsi" w:cs="Gill Sans"/>
        </w:rPr>
        <w:t>Middle</w:t>
      </w:r>
      <w:r w:rsidRPr="007D4F63">
        <w:rPr>
          <w:rFonts w:asciiTheme="majorHAnsi" w:hAnsiTheme="majorHAnsi" w:cs="Gill Sans"/>
        </w:rPr>
        <w:t xml:space="preserve"> Scenario</w:t>
      </w:r>
    </w:p>
    <w:p w14:paraId="7084699B" w14:textId="77777777" w:rsidR="001B4031" w:rsidRDefault="001B4031" w:rsidP="001B40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ajorHAnsi" w:hAnsiTheme="majorHAnsi" w:cs="Gill Sans"/>
        </w:rPr>
      </w:pPr>
    </w:p>
    <w:p w14:paraId="22D44DFB" w14:textId="77777777" w:rsidR="001B4031" w:rsidRDefault="001B4031" w:rsidP="001B40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ajorHAnsi" w:hAnsiTheme="majorHAnsi" w:cs="Gill Sans"/>
        </w:rPr>
      </w:pPr>
      <w:r>
        <w:rPr>
          <w:rFonts w:asciiTheme="majorHAnsi" w:hAnsiTheme="majorHAnsi" w:cs="Gill Sans"/>
          <w:noProof/>
        </w:rPr>
        <w:drawing>
          <wp:inline distT="0" distB="0" distL="0" distR="0" wp14:anchorId="4777F739" wp14:editId="605431FA">
            <wp:extent cx="3491865" cy="1781373"/>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creen Shot 2019-11-15 at 4.24.53 PM.png"/>
                    <pic:cNvPicPr/>
                  </pic:nvPicPr>
                  <pic:blipFill>
                    <a:blip r:embed="rId21">
                      <a:extLst>
                        <a:ext uri="{28A0092B-C50C-407E-A947-70E740481C1C}">
                          <a14:useLocalDpi xmlns:a14="http://schemas.microsoft.com/office/drawing/2010/main" val="0"/>
                        </a:ext>
                      </a:extLst>
                    </a:blip>
                    <a:stretch>
                      <a:fillRect/>
                    </a:stretch>
                  </pic:blipFill>
                  <pic:spPr>
                    <a:xfrm>
                      <a:off x="0" y="0"/>
                      <a:ext cx="3501740" cy="1786411"/>
                    </a:xfrm>
                    <a:prstGeom prst="rect">
                      <a:avLst/>
                    </a:prstGeom>
                  </pic:spPr>
                </pic:pic>
              </a:graphicData>
            </a:graphic>
          </wp:inline>
        </w:drawing>
      </w:r>
    </w:p>
    <w:p w14:paraId="45C05499" w14:textId="77777777" w:rsidR="001B4031" w:rsidRDefault="001B4031" w:rsidP="001B40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ajorHAnsi" w:hAnsiTheme="majorHAnsi" w:cs="Gill Sans"/>
        </w:rPr>
      </w:pPr>
    </w:p>
    <w:p w14:paraId="1A9ED45D" w14:textId="2B1656ED" w:rsidR="001B4031" w:rsidRPr="009D1808" w:rsidRDefault="001B4031" w:rsidP="00C15346">
      <w:pPr>
        <w:pStyle w:val="Paragraph"/>
        <w:tabs>
          <w:tab w:val="clear" w:pos="1296"/>
          <w:tab w:val="num" w:pos="720"/>
        </w:tabs>
        <w:ind w:left="720" w:hanging="720"/>
        <w:rPr>
          <w:rFonts w:asciiTheme="majorHAnsi" w:hAnsiTheme="majorHAnsi" w:cs="Gill Sans"/>
          <w:sz w:val="24"/>
          <w:szCs w:val="22"/>
          <w:lang w:val="en-US"/>
        </w:rPr>
      </w:pPr>
      <w:r w:rsidRPr="009D1808">
        <w:rPr>
          <w:rFonts w:asciiTheme="majorHAnsi" w:hAnsiTheme="majorHAnsi" w:cs="Gill Sans"/>
          <w:lang w:val="en-US"/>
        </w:rPr>
        <w:t>The NPV of the program, at a discount rate of 12%, is positive, with a net benefit value of US$56.80 million, confirming that the program produced positive economic benefits. The internal rate of return is 17.2% and the benefi</w:t>
      </w:r>
      <w:r w:rsidR="009D1808">
        <w:rPr>
          <w:rFonts w:asciiTheme="majorHAnsi" w:hAnsiTheme="majorHAnsi" w:cs="Gill Sans"/>
          <w:lang w:val="en-US"/>
        </w:rPr>
        <w:t>t to cost ratio is 5.1 (T</w:t>
      </w:r>
      <w:r w:rsidRPr="009D1808">
        <w:rPr>
          <w:rFonts w:asciiTheme="majorHAnsi" w:hAnsiTheme="majorHAnsi" w:cs="Gill Sans"/>
          <w:lang w:val="en-US"/>
        </w:rPr>
        <w:t>able 10).</w:t>
      </w:r>
    </w:p>
    <w:p w14:paraId="5A45B5DF" w14:textId="77777777" w:rsidR="001B4031" w:rsidRDefault="001B4031" w:rsidP="001B40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ajorHAnsi" w:hAnsiTheme="majorHAnsi" w:cs="Gill Sans"/>
          <w:b/>
        </w:rPr>
      </w:pPr>
    </w:p>
    <w:p w14:paraId="0FD771C3" w14:textId="77777777" w:rsidR="00591B20" w:rsidRDefault="00591B20" w:rsidP="001B40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ajorHAnsi" w:hAnsiTheme="majorHAnsi" w:cs="Gill Sans"/>
          <w:b/>
        </w:rPr>
      </w:pPr>
    </w:p>
    <w:p w14:paraId="5733FBA3" w14:textId="77777777" w:rsidR="00591B20" w:rsidRDefault="00591B20" w:rsidP="001B40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ajorHAnsi" w:hAnsiTheme="majorHAnsi" w:cs="Gill Sans"/>
          <w:b/>
        </w:rPr>
      </w:pPr>
    </w:p>
    <w:p w14:paraId="00498618" w14:textId="77777777" w:rsidR="00591B20" w:rsidRDefault="00591B20" w:rsidP="001B40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ajorHAnsi" w:hAnsiTheme="majorHAnsi" w:cs="Gill Sans"/>
          <w:b/>
        </w:rPr>
      </w:pPr>
    </w:p>
    <w:p w14:paraId="1FA9ED16" w14:textId="77777777" w:rsidR="00591B20" w:rsidRDefault="00591B20" w:rsidP="001B40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ajorHAnsi" w:hAnsiTheme="majorHAnsi" w:cs="Gill Sans"/>
          <w:b/>
        </w:rPr>
      </w:pPr>
    </w:p>
    <w:p w14:paraId="366F8B9A" w14:textId="77777777" w:rsidR="001B4031" w:rsidRDefault="001B4031" w:rsidP="001B40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ajorHAnsi" w:hAnsiTheme="majorHAnsi" w:cs="Gill Sans"/>
        </w:rPr>
      </w:pPr>
      <w:r>
        <w:rPr>
          <w:rFonts w:asciiTheme="majorHAnsi" w:hAnsiTheme="majorHAnsi" w:cs="Gill Sans"/>
          <w:b/>
        </w:rPr>
        <w:t>T</w:t>
      </w:r>
      <w:r w:rsidRPr="007D4F63">
        <w:rPr>
          <w:rFonts w:asciiTheme="majorHAnsi" w:hAnsiTheme="majorHAnsi" w:cs="Gill Sans"/>
          <w:b/>
        </w:rPr>
        <w:t>able</w:t>
      </w:r>
      <w:r>
        <w:rPr>
          <w:rFonts w:asciiTheme="majorHAnsi" w:hAnsiTheme="majorHAnsi" w:cs="Gill Sans"/>
          <w:b/>
        </w:rPr>
        <w:t xml:space="preserve"> 9</w:t>
      </w:r>
      <w:r w:rsidRPr="007D4F63">
        <w:rPr>
          <w:rFonts w:asciiTheme="majorHAnsi" w:hAnsiTheme="majorHAnsi" w:cs="Gill Sans"/>
          <w:b/>
        </w:rPr>
        <w:t xml:space="preserve">: </w:t>
      </w:r>
      <w:r w:rsidRPr="007D4F63">
        <w:rPr>
          <w:rFonts w:asciiTheme="majorHAnsi" w:hAnsiTheme="majorHAnsi" w:cs="Gill Sans"/>
        </w:rPr>
        <w:t xml:space="preserve">Economic returns, </w:t>
      </w:r>
      <w:r>
        <w:rPr>
          <w:rFonts w:asciiTheme="majorHAnsi" w:hAnsiTheme="majorHAnsi" w:cs="Gill Sans"/>
        </w:rPr>
        <w:t>Optimistic</w:t>
      </w:r>
      <w:r w:rsidRPr="007D4F63">
        <w:rPr>
          <w:rFonts w:asciiTheme="majorHAnsi" w:hAnsiTheme="majorHAnsi" w:cs="Gill Sans"/>
        </w:rPr>
        <w:t xml:space="preserve"> Scenario</w:t>
      </w:r>
    </w:p>
    <w:p w14:paraId="704B7194" w14:textId="77777777" w:rsidR="001B4031" w:rsidRPr="00544498" w:rsidRDefault="001B4031" w:rsidP="001B40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ajorHAnsi" w:hAnsiTheme="majorHAnsi" w:cs="Gill Sans"/>
        </w:rPr>
      </w:pPr>
      <w:r>
        <w:rPr>
          <w:rFonts w:asciiTheme="majorHAnsi" w:hAnsiTheme="majorHAnsi" w:cs="Gill Sans"/>
          <w:noProof/>
        </w:rPr>
        <w:drawing>
          <wp:inline distT="0" distB="0" distL="0" distR="0" wp14:anchorId="190E2FB8" wp14:editId="50496EE6">
            <wp:extent cx="3577539" cy="1810173"/>
            <wp:effectExtent l="0" t="0" r="444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creen Shot 2019-11-15 at 4.24.59 PM.png"/>
                    <pic:cNvPicPr/>
                  </pic:nvPicPr>
                  <pic:blipFill>
                    <a:blip r:embed="rId22">
                      <a:extLst>
                        <a:ext uri="{28A0092B-C50C-407E-A947-70E740481C1C}">
                          <a14:useLocalDpi xmlns:a14="http://schemas.microsoft.com/office/drawing/2010/main" val="0"/>
                        </a:ext>
                      </a:extLst>
                    </a:blip>
                    <a:stretch>
                      <a:fillRect/>
                    </a:stretch>
                  </pic:blipFill>
                  <pic:spPr>
                    <a:xfrm>
                      <a:off x="0" y="0"/>
                      <a:ext cx="3592199" cy="1817591"/>
                    </a:xfrm>
                    <a:prstGeom prst="rect">
                      <a:avLst/>
                    </a:prstGeom>
                  </pic:spPr>
                </pic:pic>
              </a:graphicData>
            </a:graphic>
          </wp:inline>
        </w:drawing>
      </w:r>
    </w:p>
    <w:p w14:paraId="58EED4D7" w14:textId="77777777" w:rsidR="001B4031" w:rsidRPr="007234F8" w:rsidRDefault="001B4031" w:rsidP="001B40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hAnsiTheme="majorHAnsi" w:cs="Gill Sans"/>
          <w:b/>
        </w:rPr>
      </w:pPr>
    </w:p>
    <w:p w14:paraId="2C3251F7" w14:textId="62276941" w:rsidR="008F1709" w:rsidRDefault="001B4031" w:rsidP="008F1709">
      <w:pPr>
        <w:pStyle w:val="Chapter"/>
        <w:jc w:val="left"/>
        <w:rPr>
          <w:rFonts w:asciiTheme="majorHAnsi" w:hAnsiTheme="majorHAnsi" w:cstheme="majorHAnsi"/>
          <w:lang w:val="en-US"/>
        </w:rPr>
      </w:pPr>
      <w:bookmarkStart w:id="11" w:name="_Toc24896986"/>
      <w:r w:rsidRPr="001B4031">
        <w:rPr>
          <w:rFonts w:asciiTheme="majorHAnsi" w:hAnsiTheme="majorHAnsi" w:cstheme="majorHAnsi"/>
          <w:lang w:val="en-US"/>
        </w:rPr>
        <w:t>Conclusions</w:t>
      </w:r>
      <w:bookmarkEnd w:id="11"/>
    </w:p>
    <w:p w14:paraId="25E68885" w14:textId="77777777" w:rsidR="008F1709" w:rsidRPr="00C15346" w:rsidRDefault="008F1709" w:rsidP="008F1709">
      <w:pPr>
        <w:pStyle w:val="Paragraph"/>
        <w:tabs>
          <w:tab w:val="clear" w:pos="1296"/>
          <w:tab w:val="num" w:pos="720"/>
        </w:tabs>
        <w:ind w:left="720" w:hanging="720"/>
        <w:rPr>
          <w:rFonts w:asciiTheme="majorHAnsi" w:hAnsiTheme="majorHAnsi" w:cs="Gill Sans"/>
          <w:lang w:val="en-US"/>
        </w:rPr>
      </w:pPr>
      <w:r w:rsidRPr="00C15346">
        <w:rPr>
          <w:rFonts w:asciiTheme="majorHAnsi" w:hAnsiTheme="majorHAnsi" w:cs="Gill Sans"/>
          <w:lang w:val="en-US"/>
        </w:rPr>
        <w:t xml:space="preserve">The ex-ante cost-benefit analysis of the SU-L1059 program, which intends to improve quality, relevance and accessibility of the Surinamese education system, indicates that, under a discount rate of 12 percent, the value of the expected benefits exceeds in a ratio 3:1 the costs of the program, thus the overall economic impact of the entire program will be positive. </w:t>
      </w:r>
    </w:p>
    <w:p w14:paraId="18100C6B" w14:textId="77777777" w:rsidR="008F1709" w:rsidRPr="00C15346" w:rsidRDefault="008F1709" w:rsidP="008F1709">
      <w:pPr>
        <w:pStyle w:val="Paragraph"/>
        <w:tabs>
          <w:tab w:val="clear" w:pos="1296"/>
          <w:tab w:val="num" w:pos="720"/>
        </w:tabs>
        <w:ind w:left="720" w:hanging="720"/>
        <w:rPr>
          <w:rFonts w:asciiTheme="majorHAnsi" w:hAnsiTheme="majorHAnsi" w:cs="Gill Sans"/>
          <w:lang w:val="en-US"/>
        </w:rPr>
      </w:pPr>
      <w:r w:rsidRPr="00C15346">
        <w:rPr>
          <w:rFonts w:asciiTheme="majorHAnsi" w:hAnsiTheme="majorHAnsi" w:cs="Gill Sans"/>
          <w:lang w:val="en-US"/>
        </w:rPr>
        <w:t xml:space="preserve">The expected impacts arises from the simulation of a moderate reduction in the dropout rates, a small reduction in the average overage of the system, and standard productivity gains as a result of cognitive improvement after the new curriculum and ECD programs are in place, all of which leads to a stream of higher salaries sufficient to overcome the costs. </w:t>
      </w:r>
    </w:p>
    <w:p w14:paraId="3AB91DE4" w14:textId="77777777" w:rsidR="008F1709" w:rsidRPr="00C15346" w:rsidRDefault="008F1709" w:rsidP="008F1709">
      <w:pPr>
        <w:pStyle w:val="Paragraph"/>
        <w:tabs>
          <w:tab w:val="clear" w:pos="1296"/>
          <w:tab w:val="num" w:pos="720"/>
        </w:tabs>
        <w:ind w:left="720" w:hanging="720"/>
        <w:rPr>
          <w:rFonts w:asciiTheme="majorHAnsi" w:hAnsiTheme="majorHAnsi" w:cs="Gill Sans"/>
          <w:lang w:val="en-US"/>
        </w:rPr>
      </w:pPr>
      <w:r w:rsidRPr="00C15346">
        <w:rPr>
          <w:rFonts w:asciiTheme="majorHAnsi" w:hAnsiTheme="majorHAnsi" w:cs="Gill Sans"/>
          <w:lang w:val="en-US"/>
        </w:rPr>
        <w:t>This analysis also considered that</w:t>
      </w:r>
      <w:r w:rsidRPr="00C15346">
        <w:rPr>
          <w:rFonts w:asciiTheme="majorHAnsi" w:hAnsiTheme="majorHAnsi"/>
          <w:sz w:val="21"/>
          <w:lang w:val="en-US"/>
        </w:rPr>
        <w:t xml:space="preserve"> </w:t>
      </w:r>
      <w:r w:rsidRPr="00C15346">
        <w:rPr>
          <w:rFonts w:asciiTheme="majorHAnsi" w:hAnsiTheme="majorHAnsi" w:cs="Gill Sans"/>
          <w:lang w:val="en-US"/>
        </w:rPr>
        <w:t>program will have small impacts on efficiency of the system and reduction of repetition rates, creating fiscal savings. Lastly, a modest expansion in enrollment due to the new school infrastructure is assumed.  Recurrent and financial costs are also factored in to account for new program/related fiscal expenditures.</w:t>
      </w:r>
    </w:p>
    <w:p w14:paraId="6ABC966E" w14:textId="77777777" w:rsidR="008F1709" w:rsidRPr="00C15346" w:rsidRDefault="008F1709" w:rsidP="008F1709">
      <w:pPr>
        <w:pStyle w:val="Paragraph"/>
        <w:tabs>
          <w:tab w:val="clear" w:pos="1296"/>
          <w:tab w:val="num" w:pos="720"/>
        </w:tabs>
        <w:ind w:left="720" w:hanging="720"/>
        <w:rPr>
          <w:rFonts w:asciiTheme="majorHAnsi" w:hAnsiTheme="majorHAnsi" w:cs="Gill Sans"/>
          <w:lang w:val="en-US"/>
        </w:rPr>
      </w:pPr>
      <w:r w:rsidRPr="00C15346">
        <w:rPr>
          <w:rFonts w:asciiTheme="majorHAnsi" w:hAnsiTheme="majorHAnsi" w:cs="Gill Sans"/>
          <w:lang w:val="en-US"/>
        </w:rPr>
        <w:t>An important element to note is that component 1, particularly the curricular reform and the improvements in ECD capacities, have the greatest impacts on benefits, accounting for 77% of the estimated benefits for the conservative scenario. Component II, on improving access to education in the interior regions, accounts for 5 percent of total benefits, and Component III, on improving monitoring capacities of the MOESC, accounts for 14 percent of total benefits.</w:t>
      </w:r>
    </w:p>
    <w:p w14:paraId="32C40AFE" w14:textId="5FE3FBA9" w:rsidR="008F1709" w:rsidRPr="00CA734D" w:rsidRDefault="008F1709" w:rsidP="008F1709">
      <w:pPr>
        <w:pStyle w:val="Paragraph"/>
        <w:tabs>
          <w:tab w:val="clear" w:pos="1296"/>
          <w:tab w:val="num" w:pos="720"/>
        </w:tabs>
        <w:ind w:left="720" w:hanging="720"/>
        <w:rPr>
          <w:sz w:val="21"/>
          <w:lang w:val="en-US"/>
        </w:rPr>
      </w:pPr>
      <w:r w:rsidRPr="00C15346">
        <w:rPr>
          <w:rFonts w:asciiTheme="majorHAnsi" w:hAnsiTheme="majorHAnsi" w:cs="Gill Sans"/>
          <w:lang w:val="en-US"/>
        </w:rPr>
        <w:t>The sensitivity concludes that the program has low risk of not achieving economic and social positive returns. Under conservative assumptions, the investments of the program will lead to an estimated overall NPV of net benefits of US$ 21,0 million, the amount of NPV of net benefits increases to US$ 39,8 and to US$ 56,8 million under the middle and optimistic scenario, respectively. The overall conclusion is that the SU-L1059 program is economic and socially profitable for Suriname.</w:t>
      </w:r>
    </w:p>
    <w:p w14:paraId="11492D15" w14:textId="6BC9541B" w:rsidR="001B4031" w:rsidRPr="008F1709" w:rsidRDefault="008F1709" w:rsidP="008F1709">
      <w:pPr>
        <w:pStyle w:val="Chapter"/>
        <w:jc w:val="left"/>
        <w:rPr>
          <w:rFonts w:asciiTheme="majorHAnsi" w:hAnsiTheme="majorHAnsi" w:cstheme="majorHAnsi"/>
          <w:lang w:val="en-US"/>
        </w:rPr>
      </w:pPr>
      <w:bookmarkStart w:id="12" w:name="_Toc24896987"/>
      <w:r w:rsidRPr="008F1709">
        <w:rPr>
          <w:rFonts w:asciiTheme="majorHAnsi" w:hAnsiTheme="majorHAnsi" w:cstheme="majorHAnsi"/>
          <w:lang w:val="en-US"/>
        </w:rPr>
        <w:t>References</w:t>
      </w:r>
      <w:bookmarkEnd w:id="12"/>
    </w:p>
    <w:p w14:paraId="3F532DFC" w14:textId="77777777" w:rsidR="001B4031" w:rsidRPr="00C15346" w:rsidRDefault="001B4031" w:rsidP="008F1709">
      <w:pPr>
        <w:ind w:left="720" w:hanging="720"/>
        <w:jc w:val="both"/>
        <w:rPr>
          <w:rFonts w:asciiTheme="majorHAnsi" w:hAnsiTheme="majorHAnsi" w:cs="Gill Sans"/>
          <w:sz w:val="22"/>
          <w:szCs w:val="21"/>
        </w:rPr>
      </w:pPr>
      <w:r w:rsidRPr="00C15346">
        <w:rPr>
          <w:rFonts w:asciiTheme="majorHAnsi" w:hAnsiTheme="majorHAnsi" w:cs="Gill Sans"/>
          <w:sz w:val="22"/>
          <w:szCs w:val="21"/>
        </w:rPr>
        <w:t>Acosta, P., Muller, N., &amp; Sarzosa, M. (2017). Beyond Qualifications : Returns to Cognitive and Socio-Emotional Skills in Colombia. Policy Research Working Paper. Washington, DC: World Bank Group.</w:t>
      </w:r>
    </w:p>
    <w:p w14:paraId="7517EE97" w14:textId="77777777" w:rsidR="001B4031" w:rsidRPr="00C15346" w:rsidRDefault="001B4031" w:rsidP="008F1709">
      <w:pPr>
        <w:ind w:left="720" w:hanging="720"/>
        <w:jc w:val="both"/>
        <w:rPr>
          <w:rFonts w:asciiTheme="majorHAnsi" w:hAnsiTheme="majorHAnsi" w:cs="Gill Sans"/>
          <w:sz w:val="22"/>
          <w:szCs w:val="21"/>
        </w:rPr>
      </w:pPr>
      <w:r w:rsidRPr="00C15346">
        <w:rPr>
          <w:rFonts w:asciiTheme="majorHAnsi" w:hAnsiTheme="majorHAnsi" w:cs="Gill Sans"/>
          <w:sz w:val="22"/>
          <w:szCs w:val="21"/>
        </w:rPr>
        <w:t xml:space="preserve">Alcaldia Mayor de Bogota . </w:t>
      </w:r>
      <w:r w:rsidRPr="00235A15">
        <w:rPr>
          <w:rFonts w:asciiTheme="majorHAnsi" w:hAnsiTheme="majorHAnsi" w:cs="Gill Sans"/>
          <w:sz w:val="22"/>
          <w:szCs w:val="21"/>
          <w:lang w:val="es-ES"/>
        </w:rPr>
        <w:t xml:space="preserve">(2018). </w:t>
      </w:r>
      <w:r w:rsidRPr="00CA734D">
        <w:rPr>
          <w:rFonts w:asciiTheme="majorHAnsi" w:hAnsiTheme="majorHAnsi" w:cs="Gill Sans"/>
          <w:sz w:val="22"/>
          <w:szCs w:val="21"/>
          <w:lang w:val="es-ES"/>
        </w:rPr>
        <w:t xml:space="preserve">Aprendizajes y retos de los colegios en concesión en Bogotá. </w:t>
      </w:r>
      <w:r w:rsidRPr="00C15346">
        <w:rPr>
          <w:rFonts w:asciiTheme="majorHAnsi" w:hAnsiTheme="majorHAnsi" w:cs="Gill Sans"/>
          <w:sz w:val="22"/>
          <w:szCs w:val="21"/>
        </w:rPr>
        <w:t>Bogota, DC.</w:t>
      </w:r>
    </w:p>
    <w:p w14:paraId="32291316" w14:textId="77777777" w:rsidR="001B4031" w:rsidRPr="00C15346" w:rsidRDefault="001B4031" w:rsidP="008F1709">
      <w:pPr>
        <w:ind w:left="720" w:hanging="720"/>
        <w:jc w:val="both"/>
        <w:rPr>
          <w:rFonts w:asciiTheme="majorHAnsi" w:hAnsiTheme="majorHAnsi" w:cs="Gill Sans"/>
          <w:sz w:val="22"/>
          <w:szCs w:val="21"/>
        </w:rPr>
      </w:pPr>
      <w:r w:rsidRPr="00C15346">
        <w:rPr>
          <w:rFonts w:asciiTheme="majorHAnsi" w:hAnsiTheme="majorHAnsi" w:cs="Gill Sans"/>
          <w:sz w:val="22"/>
          <w:szCs w:val="21"/>
        </w:rPr>
        <w:t>Anderson, L., Shinn, C., &amp; St. Charles, J. (2002). Community interventions to promote healthy social environments: Early childhood development and family housing. A Report on Recommendations of the Task Force on Community Preventive Services. Atlanta, GA: Morbidity and Mortality Weekly Report.</w:t>
      </w:r>
    </w:p>
    <w:p w14:paraId="6CCE131F" w14:textId="77777777" w:rsidR="001B4031" w:rsidRPr="00C15346" w:rsidRDefault="001B4031" w:rsidP="008F1709">
      <w:pPr>
        <w:ind w:left="720" w:hanging="720"/>
        <w:jc w:val="both"/>
        <w:rPr>
          <w:rFonts w:asciiTheme="majorHAnsi" w:hAnsiTheme="majorHAnsi" w:cs="Gill Sans"/>
          <w:sz w:val="22"/>
          <w:szCs w:val="21"/>
        </w:rPr>
      </w:pPr>
      <w:r w:rsidRPr="00C15346">
        <w:rPr>
          <w:rFonts w:asciiTheme="majorHAnsi" w:hAnsiTheme="majorHAnsi" w:cs="Gill Sans"/>
          <w:sz w:val="22"/>
          <w:szCs w:val="21"/>
        </w:rPr>
        <w:t>Attanasio, O., &amp; Vera-Hernandez, M. (2004). Nutrition and Child Care Choices: Evaluation of a Community Nursery Program in Rural Colombia. London: Centre for the Evaluation of Development Policies. Institute for Fiscal Studies.</w:t>
      </w:r>
    </w:p>
    <w:p w14:paraId="38C08E30" w14:textId="77777777" w:rsidR="001B4031" w:rsidRPr="00C15346" w:rsidRDefault="001B4031" w:rsidP="008F1709">
      <w:pPr>
        <w:ind w:left="720" w:hanging="720"/>
        <w:jc w:val="both"/>
        <w:rPr>
          <w:rFonts w:asciiTheme="majorHAnsi" w:hAnsiTheme="majorHAnsi" w:cs="Gill Sans"/>
          <w:sz w:val="22"/>
          <w:szCs w:val="21"/>
        </w:rPr>
      </w:pPr>
      <w:r w:rsidRPr="00C15346">
        <w:rPr>
          <w:rFonts w:asciiTheme="majorHAnsi" w:hAnsiTheme="majorHAnsi" w:cs="Gill Sans"/>
          <w:sz w:val="22"/>
          <w:szCs w:val="21"/>
        </w:rPr>
        <w:t>Ball, J. (2010). Educational equity for children from diverse language backgrounds: Mother tongue-based bilingual or multilingual education in the early years. UNESCO International Symposium: Translation and Cultural Mediation. Paris: UNESCO.</w:t>
      </w:r>
    </w:p>
    <w:p w14:paraId="4E1BA014" w14:textId="77777777" w:rsidR="001B4031" w:rsidRPr="00C15346" w:rsidRDefault="001B4031" w:rsidP="008F1709">
      <w:pPr>
        <w:ind w:left="720" w:hanging="720"/>
        <w:jc w:val="both"/>
        <w:rPr>
          <w:rFonts w:asciiTheme="majorHAnsi" w:hAnsiTheme="majorHAnsi" w:cs="Gill Sans"/>
          <w:sz w:val="22"/>
          <w:szCs w:val="21"/>
        </w:rPr>
      </w:pPr>
      <w:r w:rsidRPr="00C15346">
        <w:rPr>
          <w:rFonts w:asciiTheme="majorHAnsi" w:hAnsiTheme="majorHAnsi" w:cs="Gill Sans"/>
          <w:sz w:val="22"/>
          <w:szCs w:val="21"/>
        </w:rPr>
        <w:t>Bando, R., Naslund-Hadley, E, &amp; Gertler, P. (2018). Inquiry and Problem Based Pedagogy: Evidence from 10 Field Experiments. Washington, DC.: IDB Working Paper Series.</w:t>
      </w:r>
    </w:p>
    <w:p w14:paraId="14D8F489" w14:textId="77777777" w:rsidR="001B4031" w:rsidRPr="00C15346" w:rsidRDefault="001B4031" w:rsidP="008F1709">
      <w:pPr>
        <w:ind w:left="720" w:hanging="720"/>
        <w:jc w:val="both"/>
        <w:rPr>
          <w:rFonts w:asciiTheme="majorHAnsi" w:hAnsiTheme="majorHAnsi" w:cs="Gill Sans"/>
          <w:sz w:val="22"/>
          <w:szCs w:val="21"/>
        </w:rPr>
      </w:pPr>
      <w:r w:rsidRPr="00C15346">
        <w:rPr>
          <w:rFonts w:asciiTheme="majorHAnsi" w:hAnsiTheme="majorHAnsi" w:cs="Gill Sans"/>
          <w:sz w:val="22"/>
          <w:szCs w:val="21"/>
        </w:rPr>
        <w:t>Berlinski, S., &amp; Galiani, S. (2005). “The Effect of a Large Expansion of Pre-Primary School Facilities on Preschool Attendance and Maternal Employment. London: Institute for Fiscal Studies.</w:t>
      </w:r>
    </w:p>
    <w:p w14:paraId="6229FA5E" w14:textId="77777777" w:rsidR="001B4031" w:rsidRPr="00C15346" w:rsidRDefault="001B4031" w:rsidP="008F1709">
      <w:pPr>
        <w:ind w:left="720" w:hanging="720"/>
        <w:jc w:val="both"/>
        <w:rPr>
          <w:rFonts w:asciiTheme="majorHAnsi" w:hAnsiTheme="majorHAnsi" w:cs="Gill Sans"/>
          <w:sz w:val="22"/>
          <w:szCs w:val="21"/>
        </w:rPr>
      </w:pPr>
      <w:r w:rsidRPr="00C15346">
        <w:rPr>
          <w:rFonts w:asciiTheme="majorHAnsi" w:hAnsiTheme="majorHAnsi" w:cs="Gill Sans"/>
          <w:sz w:val="22"/>
          <w:szCs w:val="21"/>
        </w:rPr>
        <w:t>Berlinski, S., Galiani, S., &amp; Gertler, P. (2006). The Effect of Pre-Primary Education on Primary School Performance . Ann Arbor, Michigan: William Davidson Institute Working Paper .</w:t>
      </w:r>
    </w:p>
    <w:p w14:paraId="7F76D6BD" w14:textId="77777777" w:rsidR="001B4031" w:rsidRPr="00C15346" w:rsidRDefault="001B4031" w:rsidP="008F1709">
      <w:pPr>
        <w:ind w:left="720" w:hanging="720"/>
        <w:jc w:val="both"/>
        <w:rPr>
          <w:rFonts w:asciiTheme="majorHAnsi" w:hAnsiTheme="majorHAnsi" w:cs="Gill Sans"/>
          <w:sz w:val="22"/>
          <w:szCs w:val="21"/>
        </w:rPr>
      </w:pPr>
      <w:r w:rsidRPr="00C15346">
        <w:rPr>
          <w:rFonts w:asciiTheme="majorHAnsi" w:hAnsiTheme="majorHAnsi" w:cs="Gill Sans"/>
          <w:sz w:val="22"/>
          <w:szCs w:val="21"/>
        </w:rPr>
        <w:t>Blimpo, M., &amp; Evans, D. (2011). School-Based Management and Educational Outcomes: Lessons from a Randomized Field Experiment. Washington, DC.: World Bank Group.</w:t>
      </w:r>
    </w:p>
    <w:p w14:paraId="0D1914C3" w14:textId="77777777" w:rsidR="001B4031" w:rsidRPr="00C15346" w:rsidRDefault="001B4031" w:rsidP="008F1709">
      <w:pPr>
        <w:ind w:left="720" w:hanging="720"/>
        <w:jc w:val="both"/>
        <w:rPr>
          <w:rFonts w:asciiTheme="majorHAnsi" w:hAnsiTheme="majorHAnsi" w:cs="Gill Sans"/>
          <w:sz w:val="22"/>
          <w:szCs w:val="21"/>
        </w:rPr>
      </w:pPr>
      <w:r w:rsidRPr="00C15346">
        <w:rPr>
          <w:rFonts w:asciiTheme="majorHAnsi" w:hAnsiTheme="majorHAnsi" w:cs="Gill Sans"/>
          <w:sz w:val="22"/>
          <w:szCs w:val="21"/>
        </w:rPr>
        <w:t>Bullock, C. (2007). The relationship between school building conditions and student achievement at the middle school level in the commonwealth of Virginia. Petersburg: Virginia Polytechnic Institute and State University.</w:t>
      </w:r>
    </w:p>
    <w:p w14:paraId="163E394F" w14:textId="1DCB917A" w:rsidR="001B4031" w:rsidRPr="00235A15" w:rsidRDefault="001B4031" w:rsidP="008F1709">
      <w:pPr>
        <w:ind w:left="720" w:hanging="720"/>
        <w:jc w:val="both"/>
        <w:rPr>
          <w:rFonts w:asciiTheme="majorHAnsi" w:hAnsiTheme="majorHAnsi" w:cs="Gill Sans"/>
          <w:sz w:val="22"/>
          <w:szCs w:val="21"/>
          <w:lang w:val="es-ES"/>
        </w:rPr>
      </w:pPr>
      <w:r w:rsidRPr="00C15346">
        <w:rPr>
          <w:rFonts w:asciiTheme="majorHAnsi" w:hAnsiTheme="majorHAnsi" w:cs="Gill Sans"/>
          <w:sz w:val="22"/>
          <w:szCs w:val="21"/>
        </w:rPr>
        <w:t xml:space="preserve">Carvajal, M., &amp; Morris, F. (1990). </w:t>
      </w:r>
      <w:r w:rsidRPr="00CA734D">
        <w:rPr>
          <w:rFonts w:asciiTheme="majorHAnsi" w:hAnsiTheme="majorHAnsi" w:cs="Gill Sans"/>
          <w:sz w:val="22"/>
          <w:szCs w:val="21"/>
          <w:lang w:val="es-ES"/>
        </w:rPr>
        <w:t xml:space="preserve">Educacion Formal: Vehiculo de Integracion Economica y Social del Indio Guatemalteco. </w:t>
      </w:r>
      <w:r w:rsidRPr="00235A15">
        <w:rPr>
          <w:rFonts w:asciiTheme="majorHAnsi" w:hAnsiTheme="majorHAnsi" w:cs="Gill Sans"/>
          <w:sz w:val="22"/>
          <w:szCs w:val="21"/>
          <w:lang w:val="es-ES"/>
        </w:rPr>
        <w:t>Revista de la Integracion y el Desarrollo de Centroamerica, 95-110.</w:t>
      </w:r>
    </w:p>
    <w:p w14:paraId="6C295593" w14:textId="77777777" w:rsidR="001B4031" w:rsidRPr="00C15346" w:rsidRDefault="001B4031" w:rsidP="008F1709">
      <w:pPr>
        <w:ind w:left="720" w:hanging="720"/>
        <w:jc w:val="both"/>
        <w:rPr>
          <w:rFonts w:asciiTheme="majorHAnsi" w:hAnsiTheme="majorHAnsi" w:cs="Gill Sans"/>
          <w:sz w:val="22"/>
          <w:szCs w:val="21"/>
        </w:rPr>
      </w:pPr>
      <w:r w:rsidRPr="00235A15">
        <w:rPr>
          <w:rFonts w:asciiTheme="majorHAnsi" w:hAnsiTheme="majorHAnsi" w:cs="Gill Sans"/>
          <w:sz w:val="22"/>
          <w:szCs w:val="21"/>
          <w:lang w:val="es-ES"/>
        </w:rPr>
        <w:t xml:space="preserve">Chase, R., &amp; Diaz, J. (2011). </w:t>
      </w:r>
      <w:r w:rsidRPr="00C15346">
        <w:rPr>
          <w:rFonts w:asciiTheme="majorHAnsi" w:hAnsiTheme="majorHAnsi" w:cs="Gill Sans"/>
          <w:sz w:val="22"/>
          <w:szCs w:val="21"/>
        </w:rPr>
        <w:t>Cost savings of school readiness per additional at-risk child in Detroit and Michigan . Saint Paul, Minnesota: Wilder Research.</w:t>
      </w:r>
    </w:p>
    <w:p w14:paraId="08C4EC5B" w14:textId="77777777" w:rsidR="001B4031" w:rsidRPr="00C15346" w:rsidRDefault="001B4031" w:rsidP="008F1709">
      <w:pPr>
        <w:ind w:left="720" w:hanging="720"/>
        <w:jc w:val="both"/>
        <w:rPr>
          <w:rFonts w:asciiTheme="majorHAnsi" w:hAnsiTheme="majorHAnsi" w:cs="Gill Sans"/>
          <w:sz w:val="22"/>
          <w:szCs w:val="21"/>
        </w:rPr>
      </w:pPr>
      <w:r w:rsidRPr="00C15346">
        <w:rPr>
          <w:rFonts w:asciiTheme="majorHAnsi" w:hAnsiTheme="majorHAnsi" w:cs="Gill Sans"/>
          <w:sz w:val="22"/>
          <w:szCs w:val="21"/>
        </w:rPr>
        <w:t>Chase, R., Anton, P., Diaz, J., Martin Rogers, N., &amp; Rausch, E. (2009). Cost savings analysis of school readiness in Michigan. Saint Paul, Minnesota: Wilder Research.</w:t>
      </w:r>
    </w:p>
    <w:p w14:paraId="05AC0D98" w14:textId="77777777" w:rsidR="001B4031" w:rsidRPr="00C15346" w:rsidRDefault="001B4031" w:rsidP="008F1709">
      <w:pPr>
        <w:ind w:left="720" w:hanging="720"/>
        <w:jc w:val="both"/>
        <w:rPr>
          <w:rFonts w:asciiTheme="majorHAnsi" w:hAnsiTheme="majorHAnsi" w:cs="Gill Sans"/>
          <w:sz w:val="22"/>
          <w:szCs w:val="21"/>
        </w:rPr>
      </w:pPr>
      <w:r w:rsidRPr="00C15346">
        <w:rPr>
          <w:rFonts w:asciiTheme="majorHAnsi" w:hAnsiTheme="majorHAnsi" w:cs="Gill Sans"/>
          <w:sz w:val="22"/>
          <w:szCs w:val="21"/>
        </w:rPr>
        <w:t>Chaudhury, N., Hammer, J., Kremer, M., Muralidharan, K., &amp; Rogers, F. H. (2006). Missing in Action: Teacher and Health Worker Absence in Developing Countries. Journal of Economic Perspectives, 91-116.</w:t>
      </w:r>
    </w:p>
    <w:p w14:paraId="34922BFA" w14:textId="77777777" w:rsidR="001B4031" w:rsidRPr="00C15346" w:rsidRDefault="001B4031" w:rsidP="008F1709">
      <w:pPr>
        <w:ind w:left="720" w:hanging="720"/>
        <w:jc w:val="both"/>
        <w:rPr>
          <w:rFonts w:asciiTheme="majorHAnsi" w:hAnsiTheme="majorHAnsi" w:cs="Gill Sans"/>
          <w:sz w:val="22"/>
          <w:szCs w:val="21"/>
        </w:rPr>
      </w:pPr>
      <w:r w:rsidRPr="00C15346">
        <w:rPr>
          <w:rFonts w:asciiTheme="majorHAnsi" w:hAnsiTheme="majorHAnsi" w:cs="Gill Sans"/>
          <w:sz w:val="22"/>
          <w:szCs w:val="21"/>
        </w:rPr>
        <w:t>Chetty, R., Friedman, J., Hilger, N., Saex, E., Withmore, D., &amp; Yagan, D. (2011). How Does Your Kindergarten Classroom Affect Your Earnings? Evidence From Project STAR . Cambridge: NBER Working Papers.</w:t>
      </w:r>
    </w:p>
    <w:p w14:paraId="66ADF2A8" w14:textId="77777777" w:rsidR="001B4031" w:rsidRPr="00CA734D" w:rsidRDefault="001B4031" w:rsidP="008F1709">
      <w:pPr>
        <w:ind w:left="720" w:hanging="720"/>
        <w:jc w:val="both"/>
        <w:rPr>
          <w:rFonts w:asciiTheme="majorHAnsi" w:hAnsiTheme="majorHAnsi" w:cs="Gill Sans"/>
          <w:sz w:val="22"/>
          <w:szCs w:val="21"/>
          <w:lang w:val="es-ES"/>
        </w:rPr>
      </w:pPr>
      <w:r w:rsidRPr="00C15346">
        <w:rPr>
          <w:rFonts w:asciiTheme="majorHAnsi" w:hAnsiTheme="majorHAnsi" w:cs="Gill Sans"/>
          <w:sz w:val="22"/>
          <w:szCs w:val="21"/>
        </w:rPr>
        <w:t xml:space="preserve">Chiswick, B., Patrinos, H., &amp; Hurst, M. (2000). Indigenous Language Skills and the Labor Market in a Developing Economy: Bolivia. </w:t>
      </w:r>
      <w:r w:rsidRPr="00CA734D">
        <w:rPr>
          <w:rFonts w:asciiTheme="majorHAnsi" w:hAnsiTheme="majorHAnsi" w:cs="Gill Sans"/>
          <w:sz w:val="22"/>
          <w:szCs w:val="21"/>
          <w:lang w:val="es-ES"/>
        </w:rPr>
        <w:t>Economic Development and Cultural Change, 349-367.</w:t>
      </w:r>
    </w:p>
    <w:p w14:paraId="3A42F2E5" w14:textId="77777777" w:rsidR="001B4031" w:rsidRPr="00C15346" w:rsidRDefault="001B4031" w:rsidP="008F1709">
      <w:pPr>
        <w:ind w:left="720" w:hanging="720"/>
        <w:jc w:val="both"/>
        <w:rPr>
          <w:rFonts w:asciiTheme="majorHAnsi" w:hAnsiTheme="majorHAnsi" w:cs="Gill Sans"/>
          <w:sz w:val="22"/>
          <w:szCs w:val="21"/>
        </w:rPr>
      </w:pPr>
      <w:r w:rsidRPr="00CA734D">
        <w:rPr>
          <w:rFonts w:asciiTheme="majorHAnsi" w:hAnsiTheme="majorHAnsi" w:cs="Gill Sans"/>
          <w:sz w:val="22"/>
          <w:szCs w:val="21"/>
          <w:lang w:val="es-ES"/>
        </w:rPr>
        <w:t xml:space="preserve">Cueto, S., &amp; Diaz, J. (1999). Impacto de la educacion inicial en el rendimiento en primer grado de primaria en escuelas publicas urbanas de Lima. </w:t>
      </w:r>
      <w:r w:rsidRPr="00C15346">
        <w:rPr>
          <w:rFonts w:asciiTheme="majorHAnsi" w:hAnsiTheme="majorHAnsi" w:cs="Gill Sans"/>
          <w:sz w:val="22"/>
          <w:szCs w:val="21"/>
        </w:rPr>
        <w:t>Revista de Psicologia 1, 74-91.</w:t>
      </w:r>
    </w:p>
    <w:p w14:paraId="356D0931" w14:textId="77777777" w:rsidR="001B4031" w:rsidRPr="00235A15" w:rsidRDefault="001B4031" w:rsidP="008F1709">
      <w:pPr>
        <w:ind w:left="720" w:hanging="720"/>
        <w:jc w:val="both"/>
        <w:rPr>
          <w:rFonts w:asciiTheme="majorHAnsi" w:hAnsiTheme="majorHAnsi" w:cs="Gill Sans"/>
          <w:sz w:val="22"/>
          <w:szCs w:val="21"/>
          <w:lang w:val="es-ES"/>
        </w:rPr>
      </w:pPr>
      <w:r w:rsidRPr="00C15346">
        <w:rPr>
          <w:rFonts w:asciiTheme="majorHAnsi" w:hAnsiTheme="majorHAnsi" w:cs="Gill Sans"/>
          <w:sz w:val="22"/>
          <w:szCs w:val="21"/>
        </w:rPr>
        <w:t xml:space="preserve">Enge, K., &amp; Chesterfield, R. (1996). Bilingual Education and Student Performance in Guatemala. </w:t>
      </w:r>
      <w:r w:rsidRPr="00235A15">
        <w:rPr>
          <w:rFonts w:asciiTheme="majorHAnsi" w:hAnsiTheme="majorHAnsi" w:cs="Gill Sans"/>
          <w:sz w:val="22"/>
          <w:szCs w:val="21"/>
          <w:lang w:val="es-ES"/>
        </w:rPr>
        <w:t>Journal of Eduactional Development, 291-302.</w:t>
      </w:r>
    </w:p>
    <w:p w14:paraId="33067A03" w14:textId="77777777" w:rsidR="001B4031" w:rsidRPr="00CA734D" w:rsidRDefault="001B4031" w:rsidP="008F1709">
      <w:pPr>
        <w:ind w:left="720" w:hanging="720"/>
        <w:jc w:val="both"/>
        <w:rPr>
          <w:rFonts w:asciiTheme="majorHAnsi" w:hAnsiTheme="majorHAnsi" w:cs="Gill Sans"/>
          <w:sz w:val="22"/>
          <w:szCs w:val="21"/>
          <w:lang w:val="es-ES"/>
        </w:rPr>
      </w:pPr>
      <w:r w:rsidRPr="00CA734D">
        <w:rPr>
          <w:rFonts w:asciiTheme="majorHAnsi" w:hAnsiTheme="majorHAnsi" w:cs="Gill Sans"/>
          <w:sz w:val="22"/>
          <w:szCs w:val="21"/>
          <w:lang w:val="es-ES"/>
        </w:rPr>
        <w:t>Francis, N., &amp; Hamel, R. E. (1992). La redacción en dos lenguas: escritura y narrativa en tres escuelas bilingües del Valle del Mezquital. Revista Latinoamericana de Estudios Educativos , 11-35.</w:t>
      </w:r>
    </w:p>
    <w:p w14:paraId="1A839D6F" w14:textId="77777777" w:rsidR="001B4031" w:rsidRPr="00C15346" w:rsidRDefault="001B4031" w:rsidP="008F1709">
      <w:pPr>
        <w:ind w:left="720" w:hanging="720"/>
        <w:jc w:val="both"/>
        <w:rPr>
          <w:rFonts w:asciiTheme="majorHAnsi" w:hAnsiTheme="majorHAnsi" w:cs="Gill Sans"/>
          <w:sz w:val="22"/>
          <w:szCs w:val="21"/>
        </w:rPr>
      </w:pPr>
      <w:r w:rsidRPr="00CA734D">
        <w:rPr>
          <w:rFonts w:asciiTheme="majorHAnsi" w:hAnsiTheme="majorHAnsi" w:cs="Gill Sans"/>
          <w:sz w:val="22"/>
          <w:szCs w:val="21"/>
          <w:lang w:val="es-ES"/>
        </w:rPr>
        <w:t xml:space="preserve">Green, D. A., &amp; Riddell, W. C. (2009). </w:t>
      </w:r>
      <w:r w:rsidRPr="00C15346">
        <w:rPr>
          <w:rFonts w:asciiTheme="majorHAnsi" w:hAnsiTheme="majorHAnsi" w:cs="Gill Sans"/>
          <w:sz w:val="22"/>
          <w:szCs w:val="21"/>
        </w:rPr>
        <w:t>Understanding Educational Impacts: The Role of Cognitive Skills. Vancouver: University of British Columbia.</w:t>
      </w:r>
    </w:p>
    <w:p w14:paraId="463B64B8" w14:textId="77777777" w:rsidR="001B4031" w:rsidRPr="00C15346" w:rsidRDefault="001B4031" w:rsidP="008F1709">
      <w:pPr>
        <w:ind w:left="720" w:hanging="720"/>
        <w:jc w:val="both"/>
        <w:rPr>
          <w:rFonts w:asciiTheme="majorHAnsi" w:hAnsiTheme="majorHAnsi" w:cs="Gill Sans"/>
          <w:sz w:val="22"/>
          <w:szCs w:val="21"/>
        </w:rPr>
      </w:pPr>
      <w:r w:rsidRPr="00C15346">
        <w:rPr>
          <w:rFonts w:asciiTheme="majorHAnsi" w:hAnsiTheme="majorHAnsi" w:cs="Gill Sans"/>
          <w:sz w:val="22"/>
          <w:szCs w:val="21"/>
        </w:rPr>
        <w:t>Grosskopf, S., Hayes, K., Taylor, L., &amp; Weber, W. (2001). On the Determinants of School District Efficiency: Competition and Monitoring. Journal of Urban Economics, 453-478.</w:t>
      </w:r>
    </w:p>
    <w:p w14:paraId="6F93C5ED" w14:textId="77777777" w:rsidR="001B4031" w:rsidRPr="00C15346" w:rsidRDefault="001B4031" w:rsidP="008F1709">
      <w:pPr>
        <w:ind w:left="720" w:hanging="720"/>
        <w:jc w:val="both"/>
        <w:rPr>
          <w:rFonts w:asciiTheme="majorHAnsi" w:hAnsiTheme="majorHAnsi" w:cs="Gill Sans"/>
          <w:sz w:val="22"/>
          <w:szCs w:val="21"/>
        </w:rPr>
      </w:pPr>
      <w:r w:rsidRPr="00C15346">
        <w:rPr>
          <w:rFonts w:asciiTheme="majorHAnsi" w:hAnsiTheme="majorHAnsi" w:cs="Gill Sans"/>
          <w:sz w:val="22"/>
          <w:szCs w:val="21"/>
        </w:rPr>
        <w:t>Heckman, J., &amp; Karapakula, G. (2019). The Perry Preschoolers at Late Midlife: A Study in Design-Specific Inference. Chicago: HCEO Working Paper.</w:t>
      </w:r>
    </w:p>
    <w:p w14:paraId="131D0232" w14:textId="77777777" w:rsidR="001B4031" w:rsidRPr="00C15346" w:rsidRDefault="001B4031" w:rsidP="008F1709">
      <w:pPr>
        <w:ind w:left="720" w:hanging="720"/>
        <w:jc w:val="both"/>
        <w:rPr>
          <w:rFonts w:asciiTheme="majorHAnsi" w:hAnsiTheme="majorHAnsi" w:cs="Gill Sans"/>
          <w:sz w:val="22"/>
          <w:szCs w:val="21"/>
        </w:rPr>
      </w:pPr>
      <w:r w:rsidRPr="00C15346">
        <w:rPr>
          <w:rFonts w:asciiTheme="majorHAnsi" w:hAnsiTheme="majorHAnsi" w:cs="Gill Sans"/>
          <w:sz w:val="22"/>
          <w:szCs w:val="21"/>
        </w:rPr>
        <w:t>Heckman, J., &amp; Masterov, D. (2007). The Productivity Argument for Investing in Young Children. Cambridge: NBER Working Papers.</w:t>
      </w:r>
    </w:p>
    <w:p w14:paraId="5AE9FD9F" w14:textId="77777777" w:rsidR="001B4031" w:rsidRPr="00C15346" w:rsidRDefault="001B4031" w:rsidP="008F1709">
      <w:pPr>
        <w:ind w:left="720" w:hanging="720"/>
        <w:jc w:val="both"/>
        <w:rPr>
          <w:rFonts w:asciiTheme="majorHAnsi" w:hAnsiTheme="majorHAnsi" w:cs="Gill Sans"/>
          <w:sz w:val="22"/>
          <w:szCs w:val="21"/>
        </w:rPr>
      </w:pPr>
      <w:r w:rsidRPr="00C15346">
        <w:rPr>
          <w:rFonts w:asciiTheme="majorHAnsi" w:hAnsiTheme="majorHAnsi" w:cs="Gill Sans"/>
          <w:sz w:val="22"/>
          <w:szCs w:val="21"/>
        </w:rPr>
        <w:t>Hoddinott, J., &amp; Bassett, L. (2008). Conditional Cash Transfer Programs and Nutrition in Latin America: Assessment of Impacts and Strategies for Improvement. Washington, DC. : International Food Policy Research Institute.</w:t>
      </w:r>
    </w:p>
    <w:p w14:paraId="5DB3A536" w14:textId="77777777" w:rsidR="001B4031" w:rsidRPr="00C15346" w:rsidRDefault="001B4031" w:rsidP="008F1709">
      <w:pPr>
        <w:ind w:left="720" w:hanging="720"/>
        <w:jc w:val="both"/>
        <w:rPr>
          <w:rFonts w:asciiTheme="majorHAnsi" w:hAnsiTheme="majorHAnsi" w:cs="Gill Sans"/>
          <w:sz w:val="22"/>
          <w:szCs w:val="21"/>
        </w:rPr>
      </w:pPr>
      <w:r w:rsidRPr="00C15346">
        <w:rPr>
          <w:rFonts w:asciiTheme="majorHAnsi" w:hAnsiTheme="majorHAnsi" w:cs="Gill Sans"/>
          <w:sz w:val="22"/>
          <w:szCs w:val="21"/>
        </w:rPr>
        <w:t>King, E. M. (2011). Education is Fundamental to Development and Growth. Education World Forum. London: World Bank.</w:t>
      </w:r>
    </w:p>
    <w:p w14:paraId="4FD5EA66" w14:textId="77777777" w:rsidR="001B4031" w:rsidRPr="00C15346" w:rsidRDefault="001B4031" w:rsidP="008F1709">
      <w:pPr>
        <w:ind w:left="720" w:hanging="720"/>
        <w:jc w:val="both"/>
        <w:rPr>
          <w:rFonts w:asciiTheme="majorHAnsi" w:hAnsiTheme="majorHAnsi" w:cs="Gill Sans"/>
          <w:sz w:val="22"/>
          <w:szCs w:val="21"/>
        </w:rPr>
      </w:pPr>
      <w:r w:rsidRPr="00C15346">
        <w:rPr>
          <w:rFonts w:asciiTheme="majorHAnsi" w:hAnsiTheme="majorHAnsi" w:cs="Gill Sans"/>
          <w:sz w:val="22"/>
          <w:szCs w:val="21"/>
        </w:rPr>
        <w:t>Lewis, M. (2000). Where children learn: Facility condition and student test performance in Milwaukee public schools. Scottsdale, AZ: Council of Educational Facility Planners.</w:t>
      </w:r>
    </w:p>
    <w:p w14:paraId="5C8E2677" w14:textId="77777777" w:rsidR="001B4031" w:rsidRPr="00C15346" w:rsidRDefault="001B4031" w:rsidP="008F1709">
      <w:pPr>
        <w:ind w:left="720" w:hanging="720"/>
        <w:jc w:val="both"/>
        <w:rPr>
          <w:rFonts w:asciiTheme="majorHAnsi" w:hAnsiTheme="majorHAnsi" w:cs="Gill Sans"/>
          <w:sz w:val="22"/>
          <w:szCs w:val="21"/>
        </w:rPr>
      </w:pPr>
      <w:r w:rsidRPr="00C15346">
        <w:rPr>
          <w:rFonts w:asciiTheme="majorHAnsi" w:hAnsiTheme="majorHAnsi" w:cs="Gill Sans"/>
          <w:sz w:val="22"/>
          <w:szCs w:val="21"/>
        </w:rPr>
        <w:t>Liao, Y. C. (2000). A meta-analysis of computer programming on cognitive outcomes: An updated synthesis. Paper presented at the Proceedings of world conference on educational multimedia, hypermedia and telecommunications.</w:t>
      </w:r>
    </w:p>
    <w:p w14:paraId="54669425" w14:textId="77777777" w:rsidR="001B4031" w:rsidRPr="00C15346" w:rsidRDefault="001B4031" w:rsidP="008F1709">
      <w:pPr>
        <w:ind w:left="720" w:hanging="720"/>
        <w:jc w:val="both"/>
        <w:rPr>
          <w:rFonts w:asciiTheme="majorHAnsi" w:hAnsiTheme="majorHAnsi" w:cs="Gill Sans"/>
          <w:sz w:val="22"/>
          <w:szCs w:val="21"/>
        </w:rPr>
      </w:pPr>
      <w:r w:rsidRPr="00C15346">
        <w:rPr>
          <w:rFonts w:asciiTheme="majorHAnsi" w:hAnsiTheme="majorHAnsi" w:cs="Gill Sans"/>
          <w:sz w:val="22"/>
          <w:szCs w:val="21"/>
        </w:rPr>
        <w:t>Liao, Y. C., &amp; Bright, G. W. (1991). Effects Of Computer Programming On Cognitive Outcomes: A Meta-analysis. Educational Computer Research, 251-268.</w:t>
      </w:r>
    </w:p>
    <w:p w14:paraId="7E4E4560" w14:textId="77777777" w:rsidR="001B4031" w:rsidRPr="00235A15" w:rsidRDefault="001B4031" w:rsidP="008F1709">
      <w:pPr>
        <w:ind w:left="720" w:hanging="720"/>
        <w:jc w:val="both"/>
        <w:rPr>
          <w:rFonts w:asciiTheme="majorHAnsi" w:hAnsiTheme="majorHAnsi" w:cs="Gill Sans"/>
          <w:sz w:val="22"/>
          <w:szCs w:val="21"/>
          <w:lang w:val="es-ES"/>
        </w:rPr>
      </w:pPr>
      <w:r w:rsidRPr="00235A15">
        <w:rPr>
          <w:rFonts w:asciiTheme="majorHAnsi" w:hAnsiTheme="majorHAnsi" w:cs="Gill Sans"/>
          <w:sz w:val="22"/>
          <w:szCs w:val="21"/>
        </w:rPr>
        <w:t xml:space="preserve">Lin, D., Lutter, R., &amp; Ruhm, C. (2016). </w:t>
      </w:r>
      <w:r w:rsidRPr="00C15346">
        <w:rPr>
          <w:rFonts w:asciiTheme="majorHAnsi" w:hAnsiTheme="majorHAnsi" w:cs="Gill Sans"/>
          <w:sz w:val="22"/>
          <w:szCs w:val="21"/>
        </w:rPr>
        <w:t xml:space="preserve">Cognitive Performance and Labor Market Outcomes . </w:t>
      </w:r>
      <w:r w:rsidRPr="00235A15">
        <w:rPr>
          <w:rFonts w:asciiTheme="majorHAnsi" w:hAnsiTheme="majorHAnsi" w:cs="Gill Sans"/>
          <w:sz w:val="22"/>
          <w:szCs w:val="21"/>
          <w:lang w:val="es-ES"/>
        </w:rPr>
        <w:t>Discussion Paper Series: IZA.</w:t>
      </w:r>
    </w:p>
    <w:p w14:paraId="1BC87055" w14:textId="77777777" w:rsidR="001B4031" w:rsidRPr="00CA734D" w:rsidRDefault="001B4031" w:rsidP="008F1709">
      <w:pPr>
        <w:ind w:left="720" w:hanging="720"/>
        <w:jc w:val="both"/>
        <w:rPr>
          <w:rFonts w:asciiTheme="majorHAnsi" w:hAnsiTheme="majorHAnsi" w:cs="Gill Sans"/>
          <w:sz w:val="22"/>
          <w:szCs w:val="21"/>
          <w:lang w:val="es-ES"/>
        </w:rPr>
      </w:pPr>
      <w:r w:rsidRPr="00CA734D">
        <w:rPr>
          <w:rFonts w:asciiTheme="majorHAnsi" w:hAnsiTheme="majorHAnsi" w:cs="Gill Sans"/>
          <w:sz w:val="22"/>
          <w:szCs w:val="21"/>
          <w:lang w:val="es-ES"/>
        </w:rPr>
        <w:t>Lopez, ,. L., &amp; Jung, I. (2003). Informe de un estudio piloto comparativo sobre la relación entre el habla y la escritura en el aprendizaje de una segunda lengua. En ,. L. Lopez, &amp; I. Jung, Abriendo la Escuela. Madrid: Ediciones Morata.</w:t>
      </w:r>
    </w:p>
    <w:p w14:paraId="738A3B7A" w14:textId="77777777" w:rsidR="001B4031" w:rsidRPr="00CA734D" w:rsidRDefault="001B4031" w:rsidP="008F1709">
      <w:pPr>
        <w:ind w:left="720" w:hanging="720"/>
        <w:jc w:val="both"/>
        <w:rPr>
          <w:rFonts w:asciiTheme="majorHAnsi" w:hAnsiTheme="majorHAnsi" w:cs="Gill Sans"/>
          <w:sz w:val="22"/>
          <w:szCs w:val="21"/>
          <w:lang w:val="es-ES"/>
        </w:rPr>
      </w:pPr>
      <w:r w:rsidRPr="00C15346">
        <w:rPr>
          <w:rFonts w:asciiTheme="majorHAnsi" w:hAnsiTheme="majorHAnsi" w:cs="Gill Sans"/>
          <w:sz w:val="22"/>
          <w:szCs w:val="21"/>
        </w:rPr>
        <w:t xml:space="preserve">Lopez, L. E., &amp; Sichra, I. (s.f.). Intercultural bilingual education among indigenous peoples in Latin America . </w:t>
      </w:r>
      <w:r w:rsidRPr="00CA734D">
        <w:rPr>
          <w:rFonts w:asciiTheme="majorHAnsi" w:hAnsiTheme="majorHAnsi" w:cs="Gill Sans"/>
          <w:sz w:val="22"/>
          <w:szCs w:val="21"/>
          <w:lang w:val="es-ES"/>
        </w:rPr>
        <w:t>Cochabamba: Universidad Mayor de San Simón.</w:t>
      </w:r>
    </w:p>
    <w:p w14:paraId="1918A5EB" w14:textId="77777777" w:rsidR="001B4031" w:rsidRPr="00C15346" w:rsidRDefault="001B4031" w:rsidP="008F1709">
      <w:pPr>
        <w:ind w:left="720" w:hanging="720"/>
        <w:jc w:val="both"/>
        <w:rPr>
          <w:rFonts w:asciiTheme="majorHAnsi" w:hAnsiTheme="majorHAnsi" w:cs="Gill Sans"/>
          <w:sz w:val="22"/>
          <w:szCs w:val="21"/>
        </w:rPr>
      </w:pPr>
      <w:r w:rsidRPr="00CA734D">
        <w:rPr>
          <w:rFonts w:asciiTheme="majorHAnsi" w:hAnsiTheme="majorHAnsi" w:cs="Gill Sans"/>
          <w:sz w:val="22"/>
          <w:szCs w:val="21"/>
          <w:lang w:val="es-ES"/>
        </w:rPr>
        <w:t xml:space="preserve">Maluccio, J., Hoddinott, J., Behrman, J., Martorell, R., Quisumbing, &amp; Stein, A. (2006). </w:t>
      </w:r>
      <w:r w:rsidRPr="00C15346">
        <w:rPr>
          <w:rFonts w:asciiTheme="majorHAnsi" w:hAnsiTheme="majorHAnsi" w:cs="Gill Sans"/>
          <w:sz w:val="22"/>
          <w:szCs w:val="21"/>
        </w:rPr>
        <w:t>The Impact of an Experimental Nutritional Intervention in Childhood on Education Among Guatemalan Adults. Wasington, DC.: FCND Discussion Paper 207. International Food Policy Research Institute.</w:t>
      </w:r>
    </w:p>
    <w:p w14:paraId="61A1DFBE" w14:textId="77777777" w:rsidR="001B4031" w:rsidRPr="00C15346" w:rsidRDefault="001B4031" w:rsidP="008F1709">
      <w:pPr>
        <w:ind w:left="720" w:hanging="720"/>
        <w:jc w:val="both"/>
        <w:rPr>
          <w:rFonts w:asciiTheme="majorHAnsi" w:hAnsiTheme="majorHAnsi" w:cs="Gill Sans"/>
          <w:sz w:val="22"/>
          <w:szCs w:val="21"/>
        </w:rPr>
      </w:pPr>
      <w:r w:rsidRPr="00C15346">
        <w:rPr>
          <w:rFonts w:asciiTheme="majorHAnsi" w:hAnsiTheme="majorHAnsi" w:cs="Gill Sans"/>
          <w:sz w:val="22"/>
          <w:szCs w:val="21"/>
        </w:rPr>
        <w:t>Mankiw, N. G., Romer, D., &amp; Weil, D. N. (1992). A Contribution to the Empirics of Economic Growth. The Quarterly Journal of Economics, 407-437.</w:t>
      </w:r>
    </w:p>
    <w:p w14:paraId="1A115EC8" w14:textId="77777777" w:rsidR="001B4031" w:rsidRPr="00C15346" w:rsidRDefault="001B4031" w:rsidP="008F1709">
      <w:pPr>
        <w:ind w:left="720" w:hanging="720"/>
        <w:jc w:val="both"/>
        <w:rPr>
          <w:rFonts w:asciiTheme="majorHAnsi" w:hAnsiTheme="majorHAnsi" w:cs="Gill Sans"/>
          <w:sz w:val="22"/>
          <w:szCs w:val="21"/>
        </w:rPr>
      </w:pPr>
      <w:r w:rsidRPr="00C15346">
        <w:rPr>
          <w:rFonts w:asciiTheme="majorHAnsi" w:hAnsiTheme="majorHAnsi" w:cs="Gill Sans"/>
          <w:sz w:val="22"/>
          <w:szCs w:val="21"/>
        </w:rPr>
        <w:t>McEwan, P. (2015). Improving Learning in Primary Schools of Developing Countries: A Meta-Analysis of Randomized Experiments. Review of Educational Research , 353-394.</w:t>
      </w:r>
    </w:p>
    <w:p w14:paraId="276DE192" w14:textId="77777777" w:rsidR="001B4031" w:rsidRPr="00C15346" w:rsidRDefault="001B4031" w:rsidP="008F1709">
      <w:pPr>
        <w:ind w:left="720" w:hanging="720"/>
        <w:jc w:val="both"/>
        <w:rPr>
          <w:rFonts w:asciiTheme="majorHAnsi" w:hAnsiTheme="majorHAnsi" w:cs="Gill Sans"/>
          <w:sz w:val="22"/>
          <w:szCs w:val="21"/>
        </w:rPr>
      </w:pPr>
      <w:r w:rsidRPr="00C15346">
        <w:rPr>
          <w:rFonts w:asciiTheme="majorHAnsi" w:hAnsiTheme="majorHAnsi" w:cs="Gill Sans"/>
          <w:sz w:val="22"/>
          <w:szCs w:val="21"/>
        </w:rPr>
        <w:t>Morren, R. (1988). Bilingual Education Curriculum Development in Guatemala. Journal of Multilingual andMulticultural Developmen, 353-70.</w:t>
      </w:r>
    </w:p>
    <w:p w14:paraId="3D735962" w14:textId="77777777" w:rsidR="001B4031" w:rsidRPr="00C15346" w:rsidRDefault="001B4031" w:rsidP="008F1709">
      <w:pPr>
        <w:ind w:left="720" w:hanging="720"/>
        <w:jc w:val="both"/>
        <w:rPr>
          <w:rFonts w:asciiTheme="majorHAnsi" w:hAnsiTheme="majorHAnsi" w:cs="Gill Sans"/>
          <w:sz w:val="22"/>
          <w:szCs w:val="21"/>
        </w:rPr>
      </w:pPr>
      <w:r w:rsidRPr="00C15346">
        <w:rPr>
          <w:rFonts w:asciiTheme="majorHAnsi" w:hAnsiTheme="majorHAnsi" w:cs="Gill Sans"/>
          <w:sz w:val="22"/>
          <w:szCs w:val="21"/>
        </w:rPr>
        <w:t>Pardamean, B., &amp; Evelin. (2014). Enhancment of Creativity Through Logo Programming. American Journal of Applied Sciences , 528-533.</w:t>
      </w:r>
    </w:p>
    <w:p w14:paraId="0D38D90D" w14:textId="77777777" w:rsidR="001B4031" w:rsidRPr="00C15346" w:rsidRDefault="001B4031" w:rsidP="008F1709">
      <w:pPr>
        <w:ind w:left="720" w:hanging="720"/>
        <w:jc w:val="both"/>
        <w:rPr>
          <w:rFonts w:asciiTheme="majorHAnsi" w:hAnsiTheme="majorHAnsi" w:cs="Gill Sans"/>
          <w:sz w:val="22"/>
          <w:szCs w:val="21"/>
        </w:rPr>
      </w:pPr>
      <w:r w:rsidRPr="00C15346">
        <w:rPr>
          <w:rFonts w:asciiTheme="majorHAnsi" w:hAnsiTheme="majorHAnsi" w:cs="Gill Sans"/>
          <w:sz w:val="22"/>
          <w:szCs w:val="21"/>
        </w:rPr>
        <w:t>Pardamean, B., Suparyanto, T., &amp; Evelyn. (2015). Improving Problem-Solving Skills through Logo Programming Language. The New Educational Review, 52-64.</w:t>
      </w:r>
    </w:p>
    <w:p w14:paraId="58EB7008" w14:textId="77777777" w:rsidR="001B4031" w:rsidRPr="00C15346" w:rsidRDefault="001B4031" w:rsidP="008F1709">
      <w:pPr>
        <w:ind w:left="720" w:hanging="720"/>
        <w:jc w:val="both"/>
        <w:rPr>
          <w:rFonts w:asciiTheme="majorHAnsi" w:hAnsiTheme="majorHAnsi" w:cs="Gill Sans"/>
          <w:sz w:val="22"/>
          <w:szCs w:val="21"/>
        </w:rPr>
      </w:pPr>
      <w:r w:rsidRPr="00C15346">
        <w:rPr>
          <w:rFonts w:asciiTheme="majorHAnsi" w:hAnsiTheme="majorHAnsi" w:cs="Gill Sans"/>
          <w:sz w:val="22"/>
          <w:szCs w:val="21"/>
        </w:rPr>
        <w:t>Patrinos, H., &amp; Velez, E. (1996). Costs and Benefits of Bilingual Education in Guatemala: A Partial Analysis. Washington, DC.: HCD Working Papers.</w:t>
      </w:r>
    </w:p>
    <w:p w14:paraId="5B35D878" w14:textId="77777777" w:rsidR="001B4031" w:rsidRPr="00C15346" w:rsidRDefault="001B4031" w:rsidP="008F1709">
      <w:pPr>
        <w:ind w:left="720" w:hanging="720"/>
        <w:jc w:val="both"/>
        <w:rPr>
          <w:rFonts w:asciiTheme="majorHAnsi" w:hAnsiTheme="majorHAnsi" w:cs="Gill Sans"/>
          <w:sz w:val="22"/>
          <w:szCs w:val="21"/>
        </w:rPr>
      </w:pPr>
      <w:r w:rsidRPr="00C15346">
        <w:rPr>
          <w:rFonts w:asciiTheme="majorHAnsi" w:hAnsiTheme="majorHAnsi" w:cs="Gill Sans"/>
          <w:sz w:val="22"/>
          <w:szCs w:val="21"/>
        </w:rPr>
        <w:t>Pegler, G. (1992). Perspectives for school information systems. Australian Journal of Educational Technology, 161-171.</w:t>
      </w:r>
    </w:p>
    <w:p w14:paraId="3BBE4D35" w14:textId="77777777" w:rsidR="001B4031" w:rsidRPr="00C15346" w:rsidRDefault="001B4031" w:rsidP="008F1709">
      <w:pPr>
        <w:ind w:left="720" w:hanging="720"/>
        <w:jc w:val="both"/>
        <w:rPr>
          <w:rFonts w:asciiTheme="majorHAnsi" w:hAnsiTheme="majorHAnsi" w:cs="Gill Sans"/>
          <w:sz w:val="22"/>
          <w:szCs w:val="21"/>
        </w:rPr>
      </w:pPr>
      <w:r w:rsidRPr="00C15346">
        <w:rPr>
          <w:rFonts w:asciiTheme="majorHAnsi" w:hAnsiTheme="majorHAnsi" w:cs="Gill Sans"/>
          <w:sz w:val="22"/>
          <w:szCs w:val="21"/>
        </w:rPr>
        <w:t>Schady, N., &amp; Paxson, C. (1999). Do School Facilities Matter? The Case of the Peruvian Social Fund (Foncodes). Washington, DC.: World Bank Policy Research Working Paper.</w:t>
      </w:r>
    </w:p>
    <w:p w14:paraId="0EA4CD63" w14:textId="77777777" w:rsidR="001B4031" w:rsidRPr="00C15346" w:rsidRDefault="001B4031" w:rsidP="008F1709">
      <w:pPr>
        <w:ind w:left="720" w:hanging="720"/>
        <w:jc w:val="both"/>
        <w:rPr>
          <w:rFonts w:asciiTheme="majorHAnsi" w:hAnsiTheme="majorHAnsi" w:cs="Gill Sans"/>
          <w:sz w:val="22"/>
          <w:szCs w:val="21"/>
        </w:rPr>
      </w:pPr>
      <w:r w:rsidRPr="00C15346">
        <w:rPr>
          <w:rFonts w:asciiTheme="majorHAnsi" w:hAnsiTheme="majorHAnsi" w:cs="Gill Sans"/>
          <w:sz w:val="22"/>
          <w:szCs w:val="21"/>
        </w:rPr>
        <w:t>Scherer, R., Siddiq, F., &amp; Sanchez Viveros, B. (2018). Learning to Code—Does It Help Students to Improve Their Thinking Skills? Proceedings of the International Conference on Computational Thinking Education (págs. 37-40). Hong Kong: The Education University of Hong Kong.</w:t>
      </w:r>
    </w:p>
    <w:p w14:paraId="63680E5A" w14:textId="77777777" w:rsidR="001B4031" w:rsidRPr="00C15346" w:rsidRDefault="001B4031" w:rsidP="008F1709">
      <w:pPr>
        <w:ind w:left="720" w:hanging="720"/>
        <w:jc w:val="both"/>
        <w:rPr>
          <w:rFonts w:asciiTheme="majorHAnsi" w:hAnsiTheme="majorHAnsi" w:cs="Gill Sans"/>
          <w:sz w:val="22"/>
          <w:szCs w:val="21"/>
        </w:rPr>
      </w:pPr>
      <w:r w:rsidRPr="00C15346">
        <w:rPr>
          <w:rFonts w:asciiTheme="majorHAnsi" w:hAnsiTheme="majorHAnsi" w:cs="Gill Sans"/>
          <w:sz w:val="22"/>
          <w:szCs w:val="21"/>
        </w:rPr>
        <w:t>Shah, M. (2014). Impact of management information systems (MIS) on school administration: What the literature says. Procedia - Social and Behavioral Sciences, 2799-2804.</w:t>
      </w:r>
    </w:p>
    <w:p w14:paraId="29FB8629" w14:textId="77777777" w:rsidR="001B4031" w:rsidRPr="00C15346" w:rsidRDefault="001B4031" w:rsidP="008F1709">
      <w:pPr>
        <w:ind w:left="720" w:hanging="720"/>
        <w:jc w:val="both"/>
        <w:rPr>
          <w:rFonts w:asciiTheme="majorHAnsi" w:hAnsiTheme="majorHAnsi" w:cs="Gill Sans"/>
          <w:sz w:val="22"/>
          <w:szCs w:val="21"/>
        </w:rPr>
      </w:pPr>
      <w:r w:rsidRPr="00C15346">
        <w:rPr>
          <w:rFonts w:asciiTheme="majorHAnsi" w:hAnsiTheme="majorHAnsi" w:cs="Gill Sans"/>
          <w:sz w:val="22"/>
          <w:szCs w:val="21"/>
        </w:rPr>
        <w:t>Stevenson, K. (2001). The relationship of school facilities conditions to selected student academic outcomes: A study of South Carolina public schools. SC Education Oversight Committee.</w:t>
      </w:r>
    </w:p>
    <w:p w14:paraId="3156A937" w14:textId="77777777" w:rsidR="001B4031" w:rsidRPr="00C15346" w:rsidRDefault="001B4031" w:rsidP="008F1709">
      <w:pPr>
        <w:ind w:left="720" w:hanging="720"/>
        <w:jc w:val="both"/>
        <w:rPr>
          <w:rFonts w:asciiTheme="majorHAnsi" w:hAnsiTheme="majorHAnsi" w:cs="Gill Sans"/>
          <w:sz w:val="22"/>
          <w:szCs w:val="21"/>
        </w:rPr>
      </w:pPr>
      <w:r w:rsidRPr="00C15346">
        <w:rPr>
          <w:rFonts w:asciiTheme="majorHAnsi" w:hAnsiTheme="majorHAnsi" w:cs="Gill Sans"/>
          <w:sz w:val="22"/>
          <w:szCs w:val="21"/>
        </w:rPr>
        <w:t>Towsend, J., &amp; Newman, B. (1985). "Bilingual Education Project in Guatemala: Preliminary Results on the Test of Principal Hypothesis during 1983. Guatemala City: Nutrition Institute for Central America and Panama (INCAP).</w:t>
      </w:r>
    </w:p>
    <w:p w14:paraId="64A6600C" w14:textId="77777777" w:rsidR="001B4031" w:rsidRPr="00C15346" w:rsidRDefault="001B4031" w:rsidP="008F1709">
      <w:pPr>
        <w:ind w:left="720" w:hanging="720"/>
        <w:jc w:val="both"/>
        <w:rPr>
          <w:rFonts w:asciiTheme="majorHAnsi" w:hAnsiTheme="majorHAnsi" w:cs="Gill Sans"/>
          <w:sz w:val="22"/>
          <w:szCs w:val="21"/>
        </w:rPr>
      </w:pPr>
      <w:r w:rsidRPr="00C15346">
        <w:rPr>
          <w:rFonts w:asciiTheme="majorHAnsi" w:hAnsiTheme="majorHAnsi" w:cs="Gill Sans"/>
          <w:sz w:val="22"/>
          <w:szCs w:val="21"/>
        </w:rPr>
        <w:t xml:space="preserve">Trevino, E., Vldes, H., Castro, M., Costilla, R., Pardo, C., &amp; Donoso Rivas, F. (2010). </w:t>
      </w:r>
      <w:r w:rsidRPr="00CA734D">
        <w:rPr>
          <w:rFonts w:asciiTheme="majorHAnsi" w:hAnsiTheme="majorHAnsi" w:cs="Gill Sans"/>
          <w:sz w:val="22"/>
          <w:szCs w:val="21"/>
          <w:lang w:val="es-ES"/>
        </w:rPr>
        <w:t xml:space="preserve">Factores asociados al logro cognitivo de los estudiantes de América Latina y el Caribe. </w:t>
      </w:r>
      <w:r w:rsidRPr="00C15346">
        <w:rPr>
          <w:rFonts w:asciiTheme="majorHAnsi" w:hAnsiTheme="majorHAnsi" w:cs="Gill Sans"/>
          <w:sz w:val="22"/>
          <w:szCs w:val="21"/>
        </w:rPr>
        <w:t>Santiago de Chile: UNESCO.</w:t>
      </w:r>
    </w:p>
    <w:p w14:paraId="5DBF879F" w14:textId="77777777" w:rsidR="001B4031" w:rsidRPr="00C15346" w:rsidRDefault="001B4031" w:rsidP="008F1709">
      <w:pPr>
        <w:ind w:left="720" w:hanging="720"/>
        <w:jc w:val="both"/>
        <w:rPr>
          <w:rFonts w:asciiTheme="majorHAnsi" w:hAnsiTheme="majorHAnsi" w:cs="Gill Sans"/>
          <w:sz w:val="22"/>
          <w:szCs w:val="21"/>
        </w:rPr>
      </w:pPr>
      <w:r w:rsidRPr="00C15346">
        <w:rPr>
          <w:rFonts w:asciiTheme="majorHAnsi" w:hAnsiTheme="majorHAnsi" w:cs="Gill Sans"/>
          <w:sz w:val="22"/>
          <w:szCs w:val="21"/>
        </w:rPr>
        <w:t>Vegas, E., &amp; Santibanez, L. (2010). The Promise of Early Childhood Development in Latin America and the Caribbean . Washington, D.C.: World Bank Group.</w:t>
      </w:r>
    </w:p>
    <w:p w14:paraId="17C2C1BF" w14:textId="77777777" w:rsidR="001B4031" w:rsidRPr="00C15346" w:rsidRDefault="001B4031" w:rsidP="008F1709">
      <w:pPr>
        <w:ind w:left="720" w:hanging="720"/>
        <w:jc w:val="both"/>
        <w:rPr>
          <w:rFonts w:asciiTheme="majorHAnsi" w:hAnsiTheme="majorHAnsi" w:cs="Gill Sans"/>
          <w:sz w:val="22"/>
          <w:szCs w:val="21"/>
        </w:rPr>
      </w:pPr>
      <w:r w:rsidRPr="00C15346">
        <w:rPr>
          <w:rFonts w:asciiTheme="majorHAnsi" w:hAnsiTheme="majorHAnsi" w:cs="Gill Sans"/>
          <w:sz w:val="22"/>
          <w:szCs w:val="21"/>
        </w:rPr>
        <w:t>Visscher, A. J., &amp; Wild, P. (1997). The potential of information technology in support of teachers and educational managers managing their work environment. Education and Information Technologies, 263-274.</w:t>
      </w:r>
    </w:p>
    <w:p w14:paraId="258F6DD7" w14:textId="77777777" w:rsidR="001B4031" w:rsidRPr="00C15346" w:rsidRDefault="001B4031" w:rsidP="008F1709">
      <w:pPr>
        <w:ind w:left="720" w:hanging="720"/>
        <w:jc w:val="both"/>
        <w:rPr>
          <w:rFonts w:asciiTheme="majorHAnsi" w:hAnsiTheme="majorHAnsi" w:cs="Gill Sans"/>
          <w:sz w:val="22"/>
          <w:szCs w:val="21"/>
        </w:rPr>
      </w:pPr>
      <w:r w:rsidRPr="00C15346">
        <w:rPr>
          <w:rFonts w:asciiTheme="majorHAnsi" w:hAnsiTheme="majorHAnsi" w:cs="Gill Sans"/>
          <w:sz w:val="22"/>
          <w:szCs w:val="21"/>
        </w:rPr>
        <w:t>Walker, S., Grantham-McGregor, S., Powell, C., &amp; Chang, S. (2000). The Effects of Growth Restrictions in Early Childhood on Growth, IQ, Cognition at Age 11 to 12 Years and the Benefits of Nutritional Supplementation and Psychosocial Stimulation. Journal of Pediatrics, 36-41.</w:t>
      </w:r>
    </w:p>
    <w:p w14:paraId="0A75A674" w14:textId="77777777" w:rsidR="001B4031" w:rsidRPr="00235A15" w:rsidRDefault="001B4031" w:rsidP="008F1709">
      <w:pPr>
        <w:ind w:left="720" w:hanging="720"/>
        <w:jc w:val="both"/>
        <w:rPr>
          <w:rFonts w:asciiTheme="majorHAnsi" w:hAnsiTheme="majorHAnsi" w:cs="Gill Sans"/>
          <w:sz w:val="22"/>
          <w:szCs w:val="21"/>
          <w:lang w:val="fr-FR"/>
        </w:rPr>
      </w:pPr>
      <w:r w:rsidRPr="00C15346">
        <w:rPr>
          <w:rFonts w:asciiTheme="majorHAnsi" w:hAnsiTheme="majorHAnsi" w:cs="Gill Sans"/>
          <w:sz w:val="22"/>
          <w:szCs w:val="21"/>
        </w:rPr>
        <w:t xml:space="preserve">Walker, S., Grantham-McGregor, S., Powell, C., &amp; Chang, S. (2005). The Effects of Early Childhood Psychosocial Stimulation and Nutritional Supplementation on Cognition and Education in Growth-Stunted Jamaican Children: Prospective Cohort Study. </w:t>
      </w:r>
      <w:r w:rsidRPr="00235A15">
        <w:rPr>
          <w:rFonts w:asciiTheme="majorHAnsi" w:hAnsiTheme="majorHAnsi" w:cs="Gill Sans"/>
          <w:sz w:val="22"/>
          <w:szCs w:val="21"/>
          <w:lang w:val="fr-FR"/>
        </w:rPr>
        <w:t>Lancet, 1804-07.</w:t>
      </w:r>
    </w:p>
    <w:p w14:paraId="5E7F5F58" w14:textId="77777777" w:rsidR="001B4031" w:rsidRPr="00C15346" w:rsidRDefault="001B4031" w:rsidP="008F1709">
      <w:pPr>
        <w:ind w:left="720" w:hanging="720"/>
        <w:jc w:val="both"/>
        <w:rPr>
          <w:rFonts w:asciiTheme="majorHAnsi" w:hAnsiTheme="majorHAnsi" w:cs="Gill Sans"/>
          <w:sz w:val="22"/>
          <w:szCs w:val="21"/>
        </w:rPr>
      </w:pPr>
      <w:r w:rsidRPr="00235A15">
        <w:rPr>
          <w:rFonts w:asciiTheme="majorHAnsi" w:hAnsiTheme="majorHAnsi" w:cs="Gill Sans"/>
          <w:sz w:val="22"/>
          <w:szCs w:val="21"/>
          <w:lang w:val="fr-FR"/>
        </w:rPr>
        <w:t xml:space="preserve">Waxman, H. C., Lin, M.-F., &amp; Michko, G. M. (2003). </w:t>
      </w:r>
      <w:r w:rsidRPr="00C15346">
        <w:rPr>
          <w:rFonts w:asciiTheme="majorHAnsi" w:hAnsiTheme="majorHAnsi" w:cs="Gill Sans"/>
          <w:sz w:val="22"/>
          <w:szCs w:val="21"/>
        </w:rPr>
        <w:t>A Meta-Analysis of the Effectivenesss of Teaching and Learning With Technology on Student Outcomes . Naperville, Illinois: Learning Point Associates.</w:t>
      </w:r>
    </w:p>
    <w:p w14:paraId="6F99D628" w14:textId="35B8E0CF" w:rsidR="001B4031" w:rsidRPr="00C15346" w:rsidRDefault="001B4031" w:rsidP="008F1709">
      <w:pPr>
        <w:ind w:left="720" w:hanging="720"/>
        <w:jc w:val="both"/>
        <w:rPr>
          <w:rFonts w:asciiTheme="majorHAnsi" w:hAnsiTheme="majorHAnsi" w:cs="Gill Sans"/>
          <w:sz w:val="22"/>
          <w:szCs w:val="21"/>
        </w:rPr>
      </w:pPr>
      <w:r w:rsidRPr="00C15346">
        <w:rPr>
          <w:rFonts w:asciiTheme="majorHAnsi" w:hAnsiTheme="majorHAnsi" w:cs="Gill Sans"/>
          <w:sz w:val="22"/>
          <w:szCs w:val="21"/>
        </w:rPr>
        <w:t>Zain, M., Atan, H., &amp; Idrus, R. (2004). The impact of information and communication technology (ICT) on the management practices of Malaysian Smart Schools. International Journal of Educational Development, 201-211</w:t>
      </w:r>
      <w:r w:rsidR="008F1709" w:rsidRPr="00C15346">
        <w:rPr>
          <w:rFonts w:asciiTheme="majorHAnsi" w:hAnsiTheme="majorHAnsi" w:cs="Gill Sans"/>
          <w:sz w:val="22"/>
          <w:szCs w:val="21"/>
        </w:rPr>
        <w:t>.</w:t>
      </w:r>
    </w:p>
    <w:p w14:paraId="7BB9C220" w14:textId="77777777" w:rsidR="001B4031" w:rsidRPr="008F1709" w:rsidRDefault="001B4031" w:rsidP="008F1709">
      <w:pPr>
        <w:pStyle w:val="Chapter"/>
        <w:jc w:val="left"/>
        <w:rPr>
          <w:rFonts w:asciiTheme="majorHAnsi" w:hAnsiTheme="majorHAnsi" w:cstheme="majorHAnsi"/>
          <w:lang w:val="en-US"/>
        </w:rPr>
      </w:pPr>
      <w:bookmarkStart w:id="13" w:name="_Toc24896988"/>
      <w:r w:rsidRPr="008F1709">
        <w:rPr>
          <w:rFonts w:asciiTheme="majorHAnsi" w:hAnsiTheme="majorHAnsi" w:cstheme="majorHAnsi"/>
          <w:lang w:val="en-US"/>
        </w:rPr>
        <w:t>Annex</w:t>
      </w:r>
      <w:bookmarkEnd w:id="13"/>
    </w:p>
    <w:p w14:paraId="205940BC" w14:textId="77777777" w:rsidR="001B4031" w:rsidRPr="00891603" w:rsidRDefault="001B4031" w:rsidP="001B4031">
      <w:pPr>
        <w:rPr>
          <w:rFonts w:asciiTheme="majorHAnsi" w:hAnsiTheme="majorHAnsi" w:cs="Gill Sans"/>
        </w:rPr>
      </w:pPr>
      <w:r w:rsidRPr="00891603">
        <w:rPr>
          <w:rFonts w:asciiTheme="majorHAnsi" w:hAnsiTheme="majorHAnsi" w:cs="Gill Sans"/>
          <w:b/>
        </w:rPr>
        <w:t>Table 1</w:t>
      </w:r>
      <w:r>
        <w:rPr>
          <w:rFonts w:asciiTheme="majorHAnsi" w:hAnsiTheme="majorHAnsi" w:cs="Gill Sans"/>
          <w:b/>
        </w:rPr>
        <w:t>0</w:t>
      </w:r>
      <w:r w:rsidRPr="00891603">
        <w:rPr>
          <w:rFonts w:asciiTheme="majorHAnsi" w:hAnsiTheme="majorHAnsi" w:cs="Gill Sans"/>
          <w:b/>
        </w:rPr>
        <w:t>:</w:t>
      </w:r>
      <w:r w:rsidRPr="00891603">
        <w:rPr>
          <w:rFonts w:asciiTheme="majorHAnsi" w:hAnsiTheme="majorHAnsi" w:cs="Gill Sans"/>
        </w:rPr>
        <w:t xml:space="preserve"> Summary of the effects of educational interventions</w:t>
      </w:r>
      <w:r>
        <w:rPr>
          <w:rFonts w:asciiTheme="majorHAnsi" w:hAnsiTheme="majorHAnsi" w:cs="Gill Sans"/>
        </w:rPr>
        <w:t xml:space="preserve"> in the literature review</w:t>
      </w:r>
    </w:p>
    <w:tbl>
      <w:tblPr>
        <w:tblStyle w:val="GridTable4-Accent3"/>
        <w:tblW w:w="9445" w:type="dxa"/>
        <w:tblLayout w:type="fixed"/>
        <w:tblLook w:val="04A0" w:firstRow="1" w:lastRow="0" w:firstColumn="1" w:lastColumn="0" w:noHBand="0" w:noVBand="1"/>
      </w:tblPr>
      <w:tblGrid>
        <w:gridCol w:w="450"/>
        <w:gridCol w:w="2065"/>
        <w:gridCol w:w="990"/>
        <w:gridCol w:w="502"/>
        <w:gridCol w:w="758"/>
        <w:gridCol w:w="630"/>
        <w:gridCol w:w="930"/>
        <w:gridCol w:w="773"/>
        <w:gridCol w:w="727"/>
        <w:gridCol w:w="720"/>
        <w:gridCol w:w="900"/>
      </w:tblGrid>
      <w:tr w:rsidR="001B4031" w:rsidRPr="00891603" w14:paraId="7DDDC9FE" w14:textId="77777777" w:rsidTr="001B4031">
        <w:trPr>
          <w:cnfStyle w:val="100000000000" w:firstRow="1" w:lastRow="0" w:firstColumn="0" w:lastColumn="0" w:oddVBand="0" w:evenVBand="0" w:oddHBand="0" w:evenHBand="0" w:firstRowFirstColumn="0" w:firstRowLastColumn="0" w:lastRowFirstColumn="0" w:lastRowLastColumn="0"/>
          <w:trHeight w:val="359"/>
        </w:trPr>
        <w:tc>
          <w:tcPr>
            <w:cnfStyle w:val="001000000000" w:firstRow="0" w:lastRow="0" w:firstColumn="1" w:lastColumn="0" w:oddVBand="0" w:evenVBand="0" w:oddHBand="0" w:evenHBand="0" w:firstRowFirstColumn="0" w:firstRowLastColumn="0" w:lastRowFirstColumn="0" w:lastRowLastColumn="0"/>
            <w:tcW w:w="450" w:type="dxa"/>
            <w:noWrap/>
            <w:hideMark/>
          </w:tcPr>
          <w:p w14:paraId="1B15308F" w14:textId="77777777" w:rsidR="001B4031" w:rsidRPr="00891603" w:rsidRDefault="001B4031" w:rsidP="001B4031">
            <w:pPr>
              <w:rPr>
                <w:rFonts w:asciiTheme="majorHAnsi" w:hAnsiTheme="majorHAnsi"/>
              </w:rPr>
            </w:pPr>
          </w:p>
        </w:tc>
        <w:tc>
          <w:tcPr>
            <w:tcW w:w="2065" w:type="dxa"/>
            <w:noWrap/>
            <w:hideMark/>
          </w:tcPr>
          <w:p w14:paraId="16F4A3A3" w14:textId="77777777" w:rsidR="001B4031" w:rsidRPr="00891603" w:rsidRDefault="001B4031" w:rsidP="001B4031">
            <w:pPr>
              <w:cnfStyle w:val="100000000000" w:firstRow="1" w:lastRow="0" w:firstColumn="0" w:lastColumn="0" w:oddVBand="0" w:evenVBand="0" w:oddHBand="0" w:evenHBand="0" w:firstRowFirstColumn="0" w:firstRowLastColumn="0" w:lastRowFirstColumn="0" w:lastRowLastColumn="0"/>
              <w:rPr>
                <w:rFonts w:asciiTheme="majorHAnsi" w:hAnsiTheme="majorHAnsi"/>
                <w:sz w:val="20"/>
                <w:szCs w:val="20"/>
              </w:rPr>
            </w:pPr>
          </w:p>
        </w:tc>
        <w:tc>
          <w:tcPr>
            <w:tcW w:w="990" w:type="dxa"/>
            <w:hideMark/>
          </w:tcPr>
          <w:p w14:paraId="423654D8" w14:textId="77777777" w:rsidR="001B4031" w:rsidRPr="00891603" w:rsidRDefault="001B4031" w:rsidP="001B4031">
            <w:pPr>
              <w:cnfStyle w:val="100000000000" w:firstRow="1" w:lastRow="0" w:firstColumn="0" w:lastColumn="0" w:oddVBand="0" w:evenVBand="0" w:oddHBand="0" w:evenHBand="0" w:firstRowFirstColumn="0" w:firstRowLastColumn="0" w:lastRowFirstColumn="0" w:lastRowLastColumn="0"/>
              <w:rPr>
                <w:rFonts w:asciiTheme="majorHAnsi" w:hAnsiTheme="majorHAnsi"/>
                <w:sz w:val="20"/>
                <w:szCs w:val="20"/>
              </w:rPr>
            </w:pPr>
          </w:p>
        </w:tc>
        <w:tc>
          <w:tcPr>
            <w:tcW w:w="502" w:type="dxa"/>
            <w:hideMark/>
          </w:tcPr>
          <w:p w14:paraId="3961B7E3" w14:textId="77777777" w:rsidR="001B4031" w:rsidRPr="00891603" w:rsidRDefault="001B4031" w:rsidP="001B4031">
            <w:pPr>
              <w:cnfStyle w:val="100000000000" w:firstRow="1" w:lastRow="0" w:firstColumn="0" w:lastColumn="0" w:oddVBand="0" w:evenVBand="0" w:oddHBand="0" w:evenHBand="0" w:firstRowFirstColumn="0" w:firstRowLastColumn="0" w:lastRowFirstColumn="0" w:lastRowLastColumn="0"/>
              <w:rPr>
                <w:rFonts w:asciiTheme="majorHAnsi" w:hAnsiTheme="majorHAnsi"/>
                <w:sz w:val="20"/>
                <w:szCs w:val="20"/>
              </w:rPr>
            </w:pPr>
          </w:p>
        </w:tc>
        <w:tc>
          <w:tcPr>
            <w:tcW w:w="758" w:type="dxa"/>
            <w:hideMark/>
          </w:tcPr>
          <w:p w14:paraId="74D85C00" w14:textId="77777777" w:rsidR="001B4031" w:rsidRPr="00891603" w:rsidRDefault="001B4031" w:rsidP="001B4031">
            <w:pPr>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Calibri"/>
                <w:color w:val="000000"/>
                <w:sz w:val="16"/>
                <w:szCs w:val="18"/>
              </w:rPr>
            </w:pPr>
            <w:r w:rsidRPr="00891603">
              <w:rPr>
                <w:rFonts w:asciiTheme="majorHAnsi" w:eastAsia="Times New Roman" w:hAnsiTheme="majorHAnsi" w:cs="Calibri"/>
                <w:color w:val="000000"/>
                <w:sz w:val="16"/>
                <w:szCs w:val="18"/>
              </w:rPr>
              <w:t>Attendance</w:t>
            </w:r>
          </w:p>
        </w:tc>
        <w:tc>
          <w:tcPr>
            <w:tcW w:w="630" w:type="dxa"/>
            <w:hideMark/>
          </w:tcPr>
          <w:p w14:paraId="2B4E525B" w14:textId="77777777" w:rsidR="001B4031" w:rsidRPr="00891603" w:rsidRDefault="001B4031" w:rsidP="001B4031">
            <w:pPr>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Calibri"/>
                <w:color w:val="000000"/>
                <w:sz w:val="16"/>
                <w:szCs w:val="18"/>
              </w:rPr>
            </w:pPr>
            <w:r w:rsidRPr="00891603">
              <w:rPr>
                <w:rFonts w:asciiTheme="majorHAnsi" w:eastAsia="Times New Roman" w:hAnsiTheme="majorHAnsi" w:cs="Calibri"/>
                <w:color w:val="000000"/>
                <w:sz w:val="16"/>
                <w:szCs w:val="18"/>
              </w:rPr>
              <w:t>Drop-out</w:t>
            </w:r>
          </w:p>
        </w:tc>
        <w:tc>
          <w:tcPr>
            <w:tcW w:w="930" w:type="dxa"/>
            <w:hideMark/>
          </w:tcPr>
          <w:p w14:paraId="76BA2554" w14:textId="77777777" w:rsidR="001B4031" w:rsidRPr="00891603" w:rsidRDefault="001B4031" w:rsidP="001B4031">
            <w:pPr>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Calibri"/>
                <w:color w:val="000000"/>
                <w:sz w:val="16"/>
                <w:szCs w:val="18"/>
              </w:rPr>
            </w:pPr>
            <w:r w:rsidRPr="00891603">
              <w:rPr>
                <w:rFonts w:asciiTheme="majorHAnsi" w:eastAsia="Times New Roman" w:hAnsiTheme="majorHAnsi" w:cs="Calibri"/>
                <w:color w:val="000000"/>
                <w:sz w:val="16"/>
                <w:szCs w:val="18"/>
              </w:rPr>
              <w:t>Promotion/Repetition</w:t>
            </w:r>
          </w:p>
        </w:tc>
        <w:tc>
          <w:tcPr>
            <w:tcW w:w="773" w:type="dxa"/>
            <w:hideMark/>
          </w:tcPr>
          <w:p w14:paraId="5E36F12A" w14:textId="77777777" w:rsidR="001B4031" w:rsidRPr="00891603" w:rsidRDefault="001B4031" w:rsidP="001B4031">
            <w:pPr>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Calibri"/>
                <w:color w:val="000000"/>
                <w:sz w:val="16"/>
                <w:szCs w:val="18"/>
              </w:rPr>
            </w:pPr>
            <w:r w:rsidRPr="00891603">
              <w:rPr>
                <w:rFonts w:asciiTheme="majorHAnsi" w:eastAsia="Times New Roman" w:hAnsiTheme="majorHAnsi" w:cs="Calibri"/>
                <w:color w:val="000000"/>
                <w:sz w:val="16"/>
                <w:szCs w:val="18"/>
              </w:rPr>
              <w:t>Test scores</w:t>
            </w:r>
          </w:p>
        </w:tc>
        <w:tc>
          <w:tcPr>
            <w:tcW w:w="727" w:type="dxa"/>
            <w:hideMark/>
          </w:tcPr>
          <w:p w14:paraId="7CCEB697" w14:textId="77777777" w:rsidR="001B4031" w:rsidRPr="00891603" w:rsidRDefault="001B4031" w:rsidP="001B4031">
            <w:pPr>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Calibri"/>
                <w:color w:val="000000"/>
                <w:sz w:val="16"/>
                <w:szCs w:val="18"/>
              </w:rPr>
            </w:pPr>
            <w:r w:rsidRPr="00891603">
              <w:rPr>
                <w:rFonts w:asciiTheme="majorHAnsi" w:eastAsia="Times New Roman" w:hAnsiTheme="majorHAnsi" w:cs="Calibri"/>
                <w:color w:val="000000"/>
                <w:sz w:val="16"/>
                <w:szCs w:val="18"/>
              </w:rPr>
              <w:t>Income</w:t>
            </w:r>
          </w:p>
        </w:tc>
        <w:tc>
          <w:tcPr>
            <w:tcW w:w="720" w:type="dxa"/>
            <w:hideMark/>
          </w:tcPr>
          <w:p w14:paraId="213FB2FF" w14:textId="77777777" w:rsidR="001B4031" w:rsidRPr="00891603" w:rsidRDefault="001B4031" w:rsidP="001B4031">
            <w:pPr>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Calibri"/>
                <w:color w:val="000000"/>
                <w:sz w:val="16"/>
                <w:szCs w:val="18"/>
              </w:rPr>
            </w:pPr>
            <w:r w:rsidRPr="00891603">
              <w:rPr>
                <w:rFonts w:asciiTheme="majorHAnsi" w:eastAsia="Times New Roman" w:hAnsiTheme="majorHAnsi" w:cs="Calibri"/>
                <w:color w:val="000000"/>
                <w:sz w:val="16"/>
                <w:szCs w:val="18"/>
              </w:rPr>
              <w:t>Fiscal savings</w:t>
            </w:r>
          </w:p>
        </w:tc>
        <w:tc>
          <w:tcPr>
            <w:tcW w:w="900" w:type="dxa"/>
            <w:hideMark/>
          </w:tcPr>
          <w:p w14:paraId="23C2A918" w14:textId="77777777" w:rsidR="001B4031" w:rsidRPr="00891603" w:rsidRDefault="001B4031" w:rsidP="001B4031">
            <w:pPr>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Calibri"/>
                <w:color w:val="000000"/>
                <w:sz w:val="16"/>
                <w:szCs w:val="18"/>
              </w:rPr>
            </w:pPr>
            <w:r w:rsidRPr="00891603">
              <w:rPr>
                <w:rFonts w:asciiTheme="majorHAnsi" w:eastAsia="Times New Roman" w:hAnsiTheme="majorHAnsi" w:cs="Calibri"/>
                <w:color w:val="000000"/>
                <w:sz w:val="16"/>
                <w:szCs w:val="18"/>
              </w:rPr>
              <w:t>Efficiency</w:t>
            </w:r>
          </w:p>
        </w:tc>
      </w:tr>
      <w:tr w:rsidR="001B4031" w:rsidRPr="00891603" w14:paraId="71C89B0A" w14:textId="77777777" w:rsidTr="001B4031">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450" w:type="dxa"/>
            <w:vMerge w:val="restart"/>
            <w:noWrap/>
            <w:hideMark/>
          </w:tcPr>
          <w:p w14:paraId="409B1208" w14:textId="77777777" w:rsidR="001B4031" w:rsidRPr="00891603" w:rsidRDefault="001B4031" w:rsidP="001B4031">
            <w:pPr>
              <w:jc w:val="center"/>
              <w:rPr>
                <w:rFonts w:asciiTheme="majorHAnsi" w:eastAsia="Times New Roman" w:hAnsiTheme="majorHAnsi" w:cs="Calibri"/>
                <w:color w:val="000000"/>
                <w:sz w:val="16"/>
                <w:szCs w:val="18"/>
              </w:rPr>
            </w:pPr>
            <w:r w:rsidRPr="00891603">
              <w:rPr>
                <w:rFonts w:asciiTheme="majorHAnsi" w:eastAsia="Times New Roman" w:hAnsiTheme="majorHAnsi" w:cs="Calibri"/>
                <w:color w:val="000000"/>
                <w:sz w:val="16"/>
                <w:szCs w:val="18"/>
              </w:rPr>
              <w:t>i</w:t>
            </w:r>
          </w:p>
        </w:tc>
        <w:tc>
          <w:tcPr>
            <w:tcW w:w="2065" w:type="dxa"/>
            <w:hideMark/>
          </w:tcPr>
          <w:p w14:paraId="180F8105" w14:textId="77777777" w:rsidR="001B4031" w:rsidRPr="00891603" w:rsidRDefault="001B4031"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b/>
                <w:bCs/>
                <w:color w:val="000000"/>
                <w:sz w:val="16"/>
                <w:szCs w:val="18"/>
              </w:rPr>
            </w:pPr>
            <w:r w:rsidRPr="00891603">
              <w:rPr>
                <w:rFonts w:asciiTheme="majorHAnsi" w:eastAsia="Times New Roman" w:hAnsiTheme="majorHAnsi" w:cs="Calibri"/>
                <w:b/>
                <w:bCs/>
                <w:color w:val="000000"/>
                <w:sz w:val="16"/>
                <w:szCs w:val="18"/>
              </w:rPr>
              <w:t>Liao &amp; Bright (1991)</w:t>
            </w:r>
          </w:p>
        </w:tc>
        <w:tc>
          <w:tcPr>
            <w:tcW w:w="990" w:type="dxa"/>
            <w:hideMark/>
          </w:tcPr>
          <w:p w14:paraId="25D55491" w14:textId="77777777" w:rsidR="001B4031" w:rsidRPr="00891603" w:rsidRDefault="001B4031"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b/>
                <w:bCs/>
                <w:color w:val="000000"/>
                <w:sz w:val="16"/>
                <w:szCs w:val="18"/>
              </w:rPr>
            </w:pPr>
            <w:r w:rsidRPr="00891603">
              <w:rPr>
                <w:rFonts w:asciiTheme="majorHAnsi" w:eastAsia="Times New Roman" w:hAnsiTheme="majorHAnsi" w:cs="Calibri"/>
                <w:b/>
                <w:bCs/>
                <w:color w:val="000000"/>
                <w:sz w:val="16"/>
                <w:szCs w:val="18"/>
              </w:rPr>
              <w:t>Meta-analysis</w:t>
            </w:r>
          </w:p>
        </w:tc>
        <w:tc>
          <w:tcPr>
            <w:tcW w:w="502" w:type="dxa"/>
            <w:noWrap/>
            <w:hideMark/>
          </w:tcPr>
          <w:p w14:paraId="0419F78D" w14:textId="77777777" w:rsidR="001B4031" w:rsidRPr="00891603" w:rsidRDefault="001B4031"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b/>
                <w:bCs/>
                <w:color w:val="000000"/>
                <w:sz w:val="16"/>
                <w:szCs w:val="18"/>
              </w:rPr>
            </w:pPr>
            <w:r w:rsidRPr="00891603">
              <w:rPr>
                <w:rFonts w:asciiTheme="majorHAnsi" w:eastAsia="Times New Roman" w:hAnsiTheme="majorHAnsi" w:cs="Calibri"/>
                <w:b/>
                <w:bCs/>
                <w:color w:val="000000"/>
                <w:sz w:val="16"/>
                <w:szCs w:val="18"/>
              </w:rPr>
              <w:t> </w:t>
            </w:r>
          </w:p>
        </w:tc>
        <w:tc>
          <w:tcPr>
            <w:tcW w:w="758" w:type="dxa"/>
            <w:noWrap/>
            <w:hideMark/>
          </w:tcPr>
          <w:p w14:paraId="733A8A87" w14:textId="77777777" w:rsidR="001B4031" w:rsidRPr="00891603" w:rsidRDefault="001B4031"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color w:val="000000"/>
                <w:sz w:val="16"/>
                <w:szCs w:val="18"/>
              </w:rPr>
            </w:pPr>
            <w:r w:rsidRPr="00891603">
              <w:rPr>
                <w:rFonts w:asciiTheme="majorHAnsi" w:eastAsia="Times New Roman" w:hAnsiTheme="majorHAnsi" w:cs="Calibri"/>
                <w:color w:val="000000"/>
                <w:sz w:val="16"/>
                <w:szCs w:val="18"/>
              </w:rPr>
              <w:t> </w:t>
            </w:r>
          </w:p>
        </w:tc>
        <w:tc>
          <w:tcPr>
            <w:tcW w:w="630" w:type="dxa"/>
            <w:noWrap/>
            <w:hideMark/>
          </w:tcPr>
          <w:p w14:paraId="27E140A0" w14:textId="77777777" w:rsidR="001B4031" w:rsidRPr="00891603" w:rsidRDefault="001B4031"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color w:val="000000"/>
                <w:sz w:val="16"/>
                <w:szCs w:val="18"/>
              </w:rPr>
            </w:pPr>
            <w:r w:rsidRPr="00891603">
              <w:rPr>
                <w:rFonts w:asciiTheme="majorHAnsi" w:eastAsia="Times New Roman" w:hAnsiTheme="majorHAnsi" w:cs="Calibri"/>
                <w:color w:val="000000"/>
                <w:sz w:val="16"/>
                <w:szCs w:val="18"/>
              </w:rPr>
              <w:t> </w:t>
            </w:r>
          </w:p>
        </w:tc>
        <w:tc>
          <w:tcPr>
            <w:tcW w:w="930" w:type="dxa"/>
            <w:noWrap/>
            <w:hideMark/>
          </w:tcPr>
          <w:p w14:paraId="0778FD0A" w14:textId="77777777" w:rsidR="001B4031" w:rsidRPr="00891603" w:rsidRDefault="001B4031"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color w:val="000000"/>
                <w:sz w:val="16"/>
                <w:szCs w:val="18"/>
              </w:rPr>
            </w:pPr>
            <w:r w:rsidRPr="00891603">
              <w:rPr>
                <w:rFonts w:asciiTheme="majorHAnsi" w:eastAsia="Times New Roman" w:hAnsiTheme="majorHAnsi" w:cs="Calibri"/>
                <w:color w:val="000000"/>
                <w:sz w:val="16"/>
                <w:szCs w:val="18"/>
              </w:rPr>
              <w:t> </w:t>
            </w:r>
          </w:p>
        </w:tc>
        <w:tc>
          <w:tcPr>
            <w:tcW w:w="773" w:type="dxa"/>
            <w:noWrap/>
            <w:hideMark/>
          </w:tcPr>
          <w:p w14:paraId="479023FA" w14:textId="77777777" w:rsidR="001B4031" w:rsidRPr="00891603" w:rsidRDefault="001B4031"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color w:val="000000"/>
                <w:sz w:val="16"/>
                <w:szCs w:val="18"/>
              </w:rPr>
            </w:pPr>
            <w:r w:rsidRPr="00891603">
              <w:rPr>
                <w:rFonts w:asciiTheme="majorHAnsi" w:eastAsia="Times New Roman" w:hAnsiTheme="majorHAnsi" w:cs="Calibri"/>
                <w:color w:val="000000"/>
                <w:sz w:val="16"/>
                <w:szCs w:val="18"/>
              </w:rPr>
              <w:t>0.41 s.d.</w:t>
            </w:r>
          </w:p>
        </w:tc>
        <w:tc>
          <w:tcPr>
            <w:tcW w:w="727" w:type="dxa"/>
            <w:noWrap/>
            <w:hideMark/>
          </w:tcPr>
          <w:p w14:paraId="7FC10243" w14:textId="77777777" w:rsidR="001B4031" w:rsidRPr="00891603" w:rsidRDefault="001B4031"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color w:val="000000"/>
                <w:sz w:val="16"/>
                <w:szCs w:val="18"/>
              </w:rPr>
            </w:pPr>
            <w:r w:rsidRPr="00891603">
              <w:rPr>
                <w:rFonts w:asciiTheme="majorHAnsi" w:eastAsia="Times New Roman" w:hAnsiTheme="majorHAnsi" w:cs="Calibri"/>
                <w:color w:val="000000"/>
                <w:sz w:val="16"/>
                <w:szCs w:val="18"/>
              </w:rPr>
              <w:t> </w:t>
            </w:r>
          </w:p>
        </w:tc>
        <w:tc>
          <w:tcPr>
            <w:tcW w:w="720" w:type="dxa"/>
            <w:noWrap/>
            <w:hideMark/>
          </w:tcPr>
          <w:p w14:paraId="2A80B961" w14:textId="77777777" w:rsidR="001B4031" w:rsidRPr="00891603" w:rsidRDefault="001B4031"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color w:val="000000"/>
                <w:sz w:val="16"/>
                <w:szCs w:val="18"/>
              </w:rPr>
            </w:pPr>
            <w:r w:rsidRPr="00891603">
              <w:rPr>
                <w:rFonts w:asciiTheme="majorHAnsi" w:eastAsia="Times New Roman" w:hAnsiTheme="majorHAnsi" w:cs="Calibri"/>
                <w:color w:val="000000"/>
                <w:sz w:val="16"/>
                <w:szCs w:val="18"/>
              </w:rPr>
              <w:t> </w:t>
            </w:r>
          </w:p>
        </w:tc>
        <w:tc>
          <w:tcPr>
            <w:tcW w:w="900" w:type="dxa"/>
            <w:noWrap/>
            <w:hideMark/>
          </w:tcPr>
          <w:p w14:paraId="27548D97" w14:textId="77777777" w:rsidR="001B4031" w:rsidRPr="00891603" w:rsidRDefault="001B4031"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color w:val="000000"/>
                <w:sz w:val="16"/>
                <w:szCs w:val="18"/>
              </w:rPr>
            </w:pPr>
            <w:r w:rsidRPr="00891603">
              <w:rPr>
                <w:rFonts w:asciiTheme="majorHAnsi" w:eastAsia="Times New Roman" w:hAnsiTheme="majorHAnsi" w:cs="Calibri"/>
                <w:color w:val="000000"/>
                <w:sz w:val="16"/>
                <w:szCs w:val="18"/>
              </w:rPr>
              <w:t> </w:t>
            </w:r>
          </w:p>
        </w:tc>
      </w:tr>
      <w:tr w:rsidR="001B4031" w:rsidRPr="00891603" w14:paraId="37D285BB" w14:textId="77777777" w:rsidTr="001B4031">
        <w:trPr>
          <w:trHeight w:val="480"/>
        </w:trPr>
        <w:tc>
          <w:tcPr>
            <w:cnfStyle w:val="001000000000" w:firstRow="0" w:lastRow="0" w:firstColumn="1" w:lastColumn="0" w:oddVBand="0" w:evenVBand="0" w:oddHBand="0" w:evenHBand="0" w:firstRowFirstColumn="0" w:firstRowLastColumn="0" w:lastRowFirstColumn="0" w:lastRowLastColumn="0"/>
            <w:tcW w:w="450" w:type="dxa"/>
            <w:vMerge/>
            <w:hideMark/>
          </w:tcPr>
          <w:p w14:paraId="37F0CFE3" w14:textId="77777777" w:rsidR="001B4031" w:rsidRPr="00891603" w:rsidRDefault="001B4031" w:rsidP="001B4031">
            <w:pPr>
              <w:rPr>
                <w:rFonts w:asciiTheme="majorHAnsi" w:eastAsia="Times New Roman" w:hAnsiTheme="majorHAnsi" w:cs="Calibri"/>
                <w:color w:val="000000"/>
                <w:sz w:val="16"/>
                <w:szCs w:val="18"/>
              </w:rPr>
            </w:pPr>
          </w:p>
        </w:tc>
        <w:tc>
          <w:tcPr>
            <w:tcW w:w="2065" w:type="dxa"/>
            <w:hideMark/>
          </w:tcPr>
          <w:p w14:paraId="2C63F7AE" w14:textId="77777777" w:rsidR="001B4031" w:rsidRPr="00891603" w:rsidRDefault="001B4031" w:rsidP="001B403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b/>
                <w:bCs/>
                <w:color w:val="000000"/>
                <w:sz w:val="16"/>
                <w:szCs w:val="18"/>
              </w:rPr>
            </w:pPr>
            <w:r w:rsidRPr="00891603">
              <w:rPr>
                <w:rFonts w:asciiTheme="majorHAnsi" w:eastAsia="Times New Roman" w:hAnsiTheme="majorHAnsi" w:cs="Calibri"/>
                <w:b/>
                <w:bCs/>
                <w:color w:val="000000"/>
                <w:sz w:val="16"/>
                <w:szCs w:val="18"/>
              </w:rPr>
              <w:t>Liao (2000)</w:t>
            </w:r>
          </w:p>
        </w:tc>
        <w:tc>
          <w:tcPr>
            <w:tcW w:w="990" w:type="dxa"/>
            <w:hideMark/>
          </w:tcPr>
          <w:p w14:paraId="12219B3E" w14:textId="77777777" w:rsidR="001B4031" w:rsidRPr="00891603" w:rsidRDefault="001B4031" w:rsidP="001B403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b/>
                <w:bCs/>
                <w:color w:val="000000"/>
                <w:sz w:val="16"/>
                <w:szCs w:val="18"/>
              </w:rPr>
            </w:pPr>
            <w:r w:rsidRPr="00891603">
              <w:rPr>
                <w:rFonts w:asciiTheme="majorHAnsi" w:eastAsia="Times New Roman" w:hAnsiTheme="majorHAnsi" w:cs="Calibri"/>
                <w:b/>
                <w:bCs/>
                <w:color w:val="000000"/>
                <w:sz w:val="16"/>
                <w:szCs w:val="18"/>
              </w:rPr>
              <w:t>Meta-analysis</w:t>
            </w:r>
          </w:p>
        </w:tc>
        <w:tc>
          <w:tcPr>
            <w:tcW w:w="502" w:type="dxa"/>
            <w:noWrap/>
            <w:hideMark/>
          </w:tcPr>
          <w:p w14:paraId="2E4D4283"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b/>
                <w:bCs/>
                <w:color w:val="000000"/>
                <w:sz w:val="16"/>
                <w:szCs w:val="18"/>
              </w:rPr>
            </w:pPr>
          </w:p>
        </w:tc>
        <w:tc>
          <w:tcPr>
            <w:tcW w:w="758" w:type="dxa"/>
            <w:noWrap/>
            <w:hideMark/>
          </w:tcPr>
          <w:p w14:paraId="64FD5CC7"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p>
        </w:tc>
        <w:tc>
          <w:tcPr>
            <w:tcW w:w="630" w:type="dxa"/>
            <w:noWrap/>
            <w:hideMark/>
          </w:tcPr>
          <w:p w14:paraId="66DD192E"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p>
        </w:tc>
        <w:tc>
          <w:tcPr>
            <w:tcW w:w="930" w:type="dxa"/>
            <w:noWrap/>
            <w:hideMark/>
          </w:tcPr>
          <w:p w14:paraId="4B1BE036"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p>
        </w:tc>
        <w:tc>
          <w:tcPr>
            <w:tcW w:w="773" w:type="dxa"/>
            <w:noWrap/>
            <w:hideMark/>
          </w:tcPr>
          <w:p w14:paraId="0775640B" w14:textId="77777777" w:rsidR="001B4031" w:rsidRPr="00891603" w:rsidRDefault="001B4031" w:rsidP="001B403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color w:val="000000"/>
                <w:sz w:val="16"/>
                <w:szCs w:val="18"/>
              </w:rPr>
            </w:pPr>
            <w:r w:rsidRPr="00891603">
              <w:rPr>
                <w:rFonts w:asciiTheme="majorHAnsi" w:eastAsia="Times New Roman" w:hAnsiTheme="majorHAnsi" w:cs="Calibri"/>
                <w:color w:val="000000"/>
                <w:sz w:val="16"/>
                <w:szCs w:val="18"/>
              </w:rPr>
              <w:t>0.76 s.d.</w:t>
            </w:r>
          </w:p>
        </w:tc>
        <w:tc>
          <w:tcPr>
            <w:tcW w:w="727" w:type="dxa"/>
            <w:noWrap/>
            <w:hideMark/>
          </w:tcPr>
          <w:p w14:paraId="3D8BA71A"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color w:val="000000"/>
                <w:sz w:val="16"/>
                <w:szCs w:val="18"/>
              </w:rPr>
            </w:pPr>
          </w:p>
        </w:tc>
        <w:tc>
          <w:tcPr>
            <w:tcW w:w="720" w:type="dxa"/>
            <w:noWrap/>
            <w:hideMark/>
          </w:tcPr>
          <w:p w14:paraId="3196779F"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p>
        </w:tc>
        <w:tc>
          <w:tcPr>
            <w:tcW w:w="900" w:type="dxa"/>
            <w:noWrap/>
            <w:hideMark/>
          </w:tcPr>
          <w:p w14:paraId="7477ED2B"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p>
        </w:tc>
      </w:tr>
      <w:tr w:rsidR="001B4031" w:rsidRPr="00891603" w14:paraId="734E15FC" w14:textId="77777777" w:rsidTr="001B4031">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450" w:type="dxa"/>
            <w:vMerge/>
            <w:hideMark/>
          </w:tcPr>
          <w:p w14:paraId="22611B32" w14:textId="77777777" w:rsidR="001B4031" w:rsidRPr="00891603" w:rsidRDefault="001B4031" w:rsidP="001B4031">
            <w:pPr>
              <w:rPr>
                <w:rFonts w:asciiTheme="majorHAnsi" w:eastAsia="Times New Roman" w:hAnsiTheme="majorHAnsi" w:cs="Calibri"/>
                <w:color w:val="000000"/>
                <w:sz w:val="16"/>
                <w:szCs w:val="18"/>
              </w:rPr>
            </w:pPr>
          </w:p>
        </w:tc>
        <w:tc>
          <w:tcPr>
            <w:tcW w:w="2065" w:type="dxa"/>
            <w:hideMark/>
          </w:tcPr>
          <w:p w14:paraId="025D12DA" w14:textId="77777777" w:rsidR="001B4031" w:rsidRPr="00891603" w:rsidRDefault="001B4031"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b/>
                <w:bCs/>
                <w:color w:val="000000"/>
                <w:sz w:val="16"/>
                <w:szCs w:val="18"/>
              </w:rPr>
            </w:pPr>
            <w:r w:rsidRPr="00891603">
              <w:rPr>
                <w:rFonts w:asciiTheme="majorHAnsi" w:eastAsia="Times New Roman" w:hAnsiTheme="majorHAnsi" w:cs="Calibri"/>
                <w:b/>
                <w:bCs/>
                <w:color w:val="000000"/>
                <w:sz w:val="16"/>
                <w:szCs w:val="18"/>
              </w:rPr>
              <w:t>Waxman, Lin &amp; Michko (2003)</w:t>
            </w:r>
          </w:p>
        </w:tc>
        <w:tc>
          <w:tcPr>
            <w:tcW w:w="990" w:type="dxa"/>
            <w:hideMark/>
          </w:tcPr>
          <w:p w14:paraId="47A8E5D3" w14:textId="77777777" w:rsidR="001B4031" w:rsidRPr="00891603" w:rsidRDefault="001B4031"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b/>
                <w:bCs/>
                <w:color w:val="000000"/>
                <w:sz w:val="16"/>
                <w:szCs w:val="18"/>
              </w:rPr>
            </w:pPr>
            <w:r w:rsidRPr="00891603">
              <w:rPr>
                <w:rFonts w:asciiTheme="majorHAnsi" w:eastAsia="Times New Roman" w:hAnsiTheme="majorHAnsi" w:cs="Calibri"/>
                <w:b/>
                <w:bCs/>
                <w:color w:val="000000"/>
                <w:sz w:val="16"/>
                <w:szCs w:val="18"/>
              </w:rPr>
              <w:t>Meta-analysis</w:t>
            </w:r>
          </w:p>
        </w:tc>
        <w:tc>
          <w:tcPr>
            <w:tcW w:w="502" w:type="dxa"/>
            <w:noWrap/>
            <w:hideMark/>
          </w:tcPr>
          <w:p w14:paraId="3585A513" w14:textId="77777777" w:rsidR="001B4031" w:rsidRPr="00891603"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b/>
                <w:bCs/>
                <w:color w:val="000000"/>
                <w:sz w:val="16"/>
                <w:szCs w:val="18"/>
              </w:rPr>
            </w:pPr>
          </w:p>
        </w:tc>
        <w:tc>
          <w:tcPr>
            <w:tcW w:w="758" w:type="dxa"/>
            <w:noWrap/>
            <w:hideMark/>
          </w:tcPr>
          <w:p w14:paraId="631A9714" w14:textId="77777777" w:rsidR="001B4031" w:rsidRPr="00891603"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p>
        </w:tc>
        <w:tc>
          <w:tcPr>
            <w:tcW w:w="630" w:type="dxa"/>
            <w:noWrap/>
            <w:hideMark/>
          </w:tcPr>
          <w:p w14:paraId="0E22B78E" w14:textId="77777777" w:rsidR="001B4031" w:rsidRPr="00891603"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p>
        </w:tc>
        <w:tc>
          <w:tcPr>
            <w:tcW w:w="930" w:type="dxa"/>
            <w:noWrap/>
            <w:hideMark/>
          </w:tcPr>
          <w:p w14:paraId="64E87B88" w14:textId="77777777" w:rsidR="001B4031" w:rsidRPr="00891603"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p>
        </w:tc>
        <w:tc>
          <w:tcPr>
            <w:tcW w:w="773" w:type="dxa"/>
            <w:noWrap/>
            <w:hideMark/>
          </w:tcPr>
          <w:p w14:paraId="45D7EC0B" w14:textId="77777777" w:rsidR="001B4031" w:rsidRPr="00891603" w:rsidRDefault="001B4031"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color w:val="000000"/>
                <w:sz w:val="16"/>
                <w:szCs w:val="18"/>
              </w:rPr>
            </w:pPr>
            <w:r w:rsidRPr="00891603">
              <w:rPr>
                <w:rFonts w:asciiTheme="majorHAnsi" w:eastAsia="Times New Roman" w:hAnsiTheme="majorHAnsi" w:cs="Calibri"/>
                <w:color w:val="000000"/>
                <w:sz w:val="16"/>
                <w:szCs w:val="18"/>
              </w:rPr>
              <w:t>0.448 s.d.</w:t>
            </w:r>
          </w:p>
        </w:tc>
        <w:tc>
          <w:tcPr>
            <w:tcW w:w="727" w:type="dxa"/>
            <w:noWrap/>
            <w:hideMark/>
          </w:tcPr>
          <w:p w14:paraId="07874175" w14:textId="77777777" w:rsidR="001B4031" w:rsidRPr="00891603"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color w:val="000000"/>
                <w:sz w:val="16"/>
                <w:szCs w:val="18"/>
              </w:rPr>
            </w:pPr>
          </w:p>
        </w:tc>
        <w:tc>
          <w:tcPr>
            <w:tcW w:w="720" w:type="dxa"/>
            <w:noWrap/>
            <w:hideMark/>
          </w:tcPr>
          <w:p w14:paraId="6AE6E8B6" w14:textId="77777777" w:rsidR="001B4031" w:rsidRPr="00891603"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p>
        </w:tc>
        <w:tc>
          <w:tcPr>
            <w:tcW w:w="900" w:type="dxa"/>
            <w:noWrap/>
            <w:hideMark/>
          </w:tcPr>
          <w:p w14:paraId="377A8BB3" w14:textId="77777777" w:rsidR="001B4031" w:rsidRPr="00891603"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p>
        </w:tc>
      </w:tr>
      <w:tr w:rsidR="001B4031" w:rsidRPr="00891603" w14:paraId="082DC81D" w14:textId="77777777" w:rsidTr="001B4031">
        <w:trPr>
          <w:trHeight w:val="242"/>
        </w:trPr>
        <w:tc>
          <w:tcPr>
            <w:cnfStyle w:val="001000000000" w:firstRow="0" w:lastRow="0" w:firstColumn="1" w:lastColumn="0" w:oddVBand="0" w:evenVBand="0" w:oddHBand="0" w:evenHBand="0" w:firstRowFirstColumn="0" w:firstRowLastColumn="0" w:lastRowFirstColumn="0" w:lastRowLastColumn="0"/>
            <w:tcW w:w="450" w:type="dxa"/>
            <w:vMerge/>
            <w:hideMark/>
          </w:tcPr>
          <w:p w14:paraId="15AE5B16" w14:textId="77777777" w:rsidR="001B4031" w:rsidRPr="00891603" w:rsidRDefault="001B4031" w:rsidP="001B4031">
            <w:pPr>
              <w:rPr>
                <w:rFonts w:asciiTheme="majorHAnsi" w:eastAsia="Times New Roman" w:hAnsiTheme="majorHAnsi" w:cs="Calibri"/>
                <w:color w:val="000000"/>
                <w:sz w:val="16"/>
                <w:szCs w:val="18"/>
              </w:rPr>
            </w:pPr>
          </w:p>
        </w:tc>
        <w:tc>
          <w:tcPr>
            <w:tcW w:w="2065" w:type="dxa"/>
            <w:hideMark/>
          </w:tcPr>
          <w:p w14:paraId="5CE91C41" w14:textId="77777777" w:rsidR="001B4031" w:rsidRPr="00891603" w:rsidRDefault="001B4031" w:rsidP="001B403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b/>
                <w:bCs/>
                <w:color w:val="000000"/>
                <w:sz w:val="16"/>
                <w:szCs w:val="18"/>
              </w:rPr>
            </w:pPr>
            <w:r w:rsidRPr="00891603">
              <w:rPr>
                <w:rFonts w:asciiTheme="majorHAnsi" w:eastAsia="Times New Roman" w:hAnsiTheme="majorHAnsi" w:cs="Calibri"/>
                <w:b/>
                <w:bCs/>
                <w:color w:val="000000"/>
                <w:sz w:val="16"/>
                <w:szCs w:val="18"/>
              </w:rPr>
              <w:t>Pardamean &amp; Evelyn (2014)</w:t>
            </w:r>
          </w:p>
        </w:tc>
        <w:tc>
          <w:tcPr>
            <w:tcW w:w="990" w:type="dxa"/>
            <w:hideMark/>
          </w:tcPr>
          <w:p w14:paraId="75EDCB77" w14:textId="77777777" w:rsidR="001B4031" w:rsidRPr="00891603" w:rsidRDefault="001B4031" w:rsidP="001B403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b/>
                <w:bCs/>
                <w:color w:val="000000"/>
                <w:sz w:val="16"/>
                <w:szCs w:val="18"/>
              </w:rPr>
            </w:pPr>
            <w:r w:rsidRPr="00891603">
              <w:rPr>
                <w:rFonts w:asciiTheme="majorHAnsi" w:eastAsia="Times New Roman" w:hAnsiTheme="majorHAnsi" w:cs="Calibri"/>
                <w:b/>
                <w:bCs/>
                <w:color w:val="000000"/>
                <w:sz w:val="16"/>
                <w:szCs w:val="18"/>
              </w:rPr>
              <w:t>Indonesia</w:t>
            </w:r>
          </w:p>
        </w:tc>
        <w:tc>
          <w:tcPr>
            <w:tcW w:w="502" w:type="dxa"/>
            <w:noWrap/>
            <w:hideMark/>
          </w:tcPr>
          <w:p w14:paraId="3EA39CFA"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b/>
                <w:bCs/>
                <w:color w:val="000000"/>
                <w:sz w:val="16"/>
                <w:szCs w:val="18"/>
              </w:rPr>
            </w:pPr>
          </w:p>
        </w:tc>
        <w:tc>
          <w:tcPr>
            <w:tcW w:w="758" w:type="dxa"/>
            <w:noWrap/>
            <w:hideMark/>
          </w:tcPr>
          <w:p w14:paraId="25C9E954"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p>
        </w:tc>
        <w:tc>
          <w:tcPr>
            <w:tcW w:w="630" w:type="dxa"/>
            <w:noWrap/>
            <w:hideMark/>
          </w:tcPr>
          <w:p w14:paraId="4E09126F"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p>
        </w:tc>
        <w:tc>
          <w:tcPr>
            <w:tcW w:w="930" w:type="dxa"/>
            <w:noWrap/>
            <w:hideMark/>
          </w:tcPr>
          <w:p w14:paraId="4D14FAC6"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p>
        </w:tc>
        <w:tc>
          <w:tcPr>
            <w:tcW w:w="773" w:type="dxa"/>
            <w:noWrap/>
            <w:hideMark/>
          </w:tcPr>
          <w:p w14:paraId="38E55E97" w14:textId="77777777" w:rsidR="001B4031" w:rsidRPr="00891603" w:rsidRDefault="001B4031" w:rsidP="001B403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color w:val="000000"/>
                <w:sz w:val="16"/>
                <w:szCs w:val="18"/>
              </w:rPr>
            </w:pPr>
            <w:r w:rsidRPr="00891603">
              <w:rPr>
                <w:rFonts w:asciiTheme="majorHAnsi" w:eastAsia="Times New Roman" w:hAnsiTheme="majorHAnsi" w:cs="Calibri"/>
                <w:color w:val="000000"/>
                <w:sz w:val="16"/>
                <w:szCs w:val="18"/>
              </w:rPr>
              <w:t>+</w:t>
            </w:r>
          </w:p>
        </w:tc>
        <w:tc>
          <w:tcPr>
            <w:tcW w:w="727" w:type="dxa"/>
            <w:noWrap/>
            <w:hideMark/>
          </w:tcPr>
          <w:p w14:paraId="526A8678"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color w:val="000000"/>
                <w:sz w:val="16"/>
                <w:szCs w:val="18"/>
              </w:rPr>
            </w:pPr>
          </w:p>
        </w:tc>
        <w:tc>
          <w:tcPr>
            <w:tcW w:w="720" w:type="dxa"/>
            <w:noWrap/>
            <w:hideMark/>
          </w:tcPr>
          <w:p w14:paraId="5BB58B99"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p>
        </w:tc>
        <w:tc>
          <w:tcPr>
            <w:tcW w:w="900" w:type="dxa"/>
            <w:noWrap/>
            <w:hideMark/>
          </w:tcPr>
          <w:p w14:paraId="5EB95CE6"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p>
        </w:tc>
      </w:tr>
      <w:tr w:rsidR="001B4031" w:rsidRPr="00891603" w14:paraId="11F2407C" w14:textId="77777777" w:rsidTr="001B4031">
        <w:trPr>
          <w:cnfStyle w:val="000000100000" w:firstRow="0" w:lastRow="0" w:firstColumn="0" w:lastColumn="0" w:oddVBand="0" w:evenVBand="0" w:oddHBand="1" w:evenHBand="0" w:firstRowFirstColumn="0" w:firstRowLastColumn="0" w:lastRowFirstColumn="0" w:lastRowLastColumn="0"/>
          <w:trHeight w:val="431"/>
        </w:trPr>
        <w:tc>
          <w:tcPr>
            <w:cnfStyle w:val="001000000000" w:firstRow="0" w:lastRow="0" w:firstColumn="1" w:lastColumn="0" w:oddVBand="0" w:evenVBand="0" w:oddHBand="0" w:evenHBand="0" w:firstRowFirstColumn="0" w:firstRowLastColumn="0" w:lastRowFirstColumn="0" w:lastRowLastColumn="0"/>
            <w:tcW w:w="450" w:type="dxa"/>
            <w:vMerge/>
            <w:hideMark/>
          </w:tcPr>
          <w:p w14:paraId="5F62AADE" w14:textId="77777777" w:rsidR="001B4031" w:rsidRPr="00891603" w:rsidRDefault="001B4031" w:rsidP="001B4031">
            <w:pPr>
              <w:rPr>
                <w:rFonts w:asciiTheme="majorHAnsi" w:eastAsia="Times New Roman" w:hAnsiTheme="majorHAnsi" w:cs="Calibri"/>
                <w:color w:val="000000"/>
                <w:sz w:val="16"/>
                <w:szCs w:val="18"/>
              </w:rPr>
            </w:pPr>
          </w:p>
        </w:tc>
        <w:tc>
          <w:tcPr>
            <w:tcW w:w="2065" w:type="dxa"/>
            <w:hideMark/>
          </w:tcPr>
          <w:p w14:paraId="6741F88A" w14:textId="77777777" w:rsidR="001B4031" w:rsidRPr="00891603" w:rsidRDefault="001B4031"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b/>
                <w:bCs/>
                <w:color w:val="000000"/>
                <w:sz w:val="16"/>
                <w:szCs w:val="18"/>
              </w:rPr>
            </w:pPr>
            <w:r w:rsidRPr="00891603">
              <w:rPr>
                <w:rFonts w:asciiTheme="majorHAnsi" w:eastAsia="Times New Roman" w:hAnsiTheme="majorHAnsi" w:cs="Calibri"/>
                <w:b/>
                <w:bCs/>
                <w:color w:val="000000"/>
                <w:sz w:val="16"/>
                <w:szCs w:val="18"/>
              </w:rPr>
              <w:t>PardameanSuparyanto &amp; Evelyn (2015)</w:t>
            </w:r>
          </w:p>
        </w:tc>
        <w:tc>
          <w:tcPr>
            <w:tcW w:w="990" w:type="dxa"/>
            <w:hideMark/>
          </w:tcPr>
          <w:p w14:paraId="68E8A391" w14:textId="77777777" w:rsidR="001B4031" w:rsidRPr="00891603" w:rsidRDefault="001B4031"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b/>
                <w:bCs/>
                <w:color w:val="000000"/>
                <w:sz w:val="16"/>
                <w:szCs w:val="18"/>
              </w:rPr>
            </w:pPr>
            <w:r w:rsidRPr="00891603">
              <w:rPr>
                <w:rFonts w:asciiTheme="majorHAnsi" w:eastAsia="Times New Roman" w:hAnsiTheme="majorHAnsi" w:cs="Calibri"/>
                <w:b/>
                <w:bCs/>
                <w:color w:val="000000"/>
                <w:sz w:val="16"/>
                <w:szCs w:val="18"/>
              </w:rPr>
              <w:t>Indonesia</w:t>
            </w:r>
          </w:p>
        </w:tc>
        <w:tc>
          <w:tcPr>
            <w:tcW w:w="502" w:type="dxa"/>
            <w:noWrap/>
            <w:hideMark/>
          </w:tcPr>
          <w:p w14:paraId="3FD7DEEC" w14:textId="77777777" w:rsidR="001B4031" w:rsidRPr="00891603"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b/>
                <w:bCs/>
                <w:color w:val="000000"/>
                <w:sz w:val="16"/>
                <w:szCs w:val="18"/>
              </w:rPr>
            </w:pPr>
          </w:p>
        </w:tc>
        <w:tc>
          <w:tcPr>
            <w:tcW w:w="758" w:type="dxa"/>
            <w:noWrap/>
            <w:hideMark/>
          </w:tcPr>
          <w:p w14:paraId="578FD721" w14:textId="77777777" w:rsidR="001B4031" w:rsidRPr="00891603"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p>
        </w:tc>
        <w:tc>
          <w:tcPr>
            <w:tcW w:w="630" w:type="dxa"/>
            <w:noWrap/>
            <w:hideMark/>
          </w:tcPr>
          <w:p w14:paraId="443CED32" w14:textId="77777777" w:rsidR="001B4031" w:rsidRPr="00891603"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p>
        </w:tc>
        <w:tc>
          <w:tcPr>
            <w:tcW w:w="930" w:type="dxa"/>
            <w:noWrap/>
            <w:hideMark/>
          </w:tcPr>
          <w:p w14:paraId="706479B1" w14:textId="77777777" w:rsidR="001B4031" w:rsidRPr="00891603"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p>
        </w:tc>
        <w:tc>
          <w:tcPr>
            <w:tcW w:w="773" w:type="dxa"/>
            <w:noWrap/>
            <w:hideMark/>
          </w:tcPr>
          <w:p w14:paraId="599D7608" w14:textId="77777777" w:rsidR="001B4031" w:rsidRPr="00891603" w:rsidRDefault="001B4031"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color w:val="000000"/>
                <w:sz w:val="16"/>
                <w:szCs w:val="18"/>
              </w:rPr>
            </w:pPr>
            <w:r w:rsidRPr="00891603">
              <w:rPr>
                <w:rFonts w:asciiTheme="majorHAnsi" w:eastAsia="Times New Roman" w:hAnsiTheme="majorHAnsi" w:cs="Calibri"/>
                <w:color w:val="000000"/>
                <w:sz w:val="16"/>
                <w:szCs w:val="18"/>
              </w:rPr>
              <w:t>+</w:t>
            </w:r>
          </w:p>
        </w:tc>
        <w:tc>
          <w:tcPr>
            <w:tcW w:w="727" w:type="dxa"/>
            <w:noWrap/>
            <w:hideMark/>
          </w:tcPr>
          <w:p w14:paraId="08C5FF21" w14:textId="77777777" w:rsidR="001B4031" w:rsidRPr="00891603"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color w:val="000000"/>
                <w:sz w:val="16"/>
                <w:szCs w:val="18"/>
              </w:rPr>
            </w:pPr>
          </w:p>
        </w:tc>
        <w:tc>
          <w:tcPr>
            <w:tcW w:w="720" w:type="dxa"/>
            <w:noWrap/>
            <w:hideMark/>
          </w:tcPr>
          <w:p w14:paraId="2ED94FE2" w14:textId="77777777" w:rsidR="001B4031" w:rsidRPr="00891603"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p>
        </w:tc>
        <w:tc>
          <w:tcPr>
            <w:tcW w:w="900" w:type="dxa"/>
            <w:noWrap/>
            <w:hideMark/>
          </w:tcPr>
          <w:p w14:paraId="61DA6219" w14:textId="77777777" w:rsidR="001B4031" w:rsidRPr="00891603"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p>
        </w:tc>
      </w:tr>
      <w:tr w:rsidR="001B4031" w:rsidRPr="00891603" w14:paraId="28B92097" w14:textId="77777777" w:rsidTr="00DA7896">
        <w:trPr>
          <w:trHeight w:val="494"/>
        </w:trPr>
        <w:tc>
          <w:tcPr>
            <w:cnfStyle w:val="001000000000" w:firstRow="0" w:lastRow="0" w:firstColumn="1" w:lastColumn="0" w:oddVBand="0" w:evenVBand="0" w:oddHBand="0" w:evenHBand="0" w:firstRowFirstColumn="0" w:firstRowLastColumn="0" w:lastRowFirstColumn="0" w:lastRowLastColumn="0"/>
            <w:tcW w:w="0" w:type="dxa"/>
            <w:vMerge/>
            <w:hideMark/>
          </w:tcPr>
          <w:p w14:paraId="15A0A200" w14:textId="77777777" w:rsidR="001B4031" w:rsidRPr="00891603" w:rsidRDefault="001B4031" w:rsidP="001B4031">
            <w:pPr>
              <w:rPr>
                <w:rFonts w:asciiTheme="majorHAnsi" w:eastAsia="Times New Roman" w:hAnsiTheme="majorHAnsi" w:cs="Calibri"/>
                <w:color w:val="000000"/>
                <w:sz w:val="16"/>
                <w:szCs w:val="18"/>
              </w:rPr>
            </w:pPr>
          </w:p>
        </w:tc>
        <w:tc>
          <w:tcPr>
            <w:tcW w:w="0" w:type="dxa"/>
            <w:hideMark/>
          </w:tcPr>
          <w:p w14:paraId="4E73A261" w14:textId="77777777" w:rsidR="001B4031" w:rsidRPr="00891603" w:rsidRDefault="001B4031" w:rsidP="001B403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b/>
                <w:bCs/>
                <w:color w:val="000000"/>
                <w:sz w:val="16"/>
                <w:szCs w:val="18"/>
              </w:rPr>
            </w:pPr>
            <w:r w:rsidRPr="00891603">
              <w:rPr>
                <w:rFonts w:asciiTheme="majorHAnsi" w:eastAsia="Times New Roman" w:hAnsiTheme="majorHAnsi" w:cs="Calibri"/>
                <w:b/>
                <w:bCs/>
                <w:color w:val="000000"/>
                <w:sz w:val="16"/>
                <w:szCs w:val="18"/>
              </w:rPr>
              <w:t>Green &amp; Riddell (2009)</w:t>
            </w:r>
          </w:p>
        </w:tc>
        <w:tc>
          <w:tcPr>
            <w:tcW w:w="0" w:type="dxa"/>
            <w:hideMark/>
          </w:tcPr>
          <w:p w14:paraId="45294EE9" w14:textId="77777777" w:rsidR="001B4031" w:rsidRPr="00891603" w:rsidRDefault="001B4031" w:rsidP="001B403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b/>
                <w:bCs/>
                <w:color w:val="000000"/>
                <w:sz w:val="16"/>
                <w:szCs w:val="18"/>
              </w:rPr>
            </w:pPr>
            <w:r w:rsidRPr="00891603">
              <w:rPr>
                <w:rFonts w:asciiTheme="majorHAnsi" w:eastAsia="Times New Roman" w:hAnsiTheme="majorHAnsi" w:cs="Calibri"/>
                <w:b/>
                <w:bCs/>
                <w:color w:val="000000"/>
                <w:sz w:val="16"/>
                <w:szCs w:val="18"/>
              </w:rPr>
              <w:t>Canada</w:t>
            </w:r>
          </w:p>
        </w:tc>
        <w:tc>
          <w:tcPr>
            <w:tcW w:w="0" w:type="dxa"/>
            <w:noWrap/>
            <w:hideMark/>
          </w:tcPr>
          <w:p w14:paraId="5CC51B28" w14:textId="77777777" w:rsidR="001B4031" w:rsidRPr="00891603" w:rsidRDefault="001B4031" w:rsidP="001B403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b/>
                <w:bCs/>
                <w:color w:val="000000"/>
                <w:sz w:val="16"/>
                <w:szCs w:val="18"/>
              </w:rPr>
            </w:pPr>
            <w:r w:rsidRPr="00891603">
              <w:rPr>
                <w:rFonts w:asciiTheme="majorHAnsi" w:eastAsia="Times New Roman" w:hAnsiTheme="majorHAnsi" w:cs="Calibri"/>
                <w:b/>
                <w:bCs/>
                <w:color w:val="000000"/>
                <w:sz w:val="16"/>
                <w:szCs w:val="18"/>
              </w:rPr>
              <w:t>1%</w:t>
            </w:r>
          </w:p>
        </w:tc>
        <w:tc>
          <w:tcPr>
            <w:tcW w:w="0" w:type="dxa"/>
            <w:noWrap/>
            <w:hideMark/>
          </w:tcPr>
          <w:p w14:paraId="10AFB78F"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b/>
                <w:bCs/>
                <w:color w:val="000000"/>
                <w:sz w:val="16"/>
                <w:szCs w:val="18"/>
              </w:rPr>
            </w:pPr>
          </w:p>
        </w:tc>
        <w:tc>
          <w:tcPr>
            <w:tcW w:w="0" w:type="dxa"/>
            <w:noWrap/>
            <w:hideMark/>
          </w:tcPr>
          <w:p w14:paraId="40219D40"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p>
        </w:tc>
        <w:tc>
          <w:tcPr>
            <w:tcW w:w="0" w:type="dxa"/>
            <w:noWrap/>
            <w:hideMark/>
          </w:tcPr>
          <w:p w14:paraId="649A71D8"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p>
        </w:tc>
        <w:tc>
          <w:tcPr>
            <w:tcW w:w="0" w:type="dxa"/>
            <w:noWrap/>
            <w:hideMark/>
          </w:tcPr>
          <w:p w14:paraId="140E6442"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p>
        </w:tc>
        <w:tc>
          <w:tcPr>
            <w:tcW w:w="0" w:type="dxa"/>
            <w:noWrap/>
            <w:hideMark/>
          </w:tcPr>
          <w:p w14:paraId="0728E3F7" w14:textId="77777777" w:rsidR="001B4031" w:rsidRPr="00891603" w:rsidRDefault="001B4031" w:rsidP="001B403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color w:val="000000"/>
                <w:sz w:val="16"/>
                <w:szCs w:val="18"/>
                <w:vertAlign w:val="superscript"/>
              </w:rPr>
            </w:pPr>
            <w:r w:rsidRPr="00891603">
              <w:rPr>
                <w:rFonts w:asciiTheme="majorHAnsi" w:eastAsia="Times New Roman" w:hAnsiTheme="majorHAnsi" w:cs="Calibri"/>
                <w:color w:val="000000"/>
                <w:sz w:val="16"/>
                <w:szCs w:val="18"/>
              </w:rPr>
              <w:t>0.2%-0.36%</w:t>
            </w:r>
            <w:r w:rsidRPr="00891603">
              <w:rPr>
                <w:rFonts w:asciiTheme="majorHAnsi" w:eastAsia="Times New Roman" w:hAnsiTheme="majorHAnsi" w:cs="Calibri"/>
                <w:color w:val="000000"/>
                <w:sz w:val="16"/>
                <w:szCs w:val="18"/>
                <w:vertAlign w:val="superscript"/>
              </w:rPr>
              <w:t>/1</w:t>
            </w:r>
          </w:p>
        </w:tc>
        <w:tc>
          <w:tcPr>
            <w:tcW w:w="0" w:type="dxa"/>
            <w:noWrap/>
            <w:hideMark/>
          </w:tcPr>
          <w:p w14:paraId="46BE1FBF"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color w:val="000000"/>
                <w:sz w:val="16"/>
                <w:szCs w:val="18"/>
                <w:vertAlign w:val="superscript"/>
              </w:rPr>
            </w:pPr>
          </w:p>
        </w:tc>
        <w:tc>
          <w:tcPr>
            <w:tcW w:w="0" w:type="dxa"/>
            <w:noWrap/>
            <w:hideMark/>
          </w:tcPr>
          <w:p w14:paraId="06D4B1E4"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p>
        </w:tc>
      </w:tr>
      <w:tr w:rsidR="001B4031" w:rsidRPr="00891603" w14:paraId="7C32C519" w14:textId="77777777" w:rsidTr="001B4031">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450" w:type="dxa"/>
            <w:vMerge/>
            <w:hideMark/>
          </w:tcPr>
          <w:p w14:paraId="61241380" w14:textId="77777777" w:rsidR="001B4031" w:rsidRPr="00891603" w:rsidRDefault="001B4031" w:rsidP="001B4031">
            <w:pPr>
              <w:rPr>
                <w:rFonts w:asciiTheme="majorHAnsi" w:eastAsia="Times New Roman" w:hAnsiTheme="majorHAnsi" w:cs="Calibri"/>
                <w:color w:val="000000"/>
                <w:sz w:val="16"/>
                <w:szCs w:val="18"/>
              </w:rPr>
            </w:pPr>
          </w:p>
        </w:tc>
        <w:tc>
          <w:tcPr>
            <w:tcW w:w="2065" w:type="dxa"/>
            <w:hideMark/>
          </w:tcPr>
          <w:p w14:paraId="400CFCC0" w14:textId="77777777" w:rsidR="001B4031" w:rsidRPr="00891603" w:rsidRDefault="001B4031"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b/>
                <w:bCs/>
                <w:color w:val="000000"/>
                <w:sz w:val="16"/>
                <w:szCs w:val="18"/>
              </w:rPr>
            </w:pPr>
            <w:r w:rsidRPr="00891603">
              <w:rPr>
                <w:rFonts w:asciiTheme="majorHAnsi" w:eastAsia="Times New Roman" w:hAnsiTheme="majorHAnsi" w:cs="Calibri"/>
                <w:b/>
                <w:bCs/>
                <w:color w:val="000000"/>
                <w:sz w:val="16"/>
                <w:szCs w:val="18"/>
              </w:rPr>
              <w:t>Lin, Lutter &amp; Ruhm (2016)</w:t>
            </w:r>
          </w:p>
        </w:tc>
        <w:tc>
          <w:tcPr>
            <w:tcW w:w="990" w:type="dxa"/>
            <w:hideMark/>
          </w:tcPr>
          <w:p w14:paraId="4D493721" w14:textId="77777777" w:rsidR="001B4031" w:rsidRPr="00891603" w:rsidRDefault="001B4031"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b/>
                <w:bCs/>
                <w:color w:val="000000"/>
                <w:sz w:val="16"/>
                <w:szCs w:val="18"/>
              </w:rPr>
            </w:pPr>
            <w:r w:rsidRPr="00891603">
              <w:rPr>
                <w:rFonts w:asciiTheme="majorHAnsi" w:eastAsia="Times New Roman" w:hAnsiTheme="majorHAnsi" w:cs="Calibri"/>
                <w:b/>
                <w:bCs/>
                <w:color w:val="000000"/>
                <w:sz w:val="16"/>
                <w:szCs w:val="18"/>
              </w:rPr>
              <w:t>USA</w:t>
            </w:r>
          </w:p>
        </w:tc>
        <w:tc>
          <w:tcPr>
            <w:tcW w:w="502" w:type="dxa"/>
            <w:noWrap/>
            <w:hideMark/>
          </w:tcPr>
          <w:p w14:paraId="0CD4BD9D" w14:textId="77777777" w:rsidR="001B4031" w:rsidRPr="00891603" w:rsidRDefault="001B4031"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b/>
                <w:bCs/>
                <w:color w:val="000000"/>
                <w:sz w:val="16"/>
                <w:szCs w:val="18"/>
              </w:rPr>
            </w:pPr>
            <w:r w:rsidRPr="00891603">
              <w:rPr>
                <w:rFonts w:asciiTheme="majorHAnsi" w:eastAsia="Times New Roman" w:hAnsiTheme="majorHAnsi" w:cs="Calibri"/>
                <w:b/>
                <w:bCs/>
                <w:color w:val="000000"/>
                <w:sz w:val="16"/>
                <w:szCs w:val="18"/>
              </w:rPr>
              <w:t>1 s.d.</w:t>
            </w:r>
          </w:p>
        </w:tc>
        <w:tc>
          <w:tcPr>
            <w:tcW w:w="758" w:type="dxa"/>
            <w:noWrap/>
            <w:hideMark/>
          </w:tcPr>
          <w:p w14:paraId="587AF498" w14:textId="77777777" w:rsidR="001B4031" w:rsidRPr="00891603"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b/>
                <w:bCs/>
                <w:color w:val="000000"/>
                <w:sz w:val="16"/>
                <w:szCs w:val="18"/>
              </w:rPr>
            </w:pPr>
          </w:p>
        </w:tc>
        <w:tc>
          <w:tcPr>
            <w:tcW w:w="630" w:type="dxa"/>
            <w:noWrap/>
            <w:hideMark/>
          </w:tcPr>
          <w:p w14:paraId="00064CC8" w14:textId="77777777" w:rsidR="001B4031" w:rsidRPr="00891603"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p>
        </w:tc>
        <w:tc>
          <w:tcPr>
            <w:tcW w:w="930" w:type="dxa"/>
            <w:noWrap/>
            <w:hideMark/>
          </w:tcPr>
          <w:p w14:paraId="0CBC34CE" w14:textId="77777777" w:rsidR="001B4031" w:rsidRPr="00891603"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p>
        </w:tc>
        <w:tc>
          <w:tcPr>
            <w:tcW w:w="773" w:type="dxa"/>
            <w:noWrap/>
            <w:hideMark/>
          </w:tcPr>
          <w:p w14:paraId="2B427364" w14:textId="77777777" w:rsidR="001B4031" w:rsidRPr="00891603"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p>
        </w:tc>
        <w:tc>
          <w:tcPr>
            <w:tcW w:w="727" w:type="dxa"/>
            <w:noWrap/>
            <w:hideMark/>
          </w:tcPr>
          <w:p w14:paraId="2F519F6F" w14:textId="77777777" w:rsidR="001B4031" w:rsidRPr="00891603" w:rsidRDefault="001B4031"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color w:val="000000"/>
                <w:sz w:val="16"/>
                <w:szCs w:val="18"/>
                <w:vertAlign w:val="superscript"/>
              </w:rPr>
            </w:pPr>
            <w:r w:rsidRPr="00891603">
              <w:rPr>
                <w:rFonts w:asciiTheme="majorHAnsi" w:eastAsia="Times New Roman" w:hAnsiTheme="majorHAnsi" w:cs="Calibri"/>
                <w:color w:val="000000"/>
                <w:sz w:val="16"/>
                <w:szCs w:val="18"/>
              </w:rPr>
              <w:t>22.3%</w:t>
            </w:r>
            <w:r w:rsidRPr="00891603">
              <w:rPr>
                <w:rFonts w:asciiTheme="majorHAnsi" w:eastAsia="Times New Roman" w:hAnsiTheme="majorHAnsi" w:cs="Calibri"/>
                <w:color w:val="000000"/>
                <w:sz w:val="16"/>
                <w:szCs w:val="18"/>
                <w:vertAlign w:val="superscript"/>
              </w:rPr>
              <w:t>/1</w:t>
            </w:r>
          </w:p>
        </w:tc>
        <w:tc>
          <w:tcPr>
            <w:tcW w:w="720" w:type="dxa"/>
            <w:noWrap/>
            <w:hideMark/>
          </w:tcPr>
          <w:p w14:paraId="695E405C" w14:textId="77777777" w:rsidR="001B4031" w:rsidRPr="00891603"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color w:val="000000"/>
                <w:sz w:val="16"/>
                <w:szCs w:val="18"/>
                <w:vertAlign w:val="superscript"/>
              </w:rPr>
            </w:pPr>
          </w:p>
        </w:tc>
        <w:tc>
          <w:tcPr>
            <w:tcW w:w="900" w:type="dxa"/>
            <w:noWrap/>
            <w:hideMark/>
          </w:tcPr>
          <w:p w14:paraId="5FD7FDDC" w14:textId="77777777" w:rsidR="001B4031" w:rsidRPr="00891603"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p>
        </w:tc>
      </w:tr>
      <w:tr w:rsidR="001B4031" w:rsidRPr="00891603" w14:paraId="1A0FB61C" w14:textId="77777777" w:rsidTr="001B4031">
        <w:trPr>
          <w:trHeight w:val="480"/>
        </w:trPr>
        <w:tc>
          <w:tcPr>
            <w:cnfStyle w:val="001000000000" w:firstRow="0" w:lastRow="0" w:firstColumn="1" w:lastColumn="0" w:oddVBand="0" w:evenVBand="0" w:oddHBand="0" w:evenHBand="0" w:firstRowFirstColumn="0" w:firstRowLastColumn="0" w:lastRowFirstColumn="0" w:lastRowLastColumn="0"/>
            <w:tcW w:w="450" w:type="dxa"/>
            <w:vMerge/>
            <w:hideMark/>
          </w:tcPr>
          <w:p w14:paraId="42C04AAA" w14:textId="77777777" w:rsidR="001B4031" w:rsidRPr="00891603" w:rsidRDefault="001B4031" w:rsidP="001B4031">
            <w:pPr>
              <w:rPr>
                <w:rFonts w:asciiTheme="majorHAnsi" w:eastAsia="Times New Roman" w:hAnsiTheme="majorHAnsi" w:cs="Calibri"/>
                <w:color w:val="000000"/>
                <w:sz w:val="16"/>
                <w:szCs w:val="18"/>
              </w:rPr>
            </w:pPr>
          </w:p>
        </w:tc>
        <w:tc>
          <w:tcPr>
            <w:tcW w:w="2065" w:type="dxa"/>
            <w:hideMark/>
          </w:tcPr>
          <w:p w14:paraId="65FD3BE4" w14:textId="77777777" w:rsidR="001B4031" w:rsidRPr="00891603" w:rsidRDefault="001B4031" w:rsidP="001B403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b/>
                <w:bCs/>
                <w:color w:val="000000"/>
                <w:sz w:val="16"/>
                <w:szCs w:val="18"/>
              </w:rPr>
            </w:pPr>
            <w:r w:rsidRPr="00891603">
              <w:rPr>
                <w:rFonts w:asciiTheme="majorHAnsi" w:eastAsia="Times New Roman" w:hAnsiTheme="majorHAnsi" w:cs="Calibri"/>
                <w:b/>
                <w:bCs/>
                <w:color w:val="000000"/>
                <w:sz w:val="16"/>
                <w:szCs w:val="18"/>
              </w:rPr>
              <w:t>Acosta, Muller y Sarzosa (2017)</w:t>
            </w:r>
          </w:p>
        </w:tc>
        <w:tc>
          <w:tcPr>
            <w:tcW w:w="990" w:type="dxa"/>
            <w:hideMark/>
          </w:tcPr>
          <w:p w14:paraId="3EEF7564" w14:textId="77777777" w:rsidR="001B4031" w:rsidRPr="00891603" w:rsidRDefault="001B4031" w:rsidP="001B403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b/>
                <w:bCs/>
                <w:color w:val="000000"/>
                <w:sz w:val="16"/>
                <w:szCs w:val="18"/>
              </w:rPr>
            </w:pPr>
            <w:r w:rsidRPr="00891603">
              <w:rPr>
                <w:rFonts w:asciiTheme="majorHAnsi" w:eastAsia="Times New Roman" w:hAnsiTheme="majorHAnsi" w:cs="Calibri"/>
                <w:b/>
                <w:bCs/>
                <w:color w:val="000000"/>
                <w:sz w:val="16"/>
                <w:szCs w:val="18"/>
              </w:rPr>
              <w:t>Colombia</w:t>
            </w:r>
          </w:p>
        </w:tc>
        <w:tc>
          <w:tcPr>
            <w:tcW w:w="502" w:type="dxa"/>
            <w:noWrap/>
            <w:hideMark/>
          </w:tcPr>
          <w:p w14:paraId="037755D3" w14:textId="77777777" w:rsidR="001B4031" w:rsidRPr="00891603" w:rsidRDefault="001B4031" w:rsidP="001B403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b/>
                <w:bCs/>
                <w:color w:val="000000"/>
                <w:sz w:val="16"/>
                <w:szCs w:val="18"/>
              </w:rPr>
            </w:pPr>
            <w:r w:rsidRPr="00891603">
              <w:rPr>
                <w:rFonts w:asciiTheme="majorHAnsi" w:eastAsia="Times New Roman" w:hAnsiTheme="majorHAnsi" w:cs="Calibri"/>
                <w:b/>
                <w:bCs/>
                <w:color w:val="000000"/>
                <w:sz w:val="16"/>
                <w:szCs w:val="18"/>
              </w:rPr>
              <w:t>1 s.d.</w:t>
            </w:r>
          </w:p>
        </w:tc>
        <w:tc>
          <w:tcPr>
            <w:tcW w:w="758" w:type="dxa"/>
            <w:noWrap/>
            <w:hideMark/>
          </w:tcPr>
          <w:p w14:paraId="142420A0" w14:textId="77777777" w:rsidR="001B4031" w:rsidRPr="00891603" w:rsidRDefault="001B4031" w:rsidP="001B403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color w:val="000000"/>
                <w:sz w:val="16"/>
                <w:szCs w:val="18"/>
              </w:rPr>
            </w:pPr>
            <w:r w:rsidRPr="00891603">
              <w:rPr>
                <w:rFonts w:asciiTheme="majorHAnsi" w:eastAsia="Times New Roman" w:hAnsiTheme="majorHAnsi" w:cs="Calibri"/>
                <w:color w:val="000000"/>
                <w:sz w:val="16"/>
                <w:szCs w:val="18"/>
              </w:rPr>
              <w:t> </w:t>
            </w:r>
          </w:p>
        </w:tc>
        <w:tc>
          <w:tcPr>
            <w:tcW w:w="630" w:type="dxa"/>
            <w:noWrap/>
            <w:hideMark/>
          </w:tcPr>
          <w:p w14:paraId="49044A9A" w14:textId="77777777" w:rsidR="001B4031" w:rsidRPr="00891603" w:rsidRDefault="001B4031" w:rsidP="001B403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color w:val="000000"/>
                <w:sz w:val="16"/>
                <w:szCs w:val="18"/>
              </w:rPr>
            </w:pPr>
            <w:r w:rsidRPr="00891603">
              <w:rPr>
                <w:rFonts w:asciiTheme="majorHAnsi" w:eastAsia="Times New Roman" w:hAnsiTheme="majorHAnsi" w:cs="Calibri"/>
                <w:color w:val="000000"/>
                <w:sz w:val="16"/>
                <w:szCs w:val="18"/>
              </w:rPr>
              <w:t> </w:t>
            </w:r>
          </w:p>
        </w:tc>
        <w:tc>
          <w:tcPr>
            <w:tcW w:w="930" w:type="dxa"/>
            <w:noWrap/>
            <w:hideMark/>
          </w:tcPr>
          <w:p w14:paraId="44AEE3CA" w14:textId="77777777" w:rsidR="001B4031" w:rsidRPr="00891603" w:rsidRDefault="001B4031" w:rsidP="001B403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color w:val="000000"/>
                <w:sz w:val="16"/>
                <w:szCs w:val="18"/>
              </w:rPr>
            </w:pPr>
            <w:r w:rsidRPr="00891603">
              <w:rPr>
                <w:rFonts w:asciiTheme="majorHAnsi" w:eastAsia="Times New Roman" w:hAnsiTheme="majorHAnsi" w:cs="Calibri"/>
                <w:color w:val="000000"/>
                <w:sz w:val="16"/>
                <w:szCs w:val="18"/>
              </w:rPr>
              <w:t> </w:t>
            </w:r>
          </w:p>
        </w:tc>
        <w:tc>
          <w:tcPr>
            <w:tcW w:w="773" w:type="dxa"/>
            <w:noWrap/>
            <w:hideMark/>
          </w:tcPr>
          <w:p w14:paraId="0465A12A" w14:textId="77777777" w:rsidR="001B4031" w:rsidRPr="00891603" w:rsidRDefault="001B4031" w:rsidP="001B403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color w:val="000000"/>
                <w:sz w:val="16"/>
                <w:szCs w:val="18"/>
              </w:rPr>
            </w:pPr>
            <w:r w:rsidRPr="00891603">
              <w:rPr>
                <w:rFonts w:asciiTheme="majorHAnsi" w:eastAsia="Times New Roman" w:hAnsiTheme="majorHAnsi" w:cs="Calibri"/>
                <w:color w:val="000000"/>
                <w:sz w:val="16"/>
                <w:szCs w:val="18"/>
              </w:rPr>
              <w:t> </w:t>
            </w:r>
          </w:p>
        </w:tc>
        <w:tc>
          <w:tcPr>
            <w:tcW w:w="727" w:type="dxa"/>
            <w:noWrap/>
            <w:hideMark/>
          </w:tcPr>
          <w:p w14:paraId="49E4877F" w14:textId="77777777" w:rsidR="001B4031" w:rsidRPr="00891603" w:rsidRDefault="001B4031" w:rsidP="001B403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color w:val="000000"/>
                <w:sz w:val="16"/>
                <w:szCs w:val="18"/>
                <w:vertAlign w:val="superscript"/>
              </w:rPr>
            </w:pPr>
            <w:r w:rsidRPr="00891603">
              <w:rPr>
                <w:rFonts w:asciiTheme="majorHAnsi" w:eastAsia="Times New Roman" w:hAnsiTheme="majorHAnsi" w:cs="Calibri"/>
                <w:color w:val="000000"/>
                <w:sz w:val="16"/>
                <w:szCs w:val="18"/>
              </w:rPr>
              <w:t>12.5%</w:t>
            </w:r>
            <w:r w:rsidRPr="00891603">
              <w:rPr>
                <w:rFonts w:asciiTheme="majorHAnsi" w:eastAsia="Times New Roman" w:hAnsiTheme="majorHAnsi" w:cs="Calibri"/>
                <w:color w:val="000000"/>
                <w:sz w:val="16"/>
                <w:szCs w:val="18"/>
                <w:vertAlign w:val="superscript"/>
              </w:rPr>
              <w:t>/1</w:t>
            </w:r>
          </w:p>
        </w:tc>
        <w:tc>
          <w:tcPr>
            <w:tcW w:w="720" w:type="dxa"/>
            <w:noWrap/>
            <w:hideMark/>
          </w:tcPr>
          <w:p w14:paraId="5F2EF8AA" w14:textId="77777777" w:rsidR="001B4031" w:rsidRPr="00891603" w:rsidRDefault="001B4031" w:rsidP="001B403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color w:val="000000"/>
                <w:sz w:val="16"/>
                <w:szCs w:val="18"/>
              </w:rPr>
            </w:pPr>
            <w:r w:rsidRPr="00891603">
              <w:rPr>
                <w:rFonts w:asciiTheme="majorHAnsi" w:eastAsia="Times New Roman" w:hAnsiTheme="majorHAnsi" w:cs="Calibri"/>
                <w:color w:val="000000"/>
                <w:sz w:val="16"/>
                <w:szCs w:val="18"/>
              </w:rPr>
              <w:t> </w:t>
            </w:r>
          </w:p>
        </w:tc>
        <w:tc>
          <w:tcPr>
            <w:tcW w:w="900" w:type="dxa"/>
            <w:noWrap/>
            <w:hideMark/>
          </w:tcPr>
          <w:p w14:paraId="28067052" w14:textId="77777777" w:rsidR="001B4031" w:rsidRPr="00891603" w:rsidRDefault="001B4031" w:rsidP="001B403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color w:val="000000"/>
                <w:sz w:val="16"/>
                <w:szCs w:val="18"/>
              </w:rPr>
            </w:pPr>
            <w:r w:rsidRPr="00891603">
              <w:rPr>
                <w:rFonts w:asciiTheme="majorHAnsi" w:eastAsia="Times New Roman" w:hAnsiTheme="majorHAnsi" w:cs="Calibri"/>
                <w:color w:val="000000"/>
                <w:sz w:val="16"/>
                <w:szCs w:val="18"/>
              </w:rPr>
              <w:t> </w:t>
            </w:r>
          </w:p>
        </w:tc>
      </w:tr>
      <w:tr w:rsidR="001B4031" w:rsidRPr="00891603" w14:paraId="0C3DC17A" w14:textId="77777777" w:rsidTr="001B4031">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450" w:type="dxa"/>
            <w:vMerge w:val="restart"/>
            <w:noWrap/>
            <w:hideMark/>
          </w:tcPr>
          <w:p w14:paraId="67CA0C1D" w14:textId="77777777" w:rsidR="001B4031" w:rsidRPr="00891603" w:rsidRDefault="001B4031" w:rsidP="001B4031">
            <w:pPr>
              <w:jc w:val="center"/>
              <w:rPr>
                <w:rFonts w:asciiTheme="majorHAnsi" w:eastAsia="Times New Roman" w:hAnsiTheme="majorHAnsi" w:cs="Calibri"/>
                <w:color w:val="000000"/>
                <w:sz w:val="16"/>
                <w:szCs w:val="18"/>
              </w:rPr>
            </w:pPr>
            <w:r w:rsidRPr="00891603">
              <w:rPr>
                <w:rFonts w:asciiTheme="majorHAnsi" w:eastAsia="Times New Roman" w:hAnsiTheme="majorHAnsi" w:cs="Calibri"/>
                <w:color w:val="000000"/>
                <w:sz w:val="16"/>
                <w:szCs w:val="18"/>
              </w:rPr>
              <w:t>ii</w:t>
            </w:r>
          </w:p>
        </w:tc>
        <w:tc>
          <w:tcPr>
            <w:tcW w:w="2065" w:type="dxa"/>
            <w:hideMark/>
          </w:tcPr>
          <w:p w14:paraId="4D3F9A5D" w14:textId="77777777" w:rsidR="001B4031" w:rsidRPr="00891603" w:rsidRDefault="001B4031"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b/>
                <w:bCs/>
                <w:color w:val="000000"/>
                <w:sz w:val="16"/>
                <w:szCs w:val="18"/>
              </w:rPr>
            </w:pPr>
            <w:r w:rsidRPr="00891603">
              <w:rPr>
                <w:rFonts w:asciiTheme="majorHAnsi" w:eastAsia="Times New Roman" w:hAnsiTheme="majorHAnsi" w:cs="Calibri"/>
                <w:b/>
                <w:bCs/>
                <w:color w:val="000000"/>
                <w:sz w:val="16"/>
                <w:szCs w:val="18"/>
              </w:rPr>
              <w:t>Berlinksi, Galiani and Gertler (2006)</w:t>
            </w:r>
          </w:p>
        </w:tc>
        <w:tc>
          <w:tcPr>
            <w:tcW w:w="990" w:type="dxa"/>
            <w:hideMark/>
          </w:tcPr>
          <w:p w14:paraId="1C11B5DB" w14:textId="77777777" w:rsidR="001B4031" w:rsidRPr="00891603" w:rsidRDefault="001B4031"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b/>
                <w:bCs/>
                <w:color w:val="000000"/>
                <w:sz w:val="16"/>
                <w:szCs w:val="18"/>
              </w:rPr>
            </w:pPr>
            <w:r w:rsidRPr="00891603">
              <w:rPr>
                <w:rFonts w:asciiTheme="majorHAnsi" w:eastAsia="Times New Roman" w:hAnsiTheme="majorHAnsi" w:cs="Calibri"/>
                <w:b/>
                <w:bCs/>
                <w:color w:val="000000"/>
                <w:sz w:val="16"/>
                <w:szCs w:val="18"/>
              </w:rPr>
              <w:t>Argentina</w:t>
            </w:r>
          </w:p>
        </w:tc>
        <w:tc>
          <w:tcPr>
            <w:tcW w:w="502" w:type="dxa"/>
            <w:noWrap/>
            <w:hideMark/>
          </w:tcPr>
          <w:p w14:paraId="6E7A64C1" w14:textId="77777777" w:rsidR="001B4031" w:rsidRPr="00891603" w:rsidRDefault="001B4031"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b/>
                <w:bCs/>
                <w:color w:val="000000"/>
                <w:sz w:val="16"/>
                <w:szCs w:val="18"/>
              </w:rPr>
            </w:pPr>
            <w:r w:rsidRPr="00891603">
              <w:rPr>
                <w:rFonts w:asciiTheme="majorHAnsi" w:eastAsia="Times New Roman" w:hAnsiTheme="majorHAnsi" w:cs="Calibri"/>
                <w:b/>
                <w:bCs/>
                <w:color w:val="000000"/>
                <w:sz w:val="16"/>
                <w:szCs w:val="18"/>
              </w:rPr>
              <w:t>1 year</w:t>
            </w:r>
          </w:p>
        </w:tc>
        <w:tc>
          <w:tcPr>
            <w:tcW w:w="758" w:type="dxa"/>
            <w:noWrap/>
            <w:hideMark/>
          </w:tcPr>
          <w:p w14:paraId="687823EA" w14:textId="77777777" w:rsidR="001B4031" w:rsidRPr="00891603" w:rsidRDefault="001B4031"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color w:val="000000"/>
                <w:sz w:val="16"/>
                <w:szCs w:val="18"/>
              </w:rPr>
            </w:pPr>
            <w:r w:rsidRPr="00891603">
              <w:rPr>
                <w:rFonts w:asciiTheme="majorHAnsi" w:eastAsia="Times New Roman" w:hAnsiTheme="majorHAnsi" w:cs="Calibri"/>
                <w:color w:val="000000"/>
                <w:sz w:val="16"/>
                <w:szCs w:val="18"/>
              </w:rPr>
              <w:t> </w:t>
            </w:r>
          </w:p>
        </w:tc>
        <w:tc>
          <w:tcPr>
            <w:tcW w:w="630" w:type="dxa"/>
            <w:noWrap/>
            <w:hideMark/>
          </w:tcPr>
          <w:p w14:paraId="6406C61C" w14:textId="77777777" w:rsidR="001B4031" w:rsidRPr="00891603" w:rsidRDefault="001B4031"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color w:val="000000"/>
                <w:sz w:val="16"/>
                <w:szCs w:val="18"/>
              </w:rPr>
            </w:pPr>
            <w:r w:rsidRPr="00891603">
              <w:rPr>
                <w:rFonts w:asciiTheme="majorHAnsi" w:eastAsia="Times New Roman" w:hAnsiTheme="majorHAnsi" w:cs="Calibri"/>
                <w:color w:val="000000"/>
                <w:sz w:val="16"/>
                <w:szCs w:val="18"/>
              </w:rPr>
              <w:t> </w:t>
            </w:r>
          </w:p>
        </w:tc>
        <w:tc>
          <w:tcPr>
            <w:tcW w:w="930" w:type="dxa"/>
            <w:noWrap/>
            <w:hideMark/>
          </w:tcPr>
          <w:p w14:paraId="72EB14E8" w14:textId="77777777" w:rsidR="001B4031" w:rsidRPr="00891603" w:rsidRDefault="001B4031"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color w:val="000000"/>
                <w:sz w:val="16"/>
                <w:szCs w:val="18"/>
              </w:rPr>
            </w:pPr>
            <w:r w:rsidRPr="00891603">
              <w:rPr>
                <w:rFonts w:asciiTheme="majorHAnsi" w:eastAsia="Times New Roman" w:hAnsiTheme="majorHAnsi" w:cs="Calibri"/>
                <w:color w:val="000000"/>
                <w:sz w:val="16"/>
                <w:szCs w:val="18"/>
              </w:rPr>
              <w:t> </w:t>
            </w:r>
          </w:p>
        </w:tc>
        <w:tc>
          <w:tcPr>
            <w:tcW w:w="773" w:type="dxa"/>
            <w:noWrap/>
            <w:hideMark/>
          </w:tcPr>
          <w:p w14:paraId="3F8E0856" w14:textId="77777777" w:rsidR="001B4031" w:rsidRPr="00891603" w:rsidRDefault="001B4031"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color w:val="000000"/>
                <w:sz w:val="16"/>
                <w:szCs w:val="18"/>
              </w:rPr>
            </w:pPr>
            <w:r w:rsidRPr="00891603">
              <w:rPr>
                <w:rFonts w:asciiTheme="majorHAnsi" w:eastAsia="Times New Roman" w:hAnsiTheme="majorHAnsi" w:cs="Calibri"/>
                <w:color w:val="000000"/>
                <w:sz w:val="16"/>
                <w:szCs w:val="18"/>
              </w:rPr>
              <w:t>8%</w:t>
            </w:r>
          </w:p>
        </w:tc>
        <w:tc>
          <w:tcPr>
            <w:tcW w:w="727" w:type="dxa"/>
            <w:noWrap/>
            <w:hideMark/>
          </w:tcPr>
          <w:p w14:paraId="46E28F0D" w14:textId="77777777" w:rsidR="001B4031" w:rsidRPr="00891603" w:rsidRDefault="001B4031"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color w:val="000000"/>
                <w:sz w:val="16"/>
                <w:szCs w:val="18"/>
              </w:rPr>
            </w:pPr>
            <w:r w:rsidRPr="00891603">
              <w:rPr>
                <w:rFonts w:asciiTheme="majorHAnsi" w:eastAsia="Times New Roman" w:hAnsiTheme="majorHAnsi" w:cs="Calibri"/>
                <w:color w:val="000000"/>
                <w:sz w:val="16"/>
                <w:szCs w:val="18"/>
              </w:rPr>
              <w:t> </w:t>
            </w:r>
          </w:p>
        </w:tc>
        <w:tc>
          <w:tcPr>
            <w:tcW w:w="720" w:type="dxa"/>
            <w:noWrap/>
            <w:hideMark/>
          </w:tcPr>
          <w:p w14:paraId="7C96CE52" w14:textId="77777777" w:rsidR="001B4031" w:rsidRPr="00891603" w:rsidRDefault="001B4031"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color w:val="000000"/>
                <w:sz w:val="16"/>
                <w:szCs w:val="18"/>
              </w:rPr>
            </w:pPr>
            <w:r w:rsidRPr="00891603">
              <w:rPr>
                <w:rFonts w:asciiTheme="majorHAnsi" w:eastAsia="Times New Roman" w:hAnsiTheme="majorHAnsi" w:cs="Calibri"/>
                <w:color w:val="000000"/>
                <w:sz w:val="16"/>
                <w:szCs w:val="18"/>
              </w:rPr>
              <w:t> </w:t>
            </w:r>
          </w:p>
        </w:tc>
        <w:tc>
          <w:tcPr>
            <w:tcW w:w="900" w:type="dxa"/>
            <w:noWrap/>
            <w:hideMark/>
          </w:tcPr>
          <w:p w14:paraId="40760F82" w14:textId="77777777" w:rsidR="001B4031" w:rsidRPr="00891603" w:rsidRDefault="001B4031"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color w:val="000000"/>
                <w:sz w:val="16"/>
                <w:szCs w:val="18"/>
              </w:rPr>
            </w:pPr>
            <w:r w:rsidRPr="00891603">
              <w:rPr>
                <w:rFonts w:asciiTheme="majorHAnsi" w:eastAsia="Times New Roman" w:hAnsiTheme="majorHAnsi" w:cs="Calibri"/>
                <w:color w:val="000000"/>
                <w:sz w:val="16"/>
                <w:szCs w:val="18"/>
              </w:rPr>
              <w:t> </w:t>
            </w:r>
          </w:p>
        </w:tc>
      </w:tr>
      <w:tr w:rsidR="001B4031" w:rsidRPr="00891603" w14:paraId="54672497" w14:textId="77777777" w:rsidTr="001B4031">
        <w:trPr>
          <w:trHeight w:val="480"/>
        </w:trPr>
        <w:tc>
          <w:tcPr>
            <w:cnfStyle w:val="001000000000" w:firstRow="0" w:lastRow="0" w:firstColumn="1" w:lastColumn="0" w:oddVBand="0" w:evenVBand="0" w:oddHBand="0" w:evenHBand="0" w:firstRowFirstColumn="0" w:firstRowLastColumn="0" w:lastRowFirstColumn="0" w:lastRowLastColumn="0"/>
            <w:tcW w:w="450" w:type="dxa"/>
            <w:vMerge/>
            <w:hideMark/>
          </w:tcPr>
          <w:p w14:paraId="3834113B" w14:textId="77777777" w:rsidR="001B4031" w:rsidRPr="00891603" w:rsidRDefault="001B4031" w:rsidP="001B4031">
            <w:pPr>
              <w:rPr>
                <w:rFonts w:asciiTheme="majorHAnsi" w:eastAsia="Times New Roman" w:hAnsiTheme="majorHAnsi" w:cs="Calibri"/>
                <w:color w:val="000000"/>
                <w:sz w:val="16"/>
                <w:szCs w:val="18"/>
              </w:rPr>
            </w:pPr>
          </w:p>
        </w:tc>
        <w:tc>
          <w:tcPr>
            <w:tcW w:w="2065" w:type="dxa"/>
            <w:hideMark/>
          </w:tcPr>
          <w:p w14:paraId="4085C8D8" w14:textId="77777777" w:rsidR="001B4031" w:rsidRPr="00891603" w:rsidRDefault="001B4031" w:rsidP="001B403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b/>
                <w:bCs/>
                <w:color w:val="000000"/>
                <w:sz w:val="16"/>
                <w:szCs w:val="18"/>
              </w:rPr>
            </w:pPr>
            <w:r w:rsidRPr="00891603">
              <w:rPr>
                <w:rFonts w:asciiTheme="majorHAnsi" w:eastAsia="Times New Roman" w:hAnsiTheme="majorHAnsi" w:cs="Calibri"/>
                <w:b/>
                <w:bCs/>
                <w:color w:val="000000"/>
                <w:sz w:val="16"/>
                <w:szCs w:val="18"/>
              </w:rPr>
              <w:t>Cueto and Diaz (1999)</w:t>
            </w:r>
          </w:p>
        </w:tc>
        <w:tc>
          <w:tcPr>
            <w:tcW w:w="990" w:type="dxa"/>
            <w:hideMark/>
          </w:tcPr>
          <w:p w14:paraId="6776DA16" w14:textId="77777777" w:rsidR="001B4031" w:rsidRPr="00891603" w:rsidRDefault="001B4031" w:rsidP="001B403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b/>
                <w:bCs/>
                <w:color w:val="000000"/>
                <w:sz w:val="16"/>
                <w:szCs w:val="18"/>
              </w:rPr>
            </w:pPr>
            <w:r w:rsidRPr="00891603">
              <w:rPr>
                <w:rFonts w:asciiTheme="majorHAnsi" w:eastAsia="Times New Roman" w:hAnsiTheme="majorHAnsi" w:cs="Calibri"/>
                <w:b/>
                <w:bCs/>
                <w:color w:val="000000"/>
                <w:sz w:val="16"/>
                <w:szCs w:val="18"/>
              </w:rPr>
              <w:t>Peru</w:t>
            </w:r>
          </w:p>
        </w:tc>
        <w:tc>
          <w:tcPr>
            <w:tcW w:w="502" w:type="dxa"/>
            <w:noWrap/>
            <w:hideMark/>
          </w:tcPr>
          <w:p w14:paraId="5599731B"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b/>
                <w:bCs/>
                <w:color w:val="000000"/>
                <w:sz w:val="16"/>
                <w:szCs w:val="18"/>
              </w:rPr>
            </w:pPr>
          </w:p>
        </w:tc>
        <w:tc>
          <w:tcPr>
            <w:tcW w:w="758" w:type="dxa"/>
            <w:noWrap/>
            <w:hideMark/>
          </w:tcPr>
          <w:p w14:paraId="7AE1A8F9"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p>
        </w:tc>
        <w:tc>
          <w:tcPr>
            <w:tcW w:w="630" w:type="dxa"/>
            <w:noWrap/>
            <w:hideMark/>
          </w:tcPr>
          <w:p w14:paraId="3E1C5450"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p>
        </w:tc>
        <w:tc>
          <w:tcPr>
            <w:tcW w:w="930" w:type="dxa"/>
            <w:noWrap/>
            <w:hideMark/>
          </w:tcPr>
          <w:p w14:paraId="5FDB64A4"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p>
        </w:tc>
        <w:tc>
          <w:tcPr>
            <w:tcW w:w="773" w:type="dxa"/>
            <w:noWrap/>
            <w:hideMark/>
          </w:tcPr>
          <w:p w14:paraId="7EB0D0C6" w14:textId="77777777" w:rsidR="001B4031" w:rsidRPr="00891603" w:rsidRDefault="001B4031" w:rsidP="001B403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color w:val="000000"/>
                <w:sz w:val="16"/>
                <w:szCs w:val="18"/>
              </w:rPr>
            </w:pPr>
            <w:r w:rsidRPr="00891603">
              <w:rPr>
                <w:rFonts w:asciiTheme="majorHAnsi" w:eastAsia="Times New Roman" w:hAnsiTheme="majorHAnsi" w:cs="Calibri"/>
                <w:color w:val="000000"/>
                <w:sz w:val="16"/>
                <w:szCs w:val="18"/>
              </w:rPr>
              <w:t>22%-25%</w:t>
            </w:r>
          </w:p>
        </w:tc>
        <w:tc>
          <w:tcPr>
            <w:tcW w:w="727" w:type="dxa"/>
            <w:noWrap/>
            <w:hideMark/>
          </w:tcPr>
          <w:p w14:paraId="60463D08"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color w:val="000000"/>
                <w:sz w:val="16"/>
                <w:szCs w:val="18"/>
              </w:rPr>
            </w:pPr>
          </w:p>
        </w:tc>
        <w:tc>
          <w:tcPr>
            <w:tcW w:w="720" w:type="dxa"/>
            <w:noWrap/>
            <w:hideMark/>
          </w:tcPr>
          <w:p w14:paraId="01A0348D"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p>
        </w:tc>
        <w:tc>
          <w:tcPr>
            <w:tcW w:w="900" w:type="dxa"/>
            <w:noWrap/>
            <w:hideMark/>
          </w:tcPr>
          <w:p w14:paraId="7A0CB420"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p>
        </w:tc>
      </w:tr>
      <w:tr w:rsidR="001B4031" w:rsidRPr="00891603" w14:paraId="3A8BC922" w14:textId="77777777" w:rsidTr="001B4031">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450" w:type="dxa"/>
            <w:vMerge/>
            <w:hideMark/>
          </w:tcPr>
          <w:p w14:paraId="13F388B4" w14:textId="77777777" w:rsidR="001B4031" w:rsidRPr="00891603" w:rsidRDefault="001B4031" w:rsidP="001B4031">
            <w:pPr>
              <w:rPr>
                <w:rFonts w:asciiTheme="majorHAnsi" w:eastAsia="Times New Roman" w:hAnsiTheme="majorHAnsi" w:cs="Calibri"/>
                <w:color w:val="000000"/>
                <w:sz w:val="16"/>
                <w:szCs w:val="18"/>
              </w:rPr>
            </w:pPr>
          </w:p>
        </w:tc>
        <w:tc>
          <w:tcPr>
            <w:tcW w:w="2065" w:type="dxa"/>
            <w:hideMark/>
          </w:tcPr>
          <w:p w14:paraId="00D01EB0" w14:textId="77777777" w:rsidR="001B4031" w:rsidRPr="00891603" w:rsidRDefault="001B4031"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b/>
                <w:bCs/>
                <w:color w:val="000000"/>
                <w:sz w:val="16"/>
                <w:szCs w:val="18"/>
              </w:rPr>
            </w:pPr>
            <w:r w:rsidRPr="00891603">
              <w:rPr>
                <w:rFonts w:asciiTheme="majorHAnsi" w:eastAsia="Times New Roman" w:hAnsiTheme="majorHAnsi" w:cs="Calibri"/>
                <w:b/>
                <w:bCs/>
                <w:color w:val="000000"/>
                <w:sz w:val="16"/>
                <w:szCs w:val="18"/>
              </w:rPr>
              <w:t>Walker and others (2000)</w:t>
            </w:r>
          </w:p>
        </w:tc>
        <w:tc>
          <w:tcPr>
            <w:tcW w:w="990" w:type="dxa"/>
            <w:hideMark/>
          </w:tcPr>
          <w:p w14:paraId="4B35E961" w14:textId="77777777" w:rsidR="001B4031" w:rsidRPr="00891603" w:rsidRDefault="001B4031"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b/>
                <w:bCs/>
                <w:color w:val="000000"/>
                <w:sz w:val="16"/>
                <w:szCs w:val="18"/>
              </w:rPr>
            </w:pPr>
            <w:r w:rsidRPr="00891603">
              <w:rPr>
                <w:rFonts w:asciiTheme="majorHAnsi" w:eastAsia="Times New Roman" w:hAnsiTheme="majorHAnsi" w:cs="Calibri"/>
                <w:b/>
                <w:bCs/>
                <w:color w:val="000000"/>
                <w:sz w:val="16"/>
                <w:szCs w:val="18"/>
              </w:rPr>
              <w:t>Jamaica</w:t>
            </w:r>
          </w:p>
        </w:tc>
        <w:tc>
          <w:tcPr>
            <w:tcW w:w="502" w:type="dxa"/>
            <w:noWrap/>
            <w:hideMark/>
          </w:tcPr>
          <w:p w14:paraId="6E4704DB" w14:textId="77777777" w:rsidR="001B4031" w:rsidRPr="00891603"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b/>
                <w:bCs/>
                <w:color w:val="000000"/>
                <w:sz w:val="16"/>
                <w:szCs w:val="18"/>
              </w:rPr>
            </w:pPr>
          </w:p>
        </w:tc>
        <w:tc>
          <w:tcPr>
            <w:tcW w:w="758" w:type="dxa"/>
            <w:noWrap/>
            <w:hideMark/>
          </w:tcPr>
          <w:p w14:paraId="359229F7" w14:textId="77777777" w:rsidR="001B4031" w:rsidRPr="00891603"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p>
        </w:tc>
        <w:tc>
          <w:tcPr>
            <w:tcW w:w="630" w:type="dxa"/>
            <w:noWrap/>
            <w:hideMark/>
          </w:tcPr>
          <w:p w14:paraId="4360AB7E" w14:textId="77777777" w:rsidR="001B4031" w:rsidRPr="00891603"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p>
        </w:tc>
        <w:tc>
          <w:tcPr>
            <w:tcW w:w="930" w:type="dxa"/>
            <w:noWrap/>
            <w:hideMark/>
          </w:tcPr>
          <w:p w14:paraId="6E9FD48A" w14:textId="77777777" w:rsidR="001B4031" w:rsidRPr="00891603"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p>
        </w:tc>
        <w:tc>
          <w:tcPr>
            <w:tcW w:w="773" w:type="dxa"/>
            <w:noWrap/>
            <w:hideMark/>
          </w:tcPr>
          <w:p w14:paraId="04A9B530" w14:textId="77777777" w:rsidR="001B4031" w:rsidRPr="00891603" w:rsidRDefault="001B4031"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color w:val="000000"/>
                <w:sz w:val="16"/>
                <w:szCs w:val="18"/>
              </w:rPr>
            </w:pPr>
            <w:r w:rsidRPr="00891603">
              <w:rPr>
                <w:rFonts w:asciiTheme="majorHAnsi" w:eastAsia="Times New Roman" w:hAnsiTheme="majorHAnsi" w:cs="Calibri"/>
                <w:color w:val="000000"/>
                <w:sz w:val="16"/>
                <w:szCs w:val="18"/>
              </w:rPr>
              <w:t>+</w:t>
            </w:r>
          </w:p>
        </w:tc>
        <w:tc>
          <w:tcPr>
            <w:tcW w:w="727" w:type="dxa"/>
            <w:noWrap/>
            <w:hideMark/>
          </w:tcPr>
          <w:p w14:paraId="7D989A12" w14:textId="77777777" w:rsidR="001B4031" w:rsidRPr="00891603"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color w:val="000000"/>
                <w:sz w:val="16"/>
                <w:szCs w:val="18"/>
              </w:rPr>
            </w:pPr>
          </w:p>
        </w:tc>
        <w:tc>
          <w:tcPr>
            <w:tcW w:w="720" w:type="dxa"/>
            <w:noWrap/>
            <w:hideMark/>
          </w:tcPr>
          <w:p w14:paraId="625BA81D" w14:textId="77777777" w:rsidR="001B4031" w:rsidRPr="00891603"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p>
        </w:tc>
        <w:tc>
          <w:tcPr>
            <w:tcW w:w="900" w:type="dxa"/>
            <w:noWrap/>
            <w:hideMark/>
          </w:tcPr>
          <w:p w14:paraId="714D38DF" w14:textId="77777777" w:rsidR="001B4031" w:rsidRPr="00891603"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p>
        </w:tc>
      </w:tr>
      <w:tr w:rsidR="001B4031" w:rsidRPr="00891603" w14:paraId="2831FF47" w14:textId="77777777" w:rsidTr="001B4031">
        <w:trPr>
          <w:trHeight w:val="480"/>
        </w:trPr>
        <w:tc>
          <w:tcPr>
            <w:cnfStyle w:val="001000000000" w:firstRow="0" w:lastRow="0" w:firstColumn="1" w:lastColumn="0" w:oddVBand="0" w:evenVBand="0" w:oddHBand="0" w:evenHBand="0" w:firstRowFirstColumn="0" w:firstRowLastColumn="0" w:lastRowFirstColumn="0" w:lastRowLastColumn="0"/>
            <w:tcW w:w="450" w:type="dxa"/>
            <w:vMerge/>
            <w:hideMark/>
          </w:tcPr>
          <w:p w14:paraId="1FAFFC96" w14:textId="77777777" w:rsidR="001B4031" w:rsidRPr="00891603" w:rsidRDefault="001B4031" w:rsidP="001B4031">
            <w:pPr>
              <w:rPr>
                <w:rFonts w:asciiTheme="majorHAnsi" w:eastAsia="Times New Roman" w:hAnsiTheme="majorHAnsi" w:cs="Calibri"/>
                <w:color w:val="000000"/>
                <w:sz w:val="16"/>
                <w:szCs w:val="18"/>
              </w:rPr>
            </w:pPr>
          </w:p>
        </w:tc>
        <w:tc>
          <w:tcPr>
            <w:tcW w:w="2065" w:type="dxa"/>
            <w:hideMark/>
          </w:tcPr>
          <w:p w14:paraId="3D79DB29" w14:textId="77777777" w:rsidR="001B4031" w:rsidRPr="00891603" w:rsidRDefault="001B4031" w:rsidP="001B403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b/>
                <w:bCs/>
                <w:color w:val="000000"/>
                <w:sz w:val="16"/>
                <w:szCs w:val="18"/>
              </w:rPr>
            </w:pPr>
            <w:r w:rsidRPr="00891603">
              <w:rPr>
                <w:rFonts w:asciiTheme="majorHAnsi" w:eastAsia="Times New Roman" w:hAnsiTheme="majorHAnsi" w:cs="Calibri"/>
                <w:b/>
                <w:bCs/>
                <w:color w:val="000000"/>
                <w:sz w:val="16"/>
                <w:szCs w:val="18"/>
              </w:rPr>
              <w:t>Walker and others (2005)</w:t>
            </w:r>
          </w:p>
        </w:tc>
        <w:tc>
          <w:tcPr>
            <w:tcW w:w="990" w:type="dxa"/>
            <w:hideMark/>
          </w:tcPr>
          <w:p w14:paraId="06D9977A" w14:textId="77777777" w:rsidR="001B4031" w:rsidRPr="00891603" w:rsidRDefault="001B4031" w:rsidP="001B403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b/>
                <w:bCs/>
                <w:color w:val="000000"/>
                <w:sz w:val="16"/>
                <w:szCs w:val="18"/>
              </w:rPr>
            </w:pPr>
            <w:r w:rsidRPr="00891603">
              <w:rPr>
                <w:rFonts w:asciiTheme="majorHAnsi" w:eastAsia="Times New Roman" w:hAnsiTheme="majorHAnsi" w:cs="Calibri"/>
                <w:b/>
                <w:bCs/>
                <w:color w:val="000000"/>
                <w:sz w:val="16"/>
                <w:szCs w:val="18"/>
              </w:rPr>
              <w:t>Jamaica</w:t>
            </w:r>
          </w:p>
        </w:tc>
        <w:tc>
          <w:tcPr>
            <w:tcW w:w="502" w:type="dxa"/>
            <w:noWrap/>
            <w:hideMark/>
          </w:tcPr>
          <w:p w14:paraId="6494E628"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b/>
                <w:bCs/>
                <w:color w:val="000000"/>
                <w:sz w:val="16"/>
                <w:szCs w:val="18"/>
              </w:rPr>
            </w:pPr>
          </w:p>
        </w:tc>
        <w:tc>
          <w:tcPr>
            <w:tcW w:w="758" w:type="dxa"/>
            <w:noWrap/>
            <w:hideMark/>
          </w:tcPr>
          <w:p w14:paraId="3F4E6745"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p>
        </w:tc>
        <w:tc>
          <w:tcPr>
            <w:tcW w:w="630" w:type="dxa"/>
            <w:noWrap/>
            <w:hideMark/>
          </w:tcPr>
          <w:p w14:paraId="3DDC9AA2"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p>
        </w:tc>
        <w:tc>
          <w:tcPr>
            <w:tcW w:w="930" w:type="dxa"/>
            <w:noWrap/>
            <w:hideMark/>
          </w:tcPr>
          <w:p w14:paraId="53250727"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p>
        </w:tc>
        <w:tc>
          <w:tcPr>
            <w:tcW w:w="773" w:type="dxa"/>
            <w:noWrap/>
            <w:hideMark/>
          </w:tcPr>
          <w:p w14:paraId="4E9035E3" w14:textId="77777777" w:rsidR="001B4031" w:rsidRPr="00891603" w:rsidRDefault="001B4031" w:rsidP="001B403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color w:val="000000"/>
                <w:sz w:val="16"/>
                <w:szCs w:val="18"/>
              </w:rPr>
            </w:pPr>
            <w:r w:rsidRPr="00891603">
              <w:rPr>
                <w:rFonts w:asciiTheme="majorHAnsi" w:eastAsia="Times New Roman" w:hAnsiTheme="majorHAnsi" w:cs="Calibri"/>
                <w:color w:val="000000"/>
                <w:sz w:val="16"/>
                <w:szCs w:val="18"/>
              </w:rPr>
              <w:t>0.4-06 s.d.</w:t>
            </w:r>
          </w:p>
        </w:tc>
        <w:tc>
          <w:tcPr>
            <w:tcW w:w="727" w:type="dxa"/>
            <w:noWrap/>
            <w:hideMark/>
          </w:tcPr>
          <w:p w14:paraId="0D7033B0"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color w:val="000000"/>
                <w:sz w:val="16"/>
                <w:szCs w:val="18"/>
              </w:rPr>
            </w:pPr>
          </w:p>
        </w:tc>
        <w:tc>
          <w:tcPr>
            <w:tcW w:w="720" w:type="dxa"/>
            <w:noWrap/>
            <w:hideMark/>
          </w:tcPr>
          <w:p w14:paraId="247BA1D5"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p>
        </w:tc>
        <w:tc>
          <w:tcPr>
            <w:tcW w:w="900" w:type="dxa"/>
            <w:noWrap/>
            <w:hideMark/>
          </w:tcPr>
          <w:p w14:paraId="35FC3961"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p>
        </w:tc>
      </w:tr>
      <w:tr w:rsidR="001B4031" w:rsidRPr="00891603" w14:paraId="6CA38E59" w14:textId="77777777" w:rsidTr="001B4031">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450" w:type="dxa"/>
            <w:vMerge/>
            <w:hideMark/>
          </w:tcPr>
          <w:p w14:paraId="211B13BF" w14:textId="77777777" w:rsidR="001B4031" w:rsidRPr="00891603" w:rsidRDefault="001B4031" w:rsidP="001B4031">
            <w:pPr>
              <w:rPr>
                <w:rFonts w:asciiTheme="majorHAnsi" w:eastAsia="Times New Roman" w:hAnsiTheme="majorHAnsi" w:cs="Calibri"/>
                <w:color w:val="000000"/>
                <w:sz w:val="16"/>
                <w:szCs w:val="18"/>
              </w:rPr>
            </w:pPr>
          </w:p>
        </w:tc>
        <w:tc>
          <w:tcPr>
            <w:tcW w:w="2065" w:type="dxa"/>
            <w:hideMark/>
          </w:tcPr>
          <w:p w14:paraId="26D14EC5" w14:textId="77777777" w:rsidR="001B4031" w:rsidRPr="00891603" w:rsidRDefault="001B4031"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b/>
                <w:bCs/>
                <w:color w:val="000000"/>
                <w:sz w:val="16"/>
                <w:szCs w:val="18"/>
              </w:rPr>
            </w:pPr>
            <w:r w:rsidRPr="00891603">
              <w:rPr>
                <w:rFonts w:asciiTheme="majorHAnsi" w:eastAsia="Times New Roman" w:hAnsiTheme="majorHAnsi" w:cs="Calibri"/>
                <w:b/>
                <w:bCs/>
                <w:color w:val="000000"/>
                <w:sz w:val="16"/>
                <w:szCs w:val="18"/>
              </w:rPr>
              <w:t>Maluccio and others (2006)</w:t>
            </w:r>
          </w:p>
        </w:tc>
        <w:tc>
          <w:tcPr>
            <w:tcW w:w="990" w:type="dxa"/>
            <w:hideMark/>
          </w:tcPr>
          <w:p w14:paraId="46C7A0E0" w14:textId="77777777" w:rsidR="001B4031" w:rsidRPr="00891603" w:rsidRDefault="001B4031"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b/>
                <w:bCs/>
                <w:color w:val="000000"/>
                <w:sz w:val="16"/>
                <w:szCs w:val="18"/>
              </w:rPr>
            </w:pPr>
            <w:r w:rsidRPr="00891603">
              <w:rPr>
                <w:rFonts w:asciiTheme="majorHAnsi" w:eastAsia="Times New Roman" w:hAnsiTheme="majorHAnsi" w:cs="Calibri"/>
                <w:b/>
                <w:bCs/>
                <w:color w:val="000000"/>
                <w:sz w:val="16"/>
                <w:szCs w:val="18"/>
              </w:rPr>
              <w:t>Guatemala</w:t>
            </w:r>
          </w:p>
        </w:tc>
        <w:tc>
          <w:tcPr>
            <w:tcW w:w="502" w:type="dxa"/>
            <w:noWrap/>
            <w:hideMark/>
          </w:tcPr>
          <w:p w14:paraId="73738BE3" w14:textId="77777777" w:rsidR="001B4031" w:rsidRPr="00891603"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b/>
                <w:bCs/>
                <w:color w:val="000000"/>
                <w:sz w:val="16"/>
                <w:szCs w:val="18"/>
              </w:rPr>
            </w:pPr>
          </w:p>
        </w:tc>
        <w:tc>
          <w:tcPr>
            <w:tcW w:w="758" w:type="dxa"/>
            <w:noWrap/>
            <w:hideMark/>
          </w:tcPr>
          <w:p w14:paraId="32CA6D7D" w14:textId="77777777" w:rsidR="001B4031" w:rsidRPr="00891603"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p>
        </w:tc>
        <w:tc>
          <w:tcPr>
            <w:tcW w:w="630" w:type="dxa"/>
            <w:noWrap/>
            <w:hideMark/>
          </w:tcPr>
          <w:p w14:paraId="1AD72F27" w14:textId="77777777" w:rsidR="001B4031" w:rsidRPr="00891603"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p>
        </w:tc>
        <w:tc>
          <w:tcPr>
            <w:tcW w:w="930" w:type="dxa"/>
            <w:noWrap/>
            <w:hideMark/>
          </w:tcPr>
          <w:p w14:paraId="4C389D5F" w14:textId="77777777" w:rsidR="001B4031" w:rsidRPr="00891603"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p>
        </w:tc>
        <w:tc>
          <w:tcPr>
            <w:tcW w:w="773" w:type="dxa"/>
            <w:noWrap/>
            <w:hideMark/>
          </w:tcPr>
          <w:p w14:paraId="32FA13D0" w14:textId="77777777" w:rsidR="001B4031" w:rsidRPr="00891603" w:rsidRDefault="001B4031"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color w:val="000000"/>
                <w:sz w:val="16"/>
                <w:szCs w:val="18"/>
              </w:rPr>
            </w:pPr>
            <w:r w:rsidRPr="00891603">
              <w:rPr>
                <w:rFonts w:asciiTheme="majorHAnsi" w:eastAsia="Times New Roman" w:hAnsiTheme="majorHAnsi" w:cs="Calibri"/>
                <w:color w:val="000000"/>
                <w:sz w:val="16"/>
                <w:szCs w:val="18"/>
              </w:rPr>
              <w:t>9%-14%</w:t>
            </w:r>
          </w:p>
        </w:tc>
        <w:tc>
          <w:tcPr>
            <w:tcW w:w="727" w:type="dxa"/>
            <w:noWrap/>
            <w:hideMark/>
          </w:tcPr>
          <w:p w14:paraId="3ED6E549" w14:textId="77777777" w:rsidR="001B4031" w:rsidRPr="00891603"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color w:val="000000"/>
                <w:sz w:val="16"/>
                <w:szCs w:val="18"/>
              </w:rPr>
            </w:pPr>
          </w:p>
        </w:tc>
        <w:tc>
          <w:tcPr>
            <w:tcW w:w="720" w:type="dxa"/>
            <w:noWrap/>
            <w:hideMark/>
          </w:tcPr>
          <w:p w14:paraId="5526E960" w14:textId="77777777" w:rsidR="001B4031" w:rsidRPr="00891603"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p>
        </w:tc>
        <w:tc>
          <w:tcPr>
            <w:tcW w:w="900" w:type="dxa"/>
            <w:noWrap/>
            <w:hideMark/>
          </w:tcPr>
          <w:p w14:paraId="50D3E922" w14:textId="77777777" w:rsidR="001B4031" w:rsidRPr="00891603"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p>
        </w:tc>
      </w:tr>
      <w:tr w:rsidR="001B4031" w:rsidRPr="00891603" w14:paraId="3821BA49" w14:textId="77777777" w:rsidTr="001B4031">
        <w:trPr>
          <w:trHeight w:val="368"/>
        </w:trPr>
        <w:tc>
          <w:tcPr>
            <w:cnfStyle w:val="001000000000" w:firstRow="0" w:lastRow="0" w:firstColumn="1" w:lastColumn="0" w:oddVBand="0" w:evenVBand="0" w:oddHBand="0" w:evenHBand="0" w:firstRowFirstColumn="0" w:firstRowLastColumn="0" w:lastRowFirstColumn="0" w:lastRowLastColumn="0"/>
            <w:tcW w:w="450" w:type="dxa"/>
            <w:vMerge/>
            <w:hideMark/>
          </w:tcPr>
          <w:p w14:paraId="5998D3BB" w14:textId="77777777" w:rsidR="001B4031" w:rsidRPr="00891603" w:rsidRDefault="001B4031" w:rsidP="001B4031">
            <w:pPr>
              <w:rPr>
                <w:rFonts w:asciiTheme="majorHAnsi" w:eastAsia="Times New Roman" w:hAnsiTheme="majorHAnsi" w:cs="Calibri"/>
                <w:color w:val="000000"/>
                <w:sz w:val="16"/>
                <w:szCs w:val="18"/>
              </w:rPr>
            </w:pPr>
          </w:p>
        </w:tc>
        <w:tc>
          <w:tcPr>
            <w:tcW w:w="2065" w:type="dxa"/>
            <w:hideMark/>
          </w:tcPr>
          <w:p w14:paraId="56FFA03F" w14:textId="77777777" w:rsidR="001B4031" w:rsidRPr="00891603" w:rsidRDefault="001B4031" w:rsidP="001B403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b/>
                <w:bCs/>
                <w:color w:val="000000"/>
                <w:sz w:val="16"/>
                <w:szCs w:val="18"/>
              </w:rPr>
            </w:pPr>
            <w:r w:rsidRPr="00891603">
              <w:rPr>
                <w:rFonts w:asciiTheme="majorHAnsi" w:eastAsia="Times New Roman" w:hAnsiTheme="majorHAnsi" w:cs="Calibri"/>
                <w:b/>
                <w:bCs/>
                <w:color w:val="000000"/>
                <w:sz w:val="16"/>
                <w:szCs w:val="18"/>
              </w:rPr>
              <w:t>SERCE (2010)</w:t>
            </w:r>
          </w:p>
        </w:tc>
        <w:tc>
          <w:tcPr>
            <w:tcW w:w="990" w:type="dxa"/>
            <w:hideMark/>
          </w:tcPr>
          <w:p w14:paraId="27B37FA2" w14:textId="77777777" w:rsidR="001B4031" w:rsidRPr="00891603" w:rsidRDefault="001B4031" w:rsidP="001B403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b/>
                <w:bCs/>
                <w:color w:val="000000"/>
                <w:sz w:val="16"/>
                <w:szCs w:val="18"/>
              </w:rPr>
            </w:pPr>
            <w:r w:rsidRPr="00891603">
              <w:rPr>
                <w:rFonts w:asciiTheme="majorHAnsi" w:eastAsia="Times New Roman" w:hAnsiTheme="majorHAnsi" w:cs="Calibri"/>
                <w:b/>
                <w:bCs/>
                <w:color w:val="000000"/>
                <w:sz w:val="16"/>
                <w:szCs w:val="18"/>
              </w:rPr>
              <w:t>Latam/ Caribbean</w:t>
            </w:r>
          </w:p>
        </w:tc>
        <w:tc>
          <w:tcPr>
            <w:tcW w:w="502" w:type="dxa"/>
            <w:noWrap/>
            <w:hideMark/>
          </w:tcPr>
          <w:p w14:paraId="2C342F29"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b/>
                <w:bCs/>
                <w:color w:val="000000"/>
                <w:sz w:val="16"/>
                <w:szCs w:val="18"/>
              </w:rPr>
            </w:pPr>
          </w:p>
        </w:tc>
        <w:tc>
          <w:tcPr>
            <w:tcW w:w="758" w:type="dxa"/>
            <w:noWrap/>
            <w:hideMark/>
          </w:tcPr>
          <w:p w14:paraId="69021268"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p>
        </w:tc>
        <w:tc>
          <w:tcPr>
            <w:tcW w:w="630" w:type="dxa"/>
            <w:noWrap/>
            <w:hideMark/>
          </w:tcPr>
          <w:p w14:paraId="0F8909CF"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p>
        </w:tc>
        <w:tc>
          <w:tcPr>
            <w:tcW w:w="930" w:type="dxa"/>
            <w:noWrap/>
            <w:hideMark/>
          </w:tcPr>
          <w:p w14:paraId="1749FE81"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p>
        </w:tc>
        <w:tc>
          <w:tcPr>
            <w:tcW w:w="773" w:type="dxa"/>
            <w:noWrap/>
            <w:hideMark/>
          </w:tcPr>
          <w:p w14:paraId="0CB5461A" w14:textId="77777777" w:rsidR="001B4031" w:rsidRPr="00891603" w:rsidRDefault="001B4031" w:rsidP="001B403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color w:val="000000"/>
                <w:sz w:val="16"/>
                <w:szCs w:val="18"/>
              </w:rPr>
            </w:pPr>
            <w:r w:rsidRPr="00891603">
              <w:rPr>
                <w:rFonts w:asciiTheme="majorHAnsi" w:eastAsia="Times New Roman" w:hAnsiTheme="majorHAnsi" w:cs="Calibri"/>
                <w:color w:val="000000"/>
                <w:sz w:val="16"/>
                <w:szCs w:val="18"/>
              </w:rPr>
              <w:t>+</w:t>
            </w:r>
          </w:p>
        </w:tc>
        <w:tc>
          <w:tcPr>
            <w:tcW w:w="727" w:type="dxa"/>
            <w:noWrap/>
            <w:hideMark/>
          </w:tcPr>
          <w:p w14:paraId="214EFF81"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color w:val="000000"/>
                <w:sz w:val="16"/>
                <w:szCs w:val="18"/>
              </w:rPr>
            </w:pPr>
          </w:p>
        </w:tc>
        <w:tc>
          <w:tcPr>
            <w:tcW w:w="720" w:type="dxa"/>
            <w:noWrap/>
            <w:hideMark/>
          </w:tcPr>
          <w:p w14:paraId="6EACCA35"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p>
        </w:tc>
        <w:tc>
          <w:tcPr>
            <w:tcW w:w="900" w:type="dxa"/>
            <w:noWrap/>
            <w:hideMark/>
          </w:tcPr>
          <w:p w14:paraId="75D644FE"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p>
        </w:tc>
      </w:tr>
      <w:tr w:rsidR="001B4031" w:rsidRPr="00891603" w14:paraId="657391AC" w14:textId="77777777" w:rsidTr="001B4031">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450" w:type="dxa"/>
            <w:vMerge/>
            <w:hideMark/>
          </w:tcPr>
          <w:p w14:paraId="00F45FA9" w14:textId="77777777" w:rsidR="001B4031" w:rsidRPr="00891603" w:rsidRDefault="001B4031" w:rsidP="001B4031">
            <w:pPr>
              <w:rPr>
                <w:rFonts w:asciiTheme="majorHAnsi" w:eastAsia="Times New Roman" w:hAnsiTheme="majorHAnsi" w:cs="Calibri"/>
                <w:color w:val="000000"/>
                <w:sz w:val="16"/>
                <w:szCs w:val="18"/>
              </w:rPr>
            </w:pPr>
          </w:p>
        </w:tc>
        <w:tc>
          <w:tcPr>
            <w:tcW w:w="2065" w:type="dxa"/>
            <w:hideMark/>
          </w:tcPr>
          <w:p w14:paraId="3A068167" w14:textId="77777777" w:rsidR="001B4031" w:rsidRPr="00891603" w:rsidRDefault="001B4031"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b/>
                <w:bCs/>
                <w:color w:val="000000"/>
                <w:sz w:val="16"/>
                <w:szCs w:val="18"/>
              </w:rPr>
            </w:pPr>
            <w:r w:rsidRPr="00891603">
              <w:rPr>
                <w:rFonts w:asciiTheme="majorHAnsi" w:eastAsia="Times New Roman" w:hAnsiTheme="majorHAnsi" w:cs="Calibri"/>
                <w:b/>
                <w:bCs/>
                <w:color w:val="000000"/>
                <w:sz w:val="16"/>
                <w:szCs w:val="18"/>
              </w:rPr>
              <w:t>Anderson, Shinn y St. Charles (2002)</w:t>
            </w:r>
          </w:p>
        </w:tc>
        <w:tc>
          <w:tcPr>
            <w:tcW w:w="990" w:type="dxa"/>
            <w:hideMark/>
          </w:tcPr>
          <w:p w14:paraId="269F304D" w14:textId="77777777" w:rsidR="001B4031" w:rsidRPr="00891603" w:rsidRDefault="001B4031"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b/>
                <w:bCs/>
                <w:color w:val="000000"/>
                <w:sz w:val="16"/>
                <w:szCs w:val="18"/>
              </w:rPr>
            </w:pPr>
            <w:r w:rsidRPr="00891603">
              <w:rPr>
                <w:rFonts w:asciiTheme="majorHAnsi" w:eastAsia="Times New Roman" w:hAnsiTheme="majorHAnsi" w:cs="Calibri"/>
                <w:b/>
                <w:bCs/>
                <w:color w:val="000000"/>
                <w:sz w:val="16"/>
                <w:szCs w:val="18"/>
              </w:rPr>
              <w:t>USA</w:t>
            </w:r>
          </w:p>
        </w:tc>
        <w:tc>
          <w:tcPr>
            <w:tcW w:w="502" w:type="dxa"/>
            <w:noWrap/>
            <w:hideMark/>
          </w:tcPr>
          <w:p w14:paraId="440CBDC8" w14:textId="77777777" w:rsidR="001B4031" w:rsidRPr="00891603"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b/>
                <w:bCs/>
                <w:color w:val="000000"/>
                <w:sz w:val="16"/>
                <w:szCs w:val="18"/>
              </w:rPr>
            </w:pPr>
          </w:p>
        </w:tc>
        <w:tc>
          <w:tcPr>
            <w:tcW w:w="758" w:type="dxa"/>
            <w:noWrap/>
            <w:hideMark/>
          </w:tcPr>
          <w:p w14:paraId="37D98A42" w14:textId="77777777" w:rsidR="001B4031" w:rsidRPr="00891603"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p>
        </w:tc>
        <w:tc>
          <w:tcPr>
            <w:tcW w:w="630" w:type="dxa"/>
            <w:noWrap/>
            <w:hideMark/>
          </w:tcPr>
          <w:p w14:paraId="2F99CF55" w14:textId="77777777" w:rsidR="001B4031" w:rsidRPr="00891603"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p>
        </w:tc>
        <w:tc>
          <w:tcPr>
            <w:tcW w:w="930" w:type="dxa"/>
            <w:noWrap/>
            <w:hideMark/>
          </w:tcPr>
          <w:p w14:paraId="3AB3C30D" w14:textId="77777777" w:rsidR="001B4031" w:rsidRPr="00891603" w:rsidRDefault="001B4031"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color w:val="000000"/>
                <w:sz w:val="16"/>
                <w:szCs w:val="18"/>
              </w:rPr>
            </w:pPr>
            <w:r w:rsidRPr="00891603">
              <w:rPr>
                <w:rFonts w:asciiTheme="majorHAnsi" w:eastAsia="Times New Roman" w:hAnsiTheme="majorHAnsi" w:cs="Calibri"/>
                <w:color w:val="000000"/>
                <w:sz w:val="16"/>
                <w:szCs w:val="18"/>
              </w:rPr>
              <w:t>-21%</w:t>
            </w:r>
          </w:p>
        </w:tc>
        <w:tc>
          <w:tcPr>
            <w:tcW w:w="773" w:type="dxa"/>
            <w:noWrap/>
            <w:hideMark/>
          </w:tcPr>
          <w:p w14:paraId="1D4E9507" w14:textId="77777777" w:rsidR="001B4031" w:rsidRPr="00891603"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color w:val="000000"/>
                <w:sz w:val="16"/>
                <w:szCs w:val="18"/>
              </w:rPr>
            </w:pPr>
          </w:p>
        </w:tc>
        <w:tc>
          <w:tcPr>
            <w:tcW w:w="727" w:type="dxa"/>
            <w:noWrap/>
            <w:hideMark/>
          </w:tcPr>
          <w:p w14:paraId="6AB7F612" w14:textId="77777777" w:rsidR="001B4031" w:rsidRPr="00891603"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p>
        </w:tc>
        <w:tc>
          <w:tcPr>
            <w:tcW w:w="720" w:type="dxa"/>
            <w:noWrap/>
            <w:hideMark/>
          </w:tcPr>
          <w:p w14:paraId="2E680A26" w14:textId="77777777" w:rsidR="001B4031" w:rsidRPr="00891603"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p>
        </w:tc>
        <w:tc>
          <w:tcPr>
            <w:tcW w:w="900" w:type="dxa"/>
            <w:noWrap/>
            <w:hideMark/>
          </w:tcPr>
          <w:p w14:paraId="685A2613" w14:textId="77777777" w:rsidR="001B4031" w:rsidRPr="00891603"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p>
        </w:tc>
      </w:tr>
      <w:tr w:rsidR="001B4031" w:rsidRPr="00891603" w14:paraId="700E9544" w14:textId="77777777" w:rsidTr="001B4031">
        <w:trPr>
          <w:trHeight w:val="480"/>
        </w:trPr>
        <w:tc>
          <w:tcPr>
            <w:cnfStyle w:val="001000000000" w:firstRow="0" w:lastRow="0" w:firstColumn="1" w:lastColumn="0" w:oddVBand="0" w:evenVBand="0" w:oddHBand="0" w:evenHBand="0" w:firstRowFirstColumn="0" w:firstRowLastColumn="0" w:lastRowFirstColumn="0" w:lastRowLastColumn="0"/>
            <w:tcW w:w="450" w:type="dxa"/>
            <w:vMerge/>
            <w:hideMark/>
          </w:tcPr>
          <w:p w14:paraId="1DA86D78" w14:textId="77777777" w:rsidR="001B4031" w:rsidRPr="00891603" w:rsidRDefault="001B4031" w:rsidP="001B4031">
            <w:pPr>
              <w:rPr>
                <w:rFonts w:asciiTheme="majorHAnsi" w:eastAsia="Times New Roman" w:hAnsiTheme="majorHAnsi" w:cs="Calibri"/>
                <w:color w:val="000000"/>
                <w:sz w:val="16"/>
                <w:szCs w:val="18"/>
              </w:rPr>
            </w:pPr>
          </w:p>
        </w:tc>
        <w:tc>
          <w:tcPr>
            <w:tcW w:w="2065" w:type="dxa"/>
            <w:hideMark/>
          </w:tcPr>
          <w:p w14:paraId="617C6357" w14:textId="0D822BD9" w:rsidR="001B4031" w:rsidRPr="00891603" w:rsidRDefault="001B4031" w:rsidP="001B403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b/>
                <w:bCs/>
                <w:color w:val="000000"/>
                <w:sz w:val="16"/>
                <w:szCs w:val="18"/>
              </w:rPr>
            </w:pPr>
            <w:r w:rsidRPr="00891603">
              <w:rPr>
                <w:rFonts w:asciiTheme="majorHAnsi" w:eastAsia="Times New Roman" w:hAnsiTheme="majorHAnsi" w:cs="Calibri"/>
                <w:b/>
                <w:bCs/>
                <w:color w:val="000000"/>
                <w:sz w:val="16"/>
                <w:szCs w:val="18"/>
              </w:rPr>
              <w:t xml:space="preserve">Chetty </w:t>
            </w:r>
            <w:r w:rsidR="00B3644D">
              <w:rPr>
                <w:rFonts w:asciiTheme="majorHAnsi" w:eastAsia="Times New Roman" w:hAnsiTheme="majorHAnsi" w:cs="Calibri"/>
                <w:b/>
                <w:bCs/>
                <w:color w:val="000000"/>
                <w:sz w:val="16"/>
                <w:szCs w:val="18"/>
              </w:rPr>
              <w:t>et al</w:t>
            </w:r>
            <w:r w:rsidRPr="00891603">
              <w:rPr>
                <w:rFonts w:asciiTheme="majorHAnsi" w:eastAsia="Times New Roman" w:hAnsiTheme="majorHAnsi" w:cs="Calibri"/>
                <w:b/>
                <w:bCs/>
                <w:color w:val="000000"/>
                <w:sz w:val="16"/>
                <w:szCs w:val="18"/>
              </w:rPr>
              <w:t xml:space="preserve"> (2011)</w:t>
            </w:r>
          </w:p>
        </w:tc>
        <w:tc>
          <w:tcPr>
            <w:tcW w:w="990" w:type="dxa"/>
            <w:hideMark/>
          </w:tcPr>
          <w:p w14:paraId="7BFBFD22" w14:textId="77777777" w:rsidR="001B4031" w:rsidRPr="00891603" w:rsidRDefault="001B4031" w:rsidP="001B403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b/>
                <w:bCs/>
                <w:color w:val="000000"/>
                <w:sz w:val="16"/>
                <w:szCs w:val="18"/>
              </w:rPr>
            </w:pPr>
            <w:r w:rsidRPr="00891603">
              <w:rPr>
                <w:rFonts w:asciiTheme="majorHAnsi" w:eastAsia="Times New Roman" w:hAnsiTheme="majorHAnsi" w:cs="Calibri"/>
                <w:b/>
                <w:bCs/>
                <w:color w:val="000000"/>
                <w:sz w:val="16"/>
                <w:szCs w:val="18"/>
              </w:rPr>
              <w:t>USA</w:t>
            </w:r>
          </w:p>
        </w:tc>
        <w:tc>
          <w:tcPr>
            <w:tcW w:w="502" w:type="dxa"/>
            <w:noWrap/>
            <w:hideMark/>
          </w:tcPr>
          <w:p w14:paraId="0D2AFD36" w14:textId="77777777" w:rsidR="001B4031" w:rsidRPr="00891603" w:rsidRDefault="001B4031" w:rsidP="001B403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b/>
                <w:bCs/>
                <w:color w:val="000000"/>
                <w:sz w:val="16"/>
                <w:szCs w:val="18"/>
                <w:vertAlign w:val="superscript"/>
              </w:rPr>
            </w:pPr>
            <w:r w:rsidRPr="00891603">
              <w:rPr>
                <w:rFonts w:asciiTheme="majorHAnsi" w:eastAsia="Times New Roman" w:hAnsiTheme="majorHAnsi" w:cs="Calibri"/>
                <w:b/>
                <w:bCs/>
                <w:color w:val="000000"/>
                <w:sz w:val="16"/>
                <w:szCs w:val="18"/>
              </w:rPr>
              <w:t>1 s.d.</w:t>
            </w:r>
            <w:r w:rsidRPr="00891603">
              <w:rPr>
                <w:rFonts w:asciiTheme="majorHAnsi" w:eastAsia="Times New Roman" w:hAnsiTheme="majorHAnsi" w:cs="Calibri"/>
                <w:b/>
                <w:bCs/>
                <w:color w:val="000000"/>
                <w:sz w:val="16"/>
                <w:szCs w:val="18"/>
                <w:vertAlign w:val="superscript"/>
              </w:rPr>
              <w:t>/2</w:t>
            </w:r>
          </w:p>
        </w:tc>
        <w:tc>
          <w:tcPr>
            <w:tcW w:w="758" w:type="dxa"/>
            <w:noWrap/>
            <w:hideMark/>
          </w:tcPr>
          <w:p w14:paraId="4540BDD5"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b/>
                <w:bCs/>
                <w:color w:val="000000"/>
                <w:sz w:val="16"/>
                <w:szCs w:val="18"/>
                <w:vertAlign w:val="superscript"/>
              </w:rPr>
            </w:pPr>
          </w:p>
        </w:tc>
        <w:tc>
          <w:tcPr>
            <w:tcW w:w="630" w:type="dxa"/>
            <w:noWrap/>
            <w:hideMark/>
          </w:tcPr>
          <w:p w14:paraId="5FBF7D94"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p>
        </w:tc>
        <w:tc>
          <w:tcPr>
            <w:tcW w:w="930" w:type="dxa"/>
            <w:noWrap/>
            <w:hideMark/>
          </w:tcPr>
          <w:p w14:paraId="50417181"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p>
        </w:tc>
        <w:tc>
          <w:tcPr>
            <w:tcW w:w="773" w:type="dxa"/>
            <w:noWrap/>
            <w:hideMark/>
          </w:tcPr>
          <w:p w14:paraId="79AC3A6D"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p>
        </w:tc>
        <w:tc>
          <w:tcPr>
            <w:tcW w:w="727" w:type="dxa"/>
            <w:noWrap/>
            <w:hideMark/>
          </w:tcPr>
          <w:p w14:paraId="5F4A5C42" w14:textId="77777777" w:rsidR="001B4031" w:rsidRPr="00891603" w:rsidRDefault="001B4031" w:rsidP="001B403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color w:val="000000"/>
                <w:sz w:val="16"/>
                <w:szCs w:val="18"/>
              </w:rPr>
            </w:pPr>
            <w:r w:rsidRPr="00891603">
              <w:rPr>
                <w:rFonts w:asciiTheme="majorHAnsi" w:eastAsia="Times New Roman" w:hAnsiTheme="majorHAnsi" w:cs="Calibri"/>
                <w:color w:val="000000"/>
                <w:sz w:val="16"/>
                <w:szCs w:val="18"/>
              </w:rPr>
              <w:t>9.6%</w:t>
            </w:r>
          </w:p>
        </w:tc>
        <w:tc>
          <w:tcPr>
            <w:tcW w:w="720" w:type="dxa"/>
            <w:noWrap/>
            <w:hideMark/>
          </w:tcPr>
          <w:p w14:paraId="42C24923"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color w:val="000000"/>
                <w:sz w:val="16"/>
                <w:szCs w:val="18"/>
              </w:rPr>
            </w:pPr>
          </w:p>
        </w:tc>
        <w:tc>
          <w:tcPr>
            <w:tcW w:w="900" w:type="dxa"/>
            <w:noWrap/>
            <w:hideMark/>
          </w:tcPr>
          <w:p w14:paraId="327C928A"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p>
        </w:tc>
      </w:tr>
      <w:tr w:rsidR="001B4031" w:rsidRPr="00891603" w14:paraId="2CA6ECBC" w14:textId="77777777" w:rsidTr="00DA7896">
        <w:trPr>
          <w:cnfStyle w:val="000000100000" w:firstRow="0" w:lastRow="0" w:firstColumn="0" w:lastColumn="0" w:oddVBand="0" w:evenVBand="0" w:oddHBand="1" w:evenHBand="0" w:firstRowFirstColumn="0" w:firstRowLastColumn="0" w:lastRowFirstColumn="0" w:lastRowLastColumn="0"/>
          <w:trHeight w:val="503"/>
        </w:trPr>
        <w:tc>
          <w:tcPr>
            <w:cnfStyle w:val="001000000000" w:firstRow="0" w:lastRow="0" w:firstColumn="1" w:lastColumn="0" w:oddVBand="0" w:evenVBand="0" w:oddHBand="0" w:evenHBand="0" w:firstRowFirstColumn="0" w:firstRowLastColumn="0" w:lastRowFirstColumn="0" w:lastRowLastColumn="0"/>
            <w:tcW w:w="0" w:type="dxa"/>
            <w:vMerge/>
            <w:hideMark/>
          </w:tcPr>
          <w:p w14:paraId="7A81496F" w14:textId="77777777" w:rsidR="001B4031" w:rsidRPr="00891603" w:rsidRDefault="001B4031" w:rsidP="001B4031">
            <w:pPr>
              <w:rPr>
                <w:rFonts w:asciiTheme="majorHAnsi" w:eastAsia="Times New Roman" w:hAnsiTheme="majorHAnsi" w:cs="Calibri"/>
                <w:color w:val="000000"/>
                <w:sz w:val="16"/>
                <w:szCs w:val="18"/>
              </w:rPr>
            </w:pPr>
          </w:p>
        </w:tc>
        <w:tc>
          <w:tcPr>
            <w:tcW w:w="0" w:type="dxa"/>
            <w:hideMark/>
          </w:tcPr>
          <w:p w14:paraId="4CEB31B7" w14:textId="77777777" w:rsidR="001B4031" w:rsidRPr="00891603" w:rsidRDefault="001B4031"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b/>
                <w:bCs/>
                <w:color w:val="000000"/>
                <w:sz w:val="16"/>
                <w:szCs w:val="18"/>
              </w:rPr>
            </w:pPr>
            <w:r w:rsidRPr="00891603">
              <w:rPr>
                <w:rFonts w:asciiTheme="majorHAnsi" w:eastAsia="Times New Roman" w:hAnsiTheme="majorHAnsi" w:cs="Calibri"/>
                <w:b/>
                <w:bCs/>
                <w:color w:val="000000"/>
                <w:sz w:val="16"/>
                <w:szCs w:val="18"/>
              </w:rPr>
              <w:t>Heckman and Karapakula (2019)</w:t>
            </w:r>
          </w:p>
        </w:tc>
        <w:tc>
          <w:tcPr>
            <w:tcW w:w="0" w:type="dxa"/>
            <w:hideMark/>
          </w:tcPr>
          <w:p w14:paraId="75DF2633" w14:textId="77777777" w:rsidR="001B4031" w:rsidRPr="00891603" w:rsidRDefault="001B4031"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b/>
                <w:bCs/>
                <w:color w:val="000000"/>
                <w:sz w:val="16"/>
                <w:szCs w:val="18"/>
              </w:rPr>
            </w:pPr>
            <w:r w:rsidRPr="00891603">
              <w:rPr>
                <w:rFonts w:asciiTheme="majorHAnsi" w:eastAsia="Times New Roman" w:hAnsiTheme="majorHAnsi" w:cs="Calibri"/>
                <w:b/>
                <w:bCs/>
                <w:color w:val="000000"/>
                <w:sz w:val="16"/>
                <w:szCs w:val="18"/>
              </w:rPr>
              <w:t>USA</w:t>
            </w:r>
          </w:p>
        </w:tc>
        <w:tc>
          <w:tcPr>
            <w:tcW w:w="0" w:type="dxa"/>
            <w:noWrap/>
            <w:hideMark/>
          </w:tcPr>
          <w:p w14:paraId="0CC961E0" w14:textId="77777777" w:rsidR="001B4031" w:rsidRPr="00891603"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b/>
                <w:bCs/>
                <w:color w:val="000000"/>
                <w:sz w:val="16"/>
                <w:szCs w:val="18"/>
              </w:rPr>
            </w:pPr>
          </w:p>
        </w:tc>
        <w:tc>
          <w:tcPr>
            <w:tcW w:w="0" w:type="dxa"/>
            <w:noWrap/>
            <w:hideMark/>
          </w:tcPr>
          <w:p w14:paraId="24BC7EDB" w14:textId="77777777" w:rsidR="001B4031" w:rsidRPr="00891603"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p>
        </w:tc>
        <w:tc>
          <w:tcPr>
            <w:tcW w:w="0" w:type="dxa"/>
            <w:noWrap/>
            <w:hideMark/>
          </w:tcPr>
          <w:p w14:paraId="6E5B5F0A" w14:textId="77777777" w:rsidR="001B4031" w:rsidRPr="00891603"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p>
        </w:tc>
        <w:tc>
          <w:tcPr>
            <w:tcW w:w="0" w:type="dxa"/>
            <w:noWrap/>
            <w:hideMark/>
          </w:tcPr>
          <w:p w14:paraId="4259E769" w14:textId="77777777" w:rsidR="001B4031" w:rsidRPr="00891603"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p>
        </w:tc>
        <w:tc>
          <w:tcPr>
            <w:tcW w:w="0" w:type="dxa"/>
            <w:noWrap/>
            <w:hideMark/>
          </w:tcPr>
          <w:p w14:paraId="0E0F8CD3" w14:textId="77777777" w:rsidR="001B4031" w:rsidRPr="00891603"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p>
        </w:tc>
        <w:tc>
          <w:tcPr>
            <w:tcW w:w="0" w:type="dxa"/>
            <w:noWrap/>
            <w:hideMark/>
          </w:tcPr>
          <w:p w14:paraId="059A40CA" w14:textId="77777777" w:rsidR="001B4031" w:rsidRPr="00891603" w:rsidRDefault="001B4031"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color w:val="000000"/>
                <w:sz w:val="16"/>
                <w:szCs w:val="18"/>
              </w:rPr>
            </w:pPr>
            <w:r w:rsidRPr="00891603">
              <w:rPr>
                <w:rFonts w:asciiTheme="majorHAnsi" w:eastAsia="Times New Roman" w:hAnsiTheme="majorHAnsi" w:cs="Calibri"/>
                <w:color w:val="000000"/>
                <w:sz w:val="16"/>
                <w:szCs w:val="18"/>
              </w:rPr>
              <w:t>15.0%</w:t>
            </w:r>
          </w:p>
        </w:tc>
        <w:tc>
          <w:tcPr>
            <w:tcW w:w="0" w:type="dxa"/>
            <w:noWrap/>
            <w:hideMark/>
          </w:tcPr>
          <w:p w14:paraId="09B43976" w14:textId="77777777" w:rsidR="001B4031" w:rsidRPr="00891603"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color w:val="000000"/>
                <w:sz w:val="16"/>
                <w:szCs w:val="18"/>
              </w:rPr>
            </w:pPr>
          </w:p>
        </w:tc>
        <w:tc>
          <w:tcPr>
            <w:tcW w:w="0" w:type="dxa"/>
            <w:noWrap/>
            <w:hideMark/>
          </w:tcPr>
          <w:p w14:paraId="620D208F" w14:textId="77777777" w:rsidR="001B4031" w:rsidRPr="00891603"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p>
        </w:tc>
      </w:tr>
      <w:tr w:rsidR="001B4031" w:rsidRPr="00891603" w14:paraId="11187C85" w14:textId="77777777" w:rsidTr="001B4031">
        <w:trPr>
          <w:trHeight w:val="480"/>
        </w:trPr>
        <w:tc>
          <w:tcPr>
            <w:cnfStyle w:val="001000000000" w:firstRow="0" w:lastRow="0" w:firstColumn="1" w:lastColumn="0" w:oddVBand="0" w:evenVBand="0" w:oddHBand="0" w:evenHBand="0" w:firstRowFirstColumn="0" w:firstRowLastColumn="0" w:lastRowFirstColumn="0" w:lastRowLastColumn="0"/>
            <w:tcW w:w="450" w:type="dxa"/>
            <w:vMerge/>
            <w:hideMark/>
          </w:tcPr>
          <w:p w14:paraId="1AD4B986" w14:textId="77777777" w:rsidR="001B4031" w:rsidRPr="00891603" w:rsidRDefault="001B4031" w:rsidP="001B4031">
            <w:pPr>
              <w:rPr>
                <w:rFonts w:asciiTheme="majorHAnsi" w:eastAsia="Times New Roman" w:hAnsiTheme="majorHAnsi" w:cs="Calibri"/>
                <w:color w:val="000000"/>
                <w:sz w:val="16"/>
                <w:szCs w:val="18"/>
              </w:rPr>
            </w:pPr>
          </w:p>
        </w:tc>
        <w:tc>
          <w:tcPr>
            <w:tcW w:w="2065" w:type="dxa"/>
            <w:hideMark/>
          </w:tcPr>
          <w:p w14:paraId="6DDDF942" w14:textId="77777777" w:rsidR="001B4031" w:rsidRPr="00891603" w:rsidRDefault="001B4031" w:rsidP="001B403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b/>
                <w:bCs/>
                <w:color w:val="000000"/>
                <w:sz w:val="16"/>
                <w:szCs w:val="18"/>
              </w:rPr>
            </w:pPr>
            <w:r w:rsidRPr="00891603">
              <w:rPr>
                <w:rFonts w:asciiTheme="majorHAnsi" w:eastAsia="Times New Roman" w:hAnsiTheme="majorHAnsi" w:cs="Calibri"/>
                <w:b/>
                <w:bCs/>
                <w:color w:val="000000"/>
                <w:sz w:val="16"/>
                <w:szCs w:val="18"/>
              </w:rPr>
              <w:t>Hoddinott and Bassett (2008)</w:t>
            </w:r>
          </w:p>
        </w:tc>
        <w:tc>
          <w:tcPr>
            <w:tcW w:w="990" w:type="dxa"/>
            <w:hideMark/>
          </w:tcPr>
          <w:p w14:paraId="77B03FED" w14:textId="77777777" w:rsidR="001B4031" w:rsidRPr="00891603" w:rsidRDefault="001B4031" w:rsidP="001B403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b/>
                <w:bCs/>
                <w:color w:val="000000"/>
                <w:sz w:val="16"/>
                <w:szCs w:val="18"/>
              </w:rPr>
            </w:pPr>
            <w:r w:rsidRPr="00891603">
              <w:rPr>
                <w:rFonts w:asciiTheme="majorHAnsi" w:eastAsia="Times New Roman" w:hAnsiTheme="majorHAnsi" w:cs="Calibri"/>
                <w:b/>
                <w:bCs/>
                <w:color w:val="000000"/>
                <w:sz w:val="16"/>
                <w:szCs w:val="18"/>
              </w:rPr>
              <w:t>Guatemala</w:t>
            </w:r>
          </w:p>
        </w:tc>
        <w:tc>
          <w:tcPr>
            <w:tcW w:w="502" w:type="dxa"/>
            <w:noWrap/>
            <w:hideMark/>
          </w:tcPr>
          <w:p w14:paraId="3F91571E"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b/>
                <w:bCs/>
                <w:color w:val="000000"/>
                <w:sz w:val="16"/>
                <w:szCs w:val="18"/>
              </w:rPr>
            </w:pPr>
          </w:p>
        </w:tc>
        <w:tc>
          <w:tcPr>
            <w:tcW w:w="758" w:type="dxa"/>
            <w:noWrap/>
            <w:hideMark/>
          </w:tcPr>
          <w:p w14:paraId="45C7E2A7"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p>
        </w:tc>
        <w:tc>
          <w:tcPr>
            <w:tcW w:w="630" w:type="dxa"/>
            <w:noWrap/>
            <w:hideMark/>
          </w:tcPr>
          <w:p w14:paraId="204F08D2"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p>
        </w:tc>
        <w:tc>
          <w:tcPr>
            <w:tcW w:w="930" w:type="dxa"/>
            <w:noWrap/>
            <w:hideMark/>
          </w:tcPr>
          <w:p w14:paraId="13122633"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p>
        </w:tc>
        <w:tc>
          <w:tcPr>
            <w:tcW w:w="773" w:type="dxa"/>
            <w:noWrap/>
            <w:hideMark/>
          </w:tcPr>
          <w:p w14:paraId="3A503810"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p>
        </w:tc>
        <w:tc>
          <w:tcPr>
            <w:tcW w:w="727" w:type="dxa"/>
            <w:noWrap/>
            <w:hideMark/>
          </w:tcPr>
          <w:p w14:paraId="328386DE" w14:textId="77777777" w:rsidR="001B4031" w:rsidRPr="00891603" w:rsidRDefault="001B4031" w:rsidP="001B403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color w:val="000000"/>
                <w:sz w:val="16"/>
                <w:szCs w:val="18"/>
              </w:rPr>
            </w:pPr>
            <w:r w:rsidRPr="00891603">
              <w:rPr>
                <w:rFonts w:asciiTheme="majorHAnsi" w:eastAsia="Times New Roman" w:hAnsiTheme="majorHAnsi" w:cs="Calibri"/>
                <w:color w:val="000000"/>
                <w:sz w:val="16"/>
                <w:szCs w:val="18"/>
              </w:rPr>
              <w:t>46.0%</w:t>
            </w:r>
          </w:p>
        </w:tc>
        <w:tc>
          <w:tcPr>
            <w:tcW w:w="720" w:type="dxa"/>
            <w:noWrap/>
            <w:hideMark/>
          </w:tcPr>
          <w:p w14:paraId="7AD9D04E"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color w:val="000000"/>
                <w:sz w:val="16"/>
                <w:szCs w:val="18"/>
              </w:rPr>
            </w:pPr>
          </w:p>
        </w:tc>
        <w:tc>
          <w:tcPr>
            <w:tcW w:w="900" w:type="dxa"/>
            <w:noWrap/>
            <w:hideMark/>
          </w:tcPr>
          <w:p w14:paraId="1119427D"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p>
        </w:tc>
      </w:tr>
      <w:tr w:rsidR="001B4031" w:rsidRPr="00891603" w14:paraId="4C49B7B2" w14:textId="77777777" w:rsidTr="001B403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50" w:type="dxa"/>
            <w:vMerge/>
            <w:hideMark/>
          </w:tcPr>
          <w:p w14:paraId="736DBC40" w14:textId="77777777" w:rsidR="001B4031" w:rsidRPr="00891603" w:rsidRDefault="001B4031" w:rsidP="001B4031">
            <w:pPr>
              <w:rPr>
                <w:rFonts w:asciiTheme="majorHAnsi" w:eastAsia="Times New Roman" w:hAnsiTheme="majorHAnsi" w:cs="Calibri"/>
                <w:color w:val="000000"/>
                <w:sz w:val="16"/>
                <w:szCs w:val="18"/>
              </w:rPr>
            </w:pPr>
          </w:p>
        </w:tc>
        <w:tc>
          <w:tcPr>
            <w:tcW w:w="2065" w:type="dxa"/>
            <w:hideMark/>
          </w:tcPr>
          <w:p w14:paraId="53DBDD75" w14:textId="77777777" w:rsidR="001B4031" w:rsidRPr="00891603" w:rsidRDefault="001B4031"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b/>
                <w:bCs/>
                <w:color w:val="000000"/>
                <w:sz w:val="16"/>
                <w:szCs w:val="18"/>
              </w:rPr>
            </w:pPr>
            <w:r w:rsidRPr="00891603">
              <w:rPr>
                <w:rFonts w:asciiTheme="majorHAnsi" w:eastAsia="Times New Roman" w:hAnsiTheme="majorHAnsi" w:cs="Calibri"/>
                <w:b/>
                <w:bCs/>
                <w:color w:val="000000"/>
                <w:sz w:val="16"/>
                <w:szCs w:val="18"/>
              </w:rPr>
              <w:t>Chase et al. (2009)</w:t>
            </w:r>
          </w:p>
        </w:tc>
        <w:tc>
          <w:tcPr>
            <w:tcW w:w="990" w:type="dxa"/>
            <w:hideMark/>
          </w:tcPr>
          <w:p w14:paraId="34CBB53C" w14:textId="77777777" w:rsidR="001B4031" w:rsidRPr="00891603" w:rsidRDefault="001B4031"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b/>
                <w:bCs/>
                <w:color w:val="000000"/>
                <w:sz w:val="16"/>
                <w:szCs w:val="18"/>
              </w:rPr>
            </w:pPr>
            <w:r w:rsidRPr="00891603">
              <w:rPr>
                <w:rFonts w:asciiTheme="majorHAnsi" w:eastAsia="Times New Roman" w:hAnsiTheme="majorHAnsi" w:cs="Calibri"/>
                <w:b/>
                <w:bCs/>
                <w:color w:val="000000"/>
                <w:sz w:val="16"/>
                <w:szCs w:val="18"/>
              </w:rPr>
              <w:t>USA</w:t>
            </w:r>
          </w:p>
        </w:tc>
        <w:tc>
          <w:tcPr>
            <w:tcW w:w="502" w:type="dxa"/>
            <w:noWrap/>
            <w:hideMark/>
          </w:tcPr>
          <w:p w14:paraId="05F48F93" w14:textId="77777777" w:rsidR="001B4031" w:rsidRPr="00891603"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b/>
                <w:bCs/>
                <w:color w:val="000000"/>
                <w:sz w:val="16"/>
                <w:szCs w:val="18"/>
              </w:rPr>
            </w:pPr>
          </w:p>
        </w:tc>
        <w:tc>
          <w:tcPr>
            <w:tcW w:w="758" w:type="dxa"/>
            <w:noWrap/>
            <w:hideMark/>
          </w:tcPr>
          <w:p w14:paraId="1234A68A" w14:textId="77777777" w:rsidR="001B4031" w:rsidRPr="00891603"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p>
        </w:tc>
        <w:tc>
          <w:tcPr>
            <w:tcW w:w="630" w:type="dxa"/>
            <w:noWrap/>
            <w:hideMark/>
          </w:tcPr>
          <w:p w14:paraId="08E5AF16" w14:textId="77777777" w:rsidR="001B4031" w:rsidRPr="00891603" w:rsidRDefault="001B4031"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sz w:val="16"/>
                <w:szCs w:val="20"/>
              </w:rPr>
            </w:pPr>
            <w:r w:rsidRPr="00891603">
              <w:rPr>
                <w:rFonts w:asciiTheme="majorHAnsi" w:eastAsia="Times New Roman" w:hAnsiTheme="majorHAnsi"/>
                <w:sz w:val="16"/>
                <w:szCs w:val="20"/>
              </w:rPr>
              <w:t>-17%</w:t>
            </w:r>
          </w:p>
        </w:tc>
        <w:tc>
          <w:tcPr>
            <w:tcW w:w="930" w:type="dxa"/>
            <w:noWrap/>
            <w:hideMark/>
          </w:tcPr>
          <w:p w14:paraId="6E7AA63F" w14:textId="77777777" w:rsidR="001B4031" w:rsidRPr="00891603"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sz w:val="16"/>
                <w:szCs w:val="20"/>
              </w:rPr>
            </w:pPr>
          </w:p>
        </w:tc>
        <w:tc>
          <w:tcPr>
            <w:tcW w:w="773" w:type="dxa"/>
            <w:noWrap/>
            <w:hideMark/>
          </w:tcPr>
          <w:p w14:paraId="7248B51F" w14:textId="77777777" w:rsidR="001B4031" w:rsidRPr="00891603"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p>
        </w:tc>
        <w:tc>
          <w:tcPr>
            <w:tcW w:w="727" w:type="dxa"/>
            <w:noWrap/>
            <w:hideMark/>
          </w:tcPr>
          <w:p w14:paraId="6A595860" w14:textId="77777777" w:rsidR="001B4031" w:rsidRPr="00891603"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p>
        </w:tc>
        <w:tc>
          <w:tcPr>
            <w:tcW w:w="720" w:type="dxa"/>
            <w:noWrap/>
            <w:hideMark/>
          </w:tcPr>
          <w:p w14:paraId="00A04D4B" w14:textId="77777777" w:rsidR="001B4031" w:rsidRPr="00891603" w:rsidRDefault="001B4031"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color w:val="000000"/>
                <w:sz w:val="16"/>
                <w:szCs w:val="18"/>
              </w:rPr>
            </w:pPr>
            <w:r w:rsidRPr="00891603">
              <w:rPr>
                <w:rFonts w:asciiTheme="majorHAnsi" w:eastAsia="Times New Roman" w:hAnsiTheme="majorHAnsi" w:cs="Calibri"/>
                <w:color w:val="000000"/>
                <w:sz w:val="16"/>
                <w:szCs w:val="18"/>
              </w:rPr>
              <w:t>+</w:t>
            </w:r>
          </w:p>
        </w:tc>
        <w:tc>
          <w:tcPr>
            <w:tcW w:w="900" w:type="dxa"/>
            <w:noWrap/>
            <w:hideMark/>
          </w:tcPr>
          <w:p w14:paraId="20C1F7BC" w14:textId="77777777" w:rsidR="001B4031" w:rsidRPr="00891603"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color w:val="000000"/>
                <w:sz w:val="16"/>
                <w:szCs w:val="18"/>
              </w:rPr>
            </w:pPr>
          </w:p>
        </w:tc>
      </w:tr>
      <w:tr w:rsidR="001B4031" w:rsidRPr="00891603" w14:paraId="49EB9083" w14:textId="77777777" w:rsidTr="001B4031">
        <w:trPr>
          <w:trHeight w:val="480"/>
        </w:trPr>
        <w:tc>
          <w:tcPr>
            <w:cnfStyle w:val="001000000000" w:firstRow="0" w:lastRow="0" w:firstColumn="1" w:lastColumn="0" w:oddVBand="0" w:evenVBand="0" w:oddHBand="0" w:evenHBand="0" w:firstRowFirstColumn="0" w:firstRowLastColumn="0" w:lastRowFirstColumn="0" w:lastRowLastColumn="0"/>
            <w:tcW w:w="450" w:type="dxa"/>
            <w:vMerge/>
            <w:hideMark/>
          </w:tcPr>
          <w:p w14:paraId="4319092F" w14:textId="77777777" w:rsidR="001B4031" w:rsidRPr="00891603" w:rsidRDefault="001B4031" w:rsidP="001B4031">
            <w:pPr>
              <w:rPr>
                <w:rFonts w:asciiTheme="majorHAnsi" w:eastAsia="Times New Roman" w:hAnsiTheme="majorHAnsi" w:cs="Calibri"/>
                <w:color w:val="000000"/>
                <w:sz w:val="16"/>
                <w:szCs w:val="18"/>
              </w:rPr>
            </w:pPr>
          </w:p>
        </w:tc>
        <w:tc>
          <w:tcPr>
            <w:tcW w:w="2065" w:type="dxa"/>
            <w:hideMark/>
          </w:tcPr>
          <w:p w14:paraId="3282263E" w14:textId="77777777" w:rsidR="001B4031" w:rsidRPr="00891603" w:rsidRDefault="001B4031" w:rsidP="001B403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b/>
                <w:bCs/>
                <w:color w:val="000000"/>
                <w:sz w:val="16"/>
                <w:szCs w:val="18"/>
              </w:rPr>
            </w:pPr>
            <w:r w:rsidRPr="00891603">
              <w:rPr>
                <w:rFonts w:asciiTheme="majorHAnsi" w:eastAsia="Times New Roman" w:hAnsiTheme="majorHAnsi" w:cs="Calibri"/>
                <w:b/>
                <w:bCs/>
                <w:color w:val="000000"/>
                <w:sz w:val="16"/>
                <w:szCs w:val="18"/>
              </w:rPr>
              <w:t>Chase and Diaz (2012)</w:t>
            </w:r>
          </w:p>
        </w:tc>
        <w:tc>
          <w:tcPr>
            <w:tcW w:w="990" w:type="dxa"/>
            <w:hideMark/>
          </w:tcPr>
          <w:p w14:paraId="4601EE04" w14:textId="77777777" w:rsidR="001B4031" w:rsidRPr="00891603" w:rsidRDefault="001B4031" w:rsidP="001B403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b/>
                <w:bCs/>
                <w:color w:val="000000"/>
                <w:sz w:val="16"/>
                <w:szCs w:val="18"/>
              </w:rPr>
            </w:pPr>
            <w:r w:rsidRPr="00891603">
              <w:rPr>
                <w:rFonts w:asciiTheme="majorHAnsi" w:eastAsia="Times New Roman" w:hAnsiTheme="majorHAnsi" w:cs="Calibri"/>
                <w:b/>
                <w:bCs/>
                <w:color w:val="000000"/>
                <w:sz w:val="16"/>
                <w:szCs w:val="18"/>
              </w:rPr>
              <w:t>USA</w:t>
            </w:r>
          </w:p>
        </w:tc>
        <w:tc>
          <w:tcPr>
            <w:tcW w:w="502" w:type="dxa"/>
            <w:noWrap/>
            <w:hideMark/>
          </w:tcPr>
          <w:p w14:paraId="5314F2F5" w14:textId="77777777" w:rsidR="001B4031" w:rsidRPr="00891603" w:rsidRDefault="001B4031" w:rsidP="001B403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b/>
                <w:bCs/>
                <w:color w:val="000000"/>
                <w:sz w:val="16"/>
                <w:szCs w:val="18"/>
              </w:rPr>
            </w:pPr>
            <w:r w:rsidRPr="00891603">
              <w:rPr>
                <w:rFonts w:asciiTheme="majorHAnsi" w:eastAsia="Times New Roman" w:hAnsiTheme="majorHAnsi" w:cs="Calibri"/>
                <w:b/>
                <w:bCs/>
                <w:color w:val="000000"/>
                <w:sz w:val="16"/>
                <w:szCs w:val="18"/>
              </w:rPr>
              <w:t> </w:t>
            </w:r>
          </w:p>
        </w:tc>
        <w:tc>
          <w:tcPr>
            <w:tcW w:w="758" w:type="dxa"/>
            <w:noWrap/>
            <w:hideMark/>
          </w:tcPr>
          <w:p w14:paraId="65B9833C" w14:textId="77777777" w:rsidR="001B4031" w:rsidRPr="00891603" w:rsidRDefault="001B4031" w:rsidP="001B403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color w:val="000000"/>
                <w:sz w:val="16"/>
                <w:szCs w:val="18"/>
              </w:rPr>
            </w:pPr>
            <w:r w:rsidRPr="00891603">
              <w:rPr>
                <w:rFonts w:asciiTheme="majorHAnsi" w:eastAsia="Times New Roman" w:hAnsiTheme="majorHAnsi" w:cs="Calibri"/>
                <w:color w:val="000000"/>
                <w:sz w:val="16"/>
                <w:szCs w:val="18"/>
              </w:rPr>
              <w:t> </w:t>
            </w:r>
          </w:p>
        </w:tc>
        <w:tc>
          <w:tcPr>
            <w:tcW w:w="630" w:type="dxa"/>
            <w:noWrap/>
            <w:hideMark/>
          </w:tcPr>
          <w:p w14:paraId="18EC73A9" w14:textId="77777777" w:rsidR="001B4031" w:rsidRPr="00891603" w:rsidRDefault="001B4031" w:rsidP="001B403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color w:val="000000"/>
                <w:sz w:val="16"/>
                <w:szCs w:val="18"/>
              </w:rPr>
            </w:pPr>
            <w:r w:rsidRPr="00891603">
              <w:rPr>
                <w:rFonts w:asciiTheme="majorHAnsi" w:eastAsia="Times New Roman" w:hAnsiTheme="majorHAnsi" w:cs="Calibri"/>
                <w:color w:val="000000"/>
                <w:sz w:val="16"/>
                <w:szCs w:val="18"/>
              </w:rPr>
              <w:t> </w:t>
            </w:r>
          </w:p>
        </w:tc>
        <w:tc>
          <w:tcPr>
            <w:tcW w:w="930" w:type="dxa"/>
            <w:noWrap/>
            <w:hideMark/>
          </w:tcPr>
          <w:p w14:paraId="421DCC39" w14:textId="77777777" w:rsidR="001B4031" w:rsidRPr="00891603" w:rsidRDefault="001B4031" w:rsidP="001B403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color w:val="000000"/>
                <w:sz w:val="16"/>
                <w:szCs w:val="18"/>
              </w:rPr>
            </w:pPr>
            <w:r w:rsidRPr="00891603">
              <w:rPr>
                <w:rFonts w:asciiTheme="majorHAnsi" w:eastAsia="Times New Roman" w:hAnsiTheme="majorHAnsi" w:cs="Calibri"/>
                <w:color w:val="000000"/>
                <w:sz w:val="16"/>
                <w:szCs w:val="18"/>
              </w:rPr>
              <w:t> </w:t>
            </w:r>
          </w:p>
        </w:tc>
        <w:tc>
          <w:tcPr>
            <w:tcW w:w="773" w:type="dxa"/>
            <w:noWrap/>
            <w:hideMark/>
          </w:tcPr>
          <w:p w14:paraId="0C307888" w14:textId="77777777" w:rsidR="001B4031" w:rsidRPr="00891603" w:rsidRDefault="001B4031" w:rsidP="001B403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color w:val="000000"/>
                <w:sz w:val="16"/>
                <w:szCs w:val="18"/>
              </w:rPr>
            </w:pPr>
            <w:r w:rsidRPr="00891603">
              <w:rPr>
                <w:rFonts w:asciiTheme="majorHAnsi" w:eastAsia="Times New Roman" w:hAnsiTheme="majorHAnsi" w:cs="Calibri"/>
                <w:color w:val="000000"/>
                <w:sz w:val="16"/>
                <w:szCs w:val="18"/>
              </w:rPr>
              <w:t> </w:t>
            </w:r>
          </w:p>
        </w:tc>
        <w:tc>
          <w:tcPr>
            <w:tcW w:w="727" w:type="dxa"/>
            <w:noWrap/>
            <w:hideMark/>
          </w:tcPr>
          <w:p w14:paraId="3A8CBA5F" w14:textId="77777777" w:rsidR="001B4031" w:rsidRPr="00891603" w:rsidRDefault="001B4031" w:rsidP="001B403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color w:val="000000"/>
                <w:sz w:val="16"/>
                <w:szCs w:val="18"/>
              </w:rPr>
            </w:pPr>
            <w:r w:rsidRPr="00891603">
              <w:rPr>
                <w:rFonts w:asciiTheme="majorHAnsi" w:eastAsia="Times New Roman" w:hAnsiTheme="majorHAnsi" w:cs="Calibri"/>
                <w:color w:val="000000"/>
                <w:sz w:val="16"/>
                <w:szCs w:val="18"/>
              </w:rPr>
              <w:t> </w:t>
            </w:r>
          </w:p>
        </w:tc>
        <w:tc>
          <w:tcPr>
            <w:tcW w:w="720" w:type="dxa"/>
            <w:noWrap/>
            <w:hideMark/>
          </w:tcPr>
          <w:p w14:paraId="43D6947F" w14:textId="77777777" w:rsidR="001B4031" w:rsidRPr="00891603" w:rsidRDefault="001B4031" w:rsidP="001B403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color w:val="000000"/>
                <w:sz w:val="16"/>
                <w:szCs w:val="18"/>
              </w:rPr>
            </w:pPr>
            <w:r w:rsidRPr="00891603">
              <w:rPr>
                <w:rFonts w:asciiTheme="majorHAnsi" w:eastAsia="Times New Roman" w:hAnsiTheme="majorHAnsi" w:cs="Calibri"/>
                <w:color w:val="000000"/>
                <w:sz w:val="16"/>
                <w:szCs w:val="18"/>
              </w:rPr>
              <w:t>+</w:t>
            </w:r>
          </w:p>
        </w:tc>
        <w:tc>
          <w:tcPr>
            <w:tcW w:w="900" w:type="dxa"/>
            <w:noWrap/>
            <w:hideMark/>
          </w:tcPr>
          <w:p w14:paraId="1A0B98A4" w14:textId="77777777" w:rsidR="001B4031" w:rsidRPr="00891603" w:rsidRDefault="001B4031" w:rsidP="001B403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color w:val="000000"/>
                <w:sz w:val="16"/>
                <w:szCs w:val="18"/>
              </w:rPr>
            </w:pPr>
            <w:r w:rsidRPr="00891603">
              <w:rPr>
                <w:rFonts w:asciiTheme="majorHAnsi" w:eastAsia="Times New Roman" w:hAnsiTheme="majorHAnsi" w:cs="Calibri"/>
                <w:color w:val="000000"/>
                <w:sz w:val="16"/>
                <w:szCs w:val="18"/>
              </w:rPr>
              <w:t> </w:t>
            </w:r>
          </w:p>
        </w:tc>
      </w:tr>
      <w:tr w:rsidR="001B4031" w:rsidRPr="00891603" w14:paraId="5879A71F" w14:textId="77777777" w:rsidTr="001B4031">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450" w:type="dxa"/>
            <w:vMerge w:val="restart"/>
            <w:noWrap/>
            <w:hideMark/>
          </w:tcPr>
          <w:p w14:paraId="6D13CF9F" w14:textId="77777777" w:rsidR="001B4031" w:rsidRPr="00891603" w:rsidRDefault="001B4031" w:rsidP="001B4031">
            <w:pPr>
              <w:jc w:val="center"/>
              <w:rPr>
                <w:rFonts w:asciiTheme="majorHAnsi" w:eastAsia="Times New Roman" w:hAnsiTheme="majorHAnsi" w:cs="Calibri"/>
                <w:color w:val="000000"/>
                <w:sz w:val="16"/>
                <w:szCs w:val="18"/>
              </w:rPr>
            </w:pPr>
            <w:r w:rsidRPr="00891603">
              <w:rPr>
                <w:rFonts w:asciiTheme="majorHAnsi" w:eastAsia="Times New Roman" w:hAnsiTheme="majorHAnsi" w:cs="Calibri"/>
                <w:color w:val="000000"/>
                <w:sz w:val="16"/>
                <w:szCs w:val="18"/>
              </w:rPr>
              <w:t>iii</w:t>
            </w:r>
          </w:p>
        </w:tc>
        <w:tc>
          <w:tcPr>
            <w:tcW w:w="2065" w:type="dxa"/>
            <w:hideMark/>
          </w:tcPr>
          <w:p w14:paraId="2C110564" w14:textId="77777777" w:rsidR="001B4031" w:rsidRPr="00891603" w:rsidRDefault="001B4031"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b/>
                <w:bCs/>
                <w:color w:val="000000"/>
                <w:sz w:val="16"/>
                <w:szCs w:val="18"/>
              </w:rPr>
            </w:pPr>
            <w:r w:rsidRPr="00891603">
              <w:rPr>
                <w:rFonts w:asciiTheme="majorHAnsi" w:eastAsia="Times New Roman" w:hAnsiTheme="majorHAnsi" w:cs="Calibri"/>
                <w:b/>
                <w:bCs/>
                <w:color w:val="000000"/>
                <w:sz w:val="16"/>
                <w:szCs w:val="18"/>
              </w:rPr>
              <w:t>Engle and Chesterfield (1996)</w:t>
            </w:r>
          </w:p>
        </w:tc>
        <w:tc>
          <w:tcPr>
            <w:tcW w:w="990" w:type="dxa"/>
            <w:hideMark/>
          </w:tcPr>
          <w:p w14:paraId="2408A645" w14:textId="77777777" w:rsidR="001B4031" w:rsidRPr="00891603" w:rsidRDefault="001B4031"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b/>
                <w:bCs/>
                <w:color w:val="000000"/>
                <w:sz w:val="16"/>
                <w:szCs w:val="18"/>
              </w:rPr>
            </w:pPr>
            <w:r w:rsidRPr="00891603">
              <w:rPr>
                <w:rFonts w:asciiTheme="majorHAnsi" w:eastAsia="Times New Roman" w:hAnsiTheme="majorHAnsi" w:cs="Calibri"/>
                <w:b/>
                <w:bCs/>
                <w:color w:val="000000"/>
                <w:sz w:val="16"/>
                <w:szCs w:val="18"/>
              </w:rPr>
              <w:t> Guatemala</w:t>
            </w:r>
          </w:p>
        </w:tc>
        <w:tc>
          <w:tcPr>
            <w:tcW w:w="502" w:type="dxa"/>
            <w:noWrap/>
            <w:hideMark/>
          </w:tcPr>
          <w:p w14:paraId="7ADF6FD7" w14:textId="77777777" w:rsidR="001B4031" w:rsidRPr="00891603" w:rsidRDefault="001B4031"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b/>
                <w:bCs/>
                <w:color w:val="000000"/>
                <w:sz w:val="16"/>
                <w:szCs w:val="18"/>
              </w:rPr>
            </w:pPr>
            <w:r w:rsidRPr="00891603">
              <w:rPr>
                <w:rFonts w:asciiTheme="majorHAnsi" w:eastAsia="Times New Roman" w:hAnsiTheme="majorHAnsi" w:cs="Calibri"/>
                <w:b/>
                <w:bCs/>
                <w:color w:val="000000"/>
                <w:sz w:val="16"/>
                <w:szCs w:val="18"/>
              </w:rPr>
              <w:t> </w:t>
            </w:r>
          </w:p>
        </w:tc>
        <w:tc>
          <w:tcPr>
            <w:tcW w:w="758" w:type="dxa"/>
            <w:noWrap/>
            <w:hideMark/>
          </w:tcPr>
          <w:p w14:paraId="68D295F2" w14:textId="77777777" w:rsidR="001B4031" w:rsidRPr="00891603" w:rsidRDefault="001B4031"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color w:val="000000"/>
                <w:sz w:val="16"/>
                <w:szCs w:val="18"/>
              </w:rPr>
            </w:pPr>
            <w:r w:rsidRPr="00891603">
              <w:rPr>
                <w:rFonts w:asciiTheme="majorHAnsi" w:eastAsia="Times New Roman" w:hAnsiTheme="majorHAnsi" w:cs="Calibri"/>
                <w:color w:val="000000"/>
                <w:sz w:val="16"/>
                <w:szCs w:val="18"/>
              </w:rPr>
              <w:t> </w:t>
            </w:r>
          </w:p>
        </w:tc>
        <w:tc>
          <w:tcPr>
            <w:tcW w:w="630" w:type="dxa"/>
            <w:noWrap/>
            <w:hideMark/>
          </w:tcPr>
          <w:p w14:paraId="71CF5514" w14:textId="77777777" w:rsidR="001B4031" w:rsidRPr="00891603" w:rsidRDefault="001B4031"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color w:val="000000"/>
                <w:sz w:val="16"/>
                <w:szCs w:val="18"/>
              </w:rPr>
            </w:pPr>
            <w:r w:rsidRPr="00891603">
              <w:rPr>
                <w:rFonts w:asciiTheme="majorHAnsi" w:eastAsia="Times New Roman" w:hAnsiTheme="majorHAnsi" w:cs="Calibri"/>
                <w:color w:val="000000"/>
                <w:sz w:val="16"/>
                <w:szCs w:val="18"/>
              </w:rPr>
              <w:t> </w:t>
            </w:r>
          </w:p>
        </w:tc>
        <w:tc>
          <w:tcPr>
            <w:tcW w:w="930" w:type="dxa"/>
            <w:noWrap/>
            <w:hideMark/>
          </w:tcPr>
          <w:p w14:paraId="39FFDD3F" w14:textId="77777777" w:rsidR="001B4031" w:rsidRPr="00891603" w:rsidRDefault="001B4031"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color w:val="000000"/>
                <w:sz w:val="16"/>
                <w:szCs w:val="18"/>
              </w:rPr>
            </w:pPr>
            <w:r w:rsidRPr="00891603">
              <w:rPr>
                <w:rFonts w:asciiTheme="majorHAnsi" w:eastAsia="Times New Roman" w:hAnsiTheme="majorHAnsi" w:cs="Calibri"/>
                <w:color w:val="000000"/>
                <w:sz w:val="16"/>
                <w:szCs w:val="18"/>
              </w:rPr>
              <w:t> </w:t>
            </w:r>
          </w:p>
        </w:tc>
        <w:tc>
          <w:tcPr>
            <w:tcW w:w="773" w:type="dxa"/>
            <w:noWrap/>
            <w:hideMark/>
          </w:tcPr>
          <w:p w14:paraId="27D792D4" w14:textId="77777777" w:rsidR="001B4031" w:rsidRPr="00891603" w:rsidRDefault="001B4031"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color w:val="000000"/>
                <w:sz w:val="16"/>
                <w:szCs w:val="18"/>
              </w:rPr>
            </w:pPr>
            <w:r w:rsidRPr="00891603">
              <w:rPr>
                <w:rFonts w:asciiTheme="majorHAnsi" w:eastAsia="Times New Roman" w:hAnsiTheme="majorHAnsi" w:cs="Calibri"/>
                <w:color w:val="000000"/>
                <w:sz w:val="16"/>
                <w:szCs w:val="18"/>
              </w:rPr>
              <w:t>+</w:t>
            </w:r>
          </w:p>
        </w:tc>
        <w:tc>
          <w:tcPr>
            <w:tcW w:w="727" w:type="dxa"/>
            <w:noWrap/>
            <w:hideMark/>
          </w:tcPr>
          <w:p w14:paraId="142899CC" w14:textId="77777777" w:rsidR="001B4031" w:rsidRPr="00891603" w:rsidRDefault="001B4031"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color w:val="000000"/>
                <w:sz w:val="16"/>
                <w:szCs w:val="18"/>
              </w:rPr>
            </w:pPr>
            <w:r w:rsidRPr="00891603">
              <w:rPr>
                <w:rFonts w:asciiTheme="majorHAnsi" w:eastAsia="Times New Roman" w:hAnsiTheme="majorHAnsi" w:cs="Calibri"/>
                <w:color w:val="000000"/>
                <w:sz w:val="16"/>
                <w:szCs w:val="18"/>
              </w:rPr>
              <w:t> </w:t>
            </w:r>
          </w:p>
        </w:tc>
        <w:tc>
          <w:tcPr>
            <w:tcW w:w="720" w:type="dxa"/>
            <w:noWrap/>
            <w:hideMark/>
          </w:tcPr>
          <w:p w14:paraId="74A0E539" w14:textId="77777777" w:rsidR="001B4031" w:rsidRPr="00891603" w:rsidRDefault="001B4031"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color w:val="000000"/>
                <w:sz w:val="16"/>
                <w:szCs w:val="18"/>
              </w:rPr>
            </w:pPr>
            <w:r w:rsidRPr="00891603">
              <w:rPr>
                <w:rFonts w:asciiTheme="majorHAnsi" w:eastAsia="Times New Roman" w:hAnsiTheme="majorHAnsi" w:cs="Calibri"/>
                <w:color w:val="000000"/>
                <w:sz w:val="16"/>
                <w:szCs w:val="18"/>
              </w:rPr>
              <w:t> </w:t>
            </w:r>
          </w:p>
        </w:tc>
        <w:tc>
          <w:tcPr>
            <w:tcW w:w="900" w:type="dxa"/>
            <w:noWrap/>
            <w:hideMark/>
          </w:tcPr>
          <w:p w14:paraId="5B86ABCC" w14:textId="77777777" w:rsidR="001B4031" w:rsidRPr="00891603" w:rsidRDefault="001B4031"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color w:val="000000"/>
                <w:sz w:val="16"/>
                <w:szCs w:val="18"/>
              </w:rPr>
            </w:pPr>
            <w:r w:rsidRPr="00891603">
              <w:rPr>
                <w:rFonts w:asciiTheme="majorHAnsi" w:eastAsia="Times New Roman" w:hAnsiTheme="majorHAnsi" w:cs="Calibri"/>
                <w:color w:val="000000"/>
                <w:sz w:val="16"/>
                <w:szCs w:val="18"/>
              </w:rPr>
              <w:t> </w:t>
            </w:r>
          </w:p>
        </w:tc>
      </w:tr>
      <w:tr w:rsidR="001B4031" w:rsidRPr="00891603" w14:paraId="1D0DE609" w14:textId="77777777" w:rsidTr="001B4031">
        <w:trPr>
          <w:trHeight w:val="450"/>
        </w:trPr>
        <w:tc>
          <w:tcPr>
            <w:cnfStyle w:val="001000000000" w:firstRow="0" w:lastRow="0" w:firstColumn="1" w:lastColumn="0" w:oddVBand="0" w:evenVBand="0" w:oddHBand="0" w:evenHBand="0" w:firstRowFirstColumn="0" w:firstRowLastColumn="0" w:lastRowFirstColumn="0" w:lastRowLastColumn="0"/>
            <w:tcW w:w="450" w:type="dxa"/>
            <w:vMerge/>
            <w:hideMark/>
          </w:tcPr>
          <w:p w14:paraId="4E0D2D52" w14:textId="77777777" w:rsidR="001B4031" w:rsidRPr="00891603" w:rsidRDefault="001B4031" w:rsidP="001B4031">
            <w:pPr>
              <w:rPr>
                <w:rFonts w:asciiTheme="majorHAnsi" w:eastAsia="Times New Roman" w:hAnsiTheme="majorHAnsi" w:cs="Calibri"/>
                <w:color w:val="000000"/>
                <w:sz w:val="16"/>
                <w:szCs w:val="18"/>
              </w:rPr>
            </w:pPr>
          </w:p>
        </w:tc>
        <w:tc>
          <w:tcPr>
            <w:tcW w:w="2065" w:type="dxa"/>
            <w:hideMark/>
          </w:tcPr>
          <w:p w14:paraId="6A90938E" w14:textId="77777777" w:rsidR="001B4031" w:rsidRPr="00891603" w:rsidRDefault="001B4031" w:rsidP="001B403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b/>
                <w:bCs/>
                <w:color w:val="000000"/>
                <w:sz w:val="16"/>
                <w:szCs w:val="18"/>
              </w:rPr>
            </w:pPr>
            <w:r w:rsidRPr="00891603">
              <w:rPr>
                <w:rFonts w:asciiTheme="majorHAnsi" w:eastAsia="Times New Roman" w:hAnsiTheme="majorHAnsi" w:cs="Calibri"/>
                <w:b/>
                <w:bCs/>
                <w:color w:val="000000"/>
                <w:sz w:val="16"/>
                <w:szCs w:val="18"/>
              </w:rPr>
              <w:t>Patrinos and Velez (1996)</w:t>
            </w:r>
          </w:p>
        </w:tc>
        <w:tc>
          <w:tcPr>
            <w:tcW w:w="990" w:type="dxa"/>
            <w:hideMark/>
          </w:tcPr>
          <w:p w14:paraId="47799696" w14:textId="77777777" w:rsidR="001B4031" w:rsidRPr="00891603" w:rsidRDefault="001B4031" w:rsidP="001B403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b/>
                <w:bCs/>
                <w:color w:val="000000"/>
                <w:sz w:val="16"/>
                <w:szCs w:val="18"/>
              </w:rPr>
            </w:pPr>
            <w:r w:rsidRPr="00891603">
              <w:rPr>
                <w:rFonts w:asciiTheme="majorHAnsi" w:eastAsia="Times New Roman" w:hAnsiTheme="majorHAnsi" w:cs="Calibri"/>
                <w:b/>
                <w:bCs/>
                <w:color w:val="000000"/>
                <w:sz w:val="16"/>
                <w:szCs w:val="18"/>
              </w:rPr>
              <w:t>Guatemala</w:t>
            </w:r>
          </w:p>
        </w:tc>
        <w:tc>
          <w:tcPr>
            <w:tcW w:w="502" w:type="dxa"/>
            <w:noWrap/>
            <w:hideMark/>
          </w:tcPr>
          <w:p w14:paraId="1E92D6D4"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b/>
                <w:bCs/>
                <w:color w:val="000000"/>
                <w:sz w:val="16"/>
                <w:szCs w:val="18"/>
              </w:rPr>
            </w:pPr>
          </w:p>
        </w:tc>
        <w:tc>
          <w:tcPr>
            <w:tcW w:w="758" w:type="dxa"/>
            <w:noWrap/>
            <w:hideMark/>
          </w:tcPr>
          <w:p w14:paraId="024850CC"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p>
        </w:tc>
        <w:tc>
          <w:tcPr>
            <w:tcW w:w="630" w:type="dxa"/>
            <w:noWrap/>
            <w:hideMark/>
          </w:tcPr>
          <w:p w14:paraId="2B50440E" w14:textId="77777777" w:rsidR="001B4031" w:rsidRPr="00891603" w:rsidRDefault="001B4031" w:rsidP="001B403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sz w:val="16"/>
                <w:szCs w:val="20"/>
              </w:rPr>
            </w:pPr>
            <w:r w:rsidRPr="00891603">
              <w:rPr>
                <w:rFonts w:asciiTheme="majorHAnsi" w:eastAsia="Times New Roman" w:hAnsiTheme="majorHAnsi"/>
                <w:sz w:val="16"/>
                <w:szCs w:val="20"/>
              </w:rPr>
              <w:t>-3%</w:t>
            </w:r>
          </w:p>
        </w:tc>
        <w:tc>
          <w:tcPr>
            <w:tcW w:w="930" w:type="dxa"/>
            <w:noWrap/>
            <w:hideMark/>
          </w:tcPr>
          <w:p w14:paraId="414F8B6E" w14:textId="77777777" w:rsidR="001B4031" w:rsidRPr="00891603" w:rsidRDefault="001B4031" w:rsidP="001B403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color w:val="000000"/>
                <w:sz w:val="16"/>
                <w:szCs w:val="18"/>
              </w:rPr>
            </w:pPr>
            <w:r w:rsidRPr="00891603">
              <w:rPr>
                <w:rFonts w:asciiTheme="majorHAnsi" w:eastAsia="Times New Roman" w:hAnsiTheme="majorHAnsi" w:cs="Calibri"/>
                <w:color w:val="000000"/>
                <w:sz w:val="16"/>
                <w:szCs w:val="18"/>
              </w:rPr>
              <w:t>-22%</w:t>
            </w:r>
          </w:p>
        </w:tc>
        <w:tc>
          <w:tcPr>
            <w:tcW w:w="773" w:type="dxa"/>
            <w:noWrap/>
            <w:hideMark/>
          </w:tcPr>
          <w:p w14:paraId="23A4CA3D"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color w:val="000000"/>
                <w:sz w:val="16"/>
                <w:szCs w:val="18"/>
              </w:rPr>
            </w:pPr>
          </w:p>
        </w:tc>
        <w:tc>
          <w:tcPr>
            <w:tcW w:w="727" w:type="dxa"/>
            <w:noWrap/>
            <w:hideMark/>
          </w:tcPr>
          <w:p w14:paraId="03EF4062"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p>
        </w:tc>
        <w:tc>
          <w:tcPr>
            <w:tcW w:w="720" w:type="dxa"/>
            <w:hideMark/>
          </w:tcPr>
          <w:p w14:paraId="0C85A840" w14:textId="77777777" w:rsidR="001B4031" w:rsidRPr="00891603" w:rsidRDefault="001B4031" w:rsidP="001B403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color w:val="000000"/>
                <w:sz w:val="16"/>
                <w:szCs w:val="18"/>
                <w:vertAlign w:val="superscript"/>
              </w:rPr>
            </w:pPr>
            <w:r w:rsidRPr="00891603">
              <w:rPr>
                <w:rFonts w:asciiTheme="majorHAnsi" w:eastAsia="Times New Roman" w:hAnsiTheme="majorHAnsi" w:cs="Calibri"/>
                <w:color w:val="000000"/>
                <w:sz w:val="16"/>
                <w:szCs w:val="18"/>
              </w:rPr>
              <w:t>$US 8 mm</w:t>
            </w:r>
            <w:r w:rsidRPr="00891603">
              <w:rPr>
                <w:rFonts w:asciiTheme="majorHAnsi" w:eastAsia="Times New Roman" w:hAnsiTheme="majorHAnsi" w:cs="Calibri"/>
                <w:color w:val="000000"/>
                <w:sz w:val="16"/>
                <w:szCs w:val="18"/>
                <w:vertAlign w:val="superscript"/>
              </w:rPr>
              <w:t>/3</w:t>
            </w:r>
          </w:p>
        </w:tc>
        <w:tc>
          <w:tcPr>
            <w:tcW w:w="900" w:type="dxa"/>
            <w:noWrap/>
            <w:hideMark/>
          </w:tcPr>
          <w:p w14:paraId="7E945F03"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color w:val="000000"/>
                <w:sz w:val="16"/>
                <w:szCs w:val="18"/>
                <w:vertAlign w:val="superscript"/>
              </w:rPr>
            </w:pPr>
          </w:p>
        </w:tc>
      </w:tr>
      <w:tr w:rsidR="001B4031" w:rsidRPr="00891603" w14:paraId="5A582AB0" w14:textId="77777777" w:rsidTr="001B4031">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450" w:type="dxa"/>
            <w:vMerge/>
            <w:hideMark/>
          </w:tcPr>
          <w:p w14:paraId="393EA922" w14:textId="77777777" w:rsidR="001B4031" w:rsidRPr="00891603" w:rsidRDefault="001B4031" w:rsidP="001B4031">
            <w:pPr>
              <w:rPr>
                <w:rFonts w:asciiTheme="majorHAnsi" w:eastAsia="Times New Roman" w:hAnsiTheme="majorHAnsi" w:cs="Calibri"/>
                <w:color w:val="000000"/>
                <w:sz w:val="16"/>
                <w:szCs w:val="18"/>
              </w:rPr>
            </w:pPr>
          </w:p>
        </w:tc>
        <w:tc>
          <w:tcPr>
            <w:tcW w:w="2065" w:type="dxa"/>
            <w:hideMark/>
          </w:tcPr>
          <w:p w14:paraId="33EB4A3B" w14:textId="77777777" w:rsidR="001B4031" w:rsidRPr="00891603" w:rsidRDefault="001B4031"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b/>
                <w:bCs/>
                <w:color w:val="000000"/>
                <w:sz w:val="16"/>
                <w:szCs w:val="18"/>
              </w:rPr>
            </w:pPr>
            <w:r w:rsidRPr="00891603">
              <w:rPr>
                <w:rFonts w:asciiTheme="majorHAnsi" w:eastAsia="Times New Roman" w:hAnsiTheme="majorHAnsi" w:cs="Calibri"/>
                <w:b/>
                <w:bCs/>
                <w:color w:val="000000"/>
                <w:sz w:val="16"/>
                <w:szCs w:val="18"/>
              </w:rPr>
              <w:t>Townsend and Newman (1985)</w:t>
            </w:r>
          </w:p>
        </w:tc>
        <w:tc>
          <w:tcPr>
            <w:tcW w:w="990" w:type="dxa"/>
            <w:hideMark/>
          </w:tcPr>
          <w:p w14:paraId="648B7AD8" w14:textId="77777777" w:rsidR="001B4031" w:rsidRPr="00891603" w:rsidRDefault="001B4031"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b/>
                <w:bCs/>
                <w:color w:val="000000"/>
                <w:sz w:val="16"/>
                <w:szCs w:val="18"/>
              </w:rPr>
            </w:pPr>
            <w:r w:rsidRPr="00891603">
              <w:rPr>
                <w:rFonts w:asciiTheme="majorHAnsi" w:eastAsia="Times New Roman" w:hAnsiTheme="majorHAnsi" w:cs="Calibri"/>
                <w:b/>
                <w:bCs/>
                <w:color w:val="000000"/>
                <w:sz w:val="16"/>
                <w:szCs w:val="18"/>
              </w:rPr>
              <w:t>Guatemala</w:t>
            </w:r>
          </w:p>
        </w:tc>
        <w:tc>
          <w:tcPr>
            <w:tcW w:w="502" w:type="dxa"/>
            <w:noWrap/>
            <w:hideMark/>
          </w:tcPr>
          <w:p w14:paraId="55F4A043" w14:textId="77777777" w:rsidR="001B4031" w:rsidRPr="00891603"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b/>
                <w:bCs/>
                <w:color w:val="000000"/>
                <w:sz w:val="16"/>
                <w:szCs w:val="18"/>
              </w:rPr>
            </w:pPr>
          </w:p>
        </w:tc>
        <w:tc>
          <w:tcPr>
            <w:tcW w:w="758" w:type="dxa"/>
            <w:noWrap/>
            <w:hideMark/>
          </w:tcPr>
          <w:p w14:paraId="24B5047B" w14:textId="77777777" w:rsidR="001B4031" w:rsidRPr="00891603"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p>
        </w:tc>
        <w:tc>
          <w:tcPr>
            <w:tcW w:w="630" w:type="dxa"/>
            <w:noWrap/>
            <w:hideMark/>
          </w:tcPr>
          <w:p w14:paraId="4F79A9DD" w14:textId="77777777" w:rsidR="001B4031" w:rsidRPr="00891603"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p>
        </w:tc>
        <w:tc>
          <w:tcPr>
            <w:tcW w:w="930" w:type="dxa"/>
            <w:noWrap/>
            <w:hideMark/>
          </w:tcPr>
          <w:p w14:paraId="0976728F" w14:textId="77777777" w:rsidR="001B4031" w:rsidRPr="00891603" w:rsidRDefault="001B4031"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color w:val="000000"/>
                <w:sz w:val="16"/>
                <w:szCs w:val="18"/>
              </w:rPr>
            </w:pPr>
            <w:r w:rsidRPr="00891603">
              <w:rPr>
                <w:rFonts w:asciiTheme="majorHAnsi" w:eastAsia="Times New Roman" w:hAnsiTheme="majorHAnsi" w:cs="Calibri"/>
                <w:color w:val="000000"/>
                <w:sz w:val="16"/>
                <w:szCs w:val="18"/>
              </w:rPr>
              <w:t>9%</w:t>
            </w:r>
          </w:p>
        </w:tc>
        <w:tc>
          <w:tcPr>
            <w:tcW w:w="773" w:type="dxa"/>
            <w:noWrap/>
            <w:hideMark/>
          </w:tcPr>
          <w:p w14:paraId="20158150" w14:textId="77777777" w:rsidR="001B4031" w:rsidRPr="00891603"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color w:val="000000"/>
                <w:sz w:val="16"/>
                <w:szCs w:val="18"/>
              </w:rPr>
            </w:pPr>
          </w:p>
        </w:tc>
        <w:tc>
          <w:tcPr>
            <w:tcW w:w="727" w:type="dxa"/>
            <w:noWrap/>
            <w:hideMark/>
          </w:tcPr>
          <w:p w14:paraId="740E97BA" w14:textId="77777777" w:rsidR="001B4031" w:rsidRPr="00891603"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p>
        </w:tc>
        <w:tc>
          <w:tcPr>
            <w:tcW w:w="720" w:type="dxa"/>
            <w:noWrap/>
            <w:hideMark/>
          </w:tcPr>
          <w:p w14:paraId="6EDFA737" w14:textId="77777777" w:rsidR="001B4031" w:rsidRPr="00891603"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p>
        </w:tc>
        <w:tc>
          <w:tcPr>
            <w:tcW w:w="900" w:type="dxa"/>
            <w:noWrap/>
            <w:hideMark/>
          </w:tcPr>
          <w:p w14:paraId="151ED182" w14:textId="77777777" w:rsidR="001B4031" w:rsidRPr="00891603"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p>
        </w:tc>
      </w:tr>
      <w:tr w:rsidR="001B4031" w:rsidRPr="00891603" w14:paraId="3B74825A" w14:textId="77777777" w:rsidTr="001B4031">
        <w:trPr>
          <w:trHeight w:val="300"/>
        </w:trPr>
        <w:tc>
          <w:tcPr>
            <w:cnfStyle w:val="001000000000" w:firstRow="0" w:lastRow="0" w:firstColumn="1" w:lastColumn="0" w:oddVBand="0" w:evenVBand="0" w:oddHBand="0" w:evenHBand="0" w:firstRowFirstColumn="0" w:firstRowLastColumn="0" w:lastRowFirstColumn="0" w:lastRowLastColumn="0"/>
            <w:tcW w:w="450" w:type="dxa"/>
            <w:vMerge/>
            <w:hideMark/>
          </w:tcPr>
          <w:p w14:paraId="036A8034" w14:textId="77777777" w:rsidR="001B4031" w:rsidRPr="00891603" w:rsidRDefault="001B4031" w:rsidP="001B4031">
            <w:pPr>
              <w:rPr>
                <w:rFonts w:asciiTheme="majorHAnsi" w:eastAsia="Times New Roman" w:hAnsiTheme="majorHAnsi" w:cs="Calibri"/>
                <w:color w:val="000000"/>
                <w:sz w:val="16"/>
                <w:szCs w:val="18"/>
              </w:rPr>
            </w:pPr>
          </w:p>
        </w:tc>
        <w:tc>
          <w:tcPr>
            <w:tcW w:w="2065" w:type="dxa"/>
            <w:hideMark/>
          </w:tcPr>
          <w:p w14:paraId="27C4EB56" w14:textId="77777777" w:rsidR="001B4031" w:rsidRPr="00891603" w:rsidRDefault="001B4031" w:rsidP="001B403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b/>
                <w:bCs/>
                <w:color w:val="000000"/>
                <w:sz w:val="16"/>
                <w:szCs w:val="18"/>
              </w:rPr>
            </w:pPr>
            <w:r w:rsidRPr="00891603">
              <w:rPr>
                <w:rFonts w:asciiTheme="majorHAnsi" w:eastAsia="Times New Roman" w:hAnsiTheme="majorHAnsi" w:cs="Calibri"/>
                <w:b/>
                <w:bCs/>
                <w:color w:val="000000"/>
                <w:sz w:val="16"/>
                <w:szCs w:val="18"/>
              </w:rPr>
              <w:t>Morren</w:t>
            </w:r>
          </w:p>
          <w:p w14:paraId="48850EAB" w14:textId="77777777" w:rsidR="001B4031" w:rsidRPr="00891603" w:rsidRDefault="001B4031" w:rsidP="001B403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b/>
                <w:bCs/>
                <w:color w:val="000000"/>
                <w:sz w:val="16"/>
                <w:szCs w:val="18"/>
              </w:rPr>
            </w:pPr>
            <w:r w:rsidRPr="00891603">
              <w:rPr>
                <w:rFonts w:asciiTheme="majorHAnsi" w:eastAsia="Times New Roman" w:hAnsiTheme="majorHAnsi" w:cs="Calibri"/>
                <w:b/>
                <w:bCs/>
                <w:color w:val="000000"/>
                <w:sz w:val="16"/>
                <w:szCs w:val="18"/>
              </w:rPr>
              <w:t>(1988)</w:t>
            </w:r>
          </w:p>
        </w:tc>
        <w:tc>
          <w:tcPr>
            <w:tcW w:w="990" w:type="dxa"/>
            <w:hideMark/>
          </w:tcPr>
          <w:p w14:paraId="33909A73" w14:textId="77777777" w:rsidR="001B4031" w:rsidRPr="00891603" w:rsidRDefault="001B4031" w:rsidP="001B403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b/>
                <w:bCs/>
                <w:color w:val="000000"/>
                <w:sz w:val="16"/>
                <w:szCs w:val="18"/>
              </w:rPr>
            </w:pPr>
            <w:r w:rsidRPr="00891603">
              <w:rPr>
                <w:rFonts w:asciiTheme="majorHAnsi" w:eastAsia="Times New Roman" w:hAnsiTheme="majorHAnsi" w:cs="Calibri"/>
                <w:b/>
                <w:bCs/>
                <w:color w:val="000000"/>
                <w:sz w:val="16"/>
                <w:szCs w:val="18"/>
              </w:rPr>
              <w:t>Guatemala</w:t>
            </w:r>
          </w:p>
        </w:tc>
        <w:tc>
          <w:tcPr>
            <w:tcW w:w="502" w:type="dxa"/>
            <w:noWrap/>
            <w:hideMark/>
          </w:tcPr>
          <w:p w14:paraId="4D820FEF"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b/>
                <w:bCs/>
                <w:color w:val="000000"/>
                <w:sz w:val="16"/>
                <w:szCs w:val="18"/>
              </w:rPr>
            </w:pPr>
          </w:p>
        </w:tc>
        <w:tc>
          <w:tcPr>
            <w:tcW w:w="758" w:type="dxa"/>
            <w:noWrap/>
            <w:hideMark/>
          </w:tcPr>
          <w:p w14:paraId="11AA1BB8"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p>
        </w:tc>
        <w:tc>
          <w:tcPr>
            <w:tcW w:w="630" w:type="dxa"/>
            <w:noWrap/>
            <w:hideMark/>
          </w:tcPr>
          <w:p w14:paraId="45F617CB"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p>
        </w:tc>
        <w:tc>
          <w:tcPr>
            <w:tcW w:w="930" w:type="dxa"/>
            <w:noWrap/>
            <w:hideMark/>
          </w:tcPr>
          <w:p w14:paraId="0CFB9832"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p>
        </w:tc>
        <w:tc>
          <w:tcPr>
            <w:tcW w:w="773" w:type="dxa"/>
            <w:noWrap/>
            <w:hideMark/>
          </w:tcPr>
          <w:p w14:paraId="2B0A7AA6" w14:textId="77777777" w:rsidR="001B4031" w:rsidRPr="00891603" w:rsidRDefault="001B4031" w:rsidP="001B403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color w:val="000000"/>
                <w:sz w:val="16"/>
                <w:szCs w:val="18"/>
              </w:rPr>
            </w:pPr>
            <w:r w:rsidRPr="00891603">
              <w:rPr>
                <w:rFonts w:asciiTheme="majorHAnsi" w:eastAsia="Times New Roman" w:hAnsiTheme="majorHAnsi" w:cs="Calibri"/>
                <w:color w:val="000000"/>
                <w:sz w:val="16"/>
                <w:szCs w:val="18"/>
              </w:rPr>
              <w:t>+</w:t>
            </w:r>
          </w:p>
        </w:tc>
        <w:tc>
          <w:tcPr>
            <w:tcW w:w="727" w:type="dxa"/>
            <w:noWrap/>
            <w:hideMark/>
          </w:tcPr>
          <w:p w14:paraId="4C100CE5"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color w:val="000000"/>
                <w:sz w:val="16"/>
                <w:szCs w:val="18"/>
              </w:rPr>
            </w:pPr>
          </w:p>
        </w:tc>
        <w:tc>
          <w:tcPr>
            <w:tcW w:w="720" w:type="dxa"/>
            <w:noWrap/>
            <w:hideMark/>
          </w:tcPr>
          <w:p w14:paraId="1ECB77D3"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p>
        </w:tc>
        <w:tc>
          <w:tcPr>
            <w:tcW w:w="900" w:type="dxa"/>
            <w:noWrap/>
            <w:hideMark/>
          </w:tcPr>
          <w:p w14:paraId="7EC089D4"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p>
        </w:tc>
      </w:tr>
      <w:tr w:rsidR="001B4031" w:rsidRPr="00891603" w14:paraId="2D567D02" w14:textId="77777777" w:rsidTr="001B403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50" w:type="dxa"/>
            <w:vMerge/>
            <w:hideMark/>
          </w:tcPr>
          <w:p w14:paraId="7FB985BE" w14:textId="77777777" w:rsidR="001B4031" w:rsidRPr="00891603" w:rsidRDefault="001B4031" w:rsidP="001B4031">
            <w:pPr>
              <w:rPr>
                <w:rFonts w:asciiTheme="majorHAnsi" w:eastAsia="Times New Roman" w:hAnsiTheme="majorHAnsi" w:cs="Calibri"/>
                <w:color w:val="000000"/>
                <w:sz w:val="16"/>
                <w:szCs w:val="18"/>
              </w:rPr>
            </w:pPr>
          </w:p>
        </w:tc>
        <w:tc>
          <w:tcPr>
            <w:tcW w:w="2065" w:type="dxa"/>
            <w:hideMark/>
          </w:tcPr>
          <w:p w14:paraId="0B4CBC11" w14:textId="77777777" w:rsidR="001B4031" w:rsidRPr="00891603" w:rsidRDefault="001B4031"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b/>
                <w:bCs/>
                <w:color w:val="000000"/>
                <w:sz w:val="16"/>
                <w:szCs w:val="18"/>
              </w:rPr>
            </w:pPr>
            <w:r w:rsidRPr="00891603">
              <w:rPr>
                <w:rFonts w:asciiTheme="majorHAnsi" w:eastAsia="Times New Roman" w:hAnsiTheme="majorHAnsi" w:cs="Calibri"/>
                <w:b/>
                <w:bCs/>
                <w:color w:val="000000"/>
                <w:sz w:val="16"/>
                <w:szCs w:val="18"/>
              </w:rPr>
              <w:t>Carvajal and Morris (1990)</w:t>
            </w:r>
          </w:p>
        </w:tc>
        <w:tc>
          <w:tcPr>
            <w:tcW w:w="990" w:type="dxa"/>
            <w:hideMark/>
          </w:tcPr>
          <w:p w14:paraId="19D79D56" w14:textId="77777777" w:rsidR="001B4031" w:rsidRPr="00891603" w:rsidRDefault="001B4031"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b/>
                <w:bCs/>
                <w:color w:val="000000"/>
                <w:sz w:val="16"/>
                <w:szCs w:val="18"/>
              </w:rPr>
            </w:pPr>
            <w:r w:rsidRPr="00891603">
              <w:rPr>
                <w:rFonts w:asciiTheme="majorHAnsi" w:eastAsia="Times New Roman" w:hAnsiTheme="majorHAnsi" w:cs="Calibri"/>
                <w:b/>
                <w:bCs/>
                <w:color w:val="000000"/>
                <w:sz w:val="16"/>
                <w:szCs w:val="18"/>
              </w:rPr>
              <w:t>Guatemala</w:t>
            </w:r>
          </w:p>
        </w:tc>
        <w:tc>
          <w:tcPr>
            <w:tcW w:w="502" w:type="dxa"/>
            <w:noWrap/>
          </w:tcPr>
          <w:p w14:paraId="7FBBB8D1" w14:textId="77777777" w:rsidR="001B4031" w:rsidRPr="00891603" w:rsidRDefault="001B4031"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b/>
                <w:bCs/>
                <w:color w:val="000000"/>
                <w:sz w:val="16"/>
                <w:szCs w:val="18"/>
              </w:rPr>
            </w:pPr>
          </w:p>
        </w:tc>
        <w:tc>
          <w:tcPr>
            <w:tcW w:w="758" w:type="dxa"/>
            <w:noWrap/>
          </w:tcPr>
          <w:p w14:paraId="5FAE1C31" w14:textId="77777777" w:rsidR="001B4031" w:rsidRPr="00891603" w:rsidRDefault="001B4031"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sz w:val="16"/>
                <w:szCs w:val="20"/>
              </w:rPr>
            </w:pPr>
          </w:p>
        </w:tc>
        <w:tc>
          <w:tcPr>
            <w:tcW w:w="630" w:type="dxa"/>
            <w:noWrap/>
            <w:hideMark/>
          </w:tcPr>
          <w:p w14:paraId="357C5DCA" w14:textId="77777777" w:rsidR="001B4031" w:rsidRPr="00891603" w:rsidRDefault="001B4031"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sz w:val="16"/>
                <w:szCs w:val="20"/>
              </w:rPr>
            </w:pPr>
            <w:r w:rsidRPr="00891603">
              <w:rPr>
                <w:rFonts w:asciiTheme="majorHAnsi" w:eastAsia="Times New Roman" w:hAnsiTheme="majorHAnsi"/>
                <w:sz w:val="16"/>
                <w:szCs w:val="20"/>
              </w:rPr>
              <w:t xml:space="preserve">-6% </w:t>
            </w:r>
          </w:p>
          <w:p w14:paraId="7F26EDFD" w14:textId="77777777" w:rsidR="001B4031" w:rsidRPr="00891603" w:rsidRDefault="001B4031"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sz w:val="16"/>
                <w:szCs w:val="20"/>
              </w:rPr>
            </w:pPr>
            <w:r w:rsidRPr="00891603">
              <w:rPr>
                <w:rFonts w:asciiTheme="majorHAnsi" w:eastAsia="Times New Roman" w:hAnsiTheme="majorHAnsi"/>
                <w:sz w:val="16"/>
                <w:szCs w:val="20"/>
              </w:rPr>
              <w:t>-16%</w:t>
            </w:r>
          </w:p>
        </w:tc>
        <w:tc>
          <w:tcPr>
            <w:tcW w:w="930" w:type="dxa"/>
            <w:noWrap/>
          </w:tcPr>
          <w:p w14:paraId="1384FA6C" w14:textId="77777777" w:rsidR="001B4031" w:rsidRPr="00891603" w:rsidRDefault="001B4031"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sz w:val="16"/>
                <w:szCs w:val="20"/>
              </w:rPr>
            </w:pPr>
          </w:p>
        </w:tc>
        <w:tc>
          <w:tcPr>
            <w:tcW w:w="773" w:type="dxa"/>
            <w:noWrap/>
          </w:tcPr>
          <w:p w14:paraId="6F87D048" w14:textId="77777777" w:rsidR="001B4031" w:rsidRPr="00891603" w:rsidRDefault="001B4031"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color w:val="000000"/>
                <w:sz w:val="16"/>
                <w:szCs w:val="18"/>
              </w:rPr>
            </w:pPr>
          </w:p>
        </w:tc>
        <w:tc>
          <w:tcPr>
            <w:tcW w:w="727" w:type="dxa"/>
            <w:noWrap/>
          </w:tcPr>
          <w:p w14:paraId="484E4C32" w14:textId="77777777" w:rsidR="001B4031" w:rsidRPr="00891603" w:rsidRDefault="001B4031"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color w:val="000000"/>
                <w:sz w:val="16"/>
                <w:szCs w:val="18"/>
              </w:rPr>
            </w:pPr>
          </w:p>
        </w:tc>
        <w:tc>
          <w:tcPr>
            <w:tcW w:w="720" w:type="dxa"/>
            <w:noWrap/>
          </w:tcPr>
          <w:p w14:paraId="7ECE05AF" w14:textId="77777777" w:rsidR="001B4031" w:rsidRPr="00891603" w:rsidRDefault="001B4031"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sz w:val="16"/>
                <w:szCs w:val="20"/>
              </w:rPr>
            </w:pPr>
          </w:p>
        </w:tc>
        <w:tc>
          <w:tcPr>
            <w:tcW w:w="900" w:type="dxa"/>
            <w:noWrap/>
          </w:tcPr>
          <w:p w14:paraId="40BCFD84" w14:textId="77777777" w:rsidR="001B4031" w:rsidRPr="00891603" w:rsidRDefault="001B4031"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sz w:val="16"/>
                <w:szCs w:val="20"/>
              </w:rPr>
            </w:pPr>
          </w:p>
        </w:tc>
      </w:tr>
      <w:tr w:rsidR="001B4031" w:rsidRPr="00891603" w14:paraId="0FCE4A82" w14:textId="77777777" w:rsidTr="001B4031">
        <w:trPr>
          <w:trHeight w:val="480"/>
        </w:trPr>
        <w:tc>
          <w:tcPr>
            <w:cnfStyle w:val="001000000000" w:firstRow="0" w:lastRow="0" w:firstColumn="1" w:lastColumn="0" w:oddVBand="0" w:evenVBand="0" w:oddHBand="0" w:evenHBand="0" w:firstRowFirstColumn="0" w:firstRowLastColumn="0" w:lastRowFirstColumn="0" w:lastRowLastColumn="0"/>
            <w:tcW w:w="450" w:type="dxa"/>
            <w:vMerge/>
            <w:hideMark/>
          </w:tcPr>
          <w:p w14:paraId="6A067736" w14:textId="77777777" w:rsidR="001B4031" w:rsidRPr="00891603" w:rsidRDefault="001B4031" w:rsidP="001B4031">
            <w:pPr>
              <w:rPr>
                <w:rFonts w:asciiTheme="majorHAnsi" w:eastAsia="Times New Roman" w:hAnsiTheme="majorHAnsi" w:cs="Calibri"/>
                <w:color w:val="000000"/>
                <w:sz w:val="16"/>
                <w:szCs w:val="18"/>
              </w:rPr>
            </w:pPr>
          </w:p>
        </w:tc>
        <w:tc>
          <w:tcPr>
            <w:tcW w:w="2065" w:type="dxa"/>
            <w:hideMark/>
          </w:tcPr>
          <w:p w14:paraId="15184962" w14:textId="77777777" w:rsidR="001B4031" w:rsidRPr="00891603" w:rsidRDefault="001B4031" w:rsidP="001B403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b/>
                <w:bCs/>
                <w:color w:val="000000"/>
                <w:sz w:val="16"/>
                <w:szCs w:val="18"/>
              </w:rPr>
            </w:pPr>
            <w:r w:rsidRPr="00891603">
              <w:rPr>
                <w:rFonts w:asciiTheme="majorHAnsi" w:eastAsia="Times New Roman" w:hAnsiTheme="majorHAnsi" w:cs="Calibri"/>
                <w:b/>
                <w:bCs/>
                <w:color w:val="000000"/>
                <w:sz w:val="16"/>
                <w:szCs w:val="18"/>
              </w:rPr>
              <w:t>Chiswick, Patrinos and Hurst (2000)</w:t>
            </w:r>
          </w:p>
        </w:tc>
        <w:tc>
          <w:tcPr>
            <w:tcW w:w="990" w:type="dxa"/>
            <w:hideMark/>
          </w:tcPr>
          <w:p w14:paraId="5FC3E441" w14:textId="77777777" w:rsidR="001B4031" w:rsidRPr="00891603" w:rsidRDefault="001B4031" w:rsidP="001B403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b/>
                <w:bCs/>
                <w:color w:val="000000"/>
                <w:sz w:val="16"/>
                <w:szCs w:val="18"/>
              </w:rPr>
            </w:pPr>
            <w:r w:rsidRPr="00891603">
              <w:rPr>
                <w:rFonts w:asciiTheme="majorHAnsi" w:eastAsia="Times New Roman" w:hAnsiTheme="majorHAnsi" w:cs="Calibri"/>
                <w:b/>
                <w:bCs/>
                <w:color w:val="000000"/>
                <w:sz w:val="16"/>
                <w:szCs w:val="18"/>
              </w:rPr>
              <w:t>Bolivia</w:t>
            </w:r>
          </w:p>
        </w:tc>
        <w:tc>
          <w:tcPr>
            <w:tcW w:w="502" w:type="dxa"/>
            <w:noWrap/>
            <w:hideMark/>
          </w:tcPr>
          <w:p w14:paraId="79187F88"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b/>
                <w:bCs/>
                <w:color w:val="000000"/>
                <w:sz w:val="16"/>
                <w:szCs w:val="18"/>
              </w:rPr>
            </w:pPr>
          </w:p>
        </w:tc>
        <w:tc>
          <w:tcPr>
            <w:tcW w:w="758" w:type="dxa"/>
            <w:noWrap/>
            <w:hideMark/>
          </w:tcPr>
          <w:p w14:paraId="3BE17027"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p>
        </w:tc>
        <w:tc>
          <w:tcPr>
            <w:tcW w:w="630" w:type="dxa"/>
            <w:noWrap/>
            <w:hideMark/>
          </w:tcPr>
          <w:p w14:paraId="529869CC"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p>
        </w:tc>
        <w:tc>
          <w:tcPr>
            <w:tcW w:w="930" w:type="dxa"/>
            <w:noWrap/>
            <w:hideMark/>
          </w:tcPr>
          <w:p w14:paraId="3C1FAAF3"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p>
        </w:tc>
        <w:tc>
          <w:tcPr>
            <w:tcW w:w="773" w:type="dxa"/>
            <w:noWrap/>
            <w:hideMark/>
          </w:tcPr>
          <w:p w14:paraId="25EDFF13"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p>
        </w:tc>
        <w:tc>
          <w:tcPr>
            <w:tcW w:w="727" w:type="dxa"/>
            <w:noWrap/>
            <w:hideMark/>
          </w:tcPr>
          <w:p w14:paraId="365F4ABA" w14:textId="77777777" w:rsidR="001B4031" w:rsidRPr="00891603" w:rsidRDefault="001B4031" w:rsidP="001B403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color w:val="000000"/>
                <w:sz w:val="16"/>
                <w:szCs w:val="18"/>
              </w:rPr>
            </w:pPr>
            <w:r w:rsidRPr="00891603">
              <w:rPr>
                <w:rFonts w:asciiTheme="majorHAnsi" w:eastAsia="Times New Roman" w:hAnsiTheme="majorHAnsi" w:cs="Calibri"/>
                <w:color w:val="000000"/>
                <w:sz w:val="16"/>
                <w:szCs w:val="18"/>
              </w:rPr>
              <w:t>33.33%</w:t>
            </w:r>
          </w:p>
        </w:tc>
        <w:tc>
          <w:tcPr>
            <w:tcW w:w="720" w:type="dxa"/>
            <w:noWrap/>
            <w:hideMark/>
          </w:tcPr>
          <w:p w14:paraId="00C29EB6"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color w:val="000000"/>
                <w:sz w:val="16"/>
                <w:szCs w:val="18"/>
              </w:rPr>
            </w:pPr>
          </w:p>
        </w:tc>
        <w:tc>
          <w:tcPr>
            <w:tcW w:w="900" w:type="dxa"/>
            <w:noWrap/>
            <w:hideMark/>
          </w:tcPr>
          <w:p w14:paraId="454F5720"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p>
        </w:tc>
      </w:tr>
      <w:tr w:rsidR="001B4031" w:rsidRPr="00891603" w14:paraId="70FEB8EF" w14:textId="77777777" w:rsidTr="001B4031">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450" w:type="dxa"/>
            <w:vMerge/>
            <w:hideMark/>
          </w:tcPr>
          <w:p w14:paraId="780D2109" w14:textId="77777777" w:rsidR="001B4031" w:rsidRPr="00891603" w:rsidRDefault="001B4031" w:rsidP="001B4031">
            <w:pPr>
              <w:rPr>
                <w:rFonts w:asciiTheme="majorHAnsi" w:eastAsia="Times New Roman" w:hAnsiTheme="majorHAnsi" w:cs="Calibri"/>
                <w:color w:val="000000"/>
                <w:sz w:val="16"/>
                <w:szCs w:val="18"/>
              </w:rPr>
            </w:pPr>
          </w:p>
        </w:tc>
        <w:tc>
          <w:tcPr>
            <w:tcW w:w="2065" w:type="dxa"/>
            <w:hideMark/>
          </w:tcPr>
          <w:p w14:paraId="2AB93EDF" w14:textId="77777777" w:rsidR="001B4031" w:rsidRPr="00891603" w:rsidRDefault="001B4031"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b/>
                <w:bCs/>
                <w:color w:val="000000"/>
                <w:sz w:val="16"/>
                <w:szCs w:val="18"/>
              </w:rPr>
            </w:pPr>
            <w:r w:rsidRPr="00891603">
              <w:rPr>
                <w:rFonts w:asciiTheme="majorHAnsi" w:eastAsia="Times New Roman" w:hAnsiTheme="majorHAnsi" w:cs="Calibri"/>
                <w:b/>
                <w:bCs/>
                <w:color w:val="000000"/>
                <w:sz w:val="16"/>
                <w:szCs w:val="18"/>
              </w:rPr>
              <w:t>Francis y Hamel (1992)</w:t>
            </w:r>
          </w:p>
        </w:tc>
        <w:tc>
          <w:tcPr>
            <w:tcW w:w="990" w:type="dxa"/>
            <w:hideMark/>
          </w:tcPr>
          <w:p w14:paraId="1FADBA5E" w14:textId="77777777" w:rsidR="001B4031" w:rsidRPr="00891603" w:rsidRDefault="001B4031"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b/>
                <w:bCs/>
                <w:color w:val="000000"/>
                <w:sz w:val="16"/>
                <w:szCs w:val="18"/>
              </w:rPr>
            </w:pPr>
            <w:r w:rsidRPr="00891603">
              <w:rPr>
                <w:rFonts w:asciiTheme="majorHAnsi" w:eastAsia="Times New Roman" w:hAnsiTheme="majorHAnsi" w:cs="Calibri"/>
                <w:b/>
                <w:bCs/>
                <w:color w:val="000000"/>
                <w:sz w:val="16"/>
                <w:szCs w:val="18"/>
              </w:rPr>
              <w:t>Mexico</w:t>
            </w:r>
          </w:p>
        </w:tc>
        <w:tc>
          <w:tcPr>
            <w:tcW w:w="502" w:type="dxa"/>
            <w:noWrap/>
            <w:hideMark/>
          </w:tcPr>
          <w:p w14:paraId="66D37B51" w14:textId="77777777" w:rsidR="001B4031" w:rsidRPr="00891603"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b/>
                <w:bCs/>
                <w:color w:val="000000"/>
                <w:sz w:val="16"/>
                <w:szCs w:val="18"/>
              </w:rPr>
            </w:pPr>
          </w:p>
        </w:tc>
        <w:tc>
          <w:tcPr>
            <w:tcW w:w="758" w:type="dxa"/>
            <w:noWrap/>
            <w:hideMark/>
          </w:tcPr>
          <w:p w14:paraId="5A2EC417" w14:textId="77777777" w:rsidR="001B4031" w:rsidRPr="00891603"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p>
        </w:tc>
        <w:tc>
          <w:tcPr>
            <w:tcW w:w="630" w:type="dxa"/>
            <w:noWrap/>
            <w:hideMark/>
          </w:tcPr>
          <w:p w14:paraId="4F259540" w14:textId="77777777" w:rsidR="001B4031" w:rsidRPr="00891603"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p>
        </w:tc>
        <w:tc>
          <w:tcPr>
            <w:tcW w:w="930" w:type="dxa"/>
            <w:noWrap/>
            <w:hideMark/>
          </w:tcPr>
          <w:p w14:paraId="6FDB8B7E" w14:textId="77777777" w:rsidR="001B4031" w:rsidRPr="00891603"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p>
        </w:tc>
        <w:tc>
          <w:tcPr>
            <w:tcW w:w="773" w:type="dxa"/>
            <w:noWrap/>
            <w:hideMark/>
          </w:tcPr>
          <w:p w14:paraId="54835968" w14:textId="77777777" w:rsidR="001B4031" w:rsidRPr="00891603" w:rsidRDefault="001B4031"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color w:val="000000"/>
                <w:sz w:val="16"/>
                <w:szCs w:val="18"/>
              </w:rPr>
            </w:pPr>
            <w:r w:rsidRPr="00891603">
              <w:rPr>
                <w:rFonts w:asciiTheme="majorHAnsi" w:eastAsia="Times New Roman" w:hAnsiTheme="majorHAnsi" w:cs="Calibri"/>
                <w:color w:val="000000"/>
                <w:sz w:val="16"/>
                <w:szCs w:val="18"/>
              </w:rPr>
              <w:t>+</w:t>
            </w:r>
          </w:p>
        </w:tc>
        <w:tc>
          <w:tcPr>
            <w:tcW w:w="727" w:type="dxa"/>
            <w:noWrap/>
            <w:hideMark/>
          </w:tcPr>
          <w:p w14:paraId="4E09D5B4" w14:textId="77777777" w:rsidR="001B4031" w:rsidRPr="00891603"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color w:val="000000"/>
                <w:sz w:val="16"/>
                <w:szCs w:val="18"/>
              </w:rPr>
            </w:pPr>
          </w:p>
        </w:tc>
        <w:tc>
          <w:tcPr>
            <w:tcW w:w="720" w:type="dxa"/>
            <w:noWrap/>
            <w:hideMark/>
          </w:tcPr>
          <w:p w14:paraId="6A583BF2" w14:textId="77777777" w:rsidR="001B4031" w:rsidRPr="00891603"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p>
        </w:tc>
        <w:tc>
          <w:tcPr>
            <w:tcW w:w="900" w:type="dxa"/>
            <w:noWrap/>
            <w:hideMark/>
          </w:tcPr>
          <w:p w14:paraId="56009FC9" w14:textId="77777777" w:rsidR="001B4031" w:rsidRPr="00891603"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p>
        </w:tc>
      </w:tr>
      <w:tr w:rsidR="001B4031" w:rsidRPr="00891603" w14:paraId="1BE7BEDC" w14:textId="77777777" w:rsidTr="001B4031">
        <w:trPr>
          <w:trHeight w:val="480"/>
        </w:trPr>
        <w:tc>
          <w:tcPr>
            <w:cnfStyle w:val="001000000000" w:firstRow="0" w:lastRow="0" w:firstColumn="1" w:lastColumn="0" w:oddVBand="0" w:evenVBand="0" w:oddHBand="0" w:evenHBand="0" w:firstRowFirstColumn="0" w:firstRowLastColumn="0" w:lastRowFirstColumn="0" w:lastRowLastColumn="0"/>
            <w:tcW w:w="450" w:type="dxa"/>
            <w:vMerge/>
            <w:hideMark/>
          </w:tcPr>
          <w:p w14:paraId="77099DA2" w14:textId="77777777" w:rsidR="001B4031" w:rsidRPr="00891603" w:rsidRDefault="001B4031" w:rsidP="001B4031">
            <w:pPr>
              <w:rPr>
                <w:rFonts w:asciiTheme="majorHAnsi" w:eastAsia="Times New Roman" w:hAnsiTheme="majorHAnsi" w:cs="Calibri"/>
                <w:color w:val="000000"/>
                <w:sz w:val="16"/>
                <w:szCs w:val="18"/>
              </w:rPr>
            </w:pPr>
          </w:p>
        </w:tc>
        <w:tc>
          <w:tcPr>
            <w:tcW w:w="2065" w:type="dxa"/>
            <w:hideMark/>
          </w:tcPr>
          <w:p w14:paraId="46F156F2" w14:textId="77777777" w:rsidR="001B4031" w:rsidRPr="00891603" w:rsidRDefault="001B4031" w:rsidP="001B403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b/>
                <w:bCs/>
                <w:color w:val="000000"/>
                <w:sz w:val="16"/>
                <w:szCs w:val="18"/>
              </w:rPr>
            </w:pPr>
            <w:r w:rsidRPr="00891603">
              <w:rPr>
                <w:rFonts w:asciiTheme="majorHAnsi" w:eastAsia="Times New Roman" w:hAnsiTheme="majorHAnsi" w:cs="Calibri"/>
                <w:b/>
                <w:bCs/>
                <w:color w:val="000000"/>
                <w:sz w:val="16"/>
                <w:szCs w:val="18"/>
              </w:rPr>
              <w:t>López and Jung (2003)</w:t>
            </w:r>
          </w:p>
        </w:tc>
        <w:tc>
          <w:tcPr>
            <w:tcW w:w="990" w:type="dxa"/>
            <w:hideMark/>
          </w:tcPr>
          <w:p w14:paraId="33A16EF0" w14:textId="77777777" w:rsidR="001B4031" w:rsidRPr="00891603" w:rsidRDefault="001B4031" w:rsidP="001B403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b/>
                <w:bCs/>
                <w:color w:val="000000"/>
                <w:sz w:val="16"/>
                <w:szCs w:val="18"/>
              </w:rPr>
            </w:pPr>
            <w:r w:rsidRPr="00891603">
              <w:rPr>
                <w:rFonts w:asciiTheme="majorHAnsi" w:eastAsia="Times New Roman" w:hAnsiTheme="majorHAnsi" w:cs="Calibri"/>
                <w:b/>
                <w:bCs/>
                <w:color w:val="000000"/>
                <w:sz w:val="16"/>
                <w:szCs w:val="18"/>
              </w:rPr>
              <w:t>Peru</w:t>
            </w:r>
          </w:p>
        </w:tc>
        <w:tc>
          <w:tcPr>
            <w:tcW w:w="502" w:type="dxa"/>
            <w:noWrap/>
            <w:hideMark/>
          </w:tcPr>
          <w:p w14:paraId="5329ABAD" w14:textId="77777777" w:rsidR="001B4031" w:rsidRPr="00891603" w:rsidRDefault="001B4031" w:rsidP="001B403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b/>
                <w:bCs/>
                <w:color w:val="000000"/>
                <w:sz w:val="16"/>
                <w:szCs w:val="18"/>
              </w:rPr>
            </w:pPr>
            <w:r w:rsidRPr="00891603">
              <w:rPr>
                <w:rFonts w:asciiTheme="majorHAnsi" w:eastAsia="Times New Roman" w:hAnsiTheme="majorHAnsi" w:cs="Calibri"/>
                <w:b/>
                <w:bCs/>
                <w:color w:val="000000"/>
                <w:sz w:val="16"/>
                <w:szCs w:val="18"/>
              </w:rPr>
              <w:t> </w:t>
            </w:r>
          </w:p>
        </w:tc>
        <w:tc>
          <w:tcPr>
            <w:tcW w:w="758" w:type="dxa"/>
            <w:noWrap/>
            <w:hideMark/>
          </w:tcPr>
          <w:p w14:paraId="00ABF86C" w14:textId="77777777" w:rsidR="001B4031" w:rsidRPr="00891603" w:rsidRDefault="001B4031" w:rsidP="001B403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color w:val="000000"/>
                <w:sz w:val="16"/>
                <w:szCs w:val="18"/>
              </w:rPr>
            </w:pPr>
            <w:r w:rsidRPr="00891603">
              <w:rPr>
                <w:rFonts w:asciiTheme="majorHAnsi" w:eastAsia="Times New Roman" w:hAnsiTheme="majorHAnsi" w:cs="Calibri"/>
                <w:color w:val="000000"/>
                <w:sz w:val="16"/>
                <w:szCs w:val="18"/>
              </w:rPr>
              <w:t> </w:t>
            </w:r>
          </w:p>
        </w:tc>
        <w:tc>
          <w:tcPr>
            <w:tcW w:w="630" w:type="dxa"/>
            <w:noWrap/>
            <w:hideMark/>
          </w:tcPr>
          <w:p w14:paraId="60660247" w14:textId="77777777" w:rsidR="001B4031" w:rsidRPr="00891603" w:rsidRDefault="001B4031" w:rsidP="001B403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color w:val="000000"/>
                <w:sz w:val="16"/>
                <w:szCs w:val="18"/>
              </w:rPr>
            </w:pPr>
            <w:r w:rsidRPr="00891603">
              <w:rPr>
                <w:rFonts w:asciiTheme="majorHAnsi" w:eastAsia="Times New Roman" w:hAnsiTheme="majorHAnsi" w:cs="Calibri"/>
                <w:color w:val="000000"/>
                <w:sz w:val="16"/>
                <w:szCs w:val="18"/>
              </w:rPr>
              <w:t> </w:t>
            </w:r>
          </w:p>
        </w:tc>
        <w:tc>
          <w:tcPr>
            <w:tcW w:w="930" w:type="dxa"/>
            <w:noWrap/>
            <w:hideMark/>
          </w:tcPr>
          <w:p w14:paraId="44723CBA" w14:textId="77777777" w:rsidR="001B4031" w:rsidRPr="00891603" w:rsidRDefault="001B4031" w:rsidP="001B403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color w:val="000000"/>
                <w:sz w:val="16"/>
                <w:szCs w:val="18"/>
              </w:rPr>
            </w:pPr>
            <w:r w:rsidRPr="00891603">
              <w:rPr>
                <w:rFonts w:asciiTheme="majorHAnsi" w:eastAsia="Times New Roman" w:hAnsiTheme="majorHAnsi" w:cs="Calibri"/>
                <w:color w:val="000000"/>
                <w:sz w:val="16"/>
                <w:szCs w:val="18"/>
              </w:rPr>
              <w:t> </w:t>
            </w:r>
          </w:p>
        </w:tc>
        <w:tc>
          <w:tcPr>
            <w:tcW w:w="773" w:type="dxa"/>
            <w:noWrap/>
            <w:hideMark/>
          </w:tcPr>
          <w:p w14:paraId="6D909631" w14:textId="77777777" w:rsidR="001B4031" w:rsidRPr="00891603" w:rsidRDefault="001B4031" w:rsidP="001B403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color w:val="000000"/>
                <w:sz w:val="16"/>
                <w:szCs w:val="18"/>
              </w:rPr>
            </w:pPr>
            <w:r w:rsidRPr="00891603">
              <w:rPr>
                <w:rFonts w:asciiTheme="majorHAnsi" w:eastAsia="Times New Roman" w:hAnsiTheme="majorHAnsi" w:cs="Calibri"/>
                <w:color w:val="000000"/>
                <w:sz w:val="16"/>
                <w:szCs w:val="18"/>
              </w:rPr>
              <w:t>+</w:t>
            </w:r>
          </w:p>
        </w:tc>
        <w:tc>
          <w:tcPr>
            <w:tcW w:w="727" w:type="dxa"/>
            <w:noWrap/>
            <w:hideMark/>
          </w:tcPr>
          <w:p w14:paraId="5EDEC1D9" w14:textId="77777777" w:rsidR="001B4031" w:rsidRPr="00891603" w:rsidRDefault="001B4031" w:rsidP="001B403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color w:val="000000"/>
                <w:sz w:val="16"/>
                <w:szCs w:val="18"/>
              </w:rPr>
            </w:pPr>
            <w:r w:rsidRPr="00891603">
              <w:rPr>
                <w:rFonts w:asciiTheme="majorHAnsi" w:eastAsia="Times New Roman" w:hAnsiTheme="majorHAnsi" w:cs="Calibri"/>
                <w:color w:val="000000"/>
                <w:sz w:val="16"/>
                <w:szCs w:val="18"/>
              </w:rPr>
              <w:t> </w:t>
            </w:r>
          </w:p>
        </w:tc>
        <w:tc>
          <w:tcPr>
            <w:tcW w:w="720" w:type="dxa"/>
            <w:noWrap/>
            <w:hideMark/>
          </w:tcPr>
          <w:p w14:paraId="22BF78FA" w14:textId="77777777" w:rsidR="001B4031" w:rsidRPr="00891603" w:rsidRDefault="001B4031" w:rsidP="001B403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color w:val="000000"/>
                <w:sz w:val="16"/>
                <w:szCs w:val="18"/>
              </w:rPr>
            </w:pPr>
            <w:r w:rsidRPr="00891603">
              <w:rPr>
                <w:rFonts w:asciiTheme="majorHAnsi" w:eastAsia="Times New Roman" w:hAnsiTheme="majorHAnsi" w:cs="Calibri"/>
                <w:color w:val="000000"/>
                <w:sz w:val="16"/>
                <w:szCs w:val="18"/>
              </w:rPr>
              <w:t> </w:t>
            </w:r>
          </w:p>
        </w:tc>
        <w:tc>
          <w:tcPr>
            <w:tcW w:w="900" w:type="dxa"/>
            <w:noWrap/>
            <w:hideMark/>
          </w:tcPr>
          <w:p w14:paraId="2690CBD0" w14:textId="77777777" w:rsidR="001B4031" w:rsidRPr="00891603" w:rsidRDefault="001B4031" w:rsidP="001B403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color w:val="000000"/>
                <w:sz w:val="16"/>
                <w:szCs w:val="18"/>
              </w:rPr>
            </w:pPr>
            <w:r w:rsidRPr="00891603">
              <w:rPr>
                <w:rFonts w:asciiTheme="majorHAnsi" w:eastAsia="Times New Roman" w:hAnsiTheme="majorHAnsi" w:cs="Calibri"/>
                <w:color w:val="000000"/>
                <w:sz w:val="16"/>
                <w:szCs w:val="18"/>
              </w:rPr>
              <w:t> </w:t>
            </w:r>
          </w:p>
        </w:tc>
      </w:tr>
      <w:tr w:rsidR="001B4031" w:rsidRPr="00891603" w14:paraId="2FBB2240" w14:textId="77777777" w:rsidTr="001B4031">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450" w:type="dxa"/>
            <w:vMerge w:val="restart"/>
            <w:noWrap/>
            <w:hideMark/>
          </w:tcPr>
          <w:p w14:paraId="2491BEA9" w14:textId="77777777" w:rsidR="001B4031" w:rsidRPr="00891603" w:rsidRDefault="001B4031" w:rsidP="001B4031">
            <w:pPr>
              <w:jc w:val="center"/>
              <w:rPr>
                <w:rFonts w:asciiTheme="majorHAnsi" w:eastAsia="Times New Roman" w:hAnsiTheme="majorHAnsi" w:cs="Calibri"/>
                <w:color w:val="000000"/>
                <w:sz w:val="16"/>
                <w:szCs w:val="18"/>
              </w:rPr>
            </w:pPr>
            <w:r w:rsidRPr="00891603">
              <w:rPr>
                <w:rFonts w:asciiTheme="majorHAnsi" w:eastAsia="Times New Roman" w:hAnsiTheme="majorHAnsi" w:cs="Calibri"/>
                <w:color w:val="000000"/>
                <w:sz w:val="16"/>
                <w:szCs w:val="18"/>
              </w:rPr>
              <w:t>iv</w:t>
            </w:r>
          </w:p>
        </w:tc>
        <w:tc>
          <w:tcPr>
            <w:tcW w:w="2065" w:type="dxa"/>
            <w:hideMark/>
          </w:tcPr>
          <w:p w14:paraId="064C30D7" w14:textId="77777777" w:rsidR="001B4031" w:rsidRPr="00891603" w:rsidRDefault="001B4031"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b/>
                <w:bCs/>
                <w:color w:val="000000"/>
                <w:sz w:val="16"/>
                <w:szCs w:val="18"/>
              </w:rPr>
            </w:pPr>
            <w:r w:rsidRPr="00891603">
              <w:rPr>
                <w:rFonts w:asciiTheme="majorHAnsi" w:eastAsia="Times New Roman" w:hAnsiTheme="majorHAnsi" w:cs="Calibri"/>
                <w:b/>
                <w:bCs/>
                <w:color w:val="000000"/>
                <w:sz w:val="16"/>
                <w:szCs w:val="18"/>
              </w:rPr>
              <w:t>Schady &amp; Paxson (1999)</w:t>
            </w:r>
          </w:p>
        </w:tc>
        <w:tc>
          <w:tcPr>
            <w:tcW w:w="990" w:type="dxa"/>
            <w:hideMark/>
          </w:tcPr>
          <w:p w14:paraId="33FA5A9C" w14:textId="77777777" w:rsidR="001B4031" w:rsidRPr="00891603" w:rsidRDefault="001B4031"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b/>
                <w:bCs/>
                <w:color w:val="000000"/>
                <w:sz w:val="16"/>
                <w:szCs w:val="18"/>
              </w:rPr>
            </w:pPr>
            <w:r w:rsidRPr="00891603">
              <w:rPr>
                <w:rFonts w:asciiTheme="majorHAnsi" w:eastAsia="Times New Roman" w:hAnsiTheme="majorHAnsi" w:cs="Calibri"/>
                <w:b/>
                <w:bCs/>
                <w:color w:val="000000"/>
                <w:sz w:val="16"/>
                <w:szCs w:val="18"/>
              </w:rPr>
              <w:t>Peru</w:t>
            </w:r>
          </w:p>
        </w:tc>
        <w:tc>
          <w:tcPr>
            <w:tcW w:w="502" w:type="dxa"/>
            <w:noWrap/>
            <w:hideMark/>
          </w:tcPr>
          <w:p w14:paraId="2672D67C" w14:textId="77777777" w:rsidR="001B4031" w:rsidRPr="00891603" w:rsidRDefault="001B4031"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b/>
                <w:bCs/>
                <w:color w:val="000000"/>
                <w:sz w:val="16"/>
                <w:szCs w:val="18"/>
              </w:rPr>
            </w:pPr>
            <w:r w:rsidRPr="00891603">
              <w:rPr>
                <w:rFonts w:asciiTheme="majorHAnsi" w:eastAsia="Times New Roman" w:hAnsiTheme="majorHAnsi" w:cs="Calibri"/>
                <w:b/>
                <w:bCs/>
                <w:color w:val="000000"/>
                <w:sz w:val="16"/>
                <w:szCs w:val="18"/>
              </w:rPr>
              <w:t>1 s.d.</w:t>
            </w:r>
          </w:p>
        </w:tc>
        <w:tc>
          <w:tcPr>
            <w:tcW w:w="758" w:type="dxa"/>
            <w:noWrap/>
            <w:hideMark/>
          </w:tcPr>
          <w:p w14:paraId="1E9B1549" w14:textId="77777777" w:rsidR="001B4031" w:rsidRPr="00891603" w:rsidRDefault="001B4031"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color w:val="000000"/>
                <w:sz w:val="16"/>
                <w:szCs w:val="18"/>
              </w:rPr>
            </w:pPr>
            <w:r w:rsidRPr="00891603">
              <w:rPr>
                <w:rFonts w:asciiTheme="majorHAnsi" w:eastAsia="Times New Roman" w:hAnsiTheme="majorHAnsi" w:cs="Calibri"/>
                <w:color w:val="000000"/>
                <w:sz w:val="16"/>
                <w:szCs w:val="18"/>
              </w:rPr>
              <w:t>0.141 s.d.</w:t>
            </w:r>
          </w:p>
        </w:tc>
        <w:tc>
          <w:tcPr>
            <w:tcW w:w="630" w:type="dxa"/>
            <w:noWrap/>
            <w:hideMark/>
          </w:tcPr>
          <w:p w14:paraId="3E8C5AE0" w14:textId="77777777" w:rsidR="001B4031" w:rsidRPr="00891603"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color w:val="000000"/>
                <w:sz w:val="16"/>
                <w:szCs w:val="18"/>
              </w:rPr>
            </w:pPr>
          </w:p>
        </w:tc>
        <w:tc>
          <w:tcPr>
            <w:tcW w:w="930" w:type="dxa"/>
            <w:noWrap/>
            <w:hideMark/>
          </w:tcPr>
          <w:p w14:paraId="2987168C" w14:textId="77777777" w:rsidR="001B4031" w:rsidRPr="00891603"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p>
        </w:tc>
        <w:tc>
          <w:tcPr>
            <w:tcW w:w="773" w:type="dxa"/>
            <w:noWrap/>
            <w:hideMark/>
          </w:tcPr>
          <w:p w14:paraId="3E78C42A" w14:textId="77777777" w:rsidR="001B4031" w:rsidRPr="00891603"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p>
        </w:tc>
        <w:tc>
          <w:tcPr>
            <w:tcW w:w="727" w:type="dxa"/>
            <w:noWrap/>
            <w:hideMark/>
          </w:tcPr>
          <w:p w14:paraId="3A0A47CA" w14:textId="77777777" w:rsidR="001B4031" w:rsidRPr="00891603"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p>
        </w:tc>
        <w:tc>
          <w:tcPr>
            <w:tcW w:w="720" w:type="dxa"/>
            <w:noWrap/>
            <w:hideMark/>
          </w:tcPr>
          <w:p w14:paraId="3770E3A1" w14:textId="77777777" w:rsidR="001B4031" w:rsidRPr="00891603"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p>
        </w:tc>
        <w:tc>
          <w:tcPr>
            <w:tcW w:w="900" w:type="dxa"/>
            <w:noWrap/>
            <w:hideMark/>
          </w:tcPr>
          <w:p w14:paraId="00D969C4" w14:textId="77777777" w:rsidR="001B4031" w:rsidRPr="00891603"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p>
        </w:tc>
      </w:tr>
      <w:tr w:rsidR="001B4031" w:rsidRPr="00891603" w14:paraId="318CF9E5" w14:textId="77777777" w:rsidTr="001B4031">
        <w:trPr>
          <w:trHeight w:val="960"/>
        </w:trPr>
        <w:tc>
          <w:tcPr>
            <w:cnfStyle w:val="001000000000" w:firstRow="0" w:lastRow="0" w:firstColumn="1" w:lastColumn="0" w:oddVBand="0" w:evenVBand="0" w:oddHBand="0" w:evenHBand="0" w:firstRowFirstColumn="0" w:firstRowLastColumn="0" w:lastRowFirstColumn="0" w:lastRowLastColumn="0"/>
            <w:tcW w:w="450" w:type="dxa"/>
            <w:vMerge/>
            <w:hideMark/>
          </w:tcPr>
          <w:p w14:paraId="391DC4DF" w14:textId="77777777" w:rsidR="001B4031" w:rsidRPr="00891603" w:rsidRDefault="001B4031" w:rsidP="001B4031">
            <w:pPr>
              <w:rPr>
                <w:rFonts w:asciiTheme="majorHAnsi" w:eastAsia="Times New Roman" w:hAnsiTheme="majorHAnsi" w:cs="Calibri"/>
                <w:color w:val="000000"/>
                <w:sz w:val="16"/>
                <w:szCs w:val="18"/>
              </w:rPr>
            </w:pPr>
          </w:p>
        </w:tc>
        <w:tc>
          <w:tcPr>
            <w:tcW w:w="2065" w:type="dxa"/>
            <w:hideMark/>
          </w:tcPr>
          <w:p w14:paraId="46167943" w14:textId="77777777" w:rsidR="001B4031" w:rsidRPr="00891603" w:rsidRDefault="001B4031" w:rsidP="001B403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b/>
                <w:bCs/>
                <w:color w:val="000000"/>
                <w:sz w:val="16"/>
                <w:szCs w:val="18"/>
              </w:rPr>
            </w:pPr>
            <w:r w:rsidRPr="00891603">
              <w:rPr>
                <w:rFonts w:asciiTheme="majorHAnsi" w:eastAsia="Times New Roman" w:hAnsiTheme="majorHAnsi" w:cs="Calibri"/>
                <w:b/>
                <w:bCs/>
                <w:color w:val="000000"/>
                <w:sz w:val="16"/>
                <w:szCs w:val="18"/>
              </w:rPr>
              <w:t>Chaudhury, Hammer, Kremer, Muralidharan &amp; Rogers (2006)</w:t>
            </w:r>
          </w:p>
        </w:tc>
        <w:tc>
          <w:tcPr>
            <w:tcW w:w="990" w:type="dxa"/>
            <w:hideMark/>
          </w:tcPr>
          <w:p w14:paraId="6736E431" w14:textId="77777777" w:rsidR="001B4031" w:rsidRPr="00891603" w:rsidRDefault="001B4031" w:rsidP="001B403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b/>
                <w:bCs/>
                <w:color w:val="000000"/>
                <w:sz w:val="16"/>
                <w:szCs w:val="18"/>
              </w:rPr>
            </w:pPr>
            <w:r w:rsidRPr="00891603">
              <w:rPr>
                <w:rFonts w:asciiTheme="majorHAnsi" w:eastAsia="Times New Roman" w:hAnsiTheme="majorHAnsi" w:cs="Calibri"/>
                <w:b/>
                <w:bCs/>
                <w:color w:val="000000"/>
                <w:sz w:val="16"/>
                <w:szCs w:val="18"/>
              </w:rPr>
              <w:t>Developing countries</w:t>
            </w:r>
          </w:p>
        </w:tc>
        <w:tc>
          <w:tcPr>
            <w:tcW w:w="502" w:type="dxa"/>
            <w:hideMark/>
          </w:tcPr>
          <w:p w14:paraId="3FDD185F" w14:textId="77777777" w:rsidR="001B4031" w:rsidRPr="00891603" w:rsidRDefault="001B4031" w:rsidP="001B403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b/>
                <w:bCs/>
                <w:color w:val="000000"/>
                <w:sz w:val="16"/>
                <w:szCs w:val="18"/>
              </w:rPr>
            </w:pPr>
            <w:r w:rsidRPr="00891603">
              <w:rPr>
                <w:rFonts w:asciiTheme="majorHAnsi" w:eastAsia="Times New Roman" w:hAnsiTheme="majorHAnsi" w:cs="Calibri"/>
                <w:b/>
                <w:bCs/>
                <w:color w:val="000000"/>
                <w:sz w:val="16"/>
                <w:szCs w:val="18"/>
              </w:rPr>
              <w:t>1 s.d.</w:t>
            </w:r>
          </w:p>
        </w:tc>
        <w:tc>
          <w:tcPr>
            <w:tcW w:w="758" w:type="dxa"/>
            <w:noWrap/>
            <w:hideMark/>
          </w:tcPr>
          <w:p w14:paraId="1FFCD5EC" w14:textId="77777777" w:rsidR="001B4031" w:rsidRPr="00891603" w:rsidRDefault="001B4031" w:rsidP="001B403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color w:val="000000"/>
                <w:sz w:val="16"/>
                <w:szCs w:val="18"/>
                <w:vertAlign w:val="superscript"/>
              </w:rPr>
            </w:pPr>
            <w:r w:rsidRPr="00891603">
              <w:rPr>
                <w:rFonts w:asciiTheme="majorHAnsi" w:eastAsia="Times New Roman" w:hAnsiTheme="majorHAnsi" w:cs="Calibri"/>
                <w:color w:val="000000"/>
                <w:sz w:val="16"/>
                <w:szCs w:val="18"/>
              </w:rPr>
              <w:t>2.7%</w:t>
            </w:r>
            <w:r w:rsidRPr="00891603">
              <w:rPr>
                <w:rFonts w:asciiTheme="majorHAnsi" w:eastAsia="Times New Roman" w:hAnsiTheme="majorHAnsi" w:cs="Calibri"/>
                <w:color w:val="000000"/>
                <w:sz w:val="16"/>
                <w:szCs w:val="18"/>
                <w:vertAlign w:val="superscript"/>
              </w:rPr>
              <w:t>/4</w:t>
            </w:r>
          </w:p>
        </w:tc>
        <w:tc>
          <w:tcPr>
            <w:tcW w:w="630" w:type="dxa"/>
            <w:noWrap/>
            <w:hideMark/>
          </w:tcPr>
          <w:p w14:paraId="41A7774E"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color w:val="000000"/>
                <w:sz w:val="16"/>
                <w:szCs w:val="18"/>
                <w:vertAlign w:val="superscript"/>
              </w:rPr>
            </w:pPr>
          </w:p>
        </w:tc>
        <w:tc>
          <w:tcPr>
            <w:tcW w:w="930" w:type="dxa"/>
            <w:noWrap/>
            <w:hideMark/>
          </w:tcPr>
          <w:p w14:paraId="5098CA7F"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p>
        </w:tc>
        <w:tc>
          <w:tcPr>
            <w:tcW w:w="773" w:type="dxa"/>
            <w:noWrap/>
            <w:hideMark/>
          </w:tcPr>
          <w:p w14:paraId="109D37D7"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p>
        </w:tc>
        <w:tc>
          <w:tcPr>
            <w:tcW w:w="727" w:type="dxa"/>
            <w:noWrap/>
            <w:hideMark/>
          </w:tcPr>
          <w:p w14:paraId="7A73F471"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p>
        </w:tc>
        <w:tc>
          <w:tcPr>
            <w:tcW w:w="720" w:type="dxa"/>
            <w:noWrap/>
            <w:hideMark/>
          </w:tcPr>
          <w:p w14:paraId="4D757BE0"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p>
        </w:tc>
        <w:tc>
          <w:tcPr>
            <w:tcW w:w="900" w:type="dxa"/>
            <w:noWrap/>
            <w:hideMark/>
          </w:tcPr>
          <w:p w14:paraId="2F1E1EB6"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p>
        </w:tc>
      </w:tr>
      <w:tr w:rsidR="001B4031" w:rsidRPr="00891603" w14:paraId="4F814290" w14:textId="77777777" w:rsidTr="001B4031">
        <w:trPr>
          <w:cnfStyle w:val="000000100000" w:firstRow="0" w:lastRow="0" w:firstColumn="0" w:lastColumn="0" w:oddVBand="0" w:evenVBand="0" w:oddHBand="1" w:evenHBand="0" w:firstRowFirstColumn="0" w:firstRowLastColumn="0" w:lastRowFirstColumn="0" w:lastRowLastColumn="0"/>
          <w:trHeight w:val="602"/>
        </w:trPr>
        <w:tc>
          <w:tcPr>
            <w:cnfStyle w:val="001000000000" w:firstRow="0" w:lastRow="0" w:firstColumn="1" w:lastColumn="0" w:oddVBand="0" w:evenVBand="0" w:oddHBand="0" w:evenHBand="0" w:firstRowFirstColumn="0" w:firstRowLastColumn="0" w:lastRowFirstColumn="0" w:lastRowLastColumn="0"/>
            <w:tcW w:w="450" w:type="dxa"/>
            <w:vMerge/>
            <w:hideMark/>
          </w:tcPr>
          <w:p w14:paraId="085B8E80" w14:textId="77777777" w:rsidR="001B4031" w:rsidRPr="00891603" w:rsidRDefault="001B4031" w:rsidP="001B4031">
            <w:pPr>
              <w:rPr>
                <w:rFonts w:asciiTheme="majorHAnsi" w:eastAsia="Times New Roman" w:hAnsiTheme="majorHAnsi" w:cs="Calibri"/>
                <w:color w:val="000000"/>
                <w:sz w:val="16"/>
                <w:szCs w:val="18"/>
              </w:rPr>
            </w:pPr>
          </w:p>
        </w:tc>
        <w:tc>
          <w:tcPr>
            <w:tcW w:w="2065" w:type="dxa"/>
            <w:hideMark/>
          </w:tcPr>
          <w:p w14:paraId="3B7682D7" w14:textId="77777777" w:rsidR="001B4031" w:rsidRPr="00891603" w:rsidRDefault="001B4031"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b/>
                <w:bCs/>
                <w:color w:val="000000"/>
                <w:sz w:val="16"/>
                <w:szCs w:val="18"/>
                <w:lang w:val="es-VE"/>
              </w:rPr>
            </w:pPr>
            <w:r w:rsidRPr="00891603">
              <w:rPr>
                <w:rFonts w:asciiTheme="majorHAnsi" w:eastAsia="Times New Roman" w:hAnsiTheme="majorHAnsi" w:cs="Calibri"/>
                <w:b/>
                <w:bCs/>
                <w:color w:val="000000"/>
                <w:sz w:val="16"/>
                <w:szCs w:val="18"/>
                <w:lang w:val="es-VE"/>
              </w:rPr>
              <w:t>Colegios en Concesión en Bogotá (2018)</w:t>
            </w:r>
          </w:p>
        </w:tc>
        <w:tc>
          <w:tcPr>
            <w:tcW w:w="990" w:type="dxa"/>
            <w:hideMark/>
          </w:tcPr>
          <w:p w14:paraId="4C8650BD" w14:textId="77777777" w:rsidR="001B4031" w:rsidRPr="00891603" w:rsidRDefault="001B4031"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b/>
                <w:bCs/>
                <w:color w:val="000000"/>
                <w:sz w:val="16"/>
                <w:szCs w:val="18"/>
              </w:rPr>
            </w:pPr>
            <w:r w:rsidRPr="00891603">
              <w:rPr>
                <w:rFonts w:asciiTheme="majorHAnsi" w:eastAsia="Times New Roman" w:hAnsiTheme="majorHAnsi" w:cs="Calibri"/>
                <w:b/>
                <w:bCs/>
                <w:color w:val="000000"/>
                <w:sz w:val="16"/>
                <w:szCs w:val="18"/>
              </w:rPr>
              <w:t>Colombia</w:t>
            </w:r>
          </w:p>
        </w:tc>
        <w:tc>
          <w:tcPr>
            <w:tcW w:w="502" w:type="dxa"/>
            <w:noWrap/>
            <w:hideMark/>
          </w:tcPr>
          <w:p w14:paraId="57D44C4F" w14:textId="77777777" w:rsidR="001B4031" w:rsidRPr="00891603" w:rsidRDefault="001B4031"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b/>
                <w:bCs/>
                <w:color w:val="000000"/>
                <w:sz w:val="16"/>
                <w:szCs w:val="18"/>
              </w:rPr>
            </w:pPr>
            <w:r w:rsidRPr="00891603">
              <w:rPr>
                <w:rFonts w:asciiTheme="majorHAnsi" w:eastAsia="Times New Roman" w:hAnsiTheme="majorHAnsi" w:cs="Calibri"/>
                <w:b/>
                <w:bCs/>
                <w:color w:val="000000"/>
                <w:sz w:val="16"/>
                <w:szCs w:val="18"/>
              </w:rPr>
              <w:t>1%</w:t>
            </w:r>
          </w:p>
        </w:tc>
        <w:tc>
          <w:tcPr>
            <w:tcW w:w="758" w:type="dxa"/>
            <w:noWrap/>
            <w:hideMark/>
          </w:tcPr>
          <w:p w14:paraId="068050E3" w14:textId="77777777" w:rsidR="001B4031" w:rsidRPr="00891603"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b/>
                <w:bCs/>
                <w:color w:val="000000"/>
                <w:sz w:val="16"/>
                <w:szCs w:val="18"/>
              </w:rPr>
            </w:pPr>
          </w:p>
        </w:tc>
        <w:tc>
          <w:tcPr>
            <w:tcW w:w="630" w:type="dxa"/>
            <w:noWrap/>
            <w:hideMark/>
          </w:tcPr>
          <w:p w14:paraId="03ABD44F" w14:textId="77777777" w:rsidR="001B4031" w:rsidRPr="00891603" w:rsidRDefault="001B4031"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color w:val="000000"/>
                <w:sz w:val="16"/>
                <w:szCs w:val="18"/>
              </w:rPr>
            </w:pPr>
            <w:r w:rsidRPr="00891603">
              <w:rPr>
                <w:rFonts w:asciiTheme="majorHAnsi" w:eastAsia="Times New Roman" w:hAnsiTheme="majorHAnsi" w:cs="Calibri"/>
                <w:color w:val="000000"/>
                <w:sz w:val="16"/>
                <w:szCs w:val="18"/>
              </w:rPr>
              <w:t>-0.12%</w:t>
            </w:r>
          </w:p>
        </w:tc>
        <w:tc>
          <w:tcPr>
            <w:tcW w:w="930" w:type="dxa"/>
            <w:noWrap/>
            <w:hideMark/>
          </w:tcPr>
          <w:p w14:paraId="71FC84E2" w14:textId="77777777" w:rsidR="001B4031" w:rsidRPr="00891603" w:rsidRDefault="001B4031"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color w:val="000000"/>
                <w:sz w:val="16"/>
                <w:szCs w:val="18"/>
              </w:rPr>
            </w:pPr>
            <w:r w:rsidRPr="00891603">
              <w:rPr>
                <w:rFonts w:asciiTheme="majorHAnsi" w:eastAsia="Times New Roman" w:hAnsiTheme="majorHAnsi" w:cs="Calibri"/>
                <w:color w:val="000000"/>
                <w:sz w:val="16"/>
                <w:szCs w:val="18"/>
              </w:rPr>
              <w:t>-0.12%</w:t>
            </w:r>
          </w:p>
        </w:tc>
        <w:tc>
          <w:tcPr>
            <w:tcW w:w="773" w:type="dxa"/>
            <w:noWrap/>
            <w:hideMark/>
          </w:tcPr>
          <w:p w14:paraId="7F82B60D" w14:textId="77777777" w:rsidR="001B4031" w:rsidRPr="00891603"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color w:val="000000"/>
                <w:sz w:val="16"/>
                <w:szCs w:val="18"/>
              </w:rPr>
            </w:pPr>
          </w:p>
        </w:tc>
        <w:tc>
          <w:tcPr>
            <w:tcW w:w="727" w:type="dxa"/>
            <w:noWrap/>
            <w:hideMark/>
          </w:tcPr>
          <w:p w14:paraId="548F1CEA" w14:textId="77777777" w:rsidR="001B4031" w:rsidRPr="00891603"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p>
        </w:tc>
        <w:tc>
          <w:tcPr>
            <w:tcW w:w="720" w:type="dxa"/>
            <w:noWrap/>
            <w:hideMark/>
          </w:tcPr>
          <w:p w14:paraId="11551128" w14:textId="77777777" w:rsidR="001B4031" w:rsidRPr="00891603"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p>
        </w:tc>
        <w:tc>
          <w:tcPr>
            <w:tcW w:w="900" w:type="dxa"/>
            <w:noWrap/>
            <w:hideMark/>
          </w:tcPr>
          <w:p w14:paraId="077FDE56" w14:textId="77777777" w:rsidR="001B4031" w:rsidRPr="00891603"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p>
        </w:tc>
      </w:tr>
      <w:tr w:rsidR="001B4031" w:rsidRPr="00891603" w14:paraId="12C62B01" w14:textId="77777777" w:rsidTr="001B4031">
        <w:trPr>
          <w:trHeight w:val="300"/>
        </w:trPr>
        <w:tc>
          <w:tcPr>
            <w:cnfStyle w:val="001000000000" w:firstRow="0" w:lastRow="0" w:firstColumn="1" w:lastColumn="0" w:oddVBand="0" w:evenVBand="0" w:oddHBand="0" w:evenHBand="0" w:firstRowFirstColumn="0" w:firstRowLastColumn="0" w:lastRowFirstColumn="0" w:lastRowLastColumn="0"/>
            <w:tcW w:w="450" w:type="dxa"/>
            <w:vMerge/>
            <w:hideMark/>
          </w:tcPr>
          <w:p w14:paraId="2CE3666E" w14:textId="77777777" w:rsidR="001B4031" w:rsidRPr="00891603" w:rsidRDefault="001B4031" w:rsidP="001B4031">
            <w:pPr>
              <w:rPr>
                <w:rFonts w:asciiTheme="majorHAnsi" w:eastAsia="Times New Roman" w:hAnsiTheme="majorHAnsi" w:cs="Calibri"/>
                <w:color w:val="000000"/>
                <w:sz w:val="16"/>
                <w:szCs w:val="18"/>
              </w:rPr>
            </w:pPr>
          </w:p>
        </w:tc>
        <w:tc>
          <w:tcPr>
            <w:tcW w:w="2065" w:type="dxa"/>
            <w:hideMark/>
          </w:tcPr>
          <w:p w14:paraId="2ADD54D1" w14:textId="77777777" w:rsidR="001B4031" w:rsidRPr="00891603" w:rsidRDefault="001B4031" w:rsidP="001B403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b/>
                <w:bCs/>
                <w:color w:val="000000"/>
                <w:sz w:val="16"/>
                <w:szCs w:val="18"/>
              </w:rPr>
            </w:pPr>
            <w:r w:rsidRPr="00891603">
              <w:rPr>
                <w:rFonts w:asciiTheme="majorHAnsi" w:eastAsia="Times New Roman" w:hAnsiTheme="majorHAnsi" w:cs="Calibri"/>
                <w:b/>
                <w:bCs/>
                <w:color w:val="000000"/>
                <w:sz w:val="16"/>
                <w:szCs w:val="18"/>
              </w:rPr>
              <w:t>Bullock (2007)</w:t>
            </w:r>
          </w:p>
        </w:tc>
        <w:tc>
          <w:tcPr>
            <w:tcW w:w="990" w:type="dxa"/>
            <w:hideMark/>
          </w:tcPr>
          <w:p w14:paraId="080B9B03" w14:textId="77777777" w:rsidR="001B4031" w:rsidRPr="00891603" w:rsidRDefault="001B4031" w:rsidP="001B403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b/>
                <w:bCs/>
                <w:color w:val="000000"/>
                <w:sz w:val="16"/>
                <w:szCs w:val="18"/>
              </w:rPr>
            </w:pPr>
            <w:r w:rsidRPr="00891603">
              <w:rPr>
                <w:rFonts w:asciiTheme="majorHAnsi" w:eastAsia="Times New Roman" w:hAnsiTheme="majorHAnsi" w:cs="Calibri"/>
                <w:b/>
                <w:bCs/>
                <w:color w:val="000000"/>
                <w:sz w:val="16"/>
                <w:szCs w:val="18"/>
              </w:rPr>
              <w:t>USA</w:t>
            </w:r>
          </w:p>
        </w:tc>
        <w:tc>
          <w:tcPr>
            <w:tcW w:w="502" w:type="dxa"/>
            <w:noWrap/>
            <w:hideMark/>
          </w:tcPr>
          <w:p w14:paraId="404687B3"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b/>
                <w:bCs/>
                <w:color w:val="000000"/>
                <w:sz w:val="16"/>
                <w:szCs w:val="18"/>
              </w:rPr>
            </w:pPr>
          </w:p>
        </w:tc>
        <w:tc>
          <w:tcPr>
            <w:tcW w:w="758" w:type="dxa"/>
            <w:noWrap/>
            <w:hideMark/>
          </w:tcPr>
          <w:p w14:paraId="6CD0AE0C"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p>
        </w:tc>
        <w:tc>
          <w:tcPr>
            <w:tcW w:w="630" w:type="dxa"/>
            <w:noWrap/>
            <w:hideMark/>
          </w:tcPr>
          <w:p w14:paraId="1CB20244"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p>
        </w:tc>
        <w:tc>
          <w:tcPr>
            <w:tcW w:w="930" w:type="dxa"/>
            <w:noWrap/>
            <w:hideMark/>
          </w:tcPr>
          <w:p w14:paraId="740DA093" w14:textId="77777777" w:rsidR="001B4031" w:rsidRPr="00891603" w:rsidRDefault="001B4031" w:rsidP="001B403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color w:val="000000"/>
                <w:sz w:val="16"/>
                <w:szCs w:val="18"/>
              </w:rPr>
            </w:pPr>
            <w:r w:rsidRPr="00891603">
              <w:rPr>
                <w:rFonts w:asciiTheme="majorHAnsi" w:eastAsia="Times New Roman" w:hAnsiTheme="majorHAnsi" w:cs="Calibri"/>
                <w:color w:val="000000"/>
                <w:sz w:val="16"/>
                <w:szCs w:val="18"/>
              </w:rPr>
              <w:t>2.2%-3.9%</w:t>
            </w:r>
          </w:p>
        </w:tc>
        <w:tc>
          <w:tcPr>
            <w:tcW w:w="773" w:type="dxa"/>
            <w:noWrap/>
            <w:hideMark/>
          </w:tcPr>
          <w:p w14:paraId="49D6183E"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color w:val="000000"/>
                <w:sz w:val="16"/>
                <w:szCs w:val="18"/>
              </w:rPr>
            </w:pPr>
          </w:p>
        </w:tc>
        <w:tc>
          <w:tcPr>
            <w:tcW w:w="727" w:type="dxa"/>
            <w:noWrap/>
            <w:hideMark/>
          </w:tcPr>
          <w:p w14:paraId="356CF1A5"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p>
        </w:tc>
        <w:tc>
          <w:tcPr>
            <w:tcW w:w="720" w:type="dxa"/>
            <w:noWrap/>
            <w:hideMark/>
          </w:tcPr>
          <w:p w14:paraId="2F7F08BB"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p>
        </w:tc>
        <w:tc>
          <w:tcPr>
            <w:tcW w:w="900" w:type="dxa"/>
            <w:noWrap/>
            <w:hideMark/>
          </w:tcPr>
          <w:p w14:paraId="377EB3D8"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p>
        </w:tc>
      </w:tr>
      <w:tr w:rsidR="001B4031" w:rsidRPr="00891603" w14:paraId="73C0DD84" w14:textId="77777777" w:rsidTr="001B403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50" w:type="dxa"/>
            <w:vMerge/>
            <w:hideMark/>
          </w:tcPr>
          <w:p w14:paraId="576C8E6B" w14:textId="77777777" w:rsidR="001B4031" w:rsidRPr="00891603" w:rsidRDefault="001B4031" w:rsidP="001B4031">
            <w:pPr>
              <w:rPr>
                <w:rFonts w:asciiTheme="majorHAnsi" w:eastAsia="Times New Roman" w:hAnsiTheme="majorHAnsi" w:cs="Calibri"/>
                <w:color w:val="000000"/>
                <w:sz w:val="16"/>
                <w:szCs w:val="18"/>
              </w:rPr>
            </w:pPr>
          </w:p>
        </w:tc>
        <w:tc>
          <w:tcPr>
            <w:tcW w:w="2065" w:type="dxa"/>
            <w:hideMark/>
          </w:tcPr>
          <w:p w14:paraId="7AA07C87" w14:textId="77777777" w:rsidR="001B4031" w:rsidRPr="00891603" w:rsidRDefault="001B4031"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b/>
                <w:bCs/>
                <w:color w:val="000000"/>
                <w:sz w:val="16"/>
                <w:szCs w:val="18"/>
              </w:rPr>
            </w:pPr>
            <w:r w:rsidRPr="00891603">
              <w:rPr>
                <w:rFonts w:asciiTheme="majorHAnsi" w:eastAsia="Times New Roman" w:hAnsiTheme="majorHAnsi" w:cs="Calibri"/>
                <w:b/>
                <w:bCs/>
                <w:color w:val="000000"/>
                <w:sz w:val="16"/>
                <w:szCs w:val="18"/>
              </w:rPr>
              <w:t>Lewis (2000)</w:t>
            </w:r>
          </w:p>
        </w:tc>
        <w:tc>
          <w:tcPr>
            <w:tcW w:w="990" w:type="dxa"/>
            <w:hideMark/>
          </w:tcPr>
          <w:p w14:paraId="79D64931" w14:textId="77777777" w:rsidR="001B4031" w:rsidRPr="00891603" w:rsidRDefault="001B4031"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b/>
                <w:bCs/>
                <w:color w:val="000000"/>
                <w:sz w:val="16"/>
                <w:szCs w:val="18"/>
              </w:rPr>
            </w:pPr>
            <w:r w:rsidRPr="00891603">
              <w:rPr>
                <w:rFonts w:asciiTheme="majorHAnsi" w:eastAsia="Times New Roman" w:hAnsiTheme="majorHAnsi" w:cs="Calibri"/>
                <w:b/>
                <w:bCs/>
                <w:color w:val="000000"/>
                <w:sz w:val="16"/>
                <w:szCs w:val="18"/>
              </w:rPr>
              <w:t>USA</w:t>
            </w:r>
          </w:p>
        </w:tc>
        <w:tc>
          <w:tcPr>
            <w:tcW w:w="502" w:type="dxa"/>
            <w:noWrap/>
            <w:hideMark/>
          </w:tcPr>
          <w:p w14:paraId="2CC2CA46" w14:textId="77777777" w:rsidR="001B4031" w:rsidRPr="00891603"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b/>
                <w:bCs/>
                <w:color w:val="000000"/>
                <w:sz w:val="16"/>
                <w:szCs w:val="18"/>
              </w:rPr>
            </w:pPr>
          </w:p>
        </w:tc>
        <w:tc>
          <w:tcPr>
            <w:tcW w:w="758" w:type="dxa"/>
            <w:noWrap/>
            <w:hideMark/>
          </w:tcPr>
          <w:p w14:paraId="47D6A171" w14:textId="77777777" w:rsidR="001B4031" w:rsidRPr="00891603"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p>
        </w:tc>
        <w:tc>
          <w:tcPr>
            <w:tcW w:w="630" w:type="dxa"/>
            <w:noWrap/>
            <w:hideMark/>
          </w:tcPr>
          <w:p w14:paraId="0FFC46DE" w14:textId="77777777" w:rsidR="001B4031" w:rsidRPr="00891603"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p>
        </w:tc>
        <w:tc>
          <w:tcPr>
            <w:tcW w:w="930" w:type="dxa"/>
            <w:noWrap/>
            <w:hideMark/>
          </w:tcPr>
          <w:p w14:paraId="5C376BD1" w14:textId="77777777" w:rsidR="001B4031" w:rsidRPr="00891603"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p>
        </w:tc>
        <w:tc>
          <w:tcPr>
            <w:tcW w:w="773" w:type="dxa"/>
            <w:noWrap/>
            <w:hideMark/>
          </w:tcPr>
          <w:p w14:paraId="55302178" w14:textId="77777777" w:rsidR="001B4031" w:rsidRPr="00891603" w:rsidRDefault="001B4031"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color w:val="000000"/>
                <w:sz w:val="16"/>
                <w:szCs w:val="18"/>
              </w:rPr>
            </w:pPr>
            <w:r w:rsidRPr="00891603">
              <w:rPr>
                <w:rFonts w:asciiTheme="majorHAnsi" w:eastAsia="Times New Roman" w:hAnsiTheme="majorHAnsi" w:cs="Calibri"/>
                <w:color w:val="000000"/>
                <w:sz w:val="16"/>
                <w:szCs w:val="18"/>
              </w:rPr>
              <w:t>10-15%</w:t>
            </w:r>
          </w:p>
        </w:tc>
        <w:tc>
          <w:tcPr>
            <w:tcW w:w="727" w:type="dxa"/>
            <w:noWrap/>
            <w:hideMark/>
          </w:tcPr>
          <w:p w14:paraId="3280CBB1" w14:textId="77777777" w:rsidR="001B4031" w:rsidRPr="00891603"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color w:val="000000"/>
                <w:sz w:val="16"/>
                <w:szCs w:val="18"/>
              </w:rPr>
            </w:pPr>
          </w:p>
        </w:tc>
        <w:tc>
          <w:tcPr>
            <w:tcW w:w="720" w:type="dxa"/>
            <w:noWrap/>
            <w:hideMark/>
          </w:tcPr>
          <w:p w14:paraId="121309A3" w14:textId="77777777" w:rsidR="001B4031" w:rsidRPr="00891603"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p>
        </w:tc>
        <w:tc>
          <w:tcPr>
            <w:tcW w:w="900" w:type="dxa"/>
            <w:noWrap/>
            <w:hideMark/>
          </w:tcPr>
          <w:p w14:paraId="7F657EDD" w14:textId="77777777" w:rsidR="001B4031" w:rsidRPr="00891603"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p>
        </w:tc>
      </w:tr>
      <w:tr w:rsidR="001B4031" w:rsidRPr="00891603" w14:paraId="2AADA925" w14:textId="77777777" w:rsidTr="001B4031">
        <w:trPr>
          <w:trHeight w:val="300"/>
        </w:trPr>
        <w:tc>
          <w:tcPr>
            <w:cnfStyle w:val="001000000000" w:firstRow="0" w:lastRow="0" w:firstColumn="1" w:lastColumn="0" w:oddVBand="0" w:evenVBand="0" w:oddHBand="0" w:evenHBand="0" w:firstRowFirstColumn="0" w:firstRowLastColumn="0" w:lastRowFirstColumn="0" w:lastRowLastColumn="0"/>
            <w:tcW w:w="450" w:type="dxa"/>
            <w:vMerge/>
            <w:hideMark/>
          </w:tcPr>
          <w:p w14:paraId="48FF0D42" w14:textId="77777777" w:rsidR="001B4031" w:rsidRPr="00891603" w:rsidRDefault="001B4031" w:rsidP="001B4031">
            <w:pPr>
              <w:rPr>
                <w:rFonts w:asciiTheme="majorHAnsi" w:eastAsia="Times New Roman" w:hAnsiTheme="majorHAnsi" w:cs="Calibri"/>
                <w:color w:val="000000"/>
                <w:sz w:val="16"/>
                <w:szCs w:val="18"/>
              </w:rPr>
            </w:pPr>
          </w:p>
        </w:tc>
        <w:tc>
          <w:tcPr>
            <w:tcW w:w="2065" w:type="dxa"/>
            <w:hideMark/>
          </w:tcPr>
          <w:p w14:paraId="7BAC8400" w14:textId="77777777" w:rsidR="001B4031" w:rsidRPr="00891603" w:rsidRDefault="001B4031" w:rsidP="001B403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b/>
                <w:bCs/>
                <w:color w:val="000000"/>
                <w:sz w:val="16"/>
                <w:szCs w:val="18"/>
              </w:rPr>
            </w:pPr>
            <w:r w:rsidRPr="00891603">
              <w:rPr>
                <w:rFonts w:asciiTheme="majorHAnsi" w:eastAsia="Times New Roman" w:hAnsiTheme="majorHAnsi" w:cs="Calibri"/>
                <w:b/>
                <w:bCs/>
                <w:color w:val="000000"/>
                <w:sz w:val="16"/>
                <w:szCs w:val="18"/>
              </w:rPr>
              <w:t>Stevenson (2001)</w:t>
            </w:r>
          </w:p>
        </w:tc>
        <w:tc>
          <w:tcPr>
            <w:tcW w:w="990" w:type="dxa"/>
            <w:hideMark/>
          </w:tcPr>
          <w:p w14:paraId="2450EAD7" w14:textId="77777777" w:rsidR="001B4031" w:rsidRPr="00891603" w:rsidRDefault="001B4031" w:rsidP="001B403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b/>
                <w:bCs/>
                <w:color w:val="000000"/>
                <w:sz w:val="16"/>
                <w:szCs w:val="18"/>
              </w:rPr>
            </w:pPr>
            <w:r w:rsidRPr="00891603">
              <w:rPr>
                <w:rFonts w:asciiTheme="majorHAnsi" w:eastAsia="Times New Roman" w:hAnsiTheme="majorHAnsi" w:cs="Calibri"/>
                <w:b/>
                <w:bCs/>
                <w:color w:val="000000"/>
                <w:sz w:val="16"/>
                <w:szCs w:val="18"/>
              </w:rPr>
              <w:t>USA</w:t>
            </w:r>
          </w:p>
        </w:tc>
        <w:tc>
          <w:tcPr>
            <w:tcW w:w="502" w:type="dxa"/>
            <w:noWrap/>
            <w:hideMark/>
          </w:tcPr>
          <w:p w14:paraId="4F4DF0E1" w14:textId="77777777" w:rsidR="001B4031" w:rsidRPr="00891603" w:rsidRDefault="001B4031" w:rsidP="001B403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b/>
                <w:bCs/>
                <w:color w:val="000000"/>
                <w:sz w:val="16"/>
                <w:szCs w:val="18"/>
              </w:rPr>
            </w:pPr>
            <w:r w:rsidRPr="00891603">
              <w:rPr>
                <w:rFonts w:asciiTheme="majorHAnsi" w:eastAsia="Times New Roman" w:hAnsiTheme="majorHAnsi" w:cs="Calibri"/>
                <w:b/>
                <w:bCs/>
                <w:color w:val="000000"/>
                <w:sz w:val="16"/>
                <w:szCs w:val="18"/>
              </w:rPr>
              <w:t>1%</w:t>
            </w:r>
          </w:p>
        </w:tc>
        <w:tc>
          <w:tcPr>
            <w:tcW w:w="758" w:type="dxa"/>
            <w:noWrap/>
            <w:hideMark/>
          </w:tcPr>
          <w:p w14:paraId="7C1EB91B"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b/>
                <w:bCs/>
                <w:color w:val="000000"/>
                <w:sz w:val="16"/>
                <w:szCs w:val="18"/>
              </w:rPr>
            </w:pPr>
          </w:p>
        </w:tc>
        <w:tc>
          <w:tcPr>
            <w:tcW w:w="630" w:type="dxa"/>
            <w:noWrap/>
            <w:hideMark/>
          </w:tcPr>
          <w:p w14:paraId="41B04B0D"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p>
        </w:tc>
        <w:tc>
          <w:tcPr>
            <w:tcW w:w="930" w:type="dxa"/>
            <w:noWrap/>
            <w:hideMark/>
          </w:tcPr>
          <w:p w14:paraId="233C1082"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p>
        </w:tc>
        <w:tc>
          <w:tcPr>
            <w:tcW w:w="773" w:type="dxa"/>
            <w:noWrap/>
            <w:hideMark/>
          </w:tcPr>
          <w:p w14:paraId="52521C73" w14:textId="77777777" w:rsidR="001B4031" w:rsidRPr="00891603" w:rsidRDefault="001B4031" w:rsidP="001B403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color w:val="000000"/>
                <w:sz w:val="16"/>
                <w:szCs w:val="18"/>
              </w:rPr>
            </w:pPr>
            <w:r w:rsidRPr="00891603">
              <w:rPr>
                <w:rFonts w:asciiTheme="majorHAnsi" w:eastAsia="Times New Roman" w:hAnsiTheme="majorHAnsi" w:cs="Calibri"/>
                <w:color w:val="000000"/>
                <w:sz w:val="16"/>
                <w:szCs w:val="18"/>
              </w:rPr>
              <w:t>1.10%</w:t>
            </w:r>
          </w:p>
        </w:tc>
        <w:tc>
          <w:tcPr>
            <w:tcW w:w="727" w:type="dxa"/>
            <w:noWrap/>
            <w:hideMark/>
          </w:tcPr>
          <w:p w14:paraId="331A3DB9"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color w:val="000000"/>
                <w:sz w:val="16"/>
                <w:szCs w:val="18"/>
              </w:rPr>
            </w:pPr>
          </w:p>
        </w:tc>
        <w:tc>
          <w:tcPr>
            <w:tcW w:w="720" w:type="dxa"/>
            <w:noWrap/>
            <w:hideMark/>
          </w:tcPr>
          <w:p w14:paraId="10BEA2CC"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p>
        </w:tc>
        <w:tc>
          <w:tcPr>
            <w:tcW w:w="900" w:type="dxa"/>
            <w:noWrap/>
            <w:hideMark/>
          </w:tcPr>
          <w:p w14:paraId="7C78359C"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p>
        </w:tc>
      </w:tr>
      <w:tr w:rsidR="001B4031" w:rsidRPr="00891603" w14:paraId="58F20640" w14:textId="77777777" w:rsidTr="001B4031">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450" w:type="dxa"/>
            <w:vMerge/>
            <w:hideMark/>
          </w:tcPr>
          <w:p w14:paraId="633EB380" w14:textId="77777777" w:rsidR="001B4031" w:rsidRPr="00891603" w:rsidRDefault="001B4031" w:rsidP="001B4031">
            <w:pPr>
              <w:rPr>
                <w:rFonts w:asciiTheme="majorHAnsi" w:eastAsia="Times New Roman" w:hAnsiTheme="majorHAnsi" w:cs="Calibri"/>
                <w:color w:val="000000"/>
                <w:sz w:val="16"/>
                <w:szCs w:val="18"/>
              </w:rPr>
            </w:pPr>
          </w:p>
        </w:tc>
        <w:tc>
          <w:tcPr>
            <w:tcW w:w="2065" w:type="dxa"/>
            <w:hideMark/>
          </w:tcPr>
          <w:p w14:paraId="77792524" w14:textId="77777777" w:rsidR="001B4031" w:rsidRPr="00891603" w:rsidRDefault="001B4031"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b/>
                <w:bCs/>
                <w:color w:val="000000"/>
                <w:sz w:val="16"/>
                <w:szCs w:val="18"/>
              </w:rPr>
            </w:pPr>
            <w:r w:rsidRPr="00891603">
              <w:rPr>
                <w:rFonts w:asciiTheme="majorHAnsi" w:eastAsia="Times New Roman" w:hAnsiTheme="majorHAnsi" w:cs="Calibri"/>
                <w:b/>
                <w:bCs/>
                <w:color w:val="000000"/>
                <w:sz w:val="16"/>
                <w:szCs w:val="18"/>
              </w:rPr>
              <w:t>SERCE 2010</w:t>
            </w:r>
          </w:p>
        </w:tc>
        <w:tc>
          <w:tcPr>
            <w:tcW w:w="990" w:type="dxa"/>
            <w:hideMark/>
          </w:tcPr>
          <w:p w14:paraId="7D92C8A4" w14:textId="77777777" w:rsidR="001B4031" w:rsidRPr="00891603" w:rsidRDefault="001B4031"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b/>
                <w:bCs/>
                <w:color w:val="000000"/>
                <w:sz w:val="16"/>
                <w:szCs w:val="18"/>
              </w:rPr>
            </w:pPr>
            <w:r w:rsidRPr="00891603">
              <w:rPr>
                <w:rFonts w:asciiTheme="majorHAnsi" w:eastAsia="Times New Roman" w:hAnsiTheme="majorHAnsi" w:cs="Calibri"/>
                <w:b/>
                <w:bCs/>
                <w:color w:val="000000"/>
                <w:sz w:val="16"/>
                <w:szCs w:val="18"/>
              </w:rPr>
              <w:t>Latam/ Caribbean</w:t>
            </w:r>
          </w:p>
        </w:tc>
        <w:tc>
          <w:tcPr>
            <w:tcW w:w="502" w:type="dxa"/>
            <w:noWrap/>
            <w:hideMark/>
          </w:tcPr>
          <w:p w14:paraId="03283172" w14:textId="77777777" w:rsidR="001B4031" w:rsidRPr="00891603"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b/>
                <w:bCs/>
                <w:color w:val="000000"/>
                <w:sz w:val="16"/>
                <w:szCs w:val="18"/>
              </w:rPr>
            </w:pPr>
          </w:p>
        </w:tc>
        <w:tc>
          <w:tcPr>
            <w:tcW w:w="758" w:type="dxa"/>
            <w:noWrap/>
            <w:hideMark/>
          </w:tcPr>
          <w:p w14:paraId="37FD8B40" w14:textId="77777777" w:rsidR="001B4031" w:rsidRPr="00891603"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p>
        </w:tc>
        <w:tc>
          <w:tcPr>
            <w:tcW w:w="630" w:type="dxa"/>
            <w:noWrap/>
            <w:hideMark/>
          </w:tcPr>
          <w:p w14:paraId="14D3EFDF" w14:textId="77777777" w:rsidR="001B4031" w:rsidRPr="00891603"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p>
        </w:tc>
        <w:tc>
          <w:tcPr>
            <w:tcW w:w="930" w:type="dxa"/>
            <w:noWrap/>
            <w:hideMark/>
          </w:tcPr>
          <w:p w14:paraId="21A5EB6C" w14:textId="77777777" w:rsidR="001B4031" w:rsidRPr="00891603"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p>
        </w:tc>
        <w:tc>
          <w:tcPr>
            <w:tcW w:w="773" w:type="dxa"/>
            <w:noWrap/>
            <w:hideMark/>
          </w:tcPr>
          <w:p w14:paraId="7545448E" w14:textId="77777777" w:rsidR="001B4031" w:rsidRPr="00891603" w:rsidRDefault="001B4031"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color w:val="000000"/>
                <w:sz w:val="16"/>
                <w:szCs w:val="18"/>
              </w:rPr>
            </w:pPr>
            <w:r w:rsidRPr="00891603">
              <w:rPr>
                <w:rFonts w:asciiTheme="majorHAnsi" w:eastAsia="Times New Roman" w:hAnsiTheme="majorHAnsi" w:cs="Calibri"/>
                <w:color w:val="000000"/>
                <w:sz w:val="16"/>
                <w:szCs w:val="18"/>
              </w:rPr>
              <w:t>+</w:t>
            </w:r>
          </w:p>
        </w:tc>
        <w:tc>
          <w:tcPr>
            <w:tcW w:w="727" w:type="dxa"/>
            <w:noWrap/>
            <w:hideMark/>
          </w:tcPr>
          <w:p w14:paraId="7D63EFDF" w14:textId="77777777" w:rsidR="001B4031" w:rsidRPr="00891603"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color w:val="000000"/>
                <w:sz w:val="16"/>
                <w:szCs w:val="18"/>
              </w:rPr>
            </w:pPr>
          </w:p>
        </w:tc>
        <w:tc>
          <w:tcPr>
            <w:tcW w:w="720" w:type="dxa"/>
            <w:noWrap/>
            <w:hideMark/>
          </w:tcPr>
          <w:p w14:paraId="7DF63A9D" w14:textId="77777777" w:rsidR="001B4031" w:rsidRPr="00891603"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p>
        </w:tc>
        <w:tc>
          <w:tcPr>
            <w:tcW w:w="900" w:type="dxa"/>
            <w:noWrap/>
            <w:hideMark/>
          </w:tcPr>
          <w:p w14:paraId="6A339BEF" w14:textId="77777777" w:rsidR="001B4031" w:rsidRPr="00891603"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p>
        </w:tc>
      </w:tr>
      <w:tr w:rsidR="001B4031" w:rsidRPr="00891603" w14:paraId="5FFB9329" w14:textId="77777777" w:rsidTr="001B4031">
        <w:trPr>
          <w:trHeight w:val="480"/>
        </w:trPr>
        <w:tc>
          <w:tcPr>
            <w:cnfStyle w:val="001000000000" w:firstRow="0" w:lastRow="0" w:firstColumn="1" w:lastColumn="0" w:oddVBand="0" w:evenVBand="0" w:oddHBand="0" w:evenHBand="0" w:firstRowFirstColumn="0" w:firstRowLastColumn="0" w:lastRowFirstColumn="0" w:lastRowLastColumn="0"/>
            <w:tcW w:w="450" w:type="dxa"/>
            <w:vMerge/>
            <w:hideMark/>
          </w:tcPr>
          <w:p w14:paraId="57E6AAB4" w14:textId="77777777" w:rsidR="001B4031" w:rsidRPr="00891603" w:rsidRDefault="001B4031" w:rsidP="001B4031">
            <w:pPr>
              <w:rPr>
                <w:rFonts w:asciiTheme="majorHAnsi" w:eastAsia="Times New Roman" w:hAnsiTheme="majorHAnsi" w:cs="Calibri"/>
                <w:color w:val="000000"/>
                <w:sz w:val="16"/>
                <w:szCs w:val="18"/>
              </w:rPr>
            </w:pPr>
          </w:p>
        </w:tc>
        <w:tc>
          <w:tcPr>
            <w:tcW w:w="2065" w:type="dxa"/>
            <w:hideMark/>
          </w:tcPr>
          <w:p w14:paraId="472F92FB" w14:textId="77777777" w:rsidR="001B4031" w:rsidRPr="00891603" w:rsidRDefault="001B4031" w:rsidP="001B403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b/>
                <w:bCs/>
                <w:color w:val="000000"/>
                <w:sz w:val="16"/>
                <w:szCs w:val="18"/>
              </w:rPr>
            </w:pPr>
            <w:r w:rsidRPr="00891603">
              <w:rPr>
                <w:rFonts w:asciiTheme="majorHAnsi" w:eastAsia="Times New Roman" w:hAnsiTheme="majorHAnsi" w:cs="Calibri"/>
                <w:b/>
                <w:bCs/>
                <w:color w:val="000000"/>
                <w:sz w:val="16"/>
                <w:szCs w:val="18"/>
              </w:rPr>
              <w:t>Berlinksi and Galiani (2005)</w:t>
            </w:r>
          </w:p>
        </w:tc>
        <w:tc>
          <w:tcPr>
            <w:tcW w:w="990" w:type="dxa"/>
            <w:hideMark/>
          </w:tcPr>
          <w:p w14:paraId="07268DFD" w14:textId="77777777" w:rsidR="001B4031" w:rsidRPr="00891603" w:rsidRDefault="001B4031" w:rsidP="001B403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b/>
                <w:bCs/>
                <w:color w:val="000000"/>
                <w:sz w:val="16"/>
                <w:szCs w:val="18"/>
              </w:rPr>
            </w:pPr>
            <w:r w:rsidRPr="00891603">
              <w:rPr>
                <w:rFonts w:asciiTheme="majorHAnsi" w:eastAsia="Times New Roman" w:hAnsiTheme="majorHAnsi" w:cs="Calibri"/>
                <w:b/>
                <w:bCs/>
                <w:color w:val="000000"/>
                <w:sz w:val="16"/>
                <w:szCs w:val="18"/>
              </w:rPr>
              <w:t>Argentina</w:t>
            </w:r>
          </w:p>
        </w:tc>
        <w:tc>
          <w:tcPr>
            <w:tcW w:w="502" w:type="dxa"/>
            <w:noWrap/>
            <w:hideMark/>
          </w:tcPr>
          <w:p w14:paraId="6D21DE7A"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b/>
                <w:bCs/>
                <w:color w:val="000000"/>
                <w:sz w:val="16"/>
                <w:szCs w:val="18"/>
              </w:rPr>
            </w:pPr>
          </w:p>
        </w:tc>
        <w:tc>
          <w:tcPr>
            <w:tcW w:w="758" w:type="dxa"/>
            <w:noWrap/>
            <w:hideMark/>
          </w:tcPr>
          <w:p w14:paraId="4760D7AB" w14:textId="77777777" w:rsidR="001B4031" w:rsidRPr="00891603" w:rsidRDefault="001B4031" w:rsidP="001B403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color w:val="000000"/>
                <w:sz w:val="16"/>
                <w:szCs w:val="18"/>
              </w:rPr>
            </w:pPr>
            <w:r w:rsidRPr="00891603">
              <w:rPr>
                <w:rFonts w:asciiTheme="majorHAnsi" w:eastAsia="Times New Roman" w:hAnsiTheme="majorHAnsi" w:cs="Calibri"/>
                <w:color w:val="000000"/>
                <w:sz w:val="16"/>
                <w:szCs w:val="18"/>
              </w:rPr>
              <w:t>7.50%</w:t>
            </w:r>
          </w:p>
        </w:tc>
        <w:tc>
          <w:tcPr>
            <w:tcW w:w="630" w:type="dxa"/>
            <w:noWrap/>
            <w:hideMark/>
          </w:tcPr>
          <w:p w14:paraId="693EA3F2"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color w:val="000000"/>
                <w:sz w:val="16"/>
                <w:szCs w:val="18"/>
              </w:rPr>
            </w:pPr>
          </w:p>
        </w:tc>
        <w:tc>
          <w:tcPr>
            <w:tcW w:w="930" w:type="dxa"/>
            <w:noWrap/>
            <w:hideMark/>
          </w:tcPr>
          <w:p w14:paraId="2324592D"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p>
        </w:tc>
        <w:tc>
          <w:tcPr>
            <w:tcW w:w="773" w:type="dxa"/>
            <w:noWrap/>
            <w:hideMark/>
          </w:tcPr>
          <w:p w14:paraId="447DDA28"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p>
        </w:tc>
        <w:tc>
          <w:tcPr>
            <w:tcW w:w="727" w:type="dxa"/>
            <w:noWrap/>
            <w:hideMark/>
          </w:tcPr>
          <w:p w14:paraId="2B26FCF6"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p>
        </w:tc>
        <w:tc>
          <w:tcPr>
            <w:tcW w:w="720" w:type="dxa"/>
            <w:noWrap/>
            <w:hideMark/>
          </w:tcPr>
          <w:p w14:paraId="11C32756"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p>
        </w:tc>
        <w:tc>
          <w:tcPr>
            <w:tcW w:w="900" w:type="dxa"/>
            <w:noWrap/>
            <w:hideMark/>
          </w:tcPr>
          <w:p w14:paraId="06C8CA0A"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p>
        </w:tc>
      </w:tr>
      <w:tr w:rsidR="001B4031" w:rsidRPr="00891603" w14:paraId="388F76FE" w14:textId="77777777" w:rsidTr="001B4031">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450" w:type="dxa"/>
            <w:vMerge w:val="restart"/>
            <w:noWrap/>
            <w:hideMark/>
          </w:tcPr>
          <w:p w14:paraId="51496835" w14:textId="77777777" w:rsidR="001B4031" w:rsidRPr="00891603" w:rsidRDefault="001B4031" w:rsidP="001B4031">
            <w:pPr>
              <w:jc w:val="center"/>
              <w:rPr>
                <w:rFonts w:asciiTheme="majorHAnsi" w:eastAsia="Times New Roman" w:hAnsiTheme="majorHAnsi" w:cs="Calibri"/>
                <w:color w:val="000000"/>
                <w:sz w:val="16"/>
                <w:szCs w:val="18"/>
              </w:rPr>
            </w:pPr>
            <w:r w:rsidRPr="00891603">
              <w:rPr>
                <w:rFonts w:asciiTheme="majorHAnsi" w:eastAsia="Times New Roman" w:hAnsiTheme="majorHAnsi" w:cs="Calibri"/>
                <w:color w:val="000000"/>
                <w:sz w:val="16"/>
                <w:szCs w:val="18"/>
              </w:rPr>
              <w:t>v</w:t>
            </w:r>
          </w:p>
        </w:tc>
        <w:tc>
          <w:tcPr>
            <w:tcW w:w="2065" w:type="dxa"/>
            <w:hideMark/>
          </w:tcPr>
          <w:p w14:paraId="082F8AB4" w14:textId="77777777" w:rsidR="001B4031" w:rsidRPr="00891603" w:rsidRDefault="001B4031"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b/>
                <w:bCs/>
                <w:color w:val="000000"/>
                <w:sz w:val="16"/>
                <w:szCs w:val="18"/>
              </w:rPr>
            </w:pPr>
            <w:r w:rsidRPr="00891603">
              <w:rPr>
                <w:rFonts w:asciiTheme="majorHAnsi" w:eastAsia="Times New Roman" w:hAnsiTheme="majorHAnsi" w:cs="Calibri"/>
                <w:b/>
                <w:bCs/>
                <w:color w:val="000000"/>
                <w:sz w:val="16"/>
                <w:szCs w:val="18"/>
              </w:rPr>
              <w:t>McEwan (2015)</w:t>
            </w:r>
          </w:p>
        </w:tc>
        <w:tc>
          <w:tcPr>
            <w:tcW w:w="990" w:type="dxa"/>
            <w:hideMark/>
          </w:tcPr>
          <w:p w14:paraId="22E8DFE1" w14:textId="77777777" w:rsidR="001B4031" w:rsidRPr="00891603" w:rsidRDefault="001B4031"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b/>
                <w:bCs/>
                <w:color w:val="000000"/>
                <w:sz w:val="16"/>
                <w:szCs w:val="18"/>
              </w:rPr>
            </w:pPr>
            <w:r w:rsidRPr="00891603">
              <w:rPr>
                <w:rFonts w:asciiTheme="majorHAnsi" w:eastAsia="Times New Roman" w:hAnsiTheme="majorHAnsi" w:cs="Calibri"/>
                <w:b/>
                <w:bCs/>
                <w:color w:val="000000"/>
                <w:sz w:val="16"/>
                <w:szCs w:val="18"/>
              </w:rPr>
              <w:t>Developing countries</w:t>
            </w:r>
          </w:p>
        </w:tc>
        <w:tc>
          <w:tcPr>
            <w:tcW w:w="502" w:type="dxa"/>
            <w:hideMark/>
          </w:tcPr>
          <w:p w14:paraId="5AE16EF6" w14:textId="77777777" w:rsidR="001B4031" w:rsidRPr="00891603" w:rsidRDefault="001B4031"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b/>
                <w:bCs/>
                <w:color w:val="000000"/>
                <w:sz w:val="16"/>
                <w:szCs w:val="18"/>
              </w:rPr>
            </w:pPr>
            <w:r w:rsidRPr="00891603">
              <w:rPr>
                <w:rFonts w:asciiTheme="majorHAnsi" w:eastAsia="Times New Roman" w:hAnsiTheme="majorHAnsi" w:cs="Calibri"/>
                <w:b/>
                <w:bCs/>
                <w:color w:val="000000"/>
                <w:sz w:val="16"/>
                <w:szCs w:val="18"/>
              </w:rPr>
              <w:t> </w:t>
            </w:r>
          </w:p>
        </w:tc>
        <w:tc>
          <w:tcPr>
            <w:tcW w:w="758" w:type="dxa"/>
            <w:noWrap/>
            <w:hideMark/>
          </w:tcPr>
          <w:p w14:paraId="156AC45D" w14:textId="77777777" w:rsidR="001B4031" w:rsidRPr="00891603" w:rsidRDefault="001B4031"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color w:val="000000"/>
                <w:sz w:val="16"/>
                <w:szCs w:val="18"/>
              </w:rPr>
            </w:pPr>
            <w:r w:rsidRPr="00891603">
              <w:rPr>
                <w:rFonts w:asciiTheme="majorHAnsi" w:eastAsia="Times New Roman" w:hAnsiTheme="majorHAnsi" w:cs="Calibri"/>
                <w:color w:val="000000"/>
                <w:sz w:val="16"/>
                <w:szCs w:val="18"/>
              </w:rPr>
              <w:t> </w:t>
            </w:r>
          </w:p>
        </w:tc>
        <w:tc>
          <w:tcPr>
            <w:tcW w:w="630" w:type="dxa"/>
            <w:noWrap/>
            <w:hideMark/>
          </w:tcPr>
          <w:p w14:paraId="3BFBD3F7" w14:textId="77777777" w:rsidR="001B4031" w:rsidRPr="00891603" w:rsidRDefault="001B4031"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color w:val="000000"/>
                <w:sz w:val="16"/>
                <w:szCs w:val="18"/>
              </w:rPr>
            </w:pPr>
            <w:r w:rsidRPr="00891603">
              <w:rPr>
                <w:rFonts w:asciiTheme="majorHAnsi" w:eastAsia="Times New Roman" w:hAnsiTheme="majorHAnsi" w:cs="Calibri"/>
                <w:color w:val="000000"/>
                <w:sz w:val="16"/>
                <w:szCs w:val="18"/>
              </w:rPr>
              <w:t> </w:t>
            </w:r>
          </w:p>
        </w:tc>
        <w:tc>
          <w:tcPr>
            <w:tcW w:w="930" w:type="dxa"/>
            <w:noWrap/>
            <w:hideMark/>
          </w:tcPr>
          <w:p w14:paraId="46FF7CB4" w14:textId="77777777" w:rsidR="001B4031" w:rsidRPr="00891603" w:rsidRDefault="001B4031"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color w:val="000000"/>
                <w:sz w:val="16"/>
                <w:szCs w:val="18"/>
              </w:rPr>
            </w:pPr>
            <w:r w:rsidRPr="00891603">
              <w:rPr>
                <w:rFonts w:asciiTheme="majorHAnsi" w:eastAsia="Times New Roman" w:hAnsiTheme="majorHAnsi" w:cs="Calibri"/>
                <w:color w:val="000000"/>
                <w:sz w:val="16"/>
                <w:szCs w:val="18"/>
              </w:rPr>
              <w:t> </w:t>
            </w:r>
          </w:p>
        </w:tc>
        <w:tc>
          <w:tcPr>
            <w:tcW w:w="773" w:type="dxa"/>
            <w:hideMark/>
          </w:tcPr>
          <w:p w14:paraId="525FD44A" w14:textId="77777777" w:rsidR="001B4031" w:rsidRPr="00891603" w:rsidRDefault="001B4031"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color w:val="000000"/>
                <w:sz w:val="16"/>
                <w:szCs w:val="18"/>
              </w:rPr>
            </w:pPr>
            <w:r w:rsidRPr="00891603">
              <w:rPr>
                <w:rFonts w:asciiTheme="majorHAnsi" w:eastAsia="Times New Roman" w:hAnsiTheme="majorHAnsi" w:cs="Calibri"/>
                <w:color w:val="000000"/>
                <w:sz w:val="16"/>
                <w:szCs w:val="18"/>
              </w:rPr>
              <w:t>0.04-0.06 s.d.</w:t>
            </w:r>
          </w:p>
        </w:tc>
        <w:tc>
          <w:tcPr>
            <w:tcW w:w="727" w:type="dxa"/>
            <w:noWrap/>
            <w:hideMark/>
          </w:tcPr>
          <w:p w14:paraId="415FFEFD" w14:textId="77777777" w:rsidR="001B4031" w:rsidRPr="00891603" w:rsidRDefault="001B4031"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color w:val="000000"/>
                <w:sz w:val="16"/>
                <w:szCs w:val="18"/>
              </w:rPr>
            </w:pPr>
            <w:r w:rsidRPr="00891603">
              <w:rPr>
                <w:rFonts w:asciiTheme="majorHAnsi" w:eastAsia="Times New Roman" w:hAnsiTheme="majorHAnsi" w:cs="Calibri"/>
                <w:color w:val="000000"/>
                <w:sz w:val="16"/>
                <w:szCs w:val="18"/>
              </w:rPr>
              <w:t> </w:t>
            </w:r>
          </w:p>
        </w:tc>
        <w:tc>
          <w:tcPr>
            <w:tcW w:w="720" w:type="dxa"/>
            <w:noWrap/>
            <w:hideMark/>
          </w:tcPr>
          <w:p w14:paraId="1AC5FD2A" w14:textId="77777777" w:rsidR="001B4031" w:rsidRPr="00891603" w:rsidRDefault="001B4031"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color w:val="000000"/>
                <w:sz w:val="16"/>
                <w:szCs w:val="18"/>
              </w:rPr>
            </w:pPr>
            <w:r w:rsidRPr="00891603">
              <w:rPr>
                <w:rFonts w:asciiTheme="majorHAnsi" w:eastAsia="Times New Roman" w:hAnsiTheme="majorHAnsi" w:cs="Calibri"/>
                <w:color w:val="000000"/>
                <w:sz w:val="16"/>
                <w:szCs w:val="18"/>
              </w:rPr>
              <w:t> </w:t>
            </w:r>
          </w:p>
        </w:tc>
        <w:tc>
          <w:tcPr>
            <w:tcW w:w="900" w:type="dxa"/>
            <w:noWrap/>
            <w:hideMark/>
          </w:tcPr>
          <w:p w14:paraId="388DF226" w14:textId="77777777" w:rsidR="001B4031" w:rsidRPr="00891603" w:rsidRDefault="001B4031"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color w:val="000000"/>
                <w:sz w:val="16"/>
                <w:szCs w:val="18"/>
              </w:rPr>
            </w:pPr>
            <w:r w:rsidRPr="00891603">
              <w:rPr>
                <w:rFonts w:asciiTheme="majorHAnsi" w:eastAsia="Times New Roman" w:hAnsiTheme="majorHAnsi" w:cs="Calibri"/>
                <w:color w:val="000000"/>
                <w:sz w:val="16"/>
                <w:szCs w:val="18"/>
              </w:rPr>
              <w:t> </w:t>
            </w:r>
          </w:p>
        </w:tc>
      </w:tr>
      <w:tr w:rsidR="001B4031" w:rsidRPr="00891603" w14:paraId="4B4DC483" w14:textId="77777777" w:rsidTr="001B4031">
        <w:trPr>
          <w:trHeight w:val="584"/>
        </w:trPr>
        <w:tc>
          <w:tcPr>
            <w:cnfStyle w:val="001000000000" w:firstRow="0" w:lastRow="0" w:firstColumn="1" w:lastColumn="0" w:oddVBand="0" w:evenVBand="0" w:oddHBand="0" w:evenHBand="0" w:firstRowFirstColumn="0" w:firstRowLastColumn="0" w:lastRowFirstColumn="0" w:lastRowLastColumn="0"/>
            <w:tcW w:w="450" w:type="dxa"/>
            <w:vMerge/>
            <w:hideMark/>
          </w:tcPr>
          <w:p w14:paraId="72D4CA48" w14:textId="77777777" w:rsidR="001B4031" w:rsidRPr="00891603" w:rsidRDefault="001B4031" w:rsidP="001B4031">
            <w:pPr>
              <w:rPr>
                <w:rFonts w:asciiTheme="majorHAnsi" w:eastAsia="Times New Roman" w:hAnsiTheme="majorHAnsi" w:cs="Calibri"/>
                <w:color w:val="000000"/>
                <w:sz w:val="16"/>
                <w:szCs w:val="18"/>
              </w:rPr>
            </w:pPr>
          </w:p>
        </w:tc>
        <w:tc>
          <w:tcPr>
            <w:tcW w:w="2065" w:type="dxa"/>
            <w:hideMark/>
          </w:tcPr>
          <w:p w14:paraId="68612E74" w14:textId="77777777" w:rsidR="001B4031" w:rsidRPr="00891603" w:rsidRDefault="001B4031" w:rsidP="001B403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b/>
                <w:bCs/>
                <w:color w:val="000000"/>
                <w:sz w:val="16"/>
                <w:szCs w:val="18"/>
              </w:rPr>
            </w:pPr>
            <w:r w:rsidRPr="00891603">
              <w:rPr>
                <w:rFonts w:asciiTheme="majorHAnsi" w:eastAsia="Times New Roman" w:hAnsiTheme="majorHAnsi" w:cs="Calibri"/>
                <w:b/>
                <w:bCs/>
                <w:color w:val="000000"/>
                <w:sz w:val="16"/>
                <w:szCs w:val="18"/>
              </w:rPr>
              <w:t>Grosskopf, Hayes, Taylor &amp; Weber (2001)</w:t>
            </w:r>
          </w:p>
        </w:tc>
        <w:tc>
          <w:tcPr>
            <w:tcW w:w="990" w:type="dxa"/>
            <w:hideMark/>
          </w:tcPr>
          <w:p w14:paraId="7340138B" w14:textId="77777777" w:rsidR="001B4031" w:rsidRPr="00891603" w:rsidRDefault="001B4031" w:rsidP="001B403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b/>
                <w:bCs/>
                <w:color w:val="000000"/>
                <w:sz w:val="16"/>
                <w:szCs w:val="18"/>
              </w:rPr>
            </w:pPr>
            <w:r w:rsidRPr="00891603">
              <w:rPr>
                <w:rFonts w:asciiTheme="majorHAnsi" w:eastAsia="Times New Roman" w:hAnsiTheme="majorHAnsi" w:cs="Calibri"/>
                <w:b/>
                <w:bCs/>
                <w:color w:val="000000"/>
                <w:sz w:val="16"/>
                <w:szCs w:val="18"/>
              </w:rPr>
              <w:t>USA</w:t>
            </w:r>
          </w:p>
        </w:tc>
        <w:tc>
          <w:tcPr>
            <w:tcW w:w="502" w:type="dxa"/>
            <w:noWrap/>
            <w:hideMark/>
          </w:tcPr>
          <w:p w14:paraId="7C3AC1EA" w14:textId="77777777" w:rsidR="001B4031" w:rsidRPr="00891603" w:rsidRDefault="001B4031" w:rsidP="001B403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b/>
                <w:bCs/>
                <w:color w:val="000000"/>
                <w:sz w:val="16"/>
                <w:szCs w:val="18"/>
              </w:rPr>
            </w:pPr>
            <w:r w:rsidRPr="00891603">
              <w:rPr>
                <w:rFonts w:asciiTheme="majorHAnsi" w:eastAsia="Times New Roman" w:hAnsiTheme="majorHAnsi" w:cs="Calibri"/>
                <w:b/>
                <w:bCs/>
                <w:color w:val="000000"/>
                <w:sz w:val="16"/>
                <w:szCs w:val="18"/>
              </w:rPr>
              <w:t>1%</w:t>
            </w:r>
          </w:p>
        </w:tc>
        <w:tc>
          <w:tcPr>
            <w:tcW w:w="758" w:type="dxa"/>
            <w:noWrap/>
            <w:hideMark/>
          </w:tcPr>
          <w:p w14:paraId="752E291D"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b/>
                <w:bCs/>
                <w:color w:val="000000"/>
                <w:sz w:val="16"/>
                <w:szCs w:val="18"/>
              </w:rPr>
            </w:pPr>
          </w:p>
        </w:tc>
        <w:tc>
          <w:tcPr>
            <w:tcW w:w="630" w:type="dxa"/>
            <w:noWrap/>
            <w:hideMark/>
          </w:tcPr>
          <w:p w14:paraId="06EC2829"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p>
        </w:tc>
        <w:tc>
          <w:tcPr>
            <w:tcW w:w="930" w:type="dxa"/>
            <w:noWrap/>
            <w:hideMark/>
          </w:tcPr>
          <w:p w14:paraId="2CCD72A7"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p>
        </w:tc>
        <w:tc>
          <w:tcPr>
            <w:tcW w:w="773" w:type="dxa"/>
            <w:noWrap/>
            <w:hideMark/>
          </w:tcPr>
          <w:p w14:paraId="60B44EA0"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p>
        </w:tc>
        <w:tc>
          <w:tcPr>
            <w:tcW w:w="727" w:type="dxa"/>
            <w:noWrap/>
            <w:hideMark/>
          </w:tcPr>
          <w:p w14:paraId="003947CA"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p>
        </w:tc>
        <w:tc>
          <w:tcPr>
            <w:tcW w:w="720" w:type="dxa"/>
            <w:noWrap/>
            <w:hideMark/>
          </w:tcPr>
          <w:p w14:paraId="3083C6EF" w14:textId="77777777" w:rsidR="001B4031" w:rsidRPr="00891603" w:rsidRDefault="001B4031" w:rsidP="001B4031">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p>
        </w:tc>
        <w:tc>
          <w:tcPr>
            <w:tcW w:w="900" w:type="dxa"/>
            <w:noWrap/>
            <w:hideMark/>
          </w:tcPr>
          <w:p w14:paraId="4A737B4B" w14:textId="77777777" w:rsidR="001B4031" w:rsidRPr="00891603" w:rsidRDefault="001B4031" w:rsidP="001B403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color w:val="000000"/>
                <w:sz w:val="16"/>
                <w:szCs w:val="18"/>
              </w:rPr>
            </w:pPr>
            <w:r w:rsidRPr="00891603">
              <w:rPr>
                <w:rFonts w:asciiTheme="majorHAnsi" w:eastAsia="Times New Roman" w:hAnsiTheme="majorHAnsi" w:cs="Calibri"/>
                <w:color w:val="000000"/>
                <w:sz w:val="16"/>
                <w:szCs w:val="18"/>
              </w:rPr>
              <w:t>0.5%-1%</w:t>
            </w:r>
          </w:p>
        </w:tc>
      </w:tr>
      <w:tr w:rsidR="001B4031" w:rsidRPr="00891603" w14:paraId="446335AA" w14:textId="77777777" w:rsidTr="001B4031">
        <w:trPr>
          <w:cnfStyle w:val="000000100000" w:firstRow="0" w:lastRow="0" w:firstColumn="0" w:lastColumn="0" w:oddVBand="0" w:evenVBand="0" w:oddHBand="1" w:evenHBand="0" w:firstRowFirstColumn="0" w:firstRowLastColumn="0" w:lastRowFirstColumn="0" w:lastRowLastColumn="0"/>
          <w:trHeight w:val="314"/>
        </w:trPr>
        <w:tc>
          <w:tcPr>
            <w:cnfStyle w:val="001000000000" w:firstRow="0" w:lastRow="0" w:firstColumn="1" w:lastColumn="0" w:oddVBand="0" w:evenVBand="0" w:oddHBand="0" w:evenHBand="0" w:firstRowFirstColumn="0" w:firstRowLastColumn="0" w:lastRowFirstColumn="0" w:lastRowLastColumn="0"/>
            <w:tcW w:w="450" w:type="dxa"/>
            <w:vMerge/>
            <w:hideMark/>
          </w:tcPr>
          <w:p w14:paraId="0178AE62" w14:textId="77777777" w:rsidR="001B4031" w:rsidRPr="00891603" w:rsidRDefault="001B4031" w:rsidP="001B4031">
            <w:pPr>
              <w:rPr>
                <w:rFonts w:asciiTheme="majorHAnsi" w:eastAsia="Times New Roman" w:hAnsiTheme="majorHAnsi" w:cs="Calibri"/>
                <w:color w:val="000000"/>
                <w:sz w:val="16"/>
                <w:szCs w:val="18"/>
              </w:rPr>
            </w:pPr>
          </w:p>
        </w:tc>
        <w:tc>
          <w:tcPr>
            <w:tcW w:w="2065" w:type="dxa"/>
            <w:hideMark/>
          </w:tcPr>
          <w:p w14:paraId="0DC6A272" w14:textId="77777777" w:rsidR="001B4031" w:rsidRPr="00891603" w:rsidRDefault="001B4031"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b/>
                <w:bCs/>
                <w:color w:val="000000"/>
                <w:sz w:val="16"/>
                <w:szCs w:val="18"/>
              </w:rPr>
            </w:pPr>
            <w:r w:rsidRPr="00891603">
              <w:rPr>
                <w:rFonts w:asciiTheme="majorHAnsi" w:eastAsia="Times New Roman" w:hAnsiTheme="majorHAnsi" w:cs="Calibri"/>
                <w:b/>
                <w:bCs/>
                <w:color w:val="000000"/>
                <w:sz w:val="16"/>
                <w:szCs w:val="18"/>
              </w:rPr>
              <w:t>SERCE 2010</w:t>
            </w:r>
          </w:p>
        </w:tc>
        <w:tc>
          <w:tcPr>
            <w:tcW w:w="990" w:type="dxa"/>
            <w:hideMark/>
          </w:tcPr>
          <w:p w14:paraId="1852B5C7" w14:textId="77777777" w:rsidR="001B4031" w:rsidRPr="00891603" w:rsidRDefault="001B4031"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b/>
                <w:bCs/>
                <w:color w:val="000000"/>
                <w:sz w:val="16"/>
                <w:szCs w:val="18"/>
              </w:rPr>
            </w:pPr>
            <w:r w:rsidRPr="00891603">
              <w:rPr>
                <w:rFonts w:asciiTheme="majorHAnsi" w:eastAsia="Times New Roman" w:hAnsiTheme="majorHAnsi" w:cs="Calibri"/>
                <w:b/>
                <w:bCs/>
                <w:color w:val="000000"/>
                <w:sz w:val="16"/>
                <w:szCs w:val="18"/>
              </w:rPr>
              <w:t>Latam/ Caribbean</w:t>
            </w:r>
          </w:p>
        </w:tc>
        <w:tc>
          <w:tcPr>
            <w:tcW w:w="502" w:type="dxa"/>
            <w:noWrap/>
            <w:hideMark/>
          </w:tcPr>
          <w:p w14:paraId="3814416A" w14:textId="77777777" w:rsidR="001B4031" w:rsidRPr="00891603"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b/>
                <w:bCs/>
                <w:color w:val="000000"/>
                <w:sz w:val="16"/>
                <w:szCs w:val="18"/>
              </w:rPr>
            </w:pPr>
          </w:p>
        </w:tc>
        <w:tc>
          <w:tcPr>
            <w:tcW w:w="758" w:type="dxa"/>
            <w:noWrap/>
            <w:hideMark/>
          </w:tcPr>
          <w:p w14:paraId="7C1E3E7B" w14:textId="77777777" w:rsidR="001B4031" w:rsidRPr="00891603"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p>
        </w:tc>
        <w:tc>
          <w:tcPr>
            <w:tcW w:w="630" w:type="dxa"/>
            <w:noWrap/>
            <w:hideMark/>
          </w:tcPr>
          <w:p w14:paraId="2F4FFB68" w14:textId="77777777" w:rsidR="001B4031" w:rsidRPr="00891603"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p>
        </w:tc>
        <w:tc>
          <w:tcPr>
            <w:tcW w:w="930" w:type="dxa"/>
            <w:noWrap/>
            <w:hideMark/>
          </w:tcPr>
          <w:p w14:paraId="2A6C8F09" w14:textId="77777777" w:rsidR="001B4031" w:rsidRPr="00891603"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p>
        </w:tc>
        <w:tc>
          <w:tcPr>
            <w:tcW w:w="773" w:type="dxa"/>
            <w:noWrap/>
            <w:hideMark/>
          </w:tcPr>
          <w:p w14:paraId="21B82656" w14:textId="77777777" w:rsidR="001B4031" w:rsidRPr="00891603" w:rsidRDefault="001B4031" w:rsidP="001B403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color w:val="000000"/>
                <w:sz w:val="16"/>
                <w:szCs w:val="18"/>
              </w:rPr>
            </w:pPr>
            <w:r w:rsidRPr="00891603">
              <w:rPr>
                <w:rFonts w:asciiTheme="majorHAnsi" w:eastAsia="Times New Roman" w:hAnsiTheme="majorHAnsi" w:cs="Calibri"/>
                <w:color w:val="000000"/>
                <w:sz w:val="16"/>
                <w:szCs w:val="18"/>
              </w:rPr>
              <w:t>+</w:t>
            </w:r>
          </w:p>
        </w:tc>
        <w:tc>
          <w:tcPr>
            <w:tcW w:w="727" w:type="dxa"/>
            <w:noWrap/>
            <w:hideMark/>
          </w:tcPr>
          <w:p w14:paraId="30A37175" w14:textId="77777777" w:rsidR="001B4031" w:rsidRPr="00891603"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Calibri"/>
                <w:color w:val="000000"/>
                <w:sz w:val="16"/>
                <w:szCs w:val="18"/>
              </w:rPr>
            </w:pPr>
          </w:p>
        </w:tc>
        <w:tc>
          <w:tcPr>
            <w:tcW w:w="720" w:type="dxa"/>
            <w:noWrap/>
            <w:hideMark/>
          </w:tcPr>
          <w:p w14:paraId="09446289" w14:textId="77777777" w:rsidR="001B4031" w:rsidRPr="00891603"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p>
        </w:tc>
        <w:tc>
          <w:tcPr>
            <w:tcW w:w="900" w:type="dxa"/>
            <w:noWrap/>
            <w:hideMark/>
          </w:tcPr>
          <w:p w14:paraId="1F84CAC2" w14:textId="77777777" w:rsidR="001B4031" w:rsidRPr="00891603" w:rsidRDefault="001B4031" w:rsidP="001B4031">
            <w:pP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p>
        </w:tc>
      </w:tr>
      <w:tr w:rsidR="001B4031" w:rsidRPr="00891603" w14:paraId="05E8CB10" w14:textId="77777777" w:rsidTr="001B4031">
        <w:trPr>
          <w:trHeight w:val="323"/>
        </w:trPr>
        <w:tc>
          <w:tcPr>
            <w:cnfStyle w:val="001000000000" w:firstRow="0" w:lastRow="0" w:firstColumn="1" w:lastColumn="0" w:oddVBand="0" w:evenVBand="0" w:oddHBand="0" w:evenHBand="0" w:firstRowFirstColumn="0" w:firstRowLastColumn="0" w:lastRowFirstColumn="0" w:lastRowLastColumn="0"/>
            <w:tcW w:w="450" w:type="dxa"/>
            <w:vMerge/>
            <w:hideMark/>
          </w:tcPr>
          <w:p w14:paraId="2D0E95A6" w14:textId="77777777" w:rsidR="001B4031" w:rsidRPr="00891603" w:rsidRDefault="001B4031" w:rsidP="001B4031">
            <w:pPr>
              <w:rPr>
                <w:rFonts w:asciiTheme="majorHAnsi" w:eastAsia="Times New Roman" w:hAnsiTheme="majorHAnsi" w:cs="Calibri"/>
                <w:color w:val="000000"/>
                <w:sz w:val="16"/>
                <w:szCs w:val="18"/>
              </w:rPr>
            </w:pPr>
          </w:p>
        </w:tc>
        <w:tc>
          <w:tcPr>
            <w:tcW w:w="2065" w:type="dxa"/>
            <w:hideMark/>
          </w:tcPr>
          <w:p w14:paraId="238FC172" w14:textId="77777777" w:rsidR="001B4031" w:rsidRPr="00891603" w:rsidRDefault="001B4031" w:rsidP="001B403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b/>
                <w:bCs/>
                <w:color w:val="000000"/>
                <w:sz w:val="16"/>
                <w:szCs w:val="18"/>
              </w:rPr>
            </w:pPr>
            <w:r w:rsidRPr="00891603">
              <w:rPr>
                <w:rFonts w:asciiTheme="majorHAnsi" w:eastAsia="Times New Roman" w:hAnsiTheme="majorHAnsi" w:cs="Calibri"/>
                <w:b/>
                <w:bCs/>
                <w:color w:val="000000"/>
                <w:sz w:val="16"/>
                <w:szCs w:val="18"/>
              </w:rPr>
              <w:t>Blimpo &amp; Evans (2011)</w:t>
            </w:r>
          </w:p>
        </w:tc>
        <w:tc>
          <w:tcPr>
            <w:tcW w:w="990" w:type="dxa"/>
            <w:hideMark/>
          </w:tcPr>
          <w:p w14:paraId="5CFCF878" w14:textId="77777777" w:rsidR="001B4031" w:rsidRPr="00891603" w:rsidRDefault="001B4031" w:rsidP="001B403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b/>
                <w:bCs/>
                <w:color w:val="000000"/>
                <w:sz w:val="16"/>
                <w:szCs w:val="18"/>
              </w:rPr>
            </w:pPr>
            <w:r w:rsidRPr="00891603">
              <w:rPr>
                <w:rFonts w:asciiTheme="majorHAnsi" w:eastAsia="Times New Roman" w:hAnsiTheme="majorHAnsi" w:cs="Calibri"/>
                <w:b/>
                <w:bCs/>
                <w:color w:val="000000"/>
                <w:sz w:val="16"/>
                <w:szCs w:val="18"/>
              </w:rPr>
              <w:t>Gambia</w:t>
            </w:r>
          </w:p>
        </w:tc>
        <w:tc>
          <w:tcPr>
            <w:tcW w:w="502" w:type="dxa"/>
            <w:noWrap/>
            <w:hideMark/>
          </w:tcPr>
          <w:p w14:paraId="6FD50D6D" w14:textId="77777777" w:rsidR="001B4031" w:rsidRPr="00891603" w:rsidRDefault="001B4031" w:rsidP="001B403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b/>
                <w:bCs/>
                <w:color w:val="000000"/>
                <w:sz w:val="16"/>
                <w:szCs w:val="18"/>
              </w:rPr>
            </w:pPr>
            <w:r w:rsidRPr="00891603">
              <w:rPr>
                <w:rFonts w:asciiTheme="majorHAnsi" w:eastAsia="Times New Roman" w:hAnsiTheme="majorHAnsi" w:cs="Calibri"/>
                <w:b/>
                <w:bCs/>
                <w:color w:val="000000"/>
                <w:sz w:val="16"/>
                <w:szCs w:val="18"/>
              </w:rPr>
              <w:t> </w:t>
            </w:r>
          </w:p>
        </w:tc>
        <w:tc>
          <w:tcPr>
            <w:tcW w:w="758" w:type="dxa"/>
            <w:hideMark/>
          </w:tcPr>
          <w:p w14:paraId="5B70F5C6" w14:textId="77777777" w:rsidR="001B4031" w:rsidRPr="00891603" w:rsidRDefault="001B4031" w:rsidP="001B403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color w:val="000000"/>
                <w:sz w:val="16"/>
                <w:szCs w:val="18"/>
              </w:rPr>
            </w:pPr>
            <w:r w:rsidRPr="00891603">
              <w:rPr>
                <w:rFonts w:asciiTheme="majorHAnsi" w:eastAsia="Times New Roman" w:hAnsiTheme="majorHAnsi" w:cs="Calibri"/>
                <w:color w:val="000000"/>
                <w:sz w:val="16"/>
                <w:szCs w:val="18"/>
              </w:rPr>
              <w:t>21% and 23%</w:t>
            </w:r>
            <w:r w:rsidRPr="00891603">
              <w:rPr>
                <w:rFonts w:asciiTheme="majorHAnsi" w:eastAsia="Times New Roman" w:hAnsiTheme="majorHAnsi" w:cs="Calibri"/>
                <w:color w:val="000000"/>
                <w:sz w:val="16"/>
                <w:szCs w:val="18"/>
                <w:vertAlign w:val="superscript"/>
              </w:rPr>
              <w:t>/4</w:t>
            </w:r>
          </w:p>
        </w:tc>
        <w:tc>
          <w:tcPr>
            <w:tcW w:w="630" w:type="dxa"/>
            <w:noWrap/>
            <w:hideMark/>
          </w:tcPr>
          <w:p w14:paraId="17918B6B" w14:textId="77777777" w:rsidR="001B4031" w:rsidRPr="00891603" w:rsidRDefault="001B4031" w:rsidP="001B403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color w:val="000000"/>
                <w:sz w:val="16"/>
                <w:szCs w:val="18"/>
              </w:rPr>
            </w:pPr>
            <w:r w:rsidRPr="00891603">
              <w:rPr>
                <w:rFonts w:asciiTheme="majorHAnsi" w:eastAsia="Times New Roman" w:hAnsiTheme="majorHAnsi" w:cs="Calibri"/>
                <w:color w:val="000000"/>
                <w:sz w:val="16"/>
                <w:szCs w:val="18"/>
              </w:rPr>
              <w:t> </w:t>
            </w:r>
          </w:p>
        </w:tc>
        <w:tc>
          <w:tcPr>
            <w:tcW w:w="930" w:type="dxa"/>
            <w:noWrap/>
            <w:hideMark/>
          </w:tcPr>
          <w:p w14:paraId="459E3D38" w14:textId="77777777" w:rsidR="001B4031" w:rsidRPr="00891603" w:rsidRDefault="001B4031" w:rsidP="001B403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color w:val="000000"/>
                <w:sz w:val="16"/>
                <w:szCs w:val="18"/>
              </w:rPr>
            </w:pPr>
            <w:r w:rsidRPr="00891603">
              <w:rPr>
                <w:rFonts w:asciiTheme="majorHAnsi" w:eastAsia="Times New Roman" w:hAnsiTheme="majorHAnsi" w:cs="Calibri"/>
                <w:color w:val="000000"/>
                <w:sz w:val="16"/>
                <w:szCs w:val="18"/>
              </w:rPr>
              <w:t> </w:t>
            </w:r>
          </w:p>
        </w:tc>
        <w:tc>
          <w:tcPr>
            <w:tcW w:w="773" w:type="dxa"/>
            <w:noWrap/>
            <w:hideMark/>
          </w:tcPr>
          <w:p w14:paraId="629F73C5" w14:textId="77777777" w:rsidR="001B4031" w:rsidRPr="00891603" w:rsidRDefault="001B4031" w:rsidP="001B403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color w:val="000000"/>
                <w:sz w:val="16"/>
                <w:szCs w:val="18"/>
              </w:rPr>
            </w:pPr>
            <w:r w:rsidRPr="00891603">
              <w:rPr>
                <w:rFonts w:asciiTheme="majorHAnsi" w:eastAsia="Times New Roman" w:hAnsiTheme="majorHAnsi" w:cs="Calibri"/>
                <w:color w:val="000000"/>
                <w:sz w:val="16"/>
                <w:szCs w:val="18"/>
              </w:rPr>
              <w:t> </w:t>
            </w:r>
          </w:p>
        </w:tc>
        <w:tc>
          <w:tcPr>
            <w:tcW w:w="727" w:type="dxa"/>
            <w:noWrap/>
            <w:hideMark/>
          </w:tcPr>
          <w:p w14:paraId="1A293206" w14:textId="77777777" w:rsidR="001B4031" w:rsidRPr="00891603" w:rsidRDefault="001B4031" w:rsidP="001B403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color w:val="000000"/>
                <w:sz w:val="16"/>
                <w:szCs w:val="18"/>
              </w:rPr>
            </w:pPr>
            <w:r w:rsidRPr="00891603">
              <w:rPr>
                <w:rFonts w:asciiTheme="majorHAnsi" w:eastAsia="Times New Roman" w:hAnsiTheme="majorHAnsi" w:cs="Calibri"/>
                <w:color w:val="000000"/>
                <w:sz w:val="16"/>
                <w:szCs w:val="18"/>
              </w:rPr>
              <w:t> </w:t>
            </w:r>
          </w:p>
        </w:tc>
        <w:tc>
          <w:tcPr>
            <w:tcW w:w="720" w:type="dxa"/>
            <w:noWrap/>
            <w:hideMark/>
          </w:tcPr>
          <w:p w14:paraId="3970C169" w14:textId="77777777" w:rsidR="001B4031" w:rsidRPr="00891603" w:rsidRDefault="001B4031" w:rsidP="001B403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color w:val="000000"/>
                <w:sz w:val="16"/>
                <w:szCs w:val="18"/>
              </w:rPr>
            </w:pPr>
            <w:r w:rsidRPr="00891603">
              <w:rPr>
                <w:rFonts w:asciiTheme="majorHAnsi" w:eastAsia="Times New Roman" w:hAnsiTheme="majorHAnsi" w:cs="Calibri"/>
                <w:color w:val="000000"/>
                <w:sz w:val="16"/>
                <w:szCs w:val="18"/>
              </w:rPr>
              <w:t> </w:t>
            </w:r>
          </w:p>
        </w:tc>
        <w:tc>
          <w:tcPr>
            <w:tcW w:w="900" w:type="dxa"/>
            <w:noWrap/>
            <w:hideMark/>
          </w:tcPr>
          <w:p w14:paraId="35B89995" w14:textId="77777777" w:rsidR="001B4031" w:rsidRPr="00891603" w:rsidRDefault="001B4031" w:rsidP="001B403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Calibri"/>
                <w:color w:val="000000"/>
                <w:sz w:val="16"/>
                <w:szCs w:val="18"/>
              </w:rPr>
            </w:pPr>
            <w:r w:rsidRPr="00891603">
              <w:rPr>
                <w:rFonts w:asciiTheme="majorHAnsi" w:eastAsia="Times New Roman" w:hAnsiTheme="majorHAnsi" w:cs="Calibri"/>
                <w:color w:val="000000"/>
                <w:sz w:val="16"/>
                <w:szCs w:val="18"/>
              </w:rPr>
              <w:t> </w:t>
            </w:r>
          </w:p>
        </w:tc>
      </w:tr>
      <w:tr w:rsidR="001B4031" w:rsidRPr="00891603" w14:paraId="4CBACE7F" w14:textId="77777777" w:rsidTr="001B4031">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9445" w:type="dxa"/>
            <w:gridSpan w:val="11"/>
            <w:hideMark/>
          </w:tcPr>
          <w:p w14:paraId="4EC2E7CC" w14:textId="77777777" w:rsidR="001B4031" w:rsidRPr="00891603" w:rsidRDefault="001B4031" w:rsidP="00C9349E">
            <w:pPr>
              <w:pStyle w:val="ListParagraph"/>
              <w:numPr>
                <w:ilvl w:val="0"/>
                <w:numId w:val="7"/>
              </w:numPr>
              <w:rPr>
                <w:rFonts w:asciiTheme="majorHAnsi" w:eastAsia="Times New Roman" w:hAnsiTheme="majorHAnsi" w:cs="Calibri"/>
                <w:color w:val="000000"/>
                <w:sz w:val="16"/>
                <w:szCs w:val="18"/>
              </w:rPr>
            </w:pPr>
            <w:r w:rsidRPr="00891603">
              <w:rPr>
                <w:rFonts w:asciiTheme="majorHAnsi" w:eastAsia="Times New Roman" w:hAnsiTheme="majorHAnsi" w:cs="Calibri"/>
                <w:color w:val="000000"/>
                <w:sz w:val="16"/>
                <w:szCs w:val="18"/>
              </w:rPr>
              <w:t>Assuming a 1% or 1 s.d. increase in cognitive skills test scores</w:t>
            </w:r>
          </w:p>
          <w:p w14:paraId="264365C9" w14:textId="77777777" w:rsidR="001B4031" w:rsidRPr="00891603" w:rsidRDefault="001B4031" w:rsidP="00C9349E">
            <w:pPr>
              <w:pStyle w:val="ListParagraph"/>
              <w:numPr>
                <w:ilvl w:val="0"/>
                <w:numId w:val="7"/>
              </w:numPr>
              <w:rPr>
                <w:rFonts w:asciiTheme="majorHAnsi" w:eastAsia="Times New Roman" w:hAnsiTheme="majorHAnsi" w:cs="Calibri"/>
                <w:color w:val="000000"/>
                <w:sz w:val="16"/>
                <w:szCs w:val="18"/>
              </w:rPr>
            </w:pPr>
            <w:r w:rsidRPr="00891603">
              <w:rPr>
                <w:rFonts w:asciiTheme="majorHAnsi" w:eastAsia="Times New Roman" w:hAnsiTheme="majorHAnsi" w:cs="Calibri"/>
                <w:color w:val="000000"/>
                <w:sz w:val="16"/>
                <w:szCs w:val="18"/>
              </w:rPr>
              <w:t>An increase of 1 s.d. in the quality of the classroom</w:t>
            </w:r>
          </w:p>
          <w:p w14:paraId="02A4A059" w14:textId="77777777" w:rsidR="001B4031" w:rsidRPr="00891603" w:rsidRDefault="001B4031" w:rsidP="00C9349E">
            <w:pPr>
              <w:pStyle w:val="ListParagraph"/>
              <w:numPr>
                <w:ilvl w:val="0"/>
                <w:numId w:val="7"/>
              </w:numPr>
              <w:rPr>
                <w:rFonts w:asciiTheme="majorHAnsi" w:eastAsia="Times New Roman" w:hAnsiTheme="majorHAnsi" w:cs="Calibri"/>
                <w:color w:val="000000"/>
                <w:sz w:val="16"/>
                <w:szCs w:val="18"/>
              </w:rPr>
            </w:pPr>
            <w:r w:rsidRPr="00891603">
              <w:rPr>
                <w:rFonts w:asciiTheme="majorHAnsi" w:eastAsia="Times New Roman" w:hAnsiTheme="majorHAnsi" w:cs="Calibri"/>
                <w:color w:val="000000"/>
                <w:sz w:val="16"/>
                <w:szCs w:val="18"/>
              </w:rPr>
              <w:t>Expressed in 2018 dollars, equivalent to 5 MM at 1996 prices</w:t>
            </w:r>
          </w:p>
          <w:p w14:paraId="00A81F06" w14:textId="77777777" w:rsidR="001B4031" w:rsidRPr="00891603" w:rsidRDefault="001B4031" w:rsidP="00C9349E">
            <w:pPr>
              <w:pStyle w:val="ListParagraph"/>
              <w:numPr>
                <w:ilvl w:val="0"/>
                <w:numId w:val="7"/>
              </w:numPr>
              <w:rPr>
                <w:rFonts w:asciiTheme="majorHAnsi" w:eastAsia="Times New Roman" w:hAnsiTheme="majorHAnsi" w:cs="Calibri"/>
                <w:color w:val="000000"/>
                <w:sz w:val="16"/>
                <w:szCs w:val="18"/>
              </w:rPr>
            </w:pPr>
            <w:r w:rsidRPr="00891603">
              <w:rPr>
                <w:rFonts w:asciiTheme="majorHAnsi" w:eastAsia="Times New Roman" w:hAnsiTheme="majorHAnsi" w:cs="Calibri"/>
                <w:color w:val="000000"/>
                <w:sz w:val="16"/>
                <w:szCs w:val="18"/>
              </w:rPr>
              <w:t>Teachers attendance</w:t>
            </w:r>
          </w:p>
        </w:tc>
      </w:tr>
    </w:tbl>
    <w:p w14:paraId="3590BA25" w14:textId="77777777" w:rsidR="001B4031" w:rsidRPr="00891603" w:rsidRDefault="001B4031" w:rsidP="001B4031">
      <w:pPr>
        <w:rPr>
          <w:rFonts w:asciiTheme="majorHAnsi" w:hAnsiTheme="majorHAnsi" w:cs="Gill Sans"/>
          <w:szCs w:val="21"/>
        </w:rPr>
      </w:pPr>
    </w:p>
    <w:p w14:paraId="046B35E8" w14:textId="77777777" w:rsidR="001B4031" w:rsidRPr="001B4031" w:rsidRDefault="001B4031" w:rsidP="001B4031">
      <w:pPr>
        <w:pStyle w:val="Paragraph"/>
        <w:numPr>
          <w:ilvl w:val="0"/>
          <w:numId w:val="0"/>
        </w:numPr>
        <w:rPr>
          <w:rFonts w:asciiTheme="majorHAnsi" w:hAnsiTheme="majorHAnsi" w:cs="Gill Sans"/>
          <w:sz w:val="24"/>
          <w:lang w:val="en-US"/>
        </w:rPr>
      </w:pPr>
    </w:p>
    <w:p w14:paraId="1538A1C9" w14:textId="4B5CA723" w:rsidR="007D12E3" w:rsidRPr="00A338E2" w:rsidRDefault="007D12E3" w:rsidP="0048164B">
      <w:pPr>
        <w:pStyle w:val="Paragraph"/>
        <w:numPr>
          <w:ilvl w:val="0"/>
          <w:numId w:val="0"/>
        </w:numPr>
        <w:spacing w:after="0"/>
        <w:rPr>
          <w:rFonts w:asciiTheme="majorHAnsi" w:hAnsiTheme="majorHAnsi" w:cstheme="majorHAnsi"/>
          <w:b/>
          <w:sz w:val="24"/>
          <w:lang w:val="en-US"/>
        </w:rPr>
      </w:pPr>
    </w:p>
    <w:sectPr w:rsidR="007D12E3" w:rsidRPr="00A338E2" w:rsidSect="00C009E1">
      <w:headerReference w:type="even" r:id="rId23"/>
      <w:headerReference w:type="default" r:id="rId24"/>
      <w:headerReference w:type="first" r:id="rId25"/>
      <w:type w:val="continuous"/>
      <w:pgSz w:w="12240" w:h="15840" w:code="1"/>
      <w:pgMar w:top="1440" w:right="1800" w:bottom="1440" w:left="1800" w:header="706" w:footer="706"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90AB91" w14:textId="77777777" w:rsidR="0020720A" w:rsidRDefault="0020720A" w:rsidP="00602C75">
      <w:r>
        <w:separator/>
      </w:r>
    </w:p>
  </w:endnote>
  <w:endnote w:type="continuationSeparator" w:id="0">
    <w:p w14:paraId="1AEADBB7" w14:textId="77777777" w:rsidR="0020720A" w:rsidRDefault="0020720A" w:rsidP="00602C75">
      <w:r>
        <w:continuationSeparator/>
      </w:r>
    </w:p>
  </w:endnote>
  <w:endnote w:type="continuationNotice" w:id="1">
    <w:p w14:paraId="57E9C4E2" w14:textId="77777777" w:rsidR="0020720A" w:rsidRDefault="002072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altName w:val="Times New Roman"/>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00"/>
    <w:family w:val="auto"/>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auto"/>
    <w:pitch w:val="variable"/>
    <w:sig w:usb0="E0002AEF" w:usb1="C0007841" w:usb2="00000009" w:usb3="00000000" w:csb0="000001FF" w:csb1="00000000"/>
  </w:font>
  <w:font w:name="Consolas">
    <w:panose1 w:val="020B0609020204030204"/>
    <w:charset w:val="00"/>
    <w:family w:val="modern"/>
    <w:pitch w:val="fixed"/>
    <w:sig w:usb0="E00006FF" w:usb1="0000FCFF" w:usb2="00000001" w:usb3="00000000" w:csb0="0000019F" w:csb1="00000000"/>
  </w:font>
  <w:font w:name="Gill Sans">
    <w:charset w:val="00"/>
    <w:family w:val="auto"/>
    <w:pitch w:val="variable"/>
    <w:sig w:usb0="80000267" w:usb1="00000000" w:usb2="00000000" w:usb3="00000000" w:csb0="000001F7" w:csb1="00000000"/>
  </w:font>
  <w:font w:name="Cambria Math">
    <w:panose1 w:val="02040503050406030204"/>
    <w:charset w:val="00"/>
    <w:family w:val="roman"/>
    <w:pitch w:val="variable"/>
    <w:sig w:usb0="E00006FF" w:usb1="420024FF" w:usb2="02000000" w:usb3="00000000" w:csb0="0000019F" w:csb1="00000000"/>
  </w:font>
  <w:font w:name="DengXian Light">
    <w:altName w:val="等线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320036" w14:textId="77777777" w:rsidR="00C15346" w:rsidRDefault="00C15346">
    <w:pPr>
      <w:pStyle w:val="Footer"/>
      <w:framePr w:wrap="around" w:vAnchor="text" w:hAnchor="margin" w:xAlign="right" w:y="1"/>
      <w:rPr>
        <w:rStyle w:val="PageNumber"/>
      </w:rPr>
    </w:pPr>
  </w:p>
  <w:p w14:paraId="473EBC42" w14:textId="77777777" w:rsidR="00C15346" w:rsidRDefault="00C1534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44C761" w14:textId="77777777" w:rsidR="00F27C92" w:rsidRDefault="00F27C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C6E7F9" w14:textId="77777777" w:rsidR="0020720A" w:rsidRDefault="0020720A" w:rsidP="00602C75">
      <w:r>
        <w:separator/>
      </w:r>
    </w:p>
  </w:footnote>
  <w:footnote w:type="continuationSeparator" w:id="0">
    <w:p w14:paraId="327AF65B" w14:textId="77777777" w:rsidR="0020720A" w:rsidRDefault="0020720A" w:rsidP="00602C75">
      <w:r>
        <w:continuationSeparator/>
      </w:r>
    </w:p>
  </w:footnote>
  <w:footnote w:type="continuationNotice" w:id="1">
    <w:p w14:paraId="543D53CC" w14:textId="77777777" w:rsidR="0020720A" w:rsidRDefault="0020720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6DCBC2" w14:textId="77777777" w:rsidR="00C15346" w:rsidRDefault="00C15346">
    <w:pPr>
      <w:pStyle w:val="Header"/>
      <w:ind w:right="360"/>
      <w:jc w:val="both"/>
      <w:rPr>
        <w:rStyle w:val="PageNumber"/>
        <w:snapToGrid w:val="0"/>
      </w:rPr>
    </w:pPr>
    <w:r>
      <w:rPr>
        <w:rStyle w:val="PageNumber"/>
        <w:snapToGrid w:val="0"/>
      </w:rPr>
      <w:tab/>
      <w:t xml:space="preserve">- </w:t>
    </w:r>
    <w:r>
      <w:rPr>
        <w:rStyle w:val="PageNumber"/>
        <w:snapToGrid w:val="0"/>
      </w:rPr>
      <w:fldChar w:fldCharType="begin"/>
    </w:r>
    <w:r>
      <w:rPr>
        <w:rStyle w:val="PageNumber"/>
        <w:snapToGrid w:val="0"/>
      </w:rPr>
      <w:instrText xml:space="preserve"> PAGE </w:instrText>
    </w:r>
    <w:r>
      <w:rPr>
        <w:rStyle w:val="PageNumber"/>
        <w:snapToGrid w:val="0"/>
      </w:rPr>
      <w:fldChar w:fldCharType="separate"/>
    </w:r>
    <w:r>
      <w:rPr>
        <w:rStyle w:val="PageNumber"/>
        <w:noProof/>
        <w:snapToGrid w:val="0"/>
      </w:rPr>
      <w:t>iii</w:t>
    </w:r>
    <w:r>
      <w:rPr>
        <w:rStyle w:val="PageNumber"/>
        <w:snapToGrid w:val="0"/>
      </w:rPr>
      <w:fldChar w:fldCharType="end"/>
    </w:r>
    <w:r>
      <w:rPr>
        <w:rStyle w:val="PageNumber"/>
        <w:snapToGrid w:val="0"/>
      </w:rPr>
      <w:t xml:space="preserve"> -</w:t>
    </w:r>
  </w:p>
  <w:p w14:paraId="5B2EAF10" w14:textId="77777777" w:rsidR="00C15346" w:rsidRDefault="00C15346">
    <w:pPr>
      <w:pStyle w:val="Header"/>
      <w:ind w:right="360"/>
      <w:jc w:val="both"/>
      <w:rPr>
        <w:rStyle w:val="PageNumber"/>
        <w:snapToGrid w:val="0"/>
      </w:rPr>
    </w:pPr>
    <w:r>
      <w:rPr>
        <w:rStyle w:val="PageNumber"/>
        <w:snapToGrid w:val="0"/>
      </w:rPr>
      <w:tab/>
    </w:r>
  </w:p>
  <w:p w14:paraId="28FECDA2" w14:textId="77777777" w:rsidR="00C15346" w:rsidRDefault="00C15346">
    <w:pPr>
      <w:pStyle w:val="Header"/>
      <w:ind w:right="360"/>
      <w:jc w:val="both"/>
    </w:pPr>
    <w:r>
      <w:rPr>
        <w:snapToGrid w:val="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988652" w14:textId="77777777" w:rsidR="00C15346" w:rsidRPr="00706FA8" w:rsidRDefault="00C15346">
    <w:pPr>
      <w:pStyle w:val="Header"/>
      <w:jc w:val="center"/>
      <w:rPr>
        <w:rFonts w:ascii="Arial" w:hAnsi="Arial" w:cs="Arial"/>
        <w:snapToGrid w:val="0"/>
        <w:sz w:val="18"/>
      </w:rPr>
    </w:pPr>
    <w:r w:rsidRPr="00706FA8">
      <w:rPr>
        <w:rFonts w:ascii="Arial" w:hAnsi="Arial" w:cs="Arial"/>
        <w:snapToGrid w:val="0"/>
        <w:sz w:val="18"/>
      </w:rPr>
      <w:t xml:space="preserve">- </w:t>
    </w:r>
    <w:r w:rsidRPr="00706FA8">
      <w:rPr>
        <w:rFonts w:ascii="Arial" w:hAnsi="Arial" w:cs="Arial"/>
        <w:snapToGrid w:val="0"/>
        <w:sz w:val="18"/>
      </w:rPr>
      <w:fldChar w:fldCharType="begin"/>
    </w:r>
    <w:r w:rsidRPr="00706FA8">
      <w:rPr>
        <w:rFonts w:ascii="Arial" w:hAnsi="Arial" w:cs="Arial"/>
        <w:snapToGrid w:val="0"/>
        <w:sz w:val="18"/>
      </w:rPr>
      <w:instrText xml:space="preserve"> PAGE </w:instrText>
    </w:r>
    <w:r w:rsidRPr="00706FA8">
      <w:rPr>
        <w:rFonts w:ascii="Arial" w:hAnsi="Arial" w:cs="Arial"/>
        <w:snapToGrid w:val="0"/>
        <w:sz w:val="18"/>
      </w:rPr>
      <w:fldChar w:fldCharType="separate"/>
    </w:r>
    <w:r>
      <w:rPr>
        <w:rFonts w:ascii="Arial" w:hAnsi="Arial" w:cs="Arial"/>
        <w:noProof/>
        <w:snapToGrid w:val="0"/>
        <w:sz w:val="18"/>
      </w:rPr>
      <w:t>ii</w:t>
    </w:r>
    <w:r w:rsidRPr="00706FA8">
      <w:rPr>
        <w:rFonts w:ascii="Arial" w:hAnsi="Arial" w:cs="Arial"/>
        <w:snapToGrid w:val="0"/>
        <w:sz w:val="18"/>
      </w:rPr>
      <w:fldChar w:fldCharType="end"/>
    </w:r>
    <w:r w:rsidRPr="00706FA8">
      <w:rPr>
        <w:rFonts w:ascii="Arial" w:hAnsi="Arial" w:cs="Arial"/>
        <w:snapToGrid w:val="0"/>
        <w:sz w:val="18"/>
      </w:rPr>
      <w:t xml:space="preserve"> - </w:t>
    </w:r>
  </w:p>
  <w:p w14:paraId="4E65D347" w14:textId="77777777" w:rsidR="00C15346" w:rsidRDefault="00C15346">
    <w:pPr>
      <w:pStyle w:val="Header"/>
      <w:jc w:val="center"/>
    </w:pPr>
  </w:p>
  <w:p w14:paraId="33671C51" w14:textId="77777777" w:rsidR="00C15346" w:rsidRDefault="00C15346">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63BF02" w14:textId="77777777" w:rsidR="00C15346" w:rsidRDefault="00C15346">
    <w:pPr>
      <w:pStyle w:val="Header"/>
      <w:ind w:right="360"/>
      <w:jc w:val="both"/>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63028C" w14:textId="77777777" w:rsidR="00C15346" w:rsidRPr="00EB0154" w:rsidRDefault="00C15346" w:rsidP="00C009E1">
    <w:pPr>
      <w:pStyle w:val="Header"/>
      <w:tabs>
        <w:tab w:val="left" w:pos="3840"/>
        <w:tab w:val="center" w:pos="4140"/>
      </w:tabs>
      <w:ind w:right="360"/>
      <w:rPr>
        <w:rFonts w:ascii="Arial" w:hAnsi="Arial" w:cs="Arial"/>
        <w:snapToGrid w:val="0"/>
      </w:rPr>
    </w:pPr>
    <w:r>
      <w:rPr>
        <w:snapToGrid w:val="0"/>
      </w:rPr>
      <w:tab/>
    </w:r>
    <w:r w:rsidRPr="00706FA8">
      <w:rPr>
        <w:rFonts w:ascii="Arial" w:hAnsi="Arial" w:cs="Arial"/>
        <w:snapToGrid w:val="0"/>
        <w:sz w:val="18"/>
      </w:rPr>
      <w:tab/>
      <w:t xml:space="preserve">- </w:t>
    </w:r>
    <w:r w:rsidRPr="00706FA8">
      <w:rPr>
        <w:rFonts w:ascii="Arial" w:hAnsi="Arial" w:cs="Arial"/>
        <w:snapToGrid w:val="0"/>
        <w:sz w:val="18"/>
      </w:rPr>
      <w:fldChar w:fldCharType="begin"/>
    </w:r>
    <w:r w:rsidRPr="00706FA8">
      <w:rPr>
        <w:rFonts w:ascii="Arial" w:hAnsi="Arial" w:cs="Arial"/>
        <w:snapToGrid w:val="0"/>
        <w:sz w:val="18"/>
      </w:rPr>
      <w:instrText xml:space="preserve"> PAGE </w:instrText>
    </w:r>
    <w:r w:rsidRPr="00706FA8">
      <w:rPr>
        <w:rFonts w:ascii="Arial" w:hAnsi="Arial" w:cs="Arial"/>
        <w:snapToGrid w:val="0"/>
        <w:sz w:val="18"/>
      </w:rPr>
      <w:fldChar w:fldCharType="separate"/>
    </w:r>
    <w:r w:rsidR="009D1808">
      <w:rPr>
        <w:rFonts w:ascii="Arial" w:hAnsi="Arial" w:cs="Arial"/>
        <w:noProof/>
        <w:snapToGrid w:val="0"/>
        <w:sz w:val="18"/>
      </w:rPr>
      <w:t>20</w:t>
    </w:r>
    <w:r w:rsidRPr="00706FA8">
      <w:rPr>
        <w:rFonts w:ascii="Arial" w:hAnsi="Arial" w:cs="Arial"/>
        <w:snapToGrid w:val="0"/>
        <w:sz w:val="18"/>
      </w:rPr>
      <w:fldChar w:fldCharType="end"/>
    </w:r>
    <w:r w:rsidRPr="00706FA8">
      <w:rPr>
        <w:rFonts w:ascii="Arial" w:hAnsi="Arial" w:cs="Arial"/>
        <w:snapToGrid w:val="0"/>
        <w:sz w:val="18"/>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B58877" w14:textId="77777777" w:rsidR="00C15346" w:rsidRDefault="00C15346">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382B"/>
    <w:multiLevelType w:val="hybridMultilevel"/>
    <w:tmpl w:val="F8A43D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E7151D"/>
    <w:multiLevelType w:val="hybridMultilevel"/>
    <w:tmpl w:val="5F48AA7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0090FC2"/>
    <w:multiLevelType w:val="hybridMultilevel"/>
    <w:tmpl w:val="4BFC81CA"/>
    <w:lvl w:ilvl="0" w:tplc="DF9E52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16370BB"/>
    <w:multiLevelType w:val="multilevel"/>
    <w:tmpl w:val="510A6BB4"/>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lvlText w:val="%5)"/>
      <w:lvlJc w:val="left"/>
      <w:pPr>
        <w:ind w:left="5112" w:hanging="432"/>
      </w:pPr>
    </w:lvl>
    <w:lvl w:ilvl="5">
      <w:start w:val="1"/>
      <w:numFmt w:val="lowerLetter"/>
      <w:lvlText w:val="%6)"/>
      <w:lvlJc w:val="left"/>
      <w:pPr>
        <w:ind w:left="5256" w:hanging="432"/>
      </w:pPr>
    </w:lvl>
    <w:lvl w:ilvl="6">
      <w:start w:val="1"/>
      <w:numFmt w:val="lowerRoman"/>
      <w:lvlText w:val="%7)"/>
      <w:lvlJc w:val="right"/>
      <w:pPr>
        <w:ind w:left="5400" w:hanging="288"/>
      </w:pPr>
    </w:lvl>
    <w:lvl w:ilvl="7">
      <w:start w:val="1"/>
      <w:numFmt w:val="lowerLetter"/>
      <w:lvlText w:val="%8."/>
      <w:lvlJc w:val="left"/>
      <w:pPr>
        <w:ind w:left="5544" w:hanging="432"/>
      </w:pPr>
    </w:lvl>
    <w:lvl w:ilvl="8">
      <w:start w:val="1"/>
      <w:numFmt w:val="lowerRoman"/>
      <w:lvlText w:val="%9."/>
      <w:lvlJc w:val="right"/>
      <w:pPr>
        <w:ind w:left="5688" w:hanging="144"/>
      </w:pPr>
    </w:lvl>
  </w:abstractNum>
  <w:abstractNum w:abstractNumId="4" w15:restartNumberingAfterBreak="0">
    <w:nsid w:val="359B4991"/>
    <w:multiLevelType w:val="multilevel"/>
    <w:tmpl w:val="774AE3D4"/>
    <w:lvl w:ilvl="0">
      <w:start w:val="1"/>
      <w:numFmt w:val="upperRoman"/>
      <w:lvlRestart w:val="0"/>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1296"/>
        </w:tabs>
        <w:ind w:left="1296" w:hanging="1296"/>
      </w:pPr>
      <w:rPr>
        <w:rFonts w:asciiTheme="majorHAnsi" w:hAnsiTheme="majorHAnsi" w:hint="default"/>
        <w:b w:val="0"/>
        <w:sz w:val="22"/>
        <w:szCs w:val="22"/>
      </w:rPr>
    </w:lvl>
    <w:lvl w:ilvl="2">
      <w:start w:val="1"/>
      <w:numFmt w:val="lowerLetter"/>
      <w:pStyle w:val="subpar"/>
      <w:lvlText w:val="%3."/>
      <w:lvlJc w:val="left"/>
      <w:pPr>
        <w:tabs>
          <w:tab w:val="num" w:pos="1152"/>
        </w:tabs>
        <w:ind w:left="1152" w:hanging="432"/>
      </w:pPr>
    </w:lvl>
    <w:lvl w:ilvl="3">
      <w:start w:val="1"/>
      <w:numFmt w:val="lowerRoman"/>
      <w:lvlText w:val="%4."/>
      <w:lvlJc w:val="right"/>
      <w:pPr>
        <w:tabs>
          <w:tab w:val="num" w:pos="1584"/>
        </w:tabs>
        <w:ind w:left="1584" w:hanging="288"/>
      </w:p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5" w15:restartNumberingAfterBreak="0">
    <w:nsid w:val="375B5968"/>
    <w:multiLevelType w:val="hybridMultilevel"/>
    <w:tmpl w:val="984AF9CC"/>
    <w:lvl w:ilvl="0" w:tplc="821262CC">
      <w:start w:val="1"/>
      <w:numFmt w:val="decimal"/>
      <w:lvlText w:val="%1."/>
      <w:lvlJc w:val="left"/>
      <w:pPr>
        <w:ind w:left="720" w:hanging="360"/>
      </w:pPr>
      <w:rPr>
        <w:rFonts w:eastAsiaTheme="minorEastAsia" w:cstheme="maj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C1850E5"/>
    <w:multiLevelType w:val="hybridMultilevel"/>
    <w:tmpl w:val="607E33CA"/>
    <w:lvl w:ilvl="0" w:tplc="CE842B84">
      <w:start w:val="1"/>
      <w:numFmt w:val="bullet"/>
      <w:lvlText w:val="•"/>
      <w:lvlJc w:val="left"/>
      <w:pPr>
        <w:ind w:left="1440"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7B85028F"/>
    <w:multiLevelType w:val="hybridMultilevel"/>
    <w:tmpl w:val="B146485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6"/>
  </w:num>
  <w:num w:numId="4">
    <w:abstractNumId w:val="7"/>
  </w:num>
  <w:num w:numId="5">
    <w:abstractNumId w:val="0"/>
  </w:num>
  <w:num w:numId="6">
    <w:abstractNumId w:val="1"/>
  </w:num>
  <w:num w:numId="7">
    <w:abstractNumId w:val="2"/>
  </w:num>
  <w:num w:numId="8">
    <w:abstractNumId w:val="5"/>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rias Ortiz, Elena">
    <w15:presenceInfo w15:providerId="AD" w15:userId="S::eariasortiz@iadb.org::b65d0aff-7f1d-4e48-a347-d2703bd982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trackRevisions/>
  <w:defaultTabStop w:val="720"/>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2C75"/>
    <w:rsid w:val="0001178B"/>
    <w:rsid w:val="000505C1"/>
    <w:rsid w:val="00094714"/>
    <w:rsid w:val="000D53FB"/>
    <w:rsid w:val="001122B4"/>
    <w:rsid w:val="0012697C"/>
    <w:rsid w:val="0013043F"/>
    <w:rsid w:val="001412DD"/>
    <w:rsid w:val="001578BC"/>
    <w:rsid w:val="00167EB3"/>
    <w:rsid w:val="001B4031"/>
    <w:rsid w:val="001C54B3"/>
    <w:rsid w:val="001D4E79"/>
    <w:rsid w:val="001F4243"/>
    <w:rsid w:val="0020720A"/>
    <w:rsid w:val="002112B5"/>
    <w:rsid w:val="00233503"/>
    <w:rsid w:val="0023401F"/>
    <w:rsid w:val="00235A15"/>
    <w:rsid w:val="00243975"/>
    <w:rsid w:val="00243B93"/>
    <w:rsid w:val="002E3BD9"/>
    <w:rsid w:val="00312B0C"/>
    <w:rsid w:val="00313FB1"/>
    <w:rsid w:val="003200AD"/>
    <w:rsid w:val="003236D9"/>
    <w:rsid w:val="00340117"/>
    <w:rsid w:val="00362FCB"/>
    <w:rsid w:val="003E00C0"/>
    <w:rsid w:val="004113C1"/>
    <w:rsid w:val="0042367F"/>
    <w:rsid w:val="004752EC"/>
    <w:rsid w:val="0048164B"/>
    <w:rsid w:val="00483240"/>
    <w:rsid w:val="004872ED"/>
    <w:rsid w:val="004A060D"/>
    <w:rsid w:val="004A220B"/>
    <w:rsid w:val="004A7620"/>
    <w:rsid w:val="004D49D4"/>
    <w:rsid w:val="00521B2A"/>
    <w:rsid w:val="00591B20"/>
    <w:rsid w:val="005B2C47"/>
    <w:rsid w:val="005D0BB9"/>
    <w:rsid w:val="00602C75"/>
    <w:rsid w:val="00607286"/>
    <w:rsid w:val="00617FDD"/>
    <w:rsid w:val="00634156"/>
    <w:rsid w:val="00653499"/>
    <w:rsid w:val="00671CE4"/>
    <w:rsid w:val="006845BE"/>
    <w:rsid w:val="006B036F"/>
    <w:rsid w:val="006B5FDB"/>
    <w:rsid w:val="006C0CE6"/>
    <w:rsid w:val="006C2013"/>
    <w:rsid w:val="0072108B"/>
    <w:rsid w:val="00724A99"/>
    <w:rsid w:val="00744014"/>
    <w:rsid w:val="00761277"/>
    <w:rsid w:val="0078307C"/>
    <w:rsid w:val="00793A27"/>
    <w:rsid w:val="007A4329"/>
    <w:rsid w:val="007A6A62"/>
    <w:rsid w:val="007C2FBF"/>
    <w:rsid w:val="007D12E3"/>
    <w:rsid w:val="007F6525"/>
    <w:rsid w:val="00807155"/>
    <w:rsid w:val="008107BE"/>
    <w:rsid w:val="00833B92"/>
    <w:rsid w:val="0089327F"/>
    <w:rsid w:val="008F1709"/>
    <w:rsid w:val="008F530B"/>
    <w:rsid w:val="00910CCD"/>
    <w:rsid w:val="00945A60"/>
    <w:rsid w:val="00946BFA"/>
    <w:rsid w:val="00950923"/>
    <w:rsid w:val="009D1808"/>
    <w:rsid w:val="009E5431"/>
    <w:rsid w:val="00A03E19"/>
    <w:rsid w:val="00A306CE"/>
    <w:rsid w:val="00A338E2"/>
    <w:rsid w:val="00A81E28"/>
    <w:rsid w:val="00A94892"/>
    <w:rsid w:val="00AB6D59"/>
    <w:rsid w:val="00AC4EFE"/>
    <w:rsid w:val="00B3644D"/>
    <w:rsid w:val="00B723B9"/>
    <w:rsid w:val="00B73F50"/>
    <w:rsid w:val="00B8367D"/>
    <w:rsid w:val="00BB4220"/>
    <w:rsid w:val="00BF070A"/>
    <w:rsid w:val="00BF6F57"/>
    <w:rsid w:val="00C009E1"/>
    <w:rsid w:val="00C15346"/>
    <w:rsid w:val="00C243BC"/>
    <w:rsid w:val="00C9349E"/>
    <w:rsid w:val="00CA2A31"/>
    <w:rsid w:val="00CA734D"/>
    <w:rsid w:val="00CB4AD4"/>
    <w:rsid w:val="00CC2BD7"/>
    <w:rsid w:val="00D05BB6"/>
    <w:rsid w:val="00D223BD"/>
    <w:rsid w:val="00D36204"/>
    <w:rsid w:val="00D95075"/>
    <w:rsid w:val="00DA7896"/>
    <w:rsid w:val="00DC2DA3"/>
    <w:rsid w:val="00E111DF"/>
    <w:rsid w:val="00E1398F"/>
    <w:rsid w:val="00E56C98"/>
    <w:rsid w:val="00EE77CB"/>
    <w:rsid w:val="00F01147"/>
    <w:rsid w:val="00F27C92"/>
    <w:rsid w:val="00F31CD1"/>
    <w:rsid w:val="00F62677"/>
    <w:rsid w:val="00F76146"/>
    <w:rsid w:val="00F7725A"/>
    <w:rsid w:val="00F96F0A"/>
    <w:rsid w:val="00FC40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27CFFD"/>
  <w15:chartTrackingRefBased/>
  <w15:docId w15:val="{0F49E90B-C9D0-4508-AD9B-319E0CF3B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78BC"/>
    <w:pPr>
      <w:spacing w:after="0" w:line="240" w:lineRule="auto"/>
    </w:pPr>
    <w:rPr>
      <w:rFonts w:ascii="Times New Roman" w:hAnsi="Times New Roman" w:cs="Times New Roman"/>
      <w:sz w:val="24"/>
      <w:szCs w:val="24"/>
    </w:rPr>
  </w:style>
  <w:style w:type="paragraph" w:styleId="Heading1">
    <w:name w:val="heading 1"/>
    <w:aliases w:val="Heading 1.I"/>
    <w:basedOn w:val="Normal"/>
    <w:next w:val="Normal"/>
    <w:link w:val="Heading1Char"/>
    <w:qFormat/>
    <w:rsid w:val="00602C75"/>
    <w:pPr>
      <w:keepNext/>
      <w:tabs>
        <w:tab w:val="num" w:pos="360"/>
      </w:tabs>
      <w:spacing w:before="240" w:after="60"/>
      <w:outlineLvl w:val="0"/>
    </w:pPr>
    <w:rPr>
      <w:rFonts w:ascii="Arial" w:hAnsi="Arial"/>
      <w:b/>
      <w:kern w:val="28"/>
      <w:sz w:val="28"/>
    </w:rPr>
  </w:style>
  <w:style w:type="paragraph" w:styleId="Heading2">
    <w:name w:val="heading 2"/>
    <w:basedOn w:val="Normal"/>
    <w:next w:val="Normal"/>
    <w:link w:val="Heading2Char"/>
    <w:qFormat/>
    <w:rsid w:val="00602C75"/>
    <w:pPr>
      <w:keepNext/>
      <w:tabs>
        <w:tab w:val="num" w:pos="1080"/>
      </w:tabs>
      <w:spacing w:before="240" w:after="60"/>
      <w:ind w:left="720"/>
      <w:outlineLvl w:val="1"/>
    </w:pPr>
    <w:rPr>
      <w:rFonts w:ascii="Arial" w:hAnsi="Arial"/>
      <w:b/>
      <w:i/>
    </w:rPr>
  </w:style>
  <w:style w:type="paragraph" w:styleId="Heading3">
    <w:name w:val="heading 3"/>
    <w:basedOn w:val="Normal"/>
    <w:next w:val="Normal"/>
    <w:link w:val="Heading3Char"/>
    <w:qFormat/>
    <w:rsid w:val="00602C75"/>
    <w:pPr>
      <w:keepNext/>
      <w:spacing w:before="240" w:after="60"/>
      <w:outlineLvl w:val="2"/>
    </w:pPr>
    <w:rPr>
      <w:rFonts w:ascii="Arial" w:hAnsi="Arial"/>
    </w:rPr>
  </w:style>
  <w:style w:type="paragraph" w:styleId="Heading4">
    <w:name w:val="heading 4"/>
    <w:aliases w:val="Heading 4.a"/>
    <w:basedOn w:val="Normal"/>
    <w:next w:val="Normal"/>
    <w:link w:val="Heading4Char"/>
    <w:qFormat/>
    <w:rsid w:val="00602C75"/>
    <w:pPr>
      <w:keepNext/>
      <w:spacing w:before="240" w:after="60"/>
      <w:outlineLvl w:val="3"/>
    </w:pPr>
    <w:rPr>
      <w:rFonts w:ascii="Arial" w:hAnsi="Arial"/>
      <w:b/>
    </w:rPr>
  </w:style>
  <w:style w:type="paragraph" w:styleId="Heading5">
    <w:name w:val="heading 5"/>
    <w:aliases w:val="Heading 5.(i)"/>
    <w:basedOn w:val="Normal"/>
    <w:next w:val="Normal"/>
    <w:link w:val="Heading5Char"/>
    <w:unhideWhenUsed/>
    <w:qFormat/>
    <w:rsid w:val="00602C75"/>
    <w:pPr>
      <w:keepNext/>
      <w:keepLines/>
      <w:numPr>
        <w:ilvl w:val="4"/>
        <w:numId w:val="2"/>
      </w:numPr>
      <w:spacing w:before="200"/>
      <w:outlineLvl w:val="4"/>
    </w:pPr>
    <w:rPr>
      <w:rFonts w:ascii="Cambria" w:eastAsia="SimSun" w:hAnsi="Cambria"/>
      <w:color w:val="243F60"/>
    </w:rPr>
  </w:style>
  <w:style w:type="paragraph" w:styleId="Heading6">
    <w:name w:val="heading 6"/>
    <w:basedOn w:val="Normal"/>
    <w:next w:val="Normal"/>
    <w:link w:val="Heading6Char"/>
    <w:unhideWhenUsed/>
    <w:qFormat/>
    <w:rsid w:val="00602C75"/>
    <w:pPr>
      <w:keepNext/>
      <w:keepLines/>
      <w:numPr>
        <w:ilvl w:val="5"/>
        <w:numId w:val="2"/>
      </w:numPr>
      <w:spacing w:before="200"/>
      <w:outlineLvl w:val="5"/>
    </w:pPr>
    <w:rPr>
      <w:rFonts w:ascii="Cambria" w:eastAsia="SimSun" w:hAnsi="Cambria"/>
      <w:i/>
      <w:iCs/>
      <w:color w:val="243F60"/>
    </w:rPr>
  </w:style>
  <w:style w:type="paragraph" w:styleId="Heading7">
    <w:name w:val="heading 7"/>
    <w:basedOn w:val="Normal"/>
    <w:next w:val="Normal"/>
    <w:link w:val="Heading7Char"/>
    <w:unhideWhenUsed/>
    <w:qFormat/>
    <w:rsid w:val="00602C75"/>
    <w:pPr>
      <w:keepNext/>
      <w:keepLines/>
      <w:numPr>
        <w:ilvl w:val="6"/>
        <w:numId w:val="2"/>
      </w:numPr>
      <w:spacing w:before="200"/>
      <w:outlineLvl w:val="6"/>
    </w:pPr>
    <w:rPr>
      <w:rFonts w:ascii="Cambria" w:eastAsia="SimSun" w:hAnsi="Cambria"/>
      <w:i/>
      <w:iCs/>
      <w:color w:val="404040"/>
    </w:rPr>
  </w:style>
  <w:style w:type="paragraph" w:styleId="Heading8">
    <w:name w:val="heading 8"/>
    <w:basedOn w:val="Normal"/>
    <w:next w:val="Normal"/>
    <w:link w:val="Heading8Char"/>
    <w:unhideWhenUsed/>
    <w:qFormat/>
    <w:rsid w:val="00602C75"/>
    <w:pPr>
      <w:keepNext/>
      <w:keepLines/>
      <w:numPr>
        <w:ilvl w:val="7"/>
        <w:numId w:val="2"/>
      </w:numPr>
      <w:spacing w:before="200"/>
      <w:outlineLvl w:val="7"/>
    </w:pPr>
    <w:rPr>
      <w:rFonts w:ascii="Cambria" w:eastAsia="SimSun" w:hAnsi="Cambria"/>
      <w:color w:val="404040"/>
      <w:sz w:val="20"/>
    </w:rPr>
  </w:style>
  <w:style w:type="paragraph" w:styleId="Heading9">
    <w:name w:val="heading 9"/>
    <w:basedOn w:val="Normal"/>
    <w:next w:val="Normal"/>
    <w:link w:val="Heading9Char"/>
    <w:unhideWhenUsed/>
    <w:qFormat/>
    <w:rsid w:val="00602C75"/>
    <w:pPr>
      <w:keepNext/>
      <w:keepLines/>
      <w:numPr>
        <w:ilvl w:val="8"/>
        <w:numId w:val="2"/>
      </w:numPr>
      <w:spacing w:before="200"/>
      <w:outlineLvl w:val="8"/>
    </w:pPr>
    <w:rPr>
      <w:rFonts w:ascii="Cambria" w:eastAsia="SimSun" w:hAnsi="Cambria"/>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I Char"/>
    <w:basedOn w:val="DefaultParagraphFont"/>
    <w:link w:val="Heading1"/>
    <w:rsid w:val="00602C75"/>
    <w:rPr>
      <w:rFonts w:ascii="Arial" w:eastAsia="Times New Roman" w:hAnsi="Arial" w:cs="Times New Roman"/>
      <w:b/>
      <w:kern w:val="28"/>
      <w:sz w:val="28"/>
      <w:szCs w:val="20"/>
      <w:lang w:val="es-ES_tradnl"/>
    </w:rPr>
  </w:style>
  <w:style w:type="character" w:customStyle="1" w:styleId="Heading2Char">
    <w:name w:val="Heading 2 Char"/>
    <w:basedOn w:val="DefaultParagraphFont"/>
    <w:link w:val="Heading2"/>
    <w:rsid w:val="00602C75"/>
    <w:rPr>
      <w:rFonts w:ascii="Arial" w:eastAsia="Times New Roman" w:hAnsi="Arial" w:cs="Times New Roman"/>
      <w:b/>
      <w:i/>
      <w:sz w:val="24"/>
      <w:szCs w:val="20"/>
      <w:lang w:val="es-ES_tradnl"/>
    </w:rPr>
  </w:style>
  <w:style w:type="character" w:customStyle="1" w:styleId="Heading3Char">
    <w:name w:val="Heading 3 Char"/>
    <w:basedOn w:val="DefaultParagraphFont"/>
    <w:link w:val="Heading3"/>
    <w:rsid w:val="00602C75"/>
    <w:rPr>
      <w:rFonts w:ascii="Arial" w:eastAsia="Times New Roman" w:hAnsi="Arial" w:cs="Times New Roman"/>
      <w:sz w:val="24"/>
      <w:szCs w:val="20"/>
      <w:lang w:val="es-ES_tradnl"/>
    </w:rPr>
  </w:style>
  <w:style w:type="character" w:customStyle="1" w:styleId="Heading4Char">
    <w:name w:val="Heading 4 Char"/>
    <w:aliases w:val="Heading 4.a Char"/>
    <w:basedOn w:val="DefaultParagraphFont"/>
    <w:link w:val="Heading4"/>
    <w:rsid w:val="00602C75"/>
    <w:rPr>
      <w:rFonts w:ascii="Arial" w:eastAsia="Times New Roman" w:hAnsi="Arial" w:cs="Times New Roman"/>
      <w:b/>
      <w:sz w:val="24"/>
      <w:szCs w:val="20"/>
      <w:lang w:val="es-ES_tradnl"/>
    </w:rPr>
  </w:style>
  <w:style w:type="character" w:customStyle="1" w:styleId="Heading5Char">
    <w:name w:val="Heading 5 Char"/>
    <w:aliases w:val="Heading 5.(i) Char"/>
    <w:basedOn w:val="DefaultParagraphFont"/>
    <w:link w:val="Heading5"/>
    <w:rsid w:val="00602C75"/>
    <w:rPr>
      <w:rFonts w:ascii="Cambria" w:eastAsia="SimSun" w:hAnsi="Cambria" w:cs="Times New Roman"/>
      <w:color w:val="243F60"/>
      <w:sz w:val="24"/>
      <w:szCs w:val="24"/>
    </w:rPr>
  </w:style>
  <w:style w:type="character" w:customStyle="1" w:styleId="Heading6Char">
    <w:name w:val="Heading 6 Char"/>
    <w:basedOn w:val="DefaultParagraphFont"/>
    <w:link w:val="Heading6"/>
    <w:rsid w:val="00602C75"/>
    <w:rPr>
      <w:rFonts w:ascii="Cambria" w:eastAsia="SimSun" w:hAnsi="Cambria" w:cs="Times New Roman"/>
      <w:i/>
      <w:iCs/>
      <w:color w:val="243F60"/>
      <w:sz w:val="24"/>
      <w:szCs w:val="24"/>
    </w:rPr>
  </w:style>
  <w:style w:type="character" w:customStyle="1" w:styleId="Heading7Char">
    <w:name w:val="Heading 7 Char"/>
    <w:basedOn w:val="DefaultParagraphFont"/>
    <w:link w:val="Heading7"/>
    <w:rsid w:val="00602C75"/>
    <w:rPr>
      <w:rFonts w:ascii="Cambria" w:eastAsia="SimSun" w:hAnsi="Cambria" w:cs="Times New Roman"/>
      <w:i/>
      <w:iCs/>
      <w:color w:val="404040"/>
      <w:sz w:val="24"/>
      <w:szCs w:val="24"/>
    </w:rPr>
  </w:style>
  <w:style w:type="character" w:customStyle="1" w:styleId="Heading8Char">
    <w:name w:val="Heading 8 Char"/>
    <w:basedOn w:val="DefaultParagraphFont"/>
    <w:link w:val="Heading8"/>
    <w:rsid w:val="00602C75"/>
    <w:rPr>
      <w:rFonts w:ascii="Cambria" w:eastAsia="SimSun" w:hAnsi="Cambria" w:cs="Times New Roman"/>
      <w:color w:val="404040"/>
      <w:sz w:val="20"/>
      <w:szCs w:val="24"/>
    </w:rPr>
  </w:style>
  <w:style w:type="character" w:customStyle="1" w:styleId="Heading9Char">
    <w:name w:val="Heading 9 Char"/>
    <w:basedOn w:val="DefaultParagraphFont"/>
    <w:link w:val="Heading9"/>
    <w:rsid w:val="00602C75"/>
    <w:rPr>
      <w:rFonts w:ascii="Cambria" w:eastAsia="SimSun" w:hAnsi="Cambria" w:cs="Times New Roman"/>
      <w:i/>
      <w:iCs/>
      <w:color w:val="404040"/>
      <w:sz w:val="20"/>
      <w:szCs w:val="24"/>
    </w:rPr>
  </w:style>
  <w:style w:type="paragraph" w:customStyle="1" w:styleId="Annex">
    <w:name w:val="Annex"/>
    <w:basedOn w:val="Normal"/>
    <w:rsid w:val="00602C75"/>
    <w:rPr>
      <w:caps/>
    </w:rPr>
  </w:style>
  <w:style w:type="paragraph" w:customStyle="1" w:styleId="ABBR">
    <w:name w:val="ABBR"/>
    <w:basedOn w:val="Annex"/>
    <w:rsid w:val="00602C75"/>
  </w:style>
  <w:style w:type="paragraph" w:customStyle="1" w:styleId="AbbrDesc">
    <w:name w:val="AbbrDesc"/>
    <w:basedOn w:val="Normal"/>
    <w:rsid w:val="00602C75"/>
    <w:pPr>
      <w:tabs>
        <w:tab w:val="left" w:pos="3060"/>
      </w:tabs>
      <w:jc w:val="both"/>
    </w:pPr>
  </w:style>
  <w:style w:type="paragraph" w:styleId="BodyText">
    <w:name w:val="Body Text"/>
    <w:basedOn w:val="Normal"/>
    <w:link w:val="BodyTextChar"/>
    <w:rsid w:val="00602C75"/>
    <w:pPr>
      <w:tabs>
        <w:tab w:val="left" w:pos="3060"/>
      </w:tabs>
      <w:jc w:val="center"/>
    </w:pPr>
  </w:style>
  <w:style w:type="character" w:customStyle="1" w:styleId="BodyTextChar">
    <w:name w:val="Body Text Char"/>
    <w:basedOn w:val="DefaultParagraphFont"/>
    <w:link w:val="BodyText"/>
    <w:rsid w:val="00602C75"/>
    <w:rPr>
      <w:rFonts w:ascii="Times New Roman" w:eastAsia="Times New Roman" w:hAnsi="Times New Roman" w:cs="Times New Roman"/>
      <w:sz w:val="24"/>
      <w:szCs w:val="20"/>
      <w:lang w:val="es-ES_tradnl"/>
    </w:rPr>
  </w:style>
  <w:style w:type="paragraph" w:customStyle="1" w:styleId="Chapter">
    <w:name w:val="Chapter"/>
    <w:basedOn w:val="Normal"/>
    <w:next w:val="Normal"/>
    <w:rsid w:val="00F27C92"/>
    <w:pPr>
      <w:keepNext/>
      <w:numPr>
        <w:numId w:val="2"/>
      </w:numPr>
      <w:tabs>
        <w:tab w:val="left" w:pos="1440"/>
      </w:tabs>
      <w:spacing w:before="240" w:after="240"/>
      <w:jc w:val="center"/>
    </w:pPr>
    <w:rPr>
      <w:rFonts w:ascii="Arial" w:hAnsi="Arial" w:cs="Arial"/>
      <w:b/>
      <w:smallCaps/>
      <w:lang w:val="es-ES"/>
    </w:rPr>
  </w:style>
  <w:style w:type="paragraph" w:customStyle="1" w:styleId="FirstHeading">
    <w:name w:val="FirstHeading"/>
    <w:basedOn w:val="Normal"/>
    <w:next w:val="Normal"/>
    <w:rsid w:val="00602C75"/>
    <w:pPr>
      <w:keepNext/>
      <w:numPr>
        <w:numId w:val="1"/>
      </w:numPr>
      <w:tabs>
        <w:tab w:val="left" w:pos="0"/>
        <w:tab w:val="left" w:pos="86"/>
      </w:tabs>
      <w:spacing w:before="120" w:after="120"/>
      <w:ind w:left="720"/>
    </w:pPr>
    <w:rPr>
      <w:rFonts w:ascii="Arial" w:hAnsi="Arial" w:cs="Arial"/>
      <w:b/>
      <w:sz w:val="22"/>
      <w:lang w:val="es-ES"/>
    </w:rPr>
  </w:style>
  <w:style w:type="paragraph" w:styleId="Footer">
    <w:name w:val="footer"/>
    <w:basedOn w:val="Normal"/>
    <w:link w:val="FooterChar"/>
    <w:rsid w:val="00602C75"/>
    <w:pPr>
      <w:tabs>
        <w:tab w:val="center" w:pos="4320"/>
        <w:tab w:val="right" w:pos="8640"/>
      </w:tabs>
    </w:pPr>
  </w:style>
  <w:style w:type="character" w:customStyle="1" w:styleId="FooterChar">
    <w:name w:val="Footer Char"/>
    <w:basedOn w:val="DefaultParagraphFont"/>
    <w:link w:val="Footer"/>
    <w:rsid w:val="00602C75"/>
    <w:rPr>
      <w:rFonts w:ascii="Times New Roman" w:eastAsia="Times New Roman" w:hAnsi="Times New Roman" w:cs="Times New Roman"/>
      <w:sz w:val="24"/>
      <w:szCs w:val="20"/>
      <w:lang w:val="es-ES_tradnl"/>
    </w:rPr>
  </w:style>
  <w:style w:type="paragraph" w:styleId="FootnoteText">
    <w:name w:val="footnote text"/>
    <w:aliases w:val="fn,ft,footnote,Texto de rodapé,nota_rodapé,nota de rodapé,single space,FOOTNOTES,Footnote Text Char Char,Texto,nota,pie,Ref.,al,footnote text,foottextfra,F,Texto nota pie Car Car,texto de nota al pie,Texto nota pie Car Car Car,FA Fu,ADB"/>
    <w:basedOn w:val="Normal"/>
    <w:link w:val="FootnoteTextChar"/>
    <w:uiPriority w:val="99"/>
    <w:rsid w:val="00602C75"/>
    <w:pPr>
      <w:keepNext/>
      <w:keepLines/>
      <w:spacing w:after="120"/>
      <w:ind w:left="288" w:hanging="288"/>
      <w:jc w:val="both"/>
    </w:pPr>
    <w:rPr>
      <w:rFonts w:ascii="Arial" w:hAnsi="Arial" w:cs="Arial"/>
      <w:spacing w:val="-3"/>
      <w:sz w:val="20"/>
    </w:rPr>
  </w:style>
  <w:style w:type="character" w:customStyle="1" w:styleId="FootnoteTextChar">
    <w:name w:val="Footnote Text Char"/>
    <w:aliases w:val="fn Char,ft Char,footnote Char,Texto de rodapé Char,nota_rodapé Char,nota de rodapé Char,single space Char,FOOTNOTES Char,Footnote Text Char Char Char,Texto Char,nota Char,pie Char,Ref. Char,al Char,footnote text Char,foottextfra Char"/>
    <w:basedOn w:val="DefaultParagraphFont"/>
    <w:link w:val="FootnoteText"/>
    <w:uiPriority w:val="99"/>
    <w:rsid w:val="00602C75"/>
    <w:rPr>
      <w:rFonts w:ascii="Arial" w:eastAsia="Times New Roman" w:hAnsi="Arial" w:cs="Arial"/>
      <w:spacing w:val="-3"/>
      <w:sz w:val="20"/>
      <w:szCs w:val="20"/>
      <w:lang w:val="es-ES_tradnl"/>
    </w:rPr>
  </w:style>
  <w:style w:type="paragraph" w:styleId="Header">
    <w:name w:val="header"/>
    <w:basedOn w:val="Normal"/>
    <w:link w:val="HeaderChar"/>
    <w:rsid w:val="00602C75"/>
    <w:pPr>
      <w:tabs>
        <w:tab w:val="center" w:pos="4320"/>
        <w:tab w:val="right" w:pos="8640"/>
      </w:tabs>
    </w:pPr>
  </w:style>
  <w:style w:type="character" w:customStyle="1" w:styleId="HeaderChar">
    <w:name w:val="Header Char"/>
    <w:basedOn w:val="DefaultParagraphFont"/>
    <w:link w:val="Header"/>
    <w:rsid w:val="00602C75"/>
    <w:rPr>
      <w:rFonts w:ascii="Times New Roman" w:eastAsia="Times New Roman" w:hAnsi="Times New Roman" w:cs="Times New Roman"/>
      <w:sz w:val="24"/>
      <w:szCs w:val="20"/>
      <w:lang w:val="es-ES_tradnl"/>
    </w:rPr>
  </w:style>
  <w:style w:type="paragraph" w:customStyle="1" w:styleId="Newpage">
    <w:name w:val="Newpage"/>
    <w:basedOn w:val="Chapter"/>
    <w:rsid w:val="00602C75"/>
    <w:pPr>
      <w:numPr>
        <w:numId w:val="0"/>
      </w:numPr>
      <w:tabs>
        <w:tab w:val="clear" w:pos="1440"/>
        <w:tab w:val="left" w:pos="3060"/>
      </w:tabs>
      <w:spacing w:after="0"/>
    </w:pPr>
  </w:style>
  <w:style w:type="character" w:styleId="PageNumber">
    <w:name w:val="page number"/>
    <w:basedOn w:val="DefaultParagraphFont"/>
    <w:rsid w:val="00602C75"/>
  </w:style>
  <w:style w:type="paragraph" w:customStyle="1" w:styleId="Paragraph">
    <w:name w:val="Paragraph"/>
    <w:aliases w:val="paragraph,p,PARAGRAPH,PG,pa,at"/>
    <w:basedOn w:val="BodyTextIndent"/>
    <w:link w:val="ParagraphChar"/>
    <w:qFormat/>
    <w:rsid w:val="00602C75"/>
    <w:pPr>
      <w:numPr>
        <w:ilvl w:val="1"/>
        <w:numId w:val="2"/>
      </w:numPr>
      <w:spacing w:before="120"/>
      <w:jc w:val="both"/>
      <w:outlineLvl w:val="1"/>
    </w:pPr>
    <w:rPr>
      <w:sz w:val="22"/>
      <w:lang w:val="es-ES"/>
    </w:rPr>
  </w:style>
  <w:style w:type="paragraph" w:customStyle="1" w:styleId="RegheadTab">
    <w:name w:val="RegheadTab"/>
    <w:basedOn w:val="FirstHeading"/>
    <w:rsid w:val="00602C75"/>
    <w:pPr>
      <w:numPr>
        <w:numId w:val="0"/>
      </w:numPr>
      <w:tabs>
        <w:tab w:val="num" w:pos="504"/>
      </w:tabs>
      <w:spacing w:after="0"/>
      <w:ind w:left="504" w:hanging="504"/>
      <w:jc w:val="center"/>
    </w:pPr>
  </w:style>
  <w:style w:type="paragraph" w:customStyle="1" w:styleId="SecHeading">
    <w:name w:val="SecHeading"/>
    <w:basedOn w:val="Normal"/>
    <w:next w:val="Paragraph"/>
    <w:rsid w:val="00602C75"/>
    <w:pPr>
      <w:keepNext/>
      <w:numPr>
        <w:ilvl w:val="1"/>
        <w:numId w:val="1"/>
      </w:numPr>
      <w:tabs>
        <w:tab w:val="clear" w:pos="5400"/>
        <w:tab w:val="num" w:pos="1296"/>
      </w:tabs>
      <w:spacing w:before="120" w:after="120"/>
      <w:ind w:left="1296"/>
    </w:pPr>
    <w:rPr>
      <w:rFonts w:ascii="Arial" w:hAnsi="Arial" w:cs="Arial"/>
      <w:b/>
      <w:sz w:val="22"/>
    </w:rPr>
  </w:style>
  <w:style w:type="paragraph" w:customStyle="1" w:styleId="SubHeading1">
    <w:name w:val="SubHeading1"/>
    <w:basedOn w:val="SecHeading"/>
    <w:rsid w:val="00602C75"/>
    <w:pPr>
      <w:numPr>
        <w:ilvl w:val="2"/>
      </w:numPr>
      <w:tabs>
        <w:tab w:val="clear" w:pos="5976"/>
        <w:tab w:val="num" w:pos="1872"/>
      </w:tabs>
      <w:ind w:left="1872"/>
    </w:pPr>
  </w:style>
  <w:style w:type="paragraph" w:customStyle="1" w:styleId="Subheading2">
    <w:name w:val="Subheading2"/>
    <w:basedOn w:val="SecHeading"/>
    <w:rsid w:val="00602C75"/>
    <w:pPr>
      <w:numPr>
        <w:ilvl w:val="3"/>
      </w:numPr>
      <w:tabs>
        <w:tab w:val="clear" w:pos="6480"/>
        <w:tab w:val="num" w:pos="2376"/>
      </w:tabs>
      <w:ind w:left="2376"/>
    </w:pPr>
  </w:style>
  <w:style w:type="paragraph" w:customStyle="1" w:styleId="subpar">
    <w:name w:val="subpar"/>
    <w:basedOn w:val="BodyTextIndent3"/>
    <w:rsid w:val="00602C75"/>
    <w:pPr>
      <w:numPr>
        <w:ilvl w:val="2"/>
        <w:numId w:val="2"/>
      </w:numPr>
      <w:spacing w:before="120"/>
      <w:jc w:val="both"/>
      <w:outlineLvl w:val="2"/>
    </w:pPr>
    <w:rPr>
      <w:szCs w:val="20"/>
    </w:rPr>
  </w:style>
  <w:style w:type="paragraph" w:customStyle="1" w:styleId="SubSubPar">
    <w:name w:val="SubSubPar"/>
    <w:basedOn w:val="subpar"/>
    <w:uiPriority w:val="99"/>
    <w:rsid w:val="00602C75"/>
    <w:pPr>
      <w:numPr>
        <w:ilvl w:val="3"/>
        <w:numId w:val="0"/>
      </w:numPr>
      <w:tabs>
        <w:tab w:val="left" w:pos="0"/>
        <w:tab w:val="num" w:pos="1296"/>
      </w:tabs>
      <w:ind w:left="1296"/>
    </w:pPr>
  </w:style>
  <w:style w:type="paragraph" w:styleId="TOC1">
    <w:name w:val="toc 1"/>
    <w:basedOn w:val="Normal"/>
    <w:next w:val="Normal"/>
    <w:autoRedefine/>
    <w:uiPriority w:val="39"/>
    <w:rsid w:val="00602C75"/>
    <w:pPr>
      <w:tabs>
        <w:tab w:val="left" w:pos="540"/>
        <w:tab w:val="right" w:leader="dot" w:pos="8741"/>
      </w:tabs>
      <w:spacing w:before="240" w:after="240"/>
      <w:ind w:left="547" w:hanging="547"/>
    </w:pPr>
    <w:rPr>
      <w:rFonts w:ascii="Arial" w:hAnsi="Arial" w:cs="Arial"/>
      <w:b/>
      <w:smallCaps/>
      <w:noProof/>
    </w:rPr>
  </w:style>
  <w:style w:type="paragraph" w:styleId="TOC2">
    <w:name w:val="toc 2"/>
    <w:basedOn w:val="Normal"/>
    <w:next w:val="Normal"/>
    <w:autoRedefine/>
    <w:uiPriority w:val="39"/>
    <w:rsid w:val="00602C75"/>
    <w:pPr>
      <w:tabs>
        <w:tab w:val="left" w:pos="540"/>
        <w:tab w:val="left" w:pos="600"/>
        <w:tab w:val="left" w:pos="1152"/>
        <w:tab w:val="right" w:leader="dot" w:pos="8741"/>
      </w:tabs>
      <w:ind w:left="1166" w:hanging="605"/>
    </w:pPr>
    <w:rPr>
      <w:noProof/>
    </w:rPr>
  </w:style>
  <w:style w:type="paragraph" w:styleId="TOC3">
    <w:name w:val="toc 3"/>
    <w:basedOn w:val="Normal"/>
    <w:next w:val="Normal"/>
    <w:autoRedefine/>
    <w:semiHidden/>
    <w:rsid w:val="00602C75"/>
    <w:pPr>
      <w:tabs>
        <w:tab w:val="left" w:pos="1728"/>
      </w:tabs>
      <w:ind w:left="1714" w:hanging="562"/>
    </w:pPr>
    <w:rPr>
      <w:lang w:val="es-ES"/>
    </w:rPr>
  </w:style>
  <w:style w:type="character" w:styleId="Hyperlink">
    <w:name w:val="Hyperlink"/>
    <w:rsid w:val="00602C75"/>
    <w:rPr>
      <w:color w:val="0000FF"/>
      <w:u w:val="single"/>
    </w:rPr>
  </w:style>
  <w:style w:type="character" w:styleId="FootnoteReference">
    <w:name w:val="footnote reference"/>
    <w:aliases w:val="FC,referencia nota al pie,Stinking Styles11,Texto de nota al pie,Footnote symbol,Footnote,titulo 2,ftref,Style 24,pie pddes,Fußnotenzeichen DISS,Footnote Reference1,Ref,de nota al pie,16 Point,Superscript 6 Point,Знак сноски 1"/>
    <w:uiPriority w:val="99"/>
    <w:rsid w:val="00602C75"/>
    <w:rPr>
      <w:vertAlign w:val="superscript"/>
    </w:rPr>
  </w:style>
  <w:style w:type="paragraph" w:styleId="BodyTextIndent">
    <w:name w:val="Body Text Indent"/>
    <w:basedOn w:val="Normal"/>
    <w:link w:val="BodyTextIndentChar"/>
    <w:uiPriority w:val="99"/>
    <w:semiHidden/>
    <w:unhideWhenUsed/>
    <w:rsid w:val="00602C75"/>
    <w:pPr>
      <w:spacing w:after="120"/>
      <w:ind w:left="360"/>
    </w:pPr>
    <w:rPr>
      <w:rFonts w:ascii="Arial" w:hAnsi="Arial" w:cs="Arial"/>
    </w:rPr>
  </w:style>
  <w:style w:type="character" w:customStyle="1" w:styleId="BodyTextIndentChar">
    <w:name w:val="Body Text Indent Char"/>
    <w:basedOn w:val="DefaultParagraphFont"/>
    <w:link w:val="BodyTextIndent"/>
    <w:uiPriority w:val="99"/>
    <w:semiHidden/>
    <w:rsid w:val="00602C75"/>
    <w:rPr>
      <w:rFonts w:ascii="Arial" w:eastAsia="Times New Roman" w:hAnsi="Arial" w:cs="Arial"/>
      <w:sz w:val="24"/>
      <w:szCs w:val="20"/>
      <w:lang w:val="es-ES_tradnl"/>
    </w:rPr>
  </w:style>
  <w:style w:type="paragraph" w:styleId="BodyTextIndent3">
    <w:name w:val="Body Text Indent 3"/>
    <w:basedOn w:val="Normal"/>
    <w:link w:val="BodyTextIndent3Char"/>
    <w:uiPriority w:val="99"/>
    <w:semiHidden/>
    <w:unhideWhenUsed/>
    <w:rsid w:val="00602C75"/>
    <w:pPr>
      <w:spacing w:after="120"/>
      <w:ind w:left="360"/>
    </w:pPr>
    <w:rPr>
      <w:rFonts w:ascii="Arial" w:hAnsi="Arial" w:cs="Arial"/>
      <w:sz w:val="22"/>
      <w:szCs w:val="16"/>
    </w:rPr>
  </w:style>
  <w:style w:type="character" w:customStyle="1" w:styleId="BodyTextIndent3Char">
    <w:name w:val="Body Text Indent 3 Char"/>
    <w:basedOn w:val="DefaultParagraphFont"/>
    <w:link w:val="BodyTextIndent3"/>
    <w:uiPriority w:val="99"/>
    <w:semiHidden/>
    <w:rsid w:val="00602C75"/>
    <w:rPr>
      <w:rFonts w:ascii="Arial" w:eastAsia="Times New Roman" w:hAnsi="Arial" w:cs="Arial"/>
      <w:szCs w:val="16"/>
      <w:lang w:val="es-ES_tradnl"/>
    </w:rPr>
  </w:style>
  <w:style w:type="paragraph" w:customStyle="1" w:styleId="Regtable">
    <w:name w:val="Regtable"/>
    <w:basedOn w:val="Normal"/>
    <w:link w:val="RegtableChar"/>
    <w:rsid w:val="00602C75"/>
    <w:pPr>
      <w:keepLines/>
      <w:framePr w:wrap="around" w:vAnchor="text" w:hAnchor="text" w:y="1"/>
      <w:spacing w:before="20" w:after="20"/>
    </w:pPr>
    <w:rPr>
      <w:rFonts w:ascii="Arial" w:hAnsi="Arial" w:cs="Arial"/>
      <w:sz w:val="20"/>
    </w:rPr>
  </w:style>
  <w:style w:type="character" w:customStyle="1" w:styleId="RegtableChar">
    <w:name w:val="Regtable Char"/>
    <w:link w:val="Regtable"/>
    <w:rsid w:val="00602C75"/>
    <w:rPr>
      <w:rFonts w:ascii="Arial" w:eastAsia="Times New Roman" w:hAnsi="Arial" w:cs="Arial"/>
      <w:sz w:val="20"/>
      <w:szCs w:val="20"/>
      <w:lang w:val="es-ES_tradnl"/>
    </w:rPr>
  </w:style>
  <w:style w:type="paragraph" w:customStyle="1" w:styleId="TableTitle">
    <w:name w:val="TableTitle"/>
    <w:basedOn w:val="Normal"/>
    <w:link w:val="TableTitleChar"/>
    <w:rsid w:val="00602C75"/>
    <w:pPr>
      <w:keepNext/>
      <w:framePr w:wrap="around" w:vAnchor="text" w:hAnchor="text" w:y="1"/>
      <w:spacing w:before="20" w:after="20"/>
      <w:jc w:val="center"/>
    </w:pPr>
    <w:rPr>
      <w:rFonts w:ascii="Arial" w:hAnsi="Arial" w:cs="Arial"/>
      <w:b/>
      <w:spacing w:val="-3"/>
      <w:sz w:val="20"/>
    </w:rPr>
  </w:style>
  <w:style w:type="character" w:customStyle="1" w:styleId="TableTitleChar">
    <w:name w:val="TableTitle Char"/>
    <w:link w:val="TableTitle"/>
    <w:rsid w:val="00602C75"/>
    <w:rPr>
      <w:rFonts w:ascii="Arial" w:eastAsia="Times New Roman" w:hAnsi="Arial" w:cs="Arial"/>
      <w:b/>
      <w:spacing w:val="-3"/>
      <w:sz w:val="20"/>
      <w:szCs w:val="20"/>
      <w:lang w:val="es-ES_tradnl"/>
    </w:rPr>
  </w:style>
  <w:style w:type="paragraph" w:styleId="ListParagraph">
    <w:name w:val="List Paragraph"/>
    <w:basedOn w:val="Normal"/>
    <w:link w:val="ListParagraphChar"/>
    <w:uiPriority w:val="34"/>
    <w:qFormat/>
    <w:rsid w:val="00602C75"/>
    <w:pPr>
      <w:ind w:left="720"/>
      <w:contextualSpacing/>
    </w:pPr>
  </w:style>
  <w:style w:type="paragraph" w:customStyle="1" w:styleId="xl29">
    <w:name w:val="xl29"/>
    <w:basedOn w:val="Normal"/>
    <w:rsid w:val="00602C75"/>
    <w:pPr>
      <w:pBdr>
        <w:left w:val="single" w:sz="4" w:space="0" w:color="auto"/>
        <w:bottom w:val="single" w:sz="4" w:space="0" w:color="auto"/>
      </w:pBdr>
      <w:spacing w:before="100" w:beforeAutospacing="1" w:after="100" w:afterAutospacing="1"/>
      <w:jc w:val="center"/>
    </w:pPr>
    <w:rPr>
      <w:rFonts w:ascii="Arial" w:eastAsia="Arial Unicode MS" w:hAnsi="Arial" w:cs="Arial"/>
      <w:b/>
      <w:bCs/>
    </w:rPr>
  </w:style>
  <w:style w:type="table" w:styleId="TableGrid">
    <w:name w:val="Table Grid"/>
    <w:basedOn w:val="TableNormal"/>
    <w:uiPriority w:val="39"/>
    <w:rsid w:val="00602C75"/>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02C75"/>
    <w:rPr>
      <w:rFonts w:ascii="Tahoma" w:hAnsi="Tahoma" w:cs="Tahoma"/>
      <w:sz w:val="16"/>
      <w:szCs w:val="16"/>
    </w:rPr>
  </w:style>
  <w:style w:type="character" w:customStyle="1" w:styleId="BalloonTextChar">
    <w:name w:val="Balloon Text Char"/>
    <w:basedOn w:val="DefaultParagraphFont"/>
    <w:link w:val="BalloonText"/>
    <w:uiPriority w:val="99"/>
    <w:semiHidden/>
    <w:rsid w:val="00602C75"/>
    <w:rPr>
      <w:rFonts w:ascii="Tahoma" w:eastAsia="Times New Roman" w:hAnsi="Tahoma" w:cs="Tahoma"/>
      <w:sz w:val="16"/>
      <w:szCs w:val="16"/>
      <w:lang w:val="es-ES_tradnl"/>
    </w:rPr>
  </w:style>
  <w:style w:type="character" w:customStyle="1" w:styleId="FootnoteTextChar1">
    <w:name w:val="Footnote Text Char1"/>
    <w:aliases w:val="fn Char1,ft Char1,footnote Char1,Texto de rodapé Char1,nota_rodapé Char1,nota de rodapé Char1,single space Char1,FOOTNOTES Char1,Footnote Text Char Char Char1,Texto Char1,nota Char1,pie Char1,Ref. Char1,al Char1,footnote text Char1"/>
    <w:uiPriority w:val="99"/>
    <w:locked/>
    <w:rsid w:val="00602C75"/>
    <w:rPr>
      <w:rFonts w:ascii="Times New Roman" w:eastAsia="Times New Roman" w:hAnsi="Times New Roman"/>
      <w:spacing w:val="-3"/>
    </w:rPr>
  </w:style>
  <w:style w:type="character" w:customStyle="1" w:styleId="ParagraphChar">
    <w:name w:val="Paragraph Char"/>
    <w:link w:val="Paragraph"/>
    <w:rsid w:val="00602C75"/>
    <w:rPr>
      <w:rFonts w:ascii="Arial" w:hAnsi="Arial" w:cs="Arial"/>
      <w:szCs w:val="24"/>
      <w:lang w:val="es-ES"/>
    </w:rPr>
  </w:style>
  <w:style w:type="character" w:customStyle="1" w:styleId="BalloonTextChar1">
    <w:name w:val="Balloon Text Char1"/>
    <w:uiPriority w:val="99"/>
    <w:semiHidden/>
    <w:rsid w:val="00602C75"/>
    <w:rPr>
      <w:rFonts w:ascii="Tahoma" w:eastAsia="Times New Roman" w:hAnsi="Tahoma" w:cs="Tahoma"/>
      <w:sz w:val="16"/>
      <w:szCs w:val="16"/>
    </w:rPr>
  </w:style>
  <w:style w:type="character" w:styleId="CommentReference">
    <w:name w:val="annotation reference"/>
    <w:uiPriority w:val="99"/>
    <w:semiHidden/>
    <w:rsid w:val="00602C75"/>
    <w:rPr>
      <w:rFonts w:cs="Times New Roman"/>
      <w:sz w:val="16"/>
      <w:szCs w:val="16"/>
    </w:rPr>
  </w:style>
  <w:style w:type="character" w:customStyle="1" w:styleId="apple-converted-space">
    <w:name w:val="apple-converted-space"/>
    <w:basedOn w:val="DefaultParagraphFont"/>
    <w:rsid w:val="00602C75"/>
  </w:style>
  <w:style w:type="paragraph" w:customStyle="1" w:styleId="Default">
    <w:name w:val="Default"/>
    <w:rsid w:val="00602C7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uerpo2">
    <w:name w:val="cuerpo2"/>
    <w:basedOn w:val="Normal"/>
    <w:rsid w:val="00602C75"/>
    <w:pPr>
      <w:spacing w:before="100" w:beforeAutospacing="1" w:after="100" w:afterAutospacing="1"/>
    </w:pPr>
  </w:style>
  <w:style w:type="paragraph" w:styleId="CommentText">
    <w:name w:val="annotation text"/>
    <w:basedOn w:val="Normal"/>
    <w:link w:val="CommentTextChar"/>
    <w:uiPriority w:val="99"/>
    <w:semiHidden/>
    <w:unhideWhenUsed/>
    <w:rsid w:val="00602C75"/>
    <w:rPr>
      <w:sz w:val="20"/>
    </w:rPr>
  </w:style>
  <w:style w:type="character" w:customStyle="1" w:styleId="CommentTextChar">
    <w:name w:val="Comment Text Char"/>
    <w:basedOn w:val="DefaultParagraphFont"/>
    <w:link w:val="CommentText"/>
    <w:uiPriority w:val="99"/>
    <w:semiHidden/>
    <w:rsid w:val="00602C75"/>
    <w:rPr>
      <w:rFonts w:ascii="Times New Roman" w:eastAsia="Times New Roman" w:hAnsi="Times New Roman" w:cs="Times New Roman"/>
      <w:sz w:val="20"/>
      <w:szCs w:val="20"/>
      <w:lang w:val="es-ES_tradnl"/>
    </w:rPr>
  </w:style>
  <w:style w:type="paragraph" w:styleId="CommentSubject">
    <w:name w:val="annotation subject"/>
    <w:basedOn w:val="CommentText"/>
    <w:next w:val="CommentText"/>
    <w:link w:val="CommentSubjectChar"/>
    <w:uiPriority w:val="99"/>
    <w:semiHidden/>
    <w:unhideWhenUsed/>
    <w:rsid w:val="00602C75"/>
    <w:rPr>
      <w:b/>
      <w:bCs/>
    </w:rPr>
  </w:style>
  <w:style w:type="character" w:customStyle="1" w:styleId="CommentSubjectChar">
    <w:name w:val="Comment Subject Char"/>
    <w:basedOn w:val="CommentTextChar"/>
    <w:link w:val="CommentSubject"/>
    <w:uiPriority w:val="99"/>
    <w:semiHidden/>
    <w:rsid w:val="00602C75"/>
    <w:rPr>
      <w:rFonts w:ascii="Times New Roman" w:eastAsia="Times New Roman" w:hAnsi="Times New Roman" w:cs="Times New Roman"/>
      <w:b/>
      <w:bCs/>
      <w:sz w:val="20"/>
      <w:szCs w:val="20"/>
      <w:lang w:val="es-ES_tradnl"/>
    </w:rPr>
  </w:style>
  <w:style w:type="character" w:styleId="Emphasis">
    <w:name w:val="Emphasis"/>
    <w:uiPriority w:val="20"/>
    <w:qFormat/>
    <w:rsid w:val="00602C75"/>
    <w:rPr>
      <w:i/>
      <w:iCs/>
    </w:rPr>
  </w:style>
  <w:style w:type="paragraph" w:customStyle="1" w:styleId="AutoNumpara">
    <w:name w:val="AutoNumpara"/>
    <w:basedOn w:val="BodyTextIndent"/>
    <w:rsid w:val="00602C75"/>
    <w:pPr>
      <w:tabs>
        <w:tab w:val="num" w:pos="360"/>
      </w:tabs>
      <w:spacing w:before="120"/>
      <w:jc w:val="both"/>
    </w:pPr>
    <w:rPr>
      <w:noProof/>
      <w:spacing w:val="-2"/>
    </w:rPr>
  </w:style>
  <w:style w:type="paragraph" w:customStyle="1" w:styleId="bullets">
    <w:name w:val="bullets"/>
    <w:rsid w:val="00602C75"/>
    <w:pPr>
      <w:tabs>
        <w:tab w:val="num" w:pos="810"/>
      </w:tabs>
      <w:spacing w:before="120" w:after="120" w:line="240" w:lineRule="auto"/>
      <w:ind w:left="810" w:hanging="720"/>
      <w:jc w:val="both"/>
    </w:pPr>
    <w:rPr>
      <w:rFonts w:ascii="Times New Roman" w:eastAsia="Times New Roman" w:hAnsi="Times New Roman" w:cs="Times New Roman"/>
      <w:spacing w:val="-2"/>
      <w:sz w:val="24"/>
      <w:szCs w:val="20"/>
    </w:rPr>
  </w:style>
  <w:style w:type="paragraph" w:customStyle="1" w:styleId="ColorfulList-Accent11">
    <w:name w:val="Colorful List - Accent 11"/>
    <w:basedOn w:val="Normal"/>
    <w:link w:val="ColorfulList-Accent1Char"/>
    <w:uiPriority w:val="34"/>
    <w:qFormat/>
    <w:rsid w:val="00602C75"/>
    <w:pPr>
      <w:ind w:left="720"/>
      <w:contextualSpacing/>
    </w:pPr>
    <w:rPr>
      <w:rFonts w:ascii="Calibri" w:eastAsia="Calibri" w:hAnsi="Calibri"/>
      <w:sz w:val="22"/>
      <w:szCs w:val="22"/>
    </w:rPr>
  </w:style>
  <w:style w:type="character" w:customStyle="1" w:styleId="ColorfulList-Accent1Char">
    <w:name w:val="Colorful List - Accent 1 Char"/>
    <w:link w:val="ColorfulList-Accent11"/>
    <w:uiPriority w:val="34"/>
    <w:rsid w:val="00602C75"/>
    <w:rPr>
      <w:rFonts w:ascii="Calibri" w:eastAsia="Calibri" w:hAnsi="Calibri" w:cs="Times New Roman"/>
      <w:lang w:val="es-ES_tradnl"/>
    </w:rPr>
  </w:style>
  <w:style w:type="paragraph" w:customStyle="1" w:styleId="heading-b24">
    <w:name w:val="heading-b24"/>
    <w:basedOn w:val="Normal"/>
    <w:next w:val="Normal"/>
    <w:rsid w:val="00602C75"/>
    <w:pPr>
      <w:spacing w:after="600"/>
      <w:jc w:val="center"/>
    </w:pPr>
    <w:rPr>
      <w:rFonts w:ascii="Times New Roman Bold" w:hAnsi="Times New Roman Bold"/>
      <w:b/>
      <w:smallCaps/>
      <w:spacing w:val="-3"/>
    </w:rPr>
  </w:style>
  <w:style w:type="paragraph" w:styleId="NoSpacing">
    <w:name w:val="No Spacing"/>
    <w:uiPriority w:val="1"/>
    <w:qFormat/>
    <w:rsid w:val="00602C75"/>
    <w:pPr>
      <w:spacing w:after="0" w:line="240" w:lineRule="auto"/>
    </w:pPr>
    <w:rPr>
      <w:rFonts w:ascii="Times New Roman" w:eastAsia="Times New Roman" w:hAnsi="Times New Roman" w:cs="Times New Roman"/>
      <w:sz w:val="24"/>
      <w:szCs w:val="24"/>
    </w:rPr>
  </w:style>
  <w:style w:type="paragraph" w:customStyle="1" w:styleId="Abreviaturas">
    <w:name w:val="Abreviaturas"/>
    <w:basedOn w:val="Normal"/>
    <w:rsid w:val="00602C75"/>
    <w:rPr>
      <w:rFonts w:ascii="Arial" w:eastAsiaTheme="minorEastAsia" w:hAnsi="Arial" w:cs="Arial"/>
      <w:sz w:val="20"/>
      <w:lang w:eastAsia="ja-JP"/>
    </w:rPr>
  </w:style>
  <w:style w:type="paragraph" w:styleId="Revision">
    <w:name w:val="Revision"/>
    <w:hidden/>
    <w:uiPriority w:val="99"/>
    <w:semiHidden/>
    <w:rsid w:val="00602C75"/>
    <w:pPr>
      <w:spacing w:after="0" w:line="240" w:lineRule="auto"/>
    </w:pPr>
    <w:rPr>
      <w:rFonts w:ascii="Times New Roman" w:eastAsia="Times New Roman" w:hAnsi="Times New Roman" w:cs="Times New Roman"/>
      <w:sz w:val="24"/>
      <w:szCs w:val="20"/>
      <w:lang w:val="es-ES_tradnl"/>
    </w:rPr>
  </w:style>
  <w:style w:type="character" w:customStyle="1" w:styleId="ListParagraphChar">
    <w:name w:val="List Paragraph Char"/>
    <w:link w:val="ListParagraph"/>
    <w:uiPriority w:val="34"/>
    <w:locked/>
    <w:rsid w:val="00602C75"/>
    <w:rPr>
      <w:rFonts w:ascii="Times New Roman" w:eastAsia="Times New Roman" w:hAnsi="Times New Roman" w:cs="Times New Roman"/>
      <w:sz w:val="24"/>
      <w:szCs w:val="20"/>
      <w:lang w:val="es-ES_tradnl"/>
    </w:rPr>
  </w:style>
  <w:style w:type="paragraph" w:customStyle="1" w:styleId="Body">
    <w:name w:val="Body"/>
    <w:rsid w:val="00602C75"/>
    <w:pPr>
      <w:pBdr>
        <w:top w:val="nil"/>
        <w:left w:val="nil"/>
        <w:bottom w:val="nil"/>
        <w:right w:val="nil"/>
        <w:between w:val="nil"/>
        <w:bar w:val="nil"/>
      </w:pBdr>
      <w:spacing w:after="200" w:line="276" w:lineRule="auto"/>
    </w:pPr>
    <w:rPr>
      <w:rFonts w:ascii="Cambria" w:eastAsia="Cambria" w:hAnsi="Cambria" w:cs="Cambria"/>
      <w:color w:val="000000"/>
      <w:u w:color="000000"/>
      <w:bdr w:val="nil"/>
      <w:lang w:val="es-ES_tradnl" w:eastAsia="es-MX"/>
    </w:rPr>
  </w:style>
  <w:style w:type="character" w:customStyle="1" w:styleId="UnresolvedMention1">
    <w:name w:val="Unresolved Mention1"/>
    <w:basedOn w:val="DefaultParagraphFont"/>
    <w:uiPriority w:val="99"/>
    <w:semiHidden/>
    <w:unhideWhenUsed/>
    <w:rsid w:val="00602C75"/>
    <w:rPr>
      <w:color w:val="808080"/>
      <w:shd w:val="clear" w:color="auto" w:fill="E6E6E6"/>
    </w:rPr>
  </w:style>
  <w:style w:type="character" w:customStyle="1" w:styleId="UnresolvedMention10">
    <w:name w:val="Unresolved Mention1"/>
    <w:basedOn w:val="DefaultParagraphFont"/>
    <w:uiPriority w:val="99"/>
    <w:semiHidden/>
    <w:unhideWhenUsed/>
    <w:rsid w:val="00602C75"/>
    <w:rPr>
      <w:color w:val="808080"/>
      <w:shd w:val="clear" w:color="auto" w:fill="E6E6E6"/>
    </w:rPr>
  </w:style>
  <w:style w:type="paragraph" w:styleId="PlainText">
    <w:name w:val="Plain Text"/>
    <w:basedOn w:val="Normal"/>
    <w:link w:val="PlainTextChar"/>
    <w:uiPriority w:val="99"/>
    <w:unhideWhenUsed/>
    <w:rsid w:val="0001178B"/>
    <w:rPr>
      <w:rFonts w:ascii="Consolas" w:hAnsi="Consolas" w:cstheme="minorBidi"/>
      <w:sz w:val="21"/>
      <w:szCs w:val="21"/>
    </w:rPr>
  </w:style>
  <w:style w:type="character" w:customStyle="1" w:styleId="PlainTextChar">
    <w:name w:val="Plain Text Char"/>
    <w:basedOn w:val="DefaultParagraphFont"/>
    <w:link w:val="PlainText"/>
    <w:uiPriority w:val="99"/>
    <w:rsid w:val="0001178B"/>
    <w:rPr>
      <w:rFonts w:ascii="Consolas" w:hAnsi="Consolas"/>
      <w:sz w:val="21"/>
      <w:szCs w:val="21"/>
    </w:rPr>
  </w:style>
  <w:style w:type="table" w:styleId="GridTable2">
    <w:name w:val="Grid Table 2"/>
    <w:basedOn w:val="TableNormal"/>
    <w:uiPriority w:val="47"/>
    <w:rsid w:val="0001178B"/>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3">
    <w:name w:val="Grid Table 4 Accent 3"/>
    <w:basedOn w:val="TableNormal"/>
    <w:uiPriority w:val="49"/>
    <w:rsid w:val="001B4031"/>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5209021">
      <w:bodyDiv w:val="1"/>
      <w:marLeft w:val="0"/>
      <w:marRight w:val="0"/>
      <w:marTop w:val="0"/>
      <w:marBottom w:val="0"/>
      <w:divBdr>
        <w:top w:val="none" w:sz="0" w:space="0" w:color="auto"/>
        <w:left w:val="none" w:sz="0" w:space="0" w:color="auto"/>
        <w:bottom w:val="none" w:sz="0" w:space="0" w:color="auto"/>
        <w:right w:val="none" w:sz="0" w:space="0" w:color="auto"/>
      </w:divBdr>
      <w:divsChild>
        <w:div w:id="509568224">
          <w:marLeft w:val="0"/>
          <w:marRight w:val="0"/>
          <w:marTop w:val="0"/>
          <w:marBottom w:val="0"/>
          <w:divBdr>
            <w:top w:val="none" w:sz="0" w:space="0" w:color="auto"/>
            <w:left w:val="none" w:sz="0" w:space="0" w:color="auto"/>
            <w:bottom w:val="none" w:sz="0" w:space="0" w:color="auto"/>
            <w:right w:val="none" w:sz="0" w:space="0" w:color="auto"/>
          </w:divBdr>
        </w:div>
        <w:div w:id="133257356">
          <w:marLeft w:val="0"/>
          <w:marRight w:val="0"/>
          <w:marTop w:val="0"/>
          <w:marBottom w:val="0"/>
          <w:divBdr>
            <w:top w:val="none" w:sz="0" w:space="0" w:color="auto"/>
            <w:left w:val="none" w:sz="0" w:space="0" w:color="auto"/>
            <w:bottom w:val="none" w:sz="0" w:space="0" w:color="auto"/>
            <w:right w:val="none" w:sz="0" w:space="0" w:color="auto"/>
          </w:divBdr>
          <w:divsChild>
            <w:div w:id="670837630">
              <w:marLeft w:val="0"/>
              <w:marRight w:val="0"/>
              <w:marTop w:val="0"/>
              <w:marBottom w:val="0"/>
              <w:divBdr>
                <w:top w:val="none" w:sz="0" w:space="0" w:color="auto"/>
                <w:left w:val="none" w:sz="0" w:space="0" w:color="auto"/>
                <w:bottom w:val="none" w:sz="0" w:space="0" w:color="auto"/>
                <w:right w:val="none" w:sz="0" w:space="0" w:color="auto"/>
              </w:divBdr>
              <w:divsChild>
                <w:div w:id="270744431">
                  <w:marLeft w:val="0"/>
                  <w:marRight w:val="0"/>
                  <w:marTop w:val="0"/>
                  <w:marBottom w:val="0"/>
                  <w:divBdr>
                    <w:top w:val="none" w:sz="0" w:space="0" w:color="auto"/>
                    <w:left w:val="none" w:sz="0" w:space="0" w:color="auto"/>
                    <w:bottom w:val="none" w:sz="0" w:space="0" w:color="auto"/>
                    <w:right w:val="none" w:sz="0" w:space="0" w:color="auto"/>
                  </w:divBdr>
                  <w:divsChild>
                    <w:div w:id="734397471">
                      <w:marLeft w:val="0"/>
                      <w:marRight w:val="0"/>
                      <w:marTop w:val="0"/>
                      <w:marBottom w:val="0"/>
                      <w:divBdr>
                        <w:top w:val="none" w:sz="0" w:space="0" w:color="auto"/>
                        <w:left w:val="none" w:sz="0" w:space="0" w:color="auto"/>
                        <w:bottom w:val="none" w:sz="0" w:space="0" w:color="auto"/>
                        <w:right w:val="none" w:sz="0" w:space="0" w:color="auto"/>
                      </w:divBdr>
                      <w:divsChild>
                        <w:div w:id="942374255">
                          <w:marLeft w:val="0"/>
                          <w:marRight w:val="0"/>
                          <w:marTop w:val="0"/>
                          <w:marBottom w:val="0"/>
                          <w:divBdr>
                            <w:top w:val="none" w:sz="0" w:space="0" w:color="auto"/>
                            <w:left w:val="none" w:sz="0" w:space="0" w:color="auto"/>
                            <w:bottom w:val="none" w:sz="0" w:space="0" w:color="auto"/>
                            <w:right w:val="none" w:sz="0" w:space="0" w:color="auto"/>
                          </w:divBdr>
                          <w:divsChild>
                            <w:div w:id="3836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9330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image" Target="media/image1.tiff"/><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4.png"/><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eader" Target="header4.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eader" Target="header3.xml"/><Relationship Id="rId28"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image" Target="media/image2.emf"/><Relationship Id="rId27" Type="http://schemas.microsoft.com/office/2011/relationships/people" Target="people.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0DB41E74978E3248BF662957988E23F3" ma:contentTypeVersion="801" ma:contentTypeDescription="A content type to manage public (operations) IDB documents" ma:contentTypeScope="" ma:versionID="0484b9da94b5bb30afe67418540a569f">
  <xsd:schema xmlns:xsd="http://www.w3.org/2001/XMLSchema" xmlns:xs="http://www.w3.org/2001/XMLSchema" xmlns:p="http://schemas.microsoft.com/office/2006/metadata/properties" xmlns:ns2="cdc7663a-08f0-4737-9e8c-148ce897a09c" targetNamespace="http://schemas.microsoft.com/office/2006/metadata/properties" ma:root="true" ma:fieldsID="83cf354d85fb067b577dbedd310021e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SU-L1059"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ez-Operations" ma:contentTypeID="0x010100ACF722E9F6B0B149B0CD8BE2560A66720034CFF313BB420A42AE18BEB26F977DEC" ma:contentTypeVersion="801" ma:contentTypeDescription="The base project type from which other project content types inherit their information." ma:contentTypeScope="" ma:versionID="e9909d95ab21e44a2d869f7aacf534d5">
  <xsd:schema xmlns:xsd="http://www.w3.org/2001/XMLSchema" xmlns:xs="http://www.w3.org/2001/XMLSchema" xmlns:p="http://schemas.microsoft.com/office/2006/metadata/properties" xmlns:ns2="cdc7663a-08f0-4737-9e8c-148ce897a09c" targetNamespace="http://schemas.microsoft.com/office/2006/metadata/properties" ma:root="true" ma:fieldsID="41fb85d8d3cee9a8d565b0731099d1e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SU-L1059"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default="Loan Operation"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Suriname</TermName>
          <TermId xmlns="http://schemas.microsoft.com/office/infopath/2007/PartnerControls">78f391d2-6a9c-4a90-96e5-b3c0fdf8e7da</TermId>
        </TermInfo>
      </Terms>
    </ic46d7e087fd4a108fb86518ca413cc6>
    <IDBDocs_x0020_Number xmlns="cdc7663a-08f0-4737-9e8c-148ce897a09c" xsi:nil="true"/>
    <Division_x0020_or_x0020_Unit xmlns="cdc7663a-08f0-4737-9e8c-148ce897a09c">SCL/EDU</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4984/OC-SU;</Approval_x0020_Number>
    <Phase xmlns="cdc7663a-08f0-4737-9e8c-148ce897a09c">ACTIVE</Phase>
    <Document_x0020_Author xmlns="cdc7663a-08f0-4737-9e8c-148ce897a09c">Blasco, Ivana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PRESCHOOL ＆ EARLY CHILDHOOD EDUCATION</TermName>
          <TermId xmlns="http://schemas.microsoft.com/office/infopath/2007/PartnerControls">f0594eea-4be1-44fb-8b69-68fd4f4e4ebb</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143</Value>
      <Value>22</Value>
      <Value>24</Value>
      <Value>1</Value>
      <Value>35</Value>
    </TaxCatchAll>
    <Operation_x0020_Type xmlns="cdc7663a-08f0-4737-9e8c-148ce897a09c">LON</Operation_x0020_Type>
    <Package_x0020_Code xmlns="cdc7663a-08f0-4737-9e8c-148ce897a09c" xsi:nil="true"/>
    <Identifier xmlns="cdc7663a-08f0-4737-9e8c-148ce897a09c" xsi:nil="true"/>
    <Project_x0020_Number xmlns="cdc7663a-08f0-4737-9e8c-148ce897a09c">SU-L1059</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EDUCATION</TermName>
          <TermId xmlns="http://schemas.microsoft.com/office/infopath/2007/PartnerControls">e61db9d8-dcb9-423f-a737-53d6e603e7c4</TermId>
        </TermInfo>
      </Terms>
    </nddeef1749674d76abdbe4b239a70bc6>
    <Record_x0020_Number xmlns="cdc7663a-08f0-4737-9e8c-148ce897a09c" xsi:nil="true"/>
    <_dlc_DocId xmlns="cdc7663a-08f0-4737-9e8c-148ce897a09c">EZSHARE-308272261-10</_dlc_DocId>
    <_dlc_DocIdUrl xmlns="cdc7663a-08f0-4737-9e8c-148ce897a09c">
      <Url>https://idbg.sharepoint.com/teams/EZ-SU-LON/SU-L1059/_layouts/15/DocIdRedir.aspx?ID=EZSHARE-308272261-10</Url>
      <Description>EZSHARE-308272261-10</Description>
    </_dlc_DocIdUrl>
    <Disclosure_x0020_Activity xmlns="cdc7663a-08f0-4737-9e8c-148ce897a09c">Economic Analysis (during Execution)</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0E9D71-4721-4499-9759-5F25B288556F}">
  <ds:schemaRefs>
    <ds:schemaRef ds:uri="http://schemas.microsoft.com/sharepoint/v3/contenttype/forms"/>
  </ds:schemaRefs>
</ds:datastoreItem>
</file>

<file path=customXml/itemProps2.xml><?xml version="1.0" encoding="utf-8"?>
<ds:datastoreItem xmlns:ds="http://schemas.openxmlformats.org/officeDocument/2006/customXml" ds:itemID="{A65E522E-8B97-42DA-A540-3490410CD9FD}"/>
</file>

<file path=customXml/itemProps3.xml><?xml version="1.0" encoding="utf-8"?>
<ds:datastoreItem xmlns:ds="http://schemas.openxmlformats.org/officeDocument/2006/customXml" ds:itemID="{F7B5B65A-177B-4320-9EF4-9147DE05EC48}">
  <ds:schemaRefs>
    <ds:schemaRef ds:uri="http://schemas.microsoft.com/sharepoint/events"/>
  </ds:schemaRefs>
</ds:datastoreItem>
</file>

<file path=customXml/itemProps4.xml><?xml version="1.0" encoding="utf-8"?>
<ds:datastoreItem xmlns:ds="http://schemas.openxmlformats.org/officeDocument/2006/customXml" ds:itemID="{292C3AAB-DD17-4B59-B01B-D38F1026FA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54BA4E6-AC5D-4B9F-A661-0F86AC0878F0}"/>
</file>

<file path=customXml/itemProps6.xml><?xml version="1.0" encoding="utf-8"?>
<ds:datastoreItem xmlns:ds="http://schemas.openxmlformats.org/officeDocument/2006/customXml" ds:itemID="{6A1ABA2D-BAFD-45F4-BB58-002B42A64A1D}">
  <ds:schemaRefs>
    <ds:schemaRef ds:uri="http://schemas.microsoft.com/office/2006/metadata/properties"/>
    <ds:schemaRef ds:uri="http://schemas.microsoft.com/office/infopath/2007/PartnerControls"/>
    <ds:schemaRef ds:uri="cdc7663a-08f0-4737-9e8c-148ce897a09c"/>
  </ds:schemaRefs>
</ds:datastoreItem>
</file>

<file path=customXml/itemProps7.xml><?xml version="1.0" encoding="utf-8"?>
<ds:datastoreItem xmlns:ds="http://schemas.openxmlformats.org/officeDocument/2006/customXml" ds:itemID="{F0C02CA8-EDCA-4E41-8FBA-E98E5F403D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21</Pages>
  <Words>6990</Words>
  <Characters>39846</Characters>
  <Application>Microsoft Office Word</Application>
  <DocSecurity>0</DocSecurity>
  <Lines>332</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Zanoni Lopez, Wladimir</dc:creator>
  <cp:keywords/>
  <dc:description/>
  <cp:lastModifiedBy>Arias Ortiz, Elena</cp:lastModifiedBy>
  <cp:revision>5</cp:revision>
  <dcterms:created xsi:type="dcterms:W3CDTF">2019-11-18T19:00:00Z</dcterms:created>
  <dcterms:modified xsi:type="dcterms:W3CDTF">2020-01-29T14:59:00Z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143;#PRESCHOOL ＆ EARLY CHILDHOOD EDUCATION|f0594eea-4be1-44fb-8b69-68fd4f4e4ebb</vt:lpwstr>
  </property>
  <property fmtid="{D5CDD505-2E9C-101B-9397-08002B2CF9AE}" pid="7" name="Country">
    <vt:lpwstr>22;#Suriname|78f391d2-6a9c-4a90-96e5-b3c0fdf8e7da</vt:lpwstr>
  </property>
  <property fmtid="{D5CDD505-2E9C-101B-9397-08002B2CF9AE}" pid="8" name="_dlc_DocIdItemGuid">
    <vt:lpwstr>3fc18484-846a-4e3f-8f7b-28fec63e4288</vt:lpwstr>
  </property>
  <property fmtid="{D5CDD505-2E9C-101B-9397-08002B2CF9AE}" pid="9" name="Fund IDB">
    <vt:lpwstr>24;#ORC|c028a4b2-ad8b-4cf4-9cac-a2ae6a778e23</vt:lpwstr>
  </property>
  <property fmtid="{D5CDD505-2E9C-101B-9397-08002B2CF9AE}" pid="10" name="Sector IDB">
    <vt:lpwstr>35;#EDUCATION|e61db9d8-dcb9-423f-a737-53d6e603e7c4</vt:lpwstr>
  </property>
  <property fmtid="{D5CDD505-2E9C-101B-9397-08002B2CF9AE}" pid="11" name="Function Operations IDB">
    <vt:lpwstr>1;#Project Preparation, Planning and Design|29ca0c72-1fc4-435f-a09c-28585cb5eac9</vt:lpwstr>
  </property>
  <property fmtid="{D5CDD505-2E9C-101B-9397-08002B2CF9AE}" pid="12" name="ContentTypeId">
    <vt:lpwstr>0x0101001A458A224826124E8B45B1D613300CFC000DB41E74978E3248BF662957988E23F3</vt:lpwstr>
  </property>
</Properties>
</file>