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comments.xml" ContentType="application/vnd.openxmlformats-officedocument.wordprocessingml.comment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Override PartName="/customXml/itemProps7.xml" ContentType="application/vnd.openxmlformats-officedocument.customXmlProperties+xml"/>
  <Override PartName="/customXml/itemProps8.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5215" w:rsidRPr="00095D1F" w:rsidRDefault="00CE5215" w:rsidP="00CE5215">
      <w:pPr>
        <w:jc w:val="center"/>
        <w:rPr>
          <w:rFonts w:ascii="Times New Roman" w:hAnsi="Times New Roman" w:cs="Times New Roman"/>
          <w:smallCaps/>
          <w:sz w:val="24"/>
          <w:szCs w:val="24"/>
          <w:lang w:val="es-ES"/>
        </w:rPr>
      </w:pPr>
      <w:r w:rsidRPr="00095D1F">
        <w:rPr>
          <w:rFonts w:ascii="Times New Roman" w:hAnsi="Times New Roman" w:cs="Times New Roman"/>
          <w:smallCaps/>
          <w:sz w:val="24"/>
          <w:szCs w:val="24"/>
          <w:lang w:val="es-ES"/>
        </w:rPr>
        <w:t>Documento del Banco Interamericano de Desarrollo</w:t>
      </w:r>
    </w:p>
    <w:p w:rsidR="00CE5215" w:rsidRPr="00095D1F" w:rsidRDefault="00CE5215" w:rsidP="00CE5215">
      <w:pPr>
        <w:jc w:val="center"/>
        <w:rPr>
          <w:rFonts w:ascii="Times New Roman" w:hAnsi="Times New Roman" w:cs="Times New Roman"/>
          <w:sz w:val="24"/>
          <w:szCs w:val="24"/>
          <w:lang w:val="es-ES"/>
        </w:rPr>
      </w:pPr>
    </w:p>
    <w:p w:rsidR="00CE5215" w:rsidRPr="00095D1F" w:rsidRDefault="00CE5215" w:rsidP="00CE5215">
      <w:pPr>
        <w:jc w:val="center"/>
        <w:rPr>
          <w:rFonts w:ascii="Times New Roman" w:hAnsi="Times New Roman" w:cs="Times New Roman"/>
          <w:sz w:val="28"/>
          <w:szCs w:val="24"/>
          <w:lang w:val="es-ES"/>
        </w:rPr>
      </w:pPr>
    </w:p>
    <w:p w:rsidR="00CE5215" w:rsidRPr="00095D1F" w:rsidRDefault="00CE5215" w:rsidP="00CE5215">
      <w:pPr>
        <w:jc w:val="center"/>
        <w:rPr>
          <w:rFonts w:ascii="Times New Roman" w:hAnsi="Times New Roman" w:cs="Times New Roman"/>
          <w:sz w:val="28"/>
          <w:szCs w:val="24"/>
          <w:lang w:val="es-ES"/>
        </w:rPr>
      </w:pPr>
    </w:p>
    <w:p w:rsidR="00CE5215" w:rsidRPr="00095D1F" w:rsidRDefault="00CE5215" w:rsidP="00CE5215">
      <w:pPr>
        <w:jc w:val="center"/>
        <w:rPr>
          <w:rFonts w:ascii="Times New Roman" w:hAnsi="Times New Roman" w:cs="Times New Roman"/>
          <w:b/>
          <w:smallCaps/>
          <w:sz w:val="28"/>
          <w:szCs w:val="24"/>
          <w:lang w:val="es-ES"/>
        </w:rPr>
      </w:pPr>
      <w:r w:rsidRPr="00095D1F">
        <w:rPr>
          <w:rFonts w:ascii="Times New Roman" w:hAnsi="Times New Roman" w:cs="Times New Roman"/>
          <w:b/>
          <w:smallCaps/>
          <w:sz w:val="28"/>
          <w:szCs w:val="24"/>
          <w:lang w:val="es-ES"/>
        </w:rPr>
        <w:t>ECUADOR</w:t>
      </w:r>
    </w:p>
    <w:p w:rsidR="00CE5215" w:rsidRPr="00095D1F" w:rsidRDefault="00CE5215" w:rsidP="00CE5215">
      <w:pPr>
        <w:jc w:val="center"/>
        <w:rPr>
          <w:rFonts w:ascii="Times New Roman" w:hAnsi="Times New Roman" w:cs="Times New Roman"/>
          <w:sz w:val="28"/>
          <w:szCs w:val="24"/>
          <w:lang w:val="es-ES"/>
        </w:rPr>
      </w:pPr>
    </w:p>
    <w:p w:rsidR="00831C98" w:rsidRPr="00095D1F" w:rsidRDefault="00831C98" w:rsidP="00CE5215">
      <w:pPr>
        <w:jc w:val="center"/>
        <w:rPr>
          <w:rFonts w:ascii="Times New Roman" w:hAnsi="Times New Roman" w:cs="Times New Roman"/>
          <w:sz w:val="28"/>
          <w:szCs w:val="24"/>
          <w:lang w:val="es-ES"/>
        </w:rPr>
      </w:pPr>
    </w:p>
    <w:p w:rsidR="00CE5215" w:rsidRPr="00095D1F" w:rsidRDefault="00CE5215" w:rsidP="00CE5215">
      <w:pPr>
        <w:jc w:val="center"/>
        <w:rPr>
          <w:rFonts w:ascii="Times New Roman" w:hAnsi="Times New Roman" w:cs="Times New Roman"/>
          <w:b/>
          <w:smallCaps/>
          <w:sz w:val="28"/>
          <w:szCs w:val="24"/>
          <w:lang w:val="es-ES"/>
        </w:rPr>
      </w:pPr>
      <w:r w:rsidRPr="00095D1F">
        <w:rPr>
          <w:rFonts w:ascii="Times New Roman" w:hAnsi="Times New Roman" w:cs="Times New Roman"/>
          <w:b/>
          <w:smallCaps/>
          <w:sz w:val="28"/>
          <w:szCs w:val="24"/>
          <w:lang w:val="es-ES"/>
        </w:rPr>
        <w:t>Línea de Crédito Contingente Para Sostenibilidad Del Desarrollo</w:t>
      </w:r>
    </w:p>
    <w:p w:rsidR="00CE5215" w:rsidRPr="00095D1F" w:rsidRDefault="00CE5215" w:rsidP="00CE5215">
      <w:pPr>
        <w:jc w:val="center"/>
        <w:rPr>
          <w:rFonts w:ascii="Times New Roman" w:hAnsi="Times New Roman" w:cs="Times New Roman"/>
          <w:b/>
          <w:smallCaps/>
          <w:sz w:val="28"/>
          <w:szCs w:val="24"/>
          <w:lang w:val="es-ES"/>
        </w:rPr>
      </w:pPr>
      <w:bookmarkStart w:id="0" w:name="Text7"/>
      <w:r w:rsidRPr="00095D1F">
        <w:rPr>
          <w:rFonts w:ascii="Times New Roman" w:hAnsi="Times New Roman" w:cs="Times New Roman"/>
          <w:b/>
          <w:smallCaps/>
          <w:sz w:val="28"/>
          <w:szCs w:val="24"/>
          <w:lang w:val="es-ES"/>
        </w:rPr>
        <w:t>(</w:t>
      </w:r>
      <w:bookmarkEnd w:id="0"/>
      <w:r w:rsidRPr="00095D1F">
        <w:rPr>
          <w:rFonts w:ascii="Times New Roman" w:hAnsi="Times New Roman" w:cs="Times New Roman"/>
          <w:b/>
          <w:smallCaps/>
          <w:sz w:val="28"/>
          <w:szCs w:val="24"/>
          <w:lang w:val="es-ES"/>
        </w:rPr>
        <w:t>EC-</w:t>
      </w:r>
      <w:r w:rsidR="00831C98" w:rsidRPr="00095D1F">
        <w:rPr>
          <w:rFonts w:ascii="Times New Roman" w:hAnsi="Times New Roman" w:cs="Times New Roman"/>
          <w:b/>
          <w:smallCaps/>
          <w:sz w:val="28"/>
          <w:szCs w:val="24"/>
          <w:lang w:val="es-ES"/>
        </w:rPr>
        <w:t>L</w:t>
      </w:r>
      <w:r w:rsidRPr="00095D1F">
        <w:rPr>
          <w:rFonts w:ascii="Times New Roman" w:hAnsi="Times New Roman" w:cs="Times New Roman"/>
          <w:b/>
          <w:smallCaps/>
          <w:sz w:val="28"/>
          <w:szCs w:val="24"/>
          <w:lang w:val="es-ES"/>
        </w:rPr>
        <w:t>1145)</w:t>
      </w:r>
    </w:p>
    <w:p w:rsidR="00CE5215" w:rsidRPr="00095D1F" w:rsidRDefault="00CE5215" w:rsidP="00CE5215">
      <w:pPr>
        <w:jc w:val="center"/>
        <w:rPr>
          <w:rFonts w:ascii="Times New Roman" w:hAnsi="Times New Roman" w:cs="Times New Roman"/>
          <w:sz w:val="24"/>
          <w:szCs w:val="24"/>
          <w:lang w:val="es-ES"/>
        </w:rPr>
      </w:pPr>
    </w:p>
    <w:p w:rsidR="00CE5215" w:rsidRPr="00095D1F" w:rsidRDefault="00CE5215" w:rsidP="00CE5215">
      <w:pPr>
        <w:jc w:val="center"/>
        <w:rPr>
          <w:rFonts w:ascii="Times New Roman" w:hAnsi="Times New Roman" w:cs="Times New Roman"/>
          <w:sz w:val="24"/>
          <w:szCs w:val="24"/>
          <w:lang w:val="es-ES"/>
        </w:rPr>
      </w:pPr>
    </w:p>
    <w:p w:rsidR="00CE5215" w:rsidRPr="00095D1F" w:rsidRDefault="00CE5215" w:rsidP="00CE5215">
      <w:pPr>
        <w:tabs>
          <w:tab w:val="left" w:pos="1440"/>
          <w:tab w:val="left" w:pos="3060"/>
        </w:tabs>
        <w:jc w:val="center"/>
        <w:rPr>
          <w:rFonts w:ascii="Times New Roman" w:hAnsi="Times New Roman" w:cs="Times New Roman"/>
          <w:smallCaps/>
          <w:sz w:val="28"/>
          <w:szCs w:val="24"/>
          <w:lang w:val="es-ES"/>
        </w:rPr>
      </w:pPr>
    </w:p>
    <w:p w:rsidR="00CE5215" w:rsidRPr="00095D1F" w:rsidRDefault="0084438D" w:rsidP="00CE5215">
      <w:pPr>
        <w:jc w:val="center"/>
        <w:rPr>
          <w:rFonts w:ascii="Times New Roman" w:hAnsi="Times New Roman" w:cs="Times New Roman"/>
          <w:b/>
          <w:smallCaps/>
          <w:sz w:val="28"/>
          <w:szCs w:val="24"/>
          <w:lang w:val="es-ES"/>
        </w:rPr>
      </w:pPr>
      <w:r w:rsidRPr="00095D1F">
        <w:rPr>
          <w:rFonts w:ascii="Times New Roman" w:hAnsi="Times New Roman" w:cs="Times New Roman"/>
          <w:b/>
          <w:smallCaps/>
          <w:sz w:val="28"/>
          <w:szCs w:val="24"/>
          <w:lang w:val="es-ES"/>
        </w:rPr>
        <w:t>Plan de monitoreo y evaluación</w:t>
      </w:r>
    </w:p>
    <w:p w:rsidR="00CE5215" w:rsidRPr="00095D1F" w:rsidRDefault="00CE5215" w:rsidP="00CE5215">
      <w:pPr>
        <w:jc w:val="center"/>
        <w:rPr>
          <w:rFonts w:ascii="Times New Roman" w:hAnsi="Times New Roman" w:cs="Times New Roman"/>
          <w:sz w:val="24"/>
          <w:szCs w:val="24"/>
          <w:lang w:val="es-ES"/>
        </w:rPr>
      </w:pPr>
    </w:p>
    <w:p w:rsidR="00CE5215" w:rsidRPr="00095D1F" w:rsidRDefault="00CE5215" w:rsidP="00CE5215">
      <w:pPr>
        <w:jc w:val="center"/>
        <w:rPr>
          <w:rFonts w:ascii="Times New Roman" w:hAnsi="Times New Roman" w:cs="Times New Roman"/>
          <w:sz w:val="24"/>
          <w:szCs w:val="24"/>
          <w:lang w:val="es-ES"/>
        </w:rPr>
      </w:pPr>
    </w:p>
    <w:p w:rsidR="00CE5215" w:rsidRPr="00095D1F" w:rsidRDefault="00CE5215" w:rsidP="00CE5215">
      <w:pPr>
        <w:jc w:val="center"/>
        <w:rPr>
          <w:rFonts w:ascii="Times New Roman" w:hAnsi="Times New Roman" w:cs="Times New Roman"/>
          <w:sz w:val="24"/>
          <w:szCs w:val="24"/>
          <w:lang w:val="es-ES"/>
        </w:rPr>
      </w:pPr>
    </w:p>
    <w:p w:rsidR="00CE5215" w:rsidRPr="00095D1F" w:rsidRDefault="00CE5215" w:rsidP="00CE5215">
      <w:pPr>
        <w:jc w:val="center"/>
        <w:rPr>
          <w:rFonts w:ascii="Times New Roman" w:hAnsi="Times New Roman" w:cs="Times New Roman"/>
          <w:sz w:val="24"/>
          <w:szCs w:val="24"/>
          <w:lang w:val="es-ES"/>
        </w:rPr>
      </w:pPr>
    </w:p>
    <w:p w:rsidR="00CE5215" w:rsidRPr="00095D1F" w:rsidRDefault="00CE5215" w:rsidP="00CE5215">
      <w:pPr>
        <w:jc w:val="center"/>
        <w:rPr>
          <w:rFonts w:ascii="Times New Roman" w:hAnsi="Times New Roman" w:cs="Times New Roman"/>
          <w:sz w:val="24"/>
          <w:szCs w:val="24"/>
          <w:lang w:val="es-ES"/>
        </w:rPr>
      </w:pPr>
    </w:p>
    <w:p w:rsidR="00CE5215" w:rsidRPr="00095D1F" w:rsidRDefault="00CE5215" w:rsidP="00CE5215">
      <w:pPr>
        <w:jc w:val="center"/>
        <w:rPr>
          <w:rFonts w:ascii="Times New Roman" w:hAnsi="Times New Roman" w:cs="Times New Roman"/>
          <w:sz w:val="24"/>
          <w:szCs w:val="24"/>
          <w:lang w:val="es-ES"/>
        </w:rPr>
      </w:pPr>
    </w:p>
    <w:p w:rsidR="00CE5215" w:rsidRPr="00095D1F" w:rsidRDefault="00CE5215" w:rsidP="00CE5215">
      <w:pPr>
        <w:jc w:val="center"/>
        <w:rPr>
          <w:rFonts w:ascii="Times New Roman" w:hAnsi="Times New Roman" w:cs="Times New Roman"/>
          <w:sz w:val="24"/>
          <w:szCs w:val="24"/>
          <w:lang w:val="es-ES"/>
        </w:rPr>
      </w:pPr>
    </w:p>
    <w:p w:rsidR="001D3AC7" w:rsidRPr="00095D1F" w:rsidRDefault="003504A9">
      <w:pPr>
        <w:rPr>
          <w:lang w:val="es-ES"/>
        </w:rPr>
      </w:pPr>
      <w:r w:rsidRPr="00095D1F">
        <w:rPr>
          <w:noProof/>
        </w:rPr>
        <mc:AlternateContent>
          <mc:Choice Requires="wps">
            <w:drawing>
              <wp:anchor distT="0" distB="0" distL="114300" distR="114300" simplePos="0" relativeHeight="251659264" behindDoc="0" locked="0" layoutInCell="1" allowOverlap="1" wp14:anchorId="79F4EF22" wp14:editId="4486F239">
                <wp:simplePos x="0" y="0"/>
                <wp:positionH relativeFrom="column">
                  <wp:posOffset>0</wp:posOffset>
                </wp:positionH>
                <wp:positionV relativeFrom="paragraph">
                  <wp:posOffset>0</wp:posOffset>
                </wp:positionV>
                <wp:extent cx="1828800" cy="1828800"/>
                <wp:effectExtent l="0" t="0" r="0" b="0"/>
                <wp:wrapSquare wrapText="bothSides"/>
                <wp:docPr id="1" name="Text Box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solidFill>
                            <a:prstClr val="black"/>
                          </a:solidFill>
                        </a:ln>
                        <a:effectLst/>
                      </wps:spPr>
                      <wps:txbx>
                        <w:txbxContent>
                          <w:p w:rsidR="003504A9" w:rsidRPr="00F07527" w:rsidRDefault="003504A9">
                            <w:pPr>
                              <w:rPr>
                                <w:rFonts w:ascii="Times New Roman" w:hAnsi="Times New Roman" w:cs="Times New Roman"/>
                                <w:sz w:val="24"/>
                                <w:szCs w:val="24"/>
                                <w:lang w:val="es-ES"/>
                              </w:rPr>
                            </w:pPr>
                            <w:r w:rsidRPr="00540DD1">
                              <w:rPr>
                                <w:rFonts w:ascii="Times New Roman" w:hAnsi="Times New Roman" w:cs="Times New Roman"/>
                                <w:sz w:val="24"/>
                                <w:szCs w:val="24"/>
                                <w:lang w:val="es-ES"/>
                              </w:rPr>
                              <w:t xml:space="preserve">Este documento fue preparado por un equipo de proyecto integrado por: </w:t>
                            </w:r>
                            <w:r>
                              <w:rPr>
                                <w:rFonts w:ascii="Times New Roman" w:hAnsi="Times New Roman" w:cs="Times New Roman"/>
                                <w:sz w:val="24"/>
                                <w:szCs w:val="24"/>
                                <w:lang w:val="es-ES"/>
                              </w:rPr>
                              <w:t xml:space="preserve">Alejandro Támola </w:t>
                            </w:r>
                            <w:r w:rsidRPr="00540DD1">
                              <w:rPr>
                                <w:rFonts w:ascii="Times New Roman" w:hAnsi="Times New Roman" w:cs="Times New Roman"/>
                                <w:sz w:val="24"/>
                                <w:szCs w:val="24"/>
                                <w:lang w:val="es-ES"/>
                              </w:rPr>
                              <w:t>(IFD/CMF)</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0;margin-top:0;width:2in;height:2in;z-index:25165926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" filled="f" strokeweight=".5pt">
                <v:textbox style="mso-fit-shape-to-text:t">
                  <w:txbxContent>
                    <w:p w:rsidR="003504A9" w:rsidRPr="00F07527" w:rsidRDefault="003504A9">
                      <w:pPr>
                        <w:rPr>
                          <w:rFonts w:ascii="Times New Roman" w:hAnsi="Times New Roman" w:cs="Times New Roman"/>
                          <w:sz w:val="24"/>
                          <w:szCs w:val="24"/>
                          <w:lang w:val="es-ES"/>
                        </w:rPr>
                      </w:pPr>
                      <w:r w:rsidRPr="00540DD1">
                        <w:rPr>
                          <w:rFonts w:ascii="Times New Roman" w:hAnsi="Times New Roman" w:cs="Times New Roman"/>
                          <w:sz w:val="24"/>
                          <w:szCs w:val="24"/>
                          <w:lang w:val="es-ES"/>
                        </w:rPr>
                        <w:t xml:space="preserve">Este documento fue preparado por un equipo de proyecto integrado por: </w:t>
                      </w:r>
                      <w:r>
                        <w:rPr>
                          <w:rFonts w:ascii="Times New Roman" w:hAnsi="Times New Roman" w:cs="Times New Roman"/>
                          <w:sz w:val="24"/>
                          <w:szCs w:val="24"/>
                          <w:lang w:val="es-ES"/>
                        </w:rPr>
                        <w:t xml:space="preserve">Alejandro Támola </w:t>
                      </w:r>
                      <w:r w:rsidRPr="00540DD1">
                        <w:rPr>
                          <w:rFonts w:ascii="Times New Roman" w:hAnsi="Times New Roman" w:cs="Times New Roman"/>
                          <w:sz w:val="24"/>
                          <w:szCs w:val="24"/>
                          <w:lang w:val="es-ES"/>
                        </w:rPr>
                        <w:t>(IFD/CMF)</w:t>
                      </w:r>
                    </w:p>
                  </w:txbxContent>
                </v:textbox>
                <w10:wrap type="square"/>
              </v:shape>
            </w:pict>
          </mc:Fallback>
        </mc:AlternateContent>
      </w:r>
    </w:p>
    <w:p w:rsidR="00CE5215" w:rsidRPr="00095D1F" w:rsidRDefault="00CE5215" w:rsidP="00CE5215">
      <w:pPr>
        <w:jc w:val="center"/>
        <w:rPr>
          <w:rFonts w:ascii="Times New Roman" w:hAnsi="Times New Roman" w:cs="Times New Roman"/>
          <w:smallCaps/>
          <w:sz w:val="24"/>
          <w:szCs w:val="24"/>
          <w:lang w:val="es-ES"/>
        </w:rPr>
      </w:pPr>
      <w:r w:rsidRPr="00095D1F">
        <w:rPr>
          <w:rFonts w:ascii="Times New Roman" w:hAnsi="Times New Roman" w:cs="Times New Roman"/>
          <w:smallCaps/>
          <w:sz w:val="24"/>
          <w:szCs w:val="24"/>
          <w:lang w:val="es-ES"/>
        </w:rPr>
        <w:lastRenderedPageBreak/>
        <w:t>Tabla de contenidos</w:t>
      </w:r>
    </w:p>
    <w:p w:rsidR="00CE5215" w:rsidRPr="00095D1F" w:rsidRDefault="00CE5215" w:rsidP="00CE5215">
      <w:pPr>
        <w:rPr>
          <w:lang w:val="es-ES"/>
        </w:rPr>
      </w:pPr>
    </w:p>
    <w:p w:rsidR="003504A9" w:rsidRPr="00095D1F" w:rsidRDefault="00CE5215">
      <w:pPr>
        <w:pStyle w:val="TOC1"/>
        <w:rPr>
          <w:rFonts w:asciiTheme="minorHAnsi" w:eastAsiaTheme="minorEastAsia" w:hAnsiTheme="minorHAnsi" w:cstheme="minorBidi"/>
          <w:smallCaps w:val="0"/>
          <w:noProof/>
          <w:sz w:val="22"/>
          <w:lang w:val="es-ES"/>
        </w:rPr>
      </w:pPr>
      <w:r w:rsidRPr="00095D1F">
        <w:rPr>
          <w:lang w:val="es-ES"/>
        </w:rPr>
        <w:fldChar w:fldCharType="begin"/>
      </w:r>
      <w:r w:rsidRPr="00095D1F">
        <w:rPr>
          <w:lang w:val="es-ES"/>
        </w:rPr>
        <w:instrText xml:space="preserve"> TOC \f \t "Chapter,1,FirstHeading,2,SecHeading,3" </w:instrText>
      </w:r>
      <w:r w:rsidRPr="00095D1F">
        <w:rPr>
          <w:lang w:val="es-ES"/>
        </w:rPr>
        <w:fldChar w:fldCharType="separate"/>
      </w:r>
      <w:r w:rsidR="003504A9" w:rsidRPr="00095D1F">
        <w:rPr>
          <w:noProof/>
          <w:lang w:val="es-ES"/>
        </w:rPr>
        <w:t>I.</w:t>
      </w:r>
      <w:r w:rsidR="003504A9" w:rsidRPr="00095D1F">
        <w:rPr>
          <w:rFonts w:asciiTheme="minorHAnsi" w:eastAsiaTheme="minorEastAsia" w:hAnsiTheme="minorHAnsi" w:cstheme="minorBidi"/>
          <w:smallCaps w:val="0"/>
          <w:noProof/>
          <w:sz w:val="22"/>
          <w:lang w:val="es-ES"/>
        </w:rPr>
        <w:tab/>
      </w:r>
      <w:r w:rsidR="003504A9" w:rsidRPr="00095D1F">
        <w:rPr>
          <w:noProof/>
          <w:lang w:val="es-ES"/>
        </w:rPr>
        <w:t>Introducción</w:t>
      </w:r>
      <w:r w:rsidR="003504A9" w:rsidRPr="00095D1F">
        <w:rPr>
          <w:noProof/>
          <w:lang w:val="es-ES"/>
        </w:rPr>
        <w:tab/>
      </w:r>
      <w:r w:rsidR="003504A9" w:rsidRPr="00095D1F">
        <w:rPr>
          <w:noProof/>
          <w:lang w:val="es-ES"/>
        </w:rPr>
        <w:fldChar w:fldCharType="begin"/>
      </w:r>
      <w:r w:rsidR="003504A9" w:rsidRPr="00095D1F">
        <w:rPr>
          <w:noProof/>
          <w:lang w:val="es-ES"/>
        </w:rPr>
        <w:instrText xml:space="preserve"> PAGEREF _Toc399503988 \h </w:instrText>
      </w:r>
      <w:r w:rsidR="003504A9" w:rsidRPr="00095D1F">
        <w:rPr>
          <w:noProof/>
          <w:lang w:val="es-ES"/>
        </w:rPr>
      </w:r>
      <w:r w:rsidR="003504A9" w:rsidRPr="00095D1F">
        <w:rPr>
          <w:noProof/>
          <w:lang w:val="es-ES"/>
        </w:rPr>
        <w:fldChar w:fldCharType="separate"/>
      </w:r>
      <w:r w:rsidR="003504A9" w:rsidRPr="00095D1F">
        <w:rPr>
          <w:noProof/>
          <w:lang w:val="es-ES"/>
        </w:rPr>
        <w:t>3</w:t>
      </w:r>
      <w:r w:rsidR="003504A9" w:rsidRPr="00095D1F">
        <w:rPr>
          <w:noProof/>
          <w:lang w:val="es-ES"/>
        </w:rPr>
        <w:fldChar w:fldCharType="end"/>
      </w:r>
    </w:p>
    <w:p w:rsidR="003504A9" w:rsidRPr="00095D1F" w:rsidRDefault="003504A9">
      <w:pPr>
        <w:pStyle w:val="TOC1"/>
        <w:rPr>
          <w:rFonts w:asciiTheme="minorHAnsi" w:eastAsiaTheme="minorEastAsia" w:hAnsiTheme="minorHAnsi" w:cstheme="minorBidi"/>
          <w:smallCaps w:val="0"/>
          <w:noProof/>
          <w:sz w:val="22"/>
          <w:lang w:val="es-ES"/>
        </w:rPr>
      </w:pPr>
      <w:r w:rsidRPr="00095D1F">
        <w:rPr>
          <w:noProof/>
          <w:lang w:val="es-ES"/>
        </w:rPr>
        <w:t>II.</w:t>
      </w:r>
      <w:r w:rsidRPr="00095D1F">
        <w:rPr>
          <w:rFonts w:asciiTheme="minorHAnsi" w:eastAsiaTheme="minorEastAsia" w:hAnsiTheme="minorHAnsi" w:cstheme="minorBidi"/>
          <w:smallCaps w:val="0"/>
          <w:noProof/>
          <w:sz w:val="22"/>
          <w:lang w:val="es-ES"/>
        </w:rPr>
        <w:tab/>
      </w:r>
      <w:r w:rsidRPr="00095D1F">
        <w:rPr>
          <w:noProof/>
          <w:lang w:val="es-ES"/>
        </w:rPr>
        <w:t>monitoreo</w:t>
      </w:r>
      <w:r w:rsidRPr="00095D1F">
        <w:rPr>
          <w:noProof/>
          <w:lang w:val="es-ES"/>
        </w:rPr>
        <w:tab/>
      </w:r>
      <w:r w:rsidRPr="00095D1F">
        <w:rPr>
          <w:noProof/>
          <w:lang w:val="es-ES"/>
        </w:rPr>
        <w:fldChar w:fldCharType="begin"/>
      </w:r>
      <w:r w:rsidRPr="00095D1F">
        <w:rPr>
          <w:noProof/>
          <w:lang w:val="es-ES"/>
        </w:rPr>
        <w:instrText xml:space="preserve"> PAGEREF _Toc399503989 \h </w:instrText>
      </w:r>
      <w:r w:rsidRPr="00095D1F">
        <w:rPr>
          <w:noProof/>
          <w:lang w:val="es-ES"/>
        </w:rPr>
      </w:r>
      <w:r w:rsidRPr="00095D1F">
        <w:rPr>
          <w:noProof/>
          <w:lang w:val="es-ES"/>
        </w:rPr>
        <w:fldChar w:fldCharType="separate"/>
      </w:r>
      <w:r w:rsidRPr="00095D1F">
        <w:rPr>
          <w:noProof/>
          <w:lang w:val="es-ES"/>
        </w:rPr>
        <w:t>5</w:t>
      </w:r>
      <w:r w:rsidRPr="00095D1F">
        <w:rPr>
          <w:noProof/>
          <w:lang w:val="es-ES"/>
        </w:rPr>
        <w:fldChar w:fldCharType="end"/>
      </w:r>
    </w:p>
    <w:p w:rsidR="003504A9" w:rsidRPr="00095D1F" w:rsidRDefault="003504A9">
      <w:pPr>
        <w:pStyle w:val="TOC2"/>
        <w:rPr>
          <w:rFonts w:asciiTheme="minorHAnsi" w:eastAsiaTheme="minorEastAsia" w:hAnsiTheme="minorHAnsi" w:cstheme="minorBidi"/>
          <w:noProof/>
          <w:sz w:val="22"/>
          <w:lang w:val="es-ES"/>
        </w:rPr>
      </w:pPr>
      <w:r w:rsidRPr="00095D1F">
        <w:rPr>
          <w:noProof/>
          <w:lang w:val="es-ES"/>
        </w:rPr>
        <w:t>A.</w:t>
      </w:r>
      <w:r w:rsidRPr="00095D1F">
        <w:rPr>
          <w:rFonts w:asciiTheme="minorHAnsi" w:eastAsiaTheme="minorEastAsia" w:hAnsiTheme="minorHAnsi" w:cstheme="minorBidi"/>
          <w:noProof/>
          <w:sz w:val="22"/>
          <w:lang w:val="es-ES"/>
        </w:rPr>
        <w:tab/>
      </w:r>
      <w:r w:rsidRPr="00095D1F">
        <w:rPr>
          <w:noProof/>
          <w:lang w:val="es-ES"/>
        </w:rPr>
        <w:t>Condiciones marco para el monitoreo</w:t>
      </w:r>
      <w:r w:rsidRPr="00095D1F">
        <w:rPr>
          <w:noProof/>
          <w:lang w:val="es-ES"/>
        </w:rPr>
        <w:tab/>
      </w:r>
      <w:r w:rsidRPr="00095D1F">
        <w:rPr>
          <w:noProof/>
          <w:lang w:val="es-ES"/>
        </w:rPr>
        <w:fldChar w:fldCharType="begin"/>
      </w:r>
      <w:r w:rsidRPr="00095D1F">
        <w:rPr>
          <w:noProof/>
          <w:lang w:val="es-ES"/>
        </w:rPr>
        <w:instrText xml:space="preserve"> PAGEREF _Toc399503990 \h </w:instrText>
      </w:r>
      <w:r w:rsidRPr="00095D1F">
        <w:rPr>
          <w:noProof/>
          <w:lang w:val="es-ES"/>
        </w:rPr>
      </w:r>
      <w:r w:rsidRPr="00095D1F">
        <w:rPr>
          <w:noProof/>
          <w:lang w:val="es-ES"/>
        </w:rPr>
        <w:fldChar w:fldCharType="separate"/>
      </w:r>
      <w:r w:rsidRPr="00095D1F">
        <w:rPr>
          <w:noProof/>
          <w:lang w:val="es-ES"/>
        </w:rPr>
        <w:t>5</w:t>
      </w:r>
      <w:r w:rsidRPr="00095D1F">
        <w:rPr>
          <w:noProof/>
          <w:lang w:val="es-ES"/>
        </w:rPr>
        <w:fldChar w:fldCharType="end"/>
      </w:r>
    </w:p>
    <w:p w:rsidR="003504A9" w:rsidRPr="00095D1F" w:rsidRDefault="003504A9">
      <w:pPr>
        <w:pStyle w:val="TOC2"/>
        <w:rPr>
          <w:rFonts w:asciiTheme="minorHAnsi" w:eastAsiaTheme="minorEastAsia" w:hAnsiTheme="minorHAnsi" w:cstheme="minorBidi"/>
          <w:noProof/>
          <w:sz w:val="22"/>
          <w:lang w:val="es-ES"/>
        </w:rPr>
      </w:pPr>
      <w:r w:rsidRPr="00095D1F">
        <w:rPr>
          <w:noProof/>
          <w:lang w:val="es-ES"/>
        </w:rPr>
        <w:t>B.</w:t>
      </w:r>
      <w:r w:rsidRPr="00095D1F">
        <w:rPr>
          <w:rFonts w:asciiTheme="minorHAnsi" w:eastAsiaTheme="minorEastAsia" w:hAnsiTheme="minorHAnsi" w:cstheme="minorBidi"/>
          <w:noProof/>
          <w:sz w:val="22"/>
          <w:lang w:val="es-ES"/>
        </w:rPr>
        <w:tab/>
      </w:r>
      <w:r w:rsidRPr="00095D1F">
        <w:rPr>
          <w:noProof/>
          <w:lang w:val="es-ES"/>
        </w:rPr>
        <w:t>Indicadores de monitoreo</w:t>
      </w:r>
      <w:r w:rsidRPr="00095D1F">
        <w:rPr>
          <w:noProof/>
          <w:lang w:val="es-ES"/>
        </w:rPr>
        <w:tab/>
      </w:r>
      <w:r w:rsidRPr="00095D1F">
        <w:rPr>
          <w:noProof/>
          <w:lang w:val="es-ES"/>
        </w:rPr>
        <w:fldChar w:fldCharType="begin"/>
      </w:r>
      <w:r w:rsidRPr="00095D1F">
        <w:rPr>
          <w:noProof/>
          <w:lang w:val="es-ES"/>
        </w:rPr>
        <w:instrText xml:space="preserve"> PAGEREF _Toc399503991 \h </w:instrText>
      </w:r>
      <w:r w:rsidRPr="00095D1F">
        <w:rPr>
          <w:noProof/>
          <w:lang w:val="es-ES"/>
        </w:rPr>
      </w:r>
      <w:r w:rsidRPr="00095D1F">
        <w:rPr>
          <w:noProof/>
          <w:lang w:val="es-ES"/>
        </w:rPr>
        <w:fldChar w:fldCharType="separate"/>
      </w:r>
      <w:r w:rsidRPr="00095D1F">
        <w:rPr>
          <w:noProof/>
          <w:lang w:val="es-ES"/>
        </w:rPr>
        <w:t>6</w:t>
      </w:r>
      <w:r w:rsidRPr="00095D1F">
        <w:rPr>
          <w:noProof/>
          <w:lang w:val="es-ES"/>
        </w:rPr>
        <w:fldChar w:fldCharType="end"/>
      </w:r>
    </w:p>
    <w:p w:rsidR="003504A9" w:rsidRPr="00095D1F" w:rsidRDefault="003504A9">
      <w:pPr>
        <w:pStyle w:val="TOC1"/>
        <w:rPr>
          <w:rFonts w:asciiTheme="minorHAnsi" w:eastAsiaTheme="minorEastAsia" w:hAnsiTheme="minorHAnsi" w:cstheme="minorBidi"/>
          <w:smallCaps w:val="0"/>
          <w:noProof/>
          <w:sz w:val="22"/>
          <w:lang w:val="es-ES"/>
        </w:rPr>
      </w:pPr>
      <w:r w:rsidRPr="00095D1F">
        <w:rPr>
          <w:noProof/>
          <w:lang w:val="es-ES"/>
        </w:rPr>
        <w:t>III.</w:t>
      </w:r>
      <w:r w:rsidRPr="00095D1F">
        <w:rPr>
          <w:rFonts w:asciiTheme="minorHAnsi" w:eastAsiaTheme="minorEastAsia" w:hAnsiTheme="minorHAnsi" w:cstheme="minorBidi"/>
          <w:smallCaps w:val="0"/>
          <w:noProof/>
          <w:sz w:val="22"/>
          <w:lang w:val="es-ES"/>
        </w:rPr>
        <w:tab/>
      </w:r>
      <w:r w:rsidRPr="00095D1F">
        <w:rPr>
          <w:noProof/>
          <w:lang w:val="es-ES"/>
        </w:rPr>
        <w:t>Plan de evaluación</w:t>
      </w:r>
      <w:r w:rsidRPr="00095D1F">
        <w:rPr>
          <w:noProof/>
          <w:lang w:val="es-ES"/>
        </w:rPr>
        <w:tab/>
      </w:r>
      <w:r w:rsidRPr="00095D1F">
        <w:rPr>
          <w:noProof/>
          <w:lang w:val="es-ES"/>
        </w:rPr>
        <w:fldChar w:fldCharType="begin"/>
      </w:r>
      <w:r w:rsidRPr="00095D1F">
        <w:rPr>
          <w:noProof/>
          <w:lang w:val="es-ES"/>
        </w:rPr>
        <w:instrText xml:space="preserve"> PAGEREF _Toc399503992 \h </w:instrText>
      </w:r>
      <w:r w:rsidRPr="00095D1F">
        <w:rPr>
          <w:noProof/>
          <w:lang w:val="es-ES"/>
        </w:rPr>
      </w:r>
      <w:r w:rsidRPr="00095D1F">
        <w:rPr>
          <w:noProof/>
          <w:lang w:val="es-ES"/>
        </w:rPr>
        <w:fldChar w:fldCharType="separate"/>
      </w:r>
      <w:r w:rsidRPr="00095D1F">
        <w:rPr>
          <w:noProof/>
          <w:lang w:val="es-ES"/>
        </w:rPr>
        <w:t>8</w:t>
      </w:r>
      <w:r w:rsidRPr="00095D1F">
        <w:rPr>
          <w:noProof/>
          <w:lang w:val="es-ES"/>
        </w:rPr>
        <w:fldChar w:fldCharType="end"/>
      </w:r>
    </w:p>
    <w:p w:rsidR="001D3AC7" w:rsidRPr="00095D1F" w:rsidRDefault="00CE5215" w:rsidP="00CE5215">
      <w:pPr>
        <w:pStyle w:val="TOC3"/>
        <w:rPr>
          <w:lang w:val="es-ES"/>
        </w:rPr>
      </w:pPr>
      <w:r w:rsidRPr="00095D1F">
        <w:rPr>
          <w:lang w:val="es-ES"/>
        </w:rPr>
        <w:fldChar w:fldCharType="end"/>
      </w:r>
    </w:p>
    <w:p w:rsidR="001D3AC7" w:rsidRPr="00095D1F" w:rsidRDefault="001D3AC7">
      <w:pPr>
        <w:rPr>
          <w:lang w:val="es-ES"/>
        </w:rPr>
      </w:pPr>
    </w:p>
    <w:p w:rsidR="001D3AC7" w:rsidRPr="00095D1F" w:rsidRDefault="001D3AC7">
      <w:pPr>
        <w:rPr>
          <w:lang w:val="es-ES"/>
        </w:rPr>
      </w:pPr>
    </w:p>
    <w:p w:rsidR="001D3AC7" w:rsidRPr="00095D1F" w:rsidRDefault="001D3AC7">
      <w:pPr>
        <w:rPr>
          <w:lang w:val="es-ES"/>
        </w:rPr>
      </w:pPr>
    </w:p>
    <w:p w:rsidR="001D3AC7" w:rsidRPr="00095D1F" w:rsidRDefault="001D3AC7">
      <w:pPr>
        <w:rPr>
          <w:lang w:val="es-ES"/>
        </w:rPr>
      </w:pPr>
    </w:p>
    <w:p w:rsidR="001D3AC7" w:rsidRPr="00095D1F" w:rsidRDefault="001D3AC7">
      <w:pPr>
        <w:rPr>
          <w:lang w:val="es-ES"/>
        </w:rPr>
      </w:pPr>
    </w:p>
    <w:p w:rsidR="001D3AC7" w:rsidRPr="00095D1F" w:rsidRDefault="001D3AC7">
      <w:pPr>
        <w:rPr>
          <w:lang w:val="es-ES"/>
        </w:rPr>
      </w:pPr>
    </w:p>
    <w:p w:rsidR="001D3AC7" w:rsidRPr="00095D1F" w:rsidRDefault="001D3AC7">
      <w:pPr>
        <w:rPr>
          <w:lang w:val="es-ES"/>
        </w:rPr>
      </w:pPr>
    </w:p>
    <w:p w:rsidR="001D3AC7" w:rsidRPr="00095D1F" w:rsidRDefault="001D3AC7">
      <w:pPr>
        <w:rPr>
          <w:lang w:val="es-ES"/>
        </w:rPr>
      </w:pPr>
    </w:p>
    <w:p w:rsidR="001D3AC7" w:rsidRPr="00095D1F" w:rsidRDefault="001D3AC7">
      <w:pPr>
        <w:rPr>
          <w:lang w:val="es-ES"/>
        </w:rPr>
      </w:pPr>
    </w:p>
    <w:p w:rsidR="001D3AC7" w:rsidRPr="00095D1F" w:rsidRDefault="001D3AC7">
      <w:pPr>
        <w:rPr>
          <w:lang w:val="es-ES"/>
        </w:rPr>
      </w:pPr>
    </w:p>
    <w:p w:rsidR="001D3AC7" w:rsidRPr="00095D1F" w:rsidRDefault="001D3AC7">
      <w:pPr>
        <w:rPr>
          <w:lang w:val="es-ES"/>
        </w:rPr>
      </w:pPr>
    </w:p>
    <w:p w:rsidR="001D3AC7" w:rsidRPr="00095D1F" w:rsidRDefault="001D3AC7">
      <w:pPr>
        <w:rPr>
          <w:lang w:val="es-ES"/>
        </w:rPr>
      </w:pPr>
    </w:p>
    <w:p w:rsidR="001D3AC7" w:rsidRPr="00095D1F" w:rsidRDefault="001D3AC7">
      <w:pPr>
        <w:rPr>
          <w:lang w:val="es-ES"/>
        </w:rPr>
      </w:pPr>
    </w:p>
    <w:p w:rsidR="001D3AC7" w:rsidRPr="00095D1F" w:rsidRDefault="001D3AC7">
      <w:pPr>
        <w:rPr>
          <w:lang w:val="es-ES"/>
        </w:rPr>
      </w:pPr>
    </w:p>
    <w:p w:rsidR="001D3AC7" w:rsidRPr="00095D1F" w:rsidRDefault="001D3AC7">
      <w:pPr>
        <w:rPr>
          <w:lang w:val="es-ES"/>
        </w:rPr>
      </w:pPr>
    </w:p>
    <w:p w:rsidR="001D3AC7" w:rsidRPr="00095D1F" w:rsidRDefault="001D3AC7">
      <w:pPr>
        <w:rPr>
          <w:lang w:val="es-ES"/>
        </w:rPr>
      </w:pPr>
    </w:p>
    <w:p w:rsidR="001D3AC7" w:rsidRPr="00095D1F" w:rsidRDefault="001D3AC7">
      <w:pPr>
        <w:rPr>
          <w:lang w:val="es-ES"/>
        </w:rPr>
        <w:sectPr w:rsidR="001D3AC7" w:rsidRPr="00095D1F" w:rsidSect="00831C98">
          <w:footerReference w:type="default" r:id="rId9"/>
          <w:pgSz w:w="12240" w:h="15840"/>
          <w:pgMar w:top="1440" w:right="1800" w:bottom="1440" w:left="1800" w:header="720" w:footer="720" w:gutter="0"/>
          <w:cols w:space="720"/>
          <w:titlePg/>
          <w:docGrid w:linePitch="360"/>
        </w:sectPr>
      </w:pPr>
    </w:p>
    <w:p w:rsidR="001D3AC7" w:rsidRPr="00095D1F" w:rsidRDefault="001D3AC7" w:rsidP="001D3AC7">
      <w:pPr>
        <w:pStyle w:val="Chapter"/>
        <w:rPr>
          <w:lang w:val="es-ES"/>
        </w:rPr>
      </w:pPr>
      <w:bookmarkStart w:id="1" w:name="_Toc399503988"/>
      <w:r w:rsidRPr="00095D1F">
        <w:rPr>
          <w:lang w:val="es-ES"/>
        </w:rPr>
        <w:lastRenderedPageBreak/>
        <w:t>Introducción</w:t>
      </w:r>
      <w:bookmarkEnd w:id="1"/>
    </w:p>
    <w:p w:rsidR="00764843" w:rsidRPr="00095D1F" w:rsidRDefault="00764843" w:rsidP="00764843">
      <w:pPr>
        <w:pStyle w:val="Paragraph"/>
        <w:numPr>
          <w:ilvl w:val="1"/>
          <w:numId w:val="4"/>
        </w:numPr>
        <w:tabs>
          <w:tab w:val="clear" w:pos="2736"/>
          <w:tab w:val="num" w:pos="720"/>
        </w:tabs>
        <w:ind w:left="720" w:hanging="720"/>
        <w:rPr>
          <w:lang w:val="es-ES"/>
        </w:rPr>
      </w:pPr>
      <w:r w:rsidRPr="00095D1F">
        <w:rPr>
          <w:b/>
          <w:lang w:val="es-ES"/>
        </w:rPr>
        <w:t>Marco general de inversión en políticas sociales</w:t>
      </w:r>
      <w:r w:rsidRPr="00095D1F">
        <w:rPr>
          <w:lang w:val="es-ES"/>
        </w:rPr>
        <w:t>. En el marco de políticas sociales impulsadas por el gobierno de la República del Ecuador, se ha verificado un crecimiento del gasto social</w:t>
      </w:r>
      <w:r w:rsidRPr="00095D1F">
        <w:rPr>
          <w:rStyle w:val="FootnoteReference"/>
          <w:lang w:val="es-ES"/>
        </w:rPr>
        <w:footnoteReference w:id="1"/>
      </w:r>
      <w:r w:rsidRPr="00095D1F">
        <w:rPr>
          <w:lang w:val="es-ES"/>
        </w:rPr>
        <w:t>, que ha contribuido a reducir la pobreza</w:t>
      </w:r>
      <w:r w:rsidRPr="00095D1F">
        <w:rPr>
          <w:vertAlign w:val="superscript"/>
          <w:lang w:val="es-ES"/>
        </w:rPr>
        <w:footnoteReference w:id="2"/>
      </w:r>
      <w:r w:rsidRPr="00095D1F">
        <w:rPr>
          <w:lang w:val="es-ES"/>
        </w:rPr>
        <w:t>. El gasto social también se ha expandido en otras áreas; así, según cifras del Banco Central del Ecuador, el gasto social en educación y salud se ha incrementado del 5% del PIB en 2007 a 7.5% en 2013.</w:t>
      </w:r>
    </w:p>
    <w:p w:rsidR="00764843" w:rsidRPr="00095D1F" w:rsidRDefault="001B0F0B" w:rsidP="00764843">
      <w:pPr>
        <w:pStyle w:val="Paragraph"/>
        <w:numPr>
          <w:ilvl w:val="1"/>
          <w:numId w:val="4"/>
        </w:numPr>
        <w:tabs>
          <w:tab w:val="clear" w:pos="2736"/>
          <w:tab w:val="num" w:pos="720"/>
        </w:tabs>
        <w:ind w:left="720" w:hanging="720"/>
        <w:rPr>
          <w:lang w:val="es-ES"/>
        </w:rPr>
      </w:pPr>
      <w:r w:rsidRPr="00095D1F">
        <w:rPr>
          <w:b/>
          <w:lang w:val="es-ES"/>
        </w:rPr>
        <w:t>Situación fiscal</w:t>
      </w:r>
      <w:r w:rsidRPr="00095D1F">
        <w:rPr>
          <w:lang w:val="es-ES"/>
        </w:rPr>
        <w:t xml:space="preserve">. En </w:t>
      </w:r>
      <w:r w:rsidR="00764843" w:rsidRPr="00095D1F">
        <w:rPr>
          <w:lang w:val="es-ES"/>
        </w:rPr>
        <w:t xml:space="preserve">2013 </w:t>
      </w:r>
      <w:r w:rsidRPr="00095D1F">
        <w:rPr>
          <w:lang w:val="es-ES"/>
        </w:rPr>
        <w:t>se registró un déficit fiscal de</w:t>
      </w:r>
      <w:r w:rsidR="00764843" w:rsidRPr="00095D1F">
        <w:rPr>
          <w:lang w:val="es-ES"/>
        </w:rPr>
        <w:t xml:space="preserve"> 4,7% del PIB. Para los próximos dos años, las autoridades proyectan déficits y necesidades de financiamiento significativos que se justifican por la necesidad de completar la construcción de las grandes hidroeléctricas en curso</w:t>
      </w:r>
      <w:r w:rsidR="00764843" w:rsidRPr="00095D1F">
        <w:rPr>
          <w:rStyle w:val="FootnoteReference"/>
          <w:lang w:val="es-ES"/>
        </w:rPr>
        <w:footnoteReference w:id="3"/>
      </w:r>
      <w:r w:rsidR="00764843" w:rsidRPr="00095D1F">
        <w:rPr>
          <w:lang w:val="es-ES"/>
        </w:rPr>
        <w:t>. A partir de 2017, el gobierno prevé menores déficits, toda vez que ya se habrán completado dichos proyectos y que el cambio de la matriz energética resultante de los mismos contribuirá a generar espacio fiscal</w:t>
      </w:r>
      <w:r w:rsidR="00764843" w:rsidRPr="00095D1F">
        <w:rPr>
          <w:vertAlign w:val="superscript"/>
          <w:lang w:val="es-ES"/>
        </w:rPr>
        <w:footnoteReference w:id="4"/>
      </w:r>
      <w:r w:rsidR="00764843" w:rsidRPr="00095D1F">
        <w:rPr>
          <w:lang w:val="es-ES"/>
        </w:rPr>
        <w:t>.</w:t>
      </w:r>
    </w:p>
    <w:p w:rsidR="00764843" w:rsidRPr="00095D1F" w:rsidRDefault="001B0F0B" w:rsidP="00764843">
      <w:pPr>
        <w:pStyle w:val="Paragraph"/>
        <w:numPr>
          <w:ilvl w:val="1"/>
          <w:numId w:val="4"/>
        </w:numPr>
        <w:tabs>
          <w:tab w:val="clear" w:pos="2736"/>
          <w:tab w:val="num" w:pos="720"/>
        </w:tabs>
        <w:ind w:left="720" w:hanging="720"/>
        <w:rPr>
          <w:lang w:val="es-ES"/>
        </w:rPr>
      </w:pPr>
      <w:r w:rsidRPr="00095D1F">
        <w:rPr>
          <w:b/>
          <w:lang w:val="es-ES"/>
        </w:rPr>
        <w:t>Balance comercial y de cuenta corriente</w:t>
      </w:r>
      <w:r w:rsidRPr="00095D1F">
        <w:rPr>
          <w:lang w:val="es-ES"/>
        </w:rPr>
        <w:t xml:space="preserve">. </w:t>
      </w:r>
      <w:r w:rsidR="00764843" w:rsidRPr="00095D1F">
        <w:rPr>
          <w:lang w:val="es-ES"/>
        </w:rPr>
        <w:t xml:space="preserve">En 2013 </w:t>
      </w:r>
      <w:r w:rsidRPr="00095D1F">
        <w:rPr>
          <w:lang w:val="es-ES"/>
        </w:rPr>
        <w:t xml:space="preserve">la balanza comercial registró un </w:t>
      </w:r>
      <w:r w:rsidR="00764843" w:rsidRPr="00095D1F">
        <w:rPr>
          <w:lang w:val="es-ES"/>
        </w:rPr>
        <w:t xml:space="preserve"> déficit</w:t>
      </w:r>
      <w:r w:rsidR="00733E07" w:rsidRPr="00095D1F">
        <w:rPr>
          <w:lang w:val="es-ES"/>
        </w:rPr>
        <w:t xml:space="preserve"> del </w:t>
      </w:r>
      <w:r w:rsidR="00764843" w:rsidRPr="00095D1F">
        <w:rPr>
          <w:lang w:val="es-ES"/>
        </w:rPr>
        <w:t>1,2% del PIB</w:t>
      </w:r>
      <w:r w:rsidR="00733E07" w:rsidRPr="00095D1F">
        <w:rPr>
          <w:lang w:val="es-ES"/>
        </w:rPr>
        <w:t xml:space="preserve"> en el comercio de bienes, en tanto que la</w:t>
      </w:r>
      <w:r w:rsidR="00764843" w:rsidRPr="00095D1F">
        <w:rPr>
          <w:lang w:val="es-ES"/>
        </w:rPr>
        <w:t xml:space="preserve"> balanza </w:t>
      </w:r>
      <w:r w:rsidR="00733E07" w:rsidRPr="00095D1F">
        <w:rPr>
          <w:lang w:val="es-ES"/>
        </w:rPr>
        <w:t xml:space="preserve">de  cuenta corriente registró un déficit de 1,4% </w:t>
      </w:r>
      <w:r w:rsidR="00764843" w:rsidRPr="00095D1F">
        <w:rPr>
          <w:lang w:val="es-ES"/>
        </w:rPr>
        <w:t>en 2013 (0,4% en 201</w:t>
      </w:r>
      <w:r w:rsidR="00733E07" w:rsidRPr="00095D1F">
        <w:rPr>
          <w:lang w:val="es-ES"/>
        </w:rPr>
        <w:t>1</w:t>
      </w:r>
      <w:r w:rsidR="00764843" w:rsidRPr="00095D1F">
        <w:rPr>
          <w:lang w:val="es-ES"/>
        </w:rPr>
        <w:t xml:space="preserve"> y 201</w:t>
      </w:r>
      <w:r w:rsidR="00733E07" w:rsidRPr="00095D1F">
        <w:rPr>
          <w:lang w:val="es-ES"/>
        </w:rPr>
        <w:t xml:space="preserve">2). Estos balances se dieron conjuntamente con </w:t>
      </w:r>
      <w:r w:rsidR="00764843" w:rsidRPr="00095D1F">
        <w:rPr>
          <w:lang w:val="es-ES"/>
        </w:rPr>
        <w:t>operaciones de endeudamiento del Estado.</w:t>
      </w:r>
    </w:p>
    <w:p w:rsidR="00764843" w:rsidRPr="00095D1F" w:rsidRDefault="003174C0" w:rsidP="00764843">
      <w:pPr>
        <w:pStyle w:val="Paragraph"/>
        <w:numPr>
          <w:ilvl w:val="1"/>
          <w:numId w:val="4"/>
        </w:numPr>
        <w:tabs>
          <w:tab w:val="clear" w:pos="2736"/>
          <w:tab w:val="num" w:pos="720"/>
        </w:tabs>
        <w:ind w:left="720" w:hanging="720"/>
        <w:rPr>
          <w:lang w:val="es-ES"/>
        </w:rPr>
      </w:pPr>
      <w:r w:rsidRPr="00095D1F">
        <w:rPr>
          <w:b/>
          <w:lang w:val="es-ES"/>
        </w:rPr>
        <w:t>Otras condiciones macroeconómicas</w:t>
      </w:r>
      <w:r w:rsidRPr="00095D1F">
        <w:rPr>
          <w:lang w:val="es-ES"/>
        </w:rPr>
        <w:t xml:space="preserve">. </w:t>
      </w:r>
      <w:r w:rsidR="00764843" w:rsidRPr="00095D1F">
        <w:rPr>
          <w:lang w:val="es-ES"/>
        </w:rPr>
        <w:t>El PIB petrolero representó en 2013 el 12,6% del PIB total</w:t>
      </w:r>
      <w:r w:rsidR="00C81F6F" w:rsidRPr="00095D1F">
        <w:rPr>
          <w:lang w:val="es-ES"/>
        </w:rPr>
        <w:t xml:space="preserve">, y </w:t>
      </w:r>
      <w:r w:rsidR="00764843" w:rsidRPr="00095D1F">
        <w:rPr>
          <w:lang w:val="es-ES"/>
        </w:rPr>
        <w:t>la renta petrolera del Estado ascendió en 2013 a US$11.433 millones</w:t>
      </w:r>
      <w:r w:rsidR="00C81F6F" w:rsidRPr="00095D1F">
        <w:rPr>
          <w:lang w:val="es-ES"/>
        </w:rPr>
        <w:t xml:space="preserve"> </w:t>
      </w:r>
      <w:r w:rsidR="00764843" w:rsidRPr="00095D1F">
        <w:rPr>
          <w:lang w:val="es-ES"/>
        </w:rPr>
        <w:t xml:space="preserve"> </w:t>
      </w:r>
      <w:r w:rsidR="00C81F6F" w:rsidRPr="00095D1F">
        <w:rPr>
          <w:lang w:val="es-ES"/>
        </w:rPr>
        <w:t>(</w:t>
      </w:r>
      <w:r w:rsidR="00764843" w:rsidRPr="00095D1F">
        <w:rPr>
          <w:lang w:val="es-ES"/>
        </w:rPr>
        <w:t>12,1% del PIB y el 30,7% de los ingresos totales del Sector Público no Financiero</w:t>
      </w:r>
      <w:r w:rsidR="00C81F6F" w:rsidRPr="00095D1F">
        <w:rPr>
          <w:lang w:val="es-ES"/>
        </w:rPr>
        <w:t>)</w:t>
      </w:r>
      <w:r w:rsidR="00764843" w:rsidRPr="00095D1F">
        <w:rPr>
          <w:lang w:val="es-ES"/>
        </w:rPr>
        <w:t>. La producción nacional de petróleo crudo del Ecuador ha aumentado moderadamente en los últimos años hasta situarse en 192,12 millones de barriles en 2013 (526.356 barriles día).</w:t>
      </w:r>
      <w:r w:rsidR="00764843" w:rsidRPr="00095D1F">
        <w:rPr>
          <w:rStyle w:val="FootnoteReference"/>
          <w:lang w:val="es-ES"/>
        </w:rPr>
        <w:footnoteReference w:id="5"/>
      </w:r>
      <w:r w:rsidR="00764843" w:rsidRPr="00095D1F">
        <w:rPr>
          <w:lang w:val="es-ES"/>
        </w:rPr>
        <w:t xml:space="preserve">  </w:t>
      </w:r>
      <w:r w:rsidR="00F46B82" w:rsidRPr="00095D1F">
        <w:rPr>
          <w:lang w:val="es-ES"/>
        </w:rPr>
        <w:t>L</w:t>
      </w:r>
      <w:r w:rsidR="00764843" w:rsidRPr="00095D1F">
        <w:rPr>
          <w:lang w:val="es-ES"/>
        </w:rPr>
        <w:t xml:space="preserve">a inflación </w:t>
      </w:r>
      <w:r w:rsidR="00F46B82" w:rsidRPr="00095D1F">
        <w:rPr>
          <w:lang w:val="es-ES"/>
        </w:rPr>
        <w:t>se ubicó en 2013 en 2,7%, en el marco de una dolarización que inició formalmente en 2001</w:t>
      </w:r>
      <w:r w:rsidR="00764843" w:rsidRPr="00095D1F">
        <w:rPr>
          <w:lang w:val="es-ES"/>
        </w:rPr>
        <w:t>.</w:t>
      </w:r>
    </w:p>
    <w:p w:rsidR="00764843" w:rsidRPr="00095D1F" w:rsidRDefault="00F46B82" w:rsidP="00764843">
      <w:pPr>
        <w:pStyle w:val="Paragraph"/>
        <w:numPr>
          <w:ilvl w:val="1"/>
          <w:numId w:val="4"/>
        </w:numPr>
        <w:tabs>
          <w:tab w:val="clear" w:pos="2736"/>
          <w:tab w:val="num" w:pos="720"/>
        </w:tabs>
        <w:ind w:left="720" w:hanging="720"/>
        <w:rPr>
          <w:lang w:val="es-ES"/>
        </w:rPr>
      </w:pPr>
      <w:r w:rsidRPr="00095D1F">
        <w:rPr>
          <w:b/>
          <w:lang w:val="es-ES"/>
        </w:rPr>
        <w:t>Riesgos</w:t>
      </w:r>
      <w:r w:rsidR="00120388" w:rsidRPr="00095D1F">
        <w:rPr>
          <w:b/>
          <w:lang w:val="es-ES"/>
        </w:rPr>
        <w:t xml:space="preserve"> sociales</w:t>
      </w:r>
      <w:r w:rsidRPr="00095D1F">
        <w:rPr>
          <w:lang w:val="es-ES"/>
        </w:rPr>
        <w:t xml:space="preserve">. En este contexto, la evolución económica se  encuentra afectada por condiciones externas. En particular resultan de importancia los potenciales cambios en los términos de intercambio, donde tiene un peso relativo significativo </w:t>
      </w:r>
      <w:r w:rsidRPr="00095D1F">
        <w:rPr>
          <w:lang w:val="es-ES"/>
        </w:rPr>
        <w:lastRenderedPageBreak/>
        <w:t>el precio del petróleo, y los cambios en las políticas monetarias de las economías centrales, en particular la de los Estados Unidos. Materializaciones de estos –y otros riesgos- pueden significar un deterioro de las condiciones macro-fiscales del Ecuador que puede tener consecuencias para el mantenimiento de sus políticas sociales.</w:t>
      </w:r>
      <w:r w:rsidR="00120388" w:rsidRPr="00095D1F">
        <w:rPr>
          <w:lang w:val="es-ES"/>
        </w:rPr>
        <w:t xml:space="preserve"> </w:t>
      </w:r>
      <w:r w:rsidR="00764843" w:rsidRPr="00095D1F">
        <w:rPr>
          <w:lang w:val="es-ES"/>
        </w:rPr>
        <w:t xml:space="preserve">En virtud a las razones anteriormente expuestas, Ecuador podría requerir de </w:t>
      </w:r>
      <w:r w:rsidR="00764843" w:rsidRPr="00095D1F">
        <w:rPr>
          <w:u w:val="single"/>
          <w:lang w:val="es-ES"/>
        </w:rPr>
        <w:t>recursos contingentes</w:t>
      </w:r>
      <w:r w:rsidR="00764843" w:rsidRPr="00095D1F">
        <w:rPr>
          <w:lang w:val="es-ES"/>
        </w:rPr>
        <w:t xml:space="preserve"> que permitieran al país proteger el financiamiento de los programas sociales que beneficien a la población pobre y vulnerable.    </w:t>
      </w:r>
    </w:p>
    <w:p w:rsidR="00764843" w:rsidRPr="00095D1F" w:rsidRDefault="00764843" w:rsidP="00AC4321">
      <w:pPr>
        <w:pStyle w:val="Paragraph"/>
        <w:numPr>
          <w:ilvl w:val="1"/>
          <w:numId w:val="4"/>
        </w:numPr>
        <w:tabs>
          <w:tab w:val="clear" w:pos="2736"/>
          <w:tab w:val="num" w:pos="720"/>
        </w:tabs>
        <w:ind w:left="720" w:hanging="720"/>
        <w:rPr>
          <w:lang w:val="es-ES"/>
        </w:rPr>
      </w:pPr>
      <w:r w:rsidRPr="00095D1F">
        <w:rPr>
          <w:b/>
          <w:lang w:val="es-ES"/>
        </w:rPr>
        <w:t xml:space="preserve">Programas Sociales. </w:t>
      </w:r>
      <w:r w:rsidR="006E3D49" w:rsidRPr="00095D1F">
        <w:rPr>
          <w:lang w:val="es-ES"/>
        </w:rPr>
        <w:t>Dentro de la estructura de protección social en el Ecuador juegan un papel de importancia el Bono de Desarrollo Humano (BDH) y un sistema de pensiones complementarias para adultos mayores de 65 años en condiciones de vulnerabilidad y a personas con discapacidad.</w:t>
      </w:r>
      <w:r w:rsidR="00AC4321" w:rsidRPr="00095D1F">
        <w:rPr>
          <w:lang w:val="es-ES"/>
        </w:rPr>
        <w:t xml:space="preserve"> E</w:t>
      </w:r>
      <w:r w:rsidRPr="00095D1F">
        <w:rPr>
          <w:lang w:val="es-ES"/>
        </w:rPr>
        <w:t xml:space="preserve">l valor mensual de la transferencia monetaria para el Bono de Desarrollo Humano </w:t>
      </w:r>
      <w:r w:rsidR="00AC4321" w:rsidRPr="00095D1F">
        <w:rPr>
          <w:lang w:val="es-ES"/>
        </w:rPr>
        <w:t>es de US$50, y para los adultos</w:t>
      </w:r>
      <w:r w:rsidRPr="00095D1F">
        <w:rPr>
          <w:lang w:val="es-ES"/>
        </w:rPr>
        <w:t xml:space="preserve"> mayores</w:t>
      </w:r>
      <w:r w:rsidR="00AC4321" w:rsidRPr="00095D1F">
        <w:rPr>
          <w:lang w:val="es-ES"/>
        </w:rPr>
        <w:t xml:space="preserve"> de </w:t>
      </w:r>
      <w:r w:rsidRPr="00095D1F">
        <w:rPr>
          <w:lang w:val="es-ES"/>
        </w:rPr>
        <w:t>65 años</w:t>
      </w:r>
      <w:r w:rsidR="00AC4321" w:rsidRPr="00095D1F">
        <w:rPr>
          <w:lang w:val="es-ES"/>
        </w:rPr>
        <w:t xml:space="preserve"> </w:t>
      </w:r>
      <w:r w:rsidRPr="00095D1F">
        <w:rPr>
          <w:lang w:val="es-ES"/>
        </w:rPr>
        <w:t xml:space="preserve">así como a personas con discapacidad igual o superior al 40% </w:t>
      </w:r>
      <w:r w:rsidR="00AC4321" w:rsidRPr="00095D1F">
        <w:rPr>
          <w:lang w:val="es-ES"/>
        </w:rPr>
        <w:t>es también</w:t>
      </w:r>
      <w:r w:rsidRPr="00095D1F">
        <w:rPr>
          <w:lang w:val="es-ES"/>
        </w:rPr>
        <w:t xml:space="preserve"> US$ 50,00. </w:t>
      </w:r>
    </w:p>
    <w:p w:rsidR="00AC4321" w:rsidRPr="00095D1F" w:rsidRDefault="00AC4321" w:rsidP="00AC4321">
      <w:pPr>
        <w:pStyle w:val="Paragraph"/>
        <w:numPr>
          <w:ilvl w:val="1"/>
          <w:numId w:val="4"/>
        </w:numPr>
        <w:tabs>
          <w:tab w:val="clear" w:pos="2736"/>
          <w:tab w:val="num" w:pos="720"/>
        </w:tabs>
        <w:ind w:left="720" w:hanging="720"/>
        <w:rPr>
          <w:lang w:val="es-ES"/>
        </w:rPr>
      </w:pPr>
      <w:r w:rsidRPr="00095D1F">
        <w:rPr>
          <w:b/>
          <w:lang w:val="es-ES"/>
        </w:rPr>
        <w:t>Parámetros del programa.</w:t>
      </w:r>
      <w:r w:rsidR="00BF5047" w:rsidRPr="00095D1F">
        <w:rPr>
          <w:lang w:val="es-ES"/>
        </w:rPr>
        <w:t xml:space="preserve"> El programa  en consideración constituye una línea contingente de US$300 millones que apunta a prevenir una caída en el nivel de las prestaciones sociales (BDH) ante la materialización de un escenario macro-fiscal adverso que pusiera en riesgo los niveles de cobertura previstos. La línea tiene una vigencia de 6 años, con un plazo de gracia de 3 años luego del eventual desembolso, con un período de amortización de 6 años. </w:t>
      </w:r>
    </w:p>
    <w:p w:rsidR="00E050BB" w:rsidRDefault="00BF5047" w:rsidP="00AC4321">
      <w:pPr>
        <w:pStyle w:val="Paragraph"/>
        <w:numPr>
          <w:ilvl w:val="1"/>
          <w:numId w:val="4"/>
        </w:numPr>
        <w:tabs>
          <w:tab w:val="clear" w:pos="2736"/>
          <w:tab w:val="num" w:pos="720"/>
        </w:tabs>
        <w:ind w:left="720" w:hanging="720"/>
        <w:rPr>
          <w:ins w:id="2" w:author="Alejandro Támola" w:date="2014-10-20T10:56:00Z"/>
          <w:lang w:val="es-ES"/>
        </w:rPr>
      </w:pPr>
      <w:r w:rsidRPr="00095D1F">
        <w:rPr>
          <w:b/>
          <w:lang w:val="es-ES"/>
        </w:rPr>
        <w:t>Costo del programa por producto</w:t>
      </w:r>
      <w:r w:rsidRPr="00095D1F">
        <w:rPr>
          <w:lang w:val="es-ES"/>
        </w:rPr>
        <w:t xml:space="preserve">. </w:t>
      </w:r>
      <w:ins w:id="3" w:author="Alejandro Támola" w:date="2014-10-20T10:57:00Z">
        <w:r w:rsidR="00E050BB">
          <w:rPr>
            <w:lang w:val="es-ES"/>
          </w:rPr>
          <w:t>A partir del acuerdo con el Banco, el gobierno del Ecuador se compromete al mantenimiento de un m</w:t>
        </w:r>
        <w:proofErr w:type="spellStart"/>
        <w:r w:rsidR="00E050BB">
          <w:t>ínimo</w:t>
        </w:r>
        <w:proofErr w:type="spellEnd"/>
        <w:r w:rsidR="00E050BB">
          <w:t xml:space="preserve"> de coberturas sociales </w:t>
        </w:r>
        <w:del w:id="4" w:author="Diego Herrera" w:date="2014-11-03T10:54:00Z">
          <w:r w:rsidR="00E050BB" w:rsidDel="00E937F8">
            <w:delText>para el período de cobertura</w:delText>
          </w:r>
        </w:del>
      </w:ins>
      <w:ins w:id="5" w:author="Diego Herrera" w:date="2014-11-03T10:54:00Z">
        <w:r w:rsidR="00E937F8">
          <w:t>durante el periodo de retiro</w:t>
        </w:r>
      </w:ins>
      <w:ins w:id="6" w:author="Alejandro Támola" w:date="2014-10-20T10:57:00Z">
        <w:r w:rsidR="00E050BB">
          <w:t>, con independencia de la</w:t>
        </w:r>
      </w:ins>
      <w:ins w:id="7" w:author="Alejandro Támola" w:date="2014-10-20T10:58:00Z">
        <w:r w:rsidR="00E050BB">
          <w:t xml:space="preserve"> materialización de las </w:t>
        </w:r>
      </w:ins>
      <w:ins w:id="8" w:author="Alejandro Támola" w:date="2014-10-20T10:57:00Z">
        <w:r w:rsidR="00E050BB">
          <w:t xml:space="preserve">condiciones </w:t>
        </w:r>
      </w:ins>
      <w:ins w:id="9" w:author="Alejandro Támola" w:date="2014-10-20T10:58:00Z">
        <w:r w:rsidR="00E050BB">
          <w:t>que disparen el desembolso. En este sentido, el costo del programa, el costo de distribuir estos beneficios sociales en el margen</w:t>
        </w:r>
      </w:ins>
      <w:ins w:id="10" w:author="Alejandro Támola" w:date="2014-10-20T10:59:00Z">
        <w:r w:rsidR="00E050BB">
          <w:rPr>
            <w:rStyle w:val="FootnoteReference"/>
          </w:rPr>
          <w:footnoteReference w:id="6"/>
        </w:r>
      </w:ins>
      <w:ins w:id="15" w:author="Alejandro Támola" w:date="2014-10-20T10:58:00Z">
        <w:r w:rsidR="00E050BB">
          <w:t>, es de US$300 por año.</w:t>
        </w:r>
      </w:ins>
      <w:ins w:id="16" w:author="Alejandro Támola" w:date="2014-10-20T11:03:00Z">
        <w:r w:rsidR="000A4976">
          <w:t xml:space="preserve"> </w:t>
        </w:r>
      </w:ins>
    </w:p>
    <w:p w:rsidR="00BF5047" w:rsidRPr="00095D1F" w:rsidDel="00E050BB" w:rsidRDefault="00BF5047" w:rsidP="00AC4321">
      <w:pPr>
        <w:pStyle w:val="Paragraph"/>
        <w:numPr>
          <w:ilvl w:val="1"/>
          <w:numId w:val="4"/>
        </w:numPr>
        <w:tabs>
          <w:tab w:val="clear" w:pos="2736"/>
          <w:tab w:val="num" w:pos="720"/>
        </w:tabs>
        <w:ind w:left="720" w:hanging="720"/>
        <w:rPr>
          <w:del w:id="17" w:author="Alejandro Támola" w:date="2014-10-20T11:00:00Z"/>
          <w:lang w:val="es-ES"/>
        </w:rPr>
      </w:pPr>
      <w:del w:id="18" w:author="Alejandro Támola" w:date="2014-10-20T11:00:00Z">
        <w:r w:rsidRPr="00095D1F" w:rsidDel="00E050BB">
          <w:rPr>
            <w:lang w:val="es-ES"/>
          </w:rPr>
          <w:delText>Al ser una línea contingente</w:delText>
        </w:r>
        <w:r w:rsidR="00AC6BBE" w:rsidRPr="00095D1F" w:rsidDel="00E050BB">
          <w:rPr>
            <w:lang w:val="es-ES"/>
          </w:rPr>
          <w:delText xml:space="preserve">, el desembolso de los US$300 millones no está establecido en forma </w:delText>
        </w:r>
        <w:commentRangeStart w:id="19"/>
        <w:r w:rsidR="00AC6BBE" w:rsidRPr="00095D1F" w:rsidDel="00E050BB">
          <w:rPr>
            <w:lang w:val="es-ES"/>
          </w:rPr>
          <w:delText>definitiva</w:delText>
        </w:r>
        <w:commentRangeEnd w:id="19"/>
        <w:r w:rsidR="00FC2310" w:rsidDel="00E050BB">
          <w:rPr>
            <w:rStyle w:val="CommentReference"/>
            <w:rFonts w:asciiTheme="minorHAnsi" w:hAnsiTheme="minorHAnsi" w:cstheme="minorBidi"/>
            <w:lang w:val="en-US"/>
          </w:rPr>
          <w:commentReference w:id="19"/>
        </w:r>
        <w:r w:rsidR="00AC6BBE" w:rsidRPr="00095D1F" w:rsidDel="00E050BB">
          <w:rPr>
            <w:lang w:val="es-ES"/>
          </w:rPr>
          <w:delText xml:space="preserve">. En lugar de establecer costos esperados que requieren el cómputo de distribuciones de probabilidad se ha optado presentar el costo del programa en </w:delText>
        </w:r>
        <w:r w:rsidR="007D7991" w:rsidRPr="00095D1F" w:rsidDel="00E050BB">
          <w:rPr>
            <w:lang w:val="es-ES"/>
          </w:rPr>
          <w:delText>7</w:delText>
        </w:r>
        <w:r w:rsidR="00AC6BBE" w:rsidRPr="00095D1F" w:rsidDel="00E050BB">
          <w:rPr>
            <w:lang w:val="es-ES"/>
          </w:rPr>
          <w:delText xml:space="preserve"> escenarios </w:delText>
        </w:r>
        <w:commentRangeStart w:id="20"/>
        <w:r w:rsidR="00AC6BBE" w:rsidRPr="00095D1F" w:rsidDel="00E050BB">
          <w:rPr>
            <w:lang w:val="es-ES"/>
          </w:rPr>
          <w:delText>alternativos</w:delText>
        </w:r>
        <w:commentRangeEnd w:id="20"/>
        <w:r w:rsidR="00FC2310" w:rsidDel="00E050BB">
          <w:rPr>
            <w:rStyle w:val="CommentReference"/>
            <w:rFonts w:asciiTheme="minorHAnsi" w:hAnsiTheme="minorHAnsi" w:cstheme="minorBidi"/>
            <w:lang w:val="en-US"/>
          </w:rPr>
          <w:commentReference w:id="20"/>
        </w:r>
        <w:r w:rsidR="00AC6BBE" w:rsidRPr="00095D1F" w:rsidDel="00E050BB">
          <w:rPr>
            <w:lang w:val="es-ES"/>
          </w:rPr>
          <w:delText xml:space="preserve"> (que corresponde</w:delText>
        </w:r>
        <w:r w:rsidR="007D7991" w:rsidRPr="00095D1F" w:rsidDel="00E050BB">
          <w:rPr>
            <w:lang w:val="es-ES"/>
          </w:rPr>
          <w:delText>n</w:delText>
        </w:r>
        <w:r w:rsidR="00AC6BBE" w:rsidRPr="00095D1F" w:rsidDel="00E050BB">
          <w:rPr>
            <w:lang w:val="es-ES"/>
          </w:rPr>
          <w:delText xml:space="preserve"> </w:delText>
        </w:r>
        <w:r w:rsidR="007D7991" w:rsidRPr="00095D1F" w:rsidDel="00E050BB">
          <w:rPr>
            <w:lang w:val="es-ES"/>
          </w:rPr>
          <w:delText xml:space="preserve">alternativamente </w:delText>
        </w:r>
        <w:r w:rsidR="00AC6BBE" w:rsidRPr="00095D1F" w:rsidDel="00E050BB">
          <w:rPr>
            <w:lang w:val="es-ES"/>
          </w:rPr>
          <w:delText xml:space="preserve">al potencial desembolso del programa en cada uno de </w:delText>
        </w:r>
        <w:r w:rsidR="007D7991" w:rsidRPr="00095D1F" w:rsidDel="00E050BB">
          <w:rPr>
            <w:lang w:val="es-ES"/>
          </w:rPr>
          <w:delText xml:space="preserve">los años de vigencia, más el caso en el que los desembolsos no se materializan). </w:delText>
        </w:r>
      </w:del>
    </w:p>
    <w:p w:rsidR="00F82C7C" w:rsidRPr="00095D1F" w:rsidRDefault="00F82C7C" w:rsidP="00016DA2">
      <w:pPr>
        <w:pStyle w:val="Paragraph"/>
        <w:numPr>
          <w:ilvl w:val="0"/>
          <w:numId w:val="0"/>
        </w:numPr>
        <w:spacing w:before="0" w:after="0"/>
        <w:ind w:left="720"/>
        <w:jc w:val="center"/>
        <w:rPr>
          <w:lang w:val="es-ES"/>
        </w:rPr>
      </w:pPr>
      <w:r w:rsidRPr="00095D1F">
        <w:rPr>
          <w:lang w:val="es-ES"/>
        </w:rPr>
        <w:t>Cuadro 1.1: Productos y costos del programa</w:t>
      </w:r>
    </w:p>
    <w:tbl>
      <w:tblPr>
        <w:tblStyle w:val="TableGrid"/>
        <w:tblW w:w="0" w:type="auto"/>
        <w:tblInd w:w="720" w:type="dxa"/>
        <w:tblLayout w:type="fixed"/>
        <w:tblLook w:val="04A0" w:firstRow="1" w:lastRow="0" w:firstColumn="1" w:lastColumn="0" w:noHBand="0" w:noVBand="1"/>
      </w:tblPr>
      <w:tblGrid>
        <w:gridCol w:w="558"/>
        <w:gridCol w:w="1980"/>
        <w:gridCol w:w="543"/>
        <w:gridCol w:w="735"/>
        <w:gridCol w:w="712"/>
        <w:gridCol w:w="712"/>
        <w:gridCol w:w="760"/>
      </w:tblGrid>
      <w:tr w:rsidR="00E937F8" w:rsidRPr="00095D1F" w:rsidTr="00016DA2">
        <w:tc>
          <w:tcPr>
            <w:tcW w:w="558" w:type="dxa"/>
            <w:tcBorders>
              <w:bottom w:val="single" w:sz="4" w:space="0" w:color="auto"/>
            </w:tcBorders>
          </w:tcPr>
          <w:p w:rsidR="00E937F8" w:rsidRPr="00095D1F" w:rsidRDefault="00E937F8" w:rsidP="00016DA2">
            <w:pPr>
              <w:pStyle w:val="Paragraph"/>
              <w:numPr>
                <w:ilvl w:val="0"/>
                <w:numId w:val="0"/>
              </w:numPr>
              <w:spacing w:before="0" w:after="0"/>
              <w:jc w:val="left"/>
              <w:rPr>
                <w:sz w:val="20"/>
                <w:szCs w:val="20"/>
                <w:lang w:val="es-ES"/>
              </w:rPr>
            </w:pPr>
            <w:proofErr w:type="spellStart"/>
            <w:r w:rsidRPr="00095D1F">
              <w:rPr>
                <w:sz w:val="20"/>
                <w:szCs w:val="20"/>
                <w:lang w:val="es-ES"/>
              </w:rPr>
              <w:t>Esc</w:t>
            </w:r>
            <w:proofErr w:type="spellEnd"/>
          </w:p>
        </w:tc>
        <w:tc>
          <w:tcPr>
            <w:tcW w:w="1980" w:type="dxa"/>
            <w:tcBorders>
              <w:bottom w:val="single" w:sz="4" w:space="0" w:color="auto"/>
            </w:tcBorders>
          </w:tcPr>
          <w:p w:rsidR="00E937F8" w:rsidRPr="00095D1F" w:rsidRDefault="00E937F8" w:rsidP="00016DA2">
            <w:pPr>
              <w:pStyle w:val="Paragraph"/>
              <w:numPr>
                <w:ilvl w:val="0"/>
                <w:numId w:val="0"/>
              </w:numPr>
              <w:spacing w:before="0" w:after="0"/>
              <w:jc w:val="center"/>
              <w:rPr>
                <w:sz w:val="20"/>
                <w:szCs w:val="20"/>
                <w:lang w:val="es-ES"/>
              </w:rPr>
            </w:pPr>
            <w:r w:rsidRPr="00095D1F">
              <w:rPr>
                <w:sz w:val="20"/>
                <w:szCs w:val="20"/>
                <w:lang w:val="es-ES"/>
              </w:rPr>
              <w:t>Concepto</w:t>
            </w:r>
          </w:p>
        </w:tc>
        <w:tc>
          <w:tcPr>
            <w:tcW w:w="543" w:type="dxa"/>
            <w:tcBorders>
              <w:bottom w:val="single" w:sz="4" w:space="0" w:color="auto"/>
            </w:tcBorders>
          </w:tcPr>
          <w:p w:rsidR="00E937F8" w:rsidRPr="00095D1F" w:rsidRDefault="00E937F8" w:rsidP="00016DA2">
            <w:pPr>
              <w:pStyle w:val="Paragraph"/>
              <w:numPr>
                <w:ilvl w:val="0"/>
                <w:numId w:val="0"/>
              </w:numPr>
              <w:spacing w:before="0" w:after="0"/>
              <w:jc w:val="center"/>
              <w:rPr>
                <w:sz w:val="20"/>
                <w:szCs w:val="20"/>
                <w:lang w:val="es-ES"/>
              </w:rPr>
            </w:pPr>
            <w:r w:rsidRPr="00095D1F">
              <w:rPr>
                <w:sz w:val="20"/>
                <w:szCs w:val="20"/>
                <w:lang w:val="es-ES"/>
              </w:rPr>
              <w:t>t=0</w:t>
            </w:r>
          </w:p>
        </w:tc>
        <w:tc>
          <w:tcPr>
            <w:tcW w:w="735" w:type="dxa"/>
            <w:tcBorders>
              <w:bottom w:val="single" w:sz="4" w:space="0" w:color="auto"/>
            </w:tcBorders>
          </w:tcPr>
          <w:p w:rsidR="00E937F8" w:rsidRPr="00095D1F" w:rsidRDefault="00E937F8" w:rsidP="00016DA2">
            <w:pPr>
              <w:pStyle w:val="Paragraph"/>
              <w:numPr>
                <w:ilvl w:val="0"/>
                <w:numId w:val="0"/>
              </w:numPr>
              <w:spacing w:before="0" w:after="0"/>
              <w:jc w:val="center"/>
              <w:rPr>
                <w:sz w:val="20"/>
                <w:szCs w:val="20"/>
                <w:lang w:val="es-ES"/>
              </w:rPr>
            </w:pPr>
            <w:r w:rsidRPr="00095D1F">
              <w:rPr>
                <w:sz w:val="20"/>
                <w:szCs w:val="20"/>
                <w:lang w:val="es-ES"/>
              </w:rPr>
              <w:t>t=1</w:t>
            </w:r>
          </w:p>
        </w:tc>
        <w:tc>
          <w:tcPr>
            <w:tcW w:w="712" w:type="dxa"/>
            <w:tcBorders>
              <w:bottom w:val="single" w:sz="4" w:space="0" w:color="auto"/>
            </w:tcBorders>
          </w:tcPr>
          <w:p w:rsidR="00E937F8" w:rsidRPr="00095D1F" w:rsidRDefault="00E937F8" w:rsidP="00016DA2">
            <w:pPr>
              <w:pStyle w:val="Paragraph"/>
              <w:numPr>
                <w:ilvl w:val="0"/>
                <w:numId w:val="0"/>
              </w:numPr>
              <w:spacing w:before="0" w:after="0"/>
              <w:jc w:val="center"/>
              <w:rPr>
                <w:sz w:val="20"/>
                <w:szCs w:val="20"/>
                <w:lang w:val="es-ES"/>
              </w:rPr>
            </w:pPr>
            <w:r w:rsidRPr="00095D1F">
              <w:rPr>
                <w:sz w:val="20"/>
                <w:szCs w:val="20"/>
                <w:lang w:val="es-ES"/>
              </w:rPr>
              <w:t>t=2</w:t>
            </w:r>
          </w:p>
        </w:tc>
        <w:tc>
          <w:tcPr>
            <w:tcW w:w="712" w:type="dxa"/>
            <w:tcBorders>
              <w:bottom w:val="single" w:sz="4" w:space="0" w:color="auto"/>
            </w:tcBorders>
          </w:tcPr>
          <w:p w:rsidR="00E937F8" w:rsidRPr="00095D1F" w:rsidRDefault="00E937F8" w:rsidP="00016DA2">
            <w:pPr>
              <w:pStyle w:val="Paragraph"/>
              <w:numPr>
                <w:ilvl w:val="0"/>
                <w:numId w:val="0"/>
              </w:numPr>
              <w:spacing w:before="0" w:after="0"/>
              <w:jc w:val="center"/>
              <w:rPr>
                <w:sz w:val="20"/>
                <w:szCs w:val="20"/>
                <w:lang w:val="es-ES"/>
              </w:rPr>
            </w:pPr>
            <w:r w:rsidRPr="00095D1F">
              <w:rPr>
                <w:sz w:val="20"/>
                <w:szCs w:val="20"/>
                <w:lang w:val="es-ES"/>
              </w:rPr>
              <w:t>t=3</w:t>
            </w:r>
          </w:p>
        </w:tc>
        <w:tc>
          <w:tcPr>
            <w:tcW w:w="760" w:type="dxa"/>
            <w:tcBorders>
              <w:bottom w:val="single" w:sz="4" w:space="0" w:color="auto"/>
            </w:tcBorders>
          </w:tcPr>
          <w:p w:rsidR="00E937F8" w:rsidRPr="00095D1F" w:rsidRDefault="00E937F8" w:rsidP="00016DA2">
            <w:pPr>
              <w:pStyle w:val="Paragraph"/>
              <w:numPr>
                <w:ilvl w:val="0"/>
                <w:numId w:val="0"/>
              </w:numPr>
              <w:spacing w:before="0" w:after="0"/>
              <w:jc w:val="center"/>
              <w:rPr>
                <w:sz w:val="20"/>
                <w:szCs w:val="20"/>
                <w:lang w:val="es-ES"/>
              </w:rPr>
            </w:pPr>
            <w:r w:rsidRPr="00095D1F">
              <w:rPr>
                <w:sz w:val="20"/>
                <w:szCs w:val="20"/>
                <w:lang w:val="es-ES"/>
              </w:rPr>
              <w:t>Total</w:t>
            </w:r>
          </w:p>
        </w:tc>
      </w:tr>
      <w:tr w:rsidR="00E937F8" w:rsidRPr="00095D1F" w:rsidTr="00016DA2">
        <w:tc>
          <w:tcPr>
            <w:tcW w:w="558" w:type="dxa"/>
            <w:shd w:val="pct10" w:color="auto" w:fill="auto"/>
          </w:tcPr>
          <w:p w:rsidR="00E937F8" w:rsidRPr="00095D1F" w:rsidRDefault="00E937F8" w:rsidP="00016DA2">
            <w:pPr>
              <w:pStyle w:val="Paragraph"/>
              <w:numPr>
                <w:ilvl w:val="0"/>
                <w:numId w:val="0"/>
              </w:numPr>
              <w:spacing w:before="0" w:after="0"/>
              <w:jc w:val="center"/>
              <w:rPr>
                <w:sz w:val="20"/>
                <w:szCs w:val="20"/>
                <w:lang w:val="es-ES"/>
              </w:rPr>
            </w:pPr>
            <w:r w:rsidRPr="00095D1F">
              <w:rPr>
                <w:sz w:val="20"/>
                <w:szCs w:val="20"/>
                <w:lang w:val="es-ES"/>
              </w:rPr>
              <w:t>1</w:t>
            </w:r>
          </w:p>
        </w:tc>
        <w:tc>
          <w:tcPr>
            <w:tcW w:w="1980" w:type="dxa"/>
            <w:shd w:val="pct10" w:color="auto" w:fill="auto"/>
          </w:tcPr>
          <w:p w:rsidR="00E937F8" w:rsidRPr="00095D1F" w:rsidRDefault="00E937F8" w:rsidP="00016DA2">
            <w:pPr>
              <w:pStyle w:val="Paragraph"/>
              <w:numPr>
                <w:ilvl w:val="0"/>
                <w:numId w:val="0"/>
              </w:numPr>
              <w:spacing w:before="0" w:after="0"/>
              <w:jc w:val="left"/>
              <w:rPr>
                <w:sz w:val="20"/>
                <w:szCs w:val="20"/>
                <w:lang w:val="es-ES"/>
              </w:rPr>
            </w:pPr>
            <w:r w:rsidRPr="00095D1F">
              <w:rPr>
                <w:sz w:val="20"/>
                <w:szCs w:val="20"/>
                <w:lang w:val="es-ES"/>
              </w:rPr>
              <w:t>N° de transferencias sociales mensuales aseguradas por el programa</w:t>
            </w:r>
          </w:p>
        </w:tc>
        <w:tc>
          <w:tcPr>
            <w:tcW w:w="543" w:type="dxa"/>
            <w:shd w:val="pct10" w:color="auto" w:fill="auto"/>
          </w:tcPr>
          <w:p w:rsidR="00E937F8" w:rsidRPr="00095D1F" w:rsidRDefault="00E937F8" w:rsidP="00016DA2">
            <w:pPr>
              <w:pStyle w:val="Paragraph"/>
              <w:numPr>
                <w:ilvl w:val="0"/>
                <w:numId w:val="0"/>
              </w:numPr>
              <w:spacing w:before="0" w:after="0"/>
              <w:jc w:val="center"/>
              <w:rPr>
                <w:sz w:val="20"/>
                <w:szCs w:val="20"/>
                <w:lang w:val="es-ES"/>
              </w:rPr>
            </w:pPr>
            <w:r w:rsidRPr="00095D1F">
              <w:rPr>
                <w:sz w:val="20"/>
                <w:szCs w:val="20"/>
                <w:lang w:val="es-ES"/>
              </w:rPr>
              <w:t>0</w:t>
            </w:r>
          </w:p>
        </w:tc>
        <w:tc>
          <w:tcPr>
            <w:tcW w:w="735" w:type="dxa"/>
            <w:shd w:val="pct10" w:color="auto" w:fill="auto"/>
          </w:tcPr>
          <w:p w:rsidR="00E937F8" w:rsidRPr="00095D1F" w:rsidRDefault="00E937F8" w:rsidP="00016DA2">
            <w:pPr>
              <w:pStyle w:val="Paragraph"/>
              <w:numPr>
                <w:ilvl w:val="0"/>
                <w:numId w:val="0"/>
              </w:numPr>
              <w:spacing w:before="0" w:after="0"/>
              <w:jc w:val="center"/>
              <w:rPr>
                <w:sz w:val="20"/>
                <w:szCs w:val="20"/>
                <w:lang w:val="es-ES"/>
              </w:rPr>
            </w:pPr>
            <w:r w:rsidRPr="00095D1F">
              <w:rPr>
                <w:sz w:val="20"/>
                <w:szCs w:val="20"/>
                <w:lang w:val="es-ES"/>
              </w:rPr>
              <w:t xml:space="preserve">6 </w:t>
            </w:r>
            <w:proofErr w:type="spellStart"/>
            <w:r w:rsidRPr="00095D1F">
              <w:rPr>
                <w:sz w:val="20"/>
                <w:szCs w:val="20"/>
                <w:lang w:val="es-ES"/>
              </w:rPr>
              <w:t>Mill</w:t>
            </w:r>
            <w:proofErr w:type="spellEnd"/>
          </w:p>
        </w:tc>
        <w:tc>
          <w:tcPr>
            <w:tcW w:w="712" w:type="dxa"/>
            <w:shd w:val="pct10" w:color="auto" w:fill="auto"/>
          </w:tcPr>
          <w:p w:rsidR="00E937F8" w:rsidRPr="00095D1F" w:rsidRDefault="00E937F8" w:rsidP="00016DA2">
            <w:pPr>
              <w:pStyle w:val="Paragraph"/>
              <w:numPr>
                <w:ilvl w:val="0"/>
                <w:numId w:val="0"/>
              </w:numPr>
              <w:spacing w:before="0" w:after="0"/>
              <w:jc w:val="center"/>
              <w:rPr>
                <w:sz w:val="20"/>
                <w:szCs w:val="20"/>
                <w:lang w:val="es-ES"/>
              </w:rPr>
            </w:pPr>
            <w:ins w:id="21" w:author="Alejandro Támola" w:date="2014-10-20T11:01:00Z">
              <w:r w:rsidRPr="00095D1F">
                <w:rPr>
                  <w:sz w:val="20"/>
                  <w:szCs w:val="20"/>
                  <w:lang w:val="es-ES"/>
                </w:rPr>
                <w:t xml:space="preserve">6 </w:t>
              </w:r>
              <w:proofErr w:type="spellStart"/>
              <w:r w:rsidRPr="00095D1F">
                <w:rPr>
                  <w:sz w:val="20"/>
                  <w:szCs w:val="20"/>
                  <w:lang w:val="es-ES"/>
                </w:rPr>
                <w:t>Mill</w:t>
              </w:r>
            </w:ins>
            <w:proofErr w:type="spellEnd"/>
            <w:del w:id="22" w:author="Alejandro Támola" w:date="2014-10-20T11:01:00Z">
              <w:r w:rsidRPr="00095D1F" w:rsidDel="00E050BB">
                <w:rPr>
                  <w:sz w:val="20"/>
                  <w:szCs w:val="20"/>
                  <w:lang w:val="es-ES"/>
                </w:rPr>
                <w:delText>0</w:delText>
              </w:r>
            </w:del>
          </w:p>
        </w:tc>
        <w:tc>
          <w:tcPr>
            <w:tcW w:w="712" w:type="dxa"/>
            <w:shd w:val="pct10" w:color="auto" w:fill="auto"/>
          </w:tcPr>
          <w:p w:rsidR="00E937F8" w:rsidRPr="00095D1F" w:rsidRDefault="00E937F8" w:rsidP="00016DA2">
            <w:pPr>
              <w:pStyle w:val="Paragraph"/>
              <w:numPr>
                <w:ilvl w:val="0"/>
                <w:numId w:val="0"/>
              </w:numPr>
              <w:spacing w:before="0" w:after="0"/>
              <w:jc w:val="center"/>
              <w:rPr>
                <w:sz w:val="20"/>
                <w:szCs w:val="20"/>
                <w:lang w:val="es-ES"/>
              </w:rPr>
            </w:pPr>
            <w:ins w:id="23" w:author="Alejandro Támola" w:date="2014-10-20T11:01:00Z">
              <w:r w:rsidRPr="00095D1F">
                <w:rPr>
                  <w:sz w:val="20"/>
                  <w:szCs w:val="20"/>
                  <w:lang w:val="es-ES"/>
                </w:rPr>
                <w:t xml:space="preserve">6 </w:t>
              </w:r>
              <w:proofErr w:type="spellStart"/>
              <w:r w:rsidRPr="00095D1F">
                <w:rPr>
                  <w:sz w:val="20"/>
                  <w:szCs w:val="20"/>
                  <w:lang w:val="es-ES"/>
                </w:rPr>
                <w:t>Mill</w:t>
              </w:r>
            </w:ins>
            <w:proofErr w:type="spellEnd"/>
            <w:del w:id="24" w:author="Alejandro Támola" w:date="2014-10-20T11:01:00Z">
              <w:r w:rsidRPr="00095D1F" w:rsidDel="00E050BB">
                <w:rPr>
                  <w:sz w:val="20"/>
                  <w:szCs w:val="20"/>
                  <w:lang w:val="es-ES"/>
                </w:rPr>
                <w:delText>0</w:delText>
              </w:r>
            </w:del>
          </w:p>
        </w:tc>
        <w:tc>
          <w:tcPr>
            <w:tcW w:w="760" w:type="dxa"/>
            <w:shd w:val="pct10" w:color="auto" w:fill="auto"/>
          </w:tcPr>
          <w:p w:rsidR="00E937F8" w:rsidRPr="00095D1F" w:rsidRDefault="00E937F8" w:rsidP="000A4976">
            <w:pPr>
              <w:pStyle w:val="Paragraph"/>
              <w:numPr>
                <w:ilvl w:val="0"/>
                <w:numId w:val="0"/>
              </w:numPr>
              <w:spacing w:before="0" w:after="0"/>
              <w:jc w:val="center"/>
              <w:rPr>
                <w:sz w:val="20"/>
                <w:szCs w:val="20"/>
                <w:lang w:val="es-ES"/>
              </w:rPr>
            </w:pPr>
            <w:ins w:id="25" w:author="Alejandro Támola" w:date="2014-10-20T11:01:00Z">
              <w:del w:id="26" w:author="Diego Herrera" w:date="2014-11-03T10:54:00Z">
                <w:r w:rsidDel="00E937F8">
                  <w:rPr>
                    <w:sz w:val="20"/>
                    <w:szCs w:val="20"/>
                    <w:lang w:val="es-ES"/>
                  </w:rPr>
                  <w:delText>3</w:delText>
                </w:r>
              </w:del>
            </w:ins>
            <w:del w:id="27" w:author="Diego Herrera" w:date="2014-11-03T10:54:00Z">
              <w:r w:rsidRPr="00095D1F" w:rsidDel="00E937F8">
                <w:rPr>
                  <w:sz w:val="20"/>
                  <w:szCs w:val="20"/>
                  <w:lang w:val="es-ES"/>
                </w:rPr>
                <w:delText>6</w:delText>
              </w:r>
            </w:del>
            <w:ins w:id="28" w:author="Diego Herrera" w:date="2014-11-03T10:54:00Z">
              <w:r>
                <w:rPr>
                  <w:sz w:val="20"/>
                  <w:szCs w:val="20"/>
                  <w:lang w:val="es-ES"/>
                </w:rPr>
                <w:t>18</w:t>
              </w:r>
            </w:ins>
            <w:r w:rsidRPr="00095D1F">
              <w:rPr>
                <w:sz w:val="20"/>
                <w:szCs w:val="20"/>
                <w:lang w:val="es-ES"/>
              </w:rPr>
              <w:t xml:space="preserve"> </w:t>
            </w:r>
            <w:proofErr w:type="spellStart"/>
            <w:r w:rsidRPr="00095D1F">
              <w:rPr>
                <w:sz w:val="20"/>
                <w:szCs w:val="20"/>
                <w:lang w:val="es-ES"/>
              </w:rPr>
              <w:t>Mill</w:t>
            </w:r>
            <w:proofErr w:type="spellEnd"/>
            <w:ins w:id="29" w:author="Alejandro Támola" w:date="2014-10-20T11:01:00Z">
              <w:r>
                <w:rPr>
                  <w:sz w:val="20"/>
                  <w:szCs w:val="20"/>
                  <w:lang w:val="es-ES"/>
                </w:rPr>
                <w:t xml:space="preserve"> (6 millones por año</w:t>
              </w:r>
            </w:ins>
            <w:ins w:id="30" w:author="Alejandro Támola" w:date="2014-10-20T11:02:00Z">
              <w:r>
                <w:rPr>
                  <w:sz w:val="20"/>
                  <w:szCs w:val="20"/>
                  <w:lang w:val="es-ES"/>
                </w:rPr>
                <w:t>)</w:t>
              </w:r>
            </w:ins>
          </w:p>
        </w:tc>
      </w:tr>
      <w:tr w:rsidR="00E937F8" w:rsidRPr="00095D1F" w:rsidTr="00016DA2">
        <w:tc>
          <w:tcPr>
            <w:tcW w:w="558" w:type="dxa"/>
            <w:shd w:val="pct10" w:color="auto" w:fill="auto"/>
          </w:tcPr>
          <w:p w:rsidR="00E937F8" w:rsidRPr="00095D1F" w:rsidRDefault="00E937F8" w:rsidP="00016DA2">
            <w:pPr>
              <w:pStyle w:val="Paragraph"/>
              <w:numPr>
                <w:ilvl w:val="0"/>
                <w:numId w:val="0"/>
              </w:numPr>
              <w:spacing w:before="0" w:after="0"/>
              <w:jc w:val="center"/>
              <w:rPr>
                <w:sz w:val="20"/>
                <w:szCs w:val="20"/>
                <w:lang w:val="es-ES"/>
              </w:rPr>
            </w:pPr>
          </w:p>
        </w:tc>
        <w:tc>
          <w:tcPr>
            <w:tcW w:w="1980" w:type="dxa"/>
            <w:shd w:val="pct10" w:color="auto" w:fill="auto"/>
          </w:tcPr>
          <w:p w:rsidR="00E937F8" w:rsidRPr="00095D1F" w:rsidRDefault="00E937F8" w:rsidP="00016DA2">
            <w:pPr>
              <w:pStyle w:val="Paragraph"/>
              <w:numPr>
                <w:ilvl w:val="0"/>
                <w:numId w:val="0"/>
              </w:numPr>
              <w:spacing w:before="0" w:after="0"/>
              <w:jc w:val="left"/>
              <w:rPr>
                <w:sz w:val="20"/>
                <w:szCs w:val="20"/>
                <w:lang w:val="es-ES"/>
              </w:rPr>
            </w:pPr>
            <w:r w:rsidRPr="00095D1F">
              <w:rPr>
                <w:sz w:val="20"/>
                <w:szCs w:val="20"/>
                <w:lang w:val="es-ES"/>
              </w:rPr>
              <w:t>Costo (en mil. US$)</w:t>
            </w:r>
          </w:p>
        </w:tc>
        <w:tc>
          <w:tcPr>
            <w:tcW w:w="543" w:type="dxa"/>
            <w:shd w:val="pct10" w:color="auto" w:fill="auto"/>
          </w:tcPr>
          <w:p w:rsidR="00E937F8" w:rsidRPr="00095D1F" w:rsidRDefault="00E937F8" w:rsidP="00016DA2">
            <w:pPr>
              <w:pStyle w:val="Paragraph"/>
              <w:numPr>
                <w:ilvl w:val="0"/>
                <w:numId w:val="0"/>
              </w:numPr>
              <w:spacing w:before="0" w:after="0"/>
              <w:jc w:val="center"/>
              <w:rPr>
                <w:sz w:val="20"/>
                <w:szCs w:val="20"/>
                <w:lang w:val="es-ES"/>
              </w:rPr>
            </w:pPr>
            <w:r w:rsidRPr="00095D1F">
              <w:rPr>
                <w:sz w:val="20"/>
                <w:szCs w:val="20"/>
                <w:lang w:val="es-ES"/>
              </w:rPr>
              <w:t>0</w:t>
            </w:r>
          </w:p>
        </w:tc>
        <w:tc>
          <w:tcPr>
            <w:tcW w:w="735" w:type="dxa"/>
            <w:shd w:val="pct10" w:color="auto" w:fill="auto"/>
          </w:tcPr>
          <w:p w:rsidR="00E937F8" w:rsidRPr="00095D1F" w:rsidRDefault="00E937F8" w:rsidP="00016DA2">
            <w:pPr>
              <w:pStyle w:val="Paragraph"/>
              <w:numPr>
                <w:ilvl w:val="0"/>
                <w:numId w:val="0"/>
              </w:numPr>
              <w:spacing w:before="0" w:after="0"/>
              <w:jc w:val="center"/>
              <w:rPr>
                <w:sz w:val="20"/>
                <w:szCs w:val="20"/>
                <w:lang w:val="es-ES"/>
              </w:rPr>
            </w:pPr>
            <w:del w:id="31" w:author="Alejandro Támola" w:date="2014-10-20T11:02:00Z">
              <w:r w:rsidRPr="00095D1F" w:rsidDel="000A4976">
                <w:rPr>
                  <w:sz w:val="20"/>
                  <w:szCs w:val="20"/>
                  <w:lang w:val="es-ES"/>
                </w:rPr>
                <w:delText>298.5</w:delText>
              </w:r>
            </w:del>
            <w:ins w:id="32" w:author="Alejandro Támola" w:date="2014-10-20T11:02:00Z">
              <w:r>
                <w:rPr>
                  <w:sz w:val="20"/>
                  <w:szCs w:val="20"/>
                  <w:lang w:val="es-ES"/>
                </w:rPr>
                <w:t>300</w:t>
              </w:r>
            </w:ins>
          </w:p>
        </w:tc>
        <w:tc>
          <w:tcPr>
            <w:tcW w:w="712" w:type="dxa"/>
            <w:shd w:val="pct10" w:color="auto" w:fill="auto"/>
          </w:tcPr>
          <w:p w:rsidR="00E937F8" w:rsidRPr="00095D1F" w:rsidRDefault="00E937F8" w:rsidP="00016DA2">
            <w:pPr>
              <w:pStyle w:val="Paragraph"/>
              <w:numPr>
                <w:ilvl w:val="0"/>
                <w:numId w:val="0"/>
              </w:numPr>
              <w:spacing w:before="0" w:after="0"/>
              <w:jc w:val="center"/>
              <w:rPr>
                <w:sz w:val="20"/>
                <w:szCs w:val="20"/>
                <w:lang w:val="es-ES"/>
              </w:rPr>
            </w:pPr>
            <w:ins w:id="33" w:author="Alejandro Támola" w:date="2014-10-20T11:02:00Z">
              <w:r>
                <w:rPr>
                  <w:sz w:val="20"/>
                  <w:szCs w:val="20"/>
                  <w:lang w:val="es-ES"/>
                </w:rPr>
                <w:t>300</w:t>
              </w:r>
            </w:ins>
            <w:del w:id="34" w:author="Alejandro Támola" w:date="2014-10-20T11:02:00Z">
              <w:r w:rsidRPr="00095D1F" w:rsidDel="000A4976">
                <w:rPr>
                  <w:sz w:val="20"/>
                  <w:szCs w:val="20"/>
                  <w:lang w:val="es-ES"/>
                </w:rPr>
                <w:delText>0</w:delText>
              </w:r>
            </w:del>
          </w:p>
        </w:tc>
        <w:tc>
          <w:tcPr>
            <w:tcW w:w="712" w:type="dxa"/>
            <w:shd w:val="pct10" w:color="auto" w:fill="auto"/>
          </w:tcPr>
          <w:p w:rsidR="00E937F8" w:rsidRPr="00095D1F" w:rsidRDefault="00E937F8" w:rsidP="00016DA2">
            <w:pPr>
              <w:pStyle w:val="Paragraph"/>
              <w:numPr>
                <w:ilvl w:val="0"/>
                <w:numId w:val="0"/>
              </w:numPr>
              <w:spacing w:before="0" w:after="0"/>
              <w:jc w:val="center"/>
              <w:rPr>
                <w:sz w:val="20"/>
                <w:szCs w:val="20"/>
                <w:lang w:val="es-ES"/>
              </w:rPr>
            </w:pPr>
            <w:ins w:id="35" w:author="Alejandro Támola" w:date="2014-10-20T11:02:00Z">
              <w:r>
                <w:rPr>
                  <w:sz w:val="20"/>
                  <w:szCs w:val="20"/>
                  <w:lang w:val="es-ES"/>
                </w:rPr>
                <w:t>300</w:t>
              </w:r>
            </w:ins>
            <w:del w:id="36" w:author="Alejandro Támola" w:date="2014-10-20T11:02:00Z">
              <w:r w:rsidRPr="00095D1F" w:rsidDel="000A4976">
                <w:rPr>
                  <w:sz w:val="20"/>
                  <w:szCs w:val="20"/>
                  <w:lang w:val="es-ES"/>
                </w:rPr>
                <w:delText>0</w:delText>
              </w:r>
            </w:del>
          </w:p>
        </w:tc>
        <w:tc>
          <w:tcPr>
            <w:tcW w:w="760" w:type="dxa"/>
            <w:shd w:val="pct10" w:color="auto" w:fill="auto"/>
          </w:tcPr>
          <w:p w:rsidR="00E937F8" w:rsidRPr="00095D1F" w:rsidRDefault="00E937F8" w:rsidP="00016DA2">
            <w:pPr>
              <w:pStyle w:val="Paragraph"/>
              <w:numPr>
                <w:ilvl w:val="0"/>
                <w:numId w:val="0"/>
              </w:numPr>
              <w:spacing w:before="0" w:after="0"/>
              <w:jc w:val="center"/>
              <w:rPr>
                <w:sz w:val="20"/>
                <w:szCs w:val="20"/>
                <w:lang w:val="es-ES"/>
              </w:rPr>
            </w:pPr>
            <w:ins w:id="37" w:author="Alejandro Támola" w:date="2014-10-20T11:02:00Z">
              <w:del w:id="38" w:author="Diego Herrera" w:date="2014-11-03T10:55:00Z">
                <w:r w:rsidDel="00E937F8">
                  <w:rPr>
                    <w:sz w:val="20"/>
                    <w:szCs w:val="20"/>
                    <w:lang w:val="es-ES"/>
                  </w:rPr>
                  <w:delText>1,800</w:delText>
                </w:r>
              </w:del>
            </w:ins>
            <w:ins w:id="39" w:author="Diego Herrera" w:date="2014-11-03T10:55:00Z">
              <w:r>
                <w:rPr>
                  <w:sz w:val="20"/>
                  <w:szCs w:val="20"/>
                  <w:lang w:val="es-ES"/>
                </w:rPr>
                <w:t>900</w:t>
              </w:r>
            </w:ins>
            <w:ins w:id="40" w:author="Alejandro Támola" w:date="2014-10-20T11:02:00Z">
              <w:r>
                <w:rPr>
                  <w:sz w:val="20"/>
                  <w:szCs w:val="20"/>
                  <w:lang w:val="es-ES"/>
                </w:rPr>
                <w:t xml:space="preserve"> (300</w:t>
              </w:r>
            </w:ins>
            <w:del w:id="41" w:author="Alejandro Támola" w:date="2014-10-20T11:02:00Z">
              <w:r w:rsidRPr="00095D1F" w:rsidDel="000A4976">
                <w:rPr>
                  <w:sz w:val="20"/>
                  <w:szCs w:val="20"/>
                  <w:lang w:val="es-ES"/>
                </w:rPr>
                <w:delText>298.5</w:delText>
              </w:r>
            </w:del>
            <w:ins w:id="42" w:author="Alejandro Támola" w:date="2014-10-20T11:03:00Z">
              <w:r>
                <w:rPr>
                  <w:sz w:val="20"/>
                  <w:szCs w:val="20"/>
                  <w:lang w:val="es-ES"/>
                </w:rPr>
                <w:t xml:space="preserve"> por año)</w:t>
              </w:r>
            </w:ins>
          </w:p>
        </w:tc>
      </w:tr>
      <w:tr w:rsidR="00E937F8" w:rsidRPr="00095D1F" w:rsidDel="000A4976" w:rsidTr="00016DA2">
        <w:trPr>
          <w:del w:id="43" w:author="Alejandro Támola" w:date="2014-10-20T11:03:00Z"/>
        </w:trPr>
        <w:tc>
          <w:tcPr>
            <w:tcW w:w="558" w:type="dxa"/>
            <w:tcBorders>
              <w:bottom w:val="single" w:sz="4" w:space="0" w:color="auto"/>
            </w:tcBorders>
          </w:tcPr>
          <w:p w:rsidR="00E937F8" w:rsidRPr="00095D1F" w:rsidDel="000A4976" w:rsidRDefault="00E937F8" w:rsidP="00016DA2">
            <w:pPr>
              <w:pStyle w:val="Paragraph"/>
              <w:numPr>
                <w:ilvl w:val="0"/>
                <w:numId w:val="0"/>
              </w:numPr>
              <w:spacing w:before="0" w:after="0"/>
              <w:jc w:val="center"/>
              <w:rPr>
                <w:del w:id="44" w:author="Alejandro Támola" w:date="2014-10-20T11:03:00Z"/>
                <w:sz w:val="20"/>
                <w:szCs w:val="20"/>
                <w:lang w:val="es-ES"/>
              </w:rPr>
            </w:pPr>
            <w:del w:id="45" w:author="Alejandro Támola" w:date="2014-10-20T11:03:00Z">
              <w:r w:rsidRPr="00095D1F" w:rsidDel="000A4976">
                <w:rPr>
                  <w:sz w:val="20"/>
                  <w:szCs w:val="20"/>
                  <w:lang w:val="es-ES"/>
                </w:rPr>
                <w:delText>2</w:delText>
              </w:r>
            </w:del>
          </w:p>
        </w:tc>
        <w:tc>
          <w:tcPr>
            <w:tcW w:w="1980" w:type="dxa"/>
            <w:tcBorders>
              <w:bottom w:val="single" w:sz="4" w:space="0" w:color="auto"/>
            </w:tcBorders>
          </w:tcPr>
          <w:p w:rsidR="00E937F8" w:rsidRPr="00095D1F" w:rsidDel="000A4976" w:rsidRDefault="00E937F8" w:rsidP="00016DA2">
            <w:pPr>
              <w:pStyle w:val="Paragraph"/>
              <w:numPr>
                <w:ilvl w:val="0"/>
                <w:numId w:val="0"/>
              </w:numPr>
              <w:spacing w:before="0" w:after="0"/>
              <w:jc w:val="left"/>
              <w:rPr>
                <w:del w:id="46" w:author="Alejandro Támola" w:date="2014-10-20T11:03:00Z"/>
                <w:sz w:val="20"/>
                <w:szCs w:val="20"/>
                <w:lang w:val="es-ES"/>
              </w:rPr>
            </w:pPr>
            <w:del w:id="47" w:author="Alejandro Támola" w:date="2014-10-20T11:03:00Z">
              <w:r w:rsidRPr="00095D1F" w:rsidDel="000A4976">
                <w:rPr>
                  <w:sz w:val="20"/>
                  <w:szCs w:val="20"/>
                  <w:lang w:val="es-ES"/>
                </w:rPr>
                <w:delText>N° de transferencias sociales mensuales aseguradas por el programa</w:delText>
              </w:r>
            </w:del>
          </w:p>
        </w:tc>
        <w:tc>
          <w:tcPr>
            <w:tcW w:w="543" w:type="dxa"/>
            <w:tcBorders>
              <w:bottom w:val="single" w:sz="4" w:space="0" w:color="auto"/>
            </w:tcBorders>
          </w:tcPr>
          <w:p w:rsidR="00E937F8" w:rsidRPr="00095D1F" w:rsidDel="000A4976" w:rsidRDefault="00E937F8" w:rsidP="00016DA2">
            <w:pPr>
              <w:pStyle w:val="Paragraph"/>
              <w:numPr>
                <w:ilvl w:val="0"/>
                <w:numId w:val="0"/>
              </w:numPr>
              <w:spacing w:before="0" w:after="0"/>
              <w:jc w:val="center"/>
              <w:rPr>
                <w:del w:id="48" w:author="Alejandro Támola" w:date="2014-10-20T11:03:00Z"/>
                <w:sz w:val="20"/>
                <w:szCs w:val="20"/>
                <w:lang w:val="es-ES"/>
              </w:rPr>
            </w:pPr>
            <w:del w:id="49" w:author="Alejandro Támola" w:date="2014-10-20T11:03:00Z">
              <w:r w:rsidRPr="00095D1F" w:rsidDel="000A4976">
                <w:rPr>
                  <w:sz w:val="20"/>
                  <w:szCs w:val="20"/>
                  <w:lang w:val="es-ES"/>
                </w:rPr>
                <w:delText>0</w:delText>
              </w:r>
            </w:del>
          </w:p>
        </w:tc>
        <w:tc>
          <w:tcPr>
            <w:tcW w:w="735" w:type="dxa"/>
            <w:tcBorders>
              <w:bottom w:val="single" w:sz="4" w:space="0" w:color="auto"/>
            </w:tcBorders>
          </w:tcPr>
          <w:p w:rsidR="00E937F8" w:rsidRPr="00095D1F" w:rsidDel="000A4976" w:rsidRDefault="00E937F8" w:rsidP="00016DA2">
            <w:pPr>
              <w:pStyle w:val="Paragraph"/>
              <w:numPr>
                <w:ilvl w:val="0"/>
                <w:numId w:val="0"/>
              </w:numPr>
              <w:spacing w:before="0" w:after="0"/>
              <w:jc w:val="center"/>
              <w:rPr>
                <w:del w:id="50" w:author="Alejandro Támola" w:date="2014-10-20T11:03:00Z"/>
                <w:sz w:val="20"/>
                <w:szCs w:val="20"/>
                <w:lang w:val="es-ES"/>
              </w:rPr>
            </w:pPr>
            <w:del w:id="51" w:author="Alejandro Támola" w:date="2014-10-20T11:03:00Z">
              <w:r w:rsidRPr="00095D1F" w:rsidDel="000A4976">
                <w:rPr>
                  <w:sz w:val="20"/>
                  <w:szCs w:val="20"/>
                  <w:lang w:val="es-ES"/>
                </w:rPr>
                <w:delText>0</w:delText>
              </w:r>
            </w:del>
          </w:p>
        </w:tc>
        <w:tc>
          <w:tcPr>
            <w:tcW w:w="712" w:type="dxa"/>
            <w:tcBorders>
              <w:bottom w:val="single" w:sz="4" w:space="0" w:color="auto"/>
            </w:tcBorders>
          </w:tcPr>
          <w:p w:rsidR="00E937F8" w:rsidRPr="00095D1F" w:rsidDel="000A4976" w:rsidRDefault="00E937F8" w:rsidP="00016DA2">
            <w:pPr>
              <w:pStyle w:val="Paragraph"/>
              <w:numPr>
                <w:ilvl w:val="0"/>
                <w:numId w:val="0"/>
              </w:numPr>
              <w:spacing w:before="0" w:after="0"/>
              <w:jc w:val="center"/>
              <w:rPr>
                <w:del w:id="52" w:author="Alejandro Támola" w:date="2014-10-20T11:03:00Z"/>
                <w:sz w:val="20"/>
                <w:szCs w:val="20"/>
                <w:lang w:val="es-ES"/>
              </w:rPr>
            </w:pPr>
            <w:del w:id="53" w:author="Alejandro Támola" w:date="2014-10-20T11:03:00Z">
              <w:r w:rsidRPr="00095D1F" w:rsidDel="000A4976">
                <w:rPr>
                  <w:sz w:val="20"/>
                  <w:szCs w:val="20"/>
                  <w:lang w:val="es-ES"/>
                </w:rPr>
                <w:delText>6 Mill</w:delText>
              </w:r>
            </w:del>
          </w:p>
        </w:tc>
        <w:tc>
          <w:tcPr>
            <w:tcW w:w="712" w:type="dxa"/>
            <w:tcBorders>
              <w:bottom w:val="single" w:sz="4" w:space="0" w:color="auto"/>
            </w:tcBorders>
          </w:tcPr>
          <w:p w:rsidR="00E937F8" w:rsidRPr="00095D1F" w:rsidDel="000A4976" w:rsidRDefault="00E937F8" w:rsidP="00016DA2">
            <w:pPr>
              <w:pStyle w:val="Paragraph"/>
              <w:numPr>
                <w:ilvl w:val="0"/>
                <w:numId w:val="0"/>
              </w:numPr>
              <w:spacing w:before="0" w:after="0"/>
              <w:jc w:val="center"/>
              <w:rPr>
                <w:del w:id="54" w:author="Alejandro Támola" w:date="2014-10-20T11:03:00Z"/>
                <w:sz w:val="20"/>
                <w:szCs w:val="20"/>
                <w:lang w:val="es-ES"/>
              </w:rPr>
            </w:pPr>
            <w:del w:id="55" w:author="Alejandro Támola" w:date="2014-10-20T11:03:00Z">
              <w:r w:rsidRPr="00095D1F" w:rsidDel="000A4976">
                <w:rPr>
                  <w:sz w:val="20"/>
                  <w:szCs w:val="20"/>
                  <w:lang w:val="es-ES"/>
                </w:rPr>
                <w:delText>0</w:delText>
              </w:r>
            </w:del>
          </w:p>
        </w:tc>
        <w:tc>
          <w:tcPr>
            <w:tcW w:w="760" w:type="dxa"/>
            <w:tcBorders>
              <w:bottom w:val="single" w:sz="4" w:space="0" w:color="auto"/>
            </w:tcBorders>
          </w:tcPr>
          <w:p w:rsidR="00E937F8" w:rsidRPr="00095D1F" w:rsidDel="000A4976" w:rsidRDefault="00E937F8" w:rsidP="00016DA2">
            <w:pPr>
              <w:pStyle w:val="Paragraph"/>
              <w:numPr>
                <w:ilvl w:val="0"/>
                <w:numId w:val="0"/>
              </w:numPr>
              <w:spacing w:before="0" w:after="0"/>
              <w:jc w:val="center"/>
              <w:rPr>
                <w:del w:id="56" w:author="Alejandro Támola" w:date="2014-10-20T11:03:00Z"/>
                <w:sz w:val="20"/>
                <w:szCs w:val="20"/>
                <w:lang w:val="es-ES"/>
              </w:rPr>
            </w:pPr>
            <w:del w:id="57" w:author="Alejandro Támola" w:date="2014-10-20T11:03:00Z">
              <w:r w:rsidRPr="00095D1F" w:rsidDel="000A4976">
                <w:rPr>
                  <w:sz w:val="20"/>
                  <w:szCs w:val="20"/>
                  <w:lang w:val="es-ES"/>
                </w:rPr>
                <w:delText>6 Mill</w:delText>
              </w:r>
            </w:del>
          </w:p>
        </w:tc>
      </w:tr>
      <w:tr w:rsidR="00E937F8" w:rsidRPr="00095D1F" w:rsidDel="000A4976" w:rsidTr="00016DA2">
        <w:trPr>
          <w:del w:id="58" w:author="Alejandro Támola" w:date="2014-10-20T11:03:00Z"/>
        </w:trPr>
        <w:tc>
          <w:tcPr>
            <w:tcW w:w="558" w:type="dxa"/>
            <w:shd w:val="clear" w:color="auto" w:fill="auto"/>
          </w:tcPr>
          <w:p w:rsidR="00E937F8" w:rsidRPr="00095D1F" w:rsidDel="000A4976" w:rsidRDefault="00E937F8" w:rsidP="00016DA2">
            <w:pPr>
              <w:pStyle w:val="Paragraph"/>
              <w:numPr>
                <w:ilvl w:val="0"/>
                <w:numId w:val="0"/>
              </w:numPr>
              <w:spacing w:before="0" w:after="0"/>
              <w:jc w:val="center"/>
              <w:rPr>
                <w:del w:id="59" w:author="Alejandro Támola" w:date="2014-10-20T11:03:00Z"/>
                <w:sz w:val="20"/>
                <w:szCs w:val="20"/>
                <w:lang w:val="es-ES"/>
              </w:rPr>
            </w:pPr>
          </w:p>
        </w:tc>
        <w:tc>
          <w:tcPr>
            <w:tcW w:w="1980" w:type="dxa"/>
            <w:shd w:val="clear" w:color="auto" w:fill="auto"/>
          </w:tcPr>
          <w:p w:rsidR="00E937F8" w:rsidRPr="00095D1F" w:rsidDel="000A4976" w:rsidRDefault="00E937F8" w:rsidP="00016DA2">
            <w:pPr>
              <w:pStyle w:val="Paragraph"/>
              <w:numPr>
                <w:ilvl w:val="0"/>
                <w:numId w:val="0"/>
              </w:numPr>
              <w:spacing w:before="0" w:after="0"/>
              <w:jc w:val="left"/>
              <w:rPr>
                <w:del w:id="60" w:author="Alejandro Támola" w:date="2014-10-20T11:03:00Z"/>
                <w:sz w:val="20"/>
                <w:szCs w:val="20"/>
                <w:lang w:val="es-ES"/>
              </w:rPr>
            </w:pPr>
            <w:del w:id="61" w:author="Alejandro Támola" w:date="2014-10-20T11:03:00Z">
              <w:r w:rsidRPr="00095D1F" w:rsidDel="000A4976">
                <w:rPr>
                  <w:sz w:val="20"/>
                  <w:szCs w:val="20"/>
                  <w:lang w:val="es-ES"/>
                </w:rPr>
                <w:delText>Costo (en mil. US$)</w:delText>
              </w:r>
            </w:del>
          </w:p>
        </w:tc>
        <w:tc>
          <w:tcPr>
            <w:tcW w:w="543" w:type="dxa"/>
            <w:shd w:val="clear" w:color="auto" w:fill="auto"/>
          </w:tcPr>
          <w:p w:rsidR="00E937F8" w:rsidRPr="00095D1F" w:rsidDel="000A4976" w:rsidRDefault="00E937F8" w:rsidP="00016DA2">
            <w:pPr>
              <w:pStyle w:val="Paragraph"/>
              <w:numPr>
                <w:ilvl w:val="0"/>
                <w:numId w:val="0"/>
              </w:numPr>
              <w:spacing w:before="0" w:after="0"/>
              <w:jc w:val="center"/>
              <w:rPr>
                <w:del w:id="62" w:author="Alejandro Támola" w:date="2014-10-20T11:03:00Z"/>
                <w:sz w:val="20"/>
                <w:szCs w:val="20"/>
                <w:lang w:val="es-ES"/>
              </w:rPr>
            </w:pPr>
            <w:del w:id="63" w:author="Alejandro Támola" w:date="2014-10-20T11:03:00Z">
              <w:r w:rsidRPr="00095D1F" w:rsidDel="000A4976">
                <w:rPr>
                  <w:sz w:val="20"/>
                  <w:szCs w:val="20"/>
                  <w:lang w:val="es-ES"/>
                </w:rPr>
                <w:delText>0</w:delText>
              </w:r>
            </w:del>
          </w:p>
        </w:tc>
        <w:tc>
          <w:tcPr>
            <w:tcW w:w="735" w:type="dxa"/>
            <w:shd w:val="clear" w:color="auto" w:fill="auto"/>
          </w:tcPr>
          <w:p w:rsidR="00E937F8" w:rsidRPr="00095D1F" w:rsidDel="000A4976" w:rsidRDefault="00E937F8" w:rsidP="00016DA2">
            <w:pPr>
              <w:pStyle w:val="Paragraph"/>
              <w:numPr>
                <w:ilvl w:val="0"/>
                <w:numId w:val="0"/>
              </w:numPr>
              <w:spacing w:before="0" w:after="0"/>
              <w:jc w:val="center"/>
              <w:rPr>
                <w:del w:id="64" w:author="Alejandro Támola" w:date="2014-10-20T11:03:00Z"/>
                <w:sz w:val="20"/>
                <w:szCs w:val="20"/>
                <w:lang w:val="es-ES"/>
              </w:rPr>
            </w:pPr>
            <w:del w:id="65" w:author="Alejandro Támola" w:date="2014-10-20T11:03:00Z">
              <w:r w:rsidRPr="00095D1F" w:rsidDel="000A4976">
                <w:rPr>
                  <w:sz w:val="20"/>
                  <w:szCs w:val="20"/>
                  <w:lang w:val="es-ES"/>
                </w:rPr>
                <w:delText>-3</w:delText>
              </w:r>
            </w:del>
          </w:p>
        </w:tc>
        <w:tc>
          <w:tcPr>
            <w:tcW w:w="712" w:type="dxa"/>
            <w:shd w:val="clear" w:color="auto" w:fill="auto"/>
          </w:tcPr>
          <w:p w:rsidR="00E937F8" w:rsidRPr="00095D1F" w:rsidDel="000A4976" w:rsidRDefault="00E937F8" w:rsidP="00016DA2">
            <w:pPr>
              <w:pStyle w:val="Paragraph"/>
              <w:numPr>
                <w:ilvl w:val="0"/>
                <w:numId w:val="0"/>
              </w:numPr>
              <w:spacing w:before="0" w:after="0"/>
              <w:jc w:val="center"/>
              <w:rPr>
                <w:del w:id="66" w:author="Alejandro Támola" w:date="2014-10-20T11:03:00Z"/>
                <w:sz w:val="20"/>
                <w:szCs w:val="20"/>
                <w:lang w:val="es-ES"/>
              </w:rPr>
            </w:pPr>
            <w:del w:id="67" w:author="Alejandro Támola" w:date="2014-10-20T11:03:00Z">
              <w:r w:rsidRPr="00095D1F" w:rsidDel="000A4976">
                <w:rPr>
                  <w:sz w:val="20"/>
                  <w:szCs w:val="20"/>
                  <w:lang w:val="es-ES"/>
                </w:rPr>
                <w:delText>300</w:delText>
              </w:r>
            </w:del>
          </w:p>
        </w:tc>
        <w:tc>
          <w:tcPr>
            <w:tcW w:w="712" w:type="dxa"/>
            <w:shd w:val="clear" w:color="auto" w:fill="auto"/>
          </w:tcPr>
          <w:p w:rsidR="00E937F8" w:rsidRPr="00095D1F" w:rsidDel="000A4976" w:rsidRDefault="00E937F8" w:rsidP="00016DA2">
            <w:pPr>
              <w:pStyle w:val="Paragraph"/>
              <w:numPr>
                <w:ilvl w:val="0"/>
                <w:numId w:val="0"/>
              </w:numPr>
              <w:spacing w:before="0" w:after="0"/>
              <w:jc w:val="center"/>
              <w:rPr>
                <w:del w:id="68" w:author="Alejandro Támola" w:date="2014-10-20T11:03:00Z"/>
                <w:sz w:val="20"/>
                <w:szCs w:val="20"/>
                <w:lang w:val="es-ES"/>
              </w:rPr>
            </w:pPr>
            <w:del w:id="69" w:author="Alejandro Támola" w:date="2014-10-20T11:03:00Z">
              <w:r w:rsidRPr="00095D1F" w:rsidDel="000A4976">
                <w:rPr>
                  <w:sz w:val="20"/>
                  <w:szCs w:val="20"/>
                  <w:lang w:val="es-ES"/>
                </w:rPr>
                <w:delText>0</w:delText>
              </w:r>
            </w:del>
          </w:p>
        </w:tc>
        <w:tc>
          <w:tcPr>
            <w:tcW w:w="760" w:type="dxa"/>
            <w:shd w:val="clear" w:color="auto" w:fill="auto"/>
          </w:tcPr>
          <w:p w:rsidR="00E937F8" w:rsidRPr="00095D1F" w:rsidDel="000A4976" w:rsidRDefault="00E937F8" w:rsidP="00016DA2">
            <w:pPr>
              <w:pStyle w:val="Paragraph"/>
              <w:numPr>
                <w:ilvl w:val="0"/>
                <w:numId w:val="0"/>
              </w:numPr>
              <w:spacing w:before="0" w:after="0"/>
              <w:jc w:val="center"/>
              <w:rPr>
                <w:del w:id="70" w:author="Alejandro Támola" w:date="2014-10-20T11:03:00Z"/>
                <w:sz w:val="20"/>
                <w:szCs w:val="20"/>
                <w:lang w:val="es-ES"/>
              </w:rPr>
            </w:pPr>
            <w:del w:id="71" w:author="Alejandro Támola" w:date="2014-10-20T11:03:00Z">
              <w:r w:rsidRPr="00095D1F" w:rsidDel="000A4976">
                <w:rPr>
                  <w:sz w:val="20"/>
                  <w:szCs w:val="20"/>
                  <w:lang w:val="es-ES"/>
                </w:rPr>
                <w:delText>297.0</w:delText>
              </w:r>
            </w:del>
          </w:p>
        </w:tc>
      </w:tr>
      <w:tr w:rsidR="00E937F8" w:rsidRPr="00095D1F" w:rsidDel="000A4976" w:rsidTr="00016DA2">
        <w:trPr>
          <w:del w:id="72" w:author="Alejandro Támola" w:date="2014-10-20T11:03:00Z"/>
        </w:trPr>
        <w:tc>
          <w:tcPr>
            <w:tcW w:w="558" w:type="dxa"/>
            <w:shd w:val="pct10" w:color="auto" w:fill="auto"/>
          </w:tcPr>
          <w:p w:rsidR="00E937F8" w:rsidRPr="00095D1F" w:rsidDel="000A4976" w:rsidRDefault="00E937F8" w:rsidP="00016DA2">
            <w:pPr>
              <w:pStyle w:val="Paragraph"/>
              <w:numPr>
                <w:ilvl w:val="0"/>
                <w:numId w:val="0"/>
              </w:numPr>
              <w:spacing w:before="0" w:after="0"/>
              <w:jc w:val="center"/>
              <w:rPr>
                <w:del w:id="73" w:author="Alejandro Támola" w:date="2014-10-20T11:03:00Z"/>
                <w:sz w:val="20"/>
                <w:szCs w:val="20"/>
                <w:lang w:val="es-ES"/>
              </w:rPr>
            </w:pPr>
            <w:del w:id="74" w:author="Alejandro Támola" w:date="2014-10-20T11:03:00Z">
              <w:r w:rsidRPr="00095D1F" w:rsidDel="000A4976">
                <w:rPr>
                  <w:sz w:val="20"/>
                  <w:szCs w:val="20"/>
                  <w:lang w:val="es-ES"/>
                </w:rPr>
                <w:delText>3</w:delText>
              </w:r>
            </w:del>
          </w:p>
        </w:tc>
        <w:tc>
          <w:tcPr>
            <w:tcW w:w="1980" w:type="dxa"/>
            <w:shd w:val="pct10" w:color="auto" w:fill="auto"/>
          </w:tcPr>
          <w:p w:rsidR="00E937F8" w:rsidRPr="00095D1F" w:rsidDel="000A4976" w:rsidRDefault="00E937F8" w:rsidP="00016DA2">
            <w:pPr>
              <w:pStyle w:val="Paragraph"/>
              <w:numPr>
                <w:ilvl w:val="0"/>
                <w:numId w:val="0"/>
              </w:numPr>
              <w:spacing w:before="0" w:after="0"/>
              <w:jc w:val="left"/>
              <w:rPr>
                <w:del w:id="75" w:author="Alejandro Támola" w:date="2014-10-20T11:03:00Z"/>
                <w:sz w:val="20"/>
                <w:szCs w:val="20"/>
                <w:lang w:val="es-ES"/>
              </w:rPr>
            </w:pPr>
            <w:del w:id="76" w:author="Alejandro Támola" w:date="2014-10-20T11:03:00Z">
              <w:r w:rsidRPr="00095D1F" w:rsidDel="000A4976">
                <w:rPr>
                  <w:sz w:val="20"/>
                  <w:szCs w:val="20"/>
                  <w:lang w:val="es-ES"/>
                </w:rPr>
                <w:delText>N° de transferencias sociales mensuales aseguradas por el programa</w:delText>
              </w:r>
            </w:del>
          </w:p>
        </w:tc>
        <w:tc>
          <w:tcPr>
            <w:tcW w:w="543" w:type="dxa"/>
            <w:shd w:val="pct10" w:color="auto" w:fill="auto"/>
          </w:tcPr>
          <w:p w:rsidR="00E937F8" w:rsidRPr="00095D1F" w:rsidDel="000A4976" w:rsidRDefault="00E937F8" w:rsidP="00016DA2">
            <w:pPr>
              <w:pStyle w:val="Paragraph"/>
              <w:numPr>
                <w:ilvl w:val="0"/>
                <w:numId w:val="0"/>
              </w:numPr>
              <w:spacing w:before="0" w:after="0"/>
              <w:jc w:val="center"/>
              <w:rPr>
                <w:del w:id="77" w:author="Alejandro Támola" w:date="2014-10-20T11:03:00Z"/>
                <w:sz w:val="20"/>
                <w:szCs w:val="20"/>
                <w:lang w:val="es-ES"/>
              </w:rPr>
            </w:pPr>
            <w:del w:id="78" w:author="Alejandro Támola" w:date="2014-10-20T11:03:00Z">
              <w:r w:rsidRPr="00095D1F" w:rsidDel="000A4976">
                <w:rPr>
                  <w:sz w:val="20"/>
                  <w:szCs w:val="20"/>
                  <w:lang w:val="es-ES"/>
                </w:rPr>
                <w:delText>0</w:delText>
              </w:r>
            </w:del>
          </w:p>
        </w:tc>
        <w:tc>
          <w:tcPr>
            <w:tcW w:w="735" w:type="dxa"/>
            <w:shd w:val="pct10" w:color="auto" w:fill="auto"/>
          </w:tcPr>
          <w:p w:rsidR="00E937F8" w:rsidRPr="00095D1F" w:rsidDel="000A4976" w:rsidRDefault="00E937F8" w:rsidP="00016DA2">
            <w:pPr>
              <w:pStyle w:val="Paragraph"/>
              <w:numPr>
                <w:ilvl w:val="0"/>
                <w:numId w:val="0"/>
              </w:numPr>
              <w:spacing w:before="0" w:after="0"/>
              <w:jc w:val="center"/>
              <w:rPr>
                <w:del w:id="79" w:author="Alejandro Támola" w:date="2014-10-20T11:03:00Z"/>
                <w:sz w:val="20"/>
                <w:szCs w:val="20"/>
                <w:lang w:val="es-ES"/>
              </w:rPr>
            </w:pPr>
            <w:del w:id="80" w:author="Alejandro Támola" w:date="2014-10-20T11:03:00Z">
              <w:r w:rsidRPr="00095D1F" w:rsidDel="000A4976">
                <w:rPr>
                  <w:sz w:val="20"/>
                  <w:szCs w:val="20"/>
                  <w:lang w:val="es-ES"/>
                </w:rPr>
                <w:delText>0</w:delText>
              </w:r>
            </w:del>
          </w:p>
        </w:tc>
        <w:tc>
          <w:tcPr>
            <w:tcW w:w="712" w:type="dxa"/>
            <w:shd w:val="pct10" w:color="auto" w:fill="auto"/>
          </w:tcPr>
          <w:p w:rsidR="00E937F8" w:rsidRPr="00095D1F" w:rsidDel="000A4976" w:rsidRDefault="00E937F8" w:rsidP="00016DA2">
            <w:pPr>
              <w:pStyle w:val="Paragraph"/>
              <w:numPr>
                <w:ilvl w:val="0"/>
                <w:numId w:val="0"/>
              </w:numPr>
              <w:spacing w:before="0" w:after="0"/>
              <w:jc w:val="center"/>
              <w:rPr>
                <w:del w:id="81" w:author="Alejandro Támola" w:date="2014-10-20T11:03:00Z"/>
                <w:sz w:val="20"/>
                <w:szCs w:val="20"/>
                <w:lang w:val="es-ES"/>
              </w:rPr>
            </w:pPr>
            <w:del w:id="82" w:author="Alejandro Támola" w:date="2014-10-20T11:03:00Z">
              <w:r w:rsidRPr="00095D1F" w:rsidDel="000A4976">
                <w:rPr>
                  <w:sz w:val="20"/>
                  <w:szCs w:val="20"/>
                  <w:lang w:val="es-ES"/>
                </w:rPr>
                <w:delText>0</w:delText>
              </w:r>
            </w:del>
          </w:p>
        </w:tc>
        <w:tc>
          <w:tcPr>
            <w:tcW w:w="712" w:type="dxa"/>
            <w:shd w:val="pct10" w:color="auto" w:fill="auto"/>
          </w:tcPr>
          <w:p w:rsidR="00E937F8" w:rsidRPr="00095D1F" w:rsidDel="000A4976" w:rsidRDefault="00E937F8" w:rsidP="00016DA2">
            <w:pPr>
              <w:pStyle w:val="Paragraph"/>
              <w:numPr>
                <w:ilvl w:val="0"/>
                <w:numId w:val="0"/>
              </w:numPr>
              <w:spacing w:before="0" w:after="0"/>
              <w:jc w:val="center"/>
              <w:rPr>
                <w:del w:id="83" w:author="Alejandro Támola" w:date="2014-10-20T11:03:00Z"/>
                <w:sz w:val="20"/>
                <w:szCs w:val="20"/>
                <w:lang w:val="es-ES"/>
              </w:rPr>
            </w:pPr>
            <w:del w:id="84" w:author="Alejandro Támola" w:date="2014-10-20T11:03:00Z">
              <w:r w:rsidRPr="00095D1F" w:rsidDel="000A4976">
                <w:rPr>
                  <w:sz w:val="20"/>
                  <w:szCs w:val="20"/>
                  <w:lang w:val="es-ES"/>
                </w:rPr>
                <w:delText>6 Mill</w:delText>
              </w:r>
            </w:del>
          </w:p>
        </w:tc>
        <w:tc>
          <w:tcPr>
            <w:tcW w:w="760" w:type="dxa"/>
            <w:shd w:val="pct10" w:color="auto" w:fill="auto"/>
          </w:tcPr>
          <w:p w:rsidR="00E937F8" w:rsidRPr="00095D1F" w:rsidDel="000A4976" w:rsidRDefault="00E937F8" w:rsidP="00016DA2">
            <w:pPr>
              <w:pStyle w:val="Paragraph"/>
              <w:numPr>
                <w:ilvl w:val="0"/>
                <w:numId w:val="0"/>
              </w:numPr>
              <w:spacing w:before="0" w:after="0"/>
              <w:jc w:val="center"/>
              <w:rPr>
                <w:del w:id="85" w:author="Alejandro Támola" w:date="2014-10-20T11:03:00Z"/>
                <w:sz w:val="20"/>
                <w:szCs w:val="20"/>
                <w:lang w:val="es-ES"/>
              </w:rPr>
            </w:pPr>
            <w:del w:id="86" w:author="Alejandro Támola" w:date="2014-10-20T11:03:00Z">
              <w:r w:rsidRPr="00095D1F" w:rsidDel="000A4976">
                <w:rPr>
                  <w:sz w:val="20"/>
                  <w:szCs w:val="20"/>
                  <w:lang w:val="es-ES"/>
                </w:rPr>
                <w:delText>6 Mill</w:delText>
              </w:r>
            </w:del>
          </w:p>
        </w:tc>
      </w:tr>
      <w:tr w:rsidR="00E937F8" w:rsidRPr="00095D1F" w:rsidDel="000A4976" w:rsidTr="00016DA2">
        <w:trPr>
          <w:del w:id="87" w:author="Alejandro Támola" w:date="2014-10-20T11:03:00Z"/>
        </w:trPr>
        <w:tc>
          <w:tcPr>
            <w:tcW w:w="558" w:type="dxa"/>
            <w:shd w:val="pct10" w:color="auto" w:fill="auto"/>
          </w:tcPr>
          <w:p w:rsidR="00E937F8" w:rsidRPr="00095D1F" w:rsidDel="000A4976" w:rsidRDefault="00E937F8" w:rsidP="00016DA2">
            <w:pPr>
              <w:pStyle w:val="Paragraph"/>
              <w:numPr>
                <w:ilvl w:val="0"/>
                <w:numId w:val="0"/>
              </w:numPr>
              <w:spacing w:before="0" w:after="0"/>
              <w:jc w:val="center"/>
              <w:rPr>
                <w:del w:id="88" w:author="Alejandro Támola" w:date="2014-10-20T11:03:00Z"/>
                <w:sz w:val="20"/>
                <w:szCs w:val="20"/>
                <w:lang w:val="es-ES"/>
              </w:rPr>
            </w:pPr>
          </w:p>
        </w:tc>
        <w:tc>
          <w:tcPr>
            <w:tcW w:w="1980" w:type="dxa"/>
            <w:shd w:val="pct10" w:color="auto" w:fill="auto"/>
          </w:tcPr>
          <w:p w:rsidR="00E937F8" w:rsidRPr="00095D1F" w:rsidDel="000A4976" w:rsidRDefault="00E937F8" w:rsidP="00016DA2">
            <w:pPr>
              <w:pStyle w:val="Paragraph"/>
              <w:numPr>
                <w:ilvl w:val="0"/>
                <w:numId w:val="0"/>
              </w:numPr>
              <w:spacing w:before="0" w:after="0"/>
              <w:jc w:val="left"/>
              <w:rPr>
                <w:del w:id="89" w:author="Alejandro Támola" w:date="2014-10-20T11:03:00Z"/>
                <w:sz w:val="20"/>
                <w:szCs w:val="20"/>
                <w:lang w:val="es-ES"/>
              </w:rPr>
            </w:pPr>
            <w:del w:id="90" w:author="Alejandro Támola" w:date="2014-10-20T11:03:00Z">
              <w:r w:rsidRPr="00095D1F" w:rsidDel="000A4976">
                <w:rPr>
                  <w:sz w:val="20"/>
                  <w:szCs w:val="20"/>
                  <w:lang w:val="es-ES"/>
                </w:rPr>
                <w:delText>Costo (en mil. US$)</w:delText>
              </w:r>
            </w:del>
          </w:p>
        </w:tc>
        <w:tc>
          <w:tcPr>
            <w:tcW w:w="543" w:type="dxa"/>
            <w:shd w:val="pct10" w:color="auto" w:fill="auto"/>
          </w:tcPr>
          <w:p w:rsidR="00E937F8" w:rsidRPr="00095D1F" w:rsidDel="000A4976" w:rsidRDefault="00E937F8" w:rsidP="00016DA2">
            <w:pPr>
              <w:pStyle w:val="Paragraph"/>
              <w:numPr>
                <w:ilvl w:val="0"/>
                <w:numId w:val="0"/>
              </w:numPr>
              <w:spacing w:before="0" w:after="0"/>
              <w:jc w:val="center"/>
              <w:rPr>
                <w:del w:id="91" w:author="Alejandro Támola" w:date="2014-10-20T11:03:00Z"/>
                <w:sz w:val="20"/>
                <w:szCs w:val="20"/>
                <w:lang w:val="es-ES"/>
              </w:rPr>
            </w:pPr>
            <w:del w:id="92" w:author="Alejandro Támola" w:date="2014-10-20T11:03:00Z">
              <w:r w:rsidRPr="00095D1F" w:rsidDel="000A4976">
                <w:rPr>
                  <w:sz w:val="20"/>
                  <w:szCs w:val="20"/>
                  <w:lang w:val="es-ES"/>
                </w:rPr>
                <w:delText>0</w:delText>
              </w:r>
            </w:del>
          </w:p>
        </w:tc>
        <w:tc>
          <w:tcPr>
            <w:tcW w:w="735" w:type="dxa"/>
            <w:shd w:val="pct10" w:color="auto" w:fill="auto"/>
          </w:tcPr>
          <w:p w:rsidR="00E937F8" w:rsidRPr="00095D1F" w:rsidDel="000A4976" w:rsidRDefault="00E937F8" w:rsidP="00016DA2">
            <w:pPr>
              <w:pStyle w:val="Paragraph"/>
              <w:numPr>
                <w:ilvl w:val="0"/>
                <w:numId w:val="0"/>
              </w:numPr>
              <w:spacing w:before="0" w:after="0"/>
              <w:jc w:val="center"/>
              <w:rPr>
                <w:del w:id="93" w:author="Alejandro Támola" w:date="2014-10-20T11:03:00Z"/>
                <w:sz w:val="20"/>
                <w:szCs w:val="20"/>
                <w:lang w:val="es-ES"/>
              </w:rPr>
            </w:pPr>
            <w:del w:id="94" w:author="Alejandro Támola" w:date="2014-10-20T11:03:00Z">
              <w:r w:rsidRPr="00095D1F" w:rsidDel="000A4976">
                <w:rPr>
                  <w:sz w:val="20"/>
                  <w:szCs w:val="20"/>
                  <w:lang w:val="es-ES"/>
                </w:rPr>
                <w:delText>-3</w:delText>
              </w:r>
            </w:del>
          </w:p>
        </w:tc>
        <w:tc>
          <w:tcPr>
            <w:tcW w:w="712" w:type="dxa"/>
            <w:shd w:val="pct10" w:color="auto" w:fill="auto"/>
          </w:tcPr>
          <w:p w:rsidR="00E937F8" w:rsidRPr="00095D1F" w:rsidDel="000A4976" w:rsidRDefault="00E937F8" w:rsidP="00016DA2">
            <w:pPr>
              <w:pStyle w:val="Paragraph"/>
              <w:numPr>
                <w:ilvl w:val="0"/>
                <w:numId w:val="0"/>
              </w:numPr>
              <w:spacing w:before="0" w:after="0"/>
              <w:jc w:val="center"/>
              <w:rPr>
                <w:del w:id="95" w:author="Alejandro Támola" w:date="2014-10-20T11:03:00Z"/>
                <w:sz w:val="20"/>
                <w:szCs w:val="20"/>
                <w:lang w:val="es-ES"/>
              </w:rPr>
            </w:pPr>
            <w:del w:id="96" w:author="Alejandro Támola" w:date="2014-10-20T11:03:00Z">
              <w:r w:rsidRPr="00095D1F" w:rsidDel="000A4976">
                <w:rPr>
                  <w:sz w:val="20"/>
                  <w:szCs w:val="20"/>
                  <w:lang w:val="es-ES"/>
                </w:rPr>
                <w:delText>-1.5</w:delText>
              </w:r>
            </w:del>
          </w:p>
        </w:tc>
        <w:tc>
          <w:tcPr>
            <w:tcW w:w="712" w:type="dxa"/>
            <w:shd w:val="pct10" w:color="auto" w:fill="auto"/>
          </w:tcPr>
          <w:p w:rsidR="00E937F8" w:rsidRPr="00095D1F" w:rsidDel="000A4976" w:rsidRDefault="00E937F8" w:rsidP="00016DA2">
            <w:pPr>
              <w:pStyle w:val="Paragraph"/>
              <w:numPr>
                <w:ilvl w:val="0"/>
                <w:numId w:val="0"/>
              </w:numPr>
              <w:spacing w:before="0" w:after="0"/>
              <w:jc w:val="center"/>
              <w:rPr>
                <w:del w:id="97" w:author="Alejandro Támola" w:date="2014-10-20T11:03:00Z"/>
                <w:sz w:val="20"/>
                <w:szCs w:val="20"/>
                <w:lang w:val="es-ES"/>
              </w:rPr>
            </w:pPr>
            <w:del w:id="98" w:author="Alejandro Támola" w:date="2014-10-20T11:03:00Z">
              <w:r w:rsidRPr="00095D1F" w:rsidDel="000A4976">
                <w:rPr>
                  <w:sz w:val="20"/>
                  <w:szCs w:val="20"/>
                  <w:lang w:val="es-ES"/>
                </w:rPr>
                <w:delText>300</w:delText>
              </w:r>
            </w:del>
          </w:p>
        </w:tc>
        <w:tc>
          <w:tcPr>
            <w:tcW w:w="760" w:type="dxa"/>
            <w:shd w:val="pct10" w:color="auto" w:fill="auto"/>
          </w:tcPr>
          <w:p w:rsidR="00E937F8" w:rsidRPr="00095D1F" w:rsidDel="000A4976" w:rsidRDefault="00E937F8" w:rsidP="00016DA2">
            <w:pPr>
              <w:pStyle w:val="Paragraph"/>
              <w:numPr>
                <w:ilvl w:val="0"/>
                <w:numId w:val="0"/>
              </w:numPr>
              <w:spacing w:before="0" w:after="0"/>
              <w:jc w:val="center"/>
              <w:rPr>
                <w:del w:id="99" w:author="Alejandro Támola" w:date="2014-10-20T11:03:00Z"/>
                <w:sz w:val="20"/>
                <w:szCs w:val="20"/>
                <w:lang w:val="es-ES"/>
              </w:rPr>
            </w:pPr>
            <w:del w:id="100" w:author="Alejandro Támola" w:date="2014-10-20T11:03:00Z">
              <w:r w:rsidRPr="00095D1F" w:rsidDel="000A4976">
                <w:rPr>
                  <w:sz w:val="20"/>
                  <w:szCs w:val="20"/>
                  <w:lang w:val="es-ES"/>
                </w:rPr>
                <w:delText>295.5</w:delText>
              </w:r>
            </w:del>
          </w:p>
        </w:tc>
      </w:tr>
      <w:tr w:rsidR="00E937F8" w:rsidRPr="00095D1F" w:rsidDel="000A4976" w:rsidTr="00016DA2">
        <w:trPr>
          <w:del w:id="101" w:author="Alejandro Támola" w:date="2014-10-20T11:03:00Z"/>
        </w:trPr>
        <w:tc>
          <w:tcPr>
            <w:tcW w:w="558" w:type="dxa"/>
          </w:tcPr>
          <w:p w:rsidR="00E937F8" w:rsidRPr="00095D1F" w:rsidDel="000A4976" w:rsidRDefault="00E937F8" w:rsidP="00016DA2">
            <w:pPr>
              <w:pStyle w:val="Paragraph"/>
              <w:numPr>
                <w:ilvl w:val="0"/>
                <w:numId w:val="0"/>
              </w:numPr>
              <w:spacing w:before="0" w:after="0"/>
              <w:jc w:val="center"/>
              <w:rPr>
                <w:del w:id="102" w:author="Alejandro Támola" w:date="2014-10-20T11:03:00Z"/>
                <w:sz w:val="20"/>
                <w:szCs w:val="20"/>
                <w:lang w:val="es-ES"/>
              </w:rPr>
            </w:pPr>
            <w:del w:id="103" w:author="Alejandro Támola" w:date="2014-10-20T11:03:00Z">
              <w:r w:rsidRPr="00095D1F" w:rsidDel="000A4976">
                <w:rPr>
                  <w:sz w:val="20"/>
                  <w:szCs w:val="20"/>
                  <w:lang w:val="es-ES"/>
                </w:rPr>
                <w:delText>4</w:delText>
              </w:r>
            </w:del>
          </w:p>
        </w:tc>
        <w:tc>
          <w:tcPr>
            <w:tcW w:w="1980" w:type="dxa"/>
          </w:tcPr>
          <w:p w:rsidR="00E937F8" w:rsidRPr="00095D1F" w:rsidDel="000A4976" w:rsidRDefault="00E937F8" w:rsidP="00016DA2">
            <w:pPr>
              <w:pStyle w:val="Paragraph"/>
              <w:numPr>
                <w:ilvl w:val="0"/>
                <w:numId w:val="0"/>
              </w:numPr>
              <w:spacing w:before="0" w:after="0"/>
              <w:jc w:val="left"/>
              <w:rPr>
                <w:del w:id="104" w:author="Alejandro Támola" w:date="2014-10-20T11:03:00Z"/>
                <w:sz w:val="20"/>
                <w:szCs w:val="20"/>
                <w:lang w:val="es-ES"/>
              </w:rPr>
            </w:pPr>
            <w:del w:id="105" w:author="Alejandro Támola" w:date="2014-10-20T11:03:00Z">
              <w:r w:rsidRPr="00095D1F" w:rsidDel="000A4976">
                <w:rPr>
                  <w:sz w:val="20"/>
                  <w:szCs w:val="20"/>
                  <w:lang w:val="es-ES"/>
                </w:rPr>
                <w:delText>N° de transferencias sociales mensuales aseguradas por el programa</w:delText>
              </w:r>
            </w:del>
          </w:p>
        </w:tc>
        <w:tc>
          <w:tcPr>
            <w:tcW w:w="543" w:type="dxa"/>
          </w:tcPr>
          <w:p w:rsidR="00E937F8" w:rsidRPr="00095D1F" w:rsidDel="000A4976" w:rsidRDefault="00E937F8" w:rsidP="00016DA2">
            <w:pPr>
              <w:pStyle w:val="Paragraph"/>
              <w:numPr>
                <w:ilvl w:val="0"/>
                <w:numId w:val="0"/>
              </w:numPr>
              <w:spacing w:before="0" w:after="0"/>
              <w:jc w:val="center"/>
              <w:rPr>
                <w:del w:id="106" w:author="Alejandro Támola" w:date="2014-10-20T11:03:00Z"/>
                <w:sz w:val="20"/>
                <w:szCs w:val="20"/>
                <w:lang w:val="es-ES"/>
              </w:rPr>
            </w:pPr>
            <w:del w:id="107" w:author="Alejandro Támola" w:date="2014-10-20T11:03:00Z">
              <w:r w:rsidRPr="00095D1F" w:rsidDel="000A4976">
                <w:rPr>
                  <w:sz w:val="20"/>
                  <w:szCs w:val="20"/>
                  <w:lang w:val="es-ES"/>
                </w:rPr>
                <w:delText>0</w:delText>
              </w:r>
            </w:del>
          </w:p>
        </w:tc>
        <w:tc>
          <w:tcPr>
            <w:tcW w:w="735" w:type="dxa"/>
          </w:tcPr>
          <w:p w:rsidR="00E937F8" w:rsidRPr="00095D1F" w:rsidDel="000A4976" w:rsidRDefault="00E937F8" w:rsidP="00016DA2">
            <w:pPr>
              <w:pStyle w:val="Paragraph"/>
              <w:numPr>
                <w:ilvl w:val="0"/>
                <w:numId w:val="0"/>
              </w:numPr>
              <w:spacing w:before="0" w:after="0"/>
              <w:jc w:val="center"/>
              <w:rPr>
                <w:del w:id="108" w:author="Alejandro Támola" w:date="2014-10-20T11:03:00Z"/>
                <w:sz w:val="20"/>
                <w:szCs w:val="20"/>
                <w:lang w:val="es-ES"/>
              </w:rPr>
            </w:pPr>
            <w:del w:id="109" w:author="Alejandro Támola" w:date="2014-10-20T11:03:00Z">
              <w:r w:rsidRPr="00095D1F" w:rsidDel="000A4976">
                <w:rPr>
                  <w:sz w:val="20"/>
                  <w:szCs w:val="20"/>
                  <w:lang w:val="es-ES"/>
                </w:rPr>
                <w:delText>0</w:delText>
              </w:r>
            </w:del>
          </w:p>
        </w:tc>
        <w:tc>
          <w:tcPr>
            <w:tcW w:w="712" w:type="dxa"/>
          </w:tcPr>
          <w:p w:rsidR="00E937F8" w:rsidRPr="00095D1F" w:rsidDel="000A4976" w:rsidRDefault="00E937F8" w:rsidP="00016DA2">
            <w:pPr>
              <w:pStyle w:val="Paragraph"/>
              <w:numPr>
                <w:ilvl w:val="0"/>
                <w:numId w:val="0"/>
              </w:numPr>
              <w:spacing w:before="0" w:after="0"/>
              <w:jc w:val="center"/>
              <w:rPr>
                <w:del w:id="110" w:author="Alejandro Támola" w:date="2014-10-20T11:03:00Z"/>
                <w:sz w:val="20"/>
                <w:szCs w:val="20"/>
                <w:lang w:val="es-ES"/>
              </w:rPr>
            </w:pPr>
            <w:del w:id="111" w:author="Alejandro Támola" w:date="2014-10-20T11:03:00Z">
              <w:r w:rsidRPr="00095D1F" w:rsidDel="000A4976">
                <w:rPr>
                  <w:sz w:val="20"/>
                  <w:szCs w:val="20"/>
                  <w:lang w:val="es-ES"/>
                </w:rPr>
                <w:delText>0</w:delText>
              </w:r>
            </w:del>
          </w:p>
        </w:tc>
        <w:tc>
          <w:tcPr>
            <w:tcW w:w="712" w:type="dxa"/>
          </w:tcPr>
          <w:p w:rsidR="00E937F8" w:rsidRPr="00095D1F" w:rsidDel="000A4976" w:rsidRDefault="00E937F8" w:rsidP="00016DA2">
            <w:pPr>
              <w:pStyle w:val="Paragraph"/>
              <w:numPr>
                <w:ilvl w:val="0"/>
                <w:numId w:val="0"/>
              </w:numPr>
              <w:spacing w:before="0" w:after="0"/>
              <w:jc w:val="center"/>
              <w:rPr>
                <w:del w:id="112" w:author="Alejandro Támola" w:date="2014-10-20T11:03:00Z"/>
                <w:sz w:val="20"/>
                <w:szCs w:val="20"/>
                <w:lang w:val="es-ES"/>
              </w:rPr>
            </w:pPr>
            <w:del w:id="113" w:author="Alejandro Támola" w:date="2014-10-20T11:03:00Z">
              <w:r w:rsidRPr="00095D1F" w:rsidDel="000A4976">
                <w:rPr>
                  <w:sz w:val="20"/>
                  <w:szCs w:val="20"/>
                  <w:lang w:val="es-ES"/>
                </w:rPr>
                <w:delText>0</w:delText>
              </w:r>
            </w:del>
          </w:p>
        </w:tc>
        <w:tc>
          <w:tcPr>
            <w:tcW w:w="760" w:type="dxa"/>
          </w:tcPr>
          <w:p w:rsidR="00E937F8" w:rsidRPr="00095D1F" w:rsidDel="000A4976" w:rsidRDefault="00E937F8" w:rsidP="00016DA2">
            <w:pPr>
              <w:pStyle w:val="Paragraph"/>
              <w:numPr>
                <w:ilvl w:val="0"/>
                <w:numId w:val="0"/>
              </w:numPr>
              <w:spacing w:before="0" w:after="0"/>
              <w:jc w:val="center"/>
              <w:rPr>
                <w:del w:id="114" w:author="Alejandro Támola" w:date="2014-10-20T11:03:00Z"/>
                <w:sz w:val="20"/>
                <w:szCs w:val="20"/>
                <w:lang w:val="es-ES"/>
              </w:rPr>
            </w:pPr>
            <w:del w:id="115" w:author="Alejandro Támola" w:date="2014-10-20T11:03:00Z">
              <w:r w:rsidRPr="00095D1F" w:rsidDel="000A4976">
                <w:rPr>
                  <w:sz w:val="20"/>
                  <w:szCs w:val="20"/>
                  <w:lang w:val="es-ES"/>
                </w:rPr>
                <w:delText>6 Mill</w:delText>
              </w:r>
            </w:del>
          </w:p>
        </w:tc>
      </w:tr>
      <w:tr w:rsidR="00E937F8" w:rsidRPr="00095D1F" w:rsidDel="000A4976" w:rsidTr="00016DA2">
        <w:trPr>
          <w:del w:id="116" w:author="Alejandro Támola" w:date="2014-10-20T11:03:00Z"/>
        </w:trPr>
        <w:tc>
          <w:tcPr>
            <w:tcW w:w="558" w:type="dxa"/>
            <w:tcBorders>
              <w:bottom w:val="single" w:sz="4" w:space="0" w:color="auto"/>
            </w:tcBorders>
          </w:tcPr>
          <w:p w:rsidR="00E937F8" w:rsidRPr="00095D1F" w:rsidDel="000A4976" w:rsidRDefault="00E937F8" w:rsidP="00016DA2">
            <w:pPr>
              <w:pStyle w:val="Paragraph"/>
              <w:numPr>
                <w:ilvl w:val="0"/>
                <w:numId w:val="0"/>
              </w:numPr>
              <w:spacing w:before="0" w:after="0"/>
              <w:jc w:val="center"/>
              <w:rPr>
                <w:del w:id="117" w:author="Alejandro Támola" w:date="2014-10-20T11:03:00Z"/>
                <w:sz w:val="20"/>
                <w:szCs w:val="20"/>
                <w:lang w:val="es-ES"/>
              </w:rPr>
            </w:pPr>
          </w:p>
        </w:tc>
        <w:tc>
          <w:tcPr>
            <w:tcW w:w="1980" w:type="dxa"/>
            <w:tcBorders>
              <w:bottom w:val="single" w:sz="4" w:space="0" w:color="auto"/>
            </w:tcBorders>
          </w:tcPr>
          <w:p w:rsidR="00E937F8" w:rsidRPr="00095D1F" w:rsidDel="000A4976" w:rsidRDefault="00E937F8" w:rsidP="00016DA2">
            <w:pPr>
              <w:pStyle w:val="Paragraph"/>
              <w:numPr>
                <w:ilvl w:val="0"/>
                <w:numId w:val="0"/>
              </w:numPr>
              <w:spacing w:before="0" w:after="0"/>
              <w:jc w:val="left"/>
              <w:rPr>
                <w:del w:id="118" w:author="Alejandro Támola" w:date="2014-10-20T11:03:00Z"/>
                <w:sz w:val="20"/>
                <w:szCs w:val="20"/>
                <w:lang w:val="es-ES"/>
              </w:rPr>
            </w:pPr>
            <w:del w:id="119" w:author="Alejandro Támola" w:date="2014-10-20T11:03:00Z">
              <w:r w:rsidRPr="00095D1F" w:rsidDel="000A4976">
                <w:rPr>
                  <w:sz w:val="20"/>
                  <w:szCs w:val="20"/>
                  <w:lang w:val="es-ES"/>
                </w:rPr>
                <w:delText>Costo (en mil. US$)</w:delText>
              </w:r>
            </w:del>
          </w:p>
        </w:tc>
        <w:tc>
          <w:tcPr>
            <w:tcW w:w="543" w:type="dxa"/>
            <w:tcBorders>
              <w:bottom w:val="single" w:sz="4" w:space="0" w:color="auto"/>
            </w:tcBorders>
          </w:tcPr>
          <w:p w:rsidR="00E937F8" w:rsidRPr="00095D1F" w:rsidDel="000A4976" w:rsidRDefault="00E937F8" w:rsidP="00016DA2">
            <w:pPr>
              <w:pStyle w:val="Paragraph"/>
              <w:numPr>
                <w:ilvl w:val="0"/>
                <w:numId w:val="0"/>
              </w:numPr>
              <w:spacing w:before="0" w:after="0"/>
              <w:jc w:val="center"/>
              <w:rPr>
                <w:del w:id="120" w:author="Alejandro Támola" w:date="2014-10-20T11:03:00Z"/>
                <w:sz w:val="20"/>
                <w:szCs w:val="20"/>
                <w:lang w:val="es-ES"/>
              </w:rPr>
            </w:pPr>
            <w:del w:id="121" w:author="Alejandro Támola" w:date="2014-10-20T11:03:00Z">
              <w:r w:rsidRPr="00095D1F" w:rsidDel="000A4976">
                <w:rPr>
                  <w:sz w:val="20"/>
                  <w:szCs w:val="20"/>
                  <w:lang w:val="es-ES"/>
                </w:rPr>
                <w:delText>0</w:delText>
              </w:r>
            </w:del>
          </w:p>
        </w:tc>
        <w:tc>
          <w:tcPr>
            <w:tcW w:w="735" w:type="dxa"/>
            <w:tcBorders>
              <w:bottom w:val="single" w:sz="4" w:space="0" w:color="auto"/>
            </w:tcBorders>
          </w:tcPr>
          <w:p w:rsidR="00E937F8" w:rsidRPr="00095D1F" w:rsidDel="000A4976" w:rsidRDefault="00E937F8" w:rsidP="00016DA2">
            <w:pPr>
              <w:pStyle w:val="Paragraph"/>
              <w:numPr>
                <w:ilvl w:val="0"/>
                <w:numId w:val="0"/>
              </w:numPr>
              <w:spacing w:before="0" w:after="0"/>
              <w:jc w:val="center"/>
              <w:rPr>
                <w:del w:id="122" w:author="Alejandro Támola" w:date="2014-10-20T11:03:00Z"/>
                <w:sz w:val="20"/>
                <w:szCs w:val="20"/>
                <w:lang w:val="es-ES"/>
              </w:rPr>
            </w:pPr>
            <w:del w:id="123" w:author="Alejandro Támola" w:date="2014-10-20T11:03:00Z">
              <w:r w:rsidRPr="00095D1F" w:rsidDel="000A4976">
                <w:rPr>
                  <w:sz w:val="20"/>
                  <w:szCs w:val="20"/>
                  <w:lang w:val="es-ES"/>
                </w:rPr>
                <w:delText>-3</w:delText>
              </w:r>
            </w:del>
          </w:p>
        </w:tc>
        <w:tc>
          <w:tcPr>
            <w:tcW w:w="712" w:type="dxa"/>
            <w:tcBorders>
              <w:bottom w:val="single" w:sz="4" w:space="0" w:color="auto"/>
            </w:tcBorders>
          </w:tcPr>
          <w:p w:rsidR="00E937F8" w:rsidRPr="00095D1F" w:rsidDel="000A4976" w:rsidRDefault="00E937F8" w:rsidP="00016DA2">
            <w:pPr>
              <w:pStyle w:val="Paragraph"/>
              <w:numPr>
                <w:ilvl w:val="0"/>
                <w:numId w:val="0"/>
              </w:numPr>
              <w:spacing w:before="0" w:after="0"/>
              <w:jc w:val="center"/>
              <w:rPr>
                <w:del w:id="124" w:author="Alejandro Támola" w:date="2014-10-20T11:03:00Z"/>
                <w:sz w:val="20"/>
                <w:szCs w:val="20"/>
                <w:lang w:val="es-ES"/>
              </w:rPr>
            </w:pPr>
            <w:del w:id="125" w:author="Alejandro Támola" w:date="2014-10-20T11:03:00Z">
              <w:r w:rsidRPr="00095D1F" w:rsidDel="000A4976">
                <w:rPr>
                  <w:sz w:val="20"/>
                  <w:szCs w:val="20"/>
                  <w:lang w:val="es-ES"/>
                </w:rPr>
                <w:delText>-1.5</w:delText>
              </w:r>
            </w:del>
          </w:p>
        </w:tc>
        <w:tc>
          <w:tcPr>
            <w:tcW w:w="712" w:type="dxa"/>
            <w:tcBorders>
              <w:bottom w:val="single" w:sz="4" w:space="0" w:color="auto"/>
            </w:tcBorders>
          </w:tcPr>
          <w:p w:rsidR="00E937F8" w:rsidRPr="00095D1F" w:rsidDel="000A4976" w:rsidRDefault="00E937F8" w:rsidP="00016DA2">
            <w:pPr>
              <w:pStyle w:val="Paragraph"/>
              <w:numPr>
                <w:ilvl w:val="0"/>
                <w:numId w:val="0"/>
              </w:numPr>
              <w:spacing w:before="0" w:after="0"/>
              <w:jc w:val="center"/>
              <w:rPr>
                <w:del w:id="126" w:author="Alejandro Támola" w:date="2014-10-20T11:03:00Z"/>
                <w:sz w:val="20"/>
                <w:szCs w:val="20"/>
                <w:lang w:val="es-ES"/>
              </w:rPr>
            </w:pPr>
            <w:del w:id="127" w:author="Alejandro Támola" w:date="2014-10-20T11:03:00Z">
              <w:r w:rsidRPr="00095D1F" w:rsidDel="000A4976">
                <w:rPr>
                  <w:sz w:val="20"/>
                  <w:szCs w:val="20"/>
                  <w:lang w:val="es-ES"/>
                </w:rPr>
                <w:delText>-1.5</w:delText>
              </w:r>
            </w:del>
          </w:p>
        </w:tc>
        <w:tc>
          <w:tcPr>
            <w:tcW w:w="760" w:type="dxa"/>
            <w:tcBorders>
              <w:bottom w:val="single" w:sz="4" w:space="0" w:color="auto"/>
            </w:tcBorders>
          </w:tcPr>
          <w:p w:rsidR="00E937F8" w:rsidRPr="00095D1F" w:rsidDel="000A4976" w:rsidRDefault="00E937F8" w:rsidP="00016DA2">
            <w:pPr>
              <w:pStyle w:val="Paragraph"/>
              <w:numPr>
                <w:ilvl w:val="0"/>
                <w:numId w:val="0"/>
              </w:numPr>
              <w:spacing w:before="0" w:after="0"/>
              <w:jc w:val="center"/>
              <w:rPr>
                <w:del w:id="128" w:author="Alejandro Támola" w:date="2014-10-20T11:03:00Z"/>
                <w:sz w:val="20"/>
                <w:szCs w:val="20"/>
                <w:lang w:val="es-ES"/>
              </w:rPr>
            </w:pPr>
            <w:del w:id="129" w:author="Alejandro Támola" w:date="2014-10-20T11:03:00Z">
              <w:r w:rsidRPr="00095D1F" w:rsidDel="000A4976">
                <w:rPr>
                  <w:sz w:val="20"/>
                  <w:szCs w:val="20"/>
                  <w:lang w:val="es-ES"/>
                </w:rPr>
                <w:delText>294.0</w:delText>
              </w:r>
            </w:del>
          </w:p>
        </w:tc>
      </w:tr>
      <w:tr w:rsidR="00E937F8" w:rsidRPr="00095D1F" w:rsidDel="000A4976" w:rsidTr="00016DA2">
        <w:trPr>
          <w:del w:id="130" w:author="Alejandro Támola" w:date="2014-10-20T11:03:00Z"/>
        </w:trPr>
        <w:tc>
          <w:tcPr>
            <w:tcW w:w="558" w:type="dxa"/>
            <w:shd w:val="pct10" w:color="auto" w:fill="auto"/>
          </w:tcPr>
          <w:p w:rsidR="00E937F8" w:rsidRPr="00095D1F" w:rsidDel="000A4976" w:rsidRDefault="00E937F8" w:rsidP="00016DA2">
            <w:pPr>
              <w:pStyle w:val="Paragraph"/>
              <w:numPr>
                <w:ilvl w:val="0"/>
                <w:numId w:val="0"/>
              </w:numPr>
              <w:spacing w:before="0" w:after="0"/>
              <w:jc w:val="center"/>
              <w:rPr>
                <w:del w:id="131" w:author="Alejandro Támola" w:date="2014-10-20T11:03:00Z"/>
                <w:sz w:val="20"/>
                <w:szCs w:val="20"/>
                <w:lang w:val="es-ES"/>
              </w:rPr>
            </w:pPr>
            <w:del w:id="132" w:author="Alejandro Támola" w:date="2014-10-20T11:03:00Z">
              <w:r w:rsidRPr="00095D1F" w:rsidDel="000A4976">
                <w:rPr>
                  <w:sz w:val="20"/>
                  <w:szCs w:val="20"/>
                  <w:lang w:val="es-ES"/>
                </w:rPr>
                <w:delText>5</w:delText>
              </w:r>
            </w:del>
          </w:p>
        </w:tc>
        <w:tc>
          <w:tcPr>
            <w:tcW w:w="1980" w:type="dxa"/>
            <w:shd w:val="pct10" w:color="auto" w:fill="auto"/>
          </w:tcPr>
          <w:p w:rsidR="00E937F8" w:rsidRPr="00095D1F" w:rsidDel="000A4976" w:rsidRDefault="00E937F8" w:rsidP="00016DA2">
            <w:pPr>
              <w:pStyle w:val="Paragraph"/>
              <w:numPr>
                <w:ilvl w:val="0"/>
                <w:numId w:val="0"/>
              </w:numPr>
              <w:spacing w:before="0" w:after="0"/>
              <w:jc w:val="left"/>
              <w:rPr>
                <w:del w:id="133" w:author="Alejandro Támola" w:date="2014-10-20T11:03:00Z"/>
                <w:sz w:val="20"/>
                <w:szCs w:val="20"/>
                <w:lang w:val="es-ES"/>
              </w:rPr>
            </w:pPr>
            <w:del w:id="134" w:author="Alejandro Támola" w:date="2014-10-20T11:03:00Z">
              <w:r w:rsidRPr="00095D1F" w:rsidDel="000A4976">
                <w:rPr>
                  <w:sz w:val="20"/>
                  <w:szCs w:val="20"/>
                  <w:lang w:val="es-ES"/>
                </w:rPr>
                <w:delText>N° de transferencias sociales mensuales aseguradas por el programa</w:delText>
              </w:r>
            </w:del>
          </w:p>
        </w:tc>
        <w:tc>
          <w:tcPr>
            <w:tcW w:w="543" w:type="dxa"/>
            <w:shd w:val="pct10" w:color="auto" w:fill="auto"/>
          </w:tcPr>
          <w:p w:rsidR="00E937F8" w:rsidRPr="00095D1F" w:rsidDel="000A4976" w:rsidRDefault="00E937F8" w:rsidP="00016DA2">
            <w:pPr>
              <w:pStyle w:val="Paragraph"/>
              <w:numPr>
                <w:ilvl w:val="0"/>
                <w:numId w:val="0"/>
              </w:numPr>
              <w:spacing w:before="0" w:after="0"/>
              <w:jc w:val="center"/>
              <w:rPr>
                <w:del w:id="135" w:author="Alejandro Támola" w:date="2014-10-20T11:03:00Z"/>
                <w:sz w:val="20"/>
                <w:szCs w:val="20"/>
                <w:lang w:val="es-ES"/>
              </w:rPr>
            </w:pPr>
            <w:del w:id="136" w:author="Alejandro Támola" w:date="2014-10-20T11:03:00Z">
              <w:r w:rsidRPr="00095D1F" w:rsidDel="000A4976">
                <w:rPr>
                  <w:sz w:val="20"/>
                  <w:szCs w:val="20"/>
                  <w:lang w:val="es-ES"/>
                </w:rPr>
                <w:delText>0</w:delText>
              </w:r>
            </w:del>
          </w:p>
        </w:tc>
        <w:tc>
          <w:tcPr>
            <w:tcW w:w="735" w:type="dxa"/>
            <w:shd w:val="pct10" w:color="auto" w:fill="auto"/>
          </w:tcPr>
          <w:p w:rsidR="00E937F8" w:rsidRPr="00095D1F" w:rsidDel="000A4976" w:rsidRDefault="00E937F8" w:rsidP="00016DA2">
            <w:pPr>
              <w:pStyle w:val="Paragraph"/>
              <w:numPr>
                <w:ilvl w:val="0"/>
                <w:numId w:val="0"/>
              </w:numPr>
              <w:spacing w:before="0" w:after="0"/>
              <w:jc w:val="center"/>
              <w:rPr>
                <w:del w:id="137" w:author="Alejandro Támola" w:date="2014-10-20T11:03:00Z"/>
                <w:sz w:val="20"/>
                <w:szCs w:val="20"/>
                <w:lang w:val="es-ES"/>
              </w:rPr>
            </w:pPr>
            <w:del w:id="138" w:author="Alejandro Támola" w:date="2014-10-20T11:03:00Z">
              <w:r w:rsidRPr="00095D1F" w:rsidDel="000A4976">
                <w:rPr>
                  <w:sz w:val="20"/>
                  <w:szCs w:val="20"/>
                  <w:lang w:val="es-ES"/>
                </w:rPr>
                <w:delText>0</w:delText>
              </w:r>
            </w:del>
          </w:p>
        </w:tc>
        <w:tc>
          <w:tcPr>
            <w:tcW w:w="712" w:type="dxa"/>
            <w:shd w:val="pct10" w:color="auto" w:fill="auto"/>
          </w:tcPr>
          <w:p w:rsidR="00E937F8" w:rsidRPr="00095D1F" w:rsidDel="000A4976" w:rsidRDefault="00E937F8" w:rsidP="00016DA2">
            <w:pPr>
              <w:pStyle w:val="Paragraph"/>
              <w:numPr>
                <w:ilvl w:val="0"/>
                <w:numId w:val="0"/>
              </w:numPr>
              <w:spacing w:before="0" w:after="0"/>
              <w:jc w:val="center"/>
              <w:rPr>
                <w:del w:id="139" w:author="Alejandro Támola" w:date="2014-10-20T11:03:00Z"/>
                <w:sz w:val="20"/>
                <w:szCs w:val="20"/>
                <w:lang w:val="es-ES"/>
              </w:rPr>
            </w:pPr>
            <w:del w:id="140" w:author="Alejandro Támola" w:date="2014-10-20T11:03:00Z">
              <w:r w:rsidRPr="00095D1F" w:rsidDel="000A4976">
                <w:rPr>
                  <w:sz w:val="20"/>
                  <w:szCs w:val="20"/>
                  <w:lang w:val="es-ES"/>
                </w:rPr>
                <w:delText>0</w:delText>
              </w:r>
            </w:del>
          </w:p>
        </w:tc>
        <w:tc>
          <w:tcPr>
            <w:tcW w:w="712" w:type="dxa"/>
            <w:shd w:val="pct10" w:color="auto" w:fill="auto"/>
          </w:tcPr>
          <w:p w:rsidR="00E937F8" w:rsidRPr="00095D1F" w:rsidDel="000A4976" w:rsidRDefault="00E937F8" w:rsidP="00016DA2">
            <w:pPr>
              <w:pStyle w:val="Paragraph"/>
              <w:numPr>
                <w:ilvl w:val="0"/>
                <w:numId w:val="0"/>
              </w:numPr>
              <w:spacing w:before="0" w:after="0"/>
              <w:jc w:val="center"/>
              <w:rPr>
                <w:del w:id="141" w:author="Alejandro Támola" w:date="2014-10-20T11:03:00Z"/>
                <w:sz w:val="20"/>
                <w:szCs w:val="20"/>
                <w:lang w:val="es-ES"/>
              </w:rPr>
            </w:pPr>
            <w:del w:id="142" w:author="Alejandro Támola" w:date="2014-10-20T11:03:00Z">
              <w:r w:rsidRPr="00095D1F" w:rsidDel="000A4976">
                <w:rPr>
                  <w:sz w:val="20"/>
                  <w:szCs w:val="20"/>
                  <w:lang w:val="es-ES"/>
                </w:rPr>
                <w:delText>0</w:delText>
              </w:r>
            </w:del>
          </w:p>
        </w:tc>
        <w:tc>
          <w:tcPr>
            <w:tcW w:w="760" w:type="dxa"/>
            <w:shd w:val="pct10" w:color="auto" w:fill="auto"/>
          </w:tcPr>
          <w:p w:rsidR="00E937F8" w:rsidRPr="00095D1F" w:rsidDel="000A4976" w:rsidRDefault="00E937F8" w:rsidP="00016DA2">
            <w:pPr>
              <w:pStyle w:val="Paragraph"/>
              <w:numPr>
                <w:ilvl w:val="0"/>
                <w:numId w:val="0"/>
              </w:numPr>
              <w:spacing w:before="0" w:after="0"/>
              <w:jc w:val="center"/>
              <w:rPr>
                <w:del w:id="143" w:author="Alejandro Támola" w:date="2014-10-20T11:03:00Z"/>
                <w:sz w:val="20"/>
                <w:szCs w:val="20"/>
                <w:lang w:val="es-ES"/>
              </w:rPr>
            </w:pPr>
            <w:del w:id="144" w:author="Alejandro Támola" w:date="2014-10-20T11:03:00Z">
              <w:r w:rsidRPr="00095D1F" w:rsidDel="000A4976">
                <w:rPr>
                  <w:sz w:val="20"/>
                  <w:szCs w:val="20"/>
                  <w:lang w:val="es-ES"/>
                </w:rPr>
                <w:delText>6 Mill</w:delText>
              </w:r>
            </w:del>
          </w:p>
        </w:tc>
      </w:tr>
      <w:tr w:rsidR="00E937F8" w:rsidRPr="00095D1F" w:rsidDel="000A4976" w:rsidTr="00016DA2">
        <w:trPr>
          <w:del w:id="145" w:author="Alejandro Támola" w:date="2014-10-20T11:03:00Z"/>
        </w:trPr>
        <w:tc>
          <w:tcPr>
            <w:tcW w:w="558" w:type="dxa"/>
            <w:shd w:val="pct10" w:color="auto" w:fill="auto"/>
          </w:tcPr>
          <w:p w:rsidR="00E937F8" w:rsidRPr="00095D1F" w:rsidDel="000A4976" w:rsidRDefault="00E937F8" w:rsidP="00016DA2">
            <w:pPr>
              <w:pStyle w:val="Paragraph"/>
              <w:numPr>
                <w:ilvl w:val="0"/>
                <w:numId w:val="0"/>
              </w:numPr>
              <w:spacing w:before="0" w:after="0"/>
              <w:jc w:val="center"/>
              <w:rPr>
                <w:del w:id="146" w:author="Alejandro Támola" w:date="2014-10-20T11:03:00Z"/>
                <w:sz w:val="20"/>
                <w:szCs w:val="20"/>
                <w:lang w:val="es-ES"/>
              </w:rPr>
            </w:pPr>
          </w:p>
        </w:tc>
        <w:tc>
          <w:tcPr>
            <w:tcW w:w="1980" w:type="dxa"/>
            <w:shd w:val="pct10" w:color="auto" w:fill="auto"/>
          </w:tcPr>
          <w:p w:rsidR="00E937F8" w:rsidRPr="00095D1F" w:rsidDel="000A4976" w:rsidRDefault="00E937F8" w:rsidP="00016DA2">
            <w:pPr>
              <w:pStyle w:val="Paragraph"/>
              <w:numPr>
                <w:ilvl w:val="0"/>
                <w:numId w:val="0"/>
              </w:numPr>
              <w:spacing w:before="0" w:after="0"/>
              <w:jc w:val="left"/>
              <w:rPr>
                <w:del w:id="147" w:author="Alejandro Támola" w:date="2014-10-20T11:03:00Z"/>
                <w:sz w:val="20"/>
                <w:szCs w:val="20"/>
                <w:lang w:val="es-ES"/>
              </w:rPr>
            </w:pPr>
            <w:del w:id="148" w:author="Alejandro Támola" w:date="2014-10-20T11:03:00Z">
              <w:r w:rsidRPr="00095D1F" w:rsidDel="000A4976">
                <w:rPr>
                  <w:sz w:val="20"/>
                  <w:szCs w:val="20"/>
                  <w:lang w:val="es-ES"/>
                </w:rPr>
                <w:delText>Costo (en mil. US$)</w:delText>
              </w:r>
            </w:del>
          </w:p>
        </w:tc>
        <w:tc>
          <w:tcPr>
            <w:tcW w:w="543" w:type="dxa"/>
            <w:shd w:val="pct10" w:color="auto" w:fill="auto"/>
          </w:tcPr>
          <w:p w:rsidR="00E937F8" w:rsidRPr="00095D1F" w:rsidDel="000A4976" w:rsidRDefault="00E937F8" w:rsidP="00016DA2">
            <w:pPr>
              <w:pStyle w:val="Paragraph"/>
              <w:numPr>
                <w:ilvl w:val="0"/>
                <w:numId w:val="0"/>
              </w:numPr>
              <w:spacing w:before="0" w:after="0"/>
              <w:jc w:val="center"/>
              <w:rPr>
                <w:del w:id="149" w:author="Alejandro Támola" w:date="2014-10-20T11:03:00Z"/>
                <w:sz w:val="20"/>
                <w:szCs w:val="20"/>
                <w:lang w:val="es-ES"/>
              </w:rPr>
            </w:pPr>
            <w:del w:id="150" w:author="Alejandro Támola" w:date="2014-10-20T11:03:00Z">
              <w:r w:rsidRPr="00095D1F" w:rsidDel="000A4976">
                <w:rPr>
                  <w:sz w:val="20"/>
                  <w:szCs w:val="20"/>
                  <w:lang w:val="es-ES"/>
                </w:rPr>
                <w:delText>0</w:delText>
              </w:r>
            </w:del>
          </w:p>
        </w:tc>
        <w:tc>
          <w:tcPr>
            <w:tcW w:w="735" w:type="dxa"/>
            <w:shd w:val="pct10" w:color="auto" w:fill="auto"/>
          </w:tcPr>
          <w:p w:rsidR="00E937F8" w:rsidRPr="00095D1F" w:rsidDel="000A4976" w:rsidRDefault="00E937F8" w:rsidP="00016DA2">
            <w:pPr>
              <w:pStyle w:val="Paragraph"/>
              <w:numPr>
                <w:ilvl w:val="0"/>
                <w:numId w:val="0"/>
              </w:numPr>
              <w:spacing w:before="0" w:after="0"/>
              <w:jc w:val="center"/>
              <w:rPr>
                <w:del w:id="151" w:author="Alejandro Támola" w:date="2014-10-20T11:03:00Z"/>
                <w:sz w:val="20"/>
                <w:szCs w:val="20"/>
                <w:lang w:val="es-ES"/>
              </w:rPr>
            </w:pPr>
            <w:del w:id="152" w:author="Alejandro Támola" w:date="2014-10-20T11:03:00Z">
              <w:r w:rsidRPr="00095D1F" w:rsidDel="000A4976">
                <w:rPr>
                  <w:sz w:val="20"/>
                  <w:szCs w:val="20"/>
                  <w:lang w:val="es-ES"/>
                </w:rPr>
                <w:delText>-3</w:delText>
              </w:r>
            </w:del>
          </w:p>
        </w:tc>
        <w:tc>
          <w:tcPr>
            <w:tcW w:w="712" w:type="dxa"/>
            <w:shd w:val="pct10" w:color="auto" w:fill="auto"/>
          </w:tcPr>
          <w:p w:rsidR="00E937F8" w:rsidRPr="00095D1F" w:rsidDel="000A4976" w:rsidRDefault="00E937F8" w:rsidP="00016DA2">
            <w:pPr>
              <w:pStyle w:val="Paragraph"/>
              <w:numPr>
                <w:ilvl w:val="0"/>
                <w:numId w:val="0"/>
              </w:numPr>
              <w:spacing w:before="0" w:after="0"/>
              <w:jc w:val="center"/>
              <w:rPr>
                <w:del w:id="153" w:author="Alejandro Támola" w:date="2014-10-20T11:03:00Z"/>
                <w:sz w:val="20"/>
                <w:szCs w:val="20"/>
                <w:lang w:val="es-ES"/>
              </w:rPr>
            </w:pPr>
            <w:del w:id="154" w:author="Alejandro Támola" w:date="2014-10-20T11:03:00Z">
              <w:r w:rsidRPr="00095D1F" w:rsidDel="000A4976">
                <w:rPr>
                  <w:sz w:val="20"/>
                  <w:szCs w:val="20"/>
                  <w:lang w:val="es-ES"/>
                </w:rPr>
                <w:delText>-1.5</w:delText>
              </w:r>
            </w:del>
          </w:p>
        </w:tc>
        <w:tc>
          <w:tcPr>
            <w:tcW w:w="712" w:type="dxa"/>
            <w:shd w:val="pct10" w:color="auto" w:fill="auto"/>
          </w:tcPr>
          <w:p w:rsidR="00E937F8" w:rsidRPr="00095D1F" w:rsidDel="000A4976" w:rsidRDefault="00E937F8" w:rsidP="00016DA2">
            <w:pPr>
              <w:pStyle w:val="Paragraph"/>
              <w:numPr>
                <w:ilvl w:val="0"/>
                <w:numId w:val="0"/>
              </w:numPr>
              <w:spacing w:before="0" w:after="0"/>
              <w:jc w:val="center"/>
              <w:rPr>
                <w:del w:id="155" w:author="Alejandro Támola" w:date="2014-10-20T11:03:00Z"/>
                <w:sz w:val="20"/>
                <w:szCs w:val="20"/>
                <w:lang w:val="es-ES"/>
              </w:rPr>
            </w:pPr>
            <w:del w:id="156" w:author="Alejandro Támola" w:date="2014-10-20T11:03:00Z">
              <w:r w:rsidRPr="00095D1F" w:rsidDel="000A4976">
                <w:rPr>
                  <w:sz w:val="20"/>
                  <w:szCs w:val="20"/>
                  <w:lang w:val="es-ES"/>
                </w:rPr>
                <w:delText>-1.5</w:delText>
              </w:r>
            </w:del>
          </w:p>
        </w:tc>
        <w:tc>
          <w:tcPr>
            <w:tcW w:w="760" w:type="dxa"/>
            <w:shd w:val="pct10" w:color="auto" w:fill="auto"/>
          </w:tcPr>
          <w:p w:rsidR="00E937F8" w:rsidRPr="00095D1F" w:rsidDel="000A4976" w:rsidRDefault="00E937F8" w:rsidP="00016DA2">
            <w:pPr>
              <w:pStyle w:val="Paragraph"/>
              <w:numPr>
                <w:ilvl w:val="0"/>
                <w:numId w:val="0"/>
              </w:numPr>
              <w:spacing w:before="0" w:after="0"/>
              <w:jc w:val="center"/>
              <w:rPr>
                <w:del w:id="157" w:author="Alejandro Támola" w:date="2014-10-20T11:03:00Z"/>
                <w:sz w:val="20"/>
                <w:szCs w:val="20"/>
                <w:lang w:val="es-ES"/>
              </w:rPr>
            </w:pPr>
            <w:del w:id="158" w:author="Alejandro Támola" w:date="2014-10-20T11:03:00Z">
              <w:r w:rsidRPr="00095D1F" w:rsidDel="000A4976">
                <w:rPr>
                  <w:sz w:val="20"/>
                  <w:szCs w:val="20"/>
                  <w:lang w:val="es-ES"/>
                </w:rPr>
                <w:delText>292.5</w:delText>
              </w:r>
            </w:del>
          </w:p>
        </w:tc>
      </w:tr>
      <w:tr w:rsidR="00E937F8" w:rsidRPr="00095D1F" w:rsidDel="000A4976" w:rsidTr="00016DA2">
        <w:trPr>
          <w:del w:id="159" w:author="Alejandro Támola" w:date="2014-10-20T11:03:00Z"/>
        </w:trPr>
        <w:tc>
          <w:tcPr>
            <w:tcW w:w="558" w:type="dxa"/>
          </w:tcPr>
          <w:p w:rsidR="00E937F8" w:rsidRPr="00095D1F" w:rsidDel="000A4976" w:rsidRDefault="00E937F8" w:rsidP="00016DA2">
            <w:pPr>
              <w:pStyle w:val="Paragraph"/>
              <w:numPr>
                <w:ilvl w:val="0"/>
                <w:numId w:val="0"/>
              </w:numPr>
              <w:spacing w:before="0" w:after="0"/>
              <w:jc w:val="center"/>
              <w:rPr>
                <w:del w:id="160" w:author="Alejandro Támola" w:date="2014-10-20T11:03:00Z"/>
                <w:sz w:val="20"/>
                <w:szCs w:val="20"/>
                <w:lang w:val="es-ES"/>
              </w:rPr>
            </w:pPr>
            <w:del w:id="161" w:author="Alejandro Támola" w:date="2014-10-20T11:03:00Z">
              <w:r w:rsidRPr="00095D1F" w:rsidDel="000A4976">
                <w:rPr>
                  <w:sz w:val="20"/>
                  <w:szCs w:val="20"/>
                  <w:lang w:val="es-ES"/>
                </w:rPr>
                <w:delText>6</w:delText>
              </w:r>
            </w:del>
          </w:p>
        </w:tc>
        <w:tc>
          <w:tcPr>
            <w:tcW w:w="1980" w:type="dxa"/>
          </w:tcPr>
          <w:p w:rsidR="00E937F8" w:rsidRPr="00095D1F" w:rsidDel="000A4976" w:rsidRDefault="00E937F8" w:rsidP="00016DA2">
            <w:pPr>
              <w:pStyle w:val="Paragraph"/>
              <w:numPr>
                <w:ilvl w:val="0"/>
                <w:numId w:val="0"/>
              </w:numPr>
              <w:spacing w:before="0" w:after="0"/>
              <w:jc w:val="left"/>
              <w:rPr>
                <w:del w:id="162" w:author="Alejandro Támola" w:date="2014-10-20T11:03:00Z"/>
                <w:sz w:val="20"/>
                <w:szCs w:val="20"/>
                <w:lang w:val="es-ES"/>
              </w:rPr>
            </w:pPr>
            <w:del w:id="163" w:author="Alejandro Támola" w:date="2014-10-20T11:03:00Z">
              <w:r w:rsidRPr="00095D1F" w:rsidDel="000A4976">
                <w:rPr>
                  <w:sz w:val="20"/>
                  <w:szCs w:val="20"/>
                  <w:lang w:val="es-ES"/>
                </w:rPr>
                <w:delText>N° de transferencias sociales mensuales aseguradas por el programa</w:delText>
              </w:r>
            </w:del>
          </w:p>
        </w:tc>
        <w:tc>
          <w:tcPr>
            <w:tcW w:w="543" w:type="dxa"/>
          </w:tcPr>
          <w:p w:rsidR="00E937F8" w:rsidRPr="00095D1F" w:rsidDel="000A4976" w:rsidRDefault="00E937F8" w:rsidP="00016DA2">
            <w:pPr>
              <w:pStyle w:val="Paragraph"/>
              <w:numPr>
                <w:ilvl w:val="0"/>
                <w:numId w:val="0"/>
              </w:numPr>
              <w:spacing w:before="0" w:after="0"/>
              <w:jc w:val="center"/>
              <w:rPr>
                <w:del w:id="164" w:author="Alejandro Támola" w:date="2014-10-20T11:03:00Z"/>
                <w:sz w:val="20"/>
                <w:szCs w:val="20"/>
                <w:lang w:val="es-ES"/>
              </w:rPr>
            </w:pPr>
            <w:del w:id="165" w:author="Alejandro Támola" w:date="2014-10-20T11:03:00Z">
              <w:r w:rsidRPr="00095D1F" w:rsidDel="000A4976">
                <w:rPr>
                  <w:sz w:val="20"/>
                  <w:szCs w:val="20"/>
                  <w:lang w:val="es-ES"/>
                </w:rPr>
                <w:delText>0</w:delText>
              </w:r>
            </w:del>
          </w:p>
        </w:tc>
        <w:tc>
          <w:tcPr>
            <w:tcW w:w="735" w:type="dxa"/>
          </w:tcPr>
          <w:p w:rsidR="00E937F8" w:rsidRPr="00095D1F" w:rsidDel="000A4976" w:rsidRDefault="00E937F8" w:rsidP="00016DA2">
            <w:pPr>
              <w:pStyle w:val="Paragraph"/>
              <w:numPr>
                <w:ilvl w:val="0"/>
                <w:numId w:val="0"/>
              </w:numPr>
              <w:spacing w:before="0" w:after="0"/>
              <w:jc w:val="center"/>
              <w:rPr>
                <w:del w:id="166" w:author="Alejandro Támola" w:date="2014-10-20T11:03:00Z"/>
                <w:sz w:val="20"/>
                <w:szCs w:val="20"/>
                <w:lang w:val="es-ES"/>
              </w:rPr>
            </w:pPr>
            <w:del w:id="167" w:author="Alejandro Támola" w:date="2014-10-20T11:03:00Z">
              <w:r w:rsidRPr="00095D1F" w:rsidDel="000A4976">
                <w:rPr>
                  <w:sz w:val="20"/>
                  <w:szCs w:val="20"/>
                  <w:lang w:val="es-ES"/>
                </w:rPr>
                <w:delText>0</w:delText>
              </w:r>
            </w:del>
          </w:p>
        </w:tc>
        <w:tc>
          <w:tcPr>
            <w:tcW w:w="712" w:type="dxa"/>
          </w:tcPr>
          <w:p w:rsidR="00E937F8" w:rsidRPr="00095D1F" w:rsidDel="000A4976" w:rsidRDefault="00E937F8" w:rsidP="00016DA2">
            <w:pPr>
              <w:pStyle w:val="Paragraph"/>
              <w:numPr>
                <w:ilvl w:val="0"/>
                <w:numId w:val="0"/>
              </w:numPr>
              <w:spacing w:before="0" w:after="0"/>
              <w:jc w:val="center"/>
              <w:rPr>
                <w:del w:id="168" w:author="Alejandro Támola" w:date="2014-10-20T11:03:00Z"/>
                <w:sz w:val="20"/>
                <w:szCs w:val="20"/>
                <w:lang w:val="es-ES"/>
              </w:rPr>
            </w:pPr>
            <w:del w:id="169" w:author="Alejandro Támola" w:date="2014-10-20T11:03:00Z">
              <w:r w:rsidRPr="00095D1F" w:rsidDel="000A4976">
                <w:rPr>
                  <w:sz w:val="20"/>
                  <w:szCs w:val="20"/>
                  <w:lang w:val="es-ES"/>
                </w:rPr>
                <w:delText>0</w:delText>
              </w:r>
            </w:del>
          </w:p>
        </w:tc>
        <w:tc>
          <w:tcPr>
            <w:tcW w:w="712" w:type="dxa"/>
          </w:tcPr>
          <w:p w:rsidR="00E937F8" w:rsidRPr="00095D1F" w:rsidDel="000A4976" w:rsidRDefault="00E937F8" w:rsidP="00016DA2">
            <w:pPr>
              <w:pStyle w:val="Paragraph"/>
              <w:numPr>
                <w:ilvl w:val="0"/>
                <w:numId w:val="0"/>
              </w:numPr>
              <w:spacing w:before="0" w:after="0"/>
              <w:jc w:val="center"/>
              <w:rPr>
                <w:del w:id="170" w:author="Alejandro Támola" w:date="2014-10-20T11:03:00Z"/>
                <w:sz w:val="20"/>
                <w:szCs w:val="20"/>
                <w:lang w:val="es-ES"/>
              </w:rPr>
            </w:pPr>
            <w:del w:id="171" w:author="Alejandro Támola" w:date="2014-10-20T11:03:00Z">
              <w:r w:rsidRPr="00095D1F" w:rsidDel="000A4976">
                <w:rPr>
                  <w:sz w:val="20"/>
                  <w:szCs w:val="20"/>
                  <w:lang w:val="es-ES"/>
                </w:rPr>
                <w:delText>0</w:delText>
              </w:r>
            </w:del>
          </w:p>
        </w:tc>
        <w:tc>
          <w:tcPr>
            <w:tcW w:w="760" w:type="dxa"/>
          </w:tcPr>
          <w:p w:rsidR="00E937F8" w:rsidRPr="00095D1F" w:rsidDel="000A4976" w:rsidRDefault="00E937F8" w:rsidP="00016DA2">
            <w:pPr>
              <w:pStyle w:val="Paragraph"/>
              <w:numPr>
                <w:ilvl w:val="0"/>
                <w:numId w:val="0"/>
              </w:numPr>
              <w:spacing w:before="0" w:after="0"/>
              <w:jc w:val="center"/>
              <w:rPr>
                <w:del w:id="172" w:author="Alejandro Támola" w:date="2014-10-20T11:03:00Z"/>
                <w:sz w:val="20"/>
                <w:szCs w:val="20"/>
                <w:lang w:val="es-ES"/>
              </w:rPr>
            </w:pPr>
            <w:del w:id="173" w:author="Alejandro Támola" w:date="2014-10-20T11:03:00Z">
              <w:r w:rsidRPr="00095D1F" w:rsidDel="000A4976">
                <w:rPr>
                  <w:sz w:val="20"/>
                  <w:szCs w:val="20"/>
                  <w:lang w:val="es-ES"/>
                </w:rPr>
                <w:delText>6 Mill</w:delText>
              </w:r>
            </w:del>
          </w:p>
        </w:tc>
      </w:tr>
      <w:tr w:rsidR="00E937F8" w:rsidRPr="00095D1F" w:rsidDel="000A4976" w:rsidTr="00016DA2">
        <w:trPr>
          <w:del w:id="174" w:author="Alejandro Támola" w:date="2014-10-20T11:03:00Z"/>
        </w:trPr>
        <w:tc>
          <w:tcPr>
            <w:tcW w:w="558" w:type="dxa"/>
            <w:tcBorders>
              <w:bottom w:val="single" w:sz="4" w:space="0" w:color="auto"/>
            </w:tcBorders>
          </w:tcPr>
          <w:p w:rsidR="00E937F8" w:rsidRPr="00095D1F" w:rsidDel="000A4976" w:rsidRDefault="00E937F8" w:rsidP="00016DA2">
            <w:pPr>
              <w:pStyle w:val="Paragraph"/>
              <w:numPr>
                <w:ilvl w:val="0"/>
                <w:numId w:val="0"/>
              </w:numPr>
              <w:spacing w:before="0" w:after="0"/>
              <w:jc w:val="center"/>
              <w:rPr>
                <w:del w:id="175" w:author="Alejandro Támola" w:date="2014-10-20T11:03:00Z"/>
                <w:sz w:val="20"/>
                <w:szCs w:val="20"/>
                <w:lang w:val="es-ES"/>
              </w:rPr>
            </w:pPr>
          </w:p>
        </w:tc>
        <w:tc>
          <w:tcPr>
            <w:tcW w:w="1980" w:type="dxa"/>
            <w:tcBorders>
              <w:bottom w:val="single" w:sz="4" w:space="0" w:color="auto"/>
            </w:tcBorders>
          </w:tcPr>
          <w:p w:rsidR="00E937F8" w:rsidRPr="00095D1F" w:rsidDel="000A4976" w:rsidRDefault="00E937F8" w:rsidP="00016DA2">
            <w:pPr>
              <w:pStyle w:val="Paragraph"/>
              <w:numPr>
                <w:ilvl w:val="0"/>
                <w:numId w:val="0"/>
              </w:numPr>
              <w:spacing w:before="0" w:after="0"/>
              <w:jc w:val="left"/>
              <w:rPr>
                <w:del w:id="176" w:author="Alejandro Támola" w:date="2014-10-20T11:03:00Z"/>
                <w:sz w:val="20"/>
                <w:szCs w:val="20"/>
                <w:lang w:val="es-ES"/>
              </w:rPr>
            </w:pPr>
            <w:del w:id="177" w:author="Alejandro Támola" w:date="2014-10-20T11:03:00Z">
              <w:r w:rsidRPr="00095D1F" w:rsidDel="000A4976">
                <w:rPr>
                  <w:sz w:val="20"/>
                  <w:szCs w:val="20"/>
                  <w:lang w:val="es-ES"/>
                </w:rPr>
                <w:delText>Costo (en mil. US$)</w:delText>
              </w:r>
            </w:del>
          </w:p>
        </w:tc>
        <w:tc>
          <w:tcPr>
            <w:tcW w:w="543" w:type="dxa"/>
            <w:tcBorders>
              <w:bottom w:val="single" w:sz="4" w:space="0" w:color="auto"/>
            </w:tcBorders>
          </w:tcPr>
          <w:p w:rsidR="00E937F8" w:rsidRPr="00095D1F" w:rsidDel="000A4976" w:rsidRDefault="00E937F8" w:rsidP="00016DA2">
            <w:pPr>
              <w:pStyle w:val="Paragraph"/>
              <w:numPr>
                <w:ilvl w:val="0"/>
                <w:numId w:val="0"/>
              </w:numPr>
              <w:spacing w:before="0" w:after="0"/>
              <w:jc w:val="center"/>
              <w:rPr>
                <w:del w:id="178" w:author="Alejandro Támola" w:date="2014-10-20T11:03:00Z"/>
                <w:sz w:val="20"/>
                <w:szCs w:val="20"/>
                <w:lang w:val="es-ES"/>
              </w:rPr>
            </w:pPr>
            <w:del w:id="179" w:author="Alejandro Támola" w:date="2014-10-20T11:03:00Z">
              <w:r w:rsidRPr="00095D1F" w:rsidDel="000A4976">
                <w:rPr>
                  <w:sz w:val="20"/>
                  <w:szCs w:val="20"/>
                  <w:lang w:val="es-ES"/>
                </w:rPr>
                <w:delText>0</w:delText>
              </w:r>
            </w:del>
          </w:p>
        </w:tc>
        <w:tc>
          <w:tcPr>
            <w:tcW w:w="735" w:type="dxa"/>
            <w:tcBorders>
              <w:bottom w:val="single" w:sz="4" w:space="0" w:color="auto"/>
            </w:tcBorders>
          </w:tcPr>
          <w:p w:rsidR="00E937F8" w:rsidRPr="00095D1F" w:rsidDel="000A4976" w:rsidRDefault="00E937F8" w:rsidP="00016DA2">
            <w:pPr>
              <w:pStyle w:val="Paragraph"/>
              <w:numPr>
                <w:ilvl w:val="0"/>
                <w:numId w:val="0"/>
              </w:numPr>
              <w:spacing w:before="0" w:after="0"/>
              <w:jc w:val="center"/>
              <w:rPr>
                <w:del w:id="180" w:author="Alejandro Támola" w:date="2014-10-20T11:03:00Z"/>
                <w:sz w:val="20"/>
                <w:szCs w:val="20"/>
                <w:lang w:val="es-ES"/>
              </w:rPr>
            </w:pPr>
            <w:del w:id="181" w:author="Alejandro Támola" w:date="2014-10-20T11:03:00Z">
              <w:r w:rsidRPr="00095D1F" w:rsidDel="000A4976">
                <w:rPr>
                  <w:sz w:val="20"/>
                  <w:szCs w:val="20"/>
                  <w:lang w:val="es-ES"/>
                </w:rPr>
                <w:delText>-3</w:delText>
              </w:r>
            </w:del>
          </w:p>
        </w:tc>
        <w:tc>
          <w:tcPr>
            <w:tcW w:w="712" w:type="dxa"/>
            <w:tcBorders>
              <w:bottom w:val="single" w:sz="4" w:space="0" w:color="auto"/>
            </w:tcBorders>
          </w:tcPr>
          <w:p w:rsidR="00E937F8" w:rsidRPr="00095D1F" w:rsidDel="000A4976" w:rsidRDefault="00E937F8" w:rsidP="00016DA2">
            <w:pPr>
              <w:pStyle w:val="Paragraph"/>
              <w:numPr>
                <w:ilvl w:val="0"/>
                <w:numId w:val="0"/>
              </w:numPr>
              <w:spacing w:before="0" w:after="0"/>
              <w:jc w:val="center"/>
              <w:rPr>
                <w:del w:id="182" w:author="Alejandro Támola" w:date="2014-10-20T11:03:00Z"/>
                <w:sz w:val="20"/>
                <w:szCs w:val="20"/>
                <w:lang w:val="es-ES"/>
              </w:rPr>
            </w:pPr>
            <w:del w:id="183" w:author="Alejandro Támola" w:date="2014-10-20T11:03:00Z">
              <w:r w:rsidRPr="00095D1F" w:rsidDel="000A4976">
                <w:rPr>
                  <w:sz w:val="20"/>
                  <w:szCs w:val="20"/>
                  <w:lang w:val="es-ES"/>
                </w:rPr>
                <w:delText>-1.5</w:delText>
              </w:r>
            </w:del>
          </w:p>
        </w:tc>
        <w:tc>
          <w:tcPr>
            <w:tcW w:w="712" w:type="dxa"/>
            <w:tcBorders>
              <w:bottom w:val="single" w:sz="4" w:space="0" w:color="auto"/>
            </w:tcBorders>
          </w:tcPr>
          <w:p w:rsidR="00E937F8" w:rsidRPr="00095D1F" w:rsidDel="000A4976" w:rsidRDefault="00E937F8" w:rsidP="00016DA2">
            <w:pPr>
              <w:pStyle w:val="Paragraph"/>
              <w:numPr>
                <w:ilvl w:val="0"/>
                <w:numId w:val="0"/>
              </w:numPr>
              <w:spacing w:before="0" w:after="0"/>
              <w:jc w:val="center"/>
              <w:rPr>
                <w:del w:id="184" w:author="Alejandro Támola" w:date="2014-10-20T11:03:00Z"/>
                <w:sz w:val="20"/>
                <w:szCs w:val="20"/>
                <w:lang w:val="es-ES"/>
              </w:rPr>
            </w:pPr>
            <w:del w:id="185" w:author="Alejandro Támola" w:date="2014-10-20T11:03:00Z">
              <w:r w:rsidRPr="00095D1F" w:rsidDel="000A4976">
                <w:rPr>
                  <w:sz w:val="20"/>
                  <w:szCs w:val="20"/>
                  <w:lang w:val="es-ES"/>
                </w:rPr>
                <w:delText>-1.5</w:delText>
              </w:r>
            </w:del>
          </w:p>
        </w:tc>
        <w:tc>
          <w:tcPr>
            <w:tcW w:w="760" w:type="dxa"/>
            <w:tcBorders>
              <w:bottom w:val="single" w:sz="4" w:space="0" w:color="auto"/>
            </w:tcBorders>
          </w:tcPr>
          <w:p w:rsidR="00E937F8" w:rsidRPr="00095D1F" w:rsidDel="000A4976" w:rsidRDefault="00E937F8" w:rsidP="00016DA2">
            <w:pPr>
              <w:pStyle w:val="Paragraph"/>
              <w:numPr>
                <w:ilvl w:val="0"/>
                <w:numId w:val="0"/>
              </w:numPr>
              <w:spacing w:before="0" w:after="0"/>
              <w:jc w:val="center"/>
              <w:rPr>
                <w:del w:id="186" w:author="Alejandro Támola" w:date="2014-10-20T11:03:00Z"/>
                <w:sz w:val="20"/>
                <w:szCs w:val="20"/>
                <w:lang w:val="es-ES"/>
              </w:rPr>
            </w:pPr>
            <w:del w:id="187" w:author="Alejandro Támola" w:date="2014-10-20T11:03:00Z">
              <w:r w:rsidRPr="00095D1F" w:rsidDel="000A4976">
                <w:rPr>
                  <w:sz w:val="20"/>
                  <w:szCs w:val="20"/>
                  <w:lang w:val="es-ES"/>
                </w:rPr>
                <w:delText>291.0</w:delText>
              </w:r>
            </w:del>
          </w:p>
        </w:tc>
      </w:tr>
      <w:tr w:rsidR="00E937F8" w:rsidRPr="00095D1F" w:rsidDel="000A4976" w:rsidTr="00016DA2">
        <w:trPr>
          <w:del w:id="188" w:author="Alejandro Támola" w:date="2014-10-20T11:03:00Z"/>
        </w:trPr>
        <w:tc>
          <w:tcPr>
            <w:tcW w:w="558" w:type="dxa"/>
            <w:shd w:val="pct10" w:color="auto" w:fill="auto"/>
          </w:tcPr>
          <w:p w:rsidR="00E937F8" w:rsidRPr="00095D1F" w:rsidDel="000A4976" w:rsidRDefault="00E937F8" w:rsidP="00016DA2">
            <w:pPr>
              <w:pStyle w:val="Paragraph"/>
              <w:numPr>
                <w:ilvl w:val="0"/>
                <w:numId w:val="0"/>
              </w:numPr>
              <w:spacing w:before="0" w:after="0"/>
              <w:jc w:val="center"/>
              <w:rPr>
                <w:del w:id="189" w:author="Alejandro Támola" w:date="2014-10-20T11:03:00Z"/>
                <w:sz w:val="20"/>
                <w:szCs w:val="20"/>
                <w:lang w:val="es-ES"/>
              </w:rPr>
            </w:pPr>
            <w:del w:id="190" w:author="Alejandro Támola" w:date="2014-10-20T11:03:00Z">
              <w:r w:rsidRPr="00095D1F" w:rsidDel="000A4976">
                <w:rPr>
                  <w:sz w:val="20"/>
                  <w:szCs w:val="20"/>
                  <w:lang w:val="es-ES"/>
                </w:rPr>
                <w:delText>7</w:delText>
              </w:r>
            </w:del>
          </w:p>
        </w:tc>
        <w:tc>
          <w:tcPr>
            <w:tcW w:w="1980" w:type="dxa"/>
            <w:shd w:val="pct10" w:color="auto" w:fill="auto"/>
          </w:tcPr>
          <w:p w:rsidR="00E937F8" w:rsidRPr="00095D1F" w:rsidDel="000A4976" w:rsidRDefault="00E937F8" w:rsidP="00016DA2">
            <w:pPr>
              <w:pStyle w:val="Paragraph"/>
              <w:numPr>
                <w:ilvl w:val="0"/>
                <w:numId w:val="0"/>
              </w:numPr>
              <w:spacing w:before="0" w:after="0"/>
              <w:jc w:val="left"/>
              <w:rPr>
                <w:del w:id="191" w:author="Alejandro Támola" w:date="2014-10-20T11:03:00Z"/>
                <w:sz w:val="20"/>
                <w:szCs w:val="20"/>
                <w:lang w:val="es-ES"/>
              </w:rPr>
            </w:pPr>
            <w:del w:id="192" w:author="Alejandro Támola" w:date="2014-10-20T11:03:00Z">
              <w:r w:rsidRPr="00095D1F" w:rsidDel="000A4976">
                <w:rPr>
                  <w:sz w:val="20"/>
                  <w:szCs w:val="20"/>
                  <w:lang w:val="es-ES"/>
                </w:rPr>
                <w:delText>N° de transferencias sociales mensuales potencialmente aseguradas por el programa</w:delText>
              </w:r>
            </w:del>
          </w:p>
        </w:tc>
        <w:tc>
          <w:tcPr>
            <w:tcW w:w="543" w:type="dxa"/>
            <w:shd w:val="pct10" w:color="auto" w:fill="auto"/>
          </w:tcPr>
          <w:p w:rsidR="00E937F8" w:rsidRPr="00095D1F" w:rsidDel="000A4976" w:rsidRDefault="00E937F8" w:rsidP="00016DA2">
            <w:pPr>
              <w:pStyle w:val="Paragraph"/>
              <w:numPr>
                <w:ilvl w:val="0"/>
                <w:numId w:val="0"/>
              </w:numPr>
              <w:spacing w:before="0" w:after="0"/>
              <w:jc w:val="center"/>
              <w:rPr>
                <w:del w:id="193" w:author="Alejandro Támola" w:date="2014-10-20T11:03:00Z"/>
                <w:sz w:val="20"/>
                <w:szCs w:val="20"/>
                <w:lang w:val="es-ES"/>
              </w:rPr>
            </w:pPr>
            <w:del w:id="194" w:author="Alejandro Támola" w:date="2014-10-20T11:03:00Z">
              <w:r w:rsidRPr="00095D1F" w:rsidDel="000A4976">
                <w:rPr>
                  <w:sz w:val="20"/>
                  <w:szCs w:val="20"/>
                  <w:lang w:val="es-ES"/>
                </w:rPr>
                <w:delText>0</w:delText>
              </w:r>
            </w:del>
          </w:p>
        </w:tc>
        <w:tc>
          <w:tcPr>
            <w:tcW w:w="735" w:type="dxa"/>
            <w:shd w:val="pct10" w:color="auto" w:fill="auto"/>
          </w:tcPr>
          <w:p w:rsidR="00E937F8" w:rsidRPr="00095D1F" w:rsidDel="000A4976" w:rsidRDefault="00E937F8" w:rsidP="00016DA2">
            <w:pPr>
              <w:pStyle w:val="Paragraph"/>
              <w:numPr>
                <w:ilvl w:val="0"/>
                <w:numId w:val="0"/>
              </w:numPr>
              <w:spacing w:before="0" w:after="0"/>
              <w:jc w:val="center"/>
              <w:rPr>
                <w:del w:id="195" w:author="Alejandro Támola" w:date="2014-10-20T11:03:00Z"/>
                <w:sz w:val="20"/>
                <w:szCs w:val="20"/>
                <w:lang w:val="es-ES"/>
              </w:rPr>
            </w:pPr>
            <w:del w:id="196" w:author="Alejandro Támola" w:date="2014-10-20T11:03:00Z">
              <w:r w:rsidRPr="00095D1F" w:rsidDel="000A4976">
                <w:rPr>
                  <w:sz w:val="20"/>
                  <w:szCs w:val="20"/>
                  <w:lang w:val="es-ES"/>
                </w:rPr>
                <w:delText>-</w:delText>
              </w:r>
            </w:del>
          </w:p>
        </w:tc>
        <w:tc>
          <w:tcPr>
            <w:tcW w:w="712" w:type="dxa"/>
            <w:shd w:val="pct10" w:color="auto" w:fill="auto"/>
          </w:tcPr>
          <w:p w:rsidR="00E937F8" w:rsidRPr="00095D1F" w:rsidDel="000A4976" w:rsidRDefault="00E937F8" w:rsidP="00016DA2">
            <w:pPr>
              <w:pStyle w:val="Paragraph"/>
              <w:numPr>
                <w:ilvl w:val="0"/>
                <w:numId w:val="0"/>
              </w:numPr>
              <w:spacing w:before="0" w:after="0"/>
              <w:jc w:val="center"/>
              <w:rPr>
                <w:del w:id="197" w:author="Alejandro Támola" w:date="2014-10-20T11:03:00Z"/>
                <w:sz w:val="20"/>
                <w:szCs w:val="20"/>
                <w:lang w:val="es-ES"/>
              </w:rPr>
            </w:pPr>
            <w:del w:id="198" w:author="Alejandro Támola" w:date="2014-10-20T11:03:00Z">
              <w:r w:rsidRPr="00095D1F" w:rsidDel="000A4976">
                <w:rPr>
                  <w:sz w:val="20"/>
                  <w:szCs w:val="20"/>
                  <w:lang w:val="es-ES"/>
                </w:rPr>
                <w:delText>-</w:delText>
              </w:r>
            </w:del>
          </w:p>
        </w:tc>
        <w:tc>
          <w:tcPr>
            <w:tcW w:w="712" w:type="dxa"/>
            <w:shd w:val="pct10" w:color="auto" w:fill="auto"/>
          </w:tcPr>
          <w:p w:rsidR="00E937F8" w:rsidRPr="00095D1F" w:rsidDel="000A4976" w:rsidRDefault="00E937F8" w:rsidP="00016DA2">
            <w:pPr>
              <w:pStyle w:val="Paragraph"/>
              <w:numPr>
                <w:ilvl w:val="0"/>
                <w:numId w:val="0"/>
              </w:numPr>
              <w:spacing w:before="0" w:after="0"/>
              <w:jc w:val="center"/>
              <w:rPr>
                <w:del w:id="199" w:author="Alejandro Támola" w:date="2014-10-20T11:03:00Z"/>
                <w:sz w:val="20"/>
                <w:szCs w:val="20"/>
                <w:lang w:val="es-ES"/>
              </w:rPr>
            </w:pPr>
            <w:del w:id="200" w:author="Alejandro Támola" w:date="2014-10-20T11:03:00Z">
              <w:r w:rsidRPr="00095D1F" w:rsidDel="000A4976">
                <w:rPr>
                  <w:sz w:val="20"/>
                  <w:szCs w:val="20"/>
                  <w:lang w:val="es-ES"/>
                </w:rPr>
                <w:delText>-</w:delText>
              </w:r>
            </w:del>
          </w:p>
        </w:tc>
        <w:tc>
          <w:tcPr>
            <w:tcW w:w="760" w:type="dxa"/>
            <w:shd w:val="pct10" w:color="auto" w:fill="auto"/>
          </w:tcPr>
          <w:p w:rsidR="00E937F8" w:rsidRPr="00095D1F" w:rsidDel="000A4976" w:rsidRDefault="00E937F8" w:rsidP="00016DA2">
            <w:pPr>
              <w:pStyle w:val="Paragraph"/>
              <w:numPr>
                <w:ilvl w:val="0"/>
                <w:numId w:val="0"/>
              </w:numPr>
              <w:spacing w:before="0" w:after="0"/>
              <w:jc w:val="center"/>
              <w:rPr>
                <w:del w:id="201" w:author="Alejandro Támola" w:date="2014-10-20T11:03:00Z"/>
                <w:sz w:val="20"/>
                <w:szCs w:val="20"/>
                <w:lang w:val="es-ES"/>
              </w:rPr>
            </w:pPr>
            <w:del w:id="202" w:author="Alejandro Támola" w:date="2014-10-20T11:03:00Z">
              <w:r w:rsidRPr="00095D1F" w:rsidDel="000A4976">
                <w:rPr>
                  <w:sz w:val="20"/>
                  <w:szCs w:val="20"/>
                  <w:lang w:val="es-ES"/>
                </w:rPr>
                <w:delText>6 Mill</w:delText>
              </w:r>
            </w:del>
          </w:p>
        </w:tc>
      </w:tr>
      <w:tr w:rsidR="00E937F8" w:rsidRPr="00095D1F" w:rsidDel="000A4976" w:rsidTr="00016DA2">
        <w:trPr>
          <w:del w:id="203" w:author="Alejandro Támola" w:date="2014-10-20T11:03:00Z"/>
        </w:trPr>
        <w:tc>
          <w:tcPr>
            <w:tcW w:w="558" w:type="dxa"/>
            <w:shd w:val="pct10" w:color="auto" w:fill="auto"/>
          </w:tcPr>
          <w:p w:rsidR="00E937F8" w:rsidRPr="00095D1F" w:rsidDel="000A4976" w:rsidRDefault="00E937F8" w:rsidP="00016DA2">
            <w:pPr>
              <w:pStyle w:val="Paragraph"/>
              <w:numPr>
                <w:ilvl w:val="0"/>
                <w:numId w:val="0"/>
              </w:numPr>
              <w:spacing w:before="0" w:after="0"/>
              <w:jc w:val="center"/>
              <w:rPr>
                <w:del w:id="204" w:author="Alejandro Támola" w:date="2014-10-20T11:03:00Z"/>
                <w:sz w:val="20"/>
                <w:szCs w:val="20"/>
                <w:lang w:val="es-ES"/>
              </w:rPr>
            </w:pPr>
          </w:p>
        </w:tc>
        <w:tc>
          <w:tcPr>
            <w:tcW w:w="1980" w:type="dxa"/>
            <w:shd w:val="pct10" w:color="auto" w:fill="auto"/>
          </w:tcPr>
          <w:p w:rsidR="00E937F8" w:rsidRPr="00095D1F" w:rsidDel="000A4976" w:rsidRDefault="00E937F8" w:rsidP="00016DA2">
            <w:pPr>
              <w:pStyle w:val="Paragraph"/>
              <w:numPr>
                <w:ilvl w:val="0"/>
                <w:numId w:val="0"/>
              </w:numPr>
              <w:spacing w:before="0" w:after="0"/>
              <w:jc w:val="left"/>
              <w:rPr>
                <w:del w:id="205" w:author="Alejandro Támola" w:date="2014-10-20T11:03:00Z"/>
                <w:sz w:val="20"/>
                <w:szCs w:val="20"/>
                <w:lang w:val="es-ES"/>
              </w:rPr>
            </w:pPr>
            <w:del w:id="206" w:author="Alejandro Támola" w:date="2014-10-20T11:03:00Z">
              <w:r w:rsidRPr="00095D1F" w:rsidDel="000A4976">
                <w:rPr>
                  <w:sz w:val="20"/>
                  <w:szCs w:val="20"/>
                  <w:lang w:val="es-ES"/>
                </w:rPr>
                <w:delText>Costo (en mil. US$)</w:delText>
              </w:r>
            </w:del>
          </w:p>
        </w:tc>
        <w:tc>
          <w:tcPr>
            <w:tcW w:w="543" w:type="dxa"/>
            <w:shd w:val="pct10" w:color="auto" w:fill="auto"/>
          </w:tcPr>
          <w:p w:rsidR="00E937F8" w:rsidRPr="00095D1F" w:rsidDel="000A4976" w:rsidRDefault="00E937F8" w:rsidP="00016DA2">
            <w:pPr>
              <w:pStyle w:val="Paragraph"/>
              <w:numPr>
                <w:ilvl w:val="0"/>
                <w:numId w:val="0"/>
              </w:numPr>
              <w:spacing w:before="0" w:after="0"/>
              <w:jc w:val="center"/>
              <w:rPr>
                <w:del w:id="207" w:author="Alejandro Támola" w:date="2014-10-20T11:03:00Z"/>
                <w:sz w:val="20"/>
                <w:szCs w:val="20"/>
                <w:lang w:val="es-ES"/>
              </w:rPr>
            </w:pPr>
            <w:del w:id="208" w:author="Alejandro Támola" w:date="2014-10-20T11:03:00Z">
              <w:r w:rsidRPr="00095D1F" w:rsidDel="000A4976">
                <w:rPr>
                  <w:sz w:val="20"/>
                  <w:szCs w:val="20"/>
                  <w:lang w:val="es-ES"/>
                </w:rPr>
                <w:delText>0</w:delText>
              </w:r>
            </w:del>
          </w:p>
        </w:tc>
        <w:tc>
          <w:tcPr>
            <w:tcW w:w="735" w:type="dxa"/>
            <w:shd w:val="pct10" w:color="auto" w:fill="auto"/>
          </w:tcPr>
          <w:p w:rsidR="00E937F8" w:rsidRPr="00095D1F" w:rsidDel="000A4976" w:rsidRDefault="00E937F8" w:rsidP="00016DA2">
            <w:pPr>
              <w:pStyle w:val="Paragraph"/>
              <w:numPr>
                <w:ilvl w:val="0"/>
                <w:numId w:val="0"/>
              </w:numPr>
              <w:spacing w:before="0" w:after="0"/>
              <w:jc w:val="center"/>
              <w:rPr>
                <w:del w:id="209" w:author="Alejandro Támola" w:date="2014-10-20T11:03:00Z"/>
                <w:sz w:val="20"/>
                <w:szCs w:val="20"/>
                <w:lang w:val="es-ES"/>
              </w:rPr>
            </w:pPr>
            <w:del w:id="210" w:author="Alejandro Támola" w:date="2014-10-20T11:03:00Z">
              <w:r w:rsidRPr="00095D1F" w:rsidDel="000A4976">
                <w:rPr>
                  <w:sz w:val="20"/>
                  <w:szCs w:val="20"/>
                  <w:lang w:val="es-ES"/>
                </w:rPr>
                <w:delText>-3</w:delText>
              </w:r>
            </w:del>
          </w:p>
        </w:tc>
        <w:tc>
          <w:tcPr>
            <w:tcW w:w="712" w:type="dxa"/>
            <w:shd w:val="pct10" w:color="auto" w:fill="auto"/>
          </w:tcPr>
          <w:p w:rsidR="00E937F8" w:rsidRPr="00095D1F" w:rsidDel="000A4976" w:rsidRDefault="00E937F8" w:rsidP="00016DA2">
            <w:pPr>
              <w:pStyle w:val="Paragraph"/>
              <w:numPr>
                <w:ilvl w:val="0"/>
                <w:numId w:val="0"/>
              </w:numPr>
              <w:spacing w:before="0" w:after="0"/>
              <w:jc w:val="center"/>
              <w:rPr>
                <w:del w:id="211" w:author="Alejandro Támola" w:date="2014-10-20T11:03:00Z"/>
                <w:sz w:val="20"/>
                <w:szCs w:val="20"/>
                <w:lang w:val="es-ES"/>
              </w:rPr>
            </w:pPr>
            <w:del w:id="212" w:author="Alejandro Támola" w:date="2014-10-20T11:03:00Z">
              <w:r w:rsidRPr="00095D1F" w:rsidDel="000A4976">
                <w:rPr>
                  <w:sz w:val="20"/>
                  <w:szCs w:val="20"/>
                  <w:lang w:val="es-ES"/>
                </w:rPr>
                <w:delText>-1.5</w:delText>
              </w:r>
            </w:del>
          </w:p>
        </w:tc>
        <w:tc>
          <w:tcPr>
            <w:tcW w:w="712" w:type="dxa"/>
            <w:shd w:val="pct10" w:color="auto" w:fill="auto"/>
          </w:tcPr>
          <w:p w:rsidR="00E937F8" w:rsidRPr="00095D1F" w:rsidDel="000A4976" w:rsidRDefault="00E937F8" w:rsidP="00016DA2">
            <w:pPr>
              <w:pStyle w:val="Paragraph"/>
              <w:numPr>
                <w:ilvl w:val="0"/>
                <w:numId w:val="0"/>
              </w:numPr>
              <w:spacing w:before="0" w:after="0"/>
              <w:jc w:val="center"/>
              <w:rPr>
                <w:del w:id="213" w:author="Alejandro Támola" w:date="2014-10-20T11:03:00Z"/>
                <w:sz w:val="20"/>
                <w:szCs w:val="20"/>
                <w:lang w:val="es-ES"/>
              </w:rPr>
            </w:pPr>
            <w:del w:id="214" w:author="Alejandro Támola" w:date="2014-10-20T11:03:00Z">
              <w:r w:rsidRPr="00095D1F" w:rsidDel="000A4976">
                <w:rPr>
                  <w:sz w:val="20"/>
                  <w:szCs w:val="20"/>
                  <w:lang w:val="es-ES"/>
                </w:rPr>
                <w:delText>-1.5</w:delText>
              </w:r>
            </w:del>
          </w:p>
        </w:tc>
        <w:tc>
          <w:tcPr>
            <w:tcW w:w="760" w:type="dxa"/>
            <w:shd w:val="pct10" w:color="auto" w:fill="auto"/>
          </w:tcPr>
          <w:p w:rsidR="00E937F8" w:rsidRPr="00095D1F" w:rsidDel="000A4976" w:rsidRDefault="00E937F8" w:rsidP="00016DA2">
            <w:pPr>
              <w:pStyle w:val="Paragraph"/>
              <w:numPr>
                <w:ilvl w:val="0"/>
                <w:numId w:val="0"/>
              </w:numPr>
              <w:spacing w:before="0" w:after="0"/>
              <w:jc w:val="center"/>
              <w:rPr>
                <w:del w:id="215" w:author="Alejandro Támola" w:date="2014-10-20T11:03:00Z"/>
                <w:sz w:val="20"/>
                <w:szCs w:val="20"/>
                <w:lang w:val="es-ES"/>
              </w:rPr>
            </w:pPr>
            <w:del w:id="216" w:author="Alejandro Támola" w:date="2014-10-20T11:03:00Z">
              <w:r w:rsidRPr="00095D1F" w:rsidDel="000A4976">
                <w:rPr>
                  <w:sz w:val="20"/>
                  <w:szCs w:val="20"/>
                  <w:lang w:val="es-ES"/>
                </w:rPr>
                <w:delText>-10.5</w:delText>
              </w:r>
            </w:del>
          </w:p>
        </w:tc>
      </w:tr>
    </w:tbl>
    <w:p w:rsidR="001D3AC7" w:rsidRPr="00095D1F" w:rsidRDefault="001403B0" w:rsidP="00831C98">
      <w:pPr>
        <w:pStyle w:val="Paragraph"/>
        <w:numPr>
          <w:ilvl w:val="0"/>
          <w:numId w:val="0"/>
        </w:numPr>
        <w:spacing w:before="0" w:after="0"/>
        <w:ind w:left="720"/>
        <w:rPr>
          <w:lang w:val="es-ES"/>
        </w:rPr>
      </w:pPr>
      <w:r w:rsidRPr="00095D1F">
        <w:rPr>
          <w:sz w:val="18"/>
          <w:szCs w:val="18"/>
          <w:lang w:val="es-ES"/>
        </w:rPr>
        <w:t xml:space="preserve">Nota: </w:t>
      </w:r>
      <w:del w:id="217" w:author="Alejandro Támola" w:date="2014-10-20T11:04:00Z">
        <w:r w:rsidRPr="00095D1F" w:rsidDel="000A4976">
          <w:rPr>
            <w:sz w:val="18"/>
            <w:szCs w:val="18"/>
            <w:lang w:val="es-ES"/>
          </w:rPr>
          <w:delText>Esc. 1-6 denota los casos en los que la línea se desembolsa en t=1,…,t=6; el costos asociado son los US$300 millones netos de comisiones. El caso 7 considera la eventualidad de que la línea no es retirada</w:delText>
        </w:r>
        <w:r w:rsidR="00016DA2" w:rsidRPr="00095D1F" w:rsidDel="000A4976">
          <w:rPr>
            <w:sz w:val="18"/>
            <w:szCs w:val="18"/>
            <w:lang w:val="es-ES"/>
          </w:rPr>
          <w:delText>, con</w:delText>
        </w:r>
      </w:del>
      <w:ins w:id="218" w:author="Alejandro Támola" w:date="2014-10-20T11:04:00Z">
        <w:r w:rsidR="000A4976">
          <w:rPr>
            <w:sz w:val="18"/>
            <w:szCs w:val="18"/>
            <w:lang w:val="es-ES"/>
          </w:rPr>
          <w:t>El gobierno se compromete a mantener una cobertura mínima año a año con independencia de si se dispara el desembolso de la línea o no.</w:t>
        </w:r>
      </w:ins>
      <w:del w:id="219" w:author="Alejandro Támola" w:date="2014-10-20T11:04:00Z">
        <w:r w:rsidR="00016DA2" w:rsidRPr="00095D1F" w:rsidDel="000A4976">
          <w:rPr>
            <w:sz w:val="18"/>
            <w:szCs w:val="18"/>
            <w:lang w:val="es-ES"/>
          </w:rPr>
          <w:delText xml:space="preserve"> lo cual el costo negativo total refleja el flujo de comisiones recibidas por la apertura y mantenimiento de la línea contingente cuyo producto es el número de prestaciones sociales potencialmente aseguradas.</w:delText>
        </w:r>
      </w:del>
    </w:p>
    <w:p w:rsidR="001D3AC7" w:rsidRPr="00095D1F" w:rsidRDefault="001D3AC7" w:rsidP="001D3AC7">
      <w:pPr>
        <w:pStyle w:val="Paragraph"/>
        <w:rPr>
          <w:lang w:val="es-ES"/>
        </w:rPr>
        <w:sectPr w:rsidR="001D3AC7" w:rsidRPr="00095D1F" w:rsidSect="00CE5215">
          <w:type w:val="continuous"/>
          <w:pgSz w:w="12240" w:h="15840"/>
          <w:pgMar w:top="1440" w:right="1800" w:bottom="1440" w:left="1800" w:header="720" w:footer="720" w:gutter="0"/>
          <w:cols w:space="720"/>
          <w:docGrid w:linePitch="360"/>
        </w:sectPr>
      </w:pPr>
    </w:p>
    <w:p w:rsidR="001D3AC7" w:rsidRPr="00095D1F" w:rsidRDefault="001D3AC7" w:rsidP="003504A9">
      <w:pPr>
        <w:pStyle w:val="Chapter"/>
        <w:rPr>
          <w:lang w:val="es-ES"/>
        </w:rPr>
      </w:pPr>
      <w:bookmarkStart w:id="220" w:name="_Toc399503989"/>
      <w:r w:rsidRPr="00095D1F">
        <w:rPr>
          <w:lang w:val="es-ES"/>
        </w:rPr>
        <w:lastRenderedPageBreak/>
        <w:t>monitoreo</w:t>
      </w:r>
      <w:bookmarkEnd w:id="220"/>
    </w:p>
    <w:p w:rsidR="00B37012" w:rsidRPr="00095D1F" w:rsidRDefault="003504A9" w:rsidP="003504A9">
      <w:pPr>
        <w:pStyle w:val="FirstHeading"/>
        <w:ind w:left="720"/>
        <w:rPr>
          <w:lang w:val="es-ES"/>
        </w:rPr>
      </w:pPr>
      <w:r w:rsidRPr="00095D1F">
        <w:rPr>
          <w:lang w:val="es-ES"/>
        </w:rPr>
        <w:fldChar w:fldCharType="begin"/>
      </w:r>
      <w:r w:rsidRPr="00095D1F">
        <w:rPr>
          <w:lang w:val="es-ES"/>
        </w:rPr>
        <w:instrText xml:space="preserve"> SEQ "</w:instrText>
      </w:r>
      <w:r w:rsidR="00D25A16" w:rsidRPr="00095D1F">
        <w:rPr>
          <w:lang w:val="es-ES"/>
        </w:rPr>
        <w:fldChar w:fldCharType="begin"/>
      </w:r>
      <w:r w:rsidR="00D25A16" w:rsidRPr="00095D1F">
        <w:rPr>
          <w:lang w:val="es-ES"/>
        </w:rPr>
        <w:instrText xml:space="preserve"> SECTION  \* MERGEFORMAT </w:instrText>
      </w:r>
      <w:r w:rsidR="00D25A16" w:rsidRPr="00095D1F">
        <w:rPr>
          <w:lang w:val="es-ES"/>
        </w:rPr>
        <w:fldChar w:fldCharType="separate"/>
      </w:r>
      <w:r w:rsidRPr="00095D1F">
        <w:rPr>
          <w:lang w:val="es-ES"/>
        </w:rPr>
        <w:instrText>4</w:instrText>
      </w:r>
      <w:r w:rsidR="00D25A16" w:rsidRPr="00095D1F">
        <w:rPr>
          <w:lang w:val="es-ES"/>
        </w:rPr>
        <w:fldChar w:fldCharType="end"/>
      </w:r>
      <w:r w:rsidRPr="00095D1F">
        <w:rPr>
          <w:lang w:val="es-ES"/>
        </w:rPr>
        <w:instrText xml:space="preserve">#"\* ALPHABETIC \* MERGEFORMAT </w:instrText>
      </w:r>
      <w:r w:rsidRPr="00095D1F">
        <w:rPr>
          <w:lang w:val="es-ES"/>
        </w:rPr>
        <w:fldChar w:fldCharType="separate"/>
      </w:r>
      <w:bookmarkStart w:id="221" w:name="_Toc399503990"/>
      <w:r w:rsidRPr="00095D1F">
        <w:rPr>
          <w:noProof/>
          <w:lang w:val="es-ES"/>
        </w:rPr>
        <w:t>A</w:t>
      </w:r>
      <w:r w:rsidRPr="00095D1F">
        <w:rPr>
          <w:lang w:val="es-ES"/>
        </w:rPr>
        <w:fldChar w:fldCharType="end"/>
      </w:r>
      <w:r w:rsidRPr="00095D1F">
        <w:rPr>
          <w:lang w:val="es-ES"/>
        </w:rPr>
        <w:t>.</w:t>
      </w:r>
      <w:r w:rsidRPr="00095D1F">
        <w:rPr>
          <w:lang w:val="es-ES"/>
        </w:rPr>
        <w:tab/>
      </w:r>
      <w:r w:rsidR="00B37012" w:rsidRPr="00095D1F">
        <w:rPr>
          <w:lang w:val="es-ES"/>
        </w:rPr>
        <w:t>Condiciones marco para el monitoreo</w:t>
      </w:r>
      <w:bookmarkEnd w:id="221"/>
    </w:p>
    <w:p w:rsidR="00B37012" w:rsidRPr="00095D1F" w:rsidRDefault="00B37012" w:rsidP="00D25A16">
      <w:pPr>
        <w:pStyle w:val="Paragraph"/>
        <w:tabs>
          <w:tab w:val="clear" w:pos="2448"/>
          <w:tab w:val="num" w:pos="720"/>
        </w:tabs>
        <w:ind w:left="720" w:hanging="720"/>
        <w:rPr>
          <w:lang w:val="es-ES"/>
        </w:rPr>
      </w:pPr>
      <w:r w:rsidRPr="00095D1F">
        <w:rPr>
          <w:b/>
          <w:lang w:val="es-ES"/>
        </w:rPr>
        <w:t>Organización y canalización</w:t>
      </w:r>
      <w:r w:rsidRPr="00095D1F">
        <w:rPr>
          <w:lang w:val="es-ES"/>
        </w:rPr>
        <w:t xml:space="preserve">. El Bono de Desarrollo Humano tiene responsabilidad compartida del Estado en cabeza de los Ministerios de Salud, Educación y el MIES. El Ministerio de Finanzas </w:t>
      </w:r>
      <w:del w:id="222" w:author="Diego Herrera" w:date="2014-10-20T22:38:00Z">
        <w:r w:rsidRPr="00095D1F" w:rsidDel="00696BA8">
          <w:rPr>
            <w:lang w:val="es-ES"/>
          </w:rPr>
          <w:delText>como prestatario y agencia ejecutora</w:delText>
        </w:r>
      </w:del>
      <w:ins w:id="223" w:author="Diego Herrera" w:date="2014-10-20T22:38:00Z">
        <w:r w:rsidR="00696BA8">
          <w:rPr>
            <w:lang w:val="es-ES"/>
          </w:rPr>
          <w:t>Organismo Ejecutor</w:t>
        </w:r>
      </w:ins>
      <w:r w:rsidRPr="00095D1F">
        <w:rPr>
          <w:lang w:val="es-ES"/>
        </w:rPr>
        <w:t xml:space="preserve"> asume la responsabilidad de canalizar los fondos del desembolso para su utilización en las transferencias sociales objeto del presente programa. </w:t>
      </w:r>
    </w:p>
    <w:p w:rsidR="00B37012" w:rsidRPr="00095D1F" w:rsidRDefault="00B37012" w:rsidP="00D25A16">
      <w:pPr>
        <w:pStyle w:val="Paragraph"/>
        <w:tabs>
          <w:tab w:val="clear" w:pos="2448"/>
          <w:tab w:val="num" w:pos="720"/>
        </w:tabs>
        <w:ind w:left="720" w:hanging="720"/>
        <w:rPr>
          <w:lang w:val="es-ES"/>
        </w:rPr>
      </w:pPr>
      <w:r w:rsidRPr="00095D1F">
        <w:rPr>
          <w:b/>
          <w:lang w:val="es-ES"/>
        </w:rPr>
        <w:lastRenderedPageBreak/>
        <w:t>Gestión</w:t>
      </w:r>
      <w:r w:rsidRPr="00095D1F">
        <w:rPr>
          <w:lang w:val="es-ES"/>
        </w:rPr>
        <w:t xml:space="preserve">. El Ministerio de Finanzas canalizará los fondos en tanto considere que la adecuada gestión de los mismos se mantiene dentro del espíritu de apoyo del presente programa a las políticas sociales de la República del Ecuador. </w:t>
      </w:r>
      <w:r w:rsidR="007C48B4" w:rsidRPr="00095D1F">
        <w:rPr>
          <w:lang w:val="es-ES"/>
        </w:rPr>
        <w:t xml:space="preserve">El Ministerio de Finanzas además de evaluar a su criterio si </w:t>
      </w:r>
      <w:r w:rsidRPr="00095D1F">
        <w:rPr>
          <w:lang w:val="es-ES"/>
        </w:rPr>
        <w:t>la gestión</w:t>
      </w:r>
      <w:r w:rsidR="007C48B4" w:rsidRPr="00095D1F">
        <w:rPr>
          <w:lang w:val="es-ES"/>
        </w:rPr>
        <w:t xml:space="preserve"> del BDH en lo que hace a </w:t>
      </w:r>
      <w:r w:rsidRPr="00095D1F">
        <w:rPr>
          <w:lang w:val="es-ES"/>
        </w:rPr>
        <w:t>planificación, estructuración, coordinación, seguimiento operativo, seguimiento legal, control contable y financiero</w:t>
      </w:r>
      <w:r w:rsidR="007C48B4" w:rsidRPr="00095D1F">
        <w:rPr>
          <w:lang w:val="es-ES"/>
        </w:rPr>
        <w:t xml:space="preserve"> es adecuada para canalizar los fondos</w:t>
      </w:r>
      <w:r w:rsidRPr="00095D1F">
        <w:rPr>
          <w:lang w:val="es-ES"/>
        </w:rPr>
        <w:t>,</w:t>
      </w:r>
      <w:r w:rsidR="007C48B4" w:rsidRPr="00095D1F">
        <w:rPr>
          <w:lang w:val="es-ES"/>
        </w:rPr>
        <w:t xml:space="preserve"> proveerá la información necesaria para que el BID pueda dar adecuado</w:t>
      </w:r>
      <w:r w:rsidRPr="00095D1F">
        <w:rPr>
          <w:lang w:val="es-ES"/>
        </w:rPr>
        <w:t xml:space="preserve"> monitoreo, evaluación, y cualquier otra función que sea necesaria </w:t>
      </w:r>
      <w:r w:rsidR="007C48B4" w:rsidRPr="00095D1F">
        <w:rPr>
          <w:lang w:val="es-ES"/>
        </w:rPr>
        <w:t xml:space="preserve">dentro del objetivo establecido por el programa. </w:t>
      </w:r>
    </w:p>
    <w:p w:rsidR="00B37012" w:rsidRPr="00095D1F" w:rsidRDefault="00B37012" w:rsidP="00D25A16">
      <w:pPr>
        <w:pStyle w:val="Paragraph"/>
        <w:tabs>
          <w:tab w:val="clear" w:pos="2448"/>
          <w:tab w:val="num" w:pos="720"/>
        </w:tabs>
        <w:ind w:left="720" w:hanging="720"/>
        <w:rPr>
          <w:lang w:val="es-ES"/>
        </w:rPr>
      </w:pPr>
      <w:r w:rsidRPr="00095D1F">
        <w:rPr>
          <w:b/>
          <w:lang w:val="es-ES"/>
        </w:rPr>
        <w:t>Coordinación de normativas</w:t>
      </w:r>
      <w:r w:rsidRPr="00095D1F">
        <w:rPr>
          <w:lang w:val="es-ES"/>
        </w:rPr>
        <w:t>. Las normas que regirán la ejecución de</w:t>
      </w:r>
      <w:r w:rsidR="007C48B4" w:rsidRPr="00095D1F">
        <w:rPr>
          <w:lang w:val="es-ES"/>
        </w:rPr>
        <w:t xml:space="preserve"> </w:t>
      </w:r>
      <w:r w:rsidRPr="00095D1F">
        <w:rPr>
          <w:lang w:val="es-ES"/>
        </w:rPr>
        <w:t>l</w:t>
      </w:r>
      <w:r w:rsidR="007C48B4" w:rsidRPr="00095D1F">
        <w:rPr>
          <w:lang w:val="es-ES"/>
        </w:rPr>
        <w:t xml:space="preserve">os recursos en los objetivos sociales serán aquellas sean aplicables a los recursos normales utilizados en los mismos, en tanto que las condiciones que darán lugar al desembolso de los fondos serán las definidas en </w:t>
      </w:r>
      <w:r w:rsidR="003504A9" w:rsidRPr="00095D1F">
        <w:rPr>
          <w:lang w:val="es-ES"/>
        </w:rPr>
        <w:t>el POD</w:t>
      </w:r>
      <w:r w:rsidR="007C48B4" w:rsidRPr="00095D1F">
        <w:rPr>
          <w:lang w:val="es-ES"/>
        </w:rPr>
        <w:t xml:space="preserve"> según lo</w:t>
      </w:r>
      <w:r w:rsidRPr="00095D1F">
        <w:rPr>
          <w:lang w:val="es-ES"/>
        </w:rPr>
        <w:t xml:space="preserve"> acordado entre el </w:t>
      </w:r>
      <w:r w:rsidR="007C48B4" w:rsidRPr="00095D1F">
        <w:rPr>
          <w:lang w:val="es-ES"/>
        </w:rPr>
        <w:t>Banco y el Ministerio de Finanzas</w:t>
      </w:r>
      <w:r w:rsidRPr="00095D1F">
        <w:rPr>
          <w:lang w:val="es-ES"/>
        </w:rPr>
        <w:t>,</w:t>
      </w:r>
      <w:r w:rsidR="007C48B4" w:rsidRPr="00095D1F">
        <w:rPr>
          <w:lang w:val="es-ES"/>
        </w:rPr>
        <w:t xml:space="preserve"> siempre en cumplimiento de las leyes y prácticas financieras del país y e</w:t>
      </w:r>
      <w:r w:rsidR="00083DB7" w:rsidRPr="00095D1F">
        <w:rPr>
          <w:lang w:val="es-ES"/>
        </w:rPr>
        <w:t>n</w:t>
      </w:r>
      <w:r w:rsidRPr="00095D1F">
        <w:rPr>
          <w:lang w:val="es-ES"/>
        </w:rPr>
        <w:t xml:space="preserve"> acuerdo con las normas y políticas del</w:t>
      </w:r>
      <w:r w:rsidR="00083DB7" w:rsidRPr="00095D1F">
        <w:rPr>
          <w:lang w:val="es-ES"/>
        </w:rPr>
        <w:t xml:space="preserve"> BID</w:t>
      </w:r>
      <w:r w:rsidRPr="00095D1F">
        <w:rPr>
          <w:lang w:val="es-ES"/>
        </w:rPr>
        <w:t xml:space="preserve">. </w:t>
      </w:r>
    </w:p>
    <w:p w:rsidR="00B37012" w:rsidRPr="00095D1F" w:rsidRDefault="009C3799" w:rsidP="00D25A16">
      <w:pPr>
        <w:pStyle w:val="Paragraph"/>
        <w:tabs>
          <w:tab w:val="clear" w:pos="2448"/>
          <w:tab w:val="num" w:pos="720"/>
        </w:tabs>
        <w:ind w:left="720" w:hanging="720"/>
        <w:rPr>
          <w:lang w:val="es-ES"/>
        </w:rPr>
      </w:pPr>
      <w:r w:rsidRPr="00095D1F">
        <w:rPr>
          <w:b/>
          <w:lang w:val="es-ES"/>
        </w:rPr>
        <w:t>Disparadores</w:t>
      </w:r>
      <w:r w:rsidRPr="00095D1F">
        <w:rPr>
          <w:lang w:val="es-ES"/>
        </w:rPr>
        <w:t>. Las condiciones establecidas como disparadores se detallan en el POD (</w:t>
      </w:r>
      <w:r w:rsidRPr="00095D1F">
        <w:rPr>
          <w:highlight w:val="yellow"/>
          <w:lang w:val="es-ES"/>
        </w:rPr>
        <w:t>LINK</w:t>
      </w:r>
      <w:r w:rsidRPr="00095D1F">
        <w:rPr>
          <w:lang w:val="es-ES"/>
        </w:rPr>
        <w:t>)</w:t>
      </w:r>
      <w:r w:rsidR="00B37012" w:rsidRPr="00095D1F">
        <w:rPr>
          <w:lang w:val="es-ES"/>
        </w:rPr>
        <w:t>.</w:t>
      </w:r>
    </w:p>
    <w:p w:rsidR="00B37012" w:rsidRPr="00095D1F" w:rsidRDefault="00B37012" w:rsidP="00D25A16">
      <w:pPr>
        <w:pStyle w:val="Paragraph"/>
        <w:tabs>
          <w:tab w:val="clear" w:pos="2448"/>
          <w:tab w:val="num" w:pos="720"/>
        </w:tabs>
        <w:ind w:left="720" w:hanging="720"/>
        <w:rPr>
          <w:lang w:val="es-ES"/>
        </w:rPr>
      </w:pPr>
      <w:r w:rsidRPr="00095D1F">
        <w:rPr>
          <w:b/>
          <w:lang w:val="es-ES"/>
        </w:rPr>
        <w:t>Costos transacción o financieros</w:t>
      </w:r>
      <w:r w:rsidRPr="00095D1F">
        <w:rPr>
          <w:lang w:val="es-ES"/>
        </w:rPr>
        <w:t>. Se espera que el monitoreo no implique costos adicionales</w:t>
      </w:r>
      <w:r w:rsidR="00D664E9" w:rsidRPr="00095D1F">
        <w:rPr>
          <w:lang w:val="es-ES"/>
        </w:rPr>
        <w:t xml:space="preserve"> significativos</w:t>
      </w:r>
      <w:r w:rsidRPr="00095D1F">
        <w:rPr>
          <w:lang w:val="es-ES"/>
        </w:rPr>
        <w:t xml:space="preserve"> a los ya incluidos en la operación normal del </w:t>
      </w:r>
      <w:r w:rsidR="00D664E9" w:rsidRPr="00095D1F">
        <w:rPr>
          <w:lang w:val="es-ES"/>
        </w:rPr>
        <w:t xml:space="preserve">Ministerio de Finanzas, </w:t>
      </w:r>
      <w:r w:rsidRPr="00095D1F">
        <w:rPr>
          <w:lang w:val="es-ES"/>
        </w:rPr>
        <w:t>institución que ya tiene en funcionamiento departamentos y personal dedicados a estas tareas, cuyos costos operativos no se verán mayormente afectado por las operaciones adicionales requeridas por este programa ya que existe la suficiente capacidad instalada (a nivel técnico y operativo).</w:t>
      </w:r>
    </w:p>
    <w:p w:rsidR="00B37012" w:rsidRPr="00095D1F" w:rsidRDefault="00B37012" w:rsidP="00D25A16">
      <w:pPr>
        <w:pStyle w:val="Paragraph"/>
        <w:tabs>
          <w:tab w:val="clear" w:pos="2448"/>
          <w:tab w:val="num" w:pos="720"/>
        </w:tabs>
        <w:ind w:left="720" w:hanging="720"/>
        <w:rPr>
          <w:lang w:val="es-ES"/>
        </w:rPr>
      </w:pPr>
      <w:r w:rsidRPr="00095D1F">
        <w:rPr>
          <w:lang w:val="es-ES"/>
        </w:rPr>
        <w:t xml:space="preserve">Aceptación matriz de resultados. Existe acuerdo entre el BID y el </w:t>
      </w:r>
      <w:r w:rsidR="00D664E9" w:rsidRPr="00095D1F">
        <w:rPr>
          <w:lang w:val="es-ES"/>
        </w:rPr>
        <w:t xml:space="preserve">Ministerio de Finanzas </w:t>
      </w:r>
      <w:r w:rsidRPr="00095D1F">
        <w:rPr>
          <w:lang w:val="es-ES"/>
        </w:rPr>
        <w:t>(</w:t>
      </w:r>
      <w:del w:id="224" w:author="Diego Herrera" w:date="2014-10-20T22:38:00Z">
        <w:r w:rsidRPr="00095D1F" w:rsidDel="00696BA8">
          <w:rPr>
            <w:lang w:val="es-ES"/>
          </w:rPr>
          <w:delText xml:space="preserve">prestatario y </w:delText>
        </w:r>
      </w:del>
      <w:ins w:id="225" w:author="Diego Herrera" w:date="2014-10-20T22:38:00Z">
        <w:r w:rsidR="00696BA8">
          <w:rPr>
            <w:lang w:val="es-ES"/>
          </w:rPr>
          <w:t>O</w:t>
        </w:r>
      </w:ins>
      <w:del w:id="226" w:author="Diego Herrera" w:date="2014-10-20T22:38:00Z">
        <w:r w:rsidRPr="00095D1F" w:rsidDel="00696BA8">
          <w:rPr>
            <w:lang w:val="es-ES"/>
          </w:rPr>
          <w:delText>o</w:delText>
        </w:r>
      </w:del>
      <w:r w:rsidRPr="00095D1F">
        <w:rPr>
          <w:lang w:val="es-ES"/>
        </w:rPr>
        <w:t xml:space="preserve">rganismo </w:t>
      </w:r>
      <w:ins w:id="227" w:author="Diego Herrera" w:date="2014-10-20T22:38:00Z">
        <w:r w:rsidR="00696BA8">
          <w:rPr>
            <w:lang w:val="es-ES"/>
          </w:rPr>
          <w:t>E</w:t>
        </w:r>
      </w:ins>
      <w:del w:id="228" w:author="Diego Herrera" w:date="2014-10-20T22:38:00Z">
        <w:r w:rsidRPr="00095D1F" w:rsidDel="00696BA8">
          <w:rPr>
            <w:lang w:val="es-ES"/>
          </w:rPr>
          <w:delText>e</w:delText>
        </w:r>
      </w:del>
      <w:r w:rsidRPr="00095D1F">
        <w:rPr>
          <w:lang w:val="es-ES"/>
        </w:rPr>
        <w:t>jecutor) a los efectos de usar la matriz de resultados para guiar el monitoreo de la información.</w:t>
      </w:r>
    </w:p>
    <w:p w:rsidR="00B37012" w:rsidRPr="00095D1F" w:rsidRDefault="00B37012" w:rsidP="00B37012">
      <w:pPr>
        <w:pStyle w:val="FirstHeading"/>
        <w:numPr>
          <w:ilvl w:val="0"/>
          <w:numId w:val="8"/>
        </w:numPr>
        <w:ind w:left="540" w:hanging="540"/>
        <w:rPr>
          <w:lang w:val="es-ES"/>
        </w:rPr>
      </w:pPr>
      <w:r w:rsidRPr="00095D1F">
        <w:rPr>
          <w:lang w:val="es-ES"/>
        </w:rPr>
        <w:fldChar w:fldCharType="begin"/>
      </w:r>
      <w:r w:rsidRPr="00095D1F">
        <w:rPr>
          <w:lang w:val="es-ES"/>
        </w:rPr>
        <w:instrText xml:space="preserve"> SEQ "</w:instrText>
      </w:r>
      <w:r w:rsidRPr="00095D1F">
        <w:rPr>
          <w:lang w:val="es-ES"/>
        </w:rPr>
        <w:fldChar w:fldCharType="begin"/>
      </w:r>
      <w:r w:rsidRPr="00095D1F">
        <w:rPr>
          <w:lang w:val="es-ES"/>
        </w:rPr>
        <w:instrText xml:space="preserve"> SECTION  \* MERGEFORMAT </w:instrText>
      </w:r>
      <w:r w:rsidRPr="00095D1F">
        <w:rPr>
          <w:lang w:val="es-ES"/>
        </w:rPr>
        <w:fldChar w:fldCharType="separate"/>
      </w:r>
      <w:r w:rsidRPr="00095D1F">
        <w:rPr>
          <w:lang w:val="es-ES"/>
        </w:rPr>
        <w:instrText>3</w:instrText>
      </w:r>
      <w:r w:rsidRPr="00095D1F">
        <w:rPr>
          <w:lang w:val="es-ES"/>
        </w:rPr>
        <w:fldChar w:fldCharType="end"/>
      </w:r>
      <w:r w:rsidRPr="00095D1F">
        <w:rPr>
          <w:lang w:val="es-ES"/>
        </w:rPr>
        <w:instrText xml:space="preserve">#"\* ALPHABETIC \* MERGEFORMAT </w:instrText>
      </w:r>
      <w:r w:rsidRPr="00095D1F">
        <w:rPr>
          <w:lang w:val="es-ES"/>
        </w:rPr>
        <w:fldChar w:fldCharType="separate"/>
      </w:r>
      <w:bookmarkStart w:id="229" w:name="_Toc398652548"/>
      <w:bookmarkStart w:id="230" w:name="_Toc399503991"/>
      <w:r w:rsidRPr="00095D1F">
        <w:rPr>
          <w:noProof/>
          <w:lang w:val="es-ES"/>
        </w:rPr>
        <w:t>B</w:t>
      </w:r>
      <w:r w:rsidRPr="00095D1F">
        <w:rPr>
          <w:lang w:val="es-ES"/>
        </w:rPr>
        <w:fldChar w:fldCharType="end"/>
      </w:r>
      <w:r w:rsidRPr="00095D1F">
        <w:rPr>
          <w:lang w:val="es-ES"/>
        </w:rPr>
        <w:t>.</w:t>
      </w:r>
      <w:r w:rsidRPr="00095D1F">
        <w:rPr>
          <w:lang w:val="es-ES"/>
        </w:rPr>
        <w:tab/>
        <w:t>Indicadores de monitoreo</w:t>
      </w:r>
      <w:bookmarkEnd w:id="229"/>
      <w:bookmarkEnd w:id="230"/>
      <w:r w:rsidRPr="00095D1F">
        <w:rPr>
          <w:lang w:val="es-ES"/>
        </w:rPr>
        <w:t xml:space="preserve"> </w:t>
      </w:r>
    </w:p>
    <w:p w:rsidR="00CF7378" w:rsidRPr="00095D1F" w:rsidRDefault="00B37012" w:rsidP="00D25A16">
      <w:pPr>
        <w:pStyle w:val="Paragraph"/>
        <w:tabs>
          <w:tab w:val="clear" w:pos="2448"/>
        </w:tabs>
        <w:ind w:left="720" w:hanging="720"/>
        <w:rPr>
          <w:lang w:val="es-ES"/>
        </w:rPr>
      </w:pPr>
      <w:r w:rsidRPr="00095D1F">
        <w:rPr>
          <w:lang w:val="es-ES"/>
        </w:rPr>
        <w:t xml:space="preserve">Los indicadores a los que se dará seguimiento de la Matriz de Resultados son sintetizados en el cuadro 2.1, que establece además la fuente y frecuencia de recolección. </w:t>
      </w:r>
    </w:p>
    <w:p w:rsidR="00CF7378" w:rsidRPr="00095D1F" w:rsidRDefault="00CF7378" w:rsidP="00CF7378">
      <w:pPr>
        <w:pStyle w:val="Paragraph"/>
        <w:numPr>
          <w:ilvl w:val="0"/>
          <w:numId w:val="0"/>
        </w:numPr>
        <w:ind w:left="540"/>
        <w:jc w:val="center"/>
        <w:rPr>
          <w:lang w:val="es-ES"/>
        </w:rPr>
      </w:pPr>
      <w:r w:rsidRPr="00095D1F">
        <w:rPr>
          <w:b/>
          <w:lang w:val="es-ES"/>
        </w:rPr>
        <w:t>Cuadro 2.1 Indicadores</w:t>
      </w:r>
    </w:p>
    <w:tbl>
      <w:tblPr>
        <w:tblStyle w:val="TableGrid"/>
        <w:tblW w:w="10710" w:type="dxa"/>
        <w:tblInd w:w="-972" w:type="dxa"/>
        <w:tblLook w:val="04A0" w:firstRow="1" w:lastRow="0" w:firstColumn="1" w:lastColumn="0" w:noHBand="0" w:noVBand="1"/>
      </w:tblPr>
      <w:tblGrid>
        <w:gridCol w:w="3186"/>
        <w:gridCol w:w="3654"/>
        <w:gridCol w:w="1350"/>
        <w:gridCol w:w="2520"/>
      </w:tblGrid>
      <w:tr w:rsidR="00CF7378" w:rsidRPr="00095D1F" w:rsidTr="00CA32FD">
        <w:tc>
          <w:tcPr>
            <w:tcW w:w="3186" w:type="dxa"/>
          </w:tcPr>
          <w:p w:rsidR="00CF7378" w:rsidRPr="00095D1F" w:rsidRDefault="00CF7378" w:rsidP="00CA32FD">
            <w:pPr>
              <w:pStyle w:val="Paragraph"/>
              <w:numPr>
                <w:ilvl w:val="0"/>
                <w:numId w:val="0"/>
              </w:numPr>
              <w:spacing w:before="0" w:after="0"/>
              <w:ind w:left="547" w:hanging="547"/>
              <w:rPr>
                <w:b/>
                <w:sz w:val="20"/>
                <w:szCs w:val="20"/>
                <w:lang w:val="es-ES"/>
              </w:rPr>
            </w:pPr>
            <w:r w:rsidRPr="00095D1F">
              <w:rPr>
                <w:b/>
                <w:sz w:val="20"/>
                <w:szCs w:val="20"/>
                <w:lang w:val="es-ES"/>
              </w:rPr>
              <w:t>Indicador</w:t>
            </w:r>
          </w:p>
        </w:tc>
        <w:tc>
          <w:tcPr>
            <w:tcW w:w="3654" w:type="dxa"/>
          </w:tcPr>
          <w:p w:rsidR="00CF7378" w:rsidRPr="00095D1F" w:rsidRDefault="00CF7378" w:rsidP="00CA32FD">
            <w:pPr>
              <w:pStyle w:val="Paragraph"/>
              <w:numPr>
                <w:ilvl w:val="0"/>
                <w:numId w:val="0"/>
              </w:numPr>
              <w:spacing w:before="0" w:after="0"/>
              <w:ind w:left="547" w:hanging="547"/>
              <w:jc w:val="center"/>
              <w:rPr>
                <w:b/>
                <w:sz w:val="20"/>
                <w:szCs w:val="20"/>
                <w:lang w:val="es-ES"/>
              </w:rPr>
            </w:pPr>
            <w:r w:rsidRPr="00095D1F">
              <w:rPr>
                <w:b/>
                <w:sz w:val="20"/>
                <w:szCs w:val="20"/>
                <w:lang w:val="es-ES"/>
              </w:rPr>
              <w:t>Descripción / Fórmula</w:t>
            </w:r>
          </w:p>
        </w:tc>
        <w:tc>
          <w:tcPr>
            <w:tcW w:w="1350" w:type="dxa"/>
          </w:tcPr>
          <w:p w:rsidR="00CF7378" w:rsidRPr="00095D1F" w:rsidRDefault="00CF7378" w:rsidP="00CA32FD">
            <w:pPr>
              <w:pStyle w:val="Paragraph"/>
              <w:numPr>
                <w:ilvl w:val="0"/>
                <w:numId w:val="0"/>
              </w:numPr>
              <w:spacing w:before="0" w:after="0"/>
              <w:ind w:left="547" w:hanging="547"/>
              <w:rPr>
                <w:b/>
                <w:sz w:val="20"/>
                <w:szCs w:val="20"/>
                <w:lang w:val="es-ES"/>
              </w:rPr>
            </w:pPr>
            <w:r w:rsidRPr="00095D1F">
              <w:rPr>
                <w:b/>
                <w:sz w:val="20"/>
                <w:szCs w:val="20"/>
                <w:lang w:val="es-ES"/>
              </w:rPr>
              <w:t>Frecuencia</w:t>
            </w:r>
          </w:p>
          <w:p w:rsidR="00CF7378" w:rsidRPr="00095D1F" w:rsidRDefault="00CF7378" w:rsidP="00CA32FD">
            <w:pPr>
              <w:pStyle w:val="Paragraph"/>
              <w:numPr>
                <w:ilvl w:val="0"/>
                <w:numId w:val="0"/>
              </w:numPr>
              <w:spacing w:before="0" w:after="0"/>
              <w:ind w:left="547" w:hanging="547"/>
              <w:jc w:val="center"/>
              <w:rPr>
                <w:b/>
                <w:sz w:val="20"/>
                <w:szCs w:val="20"/>
                <w:lang w:val="es-ES"/>
              </w:rPr>
            </w:pPr>
            <w:r w:rsidRPr="00095D1F">
              <w:rPr>
                <w:b/>
                <w:sz w:val="20"/>
                <w:szCs w:val="20"/>
                <w:lang w:val="es-ES"/>
              </w:rPr>
              <w:t>de</w:t>
            </w:r>
          </w:p>
          <w:p w:rsidR="00CF7378" w:rsidRPr="00095D1F" w:rsidRDefault="00CF7378" w:rsidP="00CA32FD">
            <w:pPr>
              <w:pStyle w:val="Paragraph"/>
              <w:numPr>
                <w:ilvl w:val="0"/>
                <w:numId w:val="0"/>
              </w:numPr>
              <w:spacing w:before="0" w:after="0"/>
              <w:ind w:left="547" w:hanging="547"/>
              <w:rPr>
                <w:b/>
                <w:sz w:val="20"/>
                <w:szCs w:val="20"/>
                <w:lang w:val="es-ES"/>
              </w:rPr>
            </w:pPr>
            <w:r w:rsidRPr="00095D1F">
              <w:rPr>
                <w:b/>
                <w:sz w:val="20"/>
                <w:szCs w:val="20"/>
                <w:lang w:val="es-ES"/>
              </w:rPr>
              <w:t>medición</w:t>
            </w:r>
          </w:p>
        </w:tc>
        <w:tc>
          <w:tcPr>
            <w:tcW w:w="2520" w:type="dxa"/>
          </w:tcPr>
          <w:p w:rsidR="00CF7378" w:rsidRPr="00095D1F" w:rsidRDefault="00CF7378" w:rsidP="00CA32FD">
            <w:pPr>
              <w:pStyle w:val="Paragraph"/>
              <w:numPr>
                <w:ilvl w:val="0"/>
                <w:numId w:val="0"/>
              </w:numPr>
              <w:spacing w:before="0" w:after="0"/>
              <w:ind w:left="547" w:hanging="547"/>
              <w:rPr>
                <w:b/>
                <w:sz w:val="20"/>
                <w:szCs w:val="20"/>
                <w:lang w:val="es-ES"/>
              </w:rPr>
            </w:pPr>
            <w:r w:rsidRPr="00095D1F">
              <w:rPr>
                <w:b/>
                <w:sz w:val="20"/>
                <w:szCs w:val="20"/>
                <w:lang w:val="es-ES"/>
              </w:rPr>
              <w:t>Fuente de verificación</w:t>
            </w:r>
          </w:p>
        </w:tc>
      </w:tr>
      <w:tr w:rsidR="006B2A55" w:rsidRPr="00E937F8" w:rsidTr="00CA32FD">
        <w:tc>
          <w:tcPr>
            <w:tcW w:w="3186" w:type="dxa"/>
          </w:tcPr>
          <w:p w:rsidR="006B2A55" w:rsidRPr="00095D1F" w:rsidRDefault="006B2A55" w:rsidP="006B2A55">
            <w:pPr>
              <w:rPr>
                <w:rFonts w:ascii="Times New Roman" w:hAnsi="Times New Roman" w:cs="Times New Roman"/>
                <w:sz w:val="20"/>
                <w:szCs w:val="20"/>
                <w:lang w:val="es-ES"/>
              </w:rPr>
            </w:pPr>
            <w:r w:rsidRPr="00095D1F">
              <w:rPr>
                <w:rFonts w:ascii="Times New Roman" w:hAnsi="Times New Roman" w:cs="Times New Roman"/>
                <w:sz w:val="20"/>
                <w:szCs w:val="20"/>
                <w:lang w:val="es-ES"/>
              </w:rPr>
              <w:t>Número de transferencias sociales realizadas dentro del programa BDH</w:t>
            </w:r>
          </w:p>
        </w:tc>
        <w:tc>
          <w:tcPr>
            <w:tcW w:w="3654" w:type="dxa"/>
          </w:tcPr>
          <w:p w:rsidR="006B2A55" w:rsidRPr="00095D1F" w:rsidRDefault="006B2A55" w:rsidP="006B2A55">
            <w:pPr>
              <w:rPr>
                <w:rFonts w:ascii="Times New Roman" w:hAnsi="Times New Roman" w:cs="Times New Roman"/>
                <w:sz w:val="20"/>
                <w:szCs w:val="20"/>
                <w:lang w:val="es-ES"/>
              </w:rPr>
            </w:pPr>
            <w:r w:rsidRPr="00095D1F">
              <w:rPr>
                <w:rFonts w:ascii="Times New Roman" w:hAnsi="Times New Roman" w:cs="Times New Roman"/>
                <w:sz w:val="20"/>
                <w:szCs w:val="20"/>
                <w:lang w:val="es-ES"/>
              </w:rPr>
              <w:t>Contabiliza el número de transferencias sociales realizadas dentro del programa BDH.</w:t>
            </w:r>
          </w:p>
        </w:tc>
        <w:tc>
          <w:tcPr>
            <w:tcW w:w="1350" w:type="dxa"/>
          </w:tcPr>
          <w:p w:rsidR="006B2A55" w:rsidRPr="00095D1F" w:rsidRDefault="006B2A55" w:rsidP="00384455">
            <w:pPr>
              <w:rPr>
                <w:rFonts w:ascii="Times New Roman" w:hAnsi="Times New Roman" w:cs="Times New Roman"/>
                <w:sz w:val="20"/>
                <w:szCs w:val="20"/>
                <w:lang w:val="es-ES"/>
              </w:rPr>
            </w:pPr>
            <w:r w:rsidRPr="00095D1F">
              <w:rPr>
                <w:rFonts w:ascii="Times New Roman" w:hAnsi="Times New Roman" w:cs="Times New Roman"/>
                <w:sz w:val="20"/>
                <w:szCs w:val="20"/>
                <w:lang w:val="es-ES"/>
              </w:rPr>
              <w:t>Trimestral y al final de la ejecución del Programa</w:t>
            </w:r>
          </w:p>
        </w:tc>
        <w:tc>
          <w:tcPr>
            <w:tcW w:w="2520" w:type="dxa"/>
          </w:tcPr>
          <w:p w:rsidR="006B2A55" w:rsidRPr="00095D1F" w:rsidRDefault="006B2A55" w:rsidP="00384455">
            <w:pPr>
              <w:rPr>
                <w:rFonts w:ascii="Times New Roman" w:hAnsi="Times New Roman" w:cs="Times New Roman"/>
                <w:sz w:val="20"/>
                <w:szCs w:val="20"/>
                <w:lang w:val="es-ES"/>
              </w:rPr>
            </w:pPr>
            <w:r w:rsidRPr="00095D1F">
              <w:rPr>
                <w:rFonts w:ascii="Times New Roman" w:hAnsi="Times New Roman" w:cs="Times New Roman"/>
                <w:sz w:val="20"/>
                <w:szCs w:val="20"/>
                <w:lang w:val="es-ES"/>
              </w:rPr>
              <w:t>MF. Información administrativa – Sistemas de información del MF.</w:t>
            </w:r>
          </w:p>
        </w:tc>
      </w:tr>
      <w:tr w:rsidR="00CF7378" w:rsidRPr="00E937F8" w:rsidTr="00CA32FD">
        <w:tc>
          <w:tcPr>
            <w:tcW w:w="3186" w:type="dxa"/>
          </w:tcPr>
          <w:p w:rsidR="00CF7378" w:rsidRPr="00095D1F" w:rsidRDefault="00CF7378" w:rsidP="000A4976">
            <w:pPr>
              <w:rPr>
                <w:rFonts w:ascii="Times New Roman" w:hAnsi="Times New Roman" w:cs="Times New Roman"/>
                <w:sz w:val="20"/>
                <w:szCs w:val="20"/>
                <w:lang w:val="es-ES"/>
              </w:rPr>
            </w:pPr>
            <w:r w:rsidRPr="00095D1F">
              <w:rPr>
                <w:rFonts w:ascii="Times New Roman" w:hAnsi="Times New Roman" w:cs="Times New Roman"/>
                <w:sz w:val="20"/>
                <w:szCs w:val="20"/>
                <w:lang w:val="es-ES"/>
              </w:rPr>
              <w:t xml:space="preserve">Número de </w:t>
            </w:r>
            <w:r w:rsidR="004A7FB0" w:rsidRPr="00095D1F">
              <w:rPr>
                <w:rFonts w:ascii="Times New Roman" w:hAnsi="Times New Roman" w:cs="Times New Roman"/>
                <w:sz w:val="20"/>
                <w:szCs w:val="20"/>
                <w:lang w:val="es-ES"/>
              </w:rPr>
              <w:t xml:space="preserve">transferencias sociales </w:t>
            </w:r>
            <w:del w:id="231" w:author="Alejandro Támola" w:date="2014-10-20T11:08:00Z">
              <w:r w:rsidR="004A7FB0" w:rsidRPr="00095D1F" w:rsidDel="000A4976">
                <w:rPr>
                  <w:rFonts w:ascii="Times New Roman" w:hAnsi="Times New Roman" w:cs="Times New Roman"/>
                  <w:sz w:val="20"/>
                  <w:szCs w:val="20"/>
                  <w:lang w:val="es-ES"/>
                </w:rPr>
                <w:delText>mantenidas a partir del desembolso de la línea.</w:delText>
              </w:r>
            </w:del>
            <w:ins w:id="232" w:author="Alejandro Támola" w:date="2014-10-20T11:08:00Z">
              <w:r w:rsidR="000A4976">
                <w:rPr>
                  <w:rFonts w:ascii="Times New Roman" w:hAnsi="Times New Roman" w:cs="Times New Roman"/>
                  <w:sz w:val="20"/>
                  <w:szCs w:val="20"/>
                  <w:lang w:val="es-ES"/>
                </w:rPr>
                <w:t>garantizadas</w:t>
              </w:r>
            </w:ins>
          </w:p>
        </w:tc>
        <w:tc>
          <w:tcPr>
            <w:tcW w:w="3654" w:type="dxa"/>
          </w:tcPr>
          <w:p w:rsidR="00CF7378" w:rsidRPr="00095D1F" w:rsidRDefault="004A7FB0" w:rsidP="004A7FB0">
            <w:pPr>
              <w:rPr>
                <w:rFonts w:ascii="Times New Roman" w:hAnsi="Times New Roman" w:cs="Times New Roman"/>
                <w:sz w:val="20"/>
                <w:szCs w:val="20"/>
                <w:lang w:val="es-ES"/>
              </w:rPr>
            </w:pPr>
            <w:r w:rsidRPr="00095D1F">
              <w:rPr>
                <w:rFonts w:ascii="Times New Roman" w:hAnsi="Times New Roman" w:cs="Times New Roman"/>
                <w:sz w:val="20"/>
                <w:szCs w:val="20"/>
                <w:lang w:val="es-ES"/>
              </w:rPr>
              <w:t xml:space="preserve">Contabiliza el número de transferencias sociales mantenidas </w:t>
            </w:r>
            <w:r w:rsidR="00CF7378" w:rsidRPr="00095D1F">
              <w:rPr>
                <w:rFonts w:ascii="Times New Roman" w:hAnsi="Times New Roman" w:cs="Times New Roman"/>
                <w:sz w:val="20"/>
                <w:szCs w:val="20"/>
                <w:lang w:val="es-ES"/>
              </w:rPr>
              <w:t>con recursos del programa</w:t>
            </w:r>
            <w:ins w:id="233" w:author="Alejandro Támola" w:date="2014-10-20T11:08:00Z">
              <w:r w:rsidR="000A4976">
                <w:rPr>
                  <w:rFonts w:ascii="Times New Roman" w:hAnsi="Times New Roman" w:cs="Times New Roman"/>
                  <w:sz w:val="20"/>
                  <w:szCs w:val="20"/>
                  <w:lang w:val="es-ES"/>
                </w:rPr>
                <w:t xml:space="preserve"> y garantizadas a partir de</w:t>
              </w:r>
            </w:ins>
            <w:ins w:id="234" w:author="Alejandro Támola" w:date="2014-10-20T11:09:00Z">
              <w:r w:rsidR="000A4976">
                <w:rPr>
                  <w:rFonts w:ascii="Times New Roman" w:hAnsi="Times New Roman" w:cs="Times New Roman"/>
                  <w:sz w:val="20"/>
                  <w:szCs w:val="20"/>
                  <w:lang w:val="es-ES"/>
                </w:rPr>
                <w:t xml:space="preserve"> línea de crédito contingente</w:t>
              </w:r>
            </w:ins>
          </w:p>
        </w:tc>
        <w:tc>
          <w:tcPr>
            <w:tcW w:w="1350" w:type="dxa"/>
          </w:tcPr>
          <w:p w:rsidR="00CF7378" w:rsidRPr="00095D1F" w:rsidRDefault="004A7FB0" w:rsidP="00CA32FD">
            <w:pPr>
              <w:rPr>
                <w:rFonts w:ascii="Times New Roman" w:hAnsi="Times New Roman" w:cs="Times New Roman"/>
                <w:sz w:val="20"/>
                <w:szCs w:val="20"/>
                <w:lang w:val="es-ES"/>
              </w:rPr>
            </w:pPr>
            <w:r w:rsidRPr="00095D1F">
              <w:rPr>
                <w:rFonts w:ascii="Times New Roman" w:hAnsi="Times New Roman" w:cs="Times New Roman"/>
                <w:sz w:val="20"/>
                <w:szCs w:val="20"/>
                <w:lang w:val="es-ES"/>
              </w:rPr>
              <w:t>Trimestral</w:t>
            </w:r>
            <w:r w:rsidR="00CF7378" w:rsidRPr="00095D1F">
              <w:rPr>
                <w:rFonts w:ascii="Times New Roman" w:hAnsi="Times New Roman" w:cs="Times New Roman"/>
                <w:sz w:val="20"/>
                <w:szCs w:val="20"/>
                <w:lang w:val="es-ES"/>
              </w:rPr>
              <w:t xml:space="preserve"> y al final de la ejecución del Programa</w:t>
            </w:r>
          </w:p>
        </w:tc>
        <w:tc>
          <w:tcPr>
            <w:tcW w:w="2520" w:type="dxa"/>
          </w:tcPr>
          <w:p w:rsidR="00CF7378" w:rsidRPr="00095D1F" w:rsidRDefault="004A7FB0" w:rsidP="004A7FB0">
            <w:pPr>
              <w:rPr>
                <w:rFonts w:ascii="Times New Roman" w:hAnsi="Times New Roman" w:cs="Times New Roman"/>
                <w:sz w:val="20"/>
                <w:szCs w:val="20"/>
                <w:lang w:val="es-ES"/>
              </w:rPr>
            </w:pPr>
            <w:r w:rsidRPr="00095D1F">
              <w:rPr>
                <w:rFonts w:ascii="Times New Roman" w:hAnsi="Times New Roman" w:cs="Times New Roman"/>
                <w:sz w:val="20"/>
                <w:szCs w:val="20"/>
                <w:lang w:val="es-ES"/>
              </w:rPr>
              <w:t>MF</w:t>
            </w:r>
            <w:r w:rsidR="00CF7378" w:rsidRPr="00095D1F">
              <w:rPr>
                <w:rFonts w:ascii="Times New Roman" w:hAnsi="Times New Roman" w:cs="Times New Roman"/>
                <w:sz w:val="20"/>
                <w:szCs w:val="20"/>
                <w:lang w:val="es-ES"/>
              </w:rPr>
              <w:t xml:space="preserve">. Información administrativa – Sistemas de información del </w:t>
            </w:r>
            <w:r w:rsidRPr="00095D1F">
              <w:rPr>
                <w:rFonts w:ascii="Times New Roman" w:hAnsi="Times New Roman" w:cs="Times New Roman"/>
                <w:sz w:val="20"/>
                <w:szCs w:val="20"/>
                <w:lang w:val="es-ES"/>
              </w:rPr>
              <w:t>MF</w:t>
            </w:r>
            <w:r w:rsidR="00CF7378" w:rsidRPr="00095D1F">
              <w:rPr>
                <w:rFonts w:ascii="Times New Roman" w:hAnsi="Times New Roman" w:cs="Times New Roman"/>
                <w:sz w:val="20"/>
                <w:szCs w:val="20"/>
                <w:lang w:val="es-ES"/>
              </w:rPr>
              <w:t>.</w:t>
            </w:r>
          </w:p>
        </w:tc>
      </w:tr>
      <w:tr w:rsidR="004A7FB0" w:rsidRPr="00E937F8" w:rsidTr="00CA32FD">
        <w:tc>
          <w:tcPr>
            <w:tcW w:w="3186" w:type="dxa"/>
          </w:tcPr>
          <w:p w:rsidR="004A7FB0" w:rsidRPr="00095D1F" w:rsidRDefault="004A7FB0" w:rsidP="000A4976">
            <w:pPr>
              <w:rPr>
                <w:rFonts w:ascii="Times New Roman" w:hAnsi="Times New Roman" w:cs="Times New Roman"/>
                <w:sz w:val="20"/>
                <w:szCs w:val="20"/>
                <w:lang w:val="es-ES"/>
              </w:rPr>
            </w:pPr>
            <w:r w:rsidRPr="00095D1F">
              <w:rPr>
                <w:rFonts w:ascii="Times New Roman" w:hAnsi="Times New Roman" w:cs="Times New Roman"/>
                <w:sz w:val="20"/>
                <w:szCs w:val="20"/>
                <w:lang w:val="es-ES"/>
              </w:rPr>
              <w:lastRenderedPageBreak/>
              <w:t xml:space="preserve">Número de personas en los hogares alcanzados por el mantenimiento de las transferencias sociales </w:t>
            </w:r>
            <w:del w:id="235" w:author="Alejandro Támola" w:date="2014-10-20T11:10:00Z">
              <w:r w:rsidRPr="004071AD" w:rsidDel="000A4976">
                <w:rPr>
                  <w:rFonts w:ascii="Times New Roman" w:hAnsi="Times New Roman" w:cs="Times New Roman"/>
                  <w:sz w:val="20"/>
                  <w:szCs w:val="20"/>
                  <w:highlight w:val="yellow"/>
                  <w:lang w:val="es-ES"/>
                  <w:rPrChange w:id="236" w:author="Alejandro Támola" w:date="2014-10-20T10:41:00Z">
                    <w:rPr>
                      <w:rFonts w:ascii="Times New Roman" w:hAnsi="Times New Roman" w:cs="Times New Roman"/>
                      <w:sz w:val="20"/>
                      <w:szCs w:val="20"/>
                      <w:lang w:val="es-ES"/>
                    </w:rPr>
                  </w:rPrChange>
                </w:rPr>
                <w:delText>a partir del desembolso de la línea</w:delText>
              </w:r>
            </w:del>
          </w:p>
        </w:tc>
        <w:tc>
          <w:tcPr>
            <w:tcW w:w="3654" w:type="dxa"/>
          </w:tcPr>
          <w:p w:rsidR="004A7FB0" w:rsidRPr="00095D1F" w:rsidRDefault="004A7FB0" w:rsidP="00CA32FD">
            <w:pPr>
              <w:rPr>
                <w:rFonts w:ascii="Times New Roman" w:hAnsi="Times New Roman" w:cs="Times New Roman"/>
                <w:sz w:val="20"/>
                <w:szCs w:val="20"/>
                <w:lang w:val="es-ES"/>
              </w:rPr>
            </w:pPr>
            <w:r w:rsidRPr="00095D1F">
              <w:rPr>
                <w:rFonts w:ascii="Times New Roman" w:hAnsi="Times New Roman" w:cs="Times New Roman"/>
                <w:sz w:val="20"/>
                <w:szCs w:val="20"/>
                <w:lang w:val="es-ES"/>
              </w:rPr>
              <w:t>Contabiliza el número de personas en los hogares alcanzados por el mantenimiento de las transferencias sociales mantenidas con recursos del programa</w:t>
            </w:r>
            <w:ins w:id="237" w:author="Alejandro Támola" w:date="2014-10-20T11:10:00Z">
              <w:r w:rsidR="000A4976">
                <w:rPr>
                  <w:rFonts w:ascii="Times New Roman" w:hAnsi="Times New Roman" w:cs="Times New Roman"/>
                  <w:sz w:val="20"/>
                  <w:szCs w:val="20"/>
                  <w:lang w:val="es-ES"/>
                </w:rPr>
                <w:t xml:space="preserve"> y garantizadas a partir de línea de crédito contingente</w:t>
              </w:r>
            </w:ins>
          </w:p>
        </w:tc>
        <w:tc>
          <w:tcPr>
            <w:tcW w:w="1350" w:type="dxa"/>
          </w:tcPr>
          <w:p w:rsidR="004A7FB0" w:rsidRPr="00095D1F" w:rsidRDefault="004A7FB0" w:rsidP="00CA32FD">
            <w:pPr>
              <w:rPr>
                <w:rFonts w:ascii="Times New Roman" w:hAnsi="Times New Roman" w:cs="Times New Roman"/>
                <w:sz w:val="20"/>
                <w:szCs w:val="20"/>
                <w:lang w:val="es-ES"/>
              </w:rPr>
            </w:pPr>
            <w:r w:rsidRPr="00095D1F">
              <w:rPr>
                <w:rFonts w:ascii="Times New Roman" w:hAnsi="Times New Roman" w:cs="Times New Roman"/>
                <w:sz w:val="20"/>
                <w:szCs w:val="20"/>
                <w:lang w:val="es-ES"/>
              </w:rPr>
              <w:t>Trimestral y al final de la ejecución del Programa</w:t>
            </w:r>
          </w:p>
        </w:tc>
        <w:tc>
          <w:tcPr>
            <w:tcW w:w="2520" w:type="dxa"/>
          </w:tcPr>
          <w:p w:rsidR="004A7FB0" w:rsidRPr="00095D1F" w:rsidRDefault="004A7FB0" w:rsidP="00CA32FD">
            <w:pPr>
              <w:rPr>
                <w:rFonts w:ascii="Times New Roman" w:hAnsi="Times New Roman" w:cs="Times New Roman"/>
                <w:sz w:val="20"/>
                <w:szCs w:val="20"/>
                <w:lang w:val="es-ES"/>
              </w:rPr>
            </w:pPr>
            <w:r w:rsidRPr="00095D1F">
              <w:rPr>
                <w:rFonts w:ascii="Times New Roman" w:hAnsi="Times New Roman" w:cs="Times New Roman"/>
                <w:sz w:val="20"/>
                <w:szCs w:val="20"/>
                <w:lang w:val="es-ES"/>
              </w:rPr>
              <w:t>MF. Información administrativa – Sistemas de información del MF.</w:t>
            </w:r>
          </w:p>
        </w:tc>
      </w:tr>
      <w:tr w:rsidR="00F9395A" w:rsidRPr="00E937F8" w:rsidTr="00CA32FD">
        <w:tc>
          <w:tcPr>
            <w:tcW w:w="3186" w:type="dxa"/>
          </w:tcPr>
          <w:p w:rsidR="00F9395A" w:rsidRPr="00095D1F" w:rsidRDefault="00F9395A" w:rsidP="00F9395A">
            <w:pPr>
              <w:rPr>
                <w:rFonts w:ascii="Times New Roman" w:hAnsi="Times New Roman" w:cs="Times New Roman"/>
                <w:sz w:val="20"/>
                <w:szCs w:val="20"/>
                <w:lang w:val="es-ES"/>
              </w:rPr>
            </w:pPr>
            <w:r w:rsidRPr="00095D1F">
              <w:rPr>
                <w:rFonts w:ascii="Times New Roman" w:hAnsi="Times New Roman" w:cs="Times New Roman"/>
                <w:sz w:val="20"/>
                <w:szCs w:val="20"/>
                <w:lang w:val="es-ES"/>
              </w:rPr>
              <w:t>Precio “spot” para el Petróleo Ecuatoriano en relación al valor medio durante un período móvil de noventa días.</w:t>
            </w:r>
          </w:p>
        </w:tc>
        <w:tc>
          <w:tcPr>
            <w:tcW w:w="3654" w:type="dxa"/>
          </w:tcPr>
          <w:p w:rsidR="00F9395A" w:rsidRPr="00095D1F" w:rsidRDefault="00F9395A" w:rsidP="00CA32FD">
            <w:pPr>
              <w:rPr>
                <w:rFonts w:ascii="Times New Roman" w:hAnsi="Times New Roman" w:cs="Times New Roman"/>
                <w:sz w:val="20"/>
                <w:szCs w:val="20"/>
                <w:lang w:val="es-ES"/>
              </w:rPr>
            </w:pPr>
            <w:r w:rsidRPr="00095D1F">
              <w:rPr>
                <w:rFonts w:ascii="Times New Roman" w:hAnsi="Times New Roman" w:cs="Times New Roman"/>
                <w:sz w:val="20"/>
                <w:szCs w:val="20"/>
                <w:lang w:val="es-ES"/>
              </w:rPr>
              <w:t>(Precio “spot” petróleo ecuatoriano)/(precio sport promedio del petróleo ecuatoriano durante los 90 días previos)</w:t>
            </w:r>
          </w:p>
        </w:tc>
        <w:tc>
          <w:tcPr>
            <w:tcW w:w="1350" w:type="dxa"/>
          </w:tcPr>
          <w:p w:rsidR="00F9395A" w:rsidRPr="00095D1F" w:rsidRDefault="00F9395A" w:rsidP="00CA32FD">
            <w:pPr>
              <w:rPr>
                <w:rFonts w:ascii="Times New Roman" w:hAnsi="Times New Roman" w:cs="Times New Roman"/>
                <w:sz w:val="20"/>
                <w:szCs w:val="20"/>
                <w:lang w:val="es-ES"/>
              </w:rPr>
            </w:pPr>
            <w:r w:rsidRPr="00095D1F">
              <w:rPr>
                <w:rFonts w:ascii="Times New Roman" w:hAnsi="Times New Roman" w:cs="Times New Roman"/>
                <w:sz w:val="20"/>
                <w:szCs w:val="20"/>
                <w:lang w:val="es-ES"/>
              </w:rPr>
              <w:t>Trimestral y al final de la ejecución del Programa</w:t>
            </w:r>
          </w:p>
        </w:tc>
        <w:tc>
          <w:tcPr>
            <w:tcW w:w="2520" w:type="dxa"/>
          </w:tcPr>
          <w:p w:rsidR="00F9395A" w:rsidRPr="00095D1F" w:rsidRDefault="00F9395A" w:rsidP="00CA32FD">
            <w:pPr>
              <w:rPr>
                <w:rFonts w:ascii="Times New Roman" w:hAnsi="Times New Roman" w:cs="Times New Roman"/>
                <w:sz w:val="20"/>
                <w:szCs w:val="20"/>
                <w:lang w:val="es-ES"/>
              </w:rPr>
            </w:pPr>
            <w:r w:rsidRPr="00095D1F">
              <w:rPr>
                <w:rFonts w:ascii="Times New Roman" w:hAnsi="Times New Roman" w:cs="Times New Roman"/>
                <w:sz w:val="20"/>
                <w:szCs w:val="20"/>
                <w:lang w:val="es-ES"/>
              </w:rPr>
              <w:t>MF. Información administrativa – Sistemas de información del MF.</w:t>
            </w:r>
          </w:p>
        </w:tc>
      </w:tr>
      <w:tr w:rsidR="00F9395A" w:rsidRPr="00E937F8" w:rsidTr="00CA32FD">
        <w:tc>
          <w:tcPr>
            <w:tcW w:w="3186" w:type="dxa"/>
          </w:tcPr>
          <w:p w:rsidR="00F9395A" w:rsidRPr="00095D1F" w:rsidRDefault="00F9395A" w:rsidP="00F9395A">
            <w:pPr>
              <w:rPr>
                <w:rFonts w:ascii="Times New Roman" w:hAnsi="Times New Roman" w:cs="Times New Roman"/>
                <w:sz w:val="20"/>
                <w:szCs w:val="20"/>
                <w:lang w:val="es-ES"/>
              </w:rPr>
            </w:pPr>
            <w:r w:rsidRPr="00095D1F">
              <w:rPr>
                <w:rFonts w:ascii="Times New Roman" w:hAnsi="Times New Roman" w:cs="Times New Roman"/>
                <w:sz w:val="20"/>
                <w:szCs w:val="20"/>
                <w:lang w:val="es-ES"/>
              </w:rPr>
              <w:t>Tipo de cambio real multilateral (TCRM) del Ecuador en relación al valor medio durante un período móvil de 180 días.</w:t>
            </w:r>
          </w:p>
        </w:tc>
        <w:tc>
          <w:tcPr>
            <w:tcW w:w="3654" w:type="dxa"/>
          </w:tcPr>
          <w:p w:rsidR="00F9395A" w:rsidRPr="00095D1F" w:rsidRDefault="00F9395A" w:rsidP="00F9395A">
            <w:pPr>
              <w:rPr>
                <w:rFonts w:ascii="Times New Roman" w:hAnsi="Times New Roman" w:cs="Times New Roman"/>
                <w:sz w:val="20"/>
                <w:szCs w:val="20"/>
                <w:lang w:val="es-ES"/>
              </w:rPr>
            </w:pPr>
            <w:r w:rsidRPr="00095D1F">
              <w:rPr>
                <w:rFonts w:ascii="Times New Roman" w:hAnsi="Times New Roman" w:cs="Times New Roman"/>
                <w:sz w:val="20"/>
                <w:szCs w:val="20"/>
                <w:lang w:val="es-ES"/>
              </w:rPr>
              <w:t>(TCRM del Ecuador)/(TCRM promedio durante los 180 días previos)</w:t>
            </w:r>
          </w:p>
        </w:tc>
        <w:tc>
          <w:tcPr>
            <w:tcW w:w="1350" w:type="dxa"/>
          </w:tcPr>
          <w:p w:rsidR="00F9395A" w:rsidRPr="00095D1F" w:rsidRDefault="00F9395A" w:rsidP="00CA32FD">
            <w:pPr>
              <w:rPr>
                <w:rFonts w:ascii="Times New Roman" w:hAnsi="Times New Roman" w:cs="Times New Roman"/>
                <w:sz w:val="20"/>
                <w:szCs w:val="20"/>
                <w:lang w:val="es-ES"/>
              </w:rPr>
            </w:pPr>
            <w:r w:rsidRPr="00095D1F">
              <w:rPr>
                <w:rFonts w:ascii="Times New Roman" w:hAnsi="Times New Roman" w:cs="Times New Roman"/>
                <w:sz w:val="20"/>
                <w:szCs w:val="20"/>
                <w:lang w:val="es-ES"/>
              </w:rPr>
              <w:t>Trimestral y al final de la ejecución del Programa</w:t>
            </w:r>
          </w:p>
        </w:tc>
        <w:tc>
          <w:tcPr>
            <w:tcW w:w="2520" w:type="dxa"/>
          </w:tcPr>
          <w:p w:rsidR="00F9395A" w:rsidRPr="00095D1F" w:rsidRDefault="00F9395A" w:rsidP="00CA32FD">
            <w:pPr>
              <w:rPr>
                <w:rFonts w:ascii="Times New Roman" w:hAnsi="Times New Roman" w:cs="Times New Roman"/>
                <w:sz w:val="20"/>
                <w:szCs w:val="20"/>
                <w:lang w:val="es-ES"/>
              </w:rPr>
            </w:pPr>
            <w:r w:rsidRPr="00095D1F">
              <w:rPr>
                <w:rFonts w:ascii="Times New Roman" w:hAnsi="Times New Roman" w:cs="Times New Roman"/>
                <w:sz w:val="20"/>
                <w:szCs w:val="20"/>
                <w:lang w:val="es-ES"/>
              </w:rPr>
              <w:t>MF. Información administrativa – Sistemas de información del MF.</w:t>
            </w:r>
          </w:p>
        </w:tc>
      </w:tr>
      <w:tr w:rsidR="00CA32FD" w:rsidRPr="00E937F8" w:rsidTr="00CA32FD">
        <w:tc>
          <w:tcPr>
            <w:tcW w:w="3186" w:type="dxa"/>
          </w:tcPr>
          <w:p w:rsidR="00CA32FD" w:rsidRPr="00095D1F" w:rsidRDefault="00CA32FD" w:rsidP="00CA32FD">
            <w:pPr>
              <w:rPr>
                <w:rFonts w:ascii="Times New Roman" w:hAnsi="Times New Roman" w:cs="Times New Roman"/>
                <w:sz w:val="20"/>
                <w:szCs w:val="20"/>
                <w:lang w:val="es-ES"/>
              </w:rPr>
            </w:pPr>
            <w:r w:rsidRPr="00095D1F">
              <w:rPr>
                <w:rFonts w:ascii="Times New Roman" w:hAnsi="Times New Roman" w:cs="Times New Roman"/>
                <w:sz w:val="20"/>
                <w:szCs w:val="20"/>
                <w:lang w:val="es-ES"/>
              </w:rPr>
              <w:t>Exportaciones físicas mensuales de petróleo en relación al promedio móvil de exportaciones de petróleo en los últimos 3 meses</w:t>
            </w:r>
          </w:p>
        </w:tc>
        <w:tc>
          <w:tcPr>
            <w:tcW w:w="3654" w:type="dxa"/>
          </w:tcPr>
          <w:p w:rsidR="00CA32FD" w:rsidRPr="00095D1F" w:rsidRDefault="00CA32FD" w:rsidP="00CA32FD">
            <w:pPr>
              <w:rPr>
                <w:rFonts w:ascii="Times New Roman" w:hAnsi="Times New Roman" w:cs="Times New Roman"/>
                <w:sz w:val="20"/>
                <w:szCs w:val="20"/>
                <w:lang w:val="es-ES"/>
              </w:rPr>
            </w:pPr>
            <w:r w:rsidRPr="00095D1F">
              <w:rPr>
                <w:rFonts w:ascii="Times New Roman" w:hAnsi="Times New Roman" w:cs="Times New Roman"/>
                <w:sz w:val="20"/>
                <w:szCs w:val="20"/>
                <w:lang w:val="es-ES"/>
              </w:rPr>
              <w:t>(Exportaciones físicas mensuales de petróleo)/ (promedio móvil de exportaciones de petróleo en los 3 meses previos)</w:t>
            </w:r>
          </w:p>
        </w:tc>
        <w:tc>
          <w:tcPr>
            <w:tcW w:w="1350" w:type="dxa"/>
          </w:tcPr>
          <w:p w:rsidR="00CA32FD" w:rsidRPr="00095D1F" w:rsidRDefault="00CA32FD" w:rsidP="00CA32FD">
            <w:pPr>
              <w:rPr>
                <w:rFonts w:ascii="Times New Roman" w:hAnsi="Times New Roman" w:cs="Times New Roman"/>
                <w:sz w:val="20"/>
                <w:szCs w:val="20"/>
                <w:lang w:val="es-ES"/>
              </w:rPr>
            </w:pPr>
            <w:r w:rsidRPr="00095D1F">
              <w:rPr>
                <w:rFonts w:ascii="Times New Roman" w:hAnsi="Times New Roman" w:cs="Times New Roman"/>
                <w:sz w:val="20"/>
                <w:szCs w:val="20"/>
                <w:lang w:val="es-ES"/>
              </w:rPr>
              <w:t>Trimestral y al final de la ejecución del Programa</w:t>
            </w:r>
          </w:p>
        </w:tc>
        <w:tc>
          <w:tcPr>
            <w:tcW w:w="2520" w:type="dxa"/>
          </w:tcPr>
          <w:p w:rsidR="00CA32FD" w:rsidRPr="00095D1F" w:rsidRDefault="00CA32FD" w:rsidP="00CA32FD">
            <w:pPr>
              <w:rPr>
                <w:rFonts w:ascii="Times New Roman" w:hAnsi="Times New Roman" w:cs="Times New Roman"/>
                <w:sz w:val="20"/>
                <w:szCs w:val="20"/>
                <w:lang w:val="es-ES"/>
              </w:rPr>
            </w:pPr>
            <w:r w:rsidRPr="00095D1F">
              <w:rPr>
                <w:rFonts w:ascii="Times New Roman" w:hAnsi="Times New Roman" w:cs="Times New Roman"/>
                <w:sz w:val="20"/>
                <w:szCs w:val="20"/>
                <w:lang w:val="es-ES"/>
              </w:rPr>
              <w:t>MF. Información administrativa – Sistemas de información del MF.</w:t>
            </w:r>
          </w:p>
        </w:tc>
      </w:tr>
      <w:tr w:rsidR="006B2A55" w:rsidRPr="00E937F8" w:rsidTr="00CA32FD">
        <w:tc>
          <w:tcPr>
            <w:tcW w:w="3186" w:type="dxa"/>
          </w:tcPr>
          <w:p w:rsidR="006B2A55" w:rsidRPr="00095D1F" w:rsidRDefault="006B2A55" w:rsidP="00CA32FD">
            <w:pPr>
              <w:rPr>
                <w:rFonts w:ascii="Times New Roman" w:hAnsi="Times New Roman" w:cs="Times New Roman"/>
                <w:sz w:val="20"/>
                <w:szCs w:val="20"/>
                <w:lang w:val="es-ES"/>
              </w:rPr>
            </w:pPr>
            <w:r w:rsidRPr="00095D1F">
              <w:rPr>
                <w:rFonts w:ascii="Times New Roman" w:hAnsi="Times New Roman" w:cs="Times New Roman"/>
                <w:sz w:val="20"/>
                <w:szCs w:val="20"/>
                <w:lang w:val="es-ES"/>
              </w:rPr>
              <w:t>Uso de la capacidad instalada en las refinerías del Ecuador</w:t>
            </w:r>
          </w:p>
        </w:tc>
        <w:tc>
          <w:tcPr>
            <w:tcW w:w="3654" w:type="dxa"/>
          </w:tcPr>
          <w:p w:rsidR="006B2A55" w:rsidRPr="00095D1F" w:rsidRDefault="006B2A55" w:rsidP="00CA32FD">
            <w:pPr>
              <w:rPr>
                <w:rFonts w:ascii="Times New Roman" w:hAnsi="Times New Roman" w:cs="Times New Roman"/>
                <w:sz w:val="20"/>
                <w:szCs w:val="20"/>
                <w:lang w:val="es-ES"/>
              </w:rPr>
            </w:pPr>
            <w:r w:rsidRPr="00095D1F">
              <w:rPr>
                <w:rFonts w:ascii="Times New Roman" w:hAnsi="Times New Roman" w:cs="Times New Roman"/>
                <w:sz w:val="20"/>
                <w:szCs w:val="20"/>
                <w:lang w:val="es-ES"/>
              </w:rPr>
              <w:t>Porcentaje de utilización de la capacidad instalada de refinamiento en las refinerías del Ecuador.</w:t>
            </w:r>
          </w:p>
        </w:tc>
        <w:tc>
          <w:tcPr>
            <w:tcW w:w="1350" w:type="dxa"/>
          </w:tcPr>
          <w:p w:rsidR="006B2A55" w:rsidRPr="00095D1F" w:rsidRDefault="006B2A55" w:rsidP="00384455">
            <w:pPr>
              <w:rPr>
                <w:rFonts w:ascii="Times New Roman" w:hAnsi="Times New Roman" w:cs="Times New Roman"/>
                <w:sz w:val="20"/>
                <w:szCs w:val="20"/>
                <w:lang w:val="es-ES"/>
              </w:rPr>
            </w:pPr>
            <w:r w:rsidRPr="00095D1F">
              <w:rPr>
                <w:rFonts w:ascii="Times New Roman" w:hAnsi="Times New Roman" w:cs="Times New Roman"/>
                <w:sz w:val="20"/>
                <w:szCs w:val="20"/>
                <w:lang w:val="es-ES"/>
              </w:rPr>
              <w:t>Trimestral y al final de la ejecución del Programa</w:t>
            </w:r>
          </w:p>
        </w:tc>
        <w:tc>
          <w:tcPr>
            <w:tcW w:w="2520" w:type="dxa"/>
          </w:tcPr>
          <w:p w:rsidR="006B2A55" w:rsidRPr="00095D1F" w:rsidRDefault="006B2A55" w:rsidP="00384455">
            <w:pPr>
              <w:rPr>
                <w:rFonts w:ascii="Times New Roman" w:hAnsi="Times New Roman" w:cs="Times New Roman"/>
                <w:sz w:val="20"/>
                <w:szCs w:val="20"/>
                <w:lang w:val="es-ES"/>
              </w:rPr>
            </w:pPr>
            <w:r w:rsidRPr="00095D1F">
              <w:rPr>
                <w:rFonts w:ascii="Times New Roman" w:hAnsi="Times New Roman" w:cs="Times New Roman"/>
                <w:sz w:val="20"/>
                <w:szCs w:val="20"/>
                <w:lang w:val="es-ES"/>
              </w:rPr>
              <w:t>MF. Información administrativa – Sistemas de información del MF.</w:t>
            </w:r>
          </w:p>
        </w:tc>
      </w:tr>
    </w:tbl>
    <w:p w:rsidR="005465AE" w:rsidRPr="00095D1F" w:rsidRDefault="005465AE" w:rsidP="00D25A16">
      <w:pPr>
        <w:pStyle w:val="Paragraph"/>
        <w:tabs>
          <w:tab w:val="clear" w:pos="2448"/>
        </w:tabs>
        <w:ind w:left="720" w:hanging="720"/>
        <w:rPr>
          <w:lang w:val="es-ES"/>
        </w:rPr>
      </w:pPr>
      <w:r w:rsidRPr="00095D1F">
        <w:rPr>
          <w:b/>
          <w:lang w:val="es-ES"/>
        </w:rPr>
        <w:t>Recopilación de datos e instrumentos</w:t>
      </w:r>
      <w:r w:rsidRPr="00095D1F">
        <w:rPr>
          <w:lang w:val="es-ES"/>
        </w:rPr>
        <w:t>. El Ministerio de Finanzas se encargará de recopilar los datos necesarios de las fuentes de información y presentarlos a través de los informes semestrales y finales al BID. La capacidad técnica y profesional, los sistemas de información y bases de datos del Ministerio de Finanzas son suficientes para el seguimiento de los indicadores escogidos.</w:t>
      </w:r>
    </w:p>
    <w:p w:rsidR="005465AE" w:rsidRPr="00095D1F" w:rsidRDefault="005465AE" w:rsidP="00D25A16">
      <w:pPr>
        <w:pStyle w:val="Paragraph"/>
        <w:tabs>
          <w:tab w:val="clear" w:pos="2448"/>
        </w:tabs>
        <w:ind w:left="720" w:hanging="720"/>
        <w:rPr>
          <w:lang w:val="es-ES"/>
        </w:rPr>
      </w:pPr>
      <w:r w:rsidRPr="00095D1F">
        <w:rPr>
          <w:b/>
          <w:lang w:val="es-ES"/>
        </w:rPr>
        <w:t>Presentación de informes</w:t>
      </w:r>
      <w:r w:rsidRPr="00095D1F">
        <w:rPr>
          <w:lang w:val="es-ES"/>
        </w:rPr>
        <w:t xml:space="preserve">. Los informes del </w:t>
      </w:r>
      <w:r w:rsidR="00802B63" w:rsidRPr="00095D1F">
        <w:rPr>
          <w:lang w:val="es-ES"/>
        </w:rPr>
        <w:t>Ministerio de Finanzas</w:t>
      </w:r>
      <w:r w:rsidRPr="00095D1F">
        <w:rPr>
          <w:lang w:val="es-ES"/>
        </w:rPr>
        <w:t xml:space="preserve"> al BID deberán reportar información pertinente para establecer la evolución de los indicadores monitoreados, como así también la información contable-financiera sobre el manejo de los recursos y la situación de la/s cuenta/s especial/es utilizada/s para el manejo del programa</w:t>
      </w:r>
      <w:del w:id="238" w:author="Alejandro Támola" w:date="2014-10-20T11:10:00Z">
        <w:r w:rsidRPr="00095D1F" w:rsidDel="000A4976">
          <w:rPr>
            <w:lang w:val="es-ES"/>
          </w:rPr>
          <w:delText xml:space="preserve"> si esto fuera </w:delText>
        </w:r>
        <w:commentRangeStart w:id="239"/>
        <w:r w:rsidRPr="00095D1F" w:rsidDel="000A4976">
          <w:rPr>
            <w:lang w:val="es-ES"/>
          </w:rPr>
          <w:delText>pertinente</w:delText>
        </w:r>
        <w:commentRangeEnd w:id="239"/>
        <w:r w:rsidR="00382F34" w:rsidDel="000A4976">
          <w:rPr>
            <w:rStyle w:val="CommentReference"/>
            <w:rFonts w:asciiTheme="minorHAnsi" w:hAnsiTheme="minorHAnsi" w:cstheme="minorBidi"/>
            <w:lang w:val="en-US"/>
          </w:rPr>
          <w:commentReference w:id="239"/>
        </w:r>
        <w:r w:rsidRPr="00095D1F" w:rsidDel="000A4976">
          <w:rPr>
            <w:lang w:val="es-ES"/>
          </w:rPr>
          <w:delText>.</w:delText>
        </w:r>
      </w:del>
      <w:ins w:id="240" w:author="Alejandro Támola" w:date="2014-10-20T11:11:00Z">
        <w:r w:rsidR="000A4976">
          <w:rPr>
            <w:lang w:val="es-ES"/>
          </w:rPr>
          <w:t>.</w:t>
        </w:r>
      </w:ins>
      <w:r w:rsidRPr="00095D1F">
        <w:rPr>
          <w:lang w:val="es-ES"/>
        </w:rPr>
        <w:t xml:space="preserve"> </w:t>
      </w:r>
    </w:p>
    <w:p w:rsidR="005465AE" w:rsidRPr="00095D1F" w:rsidRDefault="005465AE" w:rsidP="00D25A16">
      <w:pPr>
        <w:pStyle w:val="Paragraph"/>
        <w:tabs>
          <w:tab w:val="clear" w:pos="2448"/>
        </w:tabs>
        <w:ind w:left="720" w:hanging="720"/>
        <w:rPr>
          <w:lang w:val="es-ES"/>
        </w:rPr>
      </w:pPr>
      <w:r w:rsidRPr="00095D1F">
        <w:rPr>
          <w:b/>
          <w:lang w:val="es-ES"/>
        </w:rPr>
        <w:t>Reserva</w:t>
      </w:r>
      <w:r w:rsidRPr="00095D1F">
        <w:rPr>
          <w:lang w:val="es-ES"/>
        </w:rPr>
        <w:t xml:space="preserve">. El BID tendrá la última palabra respecto de la pertinencia, oportunidad, y completitud de los informes que se le presenten, y se reserva la posibilidad de requerir informes adicionales a los efectos de asegurar los objetivos del programa, y en particular del espíritu de monitoreo. </w:t>
      </w:r>
    </w:p>
    <w:p w:rsidR="005465AE" w:rsidRPr="00095D1F" w:rsidRDefault="005465AE" w:rsidP="00D25A16">
      <w:pPr>
        <w:pStyle w:val="Paragraph"/>
        <w:tabs>
          <w:tab w:val="clear" w:pos="2448"/>
        </w:tabs>
        <w:ind w:left="720" w:hanging="720"/>
        <w:rPr>
          <w:lang w:val="es-ES"/>
        </w:rPr>
      </w:pPr>
      <w:r w:rsidRPr="00095D1F">
        <w:rPr>
          <w:b/>
          <w:lang w:val="es-ES"/>
        </w:rPr>
        <w:t>Coordinación, plan de trabajo, y seguimiento</w:t>
      </w:r>
      <w:r w:rsidRPr="00095D1F">
        <w:rPr>
          <w:lang w:val="es-ES"/>
        </w:rPr>
        <w:t xml:space="preserve">. El </w:t>
      </w:r>
      <w:r w:rsidR="00802B63" w:rsidRPr="00095D1F">
        <w:rPr>
          <w:lang w:val="es-ES"/>
        </w:rPr>
        <w:t>Ministerio de Finanzas</w:t>
      </w:r>
      <w:r w:rsidRPr="00095D1F">
        <w:rPr>
          <w:lang w:val="es-ES"/>
        </w:rPr>
        <w:t xml:space="preserve"> será responsable por la supervisión y coordinación estratégica, técnica y administrativa del programa como un todo</w:t>
      </w:r>
      <w:r w:rsidR="00802B63" w:rsidRPr="00095D1F">
        <w:rPr>
          <w:lang w:val="es-ES"/>
        </w:rPr>
        <w:t xml:space="preserve"> hasta el punto de canalización de los fondos a los ejecutores naturales de los programas sociales sustentados</w:t>
      </w:r>
      <w:r w:rsidRPr="00095D1F">
        <w:rPr>
          <w:lang w:val="es-ES"/>
        </w:rPr>
        <w:t>. Sus funciones administrativas incluirán, entre otras: (i) la planificación de la ejecución del programa; (ii) sus desembolsos; (iii) sus controles internos; (iv) su auditoria; y (v) el mantenimiento y continua actualización de las informaciones pertinentes.</w:t>
      </w:r>
    </w:p>
    <w:tbl>
      <w:tblPr>
        <w:tblStyle w:val="TableGrid"/>
        <w:tblW w:w="0" w:type="auto"/>
        <w:tblInd w:w="738" w:type="dxa"/>
        <w:tblLayout w:type="fixed"/>
        <w:tblLook w:val="04A0" w:firstRow="1" w:lastRow="0" w:firstColumn="1" w:lastColumn="0" w:noHBand="0" w:noVBand="1"/>
      </w:tblPr>
      <w:tblGrid>
        <w:gridCol w:w="1620"/>
        <w:gridCol w:w="540"/>
        <w:gridCol w:w="450"/>
        <w:gridCol w:w="450"/>
        <w:gridCol w:w="1170"/>
        <w:gridCol w:w="1350"/>
        <w:gridCol w:w="1278"/>
      </w:tblGrid>
      <w:tr w:rsidR="00E937F8" w:rsidRPr="00095D1F" w:rsidTr="00802B63">
        <w:tc>
          <w:tcPr>
            <w:tcW w:w="1620" w:type="dxa"/>
            <w:shd w:val="clear" w:color="auto" w:fill="D9D9D9" w:themeFill="background1" w:themeFillShade="D9"/>
          </w:tcPr>
          <w:p w:rsidR="00E937F8" w:rsidRPr="00095D1F" w:rsidRDefault="00E937F8" w:rsidP="00CA32FD">
            <w:pPr>
              <w:pStyle w:val="Paragraph"/>
              <w:numPr>
                <w:ilvl w:val="0"/>
                <w:numId w:val="0"/>
              </w:numPr>
              <w:spacing w:before="0" w:after="0"/>
              <w:rPr>
                <w:sz w:val="20"/>
                <w:szCs w:val="20"/>
                <w:lang w:val="es-ES"/>
              </w:rPr>
            </w:pPr>
          </w:p>
        </w:tc>
        <w:tc>
          <w:tcPr>
            <w:tcW w:w="540" w:type="dxa"/>
            <w:shd w:val="clear" w:color="auto" w:fill="D9D9D9" w:themeFill="background1" w:themeFillShade="D9"/>
          </w:tcPr>
          <w:p w:rsidR="00E937F8" w:rsidRPr="00095D1F" w:rsidRDefault="00E937F8" w:rsidP="00CA32FD">
            <w:pPr>
              <w:pStyle w:val="Paragraph"/>
              <w:numPr>
                <w:ilvl w:val="0"/>
                <w:numId w:val="0"/>
              </w:numPr>
              <w:spacing w:before="0" w:after="0"/>
              <w:jc w:val="center"/>
              <w:rPr>
                <w:sz w:val="20"/>
                <w:szCs w:val="20"/>
                <w:lang w:val="es-ES"/>
              </w:rPr>
            </w:pPr>
            <w:r w:rsidRPr="00095D1F">
              <w:rPr>
                <w:sz w:val="20"/>
                <w:szCs w:val="20"/>
                <w:lang w:val="es-ES"/>
              </w:rPr>
              <w:t>1</w:t>
            </w:r>
          </w:p>
        </w:tc>
        <w:tc>
          <w:tcPr>
            <w:tcW w:w="450" w:type="dxa"/>
            <w:shd w:val="clear" w:color="auto" w:fill="D9D9D9" w:themeFill="background1" w:themeFillShade="D9"/>
          </w:tcPr>
          <w:p w:rsidR="00E937F8" w:rsidRPr="00095D1F" w:rsidRDefault="00E937F8" w:rsidP="00CA32FD">
            <w:pPr>
              <w:pStyle w:val="Paragraph"/>
              <w:numPr>
                <w:ilvl w:val="0"/>
                <w:numId w:val="0"/>
              </w:numPr>
              <w:spacing w:before="0" w:after="0"/>
              <w:jc w:val="center"/>
              <w:rPr>
                <w:sz w:val="20"/>
                <w:szCs w:val="20"/>
                <w:lang w:val="es-ES"/>
              </w:rPr>
            </w:pPr>
            <w:r w:rsidRPr="00095D1F">
              <w:rPr>
                <w:sz w:val="20"/>
                <w:szCs w:val="20"/>
                <w:lang w:val="es-ES"/>
              </w:rPr>
              <w:t>2</w:t>
            </w:r>
          </w:p>
        </w:tc>
        <w:tc>
          <w:tcPr>
            <w:tcW w:w="450" w:type="dxa"/>
            <w:shd w:val="clear" w:color="auto" w:fill="D9D9D9" w:themeFill="background1" w:themeFillShade="D9"/>
          </w:tcPr>
          <w:p w:rsidR="00E937F8" w:rsidRPr="00095D1F" w:rsidRDefault="00E937F8" w:rsidP="00CA32FD">
            <w:pPr>
              <w:pStyle w:val="Paragraph"/>
              <w:numPr>
                <w:ilvl w:val="0"/>
                <w:numId w:val="0"/>
              </w:numPr>
              <w:spacing w:before="0" w:after="0"/>
              <w:jc w:val="center"/>
              <w:rPr>
                <w:sz w:val="20"/>
                <w:szCs w:val="20"/>
                <w:lang w:val="es-ES"/>
              </w:rPr>
            </w:pPr>
            <w:r w:rsidRPr="00095D1F">
              <w:rPr>
                <w:sz w:val="20"/>
                <w:szCs w:val="20"/>
                <w:lang w:val="es-ES"/>
              </w:rPr>
              <w:t>3</w:t>
            </w:r>
          </w:p>
        </w:tc>
        <w:tc>
          <w:tcPr>
            <w:tcW w:w="1170" w:type="dxa"/>
            <w:shd w:val="clear" w:color="auto" w:fill="D9D9D9" w:themeFill="background1" w:themeFillShade="D9"/>
          </w:tcPr>
          <w:p w:rsidR="00E937F8" w:rsidRPr="00095D1F" w:rsidRDefault="00E937F8" w:rsidP="00CA32FD">
            <w:pPr>
              <w:pStyle w:val="Paragraph"/>
              <w:numPr>
                <w:ilvl w:val="0"/>
                <w:numId w:val="0"/>
              </w:numPr>
              <w:spacing w:before="0" w:after="0"/>
              <w:rPr>
                <w:sz w:val="20"/>
                <w:szCs w:val="20"/>
                <w:lang w:val="es-ES"/>
              </w:rPr>
            </w:pPr>
          </w:p>
        </w:tc>
        <w:tc>
          <w:tcPr>
            <w:tcW w:w="1350" w:type="dxa"/>
            <w:shd w:val="clear" w:color="auto" w:fill="D9D9D9" w:themeFill="background1" w:themeFillShade="D9"/>
          </w:tcPr>
          <w:p w:rsidR="00E937F8" w:rsidRPr="00095D1F" w:rsidRDefault="00E937F8" w:rsidP="00CA32FD">
            <w:pPr>
              <w:pStyle w:val="Paragraph"/>
              <w:numPr>
                <w:ilvl w:val="0"/>
                <w:numId w:val="0"/>
              </w:numPr>
              <w:spacing w:before="0" w:after="0"/>
              <w:rPr>
                <w:sz w:val="20"/>
                <w:szCs w:val="20"/>
                <w:lang w:val="es-ES"/>
              </w:rPr>
            </w:pPr>
          </w:p>
        </w:tc>
        <w:tc>
          <w:tcPr>
            <w:tcW w:w="1278" w:type="dxa"/>
            <w:shd w:val="clear" w:color="auto" w:fill="D9D9D9" w:themeFill="background1" w:themeFillShade="D9"/>
          </w:tcPr>
          <w:p w:rsidR="00E937F8" w:rsidRPr="00095D1F" w:rsidRDefault="00E937F8" w:rsidP="00CA32FD">
            <w:pPr>
              <w:pStyle w:val="Paragraph"/>
              <w:numPr>
                <w:ilvl w:val="0"/>
                <w:numId w:val="0"/>
              </w:numPr>
              <w:spacing w:before="0" w:after="0"/>
              <w:rPr>
                <w:sz w:val="20"/>
                <w:szCs w:val="20"/>
                <w:lang w:val="es-ES"/>
              </w:rPr>
            </w:pPr>
          </w:p>
        </w:tc>
      </w:tr>
      <w:tr w:rsidR="00E937F8" w:rsidRPr="00095D1F" w:rsidTr="00802B63">
        <w:tc>
          <w:tcPr>
            <w:tcW w:w="1620" w:type="dxa"/>
            <w:shd w:val="clear" w:color="auto" w:fill="D9D9D9" w:themeFill="background1" w:themeFillShade="D9"/>
          </w:tcPr>
          <w:p w:rsidR="00E937F8" w:rsidRPr="00095D1F" w:rsidRDefault="00E937F8" w:rsidP="00CA32FD">
            <w:pPr>
              <w:pStyle w:val="Paragraph"/>
              <w:numPr>
                <w:ilvl w:val="0"/>
                <w:numId w:val="0"/>
              </w:numPr>
              <w:spacing w:before="0" w:after="0"/>
              <w:rPr>
                <w:sz w:val="20"/>
                <w:szCs w:val="20"/>
                <w:lang w:val="es-ES"/>
              </w:rPr>
            </w:pPr>
            <w:r w:rsidRPr="00095D1F">
              <w:rPr>
                <w:sz w:val="20"/>
                <w:szCs w:val="20"/>
                <w:lang w:val="es-ES"/>
              </w:rPr>
              <w:t>Actividades</w:t>
            </w:r>
          </w:p>
        </w:tc>
        <w:tc>
          <w:tcPr>
            <w:tcW w:w="540" w:type="dxa"/>
            <w:shd w:val="clear" w:color="auto" w:fill="D9D9D9" w:themeFill="background1" w:themeFillShade="D9"/>
          </w:tcPr>
          <w:p w:rsidR="00E937F8" w:rsidRPr="00095D1F" w:rsidRDefault="00E937F8" w:rsidP="00CA32FD">
            <w:pPr>
              <w:pStyle w:val="Paragraph"/>
              <w:numPr>
                <w:ilvl w:val="0"/>
                <w:numId w:val="0"/>
              </w:numPr>
              <w:spacing w:before="0" w:after="0"/>
              <w:jc w:val="center"/>
              <w:rPr>
                <w:sz w:val="20"/>
                <w:szCs w:val="20"/>
                <w:lang w:val="es-ES"/>
              </w:rPr>
            </w:pPr>
          </w:p>
        </w:tc>
        <w:tc>
          <w:tcPr>
            <w:tcW w:w="450" w:type="dxa"/>
            <w:shd w:val="clear" w:color="auto" w:fill="D9D9D9" w:themeFill="background1" w:themeFillShade="D9"/>
          </w:tcPr>
          <w:p w:rsidR="00E937F8" w:rsidRPr="00095D1F" w:rsidRDefault="00E937F8" w:rsidP="00CA32FD">
            <w:pPr>
              <w:pStyle w:val="Paragraph"/>
              <w:numPr>
                <w:ilvl w:val="0"/>
                <w:numId w:val="0"/>
              </w:numPr>
              <w:spacing w:before="0" w:after="0"/>
              <w:jc w:val="center"/>
              <w:rPr>
                <w:sz w:val="20"/>
                <w:szCs w:val="20"/>
                <w:lang w:val="es-ES"/>
              </w:rPr>
            </w:pPr>
          </w:p>
        </w:tc>
        <w:tc>
          <w:tcPr>
            <w:tcW w:w="450" w:type="dxa"/>
            <w:shd w:val="clear" w:color="auto" w:fill="D9D9D9" w:themeFill="background1" w:themeFillShade="D9"/>
          </w:tcPr>
          <w:p w:rsidR="00E937F8" w:rsidRPr="00095D1F" w:rsidRDefault="00E937F8" w:rsidP="00CA32FD">
            <w:pPr>
              <w:pStyle w:val="Paragraph"/>
              <w:numPr>
                <w:ilvl w:val="0"/>
                <w:numId w:val="0"/>
              </w:numPr>
              <w:spacing w:before="0" w:after="0"/>
              <w:jc w:val="center"/>
              <w:rPr>
                <w:sz w:val="20"/>
                <w:szCs w:val="20"/>
                <w:lang w:val="es-ES"/>
              </w:rPr>
            </w:pPr>
          </w:p>
        </w:tc>
        <w:tc>
          <w:tcPr>
            <w:tcW w:w="1170" w:type="dxa"/>
            <w:shd w:val="clear" w:color="auto" w:fill="D9D9D9" w:themeFill="background1" w:themeFillShade="D9"/>
          </w:tcPr>
          <w:p w:rsidR="00E937F8" w:rsidRPr="00095D1F" w:rsidRDefault="00E937F8" w:rsidP="00CA32FD">
            <w:pPr>
              <w:pStyle w:val="Paragraph"/>
              <w:numPr>
                <w:ilvl w:val="0"/>
                <w:numId w:val="0"/>
              </w:numPr>
              <w:spacing w:before="0" w:after="0"/>
              <w:rPr>
                <w:sz w:val="20"/>
                <w:szCs w:val="20"/>
                <w:lang w:val="es-ES"/>
              </w:rPr>
            </w:pPr>
            <w:r w:rsidRPr="00095D1F">
              <w:rPr>
                <w:sz w:val="20"/>
                <w:szCs w:val="20"/>
                <w:lang w:val="es-ES"/>
              </w:rPr>
              <w:t>Costo</w:t>
            </w:r>
          </w:p>
        </w:tc>
        <w:tc>
          <w:tcPr>
            <w:tcW w:w="1350" w:type="dxa"/>
            <w:shd w:val="clear" w:color="auto" w:fill="D9D9D9" w:themeFill="background1" w:themeFillShade="D9"/>
          </w:tcPr>
          <w:p w:rsidR="00E937F8" w:rsidRPr="00095D1F" w:rsidRDefault="00E937F8" w:rsidP="00CA32FD">
            <w:pPr>
              <w:pStyle w:val="Paragraph"/>
              <w:numPr>
                <w:ilvl w:val="0"/>
                <w:numId w:val="0"/>
              </w:numPr>
              <w:spacing w:before="0" w:after="0"/>
              <w:rPr>
                <w:sz w:val="20"/>
                <w:szCs w:val="20"/>
                <w:lang w:val="es-ES"/>
              </w:rPr>
            </w:pPr>
            <w:r w:rsidRPr="00095D1F">
              <w:rPr>
                <w:sz w:val="20"/>
                <w:szCs w:val="20"/>
                <w:lang w:val="es-ES"/>
              </w:rPr>
              <w:t>Responsable</w:t>
            </w:r>
          </w:p>
        </w:tc>
        <w:tc>
          <w:tcPr>
            <w:tcW w:w="1278" w:type="dxa"/>
            <w:shd w:val="clear" w:color="auto" w:fill="D9D9D9" w:themeFill="background1" w:themeFillShade="D9"/>
          </w:tcPr>
          <w:p w:rsidR="00E937F8" w:rsidRPr="00095D1F" w:rsidRDefault="00E937F8" w:rsidP="00CA32FD">
            <w:pPr>
              <w:pStyle w:val="Paragraph"/>
              <w:numPr>
                <w:ilvl w:val="0"/>
                <w:numId w:val="0"/>
              </w:numPr>
              <w:spacing w:before="0" w:after="0"/>
              <w:rPr>
                <w:sz w:val="20"/>
                <w:szCs w:val="20"/>
                <w:lang w:val="es-ES"/>
              </w:rPr>
            </w:pPr>
            <w:r w:rsidRPr="00095D1F">
              <w:rPr>
                <w:sz w:val="20"/>
                <w:szCs w:val="20"/>
                <w:lang w:val="es-ES"/>
              </w:rPr>
              <w:t>Fondeo</w:t>
            </w:r>
          </w:p>
        </w:tc>
      </w:tr>
      <w:tr w:rsidR="00E937F8" w:rsidRPr="00095D1F" w:rsidTr="00802B63">
        <w:tc>
          <w:tcPr>
            <w:tcW w:w="1620" w:type="dxa"/>
          </w:tcPr>
          <w:p w:rsidR="00E937F8" w:rsidRPr="00095D1F" w:rsidRDefault="00E937F8" w:rsidP="00CA32FD">
            <w:pPr>
              <w:pStyle w:val="Paragraph"/>
              <w:numPr>
                <w:ilvl w:val="0"/>
                <w:numId w:val="0"/>
              </w:numPr>
              <w:spacing w:before="0" w:after="0"/>
              <w:rPr>
                <w:sz w:val="20"/>
                <w:szCs w:val="20"/>
                <w:lang w:val="es-ES"/>
              </w:rPr>
            </w:pPr>
            <w:r w:rsidRPr="00095D1F">
              <w:rPr>
                <w:sz w:val="20"/>
                <w:szCs w:val="20"/>
                <w:lang w:val="es-ES"/>
              </w:rPr>
              <w:t>Reportes</w:t>
            </w:r>
          </w:p>
          <w:p w:rsidR="00E937F8" w:rsidRPr="00095D1F" w:rsidRDefault="00E937F8" w:rsidP="00CA32FD">
            <w:pPr>
              <w:pStyle w:val="Paragraph"/>
              <w:numPr>
                <w:ilvl w:val="0"/>
                <w:numId w:val="0"/>
              </w:numPr>
              <w:spacing w:before="0" w:after="0"/>
              <w:rPr>
                <w:sz w:val="20"/>
                <w:szCs w:val="20"/>
                <w:lang w:val="es-ES"/>
              </w:rPr>
            </w:pPr>
            <w:r w:rsidRPr="00095D1F">
              <w:rPr>
                <w:sz w:val="20"/>
                <w:szCs w:val="20"/>
                <w:lang w:val="es-ES"/>
              </w:rPr>
              <w:t>trimestrales</w:t>
            </w:r>
          </w:p>
        </w:tc>
        <w:tc>
          <w:tcPr>
            <w:tcW w:w="540" w:type="dxa"/>
          </w:tcPr>
          <w:p w:rsidR="00E937F8" w:rsidRPr="00095D1F" w:rsidRDefault="00E937F8" w:rsidP="00802B63">
            <w:pPr>
              <w:pStyle w:val="Paragraph"/>
              <w:numPr>
                <w:ilvl w:val="0"/>
                <w:numId w:val="0"/>
              </w:numPr>
              <w:spacing w:before="0" w:after="0"/>
              <w:jc w:val="center"/>
              <w:rPr>
                <w:sz w:val="20"/>
                <w:szCs w:val="20"/>
                <w:lang w:val="es-ES"/>
              </w:rPr>
            </w:pPr>
            <w:r w:rsidRPr="00095D1F">
              <w:rPr>
                <w:sz w:val="20"/>
                <w:szCs w:val="20"/>
                <w:lang w:val="es-ES"/>
              </w:rPr>
              <w:t>4</w:t>
            </w:r>
          </w:p>
        </w:tc>
        <w:tc>
          <w:tcPr>
            <w:tcW w:w="450" w:type="dxa"/>
          </w:tcPr>
          <w:p w:rsidR="00E937F8" w:rsidRPr="00095D1F" w:rsidRDefault="00E937F8" w:rsidP="00802B63">
            <w:pPr>
              <w:pStyle w:val="Paragraph"/>
              <w:numPr>
                <w:ilvl w:val="0"/>
                <w:numId w:val="0"/>
              </w:numPr>
              <w:spacing w:before="0" w:after="0"/>
              <w:jc w:val="center"/>
              <w:rPr>
                <w:sz w:val="20"/>
                <w:szCs w:val="20"/>
                <w:lang w:val="es-ES"/>
              </w:rPr>
            </w:pPr>
            <w:r w:rsidRPr="00095D1F">
              <w:rPr>
                <w:sz w:val="20"/>
                <w:szCs w:val="20"/>
                <w:lang w:val="es-ES"/>
              </w:rPr>
              <w:t>4</w:t>
            </w:r>
          </w:p>
        </w:tc>
        <w:tc>
          <w:tcPr>
            <w:tcW w:w="450" w:type="dxa"/>
          </w:tcPr>
          <w:p w:rsidR="00E937F8" w:rsidRPr="00095D1F" w:rsidRDefault="00E937F8" w:rsidP="00802B63">
            <w:pPr>
              <w:pStyle w:val="Paragraph"/>
              <w:numPr>
                <w:ilvl w:val="0"/>
                <w:numId w:val="0"/>
              </w:numPr>
              <w:spacing w:before="0" w:after="0"/>
              <w:jc w:val="center"/>
              <w:rPr>
                <w:sz w:val="20"/>
                <w:szCs w:val="20"/>
                <w:lang w:val="es-ES"/>
              </w:rPr>
            </w:pPr>
            <w:r w:rsidRPr="00095D1F">
              <w:rPr>
                <w:sz w:val="20"/>
                <w:szCs w:val="20"/>
                <w:lang w:val="es-ES"/>
              </w:rPr>
              <w:t>4</w:t>
            </w:r>
          </w:p>
        </w:tc>
        <w:tc>
          <w:tcPr>
            <w:tcW w:w="1170" w:type="dxa"/>
          </w:tcPr>
          <w:p w:rsidR="00E937F8" w:rsidRPr="00095D1F" w:rsidRDefault="00E937F8" w:rsidP="00CA32FD">
            <w:pPr>
              <w:pStyle w:val="Paragraph"/>
              <w:numPr>
                <w:ilvl w:val="0"/>
                <w:numId w:val="0"/>
              </w:numPr>
              <w:spacing w:before="0" w:after="0"/>
              <w:rPr>
                <w:sz w:val="20"/>
                <w:szCs w:val="20"/>
                <w:lang w:val="es-ES"/>
              </w:rPr>
            </w:pPr>
            <w:r w:rsidRPr="00095D1F">
              <w:rPr>
                <w:sz w:val="20"/>
                <w:szCs w:val="20"/>
                <w:lang w:val="es-ES"/>
              </w:rPr>
              <w:t>Imputado a  ejecución</w:t>
            </w:r>
          </w:p>
        </w:tc>
        <w:tc>
          <w:tcPr>
            <w:tcW w:w="1350" w:type="dxa"/>
          </w:tcPr>
          <w:p w:rsidR="00E937F8" w:rsidRPr="00095D1F" w:rsidRDefault="00E937F8" w:rsidP="00CA32FD">
            <w:pPr>
              <w:pStyle w:val="Paragraph"/>
              <w:numPr>
                <w:ilvl w:val="0"/>
                <w:numId w:val="0"/>
              </w:numPr>
              <w:spacing w:before="0" w:after="0"/>
              <w:rPr>
                <w:sz w:val="20"/>
                <w:szCs w:val="20"/>
                <w:lang w:val="es-ES"/>
              </w:rPr>
            </w:pPr>
            <w:r w:rsidRPr="00095D1F">
              <w:rPr>
                <w:sz w:val="20"/>
                <w:szCs w:val="20"/>
                <w:lang w:val="es-ES"/>
              </w:rPr>
              <w:t>M. Finanzas</w:t>
            </w:r>
          </w:p>
        </w:tc>
        <w:tc>
          <w:tcPr>
            <w:tcW w:w="1278" w:type="dxa"/>
          </w:tcPr>
          <w:p w:rsidR="00E937F8" w:rsidRPr="00095D1F" w:rsidRDefault="00E937F8" w:rsidP="00CA32FD">
            <w:pPr>
              <w:pStyle w:val="Paragraph"/>
              <w:numPr>
                <w:ilvl w:val="0"/>
                <w:numId w:val="0"/>
              </w:numPr>
              <w:spacing w:before="0" w:after="0"/>
              <w:rPr>
                <w:sz w:val="20"/>
                <w:szCs w:val="20"/>
                <w:lang w:val="es-ES"/>
              </w:rPr>
            </w:pPr>
            <w:r w:rsidRPr="00095D1F">
              <w:rPr>
                <w:sz w:val="20"/>
                <w:szCs w:val="20"/>
                <w:lang w:val="es-ES"/>
              </w:rPr>
              <w:t>Recursos del prestatario</w:t>
            </w:r>
          </w:p>
        </w:tc>
      </w:tr>
      <w:tr w:rsidR="00E937F8" w:rsidRPr="00095D1F" w:rsidTr="00802B63">
        <w:tc>
          <w:tcPr>
            <w:tcW w:w="1620" w:type="dxa"/>
          </w:tcPr>
          <w:p w:rsidR="00E937F8" w:rsidRPr="00095D1F" w:rsidRDefault="00E937F8" w:rsidP="00CA32FD">
            <w:pPr>
              <w:pStyle w:val="Paragraph"/>
              <w:numPr>
                <w:ilvl w:val="0"/>
                <w:numId w:val="0"/>
              </w:numPr>
              <w:spacing w:before="0" w:after="0"/>
              <w:rPr>
                <w:sz w:val="20"/>
                <w:szCs w:val="20"/>
                <w:lang w:val="es-ES"/>
              </w:rPr>
            </w:pPr>
            <w:r w:rsidRPr="00095D1F">
              <w:rPr>
                <w:sz w:val="20"/>
                <w:szCs w:val="20"/>
                <w:lang w:val="es-ES"/>
              </w:rPr>
              <w:t>Reporte final</w:t>
            </w:r>
          </w:p>
        </w:tc>
        <w:tc>
          <w:tcPr>
            <w:tcW w:w="540" w:type="dxa"/>
          </w:tcPr>
          <w:p w:rsidR="00E937F8" w:rsidRPr="00095D1F" w:rsidRDefault="00E937F8" w:rsidP="00802B63">
            <w:pPr>
              <w:pStyle w:val="Paragraph"/>
              <w:numPr>
                <w:ilvl w:val="0"/>
                <w:numId w:val="0"/>
              </w:numPr>
              <w:spacing w:before="0" w:after="0"/>
              <w:jc w:val="center"/>
              <w:rPr>
                <w:sz w:val="20"/>
                <w:szCs w:val="20"/>
                <w:lang w:val="es-ES"/>
              </w:rPr>
            </w:pPr>
          </w:p>
        </w:tc>
        <w:tc>
          <w:tcPr>
            <w:tcW w:w="450" w:type="dxa"/>
          </w:tcPr>
          <w:p w:rsidR="00E937F8" w:rsidRPr="00095D1F" w:rsidRDefault="00E937F8" w:rsidP="00802B63">
            <w:pPr>
              <w:pStyle w:val="Paragraph"/>
              <w:numPr>
                <w:ilvl w:val="0"/>
                <w:numId w:val="0"/>
              </w:numPr>
              <w:spacing w:before="0" w:after="0"/>
              <w:jc w:val="center"/>
              <w:rPr>
                <w:sz w:val="20"/>
                <w:szCs w:val="20"/>
                <w:lang w:val="es-ES"/>
              </w:rPr>
            </w:pPr>
          </w:p>
        </w:tc>
        <w:tc>
          <w:tcPr>
            <w:tcW w:w="450" w:type="dxa"/>
          </w:tcPr>
          <w:p w:rsidR="00E937F8" w:rsidRPr="00095D1F" w:rsidRDefault="00E937F8" w:rsidP="00802B63">
            <w:pPr>
              <w:pStyle w:val="Paragraph"/>
              <w:numPr>
                <w:ilvl w:val="0"/>
                <w:numId w:val="0"/>
              </w:numPr>
              <w:spacing w:before="0" w:after="0"/>
              <w:jc w:val="center"/>
              <w:rPr>
                <w:sz w:val="20"/>
                <w:szCs w:val="20"/>
                <w:lang w:val="es-ES"/>
              </w:rPr>
            </w:pPr>
            <w:ins w:id="241" w:author="Diego Herrera" w:date="2014-11-03T10:56:00Z">
              <w:r>
                <w:rPr>
                  <w:sz w:val="20"/>
                  <w:szCs w:val="20"/>
                  <w:lang w:val="es-ES"/>
                </w:rPr>
                <w:t>1</w:t>
              </w:r>
            </w:ins>
          </w:p>
        </w:tc>
        <w:tc>
          <w:tcPr>
            <w:tcW w:w="1170" w:type="dxa"/>
          </w:tcPr>
          <w:p w:rsidR="00E937F8" w:rsidRPr="00095D1F" w:rsidRDefault="00E937F8" w:rsidP="00CA32FD">
            <w:pPr>
              <w:pStyle w:val="Paragraph"/>
              <w:numPr>
                <w:ilvl w:val="0"/>
                <w:numId w:val="0"/>
              </w:numPr>
              <w:spacing w:before="0" w:after="0"/>
              <w:rPr>
                <w:sz w:val="20"/>
                <w:szCs w:val="20"/>
                <w:lang w:val="es-ES"/>
              </w:rPr>
            </w:pPr>
            <w:r w:rsidRPr="00095D1F">
              <w:rPr>
                <w:sz w:val="20"/>
                <w:szCs w:val="20"/>
                <w:lang w:val="es-ES"/>
              </w:rPr>
              <w:t>Imputado a  ejecución</w:t>
            </w:r>
          </w:p>
        </w:tc>
        <w:tc>
          <w:tcPr>
            <w:tcW w:w="1350" w:type="dxa"/>
          </w:tcPr>
          <w:p w:rsidR="00E937F8" w:rsidRPr="00095D1F" w:rsidRDefault="00E937F8" w:rsidP="00CA32FD">
            <w:pPr>
              <w:pStyle w:val="Paragraph"/>
              <w:numPr>
                <w:ilvl w:val="0"/>
                <w:numId w:val="0"/>
              </w:numPr>
              <w:spacing w:before="0" w:after="0"/>
              <w:rPr>
                <w:sz w:val="20"/>
                <w:szCs w:val="20"/>
                <w:lang w:val="es-ES"/>
              </w:rPr>
            </w:pPr>
            <w:r w:rsidRPr="00095D1F">
              <w:rPr>
                <w:sz w:val="20"/>
                <w:szCs w:val="20"/>
                <w:lang w:val="es-ES"/>
              </w:rPr>
              <w:t>M. Finanzas</w:t>
            </w:r>
          </w:p>
        </w:tc>
        <w:tc>
          <w:tcPr>
            <w:tcW w:w="1278" w:type="dxa"/>
          </w:tcPr>
          <w:p w:rsidR="00E937F8" w:rsidRPr="00095D1F" w:rsidRDefault="00E937F8" w:rsidP="00CA32FD">
            <w:pPr>
              <w:pStyle w:val="Paragraph"/>
              <w:numPr>
                <w:ilvl w:val="0"/>
                <w:numId w:val="0"/>
              </w:numPr>
              <w:spacing w:before="0" w:after="0"/>
              <w:rPr>
                <w:sz w:val="20"/>
                <w:szCs w:val="20"/>
                <w:lang w:val="es-ES"/>
              </w:rPr>
            </w:pPr>
            <w:r w:rsidRPr="00095D1F">
              <w:rPr>
                <w:sz w:val="20"/>
                <w:szCs w:val="20"/>
                <w:lang w:val="es-ES"/>
              </w:rPr>
              <w:t>Recursos del prestatario</w:t>
            </w:r>
          </w:p>
        </w:tc>
      </w:tr>
    </w:tbl>
    <w:p w:rsidR="001D3AC7" w:rsidRPr="00095D1F" w:rsidRDefault="001D3AC7" w:rsidP="001D3AC7">
      <w:pPr>
        <w:rPr>
          <w:lang w:val="es-ES"/>
        </w:rPr>
      </w:pPr>
    </w:p>
    <w:p w:rsidR="001D3AC7" w:rsidRPr="00095D1F" w:rsidRDefault="001D3AC7" w:rsidP="001D3AC7">
      <w:pPr>
        <w:rPr>
          <w:lang w:val="es-ES"/>
        </w:rPr>
        <w:sectPr w:rsidR="001D3AC7" w:rsidRPr="00095D1F" w:rsidSect="00CE5215">
          <w:type w:val="continuous"/>
          <w:pgSz w:w="12240" w:h="15840"/>
          <w:pgMar w:top="1440" w:right="1800" w:bottom="1440" w:left="1800" w:header="720" w:footer="720" w:gutter="0"/>
          <w:cols w:space="720"/>
          <w:docGrid w:linePitch="360"/>
        </w:sectPr>
      </w:pPr>
    </w:p>
    <w:p w:rsidR="001D3AC7" w:rsidRPr="00095D1F" w:rsidRDefault="001D3AC7" w:rsidP="001D3AC7">
      <w:pPr>
        <w:pStyle w:val="Chapter"/>
        <w:rPr>
          <w:lang w:val="es-ES"/>
        </w:rPr>
      </w:pPr>
      <w:bookmarkStart w:id="242" w:name="_Toc399503992"/>
      <w:r w:rsidRPr="00095D1F">
        <w:rPr>
          <w:lang w:val="es-ES"/>
        </w:rPr>
        <w:lastRenderedPageBreak/>
        <w:t>Plan de evaluación</w:t>
      </w:r>
      <w:bookmarkEnd w:id="242"/>
    </w:p>
    <w:p w:rsidR="001D3AC7" w:rsidRPr="00095D1F" w:rsidRDefault="00A86C2D" w:rsidP="00933B16">
      <w:pPr>
        <w:pStyle w:val="Paragraph"/>
        <w:tabs>
          <w:tab w:val="clear" w:pos="2448"/>
          <w:tab w:val="num" w:pos="720"/>
        </w:tabs>
        <w:ind w:left="720" w:hanging="720"/>
        <w:rPr>
          <w:lang w:val="es-ES"/>
        </w:rPr>
      </w:pPr>
      <w:r w:rsidRPr="00095D1F">
        <w:rPr>
          <w:b/>
          <w:lang w:val="es-ES"/>
        </w:rPr>
        <w:t>Justificación de la metodología</w:t>
      </w:r>
      <w:r w:rsidRPr="00095D1F">
        <w:rPr>
          <w:lang w:val="es-ES"/>
        </w:rPr>
        <w:t xml:space="preserve">. </w:t>
      </w:r>
      <w:r w:rsidR="00933B16" w:rsidRPr="00095D1F">
        <w:rPr>
          <w:lang w:val="es-ES"/>
        </w:rPr>
        <w:t>E</w:t>
      </w:r>
      <w:r w:rsidRPr="00095D1F">
        <w:rPr>
          <w:lang w:val="es-ES"/>
        </w:rPr>
        <w:t xml:space="preserve">l programa involucra una línea contingente, </w:t>
      </w:r>
      <w:r w:rsidR="00933B16" w:rsidRPr="00095D1F">
        <w:rPr>
          <w:lang w:val="es-ES"/>
        </w:rPr>
        <w:t xml:space="preserve">ante la cual el gobierno del Ecuador se compromete a mantener un nivel mínimo de cobertura de protección social a través de las transferencias del BDH. Este tipo de programa generan impactos en salud, educación, trabajo infantil, bienestar psicológico, y beneficios sociales. Estos beneficios presentan una serie de dificultades metodológicas al momento de asignar valores monetarios a los mismos. Es por ello que, en situaciones tales, se opta usualmente por un análisis de costo efectividad destinado a dimensionar el costo de obtener estos resultados. Para el caso del presente programa, se ha dimensionado el resultado educativo, cuantificando los años adicionales de educación logrados a un costo promedio de US$100 (ver Análisis Económico </w:t>
      </w:r>
      <w:r w:rsidR="00933B16" w:rsidRPr="00095D1F">
        <w:rPr>
          <w:highlight w:val="yellow"/>
          <w:lang w:val="es-ES"/>
        </w:rPr>
        <w:t>LINK</w:t>
      </w:r>
      <w:r w:rsidR="00933B16" w:rsidRPr="00095D1F">
        <w:rPr>
          <w:lang w:val="es-ES"/>
        </w:rPr>
        <w:t>).</w:t>
      </w:r>
      <w:r w:rsidRPr="00095D1F">
        <w:rPr>
          <w:lang w:val="es-ES"/>
        </w:rPr>
        <w:t>En línea con el análisis económico, la propuesta de evaluación consiste en realización de un aná</w:t>
      </w:r>
      <w:r w:rsidR="00E94BFF" w:rsidRPr="00095D1F">
        <w:rPr>
          <w:lang w:val="es-ES"/>
        </w:rPr>
        <w:t>lisis costo-efectividad ex post que considere el uso de la línea BID</w:t>
      </w:r>
      <w:r w:rsidR="00746600" w:rsidRPr="00095D1F">
        <w:rPr>
          <w:lang w:val="es-ES"/>
        </w:rPr>
        <w:t>.</w:t>
      </w:r>
    </w:p>
    <w:p w:rsidR="00933B16" w:rsidRPr="00095D1F" w:rsidRDefault="00746600" w:rsidP="00095D1F">
      <w:pPr>
        <w:pStyle w:val="Paragraph"/>
        <w:tabs>
          <w:tab w:val="clear" w:pos="2448"/>
          <w:tab w:val="num" w:pos="720"/>
        </w:tabs>
        <w:ind w:left="720" w:hanging="720"/>
        <w:rPr>
          <w:lang w:val="es-ES"/>
        </w:rPr>
      </w:pPr>
      <w:r w:rsidRPr="00095D1F">
        <w:rPr>
          <w:b/>
          <w:lang w:val="es-ES"/>
        </w:rPr>
        <w:t>Interpretación de los resultados</w:t>
      </w:r>
      <w:r w:rsidRPr="00095D1F">
        <w:rPr>
          <w:lang w:val="es-ES"/>
        </w:rPr>
        <w:t xml:space="preserve">. El análisis de costo-efectividad ex post propuesto es una reevaluación del análisis económico (costo-efectividad) ex ante que se ha propuesto, en la que se utilizan los valores efectivamente verificados. </w:t>
      </w:r>
    </w:p>
    <w:p w:rsidR="00933B16" w:rsidRPr="00095D1F" w:rsidRDefault="00933B16" w:rsidP="00095D1F">
      <w:pPr>
        <w:pStyle w:val="Paragraph"/>
        <w:tabs>
          <w:tab w:val="clear" w:pos="2448"/>
          <w:tab w:val="num" w:pos="720"/>
        </w:tabs>
        <w:ind w:left="720" w:hanging="720"/>
        <w:rPr>
          <w:lang w:val="es-ES"/>
        </w:rPr>
      </w:pPr>
      <w:r w:rsidRPr="00095D1F">
        <w:rPr>
          <w:b/>
          <w:lang w:val="es-ES"/>
        </w:rPr>
        <w:t>Impacto en años de escolaridad</w:t>
      </w:r>
      <w:r w:rsidRPr="00095D1F">
        <w:rPr>
          <w:lang w:val="es-ES"/>
        </w:rPr>
        <w:t xml:space="preserve">. Para determinar el impacto en años de escolaridad se continuará tomando los valores reportados por </w:t>
      </w:r>
      <w:proofErr w:type="spellStart"/>
      <w:r w:rsidRPr="00095D1F">
        <w:rPr>
          <w:lang w:val="es-ES"/>
        </w:rPr>
        <w:t>Schady</w:t>
      </w:r>
      <w:proofErr w:type="spellEnd"/>
      <w:r w:rsidRPr="00095D1F">
        <w:rPr>
          <w:lang w:val="es-ES"/>
        </w:rPr>
        <w:t xml:space="preserve"> et al. (2008).</w:t>
      </w:r>
      <w:r w:rsidRPr="00095D1F">
        <w:rPr>
          <w:rStyle w:val="FootnoteReference"/>
          <w:lang w:val="es-ES"/>
        </w:rPr>
        <w:footnoteReference w:id="7"/>
      </w:r>
      <w:r w:rsidRPr="00095D1F">
        <w:rPr>
          <w:lang w:val="es-ES"/>
        </w:rPr>
        <w:t xml:space="preserve"> En caso que a la conclusión del programa existan estimaciones adicionales de este beneficio publicadas en revistas científicas especializadas de reconocida calidad, se incorporarán al cómputo de los impactos. Para determinar la población efectivamente cubierta, al momento de la evaluación ex post se determinará la población de referencia efectivamente alcanzada por el programa. Esto es, niños de 6 a 16 años en hogares </w:t>
      </w:r>
      <w:r w:rsidR="00095D1F" w:rsidRPr="00095D1F">
        <w:rPr>
          <w:lang w:val="es-ES"/>
        </w:rPr>
        <w:t>alcanzados por el BDH.</w:t>
      </w:r>
    </w:p>
    <w:p w:rsidR="00095D1F" w:rsidRPr="00095D1F" w:rsidRDefault="00095D1F" w:rsidP="00095D1F">
      <w:pPr>
        <w:pStyle w:val="Paragraph"/>
        <w:tabs>
          <w:tab w:val="clear" w:pos="2448"/>
          <w:tab w:val="num" w:pos="720"/>
        </w:tabs>
        <w:ind w:left="720" w:hanging="720"/>
        <w:rPr>
          <w:lang w:val="es-ES"/>
        </w:rPr>
      </w:pPr>
      <w:r w:rsidRPr="00095D1F">
        <w:rPr>
          <w:b/>
          <w:lang w:val="es-ES"/>
        </w:rPr>
        <w:t>Costos</w:t>
      </w:r>
      <w:r w:rsidRPr="00095D1F">
        <w:rPr>
          <w:lang w:val="es-ES"/>
        </w:rPr>
        <w:t>. El segundo componente de la relación costo efectividad, es el cómputo de los costos. A la conclusión del programa, se computaran las transferencias efectivamente realizadas a hogares con niños de entre 6 a 16 años. Como se discutió en el anexo de análisis económico, los programas como el BDH tienen costos mayores a los que surgen del simple cómputo de las transferencias realizadas. Como se detalló también, el gobierno ya ha realizado la inversión en  el sistema de distribución y por lo tanto no es un costo relevante en el margen. Se obtendrá además información sobre el costo transaccional de la distribución del BDH, aunque en línea con el análisis económico, se espera que dichos costos sean menores.</w:t>
      </w:r>
    </w:p>
    <w:p w:rsidR="009F3804" w:rsidRPr="00095D1F" w:rsidRDefault="009F3804" w:rsidP="00095D1F">
      <w:pPr>
        <w:pStyle w:val="Paragraph"/>
        <w:tabs>
          <w:tab w:val="clear" w:pos="2448"/>
          <w:tab w:val="num" w:pos="720"/>
        </w:tabs>
        <w:ind w:left="720" w:hanging="720"/>
        <w:rPr>
          <w:lang w:val="es-ES"/>
        </w:rPr>
      </w:pPr>
      <w:r w:rsidRPr="00095D1F">
        <w:rPr>
          <w:b/>
          <w:lang w:val="es-ES"/>
        </w:rPr>
        <w:lastRenderedPageBreak/>
        <w:t>Plazo</w:t>
      </w:r>
      <w:r w:rsidRPr="00095D1F">
        <w:rPr>
          <w:lang w:val="es-ES"/>
        </w:rPr>
        <w:t xml:space="preserve">. Considerando los plazos dentro de los cuales puede pedirse el desembolso de la línea, y los plazos de gracia y amortización, es necesario </w:t>
      </w:r>
      <w:r w:rsidR="00B81A99" w:rsidRPr="00095D1F">
        <w:rPr>
          <w:lang w:val="es-ES"/>
        </w:rPr>
        <w:t>que para una evaluación de los costos efectivamente incurridos por el mantenimiento o utilización de la línea se dispongan de los datos observados como mínimo hasta 2</w:t>
      </w:r>
      <w:ins w:id="243" w:author="Diego Herrera" w:date="2014-11-03T10:57:00Z">
        <w:r w:rsidR="00E937F8">
          <w:rPr>
            <w:lang w:val="es-ES"/>
          </w:rPr>
          <w:t>018</w:t>
        </w:r>
      </w:ins>
      <w:del w:id="244" w:author="Diego Herrera" w:date="2014-11-03T10:57:00Z">
        <w:r w:rsidR="00B81A99" w:rsidRPr="00095D1F" w:rsidDel="00E937F8">
          <w:rPr>
            <w:lang w:val="es-ES"/>
          </w:rPr>
          <w:delText>021</w:delText>
        </w:r>
      </w:del>
      <w:r w:rsidR="00B81A99" w:rsidRPr="00095D1F">
        <w:rPr>
          <w:lang w:val="es-ES"/>
        </w:rPr>
        <w:t>. Sin embargo, es posible tener una evaluación parcial en cada punto del período de cobertura, por lo que se recomienda hacer un cómputo parcial en 201</w:t>
      </w:r>
      <w:del w:id="245" w:author="Diego Herrera" w:date="2014-11-03T10:58:00Z">
        <w:r w:rsidR="00B81A99" w:rsidRPr="00095D1F" w:rsidDel="00E937F8">
          <w:rPr>
            <w:lang w:val="es-ES"/>
          </w:rPr>
          <w:delText>8</w:delText>
        </w:r>
      </w:del>
      <w:ins w:id="246" w:author="Diego Herrera" w:date="2014-11-03T10:58:00Z">
        <w:r w:rsidR="00E937F8">
          <w:rPr>
            <w:lang w:val="es-ES"/>
          </w:rPr>
          <w:t>6</w:t>
        </w:r>
      </w:ins>
      <w:r w:rsidR="00B81A99" w:rsidRPr="00095D1F">
        <w:rPr>
          <w:lang w:val="es-ES"/>
        </w:rPr>
        <w:t>.</w:t>
      </w:r>
    </w:p>
    <w:p w:rsidR="00617CFD" w:rsidRDefault="00173006" w:rsidP="00095D1F">
      <w:pPr>
        <w:pStyle w:val="Paragraph"/>
        <w:tabs>
          <w:tab w:val="clear" w:pos="2448"/>
          <w:tab w:val="num" w:pos="720"/>
        </w:tabs>
        <w:ind w:left="720" w:hanging="720"/>
        <w:rPr>
          <w:lang w:val="es-ES"/>
        </w:rPr>
      </w:pPr>
      <w:r w:rsidRPr="00617CFD">
        <w:rPr>
          <w:b/>
          <w:lang w:val="es-ES"/>
        </w:rPr>
        <w:t>Fuentes y frecuencia de la información</w:t>
      </w:r>
      <w:r w:rsidRPr="00095D1F">
        <w:rPr>
          <w:lang w:val="es-ES"/>
        </w:rPr>
        <w:t>. La información necesaria para realización de estos cálculos</w:t>
      </w:r>
      <w:r w:rsidR="00617CFD">
        <w:rPr>
          <w:lang w:val="es-ES"/>
        </w:rPr>
        <w:t xml:space="preserve"> es la siguiente</w:t>
      </w:r>
    </w:p>
    <w:p w:rsidR="00617CFD" w:rsidRPr="00617CFD" w:rsidRDefault="00617CFD" w:rsidP="00617CFD">
      <w:pPr>
        <w:pStyle w:val="subpar"/>
      </w:pPr>
      <w:r>
        <w:t xml:space="preserve">Medidas de impacto. Se utilizará </w:t>
      </w:r>
      <w:proofErr w:type="spellStart"/>
      <w:r w:rsidRPr="00095D1F">
        <w:rPr>
          <w:lang w:val="es-ES"/>
        </w:rPr>
        <w:t>Schady</w:t>
      </w:r>
      <w:proofErr w:type="spellEnd"/>
      <w:r w:rsidRPr="00095D1F">
        <w:rPr>
          <w:lang w:val="es-ES"/>
        </w:rPr>
        <w:t xml:space="preserve"> et al. (2008)</w:t>
      </w:r>
      <w:r>
        <w:rPr>
          <w:lang w:val="es-ES"/>
        </w:rPr>
        <w:t xml:space="preserve"> para la estimación de los años de escolaridad adicionales. En caso de haber nuevos estudios proveyendo nuevas estimaciones publicados en revistas científicas especializadas, se computaran medidas alternativas usando dichas estimaciones.</w:t>
      </w:r>
    </w:p>
    <w:p w:rsidR="00617CFD" w:rsidRDefault="00617CFD" w:rsidP="00617CFD">
      <w:pPr>
        <w:pStyle w:val="subpar"/>
      </w:pPr>
      <w:r>
        <w:t>Población atendida. El gobierno del Ecuador, dentro del Ministerio de Inclusión Económica y Social, en el Viceministerio de Aseguramiento No Contributivo y Movilidad Social, lleva registros administrativos detallados respecto de las características de la población atendida. Así, al momento de realizar los ejercicios de cálculo, se tendrá la información sobre la población en edad escolar efectivamente alcanzada por el BDH. La frecuencia a utilizar en los datos es anual, y el momento de recolección será a la conclusión del programa</w:t>
      </w:r>
      <w:r w:rsidR="001B1D05">
        <w:t xml:space="preserve"> en 2020</w:t>
      </w:r>
      <w:r>
        <w:t>.</w:t>
      </w:r>
    </w:p>
    <w:p w:rsidR="001B1D05" w:rsidRDefault="001B1D05" w:rsidP="00617CFD">
      <w:pPr>
        <w:pStyle w:val="subpar"/>
      </w:pPr>
      <w:r>
        <w:t>Costos. El gobierno del Ecuador, dentro del Ministerio de Inclusión Económica y Social, en el Viceministerio de Aseguramiento No Contributivo y Movilidad Social, lleva registros administrativos detallados respecto de las características de la población atendida. Así, al momento de realizar los ejercicios de cálculo, se tendrá la información sobre los costos efectivamente realizados para atender a la población de referencia. La frecuencia a utilizar en los datos es anual, y el momento de recolección será a la conclusión del programa en 2020.</w:t>
      </w:r>
    </w:p>
    <w:p w:rsidR="00173006" w:rsidRPr="00095D1F" w:rsidRDefault="00173006" w:rsidP="001B1D05">
      <w:pPr>
        <w:pStyle w:val="subpar"/>
      </w:pPr>
      <w:r w:rsidRPr="00095D1F">
        <w:t>Tasas de descuento. Habiendo establecido los flujos</w:t>
      </w:r>
      <w:r w:rsidR="001B1D05">
        <w:t xml:space="preserve"> relevantes</w:t>
      </w:r>
      <w:r w:rsidRPr="00095D1F">
        <w:t xml:space="preserve">, los mismos serán normalizados en base a los índices de precio publicados por el Instituto Nacional de Estadística y Censos del Ecuador (INEC) cuya publicación realiza periódicamente. </w:t>
      </w:r>
      <w:r w:rsidR="001B1D05">
        <w:t xml:space="preserve">La frecuencia a utilizar en los datos es anual, y el momento de recolección será a la conclusión del programa en 2020. </w:t>
      </w:r>
      <w:r w:rsidRPr="00095D1F">
        <w:t>Siguiendo luego la metodología propuesta en el anexo económico, los flujos serán descontados a la tasa del 12% según las recomendaciones para el análisis del BID.</w:t>
      </w:r>
    </w:p>
    <w:p w:rsidR="0009196B" w:rsidRPr="00095D1F" w:rsidRDefault="0009196B" w:rsidP="00095D1F">
      <w:pPr>
        <w:pStyle w:val="Paragraph"/>
        <w:tabs>
          <w:tab w:val="clear" w:pos="2448"/>
          <w:tab w:val="num" w:pos="720"/>
        </w:tabs>
        <w:ind w:left="720" w:hanging="720"/>
        <w:rPr>
          <w:lang w:val="es-ES"/>
        </w:rPr>
      </w:pPr>
      <w:r w:rsidRPr="001B1D05">
        <w:rPr>
          <w:b/>
          <w:lang w:val="es-ES"/>
        </w:rPr>
        <w:t>Presupuestario de recursos para evaluación</w:t>
      </w:r>
      <w:r w:rsidRPr="00095D1F">
        <w:rPr>
          <w:lang w:val="es-ES"/>
        </w:rPr>
        <w:t>. La información necesaria para el c</w:t>
      </w:r>
      <w:ins w:id="247" w:author="Diego Herrera" w:date="2014-11-03T10:58:00Z">
        <w:r w:rsidR="008A69C6">
          <w:rPr>
            <w:lang w:val="es-ES"/>
          </w:rPr>
          <w:t>ó</w:t>
        </w:r>
      </w:ins>
      <w:bookmarkStart w:id="248" w:name="_GoBack"/>
      <w:bookmarkEnd w:id="248"/>
      <w:del w:id="249" w:author="Diego Herrera" w:date="2014-11-03T10:58:00Z">
        <w:r w:rsidRPr="00095D1F" w:rsidDel="008A69C6">
          <w:rPr>
            <w:lang w:val="es-ES"/>
          </w:rPr>
          <w:delText>o</w:delText>
        </w:r>
      </w:del>
      <w:r w:rsidRPr="00095D1F">
        <w:rPr>
          <w:lang w:val="es-ES"/>
        </w:rPr>
        <w:t xml:space="preserve">mputo del costo efectividad en forma ex post es generada y recogida dentro de los sistemas actuales de información del </w:t>
      </w:r>
      <w:r w:rsidR="001B1D05">
        <w:t>Ministerio de Inclusión Económica y Social,</w:t>
      </w:r>
      <w:r w:rsidRPr="00095D1F">
        <w:rPr>
          <w:lang w:val="es-ES"/>
        </w:rPr>
        <w:t xml:space="preserve"> y en este sentido no es necesario realizar gastos adicionales. La </w:t>
      </w:r>
      <w:r w:rsidRPr="00095D1F">
        <w:rPr>
          <w:lang w:val="es-ES"/>
        </w:rPr>
        <w:lastRenderedPageBreak/>
        <w:t xml:space="preserve">información adicional no generada por el Ministerio es generada por otras entidades (INEC), dentro del curso normal de sus operaciones. Esto hace que el único recurso adicional relevante a considerar para la realización de estos informes es el de un consultor dedicado a la realización de los mismos. Dado que la información ya estará disponible, se </w:t>
      </w:r>
      <w:r w:rsidR="001B1D05">
        <w:rPr>
          <w:lang w:val="es-ES"/>
        </w:rPr>
        <w:t>estima</w:t>
      </w:r>
      <w:r w:rsidRPr="00095D1F">
        <w:rPr>
          <w:lang w:val="es-ES"/>
        </w:rPr>
        <w:t xml:space="preserve"> que un consultor en 1 mes de trabajo puede dar cuenta de los mismos. Esta capacidad técnica ya está presente en los cuerpos profesionales del Ministerio de Finanzas y este tipo de análisis recae en las actividades usuales que realizan sus cuerpos profesionales. </w:t>
      </w:r>
      <w:r w:rsidR="0069756E" w:rsidRPr="00095D1F">
        <w:rPr>
          <w:lang w:val="es-ES"/>
        </w:rPr>
        <w:t xml:space="preserve">El costo imputado de 1 mes de trabajo del consultor es de US$4,000, y el costo de recursos (computación, papelería, pedidos de información, </w:t>
      </w:r>
      <w:proofErr w:type="spellStart"/>
      <w:r w:rsidR="0069756E" w:rsidRPr="00095D1F">
        <w:rPr>
          <w:lang w:val="es-ES"/>
        </w:rPr>
        <w:t>etc</w:t>
      </w:r>
      <w:proofErr w:type="spellEnd"/>
      <w:r w:rsidR="0069756E" w:rsidRPr="00095D1F">
        <w:rPr>
          <w:lang w:val="es-ES"/>
        </w:rPr>
        <w:t>) es proyectado en US$500, dando un costo total de US$4,500.</w:t>
      </w:r>
    </w:p>
    <w:sectPr w:rsidR="0009196B" w:rsidRPr="00095D1F" w:rsidSect="00CE5215">
      <w:type w:val="continuous"/>
      <w:pgSz w:w="12240" w:h="15840"/>
      <w:pgMar w:top="1440" w:right="1800" w:bottom="1440" w:left="180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9" w:author="Inter-American Development Bank" w:date="2014-10-17T18:06:00Z" w:initials="IADB">
    <w:p w:rsidR="00FC2310" w:rsidRPr="00FC2310" w:rsidRDefault="00FC2310">
      <w:pPr>
        <w:pStyle w:val="CommentText"/>
        <w:rPr>
          <w:lang w:val="es-ES_tradnl"/>
        </w:rPr>
      </w:pPr>
      <w:r>
        <w:rPr>
          <w:rStyle w:val="CommentReference"/>
        </w:rPr>
        <w:annotationRef/>
      </w:r>
      <w:r w:rsidRPr="00FC2310">
        <w:rPr>
          <w:lang w:val="es-ES_tradnl"/>
        </w:rPr>
        <w:t xml:space="preserve">Creo que esto no es </w:t>
      </w:r>
      <w:proofErr w:type="spellStart"/>
      <w:r w:rsidRPr="00FC2310">
        <w:rPr>
          <w:lang w:val="es-ES_tradnl"/>
        </w:rPr>
        <w:t>relvante</w:t>
      </w:r>
      <w:proofErr w:type="spellEnd"/>
      <w:r w:rsidRPr="00FC2310">
        <w:rPr>
          <w:lang w:val="es-ES_tradnl"/>
        </w:rPr>
        <w:t xml:space="preserve"> para el programa. </w:t>
      </w:r>
      <w:r>
        <w:rPr>
          <w:lang w:val="es-ES_tradnl"/>
        </w:rPr>
        <w:t>El compromiso del GOE es mantener el programa independientemente que se desembolse o no la línea o el momento en que se desembolse.</w:t>
      </w:r>
    </w:p>
  </w:comment>
  <w:comment w:id="20" w:author="Inter-American Development Bank" w:date="2014-10-17T18:07:00Z" w:initials="IADB">
    <w:p w:rsidR="00FC2310" w:rsidRPr="004E70E2" w:rsidRDefault="00FC2310">
      <w:pPr>
        <w:pStyle w:val="CommentText"/>
        <w:rPr>
          <w:lang w:val="es-ES_tradnl"/>
        </w:rPr>
      </w:pPr>
      <w:r>
        <w:rPr>
          <w:rStyle w:val="CommentReference"/>
        </w:rPr>
        <w:annotationRef/>
      </w:r>
      <w:r w:rsidRPr="004E70E2">
        <w:rPr>
          <w:lang w:val="es-ES_tradnl"/>
        </w:rPr>
        <w:t>idem</w:t>
      </w:r>
    </w:p>
  </w:comment>
  <w:comment w:id="239" w:author="Inter-American Development Bank" w:date="2014-10-17T18:16:00Z" w:initials="IADB">
    <w:p w:rsidR="00382F34" w:rsidRPr="00382F34" w:rsidRDefault="00382F34">
      <w:pPr>
        <w:pStyle w:val="CommentText"/>
        <w:rPr>
          <w:lang w:val="es-ES_tradnl"/>
        </w:rPr>
      </w:pPr>
      <w:r>
        <w:rPr>
          <w:rStyle w:val="CommentReference"/>
        </w:rPr>
        <w:annotationRef/>
      </w:r>
      <w:r w:rsidRPr="00382F34">
        <w:rPr>
          <w:lang w:val="es-ES_tradnl"/>
        </w:rPr>
        <w:t>Creo que esto no se requiere</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6BC3" w:rsidRDefault="00EB6BC3" w:rsidP="00B425D3">
      <w:pPr>
        <w:spacing w:after="0" w:line="240" w:lineRule="auto"/>
      </w:pPr>
      <w:r>
        <w:separator/>
      </w:r>
    </w:p>
  </w:endnote>
  <w:endnote w:type="continuationSeparator" w:id="0">
    <w:p w:rsidR="00EB6BC3" w:rsidRDefault="00EB6BC3" w:rsidP="00B425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 New Roman Bold">
    <w:panose1 w:val="02020803070505020304"/>
    <w:charset w:val="00"/>
    <w:family w:val="auto"/>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1C98" w:rsidRDefault="00831C98">
    <w:pPr>
      <w:pStyle w:val="Footer"/>
      <w:jc w:val="center"/>
    </w:pPr>
    <w:r>
      <w:t>-</w:t>
    </w:r>
    <w:sdt>
      <w:sdtPr>
        <w:id w:val="-1940367347"/>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8A69C6">
          <w:rPr>
            <w:noProof/>
          </w:rPr>
          <w:t>9</w:t>
        </w:r>
        <w:r>
          <w:rPr>
            <w:noProof/>
          </w:rPr>
          <w:fldChar w:fldCharType="end"/>
        </w:r>
        <w:r>
          <w:rPr>
            <w:noProof/>
          </w:rPr>
          <w:t>-</w:t>
        </w:r>
      </w:sdtContent>
    </w:sdt>
  </w:p>
  <w:p w:rsidR="00831C98" w:rsidRDefault="00831C9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6BC3" w:rsidRDefault="00EB6BC3" w:rsidP="00B425D3">
      <w:pPr>
        <w:spacing w:after="0" w:line="240" w:lineRule="auto"/>
      </w:pPr>
      <w:r>
        <w:separator/>
      </w:r>
    </w:p>
  </w:footnote>
  <w:footnote w:type="continuationSeparator" w:id="0">
    <w:p w:rsidR="00EB6BC3" w:rsidRDefault="00EB6BC3" w:rsidP="00B425D3">
      <w:pPr>
        <w:spacing w:after="0" w:line="240" w:lineRule="auto"/>
      </w:pPr>
      <w:r>
        <w:continuationSeparator/>
      </w:r>
    </w:p>
  </w:footnote>
  <w:footnote w:id="1">
    <w:p w:rsidR="00CA32FD" w:rsidRPr="000B3FE5" w:rsidRDefault="00CA32FD" w:rsidP="00764843">
      <w:pPr>
        <w:pStyle w:val="FootnoteText"/>
        <w:spacing w:after="0"/>
        <w:ind w:left="187" w:hanging="187"/>
        <w:rPr>
          <w:lang w:val="es-ES_tradnl"/>
        </w:rPr>
      </w:pPr>
      <w:r>
        <w:rPr>
          <w:rStyle w:val="FootnoteReference"/>
        </w:rPr>
        <w:footnoteRef/>
      </w:r>
      <w:r w:rsidRPr="000B3FE5">
        <w:rPr>
          <w:lang w:val="es-ES_tradnl"/>
        </w:rPr>
        <w:t xml:space="preserve"> </w:t>
      </w:r>
      <w:r>
        <w:rPr>
          <w:lang w:val="es-ES_tradnl"/>
        </w:rPr>
        <w:tab/>
        <w:t>Según datos de la CEPAL, entre 2006 y 2010 el gasto público social ecuatoriano pasó de 4,7% del PIB al 9,8% del PIB.</w:t>
      </w:r>
    </w:p>
  </w:footnote>
  <w:footnote w:id="2">
    <w:p w:rsidR="00CA32FD" w:rsidRPr="002654A5" w:rsidRDefault="00CA32FD" w:rsidP="00764843">
      <w:pPr>
        <w:pStyle w:val="FootnoteText"/>
        <w:spacing w:after="0"/>
        <w:ind w:left="187" w:hanging="187"/>
        <w:rPr>
          <w:lang w:val="es-ES_tradnl"/>
        </w:rPr>
      </w:pPr>
      <w:r>
        <w:rPr>
          <w:rStyle w:val="FootnoteReference"/>
        </w:rPr>
        <w:footnoteRef/>
      </w:r>
      <w:r w:rsidRPr="002654A5">
        <w:rPr>
          <w:lang w:val="es-ES_tradnl"/>
        </w:rPr>
        <w:t xml:space="preserve"> </w:t>
      </w:r>
      <w:r>
        <w:rPr>
          <w:lang w:val="es-ES_tradnl"/>
        </w:rPr>
        <w:tab/>
        <w:t>E</w:t>
      </w:r>
      <w:r w:rsidRPr="002654A5">
        <w:rPr>
          <w:lang w:val="es-ES_tradnl"/>
        </w:rPr>
        <w:t>ntre 2009 y junio de 2014 la tasa de pobreza por ingresos cay</w:t>
      </w:r>
      <w:r>
        <w:rPr>
          <w:lang w:val="es-ES_tradnl"/>
        </w:rPr>
        <w:t>ó de 36% a 24,5% (Fuente: INEC).</w:t>
      </w:r>
    </w:p>
  </w:footnote>
  <w:footnote w:id="3">
    <w:p w:rsidR="00CA32FD" w:rsidRPr="000B3FE5" w:rsidRDefault="00CA32FD" w:rsidP="00764843">
      <w:pPr>
        <w:pStyle w:val="FootnoteText"/>
        <w:spacing w:after="0"/>
        <w:ind w:left="187" w:hanging="187"/>
        <w:rPr>
          <w:lang w:val="es-ES_tradnl"/>
        </w:rPr>
      </w:pPr>
      <w:r>
        <w:rPr>
          <w:rStyle w:val="FootnoteReference"/>
        </w:rPr>
        <w:footnoteRef/>
      </w:r>
      <w:r w:rsidRPr="000B3FE5">
        <w:rPr>
          <w:lang w:val="es-ES_tradnl"/>
        </w:rPr>
        <w:t xml:space="preserve"> </w:t>
      </w:r>
      <w:r>
        <w:rPr>
          <w:lang w:val="es-ES_tradnl"/>
        </w:rPr>
        <w:tab/>
      </w:r>
      <w:r w:rsidRPr="00071697">
        <w:rPr>
          <w:lang w:val="es-ES_tradnl"/>
        </w:rPr>
        <w:t xml:space="preserve">Durante los próximos años está previsto que entren en funcionamiento 29 centrales de tamaños muy variados, de entre las que destacan: Coda Codo Sinclair en 2016 (1,500MW), Sopladora en 2015 (487MW), Minas – San Francisco en 2016 (275MW) y </w:t>
      </w:r>
      <w:proofErr w:type="spellStart"/>
      <w:r w:rsidRPr="00071697">
        <w:rPr>
          <w:lang w:val="es-ES_tradnl"/>
        </w:rPr>
        <w:t>Toachi</w:t>
      </w:r>
      <w:proofErr w:type="spellEnd"/>
      <w:r w:rsidRPr="00071697">
        <w:rPr>
          <w:lang w:val="es-ES_tradnl"/>
        </w:rPr>
        <w:t xml:space="preserve"> </w:t>
      </w:r>
      <w:proofErr w:type="spellStart"/>
      <w:r w:rsidRPr="00071697">
        <w:rPr>
          <w:lang w:val="es-ES_tradnl"/>
        </w:rPr>
        <w:t>Pilatón</w:t>
      </w:r>
      <w:proofErr w:type="spellEnd"/>
      <w:r w:rsidRPr="00071697">
        <w:rPr>
          <w:lang w:val="es-ES_tradnl"/>
        </w:rPr>
        <w:t xml:space="preserve"> en 2015 (253MW).</w:t>
      </w:r>
    </w:p>
  </w:footnote>
  <w:footnote w:id="4">
    <w:p w:rsidR="00CA32FD" w:rsidRPr="002654A5" w:rsidRDefault="00CA32FD" w:rsidP="00764843">
      <w:pPr>
        <w:pStyle w:val="FootnoteText"/>
        <w:spacing w:after="0"/>
        <w:ind w:left="187" w:hanging="187"/>
        <w:rPr>
          <w:lang w:val="es-ES_tradnl"/>
        </w:rPr>
      </w:pPr>
      <w:r>
        <w:rPr>
          <w:rStyle w:val="FootnoteReference"/>
        </w:rPr>
        <w:footnoteRef/>
      </w:r>
      <w:r w:rsidRPr="002654A5">
        <w:rPr>
          <w:lang w:val="es-ES_tradnl"/>
        </w:rPr>
        <w:t xml:space="preserve"> Este espacio fiscal vendrá generado por el </w:t>
      </w:r>
      <w:r w:rsidRPr="00C940C9">
        <w:rPr>
          <w:lang w:val="es-ES_tradnl"/>
        </w:rPr>
        <w:t xml:space="preserve">hecho de que: (i) </w:t>
      </w:r>
      <w:r>
        <w:rPr>
          <w:lang w:val="es-ES_tradnl"/>
        </w:rPr>
        <w:t xml:space="preserve">la entrada en funcionamiento de las hidroeléctricas reducirá los subsidios a los combustibles actualmente destinados a generación térmica; (ii) </w:t>
      </w:r>
      <w:r w:rsidRPr="00C940C9">
        <w:rPr>
          <w:lang w:val="es-ES_tradnl"/>
        </w:rPr>
        <w:t xml:space="preserve">el </w:t>
      </w:r>
      <w:r>
        <w:rPr>
          <w:lang w:val="es-ES_tradnl"/>
        </w:rPr>
        <w:t>g</w:t>
      </w:r>
      <w:r w:rsidRPr="00C940C9">
        <w:rPr>
          <w:lang w:val="es-ES_tradnl"/>
        </w:rPr>
        <w:t>obierno planea racionalizar los subsidios al gas licuado del petr</w:t>
      </w:r>
      <w:r>
        <w:rPr>
          <w:lang w:val="es-ES_tradnl"/>
        </w:rPr>
        <w:t>óleo, para lo cual se sustituirán las actuales cocinas a gas por cocinas de inducción, mitigando así el impacto de esta medida sobre el sector residencial.</w:t>
      </w:r>
    </w:p>
  </w:footnote>
  <w:footnote w:id="5">
    <w:p w:rsidR="00CA32FD" w:rsidRPr="00676EA8" w:rsidRDefault="00CA32FD" w:rsidP="00831C98">
      <w:pPr>
        <w:pStyle w:val="FootnoteText"/>
        <w:spacing w:after="0"/>
        <w:ind w:left="180" w:hanging="180"/>
        <w:rPr>
          <w:lang w:val="es-ES_tradnl"/>
        </w:rPr>
      </w:pPr>
      <w:r>
        <w:rPr>
          <w:rStyle w:val="FootnoteReference"/>
        </w:rPr>
        <w:footnoteRef/>
      </w:r>
      <w:r w:rsidRPr="00676EA8">
        <w:rPr>
          <w:lang w:val="es-ES_tradnl"/>
        </w:rPr>
        <w:t xml:space="preserve"> </w:t>
      </w:r>
      <w:r>
        <w:rPr>
          <w:lang w:val="es-ES_tradnl"/>
        </w:rPr>
        <w:tab/>
        <w:t>Tras las caídas registradas entre 2006 y 2009, en los últimos tres años la producción nacional de crudo ecuatoriana aumentó un 8,3%. Se espera que en los próximos años la producción siga aumentando, toda vez que se está invirtiendo en la recuperación de campos marginales y que a partir de 2016 entrarán a funcionar nuevos campos.</w:t>
      </w:r>
    </w:p>
  </w:footnote>
  <w:footnote w:id="6">
    <w:p w:rsidR="00E050BB" w:rsidRPr="00E050BB" w:rsidRDefault="00E050BB">
      <w:pPr>
        <w:pStyle w:val="FootnoteText"/>
        <w:rPr>
          <w:lang w:val="es-ES_tradnl"/>
          <w:rPrChange w:id="11" w:author="Alejandro Támola" w:date="2014-10-20T10:59:00Z">
            <w:rPr/>
          </w:rPrChange>
        </w:rPr>
      </w:pPr>
      <w:ins w:id="12" w:author="Alejandro Támola" w:date="2014-10-20T10:59:00Z">
        <w:r>
          <w:rPr>
            <w:rStyle w:val="FootnoteReference"/>
          </w:rPr>
          <w:footnoteRef/>
        </w:r>
        <w:r w:rsidRPr="00E050BB">
          <w:rPr>
            <w:lang w:val="es-ES_tradnl"/>
            <w:rPrChange w:id="13" w:author="Alejandro Támola" w:date="2014-10-20T10:59:00Z">
              <w:rPr/>
            </w:rPrChange>
          </w:rPr>
          <w:t xml:space="preserve"> Existen una serie de inversiones realizadas para la distribuci</w:t>
        </w:r>
        <w:r>
          <w:rPr>
            <w:lang w:val="es-ES_tradnl"/>
          </w:rPr>
          <w:t xml:space="preserve">ón de los beneficios, y además costos administrativos que no están atados directamente al monto global de transferencias realizadas. </w:t>
        </w:r>
      </w:ins>
      <w:ins w:id="14" w:author="Alejandro Támola" w:date="2014-10-20T11:00:00Z">
        <w:r>
          <w:rPr>
            <w:lang w:val="es-ES_tradnl"/>
          </w:rPr>
          <w:t>Por tanto, dichos costos hundidos y costos fijos no son relevantes en el margen y no se consideran como costo del producto.</w:t>
        </w:r>
      </w:ins>
    </w:p>
  </w:footnote>
  <w:footnote w:id="7">
    <w:p w:rsidR="00933B16" w:rsidRPr="0022335A" w:rsidRDefault="00933B16" w:rsidP="00933B16">
      <w:pPr>
        <w:pStyle w:val="FootnoteText"/>
      </w:pPr>
      <w:r>
        <w:rPr>
          <w:rStyle w:val="FootnoteReference"/>
        </w:rPr>
        <w:footnoteRef/>
      </w:r>
      <w:r>
        <w:t xml:space="preserve"> </w:t>
      </w:r>
      <w:proofErr w:type="spellStart"/>
      <w:r w:rsidRPr="0022335A">
        <w:t>Schady</w:t>
      </w:r>
      <w:proofErr w:type="spellEnd"/>
      <w:r w:rsidRPr="0022335A">
        <w:t xml:space="preserve">, N.; Araujo, M. C.; Peña, X. &amp; </w:t>
      </w:r>
      <w:proofErr w:type="spellStart"/>
      <w:r w:rsidRPr="0022335A">
        <w:t>López-Calva</w:t>
      </w:r>
      <w:proofErr w:type="spellEnd"/>
      <w:r w:rsidRPr="0022335A">
        <w:t xml:space="preserve">, L. F. Cash Transfers, Conditions, and School Enrollment in Ecuador </w:t>
      </w:r>
      <w:proofErr w:type="spellStart"/>
      <w:r w:rsidRPr="0022335A">
        <w:t>Economía</w:t>
      </w:r>
      <w:proofErr w:type="spellEnd"/>
      <w:r w:rsidRPr="0022335A">
        <w:t>, Brookings Institution Press, 2008, 8, pp. 43-77</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8101BC"/>
    <w:multiLevelType w:val="multilevel"/>
    <w:tmpl w:val="84CE5530"/>
    <w:lvl w:ilvl="0">
      <w:start w:val="1"/>
      <w:numFmt w:val="none"/>
      <w:lvlRestart w:val="0"/>
      <w:pStyle w:val="FirstHeading"/>
      <w:suff w:val="nothing"/>
      <w:lvlText w:val=""/>
      <w:lvlJc w:val="left"/>
      <w:pPr>
        <w:ind w:left="4824" w:hanging="720"/>
      </w:pPr>
    </w:lvl>
    <w:lvl w:ilvl="1">
      <w:start w:val="1"/>
      <w:numFmt w:val="decimal"/>
      <w:pStyle w:val="SecHeading"/>
      <w:lvlText w:val="%2."/>
      <w:lvlJc w:val="left"/>
      <w:pPr>
        <w:tabs>
          <w:tab w:val="num" w:pos="5400"/>
        </w:tabs>
        <w:ind w:left="5400" w:hanging="576"/>
      </w:pPr>
      <w:rPr>
        <w:b/>
      </w:rPr>
    </w:lvl>
    <w:lvl w:ilvl="2">
      <w:start w:val="1"/>
      <w:numFmt w:val="lowerLetter"/>
      <w:pStyle w:val="SubHeading1"/>
      <w:lvlText w:val="%3)"/>
      <w:lvlJc w:val="left"/>
      <w:pPr>
        <w:tabs>
          <w:tab w:val="num" w:pos="5976"/>
        </w:tabs>
        <w:ind w:left="5976" w:hanging="576"/>
      </w:pPr>
      <w:rPr>
        <w:b/>
      </w:rPr>
    </w:lvl>
    <w:lvl w:ilvl="3">
      <w:start w:val="1"/>
      <w:numFmt w:val="lowerRoman"/>
      <w:pStyle w:val="Subheading2"/>
      <w:lvlText w:val="(%4)"/>
      <w:lvlJc w:val="right"/>
      <w:pPr>
        <w:tabs>
          <w:tab w:val="num" w:pos="6480"/>
        </w:tabs>
        <w:ind w:left="6480" w:hanging="288"/>
      </w:pPr>
      <w:rPr>
        <w:b/>
      </w:rPr>
    </w:lvl>
    <w:lvl w:ilvl="4">
      <w:start w:val="1"/>
      <w:numFmt w:val="decimal"/>
      <w:pStyle w:val="Heading5"/>
      <w:lvlText w:val="%5)"/>
      <w:lvlJc w:val="left"/>
      <w:pPr>
        <w:ind w:left="5112" w:hanging="432"/>
      </w:pPr>
    </w:lvl>
    <w:lvl w:ilvl="5">
      <w:start w:val="1"/>
      <w:numFmt w:val="lowerLetter"/>
      <w:pStyle w:val="Heading6"/>
      <w:lvlText w:val="%6)"/>
      <w:lvlJc w:val="left"/>
      <w:pPr>
        <w:ind w:left="5256" w:hanging="432"/>
      </w:pPr>
    </w:lvl>
    <w:lvl w:ilvl="6">
      <w:start w:val="1"/>
      <w:numFmt w:val="lowerRoman"/>
      <w:pStyle w:val="Heading7"/>
      <w:lvlText w:val="%7)"/>
      <w:lvlJc w:val="right"/>
      <w:pPr>
        <w:ind w:left="5400" w:hanging="288"/>
      </w:pPr>
    </w:lvl>
    <w:lvl w:ilvl="7">
      <w:start w:val="1"/>
      <w:numFmt w:val="lowerLetter"/>
      <w:pStyle w:val="Heading8"/>
      <w:lvlText w:val="%8."/>
      <w:lvlJc w:val="left"/>
      <w:pPr>
        <w:ind w:left="5544" w:hanging="432"/>
      </w:pPr>
    </w:lvl>
    <w:lvl w:ilvl="8">
      <w:start w:val="1"/>
      <w:numFmt w:val="lowerRoman"/>
      <w:pStyle w:val="Heading9"/>
      <w:lvlText w:val="%9."/>
      <w:lvlJc w:val="right"/>
      <w:pPr>
        <w:ind w:left="5688" w:hanging="144"/>
      </w:pPr>
    </w:lvl>
  </w:abstractNum>
  <w:abstractNum w:abstractNumId="1">
    <w:nsid w:val="3A2C5D7E"/>
    <w:multiLevelType w:val="multilevel"/>
    <w:tmpl w:val="C6F642C4"/>
    <w:lvl w:ilvl="0">
      <w:start w:val="1"/>
      <w:numFmt w:val="upperRoman"/>
      <w:lvlRestart w:val="0"/>
      <w:lvlText w:val="%1."/>
      <w:lvlJc w:val="center"/>
      <w:pPr>
        <w:tabs>
          <w:tab w:val="num" w:pos="1530"/>
        </w:tabs>
        <w:ind w:left="882" w:firstLine="288"/>
      </w:pPr>
      <w:rPr>
        <w:b/>
        <w:i w:val="0"/>
      </w:rPr>
    </w:lvl>
    <w:lvl w:ilvl="1">
      <w:start w:val="1"/>
      <w:numFmt w:val="decimal"/>
      <w:isLgl/>
      <w:lvlText w:val="%1.%2"/>
      <w:lvlJc w:val="left"/>
      <w:pPr>
        <w:tabs>
          <w:tab w:val="num" w:pos="2736"/>
        </w:tabs>
        <w:ind w:left="2736" w:hanging="1296"/>
      </w:pPr>
    </w:lvl>
    <w:lvl w:ilvl="2">
      <w:start w:val="1"/>
      <w:numFmt w:val="lowerLetter"/>
      <w:lvlText w:val="%3."/>
      <w:lvlJc w:val="left"/>
      <w:pPr>
        <w:tabs>
          <w:tab w:val="num" w:pos="2592"/>
        </w:tabs>
        <w:ind w:left="2592" w:hanging="432"/>
      </w:pPr>
    </w:lvl>
    <w:lvl w:ilvl="3">
      <w:start w:val="1"/>
      <w:numFmt w:val="lowerRoman"/>
      <w:lvlText w:val="%4."/>
      <w:lvlJc w:val="right"/>
      <w:pPr>
        <w:tabs>
          <w:tab w:val="num" w:pos="3024"/>
        </w:tabs>
        <w:ind w:left="3024" w:hanging="288"/>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2">
    <w:nsid w:val="56CE6169"/>
    <w:multiLevelType w:val="multilevel"/>
    <w:tmpl w:val="CE284FE2"/>
    <w:lvl w:ilvl="0">
      <w:start w:val="1"/>
      <w:numFmt w:val="none"/>
      <w:lvlRestart w:val="0"/>
      <w:suff w:val="nothing"/>
      <w:lvlText w:val=""/>
      <w:lvlJc w:val="left"/>
      <w:pPr>
        <w:ind w:left="4824" w:hanging="720"/>
      </w:pPr>
    </w:lvl>
    <w:lvl w:ilvl="1">
      <w:start w:val="1"/>
      <w:numFmt w:val="decimal"/>
      <w:lvlText w:val="%2."/>
      <w:lvlJc w:val="left"/>
      <w:pPr>
        <w:tabs>
          <w:tab w:val="num" w:pos="5400"/>
        </w:tabs>
        <w:ind w:left="5400" w:hanging="576"/>
      </w:pPr>
      <w:rPr>
        <w:b/>
      </w:rPr>
    </w:lvl>
    <w:lvl w:ilvl="2">
      <w:start w:val="1"/>
      <w:numFmt w:val="lowerLetter"/>
      <w:lvlText w:val="%3)"/>
      <w:lvlJc w:val="left"/>
      <w:pPr>
        <w:tabs>
          <w:tab w:val="num" w:pos="5976"/>
        </w:tabs>
        <w:ind w:left="5976" w:hanging="576"/>
      </w:pPr>
      <w:rPr>
        <w:b/>
      </w:rPr>
    </w:lvl>
    <w:lvl w:ilvl="3">
      <w:start w:val="1"/>
      <w:numFmt w:val="lowerRoman"/>
      <w:lvlText w:val="(%4)"/>
      <w:lvlJc w:val="right"/>
      <w:pPr>
        <w:tabs>
          <w:tab w:val="num" w:pos="6480"/>
        </w:tabs>
        <w:ind w:left="6480" w:hanging="288"/>
      </w:pPr>
      <w:rPr>
        <w:b/>
      </w:rPr>
    </w:lvl>
    <w:lvl w:ilvl="4">
      <w:start w:val="1"/>
      <w:numFmt w:val="decimal"/>
      <w:lvlText w:val="%5)"/>
      <w:lvlJc w:val="left"/>
      <w:pPr>
        <w:ind w:left="5112" w:hanging="432"/>
      </w:pPr>
    </w:lvl>
    <w:lvl w:ilvl="5">
      <w:start w:val="1"/>
      <w:numFmt w:val="lowerLetter"/>
      <w:lvlText w:val="%6)"/>
      <w:lvlJc w:val="left"/>
      <w:pPr>
        <w:ind w:left="5256" w:hanging="432"/>
      </w:pPr>
    </w:lvl>
    <w:lvl w:ilvl="6">
      <w:start w:val="1"/>
      <w:numFmt w:val="lowerRoman"/>
      <w:lvlText w:val="%7)"/>
      <w:lvlJc w:val="right"/>
      <w:pPr>
        <w:ind w:left="5400" w:hanging="288"/>
      </w:pPr>
    </w:lvl>
    <w:lvl w:ilvl="7">
      <w:start w:val="1"/>
      <w:numFmt w:val="lowerLetter"/>
      <w:lvlText w:val="%8."/>
      <w:lvlJc w:val="left"/>
      <w:pPr>
        <w:ind w:left="5544" w:hanging="432"/>
      </w:pPr>
    </w:lvl>
    <w:lvl w:ilvl="8">
      <w:start w:val="1"/>
      <w:numFmt w:val="lowerRoman"/>
      <w:lvlText w:val="%9."/>
      <w:lvlJc w:val="right"/>
      <w:pPr>
        <w:ind w:left="5688" w:hanging="144"/>
      </w:pPr>
    </w:lvl>
  </w:abstractNum>
  <w:abstractNum w:abstractNumId="3">
    <w:nsid w:val="59042560"/>
    <w:multiLevelType w:val="multilevel"/>
    <w:tmpl w:val="6166F66C"/>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2448"/>
        </w:tabs>
        <w:ind w:left="2448" w:hanging="1296"/>
      </w:p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4">
    <w:nsid w:val="5F2905BA"/>
    <w:multiLevelType w:val="multilevel"/>
    <w:tmpl w:val="0EF8ADF2"/>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2448"/>
        </w:tabs>
        <w:ind w:left="2448" w:hanging="1296"/>
      </w:p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5">
    <w:nsid w:val="725B5F4C"/>
    <w:multiLevelType w:val="multilevel"/>
    <w:tmpl w:val="1818C650"/>
    <w:lvl w:ilvl="0">
      <w:start w:val="1"/>
      <w:numFmt w:val="upperRoman"/>
      <w:lvlRestart w:val="0"/>
      <w:pStyle w:val="Chapter"/>
      <w:lvlText w:val="%1."/>
      <w:lvlJc w:val="center"/>
      <w:pPr>
        <w:tabs>
          <w:tab w:val="num" w:pos="1800"/>
        </w:tabs>
        <w:ind w:left="1152" w:firstLine="288"/>
      </w:pPr>
      <w:rPr>
        <w:b/>
        <w:i w:val="0"/>
      </w:rPr>
    </w:lvl>
    <w:lvl w:ilvl="1">
      <w:start w:val="1"/>
      <w:numFmt w:val="decimal"/>
      <w:pStyle w:val="Paragraph"/>
      <w:isLgl/>
      <w:lvlText w:val="%1.%2"/>
      <w:lvlJc w:val="left"/>
      <w:pPr>
        <w:tabs>
          <w:tab w:val="num" w:pos="2448"/>
        </w:tabs>
        <w:ind w:left="2448" w:hanging="1296"/>
      </w:pPr>
    </w:lvl>
    <w:lvl w:ilvl="2">
      <w:start w:val="1"/>
      <w:numFmt w:val="lowerLetter"/>
      <w:pStyle w:val="subpar"/>
      <w:lvlText w:val="%3."/>
      <w:lvlJc w:val="left"/>
      <w:pPr>
        <w:tabs>
          <w:tab w:val="num" w:pos="2304"/>
        </w:tabs>
        <w:ind w:left="2304" w:hanging="432"/>
      </w:pPr>
    </w:lvl>
    <w:lvl w:ilvl="3">
      <w:start w:val="1"/>
      <w:numFmt w:val="lowerRoman"/>
      <w:pStyle w:val="SubSubPar"/>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6">
    <w:nsid w:val="7D5B6FF6"/>
    <w:multiLevelType w:val="multilevel"/>
    <w:tmpl w:val="3FEA5A36"/>
    <w:lvl w:ilvl="0">
      <w:start w:val="1"/>
      <w:numFmt w:val="none"/>
      <w:lvlRestart w:val="0"/>
      <w:suff w:val="nothing"/>
      <w:lvlText w:val=""/>
      <w:lvlJc w:val="left"/>
      <w:pPr>
        <w:ind w:left="4824" w:hanging="720"/>
      </w:pPr>
    </w:lvl>
    <w:lvl w:ilvl="1">
      <w:start w:val="1"/>
      <w:numFmt w:val="decimal"/>
      <w:lvlText w:val="%2."/>
      <w:lvlJc w:val="left"/>
      <w:pPr>
        <w:tabs>
          <w:tab w:val="num" w:pos="5400"/>
        </w:tabs>
        <w:ind w:left="5400" w:hanging="576"/>
      </w:pPr>
      <w:rPr>
        <w:b/>
      </w:rPr>
    </w:lvl>
    <w:lvl w:ilvl="2">
      <w:start w:val="1"/>
      <w:numFmt w:val="lowerLetter"/>
      <w:lvlText w:val="%3)"/>
      <w:lvlJc w:val="left"/>
      <w:pPr>
        <w:tabs>
          <w:tab w:val="num" w:pos="5976"/>
        </w:tabs>
        <w:ind w:left="5976" w:hanging="576"/>
      </w:pPr>
      <w:rPr>
        <w:b/>
      </w:rPr>
    </w:lvl>
    <w:lvl w:ilvl="3">
      <w:start w:val="1"/>
      <w:numFmt w:val="lowerRoman"/>
      <w:lvlText w:val="(%4)"/>
      <w:lvlJc w:val="right"/>
      <w:pPr>
        <w:tabs>
          <w:tab w:val="num" w:pos="6480"/>
        </w:tabs>
        <w:ind w:left="6480" w:hanging="288"/>
      </w:pPr>
      <w:rPr>
        <w:b/>
      </w:rPr>
    </w:lvl>
    <w:lvl w:ilvl="4">
      <w:start w:val="1"/>
      <w:numFmt w:val="decimal"/>
      <w:lvlText w:val="%5)"/>
      <w:lvlJc w:val="left"/>
      <w:pPr>
        <w:ind w:left="5112" w:hanging="432"/>
      </w:pPr>
    </w:lvl>
    <w:lvl w:ilvl="5">
      <w:start w:val="1"/>
      <w:numFmt w:val="lowerLetter"/>
      <w:lvlText w:val="%6)"/>
      <w:lvlJc w:val="left"/>
      <w:pPr>
        <w:ind w:left="5256" w:hanging="432"/>
      </w:pPr>
    </w:lvl>
    <w:lvl w:ilvl="6">
      <w:start w:val="1"/>
      <w:numFmt w:val="lowerRoman"/>
      <w:lvlText w:val="%7)"/>
      <w:lvlJc w:val="right"/>
      <w:pPr>
        <w:ind w:left="5400" w:hanging="288"/>
      </w:pPr>
    </w:lvl>
    <w:lvl w:ilvl="7">
      <w:start w:val="1"/>
      <w:numFmt w:val="lowerLetter"/>
      <w:lvlText w:val="%8."/>
      <w:lvlJc w:val="left"/>
      <w:pPr>
        <w:ind w:left="5544" w:hanging="432"/>
      </w:pPr>
    </w:lvl>
    <w:lvl w:ilvl="8">
      <w:start w:val="1"/>
      <w:numFmt w:val="lowerRoman"/>
      <w:lvlText w:val="%9."/>
      <w:lvlJc w:val="right"/>
      <w:pPr>
        <w:ind w:left="5688" w:hanging="144"/>
      </w:pPr>
    </w:lvl>
  </w:abstractNum>
  <w:num w:numId="1">
    <w:abstractNumId w:val="5"/>
  </w:num>
  <w:num w:numId="2">
    <w:abstractNumId w:val="0"/>
  </w:num>
  <w:num w:numId="3">
    <w:abstractNumId w:val="4"/>
  </w:num>
  <w:num w:numId="4">
    <w:abstractNumId w:val="1"/>
  </w:num>
  <w:num w:numId="5">
    <w:abstractNumId w:val="6"/>
  </w:num>
  <w:num w:numId="6">
    <w:abstractNumId w:val="3"/>
  </w:num>
  <w:num w:numId="7">
    <w:abstractNumId w:val="0"/>
  </w:num>
  <w:num w:numId="8">
    <w:abstractNumId w:val="2"/>
  </w:num>
  <w:num w:numId="9">
    <w:abstractNumId w:val="0"/>
  </w:num>
  <w:num w:numId="10">
    <w:abstractNumId w:val="5"/>
  </w:num>
  <w:num w:numId="11">
    <w:abstractNumId w:val="5"/>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isplayBackgroundShape/>
  <w:proofState w:spelling="clean" w:grammar="clean"/>
  <w:revisionView w:markup="0"/>
  <w:trackRevisions/>
  <w:defaultTabStop w:val="720"/>
  <w:characterSpacingControl w:val="doNotCompress"/>
  <w:footnotePr>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2C9F"/>
    <w:rsid w:val="00016DA2"/>
    <w:rsid w:val="00083DB7"/>
    <w:rsid w:val="0009196B"/>
    <w:rsid w:val="00095D1F"/>
    <w:rsid w:val="000A4976"/>
    <w:rsid w:val="00120388"/>
    <w:rsid w:val="001403B0"/>
    <w:rsid w:val="00173006"/>
    <w:rsid w:val="001B0F0B"/>
    <w:rsid w:val="001B1D05"/>
    <w:rsid w:val="001D3AC7"/>
    <w:rsid w:val="002238EA"/>
    <w:rsid w:val="00244E8D"/>
    <w:rsid w:val="00290BD5"/>
    <w:rsid w:val="003174C0"/>
    <w:rsid w:val="003504A9"/>
    <w:rsid w:val="00382F34"/>
    <w:rsid w:val="004071AD"/>
    <w:rsid w:val="004A7FB0"/>
    <w:rsid w:val="004E70E2"/>
    <w:rsid w:val="005465AE"/>
    <w:rsid w:val="00617CFD"/>
    <w:rsid w:val="00696BA8"/>
    <w:rsid w:val="0069756E"/>
    <w:rsid w:val="006A2739"/>
    <w:rsid w:val="006B2A55"/>
    <w:rsid w:val="006E3D49"/>
    <w:rsid w:val="00733E07"/>
    <w:rsid w:val="00746600"/>
    <w:rsid w:val="00764843"/>
    <w:rsid w:val="007C48B4"/>
    <w:rsid w:val="007D7991"/>
    <w:rsid w:val="007E7304"/>
    <w:rsid w:val="00802B63"/>
    <w:rsid w:val="00831C98"/>
    <w:rsid w:val="0084438D"/>
    <w:rsid w:val="008A69C6"/>
    <w:rsid w:val="00933B16"/>
    <w:rsid w:val="0094517B"/>
    <w:rsid w:val="0097158D"/>
    <w:rsid w:val="009C3799"/>
    <w:rsid w:val="009F3804"/>
    <w:rsid w:val="00A86C2D"/>
    <w:rsid w:val="00AC4321"/>
    <w:rsid w:val="00AC6BBE"/>
    <w:rsid w:val="00B20A64"/>
    <w:rsid w:val="00B37012"/>
    <w:rsid w:val="00B425D3"/>
    <w:rsid w:val="00B54F00"/>
    <w:rsid w:val="00B81A99"/>
    <w:rsid w:val="00BB4A8E"/>
    <w:rsid w:val="00BF5047"/>
    <w:rsid w:val="00C81F6F"/>
    <w:rsid w:val="00CA32FD"/>
    <w:rsid w:val="00CE5215"/>
    <w:rsid w:val="00CF7378"/>
    <w:rsid w:val="00D009A5"/>
    <w:rsid w:val="00D25A16"/>
    <w:rsid w:val="00D664E9"/>
    <w:rsid w:val="00E050BB"/>
    <w:rsid w:val="00E937F8"/>
    <w:rsid w:val="00E94BFF"/>
    <w:rsid w:val="00EB1124"/>
    <w:rsid w:val="00EB2C9F"/>
    <w:rsid w:val="00EB6BC3"/>
    <w:rsid w:val="00ED6B30"/>
    <w:rsid w:val="00F46B82"/>
    <w:rsid w:val="00F524E5"/>
    <w:rsid w:val="00F82C7C"/>
    <w:rsid w:val="00F8629B"/>
    <w:rsid w:val="00F9395A"/>
    <w:rsid w:val="00FB5256"/>
    <w:rsid w:val="00FC2310"/>
    <w:rsid w:val="00FC54B8"/>
    <w:rsid w:val="00FF75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colormru v:ext="edit" colors="#ffc"/>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5">
    <w:name w:val="heading 5"/>
    <w:basedOn w:val="Normal"/>
    <w:next w:val="Normal"/>
    <w:link w:val="Heading5Char"/>
    <w:uiPriority w:val="9"/>
    <w:unhideWhenUsed/>
    <w:qFormat/>
    <w:rsid w:val="001D3AC7"/>
    <w:pPr>
      <w:keepNext/>
      <w:keepLines/>
      <w:numPr>
        <w:ilvl w:val="4"/>
        <w:numId w:val="2"/>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unhideWhenUsed/>
    <w:qFormat/>
    <w:rsid w:val="001D3AC7"/>
    <w:pPr>
      <w:keepNext/>
      <w:keepLines/>
      <w:numPr>
        <w:ilvl w:val="5"/>
        <w:numId w:val="2"/>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unhideWhenUsed/>
    <w:qFormat/>
    <w:rsid w:val="001D3AC7"/>
    <w:pPr>
      <w:keepNext/>
      <w:keepLines/>
      <w:numPr>
        <w:ilvl w:val="6"/>
        <w:numId w:val="2"/>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1D3AC7"/>
    <w:pPr>
      <w:keepNext/>
      <w:keepLines/>
      <w:numPr>
        <w:ilvl w:val="7"/>
        <w:numId w:val="2"/>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qFormat/>
    <w:rsid w:val="001D3AC7"/>
    <w:pPr>
      <w:keepNext/>
      <w:keepLines/>
      <w:numPr>
        <w:ilvl w:val="8"/>
        <w:numId w:val="2"/>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1D3AC7"/>
    <w:rPr>
      <w:sz w:val="16"/>
      <w:szCs w:val="16"/>
    </w:rPr>
  </w:style>
  <w:style w:type="paragraph" w:styleId="CommentText">
    <w:name w:val="annotation text"/>
    <w:basedOn w:val="Normal"/>
    <w:link w:val="CommentTextChar"/>
    <w:uiPriority w:val="99"/>
    <w:semiHidden/>
    <w:unhideWhenUsed/>
    <w:rsid w:val="001D3AC7"/>
    <w:pPr>
      <w:spacing w:line="240" w:lineRule="auto"/>
    </w:pPr>
    <w:rPr>
      <w:sz w:val="20"/>
      <w:szCs w:val="20"/>
    </w:rPr>
  </w:style>
  <w:style w:type="character" w:customStyle="1" w:styleId="CommentTextChar">
    <w:name w:val="Comment Text Char"/>
    <w:basedOn w:val="DefaultParagraphFont"/>
    <w:link w:val="CommentText"/>
    <w:uiPriority w:val="99"/>
    <w:semiHidden/>
    <w:rsid w:val="001D3AC7"/>
    <w:rPr>
      <w:sz w:val="20"/>
      <w:szCs w:val="20"/>
    </w:rPr>
  </w:style>
  <w:style w:type="paragraph" w:styleId="CommentSubject">
    <w:name w:val="annotation subject"/>
    <w:basedOn w:val="CommentText"/>
    <w:next w:val="CommentText"/>
    <w:link w:val="CommentSubjectChar"/>
    <w:uiPriority w:val="99"/>
    <w:semiHidden/>
    <w:unhideWhenUsed/>
    <w:rsid w:val="001D3AC7"/>
    <w:rPr>
      <w:b/>
      <w:bCs/>
    </w:rPr>
  </w:style>
  <w:style w:type="character" w:customStyle="1" w:styleId="CommentSubjectChar">
    <w:name w:val="Comment Subject Char"/>
    <w:basedOn w:val="CommentTextChar"/>
    <w:link w:val="CommentSubject"/>
    <w:uiPriority w:val="99"/>
    <w:semiHidden/>
    <w:rsid w:val="001D3AC7"/>
    <w:rPr>
      <w:b/>
      <w:bCs/>
      <w:sz w:val="20"/>
      <w:szCs w:val="20"/>
    </w:rPr>
  </w:style>
  <w:style w:type="paragraph" w:styleId="BalloonText">
    <w:name w:val="Balloon Text"/>
    <w:basedOn w:val="Normal"/>
    <w:link w:val="BalloonTextChar"/>
    <w:uiPriority w:val="99"/>
    <w:semiHidden/>
    <w:unhideWhenUsed/>
    <w:rsid w:val="001D3AC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D3AC7"/>
    <w:rPr>
      <w:rFonts w:ascii="Tahoma" w:hAnsi="Tahoma" w:cs="Tahoma"/>
      <w:sz w:val="16"/>
      <w:szCs w:val="16"/>
    </w:rPr>
  </w:style>
  <w:style w:type="paragraph" w:customStyle="1" w:styleId="Chapter">
    <w:name w:val="Chapter"/>
    <w:basedOn w:val="Normal"/>
    <w:next w:val="Normal"/>
    <w:link w:val="ChapterChar"/>
    <w:rsid w:val="001D3AC7"/>
    <w:pPr>
      <w:keepNext/>
      <w:numPr>
        <w:numId w:val="1"/>
      </w:numPr>
      <w:tabs>
        <w:tab w:val="clear" w:pos="1800"/>
        <w:tab w:val="num" w:pos="648"/>
        <w:tab w:val="left" w:pos="1440"/>
      </w:tabs>
      <w:spacing w:before="240" w:after="240" w:line="240" w:lineRule="auto"/>
      <w:ind w:left="0"/>
      <w:jc w:val="center"/>
    </w:pPr>
    <w:rPr>
      <w:rFonts w:ascii="Times New Roman" w:hAnsi="Times New Roman" w:cs="Times New Roman"/>
      <w:b/>
      <w:smallCaps/>
      <w:sz w:val="24"/>
      <w:lang w:val="es-ES_tradnl"/>
    </w:rPr>
  </w:style>
  <w:style w:type="character" w:customStyle="1" w:styleId="ChapterChar">
    <w:name w:val="Chapter Char"/>
    <w:basedOn w:val="DefaultParagraphFont"/>
    <w:link w:val="Chapter"/>
    <w:rsid w:val="001D3AC7"/>
    <w:rPr>
      <w:rFonts w:ascii="Times New Roman" w:hAnsi="Times New Roman" w:cs="Times New Roman"/>
      <w:b/>
      <w:smallCaps/>
      <w:sz w:val="24"/>
      <w:lang w:val="es-ES_tradnl"/>
    </w:rPr>
  </w:style>
  <w:style w:type="paragraph" w:customStyle="1" w:styleId="FirstHeading">
    <w:name w:val="FirstHeading"/>
    <w:basedOn w:val="Normal"/>
    <w:next w:val="Normal"/>
    <w:link w:val="FirstHeadingChar"/>
    <w:rsid w:val="001D3AC7"/>
    <w:pPr>
      <w:keepNext/>
      <w:numPr>
        <w:numId w:val="2"/>
      </w:numPr>
      <w:tabs>
        <w:tab w:val="left" w:pos="0"/>
        <w:tab w:val="left" w:pos="86"/>
      </w:tabs>
      <w:spacing w:before="120" w:after="120" w:line="240" w:lineRule="auto"/>
    </w:pPr>
    <w:rPr>
      <w:rFonts w:ascii="Times New Roman" w:hAnsi="Times New Roman" w:cs="Times New Roman"/>
      <w:b/>
      <w:sz w:val="24"/>
      <w:lang w:val="es-ES_tradnl"/>
    </w:rPr>
  </w:style>
  <w:style w:type="character" w:customStyle="1" w:styleId="FirstHeadingChar">
    <w:name w:val="FirstHeading Char"/>
    <w:basedOn w:val="DefaultParagraphFont"/>
    <w:link w:val="FirstHeading"/>
    <w:rsid w:val="001D3AC7"/>
    <w:rPr>
      <w:rFonts w:ascii="Times New Roman" w:hAnsi="Times New Roman" w:cs="Times New Roman"/>
      <w:b/>
      <w:sz w:val="24"/>
      <w:lang w:val="es-ES_tradnl"/>
    </w:rPr>
  </w:style>
  <w:style w:type="paragraph" w:customStyle="1" w:styleId="SecHeading">
    <w:name w:val="SecHeading"/>
    <w:basedOn w:val="Normal"/>
    <w:next w:val="Paragraph"/>
    <w:link w:val="SecHeadingChar"/>
    <w:rsid w:val="001D3AC7"/>
    <w:pPr>
      <w:keepNext/>
      <w:numPr>
        <w:ilvl w:val="1"/>
        <w:numId w:val="2"/>
      </w:numPr>
      <w:tabs>
        <w:tab w:val="clear" w:pos="5400"/>
        <w:tab w:val="num" w:pos="1296"/>
      </w:tabs>
      <w:spacing w:before="120" w:after="120" w:line="240" w:lineRule="auto"/>
      <w:ind w:left="1296"/>
    </w:pPr>
    <w:rPr>
      <w:rFonts w:ascii="Times New Roman" w:hAnsi="Times New Roman" w:cs="Times New Roman"/>
      <w:b/>
      <w:sz w:val="24"/>
      <w:lang w:val="es-ES_tradnl"/>
    </w:rPr>
  </w:style>
  <w:style w:type="character" w:customStyle="1" w:styleId="SecHeadingChar">
    <w:name w:val="SecHeading Char"/>
    <w:basedOn w:val="DefaultParagraphFont"/>
    <w:link w:val="SecHeading"/>
    <w:rsid w:val="001D3AC7"/>
    <w:rPr>
      <w:rFonts w:ascii="Times New Roman" w:hAnsi="Times New Roman" w:cs="Times New Roman"/>
      <w:b/>
      <w:sz w:val="24"/>
      <w:lang w:val="es-ES_tradnl"/>
    </w:rPr>
  </w:style>
  <w:style w:type="paragraph" w:customStyle="1" w:styleId="SubHeading1">
    <w:name w:val="SubHeading1"/>
    <w:basedOn w:val="SecHeading"/>
    <w:link w:val="SubHeading1Char"/>
    <w:rsid w:val="001D3AC7"/>
    <w:pPr>
      <w:numPr>
        <w:ilvl w:val="2"/>
      </w:numPr>
      <w:tabs>
        <w:tab w:val="clear" w:pos="5976"/>
        <w:tab w:val="num" w:pos="1872"/>
      </w:tabs>
      <w:ind w:left="1872"/>
    </w:pPr>
  </w:style>
  <w:style w:type="character" w:customStyle="1" w:styleId="SubHeading1Char">
    <w:name w:val="SubHeading1 Char"/>
    <w:basedOn w:val="DefaultParagraphFont"/>
    <w:link w:val="SubHeading1"/>
    <w:rsid w:val="001D3AC7"/>
    <w:rPr>
      <w:rFonts w:ascii="Times New Roman" w:hAnsi="Times New Roman" w:cs="Times New Roman"/>
      <w:b/>
      <w:sz w:val="24"/>
      <w:lang w:val="es-ES_tradnl"/>
    </w:rPr>
  </w:style>
  <w:style w:type="paragraph" w:customStyle="1" w:styleId="Subheading2">
    <w:name w:val="Subheading2"/>
    <w:basedOn w:val="SecHeading"/>
    <w:link w:val="Subheading2Char"/>
    <w:rsid w:val="001D3AC7"/>
    <w:pPr>
      <w:numPr>
        <w:ilvl w:val="3"/>
      </w:numPr>
      <w:tabs>
        <w:tab w:val="clear" w:pos="6480"/>
        <w:tab w:val="num" w:pos="2376"/>
      </w:tabs>
      <w:ind w:left="2376"/>
    </w:pPr>
  </w:style>
  <w:style w:type="character" w:customStyle="1" w:styleId="Subheading2Char">
    <w:name w:val="Subheading2 Char"/>
    <w:basedOn w:val="DefaultParagraphFont"/>
    <w:link w:val="Subheading2"/>
    <w:rsid w:val="001D3AC7"/>
    <w:rPr>
      <w:rFonts w:ascii="Times New Roman" w:hAnsi="Times New Roman" w:cs="Times New Roman"/>
      <w:b/>
      <w:sz w:val="24"/>
      <w:lang w:val="es-ES_tradnl"/>
    </w:rPr>
  </w:style>
  <w:style w:type="paragraph" w:customStyle="1" w:styleId="Paragraph">
    <w:name w:val="Paragraph"/>
    <w:aliases w:val="paragraph,p,PARAGRAPH,PG,pa,at"/>
    <w:basedOn w:val="BodyTextIndent"/>
    <w:link w:val="ParagraphChar"/>
    <w:qFormat/>
    <w:rsid w:val="001D3AC7"/>
    <w:pPr>
      <w:numPr>
        <w:ilvl w:val="1"/>
        <w:numId w:val="1"/>
      </w:numPr>
      <w:spacing w:before="120"/>
      <w:jc w:val="both"/>
      <w:outlineLvl w:val="1"/>
    </w:pPr>
    <w:rPr>
      <w:lang w:val="es-ES_tradnl"/>
    </w:rPr>
  </w:style>
  <w:style w:type="character" w:customStyle="1" w:styleId="ParagraphChar">
    <w:name w:val="Paragraph Char"/>
    <w:basedOn w:val="DefaultParagraphFont"/>
    <w:link w:val="Paragraph"/>
    <w:rsid w:val="001D3AC7"/>
    <w:rPr>
      <w:rFonts w:ascii="Times New Roman" w:hAnsi="Times New Roman" w:cs="Times New Roman"/>
      <w:sz w:val="24"/>
      <w:lang w:val="es-ES_tradnl"/>
    </w:rPr>
  </w:style>
  <w:style w:type="paragraph" w:customStyle="1" w:styleId="subpar">
    <w:name w:val="subpar"/>
    <w:basedOn w:val="BodyTextIndent3"/>
    <w:link w:val="subparChar"/>
    <w:rsid w:val="001D3AC7"/>
    <w:pPr>
      <w:numPr>
        <w:ilvl w:val="2"/>
        <w:numId w:val="1"/>
      </w:numPr>
      <w:tabs>
        <w:tab w:val="clear" w:pos="2304"/>
        <w:tab w:val="num" w:pos="1152"/>
      </w:tabs>
      <w:spacing w:before="120"/>
      <w:ind w:left="1152"/>
      <w:jc w:val="both"/>
      <w:outlineLvl w:val="2"/>
    </w:pPr>
    <w:rPr>
      <w:lang w:val="es-ES_tradnl"/>
    </w:rPr>
  </w:style>
  <w:style w:type="character" w:customStyle="1" w:styleId="subparChar">
    <w:name w:val="subpar Char"/>
    <w:basedOn w:val="DefaultParagraphFont"/>
    <w:link w:val="subpar"/>
    <w:rsid w:val="001D3AC7"/>
    <w:rPr>
      <w:rFonts w:ascii="Times New Roman" w:hAnsi="Times New Roman" w:cs="Times New Roman"/>
      <w:sz w:val="24"/>
      <w:szCs w:val="16"/>
      <w:lang w:val="es-ES_tradnl"/>
    </w:rPr>
  </w:style>
  <w:style w:type="paragraph" w:customStyle="1" w:styleId="SubSubPar">
    <w:name w:val="SubSubPar"/>
    <w:basedOn w:val="subpar"/>
    <w:link w:val="SubSubParChar"/>
    <w:rsid w:val="001D3AC7"/>
    <w:pPr>
      <w:numPr>
        <w:ilvl w:val="3"/>
      </w:numPr>
      <w:tabs>
        <w:tab w:val="clear" w:pos="2736"/>
        <w:tab w:val="left" w:pos="0"/>
        <w:tab w:val="num" w:pos="1296"/>
      </w:tabs>
      <w:ind w:left="1296"/>
    </w:pPr>
  </w:style>
  <w:style w:type="character" w:customStyle="1" w:styleId="SubSubParChar">
    <w:name w:val="SubSubPar Char"/>
    <w:basedOn w:val="DefaultParagraphFont"/>
    <w:link w:val="SubSubPar"/>
    <w:rsid w:val="001D3AC7"/>
    <w:rPr>
      <w:rFonts w:ascii="Times New Roman" w:hAnsi="Times New Roman" w:cs="Times New Roman"/>
      <w:sz w:val="24"/>
      <w:szCs w:val="16"/>
      <w:lang w:val="es-ES_tradnl"/>
    </w:rPr>
  </w:style>
  <w:style w:type="paragraph" w:customStyle="1" w:styleId="Regtable">
    <w:name w:val="Regtable"/>
    <w:basedOn w:val="Normal"/>
    <w:link w:val="RegtableChar"/>
    <w:rsid w:val="001D3AC7"/>
    <w:pPr>
      <w:keepLines/>
      <w:framePr w:wrap="around" w:vAnchor="text" w:hAnchor="text" w:y="1"/>
      <w:spacing w:before="20" w:after="20" w:line="240" w:lineRule="auto"/>
    </w:pPr>
    <w:rPr>
      <w:rFonts w:ascii="Times New Roman" w:hAnsi="Times New Roman" w:cs="Times New Roman"/>
      <w:sz w:val="20"/>
      <w:lang w:val="es-ES_tradnl"/>
    </w:rPr>
  </w:style>
  <w:style w:type="character" w:customStyle="1" w:styleId="RegtableChar">
    <w:name w:val="Regtable Char"/>
    <w:basedOn w:val="DefaultParagraphFont"/>
    <w:link w:val="Regtable"/>
    <w:rsid w:val="001D3AC7"/>
    <w:rPr>
      <w:rFonts w:ascii="Times New Roman" w:hAnsi="Times New Roman" w:cs="Times New Roman"/>
      <w:sz w:val="20"/>
      <w:lang w:val="es-ES_tradnl"/>
    </w:rPr>
  </w:style>
  <w:style w:type="paragraph" w:customStyle="1" w:styleId="TableTitle">
    <w:name w:val="TableTitle"/>
    <w:basedOn w:val="Normal"/>
    <w:link w:val="TableTitleChar"/>
    <w:rsid w:val="001D3AC7"/>
    <w:pPr>
      <w:keepNext/>
      <w:framePr w:wrap="around" w:vAnchor="text" w:hAnchor="text" w:y="1"/>
      <w:spacing w:before="20" w:after="20" w:line="240" w:lineRule="auto"/>
      <w:jc w:val="center"/>
    </w:pPr>
    <w:rPr>
      <w:rFonts w:ascii="Times New Roman Bold" w:hAnsi="Times New Roman Bold"/>
      <w:b/>
      <w:spacing w:val="-3"/>
      <w:sz w:val="20"/>
      <w:lang w:val="es-ES_tradnl"/>
    </w:rPr>
  </w:style>
  <w:style w:type="character" w:customStyle="1" w:styleId="TableTitleChar">
    <w:name w:val="TableTitle Char"/>
    <w:basedOn w:val="DefaultParagraphFont"/>
    <w:link w:val="TableTitle"/>
    <w:rsid w:val="001D3AC7"/>
    <w:rPr>
      <w:rFonts w:ascii="Times New Roman Bold" w:hAnsi="Times New Roman Bold"/>
      <w:b/>
      <w:spacing w:val="-3"/>
      <w:sz w:val="20"/>
      <w:lang w:val="es-ES_tradnl"/>
    </w:rPr>
  </w:style>
  <w:style w:type="character" w:customStyle="1" w:styleId="Heading5Char">
    <w:name w:val="Heading 5 Char"/>
    <w:basedOn w:val="DefaultParagraphFont"/>
    <w:link w:val="Heading5"/>
    <w:uiPriority w:val="9"/>
    <w:semiHidden/>
    <w:rsid w:val="001D3AC7"/>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1D3AC7"/>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1D3AC7"/>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1D3AC7"/>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1D3AC7"/>
    <w:rPr>
      <w:rFonts w:asciiTheme="majorHAnsi" w:eastAsiaTheme="majorEastAsia" w:hAnsiTheme="majorHAnsi" w:cstheme="majorBidi"/>
      <w:i/>
      <w:iCs/>
      <w:color w:val="404040" w:themeColor="text1" w:themeTint="BF"/>
      <w:sz w:val="20"/>
      <w:szCs w:val="20"/>
    </w:rPr>
  </w:style>
  <w:style w:type="paragraph" w:styleId="BodyTextIndent">
    <w:name w:val="Body Text Indent"/>
    <w:basedOn w:val="Normal"/>
    <w:link w:val="BodyTextIndentChar"/>
    <w:uiPriority w:val="99"/>
    <w:semiHidden/>
    <w:unhideWhenUsed/>
    <w:rsid w:val="001D3AC7"/>
    <w:pPr>
      <w:spacing w:after="120" w:line="240" w:lineRule="auto"/>
      <w:ind w:left="360"/>
    </w:pPr>
    <w:rPr>
      <w:rFonts w:ascii="Times New Roman" w:hAnsi="Times New Roman" w:cs="Times New Roman"/>
      <w:sz w:val="24"/>
    </w:rPr>
  </w:style>
  <w:style w:type="character" w:customStyle="1" w:styleId="BodyTextIndentChar">
    <w:name w:val="Body Text Indent Char"/>
    <w:basedOn w:val="DefaultParagraphFont"/>
    <w:link w:val="BodyTextIndent"/>
    <w:uiPriority w:val="99"/>
    <w:semiHidden/>
    <w:rsid w:val="001D3AC7"/>
    <w:rPr>
      <w:rFonts w:ascii="Times New Roman" w:hAnsi="Times New Roman" w:cs="Times New Roman"/>
      <w:sz w:val="24"/>
    </w:rPr>
  </w:style>
  <w:style w:type="paragraph" w:styleId="BodyTextIndent3">
    <w:name w:val="Body Text Indent 3"/>
    <w:basedOn w:val="Normal"/>
    <w:link w:val="BodyTextIndent3Char"/>
    <w:uiPriority w:val="99"/>
    <w:semiHidden/>
    <w:unhideWhenUsed/>
    <w:rsid w:val="001D3AC7"/>
    <w:pPr>
      <w:spacing w:after="120" w:line="240" w:lineRule="auto"/>
      <w:ind w:left="360"/>
    </w:pPr>
    <w:rPr>
      <w:rFonts w:ascii="Times New Roman" w:hAnsi="Times New Roman" w:cs="Times New Roman"/>
      <w:sz w:val="24"/>
      <w:szCs w:val="16"/>
    </w:rPr>
  </w:style>
  <w:style w:type="character" w:customStyle="1" w:styleId="BodyTextIndent3Char">
    <w:name w:val="Body Text Indent 3 Char"/>
    <w:basedOn w:val="DefaultParagraphFont"/>
    <w:link w:val="BodyTextIndent3"/>
    <w:uiPriority w:val="99"/>
    <w:semiHidden/>
    <w:rsid w:val="001D3AC7"/>
    <w:rPr>
      <w:rFonts w:ascii="Times New Roman" w:hAnsi="Times New Roman" w:cs="Times New Roman"/>
      <w:sz w:val="24"/>
      <w:szCs w:val="16"/>
    </w:rPr>
  </w:style>
  <w:style w:type="paragraph" w:styleId="FootnoteText">
    <w:name w:val="footnote text"/>
    <w:aliases w:val="fn,Texto nota pie IIRSA,single space,texto de nota al pie,Texto nota pie Car Car Car Car Car Car Car Car,Texto nota pie Car Car Car,Footnote Text Char Char Char Char Char Char,Texto nota pie Car Car Car Car Car,Texto nota pie Car1,Texto,F"/>
    <w:basedOn w:val="Normal"/>
    <w:link w:val="FootnoteTextChar"/>
    <w:uiPriority w:val="99"/>
    <w:unhideWhenUsed/>
    <w:rsid w:val="001D3AC7"/>
    <w:pPr>
      <w:keepNext/>
      <w:keepLines/>
      <w:spacing w:after="120" w:line="240" w:lineRule="auto"/>
      <w:ind w:left="288" w:hanging="288"/>
      <w:jc w:val="both"/>
    </w:pPr>
    <w:rPr>
      <w:rFonts w:ascii="Times New Roman" w:hAnsi="Times New Roman" w:cs="Times New Roman"/>
      <w:spacing w:val="-3"/>
      <w:sz w:val="20"/>
      <w:szCs w:val="20"/>
    </w:rPr>
  </w:style>
  <w:style w:type="character" w:customStyle="1" w:styleId="FootnoteTextChar">
    <w:name w:val="Footnote Text Char"/>
    <w:aliases w:val="fn Char,Texto nota pie IIRSA Char,single space Char,texto de nota al pie Char,Texto nota pie Car Car Car Car Car Car Car Car Char,Texto nota pie Car Car Car Char,Footnote Text Char Char Char Char Char Char Char,Texto Char,F Char"/>
    <w:basedOn w:val="DefaultParagraphFont"/>
    <w:link w:val="FootnoteText"/>
    <w:uiPriority w:val="99"/>
    <w:rsid w:val="001D3AC7"/>
    <w:rPr>
      <w:rFonts w:ascii="Times New Roman" w:hAnsi="Times New Roman" w:cs="Times New Roman"/>
      <w:spacing w:val="-3"/>
      <w:sz w:val="20"/>
      <w:szCs w:val="20"/>
    </w:rPr>
  </w:style>
  <w:style w:type="paragraph" w:styleId="TOC1">
    <w:name w:val="toc 1"/>
    <w:basedOn w:val="Normal"/>
    <w:next w:val="Normal"/>
    <w:autoRedefine/>
    <w:uiPriority w:val="39"/>
    <w:unhideWhenUsed/>
    <w:rsid w:val="00CE5215"/>
    <w:pPr>
      <w:tabs>
        <w:tab w:val="right" w:leader="dot" w:pos="8741"/>
      </w:tabs>
      <w:spacing w:before="240" w:after="240" w:line="240" w:lineRule="auto"/>
      <w:ind w:left="547" w:hanging="547"/>
    </w:pPr>
    <w:rPr>
      <w:rFonts w:ascii="Times New Roman" w:hAnsi="Times New Roman" w:cs="Times New Roman"/>
      <w:smallCaps/>
      <w:sz w:val="24"/>
    </w:rPr>
  </w:style>
  <w:style w:type="paragraph" w:styleId="TOC2">
    <w:name w:val="toc 2"/>
    <w:basedOn w:val="Normal"/>
    <w:next w:val="Normal"/>
    <w:autoRedefine/>
    <w:uiPriority w:val="39"/>
    <w:unhideWhenUsed/>
    <w:rsid w:val="00CE5215"/>
    <w:pPr>
      <w:tabs>
        <w:tab w:val="left" w:pos="1152"/>
        <w:tab w:val="right" w:leader="dot" w:pos="8741"/>
      </w:tabs>
      <w:spacing w:after="0" w:line="240" w:lineRule="auto"/>
      <w:ind w:left="1166" w:hanging="605"/>
    </w:pPr>
    <w:rPr>
      <w:rFonts w:ascii="Times New Roman" w:hAnsi="Times New Roman" w:cs="Times New Roman"/>
      <w:sz w:val="24"/>
    </w:rPr>
  </w:style>
  <w:style w:type="paragraph" w:styleId="TOC3">
    <w:name w:val="toc 3"/>
    <w:basedOn w:val="Normal"/>
    <w:next w:val="Normal"/>
    <w:autoRedefine/>
    <w:uiPriority w:val="39"/>
    <w:unhideWhenUsed/>
    <w:rsid w:val="00CE5215"/>
    <w:pPr>
      <w:tabs>
        <w:tab w:val="left" w:pos="1728"/>
        <w:tab w:val="right" w:leader="dot" w:pos="8741"/>
      </w:tabs>
      <w:spacing w:after="0" w:line="240" w:lineRule="auto"/>
      <w:ind w:left="1714" w:hanging="562"/>
    </w:pPr>
    <w:rPr>
      <w:rFonts w:ascii="Times New Roman" w:hAnsi="Times New Roman" w:cs="Times New Roman"/>
      <w:sz w:val="24"/>
    </w:rPr>
  </w:style>
  <w:style w:type="character" w:styleId="FootnoteReference">
    <w:name w:val="footnote reference"/>
    <w:aliases w:val="ftref,Fußnotenzeichen DISS,16 Point,Superscript 6 Point,BVI fnr, BVI fnr,Знак сноски 1,referencia nota al pie,titulo 2,FC"/>
    <w:basedOn w:val="DefaultParagraphFont"/>
    <w:uiPriority w:val="99"/>
    <w:unhideWhenUsed/>
    <w:rsid w:val="00B425D3"/>
    <w:rPr>
      <w:vertAlign w:val="superscript"/>
    </w:rPr>
  </w:style>
  <w:style w:type="character" w:styleId="Hyperlink">
    <w:name w:val="Hyperlink"/>
    <w:rsid w:val="00764843"/>
    <w:rPr>
      <w:color w:val="0000FF"/>
      <w:u w:val="single"/>
    </w:rPr>
  </w:style>
  <w:style w:type="table" w:styleId="TableGrid">
    <w:name w:val="Table Grid"/>
    <w:basedOn w:val="TableNormal"/>
    <w:uiPriority w:val="59"/>
    <w:rsid w:val="00FC54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31C98"/>
    <w:pPr>
      <w:tabs>
        <w:tab w:val="center" w:pos="4680"/>
        <w:tab w:val="right" w:pos="9360"/>
      </w:tabs>
      <w:spacing w:after="0" w:line="240" w:lineRule="auto"/>
    </w:pPr>
  </w:style>
  <w:style w:type="character" w:customStyle="1" w:styleId="HeaderChar">
    <w:name w:val="Header Char"/>
    <w:basedOn w:val="DefaultParagraphFont"/>
    <w:link w:val="Header"/>
    <w:uiPriority w:val="99"/>
    <w:rsid w:val="00831C98"/>
  </w:style>
  <w:style w:type="paragraph" w:styleId="Footer">
    <w:name w:val="footer"/>
    <w:basedOn w:val="Normal"/>
    <w:link w:val="FooterChar"/>
    <w:uiPriority w:val="99"/>
    <w:unhideWhenUsed/>
    <w:rsid w:val="00831C98"/>
    <w:pPr>
      <w:tabs>
        <w:tab w:val="center" w:pos="4680"/>
        <w:tab w:val="right" w:pos="9360"/>
      </w:tabs>
      <w:spacing w:after="0" w:line="240" w:lineRule="auto"/>
    </w:pPr>
  </w:style>
  <w:style w:type="character" w:customStyle="1" w:styleId="FooterChar">
    <w:name w:val="Footer Char"/>
    <w:basedOn w:val="DefaultParagraphFont"/>
    <w:link w:val="Footer"/>
    <w:uiPriority w:val="99"/>
    <w:rsid w:val="00831C9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5">
    <w:name w:val="heading 5"/>
    <w:basedOn w:val="Normal"/>
    <w:next w:val="Normal"/>
    <w:link w:val="Heading5Char"/>
    <w:uiPriority w:val="9"/>
    <w:unhideWhenUsed/>
    <w:qFormat/>
    <w:rsid w:val="001D3AC7"/>
    <w:pPr>
      <w:keepNext/>
      <w:keepLines/>
      <w:numPr>
        <w:ilvl w:val="4"/>
        <w:numId w:val="2"/>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unhideWhenUsed/>
    <w:qFormat/>
    <w:rsid w:val="001D3AC7"/>
    <w:pPr>
      <w:keepNext/>
      <w:keepLines/>
      <w:numPr>
        <w:ilvl w:val="5"/>
        <w:numId w:val="2"/>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unhideWhenUsed/>
    <w:qFormat/>
    <w:rsid w:val="001D3AC7"/>
    <w:pPr>
      <w:keepNext/>
      <w:keepLines/>
      <w:numPr>
        <w:ilvl w:val="6"/>
        <w:numId w:val="2"/>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1D3AC7"/>
    <w:pPr>
      <w:keepNext/>
      <w:keepLines/>
      <w:numPr>
        <w:ilvl w:val="7"/>
        <w:numId w:val="2"/>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qFormat/>
    <w:rsid w:val="001D3AC7"/>
    <w:pPr>
      <w:keepNext/>
      <w:keepLines/>
      <w:numPr>
        <w:ilvl w:val="8"/>
        <w:numId w:val="2"/>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1D3AC7"/>
    <w:rPr>
      <w:sz w:val="16"/>
      <w:szCs w:val="16"/>
    </w:rPr>
  </w:style>
  <w:style w:type="paragraph" w:styleId="CommentText">
    <w:name w:val="annotation text"/>
    <w:basedOn w:val="Normal"/>
    <w:link w:val="CommentTextChar"/>
    <w:uiPriority w:val="99"/>
    <w:semiHidden/>
    <w:unhideWhenUsed/>
    <w:rsid w:val="001D3AC7"/>
    <w:pPr>
      <w:spacing w:line="240" w:lineRule="auto"/>
    </w:pPr>
    <w:rPr>
      <w:sz w:val="20"/>
      <w:szCs w:val="20"/>
    </w:rPr>
  </w:style>
  <w:style w:type="character" w:customStyle="1" w:styleId="CommentTextChar">
    <w:name w:val="Comment Text Char"/>
    <w:basedOn w:val="DefaultParagraphFont"/>
    <w:link w:val="CommentText"/>
    <w:uiPriority w:val="99"/>
    <w:semiHidden/>
    <w:rsid w:val="001D3AC7"/>
    <w:rPr>
      <w:sz w:val="20"/>
      <w:szCs w:val="20"/>
    </w:rPr>
  </w:style>
  <w:style w:type="paragraph" w:styleId="CommentSubject">
    <w:name w:val="annotation subject"/>
    <w:basedOn w:val="CommentText"/>
    <w:next w:val="CommentText"/>
    <w:link w:val="CommentSubjectChar"/>
    <w:uiPriority w:val="99"/>
    <w:semiHidden/>
    <w:unhideWhenUsed/>
    <w:rsid w:val="001D3AC7"/>
    <w:rPr>
      <w:b/>
      <w:bCs/>
    </w:rPr>
  </w:style>
  <w:style w:type="character" w:customStyle="1" w:styleId="CommentSubjectChar">
    <w:name w:val="Comment Subject Char"/>
    <w:basedOn w:val="CommentTextChar"/>
    <w:link w:val="CommentSubject"/>
    <w:uiPriority w:val="99"/>
    <w:semiHidden/>
    <w:rsid w:val="001D3AC7"/>
    <w:rPr>
      <w:b/>
      <w:bCs/>
      <w:sz w:val="20"/>
      <w:szCs w:val="20"/>
    </w:rPr>
  </w:style>
  <w:style w:type="paragraph" w:styleId="BalloonText">
    <w:name w:val="Balloon Text"/>
    <w:basedOn w:val="Normal"/>
    <w:link w:val="BalloonTextChar"/>
    <w:uiPriority w:val="99"/>
    <w:semiHidden/>
    <w:unhideWhenUsed/>
    <w:rsid w:val="001D3AC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D3AC7"/>
    <w:rPr>
      <w:rFonts w:ascii="Tahoma" w:hAnsi="Tahoma" w:cs="Tahoma"/>
      <w:sz w:val="16"/>
      <w:szCs w:val="16"/>
    </w:rPr>
  </w:style>
  <w:style w:type="paragraph" w:customStyle="1" w:styleId="Chapter">
    <w:name w:val="Chapter"/>
    <w:basedOn w:val="Normal"/>
    <w:next w:val="Normal"/>
    <w:link w:val="ChapterChar"/>
    <w:rsid w:val="001D3AC7"/>
    <w:pPr>
      <w:keepNext/>
      <w:numPr>
        <w:numId w:val="1"/>
      </w:numPr>
      <w:tabs>
        <w:tab w:val="clear" w:pos="1800"/>
        <w:tab w:val="num" w:pos="648"/>
        <w:tab w:val="left" w:pos="1440"/>
      </w:tabs>
      <w:spacing w:before="240" w:after="240" w:line="240" w:lineRule="auto"/>
      <w:ind w:left="0"/>
      <w:jc w:val="center"/>
    </w:pPr>
    <w:rPr>
      <w:rFonts w:ascii="Times New Roman" w:hAnsi="Times New Roman" w:cs="Times New Roman"/>
      <w:b/>
      <w:smallCaps/>
      <w:sz w:val="24"/>
      <w:lang w:val="es-ES_tradnl"/>
    </w:rPr>
  </w:style>
  <w:style w:type="character" w:customStyle="1" w:styleId="ChapterChar">
    <w:name w:val="Chapter Char"/>
    <w:basedOn w:val="DefaultParagraphFont"/>
    <w:link w:val="Chapter"/>
    <w:rsid w:val="001D3AC7"/>
    <w:rPr>
      <w:rFonts w:ascii="Times New Roman" w:hAnsi="Times New Roman" w:cs="Times New Roman"/>
      <w:b/>
      <w:smallCaps/>
      <w:sz w:val="24"/>
      <w:lang w:val="es-ES_tradnl"/>
    </w:rPr>
  </w:style>
  <w:style w:type="paragraph" w:customStyle="1" w:styleId="FirstHeading">
    <w:name w:val="FirstHeading"/>
    <w:basedOn w:val="Normal"/>
    <w:next w:val="Normal"/>
    <w:link w:val="FirstHeadingChar"/>
    <w:rsid w:val="001D3AC7"/>
    <w:pPr>
      <w:keepNext/>
      <w:numPr>
        <w:numId w:val="2"/>
      </w:numPr>
      <w:tabs>
        <w:tab w:val="left" w:pos="0"/>
        <w:tab w:val="left" w:pos="86"/>
      </w:tabs>
      <w:spacing w:before="120" w:after="120" w:line="240" w:lineRule="auto"/>
    </w:pPr>
    <w:rPr>
      <w:rFonts w:ascii="Times New Roman" w:hAnsi="Times New Roman" w:cs="Times New Roman"/>
      <w:b/>
      <w:sz w:val="24"/>
      <w:lang w:val="es-ES_tradnl"/>
    </w:rPr>
  </w:style>
  <w:style w:type="character" w:customStyle="1" w:styleId="FirstHeadingChar">
    <w:name w:val="FirstHeading Char"/>
    <w:basedOn w:val="DefaultParagraphFont"/>
    <w:link w:val="FirstHeading"/>
    <w:rsid w:val="001D3AC7"/>
    <w:rPr>
      <w:rFonts w:ascii="Times New Roman" w:hAnsi="Times New Roman" w:cs="Times New Roman"/>
      <w:b/>
      <w:sz w:val="24"/>
      <w:lang w:val="es-ES_tradnl"/>
    </w:rPr>
  </w:style>
  <w:style w:type="paragraph" w:customStyle="1" w:styleId="SecHeading">
    <w:name w:val="SecHeading"/>
    <w:basedOn w:val="Normal"/>
    <w:next w:val="Paragraph"/>
    <w:link w:val="SecHeadingChar"/>
    <w:rsid w:val="001D3AC7"/>
    <w:pPr>
      <w:keepNext/>
      <w:numPr>
        <w:ilvl w:val="1"/>
        <w:numId w:val="2"/>
      </w:numPr>
      <w:tabs>
        <w:tab w:val="clear" w:pos="5400"/>
        <w:tab w:val="num" w:pos="1296"/>
      </w:tabs>
      <w:spacing w:before="120" w:after="120" w:line="240" w:lineRule="auto"/>
      <w:ind w:left="1296"/>
    </w:pPr>
    <w:rPr>
      <w:rFonts w:ascii="Times New Roman" w:hAnsi="Times New Roman" w:cs="Times New Roman"/>
      <w:b/>
      <w:sz w:val="24"/>
      <w:lang w:val="es-ES_tradnl"/>
    </w:rPr>
  </w:style>
  <w:style w:type="character" w:customStyle="1" w:styleId="SecHeadingChar">
    <w:name w:val="SecHeading Char"/>
    <w:basedOn w:val="DefaultParagraphFont"/>
    <w:link w:val="SecHeading"/>
    <w:rsid w:val="001D3AC7"/>
    <w:rPr>
      <w:rFonts w:ascii="Times New Roman" w:hAnsi="Times New Roman" w:cs="Times New Roman"/>
      <w:b/>
      <w:sz w:val="24"/>
      <w:lang w:val="es-ES_tradnl"/>
    </w:rPr>
  </w:style>
  <w:style w:type="paragraph" w:customStyle="1" w:styleId="SubHeading1">
    <w:name w:val="SubHeading1"/>
    <w:basedOn w:val="SecHeading"/>
    <w:link w:val="SubHeading1Char"/>
    <w:rsid w:val="001D3AC7"/>
    <w:pPr>
      <w:numPr>
        <w:ilvl w:val="2"/>
      </w:numPr>
      <w:tabs>
        <w:tab w:val="clear" w:pos="5976"/>
        <w:tab w:val="num" w:pos="1872"/>
      </w:tabs>
      <w:ind w:left="1872"/>
    </w:pPr>
  </w:style>
  <w:style w:type="character" w:customStyle="1" w:styleId="SubHeading1Char">
    <w:name w:val="SubHeading1 Char"/>
    <w:basedOn w:val="DefaultParagraphFont"/>
    <w:link w:val="SubHeading1"/>
    <w:rsid w:val="001D3AC7"/>
    <w:rPr>
      <w:rFonts w:ascii="Times New Roman" w:hAnsi="Times New Roman" w:cs="Times New Roman"/>
      <w:b/>
      <w:sz w:val="24"/>
      <w:lang w:val="es-ES_tradnl"/>
    </w:rPr>
  </w:style>
  <w:style w:type="paragraph" w:customStyle="1" w:styleId="Subheading2">
    <w:name w:val="Subheading2"/>
    <w:basedOn w:val="SecHeading"/>
    <w:link w:val="Subheading2Char"/>
    <w:rsid w:val="001D3AC7"/>
    <w:pPr>
      <w:numPr>
        <w:ilvl w:val="3"/>
      </w:numPr>
      <w:tabs>
        <w:tab w:val="clear" w:pos="6480"/>
        <w:tab w:val="num" w:pos="2376"/>
      </w:tabs>
      <w:ind w:left="2376"/>
    </w:pPr>
  </w:style>
  <w:style w:type="character" w:customStyle="1" w:styleId="Subheading2Char">
    <w:name w:val="Subheading2 Char"/>
    <w:basedOn w:val="DefaultParagraphFont"/>
    <w:link w:val="Subheading2"/>
    <w:rsid w:val="001D3AC7"/>
    <w:rPr>
      <w:rFonts w:ascii="Times New Roman" w:hAnsi="Times New Roman" w:cs="Times New Roman"/>
      <w:b/>
      <w:sz w:val="24"/>
      <w:lang w:val="es-ES_tradnl"/>
    </w:rPr>
  </w:style>
  <w:style w:type="paragraph" w:customStyle="1" w:styleId="Paragraph">
    <w:name w:val="Paragraph"/>
    <w:aliases w:val="paragraph,p,PARAGRAPH,PG,pa,at"/>
    <w:basedOn w:val="BodyTextIndent"/>
    <w:link w:val="ParagraphChar"/>
    <w:qFormat/>
    <w:rsid w:val="001D3AC7"/>
    <w:pPr>
      <w:numPr>
        <w:ilvl w:val="1"/>
        <w:numId w:val="1"/>
      </w:numPr>
      <w:spacing w:before="120"/>
      <w:jc w:val="both"/>
      <w:outlineLvl w:val="1"/>
    </w:pPr>
    <w:rPr>
      <w:lang w:val="es-ES_tradnl"/>
    </w:rPr>
  </w:style>
  <w:style w:type="character" w:customStyle="1" w:styleId="ParagraphChar">
    <w:name w:val="Paragraph Char"/>
    <w:basedOn w:val="DefaultParagraphFont"/>
    <w:link w:val="Paragraph"/>
    <w:rsid w:val="001D3AC7"/>
    <w:rPr>
      <w:rFonts w:ascii="Times New Roman" w:hAnsi="Times New Roman" w:cs="Times New Roman"/>
      <w:sz w:val="24"/>
      <w:lang w:val="es-ES_tradnl"/>
    </w:rPr>
  </w:style>
  <w:style w:type="paragraph" w:customStyle="1" w:styleId="subpar">
    <w:name w:val="subpar"/>
    <w:basedOn w:val="BodyTextIndent3"/>
    <w:link w:val="subparChar"/>
    <w:rsid w:val="001D3AC7"/>
    <w:pPr>
      <w:numPr>
        <w:ilvl w:val="2"/>
        <w:numId w:val="1"/>
      </w:numPr>
      <w:tabs>
        <w:tab w:val="clear" w:pos="2304"/>
        <w:tab w:val="num" w:pos="1152"/>
      </w:tabs>
      <w:spacing w:before="120"/>
      <w:ind w:left="1152"/>
      <w:jc w:val="both"/>
      <w:outlineLvl w:val="2"/>
    </w:pPr>
    <w:rPr>
      <w:lang w:val="es-ES_tradnl"/>
    </w:rPr>
  </w:style>
  <w:style w:type="character" w:customStyle="1" w:styleId="subparChar">
    <w:name w:val="subpar Char"/>
    <w:basedOn w:val="DefaultParagraphFont"/>
    <w:link w:val="subpar"/>
    <w:rsid w:val="001D3AC7"/>
    <w:rPr>
      <w:rFonts w:ascii="Times New Roman" w:hAnsi="Times New Roman" w:cs="Times New Roman"/>
      <w:sz w:val="24"/>
      <w:szCs w:val="16"/>
      <w:lang w:val="es-ES_tradnl"/>
    </w:rPr>
  </w:style>
  <w:style w:type="paragraph" w:customStyle="1" w:styleId="SubSubPar">
    <w:name w:val="SubSubPar"/>
    <w:basedOn w:val="subpar"/>
    <w:link w:val="SubSubParChar"/>
    <w:rsid w:val="001D3AC7"/>
    <w:pPr>
      <w:numPr>
        <w:ilvl w:val="3"/>
      </w:numPr>
      <w:tabs>
        <w:tab w:val="clear" w:pos="2736"/>
        <w:tab w:val="left" w:pos="0"/>
        <w:tab w:val="num" w:pos="1296"/>
      </w:tabs>
      <w:ind w:left="1296"/>
    </w:pPr>
  </w:style>
  <w:style w:type="character" w:customStyle="1" w:styleId="SubSubParChar">
    <w:name w:val="SubSubPar Char"/>
    <w:basedOn w:val="DefaultParagraphFont"/>
    <w:link w:val="SubSubPar"/>
    <w:rsid w:val="001D3AC7"/>
    <w:rPr>
      <w:rFonts w:ascii="Times New Roman" w:hAnsi="Times New Roman" w:cs="Times New Roman"/>
      <w:sz w:val="24"/>
      <w:szCs w:val="16"/>
      <w:lang w:val="es-ES_tradnl"/>
    </w:rPr>
  </w:style>
  <w:style w:type="paragraph" w:customStyle="1" w:styleId="Regtable">
    <w:name w:val="Regtable"/>
    <w:basedOn w:val="Normal"/>
    <w:link w:val="RegtableChar"/>
    <w:rsid w:val="001D3AC7"/>
    <w:pPr>
      <w:keepLines/>
      <w:framePr w:wrap="around" w:vAnchor="text" w:hAnchor="text" w:y="1"/>
      <w:spacing w:before="20" w:after="20" w:line="240" w:lineRule="auto"/>
    </w:pPr>
    <w:rPr>
      <w:rFonts w:ascii="Times New Roman" w:hAnsi="Times New Roman" w:cs="Times New Roman"/>
      <w:sz w:val="20"/>
      <w:lang w:val="es-ES_tradnl"/>
    </w:rPr>
  </w:style>
  <w:style w:type="character" w:customStyle="1" w:styleId="RegtableChar">
    <w:name w:val="Regtable Char"/>
    <w:basedOn w:val="DefaultParagraphFont"/>
    <w:link w:val="Regtable"/>
    <w:rsid w:val="001D3AC7"/>
    <w:rPr>
      <w:rFonts w:ascii="Times New Roman" w:hAnsi="Times New Roman" w:cs="Times New Roman"/>
      <w:sz w:val="20"/>
      <w:lang w:val="es-ES_tradnl"/>
    </w:rPr>
  </w:style>
  <w:style w:type="paragraph" w:customStyle="1" w:styleId="TableTitle">
    <w:name w:val="TableTitle"/>
    <w:basedOn w:val="Normal"/>
    <w:link w:val="TableTitleChar"/>
    <w:rsid w:val="001D3AC7"/>
    <w:pPr>
      <w:keepNext/>
      <w:framePr w:wrap="around" w:vAnchor="text" w:hAnchor="text" w:y="1"/>
      <w:spacing w:before="20" w:after="20" w:line="240" w:lineRule="auto"/>
      <w:jc w:val="center"/>
    </w:pPr>
    <w:rPr>
      <w:rFonts w:ascii="Times New Roman Bold" w:hAnsi="Times New Roman Bold"/>
      <w:b/>
      <w:spacing w:val="-3"/>
      <w:sz w:val="20"/>
      <w:lang w:val="es-ES_tradnl"/>
    </w:rPr>
  </w:style>
  <w:style w:type="character" w:customStyle="1" w:styleId="TableTitleChar">
    <w:name w:val="TableTitle Char"/>
    <w:basedOn w:val="DefaultParagraphFont"/>
    <w:link w:val="TableTitle"/>
    <w:rsid w:val="001D3AC7"/>
    <w:rPr>
      <w:rFonts w:ascii="Times New Roman Bold" w:hAnsi="Times New Roman Bold"/>
      <w:b/>
      <w:spacing w:val="-3"/>
      <w:sz w:val="20"/>
      <w:lang w:val="es-ES_tradnl"/>
    </w:rPr>
  </w:style>
  <w:style w:type="character" w:customStyle="1" w:styleId="Heading5Char">
    <w:name w:val="Heading 5 Char"/>
    <w:basedOn w:val="DefaultParagraphFont"/>
    <w:link w:val="Heading5"/>
    <w:uiPriority w:val="9"/>
    <w:semiHidden/>
    <w:rsid w:val="001D3AC7"/>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1D3AC7"/>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1D3AC7"/>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1D3AC7"/>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1D3AC7"/>
    <w:rPr>
      <w:rFonts w:asciiTheme="majorHAnsi" w:eastAsiaTheme="majorEastAsia" w:hAnsiTheme="majorHAnsi" w:cstheme="majorBidi"/>
      <w:i/>
      <w:iCs/>
      <w:color w:val="404040" w:themeColor="text1" w:themeTint="BF"/>
      <w:sz w:val="20"/>
      <w:szCs w:val="20"/>
    </w:rPr>
  </w:style>
  <w:style w:type="paragraph" w:styleId="BodyTextIndent">
    <w:name w:val="Body Text Indent"/>
    <w:basedOn w:val="Normal"/>
    <w:link w:val="BodyTextIndentChar"/>
    <w:uiPriority w:val="99"/>
    <w:semiHidden/>
    <w:unhideWhenUsed/>
    <w:rsid w:val="001D3AC7"/>
    <w:pPr>
      <w:spacing w:after="120" w:line="240" w:lineRule="auto"/>
      <w:ind w:left="360"/>
    </w:pPr>
    <w:rPr>
      <w:rFonts w:ascii="Times New Roman" w:hAnsi="Times New Roman" w:cs="Times New Roman"/>
      <w:sz w:val="24"/>
    </w:rPr>
  </w:style>
  <w:style w:type="character" w:customStyle="1" w:styleId="BodyTextIndentChar">
    <w:name w:val="Body Text Indent Char"/>
    <w:basedOn w:val="DefaultParagraphFont"/>
    <w:link w:val="BodyTextIndent"/>
    <w:uiPriority w:val="99"/>
    <w:semiHidden/>
    <w:rsid w:val="001D3AC7"/>
    <w:rPr>
      <w:rFonts w:ascii="Times New Roman" w:hAnsi="Times New Roman" w:cs="Times New Roman"/>
      <w:sz w:val="24"/>
    </w:rPr>
  </w:style>
  <w:style w:type="paragraph" w:styleId="BodyTextIndent3">
    <w:name w:val="Body Text Indent 3"/>
    <w:basedOn w:val="Normal"/>
    <w:link w:val="BodyTextIndent3Char"/>
    <w:uiPriority w:val="99"/>
    <w:semiHidden/>
    <w:unhideWhenUsed/>
    <w:rsid w:val="001D3AC7"/>
    <w:pPr>
      <w:spacing w:after="120" w:line="240" w:lineRule="auto"/>
      <w:ind w:left="360"/>
    </w:pPr>
    <w:rPr>
      <w:rFonts w:ascii="Times New Roman" w:hAnsi="Times New Roman" w:cs="Times New Roman"/>
      <w:sz w:val="24"/>
      <w:szCs w:val="16"/>
    </w:rPr>
  </w:style>
  <w:style w:type="character" w:customStyle="1" w:styleId="BodyTextIndent3Char">
    <w:name w:val="Body Text Indent 3 Char"/>
    <w:basedOn w:val="DefaultParagraphFont"/>
    <w:link w:val="BodyTextIndent3"/>
    <w:uiPriority w:val="99"/>
    <w:semiHidden/>
    <w:rsid w:val="001D3AC7"/>
    <w:rPr>
      <w:rFonts w:ascii="Times New Roman" w:hAnsi="Times New Roman" w:cs="Times New Roman"/>
      <w:sz w:val="24"/>
      <w:szCs w:val="16"/>
    </w:rPr>
  </w:style>
  <w:style w:type="paragraph" w:styleId="FootnoteText">
    <w:name w:val="footnote text"/>
    <w:aliases w:val="fn,Texto nota pie IIRSA,single space,texto de nota al pie,Texto nota pie Car Car Car Car Car Car Car Car,Texto nota pie Car Car Car,Footnote Text Char Char Char Char Char Char,Texto nota pie Car Car Car Car Car,Texto nota pie Car1,Texto,F"/>
    <w:basedOn w:val="Normal"/>
    <w:link w:val="FootnoteTextChar"/>
    <w:uiPriority w:val="99"/>
    <w:unhideWhenUsed/>
    <w:rsid w:val="001D3AC7"/>
    <w:pPr>
      <w:keepNext/>
      <w:keepLines/>
      <w:spacing w:after="120" w:line="240" w:lineRule="auto"/>
      <w:ind w:left="288" w:hanging="288"/>
      <w:jc w:val="both"/>
    </w:pPr>
    <w:rPr>
      <w:rFonts w:ascii="Times New Roman" w:hAnsi="Times New Roman" w:cs="Times New Roman"/>
      <w:spacing w:val="-3"/>
      <w:sz w:val="20"/>
      <w:szCs w:val="20"/>
    </w:rPr>
  </w:style>
  <w:style w:type="character" w:customStyle="1" w:styleId="FootnoteTextChar">
    <w:name w:val="Footnote Text Char"/>
    <w:aliases w:val="fn Char,Texto nota pie IIRSA Char,single space Char,texto de nota al pie Char,Texto nota pie Car Car Car Car Car Car Car Car Char,Texto nota pie Car Car Car Char,Footnote Text Char Char Char Char Char Char Char,Texto Char,F Char"/>
    <w:basedOn w:val="DefaultParagraphFont"/>
    <w:link w:val="FootnoteText"/>
    <w:uiPriority w:val="99"/>
    <w:rsid w:val="001D3AC7"/>
    <w:rPr>
      <w:rFonts w:ascii="Times New Roman" w:hAnsi="Times New Roman" w:cs="Times New Roman"/>
      <w:spacing w:val="-3"/>
      <w:sz w:val="20"/>
      <w:szCs w:val="20"/>
    </w:rPr>
  </w:style>
  <w:style w:type="paragraph" w:styleId="TOC1">
    <w:name w:val="toc 1"/>
    <w:basedOn w:val="Normal"/>
    <w:next w:val="Normal"/>
    <w:autoRedefine/>
    <w:uiPriority w:val="39"/>
    <w:unhideWhenUsed/>
    <w:rsid w:val="00CE5215"/>
    <w:pPr>
      <w:tabs>
        <w:tab w:val="right" w:leader="dot" w:pos="8741"/>
      </w:tabs>
      <w:spacing w:before="240" w:after="240" w:line="240" w:lineRule="auto"/>
      <w:ind w:left="547" w:hanging="547"/>
    </w:pPr>
    <w:rPr>
      <w:rFonts w:ascii="Times New Roman" w:hAnsi="Times New Roman" w:cs="Times New Roman"/>
      <w:smallCaps/>
      <w:sz w:val="24"/>
    </w:rPr>
  </w:style>
  <w:style w:type="paragraph" w:styleId="TOC2">
    <w:name w:val="toc 2"/>
    <w:basedOn w:val="Normal"/>
    <w:next w:val="Normal"/>
    <w:autoRedefine/>
    <w:uiPriority w:val="39"/>
    <w:unhideWhenUsed/>
    <w:rsid w:val="00CE5215"/>
    <w:pPr>
      <w:tabs>
        <w:tab w:val="left" w:pos="1152"/>
        <w:tab w:val="right" w:leader="dot" w:pos="8741"/>
      </w:tabs>
      <w:spacing w:after="0" w:line="240" w:lineRule="auto"/>
      <w:ind w:left="1166" w:hanging="605"/>
    </w:pPr>
    <w:rPr>
      <w:rFonts w:ascii="Times New Roman" w:hAnsi="Times New Roman" w:cs="Times New Roman"/>
      <w:sz w:val="24"/>
    </w:rPr>
  </w:style>
  <w:style w:type="paragraph" w:styleId="TOC3">
    <w:name w:val="toc 3"/>
    <w:basedOn w:val="Normal"/>
    <w:next w:val="Normal"/>
    <w:autoRedefine/>
    <w:uiPriority w:val="39"/>
    <w:unhideWhenUsed/>
    <w:rsid w:val="00CE5215"/>
    <w:pPr>
      <w:tabs>
        <w:tab w:val="left" w:pos="1728"/>
        <w:tab w:val="right" w:leader="dot" w:pos="8741"/>
      </w:tabs>
      <w:spacing w:after="0" w:line="240" w:lineRule="auto"/>
      <w:ind w:left="1714" w:hanging="562"/>
    </w:pPr>
    <w:rPr>
      <w:rFonts w:ascii="Times New Roman" w:hAnsi="Times New Roman" w:cs="Times New Roman"/>
      <w:sz w:val="24"/>
    </w:rPr>
  </w:style>
  <w:style w:type="character" w:styleId="FootnoteReference">
    <w:name w:val="footnote reference"/>
    <w:aliases w:val="ftref,Fußnotenzeichen DISS,16 Point,Superscript 6 Point,BVI fnr, BVI fnr,Знак сноски 1,referencia nota al pie,titulo 2,FC"/>
    <w:basedOn w:val="DefaultParagraphFont"/>
    <w:uiPriority w:val="99"/>
    <w:unhideWhenUsed/>
    <w:rsid w:val="00B425D3"/>
    <w:rPr>
      <w:vertAlign w:val="superscript"/>
    </w:rPr>
  </w:style>
  <w:style w:type="character" w:styleId="Hyperlink">
    <w:name w:val="Hyperlink"/>
    <w:rsid w:val="00764843"/>
    <w:rPr>
      <w:color w:val="0000FF"/>
      <w:u w:val="single"/>
    </w:rPr>
  </w:style>
  <w:style w:type="table" w:styleId="TableGrid">
    <w:name w:val="Table Grid"/>
    <w:basedOn w:val="TableNormal"/>
    <w:uiPriority w:val="59"/>
    <w:rsid w:val="00FC54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31C98"/>
    <w:pPr>
      <w:tabs>
        <w:tab w:val="center" w:pos="4680"/>
        <w:tab w:val="right" w:pos="9360"/>
      </w:tabs>
      <w:spacing w:after="0" w:line="240" w:lineRule="auto"/>
    </w:pPr>
  </w:style>
  <w:style w:type="character" w:customStyle="1" w:styleId="HeaderChar">
    <w:name w:val="Header Char"/>
    <w:basedOn w:val="DefaultParagraphFont"/>
    <w:link w:val="Header"/>
    <w:uiPriority w:val="99"/>
    <w:rsid w:val="00831C98"/>
  </w:style>
  <w:style w:type="paragraph" w:styleId="Footer">
    <w:name w:val="footer"/>
    <w:basedOn w:val="Normal"/>
    <w:link w:val="FooterChar"/>
    <w:uiPriority w:val="99"/>
    <w:unhideWhenUsed/>
    <w:rsid w:val="00831C98"/>
    <w:pPr>
      <w:tabs>
        <w:tab w:val="center" w:pos="4680"/>
        <w:tab w:val="right" w:pos="9360"/>
      </w:tabs>
      <w:spacing w:after="0" w:line="240" w:lineRule="auto"/>
    </w:pPr>
  </w:style>
  <w:style w:type="character" w:customStyle="1" w:styleId="FooterChar">
    <w:name w:val="Footer Char"/>
    <w:basedOn w:val="DefaultParagraphFont"/>
    <w:link w:val="Footer"/>
    <w:uiPriority w:val="99"/>
    <w:rsid w:val="00831C9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2.xml"/><Relationship Id="rId18" Type="http://schemas.openxmlformats.org/officeDocument/2006/relationships/customXml" Target="../customXml/item7.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17" Type="http://schemas.openxmlformats.org/officeDocument/2006/relationships/customXml" Target="../customXml/item6.xml"/><Relationship Id="rId2" Type="http://schemas.openxmlformats.org/officeDocument/2006/relationships/numbering" Target="numbering.xml"/><Relationship Id="rId16" Type="http://schemas.openxmlformats.org/officeDocument/2006/relationships/customXml" Target="../customXml/item5.xml"/><Relationship Id="rId11" Type="http://schemas.openxmlformats.org/officeDocument/2006/relationships/fontTable" Target="fontTable.xml"/><Relationship Id="rId6" Type="http://schemas.openxmlformats.org/officeDocument/2006/relationships/webSettings" Target="webSettings.xml"/><Relationship Id="rId5" Type="http://schemas.openxmlformats.org/officeDocument/2006/relationships/settings" Target="settings.xml"/><Relationship Id="rId15" Type="http://schemas.openxmlformats.org/officeDocument/2006/relationships/customXml" Target="../customXml/item4.xml"/><Relationship Id="rId10" Type="http://schemas.openxmlformats.org/officeDocument/2006/relationships/comments" Target="comments.xml"/><Relationship Id="rId19" Type="http://schemas.openxmlformats.org/officeDocument/2006/relationships/customXml" Target="../customXml/item8.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mso-contentType ?>
<SharedContentType xmlns="Microsoft.SharePoint.Taxonomy.ContentTypeSync" SourceId="ae61f9b1-e23d-4f49-b3d7-56b991556c4b" ContentTypeId="0x010100ACF722E9F6B0B149B0CD8BE2560A6672" PreviousValue="false"/>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SharedContentType xmlns="Microsoft.SharePoint.Taxonomy.ContentTypeSync" SourceId="ae61f9b1-e23d-4f49-b3d7-56b991556c4b" ContentTypeId="0x010100ACF722E9F6B0B149B0CD8BE2560A6672" PreviousValue="false"/>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Record_x0020_Number xmlns="cdc7663a-08f0-4737-9e8c-148ce897a09c" xsi:nil="true"/>
    <Key_x0020_Document xmlns="cdc7663a-08f0-4737-9e8c-148ce897a09c">false</Key_x0020_Document>
    <Division_x0020_or_x0020_Unit xmlns="cdc7663a-08f0-4737-9e8c-148ce897a09c">IFD/CMF</Division_x0020_or_x0020_Unit>
    <Other_x0020_Author xmlns="cdc7663a-08f0-4737-9e8c-148ce897a09c" xsi:nil="true"/>
    <IDBDocs_x0020_Number xmlns="cdc7663a-08f0-4737-9e8c-148ce897a09c">39087806</IDBDocs_x0020_Number>
    <Document_x0020_Author xmlns="cdc7663a-08f0-4737-9e8c-148ce897a09c">Herrera Falla, Diego Mauricio</Document_x0020_Author>
    <Operation_x0020_Type xmlns="cdc7663a-08f0-4737-9e8c-148ce897a09c" xsi:nil="true"/>
    <TaxCatchAll xmlns="cdc7663a-08f0-4737-9e8c-148ce897a09c"/>
    <Fiscal_x0020_Year_x0020_IDB xmlns="cdc7663a-08f0-4737-9e8c-148ce897a09c">2014</Fiscal_x0020_Year_x0020_IDB>
    <Project_x0020_Number xmlns="cdc7663a-08f0-4737-9e8c-148ce897a09c">EC-L1145</Project_x0020_Number>
    <Package_x0020_Code xmlns="cdc7663a-08f0-4737-9e8c-148ce897a09c" xsi:nil="true"/>
    <Migration_x0020_Info xmlns="cdc7663a-08f0-4737-9e8c-148ce897a09c">MS WORDLPLoan ProposalDEBoard of Executive Directors0Y</Migration_x0020_Info>
    <Approval_x0020_Number xmlns="cdc7663a-08f0-4737-9e8c-148ce897a09c" xsi:nil="true"/>
    <Business_x0020_Area xmlns="cdc7663a-08f0-4737-9e8c-148ce897a09c" xsi:nil="true"/>
    <SISCOR_x0020_Number xmlns="cdc7663a-08f0-4737-9e8c-148ce897a09c" xsi:nil="true"/>
    <Identifier xmlns="cdc7663a-08f0-4737-9e8c-148ce897a09c"> TECFILE</Identifier>
    <Document_x0020_Language_x0020_IDB xmlns="cdc7663a-08f0-4737-9e8c-148ce897a09c">Spanish</Document_x0020_Language_x0020_IDB>
    <Phase xmlns="cdc7663a-08f0-4737-9e8c-148ce897a09c" xsi:nil="true"/>
    <Access_x0020_to_x0020_Information_x00a0_Policy xmlns="cdc7663a-08f0-4737-9e8c-148ce897a09c">Confidential</Access_x0020_to_x0020_Information_x00a0_Policy>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ic46d7e087fd4a108fb86518ca413cc6>
    <e46fe2894295491da65140ffd2369f49 xmlns="cdc7663a-08f0-4737-9e8c-148ce897a09c">
      <Terms xmlns="http://schemas.microsoft.com/office/infopath/2007/PartnerControls"/>
    </e46fe2894295491da65140ffd2369f49>
    <b2ec7cfb18674cb8803df6b262e8b107 xmlns="cdc7663a-08f0-4737-9e8c-148ce897a09c">
      <Terms xmlns="http://schemas.microsoft.com/office/infopath/2007/PartnerControls"/>
    </b2ec7cfb18674cb8803df6b262e8b107>
    <g511464f9e53401d84b16fa9b379a574 xmlns="cdc7663a-08f0-4737-9e8c-148ce897a09c">
      <Terms xmlns="http://schemas.microsoft.com/office/infopath/2007/PartnerControls"/>
    </g511464f9e53401d84b16fa9b379a574>
    <nddeef1749674d76abdbe4b239a70bc6 xmlns="cdc7663a-08f0-4737-9e8c-148ce897a09c">
      <Terms xmlns="http://schemas.microsoft.com/office/infopath/2007/PartnerControls"/>
    </nddeef1749674d76abdbe4b239a70bc6>
    <_dlc_DocId xmlns="cdc7663a-08f0-4737-9e8c-148ce897a09c">EZSHARE-325089620-31</_dlc_DocId>
    <From_x003a_ xmlns="cdc7663a-08f0-4737-9e8c-148ce897a09c" xsi:nil="true"/>
    <To_x003a_ xmlns="cdc7663a-08f0-4737-9e8c-148ce897a09c" xsi:nil="true"/>
    <_dlc_DocIdUrl xmlns="cdc7663a-08f0-4737-9e8c-148ce897a09c">
      <Url>https://idbg.sharepoint.com/teams/EZ-EC-LON/EC-L1145/_layouts/15/DocIdRedir.aspx?ID=EZSHARE-325089620-31</Url>
      <Description>EZSHARE-325089620-31</Description>
    </_dlc_DocIdUrl>
  </documentManagement>
</p:properties>
</file>

<file path=customXml/item7.xml><?xml version="1.0" encoding="utf-8"?>
<ct:contentTypeSchema xmlns:ct="http://schemas.microsoft.com/office/2006/metadata/contentType" xmlns:ma="http://schemas.microsoft.com/office/2006/metadata/properties/metaAttributes" ct:_="" ma:_="" ma:contentTypeName="ez-Operations" ma:contentTypeID="0x010100ACF722E9F6B0B149B0CD8BE2560A66720019CE8427A346FC489E74465EB56EC100" ma:contentTypeVersion="21" ma:contentTypeDescription="The base project type from which other project content types inherit their information." ma:contentTypeScope="" ma:versionID="23a585283e07eb2e1c0b67b7e910b6cc">
  <xsd:schema xmlns:xsd="http://www.w3.org/2001/XMLSchema" xmlns:xs="http://www.w3.org/2001/XMLSchema" xmlns:p="http://schemas.microsoft.com/office/2006/metadata/properties" xmlns:ns2="cdc7663a-08f0-4737-9e8c-148ce897a09c" targetNamespace="http://schemas.microsoft.com/office/2006/metadata/properties" ma:root="true" ma:fieldsID="897385b3f34e90f95ff30cda528b638c"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8.xml><?xml version="1.0" encoding="utf-8"?>
<?mso-contentType ?>
<FormUrls xmlns="http://schemas.microsoft.com/sharepoint/v3/contenttype/forms/url">
  <Display>_catalogs/masterpage/ECMForms/OperationsCT/View.aspx</Display>
  <Edit>_catalogs/masterpage/ECMForms/OperationsCT/Edit.aspx</Edit>
</FormUrls>
</file>

<file path=customXml/itemProps1.xml><?xml version="1.0" encoding="utf-8"?>
<ds:datastoreItem xmlns:ds="http://schemas.openxmlformats.org/officeDocument/2006/customXml" ds:itemID="{CFD22ACD-37CB-4DAD-B1F1-6C60BDC80C1F}"/>
</file>

<file path=customXml/itemProps2.xml><?xml version="1.0" encoding="utf-8"?>
<ds:datastoreItem xmlns:ds="http://schemas.openxmlformats.org/officeDocument/2006/customXml" ds:itemID="{A2D963E8-464F-4930-A6EB-82E135CE0414}"/>
</file>

<file path=customXml/itemProps3.xml><?xml version="1.0" encoding="utf-8"?>
<ds:datastoreItem xmlns:ds="http://schemas.openxmlformats.org/officeDocument/2006/customXml" ds:itemID="{BA2B101B-5185-4EFD-BCA8-335932A4D30C}"/>
</file>

<file path=customXml/itemProps4.xml><?xml version="1.0" encoding="utf-8"?>
<ds:datastoreItem xmlns:ds="http://schemas.openxmlformats.org/officeDocument/2006/customXml" ds:itemID="{6015896C-92EB-4872-B87C-E0B7B9174DB3}"/>
</file>

<file path=customXml/itemProps5.xml><?xml version="1.0" encoding="utf-8"?>
<ds:datastoreItem xmlns:ds="http://schemas.openxmlformats.org/officeDocument/2006/customXml" ds:itemID="{FACB4B61-D876-4DC6-90A9-12DE351E94AA}"/>
</file>

<file path=customXml/itemProps6.xml><?xml version="1.0" encoding="utf-8"?>
<ds:datastoreItem xmlns:ds="http://schemas.openxmlformats.org/officeDocument/2006/customXml" ds:itemID="{196D2C48-C896-4BEC-9311-9A427588CA73}"/>
</file>

<file path=customXml/itemProps7.xml><?xml version="1.0" encoding="utf-8"?>
<ds:datastoreItem xmlns:ds="http://schemas.openxmlformats.org/officeDocument/2006/customXml" ds:itemID="{F4EC10D4-8424-4C53-AE09-FBDD0C3ACBE8}"/>
</file>

<file path=customXml/itemProps8.xml><?xml version="1.0" encoding="utf-8"?>
<ds:datastoreItem xmlns:ds="http://schemas.openxmlformats.org/officeDocument/2006/customXml" ds:itemID="{17E5F16A-3351-4963-8E67-FA23ECA94E10}"/>
</file>

<file path=docProps/app.xml><?xml version="1.0" encoding="utf-8"?>
<Properties xmlns="http://schemas.openxmlformats.org/officeDocument/2006/extended-properties" xmlns:vt="http://schemas.openxmlformats.org/officeDocument/2006/docPropsVTypes">
  <Template>Normal.dotm</Template>
  <TotalTime>10</TotalTime>
  <Pages>9</Pages>
  <Words>2954</Words>
  <Characters>16840</Characters>
  <Application>Microsoft Office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19755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Link_ Monitoreo y Evaluacion </dc:title>
  <dc:creator>Alejandro Támola</dc:creator>
  <cp:lastModifiedBy>Diego Herrera</cp:lastModifiedBy>
  <cp:revision>4</cp:revision>
  <dcterms:created xsi:type="dcterms:W3CDTF">2014-10-21T02:10:00Z</dcterms:created>
  <dcterms:modified xsi:type="dcterms:W3CDTF">2014-11-03T15:59:00Z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0x010100ACF722E9F6B0B149B0CD8BE2560A66720019CE8427A346FC489E74465EB56EC100</vt:lpwstr>
  </property>
  <property fmtid="{D5CDD505-2E9C-101B-9397-08002B2CF9AE}" pid="5" name="TaxKeywordTaxHTField">
    <vt:lpwstr/>
  </property>
  <property fmtid="{D5CDD505-2E9C-101B-9397-08002B2CF9AE}" pid="6" name="Series Operations IDB">
    <vt:lpwstr>19;#Loan Proposal|6ee86b6f-6e46-485b-8bfb-87a1f44622ac</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19;#Loan Proposal|6ee86b6f-6e46-485b-8bfb-87a1f44622ac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
  </property>
  <property fmtid="{D5CDD505-2E9C-101B-9397-08002B2CF9AE}" pid="16" name="Disclosure Activity">
    <vt:lpwstr>Loan Proposal</vt:lpwstr>
  </property>
  <property fmtid="{D5CDD505-2E9C-101B-9397-08002B2CF9AE}" pid="18" name="ATI Disclose Document Workflow v5">
    <vt:lpwstr/>
  </property>
  <property fmtid="{D5CDD505-2E9C-101B-9397-08002B2CF9AE}" pid="21" name="Webtopic">
    <vt:lpwstr>Rural Land Management;Banking and Financial Services;Financial Sector Development;Finance;Finance</vt:lpwstr>
  </property>
  <property fmtid="{D5CDD505-2E9C-101B-9397-08002B2CF9AE}" pid="23" name="Disclosed">
    <vt:bool>false</vt:bool>
  </property>
  <property fmtid="{D5CDD505-2E9C-101B-9397-08002B2CF9AE}" pid="25" name="ATI Undisclose Document Workflow">
    <vt:lpwstr/>
  </property>
  <property fmtid="{D5CDD505-2E9C-101B-9397-08002B2CF9AE}" pid="26" name="_dlc_DocIdItemGuid">
    <vt:lpwstr>5ff71360-54e1-48eb-8124-4c7f1afab8e7</vt:lpwstr>
  </property>
</Properties>
</file>