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CF1" w:rsidRDefault="00E869BE" w:rsidP="00023818">
      <w:pPr>
        <w:spacing w:after="0" w:line="240" w:lineRule="auto"/>
        <w:jc w:val="both"/>
        <w:rPr>
          <w:rFonts w:ascii="Times New Roman" w:hAnsi="Times New Roman"/>
          <w:b/>
          <w:color w:val="000000"/>
          <w:sz w:val="24"/>
        </w:rPr>
      </w:pPr>
      <w:bookmarkStart w:id="0" w:name="_GoBack"/>
      <w:bookmarkEnd w:id="0"/>
      <w:r w:rsidRPr="0028474F">
        <w:rPr>
          <w:rFonts w:ascii="Times New Roman" w:hAnsi="Times New Roman"/>
          <w:b/>
          <w:color w:val="000000"/>
          <w:sz w:val="24"/>
        </w:rPr>
        <w:t>BELIZE</w:t>
      </w:r>
    </w:p>
    <w:p w:rsidR="002C3104" w:rsidRPr="0028474F" w:rsidRDefault="002C3104" w:rsidP="00023818">
      <w:pPr>
        <w:spacing w:after="0" w:line="240" w:lineRule="auto"/>
        <w:jc w:val="both"/>
        <w:rPr>
          <w:rFonts w:ascii="Times New Roman" w:hAnsi="Times New Roman"/>
          <w:b/>
          <w:color w:val="000000"/>
          <w:sz w:val="24"/>
        </w:rPr>
      </w:pPr>
    </w:p>
    <w:p w:rsidR="00633CF1" w:rsidRDefault="00E869BE" w:rsidP="00023818">
      <w:pPr>
        <w:spacing w:after="0" w:line="240" w:lineRule="auto"/>
        <w:jc w:val="both"/>
        <w:rPr>
          <w:rFonts w:ascii="Times New Roman" w:hAnsi="Times New Roman"/>
          <w:b/>
          <w:sz w:val="24"/>
        </w:rPr>
      </w:pPr>
      <w:r w:rsidRPr="0028474F">
        <w:rPr>
          <w:rFonts w:ascii="Times New Roman" w:hAnsi="Times New Roman"/>
          <w:b/>
          <w:sz w:val="24"/>
        </w:rPr>
        <w:t xml:space="preserve">SUPPORT FOR TRADE AND TAX POLICY REFORM </w:t>
      </w:r>
      <w:r w:rsidR="00606168" w:rsidRPr="0028474F">
        <w:rPr>
          <w:rFonts w:ascii="Times New Roman" w:hAnsi="Times New Roman"/>
          <w:b/>
          <w:sz w:val="24"/>
        </w:rPr>
        <w:t>(</w:t>
      </w:r>
      <w:r w:rsidRPr="0028474F">
        <w:rPr>
          <w:rFonts w:ascii="Times New Roman" w:hAnsi="Times New Roman"/>
          <w:b/>
          <w:sz w:val="24"/>
        </w:rPr>
        <w:t>BL</w:t>
      </w:r>
      <w:r w:rsidR="00606168" w:rsidRPr="0028474F">
        <w:rPr>
          <w:rFonts w:ascii="Times New Roman" w:hAnsi="Times New Roman"/>
          <w:b/>
          <w:sz w:val="24"/>
        </w:rPr>
        <w:t>-T</w:t>
      </w:r>
      <w:r w:rsidRPr="0028474F">
        <w:rPr>
          <w:rFonts w:ascii="Times New Roman" w:hAnsi="Times New Roman"/>
          <w:b/>
          <w:sz w:val="24"/>
        </w:rPr>
        <w:t>1059</w:t>
      </w:r>
      <w:r w:rsidR="00633CF1" w:rsidRPr="0028474F">
        <w:rPr>
          <w:rFonts w:ascii="Times New Roman" w:hAnsi="Times New Roman"/>
          <w:b/>
          <w:sz w:val="24"/>
        </w:rPr>
        <w:t>)</w:t>
      </w:r>
    </w:p>
    <w:p w:rsidR="002C3104" w:rsidRPr="0028474F" w:rsidRDefault="002C3104" w:rsidP="00023818">
      <w:pPr>
        <w:spacing w:after="0" w:line="240" w:lineRule="auto"/>
        <w:jc w:val="both"/>
        <w:rPr>
          <w:rFonts w:ascii="Times New Roman" w:hAnsi="Times New Roman"/>
          <w:b/>
          <w:sz w:val="24"/>
        </w:rPr>
      </w:pPr>
    </w:p>
    <w:p w:rsidR="00633CF1" w:rsidRDefault="00633CF1" w:rsidP="00023818">
      <w:pPr>
        <w:spacing w:after="0" w:line="240" w:lineRule="auto"/>
        <w:jc w:val="both"/>
        <w:rPr>
          <w:rFonts w:ascii="Times New Roman" w:hAnsi="Times New Roman"/>
          <w:b/>
          <w:color w:val="000000"/>
          <w:sz w:val="24"/>
        </w:rPr>
      </w:pPr>
      <w:r w:rsidRPr="00A5396C">
        <w:rPr>
          <w:rFonts w:ascii="Times New Roman" w:hAnsi="Times New Roman"/>
          <w:b/>
          <w:color w:val="000000"/>
          <w:sz w:val="24"/>
        </w:rPr>
        <w:t>T</w:t>
      </w:r>
      <w:r w:rsidR="00705928">
        <w:rPr>
          <w:rFonts w:ascii="Times New Roman" w:hAnsi="Times New Roman"/>
          <w:b/>
          <w:color w:val="000000"/>
          <w:sz w:val="24"/>
        </w:rPr>
        <w:t>ERMS OF REFERENCE</w:t>
      </w:r>
    </w:p>
    <w:p w:rsidR="002C3104" w:rsidRPr="00A5396C" w:rsidRDefault="002C3104" w:rsidP="00023818">
      <w:pPr>
        <w:spacing w:after="0" w:line="240" w:lineRule="auto"/>
        <w:jc w:val="both"/>
        <w:rPr>
          <w:rFonts w:ascii="Times New Roman" w:hAnsi="Times New Roman"/>
          <w:b/>
          <w:color w:val="000000"/>
          <w:sz w:val="24"/>
        </w:rPr>
      </w:pPr>
    </w:p>
    <w:p w:rsidR="00633CF1" w:rsidRPr="00A5396C" w:rsidRDefault="001612EF" w:rsidP="00023818">
      <w:pPr>
        <w:spacing w:after="0" w:line="240" w:lineRule="auto"/>
        <w:jc w:val="both"/>
        <w:rPr>
          <w:rFonts w:ascii="Times New Roman Bold" w:hAnsi="Times New Roman Bold" w:cs="Times New Roman Bold"/>
          <w:b/>
          <w:caps/>
          <w:sz w:val="24"/>
        </w:rPr>
      </w:pPr>
      <w:r>
        <w:rPr>
          <w:rFonts w:ascii="Times New Roman Bold" w:hAnsi="Times New Roman Bold" w:cs="Times New Roman Bold"/>
          <w:b/>
          <w:caps/>
          <w:sz w:val="24"/>
        </w:rPr>
        <w:t xml:space="preserve">PROPOSAL AND ANALYSIS OF </w:t>
      </w:r>
      <w:r w:rsidR="00A5396C" w:rsidRPr="00A5396C">
        <w:rPr>
          <w:rFonts w:ascii="Times New Roman Bold" w:hAnsi="Times New Roman Bold" w:cs="Times New Roman Bold"/>
          <w:b/>
          <w:caps/>
          <w:sz w:val="24"/>
        </w:rPr>
        <w:t xml:space="preserve">Economic consequences of </w:t>
      </w:r>
      <w:r w:rsidR="00EE2F50">
        <w:rPr>
          <w:rFonts w:ascii="Times New Roman Bold" w:hAnsi="Times New Roman Bold" w:cs="Times New Roman Bold"/>
          <w:b/>
          <w:caps/>
          <w:sz w:val="24"/>
        </w:rPr>
        <w:t>A REDUCTION OF TRADE AND EXCISE TAXES, MAXIMIZATION OF THE GENERAL SALES TAX BASE, AND A REPEAL OF THE HOTEL AND TOURISM ACCOMODATION TAX</w:t>
      </w:r>
    </w:p>
    <w:p w:rsidR="00633CF1" w:rsidRPr="00A5396C" w:rsidRDefault="00633CF1" w:rsidP="00023818">
      <w:pPr>
        <w:spacing w:after="0" w:line="240" w:lineRule="auto"/>
        <w:jc w:val="both"/>
        <w:rPr>
          <w:rFonts w:ascii="Times New Roman" w:hAnsi="Times New Roman"/>
          <w:b/>
          <w:color w:val="FF0000"/>
          <w:sz w:val="24"/>
        </w:rPr>
      </w:pPr>
    </w:p>
    <w:p w:rsidR="00633CF1" w:rsidRPr="00A5396C" w:rsidRDefault="00633CF1" w:rsidP="00023818">
      <w:pPr>
        <w:spacing w:after="0" w:line="240" w:lineRule="auto"/>
        <w:jc w:val="both"/>
        <w:rPr>
          <w:rFonts w:ascii="Times New Roman" w:hAnsi="Times New Roman"/>
          <w:b/>
          <w:color w:val="FF0000"/>
          <w:sz w:val="24"/>
        </w:rPr>
      </w:pPr>
    </w:p>
    <w:p w:rsidR="00633CF1" w:rsidRPr="00775EA1" w:rsidRDefault="008C223C" w:rsidP="00023818">
      <w:pPr>
        <w:pStyle w:val="Chapter"/>
        <w:keepNext w:val="0"/>
        <w:numPr>
          <w:ilvl w:val="0"/>
          <w:numId w:val="0"/>
        </w:numPr>
        <w:tabs>
          <w:tab w:val="left" w:pos="720"/>
        </w:tabs>
        <w:spacing w:before="120" w:after="120"/>
        <w:jc w:val="both"/>
        <w:rPr>
          <w:color w:val="000000" w:themeColor="text1"/>
          <w:szCs w:val="24"/>
          <w:lang w:val="en-US"/>
        </w:rPr>
      </w:pPr>
      <w:r w:rsidRPr="00775EA1">
        <w:rPr>
          <w:color w:val="000000" w:themeColor="text1"/>
          <w:szCs w:val="24"/>
          <w:lang w:val="en-US"/>
        </w:rPr>
        <w:t>BACKGROUND</w:t>
      </w:r>
      <w:r w:rsidR="00633CF1" w:rsidRPr="00775EA1">
        <w:rPr>
          <w:color w:val="000000" w:themeColor="text1"/>
          <w:szCs w:val="24"/>
          <w:lang w:val="en-US"/>
        </w:rPr>
        <w:t xml:space="preserve"> </w:t>
      </w:r>
      <w:r w:rsidRPr="00775EA1">
        <w:rPr>
          <w:color w:val="000000" w:themeColor="text1"/>
          <w:szCs w:val="24"/>
          <w:lang w:val="en-US"/>
        </w:rPr>
        <w:t>AND JUSTIFICATION</w:t>
      </w:r>
    </w:p>
    <w:p w:rsidR="00F65FC2" w:rsidRPr="00775EA1" w:rsidRDefault="00F65FC2" w:rsidP="00F65FC2">
      <w:pPr>
        <w:pStyle w:val="Paragraph"/>
        <w:numPr>
          <w:ilvl w:val="0"/>
          <w:numId w:val="0"/>
        </w:numPr>
        <w:tabs>
          <w:tab w:val="num" w:pos="720"/>
          <w:tab w:val="num" w:pos="2736"/>
        </w:tabs>
        <w:spacing w:before="0"/>
        <w:rPr>
          <w:szCs w:val="24"/>
          <w:lang w:val="en-US"/>
        </w:rPr>
      </w:pPr>
      <w:r w:rsidRPr="00775EA1">
        <w:rPr>
          <w:szCs w:val="24"/>
          <w:lang w:val="en-US"/>
        </w:rPr>
        <w:t xml:space="preserve">Belize has had one of the most revenue-effective systems in the Central America and Caribbean Region in the last decade. Tax revenue in Belize is high compared to the average of the Latin American and Caribbean region as a whole (23.8% vs. 23.8%). However, tax revenues have remained relatively flat in the last years, in a context where public debt amounted to 75% of GDP in 2012. Although Belize’s tax system is relatively effective in generating revenue, it does so in a manner that damages incentives, is inequitable and is complex for both tax administrators and tax payers. These adverse outcomes stem from five main problems: (i) too many different taxes </w:t>
      </w:r>
      <w:r w:rsidRPr="00775EA1">
        <w:rPr>
          <w:rFonts w:eastAsia="Times New Roman"/>
          <w:szCs w:val="24"/>
          <w:lang w:val="en-US"/>
        </w:rPr>
        <w:t>(for instance, three different types of import duty)</w:t>
      </w:r>
      <w:r w:rsidRPr="00775EA1">
        <w:rPr>
          <w:szCs w:val="24"/>
          <w:lang w:val="en-US"/>
        </w:rPr>
        <w:t xml:space="preserve">; (ii) </w:t>
      </w:r>
      <w:r w:rsidRPr="00775EA1">
        <w:rPr>
          <w:rFonts w:eastAsia="Times New Roman"/>
          <w:szCs w:val="24"/>
          <w:lang w:val="en-US"/>
        </w:rPr>
        <w:t>continued over-reliance on sub-optimal forms of taxation – notably trade taxation – rather than more benign taxes, like the value added tax</w:t>
      </w:r>
      <w:r w:rsidRPr="00775EA1">
        <w:rPr>
          <w:szCs w:val="24"/>
          <w:lang w:val="en-US"/>
        </w:rPr>
        <w:t>; (iii) numerous exemptions; (iv) special tax regimes,</w:t>
      </w:r>
      <w:r w:rsidRPr="00775EA1">
        <w:rPr>
          <w:rFonts w:eastAsia="Times New Roman"/>
          <w:szCs w:val="24"/>
          <w:lang w:val="en-US"/>
        </w:rPr>
        <w:t xml:space="preserve"> for instance for the tourism sector</w:t>
      </w:r>
      <w:r w:rsidRPr="00775EA1">
        <w:rPr>
          <w:szCs w:val="24"/>
          <w:lang w:val="en-US"/>
        </w:rPr>
        <w:t xml:space="preserve">; and (v) fragmentation of the tax administration. </w:t>
      </w:r>
    </w:p>
    <w:p w:rsidR="005843F1" w:rsidRPr="00775EA1" w:rsidRDefault="005843F1" w:rsidP="005843F1">
      <w:pPr>
        <w:pStyle w:val="Paragraph"/>
        <w:numPr>
          <w:ilvl w:val="0"/>
          <w:numId w:val="0"/>
        </w:numPr>
        <w:tabs>
          <w:tab w:val="num" w:pos="720"/>
          <w:tab w:val="num" w:pos="2736"/>
        </w:tabs>
        <w:spacing w:before="0"/>
        <w:rPr>
          <w:szCs w:val="24"/>
          <w:lang w:val="en-US"/>
        </w:rPr>
      </w:pPr>
      <w:r w:rsidRPr="00775EA1">
        <w:rPr>
          <w:szCs w:val="24"/>
          <w:lang w:val="en-US"/>
        </w:rPr>
        <w:t xml:space="preserve">Regarding indirect taxation, Belize’s collection comes from three main taxes: trade-related taxes (import duties, Revenue Replacement Duty-RRD, and Environmental Tax-ET), General Sales Tax-GST, and excises. The RRD was created to compensate for revenue lost after the reduction of import tax rates when Belize joined the Caribbean Community Secretariat (CARICOM), while the ET applies only to imports from non-CARICOM countries. The taxes above mentioned increase the effective import duty. Besides the efficiency problem, the existence of various trade-related taxes makes their administration complex and, in the particular case of the ET, goes against World Trade Organization non-discrimination principles. </w:t>
      </w:r>
    </w:p>
    <w:p w:rsidR="005843F1" w:rsidRPr="00775EA1" w:rsidRDefault="005843F1" w:rsidP="005843F1">
      <w:pPr>
        <w:pStyle w:val="Paragraph"/>
        <w:numPr>
          <w:ilvl w:val="0"/>
          <w:numId w:val="0"/>
        </w:numPr>
        <w:tabs>
          <w:tab w:val="num" w:pos="720"/>
          <w:tab w:val="num" w:pos="2736"/>
        </w:tabs>
        <w:spacing w:before="0"/>
        <w:rPr>
          <w:szCs w:val="24"/>
          <w:lang w:val="en-US"/>
        </w:rPr>
      </w:pPr>
      <w:r w:rsidRPr="00775EA1">
        <w:rPr>
          <w:szCs w:val="24"/>
          <w:lang w:val="en-US"/>
        </w:rPr>
        <w:t xml:space="preserve">The GST is a value-added tax and was introduced in 2006. </w:t>
      </w:r>
      <w:r w:rsidR="0009573D">
        <w:rPr>
          <w:szCs w:val="24"/>
          <w:lang w:val="en-US"/>
        </w:rPr>
        <w:t>R</w:t>
      </w:r>
      <w:r w:rsidRPr="00775EA1">
        <w:rPr>
          <w:szCs w:val="24"/>
          <w:lang w:val="en-US"/>
        </w:rPr>
        <w:t xml:space="preserve">evenue-raising potential of this tax is eroded by numerous exemptions on goods and services and a zero-rate on a wide range of products. Not only these tax benefits are challenging to administrate and generate differentiated effective rates across sectors, but also are highly regressive, since middle and high-income households benefit more from them as they consume more in absolute value than low-income households (IMF, 2013). </w:t>
      </w:r>
    </w:p>
    <w:p w:rsidR="00482814" w:rsidRPr="00775EA1" w:rsidRDefault="009713DB" w:rsidP="006534AC">
      <w:pPr>
        <w:pStyle w:val="Paragraph"/>
        <w:numPr>
          <w:ilvl w:val="0"/>
          <w:numId w:val="0"/>
        </w:numPr>
        <w:tabs>
          <w:tab w:val="num" w:pos="720"/>
          <w:tab w:val="num" w:pos="2736"/>
        </w:tabs>
        <w:spacing w:before="0"/>
        <w:rPr>
          <w:szCs w:val="24"/>
          <w:lang w:val="en-US"/>
        </w:rPr>
      </w:pPr>
      <w:r w:rsidRPr="00775EA1">
        <w:rPr>
          <w:szCs w:val="24"/>
          <w:lang w:val="en-US"/>
        </w:rPr>
        <w:t>To address the above mentioned</w:t>
      </w:r>
      <w:r w:rsidR="00DB5496" w:rsidRPr="00775EA1">
        <w:rPr>
          <w:szCs w:val="24"/>
          <w:lang w:val="en-US"/>
        </w:rPr>
        <w:t xml:space="preserve"> deficiencies</w:t>
      </w:r>
      <w:r w:rsidR="006B77AD" w:rsidRPr="00775EA1">
        <w:rPr>
          <w:szCs w:val="24"/>
          <w:lang w:val="en-US"/>
        </w:rPr>
        <w:t xml:space="preserve">, </w:t>
      </w:r>
      <w:r w:rsidR="00482814" w:rsidRPr="00775EA1">
        <w:rPr>
          <w:szCs w:val="24"/>
          <w:lang w:val="en-US"/>
        </w:rPr>
        <w:t xml:space="preserve">various studies </w:t>
      </w:r>
      <w:r w:rsidR="00062FAE" w:rsidRPr="00775EA1">
        <w:rPr>
          <w:szCs w:val="24"/>
          <w:lang w:val="en-US"/>
        </w:rPr>
        <w:t xml:space="preserve">(for example, </w:t>
      </w:r>
      <w:r w:rsidR="00D76149" w:rsidRPr="00775EA1">
        <w:rPr>
          <w:szCs w:val="24"/>
          <w:lang w:val="en-US"/>
        </w:rPr>
        <w:t>Jenkins G. and C.Y. Kuo</w:t>
      </w:r>
      <w:r w:rsidR="005843F1" w:rsidRPr="00775EA1">
        <w:rPr>
          <w:szCs w:val="24"/>
          <w:lang w:val="en-US"/>
        </w:rPr>
        <w:t>,</w:t>
      </w:r>
      <w:r w:rsidR="00D76149" w:rsidRPr="00775EA1">
        <w:rPr>
          <w:szCs w:val="24"/>
          <w:lang w:val="en-US"/>
        </w:rPr>
        <w:t xml:space="preserve"> Fiscal Adjustment for Sustainable Growth in Belize</w:t>
      </w:r>
      <w:r w:rsidR="005843F1" w:rsidRPr="00775EA1">
        <w:rPr>
          <w:szCs w:val="24"/>
          <w:lang w:val="en-US"/>
        </w:rPr>
        <w:t xml:space="preserve"> (2006)</w:t>
      </w:r>
      <w:r w:rsidR="00D76149" w:rsidRPr="00775EA1">
        <w:rPr>
          <w:szCs w:val="24"/>
          <w:lang w:val="en-US"/>
        </w:rPr>
        <w:t xml:space="preserve"> and </w:t>
      </w:r>
      <w:r w:rsidR="000A056C" w:rsidRPr="00775EA1">
        <w:rPr>
          <w:szCs w:val="24"/>
          <w:lang w:val="en-US"/>
        </w:rPr>
        <w:t>IMF</w:t>
      </w:r>
      <w:r w:rsidR="005843F1" w:rsidRPr="00775EA1">
        <w:rPr>
          <w:szCs w:val="24"/>
          <w:lang w:val="en-US"/>
        </w:rPr>
        <w:t>,</w:t>
      </w:r>
      <w:r w:rsidR="000A056C" w:rsidRPr="00775EA1">
        <w:rPr>
          <w:szCs w:val="24"/>
          <w:lang w:val="en-US"/>
        </w:rPr>
        <w:t xml:space="preserve"> Tax Reform for Growth, Fairness and Sustainable Revenues</w:t>
      </w:r>
      <w:r w:rsidR="005843F1" w:rsidRPr="00775EA1">
        <w:rPr>
          <w:szCs w:val="24"/>
          <w:lang w:val="en-US"/>
        </w:rPr>
        <w:t xml:space="preserve"> (2013),</w:t>
      </w:r>
      <w:r w:rsidR="000A056C" w:rsidRPr="00775EA1">
        <w:rPr>
          <w:szCs w:val="24"/>
          <w:lang w:val="en-US"/>
        </w:rPr>
        <w:t xml:space="preserve"> </w:t>
      </w:r>
      <w:r w:rsidR="00482814" w:rsidRPr="00775EA1">
        <w:rPr>
          <w:szCs w:val="24"/>
          <w:lang w:val="en-US"/>
        </w:rPr>
        <w:t xml:space="preserve">have recommended </w:t>
      </w:r>
      <w:r w:rsidR="002C04BF" w:rsidRPr="00775EA1">
        <w:rPr>
          <w:szCs w:val="24"/>
          <w:lang w:val="en-US"/>
        </w:rPr>
        <w:t xml:space="preserve">to the government </w:t>
      </w:r>
      <w:r w:rsidR="00482814" w:rsidRPr="00775EA1">
        <w:rPr>
          <w:szCs w:val="24"/>
          <w:lang w:val="en-US"/>
        </w:rPr>
        <w:t>a broadly similar reform direction that involves consolidating the indirect taxation system on a few</w:t>
      </w:r>
      <w:r w:rsidR="000A056C" w:rsidRPr="00775EA1">
        <w:rPr>
          <w:szCs w:val="24"/>
          <w:lang w:val="en-US"/>
        </w:rPr>
        <w:t xml:space="preserve"> </w:t>
      </w:r>
      <w:r w:rsidR="00482814" w:rsidRPr="00775EA1">
        <w:rPr>
          <w:szCs w:val="24"/>
          <w:lang w:val="en-US"/>
        </w:rPr>
        <w:t>economically-efficient taxes, namely GST and excise taxes</w:t>
      </w:r>
      <w:r w:rsidR="00C46B19">
        <w:rPr>
          <w:szCs w:val="24"/>
          <w:lang w:val="en-US"/>
        </w:rPr>
        <w:t>.</w:t>
      </w:r>
      <w:r w:rsidR="00482814" w:rsidRPr="00775EA1">
        <w:rPr>
          <w:szCs w:val="24"/>
          <w:lang w:val="en-US"/>
        </w:rPr>
        <w:t xml:space="preserve"> </w:t>
      </w:r>
    </w:p>
    <w:p w:rsidR="002C04BF" w:rsidRPr="00775EA1" w:rsidRDefault="000D6397" w:rsidP="006534AC">
      <w:pPr>
        <w:pStyle w:val="Paragraph"/>
        <w:numPr>
          <w:ilvl w:val="0"/>
          <w:numId w:val="0"/>
        </w:numPr>
        <w:tabs>
          <w:tab w:val="num" w:pos="720"/>
          <w:tab w:val="num" w:pos="2736"/>
        </w:tabs>
        <w:spacing w:before="0"/>
        <w:rPr>
          <w:szCs w:val="24"/>
          <w:lang w:val="en-US"/>
        </w:rPr>
      </w:pPr>
      <w:r w:rsidRPr="00775EA1">
        <w:rPr>
          <w:szCs w:val="24"/>
          <w:lang w:val="en-US"/>
        </w:rPr>
        <w:t>.</w:t>
      </w:r>
    </w:p>
    <w:p w:rsidR="007612A8" w:rsidRPr="00775EA1" w:rsidRDefault="000D6397" w:rsidP="001750A1">
      <w:pPr>
        <w:pStyle w:val="Paragraph"/>
        <w:numPr>
          <w:ilvl w:val="0"/>
          <w:numId w:val="0"/>
        </w:numPr>
        <w:tabs>
          <w:tab w:val="num" w:pos="720"/>
          <w:tab w:val="num" w:pos="2736"/>
        </w:tabs>
        <w:spacing w:before="0"/>
        <w:rPr>
          <w:szCs w:val="24"/>
          <w:lang w:val="en-US"/>
        </w:rPr>
      </w:pPr>
      <w:r w:rsidRPr="00775EA1">
        <w:rPr>
          <w:szCs w:val="24"/>
          <w:lang w:val="en-US"/>
        </w:rPr>
        <w:lastRenderedPageBreak/>
        <w:t xml:space="preserve">While existing studies have contributed to analyzing the existing tax system and setting forth the rationale for policy changes, </w:t>
      </w:r>
      <w:r w:rsidR="00B53AEE" w:rsidRPr="00775EA1">
        <w:rPr>
          <w:szCs w:val="24"/>
          <w:lang w:val="en-US"/>
        </w:rPr>
        <w:t xml:space="preserve">mostly </w:t>
      </w:r>
      <w:r w:rsidRPr="00775EA1">
        <w:rPr>
          <w:szCs w:val="24"/>
          <w:lang w:val="en-US"/>
        </w:rPr>
        <w:t>they have not quantified the economic impact of a comprehensive reform package.</w:t>
      </w:r>
      <w:r w:rsidR="007612A8" w:rsidRPr="00775EA1">
        <w:rPr>
          <w:szCs w:val="24"/>
          <w:lang w:val="en-US"/>
        </w:rPr>
        <w:t xml:space="preserve"> </w:t>
      </w:r>
    </w:p>
    <w:p w:rsidR="00C955BD" w:rsidRPr="00775EA1" w:rsidRDefault="007B15A9" w:rsidP="006534AC">
      <w:pPr>
        <w:pStyle w:val="Paragraph"/>
        <w:numPr>
          <w:ilvl w:val="0"/>
          <w:numId w:val="0"/>
        </w:numPr>
        <w:tabs>
          <w:tab w:val="num" w:pos="720"/>
        </w:tabs>
        <w:spacing w:before="0"/>
        <w:rPr>
          <w:szCs w:val="24"/>
          <w:lang w:val="en-US"/>
        </w:rPr>
      </w:pPr>
      <w:r w:rsidRPr="00775EA1">
        <w:rPr>
          <w:szCs w:val="24"/>
          <w:lang w:val="en-US"/>
        </w:rPr>
        <w:t>To address the deficiencies above mentioned, t</w:t>
      </w:r>
      <w:r w:rsidR="006B77AD" w:rsidRPr="00775EA1">
        <w:rPr>
          <w:szCs w:val="24"/>
          <w:lang w:val="en-US"/>
        </w:rPr>
        <w:t xml:space="preserve">he project BL-T1059 “Support for trade and tax policy reform”, will </w:t>
      </w:r>
      <w:r w:rsidR="00DB5496" w:rsidRPr="00775EA1">
        <w:rPr>
          <w:szCs w:val="24"/>
          <w:lang w:val="en-US"/>
        </w:rPr>
        <w:t>f</w:t>
      </w:r>
      <w:r w:rsidR="006B77AD" w:rsidRPr="00775EA1">
        <w:rPr>
          <w:szCs w:val="24"/>
          <w:lang w:val="en-US"/>
        </w:rPr>
        <w:t xml:space="preserve">und applied studies related to the economic consequences of indirect taxation reform. The objective of these applied studies is to </w:t>
      </w:r>
      <w:r w:rsidR="00972940" w:rsidRPr="00775EA1">
        <w:rPr>
          <w:szCs w:val="24"/>
          <w:lang w:val="en-US"/>
        </w:rPr>
        <w:t>provide the necessary</w:t>
      </w:r>
      <w:r w:rsidR="006B77AD" w:rsidRPr="00775EA1">
        <w:rPr>
          <w:szCs w:val="24"/>
          <w:lang w:val="en-US"/>
        </w:rPr>
        <w:t xml:space="preserve"> inputs and clarity for making public policy decisions.</w:t>
      </w:r>
    </w:p>
    <w:p w:rsidR="00C955BD" w:rsidRPr="00775EA1" w:rsidRDefault="00C955BD" w:rsidP="006534AC">
      <w:pPr>
        <w:pStyle w:val="Paragraph"/>
        <w:numPr>
          <w:ilvl w:val="0"/>
          <w:numId w:val="0"/>
        </w:numPr>
        <w:tabs>
          <w:tab w:val="num" w:pos="720"/>
        </w:tabs>
        <w:spacing w:before="0"/>
        <w:rPr>
          <w:szCs w:val="24"/>
          <w:lang w:val="en-US"/>
        </w:rPr>
      </w:pPr>
    </w:p>
    <w:p w:rsidR="00633CF1" w:rsidRPr="00775EA1" w:rsidRDefault="008C223C" w:rsidP="006534AC">
      <w:pPr>
        <w:pStyle w:val="Chapter"/>
        <w:keepNext w:val="0"/>
        <w:numPr>
          <w:ilvl w:val="0"/>
          <w:numId w:val="0"/>
        </w:numPr>
        <w:tabs>
          <w:tab w:val="left" w:pos="720"/>
        </w:tabs>
        <w:spacing w:before="0" w:after="120"/>
        <w:jc w:val="both"/>
        <w:rPr>
          <w:color w:val="000000" w:themeColor="text1"/>
          <w:szCs w:val="24"/>
          <w:lang w:val="en-US"/>
        </w:rPr>
      </w:pPr>
      <w:r w:rsidRPr="00775EA1">
        <w:rPr>
          <w:color w:val="000000" w:themeColor="text1"/>
          <w:szCs w:val="24"/>
          <w:lang w:val="en-US"/>
        </w:rPr>
        <w:t>OBJECTIVE</w:t>
      </w:r>
    </w:p>
    <w:p w:rsidR="00EB1422" w:rsidRPr="00775EA1" w:rsidRDefault="00EB1422" w:rsidP="006534AC">
      <w:pPr>
        <w:pStyle w:val="Paragraph"/>
        <w:numPr>
          <w:ilvl w:val="0"/>
          <w:numId w:val="0"/>
        </w:numPr>
        <w:spacing w:before="0"/>
        <w:rPr>
          <w:szCs w:val="24"/>
          <w:lang w:val="en-US"/>
        </w:rPr>
      </w:pPr>
      <w:r w:rsidRPr="00775EA1">
        <w:rPr>
          <w:szCs w:val="24"/>
          <w:lang w:val="en-US"/>
        </w:rPr>
        <w:t>The objective of this consultancy is to prepare a study that analyzes the economic</w:t>
      </w:r>
      <w:r w:rsidR="00C55C4D" w:rsidRPr="00775EA1">
        <w:rPr>
          <w:szCs w:val="24"/>
          <w:lang w:val="en-US"/>
        </w:rPr>
        <w:t xml:space="preserve"> consequences of a reduction (streamlining) of trade-related and excise taxes, a maximization of the General Sales Tax</w:t>
      </w:r>
      <w:r w:rsidR="00E71D7C" w:rsidRPr="00775EA1">
        <w:rPr>
          <w:szCs w:val="24"/>
          <w:lang w:val="en-US"/>
        </w:rPr>
        <w:t xml:space="preserve"> tax base</w:t>
      </w:r>
      <w:r w:rsidR="00C55C4D" w:rsidRPr="00775EA1">
        <w:rPr>
          <w:szCs w:val="24"/>
          <w:lang w:val="en-US"/>
        </w:rPr>
        <w:t>, and a repeal of the Hotel and Tourism Accommodation Tax.</w:t>
      </w:r>
    </w:p>
    <w:p w:rsidR="00633CF1" w:rsidRPr="00775EA1" w:rsidRDefault="00633CF1" w:rsidP="006534AC">
      <w:pPr>
        <w:pStyle w:val="Paragraph"/>
        <w:numPr>
          <w:ilvl w:val="0"/>
          <w:numId w:val="0"/>
        </w:numPr>
        <w:spacing w:before="0"/>
        <w:rPr>
          <w:szCs w:val="24"/>
          <w:lang w:val="en-US"/>
        </w:rPr>
      </w:pPr>
    </w:p>
    <w:p w:rsidR="00633CF1" w:rsidRPr="00775EA1" w:rsidRDefault="008C223C" w:rsidP="006534AC">
      <w:pPr>
        <w:pStyle w:val="Chapter"/>
        <w:keepNext w:val="0"/>
        <w:numPr>
          <w:ilvl w:val="0"/>
          <w:numId w:val="0"/>
        </w:numPr>
        <w:tabs>
          <w:tab w:val="left" w:pos="720"/>
        </w:tabs>
        <w:spacing w:before="0" w:after="120"/>
        <w:jc w:val="both"/>
        <w:rPr>
          <w:szCs w:val="24"/>
          <w:lang w:val="en-US"/>
        </w:rPr>
      </w:pPr>
      <w:r w:rsidRPr="00775EA1">
        <w:rPr>
          <w:szCs w:val="24"/>
          <w:lang w:val="en-US"/>
        </w:rPr>
        <w:t>ACTIVITIES</w:t>
      </w:r>
    </w:p>
    <w:p w:rsidR="0088114B" w:rsidRPr="00775EA1" w:rsidRDefault="0088114B" w:rsidP="006534AC">
      <w:pPr>
        <w:pStyle w:val="Paragraph"/>
        <w:numPr>
          <w:ilvl w:val="0"/>
          <w:numId w:val="0"/>
        </w:numPr>
        <w:spacing w:before="0"/>
        <w:rPr>
          <w:szCs w:val="24"/>
          <w:lang w:val="en-US"/>
        </w:rPr>
      </w:pPr>
      <w:r w:rsidRPr="00775EA1">
        <w:rPr>
          <w:szCs w:val="24"/>
          <w:lang w:val="en-US"/>
        </w:rPr>
        <w:t>The major activity is to analyze the economic impact (</w:t>
      </w:r>
      <w:r w:rsidR="00F064C2" w:rsidRPr="00775EA1">
        <w:rPr>
          <w:szCs w:val="24"/>
          <w:lang w:val="en-US"/>
        </w:rPr>
        <w:t>see below</w:t>
      </w:r>
      <w:r w:rsidRPr="00775EA1">
        <w:rPr>
          <w:szCs w:val="24"/>
          <w:lang w:val="en-US"/>
        </w:rPr>
        <w:t xml:space="preserve">) of </w:t>
      </w:r>
      <w:r w:rsidR="00B2391A" w:rsidRPr="00775EA1">
        <w:rPr>
          <w:szCs w:val="24"/>
          <w:lang w:val="en-US"/>
        </w:rPr>
        <w:t xml:space="preserve">three </w:t>
      </w:r>
      <w:r w:rsidRPr="00775EA1">
        <w:rPr>
          <w:szCs w:val="24"/>
          <w:lang w:val="en-US"/>
        </w:rPr>
        <w:t xml:space="preserve">different scenarios of policy reforms of indirect taxes. </w:t>
      </w:r>
      <w:r w:rsidR="00B2391A" w:rsidRPr="00775EA1">
        <w:rPr>
          <w:szCs w:val="24"/>
          <w:lang w:val="en-US"/>
        </w:rPr>
        <w:t>Certain</w:t>
      </w:r>
      <w:r w:rsidRPr="00775EA1">
        <w:rPr>
          <w:szCs w:val="24"/>
          <w:lang w:val="en-US"/>
        </w:rPr>
        <w:t xml:space="preserve"> elements of the reform scenarios </w:t>
      </w:r>
      <w:r w:rsidR="00B2391A" w:rsidRPr="00775EA1">
        <w:rPr>
          <w:szCs w:val="24"/>
          <w:lang w:val="en-US"/>
        </w:rPr>
        <w:t>will remain constant in all three scenarios</w:t>
      </w:r>
      <w:r w:rsidRPr="00775EA1">
        <w:rPr>
          <w:szCs w:val="24"/>
          <w:lang w:val="en-US"/>
        </w:rPr>
        <w:t>:</w:t>
      </w:r>
    </w:p>
    <w:p w:rsidR="0088114B" w:rsidRPr="00775EA1" w:rsidRDefault="0088114B" w:rsidP="006534AC">
      <w:pPr>
        <w:pStyle w:val="Paragraph"/>
        <w:numPr>
          <w:ilvl w:val="0"/>
          <w:numId w:val="23"/>
        </w:numPr>
        <w:spacing w:before="0"/>
        <w:rPr>
          <w:szCs w:val="24"/>
          <w:lang w:val="en-US"/>
        </w:rPr>
      </w:pPr>
      <w:r w:rsidRPr="00775EA1">
        <w:rPr>
          <w:b/>
          <w:szCs w:val="24"/>
          <w:lang w:val="en-US"/>
        </w:rPr>
        <w:t>GST</w:t>
      </w:r>
      <w:r w:rsidR="007B01E0" w:rsidRPr="00775EA1">
        <w:rPr>
          <w:szCs w:val="24"/>
          <w:lang w:val="en-US"/>
        </w:rPr>
        <w:t>:</w:t>
      </w:r>
      <w:r w:rsidR="00220223" w:rsidRPr="00775EA1">
        <w:rPr>
          <w:szCs w:val="24"/>
          <w:lang w:val="en-US"/>
        </w:rPr>
        <w:t xml:space="preserve"> </w:t>
      </w:r>
      <w:r w:rsidR="00BD5A2A" w:rsidRPr="00775EA1">
        <w:rPr>
          <w:szCs w:val="24"/>
          <w:lang w:val="en-US"/>
        </w:rPr>
        <w:t>revenue potential of a total elimination of zero-rate (except for exports) and a list of exemptions (to be determined jointly with the Government of Belize)</w:t>
      </w:r>
      <w:r w:rsidR="00220223" w:rsidRPr="00775EA1">
        <w:rPr>
          <w:szCs w:val="24"/>
          <w:lang w:val="en-US"/>
        </w:rPr>
        <w:t>;</w:t>
      </w:r>
    </w:p>
    <w:p w:rsidR="00220223" w:rsidRPr="00775EA1" w:rsidRDefault="00220223" w:rsidP="006534AC">
      <w:pPr>
        <w:pStyle w:val="Paragraph"/>
        <w:numPr>
          <w:ilvl w:val="0"/>
          <w:numId w:val="23"/>
        </w:numPr>
        <w:spacing w:before="0"/>
        <w:rPr>
          <w:szCs w:val="24"/>
          <w:lang w:val="en-US"/>
        </w:rPr>
      </w:pPr>
      <w:r w:rsidRPr="00775EA1">
        <w:rPr>
          <w:b/>
          <w:szCs w:val="24"/>
          <w:lang w:val="en-US"/>
        </w:rPr>
        <w:t>Tourism taxation reform</w:t>
      </w:r>
      <w:r w:rsidRPr="00775EA1">
        <w:rPr>
          <w:szCs w:val="24"/>
          <w:lang w:val="en-US"/>
        </w:rPr>
        <w:t xml:space="preserve">: abolition of the Hotel </w:t>
      </w:r>
      <w:r w:rsidR="005222B4" w:rsidRPr="00775EA1">
        <w:rPr>
          <w:szCs w:val="24"/>
          <w:lang w:val="en-US"/>
        </w:rPr>
        <w:t xml:space="preserve">and Tourism </w:t>
      </w:r>
      <w:r w:rsidRPr="00775EA1">
        <w:rPr>
          <w:szCs w:val="24"/>
          <w:lang w:val="en-US"/>
        </w:rPr>
        <w:t>Accommodation Tax and the application of GST at the standard rate to the hotel sector, with a new expenditure line to fund the Belize Tourism Board (BTB) per Ministry of Finance indications and, for the purposes of the study, treated as a “negative tax”</w:t>
      </w:r>
    </w:p>
    <w:p w:rsidR="00220223" w:rsidRPr="00775EA1" w:rsidRDefault="00220223" w:rsidP="006534AC">
      <w:pPr>
        <w:pStyle w:val="Paragraph"/>
        <w:numPr>
          <w:ilvl w:val="0"/>
          <w:numId w:val="23"/>
        </w:numPr>
        <w:spacing w:before="0"/>
        <w:rPr>
          <w:szCs w:val="24"/>
          <w:lang w:val="en-US"/>
        </w:rPr>
      </w:pPr>
      <w:r w:rsidRPr="00775EA1">
        <w:rPr>
          <w:b/>
          <w:szCs w:val="24"/>
          <w:lang w:val="en-US"/>
        </w:rPr>
        <w:t>Non-standard trade taxes</w:t>
      </w:r>
      <w:r w:rsidRPr="00775EA1">
        <w:rPr>
          <w:szCs w:val="24"/>
          <w:lang w:val="en-US"/>
        </w:rPr>
        <w:t>: abolition of the environmental duty and revenue replacement duty</w:t>
      </w:r>
    </w:p>
    <w:p w:rsidR="00B2391A" w:rsidRPr="00775EA1" w:rsidRDefault="00220223" w:rsidP="006534AC">
      <w:pPr>
        <w:pStyle w:val="Paragraph"/>
        <w:numPr>
          <w:ilvl w:val="0"/>
          <w:numId w:val="23"/>
        </w:numPr>
        <w:spacing w:before="0"/>
        <w:rPr>
          <w:szCs w:val="24"/>
          <w:lang w:val="en-US"/>
        </w:rPr>
      </w:pPr>
      <w:r w:rsidRPr="00775EA1">
        <w:rPr>
          <w:b/>
          <w:szCs w:val="24"/>
          <w:lang w:val="en-US"/>
        </w:rPr>
        <w:t>Excise taxes</w:t>
      </w:r>
      <w:r w:rsidRPr="00775EA1">
        <w:rPr>
          <w:szCs w:val="24"/>
          <w:lang w:val="en-US"/>
        </w:rPr>
        <w:t xml:space="preserve">: determine which excise taxes and </w:t>
      </w:r>
      <w:r w:rsidR="000E135A" w:rsidRPr="00775EA1">
        <w:rPr>
          <w:szCs w:val="24"/>
          <w:lang w:val="en-US"/>
        </w:rPr>
        <w:t>at what</w:t>
      </w:r>
      <w:r w:rsidRPr="00775EA1">
        <w:rPr>
          <w:szCs w:val="24"/>
          <w:lang w:val="en-US"/>
        </w:rPr>
        <w:t xml:space="preserve"> levels with the Ministry of Finance, while ensuring that tax imports and domestic production are taxe</w:t>
      </w:r>
      <w:r w:rsidR="00F064C2" w:rsidRPr="00775EA1">
        <w:rPr>
          <w:szCs w:val="24"/>
          <w:lang w:val="en-US"/>
        </w:rPr>
        <w:t>d</w:t>
      </w:r>
      <w:r w:rsidRPr="00775EA1">
        <w:rPr>
          <w:szCs w:val="24"/>
          <w:lang w:val="en-US"/>
        </w:rPr>
        <w:t xml:space="preserve"> at the same level.</w:t>
      </w:r>
    </w:p>
    <w:p w:rsidR="00B2391A" w:rsidRPr="00775EA1" w:rsidRDefault="00BD5A2A" w:rsidP="006534AC">
      <w:pPr>
        <w:pStyle w:val="Paragraph"/>
        <w:numPr>
          <w:ilvl w:val="0"/>
          <w:numId w:val="0"/>
        </w:numPr>
        <w:spacing w:before="0"/>
        <w:rPr>
          <w:szCs w:val="24"/>
          <w:lang w:val="en-US"/>
        </w:rPr>
      </w:pPr>
      <w:r w:rsidRPr="00775EA1">
        <w:rPr>
          <w:szCs w:val="24"/>
          <w:lang w:val="en-US"/>
        </w:rPr>
        <w:t>Given the “revenue gain budget” from the above policy reforms, t</w:t>
      </w:r>
      <w:r w:rsidR="00B2391A" w:rsidRPr="00775EA1">
        <w:rPr>
          <w:szCs w:val="24"/>
          <w:lang w:val="en-US"/>
        </w:rPr>
        <w:t xml:space="preserve">he </w:t>
      </w:r>
      <w:r w:rsidR="00FD2FD8" w:rsidRPr="00775EA1">
        <w:rPr>
          <w:szCs w:val="24"/>
          <w:lang w:val="en-US"/>
        </w:rPr>
        <w:t xml:space="preserve">policy reform </w:t>
      </w:r>
      <w:r w:rsidRPr="00775EA1">
        <w:rPr>
          <w:szCs w:val="24"/>
          <w:lang w:val="en-US"/>
        </w:rPr>
        <w:t>element that will vary in the three scenarios is the degree of liberalization of the standard trade tariff:</w:t>
      </w:r>
    </w:p>
    <w:p w:rsidR="00F064C2" w:rsidRPr="00775EA1" w:rsidRDefault="00B2391A" w:rsidP="006534AC">
      <w:pPr>
        <w:pStyle w:val="Paragraph"/>
        <w:numPr>
          <w:ilvl w:val="0"/>
          <w:numId w:val="23"/>
        </w:numPr>
        <w:spacing w:before="0"/>
        <w:rPr>
          <w:szCs w:val="24"/>
          <w:u w:val="single"/>
          <w:lang w:val="en-US"/>
        </w:rPr>
      </w:pPr>
      <w:r w:rsidRPr="00775EA1">
        <w:rPr>
          <w:b/>
          <w:szCs w:val="24"/>
          <w:lang w:val="en-US"/>
        </w:rPr>
        <w:t>Standard trade tariff/import duty</w:t>
      </w:r>
      <w:r w:rsidRPr="00775EA1">
        <w:rPr>
          <w:szCs w:val="24"/>
          <w:lang w:val="en-US"/>
        </w:rPr>
        <w:t xml:space="preserve">: analyze </w:t>
      </w:r>
      <w:r w:rsidR="004D344E" w:rsidRPr="00775EA1">
        <w:rPr>
          <w:szCs w:val="24"/>
          <w:lang w:val="en-US"/>
        </w:rPr>
        <w:t xml:space="preserve">three </w:t>
      </w:r>
      <w:r w:rsidRPr="00775EA1">
        <w:rPr>
          <w:szCs w:val="24"/>
          <w:lang w:val="en-US"/>
        </w:rPr>
        <w:t xml:space="preserve">different trade liberalization scenarios: </w:t>
      </w:r>
    </w:p>
    <w:p w:rsidR="004D344E" w:rsidRPr="006534AC" w:rsidRDefault="004D344E" w:rsidP="006534AC">
      <w:pPr>
        <w:pStyle w:val="Paragraph"/>
        <w:numPr>
          <w:ilvl w:val="0"/>
          <w:numId w:val="32"/>
        </w:numPr>
        <w:spacing w:before="0"/>
        <w:rPr>
          <w:szCs w:val="24"/>
          <w:lang w:val="en-US"/>
        </w:rPr>
      </w:pPr>
      <w:r w:rsidRPr="006534AC">
        <w:rPr>
          <w:szCs w:val="24"/>
          <w:lang w:val="en-US"/>
        </w:rPr>
        <w:t>Central American Tariff band</w:t>
      </w:r>
    </w:p>
    <w:p w:rsidR="004D344E" w:rsidRPr="006534AC" w:rsidRDefault="004D344E" w:rsidP="006534AC">
      <w:pPr>
        <w:pStyle w:val="Paragraph"/>
        <w:numPr>
          <w:ilvl w:val="0"/>
          <w:numId w:val="32"/>
        </w:numPr>
        <w:spacing w:before="0"/>
        <w:rPr>
          <w:szCs w:val="24"/>
          <w:lang w:val="en-US"/>
        </w:rPr>
      </w:pPr>
      <w:r w:rsidRPr="006534AC">
        <w:rPr>
          <w:szCs w:val="24"/>
          <w:lang w:val="en-US"/>
        </w:rPr>
        <w:t xml:space="preserve">Flat 5% across the board, no exemptions. </w:t>
      </w:r>
    </w:p>
    <w:p w:rsidR="005D7C2A" w:rsidRPr="006534AC" w:rsidRDefault="004D344E" w:rsidP="006534AC">
      <w:pPr>
        <w:pStyle w:val="Paragraph"/>
        <w:numPr>
          <w:ilvl w:val="0"/>
          <w:numId w:val="32"/>
        </w:numPr>
        <w:spacing w:before="0"/>
        <w:rPr>
          <w:szCs w:val="24"/>
          <w:lang w:val="en-US"/>
        </w:rPr>
      </w:pPr>
      <w:r w:rsidRPr="006534AC">
        <w:rPr>
          <w:szCs w:val="24"/>
          <w:lang w:val="en-US"/>
        </w:rPr>
        <w:t>0, 5, 15 (primary, intermediate and final goods).</w:t>
      </w:r>
      <w:r w:rsidRPr="006534AC" w:rsidDel="004D344E">
        <w:rPr>
          <w:szCs w:val="24"/>
          <w:lang w:val="en-US"/>
        </w:rPr>
        <w:t xml:space="preserve"> </w:t>
      </w:r>
    </w:p>
    <w:p w:rsidR="00FD2FD8" w:rsidRPr="00775EA1" w:rsidRDefault="002E5818" w:rsidP="006534AC">
      <w:pPr>
        <w:pStyle w:val="Paragraph"/>
        <w:numPr>
          <w:ilvl w:val="0"/>
          <w:numId w:val="0"/>
        </w:numPr>
        <w:spacing w:before="0"/>
        <w:rPr>
          <w:szCs w:val="24"/>
          <w:lang w:val="en-US"/>
        </w:rPr>
      </w:pPr>
      <w:r w:rsidRPr="00775EA1">
        <w:rPr>
          <w:szCs w:val="24"/>
          <w:lang w:val="en-US"/>
        </w:rPr>
        <w:t>According to the assumed policy reform measures outlined in the aforementioned scenarios, analyze the following economic impacts of the reform packages</w:t>
      </w:r>
      <w:r w:rsidR="00FD2FD8" w:rsidRPr="00775EA1">
        <w:rPr>
          <w:szCs w:val="24"/>
          <w:lang w:val="en-US"/>
        </w:rPr>
        <w:t>:</w:t>
      </w:r>
    </w:p>
    <w:p w:rsidR="00BD5A2A" w:rsidRPr="00775EA1" w:rsidRDefault="00BD5A2A" w:rsidP="006534AC">
      <w:pPr>
        <w:pStyle w:val="Paragraph"/>
        <w:numPr>
          <w:ilvl w:val="0"/>
          <w:numId w:val="27"/>
        </w:numPr>
        <w:spacing w:before="0"/>
        <w:rPr>
          <w:szCs w:val="24"/>
          <w:lang w:val="en-US"/>
        </w:rPr>
      </w:pPr>
      <w:r w:rsidRPr="00775EA1">
        <w:rPr>
          <w:b/>
          <w:szCs w:val="24"/>
          <w:lang w:val="en-US"/>
        </w:rPr>
        <w:t>Net fiscal impact</w:t>
      </w:r>
      <w:r w:rsidRPr="00775EA1">
        <w:rPr>
          <w:szCs w:val="24"/>
          <w:lang w:val="en-US"/>
        </w:rPr>
        <w:t xml:space="preserve">: of revenue enhancement measures (GST, tourism measures, excise tax reforms) minus revenue loss measures (elimination of environmental tax and RRD, and </w:t>
      </w:r>
      <w:r w:rsidR="004E00FB" w:rsidRPr="00775EA1">
        <w:rPr>
          <w:szCs w:val="24"/>
          <w:lang w:val="en-US"/>
        </w:rPr>
        <w:t>four</w:t>
      </w:r>
      <w:r w:rsidRPr="00775EA1">
        <w:rPr>
          <w:szCs w:val="24"/>
          <w:lang w:val="en-US"/>
        </w:rPr>
        <w:t xml:space="preserve"> scenarios of trade tariff reform)</w:t>
      </w:r>
      <w:r w:rsidR="002E5818" w:rsidRPr="00775EA1">
        <w:rPr>
          <w:szCs w:val="24"/>
          <w:lang w:val="en-US"/>
        </w:rPr>
        <w:t>.</w:t>
      </w:r>
    </w:p>
    <w:p w:rsidR="00BD5A2A" w:rsidRPr="006534AC" w:rsidRDefault="00BD5A2A" w:rsidP="006534AC">
      <w:pPr>
        <w:pStyle w:val="Paragraph"/>
        <w:numPr>
          <w:ilvl w:val="0"/>
          <w:numId w:val="27"/>
        </w:numPr>
        <w:spacing w:before="0"/>
        <w:rPr>
          <w:szCs w:val="24"/>
          <w:lang w:val="en-US"/>
        </w:rPr>
      </w:pPr>
      <w:r w:rsidRPr="00775EA1">
        <w:rPr>
          <w:b/>
          <w:szCs w:val="24"/>
          <w:lang w:val="en-US"/>
        </w:rPr>
        <w:lastRenderedPageBreak/>
        <w:t>Price level impact</w:t>
      </w:r>
      <w:r w:rsidRPr="00775EA1">
        <w:rPr>
          <w:szCs w:val="24"/>
          <w:lang w:val="en-US"/>
        </w:rPr>
        <w:t>: net impact on the consumer price index of price raising measures (removal of GST zero-rate and exemptions and excise tax reforms) minus price reducing measures (</w:t>
      </w:r>
      <w:r w:rsidRPr="006534AC">
        <w:rPr>
          <w:szCs w:val="24"/>
          <w:lang w:val="en-US"/>
        </w:rPr>
        <w:t>elimination of environmental tax and RRD and three scenarios of trade tariff reform). This analysis will be limited to the one-time impact on prices of the reform measures</w:t>
      </w:r>
      <w:r w:rsidR="004E00FB" w:rsidRPr="006534AC">
        <w:rPr>
          <w:szCs w:val="24"/>
          <w:lang w:val="en-US"/>
        </w:rPr>
        <w:t xml:space="preserve"> and will consider a basket of goods and services to be determined</w:t>
      </w:r>
      <w:r w:rsidR="004D344E" w:rsidRPr="006534AC">
        <w:rPr>
          <w:szCs w:val="24"/>
          <w:lang w:val="en-US"/>
        </w:rPr>
        <w:t>.</w:t>
      </w:r>
    </w:p>
    <w:p w:rsidR="00BD5A2A" w:rsidRPr="006534AC" w:rsidRDefault="00BD5A2A" w:rsidP="006534AC">
      <w:pPr>
        <w:pStyle w:val="Paragraph"/>
        <w:numPr>
          <w:ilvl w:val="0"/>
          <w:numId w:val="27"/>
        </w:numPr>
        <w:spacing w:before="0"/>
        <w:rPr>
          <w:szCs w:val="24"/>
          <w:lang w:val="en-US"/>
        </w:rPr>
      </w:pPr>
      <w:r w:rsidRPr="006534AC">
        <w:rPr>
          <w:b/>
          <w:szCs w:val="24"/>
          <w:lang w:val="en-US"/>
        </w:rPr>
        <w:t>Equity impact</w:t>
      </w:r>
      <w:r w:rsidRPr="006534AC">
        <w:rPr>
          <w:szCs w:val="24"/>
          <w:lang w:val="en-US"/>
        </w:rPr>
        <w:t>: estimate changes in the tax burden and consumer prices changes by income decile</w:t>
      </w:r>
      <w:r w:rsidR="00FD2FD8" w:rsidRPr="006534AC">
        <w:rPr>
          <w:szCs w:val="24"/>
          <w:lang w:val="en-US"/>
        </w:rPr>
        <w:t>.</w:t>
      </w:r>
    </w:p>
    <w:p w:rsidR="001B113B" w:rsidRPr="006534AC" w:rsidRDefault="00BD5A2A" w:rsidP="006534AC">
      <w:pPr>
        <w:pStyle w:val="Paragraph"/>
        <w:numPr>
          <w:ilvl w:val="0"/>
          <w:numId w:val="27"/>
        </w:numPr>
        <w:spacing w:before="0"/>
        <w:rPr>
          <w:szCs w:val="24"/>
          <w:lang w:val="en-US"/>
        </w:rPr>
      </w:pPr>
      <w:r w:rsidRPr="006534AC">
        <w:rPr>
          <w:b/>
          <w:szCs w:val="24"/>
          <w:lang w:val="en-US"/>
        </w:rPr>
        <w:t>Producer impact</w:t>
      </w:r>
      <w:r w:rsidRPr="006534AC">
        <w:rPr>
          <w:szCs w:val="24"/>
          <w:lang w:val="en-US"/>
        </w:rPr>
        <w:t xml:space="preserve">: estimate impact of reform measures in changing the effective sector-by-sector </w:t>
      </w:r>
      <w:r w:rsidR="004E00FB" w:rsidRPr="006534AC">
        <w:rPr>
          <w:szCs w:val="24"/>
          <w:lang w:val="en-US"/>
        </w:rPr>
        <w:t xml:space="preserve">(3 digits in the economic classification) </w:t>
      </w:r>
      <w:r w:rsidRPr="006534AC">
        <w:rPr>
          <w:szCs w:val="24"/>
          <w:lang w:val="en-US"/>
        </w:rPr>
        <w:t>tax burden</w:t>
      </w:r>
      <w:r w:rsidR="00FD2FD8" w:rsidRPr="006534AC">
        <w:rPr>
          <w:szCs w:val="24"/>
          <w:lang w:val="en-US"/>
        </w:rPr>
        <w:t xml:space="preserve"> and the change in the effective rate of protection</w:t>
      </w:r>
      <w:r w:rsidR="004E00FB" w:rsidRPr="006534AC">
        <w:rPr>
          <w:szCs w:val="24"/>
          <w:lang w:val="en-US"/>
        </w:rPr>
        <w:t>.</w:t>
      </w:r>
    </w:p>
    <w:p w:rsidR="00BD5A2A" w:rsidRPr="006534AC" w:rsidRDefault="004E00FB" w:rsidP="006534AC">
      <w:pPr>
        <w:pStyle w:val="Paragraph"/>
        <w:numPr>
          <w:ilvl w:val="0"/>
          <w:numId w:val="27"/>
        </w:numPr>
        <w:spacing w:before="0"/>
        <w:rPr>
          <w:szCs w:val="24"/>
          <w:lang w:val="en-US"/>
        </w:rPr>
      </w:pPr>
      <w:r w:rsidRPr="006534AC">
        <w:rPr>
          <w:szCs w:val="24"/>
          <w:lang w:val="en-US"/>
        </w:rPr>
        <w:t xml:space="preserve"> </w:t>
      </w:r>
      <w:r w:rsidR="001B113B" w:rsidRPr="006534AC">
        <w:rPr>
          <w:b/>
          <w:szCs w:val="24"/>
          <w:lang w:val="en-US"/>
        </w:rPr>
        <w:t>Simplicity impact (partial)</w:t>
      </w:r>
      <w:r w:rsidR="001B113B" w:rsidRPr="006534AC">
        <w:rPr>
          <w:szCs w:val="24"/>
          <w:lang w:val="en-US"/>
        </w:rPr>
        <w:t>: gains derived from the simplification of the customs forms due to the impact of the abolition of the environmental tax and RRD and the s</w:t>
      </w:r>
      <w:r w:rsidR="00827FF4" w:rsidRPr="006534AC">
        <w:rPr>
          <w:szCs w:val="24"/>
          <w:lang w:val="en-US"/>
        </w:rPr>
        <w:t xml:space="preserve">treamlining </w:t>
      </w:r>
      <w:r w:rsidR="001B113B" w:rsidRPr="006534AC">
        <w:rPr>
          <w:szCs w:val="24"/>
          <w:lang w:val="en-US"/>
        </w:rPr>
        <w:t>of the tariff.</w:t>
      </w:r>
      <w:r w:rsidRPr="006534AC">
        <w:rPr>
          <w:szCs w:val="24"/>
          <w:lang w:val="en-US"/>
        </w:rPr>
        <w:t xml:space="preserve"> </w:t>
      </w:r>
    </w:p>
    <w:p w:rsidR="00BD5A2A" w:rsidRPr="00775EA1" w:rsidRDefault="00BD5A2A" w:rsidP="006534AC">
      <w:pPr>
        <w:pStyle w:val="Paragraph"/>
        <w:numPr>
          <w:ilvl w:val="0"/>
          <w:numId w:val="0"/>
        </w:numPr>
        <w:spacing w:before="0"/>
        <w:rPr>
          <w:szCs w:val="24"/>
          <w:lang w:val="en-US"/>
        </w:rPr>
      </w:pPr>
    </w:p>
    <w:p w:rsidR="00633CF1" w:rsidRPr="00775EA1" w:rsidRDefault="008C223C" w:rsidP="006534AC">
      <w:pPr>
        <w:pStyle w:val="Chapter"/>
        <w:keepNext w:val="0"/>
        <w:numPr>
          <w:ilvl w:val="0"/>
          <w:numId w:val="0"/>
        </w:numPr>
        <w:tabs>
          <w:tab w:val="left" w:pos="720"/>
        </w:tabs>
        <w:spacing w:before="0" w:after="120"/>
        <w:jc w:val="both"/>
        <w:rPr>
          <w:color w:val="000000" w:themeColor="text1"/>
          <w:szCs w:val="24"/>
          <w:lang w:val="en-US"/>
        </w:rPr>
      </w:pPr>
      <w:r w:rsidRPr="00775EA1">
        <w:rPr>
          <w:color w:val="000000" w:themeColor="text1"/>
          <w:szCs w:val="24"/>
          <w:lang w:val="en-US"/>
        </w:rPr>
        <w:t>CHARACTERISTICS</w:t>
      </w:r>
    </w:p>
    <w:p w:rsidR="00633CF1" w:rsidRPr="00775EA1" w:rsidRDefault="00633CF1" w:rsidP="006534AC">
      <w:pPr>
        <w:pStyle w:val="Paragraph"/>
        <w:numPr>
          <w:ilvl w:val="0"/>
          <w:numId w:val="0"/>
        </w:numPr>
        <w:spacing w:before="0"/>
        <w:rPr>
          <w:szCs w:val="24"/>
          <w:lang w:val="en-US"/>
        </w:rPr>
      </w:pPr>
      <w:r w:rsidRPr="00775EA1">
        <w:rPr>
          <w:szCs w:val="24"/>
          <w:lang w:val="en-US"/>
        </w:rPr>
        <w:t>T</w:t>
      </w:r>
      <w:r w:rsidR="00302FBA" w:rsidRPr="00775EA1">
        <w:rPr>
          <w:szCs w:val="24"/>
          <w:lang w:val="en-US"/>
        </w:rPr>
        <w:t>ype of consultancy</w:t>
      </w:r>
      <w:r w:rsidRPr="00775EA1">
        <w:rPr>
          <w:szCs w:val="24"/>
          <w:lang w:val="en-US"/>
        </w:rPr>
        <w:t xml:space="preserve">: </w:t>
      </w:r>
      <w:del w:id="1" w:author="Test" w:date="2014-07-25T17:43:00Z">
        <w:r w:rsidR="00B36727" w:rsidDel="00C91F7A">
          <w:rPr>
            <w:szCs w:val="24"/>
            <w:lang w:val="en-US"/>
          </w:rPr>
          <w:delText>individual consultants</w:delText>
        </w:r>
      </w:del>
      <w:ins w:id="2" w:author="Test" w:date="2014-07-25T17:43:00Z">
        <w:r w:rsidR="00C91F7A">
          <w:rPr>
            <w:szCs w:val="24"/>
            <w:lang w:val="en-US"/>
          </w:rPr>
          <w:t>consultant firm</w:t>
        </w:r>
      </w:ins>
      <w:r w:rsidR="00B36727">
        <w:rPr>
          <w:szCs w:val="24"/>
          <w:lang w:val="en-US"/>
        </w:rPr>
        <w:t>, international</w:t>
      </w:r>
      <w:r w:rsidRPr="00775EA1">
        <w:rPr>
          <w:szCs w:val="24"/>
          <w:lang w:val="en-US"/>
        </w:rPr>
        <w:t>.</w:t>
      </w:r>
    </w:p>
    <w:p w:rsidR="00512D75" w:rsidRPr="00775EA1" w:rsidRDefault="00302FBA" w:rsidP="006534AC">
      <w:pPr>
        <w:pStyle w:val="Paragraph"/>
        <w:numPr>
          <w:ilvl w:val="0"/>
          <w:numId w:val="0"/>
        </w:numPr>
        <w:spacing w:before="0"/>
        <w:rPr>
          <w:szCs w:val="24"/>
          <w:lang w:val="en-US"/>
        </w:rPr>
      </w:pPr>
      <w:r w:rsidRPr="00775EA1">
        <w:rPr>
          <w:szCs w:val="24"/>
          <w:lang w:val="en-US"/>
        </w:rPr>
        <w:t>Qualifications</w:t>
      </w:r>
      <w:r w:rsidR="00633CF1" w:rsidRPr="00775EA1">
        <w:rPr>
          <w:szCs w:val="24"/>
          <w:lang w:val="en-US"/>
        </w:rPr>
        <w:t>:</w:t>
      </w:r>
      <w:r w:rsidR="00512D75" w:rsidRPr="00775EA1">
        <w:rPr>
          <w:szCs w:val="24"/>
          <w:lang w:val="en-US"/>
        </w:rPr>
        <w:t xml:space="preserve">  </w:t>
      </w:r>
    </w:p>
    <w:p w:rsidR="00512D75" w:rsidRPr="00775EA1" w:rsidRDefault="00512D75" w:rsidP="006534AC">
      <w:pPr>
        <w:pStyle w:val="Paragraph"/>
        <w:numPr>
          <w:ilvl w:val="0"/>
          <w:numId w:val="0"/>
        </w:numPr>
        <w:spacing w:before="0"/>
        <w:rPr>
          <w:szCs w:val="24"/>
          <w:lang w:val="en-US"/>
        </w:rPr>
      </w:pPr>
      <w:r w:rsidRPr="00775EA1">
        <w:rPr>
          <w:szCs w:val="24"/>
          <w:lang w:val="en-US"/>
        </w:rPr>
        <w:t xml:space="preserve">a) The </w:t>
      </w:r>
      <w:r w:rsidR="00DB58D4" w:rsidRPr="00775EA1">
        <w:rPr>
          <w:szCs w:val="24"/>
          <w:lang w:val="en-US"/>
        </w:rPr>
        <w:t>team leader</w:t>
      </w:r>
      <w:r w:rsidRPr="00775EA1">
        <w:rPr>
          <w:szCs w:val="24"/>
          <w:lang w:val="en-US"/>
        </w:rPr>
        <w:t xml:space="preserve"> must be an expert with at least a master degree in a relevant discipline, with no less than 15 years of experience in the area of economics, trade and/or</w:t>
      </w:r>
      <w:r w:rsidR="002E6E10" w:rsidRPr="00775EA1">
        <w:rPr>
          <w:szCs w:val="24"/>
          <w:lang w:val="en-US"/>
        </w:rPr>
        <w:t xml:space="preserve"> taxation</w:t>
      </w:r>
      <w:r w:rsidRPr="00775EA1">
        <w:rPr>
          <w:szCs w:val="24"/>
          <w:lang w:val="en-US"/>
        </w:rPr>
        <w:t xml:space="preserve">, and some experience in trade tax reforms, </w:t>
      </w:r>
      <w:r w:rsidR="002E6E10" w:rsidRPr="00775EA1">
        <w:rPr>
          <w:szCs w:val="24"/>
          <w:lang w:val="en-US"/>
        </w:rPr>
        <w:t xml:space="preserve">and excise taxes </w:t>
      </w:r>
      <w:r w:rsidRPr="00775EA1">
        <w:rPr>
          <w:szCs w:val="24"/>
          <w:lang w:val="en-US"/>
        </w:rPr>
        <w:t>in different countries around the world. S/he must be fluent in English.</w:t>
      </w:r>
    </w:p>
    <w:p w:rsidR="00512D75" w:rsidRPr="00775EA1" w:rsidRDefault="00512D75" w:rsidP="006534AC">
      <w:pPr>
        <w:pStyle w:val="Paragraph"/>
        <w:numPr>
          <w:ilvl w:val="0"/>
          <w:numId w:val="0"/>
        </w:numPr>
        <w:spacing w:before="0"/>
        <w:rPr>
          <w:szCs w:val="24"/>
          <w:lang w:val="en-US"/>
        </w:rPr>
      </w:pPr>
      <w:r w:rsidRPr="00775EA1">
        <w:rPr>
          <w:szCs w:val="24"/>
          <w:lang w:val="en-US"/>
        </w:rPr>
        <w:t xml:space="preserve">b) The </w:t>
      </w:r>
      <w:r w:rsidR="00DB58D4" w:rsidRPr="00775EA1">
        <w:rPr>
          <w:szCs w:val="24"/>
          <w:lang w:val="en-US"/>
        </w:rPr>
        <w:t>rest of the consultants/team</w:t>
      </w:r>
      <w:r w:rsidR="00F77C97">
        <w:rPr>
          <w:szCs w:val="24"/>
          <w:lang w:val="en-US"/>
        </w:rPr>
        <w:t xml:space="preserve"> (2)</w:t>
      </w:r>
      <w:r w:rsidR="00DB58D4" w:rsidRPr="00775EA1">
        <w:rPr>
          <w:szCs w:val="24"/>
          <w:lang w:val="en-US"/>
        </w:rPr>
        <w:t xml:space="preserve"> </w:t>
      </w:r>
      <w:r w:rsidRPr="00775EA1">
        <w:rPr>
          <w:szCs w:val="24"/>
          <w:lang w:val="en-US"/>
        </w:rPr>
        <w:t xml:space="preserve">must </w:t>
      </w:r>
      <w:r w:rsidR="00DB58D4" w:rsidRPr="00775EA1">
        <w:rPr>
          <w:szCs w:val="24"/>
          <w:lang w:val="en-US"/>
        </w:rPr>
        <w:t xml:space="preserve">enhance and/or complete the team leader background in the field (trade or taxation) where the team leader has less expertise. They must hold at least </w:t>
      </w:r>
      <w:r w:rsidRPr="00775EA1">
        <w:rPr>
          <w:szCs w:val="24"/>
          <w:lang w:val="en-US"/>
        </w:rPr>
        <w:t>a master degree in a relevant discipline</w:t>
      </w:r>
      <w:r w:rsidR="006D3803">
        <w:rPr>
          <w:szCs w:val="24"/>
          <w:lang w:val="en-US"/>
        </w:rPr>
        <w:t>.</w:t>
      </w:r>
      <w:r w:rsidRPr="00775EA1">
        <w:rPr>
          <w:szCs w:val="24"/>
          <w:lang w:val="en-US"/>
        </w:rPr>
        <w:t xml:space="preserve"> </w:t>
      </w:r>
      <w:r w:rsidR="00DB58D4" w:rsidRPr="00775EA1">
        <w:rPr>
          <w:szCs w:val="24"/>
          <w:lang w:val="en-US"/>
        </w:rPr>
        <w:t>They</w:t>
      </w:r>
      <w:r w:rsidRPr="00775EA1">
        <w:rPr>
          <w:szCs w:val="24"/>
          <w:lang w:val="en-US"/>
        </w:rPr>
        <w:t xml:space="preserve"> must be fluent in English.</w:t>
      </w:r>
    </w:p>
    <w:p w:rsidR="00C50F62" w:rsidRPr="00775EA1" w:rsidRDefault="00302FBA" w:rsidP="006534AC">
      <w:pPr>
        <w:pStyle w:val="Paragraph"/>
        <w:numPr>
          <w:ilvl w:val="0"/>
          <w:numId w:val="0"/>
        </w:numPr>
        <w:spacing w:before="0"/>
        <w:rPr>
          <w:szCs w:val="24"/>
          <w:lang w:val="en-US"/>
        </w:rPr>
      </w:pPr>
      <w:r w:rsidRPr="00775EA1">
        <w:rPr>
          <w:szCs w:val="24"/>
          <w:lang w:val="en-US"/>
        </w:rPr>
        <w:t>Start date and duration</w:t>
      </w:r>
      <w:r w:rsidR="00633CF1" w:rsidRPr="00775EA1">
        <w:rPr>
          <w:szCs w:val="24"/>
          <w:lang w:val="en-US"/>
        </w:rPr>
        <w:t xml:space="preserve">: </w:t>
      </w:r>
      <w:r w:rsidR="00C50F62" w:rsidRPr="00775EA1">
        <w:rPr>
          <w:szCs w:val="24"/>
          <w:lang w:val="en-US"/>
        </w:rPr>
        <w:t xml:space="preserve"> </w:t>
      </w:r>
      <w:r w:rsidR="00B86756" w:rsidRPr="00775EA1">
        <w:rPr>
          <w:szCs w:val="24"/>
          <w:lang w:val="en-US"/>
        </w:rPr>
        <w:t>4</w:t>
      </w:r>
      <w:r w:rsidR="002E6E10" w:rsidRPr="00775EA1">
        <w:rPr>
          <w:szCs w:val="24"/>
          <w:lang w:val="en-US"/>
        </w:rPr>
        <w:t>5</w:t>
      </w:r>
      <w:r w:rsidR="00512D75" w:rsidRPr="00775EA1">
        <w:rPr>
          <w:szCs w:val="24"/>
          <w:lang w:val="en-US"/>
        </w:rPr>
        <w:t xml:space="preserve"> days during a period of </w:t>
      </w:r>
      <w:r w:rsidR="00DB58D4" w:rsidRPr="00775EA1">
        <w:rPr>
          <w:szCs w:val="24"/>
          <w:lang w:val="en-US"/>
        </w:rPr>
        <w:t>3</w:t>
      </w:r>
      <w:r w:rsidR="00512D75" w:rsidRPr="00775EA1">
        <w:rPr>
          <w:szCs w:val="24"/>
          <w:lang w:val="en-US"/>
        </w:rPr>
        <w:t xml:space="preserve"> months </w:t>
      </w:r>
      <w:r w:rsidRPr="00775EA1">
        <w:rPr>
          <w:szCs w:val="24"/>
          <w:lang w:val="en-US"/>
        </w:rPr>
        <w:t>from the signing of the contract</w:t>
      </w:r>
      <w:r w:rsidR="00633CF1" w:rsidRPr="00775EA1">
        <w:rPr>
          <w:szCs w:val="24"/>
          <w:lang w:val="en-US"/>
        </w:rPr>
        <w:t>.</w:t>
      </w:r>
      <w:r w:rsidR="00C50F62" w:rsidRPr="00775EA1">
        <w:rPr>
          <w:szCs w:val="24"/>
          <w:lang w:val="en-US"/>
        </w:rPr>
        <w:t xml:space="preserve"> </w:t>
      </w:r>
    </w:p>
    <w:p w:rsidR="00633CF1" w:rsidRPr="00775EA1" w:rsidRDefault="00302FBA" w:rsidP="006534AC">
      <w:pPr>
        <w:pStyle w:val="Paragraph"/>
        <w:numPr>
          <w:ilvl w:val="0"/>
          <w:numId w:val="0"/>
        </w:numPr>
        <w:spacing w:before="0"/>
        <w:rPr>
          <w:szCs w:val="24"/>
          <w:lang w:val="en-US"/>
        </w:rPr>
      </w:pPr>
      <w:r w:rsidRPr="00775EA1">
        <w:rPr>
          <w:szCs w:val="24"/>
          <w:lang w:val="en-US"/>
        </w:rPr>
        <w:t>Work place</w:t>
      </w:r>
      <w:r w:rsidR="00633CF1" w:rsidRPr="00775EA1">
        <w:rPr>
          <w:szCs w:val="24"/>
          <w:lang w:val="en-US"/>
        </w:rPr>
        <w:t xml:space="preserve">: </w:t>
      </w:r>
      <w:r w:rsidR="00556010" w:rsidRPr="00775EA1">
        <w:rPr>
          <w:szCs w:val="24"/>
          <w:lang w:val="en-US"/>
        </w:rPr>
        <w:t>Place of residence</w:t>
      </w:r>
      <w:r w:rsidRPr="00775EA1">
        <w:rPr>
          <w:szCs w:val="24"/>
          <w:lang w:val="en-US"/>
        </w:rPr>
        <w:t xml:space="preserve"> of the consultant</w:t>
      </w:r>
      <w:del w:id="3" w:author="Test" w:date="2014-07-25T17:44:00Z">
        <w:r w:rsidR="00C50F62" w:rsidRPr="00775EA1" w:rsidDel="00C91F7A">
          <w:rPr>
            <w:szCs w:val="24"/>
            <w:lang w:val="en-US"/>
          </w:rPr>
          <w:delText>s</w:delText>
        </w:r>
      </w:del>
      <w:ins w:id="4" w:author="Test" w:date="2014-07-25T17:44:00Z">
        <w:r w:rsidR="00C91F7A">
          <w:rPr>
            <w:szCs w:val="24"/>
            <w:lang w:val="en-US"/>
          </w:rPr>
          <w:t xml:space="preserve"> firm</w:t>
        </w:r>
      </w:ins>
      <w:r w:rsidRPr="00775EA1">
        <w:rPr>
          <w:szCs w:val="24"/>
          <w:lang w:val="en-US"/>
        </w:rPr>
        <w:t xml:space="preserve"> and Belize</w:t>
      </w:r>
      <w:r w:rsidR="00633CF1" w:rsidRPr="00775EA1">
        <w:rPr>
          <w:szCs w:val="24"/>
          <w:lang w:val="en-US"/>
        </w:rPr>
        <w:t>.</w:t>
      </w:r>
      <w:r w:rsidR="00C50F62" w:rsidRPr="00775EA1">
        <w:rPr>
          <w:szCs w:val="24"/>
          <w:lang w:val="en-US"/>
        </w:rPr>
        <w:t xml:space="preserve"> The consultants</w:t>
      </w:r>
      <w:r w:rsidR="00DB58D4" w:rsidRPr="00775EA1">
        <w:rPr>
          <w:szCs w:val="24"/>
          <w:lang w:val="en-US"/>
        </w:rPr>
        <w:t>/team</w:t>
      </w:r>
      <w:r w:rsidR="00C50F62" w:rsidRPr="00775EA1">
        <w:rPr>
          <w:szCs w:val="24"/>
          <w:lang w:val="en-US"/>
        </w:rPr>
        <w:t xml:space="preserve"> must stay in Belize be for at least </w:t>
      </w:r>
      <w:r w:rsidR="00B70B44" w:rsidRPr="00775EA1">
        <w:rPr>
          <w:szCs w:val="24"/>
          <w:lang w:val="en-US"/>
        </w:rPr>
        <w:t>4</w:t>
      </w:r>
      <w:r w:rsidR="00C50F62" w:rsidRPr="00775EA1">
        <w:rPr>
          <w:szCs w:val="24"/>
          <w:lang w:val="en-US"/>
        </w:rPr>
        <w:t>0% of the total working days.</w:t>
      </w:r>
      <w:r w:rsidR="002E6E10" w:rsidRPr="00775EA1">
        <w:rPr>
          <w:szCs w:val="24"/>
          <w:lang w:val="en-US"/>
        </w:rPr>
        <w:t xml:space="preserve"> </w:t>
      </w:r>
      <w:r w:rsidR="00B86756" w:rsidRPr="00775EA1">
        <w:rPr>
          <w:szCs w:val="24"/>
          <w:lang w:val="en-US"/>
        </w:rPr>
        <w:t>A maximum of t</w:t>
      </w:r>
      <w:r w:rsidR="002E6E10" w:rsidRPr="00775EA1">
        <w:rPr>
          <w:szCs w:val="24"/>
          <w:lang w:val="en-US"/>
        </w:rPr>
        <w:t>wo different visits are foreseeable during the work</w:t>
      </w:r>
      <w:r w:rsidR="00B70B44" w:rsidRPr="00775EA1">
        <w:rPr>
          <w:szCs w:val="24"/>
          <w:lang w:val="en-US"/>
        </w:rPr>
        <w:t xml:space="preserve"> for each consultant</w:t>
      </w:r>
      <w:r w:rsidR="00DB58D4" w:rsidRPr="00775EA1">
        <w:rPr>
          <w:szCs w:val="24"/>
          <w:lang w:val="en-US"/>
        </w:rPr>
        <w:t>/the team</w:t>
      </w:r>
      <w:r w:rsidR="002E6E10" w:rsidRPr="00775EA1">
        <w:rPr>
          <w:szCs w:val="24"/>
          <w:lang w:val="en-US"/>
        </w:rPr>
        <w:t xml:space="preserve">. Travel and accommodation will be </w:t>
      </w:r>
      <w:r w:rsidR="00820070">
        <w:rPr>
          <w:szCs w:val="24"/>
          <w:lang w:val="en-US"/>
        </w:rPr>
        <w:t>included in the total cost of the consultancy</w:t>
      </w:r>
      <w:r w:rsidR="00B86756" w:rsidRPr="00775EA1">
        <w:rPr>
          <w:szCs w:val="24"/>
          <w:lang w:val="en-US"/>
        </w:rPr>
        <w:t>.</w:t>
      </w:r>
    </w:p>
    <w:p w:rsidR="00926746" w:rsidRPr="00775EA1" w:rsidRDefault="00926746" w:rsidP="006534AC">
      <w:pPr>
        <w:pStyle w:val="Chapter"/>
        <w:keepNext w:val="0"/>
        <w:numPr>
          <w:ilvl w:val="0"/>
          <w:numId w:val="0"/>
        </w:numPr>
        <w:tabs>
          <w:tab w:val="left" w:pos="720"/>
        </w:tabs>
        <w:spacing w:before="0" w:after="120"/>
        <w:jc w:val="both"/>
        <w:rPr>
          <w:color w:val="000000" w:themeColor="text1"/>
          <w:szCs w:val="24"/>
          <w:lang w:val="en-US"/>
        </w:rPr>
      </w:pPr>
    </w:p>
    <w:p w:rsidR="00633CF1" w:rsidRPr="00775EA1" w:rsidRDefault="008C223C" w:rsidP="006534AC">
      <w:pPr>
        <w:pStyle w:val="Chapter"/>
        <w:keepNext w:val="0"/>
        <w:numPr>
          <w:ilvl w:val="0"/>
          <w:numId w:val="0"/>
        </w:numPr>
        <w:tabs>
          <w:tab w:val="left" w:pos="720"/>
        </w:tabs>
        <w:spacing w:before="0" w:after="120"/>
        <w:jc w:val="both"/>
        <w:rPr>
          <w:color w:val="000000" w:themeColor="text1"/>
          <w:szCs w:val="24"/>
          <w:lang w:val="en-US"/>
        </w:rPr>
      </w:pPr>
      <w:r w:rsidRPr="00775EA1">
        <w:rPr>
          <w:color w:val="000000" w:themeColor="text1"/>
          <w:szCs w:val="24"/>
          <w:lang w:val="en-US"/>
        </w:rPr>
        <w:t>PRODUCTS AND PAYMENT</w:t>
      </w:r>
    </w:p>
    <w:p w:rsidR="00947B88" w:rsidRPr="00775EA1" w:rsidRDefault="00947B88" w:rsidP="006534AC">
      <w:pPr>
        <w:pStyle w:val="Paragraph"/>
        <w:numPr>
          <w:ilvl w:val="0"/>
          <w:numId w:val="20"/>
        </w:numPr>
        <w:spacing w:before="0"/>
        <w:rPr>
          <w:szCs w:val="24"/>
          <w:lang w:val="en-US"/>
        </w:rPr>
      </w:pPr>
      <w:r w:rsidRPr="00775EA1">
        <w:rPr>
          <w:szCs w:val="24"/>
          <w:lang w:val="en-US"/>
        </w:rPr>
        <w:t>20% upon signing of the contract.</w:t>
      </w:r>
    </w:p>
    <w:p w:rsidR="00947B88" w:rsidRPr="00775EA1" w:rsidRDefault="00947B88" w:rsidP="006534AC">
      <w:pPr>
        <w:pStyle w:val="Paragraph"/>
        <w:numPr>
          <w:ilvl w:val="0"/>
          <w:numId w:val="20"/>
        </w:numPr>
        <w:spacing w:before="0"/>
        <w:rPr>
          <w:szCs w:val="24"/>
          <w:lang w:val="en-US"/>
        </w:rPr>
      </w:pPr>
      <w:r w:rsidRPr="00775EA1">
        <w:rPr>
          <w:szCs w:val="24"/>
          <w:lang w:val="en-US"/>
        </w:rPr>
        <w:t>The balance upon delivery and approval by the IDB of the final report containing the findings, analysis, and conclusions of the tasks mentioned in the “Activities” section of this document.</w:t>
      </w:r>
    </w:p>
    <w:p w:rsidR="00633CF1" w:rsidRPr="00775EA1" w:rsidRDefault="00633CF1" w:rsidP="006534AC">
      <w:pPr>
        <w:tabs>
          <w:tab w:val="left" w:pos="1422"/>
        </w:tabs>
        <w:spacing w:after="120" w:line="240" w:lineRule="auto"/>
        <w:jc w:val="both"/>
        <w:rPr>
          <w:rFonts w:ascii="Times New Roman" w:hAnsi="Times New Roman"/>
          <w:b/>
          <w:color w:val="FF0000"/>
          <w:sz w:val="24"/>
          <w:szCs w:val="24"/>
        </w:rPr>
      </w:pPr>
    </w:p>
    <w:p w:rsidR="00633CF1" w:rsidRPr="00775EA1" w:rsidRDefault="008C223C" w:rsidP="006534AC">
      <w:pPr>
        <w:pStyle w:val="Chapter"/>
        <w:keepNext w:val="0"/>
        <w:numPr>
          <w:ilvl w:val="0"/>
          <w:numId w:val="0"/>
        </w:numPr>
        <w:tabs>
          <w:tab w:val="left" w:pos="720"/>
        </w:tabs>
        <w:spacing w:before="0" w:after="120"/>
        <w:jc w:val="both"/>
        <w:rPr>
          <w:color w:val="000000" w:themeColor="text1"/>
          <w:szCs w:val="24"/>
          <w:lang w:val="en-US"/>
        </w:rPr>
      </w:pPr>
      <w:r w:rsidRPr="00775EA1">
        <w:rPr>
          <w:color w:val="000000" w:themeColor="text1"/>
          <w:szCs w:val="24"/>
          <w:lang w:val="en-US"/>
        </w:rPr>
        <w:t>COORDINATION</w:t>
      </w:r>
    </w:p>
    <w:p w:rsidR="00633CF1" w:rsidRPr="00775EA1" w:rsidRDefault="00395554" w:rsidP="006534AC">
      <w:pPr>
        <w:pStyle w:val="Paragraph"/>
        <w:numPr>
          <w:ilvl w:val="0"/>
          <w:numId w:val="0"/>
        </w:numPr>
        <w:spacing w:before="0"/>
        <w:rPr>
          <w:szCs w:val="24"/>
          <w:lang w:val="en-US"/>
        </w:rPr>
      </w:pPr>
      <w:r w:rsidRPr="00775EA1">
        <w:rPr>
          <w:szCs w:val="24"/>
          <w:lang w:val="en-US"/>
        </w:rPr>
        <w:lastRenderedPageBreak/>
        <w:t xml:space="preserve">This consultancy will be in charge of the Municipal and Fiscal Management Division (IFD/FMM), under the coordination of Mr. </w:t>
      </w:r>
      <w:r w:rsidR="008F0DE9" w:rsidRPr="00775EA1">
        <w:rPr>
          <w:szCs w:val="24"/>
          <w:lang w:val="en-US"/>
        </w:rPr>
        <w:t>Fernando Velayos</w:t>
      </w:r>
      <w:r w:rsidRPr="00775EA1">
        <w:rPr>
          <w:szCs w:val="24"/>
          <w:lang w:val="en-US"/>
        </w:rPr>
        <w:t xml:space="preserve"> (E-mail: </w:t>
      </w:r>
      <w:r w:rsidR="008F0DE9" w:rsidRPr="00775EA1">
        <w:rPr>
          <w:szCs w:val="24"/>
          <w:lang w:val="en-US"/>
        </w:rPr>
        <w:t>fvelayos</w:t>
      </w:r>
      <w:r w:rsidRPr="00775EA1">
        <w:rPr>
          <w:szCs w:val="24"/>
          <w:lang w:val="en-US"/>
        </w:rPr>
        <w:t>@iadb.org, Phone: +1 (202) 623-</w:t>
      </w:r>
      <w:r w:rsidR="008F0DE9" w:rsidRPr="00775EA1">
        <w:rPr>
          <w:szCs w:val="24"/>
          <w:lang w:val="en-US"/>
        </w:rPr>
        <w:t>3870</w:t>
      </w:r>
      <w:r w:rsidRPr="00775EA1">
        <w:rPr>
          <w:szCs w:val="24"/>
          <w:lang w:val="en-US"/>
        </w:rPr>
        <w:t>)</w:t>
      </w:r>
    </w:p>
    <w:sectPr w:rsidR="00633CF1" w:rsidRPr="00775EA1" w:rsidSect="009B3A1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D75" w:rsidRDefault="00512D75" w:rsidP="00B57389">
      <w:pPr>
        <w:spacing w:after="0" w:line="240" w:lineRule="auto"/>
      </w:pPr>
      <w:r>
        <w:separator/>
      </w:r>
    </w:p>
  </w:endnote>
  <w:endnote w:type="continuationSeparator" w:id="0">
    <w:p w:rsidR="00512D75" w:rsidRDefault="00512D75" w:rsidP="00B57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D75" w:rsidRDefault="00512D75" w:rsidP="00B57389">
      <w:pPr>
        <w:spacing w:after="0" w:line="240" w:lineRule="auto"/>
      </w:pPr>
      <w:r>
        <w:separator/>
      </w:r>
    </w:p>
  </w:footnote>
  <w:footnote w:type="continuationSeparator" w:id="0">
    <w:p w:rsidR="00512D75" w:rsidRDefault="00512D75" w:rsidP="00B57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rFonts w:ascii="Times New Roman" w:hAnsi="Times New Roman" w:cs="Times New Roman"/>
        <w:sz w:val="24"/>
        <w:szCs w:val="24"/>
      </w:rPr>
    </w:sdtEndPr>
    <w:sdtContent>
      <w:p w:rsidR="00512D75" w:rsidRPr="00E869BE" w:rsidRDefault="00512D75" w:rsidP="00B57389">
        <w:pPr>
          <w:pStyle w:val="Header"/>
          <w:jc w:val="right"/>
          <w:rPr>
            <w:rFonts w:ascii="Times New Roman" w:hAnsi="Times New Roman" w:cs="Times New Roman"/>
            <w:sz w:val="24"/>
            <w:szCs w:val="24"/>
            <w:lang w:val="fr-FR"/>
          </w:rPr>
        </w:pPr>
        <w:r w:rsidRPr="00E869BE">
          <w:rPr>
            <w:rFonts w:ascii="Times New Roman" w:hAnsi="Times New Roman" w:cs="Times New Roman"/>
            <w:sz w:val="24"/>
            <w:szCs w:val="24"/>
            <w:lang w:val="fr-FR"/>
          </w:rPr>
          <w:t>An</w:t>
        </w:r>
        <w:r w:rsidR="000E135A">
          <w:rPr>
            <w:rFonts w:ascii="Times New Roman" w:hAnsi="Times New Roman" w:cs="Times New Roman"/>
            <w:sz w:val="24"/>
            <w:szCs w:val="24"/>
            <w:lang w:val="fr-FR"/>
          </w:rPr>
          <w:t>n</w:t>
        </w:r>
        <w:r w:rsidRPr="00E869BE">
          <w:rPr>
            <w:rFonts w:ascii="Times New Roman" w:hAnsi="Times New Roman" w:cs="Times New Roman"/>
            <w:sz w:val="24"/>
            <w:szCs w:val="24"/>
            <w:lang w:val="fr-FR"/>
          </w:rPr>
          <w:t xml:space="preserve">ex II- </w:t>
        </w:r>
        <w:r w:rsidR="002C3104">
          <w:rPr>
            <w:rFonts w:ascii="Times New Roman" w:hAnsi="Times New Roman" w:cs="Times New Roman"/>
            <w:sz w:val="24"/>
            <w:szCs w:val="24"/>
            <w:lang w:val="fr-FR"/>
          </w:rPr>
          <w:t>B</w:t>
        </w:r>
        <w:r w:rsidRPr="00E869BE">
          <w:rPr>
            <w:rFonts w:ascii="Times New Roman" w:hAnsi="Times New Roman" w:cs="Times New Roman"/>
            <w:sz w:val="24"/>
            <w:szCs w:val="24"/>
            <w:lang w:val="fr-FR"/>
          </w:rPr>
          <w:t>. BL-T1059</w:t>
        </w:r>
      </w:p>
      <w:p w:rsidR="00512D75" w:rsidRPr="00E869BE" w:rsidRDefault="00512D75" w:rsidP="00B57389">
        <w:pPr>
          <w:pStyle w:val="Header"/>
          <w:jc w:val="right"/>
          <w:rPr>
            <w:rFonts w:ascii="Times New Roman" w:hAnsi="Times New Roman" w:cs="Times New Roman"/>
            <w:sz w:val="24"/>
            <w:szCs w:val="24"/>
            <w:lang w:val="fr-FR"/>
          </w:rPr>
        </w:pPr>
        <w:r w:rsidRPr="00E869BE">
          <w:rPr>
            <w:rFonts w:ascii="Times New Roman" w:hAnsi="Times New Roman" w:cs="Times New Roman"/>
            <w:sz w:val="24"/>
            <w:szCs w:val="24"/>
            <w:lang w:val="fr-FR"/>
          </w:rPr>
          <w:t xml:space="preserve">Page </w:t>
        </w:r>
        <w:r w:rsidRPr="00B57389">
          <w:rPr>
            <w:rFonts w:ascii="Times New Roman" w:hAnsi="Times New Roman" w:cs="Times New Roman"/>
            <w:b/>
            <w:bCs/>
            <w:sz w:val="24"/>
            <w:szCs w:val="24"/>
          </w:rPr>
          <w:fldChar w:fldCharType="begin"/>
        </w:r>
        <w:r w:rsidRPr="00E869BE">
          <w:rPr>
            <w:rFonts w:ascii="Times New Roman" w:hAnsi="Times New Roman" w:cs="Times New Roman"/>
            <w:b/>
            <w:bCs/>
            <w:sz w:val="24"/>
            <w:szCs w:val="24"/>
            <w:lang w:val="fr-FR"/>
          </w:rPr>
          <w:instrText xml:space="preserve"> PAGE </w:instrText>
        </w:r>
        <w:r w:rsidRPr="00B57389">
          <w:rPr>
            <w:rFonts w:ascii="Times New Roman" w:hAnsi="Times New Roman" w:cs="Times New Roman"/>
            <w:b/>
            <w:bCs/>
            <w:sz w:val="24"/>
            <w:szCs w:val="24"/>
          </w:rPr>
          <w:fldChar w:fldCharType="separate"/>
        </w:r>
        <w:r w:rsidR="00705711">
          <w:rPr>
            <w:rFonts w:ascii="Times New Roman" w:hAnsi="Times New Roman" w:cs="Times New Roman"/>
            <w:b/>
            <w:bCs/>
            <w:noProof/>
            <w:sz w:val="24"/>
            <w:szCs w:val="24"/>
            <w:lang w:val="fr-FR"/>
          </w:rPr>
          <w:t>1</w:t>
        </w:r>
        <w:r w:rsidRPr="00B57389">
          <w:rPr>
            <w:rFonts w:ascii="Times New Roman" w:hAnsi="Times New Roman" w:cs="Times New Roman"/>
            <w:b/>
            <w:bCs/>
            <w:sz w:val="24"/>
            <w:szCs w:val="24"/>
          </w:rPr>
          <w:fldChar w:fldCharType="end"/>
        </w:r>
        <w:r w:rsidRPr="00E869BE">
          <w:rPr>
            <w:rFonts w:ascii="Times New Roman" w:hAnsi="Times New Roman" w:cs="Times New Roman"/>
            <w:sz w:val="24"/>
            <w:szCs w:val="24"/>
            <w:lang w:val="fr-FR"/>
          </w:rPr>
          <w:t xml:space="preserve"> of </w:t>
        </w:r>
        <w:r w:rsidRPr="00B57389">
          <w:rPr>
            <w:rFonts w:ascii="Times New Roman" w:hAnsi="Times New Roman" w:cs="Times New Roman"/>
            <w:b/>
            <w:bCs/>
            <w:sz w:val="24"/>
            <w:szCs w:val="24"/>
          </w:rPr>
          <w:fldChar w:fldCharType="begin"/>
        </w:r>
        <w:r w:rsidRPr="00E869BE">
          <w:rPr>
            <w:rFonts w:ascii="Times New Roman" w:hAnsi="Times New Roman" w:cs="Times New Roman"/>
            <w:b/>
            <w:bCs/>
            <w:sz w:val="24"/>
            <w:szCs w:val="24"/>
            <w:lang w:val="fr-FR"/>
          </w:rPr>
          <w:instrText xml:space="preserve"> NUMPAGES  </w:instrText>
        </w:r>
        <w:r w:rsidRPr="00B57389">
          <w:rPr>
            <w:rFonts w:ascii="Times New Roman" w:hAnsi="Times New Roman" w:cs="Times New Roman"/>
            <w:b/>
            <w:bCs/>
            <w:sz w:val="24"/>
            <w:szCs w:val="24"/>
          </w:rPr>
          <w:fldChar w:fldCharType="separate"/>
        </w:r>
        <w:r w:rsidR="00705711">
          <w:rPr>
            <w:rFonts w:ascii="Times New Roman" w:hAnsi="Times New Roman" w:cs="Times New Roman"/>
            <w:b/>
            <w:bCs/>
            <w:noProof/>
            <w:sz w:val="24"/>
            <w:szCs w:val="24"/>
            <w:lang w:val="fr-FR"/>
          </w:rPr>
          <w:t>4</w:t>
        </w:r>
        <w:r w:rsidRPr="00B57389">
          <w:rPr>
            <w:rFonts w:ascii="Times New Roman" w:hAnsi="Times New Roman" w:cs="Times New Roman"/>
            <w:b/>
            <w:bCs/>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6BF7"/>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1">
    <w:nsid w:val="02A477DC"/>
    <w:multiLevelType w:val="hybridMultilevel"/>
    <w:tmpl w:val="1BFC0B10"/>
    <w:lvl w:ilvl="0" w:tplc="D8B2DD2E">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B7FC9"/>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3">
    <w:nsid w:val="17665A25"/>
    <w:multiLevelType w:val="hybridMultilevel"/>
    <w:tmpl w:val="C234F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94445A"/>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5">
    <w:nsid w:val="192B4974"/>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6">
    <w:nsid w:val="3EAE5A28"/>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7">
    <w:nsid w:val="43F255FC"/>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8">
    <w:nsid w:val="44537736"/>
    <w:multiLevelType w:val="multilevel"/>
    <w:tmpl w:val="F85CA84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9">
    <w:nsid w:val="4B8A4203"/>
    <w:multiLevelType w:val="hybridMultilevel"/>
    <w:tmpl w:val="4A6C6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2F4D25"/>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11">
    <w:nsid w:val="51E22089"/>
    <w:multiLevelType w:val="hybridMultilevel"/>
    <w:tmpl w:val="1CE6F87C"/>
    <w:lvl w:ilvl="0" w:tplc="31AE53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BCD1F8F"/>
    <w:multiLevelType w:val="multilevel"/>
    <w:tmpl w:val="DB18C0D6"/>
    <w:lvl w:ilvl="0">
      <w:start w:val="1"/>
      <w:numFmt w:val="upperRoman"/>
      <w:lvlText w:val="%1."/>
      <w:lvlJc w:val="center"/>
      <w:pPr>
        <w:tabs>
          <w:tab w:val="num" w:pos="3600"/>
        </w:tabs>
        <w:ind w:left="2952" w:firstLine="288"/>
      </w:pPr>
      <w:rPr>
        <w:b/>
        <w:i w:val="0"/>
      </w:rPr>
    </w:lvl>
    <w:lvl w:ilvl="1">
      <w:start w:val="1"/>
      <w:numFmt w:val="decimal"/>
      <w:isLgl/>
      <w:lvlText w:val="%1.%2"/>
      <w:lvlJc w:val="left"/>
      <w:pPr>
        <w:tabs>
          <w:tab w:val="num" w:pos="720"/>
        </w:tabs>
        <w:ind w:left="720" w:hanging="720"/>
      </w:pPr>
      <w:rPr>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1818"/>
        </w:tabs>
        <w:ind w:left="1818" w:hanging="288"/>
      </w:pPr>
    </w:lvl>
    <w:lvl w:ilvl="4">
      <w:start w:val="1"/>
      <w:numFmt w:val="none"/>
      <w:lvlText w:val=""/>
      <w:lvlJc w:val="left"/>
      <w:pPr>
        <w:tabs>
          <w:tab w:val="num" w:pos="3510"/>
        </w:tabs>
        <w:ind w:left="3150" w:firstLine="0"/>
      </w:pPr>
    </w:lvl>
    <w:lvl w:ilvl="5">
      <w:start w:val="1"/>
      <w:numFmt w:val="none"/>
      <w:lvlText w:val=""/>
      <w:lvlJc w:val="left"/>
      <w:pPr>
        <w:tabs>
          <w:tab w:val="num" w:pos="4230"/>
        </w:tabs>
        <w:ind w:left="3870" w:firstLine="0"/>
      </w:pPr>
    </w:lvl>
    <w:lvl w:ilvl="6">
      <w:start w:val="1"/>
      <w:numFmt w:val="none"/>
      <w:lvlText w:val=""/>
      <w:lvlJc w:val="left"/>
      <w:pPr>
        <w:tabs>
          <w:tab w:val="num" w:pos="4950"/>
        </w:tabs>
        <w:ind w:left="4590" w:firstLine="0"/>
      </w:pPr>
    </w:lvl>
    <w:lvl w:ilvl="7">
      <w:start w:val="1"/>
      <w:numFmt w:val="none"/>
      <w:lvlText w:val=""/>
      <w:lvlJc w:val="left"/>
      <w:pPr>
        <w:tabs>
          <w:tab w:val="num" w:pos="5670"/>
        </w:tabs>
        <w:ind w:left="5310" w:firstLine="0"/>
      </w:pPr>
    </w:lvl>
    <w:lvl w:ilvl="8">
      <w:start w:val="1"/>
      <w:numFmt w:val="none"/>
      <w:lvlText w:val=""/>
      <w:lvlJc w:val="left"/>
      <w:pPr>
        <w:tabs>
          <w:tab w:val="num" w:pos="6390"/>
        </w:tabs>
        <w:ind w:left="6030" w:firstLine="0"/>
      </w:pPr>
    </w:lvl>
  </w:abstractNum>
  <w:abstractNum w:abstractNumId="13">
    <w:nsid w:val="5EB330D6"/>
    <w:multiLevelType w:val="multilevel"/>
    <w:tmpl w:val="3CD4F95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nsid w:val="6EF508C5"/>
    <w:multiLevelType w:val="hybridMultilevel"/>
    <w:tmpl w:val="41586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6340336"/>
    <w:multiLevelType w:val="multilevel"/>
    <w:tmpl w:val="49FA895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6">
    <w:nsid w:val="7DA33210"/>
    <w:multiLevelType w:val="hybridMultilevel"/>
    <w:tmpl w:val="381618F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2"/>
  </w:num>
  <w:num w:numId="3">
    <w:abstractNumId w:val="6"/>
  </w:num>
  <w:num w:numId="4">
    <w:abstractNumId w:val="4"/>
  </w:num>
  <w:num w:numId="5">
    <w:abstractNumId w:val="12"/>
  </w:num>
  <w:num w:numId="6">
    <w:abstractNumId w:val="0"/>
  </w:num>
  <w:num w:numId="7">
    <w:abstractNumId w:val="10"/>
  </w:num>
  <w:num w:numId="8">
    <w:abstractNumId w:val="5"/>
  </w:num>
  <w:num w:numId="9">
    <w:abstractNumId w:val="7"/>
  </w:num>
  <w:num w:numId="10">
    <w:abstractNumId w:val="13"/>
  </w:num>
  <w:num w:numId="11">
    <w:abstractNumId w:val="15"/>
  </w:num>
  <w:num w:numId="12">
    <w:abstractNumId w:val="15"/>
  </w:num>
  <w:num w:numId="13">
    <w:abstractNumId w:val="15"/>
  </w:num>
  <w:num w:numId="14">
    <w:abstractNumId w:val="11"/>
  </w:num>
  <w:num w:numId="15">
    <w:abstractNumId w:val="15"/>
  </w:num>
  <w:num w:numId="16">
    <w:abstractNumId w:val="8"/>
  </w:num>
  <w:num w:numId="17">
    <w:abstractNumId w:val="15"/>
  </w:num>
  <w:num w:numId="18">
    <w:abstractNumId w:val="15"/>
  </w:num>
  <w:num w:numId="19">
    <w:abstractNumId w:val="15"/>
  </w:num>
  <w:num w:numId="20">
    <w:abstractNumId w:val="14"/>
  </w:num>
  <w:num w:numId="21">
    <w:abstractNumId w:val="15"/>
  </w:num>
  <w:num w:numId="22">
    <w:abstractNumId w:val="9"/>
  </w:num>
  <w:num w:numId="23">
    <w:abstractNumId w:val="3"/>
  </w:num>
  <w:num w:numId="24">
    <w:abstractNumId w:val="15"/>
  </w:num>
  <w:num w:numId="25">
    <w:abstractNumId w:val="15"/>
  </w:num>
  <w:num w:numId="26">
    <w:abstractNumId w:val="15"/>
  </w:num>
  <w:num w:numId="27">
    <w:abstractNumId w:val="1"/>
  </w:num>
  <w:num w:numId="28">
    <w:abstractNumId w:val="15"/>
  </w:num>
  <w:num w:numId="29">
    <w:abstractNumId w:val="15"/>
  </w:num>
  <w:num w:numId="30">
    <w:abstractNumId w:val="15"/>
  </w:num>
  <w:num w:numId="31">
    <w:abstractNumId w:val="15"/>
  </w:num>
  <w:num w:numId="32">
    <w:abstractNumId w:val="16"/>
  </w:num>
  <w:num w:numId="33">
    <w:abstractNumId w:val="15"/>
  </w:num>
  <w:num w:numId="34">
    <w:abstractNumId w:val="15"/>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CF1"/>
    <w:rsid w:val="00005452"/>
    <w:rsid w:val="00023818"/>
    <w:rsid w:val="00062FAE"/>
    <w:rsid w:val="000720AD"/>
    <w:rsid w:val="0009573D"/>
    <w:rsid w:val="000A056C"/>
    <w:rsid w:val="000C319F"/>
    <w:rsid w:val="000D6397"/>
    <w:rsid w:val="000E135A"/>
    <w:rsid w:val="001612EF"/>
    <w:rsid w:val="001750A1"/>
    <w:rsid w:val="001B113B"/>
    <w:rsid w:val="001E1808"/>
    <w:rsid w:val="00220223"/>
    <w:rsid w:val="0028474F"/>
    <w:rsid w:val="002C04BF"/>
    <w:rsid w:val="002C3104"/>
    <w:rsid w:val="002E5818"/>
    <w:rsid w:val="002E6E10"/>
    <w:rsid w:val="002F63D4"/>
    <w:rsid w:val="00302FBA"/>
    <w:rsid w:val="00341C97"/>
    <w:rsid w:val="003637DC"/>
    <w:rsid w:val="0039051B"/>
    <w:rsid w:val="00395554"/>
    <w:rsid w:val="003C465E"/>
    <w:rsid w:val="003E563B"/>
    <w:rsid w:val="004112A7"/>
    <w:rsid w:val="0041741E"/>
    <w:rsid w:val="0042315F"/>
    <w:rsid w:val="00455CFF"/>
    <w:rsid w:val="00482814"/>
    <w:rsid w:val="004D344E"/>
    <w:rsid w:val="004E00FB"/>
    <w:rsid w:val="00512D75"/>
    <w:rsid w:val="005222B4"/>
    <w:rsid w:val="00556010"/>
    <w:rsid w:val="005843F1"/>
    <w:rsid w:val="005D7C2A"/>
    <w:rsid w:val="00606168"/>
    <w:rsid w:val="00621BD9"/>
    <w:rsid w:val="00633CF1"/>
    <w:rsid w:val="006534AC"/>
    <w:rsid w:val="006613D6"/>
    <w:rsid w:val="006B77AD"/>
    <w:rsid w:val="006D3803"/>
    <w:rsid w:val="00705711"/>
    <w:rsid w:val="00705928"/>
    <w:rsid w:val="007612A8"/>
    <w:rsid w:val="00775EA1"/>
    <w:rsid w:val="007B01E0"/>
    <w:rsid w:val="007B15A9"/>
    <w:rsid w:val="00820070"/>
    <w:rsid w:val="00824B36"/>
    <w:rsid w:val="00827FF4"/>
    <w:rsid w:val="0088114B"/>
    <w:rsid w:val="008941D2"/>
    <w:rsid w:val="008C223C"/>
    <w:rsid w:val="008F0DE9"/>
    <w:rsid w:val="00913F58"/>
    <w:rsid w:val="00914D3D"/>
    <w:rsid w:val="00926746"/>
    <w:rsid w:val="00947B88"/>
    <w:rsid w:val="009713DB"/>
    <w:rsid w:val="00972940"/>
    <w:rsid w:val="009B3A16"/>
    <w:rsid w:val="00A5396C"/>
    <w:rsid w:val="00A662CE"/>
    <w:rsid w:val="00AE2CD4"/>
    <w:rsid w:val="00B2391A"/>
    <w:rsid w:val="00B36727"/>
    <w:rsid w:val="00B53AEE"/>
    <w:rsid w:val="00B57389"/>
    <w:rsid w:val="00B70B44"/>
    <w:rsid w:val="00B86756"/>
    <w:rsid w:val="00B9004E"/>
    <w:rsid w:val="00BC1BB8"/>
    <w:rsid w:val="00BD5A2A"/>
    <w:rsid w:val="00BE48BE"/>
    <w:rsid w:val="00C33C07"/>
    <w:rsid w:val="00C46B19"/>
    <w:rsid w:val="00C50F62"/>
    <w:rsid w:val="00C55C4D"/>
    <w:rsid w:val="00C91F7A"/>
    <w:rsid w:val="00C955BD"/>
    <w:rsid w:val="00D1252C"/>
    <w:rsid w:val="00D43A9B"/>
    <w:rsid w:val="00D51C51"/>
    <w:rsid w:val="00D76149"/>
    <w:rsid w:val="00DB5496"/>
    <w:rsid w:val="00DB58D4"/>
    <w:rsid w:val="00DD0535"/>
    <w:rsid w:val="00E411B8"/>
    <w:rsid w:val="00E71D7C"/>
    <w:rsid w:val="00E8211B"/>
    <w:rsid w:val="00E869BE"/>
    <w:rsid w:val="00E91B49"/>
    <w:rsid w:val="00EB1422"/>
    <w:rsid w:val="00EE2F50"/>
    <w:rsid w:val="00F064C2"/>
    <w:rsid w:val="00F65FC2"/>
    <w:rsid w:val="00F77C97"/>
    <w:rsid w:val="00FD2FD8"/>
    <w:rsid w:val="00FD4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CF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633CF1"/>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val="es-ES"/>
    </w:rPr>
  </w:style>
  <w:style w:type="paragraph" w:customStyle="1" w:styleId="Paragraph">
    <w:name w:val="Paragraph"/>
    <w:aliases w:val="paragraph,p,PARAGRAPH,PG,pa,at"/>
    <w:basedOn w:val="BodyTextIndent"/>
    <w:link w:val="ParagraphChar"/>
    <w:rsid w:val="00633CF1"/>
    <w:pPr>
      <w:numPr>
        <w:ilvl w:val="1"/>
        <w:numId w:val="1"/>
      </w:numPr>
      <w:spacing w:before="120" w:line="240" w:lineRule="auto"/>
      <w:jc w:val="both"/>
      <w:outlineLvl w:val="1"/>
    </w:pPr>
    <w:rPr>
      <w:rFonts w:ascii="Times New Roman" w:hAnsi="Times New Roman" w:cs="Times New Roman"/>
      <w:sz w:val="24"/>
      <w:lang w:val="es-ES"/>
    </w:rPr>
  </w:style>
  <w:style w:type="character" w:customStyle="1" w:styleId="ParagraphChar">
    <w:name w:val="Paragraph Char"/>
    <w:aliases w:val="paragraph Char,p Char,PARAGRAPH Char,PG Char,pa Char,at Char"/>
    <w:basedOn w:val="DefaultParagraphFont"/>
    <w:link w:val="Paragraph"/>
    <w:rsid w:val="00633CF1"/>
    <w:rPr>
      <w:rFonts w:ascii="Times New Roman" w:eastAsiaTheme="minorEastAsia" w:hAnsi="Times New Roman" w:cs="Times New Roman"/>
      <w:sz w:val="24"/>
      <w:lang w:val="es-ES"/>
    </w:rPr>
  </w:style>
  <w:style w:type="paragraph" w:customStyle="1" w:styleId="subpar">
    <w:name w:val="subpar"/>
    <w:basedOn w:val="BodyTextIndent3"/>
    <w:rsid w:val="00633CF1"/>
    <w:pPr>
      <w:numPr>
        <w:ilvl w:val="2"/>
        <w:numId w:val="1"/>
      </w:numPr>
      <w:tabs>
        <w:tab w:val="clear" w:pos="2304"/>
        <w:tab w:val="num" w:pos="1152"/>
      </w:tabs>
      <w:spacing w:before="120" w:line="240" w:lineRule="auto"/>
      <w:ind w:left="1152"/>
      <w:jc w:val="both"/>
      <w:outlineLvl w:val="2"/>
    </w:pPr>
    <w:rPr>
      <w:rFonts w:ascii="Times New Roman" w:hAnsi="Times New Roman" w:cs="Times New Roman"/>
      <w:sz w:val="24"/>
      <w:lang w:val="es-ES"/>
    </w:rPr>
  </w:style>
  <w:style w:type="paragraph" w:customStyle="1" w:styleId="SubSubPar">
    <w:name w:val="SubSubPar"/>
    <w:basedOn w:val="subpar"/>
    <w:rsid w:val="00633CF1"/>
    <w:pPr>
      <w:numPr>
        <w:ilvl w:val="3"/>
      </w:numPr>
      <w:tabs>
        <w:tab w:val="clear" w:pos="2736"/>
        <w:tab w:val="left" w:pos="0"/>
        <w:tab w:val="num" w:pos="1296"/>
      </w:tabs>
      <w:ind w:left="1296"/>
    </w:pPr>
  </w:style>
  <w:style w:type="character" w:customStyle="1" w:styleId="ChapterChar">
    <w:name w:val="Chapter Char"/>
    <w:basedOn w:val="DefaultParagraphFont"/>
    <w:link w:val="Chapter"/>
    <w:rsid w:val="00633CF1"/>
    <w:rPr>
      <w:rFonts w:ascii="Times New Roman" w:eastAsiaTheme="minorEastAsia" w:hAnsi="Times New Roman" w:cs="Times New Roman"/>
      <w:b/>
      <w:smallCaps/>
      <w:sz w:val="24"/>
      <w:lang w:val="es-ES"/>
    </w:rPr>
  </w:style>
  <w:style w:type="paragraph" w:styleId="BodyTextIndent">
    <w:name w:val="Body Text Indent"/>
    <w:basedOn w:val="Normal"/>
    <w:link w:val="BodyTextIndentChar"/>
    <w:uiPriority w:val="99"/>
    <w:semiHidden/>
    <w:unhideWhenUsed/>
    <w:rsid w:val="00633CF1"/>
    <w:pPr>
      <w:spacing w:after="120"/>
      <w:ind w:left="360"/>
    </w:pPr>
  </w:style>
  <w:style w:type="character" w:customStyle="1" w:styleId="BodyTextIndentChar">
    <w:name w:val="Body Text Indent Char"/>
    <w:basedOn w:val="DefaultParagraphFont"/>
    <w:link w:val="BodyTextIndent"/>
    <w:uiPriority w:val="99"/>
    <w:semiHidden/>
    <w:rsid w:val="00633CF1"/>
    <w:rPr>
      <w:rFonts w:eastAsiaTheme="minorEastAsia"/>
    </w:rPr>
  </w:style>
  <w:style w:type="paragraph" w:styleId="BodyTextIndent3">
    <w:name w:val="Body Text Indent 3"/>
    <w:basedOn w:val="Normal"/>
    <w:link w:val="BodyTextIndent3Char"/>
    <w:uiPriority w:val="99"/>
    <w:semiHidden/>
    <w:unhideWhenUsed/>
    <w:rsid w:val="00633CF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33CF1"/>
    <w:rPr>
      <w:rFonts w:eastAsiaTheme="minorEastAsia"/>
      <w:sz w:val="16"/>
      <w:szCs w:val="16"/>
    </w:rPr>
  </w:style>
  <w:style w:type="paragraph" w:styleId="Header">
    <w:name w:val="header"/>
    <w:basedOn w:val="Normal"/>
    <w:link w:val="HeaderChar"/>
    <w:uiPriority w:val="99"/>
    <w:unhideWhenUsed/>
    <w:rsid w:val="00B57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389"/>
    <w:rPr>
      <w:rFonts w:eastAsiaTheme="minorEastAsia"/>
    </w:rPr>
  </w:style>
  <w:style w:type="paragraph" w:styleId="Footer">
    <w:name w:val="footer"/>
    <w:basedOn w:val="Normal"/>
    <w:link w:val="FooterChar"/>
    <w:uiPriority w:val="99"/>
    <w:unhideWhenUsed/>
    <w:rsid w:val="00B57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389"/>
    <w:rPr>
      <w:rFonts w:eastAsiaTheme="minorEastAsia"/>
    </w:rPr>
  </w:style>
  <w:style w:type="paragraph" w:styleId="ListParagraph">
    <w:name w:val="List Paragraph"/>
    <w:basedOn w:val="Normal"/>
    <w:uiPriority w:val="34"/>
    <w:qFormat/>
    <w:rsid w:val="00023818"/>
    <w:pPr>
      <w:ind w:left="720"/>
      <w:contextualSpacing/>
    </w:pPr>
  </w:style>
  <w:style w:type="character" w:styleId="FootnoteReference">
    <w:name w:val="footnote reference"/>
    <w:basedOn w:val="DefaultParagraphFont"/>
    <w:uiPriority w:val="99"/>
    <w:semiHidden/>
    <w:unhideWhenUsed/>
    <w:rsid w:val="00BE48BE"/>
    <w:rPr>
      <w:vertAlign w:val="superscript"/>
    </w:rPr>
  </w:style>
  <w:style w:type="paragraph" w:styleId="FootnoteText">
    <w:name w:val="footnote text"/>
    <w:basedOn w:val="Normal"/>
    <w:link w:val="FootnoteTextChar"/>
    <w:uiPriority w:val="99"/>
    <w:semiHidden/>
    <w:unhideWhenUsed/>
    <w:rsid w:val="00BE48BE"/>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BE48BE"/>
    <w:rPr>
      <w:rFonts w:ascii="Times New Roman" w:eastAsia="Times New Roman" w:hAnsi="Times New Roman" w:cs="Times New Roman"/>
      <w:spacing w:val="-3"/>
      <w:sz w:val="20"/>
      <w:szCs w:val="20"/>
    </w:rPr>
  </w:style>
  <w:style w:type="character" w:styleId="Hyperlink">
    <w:name w:val="Hyperlink"/>
    <w:basedOn w:val="DefaultParagraphFont"/>
    <w:uiPriority w:val="99"/>
    <w:unhideWhenUsed/>
    <w:rsid w:val="00BE48BE"/>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B239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91A"/>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F064C2"/>
    <w:rPr>
      <w:sz w:val="16"/>
      <w:szCs w:val="16"/>
    </w:rPr>
  </w:style>
  <w:style w:type="paragraph" w:styleId="CommentText">
    <w:name w:val="annotation text"/>
    <w:basedOn w:val="Normal"/>
    <w:link w:val="CommentTextChar"/>
    <w:uiPriority w:val="99"/>
    <w:semiHidden/>
    <w:unhideWhenUsed/>
    <w:rsid w:val="00F064C2"/>
    <w:pPr>
      <w:spacing w:line="240" w:lineRule="auto"/>
    </w:pPr>
    <w:rPr>
      <w:sz w:val="20"/>
      <w:szCs w:val="20"/>
    </w:rPr>
  </w:style>
  <w:style w:type="character" w:customStyle="1" w:styleId="CommentTextChar">
    <w:name w:val="Comment Text Char"/>
    <w:basedOn w:val="DefaultParagraphFont"/>
    <w:link w:val="CommentText"/>
    <w:uiPriority w:val="99"/>
    <w:semiHidden/>
    <w:rsid w:val="00F064C2"/>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064C2"/>
    <w:rPr>
      <w:b/>
      <w:bCs/>
    </w:rPr>
  </w:style>
  <w:style w:type="character" w:customStyle="1" w:styleId="CommentSubjectChar">
    <w:name w:val="Comment Subject Char"/>
    <w:basedOn w:val="CommentTextChar"/>
    <w:link w:val="CommentSubject"/>
    <w:uiPriority w:val="99"/>
    <w:semiHidden/>
    <w:rsid w:val="00F064C2"/>
    <w:rPr>
      <w:rFonts w:eastAsiaTheme="minorEastAsi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CF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633CF1"/>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val="es-ES"/>
    </w:rPr>
  </w:style>
  <w:style w:type="paragraph" w:customStyle="1" w:styleId="Paragraph">
    <w:name w:val="Paragraph"/>
    <w:aliases w:val="paragraph,p,PARAGRAPH,PG,pa,at"/>
    <w:basedOn w:val="BodyTextIndent"/>
    <w:link w:val="ParagraphChar"/>
    <w:rsid w:val="00633CF1"/>
    <w:pPr>
      <w:numPr>
        <w:ilvl w:val="1"/>
        <w:numId w:val="1"/>
      </w:numPr>
      <w:spacing w:before="120" w:line="240" w:lineRule="auto"/>
      <w:jc w:val="both"/>
      <w:outlineLvl w:val="1"/>
    </w:pPr>
    <w:rPr>
      <w:rFonts w:ascii="Times New Roman" w:hAnsi="Times New Roman" w:cs="Times New Roman"/>
      <w:sz w:val="24"/>
      <w:lang w:val="es-ES"/>
    </w:rPr>
  </w:style>
  <w:style w:type="character" w:customStyle="1" w:styleId="ParagraphChar">
    <w:name w:val="Paragraph Char"/>
    <w:aliases w:val="paragraph Char,p Char,PARAGRAPH Char,PG Char,pa Char,at Char"/>
    <w:basedOn w:val="DefaultParagraphFont"/>
    <w:link w:val="Paragraph"/>
    <w:rsid w:val="00633CF1"/>
    <w:rPr>
      <w:rFonts w:ascii="Times New Roman" w:eastAsiaTheme="minorEastAsia" w:hAnsi="Times New Roman" w:cs="Times New Roman"/>
      <w:sz w:val="24"/>
      <w:lang w:val="es-ES"/>
    </w:rPr>
  </w:style>
  <w:style w:type="paragraph" w:customStyle="1" w:styleId="subpar">
    <w:name w:val="subpar"/>
    <w:basedOn w:val="BodyTextIndent3"/>
    <w:rsid w:val="00633CF1"/>
    <w:pPr>
      <w:numPr>
        <w:ilvl w:val="2"/>
        <w:numId w:val="1"/>
      </w:numPr>
      <w:tabs>
        <w:tab w:val="clear" w:pos="2304"/>
        <w:tab w:val="num" w:pos="1152"/>
      </w:tabs>
      <w:spacing w:before="120" w:line="240" w:lineRule="auto"/>
      <w:ind w:left="1152"/>
      <w:jc w:val="both"/>
      <w:outlineLvl w:val="2"/>
    </w:pPr>
    <w:rPr>
      <w:rFonts w:ascii="Times New Roman" w:hAnsi="Times New Roman" w:cs="Times New Roman"/>
      <w:sz w:val="24"/>
      <w:lang w:val="es-ES"/>
    </w:rPr>
  </w:style>
  <w:style w:type="paragraph" w:customStyle="1" w:styleId="SubSubPar">
    <w:name w:val="SubSubPar"/>
    <w:basedOn w:val="subpar"/>
    <w:rsid w:val="00633CF1"/>
    <w:pPr>
      <w:numPr>
        <w:ilvl w:val="3"/>
      </w:numPr>
      <w:tabs>
        <w:tab w:val="clear" w:pos="2736"/>
        <w:tab w:val="left" w:pos="0"/>
        <w:tab w:val="num" w:pos="1296"/>
      </w:tabs>
      <w:ind w:left="1296"/>
    </w:pPr>
  </w:style>
  <w:style w:type="character" w:customStyle="1" w:styleId="ChapterChar">
    <w:name w:val="Chapter Char"/>
    <w:basedOn w:val="DefaultParagraphFont"/>
    <w:link w:val="Chapter"/>
    <w:rsid w:val="00633CF1"/>
    <w:rPr>
      <w:rFonts w:ascii="Times New Roman" w:eastAsiaTheme="minorEastAsia" w:hAnsi="Times New Roman" w:cs="Times New Roman"/>
      <w:b/>
      <w:smallCaps/>
      <w:sz w:val="24"/>
      <w:lang w:val="es-ES"/>
    </w:rPr>
  </w:style>
  <w:style w:type="paragraph" w:styleId="BodyTextIndent">
    <w:name w:val="Body Text Indent"/>
    <w:basedOn w:val="Normal"/>
    <w:link w:val="BodyTextIndentChar"/>
    <w:uiPriority w:val="99"/>
    <w:semiHidden/>
    <w:unhideWhenUsed/>
    <w:rsid w:val="00633CF1"/>
    <w:pPr>
      <w:spacing w:after="120"/>
      <w:ind w:left="360"/>
    </w:pPr>
  </w:style>
  <w:style w:type="character" w:customStyle="1" w:styleId="BodyTextIndentChar">
    <w:name w:val="Body Text Indent Char"/>
    <w:basedOn w:val="DefaultParagraphFont"/>
    <w:link w:val="BodyTextIndent"/>
    <w:uiPriority w:val="99"/>
    <w:semiHidden/>
    <w:rsid w:val="00633CF1"/>
    <w:rPr>
      <w:rFonts w:eastAsiaTheme="minorEastAsia"/>
    </w:rPr>
  </w:style>
  <w:style w:type="paragraph" w:styleId="BodyTextIndent3">
    <w:name w:val="Body Text Indent 3"/>
    <w:basedOn w:val="Normal"/>
    <w:link w:val="BodyTextIndent3Char"/>
    <w:uiPriority w:val="99"/>
    <w:semiHidden/>
    <w:unhideWhenUsed/>
    <w:rsid w:val="00633CF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33CF1"/>
    <w:rPr>
      <w:rFonts w:eastAsiaTheme="minorEastAsia"/>
      <w:sz w:val="16"/>
      <w:szCs w:val="16"/>
    </w:rPr>
  </w:style>
  <w:style w:type="paragraph" w:styleId="Header">
    <w:name w:val="header"/>
    <w:basedOn w:val="Normal"/>
    <w:link w:val="HeaderChar"/>
    <w:uiPriority w:val="99"/>
    <w:unhideWhenUsed/>
    <w:rsid w:val="00B57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389"/>
    <w:rPr>
      <w:rFonts w:eastAsiaTheme="minorEastAsia"/>
    </w:rPr>
  </w:style>
  <w:style w:type="paragraph" w:styleId="Footer">
    <w:name w:val="footer"/>
    <w:basedOn w:val="Normal"/>
    <w:link w:val="FooterChar"/>
    <w:uiPriority w:val="99"/>
    <w:unhideWhenUsed/>
    <w:rsid w:val="00B57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389"/>
    <w:rPr>
      <w:rFonts w:eastAsiaTheme="minorEastAsia"/>
    </w:rPr>
  </w:style>
  <w:style w:type="paragraph" w:styleId="ListParagraph">
    <w:name w:val="List Paragraph"/>
    <w:basedOn w:val="Normal"/>
    <w:uiPriority w:val="34"/>
    <w:qFormat/>
    <w:rsid w:val="00023818"/>
    <w:pPr>
      <w:ind w:left="720"/>
      <w:contextualSpacing/>
    </w:pPr>
  </w:style>
  <w:style w:type="character" w:styleId="FootnoteReference">
    <w:name w:val="footnote reference"/>
    <w:basedOn w:val="DefaultParagraphFont"/>
    <w:uiPriority w:val="99"/>
    <w:semiHidden/>
    <w:unhideWhenUsed/>
    <w:rsid w:val="00BE48BE"/>
    <w:rPr>
      <w:vertAlign w:val="superscript"/>
    </w:rPr>
  </w:style>
  <w:style w:type="paragraph" w:styleId="FootnoteText">
    <w:name w:val="footnote text"/>
    <w:basedOn w:val="Normal"/>
    <w:link w:val="FootnoteTextChar"/>
    <w:uiPriority w:val="99"/>
    <w:semiHidden/>
    <w:unhideWhenUsed/>
    <w:rsid w:val="00BE48BE"/>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BE48BE"/>
    <w:rPr>
      <w:rFonts w:ascii="Times New Roman" w:eastAsia="Times New Roman" w:hAnsi="Times New Roman" w:cs="Times New Roman"/>
      <w:spacing w:val="-3"/>
      <w:sz w:val="20"/>
      <w:szCs w:val="20"/>
    </w:rPr>
  </w:style>
  <w:style w:type="character" w:styleId="Hyperlink">
    <w:name w:val="Hyperlink"/>
    <w:basedOn w:val="DefaultParagraphFont"/>
    <w:uiPriority w:val="99"/>
    <w:unhideWhenUsed/>
    <w:rsid w:val="00BE48BE"/>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B239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91A"/>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F064C2"/>
    <w:rPr>
      <w:sz w:val="16"/>
      <w:szCs w:val="16"/>
    </w:rPr>
  </w:style>
  <w:style w:type="paragraph" w:styleId="CommentText">
    <w:name w:val="annotation text"/>
    <w:basedOn w:val="Normal"/>
    <w:link w:val="CommentTextChar"/>
    <w:uiPriority w:val="99"/>
    <w:semiHidden/>
    <w:unhideWhenUsed/>
    <w:rsid w:val="00F064C2"/>
    <w:pPr>
      <w:spacing w:line="240" w:lineRule="auto"/>
    </w:pPr>
    <w:rPr>
      <w:sz w:val="20"/>
      <w:szCs w:val="20"/>
    </w:rPr>
  </w:style>
  <w:style w:type="character" w:customStyle="1" w:styleId="CommentTextChar">
    <w:name w:val="Comment Text Char"/>
    <w:basedOn w:val="DefaultParagraphFont"/>
    <w:link w:val="CommentText"/>
    <w:uiPriority w:val="99"/>
    <w:semiHidden/>
    <w:rsid w:val="00F064C2"/>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064C2"/>
    <w:rPr>
      <w:b/>
      <w:bCs/>
    </w:rPr>
  </w:style>
  <w:style w:type="character" w:customStyle="1" w:styleId="CommentSubjectChar">
    <w:name w:val="Comment Subject Char"/>
    <w:basedOn w:val="CommentTextChar"/>
    <w:link w:val="CommentSubject"/>
    <w:uiPriority w:val="99"/>
    <w:semiHidden/>
    <w:rsid w:val="00F064C2"/>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68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135279640401D48B9E222AA7166BB1B" ma:contentTypeVersion="0" ma:contentTypeDescription="A content type to manage public (operations) IDB documents" ma:contentTypeScope="" ma:versionID="9afa86e28061c9e752b27b2eb8619c11">
  <xsd:schema xmlns:xsd="http://www.w3.org/2001/XMLSchema" xmlns:xs="http://www.w3.org/2001/XMLSchema" xmlns:p="http://schemas.microsoft.com/office/2006/metadata/properties" xmlns:ns2="9c571b2f-e523-4ab2-ba2e-09e151a03ef4" targetNamespace="http://schemas.microsoft.com/office/2006/metadata/properties" ma:root="true" ma:fieldsID="d9166a675ce5c5ba28fe5350297ec70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6ce60cc-6323-4c7e-b2fc-bf86d1786272}" ma:internalName="TaxCatchAll" ma:showField="CatchAllData" ma:web="736f1b3f-877b-4277-9ad7-6629802145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6ce60cc-6323-4c7e-b2fc-bf86d1786272}" ma:internalName="TaxCatchAllLabel" ma:readOnly="true" ma:showField="CatchAllDataLabel" ma:web="736f1b3f-877b-4277-9ad7-6629802145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j8b96605ee2f4c4e988849e658583fee xmlns="9c571b2f-e523-4ab2-ba2e-09e151a03ef4">
      <Terms xmlns="http://schemas.microsoft.com/office/infopath/2007/PartnerControls"/>
    </j8b96605ee2f4c4e988849e658583fee>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38597974</IDBDocs_x0020_Number>
    <Document_x0020_Author xmlns="9c571b2f-e523-4ab2-ba2e-09e151a03ef4">fvelayos</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BL-T1059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ATN/OC-14563-BL</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CM-FIS</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A9BDF3F2-4D2B-4194-BD29-691F0F5B9B8E}"/>
</file>

<file path=customXml/itemProps2.xml><?xml version="1.0" encoding="utf-8"?>
<ds:datastoreItem xmlns:ds="http://schemas.openxmlformats.org/officeDocument/2006/customXml" ds:itemID="{1E5F9727-7169-4C26-94EF-E8949C0CB304}"/>
</file>

<file path=customXml/itemProps3.xml><?xml version="1.0" encoding="utf-8"?>
<ds:datastoreItem xmlns:ds="http://schemas.openxmlformats.org/officeDocument/2006/customXml" ds:itemID="{13DAAD04-14B2-4768-A310-47995E523E27}"/>
</file>

<file path=customXml/itemProps4.xml><?xml version="1.0" encoding="utf-8"?>
<ds:datastoreItem xmlns:ds="http://schemas.openxmlformats.org/officeDocument/2006/customXml" ds:itemID="{4EF69C96-C6DF-4112-9A5C-06458CDC1DFC}"/>
</file>

<file path=customXml/itemProps5.xml><?xml version="1.0" encoding="utf-8"?>
<ds:datastoreItem xmlns:ds="http://schemas.openxmlformats.org/officeDocument/2006/customXml" ds:itemID="{93CFAE94-C281-4A0B-8969-A745B8D926F2}"/>
</file>

<file path=customXml/itemProps6.xml><?xml version="1.0" encoding="utf-8"?>
<ds:datastoreItem xmlns:ds="http://schemas.openxmlformats.org/officeDocument/2006/customXml" ds:itemID="{EF72553A-FD1F-44FC-899B-F775B21872D6}"/>
</file>

<file path=docProps/app.xml><?xml version="1.0" encoding="utf-8"?>
<Properties xmlns="http://schemas.openxmlformats.org/officeDocument/2006/extended-properties" xmlns:vt="http://schemas.openxmlformats.org/officeDocument/2006/docPropsVTypes">
  <Template>Normal.dotm</Template>
  <TotalTime>1</TotalTime>
  <Pages>4</Pages>
  <Words>1190</Words>
  <Characters>6789</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 consequences of indirect Taxation Reform</dc:title>
  <dc:creator>Test</dc:creator>
  <cp:lastModifiedBy>marinam</cp:lastModifiedBy>
  <cp:revision>2</cp:revision>
  <dcterms:created xsi:type="dcterms:W3CDTF">2014-07-28T16:04:00Z</dcterms:created>
  <dcterms:modified xsi:type="dcterms:W3CDTF">2014-07-28T16:04:00Z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0x01010046CF21643EE8D14686A648AA6DAD089200E135279640401D48B9E222AA7166BB1B</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