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03A" w:rsidRPr="00B2260C" w:rsidRDefault="001E403A" w:rsidP="0096418A">
      <w:pPr>
        <w:pStyle w:val="Title"/>
        <w:tabs>
          <w:tab w:val="clear" w:pos="1440"/>
          <w:tab w:val="clear" w:pos="3060"/>
        </w:tabs>
        <w:outlineLvl w:val="9"/>
        <w:rPr>
          <w:smallCaps/>
          <w:szCs w:val="24"/>
          <w:lang w:val="es-ES"/>
        </w:rPr>
      </w:pPr>
      <w:r w:rsidRPr="00B2260C">
        <w:rPr>
          <w:smallCaps/>
          <w:szCs w:val="24"/>
          <w:lang w:val="es-ES"/>
        </w:rPr>
        <w:t>Documento del Banco Interamericano de Desarrollo</w:t>
      </w:r>
    </w:p>
    <w:p w:rsidR="001E403A" w:rsidRPr="00B2260C" w:rsidRDefault="001E403A" w:rsidP="0096418A">
      <w:pPr>
        <w:tabs>
          <w:tab w:val="left" w:pos="1440"/>
          <w:tab w:val="left" w:pos="3060"/>
        </w:tabs>
        <w:jc w:val="center"/>
        <w:rPr>
          <w:b/>
          <w:smallCaps/>
          <w:szCs w:val="24"/>
          <w:lang w:val="es-ES"/>
        </w:rPr>
      </w:pPr>
    </w:p>
    <w:p w:rsidR="001E403A" w:rsidRDefault="001E403A" w:rsidP="0096418A">
      <w:pPr>
        <w:tabs>
          <w:tab w:val="left" w:pos="1440"/>
          <w:tab w:val="left" w:pos="3060"/>
        </w:tabs>
        <w:jc w:val="center"/>
        <w:rPr>
          <w:b/>
          <w:smallCaps/>
          <w:szCs w:val="24"/>
          <w:lang w:val="es-ES"/>
        </w:rPr>
      </w:pPr>
    </w:p>
    <w:p w:rsidR="001E403A" w:rsidRDefault="001E403A" w:rsidP="0096418A">
      <w:pPr>
        <w:tabs>
          <w:tab w:val="left" w:pos="1440"/>
          <w:tab w:val="left" w:pos="3060"/>
        </w:tabs>
        <w:jc w:val="center"/>
        <w:rPr>
          <w:b/>
          <w:smallCaps/>
          <w:szCs w:val="24"/>
          <w:lang w:val="es-ES"/>
        </w:rPr>
      </w:pPr>
    </w:p>
    <w:p w:rsidR="001E403A" w:rsidRPr="00B2260C" w:rsidRDefault="001E403A" w:rsidP="0096418A">
      <w:pPr>
        <w:tabs>
          <w:tab w:val="left" w:pos="1440"/>
          <w:tab w:val="left" w:pos="3060"/>
        </w:tabs>
        <w:jc w:val="center"/>
        <w:rPr>
          <w:b/>
          <w:smallCaps/>
          <w:szCs w:val="24"/>
          <w:lang w:val="es-ES"/>
        </w:rPr>
      </w:pPr>
    </w:p>
    <w:p w:rsidR="001E403A" w:rsidRPr="00AB305A" w:rsidRDefault="001E403A" w:rsidP="00AB305A">
      <w:pPr>
        <w:tabs>
          <w:tab w:val="left" w:pos="1440"/>
          <w:tab w:val="left" w:pos="3060"/>
        </w:tabs>
        <w:jc w:val="center"/>
        <w:rPr>
          <w:rFonts w:cs="Arial"/>
          <w:b/>
          <w:smallCaps/>
        </w:rPr>
      </w:pPr>
      <w:r w:rsidRPr="00AB305A">
        <w:rPr>
          <w:rFonts w:cs="Arial"/>
          <w:b/>
          <w:smallCaps/>
        </w:rPr>
        <w:t>Bolivia</w:t>
      </w:r>
    </w:p>
    <w:p w:rsidR="001E403A" w:rsidRPr="00AB305A" w:rsidRDefault="001E403A" w:rsidP="00AB305A">
      <w:pPr>
        <w:tabs>
          <w:tab w:val="left" w:pos="1440"/>
          <w:tab w:val="left" w:pos="3060"/>
        </w:tabs>
        <w:jc w:val="center"/>
        <w:rPr>
          <w:rFonts w:cs="Arial"/>
          <w:b/>
          <w:smallCaps/>
        </w:rPr>
      </w:pPr>
    </w:p>
    <w:p w:rsidR="001E403A" w:rsidRPr="00AB305A" w:rsidRDefault="001E403A" w:rsidP="00AB305A">
      <w:pPr>
        <w:tabs>
          <w:tab w:val="left" w:pos="1440"/>
          <w:tab w:val="left" w:pos="3060"/>
        </w:tabs>
        <w:jc w:val="center"/>
        <w:rPr>
          <w:rFonts w:cs="Arial"/>
          <w:b/>
          <w:smallCaps/>
        </w:rPr>
      </w:pPr>
    </w:p>
    <w:p w:rsidR="001E403A" w:rsidRPr="00AB305A" w:rsidRDefault="0068296D" w:rsidP="00AB305A">
      <w:pPr>
        <w:tabs>
          <w:tab w:val="left" w:pos="1440"/>
          <w:tab w:val="left" w:pos="3060"/>
        </w:tabs>
        <w:jc w:val="center"/>
        <w:rPr>
          <w:rFonts w:cs="Arial"/>
          <w:b/>
          <w:smallCaps/>
        </w:rPr>
      </w:pPr>
      <w:r>
        <w:rPr>
          <w:rFonts w:cs="Arial"/>
          <w:b/>
          <w:smallCaps/>
        </w:rPr>
        <w:t>Rehabilitación Autopista La Paz – El Alto</w:t>
      </w:r>
    </w:p>
    <w:p w:rsidR="001E403A" w:rsidRPr="00AB305A" w:rsidRDefault="001E403A" w:rsidP="00AB305A">
      <w:pPr>
        <w:tabs>
          <w:tab w:val="left" w:pos="1440"/>
          <w:tab w:val="left" w:pos="3060"/>
        </w:tabs>
        <w:jc w:val="center"/>
        <w:rPr>
          <w:rFonts w:cs="Arial"/>
          <w:b/>
          <w:smallCaps/>
        </w:rPr>
      </w:pPr>
    </w:p>
    <w:p w:rsidR="001E403A" w:rsidRPr="00AB305A" w:rsidRDefault="001E403A" w:rsidP="00AB305A">
      <w:pPr>
        <w:tabs>
          <w:tab w:val="left" w:pos="1440"/>
          <w:tab w:val="left" w:pos="3060"/>
        </w:tabs>
        <w:jc w:val="center"/>
        <w:rPr>
          <w:rFonts w:cs="Arial"/>
          <w:b/>
          <w:smallCaps/>
        </w:rPr>
      </w:pPr>
    </w:p>
    <w:p w:rsidR="001E403A" w:rsidRPr="00B2260C" w:rsidRDefault="001E403A" w:rsidP="00AB305A">
      <w:pPr>
        <w:tabs>
          <w:tab w:val="left" w:pos="1440"/>
          <w:tab w:val="left" w:pos="3060"/>
        </w:tabs>
        <w:jc w:val="center"/>
        <w:rPr>
          <w:b/>
          <w:smallCaps/>
          <w:szCs w:val="24"/>
          <w:lang w:val="es-ES"/>
        </w:rPr>
      </w:pPr>
      <w:r w:rsidRPr="00AB305A">
        <w:rPr>
          <w:rFonts w:cs="Arial"/>
          <w:b/>
          <w:smallCaps/>
          <w:lang w:val="es-ES"/>
        </w:rPr>
        <w:t>BO-L10</w:t>
      </w:r>
      <w:r w:rsidR="0068296D">
        <w:rPr>
          <w:rFonts w:cs="Arial"/>
          <w:b/>
          <w:smallCaps/>
          <w:lang w:val="es-ES"/>
        </w:rPr>
        <w:t>93</w:t>
      </w:r>
    </w:p>
    <w:p w:rsidR="001E403A" w:rsidRDefault="001E403A" w:rsidP="0096418A">
      <w:pPr>
        <w:tabs>
          <w:tab w:val="left" w:pos="1440"/>
          <w:tab w:val="left" w:pos="3060"/>
        </w:tabs>
        <w:jc w:val="center"/>
        <w:rPr>
          <w:smallCaps/>
          <w:szCs w:val="24"/>
          <w:lang w:val="es-ES"/>
        </w:rPr>
      </w:pPr>
    </w:p>
    <w:p w:rsidR="001E403A" w:rsidRDefault="001E403A" w:rsidP="0096418A">
      <w:pPr>
        <w:tabs>
          <w:tab w:val="left" w:pos="1440"/>
          <w:tab w:val="left" w:pos="3060"/>
        </w:tabs>
        <w:jc w:val="center"/>
        <w:rPr>
          <w:smallCaps/>
          <w:szCs w:val="24"/>
          <w:lang w:val="es-ES"/>
        </w:rPr>
      </w:pPr>
    </w:p>
    <w:p w:rsidR="001E403A" w:rsidRDefault="001E403A" w:rsidP="0096418A">
      <w:pPr>
        <w:tabs>
          <w:tab w:val="left" w:pos="1440"/>
          <w:tab w:val="left" w:pos="3060"/>
        </w:tabs>
        <w:jc w:val="center"/>
        <w:rPr>
          <w:smallCaps/>
          <w:szCs w:val="24"/>
          <w:lang w:val="es-ES"/>
        </w:rPr>
      </w:pPr>
    </w:p>
    <w:p w:rsidR="001E403A" w:rsidRDefault="001E403A" w:rsidP="0096418A">
      <w:pPr>
        <w:tabs>
          <w:tab w:val="left" w:pos="1440"/>
          <w:tab w:val="left" w:pos="3060"/>
        </w:tabs>
        <w:jc w:val="center"/>
        <w:rPr>
          <w:smallCaps/>
          <w:szCs w:val="24"/>
          <w:lang w:val="es-ES"/>
        </w:rPr>
      </w:pPr>
    </w:p>
    <w:p w:rsidR="001E403A" w:rsidRPr="00B2260C" w:rsidRDefault="001E403A" w:rsidP="0096418A">
      <w:pPr>
        <w:tabs>
          <w:tab w:val="left" w:pos="1440"/>
          <w:tab w:val="left" w:pos="3060"/>
        </w:tabs>
        <w:jc w:val="center"/>
        <w:rPr>
          <w:smallCaps/>
          <w:szCs w:val="24"/>
          <w:lang w:val="es-ES"/>
        </w:rPr>
      </w:pPr>
    </w:p>
    <w:p w:rsidR="001E403A" w:rsidRPr="00B2260C" w:rsidRDefault="001E403A" w:rsidP="0096418A">
      <w:pPr>
        <w:tabs>
          <w:tab w:val="left" w:pos="1440"/>
          <w:tab w:val="left" w:pos="3060"/>
        </w:tabs>
        <w:jc w:val="center"/>
        <w:outlineLvl w:val="0"/>
        <w:rPr>
          <w:b/>
          <w:smallCaps/>
          <w:szCs w:val="24"/>
          <w:lang w:val="es-ES"/>
        </w:rPr>
      </w:pPr>
      <w:r w:rsidRPr="00B2260C">
        <w:rPr>
          <w:b/>
          <w:smallCaps/>
          <w:szCs w:val="24"/>
          <w:lang w:val="es-ES"/>
        </w:rPr>
        <w:t xml:space="preserve">Plan de Seguimiento y </w:t>
      </w:r>
      <w:r>
        <w:rPr>
          <w:b/>
          <w:smallCaps/>
          <w:szCs w:val="24"/>
          <w:lang w:val="es-ES"/>
        </w:rPr>
        <w:t xml:space="preserve">Evaluación </w:t>
      </w:r>
    </w:p>
    <w:p w:rsidR="001E403A" w:rsidRPr="00B2260C" w:rsidRDefault="001E403A" w:rsidP="0096418A">
      <w:pPr>
        <w:tabs>
          <w:tab w:val="left" w:pos="1440"/>
          <w:tab w:val="left" w:pos="3060"/>
        </w:tabs>
        <w:outlineLvl w:val="0"/>
        <w:rPr>
          <w:b/>
          <w:smallCaps/>
          <w:szCs w:val="24"/>
          <w:lang w:val="es-ES"/>
        </w:rPr>
      </w:pPr>
    </w:p>
    <w:p w:rsidR="001E403A" w:rsidRPr="00B2260C" w:rsidRDefault="001E403A" w:rsidP="0096418A">
      <w:pPr>
        <w:pStyle w:val="ColorfulList-Accent11"/>
        <w:ind w:left="0"/>
        <w:jc w:val="center"/>
        <w:rPr>
          <w:rFonts w:ascii="Times New Roman" w:hAnsi="Times New Roman"/>
          <w:b/>
          <w:sz w:val="24"/>
          <w:szCs w:val="24"/>
          <w:lang w:val="es-ES"/>
        </w:rPr>
      </w:pPr>
    </w:p>
    <w:p w:rsidR="001E403A" w:rsidRPr="00B2260C" w:rsidRDefault="001E403A" w:rsidP="0096418A">
      <w:pPr>
        <w:pStyle w:val="ColorfulList-Accent11"/>
        <w:ind w:left="0"/>
        <w:jc w:val="center"/>
        <w:rPr>
          <w:rFonts w:ascii="Times New Roman" w:hAnsi="Times New Roman"/>
          <w:b/>
          <w:sz w:val="24"/>
          <w:szCs w:val="24"/>
          <w:lang w:val="es-ES"/>
        </w:rPr>
      </w:pPr>
    </w:p>
    <w:p w:rsidR="001E403A" w:rsidRPr="00B2260C" w:rsidRDefault="001E403A" w:rsidP="0096418A">
      <w:pPr>
        <w:pStyle w:val="ColorfulList-Accent11"/>
        <w:ind w:left="0"/>
        <w:jc w:val="center"/>
        <w:rPr>
          <w:rFonts w:ascii="Times New Roman" w:hAnsi="Times New Roman"/>
          <w:b/>
          <w:sz w:val="24"/>
          <w:szCs w:val="24"/>
          <w:lang w:val="es-ES"/>
        </w:rPr>
      </w:pPr>
    </w:p>
    <w:p w:rsidR="001E403A" w:rsidRPr="00B2260C" w:rsidRDefault="001E403A" w:rsidP="0096418A">
      <w:pPr>
        <w:pStyle w:val="ColorfulList-Accent11"/>
        <w:ind w:left="0"/>
        <w:jc w:val="center"/>
        <w:rPr>
          <w:rFonts w:ascii="Times New Roman" w:hAnsi="Times New Roman"/>
          <w:b/>
          <w:sz w:val="24"/>
          <w:szCs w:val="24"/>
          <w:lang w:val="es-ES"/>
        </w:rPr>
      </w:pPr>
    </w:p>
    <w:p w:rsidR="001E403A" w:rsidRPr="00B2260C" w:rsidRDefault="001E403A" w:rsidP="0096418A">
      <w:pPr>
        <w:tabs>
          <w:tab w:val="left" w:pos="1440"/>
          <w:tab w:val="left" w:pos="3060"/>
        </w:tabs>
        <w:jc w:val="center"/>
        <w:rPr>
          <w:szCs w:val="24"/>
          <w:lang w:val="es-ES"/>
        </w:rPr>
      </w:pPr>
    </w:p>
    <w:p w:rsidR="001E403A" w:rsidRPr="00B2260C" w:rsidRDefault="001C1C5A" w:rsidP="001C1C5A">
      <w:pPr>
        <w:pStyle w:val="BodyText"/>
        <w:pBdr>
          <w:top w:val="single" w:sz="4" w:space="1" w:color="auto"/>
          <w:left w:val="single" w:sz="4" w:space="4" w:color="auto"/>
          <w:bottom w:val="single" w:sz="4" w:space="1" w:color="auto"/>
          <w:right w:val="single" w:sz="4" w:space="4" w:color="auto"/>
        </w:pBdr>
        <w:tabs>
          <w:tab w:val="clear" w:pos="3060"/>
        </w:tabs>
        <w:jc w:val="both"/>
        <w:rPr>
          <w:smallCaps/>
          <w:szCs w:val="24"/>
          <w:lang w:val="es-ES"/>
        </w:rPr>
        <w:sectPr w:rsidR="001E403A" w:rsidRPr="00B2260C" w:rsidSect="00517CE4">
          <w:headerReference w:type="default" r:id="rId9"/>
          <w:pgSz w:w="12240" w:h="15840"/>
          <w:pgMar w:top="1440" w:right="1800" w:bottom="1440" w:left="1800" w:header="720" w:footer="720" w:gutter="0"/>
          <w:cols w:space="720"/>
          <w:vAlign w:val="both"/>
          <w:rtlGutter/>
          <w:docGrid w:linePitch="360"/>
        </w:sectPr>
      </w:pPr>
      <w:r w:rsidRPr="002944BB">
        <w:rPr>
          <w:lang w:val="es-ES"/>
        </w:rPr>
        <w:t xml:space="preserve">Este documento fue preparado por el Equipo de Proyecto compuesto por: </w:t>
      </w:r>
      <w:r w:rsidRPr="002944BB">
        <w:rPr>
          <w:szCs w:val="24"/>
          <w:lang w:val="es-ES"/>
        </w:rPr>
        <w:t xml:space="preserve">René Cortés (INE/TSP), Jefe de Equipo; Enrique Sossa (TSP/CBO), Jefe de Equipo Alterno; Ramón Muñoz Raskin (TSP/CBO); Rafael Acevedo; Nicolás Dei Castelli, Paula Castillo y Virginia Navas (INE/TSP); Francisco Zegarra (CAN/CBO); Juan Quintero (Consultor VPS/ESG); </w:t>
      </w:r>
      <w:r>
        <w:rPr>
          <w:szCs w:val="24"/>
          <w:lang w:val="es-ES"/>
        </w:rPr>
        <w:t xml:space="preserve">Carolina Escudero </w:t>
      </w:r>
      <w:r w:rsidRPr="002944BB">
        <w:rPr>
          <w:szCs w:val="24"/>
          <w:lang w:val="es-ES"/>
        </w:rPr>
        <w:t xml:space="preserve">y Zoraida Arguello (FMP/CBO); y </w:t>
      </w:r>
      <w:r>
        <w:rPr>
          <w:szCs w:val="24"/>
          <w:lang w:val="es-ES"/>
        </w:rPr>
        <w:t xml:space="preserve">Javier Jiménez </w:t>
      </w:r>
      <w:r w:rsidRPr="002944BB">
        <w:rPr>
          <w:szCs w:val="24"/>
          <w:lang w:val="es-ES"/>
        </w:rPr>
        <w:t>(LEG/SGO)</w:t>
      </w:r>
      <w:r w:rsidRPr="002944BB">
        <w:rPr>
          <w:lang w:val="es-ES"/>
        </w:rPr>
        <w:t>.</w:t>
      </w:r>
    </w:p>
    <w:p w:rsidR="001E403A" w:rsidRDefault="001E403A" w:rsidP="00B2260C">
      <w:pPr>
        <w:pStyle w:val="ColorfulList-Accent11"/>
        <w:ind w:left="0"/>
        <w:jc w:val="center"/>
        <w:rPr>
          <w:rFonts w:ascii="Times New Roman" w:hAnsi="Times New Roman"/>
          <w:smallCaps/>
          <w:sz w:val="24"/>
          <w:szCs w:val="24"/>
          <w:lang w:val="es-ES"/>
        </w:rPr>
      </w:pPr>
    </w:p>
    <w:p w:rsidR="001E403A" w:rsidRDefault="001E403A" w:rsidP="00B2260C">
      <w:pPr>
        <w:pStyle w:val="ColorfulList-Accent11"/>
        <w:ind w:left="0"/>
        <w:jc w:val="center"/>
        <w:rPr>
          <w:rFonts w:ascii="Times New Roman" w:hAnsi="Times New Roman"/>
          <w:smallCaps/>
          <w:sz w:val="24"/>
          <w:szCs w:val="24"/>
          <w:lang w:val="es-ES"/>
        </w:rPr>
      </w:pPr>
    </w:p>
    <w:p w:rsidR="001E403A" w:rsidRDefault="001E403A" w:rsidP="00B2260C">
      <w:pPr>
        <w:pStyle w:val="ColorfulList-Accent11"/>
        <w:ind w:left="0"/>
        <w:jc w:val="center"/>
        <w:rPr>
          <w:rFonts w:ascii="Times New Roman" w:hAnsi="Times New Roman"/>
          <w:smallCaps/>
          <w:sz w:val="24"/>
          <w:szCs w:val="24"/>
          <w:lang w:val="es-ES"/>
        </w:rPr>
      </w:pPr>
    </w:p>
    <w:p w:rsidR="001E403A" w:rsidRPr="007B2775" w:rsidRDefault="001E403A" w:rsidP="00B87A39">
      <w:pPr>
        <w:pStyle w:val="heading-b24"/>
        <w:rPr>
          <w:szCs w:val="24"/>
          <w:lang w:val="es-ES"/>
        </w:rPr>
      </w:pPr>
      <w:r w:rsidRPr="007B2775">
        <w:rPr>
          <w:rFonts w:eastAsia="Arial Unicode MS"/>
          <w:szCs w:val="24"/>
          <w:lang w:val="es-ES"/>
        </w:rPr>
        <w:t>Siglas y Abreviaturas</w:t>
      </w:r>
    </w:p>
    <w:tbl>
      <w:tblPr>
        <w:tblW w:w="4878" w:type="pct"/>
        <w:tblInd w:w="468" w:type="dxa"/>
        <w:tblLook w:val="0000" w:firstRow="0" w:lastRow="0" w:firstColumn="0" w:lastColumn="0" w:noHBand="0" w:noVBand="0"/>
      </w:tblPr>
      <w:tblGrid>
        <w:gridCol w:w="1862"/>
        <w:gridCol w:w="7744"/>
      </w:tblGrid>
      <w:tr w:rsidR="001E403A" w:rsidRPr="007B2775" w:rsidTr="00842CCB">
        <w:tc>
          <w:tcPr>
            <w:tcW w:w="617" w:type="pct"/>
            <w:vAlign w:val="bottom"/>
          </w:tcPr>
          <w:p w:rsidR="001E403A" w:rsidRPr="007B2775" w:rsidRDefault="001E403A" w:rsidP="000E34D5">
            <w:pPr>
              <w:pStyle w:val="FootnoteText"/>
              <w:widowControl w:val="0"/>
              <w:tabs>
                <w:tab w:val="left" w:pos="1080"/>
              </w:tabs>
              <w:spacing w:before="100" w:after="100"/>
              <w:ind w:right="-1080"/>
              <w:rPr>
                <w:sz w:val="24"/>
                <w:szCs w:val="24"/>
              </w:rPr>
            </w:pPr>
            <w:r w:rsidRPr="007B2775">
              <w:rPr>
                <w:sz w:val="24"/>
                <w:szCs w:val="24"/>
              </w:rPr>
              <w:t>ABC</w:t>
            </w:r>
          </w:p>
        </w:tc>
        <w:tc>
          <w:tcPr>
            <w:tcW w:w="2568" w:type="pct"/>
            <w:vAlign w:val="bottom"/>
          </w:tcPr>
          <w:p w:rsidR="001E403A" w:rsidRPr="007B2775" w:rsidRDefault="001E403A" w:rsidP="000E34D5">
            <w:pPr>
              <w:keepNext/>
              <w:widowControl w:val="0"/>
              <w:spacing w:before="100" w:after="100"/>
              <w:ind w:right="-108"/>
              <w:rPr>
                <w:szCs w:val="24"/>
                <w:lang w:val="es-ES"/>
              </w:rPr>
            </w:pPr>
            <w:r w:rsidRPr="007B2775">
              <w:rPr>
                <w:szCs w:val="24"/>
                <w:lang w:val="es-ES"/>
              </w:rPr>
              <w:t>Administradora Boliviana de Carreteras</w:t>
            </w:r>
          </w:p>
        </w:tc>
      </w:tr>
      <w:tr w:rsidR="001E403A" w:rsidRPr="007B2775" w:rsidTr="00842CCB">
        <w:tc>
          <w:tcPr>
            <w:tcW w:w="617" w:type="pct"/>
            <w:vAlign w:val="bottom"/>
          </w:tcPr>
          <w:p w:rsidR="001E403A" w:rsidRPr="007B2775" w:rsidRDefault="001E403A" w:rsidP="000E34D5">
            <w:pPr>
              <w:pStyle w:val="FootnoteText"/>
              <w:widowControl w:val="0"/>
              <w:tabs>
                <w:tab w:val="left" w:pos="1080"/>
              </w:tabs>
              <w:spacing w:before="100" w:after="100"/>
              <w:ind w:right="-1080"/>
              <w:rPr>
                <w:sz w:val="24"/>
                <w:szCs w:val="24"/>
              </w:rPr>
            </w:pPr>
            <w:r w:rsidRPr="007B2775">
              <w:rPr>
                <w:sz w:val="24"/>
                <w:szCs w:val="24"/>
              </w:rPr>
              <w:t>BID</w:t>
            </w:r>
          </w:p>
        </w:tc>
        <w:tc>
          <w:tcPr>
            <w:tcW w:w="2568" w:type="pct"/>
            <w:vAlign w:val="bottom"/>
          </w:tcPr>
          <w:p w:rsidR="001E403A" w:rsidRPr="007B2775" w:rsidRDefault="001E403A" w:rsidP="000E34D5">
            <w:pPr>
              <w:keepNext/>
              <w:widowControl w:val="0"/>
              <w:spacing w:before="100" w:after="100"/>
              <w:ind w:right="-108"/>
              <w:rPr>
                <w:rFonts w:eastAsia="Arial Unicode MS"/>
                <w:szCs w:val="24"/>
              </w:rPr>
            </w:pPr>
            <w:r w:rsidRPr="007B2775">
              <w:rPr>
                <w:szCs w:val="24"/>
                <w:lang w:val="es-ES"/>
              </w:rPr>
              <w:t>Banco Interamericano de Desarrollo</w:t>
            </w:r>
          </w:p>
        </w:tc>
      </w:tr>
      <w:tr w:rsidR="001E403A" w:rsidRPr="007B2775" w:rsidTr="00842CCB">
        <w:tc>
          <w:tcPr>
            <w:tcW w:w="617" w:type="pct"/>
            <w:vAlign w:val="bottom"/>
          </w:tcPr>
          <w:p w:rsidR="001E403A" w:rsidRPr="007B2775" w:rsidRDefault="001E403A" w:rsidP="000E34D5">
            <w:pPr>
              <w:keepNext/>
              <w:widowControl w:val="0"/>
              <w:spacing w:before="100" w:after="100"/>
              <w:ind w:right="-108"/>
              <w:rPr>
                <w:rFonts w:ascii="TimesNewRoman" w:hAnsi="TimesNewRoman" w:cs="TimesNewRoman"/>
                <w:szCs w:val="24"/>
                <w:lang w:eastAsia="es-ES_tradnl"/>
              </w:rPr>
            </w:pPr>
            <w:proofErr w:type="spellStart"/>
            <w:r w:rsidRPr="007B2775">
              <w:rPr>
                <w:rFonts w:ascii="TimesNewRoman" w:hAnsi="TimesNewRoman" w:cs="TimesNewRoman"/>
                <w:szCs w:val="24"/>
                <w:lang w:eastAsia="es-ES_tradnl"/>
              </w:rPr>
              <w:t>GdB</w:t>
            </w:r>
            <w:proofErr w:type="spellEnd"/>
          </w:p>
        </w:tc>
        <w:tc>
          <w:tcPr>
            <w:tcW w:w="2568" w:type="pct"/>
            <w:vAlign w:val="bottom"/>
          </w:tcPr>
          <w:p w:rsidR="001E403A" w:rsidRPr="007B2775" w:rsidRDefault="001E403A" w:rsidP="00AB305A">
            <w:pPr>
              <w:keepNext/>
              <w:widowControl w:val="0"/>
              <w:spacing w:before="100" w:after="100"/>
              <w:ind w:right="-108"/>
              <w:rPr>
                <w:rFonts w:ascii="TimesNewRoman" w:hAnsi="TimesNewRoman" w:cs="TimesNewRoman"/>
                <w:szCs w:val="24"/>
                <w:lang w:eastAsia="es-ES_tradnl"/>
              </w:rPr>
            </w:pPr>
            <w:r w:rsidRPr="007B2775">
              <w:rPr>
                <w:szCs w:val="24"/>
              </w:rPr>
              <w:t>Gobierno de Bolivia</w:t>
            </w:r>
          </w:p>
        </w:tc>
      </w:tr>
      <w:tr w:rsidR="001E403A" w:rsidRPr="007B2775" w:rsidTr="00842CCB">
        <w:tc>
          <w:tcPr>
            <w:tcW w:w="617" w:type="pct"/>
            <w:vAlign w:val="bottom"/>
          </w:tcPr>
          <w:p w:rsidR="001E403A" w:rsidRPr="007B2775" w:rsidRDefault="001E403A" w:rsidP="000E34D5">
            <w:pPr>
              <w:pStyle w:val="FootnoteText"/>
              <w:widowControl w:val="0"/>
              <w:tabs>
                <w:tab w:val="left" w:pos="1080"/>
              </w:tabs>
              <w:spacing w:before="100" w:after="100"/>
              <w:ind w:right="-1080"/>
              <w:rPr>
                <w:sz w:val="24"/>
                <w:szCs w:val="24"/>
              </w:rPr>
            </w:pPr>
            <w:r w:rsidRPr="007B2775">
              <w:rPr>
                <w:sz w:val="24"/>
                <w:szCs w:val="24"/>
              </w:rPr>
              <w:t>POA</w:t>
            </w:r>
          </w:p>
        </w:tc>
        <w:tc>
          <w:tcPr>
            <w:tcW w:w="2568" w:type="pct"/>
            <w:vAlign w:val="bottom"/>
          </w:tcPr>
          <w:p w:rsidR="001E403A" w:rsidRPr="007B2775" w:rsidRDefault="001E403A" w:rsidP="000E34D5">
            <w:pPr>
              <w:keepNext/>
              <w:widowControl w:val="0"/>
              <w:spacing w:before="100" w:after="100"/>
              <w:ind w:right="-108"/>
              <w:rPr>
                <w:rFonts w:ascii="TimesNewRoman" w:hAnsi="TimesNewRoman" w:cs="TimesNewRoman"/>
                <w:szCs w:val="24"/>
                <w:lang w:eastAsia="es-ES_tradnl"/>
              </w:rPr>
            </w:pPr>
            <w:r w:rsidRPr="007B2775">
              <w:rPr>
                <w:szCs w:val="24"/>
              </w:rPr>
              <w:t>Plan Operativo Anual</w:t>
            </w:r>
          </w:p>
        </w:tc>
      </w:tr>
      <w:tr w:rsidR="001E403A" w:rsidRPr="007B2775" w:rsidTr="00842CCB">
        <w:tc>
          <w:tcPr>
            <w:tcW w:w="617" w:type="pct"/>
            <w:vAlign w:val="bottom"/>
          </w:tcPr>
          <w:p w:rsidR="001E403A" w:rsidRPr="007B2775" w:rsidRDefault="001E403A" w:rsidP="000E34D5">
            <w:pPr>
              <w:pStyle w:val="FootnoteText"/>
              <w:widowControl w:val="0"/>
              <w:tabs>
                <w:tab w:val="left" w:pos="1080"/>
              </w:tabs>
              <w:spacing w:before="100" w:after="100"/>
              <w:ind w:right="-1080"/>
              <w:rPr>
                <w:sz w:val="24"/>
                <w:szCs w:val="24"/>
              </w:rPr>
            </w:pPr>
            <w:r w:rsidRPr="007B2775">
              <w:rPr>
                <w:sz w:val="24"/>
                <w:szCs w:val="24"/>
              </w:rPr>
              <w:t>PND</w:t>
            </w:r>
          </w:p>
        </w:tc>
        <w:tc>
          <w:tcPr>
            <w:tcW w:w="2568" w:type="pct"/>
            <w:vAlign w:val="bottom"/>
          </w:tcPr>
          <w:p w:rsidR="001E403A" w:rsidRPr="007B2775" w:rsidRDefault="001E403A" w:rsidP="000E34D5">
            <w:pPr>
              <w:keepNext/>
              <w:widowControl w:val="0"/>
              <w:spacing w:before="100" w:after="100"/>
              <w:ind w:right="-108"/>
              <w:rPr>
                <w:rFonts w:ascii="TimesNewRoman" w:hAnsi="TimesNewRoman" w:cs="TimesNewRoman"/>
                <w:szCs w:val="24"/>
                <w:lang w:eastAsia="es-ES_tradnl"/>
              </w:rPr>
            </w:pPr>
            <w:r w:rsidRPr="007B2775">
              <w:rPr>
                <w:szCs w:val="24"/>
              </w:rPr>
              <w:t>Plan Nacional de Desarrollo</w:t>
            </w:r>
          </w:p>
        </w:tc>
      </w:tr>
      <w:tr w:rsidR="001E403A" w:rsidRPr="007B2775" w:rsidTr="00842CCB">
        <w:tc>
          <w:tcPr>
            <w:tcW w:w="617" w:type="pct"/>
            <w:vAlign w:val="bottom"/>
          </w:tcPr>
          <w:p w:rsidR="001E403A" w:rsidRPr="007B2775" w:rsidRDefault="001E403A" w:rsidP="000E34D5">
            <w:pPr>
              <w:pStyle w:val="FootnoteText"/>
              <w:widowControl w:val="0"/>
              <w:tabs>
                <w:tab w:val="left" w:pos="1080"/>
              </w:tabs>
              <w:spacing w:before="100" w:after="100"/>
              <w:ind w:right="-1080"/>
              <w:rPr>
                <w:sz w:val="24"/>
                <w:szCs w:val="24"/>
              </w:rPr>
            </w:pPr>
            <w:r w:rsidRPr="007B2775">
              <w:rPr>
                <w:sz w:val="24"/>
                <w:szCs w:val="24"/>
              </w:rPr>
              <w:t>PEP</w:t>
            </w:r>
          </w:p>
        </w:tc>
        <w:tc>
          <w:tcPr>
            <w:tcW w:w="2568" w:type="pct"/>
          </w:tcPr>
          <w:p w:rsidR="00EA1864" w:rsidRPr="007B2775" w:rsidRDefault="007D4D63">
            <w:pPr>
              <w:keepNext/>
              <w:widowControl w:val="0"/>
              <w:spacing w:before="100" w:after="100"/>
              <w:ind w:right="-108"/>
              <w:rPr>
                <w:szCs w:val="24"/>
              </w:rPr>
            </w:pPr>
            <w:r w:rsidRPr="007B2775">
              <w:rPr>
                <w:szCs w:val="24"/>
              </w:rPr>
              <w:t>Plan de Ejecución del Proyecto</w:t>
            </w:r>
            <w:r w:rsidR="001E403A" w:rsidRPr="007B2775">
              <w:rPr>
                <w:b/>
                <w:iCs/>
                <w:szCs w:val="24"/>
              </w:rPr>
              <w:t xml:space="preserve"> </w:t>
            </w:r>
          </w:p>
        </w:tc>
      </w:tr>
      <w:tr w:rsidR="001E403A" w:rsidRPr="007B2775" w:rsidTr="00842CCB">
        <w:tc>
          <w:tcPr>
            <w:tcW w:w="617" w:type="pct"/>
            <w:vAlign w:val="bottom"/>
          </w:tcPr>
          <w:p w:rsidR="00EA1864" w:rsidRPr="007B2775" w:rsidRDefault="001E403A">
            <w:pPr>
              <w:pStyle w:val="FootnoteText"/>
              <w:widowControl w:val="0"/>
              <w:tabs>
                <w:tab w:val="left" w:pos="1080"/>
              </w:tabs>
              <w:spacing w:before="100" w:after="100"/>
              <w:ind w:left="0" w:right="-1080" w:firstLine="0"/>
              <w:rPr>
                <w:sz w:val="24"/>
                <w:szCs w:val="24"/>
              </w:rPr>
            </w:pPr>
            <w:r w:rsidRPr="007B2775">
              <w:rPr>
                <w:sz w:val="24"/>
                <w:szCs w:val="24"/>
              </w:rPr>
              <w:t>TIRE</w:t>
            </w:r>
          </w:p>
        </w:tc>
        <w:tc>
          <w:tcPr>
            <w:tcW w:w="2568" w:type="pct"/>
            <w:vAlign w:val="bottom"/>
          </w:tcPr>
          <w:p w:rsidR="001E403A" w:rsidRPr="007B2775" w:rsidRDefault="001E403A" w:rsidP="000E34D5">
            <w:pPr>
              <w:pStyle w:val="FootnoteText"/>
              <w:widowControl w:val="0"/>
              <w:tabs>
                <w:tab w:val="left" w:pos="1080"/>
              </w:tabs>
              <w:spacing w:before="100" w:after="100"/>
              <w:ind w:right="-1080"/>
              <w:rPr>
                <w:sz w:val="24"/>
                <w:szCs w:val="24"/>
              </w:rPr>
            </w:pPr>
            <w:r w:rsidRPr="007B2775">
              <w:rPr>
                <w:color w:val="000000"/>
                <w:sz w:val="24"/>
                <w:szCs w:val="24"/>
                <w:lang w:val="es-ES"/>
              </w:rPr>
              <w:t xml:space="preserve">Tasa Interna de Rentabilidad Económica </w:t>
            </w:r>
          </w:p>
        </w:tc>
      </w:tr>
      <w:tr w:rsidR="001E403A" w:rsidRPr="007B2775" w:rsidTr="00842CCB">
        <w:tc>
          <w:tcPr>
            <w:tcW w:w="617" w:type="pct"/>
            <w:vAlign w:val="bottom"/>
          </w:tcPr>
          <w:p w:rsidR="001E403A" w:rsidRPr="007B2775" w:rsidRDefault="001E403A" w:rsidP="000E34D5">
            <w:pPr>
              <w:pStyle w:val="FootnoteText"/>
              <w:widowControl w:val="0"/>
              <w:tabs>
                <w:tab w:val="left" w:pos="1080"/>
              </w:tabs>
              <w:spacing w:before="100" w:after="100"/>
              <w:ind w:right="-1080"/>
              <w:rPr>
                <w:sz w:val="24"/>
                <w:szCs w:val="24"/>
              </w:rPr>
            </w:pPr>
            <w:r w:rsidRPr="007B2775">
              <w:rPr>
                <w:sz w:val="24"/>
                <w:szCs w:val="24"/>
              </w:rPr>
              <w:t>VPN</w:t>
            </w:r>
          </w:p>
        </w:tc>
        <w:tc>
          <w:tcPr>
            <w:tcW w:w="2568" w:type="pct"/>
            <w:vAlign w:val="bottom"/>
          </w:tcPr>
          <w:p w:rsidR="001E403A" w:rsidRPr="007B2775" w:rsidRDefault="001E403A" w:rsidP="000E34D5">
            <w:pPr>
              <w:pStyle w:val="FootnoteText"/>
              <w:widowControl w:val="0"/>
              <w:tabs>
                <w:tab w:val="left" w:pos="1080"/>
              </w:tabs>
              <w:spacing w:before="100" w:after="100"/>
              <w:ind w:right="-1080"/>
              <w:rPr>
                <w:sz w:val="24"/>
                <w:szCs w:val="24"/>
              </w:rPr>
            </w:pPr>
            <w:r w:rsidRPr="007B2775">
              <w:rPr>
                <w:sz w:val="24"/>
                <w:szCs w:val="24"/>
              </w:rPr>
              <w:t>Valor Presente Neto</w:t>
            </w:r>
          </w:p>
        </w:tc>
      </w:tr>
      <w:tr w:rsidR="00A965FB" w:rsidRPr="007B2775" w:rsidTr="00842CCB">
        <w:tc>
          <w:tcPr>
            <w:tcW w:w="617" w:type="pct"/>
            <w:vAlign w:val="bottom"/>
          </w:tcPr>
          <w:p w:rsidR="00A965FB" w:rsidRPr="007B2775" w:rsidRDefault="00A965FB" w:rsidP="000E34D5">
            <w:pPr>
              <w:pStyle w:val="FootnoteText"/>
              <w:widowControl w:val="0"/>
              <w:tabs>
                <w:tab w:val="left" w:pos="1080"/>
              </w:tabs>
              <w:spacing w:before="100" w:after="100"/>
              <w:ind w:right="-1080"/>
              <w:rPr>
                <w:sz w:val="24"/>
                <w:szCs w:val="24"/>
              </w:rPr>
            </w:pPr>
            <w:r w:rsidRPr="007B2775">
              <w:rPr>
                <w:sz w:val="24"/>
                <w:szCs w:val="24"/>
              </w:rPr>
              <w:t>POD</w:t>
            </w:r>
          </w:p>
        </w:tc>
        <w:tc>
          <w:tcPr>
            <w:tcW w:w="2568" w:type="pct"/>
            <w:vAlign w:val="bottom"/>
          </w:tcPr>
          <w:p w:rsidR="00A965FB" w:rsidRPr="007B2775" w:rsidRDefault="00A965FB" w:rsidP="00A965FB">
            <w:pPr>
              <w:pStyle w:val="FootnoteText"/>
              <w:widowControl w:val="0"/>
              <w:tabs>
                <w:tab w:val="left" w:pos="1080"/>
              </w:tabs>
              <w:spacing w:before="100" w:after="100"/>
              <w:ind w:right="-1080"/>
              <w:rPr>
                <w:sz w:val="24"/>
                <w:szCs w:val="24"/>
              </w:rPr>
            </w:pPr>
            <w:r w:rsidRPr="007B2775">
              <w:rPr>
                <w:sz w:val="24"/>
                <w:szCs w:val="24"/>
              </w:rPr>
              <w:t>Propuesta de Desarrollo de la Operación</w:t>
            </w:r>
          </w:p>
        </w:tc>
      </w:tr>
      <w:tr w:rsidR="00A965FB" w:rsidRPr="007B2775" w:rsidTr="00842CCB">
        <w:tc>
          <w:tcPr>
            <w:tcW w:w="617" w:type="pct"/>
            <w:vAlign w:val="bottom"/>
          </w:tcPr>
          <w:p w:rsidR="00A965FB" w:rsidRPr="007B2775" w:rsidRDefault="00A965FB" w:rsidP="000E34D5">
            <w:pPr>
              <w:pStyle w:val="FootnoteText"/>
              <w:widowControl w:val="0"/>
              <w:tabs>
                <w:tab w:val="left" w:pos="1080"/>
              </w:tabs>
              <w:spacing w:before="100" w:after="100"/>
              <w:ind w:right="-1080"/>
              <w:rPr>
                <w:sz w:val="24"/>
                <w:szCs w:val="24"/>
              </w:rPr>
            </w:pPr>
            <w:r w:rsidRPr="007B2775">
              <w:rPr>
                <w:sz w:val="24"/>
                <w:szCs w:val="24"/>
              </w:rPr>
              <w:t>PCR</w:t>
            </w:r>
          </w:p>
        </w:tc>
        <w:tc>
          <w:tcPr>
            <w:tcW w:w="2568" w:type="pct"/>
            <w:vAlign w:val="bottom"/>
          </w:tcPr>
          <w:p w:rsidR="00A965FB" w:rsidRPr="007B2775" w:rsidRDefault="00A965FB" w:rsidP="00A965FB">
            <w:pPr>
              <w:pStyle w:val="FootnoteText"/>
              <w:widowControl w:val="0"/>
              <w:tabs>
                <w:tab w:val="left" w:pos="1080"/>
              </w:tabs>
              <w:spacing w:before="100" w:after="100"/>
              <w:ind w:right="-1080"/>
              <w:rPr>
                <w:sz w:val="24"/>
                <w:szCs w:val="24"/>
              </w:rPr>
            </w:pPr>
            <w:r w:rsidRPr="007B2775">
              <w:rPr>
                <w:sz w:val="24"/>
                <w:szCs w:val="24"/>
              </w:rPr>
              <w:t>Reporte Final de Proyecto</w:t>
            </w:r>
          </w:p>
        </w:tc>
      </w:tr>
      <w:tr w:rsidR="00A965FB" w:rsidRPr="007B2775" w:rsidTr="00842CCB">
        <w:tc>
          <w:tcPr>
            <w:tcW w:w="617" w:type="pct"/>
            <w:vAlign w:val="bottom"/>
          </w:tcPr>
          <w:p w:rsidR="00A965FB" w:rsidRPr="007B2775" w:rsidRDefault="00A965FB" w:rsidP="000E34D5">
            <w:pPr>
              <w:pStyle w:val="FootnoteText"/>
              <w:widowControl w:val="0"/>
              <w:tabs>
                <w:tab w:val="left" w:pos="1080"/>
              </w:tabs>
              <w:spacing w:before="100" w:after="100"/>
              <w:ind w:right="-1080"/>
              <w:rPr>
                <w:sz w:val="24"/>
                <w:szCs w:val="24"/>
              </w:rPr>
            </w:pPr>
            <w:r w:rsidRPr="007B2775">
              <w:rPr>
                <w:sz w:val="24"/>
                <w:szCs w:val="24"/>
              </w:rPr>
              <w:t>PMR</w:t>
            </w:r>
          </w:p>
        </w:tc>
        <w:tc>
          <w:tcPr>
            <w:tcW w:w="2568" w:type="pct"/>
            <w:vAlign w:val="bottom"/>
          </w:tcPr>
          <w:p w:rsidR="00A965FB" w:rsidRPr="007B2775" w:rsidRDefault="00A965FB" w:rsidP="00A965FB">
            <w:pPr>
              <w:pStyle w:val="FootnoteText"/>
              <w:widowControl w:val="0"/>
              <w:tabs>
                <w:tab w:val="left" w:pos="1080"/>
              </w:tabs>
              <w:spacing w:before="100" w:after="100"/>
              <w:ind w:right="-1080"/>
              <w:rPr>
                <w:sz w:val="24"/>
                <w:szCs w:val="24"/>
              </w:rPr>
            </w:pPr>
            <w:r w:rsidRPr="007B2775">
              <w:rPr>
                <w:sz w:val="24"/>
                <w:szCs w:val="24"/>
              </w:rPr>
              <w:t>Reporte de Monitoreo del Proyecto</w:t>
            </w:r>
          </w:p>
        </w:tc>
      </w:tr>
      <w:tr w:rsidR="00A965FB" w:rsidRPr="007B2775" w:rsidTr="00842CCB">
        <w:tc>
          <w:tcPr>
            <w:tcW w:w="617" w:type="pct"/>
            <w:vAlign w:val="bottom"/>
          </w:tcPr>
          <w:p w:rsidR="00A965FB" w:rsidRPr="007B2775" w:rsidRDefault="00A965FB" w:rsidP="000E34D5">
            <w:pPr>
              <w:pStyle w:val="FootnoteText"/>
              <w:widowControl w:val="0"/>
              <w:tabs>
                <w:tab w:val="left" w:pos="1080"/>
              </w:tabs>
              <w:spacing w:before="100" w:after="100"/>
              <w:ind w:right="-1080"/>
              <w:rPr>
                <w:sz w:val="24"/>
                <w:szCs w:val="24"/>
              </w:rPr>
            </w:pPr>
            <w:r w:rsidRPr="007B2775">
              <w:rPr>
                <w:sz w:val="24"/>
                <w:szCs w:val="24"/>
              </w:rPr>
              <w:t>PA</w:t>
            </w:r>
          </w:p>
        </w:tc>
        <w:tc>
          <w:tcPr>
            <w:tcW w:w="2568" w:type="pct"/>
            <w:vAlign w:val="bottom"/>
          </w:tcPr>
          <w:p w:rsidR="00A965FB" w:rsidRPr="007B2775" w:rsidRDefault="00A965FB" w:rsidP="00A965FB">
            <w:pPr>
              <w:pStyle w:val="FootnoteText"/>
              <w:widowControl w:val="0"/>
              <w:tabs>
                <w:tab w:val="left" w:pos="1080"/>
              </w:tabs>
              <w:spacing w:before="100" w:after="100"/>
              <w:ind w:right="-1080"/>
              <w:rPr>
                <w:sz w:val="24"/>
                <w:szCs w:val="24"/>
              </w:rPr>
            </w:pPr>
            <w:r w:rsidRPr="007B2775">
              <w:rPr>
                <w:sz w:val="24"/>
                <w:szCs w:val="24"/>
              </w:rPr>
              <w:t>Plan de Adquisiciones</w:t>
            </w:r>
          </w:p>
        </w:tc>
      </w:tr>
      <w:tr w:rsidR="00A965FB" w:rsidRPr="007B2775" w:rsidTr="00842CCB">
        <w:tc>
          <w:tcPr>
            <w:tcW w:w="617" w:type="pct"/>
            <w:vAlign w:val="bottom"/>
          </w:tcPr>
          <w:p w:rsidR="00A965FB" w:rsidRPr="007B2775" w:rsidRDefault="00A965FB" w:rsidP="000E34D5">
            <w:pPr>
              <w:pStyle w:val="FootnoteText"/>
              <w:widowControl w:val="0"/>
              <w:tabs>
                <w:tab w:val="left" w:pos="1080"/>
              </w:tabs>
              <w:spacing w:before="100" w:after="100"/>
              <w:ind w:right="-1080"/>
              <w:rPr>
                <w:sz w:val="24"/>
                <w:szCs w:val="24"/>
              </w:rPr>
            </w:pPr>
            <w:r w:rsidRPr="007B2775">
              <w:rPr>
                <w:sz w:val="24"/>
                <w:szCs w:val="24"/>
              </w:rPr>
              <w:t>SEPA</w:t>
            </w:r>
          </w:p>
        </w:tc>
        <w:tc>
          <w:tcPr>
            <w:tcW w:w="2568" w:type="pct"/>
            <w:vAlign w:val="bottom"/>
          </w:tcPr>
          <w:p w:rsidR="00A965FB" w:rsidRPr="007B2775" w:rsidRDefault="00A965FB" w:rsidP="00A965FB">
            <w:pPr>
              <w:pStyle w:val="FootnoteText"/>
              <w:widowControl w:val="0"/>
              <w:tabs>
                <w:tab w:val="left" w:pos="1080"/>
              </w:tabs>
              <w:spacing w:before="100" w:after="100"/>
              <w:ind w:right="-1080"/>
              <w:rPr>
                <w:sz w:val="24"/>
                <w:szCs w:val="24"/>
              </w:rPr>
            </w:pPr>
            <w:r w:rsidRPr="007B2775">
              <w:rPr>
                <w:sz w:val="24"/>
                <w:szCs w:val="24"/>
              </w:rPr>
              <w:t>Sistema de ejecución de Planes de Adquisiciones</w:t>
            </w:r>
          </w:p>
        </w:tc>
      </w:tr>
    </w:tbl>
    <w:p w:rsidR="001E403A" w:rsidRPr="00FC62CE" w:rsidRDefault="00FC62CE" w:rsidP="00FC62CE">
      <w:pPr>
        <w:pStyle w:val="ColorfulList-Accent11"/>
        <w:ind w:left="0"/>
        <w:jc w:val="both"/>
        <w:rPr>
          <w:rFonts w:ascii="Times New Roman" w:hAnsi="Times New Roman"/>
          <w:lang w:val="es-ES"/>
        </w:rPr>
      </w:pPr>
      <w:r w:rsidRPr="007B2775">
        <w:rPr>
          <w:rFonts w:ascii="Times New Roman" w:hAnsi="Times New Roman"/>
          <w:b/>
          <w:sz w:val="24"/>
          <w:szCs w:val="24"/>
          <w:lang w:val="es-ES"/>
        </w:rPr>
        <w:t xml:space="preserve">       </w:t>
      </w:r>
      <w:r w:rsidRPr="007B2775">
        <w:rPr>
          <w:rFonts w:ascii="Times New Roman" w:hAnsi="Times New Roman"/>
          <w:sz w:val="24"/>
          <w:szCs w:val="24"/>
          <w:lang w:val="es-ES"/>
        </w:rPr>
        <w:t>TESA</w:t>
      </w:r>
      <w:r w:rsidRPr="007B2775">
        <w:rPr>
          <w:rFonts w:ascii="Times New Roman" w:hAnsi="Times New Roman"/>
          <w:sz w:val="24"/>
          <w:szCs w:val="24"/>
          <w:lang w:val="es-ES"/>
        </w:rPr>
        <w:tab/>
      </w:r>
      <w:r w:rsidRPr="007B2775">
        <w:rPr>
          <w:rFonts w:ascii="Times New Roman" w:hAnsi="Times New Roman"/>
          <w:sz w:val="24"/>
          <w:szCs w:val="24"/>
          <w:lang w:val="es-ES"/>
        </w:rPr>
        <w:tab/>
        <w:t xml:space="preserve">   Técnico, Económico, Social y Ambiental</w:t>
      </w:r>
      <w:r>
        <w:rPr>
          <w:rFonts w:ascii="Times New Roman" w:hAnsi="Times New Roman"/>
          <w:lang w:val="es-ES"/>
        </w:rPr>
        <w:tab/>
      </w:r>
    </w:p>
    <w:p w:rsidR="001E403A" w:rsidRPr="00B2260C" w:rsidRDefault="001E403A" w:rsidP="00332D8A">
      <w:pPr>
        <w:pStyle w:val="ColorfulList-Accent11"/>
        <w:ind w:left="1080"/>
        <w:jc w:val="both"/>
        <w:rPr>
          <w:rFonts w:ascii="Times New Roman" w:hAnsi="Times New Roman"/>
          <w:b/>
          <w:sz w:val="24"/>
          <w:szCs w:val="24"/>
          <w:lang w:val="es-ES"/>
        </w:rPr>
      </w:pPr>
      <w:r>
        <w:rPr>
          <w:rFonts w:ascii="Times New Roman" w:hAnsi="Times New Roman"/>
          <w:b/>
          <w:sz w:val="24"/>
          <w:szCs w:val="24"/>
          <w:lang w:val="es-ES"/>
        </w:rPr>
        <w:br w:type="page"/>
      </w:r>
    </w:p>
    <w:p w:rsidR="001E403A" w:rsidRPr="00B2260C" w:rsidRDefault="001E403A" w:rsidP="00AB305A">
      <w:pPr>
        <w:pStyle w:val="Heading1"/>
        <w:tabs>
          <w:tab w:val="clear" w:pos="360"/>
        </w:tabs>
        <w:ind w:left="720" w:hanging="720"/>
        <w:jc w:val="left"/>
      </w:pPr>
      <w:r w:rsidRPr="00B2260C">
        <w:lastRenderedPageBreak/>
        <w:t>Introducción</w:t>
      </w:r>
    </w:p>
    <w:p w:rsidR="001E403A" w:rsidRPr="0042187A" w:rsidRDefault="001E403A" w:rsidP="00707444">
      <w:pPr>
        <w:pStyle w:val="AutoNumpara"/>
        <w:rPr>
          <w:noProof w:val="0"/>
          <w:lang w:val="es-ES"/>
        </w:rPr>
      </w:pPr>
      <w:r w:rsidRPr="00AB305A">
        <w:rPr>
          <w:noProof w:val="0"/>
          <w:lang w:val="es-AR"/>
        </w:rPr>
        <w:t xml:space="preserve">El Programa apoyará al </w:t>
      </w:r>
      <w:proofErr w:type="spellStart"/>
      <w:r w:rsidRPr="00AB305A">
        <w:rPr>
          <w:noProof w:val="0"/>
          <w:lang w:val="es-AR"/>
        </w:rPr>
        <w:t>GdB</w:t>
      </w:r>
      <w:proofErr w:type="spellEnd"/>
      <w:r w:rsidRPr="00AB305A">
        <w:rPr>
          <w:noProof w:val="0"/>
          <w:lang w:val="es-AR"/>
        </w:rPr>
        <w:t xml:space="preserve"> en el desarrollo de las obras de </w:t>
      </w:r>
      <w:r w:rsidR="0071722E">
        <w:rPr>
          <w:noProof w:val="0"/>
          <w:lang w:val="es-AR"/>
        </w:rPr>
        <w:t xml:space="preserve">rehabilitación </w:t>
      </w:r>
      <w:r w:rsidRPr="00AB305A">
        <w:rPr>
          <w:noProof w:val="0"/>
          <w:lang w:val="es-AR"/>
        </w:rPr>
        <w:t>y mejora</w:t>
      </w:r>
      <w:r w:rsidR="0071722E">
        <w:rPr>
          <w:noProof w:val="0"/>
          <w:lang w:val="es-AR"/>
        </w:rPr>
        <w:t>miento de la Autopista La Paz – EL Alto</w:t>
      </w:r>
      <w:r w:rsidR="007B2775">
        <w:rPr>
          <w:noProof w:val="0"/>
          <w:lang w:val="es-AR"/>
        </w:rPr>
        <w:t>,</w:t>
      </w:r>
      <w:r w:rsidR="0071722E">
        <w:rPr>
          <w:noProof w:val="0"/>
          <w:lang w:val="es-AR"/>
        </w:rPr>
        <w:t xml:space="preserve"> </w:t>
      </w:r>
      <w:r>
        <w:rPr>
          <w:noProof w:val="0"/>
          <w:lang w:val="es-AR"/>
        </w:rPr>
        <w:t>Ruta Fundamental No0</w:t>
      </w:r>
      <w:r w:rsidR="007B2775">
        <w:rPr>
          <w:noProof w:val="0"/>
          <w:lang w:val="es-AR"/>
        </w:rPr>
        <w:t>2</w:t>
      </w:r>
      <w:r w:rsidRPr="00AB305A">
        <w:rPr>
          <w:noProof w:val="0"/>
          <w:lang w:val="es-AR"/>
        </w:rPr>
        <w:t xml:space="preserve">. El objetivo es mejorar las condiciones de </w:t>
      </w:r>
      <w:proofErr w:type="spellStart"/>
      <w:r w:rsidRPr="00AB305A">
        <w:rPr>
          <w:noProof w:val="0"/>
          <w:lang w:val="es-AR"/>
        </w:rPr>
        <w:t>transitabilidad</w:t>
      </w:r>
      <w:proofErr w:type="spellEnd"/>
      <w:r w:rsidRPr="00AB305A">
        <w:rPr>
          <w:noProof w:val="0"/>
          <w:lang w:val="es-AR"/>
        </w:rPr>
        <w:t xml:space="preserve"> </w:t>
      </w:r>
      <w:r w:rsidR="0071722E">
        <w:rPr>
          <w:noProof w:val="0"/>
          <w:lang w:val="es-AR"/>
        </w:rPr>
        <w:t xml:space="preserve">y seguridad vial </w:t>
      </w:r>
      <w:r w:rsidRPr="00AB305A">
        <w:rPr>
          <w:noProof w:val="0"/>
          <w:lang w:val="es-AR"/>
        </w:rPr>
        <w:t xml:space="preserve">del tramo, reduciendo los tiempos de viaje y la </w:t>
      </w:r>
      <w:r>
        <w:rPr>
          <w:noProof w:val="0"/>
          <w:lang w:val="es-AR"/>
        </w:rPr>
        <w:t xml:space="preserve">accidentabilidad </w:t>
      </w:r>
      <w:r w:rsidRPr="00AB305A">
        <w:rPr>
          <w:noProof w:val="0"/>
          <w:lang w:val="es-AR"/>
        </w:rPr>
        <w:t xml:space="preserve">en la zona, incentivando el desarrollo económico local y regional. Las obras previstas contribuirán a: (i) reducir los costos de transporte y tiempo de viaje mediante la mejora de las condiciones de </w:t>
      </w:r>
      <w:proofErr w:type="spellStart"/>
      <w:r w:rsidRPr="00AB305A">
        <w:rPr>
          <w:noProof w:val="0"/>
          <w:lang w:val="es-AR"/>
        </w:rPr>
        <w:t>transitabilidad</w:t>
      </w:r>
      <w:proofErr w:type="spellEnd"/>
      <w:r w:rsidRPr="00AB305A">
        <w:rPr>
          <w:noProof w:val="0"/>
          <w:lang w:val="es-AR"/>
        </w:rPr>
        <w:t xml:space="preserve">; (ii) reducir los costos de </w:t>
      </w:r>
      <w:r w:rsidRPr="0042187A">
        <w:rPr>
          <w:noProof w:val="0"/>
          <w:lang w:val="es-AR"/>
        </w:rPr>
        <w:t>mantenimiento de los vehículos; (iii) mejorar las condiciones de seguridad vial de</w:t>
      </w:r>
      <w:r w:rsidR="0071722E">
        <w:rPr>
          <w:noProof w:val="0"/>
          <w:lang w:val="es-AR"/>
        </w:rPr>
        <w:t xml:space="preserve"> </w:t>
      </w:r>
      <w:r w:rsidRPr="0042187A">
        <w:rPr>
          <w:noProof w:val="0"/>
          <w:lang w:val="es-AR"/>
        </w:rPr>
        <w:t>l</w:t>
      </w:r>
      <w:r w:rsidR="0071722E">
        <w:rPr>
          <w:noProof w:val="0"/>
          <w:lang w:val="es-AR"/>
        </w:rPr>
        <w:t>a Autopista</w:t>
      </w:r>
      <w:r w:rsidR="00064E6E">
        <w:rPr>
          <w:noProof w:val="0"/>
          <w:lang w:val="es-AR"/>
        </w:rPr>
        <w:t xml:space="preserve"> y (iv) mejorar las condiciones de integración a través de la accesibilidad al aeropuerto.</w:t>
      </w:r>
    </w:p>
    <w:p w:rsidR="001E403A" w:rsidRPr="0042187A" w:rsidRDefault="001E403A" w:rsidP="00D03B40">
      <w:pPr>
        <w:pStyle w:val="AutoNumpara"/>
        <w:rPr>
          <w:color w:val="000000"/>
          <w:lang w:val="es-ES"/>
        </w:rPr>
      </w:pPr>
      <w:r w:rsidRPr="0042187A">
        <w:rPr>
          <w:rFonts w:eastAsia="MS Mincho"/>
          <w:bCs/>
          <w:lang w:eastAsia="ja-JP"/>
        </w:rPr>
        <w:t>El esquema de monitoreo incluye visitas de inspección, misiones de administración, informes de progreso semestrales, reuniones técnicas, el plan operativo anual y auditorías anuales externas</w:t>
      </w:r>
      <w:r w:rsidRPr="0042187A">
        <w:rPr>
          <w:color w:val="000000"/>
          <w:lang w:val="es-ES"/>
        </w:rPr>
        <w:t>.</w:t>
      </w:r>
    </w:p>
    <w:p w:rsidR="001E403A" w:rsidRPr="00434235" w:rsidRDefault="00434235" w:rsidP="00AB305A">
      <w:pPr>
        <w:pStyle w:val="Heading1"/>
        <w:tabs>
          <w:tab w:val="clear" w:pos="360"/>
        </w:tabs>
        <w:ind w:left="720" w:hanging="720"/>
        <w:jc w:val="left"/>
        <w:rPr>
          <w:lang w:val="es-ES_tradnl"/>
        </w:rPr>
      </w:pPr>
      <w:r w:rsidRPr="00434235">
        <w:rPr>
          <w:lang w:val="es-ES_tradnl"/>
        </w:rPr>
        <w:t xml:space="preserve">Monitoreo y </w:t>
      </w:r>
      <w:r w:rsidR="001E403A" w:rsidRPr="00434235">
        <w:rPr>
          <w:lang w:val="es-ES_tradnl"/>
        </w:rPr>
        <w:t>Seguimiento</w:t>
      </w:r>
      <w:r w:rsidRPr="00434235">
        <w:rPr>
          <w:lang w:val="es-ES_tradnl"/>
        </w:rPr>
        <w:t xml:space="preserve"> a la Ejecuci</w:t>
      </w:r>
      <w:r>
        <w:rPr>
          <w:lang w:val="es-ES_tradnl"/>
        </w:rPr>
        <w:t>ón.</w:t>
      </w:r>
    </w:p>
    <w:p w:rsidR="001E403A" w:rsidRPr="00B2260C" w:rsidRDefault="00434235" w:rsidP="00434235">
      <w:pPr>
        <w:pStyle w:val="Heading4"/>
        <w:tabs>
          <w:tab w:val="clear" w:pos="1440"/>
          <w:tab w:val="clear" w:pos="1800"/>
          <w:tab w:val="num" w:pos="720"/>
        </w:tabs>
        <w:ind w:left="720" w:hanging="720"/>
        <w:rPr>
          <w:noProof w:val="0"/>
          <w:lang w:val="es-ES"/>
        </w:rPr>
      </w:pPr>
      <w:r>
        <w:rPr>
          <w:noProof w:val="0"/>
          <w:lang w:val="es-ES"/>
        </w:rPr>
        <w:t xml:space="preserve">Resultados, </w:t>
      </w:r>
      <w:r w:rsidR="001E403A" w:rsidRPr="00B2260C">
        <w:rPr>
          <w:noProof w:val="0"/>
          <w:lang w:val="es-ES"/>
        </w:rPr>
        <w:t>Indicadores</w:t>
      </w:r>
      <w:r>
        <w:rPr>
          <w:noProof w:val="0"/>
          <w:lang w:val="es-ES"/>
        </w:rPr>
        <w:t>, Productos, Hitos y Factores Determinantes en la ejecución del Proyecto.</w:t>
      </w:r>
    </w:p>
    <w:p w:rsidR="001E403A" w:rsidRPr="00AB305A" w:rsidRDefault="001C5C1A" w:rsidP="00AB305A">
      <w:pPr>
        <w:pStyle w:val="AutoNumpara"/>
        <w:numPr>
          <w:ilvl w:val="1"/>
          <w:numId w:val="12"/>
        </w:numPr>
      </w:pPr>
      <w:r>
        <w:t xml:space="preserve">El monitoreo y seguimiento del Proyecto </w:t>
      </w:r>
      <w:r w:rsidR="001E403A" w:rsidRPr="00AB305A">
        <w:t xml:space="preserve">se realizará sobre la base de </w:t>
      </w:r>
      <w:r>
        <w:t>Hitos Verificables Específicos por P</w:t>
      </w:r>
      <w:r w:rsidR="001E403A" w:rsidRPr="00AB305A">
        <w:t>roducto</w:t>
      </w:r>
      <w:r>
        <w:t>, en relación directa con los Resultados  programados</w:t>
      </w:r>
      <w:r w:rsidR="001E403A" w:rsidRPr="00AB305A">
        <w:t xml:space="preserve">, con mediciones </w:t>
      </w:r>
      <w:r>
        <w:t>mensuales-trimestrales</w:t>
      </w:r>
      <w:r>
        <w:rPr>
          <w:rStyle w:val="FootnoteReference"/>
        </w:rPr>
        <w:footnoteReference w:id="1"/>
      </w:r>
      <w:r>
        <w:t xml:space="preserve"> y anuales </w:t>
      </w:r>
      <w:r w:rsidR="001E403A" w:rsidRPr="00AB305A">
        <w:t>durante su implementación, dirigidas a determinar el cumplimiento de metas y la materialización de productos en los plazos previstos.</w:t>
      </w:r>
    </w:p>
    <w:p w:rsidR="001E403A" w:rsidRDefault="001E403A" w:rsidP="00AB305A">
      <w:pPr>
        <w:pStyle w:val="AutoNumpara"/>
        <w:numPr>
          <w:ilvl w:val="1"/>
          <w:numId w:val="12"/>
        </w:numPr>
      </w:pPr>
      <w:r w:rsidRPr="00AB305A">
        <w:t xml:space="preserve">El Anexo II del POD </w:t>
      </w:r>
      <w:r w:rsidR="00434235">
        <w:t>–</w:t>
      </w:r>
      <w:r w:rsidRPr="00AB305A">
        <w:t xml:space="preserve"> </w:t>
      </w:r>
      <w:r w:rsidRPr="00434235">
        <w:t>Ma</w:t>
      </w:r>
      <w:r w:rsidR="00434235">
        <w:t xml:space="preserve">triz de </w:t>
      </w:r>
      <w:r w:rsidRPr="00434235">
        <w:t>Resultados del Proyecto</w:t>
      </w:r>
      <w:r w:rsidR="00434235">
        <w:t xml:space="preserve">, </w:t>
      </w:r>
      <w:r w:rsidRPr="00AB305A">
        <w:t xml:space="preserve">contiene la programación anual detallada de </w:t>
      </w:r>
      <w:r w:rsidR="00434235">
        <w:t xml:space="preserve">los </w:t>
      </w:r>
      <w:r w:rsidRPr="00AB305A">
        <w:t xml:space="preserve">indicadores </w:t>
      </w:r>
      <w:r w:rsidR="00434235">
        <w:t>de resultado</w:t>
      </w:r>
      <w:r w:rsidR="001C5C1A">
        <w:t xml:space="preserve">, </w:t>
      </w:r>
      <w:r w:rsidR="00434235">
        <w:t xml:space="preserve">productos </w:t>
      </w:r>
      <w:r w:rsidRPr="00AB305A">
        <w:t>esperados</w:t>
      </w:r>
      <w:r w:rsidR="001C5C1A">
        <w:t xml:space="preserve"> e hitos verificables</w:t>
      </w:r>
      <w:r w:rsidR="00434235">
        <w:t xml:space="preserve">, </w:t>
      </w:r>
      <w:r w:rsidRPr="00AB305A">
        <w:t xml:space="preserve">de acuerdo con el </w:t>
      </w:r>
      <w:r>
        <w:t xml:space="preserve">Plan Operativo </w:t>
      </w:r>
      <w:r w:rsidRPr="00434235">
        <w:t>Anual (POA)</w:t>
      </w:r>
      <w:r w:rsidRPr="00AB305A">
        <w:t xml:space="preserve"> </w:t>
      </w:r>
      <w:r w:rsidR="00434235">
        <w:t xml:space="preserve">y Programa de Ejecución del Proyecto (PEP), considerando la información de línea de base respecto de la cual se medirá la ejecución y desempeño </w:t>
      </w:r>
      <w:r w:rsidR="001C5C1A">
        <w:t>de la operaci</w:t>
      </w:r>
      <w:r w:rsidR="005F6770">
        <w:t>ó</w:t>
      </w:r>
      <w:r w:rsidR="001C5C1A">
        <w:t xml:space="preserve">n </w:t>
      </w:r>
      <w:r w:rsidR="00434235">
        <w:t>a lo largo del período de ejecución; la</w:t>
      </w:r>
      <w:r w:rsidR="001C5C1A">
        <w:t>s</w:t>
      </w:r>
      <w:r w:rsidR="00434235">
        <w:t xml:space="preserve"> unidades de medida definidas</w:t>
      </w:r>
      <w:r w:rsidR="001C5C1A">
        <w:t xml:space="preserve">, costos asociados </w:t>
      </w:r>
      <w:r w:rsidR="00434235">
        <w:t>y metas</w:t>
      </w:r>
      <w:r w:rsidR="00434235">
        <w:rPr>
          <w:rStyle w:val="FootnoteReference"/>
        </w:rPr>
        <w:footnoteReference w:id="2"/>
      </w:r>
      <w:r w:rsidR="00434235">
        <w:t xml:space="preserve"> anuales y de fin de proyecto</w:t>
      </w:r>
      <w:r w:rsidRPr="00AB305A">
        <w:t>.</w:t>
      </w:r>
      <w:r w:rsidR="00434235">
        <w:t xml:space="preserve"> </w:t>
      </w:r>
    </w:p>
    <w:p w:rsidR="00434235" w:rsidRPr="00AB305A" w:rsidRDefault="00434235" w:rsidP="00AB305A">
      <w:pPr>
        <w:pStyle w:val="AutoNumpara"/>
        <w:numPr>
          <w:ilvl w:val="1"/>
          <w:numId w:val="12"/>
        </w:numPr>
      </w:pPr>
      <w:r>
        <w:t xml:space="preserve">Los resultados, productos e hitos determinados, las metas y costos asociados programados, factores determinantes en la ejecución y lecciones aprendidas, seran considerados dentro del </w:t>
      </w:r>
      <w:r w:rsidR="005F6770">
        <w:rPr>
          <w:sz w:val="22"/>
          <w:szCs w:val="22"/>
        </w:rPr>
        <w:t>Reporte de Monitoreo del Proyecto</w:t>
      </w:r>
      <w:r w:rsidR="005F6770">
        <w:t xml:space="preserve"> (</w:t>
      </w:r>
      <w:r>
        <w:t>PMR</w:t>
      </w:r>
      <w:r w:rsidR="005F6770">
        <w:t>)</w:t>
      </w:r>
      <w:r>
        <w:t xml:space="preserve"> de la operación.   </w:t>
      </w:r>
    </w:p>
    <w:p w:rsidR="001E403A" w:rsidRPr="001C5C1A" w:rsidRDefault="001E403A" w:rsidP="00AB305A">
      <w:pPr>
        <w:pStyle w:val="AutoNumpara"/>
        <w:numPr>
          <w:ilvl w:val="1"/>
          <w:numId w:val="12"/>
        </w:numPr>
        <w:rPr>
          <w:noProof w:val="0"/>
          <w:color w:val="000000"/>
          <w:lang w:val="es-ES"/>
        </w:rPr>
      </w:pPr>
      <w:r w:rsidRPr="00AB305A">
        <w:rPr>
          <w:noProof w:val="0"/>
          <w:lang w:val="es-ES"/>
        </w:rPr>
        <w:t>La evolución de los indicadores</w:t>
      </w:r>
      <w:r w:rsidR="00434235">
        <w:rPr>
          <w:noProof w:val="0"/>
          <w:lang w:val="es-ES"/>
        </w:rPr>
        <w:t>, productos e hitos</w:t>
      </w:r>
      <w:r w:rsidR="001C5C1A">
        <w:rPr>
          <w:noProof w:val="0"/>
          <w:lang w:val="es-ES"/>
        </w:rPr>
        <w:t xml:space="preserve"> verificables</w:t>
      </w:r>
      <w:r w:rsidR="00434235">
        <w:rPr>
          <w:noProof w:val="0"/>
          <w:lang w:val="es-ES"/>
        </w:rPr>
        <w:t xml:space="preserve">, </w:t>
      </w:r>
      <w:r w:rsidRPr="00AB305A">
        <w:rPr>
          <w:noProof w:val="0"/>
          <w:lang w:val="es-ES"/>
        </w:rPr>
        <w:t xml:space="preserve">será recogida de forma semestral en los informes de avance </w:t>
      </w:r>
      <w:r w:rsidR="00434235">
        <w:rPr>
          <w:noProof w:val="0"/>
          <w:lang w:val="es-ES"/>
        </w:rPr>
        <w:t xml:space="preserve">de proyecto </w:t>
      </w:r>
      <w:r w:rsidRPr="00AB305A">
        <w:rPr>
          <w:noProof w:val="0"/>
          <w:lang w:val="es-ES"/>
        </w:rPr>
        <w:t xml:space="preserve">que preparará </w:t>
      </w:r>
      <w:r>
        <w:rPr>
          <w:noProof w:val="0"/>
          <w:lang w:val="es-ES"/>
        </w:rPr>
        <w:t>la ABC</w:t>
      </w:r>
      <w:r w:rsidRPr="00AB305A">
        <w:rPr>
          <w:noProof w:val="0"/>
          <w:lang w:val="es-ES"/>
        </w:rPr>
        <w:t xml:space="preserve"> y serán reflejados en los informes PMR a preparar por el Especialista </w:t>
      </w:r>
      <w:r w:rsidR="0071722E">
        <w:rPr>
          <w:noProof w:val="0"/>
          <w:lang w:val="es-ES"/>
        </w:rPr>
        <w:t xml:space="preserve">Sectorial </w:t>
      </w:r>
      <w:r w:rsidR="001C5C1A">
        <w:rPr>
          <w:noProof w:val="0"/>
          <w:lang w:val="es-ES"/>
        </w:rPr>
        <w:t xml:space="preserve">y Analista de Operaciones </w:t>
      </w:r>
      <w:r w:rsidRPr="00AB305A">
        <w:rPr>
          <w:noProof w:val="0"/>
          <w:lang w:val="es-ES"/>
        </w:rPr>
        <w:t>a cargo</w:t>
      </w:r>
      <w:r w:rsidR="001C5C1A">
        <w:rPr>
          <w:noProof w:val="0"/>
          <w:lang w:val="es-ES"/>
        </w:rPr>
        <w:t>.</w:t>
      </w:r>
    </w:p>
    <w:p w:rsidR="001C5C1A" w:rsidRPr="00F734B7" w:rsidRDefault="001C5C1A" w:rsidP="00AB305A">
      <w:pPr>
        <w:pStyle w:val="AutoNumpara"/>
        <w:numPr>
          <w:ilvl w:val="1"/>
          <w:numId w:val="12"/>
        </w:numPr>
        <w:rPr>
          <w:noProof w:val="0"/>
          <w:color w:val="000000"/>
          <w:lang w:val="es-ES"/>
        </w:rPr>
      </w:pPr>
      <w:r>
        <w:rPr>
          <w:noProof w:val="0"/>
          <w:lang w:val="es-ES"/>
        </w:rPr>
        <w:t>En el cuadro a continuación, se define la mat</w:t>
      </w:r>
      <w:r w:rsidR="00F734B7">
        <w:rPr>
          <w:noProof w:val="0"/>
          <w:lang w:val="es-ES"/>
        </w:rPr>
        <w:t>riz de evaluación y seguimiento para la operación, de acuerdo a la Matriz de Resultados definida:</w:t>
      </w:r>
    </w:p>
    <w:p w:rsidR="00F734B7" w:rsidRPr="00B2260C" w:rsidRDefault="00F734B7" w:rsidP="00F734B7">
      <w:pPr>
        <w:pStyle w:val="AutoNumpara"/>
        <w:numPr>
          <w:ilvl w:val="0"/>
          <w:numId w:val="0"/>
        </w:numPr>
        <w:ind w:left="720"/>
        <w:rPr>
          <w:noProof w:val="0"/>
          <w:color w:val="000000"/>
          <w:lang w:val="es-ES"/>
        </w:rPr>
      </w:pPr>
    </w:p>
    <w:p w:rsidR="009D0290" w:rsidRDefault="009D0290" w:rsidP="00DA0CD0">
      <w:pPr>
        <w:jc w:val="center"/>
        <w:rPr>
          <w:b/>
          <w:sz w:val="20"/>
          <w:lang w:val="es-ES"/>
        </w:rPr>
      </w:pPr>
    </w:p>
    <w:p w:rsidR="0071722E" w:rsidRDefault="0071722E" w:rsidP="00DA0CD0">
      <w:pPr>
        <w:jc w:val="center"/>
        <w:rPr>
          <w:b/>
          <w:sz w:val="20"/>
          <w:lang w:val="es-ES"/>
        </w:rPr>
      </w:pPr>
    </w:p>
    <w:p w:rsidR="0071722E" w:rsidRDefault="0071722E" w:rsidP="00DA0CD0">
      <w:pPr>
        <w:jc w:val="center"/>
        <w:rPr>
          <w:b/>
          <w:sz w:val="20"/>
          <w:lang w:val="es-ES"/>
        </w:rPr>
      </w:pPr>
    </w:p>
    <w:p w:rsidR="0071722E" w:rsidRDefault="0071722E" w:rsidP="00DA0CD0">
      <w:pPr>
        <w:jc w:val="center"/>
        <w:rPr>
          <w:b/>
          <w:sz w:val="20"/>
          <w:lang w:val="es-ES"/>
        </w:rPr>
      </w:pPr>
    </w:p>
    <w:p w:rsidR="00EA1864" w:rsidRDefault="001E403A" w:rsidP="00DA0CD0">
      <w:pPr>
        <w:jc w:val="center"/>
        <w:rPr>
          <w:b/>
          <w:sz w:val="20"/>
          <w:lang w:val="es-ES"/>
        </w:rPr>
      </w:pPr>
      <w:r w:rsidRPr="00B2260C">
        <w:rPr>
          <w:b/>
          <w:sz w:val="20"/>
          <w:lang w:val="es-ES"/>
        </w:rPr>
        <w:t>Cuadro 1</w:t>
      </w:r>
      <w:r w:rsidR="00EA1864">
        <w:rPr>
          <w:b/>
          <w:sz w:val="20"/>
          <w:lang w:val="es-ES"/>
        </w:rPr>
        <w:t xml:space="preserve">. </w:t>
      </w:r>
      <w:r w:rsidR="00D42A09">
        <w:rPr>
          <w:b/>
          <w:sz w:val="20"/>
          <w:lang w:val="es-ES"/>
        </w:rPr>
        <w:t xml:space="preserve">Matriz de </w:t>
      </w:r>
      <w:r w:rsidR="00B75ED9">
        <w:rPr>
          <w:b/>
          <w:sz w:val="20"/>
          <w:lang w:val="es-ES"/>
        </w:rPr>
        <w:t xml:space="preserve">monitoreo y </w:t>
      </w:r>
      <w:r w:rsidRPr="00B2260C">
        <w:rPr>
          <w:b/>
          <w:sz w:val="20"/>
          <w:lang w:val="es-ES"/>
        </w:rPr>
        <w:t>seguimiento</w:t>
      </w:r>
    </w:p>
    <w:p w:rsidR="00B75ED9" w:rsidRPr="00B75ED9" w:rsidRDefault="00B75ED9" w:rsidP="00DA0CD0">
      <w:pPr>
        <w:jc w:val="center"/>
        <w:rPr>
          <w:b/>
          <w:sz w:val="20"/>
        </w:rPr>
      </w:pPr>
    </w:p>
    <w:tbl>
      <w:tblPr>
        <w:tblW w:w="9191" w:type="dxa"/>
        <w:jc w:val="center"/>
        <w:tblInd w:w="1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1"/>
        <w:gridCol w:w="990"/>
        <w:gridCol w:w="900"/>
        <w:gridCol w:w="1350"/>
        <w:gridCol w:w="3290"/>
      </w:tblGrid>
      <w:tr w:rsidR="001042AA" w:rsidRPr="001C5C1A" w:rsidTr="007B2857">
        <w:trPr>
          <w:tblHeader/>
          <w:jc w:val="center"/>
        </w:trPr>
        <w:tc>
          <w:tcPr>
            <w:tcW w:w="2661" w:type="dxa"/>
            <w:tcBorders>
              <w:left w:val="single" w:sz="4" w:space="0" w:color="auto"/>
            </w:tcBorders>
            <w:shd w:val="clear" w:color="auto" w:fill="548DD4" w:themeFill="text2" w:themeFillTint="99"/>
            <w:vAlign w:val="center"/>
          </w:tcPr>
          <w:p w:rsidR="001042AA" w:rsidRPr="001C5C1A" w:rsidRDefault="001042AA" w:rsidP="007B2857">
            <w:pPr>
              <w:jc w:val="center"/>
              <w:rPr>
                <w:sz w:val="18"/>
                <w:szCs w:val="18"/>
                <w:lang w:val="es-BO"/>
              </w:rPr>
            </w:pPr>
            <w:r w:rsidRPr="001C5C1A">
              <w:rPr>
                <w:b/>
                <w:sz w:val="18"/>
                <w:szCs w:val="18"/>
                <w:lang w:val="es-BO"/>
              </w:rPr>
              <w:t>PRODUCTOS</w:t>
            </w:r>
          </w:p>
        </w:tc>
        <w:tc>
          <w:tcPr>
            <w:tcW w:w="990" w:type="dxa"/>
            <w:shd w:val="clear" w:color="auto" w:fill="548DD4" w:themeFill="text2" w:themeFillTint="99"/>
            <w:vAlign w:val="center"/>
          </w:tcPr>
          <w:p w:rsidR="001042AA" w:rsidRPr="001C5C1A" w:rsidRDefault="001042AA" w:rsidP="007B2857">
            <w:pPr>
              <w:jc w:val="center"/>
              <w:rPr>
                <w:b/>
                <w:sz w:val="18"/>
                <w:szCs w:val="18"/>
                <w:lang w:val="es-BO"/>
              </w:rPr>
            </w:pPr>
            <w:r w:rsidRPr="001C5C1A">
              <w:rPr>
                <w:b/>
                <w:sz w:val="18"/>
                <w:szCs w:val="18"/>
                <w:lang w:val="es-BO"/>
              </w:rPr>
              <w:t>Unidad</w:t>
            </w:r>
          </w:p>
        </w:tc>
        <w:tc>
          <w:tcPr>
            <w:tcW w:w="900" w:type="dxa"/>
            <w:shd w:val="clear" w:color="auto" w:fill="548DD4" w:themeFill="text2" w:themeFillTint="99"/>
            <w:vAlign w:val="center"/>
          </w:tcPr>
          <w:p w:rsidR="001042AA" w:rsidRPr="001C5C1A" w:rsidRDefault="001042AA" w:rsidP="007B2857">
            <w:pPr>
              <w:jc w:val="center"/>
              <w:rPr>
                <w:b/>
                <w:sz w:val="18"/>
                <w:szCs w:val="18"/>
                <w:lang w:val="es-BO"/>
              </w:rPr>
            </w:pPr>
            <w:r w:rsidRPr="001C5C1A">
              <w:rPr>
                <w:b/>
                <w:sz w:val="18"/>
                <w:szCs w:val="18"/>
                <w:lang w:val="es-BO"/>
              </w:rPr>
              <w:t>Cantidad Total</w:t>
            </w:r>
          </w:p>
        </w:tc>
        <w:tc>
          <w:tcPr>
            <w:tcW w:w="1350" w:type="dxa"/>
            <w:shd w:val="clear" w:color="auto" w:fill="548DD4" w:themeFill="text2" w:themeFillTint="99"/>
            <w:vAlign w:val="center"/>
          </w:tcPr>
          <w:p w:rsidR="001042AA" w:rsidRPr="001C5C1A" w:rsidRDefault="001042AA" w:rsidP="007B2857">
            <w:pPr>
              <w:jc w:val="center"/>
              <w:rPr>
                <w:b/>
                <w:sz w:val="18"/>
                <w:szCs w:val="18"/>
                <w:lang w:val="es-BO"/>
              </w:rPr>
            </w:pPr>
            <w:r w:rsidRPr="001C5C1A">
              <w:rPr>
                <w:b/>
                <w:sz w:val="18"/>
                <w:szCs w:val="18"/>
                <w:lang w:val="es-BO"/>
              </w:rPr>
              <w:t xml:space="preserve">Frecuencia para efectos de medición y seguimiento </w:t>
            </w:r>
          </w:p>
        </w:tc>
        <w:tc>
          <w:tcPr>
            <w:tcW w:w="3290" w:type="dxa"/>
            <w:tcBorders>
              <w:right w:val="single" w:sz="4" w:space="0" w:color="auto"/>
            </w:tcBorders>
            <w:shd w:val="clear" w:color="auto" w:fill="548DD4" w:themeFill="text2" w:themeFillTint="99"/>
            <w:vAlign w:val="center"/>
          </w:tcPr>
          <w:p w:rsidR="001042AA" w:rsidRPr="001C5C1A" w:rsidRDefault="001042AA" w:rsidP="007B2857">
            <w:pPr>
              <w:jc w:val="center"/>
              <w:rPr>
                <w:b/>
                <w:sz w:val="18"/>
                <w:szCs w:val="18"/>
                <w:lang w:val="es-BO"/>
              </w:rPr>
            </w:pPr>
            <w:r w:rsidRPr="001C5C1A">
              <w:rPr>
                <w:b/>
                <w:sz w:val="18"/>
                <w:szCs w:val="18"/>
                <w:lang w:val="es-BO"/>
              </w:rPr>
              <w:t>Observaciones/ Medio de verificación</w:t>
            </w:r>
          </w:p>
        </w:tc>
      </w:tr>
      <w:tr w:rsidR="001042AA" w:rsidRPr="001C5C1A" w:rsidTr="007B2857">
        <w:trPr>
          <w:jc w:val="center"/>
        </w:trPr>
        <w:tc>
          <w:tcPr>
            <w:tcW w:w="9191" w:type="dxa"/>
            <w:gridSpan w:val="5"/>
            <w:tcBorders>
              <w:left w:val="single" w:sz="4" w:space="0" w:color="auto"/>
              <w:bottom w:val="single" w:sz="4" w:space="0" w:color="auto"/>
              <w:right w:val="single" w:sz="4" w:space="0" w:color="auto"/>
            </w:tcBorders>
            <w:shd w:val="clear" w:color="auto" w:fill="E5DFEC" w:themeFill="accent4" w:themeFillTint="33"/>
            <w:vAlign w:val="center"/>
          </w:tcPr>
          <w:p w:rsidR="001042AA" w:rsidRPr="001C5C1A" w:rsidRDefault="001042AA" w:rsidP="007B2857">
            <w:pPr>
              <w:rPr>
                <w:b/>
                <w:sz w:val="18"/>
                <w:szCs w:val="18"/>
                <w:lang w:val="es-BO"/>
              </w:rPr>
            </w:pPr>
            <w:r w:rsidRPr="0071722E">
              <w:rPr>
                <w:b/>
                <w:sz w:val="20"/>
                <w:lang w:val="es-BO"/>
              </w:rPr>
              <w:t>Componente I. Obras Civiles</w:t>
            </w:r>
            <w:r>
              <w:rPr>
                <w:b/>
                <w:sz w:val="20"/>
                <w:lang w:val="es-BO"/>
              </w:rPr>
              <w:t xml:space="preserve"> y seguridad vial</w:t>
            </w:r>
          </w:p>
        </w:tc>
      </w:tr>
      <w:tr w:rsidR="001042AA" w:rsidRPr="001C5C1A" w:rsidTr="007B2857">
        <w:trPr>
          <w:jc w:val="center"/>
        </w:trPr>
        <w:tc>
          <w:tcPr>
            <w:tcW w:w="2661" w:type="dxa"/>
            <w:tcBorders>
              <w:left w:val="single" w:sz="4" w:space="0" w:color="auto"/>
              <w:bottom w:val="single" w:sz="4" w:space="0" w:color="auto"/>
            </w:tcBorders>
            <w:shd w:val="clear" w:color="auto" w:fill="DBE5F1" w:themeFill="accent1" w:themeFillTint="33"/>
            <w:vAlign w:val="center"/>
          </w:tcPr>
          <w:p w:rsidR="001042AA" w:rsidRPr="00CD28FE" w:rsidRDefault="001042AA" w:rsidP="007B2857">
            <w:pPr>
              <w:pStyle w:val="NoSpacing"/>
              <w:rPr>
                <w:b/>
                <w:sz w:val="18"/>
                <w:szCs w:val="18"/>
                <w:lang w:val="es-BO"/>
              </w:rPr>
            </w:pPr>
            <w:r w:rsidRPr="00CD28FE">
              <w:rPr>
                <w:b/>
                <w:sz w:val="18"/>
                <w:szCs w:val="18"/>
                <w:lang w:val="es-BO"/>
              </w:rPr>
              <w:t>Producto 1: 10</w:t>
            </w:r>
            <w:r>
              <w:rPr>
                <w:b/>
                <w:sz w:val="18"/>
                <w:szCs w:val="18"/>
                <w:lang w:val="es-BO"/>
              </w:rPr>
              <w:t>.</w:t>
            </w:r>
            <w:r w:rsidRPr="00CD28FE">
              <w:rPr>
                <w:b/>
                <w:sz w:val="18"/>
                <w:szCs w:val="18"/>
                <w:lang w:val="es-BO"/>
              </w:rPr>
              <w:t>6 Kilómetros rehabilitados y mejorados en la Autopista Tramo La Paz- El Alto.</w:t>
            </w:r>
            <w:r w:rsidRPr="00CD28FE">
              <w:rPr>
                <w:rStyle w:val="FootnoteReference"/>
                <w:sz w:val="18"/>
                <w:szCs w:val="18"/>
                <w:lang w:val="es-BO"/>
              </w:rPr>
              <w:footnoteReference w:id="3"/>
            </w:r>
            <w:r w:rsidRPr="00CD28FE">
              <w:rPr>
                <w:b/>
                <w:sz w:val="18"/>
                <w:szCs w:val="18"/>
                <w:lang w:val="es-BO"/>
              </w:rPr>
              <w:t>.</w:t>
            </w:r>
          </w:p>
        </w:tc>
        <w:tc>
          <w:tcPr>
            <w:tcW w:w="990" w:type="dxa"/>
            <w:tcBorders>
              <w:bottom w:val="single" w:sz="4" w:space="0" w:color="auto"/>
            </w:tcBorders>
            <w:shd w:val="clear" w:color="auto" w:fill="DBE5F1" w:themeFill="accent1" w:themeFillTint="33"/>
            <w:vAlign w:val="center"/>
          </w:tcPr>
          <w:p w:rsidR="001042AA" w:rsidRPr="00CD28FE" w:rsidRDefault="001042AA" w:rsidP="007B2857">
            <w:pPr>
              <w:jc w:val="center"/>
              <w:rPr>
                <w:b/>
                <w:sz w:val="18"/>
                <w:szCs w:val="18"/>
                <w:lang w:val="es-BO"/>
              </w:rPr>
            </w:pPr>
            <w:r w:rsidRPr="00CD28FE">
              <w:rPr>
                <w:b/>
                <w:sz w:val="18"/>
                <w:szCs w:val="18"/>
                <w:lang w:val="es-BO"/>
              </w:rPr>
              <w:t>Km</w:t>
            </w:r>
          </w:p>
        </w:tc>
        <w:tc>
          <w:tcPr>
            <w:tcW w:w="900" w:type="dxa"/>
            <w:tcBorders>
              <w:bottom w:val="single" w:sz="4" w:space="0" w:color="auto"/>
            </w:tcBorders>
            <w:shd w:val="clear" w:color="auto" w:fill="DBE5F1" w:themeFill="accent1" w:themeFillTint="33"/>
            <w:vAlign w:val="center"/>
          </w:tcPr>
          <w:p w:rsidR="001042AA" w:rsidRPr="00CD28FE" w:rsidRDefault="001042AA" w:rsidP="007B2857">
            <w:pPr>
              <w:jc w:val="center"/>
              <w:rPr>
                <w:b/>
                <w:sz w:val="18"/>
                <w:szCs w:val="18"/>
                <w:lang w:val="es-BO"/>
              </w:rPr>
            </w:pPr>
            <w:r w:rsidRPr="00CD28FE">
              <w:rPr>
                <w:b/>
                <w:sz w:val="18"/>
                <w:szCs w:val="18"/>
                <w:lang w:val="es-BO"/>
              </w:rPr>
              <w:t>10.6</w:t>
            </w:r>
          </w:p>
        </w:tc>
        <w:tc>
          <w:tcPr>
            <w:tcW w:w="1350" w:type="dxa"/>
            <w:tcBorders>
              <w:bottom w:val="single" w:sz="4" w:space="0" w:color="auto"/>
            </w:tcBorders>
            <w:shd w:val="clear" w:color="auto" w:fill="DBE5F1" w:themeFill="accent1" w:themeFillTint="33"/>
            <w:vAlign w:val="center"/>
          </w:tcPr>
          <w:p w:rsidR="001042AA" w:rsidRPr="00CD28FE" w:rsidRDefault="001042AA" w:rsidP="007B2857">
            <w:pPr>
              <w:jc w:val="center"/>
              <w:rPr>
                <w:b/>
                <w:sz w:val="18"/>
                <w:szCs w:val="18"/>
                <w:lang w:val="es-BO"/>
              </w:rPr>
            </w:pPr>
            <w:r w:rsidRPr="00CD28FE">
              <w:rPr>
                <w:b/>
                <w:sz w:val="18"/>
                <w:szCs w:val="18"/>
                <w:lang w:val="es-BO"/>
              </w:rPr>
              <w:t>A la conclusión de las obras</w:t>
            </w:r>
          </w:p>
        </w:tc>
        <w:tc>
          <w:tcPr>
            <w:tcW w:w="3290" w:type="dxa"/>
            <w:tcBorders>
              <w:bottom w:val="single" w:sz="4" w:space="0" w:color="auto"/>
              <w:right w:val="single" w:sz="4" w:space="0" w:color="auto"/>
            </w:tcBorders>
            <w:shd w:val="clear" w:color="auto" w:fill="DBE5F1" w:themeFill="accent1" w:themeFillTint="33"/>
            <w:vAlign w:val="center"/>
          </w:tcPr>
          <w:p w:rsidR="001042AA" w:rsidRPr="00CD28FE" w:rsidRDefault="001042AA" w:rsidP="007B2857">
            <w:pPr>
              <w:jc w:val="center"/>
              <w:rPr>
                <w:b/>
                <w:sz w:val="18"/>
                <w:szCs w:val="18"/>
                <w:lang w:val="es-BO"/>
              </w:rPr>
            </w:pPr>
            <w:r w:rsidRPr="00CD28FE">
              <w:rPr>
                <w:b/>
                <w:sz w:val="18"/>
                <w:szCs w:val="18"/>
                <w:lang w:val="es-BO"/>
              </w:rPr>
              <w:t>Informe final de aceptación de la ejecución de las obras (ABC)</w:t>
            </w:r>
          </w:p>
        </w:tc>
      </w:tr>
      <w:tr w:rsidR="001042AA" w:rsidRPr="001C5C1A" w:rsidTr="007B2857">
        <w:trPr>
          <w:jc w:val="center"/>
        </w:trPr>
        <w:tc>
          <w:tcPr>
            <w:tcW w:w="9191" w:type="dxa"/>
            <w:gridSpan w:val="5"/>
            <w:tcBorders>
              <w:left w:val="single" w:sz="4" w:space="0" w:color="auto"/>
              <w:bottom w:val="single" w:sz="4" w:space="0" w:color="auto"/>
              <w:right w:val="single" w:sz="4" w:space="0" w:color="auto"/>
            </w:tcBorders>
            <w:shd w:val="clear" w:color="auto" w:fill="D9D9D9" w:themeFill="background1" w:themeFillShade="D9"/>
            <w:vAlign w:val="center"/>
          </w:tcPr>
          <w:p w:rsidR="001042AA" w:rsidRPr="00CD28FE" w:rsidRDefault="001042AA" w:rsidP="007B2857">
            <w:pPr>
              <w:rPr>
                <w:b/>
                <w:sz w:val="18"/>
                <w:szCs w:val="18"/>
                <w:lang w:val="es-BO"/>
              </w:rPr>
            </w:pPr>
            <w:r w:rsidRPr="00CD28FE">
              <w:rPr>
                <w:b/>
                <w:sz w:val="18"/>
                <w:szCs w:val="18"/>
                <w:lang w:val="es-BO"/>
              </w:rPr>
              <w:t>HITOS</w:t>
            </w:r>
          </w:p>
        </w:tc>
      </w:tr>
      <w:tr w:rsidR="001042AA" w:rsidRPr="001C5C1A" w:rsidTr="007B2857">
        <w:trPr>
          <w:trHeight w:val="359"/>
          <w:jc w:val="center"/>
        </w:trPr>
        <w:tc>
          <w:tcPr>
            <w:tcW w:w="2661" w:type="dxa"/>
            <w:tcBorders>
              <w:left w:val="single" w:sz="4" w:space="0" w:color="auto"/>
              <w:bottom w:val="single" w:sz="4" w:space="0" w:color="auto"/>
            </w:tcBorders>
            <w:shd w:val="clear" w:color="auto" w:fill="auto"/>
            <w:vAlign w:val="center"/>
          </w:tcPr>
          <w:p w:rsidR="001042AA" w:rsidRPr="00CD28FE" w:rsidRDefault="001042AA" w:rsidP="007B2857">
            <w:pPr>
              <w:pStyle w:val="NoSpacing"/>
              <w:ind w:left="303"/>
              <w:rPr>
                <w:spacing w:val="-3"/>
                <w:sz w:val="18"/>
                <w:szCs w:val="18"/>
                <w:lang w:val="es-BO"/>
              </w:rPr>
            </w:pPr>
            <w:r w:rsidRPr="00CD28FE">
              <w:rPr>
                <w:sz w:val="18"/>
                <w:szCs w:val="18"/>
                <w:lang w:val="es-BO"/>
              </w:rPr>
              <w:t>Capa base construida</w:t>
            </w:r>
          </w:p>
        </w:tc>
        <w:tc>
          <w:tcPr>
            <w:tcW w:w="990" w:type="dxa"/>
            <w:tcBorders>
              <w:bottom w:val="single" w:sz="4" w:space="0" w:color="auto"/>
            </w:tcBorders>
            <w:vAlign w:val="center"/>
          </w:tcPr>
          <w:p w:rsidR="001042AA" w:rsidRPr="00CD28FE" w:rsidRDefault="001042AA" w:rsidP="007B2857">
            <w:pPr>
              <w:jc w:val="center"/>
              <w:rPr>
                <w:sz w:val="18"/>
                <w:szCs w:val="18"/>
                <w:lang w:val="pt-BR"/>
              </w:rPr>
            </w:pPr>
            <w:proofErr w:type="gramStart"/>
            <w:r w:rsidRPr="00CD28FE">
              <w:rPr>
                <w:sz w:val="18"/>
                <w:szCs w:val="18"/>
                <w:lang w:val="pt-BR"/>
              </w:rPr>
              <w:t>m</w:t>
            </w:r>
            <w:r w:rsidRPr="00CD28FE">
              <w:rPr>
                <w:sz w:val="18"/>
                <w:szCs w:val="18"/>
                <w:vertAlign w:val="superscript"/>
                <w:lang w:val="pt-BR"/>
              </w:rPr>
              <w:t>3</w:t>
            </w:r>
            <w:proofErr w:type="gramEnd"/>
          </w:p>
        </w:tc>
        <w:tc>
          <w:tcPr>
            <w:tcW w:w="900" w:type="dxa"/>
            <w:tcBorders>
              <w:bottom w:val="single" w:sz="4" w:space="0" w:color="auto"/>
            </w:tcBorders>
            <w:vAlign w:val="center"/>
          </w:tcPr>
          <w:p w:rsidR="001042AA" w:rsidRPr="00CD28FE" w:rsidRDefault="001042AA" w:rsidP="007B2857">
            <w:pPr>
              <w:jc w:val="center"/>
              <w:rPr>
                <w:sz w:val="18"/>
                <w:szCs w:val="18"/>
                <w:lang w:val="es-BO"/>
              </w:rPr>
            </w:pPr>
            <w:r w:rsidRPr="00CD28FE">
              <w:rPr>
                <w:sz w:val="18"/>
                <w:szCs w:val="18"/>
                <w:lang w:val="es-BO"/>
              </w:rPr>
              <w:t>25.295</w:t>
            </w:r>
          </w:p>
        </w:tc>
        <w:tc>
          <w:tcPr>
            <w:tcW w:w="1350" w:type="dxa"/>
            <w:vMerge w:val="restart"/>
            <w:shd w:val="clear" w:color="auto" w:fill="auto"/>
            <w:vAlign w:val="center"/>
          </w:tcPr>
          <w:p w:rsidR="001042AA" w:rsidRPr="00CD28FE" w:rsidRDefault="001042AA" w:rsidP="007B2857">
            <w:pPr>
              <w:jc w:val="center"/>
              <w:rPr>
                <w:sz w:val="18"/>
                <w:szCs w:val="18"/>
                <w:lang w:val="es-BO"/>
              </w:rPr>
            </w:pPr>
            <w:r w:rsidRPr="00CD28FE">
              <w:rPr>
                <w:sz w:val="18"/>
                <w:szCs w:val="18"/>
                <w:lang w:val="es-BO"/>
              </w:rPr>
              <w:t>Trimestral.</w:t>
            </w:r>
          </w:p>
        </w:tc>
        <w:tc>
          <w:tcPr>
            <w:tcW w:w="3290" w:type="dxa"/>
            <w:vMerge w:val="restart"/>
            <w:tcBorders>
              <w:right w:val="single" w:sz="4" w:space="0" w:color="auto"/>
            </w:tcBorders>
            <w:shd w:val="clear" w:color="auto" w:fill="auto"/>
          </w:tcPr>
          <w:p w:rsidR="001042AA" w:rsidRPr="00CD28FE" w:rsidRDefault="001042AA" w:rsidP="007B2857">
            <w:pPr>
              <w:jc w:val="both"/>
              <w:rPr>
                <w:sz w:val="18"/>
                <w:szCs w:val="18"/>
                <w:lang w:val="es-BO"/>
              </w:rPr>
            </w:pPr>
            <w:r w:rsidRPr="00CD28FE">
              <w:rPr>
                <w:sz w:val="18"/>
                <w:szCs w:val="18"/>
                <w:lang w:val="es-BO"/>
              </w:rPr>
              <w:t xml:space="preserve">Se verificará la ejecución mediante Informes de Avance de obra elaborados por la Supervisión y aprobados por la ABC. </w:t>
            </w:r>
          </w:p>
        </w:tc>
      </w:tr>
      <w:tr w:rsidR="001042AA" w:rsidRPr="001C5C1A" w:rsidTr="007B2857">
        <w:trPr>
          <w:trHeight w:val="350"/>
          <w:jc w:val="center"/>
        </w:trPr>
        <w:tc>
          <w:tcPr>
            <w:tcW w:w="2661" w:type="dxa"/>
            <w:tcBorders>
              <w:left w:val="single" w:sz="4" w:space="0" w:color="auto"/>
              <w:bottom w:val="single" w:sz="4" w:space="0" w:color="auto"/>
            </w:tcBorders>
            <w:shd w:val="clear" w:color="auto" w:fill="auto"/>
            <w:vAlign w:val="center"/>
          </w:tcPr>
          <w:p w:rsidR="001042AA" w:rsidRPr="00CD28FE" w:rsidRDefault="001042AA" w:rsidP="007B2857">
            <w:pPr>
              <w:pStyle w:val="NoSpacing"/>
              <w:ind w:left="303"/>
              <w:rPr>
                <w:spacing w:val="-3"/>
                <w:sz w:val="18"/>
                <w:szCs w:val="18"/>
                <w:lang w:val="es-BO"/>
              </w:rPr>
            </w:pPr>
            <w:r w:rsidRPr="0055635B">
              <w:rPr>
                <w:spacing w:val="-3"/>
                <w:sz w:val="18"/>
                <w:szCs w:val="18"/>
                <w:lang w:val="es-BO"/>
              </w:rPr>
              <w:t xml:space="preserve">Losa de pavimento de </w:t>
            </w:r>
            <w:proofErr w:type="spellStart"/>
            <w:r w:rsidRPr="0055635B">
              <w:rPr>
                <w:spacing w:val="-3"/>
                <w:sz w:val="18"/>
                <w:szCs w:val="18"/>
                <w:lang w:val="es-BO"/>
              </w:rPr>
              <w:t>hormigon</w:t>
            </w:r>
            <w:proofErr w:type="spellEnd"/>
            <w:r w:rsidRPr="0055635B">
              <w:rPr>
                <w:spacing w:val="-3"/>
                <w:sz w:val="18"/>
                <w:szCs w:val="18"/>
                <w:lang w:val="es-BO"/>
              </w:rPr>
              <w:t xml:space="preserve"> construida</w:t>
            </w:r>
          </w:p>
        </w:tc>
        <w:tc>
          <w:tcPr>
            <w:tcW w:w="990" w:type="dxa"/>
            <w:tcBorders>
              <w:bottom w:val="single" w:sz="4" w:space="0" w:color="auto"/>
            </w:tcBorders>
            <w:vAlign w:val="center"/>
          </w:tcPr>
          <w:p w:rsidR="001042AA" w:rsidRPr="00CD28FE" w:rsidRDefault="001042AA" w:rsidP="007B2857">
            <w:pPr>
              <w:jc w:val="center"/>
              <w:rPr>
                <w:sz w:val="18"/>
                <w:szCs w:val="18"/>
                <w:lang w:val="pt-BR"/>
              </w:rPr>
            </w:pPr>
            <w:proofErr w:type="gramStart"/>
            <w:r w:rsidRPr="00CD28FE">
              <w:rPr>
                <w:sz w:val="18"/>
                <w:szCs w:val="18"/>
                <w:lang w:val="pt-BR"/>
              </w:rPr>
              <w:t>m</w:t>
            </w:r>
            <w:r w:rsidRPr="00CD28FE">
              <w:rPr>
                <w:sz w:val="18"/>
                <w:szCs w:val="18"/>
                <w:vertAlign w:val="superscript"/>
                <w:lang w:val="pt-BR"/>
              </w:rPr>
              <w:t>3</w:t>
            </w:r>
            <w:proofErr w:type="gramEnd"/>
          </w:p>
        </w:tc>
        <w:tc>
          <w:tcPr>
            <w:tcW w:w="900" w:type="dxa"/>
            <w:tcBorders>
              <w:bottom w:val="single" w:sz="4" w:space="0" w:color="auto"/>
            </w:tcBorders>
            <w:vAlign w:val="center"/>
          </w:tcPr>
          <w:p w:rsidR="001042AA" w:rsidRPr="00CD28FE" w:rsidRDefault="001042AA" w:rsidP="007B2857">
            <w:pPr>
              <w:jc w:val="center"/>
              <w:rPr>
                <w:sz w:val="18"/>
                <w:szCs w:val="18"/>
                <w:lang w:val="es-BO"/>
              </w:rPr>
            </w:pPr>
            <w:r w:rsidRPr="00CD28FE">
              <w:rPr>
                <w:sz w:val="18"/>
                <w:szCs w:val="18"/>
                <w:lang w:val="es-BO"/>
              </w:rPr>
              <w:t>70.747</w:t>
            </w:r>
          </w:p>
        </w:tc>
        <w:tc>
          <w:tcPr>
            <w:tcW w:w="1350" w:type="dxa"/>
            <w:vMerge/>
            <w:shd w:val="clear" w:color="auto" w:fill="auto"/>
            <w:vAlign w:val="center"/>
          </w:tcPr>
          <w:p w:rsidR="001042AA" w:rsidRPr="00CD28FE" w:rsidRDefault="001042AA" w:rsidP="007B2857">
            <w:pPr>
              <w:jc w:val="center"/>
              <w:rPr>
                <w:sz w:val="18"/>
                <w:szCs w:val="18"/>
                <w:lang w:val="es-BO"/>
              </w:rPr>
            </w:pPr>
          </w:p>
        </w:tc>
        <w:tc>
          <w:tcPr>
            <w:tcW w:w="3290" w:type="dxa"/>
            <w:vMerge/>
            <w:tcBorders>
              <w:right w:val="single" w:sz="4" w:space="0" w:color="auto"/>
            </w:tcBorders>
            <w:shd w:val="clear" w:color="auto" w:fill="auto"/>
          </w:tcPr>
          <w:p w:rsidR="001042AA" w:rsidRPr="00CD28FE" w:rsidRDefault="001042AA" w:rsidP="007B2857">
            <w:pPr>
              <w:jc w:val="both"/>
              <w:rPr>
                <w:sz w:val="18"/>
                <w:szCs w:val="18"/>
              </w:rPr>
            </w:pPr>
          </w:p>
        </w:tc>
      </w:tr>
      <w:tr w:rsidR="001042AA" w:rsidRPr="001C5C1A" w:rsidTr="007B2857">
        <w:trPr>
          <w:jc w:val="center"/>
        </w:trPr>
        <w:tc>
          <w:tcPr>
            <w:tcW w:w="2661" w:type="dxa"/>
            <w:tcBorders>
              <w:left w:val="single" w:sz="4" w:space="0" w:color="auto"/>
              <w:bottom w:val="single" w:sz="4" w:space="0" w:color="auto"/>
            </w:tcBorders>
            <w:shd w:val="clear" w:color="auto" w:fill="DBE5F1" w:themeFill="accent1" w:themeFillTint="33"/>
            <w:vAlign w:val="center"/>
          </w:tcPr>
          <w:p w:rsidR="001042AA" w:rsidRPr="00CD28FE" w:rsidRDefault="001042AA" w:rsidP="007B2857">
            <w:pPr>
              <w:pStyle w:val="NoSpacing"/>
              <w:rPr>
                <w:b/>
                <w:sz w:val="18"/>
                <w:szCs w:val="18"/>
                <w:lang w:val="es-BO"/>
              </w:rPr>
            </w:pPr>
            <w:r w:rsidRPr="00CD28FE">
              <w:rPr>
                <w:b/>
                <w:sz w:val="18"/>
                <w:szCs w:val="18"/>
                <w:lang w:val="es-BO"/>
              </w:rPr>
              <w:t>Producto 2: 10.6 Kilómetros que cuentan con medidas de seguridad vial implementadas en la Autopista Tramo La Paz- El Alto.</w:t>
            </w:r>
          </w:p>
        </w:tc>
        <w:tc>
          <w:tcPr>
            <w:tcW w:w="990" w:type="dxa"/>
            <w:tcBorders>
              <w:bottom w:val="single" w:sz="4" w:space="0" w:color="auto"/>
            </w:tcBorders>
            <w:shd w:val="clear" w:color="auto" w:fill="DBE5F1" w:themeFill="accent1" w:themeFillTint="33"/>
            <w:vAlign w:val="center"/>
          </w:tcPr>
          <w:p w:rsidR="001042AA" w:rsidRPr="00CD28FE" w:rsidRDefault="001042AA" w:rsidP="007B2857">
            <w:pPr>
              <w:jc w:val="center"/>
              <w:rPr>
                <w:b/>
                <w:sz w:val="18"/>
                <w:szCs w:val="18"/>
                <w:lang w:val="es-BO"/>
              </w:rPr>
            </w:pPr>
            <w:r w:rsidRPr="00CD28FE">
              <w:rPr>
                <w:b/>
                <w:sz w:val="18"/>
                <w:szCs w:val="18"/>
                <w:lang w:val="es-BO"/>
              </w:rPr>
              <w:t>Km</w:t>
            </w:r>
          </w:p>
        </w:tc>
        <w:tc>
          <w:tcPr>
            <w:tcW w:w="900" w:type="dxa"/>
            <w:tcBorders>
              <w:bottom w:val="single" w:sz="4" w:space="0" w:color="auto"/>
            </w:tcBorders>
            <w:shd w:val="clear" w:color="auto" w:fill="DBE5F1" w:themeFill="accent1" w:themeFillTint="33"/>
            <w:vAlign w:val="center"/>
          </w:tcPr>
          <w:p w:rsidR="001042AA" w:rsidRPr="00CD28FE" w:rsidRDefault="001042AA" w:rsidP="007B2857">
            <w:pPr>
              <w:jc w:val="center"/>
              <w:rPr>
                <w:b/>
                <w:sz w:val="18"/>
                <w:szCs w:val="18"/>
                <w:lang w:val="es-BO"/>
              </w:rPr>
            </w:pPr>
            <w:r w:rsidRPr="00CD28FE">
              <w:rPr>
                <w:b/>
                <w:sz w:val="18"/>
                <w:szCs w:val="18"/>
                <w:lang w:val="es-BO"/>
              </w:rPr>
              <w:t>10.6</w:t>
            </w:r>
          </w:p>
        </w:tc>
        <w:tc>
          <w:tcPr>
            <w:tcW w:w="1350" w:type="dxa"/>
            <w:tcBorders>
              <w:bottom w:val="single" w:sz="4" w:space="0" w:color="auto"/>
            </w:tcBorders>
            <w:shd w:val="clear" w:color="auto" w:fill="DBE5F1" w:themeFill="accent1" w:themeFillTint="33"/>
            <w:vAlign w:val="center"/>
          </w:tcPr>
          <w:p w:rsidR="001042AA" w:rsidRPr="00CD28FE" w:rsidRDefault="001042AA" w:rsidP="007B2857">
            <w:pPr>
              <w:jc w:val="center"/>
              <w:rPr>
                <w:sz w:val="18"/>
                <w:szCs w:val="18"/>
                <w:lang w:val="es-BO"/>
              </w:rPr>
            </w:pPr>
            <w:r w:rsidRPr="00CD28FE">
              <w:rPr>
                <w:b/>
                <w:sz w:val="18"/>
                <w:szCs w:val="18"/>
                <w:lang w:val="es-BO"/>
              </w:rPr>
              <w:t>A la conclusión de las obras</w:t>
            </w:r>
          </w:p>
        </w:tc>
        <w:tc>
          <w:tcPr>
            <w:tcW w:w="3290" w:type="dxa"/>
            <w:tcBorders>
              <w:bottom w:val="single" w:sz="4" w:space="0" w:color="auto"/>
              <w:right w:val="single" w:sz="4" w:space="0" w:color="auto"/>
            </w:tcBorders>
            <w:shd w:val="clear" w:color="auto" w:fill="DBE5F1" w:themeFill="accent1" w:themeFillTint="33"/>
            <w:vAlign w:val="center"/>
          </w:tcPr>
          <w:p w:rsidR="001042AA" w:rsidRPr="00CD28FE" w:rsidRDefault="001042AA" w:rsidP="007B2857">
            <w:pPr>
              <w:jc w:val="center"/>
              <w:rPr>
                <w:b/>
                <w:sz w:val="18"/>
                <w:szCs w:val="18"/>
                <w:lang w:val="es-BO"/>
              </w:rPr>
            </w:pPr>
            <w:r w:rsidRPr="00CD28FE">
              <w:rPr>
                <w:b/>
                <w:sz w:val="18"/>
                <w:szCs w:val="18"/>
                <w:lang w:val="es-BO"/>
              </w:rPr>
              <w:t>Informe final de aceptación de la ejecución de las obras (ABC)</w:t>
            </w:r>
          </w:p>
        </w:tc>
      </w:tr>
      <w:tr w:rsidR="001042AA" w:rsidRPr="001C5C1A" w:rsidTr="007B2857">
        <w:trPr>
          <w:jc w:val="center"/>
        </w:trPr>
        <w:tc>
          <w:tcPr>
            <w:tcW w:w="9191" w:type="dxa"/>
            <w:gridSpan w:val="5"/>
            <w:tcBorders>
              <w:left w:val="single" w:sz="4" w:space="0" w:color="auto"/>
              <w:bottom w:val="single" w:sz="4" w:space="0" w:color="auto"/>
              <w:right w:val="single" w:sz="4" w:space="0" w:color="auto"/>
            </w:tcBorders>
            <w:shd w:val="clear" w:color="auto" w:fill="D9D9D9" w:themeFill="background1" w:themeFillShade="D9"/>
            <w:vAlign w:val="center"/>
          </w:tcPr>
          <w:p w:rsidR="001042AA" w:rsidRPr="00CD28FE" w:rsidRDefault="001042AA" w:rsidP="007B2857">
            <w:pPr>
              <w:rPr>
                <w:b/>
                <w:sz w:val="18"/>
                <w:szCs w:val="18"/>
                <w:lang w:val="es-BO"/>
              </w:rPr>
            </w:pPr>
            <w:r>
              <w:rPr>
                <w:b/>
                <w:sz w:val="18"/>
                <w:szCs w:val="18"/>
                <w:lang w:val="es-BO"/>
              </w:rPr>
              <w:t>HITO</w:t>
            </w:r>
          </w:p>
        </w:tc>
      </w:tr>
      <w:tr w:rsidR="001042AA" w:rsidRPr="001C5C1A" w:rsidTr="007B2857">
        <w:trPr>
          <w:trHeight w:val="368"/>
          <w:jc w:val="center"/>
        </w:trPr>
        <w:tc>
          <w:tcPr>
            <w:tcW w:w="2661" w:type="dxa"/>
            <w:tcBorders>
              <w:left w:val="single" w:sz="4" w:space="0" w:color="auto"/>
              <w:bottom w:val="single" w:sz="4" w:space="0" w:color="auto"/>
            </w:tcBorders>
            <w:shd w:val="clear" w:color="auto" w:fill="auto"/>
            <w:vAlign w:val="center"/>
          </w:tcPr>
          <w:p w:rsidR="001042AA" w:rsidRPr="00CD28FE" w:rsidRDefault="001042AA" w:rsidP="007B2857">
            <w:pPr>
              <w:pStyle w:val="NoSpacing"/>
              <w:ind w:left="303"/>
              <w:rPr>
                <w:sz w:val="18"/>
                <w:szCs w:val="18"/>
                <w:lang w:val="es-BO"/>
              </w:rPr>
            </w:pPr>
            <w:r w:rsidRPr="00CD28FE">
              <w:rPr>
                <w:sz w:val="18"/>
                <w:szCs w:val="18"/>
                <w:lang w:val="es-BO"/>
              </w:rPr>
              <w:t>Viaductos construidos</w:t>
            </w:r>
          </w:p>
        </w:tc>
        <w:tc>
          <w:tcPr>
            <w:tcW w:w="990" w:type="dxa"/>
            <w:tcBorders>
              <w:bottom w:val="single" w:sz="4" w:space="0" w:color="auto"/>
            </w:tcBorders>
            <w:shd w:val="clear" w:color="auto" w:fill="auto"/>
            <w:vAlign w:val="center"/>
          </w:tcPr>
          <w:p w:rsidR="001042AA" w:rsidRPr="00CD28FE" w:rsidRDefault="001042AA" w:rsidP="007B2857">
            <w:pPr>
              <w:jc w:val="center"/>
              <w:rPr>
                <w:sz w:val="18"/>
                <w:szCs w:val="18"/>
                <w:lang w:val="es-BO"/>
              </w:rPr>
            </w:pPr>
            <w:r>
              <w:rPr>
                <w:sz w:val="18"/>
                <w:szCs w:val="18"/>
                <w:lang w:val="es-BO"/>
              </w:rPr>
              <w:t>Unidad</w:t>
            </w:r>
          </w:p>
        </w:tc>
        <w:tc>
          <w:tcPr>
            <w:tcW w:w="900" w:type="dxa"/>
            <w:tcBorders>
              <w:bottom w:val="single" w:sz="4" w:space="0" w:color="auto"/>
            </w:tcBorders>
            <w:vAlign w:val="center"/>
          </w:tcPr>
          <w:p w:rsidR="001042AA" w:rsidRPr="00FB4D8F" w:rsidRDefault="001042AA" w:rsidP="007B2857">
            <w:pPr>
              <w:jc w:val="center"/>
              <w:rPr>
                <w:sz w:val="20"/>
                <w:lang w:val="es-BO"/>
              </w:rPr>
            </w:pPr>
            <w:r>
              <w:rPr>
                <w:sz w:val="20"/>
                <w:lang w:val="es-BO"/>
              </w:rPr>
              <w:t>4.0</w:t>
            </w:r>
          </w:p>
        </w:tc>
        <w:tc>
          <w:tcPr>
            <w:tcW w:w="1350" w:type="dxa"/>
            <w:tcBorders>
              <w:bottom w:val="single" w:sz="4" w:space="0" w:color="auto"/>
            </w:tcBorders>
            <w:shd w:val="clear" w:color="auto" w:fill="auto"/>
            <w:vAlign w:val="center"/>
          </w:tcPr>
          <w:p w:rsidR="001042AA" w:rsidRPr="00CD28FE" w:rsidRDefault="001042AA" w:rsidP="007B2857">
            <w:pPr>
              <w:jc w:val="center"/>
              <w:rPr>
                <w:sz w:val="18"/>
                <w:szCs w:val="18"/>
                <w:lang w:val="es-BO"/>
              </w:rPr>
            </w:pPr>
            <w:r w:rsidRPr="00CD28FE">
              <w:rPr>
                <w:sz w:val="18"/>
                <w:szCs w:val="18"/>
                <w:lang w:val="es-BO"/>
              </w:rPr>
              <w:t>Trimestral.</w:t>
            </w:r>
          </w:p>
        </w:tc>
        <w:tc>
          <w:tcPr>
            <w:tcW w:w="3290" w:type="dxa"/>
            <w:vMerge w:val="restart"/>
            <w:tcBorders>
              <w:right w:val="single" w:sz="4" w:space="0" w:color="auto"/>
            </w:tcBorders>
            <w:shd w:val="clear" w:color="auto" w:fill="auto"/>
          </w:tcPr>
          <w:p w:rsidR="001042AA" w:rsidRPr="00CD28FE" w:rsidRDefault="001042AA" w:rsidP="007B2857">
            <w:pPr>
              <w:jc w:val="both"/>
              <w:rPr>
                <w:sz w:val="18"/>
                <w:szCs w:val="18"/>
                <w:lang w:val="es-BO"/>
              </w:rPr>
            </w:pPr>
            <w:r w:rsidRPr="00CD28FE">
              <w:rPr>
                <w:sz w:val="18"/>
                <w:szCs w:val="18"/>
                <w:lang w:val="es-BO"/>
              </w:rPr>
              <w:t>Se verificará la ejecución mediante Informes de Avance de obra elaborados por la Supervisión y aprobados por la ABC.</w:t>
            </w:r>
          </w:p>
          <w:p w:rsidR="001042AA" w:rsidRPr="00CD28FE" w:rsidRDefault="001042AA" w:rsidP="007B2857">
            <w:pPr>
              <w:jc w:val="both"/>
              <w:rPr>
                <w:b/>
                <w:sz w:val="18"/>
                <w:szCs w:val="18"/>
                <w:lang w:val="es-BO"/>
              </w:rPr>
            </w:pPr>
          </w:p>
        </w:tc>
      </w:tr>
      <w:tr w:rsidR="001042AA" w:rsidRPr="001C5C1A" w:rsidTr="007B2857">
        <w:trPr>
          <w:trHeight w:val="323"/>
          <w:jc w:val="center"/>
        </w:trPr>
        <w:tc>
          <w:tcPr>
            <w:tcW w:w="2661" w:type="dxa"/>
            <w:tcBorders>
              <w:left w:val="single" w:sz="4" w:space="0" w:color="auto"/>
            </w:tcBorders>
            <w:shd w:val="clear" w:color="auto" w:fill="auto"/>
            <w:vAlign w:val="center"/>
          </w:tcPr>
          <w:p w:rsidR="001042AA" w:rsidRPr="00CD28FE" w:rsidRDefault="001042AA" w:rsidP="007B2857">
            <w:pPr>
              <w:pStyle w:val="NoSpacing"/>
              <w:ind w:left="303"/>
              <w:rPr>
                <w:sz w:val="18"/>
                <w:szCs w:val="18"/>
                <w:lang w:val="es-BO"/>
              </w:rPr>
            </w:pPr>
            <w:r w:rsidRPr="00CD28FE">
              <w:rPr>
                <w:sz w:val="18"/>
                <w:szCs w:val="18"/>
                <w:lang w:val="es-BO"/>
              </w:rPr>
              <w:t>Paraderos buses construidos</w:t>
            </w:r>
          </w:p>
        </w:tc>
        <w:tc>
          <w:tcPr>
            <w:tcW w:w="990" w:type="dxa"/>
            <w:shd w:val="clear" w:color="auto" w:fill="auto"/>
            <w:vAlign w:val="center"/>
          </w:tcPr>
          <w:p w:rsidR="001042AA" w:rsidRPr="00CD28FE" w:rsidRDefault="001042AA" w:rsidP="007B2857">
            <w:pPr>
              <w:jc w:val="center"/>
              <w:rPr>
                <w:sz w:val="18"/>
                <w:szCs w:val="18"/>
                <w:lang w:val="es-BO"/>
              </w:rPr>
            </w:pPr>
            <w:r>
              <w:rPr>
                <w:sz w:val="18"/>
                <w:szCs w:val="18"/>
                <w:lang w:val="es-BO"/>
              </w:rPr>
              <w:t>Unidad</w:t>
            </w:r>
          </w:p>
        </w:tc>
        <w:tc>
          <w:tcPr>
            <w:tcW w:w="900" w:type="dxa"/>
            <w:vAlign w:val="center"/>
          </w:tcPr>
          <w:p w:rsidR="001042AA" w:rsidRPr="00FB4D8F" w:rsidRDefault="001042AA" w:rsidP="007B2857">
            <w:pPr>
              <w:jc w:val="center"/>
              <w:rPr>
                <w:sz w:val="20"/>
                <w:lang w:val="es-BO"/>
              </w:rPr>
            </w:pPr>
            <w:r>
              <w:rPr>
                <w:sz w:val="20"/>
                <w:lang w:val="es-BO"/>
              </w:rPr>
              <w:t>7.0</w:t>
            </w:r>
          </w:p>
        </w:tc>
        <w:tc>
          <w:tcPr>
            <w:tcW w:w="1350" w:type="dxa"/>
            <w:shd w:val="clear" w:color="auto" w:fill="auto"/>
            <w:vAlign w:val="center"/>
          </w:tcPr>
          <w:p w:rsidR="001042AA" w:rsidRPr="00CD28FE" w:rsidRDefault="001042AA" w:rsidP="007B2857">
            <w:pPr>
              <w:jc w:val="center"/>
              <w:rPr>
                <w:sz w:val="18"/>
                <w:szCs w:val="18"/>
                <w:lang w:val="es-BO"/>
              </w:rPr>
            </w:pPr>
            <w:r w:rsidRPr="00CD28FE">
              <w:rPr>
                <w:sz w:val="18"/>
                <w:szCs w:val="18"/>
                <w:lang w:val="es-BO"/>
              </w:rPr>
              <w:t>Trimestral.</w:t>
            </w:r>
          </w:p>
        </w:tc>
        <w:tc>
          <w:tcPr>
            <w:tcW w:w="3290" w:type="dxa"/>
            <w:vMerge/>
            <w:tcBorders>
              <w:right w:val="single" w:sz="4" w:space="0" w:color="auto"/>
            </w:tcBorders>
            <w:shd w:val="clear" w:color="auto" w:fill="auto"/>
          </w:tcPr>
          <w:p w:rsidR="001042AA" w:rsidRPr="00CD28FE" w:rsidRDefault="001042AA" w:rsidP="007B2857">
            <w:pPr>
              <w:jc w:val="both"/>
              <w:rPr>
                <w:b/>
                <w:sz w:val="18"/>
                <w:szCs w:val="18"/>
                <w:lang w:val="es-BO"/>
              </w:rPr>
            </w:pPr>
          </w:p>
        </w:tc>
      </w:tr>
      <w:tr w:rsidR="001042AA" w:rsidRPr="001C5C1A" w:rsidTr="007B2857">
        <w:trPr>
          <w:trHeight w:val="278"/>
          <w:jc w:val="center"/>
        </w:trPr>
        <w:tc>
          <w:tcPr>
            <w:tcW w:w="2661" w:type="dxa"/>
            <w:tcBorders>
              <w:left w:val="single" w:sz="4" w:space="0" w:color="auto"/>
            </w:tcBorders>
            <w:shd w:val="clear" w:color="auto" w:fill="auto"/>
            <w:vAlign w:val="center"/>
          </w:tcPr>
          <w:p w:rsidR="001042AA" w:rsidRPr="00CD28FE" w:rsidRDefault="001042AA" w:rsidP="007B2857">
            <w:pPr>
              <w:pStyle w:val="NoSpacing"/>
              <w:ind w:left="303"/>
              <w:rPr>
                <w:sz w:val="18"/>
                <w:szCs w:val="18"/>
                <w:lang w:val="es-BO"/>
              </w:rPr>
            </w:pPr>
            <w:r w:rsidRPr="00CD28FE">
              <w:rPr>
                <w:sz w:val="18"/>
                <w:szCs w:val="18"/>
                <w:lang w:val="es-BO"/>
              </w:rPr>
              <w:t>Distribuidores construidos</w:t>
            </w:r>
          </w:p>
        </w:tc>
        <w:tc>
          <w:tcPr>
            <w:tcW w:w="990" w:type="dxa"/>
            <w:shd w:val="clear" w:color="auto" w:fill="auto"/>
            <w:vAlign w:val="center"/>
          </w:tcPr>
          <w:p w:rsidR="001042AA" w:rsidRPr="00CD28FE" w:rsidRDefault="001042AA" w:rsidP="007B2857">
            <w:pPr>
              <w:jc w:val="center"/>
              <w:rPr>
                <w:sz w:val="18"/>
                <w:szCs w:val="18"/>
                <w:lang w:val="es-BO"/>
              </w:rPr>
            </w:pPr>
            <w:r>
              <w:rPr>
                <w:sz w:val="18"/>
                <w:szCs w:val="18"/>
                <w:lang w:val="es-BO"/>
              </w:rPr>
              <w:t>Unidad</w:t>
            </w:r>
          </w:p>
        </w:tc>
        <w:tc>
          <w:tcPr>
            <w:tcW w:w="900" w:type="dxa"/>
            <w:vAlign w:val="center"/>
          </w:tcPr>
          <w:p w:rsidR="001042AA" w:rsidRPr="00FB4D8F" w:rsidRDefault="001042AA" w:rsidP="007B2857">
            <w:pPr>
              <w:jc w:val="center"/>
              <w:rPr>
                <w:sz w:val="20"/>
                <w:lang w:val="es-BO"/>
              </w:rPr>
            </w:pPr>
            <w:r>
              <w:rPr>
                <w:sz w:val="20"/>
                <w:lang w:val="es-BO"/>
              </w:rPr>
              <w:t>2.0</w:t>
            </w:r>
          </w:p>
        </w:tc>
        <w:tc>
          <w:tcPr>
            <w:tcW w:w="1350" w:type="dxa"/>
            <w:shd w:val="clear" w:color="auto" w:fill="auto"/>
            <w:vAlign w:val="center"/>
          </w:tcPr>
          <w:p w:rsidR="001042AA" w:rsidRPr="00CD28FE" w:rsidRDefault="001042AA" w:rsidP="007B2857">
            <w:pPr>
              <w:jc w:val="center"/>
              <w:rPr>
                <w:sz w:val="18"/>
                <w:szCs w:val="18"/>
                <w:lang w:val="es-BO"/>
              </w:rPr>
            </w:pPr>
            <w:r w:rsidRPr="00CD28FE">
              <w:rPr>
                <w:sz w:val="18"/>
                <w:szCs w:val="18"/>
                <w:lang w:val="es-BO"/>
              </w:rPr>
              <w:t>Trimestral.</w:t>
            </w:r>
          </w:p>
        </w:tc>
        <w:tc>
          <w:tcPr>
            <w:tcW w:w="3290" w:type="dxa"/>
            <w:vMerge/>
            <w:tcBorders>
              <w:right w:val="single" w:sz="4" w:space="0" w:color="auto"/>
            </w:tcBorders>
            <w:shd w:val="clear" w:color="auto" w:fill="auto"/>
          </w:tcPr>
          <w:p w:rsidR="001042AA" w:rsidRPr="00CD28FE" w:rsidRDefault="001042AA" w:rsidP="007B2857">
            <w:pPr>
              <w:jc w:val="both"/>
              <w:rPr>
                <w:sz w:val="18"/>
                <w:szCs w:val="18"/>
                <w:lang w:val="es-BO"/>
              </w:rPr>
            </w:pPr>
          </w:p>
        </w:tc>
      </w:tr>
      <w:tr w:rsidR="001042AA" w:rsidRPr="001C5C1A" w:rsidTr="007B2857">
        <w:trPr>
          <w:trHeight w:val="530"/>
          <w:jc w:val="center"/>
        </w:trPr>
        <w:tc>
          <w:tcPr>
            <w:tcW w:w="2661" w:type="dxa"/>
            <w:tcBorders>
              <w:left w:val="single" w:sz="4" w:space="0" w:color="auto"/>
            </w:tcBorders>
            <w:shd w:val="clear" w:color="auto" w:fill="auto"/>
            <w:vAlign w:val="center"/>
          </w:tcPr>
          <w:p w:rsidR="001042AA" w:rsidRPr="00CD28FE" w:rsidRDefault="001042AA" w:rsidP="007B2857">
            <w:pPr>
              <w:pStyle w:val="NoSpacing"/>
              <w:ind w:left="303"/>
              <w:rPr>
                <w:sz w:val="18"/>
                <w:szCs w:val="18"/>
                <w:lang w:val="es-BO"/>
              </w:rPr>
            </w:pPr>
            <w:r w:rsidRPr="00CD28FE">
              <w:rPr>
                <w:sz w:val="18"/>
                <w:szCs w:val="18"/>
                <w:lang w:val="es-BO"/>
              </w:rPr>
              <w:t>Señalización de seguridad vial implementada</w:t>
            </w:r>
          </w:p>
        </w:tc>
        <w:tc>
          <w:tcPr>
            <w:tcW w:w="990" w:type="dxa"/>
            <w:shd w:val="clear" w:color="auto" w:fill="auto"/>
            <w:vAlign w:val="center"/>
          </w:tcPr>
          <w:p w:rsidR="001042AA" w:rsidRPr="00CD28FE" w:rsidRDefault="001042AA" w:rsidP="007B2857">
            <w:pPr>
              <w:jc w:val="center"/>
              <w:rPr>
                <w:sz w:val="18"/>
                <w:szCs w:val="18"/>
                <w:lang w:val="es-BO"/>
              </w:rPr>
            </w:pPr>
            <w:r>
              <w:rPr>
                <w:sz w:val="18"/>
                <w:szCs w:val="18"/>
                <w:lang w:val="es-BO"/>
              </w:rPr>
              <w:t>Km</w:t>
            </w:r>
          </w:p>
        </w:tc>
        <w:tc>
          <w:tcPr>
            <w:tcW w:w="900" w:type="dxa"/>
            <w:vAlign w:val="center"/>
          </w:tcPr>
          <w:p w:rsidR="001042AA" w:rsidRPr="00FB4D8F" w:rsidRDefault="001042AA" w:rsidP="007B2857">
            <w:pPr>
              <w:jc w:val="center"/>
              <w:rPr>
                <w:sz w:val="20"/>
                <w:lang w:val="es-BO"/>
              </w:rPr>
            </w:pPr>
            <w:r>
              <w:rPr>
                <w:sz w:val="20"/>
                <w:lang w:val="es-BO"/>
              </w:rPr>
              <w:t>10.6</w:t>
            </w:r>
          </w:p>
        </w:tc>
        <w:tc>
          <w:tcPr>
            <w:tcW w:w="1350" w:type="dxa"/>
            <w:shd w:val="clear" w:color="auto" w:fill="auto"/>
            <w:vAlign w:val="center"/>
          </w:tcPr>
          <w:p w:rsidR="001042AA" w:rsidRPr="00CD28FE" w:rsidRDefault="001042AA" w:rsidP="007B2857">
            <w:pPr>
              <w:jc w:val="center"/>
              <w:rPr>
                <w:sz w:val="18"/>
                <w:szCs w:val="18"/>
                <w:lang w:val="es-BO"/>
              </w:rPr>
            </w:pPr>
            <w:r w:rsidRPr="00CD28FE">
              <w:rPr>
                <w:sz w:val="18"/>
                <w:szCs w:val="18"/>
                <w:lang w:val="es-BO"/>
              </w:rPr>
              <w:t>Trimestral.</w:t>
            </w:r>
          </w:p>
        </w:tc>
        <w:tc>
          <w:tcPr>
            <w:tcW w:w="3290" w:type="dxa"/>
            <w:vMerge/>
            <w:tcBorders>
              <w:right w:val="single" w:sz="4" w:space="0" w:color="auto"/>
            </w:tcBorders>
            <w:shd w:val="clear" w:color="auto" w:fill="auto"/>
          </w:tcPr>
          <w:p w:rsidR="001042AA" w:rsidRPr="00CD28FE" w:rsidRDefault="001042AA" w:rsidP="007B2857">
            <w:pPr>
              <w:jc w:val="both"/>
              <w:rPr>
                <w:sz w:val="18"/>
                <w:szCs w:val="18"/>
                <w:lang w:val="es-BO"/>
              </w:rPr>
            </w:pPr>
          </w:p>
        </w:tc>
      </w:tr>
      <w:tr w:rsidR="001042AA" w:rsidRPr="001C5C1A" w:rsidTr="007B2857">
        <w:trPr>
          <w:trHeight w:val="350"/>
          <w:jc w:val="center"/>
        </w:trPr>
        <w:tc>
          <w:tcPr>
            <w:tcW w:w="2661" w:type="dxa"/>
            <w:tcBorders>
              <w:left w:val="single" w:sz="4" w:space="0" w:color="auto"/>
            </w:tcBorders>
            <w:shd w:val="clear" w:color="auto" w:fill="auto"/>
            <w:vAlign w:val="center"/>
          </w:tcPr>
          <w:p w:rsidR="001042AA" w:rsidRPr="00CD28FE" w:rsidRDefault="001042AA" w:rsidP="007B2857">
            <w:pPr>
              <w:pStyle w:val="NoSpacing"/>
              <w:ind w:left="303"/>
              <w:rPr>
                <w:sz w:val="18"/>
                <w:szCs w:val="18"/>
                <w:lang w:val="es-BO"/>
              </w:rPr>
            </w:pPr>
            <w:r w:rsidRPr="00CD28FE">
              <w:rPr>
                <w:sz w:val="18"/>
                <w:szCs w:val="18"/>
                <w:lang w:val="es-BO"/>
              </w:rPr>
              <w:t>Pasarelas en servicio</w:t>
            </w:r>
          </w:p>
        </w:tc>
        <w:tc>
          <w:tcPr>
            <w:tcW w:w="990" w:type="dxa"/>
            <w:shd w:val="clear" w:color="auto" w:fill="auto"/>
            <w:vAlign w:val="center"/>
          </w:tcPr>
          <w:p w:rsidR="001042AA" w:rsidRPr="00CD28FE" w:rsidRDefault="001042AA" w:rsidP="007B2857">
            <w:pPr>
              <w:jc w:val="center"/>
              <w:rPr>
                <w:sz w:val="18"/>
                <w:szCs w:val="18"/>
                <w:lang w:val="es-BO"/>
              </w:rPr>
            </w:pPr>
            <w:r>
              <w:rPr>
                <w:sz w:val="18"/>
                <w:szCs w:val="18"/>
                <w:lang w:val="es-BO"/>
              </w:rPr>
              <w:t>Unidad</w:t>
            </w:r>
          </w:p>
        </w:tc>
        <w:tc>
          <w:tcPr>
            <w:tcW w:w="900" w:type="dxa"/>
            <w:vAlign w:val="center"/>
          </w:tcPr>
          <w:p w:rsidR="001042AA" w:rsidRPr="00FB4D8F" w:rsidRDefault="001042AA" w:rsidP="007B2857">
            <w:pPr>
              <w:jc w:val="center"/>
              <w:rPr>
                <w:sz w:val="20"/>
                <w:lang w:val="es-BO"/>
              </w:rPr>
            </w:pPr>
            <w:r>
              <w:rPr>
                <w:sz w:val="20"/>
                <w:lang w:val="es-BO"/>
              </w:rPr>
              <w:t>19.0</w:t>
            </w:r>
          </w:p>
        </w:tc>
        <w:tc>
          <w:tcPr>
            <w:tcW w:w="1350" w:type="dxa"/>
            <w:shd w:val="clear" w:color="auto" w:fill="auto"/>
            <w:vAlign w:val="center"/>
          </w:tcPr>
          <w:p w:rsidR="001042AA" w:rsidRPr="00CD28FE" w:rsidRDefault="001042AA" w:rsidP="007B2857">
            <w:pPr>
              <w:jc w:val="center"/>
              <w:rPr>
                <w:sz w:val="18"/>
                <w:szCs w:val="18"/>
                <w:lang w:val="es-BO"/>
              </w:rPr>
            </w:pPr>
            <w:r w:rsidRPr="00CD28FE">
              <w:rPr>
                <w:sz w:val="18"/>
                <w:szCs w:val="18"/>
                <w:lang w:val="es-BO"/>
              </w:rPr>
              <w:t>Trimestral.</w:t>
            </w:r>
          </w:p>
        </w:tc>
        <w:tc>
          <w:tcPr>
            <w:tcW w:w="3290" w:type="dxa"/>
            <w:vMerge/>
            <w:tcBorders>
              <w:right w:val="single" w:sz="4" w:space="0" w:color="auto"/>
            </w:tcBorders>
            <w:shd w:val="clear" w:color="auto" w:fill="auto"/>
          </w:tcPr>
          <w:p w:rsidR="001042AA" w:rsidRPr="00CD28FE" w:rsidRDefault="001042AA" w:rsidP="007B2857">
            <w:pPr>
              <w:jc w:val="both"/>
              <w:rPr>
                <w:sz w:val="18"/>
                <w:szCs w:val="18"/>
                <w:lang w:val="es-BO"/>
              </w:rPr>
            </w:pPr>
          </w:p>
        </w:tc>
      </w:tr>
      <w:tr w:rsidR="001042AA" w:rsidRPr="001C5C1A" w:rsidTr="007B2857">
        <w:trPr>
          <w:trHeight w:val="350"/>
          <w:jc w:val="center"/>
        </w:trPr>
        <w:tc>
          <w:tcPr>
            <w:tcW w:w="9191" w:type="dxa"/>
            <w:gridSpan w:val="5"/>
            <w:tcBorders>
              <w:left w:val="single" w:sz="4" w:space="0" w:color="auto"/>
              <w:right w:val="single" w:sz="4" w:space="0" w:color="auto"/>
            </w:tcBorders>
            <w:shd w:val="clear" w:color="auto" w:fill="D9D9D9" w:themeFill="background1" w:themeFillShade="D9"/>
            <w:vAlign w:val="center"/>
          </w:tcPr>
          <w:p w:rsidR="001042AA" w:rsidRPr="00CD28FE" w:rsidRDefault="001042AA" w:rsidP="007B2857">
            <w:pPr>
              <w:rPr>
                <w:sz w:val="18"/>
                <w:szCs w:val="18"/>
                <w:lang w:val="es-BO"/>
              </w:rPr>
            </w:pPr>
            <w:r w:rsidRPr="007B2857">
              <w:rPr>
                <w:b/>
                <w:color w:val="000000" w:themeColor="text1"/>
                <w:sz w:val="20"/>
                <w:lang w:val="es-BO"/>
              </w:rPr>
              <w:t>Componente II. Administración del Proyecto y Supervisión</w:t>
            </w:r>
          </w:p>
        </w:tc>
      </w:tr>
      <w:tr w:rsidR="001042AA" w:rsidRPr="001C5C1A" w:rsidTr="007B2857">
        <w:trPr>
          <w:trHeight w:val="350"/>
          <w:jc w:val="center"/>
        </w:trPr>
        <w:tc>
          <w:tcPr>
            <w:tcW w:w="2661" w:type="dxa"/>
            <w:tcBorders>
              <w:left w:val="single" w:sz="4" w:space="0" w:color="auto"/>
            </w:tcBorders>
            <w:shd w:val="clear" w:color="auto" w:fill="auto"/>
            <w:vAlign w:val="center"/>
          </w:tcPr>
          <w:p w:rsidR="001042AA" w:rsidRPr="007B2857" w:rsidRDefault="001042AA" w:rsidP="007B2857">
            <w:pPr>
              <w:pStyle w:val="NoSpacing"/>
              <w:ind w:left="303"/>
              <w:rPr>
                <w:sz w:val="20"/>
                <w:szCs w:val="20"/>
                <w:lang w:val="es-BO"/>
              </w:rPr>
            </w:pPr>
            <w:r>
              <w:rPr>
                <w:sz w:val="20"/>
                <w:szCs w:val="20"/>
                <w:lang w:val="es-BO"/>
              </w:rPr>
              <w:t>Auditoría</w:t>
            </w:r>
          </w:p>
        </w:tc>
        <w:tc>
          <w:tcPr>
            <w:tcW w:w="990" w:type="dxa"/>
            <w:shd w:val="clear" w:color="auto" w:fill="auto"/>
            <w:vAlign w:val="center"/>
          </w:tcPr>
          <w:p w:rsidR="001042AA" w:rsidRPr="007B2857" w:rsidRDefault="001042AA" w:rsidP="007B2857">
            <w:pPr>
              <w:jc w:val="center"/>
              <w:rPr>
                <w:spacing w:val="0"/>
                <w:sz w:val="20"/>
                <w:lang w:val="es-BO"/>
              </w:rPr>
            </w:pPr>
            <w:r w:rsidRPr="007B2857">
              <w:rPr>
                <w:spacing w:val="0"/>
                <w:sz w:val="20"/>
                <w:lang w:val="es-BO"/>
              </w:rPr>
              <w:t>Unidad</w:t>
            </w:r>
          </w:p>
        </w:tc>
        <w:tc>
          <w:tcPr>
            <w:tcW w:w="900" w:type="dxa"/>
            <w:shd w:val="clear" w:color="auto" w:fill="auto"/>
            <w:vAlign w:val="center"/>
          </w:tcPr>
          <w:p w:rsidR="001042AA" w:rsidRPr="007B2857" w:rsidRDefault="00AA6638" w:rsidP="007B2857">
            <w:pPr>
              <w:jc w:val="center"/>
              <w:rPr>
                <w:spacing w:val="0"/>
                <w:sz w:val="20"/>
                <w:lang w:val="es-BO"/>
              </w:rPr>
            </w:pPr>
            <w:r>
              <w:rPr>
                <w:spacing w:val="0"/>
                <w:sz w:val="20"/>
                <w:lang w:val="es-BO"/>
              </w:rPr>
              <w:t>4</w:t>
            </w:r>
          </w:p>
        </w:tc>
        <w:tc>
          <w:tcPr>
            <w:tcW w:w="1350" w:type="dxa"/>
            <w:shd w:val="clear" w:color="auto" w:fill="auto"/>
            <w:vAlign w:val="center"/>
          </w:tcPr>
          <w:p w:rsidR="001042AA" w:rsidRPr="007B2857" w:rsidRDefault="001042AA" w:rsidP="007B2857">
            <w:pPr>
              <w:jc w:val="center"/>
              <w:rPr>
                <w:spacing w:val="0"/>
                <w:sz w:val="20"/>
                <w:lang w:val="es-BO"/>
              </w:rPr>
            </w:pPr>
            <w:r w:rsidRPr="007B2857">
              <w:rPr>
                <w:spacing w:val="0"/>
                <w:sz w:val="20"/>
                <w:lang w:val="es-BO"/>
              </w:rPr>
              <w:t>Anual</w:t>
            </w:r>
          </w:p>
        </w:tc>
        <w:tc>
          <w:tcPr>
            <w:tcW w:w="3290" w:type="dxa"/>
            <w:tcBorders>
              <w:right w:val="single" w:sz="4" w:space="0" w:color="auto"/>
            </w:tcBorders>
            <w:shd w:val="clear" w:color="auto" w:fill="auto"/>
          </w:tcPr>
          <w:p w:rsidR="001042AA" w:rsidRPr="007B2857" w:rsidRDefault="001042AA" w:rsidP="007B2857">
            <w:pPr>
              <w:jc w:val="both"/>
              <w:rPr>
                <w:spacing w:val="0"/>
                <w:sz w:val="20"/>
                <w:lang w:val="es-BO"/>
              </w:rPr>
            </w:pPr>
            <w:r w:rsidRPr="007B2857">
              <w:rPr>
                <w:spacing w:val="0"/>
                <w:sz w:val="20"/>
                <w:lang w:val="es-BO"/>
              </w:rPr>
              <w:t>Se verificará la ejecución mediante Informes de Avance elaborados por la Supervisión y aprobados por la ABC</w:t>
            </w:r>
          </w:p>
        </w:tc>
      </w:tr>
      <w:tr w:rsidR="001042AA" w:rsidRPr="001C5C1A" w:rsidTr="00CC45C4">
        <w:trPr>
          <w:trHeight w:val="350"/>
          <w:jc w:val="center"/>
        </w:trPr>
        <w:tc>
          <w:tcPr>
            <w:tcW w:w="2661" w:type="dxa"/>
            <w:tcBorders>
              <w:left w:val="single" w:sz="4" w:space="0" w:color="auto"/>
            </w:tcBorders>
            <w:shd w:val="clear" w:color="auto" w:fill="auto"/>
            <w:vAlign w:val="center"/>
          </w:tcPr>
          <w:p w:rsidR="001042AA" w:rsidRPr="007B2857" w:rsidRDefault="00AA6638" w:rsidP="007B2857">
            <w:pPr>
              <w:pStyle w:val="NoSpacing"/>
              <w:ind w:left="303"/>
              <w:rPr>
                <w:sz w:val="20"/>
                <w:szCs w:val="20"/>
                <w:lang w:val="es-BO"/>
              </w:rPr>
            </w:pPr>
            <w:r>
              <w:rPr>
                <w:sz w:val="20"/>
                <w:szCs w:val="20"/>
                <w:lang w:val="es-BO"/>
              </w:rPr>
              <w:t>Supervisión de obras</w:t>
            </w:r>
          </w:p>
        </w:tc>
        <w:tc>
          <w:tcPr>
            <w:tcW w:w="990" w:type="dxa"/>
            <w:shd w:val="clear" w:color="auto" w:fill="auto"/>
            <w:vAlign w:val="center"/>
          </w:tcPr>
          <w:p w:rsidR="001042AA" w:rsidRPr="007B2857" w:rsidRDefault="001042AA" w:rsidP="007B2857">
            <w:pPr>
              <w:jc w:val="center"/>
              <w:rPr>
                <w:spacing w:val="0"/>
                <w:sz w:val="20"/>
                <w:lang w:val="es-BO"/>
              </w:rPr>
            </w:pPr>
            <w:r w:rsidRPr="007B2857">
              <w:rPr>
                <w:spacing w:val="0"/>
                <w:sz w:val="20"/>
                <w:lang w:val="es-BO"/>
              </w:rPr>
              <w:t>Unidad</w:t>
            </w:r>
          </w:p>
        </w:tc>
        <w:tc>
          <w:tcPr>
            <w:tcW w:w="900" w:type="dxa"/>
            <w:shd w:val="clear" w:color="auto" w:fill="auto"/>
            <w:vAlign w:val="center"/>
          </w:tcPr>
          <w:p w:rsidR="001042AA" w:rsidRPr="007B2857" w:rsidRDefault="00AA6638" w:rsidP="007B2857">
            <w:pPr>
              <w:jc w:val="center"/>
              <w:rPr>
                <w:spacing w:val="0"/>
                <w:sz w:val="20"/>
                <w:lang w:val="es-BO"/>
              </w:rPr>
            </w:pPr>
            <w:r>
              <w:rPr>
                <w:spacing w:val="0"/>
                <w:sz w:val="20"/>
                <w:lang w:val="es-BO"/>
              </w:rPr>
              <w:t>48</w:t>
            </w:r>
          </w:p>
        </w:tc>
        <w:tc>
          <w:tcPr>
            <w:tcW w:w="1350" w:type="dxa"/>
            <w:shd w:val="clear" w:color="auto" w:fill="auto"/>
            <w:vAlign w:val="center"/>
          </w:tcPr>
          <w:p w:rsidR="001042AA" w:rsidRPr="007B2857" w:rsidRDefault="00AA6638" w:rsidP="007B2857">
            <w:pPr>
              <w:jc w:val="center"/>
              <w:rPr>
                <w:spacing w:val="0"/>
                <w:sz w:val="20"/>
                <w:lang w:val="es-BO"/>
              </w:rPr>
            </w:pPr>
            <w:proofErr w:type="spellStart"/>
            <w:r>
              <w:rPr>
                <w:spacing w:val="0"/>
                <w:sz w:val="20"/>
                <w:lang w:val="es-BO"/>
              </w:rPr>
              <w:t>Mendual</w:t>
            </w:r>
            <w:proofErr w:type="spellEnd"/>
          </w:p>
        </w:tc>
        <w:tc>
          <w:tcPr>
            <w:tcW w:w="3290" w:type="dxa"/>
            <w:tcBorders>
              <w:right w:val="single" w:sz="4" w:space="0" w:color="auto"/>
            </w:tcBorders>
            <w:shd w:val="clear" w:color="auto" w:fill="auto"/>
          </w:tcPr>
          <w:p w:rsidR="001042AA" w:rsidRPr="007B2857" w:rsidRDefault="001042AA" w:rsidP="007B2857">
            <w:pPr>
              <w:jc w:val="both"/>
              <w:rPr>
                <w:spacing w:val="0"/>
                <w:sz w:val="20"/>
                <w:lang w:val="es-BO"/>
              </w:rPr>
            </w:pPr>
          </w:p>
          <w:p w:rsidR="001042AA" w:rsidRPr="007B2857" w:rsidRDefault="00AA6638" w:rsidP="00AA6638">
            <w:pPr>
              <w:jc w:val="both"/>
              <w:rPr>
                <w:spacing w:val="0"/>
                <w:sz w:val="20"/>
                <w:lang w:val="es-BO"/>
              </w:rPr>
            </w:pPr>
            <w:r w:rsidRPr="007B2857">
              <w:rPr>
                <w:spacing w:val="0"/>
                <w:sz w:val="20"/>
                <w:lang w:val="es-BO"/>
              </w:rPr>
              <w:t>Se verificará la ejecución mediante Informes aprobados por la ABC</w:t>
            </w:r>
          </w:p>
        </w:tc>
      </w:tr>
      <w:tr w:rsidR="00AA6638" w:rsidRPr="001C5C1A" w:rsidTr="007B2857">
        <w:trPr>
          <w:trHeight w:val="350"/>
          <w:jc w:val="center"/>
        </w:trPr>
        <w:tc>
          <w:tcPr>
            <w:tcW w:w="2661" w:type="dxa"/>
            <w:tcBorders>
              <w:left w:val="single" w:sz="4" w:space="0" w:color="auto"/>
              <w:bottom w:val="single" w:sz="4" w:space="0" w:color="auto"/>
            </w:tcBorders>
            <w:shd w:val="clear" w:color="auto" w:fill="auto"/>
            <w:vAlign w:val="center"/>
          </w:tcPr>
          <w:p w:rsidR="00AA6638" w:rsidRDefault="00AA6638" w:rsidP="007B2857">
            <w:pPr>
              <w:pStyle w:val="NoSpacing"/>
              <w:ind w:left="303"/>
              <w:rPr>
                <w:sz w:val="20"/>
                <w:szCs w:val="20"/>
                <w:lang w:val="es-BO"/>
              </w:rPr>
            </w:pPr>
            <w:r>
              <w:rPr>
                <w:sz w:val="20"/>
                <w:szCs w:val="20"/>
                <w:lang w:val="es-BO"/>
              </w:rPr>
              <w:t>Evaluación ex post</w:t>
            </w:r>
          </w:p>
        </w:tc>
        <w:tc>
          <w:tcPr>
            <w:tcW w:w="990" w:type="dxa"/>
            <w:tcBorders>
              <w:bottom w:val="single" w:sz="4" w:space="0" w:color="auto"/>
            </w:tcBorders>
            <w:shd w:val="clear" w:color="auto" w:fill="auto"/>
            <w:vAlign w:val="center"/>
          </w:tcPr>
          <w:p w:rsidR="00AA6638" w:rsidRPr="007B2857" w:rsidRDefault="00AA6638" w:rsidP="007B2857">
            <w:pPr>
              <w:jc w:val="center"/>
              <w:rPr>
                <w:spacing w:val="0"/>
                <w:sz w:val="20"/>
                <w:lang w:val="es-BO"/>
              </w:rPr>
            </w:pPr>
            <w:r w:rsidRPr="007B2857">
              <w:rPr>
                <w:spacing w:val="0"/>
                <w:sz w:val="20"/>
                <w:lang w:val="es-BO"/>
              </w:rPr>
              <w:t>Unidad</w:t>
            </w:r>
          </w:p>
        </w:tc>
        <w:tc>
          <w:tcPr>
            <w:tcW w:w="900" w:type="dxa"/>
            <w:tcBorders>
              <w:bottom w:val="single" w:sz="4" w:space="0" w:color="auto"/>
            </w:tcBorders>
            <w:shd w:val="clear" w:color="auto" w:fill="auto"/>
            <w:vAlign w:val="center"/>
          </w:tcPr>
          <w:p w:rsidR="00AA6638" w:rsidRPr="007B2857" w:rsidRDefault="00AA6638" w:rsidP="007B2857">
            <w:pPr>
              <w:jc w:val="center"/>
              <w:rPr>
                <w:spacing w:val="0"/>
                <w:sz w:val="20"/>
                <w:lang w:val="es-BO"/>
              </w:rPr>
            </w:pPr>
            <w:r w:rsidRPr="007B2857">
              <w:rPr>
                <w:spacing w:val="0"/>
                <w:sz w:val="20"/>
                <w:lang w:val="es-BO"/>
              </w:rPr>
              <w:t>1</w:t>
            </w:r>
          </w:p>
        </w:tc>
        <w:tc>
          <w:tcPr>
            <w:tcW w:w="1350" w:type="dxa"/>
            <w:tcBorders>
              <w:bottom w:val="single" w:sz="4" w:space="0" w:color="auto"/>
            </w:tcBorders>
            <w:shd w:val="clear" w:color="auto" w:fill="auto"/>
            <w:vAlign w:val="center"/>
          </w:tcPr>
          <w:p w:rsidR="00AA6638" w:rsidRPr="007B2857" w:rsidRDefault="00AA6638" w:rsidP="007B2857">
            <w:pPr>
              <w:jc w:val="center"/>
              <w:rPr>
                <w:spacing w:val="0"/>
                <w:sz w:val="20"/>
                <w:lang w:val="es-BO"/>
              </w:rPr>
            </w:pPr>
            <w:r w:rsidRPr="007B2857">
              <w:rPr>
                <w:spacing w:val="0"/>
                <w:sz w:val="20"/>
                <w:lang w:val="es-BO"/>
              </w:rPr>
              <w:t>A la conclusión de las obras</w:t>
            </w:r>
          </w:p>
        </w:tc>
        <w:tc>
          <w:tcPr>
            <w:tcW w:w="3290" w:type="dxa"/>
            <w:tcBorders>
              <w:bottom w:val="single" w:sz="4" w:space="0" w:color="auto"/>
              <w:right w:val="single" w:sz="4" w:space="0" w:color="auto"/>
            </w:tcBorders>
            <w:shd w:val="clear" w:color="auto" w:fill="auto"/>
          </w:tcPr>
          <w:p w:rsidR="00AA6638" w:rsidRPr="007B2857" w:rsidRDefault="00AA6638" w:rsidP="007B2857">
            <w:pPr>
              <w:jc w:val="both"/>
              <w:rPr>
                <w:spacing w:val="0"/>
                <w:sz w:val="20"/>
                <w:lang w:val="es-BO"/>
              </w:rPr>
            </w:pPr>
          </w:p>
          <w:p w:rsidR="00AA6638" w:rsidRPr="007B2857" w:rsidRDefault="00AA6638" w:rsidP="007B2857">
            <w:pPr>
              <w:jc w:val="both"/>
              <w:rPr>
                <w:spacing w:val="0"/>
                <w:sz w:val="20"/>
                <w:lang w:val="es-BO"/>
              </w:rPr>
            </w:pPr>
            <w:r w:rsidRPr="007B2857">
              <w:rPr>
                <w:spacing w:val="0"/>
                <w:sz w:val="20"/>
                <w:lang w:val="es-BO"/>
              </w:rPr>
              <w:t>Informe Final (Ver 2.16)</w:t>
            </w:r>
          </w:p>
        </w:tc>
      </w:tr>
    </w:tbl>
    <w:p w:rsidR="001042AA" w:rsidRDefault="00F734B7" w:rsidP="00875DAB">
      <w:pPr>
        <w:ind w:firstLine="720"/>
        <w:jc w:val="both"/>
        <w:rPr>
          <w:sz w:val="20"/>
          <w:lang w:val="es-ES"/>
        </w:rPr>
      </w:pPr>
      <w:r>
        <w:rPr>
          <w:sz w:val="20"/>
          <w:lang w:val="es-ES"/>
        </w:rPr>
        <w:t xml:space="preserve"> </w:t>
      </w:r>
    </w:p>
    <w:p w:rsidR="001E403A" w:rsidRDefault="001E403A" w:rsidP="00875DAB">
      <w:pPr>
        <w:ind w:firstLine="720"/>
        <w:jc w:val="both"/>
        <w:rPr>
          <w:sz w:val="20"/>
          <w:lang w:val="es-ES"/>
        </w:rPr>
      </w:pPr>
      <w:r>
        <w:rPr>
          <w:sz w:val="20"/>
          <w:lang w:val="es-ES"/>
        </w:rPr>
        <w:t>(*) Las líneas bases y las metas de l</w:t>
      </w:r>
      <w:r w:rsidR="00F734B7">
        <w:rPr>
          <w:sz w:val="20"/>
          <w:lang w:val="es-ES"/>
        </w:rPr>
        <w:t xml:space="preserve">a operación </w:t>
      </w:r>
      <w:r>
        <w:rPr>
          <w:sz w:val="20"/>
          <w:lang w:val="es-ES"/>
        </w:rPr>
        <w:t xml:space="preserve">se presentan en el </w:t>
      </w:r>
      <w:r w:rsidRPr="00B2260C">
        <w:rPr>
          <w:sz w:val="20"/>
          <w:lang w:val="es-ES"/>
        </w:rPr>
        <w:t>Anexo II del POD.</w:t>
      </w:r>
    </w:p>
    <w:p w:rsidR="001E403A" w:rsidRPr="00B2260C" w:rsidRDefault="001E403A" w:rsidP="000B72C4">
      <w:pPr>
        <w:pStyle w:val="Heading4"/>
        <w:tabs>
          <w:tab w:val="clear" w:pos="1440"/>
          <w:tab w:val="left" w:pos="720"/>
        </w:tabs>
        <w:ind w:hanging="1800"/>
        <w:rPr>
          <w:noProof w:val="0"/>
          <w:lang w:val="es-ES"/>
        </w:rPr>
      </w:pPr>
      <w:r w:rsidRPr="00B2260C">
        <w:rPr>
          <w:noProof w:val="0"/>
          <w:lang w:val="es-ES"/>
        </w:rPr>
        <w:t>Recopilación de datos e instrumentos</w:t>
      </w:r>
    </w:p>
    <w:p w:rsidR="001E403A" w:rsidRPr="001E403A" w:rsidRDefault="001E403A" w:rsidP="00403DDE">
      <w:pPr>
        <w:pStyle w:val="AutoNumpara"/>
        <w:spacing w:before="80" w:after="80"/>
        <w:rPr>
          <w:noProof w:val="0"/>
          <w:color w:val="000000"/>
          <w:lang w:val="es-ES"/>
        </w:rPr>
      </w:pPr>
      <w:r w:rsidRPr="00403DDE">
        <w:rPr>
          <w:noProof w:val="0"/>
          <w:color w:val="000000"/>
          <w:lang w:val="es-ES"/>
        </w:rPr>
        <w:t>Los resultados serán monitoreados en función de los términos establecidos en el proyecto</w:t>
      </w:r>
      <w:r>
        <w:rPr>
          <w:noProof w:val="0"/>
          <w:color w:val="000000"/>
          <w:lang w:val="es-ES"/>
        </w:rPr>
        <w:t xml:space="preserve"> (anualmente, de medio </w:t>
      </w:r>
      <w:r w:rsidRPr="00403DDE">
        <w:rPr>
          <w:noProof w:val="0"/>
          <w:color w:val="000000"/>
          <w:lang w:val="es-ES"/>
        </w:rPr>
        <w:t>término o al cierre), mientras que los productos serán monitoreados durante la ejecución</w:t>
      </w:r>
      <w:r>
        <w:rPr>
          <w:noProof w:val="0"/>
          <w:color w:val="000000"/>
          <w:lang w:val="es-ES"/>
        </w:rPr>
        <w:t xml:space="preserve"> del proyecto, </w:t>
      </w:r>
      <w:r w:rsidR="00F734B7">
        <w:rPr>
          <w:noProof w:val="0"/>
          <w:color w:val="000000"/>
          <w:lang w:val="es-ES"/>
        </w:rPr>
        <w:t xml:space="preserve">a partir de hitos verificables, </w:t>
      </w:r>
      <w:r>
        <w:rPr>
          <w:noProof w:val="0"/>
          <w:color w:val="000000"/>
          <w:lang w:val="es-ES"/>
        </w:rPr>
        <w:t>teniendo como insumos el informe semestral, visitas de inspección</w:t>
      </w:r>
      <w:r w:rsidR="00F734B7">
        <w:rPr>
          <w:noProof w:val="0"/>
          <w:color w:val="000000"/>
          <w:lang w:val="es-ES"/>
        </w:rPr>
        <w:t>, informes de la ABC con respecto a la supervisión de obras</w:t>
      </w:r>
      <w:r>
        <w:rPr>
          <w:noProof w:val="0"/>
          <w:color w:val="000000"/>
          <w:lang w:val="es-ES"/>
        </w:rPr>
        <w:t xml:space="preserve"> y misiones de administración. </w:t>
      </w:r>
      <w:r w:rsidRPr="00403DDE">
        <w:rPr>
          <w:noProof w:val="0"/>
          <w:color w:val="000000"/>
          <w:lang w:val="es-ES"/>
        </w:rPr>
        <w:t xml:space="preserve">El </w:t>
      </w:r>
      <w:r>
        <w:rPr>
          <w:noProof w:val="0"/>
          <w:color w:val="000000"/>
          <w:lang w:val="es-ES"/>
        </w:rPr>
        <w:t xml:space="preserve">Plan de Monitoreo </w:t>
      </w:r>
      <w:r w:rsidRPr="00403DDE">
        <w:rPr>
          <w:noProof w:val="0"/>
          <w:color w:val="000000"/>
          <w:lang w:val="es-ES"/>
        </w:rPr>
        <w:t>provee</w:t>
      </w:r>
      <w:r>
        <w:rPr>
          <w:noProof w:val="0"/>
          <w:color w:val="000000"/>
          <w:lang w:val="es-ES"/>
        </w:rPr>
        <w:t>rá</w:t>
      </w:r>
      <w:r w:rsidRPr="00403DDE">
        <w:rPr>
          <w:noProof w:val="0"/>
          <w:color w:val="000000"/>
          <w:lang w:val="es-ES"/>
        </w:rPr>
        <w:t xml:space="preserve"> hitos anuales y s</w:t>
      </w:r>
      <w:r>
        <w:rPr>
          <w:noProof w:val="0"/>
          <w:color w:val="000000"/>
          <w:lang w:val="es-ES"/>
        </w:rPr>
        <w:t xml:space="preserve">eguirá </w:t>
      </w:r>
      <w:r w:rsidRPr="00403DDE">
        <w:rPr>
          <w:noProof w:val="0"/>
          <w:color w:val="000000"/>
          <w:lang w:val="es-ES"/>
        </w:rPr>
        <w:t>el progreso de los productos con unidades de medida claramente definidas y costos, y reporta</w:t>
      </w:r>
      <w:r>
        <w:rPr>
          <w:noProof w:val="0"/>
          <w:color w:val="000000"/>
          <w:lang w:val="es-ES"/>
        </w:rPr>
        <w:t>rá</w:t>
      </w:r>
      <w:r w:rsidRPr="00403DDE">
        <w:rPr>
          <w:noProof w:val="0"/>
          <w:color w:val="000000"/>
          <w:lang w:val="es-ES"/>
        </w:rPr>
        <w:t xml:space="preserve"> el progreso respecto de la línea de base</w:t>
      </w:r>
      <w:r>
        <w:rPr>
          <w:noProof w:val="0"/>
          <w:color w:val="000000"/>
          <w:lang w:val="es-ES"/>
        </w:rPr>
        <w:t xml:space="preserve"> definida</w:t>
      </w:r>
      <w:r w:rsidRPr="00403DDE">
        <w:rPr>
          <w:noProof w:val="0"/>
          <w:color w:val="000000"/>
          <w:lang w:val="es-ES"/>
        </w:rPr>
        <w:t>.</w:t>
      </w:r>
    </w:p>
    <w:p w:rsidR="001E403A" w:rsidRPr="005D1F9D" w:rsidRDefault="001E403A" w:rsidP="005029F0">
      <w:pPr>
        <w:pStyle w:val="AutoNumpara"/>
        <w:spacing w:before="80" w:after="80"/>
        <w:rPr>
          <w:noProof w:val="0"/>
          <w:color w:val="000000"/>
          <w:lang w:val="es-ES"/>
        </w:rPr>
      </w:pPr>
      <w:r w:rsidRPr="00DC5A5C">
        <w:rPr>
          <w:szCs w:val="24"/>
        </w:rPr>
        <w:t xml:space="preserve">Los </w:t>
      </w:r>
      <w:r>
        <w:rPr>
          <w:szCs w:val="24"/>
        </w:rPr>
        <w:t xml:space="preserve">indicadores de resultado y los productos </w:t>
      </w:r>
      <w:r w:rsidRPr="00DC5A5C">
        <w:rPr>
          <w:szCs w:val="24"/>
        </w:rPr>
        <w:t>y medios de verificación propuestos</w:t>
      </w:r>
      <w:r>
        <w:rPr>
          <w:szCs w:val="24"/>
        </w:rPr>
        <w:t>,</w:t>
      </w:r>
      <w:r w:rsidRPr="00DC5A5C">
        <w:rPr>
          <w:szCs w:val="24"/>
        </w:rPr>
        <w:t xml:space="preserve"> optimizan el uso de la información que </w:t>
      </w:r>
      <w:r w:rsidR="00F734B7">
        <w:rPr>
          <w:szCs w:val="24"/>
        </w:rPr>
        <w:t xml:space="preserve">la </w:t>
      </w:r>
      <w:r>
        <w:rPr>
          <w:szCs w:val="24"/>
        </w:rPr>
        <w:t xml:space="preserve">ABC </w:t>
      </w:r>
      <w:r w:rsidRPr="00DC5A5C">
        <w:rPr>
          <w:szCs w:val="24"/>
        </w:rPr>
        <w:t>recolectará</w:t>
      </w:r>
      <w:r w:rsidR="005F6770">
        <w:rPr>
          <w:szCs w:val="24"/>
        </w:rPr>
        <w:t xml:space="preserve"> o preparará</w:t>
      </w:r>
      <w:r w:rsidRPr="00DC5A5C">
        <w:rPr>
          <w:szCs w:val="24"/>
        </w:rPr>
        <w:t xml:space="preserve"> durante la ejecución del proyecto y aquella que será obtenida directa o indirectamente durante la ejecución de las actividades correspondientes. La totalidad de los </w:t>
      </w:r>
      <w:r>
        <w:rPr>
          <w:szCs w:val="24"/>
        </w:rPr>
        <w:t xml:space="preserve">productos y sus hitos, </w:t>
      </w:r>
      <w:r w:rsidRPr="00DC5A5C">
        <w:rPr>
          <w:szCs w:val="24"/>
        </w:rPr>
        <w:t xml:space="preserve">serán verificados en forma directa a partir de los informes de supervisión de las obras,  </w:t>
      </w:r>
      <w:r>
        <w:rPr>
          <w:szCs w:val="24"/>
        </w:rPr>
        <w:t>los cuales se presenta</w:t>
      </w:r>
      <w:r w:rsidR="00F734B7">
        <w:rPr>
          <w:szCs w:val="24"/>
        </w:rPr>
        <w:t>rán</w:t>
      </w:r>
      <w:r>
        <w:rPr>
          <w:szCs w:val="24"/>
        </w:rPr>
        <w:t xml:space="preserve"> mensualmente </w:t>
      </w:r>
      <w:r w:rsidR="00F734B7">
        <w:rPr>
          <w:szCs w:val="24"/>
        </w:rPr>
        <w:t xml:space="preserve">o trimestralmente, según lo defina la </w:t>
      </w:r>
      <w:r w:rsidR="00E15F92">
        <w:rPr>
          <w:szCs w:val="24"/>
        </w:rPr>
        <w:t>ABC</w:t>
      </w:r>
      <w:r w:rsidR="00F734B7">
        <w:rPr>
          <w:szCs w:val="24"/>
        </w:rPr>
        <w:t>.</w:t>
      </w:r>
      <w:r w:rsidRPr="00DC5A5C">
        <w:rPr>
          <w:szCs w:val="24"/>
        </w:rPr>
        <w:t xml:space="preserve"> </w:t>
      </w:r>
    </w:p>
    <w:p w:rsidR="001E403A" w:rsidRPr="005D1F9D" w:rsidRDefault="001E403A" w:rsidP="00DA26D7">
      <w:pPr>
        <w:pStyle w:val="AutoNumpara"/>
        <w:tabs>
          <w:tab w:val="left" w:pos="720"/>
        </w:tabs>
        <w:spacing w:before="80" w:after="80"/>
        <w:rPr>
          <w:noProof w:val="0"/>
          <w:color w:val="000000"/>
          <w:lang w:val="es-ES"/>
        </w:rPr>
      </w:pPr>
      <w:r w:rsidRPr="005D1F9D">
        <w:rPr>
          <w:noProof w:val="0"/>
          <w:lang w:val="es-ES"/>
        </w:rPr>
        <w:t xml:space="preserve">Los reportes de </w:t>
      </w:r>
      <w:r>
        <w:rPr>
          <w:noProof w:val="0"/>
          <w:lang w:val="es-ES"/>
        </w:rPr>
        <w:t xml:space="preserve">ejecución </w:t>
      </w:r>
      <w:r w:rsidRPr="005D1F9D">
        <w:rPr>
          <w:noProof w:val="0"/>
          <w:lang w:val="es-ES"/>
        </w:rPr>
        <w:t xml:space="preserve">semestrales que preparará </w:t>
      </w:r>
      <w:r>
        <w:rPr>
          <w:noProof w:val="0"/>
          <w:lang w:val="es-ES"/>
        </w:rPr>
        <w:t>la ABC</w:t>
      </w:r>
      <w:r w:rsidRPr="005D1F9D">
        <w:rPr>
          <w:noProof w:val="0"/>
          <w:lang w:val="es-ES"/>
        </w:rPr>
        <w:t xml:space="preserve"> y que presentará al Banco en </w:t>
      </w:r>
      <w:r w:rsidR="00F734B7">
        <w:rPr>
          <w:noProof w:val="0"/>
          <w:lang w:val="es-ES"/>
        </w:rPr>
        <w:t xml:space="preserve">marzo </w:t>
      </w:r>
      <w:r w:rsidRPr="00F734B7">
        <w:rPr>
          <w:noProof w:val="0"/>
          <w:lang w:val="es-ES"/>
        </w:rPr>
        <w:t xml:space="preserve">y </w:t>
      </w:r>
      <w:r w:rsidR="00F734B7">
        <w:rPr>
          <w:noProof w:val="0"/>
          <w:lang w:val="es-ES"/>
        </w:rPr>
        <w:t xml:space="preserve">septiembre </w:t>
      </w:r>
      <w:r w:rsidRPr="00F734B7">
        <w:rPr>
          <w:noProof w:val="0"/>
          <w:lang w:val="es-ES"/>
        </w:rPr>
        <w:t>de cada</w:t>
      </w:r>
      <w:r w:rsidRPr="005D1F9D">
        <w:rPr>
          <w:noProof w:val="0"/>
          <w:lang w:val="es-ES"/>
        </w:rPr>
        <w:t xml:space="preserve"> año, contendrán un resumen de los informes de la supervisión de obras contratadas y de los reportes internos de supervisión</w:t>
      </w:r>
      <w:r>
        <w:rPr>
          <w:noProof w:val="0"/>
          <w:lang w:val="es-ES"/>
        </w:rPr>
        <w:t>.</w:t>
      </w:r>
    </w:p>
    <w:p w:rsidR="001E403A" w:rsidRPr="00504E5F" w:rsidRDefault="001E403A" w:rsidP="00DA26D7">
      <w:pPr>
        <w:pStyle w:val="AutoNumpara"/>
        <w:tabs>
          <w:tab w:val="left" w:pos="720"/>
        </w:tabs>
        <w:spacing w:before="80" w:after="80"/>
        <w:rPr>
          <w:noProof w:val="0"/>
          <w:color w:val="000000"/>
          <w:lang w:val="es-ES"/>
        </w:rPr>
      </w:pPr>
      <w:r w:rsidRPr="005D1F9D">
        <w:rPr>
          <w:noProof w:val="0"/>
          <w:lang w:val="es-ES"/>
        </w:rPr>
        <w:t xml:space="preserve">El costo de </w:t>
      </w:r>
      <w:r>
        <w:rPr>
          <w:noProof w:val="0"/>
          <w:lang w:val="es-ES"/>
        </w:rPr>
        <w:t xml:space="preserve">preparación de información </w:t>
      </w:r>
      <w:r w:rsidRPr="005D1F9D">
        <w:rPr>
          <w:noProof w:val="0"/>
          <w:lang w:val="es-ES"/>
        </w:rPr>
        <w:t xml:space="preserve">para </w:t>
      </w:r>
      <w:r>
        <w:rPr>
          <w:noProof w:val="0"/>
          <w:lang w:val="es-ES"/>
        </w:rPr>
        <w:t xml:space="preserve">el </w:t>
      </w:r>
      <w:r w:rsidRPr="005D1F9D">
        <w:rPr>
          <w:noProof w:val="0"/>
          <w:lang w:val="es-ES"/>
        </w:rPr>
        <w:t xml:space="preserve">seguimiento </w:t>
      </w:r>
      <w:r>
        <w:rPr>
          <w:noProof w:val="0"/>
          <w:lang w:val="es-ES"/>
        </w:rPr>
        <w:t xml:space="preserve">de la operación </w:t>
      </w:r>
      <w:r w:rsidRPr="005D1F9D">
        <w:rPr>
          <w:noProof w:val="0"/>
          <w:lang w:val="es-ES"/>
        </w:rPr>
        <w:t>está mayormente incluido en los financiamientos del Banco (a través de los contratos de supervisión externa de obras) y el remanente forma parte del trabajo normal del ejecutor (seguimiento de contratos de consultoría).</w:t>
      </w:r>
      <w:r w:rsidRPr="005D1F9D">
        <w:rPr>
          <w:noProof w:val="0"/>
          <w:color w:val="000000"/>
          <w:lang w:val="es-ES"/>
        </w:rPr>
        <w:t xml:space="preserve"> </w:t>
      </w:r>
    </w:p>
    <w:p w:rsidR="001E403A" w:rsidRDefault="001E403A">
      <w:pPr>
        <w:pStyle w:val="AutoNumpara"/>
        <w:rPr>
          <w:noProof w:val="0"/>
          <w:lang w:val="es-ES"/>
        </w:rPr>
      </w:pPr>
      <w:r w:rsidRPr="00B51573">
        <w:rPr>
          <w:noProof w:val="0"/>
          <w:lang w:val="es-ES"/>
        </w:rPr>
        <w:t>Para el monitoreo y evaluación del Programa se utilizarán los siguientes instrumentos:</w:t>
      </w:r>
    </w:p>
    <w:p w:rsidR="00F734B7" w:rsidRDefault="007D4D63" w:rsidP="00F734B7">
      <w:pPr>
        <w:pStyle w:val="AutoNumpara"/>
        <w:numPr>
          <w:ilvl w:val="0"/>
          <w:numId w:val="0"/>
        </w:numPr>
        <w:ind w:left="720"/>
        <w:rPr>
          <w:iCs/>
          <w:szCs w:val="24"/>
        </w:rPr>
      </w:pPr>
      <w:r w:rsidRPr="00F734B7">
        <w:rPr>
          <w:b/>
          <w:iCs/>
          <w:szCs w:val="24"/>
        </w:rPr>
        <w:t>Informe semestral de progreso</w:t>
      </w:r>
      <w:r w:rsidR="001E403A" w:rsidRPr="00F734B7">
        <w:rPr>
          <w:b/>
          <w:iCs/>
          <w:szCs w:val="24"/>
        </w:rPr>
        <w:t xml:space="preserve">. </w:t>
      </w:r>
      <w:r w:rsidR="001E403A" w:rsidRPr="00F734B7">
        <w:rPr>
          <w:iCs/>
          <w:szCs w:val="24"/>
        </w:rPr>
        <w:t xml:space="preserve">Este instrumento tiene por finalidad presentar un reporte de la ejecución del proyecto, semestralmente, en los meses de marzo y septiembre. El informe semestral a </w:t>
      </w:r>
      <w:r w:rsidR="005F6770">
        <w:rPr>
          <w:iCs/>
          <w:szCs w:val="24"/>
        </w:rPr>
        <w:t>s</w:t>
      </w:r>
      <w:r w:rsidR="001E403A" w:rsidRPr="00F734B7">
        <w:rPr>
          <w:iCs/>
          <w:szCs w:val="24"/>
        </w:rPr>
        <w:t xml:space="preserve">eptiembre abarca data de </w:t>
      </w:r>
      <w:r w:rsidR="005F6770">
        <w:rPr>
          <w:iCs/>
          <w:szCs w:val="24"/>
        </w:rPr>
        <w:t>e</w:t>
      </w:r>
      <w:r w:rsidR="001E403A" w:rsidRPr="00F734B7">
        <w:rPr>
          <w:iCs/>
          <w:szCs w:val="24"/>
        </w:rPr>
        <w:t xml:space="preserve">nero a </w:t>
      </w:r>
      <w:r w:rsidR="005F6770">
        <w:rPr>
          <w:iCs/>
          <w:szCs w:val="24"/>
        </w:rPr>
        <w:t>j</w:t>
      </w:r>
      <w:r w:rsidR="001E403A" w:rsidRPr="00F734B7">
        <w:rPr>
          <w:iCs/>
          <w:szCs w:val="24"/>
        </w:rPr>
        <w:t xml:space="preserve">unio, mientras que el reporte a </w:t>
      </w:r>
      <w:r w:rsidR="005F6770">
        <w:rPr>
          <w:iCs/>
          <w:szCs w:val="24"/>
        </w:rPr>
        <w:t>m</w:t>
      </w:r>
      <w:r w:rsidR="001E403A" w:rsidRPr="00F734B7">
        <w:rPr>
          <w:iCs/>
          <w:szCs w:val="24"/>
        </w:rPr>
        <w:t xml:space="preserve">arzo corresponde al periodo de </w:t>
      </w:r>
      <w:r w:rsidR="005F6770">
        <w:rPr>
          <w:iCs/>
          <w:szCs w:val="24"/>
        </w:rPr>
        <w:t>j</w:t>
      </w:r>
      <w:r w:rsidR="001E403A" w:rsidRPr="00F734B7">
        <w:rPr>
          <w:iCs/>
          <w:szCs w:val="24"/>
        </w:rPr>
        <w:t xml:space="preserve">ulio a </w:t>
      </w:r>
      <w:r w:rsidR="005F6770">
        <w:rPr>
          <w:iCs/>
          <w:szCs w:val="24"/>
        </w:rPr>
        <w:t>d</w:t>
      </w:r>
      <w:r w:rsidR="001E403A" w:rsidRPr="00F734B7">
        <w:rPr>
          <w:iCs/>
          <w:szCs w:val="24"/>
        </w:rPr>
        <w:t>iciembre</w:t>
      </w:r>
      <w:r w:rsidR="00E15F92">
        <w:rPr>
          <w:rStyle w:val="FootnoteReference"/>
          <w:iCs/>
          <w:szCs w:val="24"/>
        </w:rPr>
        <w:footnoteReference w:id="4"/>
      </w:r>
      <w:r w:rsidR="001E403A" w:rsidRPr="00F734B7">
        <w:rPr>
          <w:iCs/>
          <w:szCs w:val="24"/>
        </w:rPr>
        <w:t>.</w:t>
      </w:r>
      <w:r w:rsidR="00F734B7">
        <w:rPr>
          <w:iCs/>
          <w:szCs w:val="24"/>
        </w:rPr>
        <w:t xml:space="preserve"> </w:t>
      </w:r>
    </w:p>
    <w:p w:rsidR="00EA1864" w:rsidRPr="00F734B7" w:rsidRDefault="00F734B7" w:rsidP="00F734B7">
      <w:pPr>
        <w:pStyle w:val="AutoNumpara"/>
        <w:numPr>
          <w:ilvl w:val="0"/>
          <w:numId w:val="0"/>
        </w:numPr>
        <w:ind w:left="720"/>
        <w:rPr>
          <w:iCs/>
          <w:szCs w:val="24"/>
        </w:rPr>
      </w:pPr>
      <w:r>
        <w:rPr>
          <w:iCs/>
          <w:szCs w:val="24"/>
        </w:rPr>
        <w:t xml:space="preserve">Este informe se presenta de </w:t>
      </w:r>
      <w:r w:rsidR="001E403A" w:rsidRPr="00F734B7">
        <w:rPr>
          <w:iCs/>
          <w:szCs w:val="24"/>
        </w:rPr>
        <w:t xml:space="preserve">acuerdo a un formato definido entre la </w:t>
      </w:r>
      <w:r>
        <w:rPr>
          <w:iCs/>
          <w:szCs w:val="24"/>
        </w:rPr>
        <w:t>R</w:t>
      </w:r>
      <w:r w:rsidR="001E403A" w:rsidRPr="00F734B7">
        <w:rPr>
          <w:iCs/>
          <w:szCs w:val="24"/>
        </w:rPr>
        <w:t>epresentación</w:t>
      </w:r>
      <w:r w:rsidR="00E15F92">
        <w:rPr>
          <w:iCs/>
          <w:szCs w:val="24"/>
        </w:rPr>
        <w:t xml:space="preserve"> del Banco en Bolivia</w:t>
      </w:r>
      <w:r w:rsidR="001E403A" w:rsidRPr="00F734B7">
        <w:rPr>
          <w:iCs/>
          <w:szCs w:val="24"/>
        </w:rPr>
        <w:t xml:space="preserve"> y el prestatario, y se compone de l</w:t>
      </w:r>
      <w:r>
        <w:rPr>
          <w:iCs/>
          <w:szCs w:val="24"/>
        </w:rPr>
        <w:t>o</w:t>
      </w:r>
      <w:r w:rsidR="001E403A" w:rsidRPr="00F734B7">
        <w:rPr>
          <w:iCs/>
          <w:szCs w:val="24"/>
        </w:rPr>
        <w:t xml:space="preserve">s siguientes </w:t>
      </w:r>
      <w:r>
        <w:rPr>
          <w:iCs/>
          <w:szCs w:val="24"/>
        </w:rPr>
        <w:t>segmentos</w:t>
      </w:r>
      <w:r w:rsidR="001E403A" w:rsidRPr="00F734B7">
        <w:rPr>
          <w:iCs/>
          <w:szCs w:val="24"/>
        </w:rPr>
        <w:t>:</w:t>
      </w:r>
    </w:p>
    <w:p w:rsidR="00EA1864" w:rsidRDefault="001E403A">
      <w:pPr>
        <w:pStyle w:val="AutoNumpara"/>
        <w:numPr>
          <w:ilvl w:val="0"/>
          <w:numId w:val="51"/>
        </w:numPr>
        <w:rPr>
          <w:b/>
          <w:iCs/>
          <w:szCs w:val="24"/>
        </w:rPr>
      </w:pPr>
      <w:r>
        <w:rPr>
          <w:b/>
          <w:iCs/>
          <w:szCs w:val="24"/>
        </w:rPr>
        <w:t xml:space="preserve">Resumen Ejecutivo. </w:t>
      </w:r>
      <w:r w:rsidR="005F6770">
        <w:rPr>
          <w:iCs/>
          <w:szCs w:val="24"/>
        </w:rPr>
        <w:t>A</w:t>
      </w:r>
      <w:r>
        <w:rPr>
          <w:iCs/>
          <w:szCs w:val="24"/>
        </w:rPr>
        <w:t>naliza la ejecución física y financiera del proyecto, y lo</w:t>
      </w:r>
      <w:r w:rsidR="005F6770">
        <w:rPr>
          <w:iCs/>
          <w:szCs w:val="24"/>
        </w:rPr>
        <w:t>s contenidos</w:t>
      </w:r>
      <w:r>
        <w:rPr>
          <w:iCs/>
          <w:szCs w:val="24"/>
        </w:rPr>
        <w:t xml:space="preserve"> desarrollado</w:t>
      </w:r>
      <w:r w:rsidR="005F6770">
        <w:rPr>
          <w:iCs/>
          <w:szCs w:val="24"/>
        </w:rPr>
        <w:t>s</w:t>
      </w:r>
      <w:r>
        <w:rPr>
          <w:iCs/>
          <w:szCs w:val="24"/>
        </w:rPr>
        <w:t xml:space="preserve"> en el Reporte de Monitoreo</w:t>
      </w:r>
      <w:r w:rsidR="00F734B7">
        <w:rPr>
          <w:iCs/>
          <w:szCs w:val="24"/>
        </w:rPr>
        <w:t xml:space="preserve"> del perìodo correspondiente</w:t>
      </w:r>
      <w:r>
        <w:rPr>
          <w:iCs/>
          <w:szCs w:val="24"/>
        </w:rPr>
        <w:t xml:space="preserve">. </w:t>
      </w:r>
      <w:r w:rsidR="005F6770">
        <w:rPr>
          <w:iCs/>
          <w:szCs w:val="24"/>
        </w:rPr>
        <w:t xml:space="preserve">Incluye </w:t>
      </w:r>
      <w:r>
        <w:rPr>
          <w:iCs/>
          <w:szCs w:val="24"/>
        </w:rPr>
        <w:t>un análisis de los fondos desembolsados, el cumplimiento de las recomendaciones de auditoría externa, temas generales, lecciones aprendidas y los pr</w:t>
      </w:r>
      <w:r w:rsidR="005F6770">
        <w:rPr>
          <w:iCs/>
          <w:szCs w:val="24"/>
        </w:rPr>
        <w:t>ó</w:t>
      </w:r>
      <w:r>
        <w:rPr>
          <w:iCs/>
          <w:szCs w:val="24"/>
        </w:rPr>
        <w:t xml:space="preserve">ximos pasos a seguir. </w:t>
      </w:r>
    </w:p>
    <w:p w:rsidR="00EA1864" w:rsidRDefault="001E403A">
      <w:pPr>
        <w:pStyle w:val="AutoNumpara"/>
        <w:numPr>
          <w:ilvl w:val="0"/>
          <w:numId w:val="51"/>
        </w:numPr>
        <w:rPr>
          <w:b/>
          <w:iCs/>
          <w:szCs w:val="24"/>
        </w:rPr>
      </w:pPr>
      <w:r>
        <w:rPr>
          <w:b/>
          <w:iCs/>
          <w:szCs w:val="24"/>
        </w:rPr>
        <w:t xml:space="preserve">Reporte de Monitoreo. </w:t>
      </w:r>
      <w:r w:rsidR="005F6770">
        <w:rPr>
          <w:iCs/>
          <w:szCs w:val="24"/>
        </w:rPr>
        <w:t>P</w:t>
      </w:r>
      <w:r>
        <w:rPr>
          <w:iCs/>
          <w:szCs w:val="24"/>
        </w:rPr>
        <w:t xml:space="preserve">rovee la información general y de detalle de la operación. </w:t>
      </w:r>
      <w:r w:rsidR="005F6770">
        <w:rPr>
          <w:iCs/>
          <w:szCs w:val="24"/>
        </w:rPr>
        <w:t>A</w:t>
      </w:r>
      <w:r>
        <w:rPr>
          <w:iCs/>
          <w:szCs w:val="24"/>
        </w:rPr>
        <w:t xml:space="preserve">naliza la programación desarrollada vs. la planificada en </w:t>
      </w:r>
      <w:r w:rsidR="005F6770">
        <w:rPr>
          <w:iCs/>
          <w:szCs w:val="24"/>
        </w:rPr>
        <w:t>referencia a</w:t>
      </w:r>
      <w:r>
        <w:rPr>
          <w:iCs/>
          <w:szCs w:val="24"/>
        </w:rPr>
        <w:t xml:space="preserve"> los impactos y resultados del proyecto. </w:t>
      </w:r>
      <w:r w:rsidR="005F6770">
        <w:rPr>
          <w:iCs/>
          <w:szCs w:val="24"/>
        </w:rPr>
        <w:t>A</w:t>
      </w:r>
      <w:r>
        <w:rPr>
          <w:iCs/>
          <w:szCs w:val="24"/>
        </w:rPr>
        <w:t xml:space="preserve">naliza el avance y logro de los productos </w:t>
      </w:r>
      <w:r w:rsidR="00F734B7">
        <w:rPr>
          <w:iCs/>
          <w:szCs w:val="24"/>
        </w:rPr>
        <w:t xml:space="preserve">e hitos </w:t>
      </w:r>
      <w:r>
        <w:rPr>
          <w:iCs/>
          <w:szCs w:val="24"/>
        </w:rPr>
        <w:t xml:space="preserve">definidos en la matriz de resultados, tanto física como financieramente. </w:t>
      </w:r>
    </w:p>
    <w:p w:rsidR="00EA1864" w:rsidRDefault="001E403A">
      <w:pPr>
        <w:pStyle w:val="AutoNumpara"/>
        <w:numPr>
          <w:ilvl w:val="0"/>
          <w:numId w:val="51"/>
        </w:numPr>
        <w:rPr>
          <w:b/>
          <w:iCs/>
          <w:szCs w:val="24"/>
        </w:rPr>
      </w:pPr>
      <w:r>
        <w:rPr>
          <w:b/>
          <w:iCs/>
          <w:szCs w:val="24"/>
        </w:rPr>
        <w:t xml:space="preserve">Plan de Ejecución del Proyecto (PEP) y Plan Operativo Anual  (POA). </w:t>
      </w:r>
      <w:r>
        <w:rPr>
          <w:iCs/>
          <w:szCs w:val="24"/>
        </w:rPr>
        <w:t>El PEP se refiere a la planificación macro del proyecto y debe ser considerada plurianualmente.</w:t>
      </w:r>
    </w:p>
    <w:p w:rsidR="00EA1864" w:rsidRDefault="007D4D63">
      <w:pPr>
        <w:pStyle w:val="AutoNumpara"/>
        <w:numPr>
          <w:ilvl w:val="0"/>
          <w:numId w:val="0"/>
        </w:numPr>
        <w:tabs>
          <w:tab w:val="left" w:pos="1080"/>
        </w:tabs>
        <w:ind w:left="1080"/>
        <w:rPr>
          <w:iCs/>
          <w:szCs w:val="24"/>
        </w:rPr>
      </w:pPr>
      <w:r w:rsidRPr="007D4D63">
        <w:rPr>
          <w:iCs/>
          <w:szCs w:val="24"/>
        </w:rPr>
        <w:t xml:space="preserve">El POA se refiere a la planificación </w:t>
      </w:r>
      <w:r w:rsidR="001E403A">
        <w:rPr>
          <w:iCs/>
          <w:szCs w:val="24"/>
        </w:rPr>
        <w:t xml:space="preserve">físico-financiera anual y en detalle de la operación, de acuerdo a la gestión en la que se está desarrollando el proyecto. Las actividades desarrolladas en el POA, deben reflejar todas las consideradas, ya sean estas innherentes a los procesos de adquisición o no, para el logro de los </w:t>
      </w:r>
      <w:r w:rsidR="00FA4143">
        <w:rPr>
          <w:iCs/>
          <w:szCs w:val="24"/>
        </w:rPr>
        <w:t xml:space="preserve">hitos y </w:t>
      </w:r>
      <w:r w:rsidR="001E403A">
        <w:rPr>
          <w:iCs/>
          <w:szCs w:val="24"/>
        </w:rPr>
        <w:t xml:space="preserve">productos </w:t>
      </w:r>
      <w:r w:rsidR="00FA4143">
        <w:rPr>
          <w:iCs/>
          <w:szCs w:val="24"/>
        </w:rPr>
        <w:t xml:space="preserve">correspondientes </w:t>
      </w:r>
      <w:r w:rsidR="001E403A">
        <w:rPr>
          <w:iCs/>
          <w:szCs w:val="24"/>
        </w:rPr>
        <w:t xml:space="preserve">definidos. </w:t>
      </w:r>
    </w:p>
    <w:p w:rsidR="00EA1864" w:rsidRDefault="001E403A">
      <w:pPr>
        <w:pStyle w:val="AutoNumpara"/>
        <w:numPr>
          <w:ilvl w:val="0"/>
          <w:numId w:val="0"/>
        </w:numPr>
        <w:tabs>
          <w:tab w:val="left" w:pos="1080"/>
        </w:tabs>
        <w:ind w:left="1080"/>
        <w:rPr>
          <w:iCs/>
          <w:szCs w:val="24"/>
        </w:rPr>
      </w:pPr>
      <w:r>
        <w:rPr>
          <w:iCs/>
          <w:szCs w:val="24"/>
        </w:rPr>
        <w:t xml:space="preserve">Del POA, se determinará una línea base, la cual marcará el inicio de la operación y que servirá de punto de comparación con lo ejecutado efectivamente. Si bien el POA se presenta con el informe semestral de forma oficial, esta </w:t>
      </w:r>
      <w:r w:rsidR="00FA4143">
        <w:rPr>
          <w:iCs/>
          <w:szCs w:val="24"/>
        </w:rPr>
        <w:t xml:space="preserve">planificación </w:t>
      </w:r>
      <w:r>
        <w:rPr>
          <w:iCs/>
          <w:szCs w:val="24"/>
        </w:rPr>
        <w:t xml:space="preserve">es desarrollada como una herramienta de monitoreo y seguimiento continuo.  </w:t>
      </w:r>
    </w:p>
    <w:p w:rsidR="00EA1864" w:rsidRDefault="001E403A" w:rsidP="00FA4143">
      <w:pPr>
        <w:pStyle w:val="AutoNumpara"/>
        <w:numPr>
          <w:ilvl w:val="0"/>
          <w:numId w:val="0"/>
        </w:numPr>
        <w:tabs>
          <w:tab w:val="left" w:pos="1080"/>
        </w:tabs>
        <w:ind w:left="1080"/>
        <w:rPr>
          <w:iCs/>
          <w:szCs w:val="24"/>
        </w:rPr>
      </w:pPr>
      <w:r>
        <w:rPr>
          <w:iCs/>
          <w:szCs w:val="24"/>
        </w:rPr>
        <w:t>Tanto el PEP como el POA se desarrollan a partir de los productos definidos en la matriz de resultados.</w:t>
      </w:r>
    </w:p>
    <w:p w:rsidR="00EA1864" w:rsidRDefault="001E403A">
      <w:pPr>
        <w:pStyle w:val="AutoNumpara"/>
        <w:numPr>
          <w:ilvl w:val="0"/>
          <w:numId w:val="51"/>
        </w:numPr>
        <w:rPr>
          <w:iCs/>
          <w:szCs w:val="24"/>
        </w:rPr>
      </w:pPr>
      <w:r w:rsidRPr="0057610E">
        <w:rPr>
          <w:b/>
          <w:iCs/>
          <w:szCs w:val="24"/>
        </w:rPr>
        <w:t xml:space="preserve">Matriz de Riesgos, de acuerdo a la Gestión de Riesgos del Proyecto. </w:t>
      </w:r>
      <w:r w:rsidRPr="0057610E">
        <w:rPr>
          <w:iCs/>
          <w:szCs w:val="24"/>
        </w:rPr>
        <w:t>La matriz de riesgos es un reflejo de la gestión de riesgos del proyecto</w:t>
      </w:r>
      <w:r>
        <w:rPr>
          <w:iCs/>
          <w:szCs w:val="24"/>
        </w:rPr>
        <w:t xml:space="preserve"> y</w:t>
      </w:r>
      <w:r w:rsidRPr="0057610E">
        <w:rPr>
          <w:iCs/>
          <w:szCs w:val="24"/>
        </w:rPr>
        <w:t xml:space="preserve"> un recurso que integra los conocimientos, la experiencia </w:t>
      </w:r>
      <w:r>
        <w:rPr>
          <w:iCs/>
          <w:szCs w:val="24"/>
        </w:rPr>
        <w:t xml:space="preserve">y el interés por el manejo eficiente y eficaz de los recursos públicos. Como resultado del ejercicio de la Matriz de Riesgos se obtienen un conjunto de acciones que pueden mitigar o contrarrestar los riesgos que pueden afectar al proyecto. La matriz de riesgos se deberá actualizar de acuerdo al período que se determine en la operación, y se considerará la revisión de los riesgos identificados en cuanto a su probabilidad, impacto y causa; y la posibilidad de incorporar un nuevo riesgo o bien retirar alguno totalmente mitigado o evitado.  </w:t>
      </w:r>
    </w:p>
    <w:p w:rsidR="00EA1864" w:rsidRDefault="001E403A">
      <w:pPr>
        <w:pStyle w:val="AutoNumpara"/>
        <w:numPr>
          <w:ilvl w:val="0"/>
          <w:numId w:val="51"/>
        </w:numPr>
        <w:rPr>
          <w:iCs/>
          <w:szCs w:val="24"/>
        </w:rPr>
      </w:pPr>
      <w:r w:rsidRPr="0057610E">
        <w:rPr>
          <w:b/>
          <w:iCs/>
          <w:szCs w:val="24"/>
        </w:rPr>
        <w:t xml:space="preserve">Plan de Adquisiciones (PA). </w:t>
      </w:r>
      <w:r w:rsidRPr="0057610E">
        <w:rPr>
          <w:iCs/>
          <w:szCs w:val="24"/>
        </w:rPr>
        <w:t xml:space="preserve"> Este instrumento tiene por finalidad  presentar al Banco y hacer público el detalle de todas las adquisiciones y contrataciones que serán efectuadas en un determinado periodo de ejecución del Programa. El PA informa sobre las adquisiciones y contratos que se ejecutaran de conformidad con las Políticas para  Adquisiciones de bienes y obras financiadas por el  Banco” (GN-2349-9) y las “Políticas para a Selección y contratación de consultorías financiadas por el Banco (GN-2350-9) de conformidad con lo establecido en el Contrato de Préstamo. El PA debe ser presentado junto con el POA, para consideración del Banco, y debe ser actualizado </w:t>
      </w:r>
      <w:r w:rsidR="00FA4143">
        <w:rPr>
          <w:iCs/>
          <w:szCs w:val="24"/>
        </w:rPr>
        <w:t xml:space="preserve">semestralmente </w:t>
      </w:r>
      <w:r w:rsidRPr="0057610E">
        <w:rPr>
          <w:iCs/>
          <w:szCs w:val="24"/>
        </w:rPr>
        <w:t>o cuando sea  necesario, durante todo el período de ejecución del Programa, a través</w:t>
      </w:r>
      <w:r>
        <w:rPr>
          <w:iCs/>
          <w:szCs w:val="24"/>
        </w:rPr>
        <w:t xml:space="preserve"> del Sistema de Ejecución de Planes de Adquisiciones (SEPA). </w:t>
      </w:r>
    </w:p>
    <w:p w:rsidR="00C620C0" w:rsidRDefault="00C620C0" w:rsidP="00C620C0">
      <w:pPr>
        <w:pStyle w:val="AutoNumpara"/>
        <w:rPr>
          <w:iCs/>
          <w:szCs w:val="24"/>
        </w:rPr>
      </w:pPr>
      <w:r>
        <w:rPr>
          <w:noProof w:val="0"/>
          <w:lang w:val="es-ES"/>
        </w:rPr>
        <w:t xml:space="preserve">Asimismo, los informes semestrales de progreso </w:t>
      </w:r>
      <w:r>
        <w:rPr>
          <w:noProof w:val="0"/>
          <w:lang w:val="es-BO"/>
        </w:rPr>
        <w:t>deberán incorporar el desarrollo y cumplimiento, según el PGAS y PRP, de los temas sociales y ambientales de la operación. Estos anexos, servirán de información base para la programación y monitoreo de las inspecciones del departamento de Salvaguardas del Banco.</w:t>
      </w:r>
    </w:p>
    <w:p w:rsidR="001E403A" w:rsidRPr="005D6F16" w:rsidRDefault="001E403A" w:rsidP="0008547B">
      <w:pPr>
        <w:pStyle w:val="AutoNumpara"/>
        <w:rPr>
          <w:iCs/>
          <w:szCs w:val="24"/>
        </w:rPr>
      </w:pPr>
      <w:r w:rsidRPr="005D6F16">
        <w:rPr>
          <w:b/>
        </w:rPr>
        <w:t>Visitas de</w:t>
      </w:r>
      <w:r w:rsidRPr="005D6F16">
        <w:rPr>
          <w:b/>
          <w:bCs/>
        </w:rPr>
        <w:t xml:space="preserve"> </w:t>
      </w:r>
      <w:r w:rsidRPr="001B5284">
        <w:rPr>
          <w:b/>
          <w:bCs/>
        </w:rPr>
        <w:t>Inspe</w:t>
      </w:r>
      <w:r>
        <w:rPr>
          <w:b/>
          <w:bCs/>
        </w:rPr>
        <w:t>cción Técnicas y Fiduciarias</w:t>
      </w:r>
      <w:r w:rsidRPr="001B5284">
        <w:rPr>
          <w:b/>
          <w:bCs/>
        </w:rPr>
        <w:t>:</w:t>
      </w:r>
      <w:r>
        <w:t xml:space="preserve"> Serán realizadas p</w:t>
      </w:r>
      <w:r w:rsidRPr="001B5284">
        <w:t>o</w:t>
      </w:r>
      <w:r>
        <w:t>r</w:t>
      </w:r>
      <w:r w:rsidRPr="001B5284">
        <w:t xml:space="preserve"> </w:t>
      </w:r>
      <w:r>
        <w:t xml:space="preserve">el </w:t>
      </w:r>
      <w:r w:rsidRPr="001B5284">
        <w:t>B</w:t>
      </w:r>
      <w:r w:rsidR="00A459AA">
        <w:t>anco</w:t>
      </w:r>
      <w:r w:rsidRPr="001B5284">
        <w:t>, co</w:t>
      </w:r>
      <w:r>
        <w:t xml:space="preserve">n la finalidad de </w:t>
      </w:r>
      <w:r w:rsidR="00205F29">
        <w:t xml:space="preserve">hacer seguimiento y </w:t>
      </w:r>
      <w:r>
        <w:t>monitorear la ejecución de las actividades del Prog</w:t>
      </w:r>
      <w:r w:rsidRPr="001B5284">
        <w:t>rama</w:t>
      </w:r>
      <w:r>
        <w:t xml:space="preserve"> en el Marco de la Gestión de Proyectos por Resultados</w:t>
      </w:r>
      <w:r w:rsidRPr="001B5284">
        <w:t>.</w:t>
      </w:r>
      <w:r>
        <w:t xml:space="preserve"> Estas visitas se podrán ver reflejadas en los planes de supervisión anuales desarrollados.</w:t>
      </w:r>
    </w:p>
    <w:p w:rsidR="001E403A" w:rsidRDefault="001E403A" w:rsidP="0008547B">
      <w:pPr>
        <w:pStyle w:val="AutoNumpara"/>
      </w:pPr>
      <w:r>
        <w:rPr>
          <w:b/>
          <w:bCs/>
        </w:rPr>
        <w:t>Misión de Administración</w:t>
      </w:r>
      <w:r w:rsidRPr="001B5284">
        <w:rPr>
          <w:b/>
          <w:bCs/>
        </w:rPr>
        <w:t>:</w:t>
      </w:r>
      <w:r w:rsidRPr="001B5284">
        <w:t xml:space="preserve"> </w:t>
      </w:r>
      <w:r>
        <w:t>El</w:t>
      </w:r>
      <w:r w:rsidRPr="001B5284">
        <w:t xml:space="preserve"> B</w:t>
      </w:r>
      <w:r>
        <w:t xml:space="preserve">anco realizará </w:t>
      </w:r>
      <w:r w:rsidRPr="00FA585A">
        <w:t>anualmente m</w:t>
      </w:r>
      <w:r>
        <w:t xml:space="preserve">isiones de </w:t>
      </w:r>
      <w:r w:rsidRPr="001B5284">
        <w:t>Administrac</w:t>
      </w:r>
      <w:r>
        <w:t>ión con el fin de analizar los avances del programa y  tratar temas  específicos identificado</w:t>
      </w:r>
      <w:r w:rsidRPr="001B5284">
        <w:t>s</w:t>
      </w:r>
      <w:r>
        <w:t>.</w:t>
      </w:r>
    </w:p>
    <w:p w:rsidR="001E403A" w:rsidRPr="005D1F9D" w:rsidRDefault="001E403A" w:rsidP="005D1F9D">
      <w:pPr>
        <w:pStyle w:val="Heading4"/>
        <w:tabs>
          <w:tab w:val="clear" w:pos="1440"/>
          <w:tab w:val="left" w:pos="720"/>
        </w:tabs>
        <w:ind w:hanging="1800"/>
        <w:rPr>
          <w:noProof w:val="0"/>
          <w:lang w:val="es-ES"/>
        </w:rPr>
      </w:pPr>
      <w:r>
        <w:rPr>
          <w:noProof w:val="0"/>
          <w:lang w:val="es-ES"/>
        </w:rPr>
        <w:t>Reportes</w:t>
      </w:r>
    </w:p>
    <w:p w:rsidR="001E403A" w:rsidRPr="00B2260C" w:rsidRDefault="001E403A" w:rsidP="005D1F9D">
      <w:pPr>
        <w:pStyle w:val="AutoNumpara"/>
        <w:spacing w:before="80" w:after="80"/>
        <w:rPr>
          <w:noProof w:val="0"/>
          <w:color w:val="000000"/>
          <w:lang w:val="es-ES"/>
        </w:rPr>
      </w:pPr>
      <w:r w:rsidRPr="0008547B">
        <w:rPr>
          <w:b/>
          <w:noProof w:val="0"/>
          <w:lang w:val="es-ES"/>
        </w:rPr>
        <w:t>Informes semestrales de Progreso</w:t>
      </w:r>
      <w:r>
        <w:rPr>
          <w:noProof w:val="0"/>
          <w:lang w:val="es-ES"/>
        </w:rPr>
        <w:t>. La ABC,</w:t>
      </w:r>
      <w:r w:rsidRPr="00B2260C">
        <w:rPr>
          <w:noProof w:val="0"/>
          <w:lang w:val="es-ES"/>
        </w:rPr>
        <w:t xml:space="preserve"> </w:t>
      </w:r>
      <w:r>
        <w:rPr>
          <w:noProof w:val="0"/>
          <w:lang w:val="es-ES"/>
        </w:rPr>
        <w:t xml:space="preserve">en calidad de Agencia Ejecutora, elaborará y presentara informes semestrales de progreso de la ejecución de la operación de conformidad con las normas que al respecto acuerden con el Banco. Los informes semestrales deberán tener un contenido mínimo tal y como descrito en el punto </w:t>
      </w:r>
      <w:r w:rsidR="00205F29">
        <w:rPr>
          <w:noProof w:val="0"/>
          <w:lang w:val="es-ES"/>
        </w:rPr>
        <w:t>2.10</w:t>
      </w:r>
      <w:r>
        <w:rPr>
          <w:noProof w:val="0"/>
          <w:lang w:val="es-ES"/>
        </w:rPr>
        <w:t xml:space="preserve"> del presente documento. Este reporte servirá de insumo para la elaboración del PMR, el cual emplea el Método del Valor Ganado (EVM)</w:t>
      </w:r>
      <w:r w:rsidRPr="00B2260C">
        <w:rPr>
          <w:noProof w:val="0"/>
          <w:lang w:val="es-ES"/>
        </w:rPr>
        <w:t>.</w:t>
      </w:r>
    </w:p>
    <w:p w:rsidR="001E403A" w:rsidRPr="00C620C0" w:rsidRDefault="001E403A" w:rsidP="005D1F9D">
      <w:pPr>
        <w:pStyle w:val="AutoNumpara"/>
        <w:spacing w:before="80" w:after="80"/>
        <w:rPr>
          <w:noProof w:val="0"/>
          <w:color w:val="000000"/>
          <w:lang w:val="es-ES"/>
        </w:rPr>
      </w:pPr>
      <w:r w:rsidRPr="00B2260C">
        <w:rPr>
          <w:noProof w:val="0"/>
          <w:lang w:val="es-ES"/>
        </w:rPr>
        <w:t>Los resultados de seguimiento estarán disponibles cuando se aprueben los informes PMR y a través de los mecanismos de acceso a la información que se les atribuyan. En casos especiales, o siempre que sea necesario, los resúmenes de los informes PMR podrán ser distribuidos para cumplir con necesidades particulares de comunicación de información de seguimiento.</w:t>
      </w:r>
    </w:p>
    <w:p w:rsidR="001E403A" w:rsidRPr="005D6F16" w:rsidRDefault="001E403A" w:rsidP="00FB21CE">
      <w:pPr>
        <w:pStyle w:val="AutoNumpara"/>
        <w:rPr>
          <w:iCs/>
          <w:szCs w:val="24"/>
        </w:rPr>
      </w:pPr>
      <w:r w:rsidRPr="00C32892">
        <w:rPr>
          <w:b/>
        </w:rPr>
        <w:t>Informe Final.</w:t>
      </w:r>
      <w:r>
        <w:t xml:space="preserve"> </w:t>
      </w:r>
      <w:r w:rsidRPr="00155AF8">
        <w:t xml:space="preserve">Adicionalmente, </w:t>
      </w:r>
      <w:r w:rsidR="007B4009">
        <w:t xml:space="preserve">la ABC, </w:t>
      </w:r>
      <w:r w:rsidRPr="00155AF8">
        <w:t xml:space="preserve">preparará dentro de los </w:t>
      </w:r>
      <w:r w:rsidR="00B81E42">
        <w:t>9</w:t>
      </w:r>
      <w:r w:rsidR="007B4009">
        <w:t>0</w:t>
      </w:r>
      <w:r>
        <w:t xml:space="preserve"> </w:t>
      </w:r>
      <w:r w:rsidRPr="00155AF8">
        <w:t>(</w:t>
      </w:r>
      <w:r w:rsidR="00B81E42">
        <w:t>noventa</w:t>
      </w:r>
      <w:r w:rsidRPr="00155AF8">
        <w:t>) días posteriores a</w:t>
      </w:r>
      <w:r w:rsidR="007B4009">
        <w:t xml:space="preserve"> </w:t>
      </w:r>
      <w:r w:rsidRPr="00155AF8">
        <w:t>l</w:t>
      </w:r>
      <w:r w:rsidR="007B4009">
        <w:t xml:space="preserve">a recepción definitiva de la Obra, un reporte de </w:t>
      </w:r>
      <w:r>
        <w:t xml:space="preserve">evaluación final del </w:t>
      </w:r>
      <w:r w:rsidR="007B4009">
        <w:t>Proyecto</w:t>
      </w:r>
      <w:r w:rsidRPr="00155AF8">
        <w:t xml:space="preserve">, que deberá incluir, como mínimo: (a) los resultados de ejecución financiera por componente; (b) el cumplimiento de las metas establecidas, de acuerdo a los indicadores de resultado </w:t>
      </w:r>
      <w:r>
        <w:t xml:space="preserve">y productos </w:t>
      </w:r>
      <w:r w:rsidRPr="00155AF8">
        <w:t xml:space="preserve">acordados; (c) el cumplimiento de compromisos contractuales; </w:t>
      </w:r>
      <w:r>
        <w:t xml:space="preserve">(d) desglose de costo de las obras por tipo de obra; (e) se realizará una evaluación </w:t>
      </w:r>
      <w:r w:rsidR="00247D84">
        <w:t>económica</w:t>
      </w:r>
      <w:r>
        <w:t xml:space="preserve"> ex post en base al modelo desarrollado ex ante; (f) explicación de  lecciones aprendidas  </w:t>
      </w:r>
      <w:r w:rsidRPr="00155AF8">
        <w:t>y (d) evaluación de la implementación de las obras según los aspectos socio</w:t>
      </w:r>
      <w:r>
        <w:t>-</w:t>
      </w:r>
      <w:r w:rsidRPr="00155AF8">
        <w:t>ambientales</w:t>
      </w:r>
      <w:r>
        <w:t>.</w:t>
      </w:r>
      <w:r w:rsidR="007B4009">
        <w:t xml:space="preserve"> Reporte que servirá de insumo para la preparación del PCR de la operación.</w:t>
      </w:r>
      <w:r>
        <w:t xml:space="preserve"> </w:t>
      </w:r>
    </w:p>
    <w:p w:rsidR="001E403A" w:rsidRPr="00B2260C" w:rsidRDefault="001E403A" w:rsidP="005D1F9D">
      <w:pPr>
        <w:pStyle w:val="Heading4"/>
        <w:tabs>
          <w:tab w:val="clear" w:pos="1440"/>
          <w:tab w:val="left" w:pos="720"/>
        </w:tabs>
        <w:ind w:hanging="1800"/>
        <w:rPr>
          <w:noProof w:val="0"/>
          <w:lang w:val="es-ES"/>
        </w:rPr>
      </w:pPr>
      <w:r w:rsidRPr="00B2260C">
        <w:rPr>
          <w:noProof w:val="0"/>
          <w:lang w:val="es-ES"/>
        </w:rPr>
        <w:t>Coordinación, plan de trabajo y presupuesto del seguimiento</w:t>
      </w:r>
    </w:p>
    <w:p w:rsidR="00064E6E" w:rsidRDefault="001E403A" w:rsidP="00064E6E">
      <w:pPr>
        <w:pStyle w:val="AutoNumpara"/>
        <w:rPr>
          <w:szCs w:val="24"/>
        </w:rPr>
      </w:pPr>
      <w:r w:rsidRPr="00064E6E">
        <w:rPr>
          <w:lang w:val="es-MX"/>
        </w:rPr>
        <w:t>El seguimiento consistirá en verificar si las actividades realizadas se ajustan a lo previsto en el POA y PEP de la operación, y si se han cumplido los objetivos específicos de acuerdo a la Matriz de Resultados de la misma.</w:t>
      </w:r>
      <w:r>
        <w:t xml:space="preserve"> El seguimiento se enfocará, entre otras, a constatar </w:t>
      </w:r>
      <w:r w:rsidRPr="00064E6E">
        <w:rPr>
          <w:szCs w:val="24"/>
        </w:rPr>
        <w:t xml:space="preserve">los avances físicos de las obras, y el cumplimiento de las salvaguardas amientales y sociales, es decir si se produjeron las obras originalmente planeadas en los plazos programados, y si se ajustan a los productos y objetivos originalmente propuestos, con las medidas de mitigación diseñadas. </w:t>
      </w:r>
    </w:p>
    <w:p w:rsidR="001E403A" w:rsidRPr="00064E6E" w:rsidRDefault="00064E6E" w:rsidP="00064E6E">
      <w:pPr>
        <w:pStyle w:val="AutoNumpara"/>
        <w:rPr>
          <w:noProof w:val="0"/>
          <w:color w:val="000000"/>
          <w:lang w:val="es-ES"/>
        </w:rPr>
      </w:pPr>
      <w:r w:rsidRPr="00064E6E">
        <w:rPr>
          <w:szCs w:val="24"/>
        </w:rPr>
        <w:t>Asimismo, la ABC presentará, a más tardar el 30 de noviembre de cada año, el Plan Operativo Anual (POA) para el año siguiente incluyendo actividades y proyectos</w:t>
      </w:r>
      <w:r>
        <w:rPr>
          <w:szCs w:val="24"/>
        </w:rPr>
        <w:t xml:space="preserve"> </w:t>
      </w:r>
      <w:r w:rsidRPr="00064E6E">
        <w:rPr>
          <w:szCs w:val="24"/>
        </w:rPr>
        <w:t>a ser financiados, cronograma y presupuesto estimado</w:t>
      </w:r>
    </w:p>
    <w:p w:rsidR="001E403A" w:rsidRPr="00461A0C" w:rsidRDefault="001E403A" w:rsidP="005029F0">
      <w:pPr>
        <w:pStyle w:val="AutoNumpara"/>
        <w:spacing w:before="80" w:after="80"/>
        <w:rPr>
          <w:noProof w:val="0"/>
          <w:color w:val="000000"/>
          <w:lang w:val="es-ES"/>
        </w:rPr>
      </w:pPr>
      <w:r>
        <w:rPr>
          <w:szCs w:val="24"/>
        </w:rPr>
        <w:t xml:space="preserve">El cumplimiento de los productos </w:t>
      </w:r>
      <w:r w:rsidRPr="00DC5A5C">
        <w:rPr>
          <w:szCs w:val="24"/>
        </w:rPr>
        <w:t>serán verificados en forma directa a partir de l</w:t>
      </w:r>
      <w:r>
        <w:rPr>
          <w:szCs w:val="24"/>
        </w:rPr>
        <w:t xml:space="preserve">as actas de recepción definitiva. El cumplimiento parcial de los hitos o actividades intermedias para el logro de los productos, serán verificados a través de los </w:t>
      </w:r>
      <w:r w:rsidRPr="00DC5A5C">
        <w:rPr>
          <w:szCs w:val="24"/>
        </w:rPr>
        <w:t xml:space="preserve">informes de supervisión de las obras, </w:t>
      </w:r>
      <w:r w:rsidRPr="006D39AA">
        <w:rPr>
          <w:noProof w:val="0"/>
          <w:lang w:val="es-ES"/>
        </w:rPr>
        <w:t xml:space="preserve">Los reportes de gestión semestrales que preparará </w:t>
      </w:r>
      <w:r>
        <w:rPr>
          <w:noProof w:val="0"/>
          <w:lang w:val="es-ES"/>
        </w:rPr>
        <w:t>la ABC y que presentará</w:t>
      </w:r>
      <w:r w:rsidRPr="006D39AA">
        <w:rPr>
          <w:noProof w:val="0"/>
          <w:lang w:val="es-ES"/>
        </w:rPr>
        <w:t xml:space="preserve"> al Banco contendrán un resumen de los informes de la supervisión de obras contratada</w:t>
      </w:r>
      <w:r>
        <w:rPr>
          <w:noProof w:val="0"/>
          <w:lang w:val="es-ES"/>
        </w:rPr>
        <w:t>s</w:t>
      </w:r>
      <w:r w:rsidRPr="006D39AA">
        <w:rPr>
          <w:noProof w:val="0"/>
          <w:lang w:val="es-ES"/>
        </w:rPr>
        <w:t xml:space="preserve"> y de los reportes internos de supervisión de los contratos de consultoría</w:t>
      </w:r>
      <w:r>
        <w:rPr>
          <w:noProof w:val="0"/>
          <w:lang w:val="es-ES"/>
        </w:rPr>
        <w:t>.</w:t>
      </w:r>
      <w:r w:rsidRPr="006D39AA">
        <w:rPr>
          <w:noProof w:val="0"/>
          <w:lang w:val="es-ES"/>
        </w:rPr>
        <w:t xml:space="preserve"> </w:t>
      </w:r>
    </w:p>
    <w:p w:rsidR="001E403A" w:rsidRDefault="001E403A">
      <w:pPr>
        <w:pStyle w:val="AutoNumpara"/>
      </w:pPr>
      <w:r w:rsidRPr="00172E0F">
        <w:t>Se realizará</w:t>
      </w:r>
      <w:r>
        <w:t>n</w:t>
      </w:r>
      <w:r w:rsidRPr="00172E0F">
        <w:t xml:space="preserve"> anualmente auditorías externas que se encargar</w:t>
      </w:r>
      <w:r>
        <w:t>á</w:t>
      </w:r>
      <w:r w:rsidRPr="00172E0F">
        <w:t>n de los aspectos financieros. La auditoría será desempeñada por una firma independ</w:t>
      </w:r>
      <w:r>
        <w:t xml:space="preserve">iente y aceptable por el Banco. </w:t>
      </w:r>
      <w:r w:rsidRPr="00172E0F">
        <w:t xml:space="preserve">Los estados financieros anuales de la operación serán presentados durante los primeros 120 días del año. El costo de las auditorias está incluido en el </w:t>
      </w:r>
      <w:r>
        <w:t>Préstamo</w:t>
      </w:r>
      <w:r w:rsidRPr="00172E0F">
        <w:t xml:space="preserve">.  </w:t>
      </w:r>
    </w:p>
    <w:p w:rsidR="001E403A" w:rsidRDefault="001E403A">
      <w:pPr>
        <w:pStyle w:val="AutoNumpara"/>
        <w:rPr>
          <w:szCs w:val="24"/>
        </w:rPr>
      </w:pPr>
      <w:r>
        <w:t xml:space="preserve">La ABC </w:t>
      </w:r>
      <w:r w:rsidRPr="003E0C7A">
        <w:t>verific</w:t>
      </w:r>
      <w:r>
        <w:t>ará e</w:t>
      </w:r>
      <w:r w:rsidRPr="003E0C7A">
        <w:t xml:space="preserve">l progreso de las actividades del programa. </w:t>
      </w:r>
      <w:r>
        <w:t>Para lo cual realizará las s</w:t>
      </w:r>
      <w:r w:rsidRPr="003E0C7A">
        <w:t>iguiente</w:t>
      </w:r>
      <w:r>
        <w:t xml:space="preserve">s funciones: (i) compilar </w:t>
      </w:r>
      <w:r w:rsidRPr="003E0C7A">
        <w:t>la información periódica de avance físico (actividades) y financier</w:t>
      </w:r>
      <w:r>
        <w:t>o</w:t>
      </w:r>
      <w:r w:rsidRPr="003E0C7A">
        <w:t xml:space="preserve"> (fondos disponibles </w:t>
      </w:r>
      <w:r>
        <w:t>e invertidos)</w:t>
      </w:r>
      <w:r w:rsidRPr="003E0C7A">
        <w:t xml:space="preserve">; </w:t>
      </w:r>
      <w:r>
        <w:t xml:space="preserve">y </w:t>
      </w:r>
      <w:r w:rsidRPr="003E0C7A">
        <w:t xml:space="preserve">(ii) </w:t>
      </w:r>
      <w:r>
        <w:t>mantener de forma, actualizada y</w:t>
      </w:r>
      <w:r w:rsidRPr="003E0C7A">
        <w:t xml:space="preserve"> relevante la información sobre la ejecución de las actividades del programa y sus recursos</w:t>
      </w:r>
      <w:r>
        <w:t>.</w:t>
      </w:r>
      <w:r w:rsidRPr="003E0C7A">
        <w:t xml:space="preserve"> </w:t>
      </w:r>
    </w:p>
    <w:p w:rsidR="001E403A" w:rsidRPr="00B2260C" w:rsidRDefault="001E403A" w:rsidP="005029F0">
      <w:pPr>
        <w:pStyle w:val="AutoNumpara"/>
        <w:spacing w:before="80" w:after="80"/>
        <w:rPr>
          <w:noProof w:val="0"/>
          <w:color w:val="000000"/>
          <w:lang w:val="es-ES"/>
        </w:rPr>
      </w:pPr>
      <w:r w:rsidRPr="00B2260C">
        <w:rPr>
          <w:noProof w:val="0"/>
          <w:lang w:val="es-ES"/>
        </w:rPr>
        <w:t xml:space="preserve">El Especialista </w:t>
      </w:r>
      <w:r w:rsidR="00205F29">
        <w:rPr>
          <w:noProof w:val="0"/>
          <w:lang w:val="es-ES"/>
        </w:rPr>
        <w:t xml:space="preserve">de Sector y Analista de Operaciones </w:t>
      </w:r>
      <w:r w:rsidRPr="00B2260C">
        <w:rPr>
          <w:noProof w:val="0"/>
          <w:lang w:val="es-ES"/>
        </w:rPr>
        <w:t>del Banco a cargo del Pro</w:t>
      </w:r>
      <w:r>
        <w:rPr>
          <w:noProof w:val="0"/>
          <w:lang w:val="es-ES"/>
        </w:rPr>
        <w:t>yecto</w:t>
      </w:r>
      <w:r w:rsidRPr="00B2260C">
        <w:rPr>
          <w:noProof w:val="0"/>
          <w:lang w:val="es-ES"/>
        </w:rPr>
        <w:t xml:space="preserve"> y </w:t>
      </w:r>
      <w:r>
        <w:rPr>
          <w:noProof w:val="0"/>
          <w:lang w:val="es-ES"/>
        </w:rPr>
        <w:t>la ABC</w:t>
      </w:r>
      <w:r w:rsidRPr="00B2260C">
        <w:rPr>
          <w:noProof w:val="0"/>
          <w:lang w:val="es-ES"/>
        </w:rPr>
        <w:t xml:space="preserve"> trabajarán coordinadamente para asegurar y verificar la ejecución del </w:t>
      </w:r>
      <w:r>
        <w:rPr>
          <w:noProof w:val="0"/>
          <w:lang w:val="es-ES"/>
        </w:rPr>
        <w:t>cronograma del proyecto</w:t>
      </w:r>
      <w:r w:rsidRPr="00B2260C">
        <w:rPr>
          <w:noProof w:val="0"/>
          <w:color w:val="000000"/>
          <w:lang w:val="es-ES"/>
        </w:rPr>
        <w:t>.</w:t>
      </w:r>
    </w:p>
    <w:p w:rsidR="001E403A" w:rsidRPr="006B5EA5" w:rsidRDefault="001E403A" w:rsidP="005029F0">
      <w:pPr>
        <w:pStyle w:val="AutoNumpara"/>
        <w:spacing w:before="80" w:after="80"/>
        <w:rPr>
          <w:noProof w:val="0"/>
          <w:color w:val="000000"/>
          <w:lang w:val="es-ES"/>
        </w:rPr>
      </w:pPr>
      <w:r w:rsidRPr="006B5EA5">
        <w:rPr>
          <w:noProof w:val="0"/>
          <w:lang w:val="es-ES"/>
        </w:rPr>
        <w:t xml:space="preserve">El seguimiento del Programa se realizará de forma continua a partir de la elegibilidad de la operación y hasta la finalización del mismo, pautada para </w:t>
      </w:r>
      <w:r w:rsidR="00A459AA" w:rsidRPr="006B5EA5">
        <w:rPr>
          <w:noProof w:val="0"/>
          <w:lang w:val="es-ES"/>
        </w:rPr>
        <w:t>201</w:t>
      </w:r>
      <w:r w:rsidR="0068296D">
        <w:rPr>
          <w:noProof w:val="0"/>
          <w:lang w:val="es-ES"/>
        </w:rPr>
        <w:t>7</w:t>
      </w:r>
      <w:r w:rsidRPr="006B5EA5">
        <w:rPr>
          <w:noProof w:val="0"/>
          <w:lang w:val="es-ES"/>
        </w:rPr>
        <w:t>.</w:t>
      </w:r>
    </w:p>
    <w:p w:rsidR="001E403A" w:rsidRPr="00B2260C" w:rsidRDefault="001E403A" w:rsidP="005029F0">
      <w:pPr>
        <w:pStyle w:val="AutoNumpara"/>
        <w:spacing w:before="80" w:after="80"/>
        <w:rPr>
          <w:noProof w:val="0"/>
          <w:color w:val="000000"/>
          <w:lang w:val="es-ES"/>
        </w:rPr>
      </w:pPr>
      <w:r w:rsidRPr="00B2260C">
        <w:rPr>
          <w:noProof w:val="0"/>
          <w:lang w:val="es-ES"/>
        </w:rPr>
        <w:t xml:space="preserve">El financiamiento del seguimiento del Programa queda asegurado por </w:t>
      </w:r>
      <w:r>
        <w:rPr>
          <w:noProof w:val="0"/>
          <w:lang w:val="es-ES"/>
        </w:rPr>
        <w:t>el</w:t>
      </w:r>
      <w:r w:rsidRPr="00B2260C">
        <w:rPr>
          <w:noProof w:val="0"/>
          <w:lang w:val="es-ES"/>
        </w:rPr>
        <w:t xml:space="preserve"> financiamiento del Banco y por los presupuestos de funcionamiento </w:t>
      </w:r>
      <w:r>
        <w:rPr>
          <w:noProof w:val="0"/>
          <w:lang w:val="es-ES"/>
        </w:rPr>
        <w:t>de la ABC</w:t>
      </w:r>
      <w:r w:rsidRPr="00B2260C">
        <w:rPr>
          <w:noProof w:val="0"/>
          <w:color w:val="000000"/>
          <w:lang w:val="es-ES"/>
        </w:rPr>
        <w:t>.</w:t>
      </w:r>
    </w:p>
    <w:p w:rsidR="001E403A" w:rsidRDefault="001E403A" w:rsidP="00332D8A">
      <w:pPr>
        <w:pStyle w:val="ColorfulList-Accent11"/>
        <w:ind w:left="0"/>
        <w:rPr>
          <w:rFonts w:ascii="Times New Roman" w:hAnsi="Times New Roman"/>
          <w:color w:val="000000"/>
          <w:sz w:val="24"/>
          <w:szCs w:val="24"/>
          <w:lang w:val="es-ES"/>
        </w:rPr>
        <w:sectPr w:rsidR="001E403A" w:rsidSect="00517CE4">
          <w:pgSz w:w="12240" w:h="15840"/>
          <w:pgMar w:top="720" w:right="1170" w:bottom="1350" w:left="1440" w:header="720" w:footer="720" w:gutter="0"/>
          <w:cols w:space="720"/>
          <w:docGrid w:linePitch="360"/>
        </w:sectPr>
      </w:pPr>
    </w:p>
    <w:p w:rsidR="001E403A" w:rsidRDefault="001E403A" w:rsidP="00D03B40">
      <w:pPr>
        <w:jc w:val="center"/>
        <w:rPr>
          <w:b/>
          <w:sz w:val="20"/>
          <w:lang w:val="es-ES"/>
        </w:rPr>
      </w:pPr>
      <w:r w:rsidRPr="00870301">
        <w:rPr>
          <w:b/>
          <w:sz w:val="20"/>
          <w:lang w:val="es-ES"/>
        </w:rPr>
        <w:t>Cuadro 2</w:t>
      </w:r>
      <w:r w:rsidRPr="00870301">
        <w:rPr>
          <w:b/>
          <w:sz w:val="20"/>
          <w:lang w:val="es-ES"/>
        </w:rPr>
        <w:br/>
        <w:t>Plan de trabajo de seguimiento</w:t>
      </w:r>
    </w:p>
    <w:tbl>
      <w:tblPr>
        <w:tblW w:w="12520" w:type="dxa"/>
        <w:jc w:val="center"/>
        <w:tblInd w:w="93" w:type="dxa"/>
        <w:tblLook w:val="00A0" w:firstRow="1" w:lastRow="0" w:firstColumn="1" w:lastColumn="0" w:noHBand="0" w:noVBand="0"/>
      </w:tblPr>
      <w:tblGrid>
        <w:gridCol w:w="2864"/>
        <w:gridCol w:w="319"/>
        <w:gridCol w:w="319"/>
        <w:gridCol w:w="319"/>
        <w:gridCol w:w="320"/>
        <w:gridCol w:w="320"/>
        <w:gridCol w:w="320"/>
        <w:gridCol w:w="320"/>
        <w:gridCol w:w="320"/>
        <w:gridCol w:w="320"/>
        <w:gridCol w:w="320"/>
        <w:gridCol w:w="320"/>
        <w:gridCol w:w="320"/>
        <w:gridCol w:w="320"/>
        <w:gridCol w:w="320"/>
        <w:gridCol w:w="320"/>
        <w:gridCol w:w="320"/>
        <w:gridCol w:w="1126"/>
        <w:gridCol w:w="1777"/>
        <w:gridCol w:w="1636"/>
      </w:tblGrid>
      <w:tr w:rsidR="0068296D" w:rsidRPr="00592966" w:rsidTr="0068296D">
        <w:trPr>
          <w:trHeight w:val="315"/>
          <w:jc w:val="center"/>
        </w:trPr>
        <w:tc>
          <w:tcPr>
            <w:tcW w:w="2864" w:type="dxa"/>
            <w:vMerge w:val="restart"/>
            <w:tcBorders>
              <w:top w:val="single" w:sz="4" w:space="0" w:color="auto"/>
              <w:left w:val="single" w:sz="4" w:space="0" w:color="auto"/>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proofErr w:type="spellStart"/>
            <w:r w:rsidRPr="00592966">
              <w:rPr>
                <w:color w:val="000000"/>
                <w:spacing w:val="0"/>
                <w:sz w:val="18"/>
                <w:szCs w:val="18"/>
                <w:lang w:val="en-US"/>
              </w:rPr>
              <w:t>Actividades</w:t>
            </w:r>
            <w:proofErr w:type="spellEnd"/>
            <w:r w:rsidRPr="00592966">
              <w:rPr>
                <w:color w:val="000000"/>
                <w:spacing w:val="0"/>
                <w:sz w:val="18"/>
                <w:szCs w:val="18"/>
                <w:lang w:val="en-US"/>
              </w:rPr>
              <w:t xml:space="preserve"> de </w:t>
            </w:r>
            <w:proofErr w:type="spellStart"/>
            <w:r w:rsidRPr="00592966">
              <w:rPr>
                <w:color w:val="000000"/>
                <w:spacing w:val="0"/>
                <w:sz w:val="18"/>
                <w:szCs w:val="18"/>
                <w:lang w:val="en-US"/>
              </w:rPr>
              <w:t>Monitoreo</w:t>
            </w:r>
            <w:proofErr w:type="spellEnd"/>
          </w:p>
        </w:tc>
        <w:tc>
          <w:tcPr>
            <w:tcW w:w="1277" w:type="dxa"/>
            <w:gridSpan w:val="4"/>
            <w:tcBorders>
              <w:top w:val="single" w:sz="4" w:space="0" w:color="auto"/>
              <w:left w:val="nil"/>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r>
              <w:rPr>
                <w:rFonts w:eastAsia="Batang"/>
                <w:color w:val="000000"/>
                <w:spacing w:val="0"/>
                <w:sz w:val="18"/>
                <w:szCs w:val="18"/>
              </w:rPr>
              <w:t>2014</w:t>
            </w:r>
          </w:p>
        </w:tc>
        <w:tc>
          <w:tcPr>
            <w:tcW w:w="1280" w:type="dxa"/>
            <w:gridSpan w:val="4"/>
            <w:tcBorders>
              <w:top w:val="single" w:sz="4" w:space="0" w:color="auto"/>
              <w:left w:val="nil"/>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r>
              <w:rPr>
                <w:rFonts w:eastAsia="Batang"/>
                <w:color w:val="000000"/>
                <w:spacing w:val="0"/>
                <w:sz w:val="18"/>
                <w:szCs w:val="18"/>
              </w:rPr>
              <w:t>2015</w:t>
            </w:r>
          </w:p>
        </w:tc>
        <w:tc>
          <w:tcPr>
            <w:tcW w:w="1280" w:type="dxa"/>
            <w:gridSpan w:val="4"/>
            <w:tcBorders>
              <w:top w:val="single" w:sz="4" w:space="0" w:color="auto"/>
              <w:left w:val="nil"/>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r>
              <w:rPr>
                <w:color w:val="000000"/>
                <w:spacing w:val="0"/>
                <w:sz w:val="18"/>
                <w:szCs w:val="18"/>
                <w:lang w:val="en-US"/>
              </w:rPr>
              <w:t>2016</w:t>
            </w:r>
          </w:p>
        </w:tc>
        <w:tc>
          <w:tcPr>
            <w:tcW w:w="1280" w:type="dxa"/>
            <w:gridSpan w:val="4"/>
            <w:tcBorders>
              <w:top w:val="single" w:sz="4" w:space="0" w:color="auto"/>
              <w:left w:val="nil"/>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r>
              <w:rPr>
                <w:color w:val="000000"/>
                <w:spacing w:val="0"/>
                <w:sz w:val="18"/>
                <w:szCs w:val="18"/>
                <w:lang w:val="en-US"/>
              </w:rPr>
              <w:t>2017</w:t>
            </w:r>
          </w:p>
        </w:tc>
        <w:tc>
          <w:tcPr>
            <w:tcW w:w="1126" w:type="dxa"/>
            <w:tcBorders>
              <w:top w:val="single" w:sz="4" w:space="0" w:color="auto"/>
              <w:left w:val="single" w:sz="4" w:space="0" w:color="auto"/>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proofErr w:type="spellStart"/>
            <w:r>
              <w:rPr>
                <w:color w:val="000000"/>
                <w:spacing w:val="0"/>
                <w:sz w:val="18"/>
                <w:szCs w:val="18"/>
                <w:lang w:val="en-US"/>
              </w:rPr>
              <w:t>Fuente</w:t>
            </w:r>
            <w:proofErr w:type="spellEnd"/>
          </w:p>
        </w:tc>
        <w:tc>
          <w:tcPr>
            <w:tcW w:w="1777" w:type="dxa"/>
            <w:tcBorders>
              <w:top w:val="single" w:sz="4" w:space="0" w:color="auto"/>
              <w:left w:val="single" w:sz="4" w:space="0" w:color="auto"/>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r w:rsidRPr="00592966">
              <w:rPr>
                <w:rFonts w:eastAsia="Batang"/>
                <w:color w:val="000000"/>
                <w:spacing w:val="0"/>
                <w:sz w:val="18"/>
                <w:szCs w:val="18"/>
              </w:rPr>
              <w:t>Costo</w:t>
            </w:r>
          </w:p>
        </w:tc>
        <w:tc>
          <w:tcPr>
            <w:tcW w:w="1636" w:type="dxa"/>
            <w:tcBorders>
              <w:top w:val="single" w:sz="4" w:space="0" w:color="auto"/>
              <w:left w:val="single" w:sz="4" w:space="0" w:color="auto"/>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proofErr w:type="spellStart"/>
            <w:r w:rsidRPr="00592966">
              <w:rPr>
                <w:rFonts w:eastAsia="Batang"/>
                <w:color w:val="000000"/>
                <w:spacing w:val="0"/>
                <w:sz w:val="18"/>
                <w:szCs w:val="18"/>
              </w:rPr>
              <w:t>Funding</w:t>
            </w:r>
            <w:proofErr w:type="spellEnd"/>
          </w:p>
        </w:tc>
      </w:tr>
      <w:tr w:rsidR="0068296D" w:rsidRPr="00592966" w:rsidTr="0068296D">
        <w:trPr>
          <w:trHeight w:val="300"/>
          <w:jc w:val="center"/>
        </w:trPr>
        <w:tc>
          <w:tcPr>
            <w:tcW w:w="2864" w:type="dxa"/>
            <w:vMerge/>
            <w:tcBorders>
              <w:top w:val="single" w:sz="4" w:space="0" w:color="auto"/>
              <w:left w:val="single" w:sz="4" w:space="0" w:color="auto"/>
              <w:bottom w:val="single" w:sz="4" w:space="0" w:color="auto"/>
              <w:right w:val="single" w:sz="4" w:space="0" w:color="auto"/>
            </w:tcBorders>
            <w:vAlign w:val="center"/>
          </w:tcPr>
          <w:p w:rsidR="0068296D" w:rsidRPr="00592966" w:rsidRDefault="0068296D" w:rsidP="00592966">
            <w:pPr>
              <w:rPr>
                <w:color w:val="000000"/>
                <w:spacing w:val="0"/>
                <w:sz w:val="18"/>
                <w:szCs w:val="18"/>
                <w:lang w:val="en-US"/>
              </w:rPr>
            </w:pPr>
          </w:p>
        </w:tc>
        <w:tc>
          <w:tcPr>
            <w:tcW w:w="319" w:type="dxa"/>
            <w:tcBorders>
              <w:top w:val="nil"/>
              <w:left w:val="nil"/>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r w:rsidRPr="00592966">
              <w:rPr>
                <w:rFonts w:eastAsia="Batang"/>
                <w:color w:val="000000"/>
                <w:spacing w:val="0"/>
                <w:sz w:val="18"/>
                <w:szCs w:val="18"/>
              </w:rPr>
              <w:t>1</w:t>
            </w:r>
          </w:p>
        </w:tc>
        <w:tc>
          <w:tcPr>
            <w:tcW w:w="319" w:type="dxa"/>
            <w:tcBorders>
              <w:top w:val="nil"/>
              <w:left w:val="nil"/>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r w:rsidRPr="00592966">
              <w:rPr>
                <w:rFonts w:eastAsia="Batang"/>
                <w:color w:val="000000"/>
                <w:spacing w:val="0"/>
                <w:sz w:val="18"/>
                <w:szCs w:val="18"/>
              </w:rPr>
              <w:t>2</w:t>
            </w:r>
          </w:p>
        </w:tc>
        <w:tc>
          <w:tcPr>
            <w:tcW w:w="319" w:type="dxa"/>
            <w:tcBorders>
              <w:top w:val="nil"/>
              <w:left w:val="nil"/>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r w:rsidRPr="00592966">
              <w:rPr>
                <w:rFonts w:eastAsia="Batang"/>
                <w:color w:val="000000"/>
                <w:spacing w:val="0"/>
                <w:sz w:val="18"/>
                <w:szCs w:val="18"/>
              </w:rPr>
              <w:t>3</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r w:rsidRPr="00592966">
              <w:rPr>
                <w:rFonts w:eastAsia="Batang"/>
                <w:color w:val="000000"/>
                <w:spacing w:val="0"/>
                <w:sz w:val="18"/>
                <w:szCs w:val="18"/>
              </w:rPr>
              <w:t>4</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r w:rsidRPr="00592966">
              <w:rPr>
                <w:rFonts w:eastAsia="Batang"/>
                <w:color w:val="000000"/>
                <w:spacing w:val="0"/>
                <w:sz w:val="18"/>
                <w:szCs w:val="18"/>
              </w:rPr>
              <w:t>1</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r w:rsidRPr="00592966">
              <w:rPr>
                <w:rFonts w:eastAsia="Batang"/>
                <w:color w:val="000000"/>
                <w:spacing w:val="0"/>
                <w:sz w:val="18"/>
                <w:szCs w:val="18"/>
              </w:rPr>
              <w:t>2</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r w:rsidRPr="00592966">
              <w:rPr>
                <w:rFonts w:eastAsia="Batang"/>
                <w:color w:val="000000"/>
                <w:spacing w:val="0"/>
                <w:sz w:val="18"/>
                <w:szCs w:val="18"/>
              </w:rPr>
              <w:t>3</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r w:rsidRPr="00592966">
              <w:rPr>
                <w:rFonts w:eastAsia="Batang"/>
                <w:color w:val="000000"/>
                <w:spacing w:val="0"/>
                <w:sz w:val="18"/>
                <w:szCs w:val="18"/>
              </w:rPr>
              <w:t>4</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r w:rsidRPr="00592966">
              <w:rPr>
                <w:rFonts w:eastAsia="Batang"/>
                <w:color w:val="000000"/>
                <w:spacing w:val="0"/>
                <w:sz w:val="18"/>
                <w:szCs w:val="18"/>
              </w:rPr>
              <w:t>1</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r w:rsidRPr="00592966">
              <w:rPr>
                <w:rFonts w:eastAsia="Batang"/>
                <w:color w:val="000000"/>
                <w:spacing w:val="0"/>
                <w:sz w:val="18"/>
                <w:szCs w:val="18"/>
              </w:rPr>
              <w:t>2</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r w:rsidRPr="00592966">
              <w:rPr>
                <w:rFonts w:eastAsia="Batang"/>
                <w:color w:val="000000"/>
                <w:spacing w:val="0"/>
                <w:sz w:val="18"/>
                <w:szCs w:val="18"/>
              </w:rPr>
              <w:t>3</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r w:rsidRPr="00592966">
              <w:rPr>
                <w:rFonts w:eastAsia="Batang"/>
                <w:color w:val="000000"/>
                <w:spacing w:val="0"/>
                <w:sz w:val="18"/>
                <w:szCs w:val="18"/>
              </w:rPr>
              <w:t>4</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r w:rsidRPr="00592966">
              <w:rPr>
                <w:rFonts w:eastAsia="Batang"/>
                <w:color w:val="000000"/>
                <w:spacing w:val="0"/>
                <w:sz w:val="18"/>
                <w:szCs w:val="18"/>
              </w:rPr>
              <w:t>1</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r w:rsidRPr="00592966">
              <w:rPr>
                <w:rFonts w:eastAsia="Batang"/>
                <w:color w:val="000000"/>
                <w:spacing w:val="0"/>
                <w:sz w:val="18"/>
                <w:szCs w:val="18"/>
              </w:rPr>
              <w:t>2</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r w:rsidRPr="00592966">
              <w:rPr>
                <w:rFonts w:eastAsia="Batang"/>
                <w:color w:val="000000"/>
                <w:spacing w:val="0"/>
                <w:sz w:val="18"/>
                <w:szCs w:val="18"/>
              </w:rPr>
              <w:t>3</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jc w:val="center"/>
              <w:rPr>
                <w:color w:val="000000"/>
                <w:spacing w:val="0"/>
                <w:sz w:val="18"/>
                <w:szCs w:val="18"/>
                <w:lang w:val="en-US"/>
              </w:rPr>
            </w:pPr>
            <w:r w:rsidRPr="00592966">
              <w:rPr>
                <w:rFonts w:eastAsia="Batang"/>
                <w:color w:val="000000"/>
                <w:spacing w:val="0"/>
                <w:sz w:val="18"/>
                <w:szCs w:val="18"/>
              </w:rPr>
              <w:t>4</w:t>
            </w:r>
          </w:p>
        </w:tc>
        <w:tc>
          <w:tcPr>
            <w:tcW w:w="1126" w:type="dxa"/>
            <w:tcBorders>
              <w:top w:val="single" w:sz="4" w:space="0" w:color="auto"/>
              <w:left w:val="single" w:sz="4" w:space="0" w:color="auto"/>
              <w:bottom w:val="single" w:sz="4" w:space="0" w:color="auto"/>
              <w:right w:val="single" w:sz="4" w:space="0" w:color="auto"/>
            </w:tcBorders>
            <w:vAlign w:val="center"/>
          </w:tcPr>
          <w:p w:rsidR="0068296D" w:rsidRPr="00592966" w:rsidRDefault="0068296D" w:rsidP="00592966">
            <w:pPr>
              <w:rPr>
                <w:color w:val="000000"/>
                <w:spacing w:val="0"/>
                <w:sz w:val="18"/>
                <w:szCs w:val="18"/>
                <w:lang w:val="en-US"/>
              </w:rPr>
            </w:pPr>
          </w:p>
        </w:tc>
        <w:tc>
          <w:tcPr>
            <w:tcW w:w="1777" w:type="dxa"/>
            <w:tcBorders>
              <w:top w:val="single" w:sz="4" w:space="0" w:color="auto"/>
              <w:left w:val="single" w:sz="4" w:space="0" w:color="auto"/>
              <w:bottom w:val="single" w:sz="4" w:space="0" w:color="auto"/>
              <w:right w:val="single" w:sz="4" w:space="0" w:color="auto"/>
            </w:tcBorders>
            <w:vAlign w:val="center"/>
          </w:tcPr>
          <w:p w:rsidR="0068296D" w:rsidRPr="00592966" w:rsidRDefault="0068296D" w:rsidP="00592966">
            <w:pPr>
              <w:rPr>
                <w:color w:val="000000"/>
                <w:spacing w:val="0"/>
                <w:sz w:val="18"/>
                <w:szCs w:val="18"/>
                <w:lang w:val="en-US"/>
              </w:rPr>
            </w:pPr>
          </w:p>
        </w:tc>
        <w:tc>
          <w:tcPr>
            <w:tcW w:w="1636" w:type="dxa"/>
            <w:tcBorders>
              <w:top w:val="single" w:sz="4" w:space="0" w:color="auto"/>
              <w:left w:val="single" w:sz="4" w:space="0" w:color="auto"/>
              <w:bottom w:val="single" w:sz="4" w:space="0" w:color="auto"/>
              <w:right w:val="single" w:sz="4" w:space="0" w:color="auto"/>
            </w:tcBorders>
            <w:vAlign w:val="center"/>
          </w:tcPr>
          <w:p w:rsidR="0068296D" w:rsidRPr="00592966" w:rsidRDefault="0068296D" w:rsidP="00592966">
            <w:pPr>
              <w:rPr>
                <w:color w:val="000000"/>
                <w:spacing w:val="0"/>
                <w:sz w:val="18"/>
                <w:szCs w:val="18"/>
                <w:lang w:val="en-US"/>
              </w:rPr>
            </w:pPr>
          </w:p>
        </w:tc>
      </w:tr>
      <w:tr w:rsidR="0068296D" w:rsidRPr="00592966" w:rsidTr="0068296D">
        <w:trPr>
          <w:trHeight w:val="675"/>
          <w:jc w:val="center"/>
        </w:trPr>
        <w:tc>
          <w:tcPr>
            <w:tcW w:w="2864" w:type="dxa"/>
            <w:tcBorders>
              <w:top w:val="single" w:sz="4" w:space="0" w:color="auto"/>
              <w:left w:val="single" w:sz="4" w:space="0" w:color="auto"/>
              <w:bottom w:val="single" w:sz="4" w:space="0" w:color="auto"/>
              <w:right w:val="single" w:sz="4" w:space="0" w:color="auto"/>
            </w:tcBorders>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Preparación Plan Operativo Anual</w:t>
            </w:r>
          </w:p>
        </w:tc>
        <w:tc>
          <w:tcPr>
            <w:tcW w:w="319"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19"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19"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rFonts w:ascii="Baskerville Old Face" w:hAnsi="Baskerville Old Face" w:cs="Calibri"/>
                <w:color w:val="000000"/>
                <w:spacing w:val="0"/>
                <w:sz w:val="18"/>
                <w:szCs w:val="18"/>
                <w:lang w:val="en-US"/>
              </w:rPr>
            </w:pPr>
            <w:r w:rsidRPr="00592966">
              <w:rPr>
                <w:rFonts w:ascii="Baskerville Old Face" w:hAnsi="Baskerville Old Face" w:cs="Calibri"/>
                <w:color w:val="000000"/>
                <w:spacing w:val="0"/>
                <w:sz w:val="18"/>
                <w:szCs w:val="18"/>
              </w:rPr>
              <w:t> </w:t>
            </w:r>
          </w:p>
        </w:tc>
        <w:tc>
          <w:tcPr>
            <w:tcW w:w="320"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1126" w:type="dxa"/>
            <w:tcBorders>
              <w:top w:val="nil"/>
              <w:left w:val="nil"/>
              <w:bottom w:val="single" w:sz="4" w:space="0" w:color="auto"/>
              <w:right w:val="single" w:sz="4" w:space="0" w:color="auto"/>
            </w:tcBorders>
            <w:vAlign w:val="center"/>
          </w:tcPr>
          <w:p w:rsidR="0068296D" w:rsidRPr="00592966" w:rsidRDefault="0068296D" w:rsidP="00204B7B">
            <w:pPr>
              <w:jc w:val="center"/>
              <w:rPr>
                <w:color w:val="000000"/>
                <w:spacing w:val="0"/>
                <w:sz w:val="18"/>
                <w:szCs w:val="18"/>
                <w:lang w:val="en-US"/>
              </w:rPr>
            </w:pPr>
            <w:r w:rsidRPr="00592966">
              <w:rPr>
                <w:rFonts w:eastAsia="Batang"/>
                <w:color w:val="000000"/>
                <w:spacing w:val="0"/>
                <w:sz w:val="18"/>
                <w:szCs w:val="18"/>
              </w:rPr>
              <w:t>ABC</w:t>
            </w:r>
          </w:p>
        </w:tc>
        <w:tc>
          <w:tcPr>
            <w:tcW w:w="1777" w:type="dxa"/>
            <w:tcBorders>
              <w:top w:val="nil"/>
              <w:left w:val="nil"/>
              <w:bottom w:val="single" w:sz="4" w:space="0" w:color="auto"/>
              <w:right w:val="single" w:sz="4" w:space="0" w:color="auto"/>
            </w:tcBorders>
            <w:vAlign w:val="center"/>
          </w:tcPr>
          <w:p w:rsidR="0068296D" w:rsidRPr="00592966" w:rsidRDefault="0068296D" w:rsidP="0068296D">
            <w:pPr>
              <w:rPr>
                <w:color w:val="000000"/>
                <w:spacing w:val="0"/>
                <w:sz w:val="16"/>
                <w:szCs w:val="16"/>
              </w:rPr>
            </w:pPr>
            <w:r w:rsidRPr="00592966">
              <w:rPr>
                <w:color w:val="000000"/>
                <w:spacing w:val="0"/>
                <w:sz w:val="16"/>
                <w:szCs w:val="16"/>
                <w:lang w:val="es-ES"/>
              </w:rPr>
              <w:t xml:space="preserve">5 días/año x 2 persona  x </w:t>
            </w:r>
            <w:r>
              <w:rPr>
                <w:color w:val="000000"/>
                <w:spacing w:val="0"/>
                <w:sz w:val="16"/>
                <w:szCs w:val="16"/>
                <w:lang w:val="es-ES"/>
              </w:rPr>
              <w:t>4</w:t>
            </w:r>
            <w:r w:rsidRPr="00592966">
              <w:rPr>
                <w:color w:val="000000"/>
                <w:spacing w:val="0"/>
                <w:sz w:val="16"/>
                <w:szCs w:val="16"/>
                <w:lang w:val="es-ES"/>
              </w:rPr>
              <w:t xml:space="preserve"> años  x US$</w:t>
            </w:r>
            <w:r>
              <w:rPr>
                <w:color w:val="000000"/>
                <w:spacing w:val="0"/>
                <w:sz w:val="16"/>
                <w:szCs w:val="16"/>
                <w:lang w:val="es-ES"/>
              </w:rPr>
              <w:t>1</w:t>
            </w:r>
            <w:r w:rsidRPr="00592966">
              <w:rPr>
                <w:color w:val="000000"/>
                <w:spacing w:val="0"/>
                <w:sz w:val="16"/>
                <w:szCs w:val="16"/>
                <w:lang w:val="es-ES"/>
              </w:rPr>
              <w:t>50 =US$ 1</w:t>
            </w:r>
            <w:r>
              <w:rPr>
                <w:color w:val="000000"/>
                <w:spacing w:val="0"/>
                <w:sz w:val="16"/>
                <w:szCs w:val="16"/>
                <w:lang w:val="es-ES"/>
              </w:rPr>
              <w:t>0</w:t>
            </w:r>
            <w:r w:rsidRPr="00592966">
              <w:rPr>
                <w:color w:val="000000"/>
                <w:spacing w:val="0"/>
                <w:sz w:val="16"/>
                <w:szCs w:val="16"/>
                <w:lang w:val="es-ES"/>
              </w:rPr>
              <w:t>.000</w:t>
            </w:r>
          </w:p>
        </w:tc>
        <w:tc>
          <w:tcPr>
            <w:tcW w:w="1636" w:type="dxa"/>
            <w:tcBorders>
              <w:top w:val="nil"/>
              <w:left w:val="nil"/>
              <w:bottom w:val="single" w:sz="4" w:space="0" w:color="auto"/>
              <w:right w:val="single" w:sz="4" w:space="0" w:color="auto"/>
            </w:tcBorders>
            <w:vAlign w:val="center"/>
          </w:tcPr>
          <w:p w:rsidR="0068296D" w:rsidRPr="00592966" w:rsidRDefault="0068296D" w:rsidP="0068296D">
            <w:pPr>
              <w:rPr>
                <w:color w:val="000000"/>
                <w:spacing w:val="0"/>
                <w:sz w:val="16"/>
                <w:szCs w:val="16"/>
                <w:lang w:val="en-US"/>
              </w:rPr>
            </w:pPr>
            <w:r w:rsidRPr="00592966">
              <w:rPr>
                <w:color w:val="000000"/>
                <w:spacing w:val="0"/>
                <w:sz w:val="16"/>
                <w:szCs w:val="16"/>
              </w:rPr>
              <w:t xml:space="preserve">Componente </w:t>
            </w:r>
            <w:r>
              <w:rPr>
                <w:color w:val="000000"/>
                <w:spacing w:val="0"/>
                <w:sz w:val="16"/>
                <w:szCs w:val="16"/>
              </w:rPr>
              <w:t>2</w:t>
            </w:r>
            <w:r w:rsidRPr="00592966">
              <w:rPr>
                <w:color w:val="000000"/>
                <w:spacing w:val="0"/>
                <w:sz w:val="16"/>
                <w:szCs w:val="16"/>
              </w:rPr>
              <w:t xml:space="preserve"> (Administración del Programa)</w:t>
            </w:r>
          </w:p>
        </w:tc>
      </w:tr>
      <w:tr w:rsidR="0068296D" w:rsidRPr="00592966" w:rsidTr="0068296D">
        <w:trPr>
          <w:trHeight w:val="675"/>
          <w:jc w:val="center"/>
        </w:trPr>
        <w:tc>
          <w:tcPr>
            <w:tcW w:w="2864" w:type="dxa"/>
            <w:tcBorders>
              <w:top w:val="single" w:sz="4" w:space="0" w:color="auto"/>
              <w:left w:val="single" w:sz="4" w:space="0" w:color="auto"/>
              <w:bottom w:val="single" w:sz="4" w:space="0" w:color="auto"/>
              <w:right w:val="single" w:sz="4" w:space="0" w:color="auto"/>
            </w:tcBorders>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Preparación Plan de Adquisiciones</w:t>
            </w:r>
          </w:p>
        </w:tc>
        <w:tc>
          <w:tcPr>
            <w:tcW w:w="319"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19"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19"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rFonts w:ascii="Baskerville Old Face" w:hAnsi="Baskerville Old Face" w:cs="Calibri"/>
                <w:color w:val="000000"/>
                <w:spacing w:val="0"/>
                <w:sz w:val="18"/>
                <w:szCs w:val="18"/>
                <w:lang w:val="en-US"/>
              </w:rPr>
            </w:pPr>
            <w:r w:rsidRPr="00592966">
              <w:rPr>
                <w:rFonts w:ascii="Baskerville Old Face" w:hAnsi="Baskerville Old Face" w:cs="Calibri"/>
                <w:color w:val="000000"/>
                <w:spacing w:val="0"/>
                <w:sz w:val="18"/>
                <w:szCs w:val="18"/>
              </w:rPr>
              <w:t> </w:t>
            </w:r>
          </w:p>
        </w:tc>
        <w:tc>
          <w:tcPr>
            <w:tcW w:w="320"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FFFFFF"/>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1126" w:type="dxa"/>
            <w:tcBorders>
              <w:top w:val="nil"/>
              <w:left w:val="nil"/>
              <w:bottom w:val="single" w:sz="4" w:space="0" w:color="auto"/>
              <w:right w:val="single" w:sz="4" w:space="0" w:color="auto"/>
            </w:tcBorders>
            <w:vAlign w:val="center"/>
          </w:tcPr>
          <w:p w:rsidR="0068296D" w:rsidRPr="00592966" w:rsidRDefault="0068296D" w:rsidP="00204B7B">
            <w:pPr>
              <w:jc w:val="center"/>
              <w:rPr>
                <w:color w:val="000000"/>
                <w:spacing w:val="0"/>
                <w:sz w:val="18"/>
                <w:szCs w:val="18"/>
                <w:lang w:val="en-US"/>
              </w:rPr>
            </w:pPr>
            <w:r w:rsidRPr="00592966">
              <w:rPr>
                <w:rFonts w:eastAsia="Batang"/>
                <w:color w:val="000000"/>
                <w:spacing w:val="0"/>
                <w:sz w:val="18"/>
                <w:szCs w:val="18"/>
              </w:rPr>
              <w:t>ABC</w:t>
            </w:r>
          </w:p>
        </w:tc>
        <w:tc>
          <w:tcPr>
            <w:tcW w:w="1777" w:type="dxa"/>
            <w:tcBorders>
              <w:top w:val="nil"/>
              <w:left w:val="nil"/>
              <w:bottom w:val="single" w:sz="4" w:space="0" w:color="auto"/>
              <w:right w:val="single" w:sz="4" w:space="0" w:color="auto"/>
            </w:tcBorders>
            <w:vAlign w:val="center"/>
          </w:tcPr>
          <w:p w:rsidR="0068296D" w:rsidRPr="00592966" w:rsidRDefault="0068296D" w:rsidP="0068296D">
            <w:pPr>
              <w:rPr>
                <w:color w:val="000000"/>
                <w:spacing w:val="0"/>
                <w:sz w:val="16"/>
                <w:szCs w:val="16"/>
              </w:rPr>
            </w:pPr>
            <w:r w:rsidRPr="00592966">
              <w:rPr>
                <w:color w:val="000000"/>
                <w:spacing w:val="0"/>
                <w:sz w:val="16"/>
                <w:szCs w:val="16"/>
                <w:lang w:val="es-ES"/>
              </w:rPr>
              <w:t xml:space="preserve">5 días/año x 1 persona  x </w:t>
            </w:r>
            <w:r>
              <w:rPr>
                <w:color w:val="000000"/>
                <w:spacing w:val="0"/>
                <w:sz w:val="16"/>
                <w:szCs w:val="16"/>
                <w:lang w:val="es-ES"/>
              </w:rPr>
              <w:t>4</w:t>
            </w:r>
            <w:r w:rsidRPr="00592966">
              <w:rPr>
                <w:color w:val="000000"/>
                <w:spacing w:val="0"/>
                <w:sz w:val="16"/>
                <w:szCs w:val="16"/>
                <w:lang w:val="es-ES"/>
              </w:rPr>
              <w:t xml:space="preserve"> años  x US$250 =US$ </w:t>
            </w:r>
            <w:r>
              <w:rPr>
                <w:color w:val="000000"/>
                <w:spacing w:val="0"/>
                <w:sz w:val="16"/>
                <w:szCs w:val="16"/>
                <w:lang w:val="es-ES"/>
              </w:rPr>
              <w:t>5</w:t>
            </w:r>
            <w:r w:rsidRPr="00592966">
              <w:rPr>
                <w:color w:val="000000"/>
                <w:spacing w:val="0"/>
                <w:sz w:val="16"/>
                <w:szCs w:val="16"/>
                <w:lang w:val="es-ES"/>
              </w:rPr>
              <w:t>.</w:t>
            </w:r>
            <w:r>
              <w:rPr>
                <w:color w:val="000000"/>
                <w:spacing w:val="0"/>
                <w:sz w:val="16"/>
                <w:szCs w:val="16"/>
                <w:lang w:val="es-ES"/>
              </w:rPr>
              <w:t>0</w:t>
            </w:r>
            <w:r w:rsidRPr="00592966">
              <w:rPr>
                <w:color w:val="000000"/>
                <w:spacing w:val="0"/>
                <w:sz w:val="16"/>
                <w:szCs w:val="16"/>
                <w:lang w:val="es-ES"/>
              </w:rPr>
              <w:t>00</w:t>
            </w:r>
          </w:p>
        </w:tc>
        <w:tc>
          <w:tcPr>
            <w:tcW w:w="1636"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6"/>
                <w:szCs w:val="16"/>
                <w:lang w:val="en-US"/>
              </w:rPr>
            </w:pPr>
            <w:r>
              <w:rPr>
                <w:color w:val="000000"/>
                <w:spacing w:val="0"/>
                <w:sz w:val="16"/>
                <w:szCs w:val="16"/>
              </w:rPr>
              <w:t>Componente 2</w:t>
            </w:r>
            <w:r w:rsidRPr="00592966">
              <w:rPr>
                <w:color w:val="000000"/>
                <w:spacing w:val="0"/>
                <w:sz w:val="16"/>
                <w:szCs w:val="16"/>
              </w:rPr>
              <w:t xml:space="preserve"> (Administración del Programa)</w:t>
            </w:r>
          </w:p>
        </w:tc>
      </w:tr>
      <w:tr w:rsidR="0068296D" w:rsidRPr="00592966" w:rsidTr="0068296D">
        <w:trPr>
          <w:trHeight w:val="675"/>
          <w:jc w:val="center"/>
        </w:trPr>
        <w:tc>
          <w:tcPr>
            <w:tcW w:w="2864" w:type="dxa"/>
            <w:tcBorders>
              <w:top w:val="single" w:sz="4" w:space="0" w:color="auto"/>
              <w:left w:val="single" w:sz="4" w:space="0" w:color="auto"/>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Visitas de Campo y preparación de Informes de Supervisión de Obras</w:t>
            </w:r>
          </w:p>
        </w:tc>
        <w:tc>
          <w:tcPr>
            <w:tcW w:w="319"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19"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19"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1126" w:type="dxa"/>
            <w:tcBorders>
              <w:top w:val="nil"/>
              <w:left w:val="nil"/>
              <w:bottom w:val="single" w:sz="4" w:space="0" w:color="auto"/>
              <w:right w:val="single" w:sz="4" w:space="0" w:color="auto"/>
            </w:tcBorders>
            <w:vAlign w:val="center"/>
          </w:tcPr>
          <w:p w:rsidR="0068296D" w:rsidRPr="00592966" w:rsidRDefault="0068296D" w:rsidP="00204B7B">
            <w:pPr>
              <w:jc w:val="center"/>
              <w:rPr>
                <w:color w:val="000000"/>
                <w:spacing w:val="0"/>
                <w:sz w:val="18"/>
                <w:szCs w:val="18"/>
                <w:lang w:val="en-US"/>
              </w:rPr>
            </w:pPr>
            <w:r w:rsidRPr="00592966">
              <w:rPr>
                <w:rFonts w:eastAsia="Batang"/>
                <w:color w:val="000000"/>
                <w:spacing w:val="0"/>
                <w:sz w:val="18"/>
                <w:szCs w:val="18"/>
              </w:rPr>
              <w:t>ABC</w:t>
            </w:r>
          </w:p>
        </w:tc>
        <w:tc>
          <w:tcPr>
            <w:tcW w:w="1777" w:type="dxa"/>
            <w:tcBorders>
              <w:top w:val="nil"/>
              <w:left w:val="nil"/>
              <w:bottom w:val="single" w:sz="4" w:space="0" w:color="auto"/>
              <w:right w:val="single" w:sz="4" w:space="0" w:color="auto"/>
            </w:tcBorders>
            <w:vAlign w:val="center"/>
          </w:tcPr>
          <w:p w:rsidR="0068296D" w:rsidRPr="00592966" w:rsidRDefault="0068296D" w:rsidP="0068296D">
            <w:pPr>
              <w:rPr>
                <w:color w:val="000000"/>
                <w:spacing w:val="0"/>
                <w:sz w:val="16"/>
                <w:szCs w:val="16"/>
              </w:rPr>
            </w:pPr>
            <w:r>
              <w:rPr>
                <w:color w:val="000000"/>
                <w:spacing w:val="0"/>
                <w:sz w:val="16"/>
                <w:szCs w:val="16"/>
              </w:rPr>
              <w:t xml:space="preserve">48 días/año x 2 personas x 4 </w:t>
            </w:r>
            <w:r w:rsidRPr="00592966">
              <w:rPr>
                <w:color w:val="000000"/>
                <w:spacing w:val="0"/>
                <w:sz w:val="16"/>
                <w:szCs w:val="16"/>
              </w:rPr>
              <w:t xml:space="preserve">años x US$50 = </w:t>
            </w:r>
            <w:r>
              <w:rPr>
                <w:color w:val="000000"/>
                <w:spacing w:val="0"/>
                <w:sz w:val="16"/>
                <w:szCs w:val="16"/>
              </w:rPr>
              <w:t xml:space="preserve">19.200 </w:t>
            </w:r>
            <w:r w:rsidRPr="00592966">
              <w:rPr>
                <w:color w:val="000000"/>
                <w:spacing w:val="0"/>
                <w:sz w:val="16"/>
                <w:szCs w:val="16"/>
              </w:rPr>
              <w:t xml:space="preserve">US$ </w:t>
            </w:r>
          </w:p>
        </w:tc>
        <w:tc>
          <w:tcPr>
            <w:tcW w:w="1636"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6"/>
                <w:szCs w:val="16"/>
                <w:lang w:val="en-US"/>
              </w:rPr>
            </w:pPr>
            <w:r>
              <w:rPr>
                <w:color w:val="000000"/>
                <w:spacing w:val="0"/>
                <w:sz w:val="16"/>
                <w:szCs w:val="16"/>
              </w:rPr>
              <w:t>Componente 2</w:t>
            </w:r>
            <w:r w:rsidRPr="00592966">
              <w:rPr>
                <w:color w:val="000000"/>
                <w:spacing w:val="0"/>
                <w:sz w:val="16"/>
                <w:szCs w:val="16"/>
              </w:rPr>
              <w:t xml:space="preserve"> (Administración del Programa)</w:t>
            </w:r>
          </w:p>
        </w:tc>
      </w:tr>
      <w:tr w:rsidR="0068296D" w:rsidRPr="00592966" w:rsidTr="0068296D">
        <w:trPr>
          <w:trHeight w:val="675"/>
          <w:jc w:val="center"/>
        </w:trPr>
        <w:tc>
          <w:tcPr>
            <w:tcW w:w="2864" w:type="dxa"/>
            <w:tcBorders>
              <w:top w:val="single" w:sz="4" w:space="0" w:color="auto"/>
              <w:left w:val="single" w:sz="4" w:space="0" w:color="auto"/>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Elaboración y Presentación de Informes Semestrales</w:t>
            </w:r>
          </w:p>
        </w:tc>
        <w:tc>
          <w:tcPr>
            <w:tcW w:w="319"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19"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19"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1126" w:type="dxa"/>
            <w:tcBorders>
              <w:top w:val="nil"/>
              <w:left w:val="nil"/>
              <w:bottom w:val="single" w:sz="4" w:space="0" w:color="auto"/>
              <w:right w:val="single" w:sz="4" w:space="0" w:color="auto"/>
            </w:tcBorders>
            <w:vAlign w:val="center"/>
          </w:tcPr>
          <w:p w:rsidR="0068296D" w:rsidRPr="00592966" w:rsidRDefault="0068296D" w:rsidP="00204B7B">
            <w:pPr>
              <w:jc w:val="center"/>
              <w:rPr>
                <w:color w:val="000000"/>
                <w:spacing w:val="0"/>
                <w:sz w:val="18"/>
                <w:szCs w:val="18"/>
                <w:lang w:val="en-US"/>
              </w:rPr>
            </w:pPr>
            <w:r w:rsidRPr="00592966">
              <w:rPr>
                <w:rFonts w:eastAsia="Batang"/>
                <w:color w:val="000000"/>
                <w:spacing w:val="0"/>
                <w:sz w:val="18"/>
                <w:szCs w:val="18"/>
              </w:rPr>
              <w:t>ABC</w:t>
            </w:r>
          </w:p>
        </w:tc>
        <w:tc>
          <w:tcPr>
            <w:tcW w:w="1777" w:type="dxa"/>
            <w:tcBorders>
              <w:top w:val="nil"/>
              <w:left w:val="nil"/>
              <w:bottom w:val="single" w:sz="4" w:space="0" w:color="auto"/>
              <w:right w:val="single" w:sz="4" w:space="0" w:color="auto"/>
            </w:tcBorders>
            <w:vAlign w:val="center"/>
          </w:tcPr>
          <w:p w:rsidR="0068296D" w:rsidRPr="00592966" w:rsidRDefault="0068296D" w:rsidP="0068296D">
            <w:pPr>
              <w:rPr>
                <w:color w:val="000000"/>
                <w:spacing w:val="0"/>
                <w:sz w:val="16"/>
                <w:szCs w:val="16"/>
              </w:rPr>
            </w:pPr>
            <w:r w:rsidRPr="00592966">
              <w:rPr>
                <w:color w:val="000000"/>
                <w:spacing w:val="0"/>
                <w:sz w:val="16"/>
                <w:szCs w:val="16"/>
                <w:lang w:val="es-ES"/>
              </w:rPr>
              <w:t xml:space="preserve">5 días/año x 4 persona x </w:t>
            </w:r>
            <w:r>
              <w:rPr>
                <w:color w:val="000000"/>
                <w:spacing w:val="0"/>
                <w:sz w:val="16"/>
                <w:szCs w:val="16"/>
                <w:lang w:val="es-ES"/>
              </w:rPr>
              <w:t>4</w:t>
            </w:r>
            <w:r w:rsidRPr="00592966">
              <w:rPr>
                <w:color w:val="000000"/>
                <w:spacing w:val="0"/>
                <w:sz w:val="16"/>
                <w:szCs w:val="16"/>
                <w:lang w:val="es-ES"/>
              </w:rPr>
              <w:t xml:space="preserve"> años x US$</w:t>
            </w:r>
            <w:r>
              <w:rPr>
                <w:color w:val="000000"/>
                <w:spacing w:val="0"/>
                <w:sz w:val="16"/>
                <w:szCs w:val="16"/>
                <w:lang w:val="es-ES"/>
              </w:rPr>
              <w:t>1</w:t>
            </w:r>
            <w:r w:rsidRPr="00592966">
              <w:rPr>
                <w:color w:val="000000"/>
                <w:spacing w:val="0"/>
                <w:sz w:val="16"/>
                <w:szCs w:val="16"/>
                <w:lang w:val="es-ES"/>
              </w:rPr>
              <w:t xml:space="preserve">00=US$ </w:t>
            </w:r>
            <w:r>
              <w:rPr>
                <w:color w:val="000000"/>
                <w:spacing w:val="0"/>
                <w:sz w:val="16"/>
                <w:szCs w:val="16"/>
                <w:lang w:val="es-ES"/>
              </w:rPr>
              <w:t>8</w:t>
            </w:r>
            <w:r w:rsidRPr="00592966">
              <w:rPr>
                <w:color w:val="000000"/>
                <w:spacing w:val="0"/>
                <w:sz w:val="16"/>
                <w:szCs w:val="16"/>
                <w:lang w:val="es-ES"/>
              </w:rPr>
              <w:t>.000</w:t>
            </w:r>
          </w:p>
        </w:tc>
        <w:tc>
          <w:tcPr>
            <w:tcW w:w="1636"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6"/>
                <w:szCs w:val="16"/>
                <w:lang w:val="en-US"/>
              </w:rPr>
            </w:pPr>
            <w:r>
              <w:rPr>
                <w:color w:val="000000"/>
                <w:spacing w:val="0"/>
                <w:sz w:val="16"/>
                <w:szCs w:val="16"/>
              </w:rPr>
              <w:t>Componente 2</w:t>
            </w:r>
            <w:r w:rsidRPr="00592966">
              <w:rPr>
                <w:color w:val="000000"/>
                <w:spacing w:val="0"/>
                <w:sz w:val="16"/>
                <w:szCs w:val="16"/>
              </w:rPr>
              <w:t xml:space="preserve"> (Administración del Programa)</w:t>
            </w:r>
          </w:p>
        </w:tc>
      </w:tr>
      <w:tr w:rsidR="0068296D" w:rsidRPr="00592966" w:rsidTr="0068296D">
        <w:trPr>
          <w:trHeight w:val="675"/>
          <w:jc w:val="center"/>
        </w:trPr>
        <w:tc>
          <w:tcPr>
            <w:tcW w:w="2864" w:type="dxa"/>
            <w:tcBorders>
              <w:top w:val="single" w:sz="4" w:space="0" w:color="auto"/>
              <w:left w:val="single" w:sz="4" w:space="0" w:color="auto"/>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xml:space="preserve">Analizar y aprobar los </w:t>
            </w:r>
            <w:proofErr w:type="spellStart"/>
            <w:r w:rsidRPr="00592966">
              <w:rPr>
                <w:rFonts w:eastAsia="Batang"/>
                <w:color w:val="000000"/>
                <w:spacing w:val="0"/>
                <w:sz w:val="18"/>
                <w:szCs w:val="18"/>
              </w:rPr>
              <w:t>POAs</w:t>
            </w:r>
            <w:proofErr w:type="spellEnd"/>
            <w:r w:rsidRPr="00592966">
              <w:rPr>
                <w:rFonts w:eastAsia="Batang"/>
                <w:color w:val="000000"/>
                <w:spacing w:val="0"/>
                <w:sz w:val="18"/>
                <w:szCs w:val="18"/>
              </w:rPr>
              <w:t xml:space="preserve"> y </w:t>
            </w:r>
            <w:proofErr w:type="gramStart"/>
            <w:r w:rsidRPr="00592966">
              <w:rPr>
                <w:rFonts w:eastAsia="Batang"/>
                <w:color w:val="000000"/>
                <w:spacing w:val="0"/>
                <w:sz w:val="18"/>
                <w:szCs w:val="18"/>
              </w:rPr>
              <w:t xml:space="preserve">los </w:t>
            </w:r>
            <w:proofErr w:type="spellStart"/>
            <w:r w:rsidRPr="00592966">
              <w:rPr>
                <w:rFonts w:eastAsia="Batang"/>
                <w:color w:val="000000"/>
                <w:spacing w:val="0"/>
                <w:sz w:val="18"/>
                <w:szCs w:val="18"/>
              </w:rPr>
              <w:t>PAs</w:t>
            </w:r>
            <w:proofErr w:type="spellEnd"/>
            <w:proofErr w:type="gramEnd"/>
            <w:r w:rsidRPr="00592966">
              <w:rPr>
                <w:rFonts w:eastAsia="Batang"/>
                <w:color w:val="000000"/>
                <w:spacing w:val="0"/>
                <w:sz w:val="18"/>
                <w:szCs w:val="18"/>
              </w:rPr>
              <w:t>.</w:t>
            </w:r>
          </w:p>
        </w:tc>
        <w:tc>
          <w:tcPr>
            <w:tcW w:w="319"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19"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19"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1126" w:type="dxa"/>
            <w:tcBorders>
              <w:top w:val="nil"/>
              <w:left w:val="nil"/>
              <w:bottom w:val="single" w:sz="4" w:space="0" w:color="auto"/>
              <w:right w:val="single" w:sz="4" w:space="0" w:color="auto"/>
            </w:tcBorders>
            <w:vAlign w:val="center"/>
          </w:tcPr>
          <w:p w:rsidR="0068296D" w:rsidRPr="00592966" w:rsidRDefault="0068296D" w:rsidP="00204B7B">
            <w:pPr>
              <w:jc w:val="center"/>
              <w:rPr>
                <w:color w:val="000000"/>
                <w:spacing w:val="0"/>
                <w:sz w:val="18"/>
                <w:szCs w:val="18"/>
                <w:lang w:val="en-US"/>
              </w:rPr>
            </w:pPr>
            <w:r w:rsidRPr="00592966">
              <w:rPr>
                <w:rFonts w:eastAsia="Batang"/>
                <w:color w:val="000000"/>
                <w:spacing w:val="0"/>
                <w:sz w:val="18"/>
                <w:szCs w:val="18"/>
              </w:rPr>
              <w:t>BID</w:t>
            </w:r>
          </w:p>
        </w:tc>
        <w:tc>
          <w:tcPr>
            <w:tcW w:w="1777" w:type="dxa"/>
            <w:tcBorders>
              <w:top w:val="nil"/>
              <w:left w:val="nil"/>
              <w:bottom w:val="single" w:sz="4" w:space="0" w:color="auto"/>
              <w:right w:val="single" w:sz="4" w:space="0" w:color="auto"/>
            </w:tcBorders>
            <w:vAlign w:val="center"/>
          </w:tcPr>
          <w:p w:rsidR="0068296D" w:rsidRPr="00592966" w:rsidRDefault="0068296D" w:rsidP="0068296D">
            <w:pPr>
              <w:rPr>
                <w:color w:val="000000"/>
                <w:spacing w:val="0"/>
                <w:sz w:val="16"/>
                <w:szCs w:val="16"/>
              </w:rPr>
            </w:pPr>
            <w:r>
              <w:rPr>
                <w:color w:val="000000"/>
                <w:spacing w:val="0"/>
                <w:sz w:val="16"/>
                <w:szCs w:val="16"/>
                <w:lang w:val="es-ES"/>
              </w:rPr>
              <w:t>4</w:t>
            </w:r>
            <w:r w:rsidRPr="00592966">
              <w:rPr>
                <w:color w:val="000000"/>
                <w:spacing w:val="0"/>
                <w:sz w:val="16"/>
                <w:szCs w:val="16"/>
                <w:lang w:val="es-ES"/>
              </w:rPr>
              <w:t xml:space="preserve"> días/año x 1 persona x </w:t>
            </w:r>
            <w:r>
              <w:rPr>
                <w:color w:val="000000"/>
                <w:spacing w:val="0"/>
                <w:sz w:val="16"/>
                <w:szCs w:val="16"/>
                <w:lang w:val="es-ES"/>
              </w:rPr>
              <w:t>4</w:t>
            </w:r>
            <w:r w:rsidRPr="00592966">
              <w:rPr>
                <w:color w:val="000000"/>
                <w:spacing w:val="0"/>
                <w:sz w:val="16"/>
                <w:szCs w:val="16"/>
                <w:lang w:val="es-ES"/>
              </w:rPr>
              <w:t xml:space="preserve"> años x US$300=US$</w:t>
            </w:r>
            <w:r>
              <w:rPr>
                <w:color w:val="000000"/>
                <w:spacing w:val="0"/>
                <w:sz w:val="16"/>
                <w:szCs w:val="16"/>
                <w:lang w:val="es-ES"/>
              </w:rPr>
              <w:t xml:space="preserve"> 4800</w:t>
            </w:r>
            <w:r w:rsidRPr="00592966">
              <w:rPr>
                <w:color w:val="000000"/>
                <w:spacing w:val="0"/>
                <w:sz w:val="16"/>
                <w:szCs w:val="16"/>
                <w:lang w:val="es-ES"/>
              </w:rPr>
              <w:t xml:space="preserve"> </w:t>
            </w:r>
          </w:p>
        </w:tc>
        <w:tc>
          <w:tcPr>
            <w:tcW w:w="1636" w:type="dxa"/>
            <w:tcBorders>
              <w:top w:val="nil"/>
              <w:left w:val="nil"/>
              <w:bottom w:val="single" w:sz="4" w:space="0" w:color="auto"/>
              <w:right w:val="single" w:sz="4" w:space="0" w:color="auto"/>
            </w:tcBorders>
            <w:vAlign w:val="center"/>
          </w:tcPr>
          <w:p w:rsidR="0068296D" w:rsidRPr="00592966" w:rsidRDefault="0068296D" w:rsidP="00204B7B">
            <w:pPr>
              <w:jc w:val="center"/>
              <w:rPr>
                <w:color w:val="000000"/>
                <w:spacing w:val="0"/>
                <w:sz w:val="18"/>
                <w:szCs w:val="18"/>
                <w:lang w:val="en-US"/>
              </w:rPr>
            </w:pPr>
            <w:r w:rsidRPr="00592966">
              <w:rPr>
                <w:rFonts w:eastAsia="Batang"/>
                <w:color w:val="000000"/>
                <w:spacing w:val="0"/>
                <w:sz w:val="18"/>
                <w:szCs w:val="18"/>
              </w:rPr>
              <w:t>BID</w:t>
            </w:r>
          </w:p>
        </w:tc>
      </w:tr>
      <w:tr w:rsidR="0068296D" w:rsidRPr="00592966" w:rsidTr="0068296D">
        <w:trPr>
          <w:trHeight w:val="675"/>
          <w:jc w:val="center"/>
        </w:trPr>
        <w:tc>
          <w:tcPr>
            <w:tcW w:w="2864" w:type="dxa"/>
            <w:tcBorders>
              <w:top w:val="single" w:sz="4" w:space="0" w:color="auto"/>
              <w:left w:val="single" w:sz="4" w:space="0" w:color="auto"/>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Analizar los Informes de Progreso, realizar reuniones de monitoreo y seguimiento y si es del caso formular recomendaciones.</w:t>
            </w:r>
          </w:p>
        </w:tc>
        <w:tc>
          <w:tcPr>
            <w:tcW w:w="319"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19"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19"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rFonts w:ascii="Baskerville Old Face" w:hAnsi="Baskerville Old Face" w:cs="Calibri"/>
                <w:color w:val="000000"/>
                <w:spacing w:val="0"/>
                <w:sz w:val="18"/>
                <w:szCs w:val="18"/>
              </w:rPr>
            </w:pPr>
            <w:r w:rsidRPr="00592966">
              <w:rPr>
                <w:rFonts w:ascii="Baskerville Old Face" w:hAnsi="Baskerville Old Face" w:cs="Calibri"/>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1126" w:type="dxa"/>
            <w:tcBorders>
              <w:top w:val="nil"/>
              <w:left w:val="nil"/>
              <w:bottom w:val="single" w:sz="4" w:space="0" w:color="auto"/>
              <w:right w:val="single" w:sz="4" w:space="0" w:color="auto"/>
            </w:tcBorders>
            <w:vAlign w:val="center"/>
          </w:tcPr>
          <w:p w:rsidR="0068296D" w:rsidRPr="00592966" w:rsidRDefault="0068296D" w:rsidP="00204B7B">
            <w:pPr>
              <w:jc w:val="center"/>
              <w:rPr>
                <w:color w:val="000000"/>
                <w:spacing w:val="0"/>
                <w:sz w:val="18"/>
                <w:szCs w:val="18"/>
                <w:lang w:val="en-US"/>
              </w:rPr>
            </w:pPr>
            <w:r w:rsidRPr="00592966">
              <w:rPr>
                <w:rFonts w:eastAsia="Batang"/>
                <w:color w:val="000000"/>
                <w:spacing w:val="0"/>
                <w:sz w:val="18"/>
                <w:szCs w:val="18"/>
              </w:rPr>
              <w:t>BID</w:t>
            </w:r>
          </w:p>
        </w:tc>
        <w:tc>
          <w:tcPr>
            <w:tcW w:w="1777" w:type="dxa"/>
            <w:tcBorders>
              <w:top w:val="nil"/>
              <w:left w:val="nil"/>
              <w:bottom w:val="single" w:sz="4" w:space="0" w:color="auto"/>
              <w:right w:val="single" w:sz="4" w:space="0" w:color="auto"/>
            </w:tcBorders>
            <w:vAlign w:val="center"/>
          </w:tcPr>
          <w:p w:rsidR="0068296D" w:rsidRPr="00592966" w:rsidRDefault="0068296D" w:rsidP="0068296D">
            <w:pPr>
              <w:rPr>
                <w:color w:val="000000"/>
                <w:spacing w:val="0"/>
                <w:sz w:val="16"/>
                <w:szCs w:val="16"/>
              </w:rPr>
            </w:pPr>
            <w:r>
              <w:rPr>
                <w:color w:val="000000"/>
                <w:spacing w:val="0"/>
                <w:sz w:val="16"/>
                <w:szCs w:val="16"/>
                <w:lang w:val="es-ES"/>
              </w:rPr>
              <w:t>20</w:t>
            </w:r>
            <w:r w:rsidRPr="00592966">
              <w:rPr>
                <w:color w:val="000000"/>
                <w:spacing w:val="0"/>
                <w:sz w:val="16"/>
                <w:szCs w:val="16"/>
                <w:lang w:val="es-ES"/>
              </w:rPr>
              <w:t xml:space="preserve"> días/ano x 1 persona x  </w:t>
            </w:r>
            <w:r>
              <w:rPr>
                <w:color w:val="000000"/>
                <w:spacing w:val="0"/>
                <w:sz w:val="16"/>
                <w:szCs w:val="16"/>
                <w:lang w:val="es-ES"/>
              </w:rPr>
              <w:t xml:space="preserve">4 </w:t>
            </w:r>
            <w:r w:rsidRPr="00592966">
              <w:rPr>
                <w:color w:val="000000"/>
                <w:spacing w:val="0"/>
                <w:sz w:val="16"/>
                <w:szCs w:val="16"/>
                <w:lang w:val="es-ES"/>
              </w:rPr>
              <w:t xml:space="preserve">años x US$300=US$ </w:t>
            </w:r>
            <w:r>
              <w:rPr>
                <w:color w:val="000000"/>
                <w:spacing w:val="0"/>
                <w:sz w:val="16"/>
                <w:szCs w:val="16"/>
                <w:lang w:val="es-ES"/>
              </w:rPr>
              <w:t>24</w:t>
            </w:r>
            <w:r w:rsidRPr="00592966">
              <w:rPr>
                <w:color w:val="000000"/>
                <w:spacing w:val="0"/>
                <w:sz w:val="16"/>
                <w:szCs w:val="16"/>
                <w:lang w:val="es-ES"/>
              </w:rPr>
              <w:t>.000</w:t>
            </w:r>
          </w:p>
        </w:tc>
        <w:tc>
          <w:tcPr>
            <w:tcW w:w="1636" w:type="dxa"/>
            <w:tcBorders>
              <w:top w:val="nil"/>
              <w:left w:val="nil"/>
              <w:bottom w:val="single" w:sz="4" w:space="0" w:color="auto"/>
              <w:right w:val="single" w:sz="4" w:space="0" w:color="auto"/>
            </w:tcBorders>
            <w:vAlign w:val="center"/>
          </w:tcPr>
          <w:p w:rsidR="0068296D" w:rsidRPr="00592966" w:rsidRDefault="0068296D" w:rsidP="00204B7B">
            <w:pPr>
              <w:jc w:val="center"/>
              <w:rPr>
                <w:color w:val="000000"/>
                <w:spacing w:val="0"/>
                <w:sz w:val="18"/>
                <w:szCs w:val="18"/>
                <w:lang w:val="en-US"/>
              </w:rPr>
            </w:pPr>
            <w:r w:rsidRPr="00592966">
              <w:rPr>
                <w:rFonts w:eastAsia="Batang"/>
                <w:color w:val="000000"/>
                <w:spacing w:val="0"/>
                <w:sz w:val="18"/>
                <w:szCs w:val="18"/>
              </w:rPr>
              <w:t>BID</w:t>
            </w:r>
          </w:p>
        </w:tc>
      </w:tr>
      <w:tr w:rsidR="0068296D" w:rsidRPr="00592966" w:rsidTr="0068296D">
        <w:trPr>
          <w:trHeight w:val="675"/>
          <w:jc w:val="center"/>
        </w:trPr>
        <w:tc>
          <w:tcPr>
            <w:tcW w:w="2864" w:type="dxa"/>
            <w:tcBorders>
              <w:top w:val="single" w:sz="4" w:space="0" w:color="auto"/>
              <w:left w:val="single" w:sz="4" w:space="0" w:color="auto"/>
              <w:bottom w:val="single" w:sz="4" w:space="0" w:color="auto"/>
              <w:right w:val="single" w:sz="4" w:space="0" w:color="auto"/>
            </w:tcBorders>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Analizar y revisar solicitudes de desembolso</w:t>
            </w:r>
          </w:p>
        </w:tc>
        <w:tc>
          <w:tcPr>
            <w:tcW w:w="319"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19"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19"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1126" w:type="dxa"/>
            <w:tcBorders>
              <w:top w:val="nil"/>
              <w:left w:val="nil"/>
              <w:bottom w:val="single" w:sz="4" w:space="0" w:color="auto"/>
              <w:right w:val="single" w:sz="4" w:space="0" w:color="auto"/>
            </w:tcBorders>
            <w:vAlign w:val="center"/>
          </w:tcPr>
          <w:p w:rsidR="0068296D" w:rsidRPr="00592966" w:rsidRDefault="0068296D" w:rsidP="00204B7B">
            <w:pPr>
              <w:jc w:val="center"/>
              <w:rPr>
                <w:color w:val="000000"/>
                <w:spacing w:val="0"/>
                <w:sz w:val="18"/>
                <w:szCs w:val="18"/>
                <w:lang w:val="en-US"/>
              </w:rPr>
            </w:pPr>
            <w:r w:rsidRPr="00592966">
              <w:rPr>
                <w:rFonts w:eastAsia="Batang"/>
                <w:color w:val="000000"/>
                <w:spacing w:val="0"/>
                <w:sz w:val="18"/>
                <w:szCs w:val="18"/>
              </w:rPr>
              <w:t>BID</w:t>
            </w:r>
          </w:p>
        </w:tc>
        <w:tc>
          <w:tcPr>
            <w:tcW w:w="1777" w:type="dxa"/>
            <w:tcBorders>
              <w:top w:val="nil"/>
              <w:left w:val="nil"/>
              <w:bottom w:val="single" w:sz="4" w:space="0" w:color="auto"/>
              <w:right w:val="single" w:sz="4" w:space="0" w:color="auto"/>
            </w:tcBorders>
            <w:vAlign w:val="center"/>
          </w:tcPr>
          <w:p w:rsidR="0068296D" w:rsidRPr="00592966" w:rsidRDefault="0068296D" w:rsidP="0068296D">
            <w:pPr>
              <w:rPr>
                <w:color w:val="000000"/>
                <w:spacing w:val="0"/>
                <w:sz w:val="16"/>
                <w:szCs w:val="16"/>
              </w:rPr>
            </w:pPr>
            <w:r w:rsidRPr="00592966">
              <w:rPr>
                <w:color w:val="000000"/>
                <w:spacing w:val="0"/>
                <w:sz w:val="16"/>
                <w:szCs w:val="16"/>
                <w:lang w:val="es-ES"/>
              </w:rPr>
              <w:t xml:space="preserve">12 días/año  x 1 persona x </w:t>
            </w:r>
            <w:r>
              <w:rPr>
                <w:color w:val="000000"/>
                <w:spacing w:val="0"/>
                <w:sz w:val="16"/>
                <w:szCs w:val="16"/>
                <w:lang w:val="es-ES"/>
              </w:rPr>
              <w:t>4</w:t>
            </w:r>
            <w:r w:rsidRPr="00592966">
              <w:rPr>
                <w:color w:val="000000"/>
                <w:spacing w:val="0"/>
                <w:sz w:val="16"/>
                <w:szCs w:val="16"/>
                <w:lang w:val="es-ES"/>
              </w:rPr>
              <w:t xml:space="preserve"> años x US$300=US$ </w:t>
            </w:r>
            <w:r>
              <w:rPr>
                <w:color w:val="000000"/>
                <w:spacing w:val="0"/>
                <w:sz w:val="16"/>
                <w:szCs w:val="16"/>
                <w:lang w:val="es-ES"/>
              </w:rPr>
              <w:t>14</w:t>
            </w:r>
            <w:r w:rsidRPr="00592966">
              <w:rPr>
                <w:color w:val="000000"/>
                <w:spacing w:val="0"/>
                <w:sz w:val="16"/>
                <w:szCs w:val="16"/>
                <w:lang w:val="es-ES"/>
              </w:rPr>
              <w:t>.</w:t>
            </w:r>
            <w:r>
              <w:rPr>
                <w:color w:val="000000"/>
                <w:spacing w:val="0"/>
                <w:sz w:val="16"/>
                <w:szCs w:val="16"/>
                <w:lang w:val="es-ES"/>
              </w:rPr>
              <w:t>4</w:t>
            </w:r>
            <w:r w:rsidRPr="00592966">
              <w:rPr>
                <w:color w:val="000000"/>
                <w:spacing w:val="0"/>
                <w:sz w:val="16"/>
                <w:szCs w:val="16"/>
                <w:lang w:val="es-ES"/>
              </w:rPr>
              <w:t>00</w:t>
            </w:r>
          </w:p>
        </w:tc>
        <w:tc>
          <w:tcPr>
            <w:tcW w:w="1636" w:type="dxa"/>
            <w:tcBorders>
              <w:top w:val="nil"/>
              <w:left w:val="nil"/>
              <w:bottom w:val="single" w:sz="4" w:space="0" w:color="auto"/>
              <w:right w:val="single" w:sz="4" w:space="0" w:color="auto"/>
            </w:tcBorders>
            <w:vAlign w:val="center"/>
          </w:tcPr>
          <w:p w:rsidR="0068296D" w:rsidRPr="00592966" w:rsidRDefault="0068296D" w:rsidP="00204B7B">
            <w:pPr>
              <w:jc w:val="center"/>
              <w:rPr>
                <w:color w:val="000000"/>
                <w:spacing w:val="0"/>
                <w:sz w:val="18"/>
                <w:szCs w:val="18"/>
                <w:lang w:val="en-US"/>
              </w:rPr>
            </w:pPr>
            <w:r w:rsidRPr="00592966">
              <w:rPr>
                <w:rFonts w:eastAsia="Batang"/>
                <w:color w:val="000000"/>
                <w:spacing w:val="0"/>
                <w:sz w:val="18"/>
                <w:szCs w:val="18"/>
              </w:rPr>
              <w:t>BID</w:t>
            </w:r>
          </w:p>
        </w:tc>
      </w:tr>
      <w:tr w:rsidR="0068296D" w:rsidRPr="00592966" w:rsidTr="007E36CD">
        <w:trPr>
          <w:trHeight w:val="675"/>
          <w:jc w:val="center"/>
        </w:trPr>
        <w:tc>
          <w:tcPr>
            <w:tcW w:w="2864" w:type="dxa"/>
            <w:tcBorders>
              <w:top w:val="single" w:sz="4" w:space="0" w:color="auto"/>
              <w:left w:val="single" w:sz="4" w:space="0" w:color="auto"/>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xml:space="preserve">Analizar y revisar estados financieros auditados   </w:t>
            </w:r>
          </w:p>
        </w:tc>
        <w:tc>
          <w:tcPr>
            <w:tcW w:w="319"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19"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19"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rFonts w:ascii="Baskerville Old Face" w:hAnsi="Baskerville Old Face" w:cs="Calibri"/>
                <w:color w:val="000000"/>
                <w:spacing w:val="0"/>
                <w:sz w:val="18"/>
                <w:szCs w:val="18"/>
              </w:rPr>
            </w:pPr>
            <w:r w:rsidRPr="00592966">
              <w:rPr>
                <w:rFonts w:ascii="Baskerville Old Face" w:hAnsi="Baskerville Old Face" w:cs="Calibri"/>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auto" w:fill="A6A6A6" w:themeFill="background1" w:themeFillShade="A6"/>
            <w:vAlign w:val="center"/>
          </w:tcPr>
          <w:p w:rsidR="0068296D" w:rsidRPr="00592966" w:rsidRDefault="0068296D" w:rsidP="00592966">
            <w:pPr>
              <w:rPr>
                <w:color w:val="000000"/>
                <w:spacing w:val="0"/>
                <w:sz w:val="18"/>
                <w:szCs w:val="18"/>
              </w:rPr>
            </w:pPr>
            <w:r w:rsidRPr="00592966">
              <w:rPr>
                <w:rFonts w:eastAsia="Batang"/>
                <w:color w:val="000000"/>
                <w:spacing w:val="0"/>
                <w:sz w:val="18"/>
                <w:szCs w:val="18"/>
              </w:rPr>
              <w:t> </w:t>
            </w:r>
          </w:p>
        </w:tc>
        <w:tc>
          <w:tcPr>
            <w:tcW w:w="1126" w:type="dxa"/>
            <w:tcBorders>
              <w:top w:val="nil"/>
              <w:left w:val="nil"/>
              <w:bottom w:val="single" w:sz="4" w:space="0" w:color="auto"/>
              <w:right w:val="single" w:sz="4" w:space="0" w:color="auto"/>
            </w:tcBorders>
            <w:vAlign w:val="center"/>
          </w:tcPr>
          <w:p w:rsidR="0068296D" w:rsidRPr="00592966" w:rsidRDefault="0068296D" w:rsidP="00204B7B">
            <w:pPr>
              <w:jc w:val="center"/>
              <w:rPr>
                <w:color w:val="000000"/>
                <w:spacing w:val="0"/>
                <w:sz w:val="18"/>
                <w:szCs w:val="18"/>
                <w:lang w:val="en-US"/>
              </w:rPr>
            </w:pPr>
            <w:r w:rsidRPr="00592966">
              <w:rPr>
                <w:rFonts w:eastAsia="Batang"/>
                <w:color w:val="000000"/>
                <w:spacing w:val="0"/>
                <w:sz w:val="18"/>
                <w:szCs w:val="18"/>
              </w:rPr>
              <w:t>BID</w:t>
            </w:r>
          </w:p>
        </w:tc>
        <w:tc>
          <w:tcPr>
            <w:tcW w:w="1777" w:type="dxa"/>
            <w:tcBorders>
              <w:top w:val="nil"/>
              <w:left w:val="nil"/>
              <w:bottom w:val="single" w:sz="4" w:space="0" w:color="auto"/>
              <w:right w:val="single" w:sz="4" w:space="0" w:color="auto"/>
            </w:tcBorders>
            <w:vAlign w:val="center"/>
          </w:tcPr>
          <w:p w:rsidR="0068296D" w:rsidRPr="00592966" w:rsidRDefault="0068296D" w:rsidP="0068296D">
            <w:pPr>
              <w:rPr>
                <w:color w:val="000000"/>
                <w:spacing w:val="0"/>
                <w:sz w:val="16"/>
                <w:szCs w:val="16"/>
              </w:rPr>
            </w:pPr>
            <w:r w:rsidRPr="00592966">
              <w:rPr>
                <w:color w:val="000000"/>
                <w:spacing w:val="0"/>
                <w:sz w:val="16"/>
                <w:szCs w:val="16"/>
                <w:lang w:val="es-ES"/>
              </w:rPr>
              <w:t xml:space="preserve">5 días x </w:t>
            </w:r>
            <w:r>
              <w:rPr>
                <w:color w:val="000000"/>
                <w:spacing w:val="0"/>
                <w:sz w:val="16"/>
                <w:szCs w:val="16"/>
                <w:lang w:val="es-ES"/>
              </w:rPr>
              <w:t>2</w:t>
            </w:r>
            <w:r w:rsidRPr="00592966">
              <w:rPr>
                <w:color w:val="000000"/>
                <w:spacing w:val="0"/>
                <w:sz w:val="16"/>
                <w:szCs w:val="16"/>
                <w:lang w:val="es-ES"/>
              </w:rPr>
              <w:t xml:space="preserve"> persona x </w:t>
            </w:r>
            <w:r>
              <w:rPr>
                <w:color w:val="000000"/>
                <w:spacing w:val="0"/>
                <w:sz w:val="16"/>
                <w:szCs w:val="16"/>
                <w:lang w:val="es-ES"/>
              </w:rPr>
              <w:t>4</w:t>
            </w:r>
            <w:r w:rsidRPr="00592966">
              <w:rPr>
                <w:color w:val="000000"/>
                <w:spacing w:val="0"/>
                <w:sz w:val="16"/>
                <w:szCs w:val="16"/>
                <w:lang w:val="es-ES"/>
              </w:rPr>
              <w:t xml:space="preserve"> años x US$ </w:t>
            </w:r>
            <w:r>
              <w:rPr>
                <w:color w:val="000000"/>
                <w:spacing w:val="0"/>
                <w:sz w:val="16"/>
                <w:szCs w:val="16"/>
                <w:lang w:val="es-ES"/>
              </w:rPr>
              <w:t>30</w:t>
            </w:r>
            <w:r w:rsidRPr="00592966">
              <w:rPr>
                <w:color w:val="000000"/>
                <w:spacing w:val="0"/>
                <w:sz w:val="16"/>
                <w:szCs w:val="16"/>
                <w:lang w:val="es-ES"/>
              </w:rPr>
              <w:t xml:space="preserve">0=US$ </w:t>
            </w:r>
            <w:r>
              <w:rPr>
                <w:color w:val="000000"/>
                <w:spacing w:val="0"/>
                <w:sz w:val="16"/>
                <w:szCs w:val="16"/>
                <w:lang w:val="es-ES"/>
              </w:rPr>
              <w:t>12.000</w:t>
            </w:r>
          </w:p>
        </w:tc>
        <w:tc>
          <w:tcPr>
            <w:tcW w:w="1636" w:type="dxa"/>
            <w:tcBorders>
              <w:top w:val="nil"/>
              <w:left w:val="nil"/>
              <w:bottom w:val="single" w:sz="4" w:space="0" w:color="auto"/>
              <w:right w:val="single" w:sz="4" w:space="0" w:color="auto"/>
            </w:tcBorders>
            <w:vAlign w:val="center"/>
          </w:tcPr>
          <w:p w:rsidR="0068296D" w:rsidRPr="00592966" w:rsidRDefault="0068296D" w:rsidP="00204B7B">
            <w:pPr>
              <w:jc w:val="center"/>
              <w:rPr>
                <w:color w:val="000000"/>
                <w:spacing w:val="0"/>
                <w:sz w:val="18"/>
                <w:szCs w:val="18"/>
                <w:lang w:val="en-US"/>
              </w:rPr>
            </w:pPr>
            <w:r w:rsidRPr="00592966">
              <w:rPr>
                <w:rFonts w:eastAsia="Batang"/>
                <w:color w:val="000000"/>
                <w:spacing w:val="0"/>
                <w:sz w:val="18"/>
                <w:szCs w:val="18"/>
              </w:rPr>
              <w:t>BID</w:t>
            </w:r>
          </w:p>
        </w:tc>
      </w:tr>
      <w:tr w:rsidR="0068296D" w:rsidRPr="00592966" w:rsidTr="0068296D">
        <w:trPr>
          <w:trHeight w:val="450"/>
          <w:jc w:val="center"/>
        </w:trPr>
        <w:tc>
          <w:tcPr>
            <w:tcW w:w="2864" w:type="dxa"/>
            <w:tcBorders>
              <w:top w:val="single" w:sz="4" w:space="0" w:color="auto"/>
              <w:left w:val="single" w:sz="4" w:space="0" w:color="auto"/>
              <w:bottom w:val="single" w:sz="4" w:space="0" w:color="auto"/>
              <w:right w:val="single" w:sz="4" w:space="0" w:color="auto"/>
            </w:tcBorders>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Visita de Inspección</w:t>
            </w:r>
          </w:p>
        </w:tc>
        <w:tc>
          <w:tcPr>
            <w:tcW w:w="319"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19"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19"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592966" w:rsidRDefault="0068296D" w:rsidP="00592966">
            <w:pPr>
              <w:rPr>
                <w:color w:val="000000"/>
                <w:spacing w:val="0"/>
                <w:sz w:val="18"/>
                <w:szCs w:val="18"/>
                <w:lang w:val="en-US"/>
              </w:rPr>
            </w:pPr>
            <w:r w:rsidRPr="00592966">
              <w:rPr>
                <w:rFonts w:eastAsia="Batang"/>
                <w:color w:val="000000"/>
                <w:spacing w:val="0"/>
                <w:sz w:val="18"/>
                <w:szCs w:val="18"/>
              </w:rPr>
              <w:t> </w:t>
            </w:r>
          </w:p>
        </w:tc>
        <w:tc>
          <w:tcPr>
            <w:tcW w:w="1126" w:type="dxa"/>
            <w:tcBorders>
              <w:top w:val="nil"/>
              <w:left w:val="nil"/>
              <w:bottom w:val="single" w:sz="4" w:space="0" w:color="auto"/>
              <w:right w:val="single" w:sz="4" w:space="0" w:color="auto"/>
            </w:tcBorders>
            <w:vAlign w:val="center"/>
          </w:tcPr>
          <w:p w:rsidR="0068296D" w:rsidRPr="00592966" w:rsidRDefault="0068296D" w:rsidP="00204B7B">
            <w:pPr>
              <w:jc w:val="center"/>
              <w:rPr>
                <w:color w:val="000000"/>
                <w:spacing w:val="0"/>
                <w:sz w:val="18"/>
                <w:szCs w:val="18"/>
                <w:lang w:val="en-US"/>
              </w:rPr>
            </w:pPr>
            <w:r w:rsidRPr="00592966">
              <w:rPr>
                <w:rFonts w:eastAsia="Batang"/>
                <w:color w:val="000000"/>
                <w:spacing w:val="0"/>
                <w:sz w:val="18"/>
                <w:szCs w:val="18"/>
              </w:rPr>
              <w:t>BID</w:t>
            </w:r>
          </w:p>
        </w:tc>
        <w:tc>
          <w:tcPr>
            <w:tcW w:w="1777" w:type="dxa"/>
            <w:tcBorders>
              <w:top w:val="nil"/>
              <w:left w:val="nil"/>
              <w:bottom w:val="single" w:sz="4" w:space="0" w:color="auto"/>
              <w:right w:val="single" w:sz="4" w:space="0" w:color="auto"/>
            </w:tcBorders>
            <w:vAlign w:val="center"/>
          </w:tcPr>
          <w:p w:rsidR="0068296D" w:rsidRPr="0068296D" w:rsidRDefault="0068296D" w:rsidP="0068296D">
            <w:pPr>
              <w:rPr>
                <w:color w:val="000000"/>
                <w:spacing w:val="0"/>
                <w:sz w:val="16"/>
                <w:szCs w:val="16"/>
                <w:lang w:val="es-BO"/>
              </w:rPr>
            </w:pPr>
            <w:r>
              <w:rPr>
                <w:color w:val="000000"/>
                <w:spacing w:val="0"/>
                <w:sz w:val="16"/>
                <w:szCs w:val="16"/>
                <w:lang w:val="es-ES"/>
              </w:rPr>
              <w:t xml:space="preserve">60 </w:t>
            </w:r>
            <w:r w:rsidRPr="00592966">
              <w:rPr>
                <w:color w:val="000000"/>
                <w:spacing w:val="0"/>
                <w:sz w:val="16"/>
                <w:szCs w:val="16"/>
                <w:lang w:val="es-ES"/>
              </w:rPr>
              <w:t xml:space="preserve">días x </w:t>
            </w:r>
            <w:r>
              <w:rPr>
                <w:color w:val="000000"/>
                <w:spacing w:val="0"/>
                <w:sz w:val="16"/>
                <w:szCs w:val="16"/>
                <w:lang w:val="es-ES"/>
              </w:rPr>
              <w:t>2</w:t>
            </w:r>
            <w:r w:rsidRPr="00592966">
              <w:rPr>
                <w:color w:val="000000"/>
                <w:spacing w:val="0"/>
                <w:sz w:val="16"/>
                <w:szCs w:val="16"/>
                <w:lang w:val="es-ES"/>
              </w:rPr>
              <w:t xml:space="preserve"> persona x US$</w:t>
            </w:r>
            <w:r>
              <w:rPr>
                <w:color w:val="000000"/>
                <w:spacing w:val="0"/>
                <w:sz w:val="16"/>
                <w:szCs w:val="16"/>
                <w:lang w:val="es-ES"/>
              </w:rPr>
              <w:t>1</w:t>
            </w:r>
            <w:r w:rsidRPr="00592966">
              <w:rPr>
                <w:color w:val="000000"/>
                <w:spacing w:val="0"/>
                <w:sz w:val="16"/>
                <w:szCs w:val="16"/>
                <w:lang w:val="es-ES"/>
              </w:rPr>
              <w:t>00=US$</w:t>
            </w:r>
            <w:r>
              <w:rPr>
                <w:color w:val="000000"/>
                <w:spacing w:val="0"/>
                <w:sz w:val="16"/>
                <w:szCs w:val="16"/>
                <w:lang w:val="es-ES"/>
              </w:rPr>
              <w:t>12..</w:t>
            </w:r>
            <w:r w:rsidRPr="00592966">
              <w:rPr>
                <w:color w:val="000000"/>
                <w:spacing w:val="0"/>
                <w:sz w:val="16"/>
                <w:szCs w:val="16"/>
                <w:lang w:val="es-ES"/>
              </w:rPr>
              <w:t>000</w:t>
            </w:r>
            <w:r>
              <w:rPr>
                <w:color w:val="000000"/>
                <w:spacing w:val="0"/>
                <w:sz w:val="16"/>
                <w:szCs w:val="16"/>
                <w:lang w:val="es-ES"/>
              </w:rPr>
              <w:t xml:space="preserve"> </w:t>
            </w:r>
          </w:p>
        </w:tc>
        <w:tc>
          <w:tcPr>
            <w:tcW w:w="1636" w:type="dxa"/>
            <w:tcBorders>
              <w:top w:val="nil"/>
              <w:left w:val="nil"/>
              <w:bottom w:val="single" w:sz="4" w:space="0" w:color="auto"/>
              <w:right w:val="single" w:sz="4" w:space="0" w:color="auto"/>
            </w:tcBorders>
            <w:vAlign w:val="center"/>
          </w:tcPr>
          <w:p w:rsidR="0068296D" w:rsidRPr="0068296D" w:rsidRDefault="0068296D" w:rsidP="00204B7B">
            <w:pPr>
              <w:jc w:val="center"/>
              <w:rPr>
                <w:color w:val="000000"/>
                <w:spacing w:val="0"/>
                <w:sz w:val="18"/>
                <w:szCs w:val="18"/>
                <w:lang w:val="es-BO"/>
              </w:rPr>
            </w:pPr>
            <w:r w:rsidRPr="00592966">
              <w:rPr>
                <w:rFonts w:eastAsia="Batang"/>
                <w:color w:val="000000"/>
                <w:spacing w:val="0"/>
                <w:sz w:val="18"/>
                <w:szCs w:val="18"/>
              </w:rPr>
              <w:t>BID</w:t>
            </w:r>
          </w:p>
        </w:tc>
      </w:tr>
      <w:tr w:rsidR="0068296D" w:rsidRPr="00592966" w:rsidTr="0068296D">
        <w:trPr>
          <w:trHeight w:val="675"/>
          <w:jc w:val="center"/>
        </w:trPr>
        <w:tc>
          <w:tcPr>
            <w:tcW w:w="2864" w:type="dxa"/>
            <w:tcBorders>
              <w:top w:val="single" w:sz="4" w:space="0" w:color="auto"/>
              <w:left w:val="single" w:sz="4" w:space="0" w:color="auto"/>
              <w:bottom w:val="single" w:sz="4" w:space="0" w:color="auto"/>
              <w:right w:val="single" w:sz="4" w:space="0" w:color="auto"/>
            </w:tcBorders>
            <w:vAlign w:val="center"/>
          </w:tcPr>
          <w:p w:rsidR="0068296D" w:rsidRPr="0068296D" w:rsidRDefault="0068296D" w:rsidP="00592966">
            <w:pPr>
              <w:rPr>
                <w:color w:val="000000"/>
                <w:spacing w:val="0"/>
                <w:sz w:val="18"/>
                <w:szCs w:val="18"/>
                <w:lang w:val="es-BO"/>
              </w:rPr>
            </w:pPr>
            <w:r w:rsidRPr="00592966">
              <w:rPr>
                <w:rFonts w:eastAsia="Batang"/>
                <w:color w:val="000000"/>
                <w:spacing w:val="0"/>
                <w:sz w:val="18"/>
                <w:szCs w:val="18"/>
              </w:rPr>
              <w:t>Misión de Administración</w:t>
            </w:r>
          </w:p>
        </w:tc>
        <w:tc>
          <w:tcPr>
            <w:tcW w:w="319" w:type="dxa"/>
            <w:tcBorders>
              <w:top w:val="nil"/>
              <w:left w:val="nil"/>
              <w:bottom w:val="single" w:sz="4" w:space="0" w:color="auto"/>
              <w:right w:val="single" w:sz="4" w:space="0" w:color="auto"/>
            </w:tcBorders>
            <w:vAlign w:val="center"/>
          </w:tcPr>
          <w:p w:rsidR="0068296D" w:rsidRPr="0068296D" w:rsidRDefault="0068296D" w:rsidP="00592966">
            <w:pPr>
              <w:rPr>
                <w:color w:val="000000"/>
                <w:spacing w:val="0"/>
                <w:sz w:val="18"/>
                <w:szCs w:val="18"/>
                <w:lang w:val="es-BO"/>
              </w:rPr>
            </w:pPr>
            <w:r w:rsidRPr="00592966">
              <w:rPr>
                <w:rFonts w:eastAsia="Batang"/>
                <w:color w:val="000000"/>
                <w:spacing w:val="0"/>
                <w:sz w:val="18"/>
                <w:szCs w:val="18"/>
              </w:rPr>
              <w:t> </w:t>
            </w:r>
          </w:p>
        </w:tc>
        <w:tc>
          <w:tcPr>
            <w:tcW w:w="319" w:type="dxa"/>
            <w:tcBorders>
              <w:top w:val="nil"/>
              <w:left w:val="nil"/>
              <w:bottom w:val="single" w:sz="4" w:space="0" w:color="auto"/>
              <w:right w:val="single" w:sz="4" w:space="0" w:color="auto"/>
            </w:tcBorders>
            <w:vAlign w:val="center"/>
          </w:tcPr>
          <w:p w:rsidR="0068296D" w:rsidRPr="0068296D" w:rsidRDefault="0068296D" w:rsidP="00592966">
            <w:pPr>
              <w:rPr>
                <w:color w:val="000000"/>
                <w:spacing w:val="0"/>
                <w:sz w:val="18"/>
                <w:szCs w:val="18"/>
                <w:lang w:val="es-BO"/>
              </w:rPr>
            </w:pPr>
            <w:r w:rsidRPr="00592966">
              <w:rPr>
                <w:rFonts w:eastAsia="Batang"/>
                <w:color w:val="000000"/>
                <w:spacing w:val="0"/>
                <w:sz w:val="18"/>
                <w:szCs w:val="18"/>
              </w:rPr>
              <w:t> </w:t>
            </w:r>
          </w:p>
        </w:tc>
        <w:tc>
          <w:tcPr>
            <w:tcW w:w="319" w:type="dxa"/>
            <w:tcBorders>
              <w:top w:val="nil"/>
              <w:left w:val="nil"/>
              <w:bottom w:val="single" w:sz="4" w:space="0" w:color="auto"/>
              <w:right w:val="single" w:sz="4" w:space="0" w:color="auto"/>
            </w:tcBorders>
            <w:vAlign w:val="center"/>
          </w:tcPr>
          <w:p w:rsidR="0068296D" w:rsidRPr="0068296D" w:rsidRDefault="0068296D" w:rsidP="00592966">
            <w:pPr>
              <w:rPr>
                <w:color w:val="000000"/>
                <w:spacing w:val="0"/>
                <w:sz w:val="18"/>
                <w:szCs w:val="18"/>
                <w:lang w:val="es-BO"/>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68296D" w:rsidRDefault="0068296D" w:rsidP="00592966">
            <w:pPr>
              <w:rPr>
                <w:color w:val="000000"/>
                <w:spacing w:val="0"/>
                <w:sz w:val="18"/>
                <w:szCs w:val="18"/>
                <w:lang w:val="es-BO"/>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68296D" w:rsidRDefault="0068296D" w:rsidP="00592966">
            <w:pPr>
              <w:rPr>
                <w:color w:val="000000"/>
                <w:spacing w:val="0"/>
                <w:sz w:val="18"/>
                <w:szCs w:val="18"/>
                <w:lang w:val="es-BO"/>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68296D" w:rsidRDefault="0068296D" w:rsidP="00592966">
            <w:pPr>
              <w:rPr>
                <w:color w:val="000000"/>
                <w:spacing w:val="0"/>
                <w:sz w:val="18"/>
                <w:szCs w:val="18"/>
                <w:lang w:val="es-BO"/>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68296D" w:rsidRDefault="0068296D" w:rsidP="00592966">
            <w:pPr>
              <w:rPr>
                <w:color w:val="000000"/>
                <w:spacing w:val="0"/>
                <w:sz w:val="18"/>
                <w:szCs w:val="18"/>
                <w:lang w:val="es-BO"/>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68296D" w:rsidRDefault="0068296D" w:rsidP="00592966">
            <w:pPr>
              <w:rPr>
                <w:color w:val="000000"/>
                <w:spacing w:val="0"/>
                <w:sz w:val="18"/>
                <w:szCs w:val="18"/>
                <w:lang w:val="es-BO"/>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68296D" w:rsidRDefault="0068296D" w:rsidP="00592966">
            <w:pPr>
              <w:rPr>
                <w:color w:val="000000"/>
                <w:spacing w:val="0"/>
                <w:sz w:val="18"/>
                <w:szCs w:val="18"/>
                <w:lang w:val="es-BO"/>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68296D" w:rsidRDefault="0068296D" w:rsidP="00592966">
            <w:pPr>
              <w:rPr>
                <w:color w:val="000000"/>
                <w:spacing w:val="0"/>
                <w:sz w:val="18"/>
                <w:szCs w:val="18"/>
                <w:lang w:val="es-BO"/>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68296D" w:rsidRDefault="0068296D" w:rsidP="00592966">
            <w:pPr>
              <w:rPr>
                <w:rFonts w:ascii="Baskerville Old Face" w:hAnsi="Baskerville Old Face" w:cs="Calibri"/>
                <w:color w:val="000000"/>
                <w:spacing w:val="0"/>
                <w:sz w:val="18"/>
                <w:szCs w:val="18"/>
                <w:lang w:val="es-BO"/>
              </w:rPr>
            </w:pPr>
            <w:r w:rsidRPr="00592966">
              <w:rPr>
                <w:rFonts w:ascii="Baskerville Old Face" w:hAnsi="Baskerville Old Face" w:cs="Calibri"/>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68296D" w:rsidRDefault="0068296D" w:rsidP="00592966">
            <w:pPr>
              <w:rPr>
                <w:color w:val="000000"/>
                <w:spacing w:val="0"/>
                <w:sz w:val="18"/>
                <w:szCs w:val="18"/>
                <w:lang w:val="es-BO"/>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68296D" w:rsidRDefault="0068296D" w:rsidP="00592966">
            <w:pPr>
              <w:rPr>
                <w:color w:val="000000"/>
                <w:spacing w:val="0"/>
                <w:sz w:val="18"/>
                <w:szCs w:val="18"/>
                <w:lang w:val="es-BO"/>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68296D" w:rsidRDefault="0068296D" w:rsidP="00592966">
            <w:pPr>
              <w:rPr>
                <w:color w:val="000000"/>
                <w:spacing w:val="0"/>
                <w:sz w:val="18"/>
                <w:szCs w:val="18"/>
                <w:lang w:val="es-BO"/>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vAlign w:val="center"/>
          </w:tcPr>
          <w:p w:rsidR="0068296D" w:rsidRPr="0068296D" w:rsidRDefault="0068296D" w:rsidP="00592966">
            <w:pPr>
              <w:rPr>
                <w:color w:val="000000"/>
                <w:spacing w:val="0"/>
                <w:sz w:val="18"/>
                <w:szCs w:val="18"/>
                <w:lang w:val="es-BO"/>
              </w:rPr>
            </w:pPr>
            <w:r w:rsidRPr="00592966">
              <w:rPr>
                <w:rFonts w:eastAsia="Batang"/>
                <w:color w:val="000000"/>
                <w:spacing w:val="0"/>
                <w:sz w:val="18"/>
                <w:szCs w:val="18"/>
              </w:rPr>
              <w:t> </w:t>
            </w:r>
          </w:p>
        </w:tc>
        <w:tc>
          <w:tcPr>
            <w:tcW w:w="320" w:type="dxa"/>
            <w:tcBorders>
              <w:top w:val="nil"/>
              <w:left w:val="nil"/>
              <w:bottom w:val="single" w:sz="4" w:space="0" w:color="auto"/>
              <w:right w:val="single" w:sz="4" w:space="0" w:color="auto"/>
            </w:tcBorders>
            <w:shd w:val="clear" w:color="000000" w:fill="A6A6A6"/>
            <w:vAlign w:val="center"/>
          </w:tcPr>
          <w:p w:rsidR="0068296D" w:rsidRPr="0068296D" w:rsidRDefault="0068296D" w:rsidP="00592966">
            <w:pPr>
              <w:rPr>
                <w:color w:val="000000"/>
                <w:spacing w:val="0"/>
                <w:sz w:val="18"/>
                <w:szCs w:val="18"/>
                <w:lang w:val="es-BO"/>
              </w:rPr>
            </w:pPr>
            <w:r w:rsidRPr="00592966">
              <w:rPr>
                <w:rFonts w:eastAsia="Batang"/>
                <w:color w:val="000000"/>
                <w:spacing w:val="0"/>
                <w:sz w:val="18"/>
                <w:szCs w:val="18"/>
              </w:rPr>
              <w:t> </w:t>
            </w:r>
          </w:p>
        </w:tc>
        <w:tc>
          <w:tcPr>
            <w:tcW w:w="1126" w:type="dxa"/>
            <w:tcBorders>
              <w:top w:val="nil"/>
              <w:left w:val="nil"/>
              <w:bottom w:val="single" w:sz="4" w:space="0" w:color="auto"/>
              <w:right w:val="single" w:sz="4" w:space="0" w:color="auto"/>
            </w:tcBorders>
            <w:vAlign w:val="center"/>
          </w:tcPr>
          <w:p w:rsidR="0068296D" w:rsidRPr="0068296D" w:rsidRDefault="0068296D" w:rsidP="00204B7B">
            <w:pPr>
              <w:jc w:val="center"/>
              <w:rPr>
                <w:color w:val="000000"/>
                <w:spacing w:val="0"/>
                <w:sz w:val="18"/>
                <w:szCs w:val="18"/>
                <w:lang w:val="es-BO"/>
              </w:rPr>
            </w:pPr>
            <w:r w:rsidRPr="00592966">
              <w:rPr>
                <w:rFonts w:eastAsia="Batang"/>
                <w:color w:val="000000"/>
                <w:spacing w:val="0"/>
                <w:sz w:val="18"/>
                <w:szCs w:val="18"/>
              </w:rPr>
              <w:t>BID</w:t>
            </w:r>
          </w:p>
        </w:tc>
        <w:tc>
          <w:tcPr>
            <w:tcW w:w="1777" w:type="dxa"/>
            <w:tcBorders>
              <w:top w:val="nil"/>
              <w:left w:val="nil"/>
              <w:bottom w:val="single" w:sz="4" w:space="0" w:color="auto"/>
              <w:right w:val="single" w:sz="4" w:space="0" w:color="auto"/>
            </w:tcBorders>
            <w:vAlign w:val="center"/>
          </w:tcPr>
          <w:p w:rsidR="0068296D" w:rsidRPr="00592966" w:rsidRDefault="0068296D" w:rsidP="0068296D">
            <w:pPr>
              <w:rPr>
                <w:color w:val="000000"/>
                <w:spacing w:val="0"/>
                <w:sz w:val="16"/>
                <w:szCs w:val="16"/>
              </w:rPr>
            </w:pPr>
            <w:r w:rsidRPr="00592966">
              <w:rPr>
                <w:color w:val="000000"/>
                <w:spacing w:val="0"/>
                <w:sz w:val="16"/>
                <w:szCs w:val="16"/>
                <w:lang w:val="es-ES"/>
              </w:rPr>
              <w:t xml:space="preserve">1 misión x 2 personas x </w:t>
            </w:r>
            <w:r>
              <w:rPr>
                <w:color w:val="000000"/>
                <w:spacing w:val="0"/>
                <w:sz w:val="16"/>
                <w:szCs w:val="16"/>
                <w:lang w:val="es-ES"/>
              </w:rPr>
              <w:t>4</w:t>
            </w:r>
            <w:r w:rsidRPr="00592966">
              <w:rPr>
                <w:color w:val="000000"/>
                <w:spacing w:val="0"/>
                <w:sz w:val="16"/>
                <w:szCs w:val="16"/>
                <w:lang w:val="es-ES"/>
              </w:rPr>
              <w:t xml:space="preserve"> años x  US$ </w:t>
            </w:r>
            <w:r>
              <w:rPr>
                <w:color w:val="000000"/>
                <w:spacing w:val="0"/>
                <w:sz w:val="16"/>
                <w:szCs w:val="16"/>
                <w:lang w:val="es-ES"/>
              </w:rPr>
              <w:t>2</w:t>
            </w:r>
            <w:r w:rsidRPr="00592966">
              <w:rPr>
                <w:color w:val="000000"/>
                <w:spacing w:val="0"/>
                <w:sz w:val="16"/>
                <w:szCs w:val="16"/>
                <w:lang w:val="es-ES"/>
              </w:rPr>
              <w:t xml:space="preserve">.500= US$ </w:t>
            </w:r>
            <w:r>
              <w:rPr>
                <w:color w:val="000000"/>
                <w:spacing w:val="0"/>
                <w:sz w:val="16"/>
                <w:szCs w:val="16"/>
                <w:lang w:val="es-ES"/>
              </w:rPr>
              <w:t>20.000</w:t>
            </w:r>
          </w:p>
        </w:tc>
        <w:tc>
          <w:tcPr>
            <w:tcW w:w="1636" w:type="dxa"/>
            <w:tcBorders>
              <w:top w:val="nil"/>
              <w:left w:val="nil"/>
              <w:bottom w:val="single" w:sz="4" w:space="0" w:color="auto"/>
              <w:right w:val="single" w:sz="4" w:space="0" w:color="auto"/>
            </w:tcBorders>
            <w:vAlign w:val="center"/>
          </w:tcPr>
          <w:p w:rsidR="0068296D" w:rsidRPr="0068296D" w:rsidRDefault="0068296D" w:rsidP="00204B7B">
            <w:pPr>
              <w:jc w:val="center"/>
              <w:rPr>
                <w:color w:val="000000"/>
                <w:spacing w:val="0"/>
                <w:sz w:val="18"/>
                <w:szCs w:val="18"/>
                <w:lang w:val="es-BO"/>
              </w:rPr>
            </w:pPr>
            <w:r w:rsidRPr="00592966">
              <w:rPr>
                <w:rFonts w:eastAsia="Batang"/>
                <w:color w:val="000000"/>
                <w:spacing w:val="0"/>
                <w:sz w:val="18"/>
                <w:szCs w:val="18"/>
              </w:rPr>
              <w:t>BID</w:t>
            </w:r>
          </w:p>
        </w:tc>
      </w:tr>
      <w:tr w:rsidR="0068296D" w:rsidRPr="00592966" w:rsidTr="007E36CD">
        <w:trPr>
          <w:trHeight w:val="675"/>
          <w:jc w:val="center"/>
        </w:trPr>
        <w:tc>
          <w:tcPr>
            <w:tcW w:w="2864" w:type="dxa"/>
            <w:tcBorders>
              <w:top w:val="single" w:sz="4" w:space="0" w:color="auto"/>
              <w:left w:val="single" w:sz="4" w:space="0" w:color="auto"/>
              <w:bottom w:val="single" w:sz="4" w:space="0" w:color="auto"/>
              <w:right w:val="single" w:sz="4" w:space="0" w:color="auto"/>
            </w:tcBorders>
            <w:vAlign w:val="center"/>
          </w:tcPr>
          <w:p w:rsidR="0068296D" w:rsidRPr="00592966" w:rsidRDefault="0068296D" w:rsidP="00D458EB">
            <w:pPr>
              <w:rPr>
                <w:rFonts w:eastAsia="Batang"/>
                <w:color w:val="000000"/>
                <w:spacing w:val="0"/>
                <w:sz w:val="18"/>
                <w:szCs w:val="18"/>
              </w:rPr>
            </w:pPr>
            <w:r>
              <w:rPr>
                <w:rFonts w:eastAsia="Batang"/>
                <w:color w:val="000000"/>
                <w:spacing w:val="0"/>
                <w:sz w:val="18"/>
                <w:szCs w:val="18"/>
              </w:rPr>
              <w:t>Recopilación y sistematización de la información relativa a la accidentabilidad en el tramo, para la determinación de la línea de base para los indicadores de resultado definidos.</w:t>
            </w:r>
          </w:p>
        </w:tc>
        <w:tc>
          <w:tcPr>
            <w:tcW w:w="319"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68296D" w:rsidRPr="00592966" w:rsidRDefault="0068296D" w:rsidP="00592966">
            <w:pPr>
              <w:rPr>
                <w:rFonts w:eastAsia="Batang"/>
                <w:color w:val="000000"/>
                <w:spacing w:val="0"/>
                <w:sz w:val="18"/>
                <w:szCs w:val="18"/>
              </w:rPr>
            </w:pPr>
          </w:p>
        </w:tc>
        <w:tc>
          <w:tcPr>
            <w:tcW w:w="319"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68296D" w:rsidRPr="00592966" w:rsidRDefault="0068296D" w:rsidP="00592966">
            <w:pPr>
              <w:rPr>
                <w:rFonts w:eastAsia="Batang"/>
                <w:color w:val="000000"/>
                <w:spacing w:val="0"/>
                <w:sz w:val="18"/>
                <w:szCs w:val="18"/>
              </w:rPr>
            </w:pPr>
          </w:p>
        </w:tc>
        <w:tc>
          <w:tcPr>
            <w:tcW w:w="319" w:type="dxa"/>
            <w:tcBorders>
              <w:top w:val="single" w:sz="4" w:space="0" w:color="auto"/>
              <w:left w:val="nil"/>
              <w:bottom w:val="single" w:sz="4" w:space="0" w:color="auto"/>
              <w:right w:val="single" w:sz="4" w:space="0" w:color="auto"/>
            </w:tcBorders>
            <w:vAlign w:val="center"/>
          </w:tcPr>
          <w:p w:rsidR="0068296D" w:rsidRPr="00592966" w:rsidRDefault="0068296D" w:rsidP="00592966">
            <w:pPr>
              <w:rPr>
                <w:rFonts w:eastAsia="Batang"/>
                <w:color w:val="000000"/>
                <w:spacing w:val="0"/>
                <w:sz w:val="18"/>
                <w:szCs w:val="18"/>
              </w:rPr>
            </w:pPr>
          </w:p>
        </w:tc>
        <w:tc>
          <w:tcPr>
            <w:tcW w:w="320" w:type="dxa"/>
            <w:tcBorders>
              <w:top w:val="single" w:sz="4" w:space="0" w:color="auto"/>
              <w:left w:val="nil"/>
              <w:bottom w:val="single" w:sz="4" w:space="0" w:color="auto"/>
              <w:right w:val="single" w:sz="4" w:space="0" w:color="auto"/>
            </w:tcBorders>
            <w:shd w:val="clear" w:color="auto" w:fill="auto"/>
            <w:vAlign w:val="center"/>
          </w:tcPr>
          <w:p w:rsidR="0068296D" w:rsidRPr="00592966" w:rsidRDefault="0068296D" w:rsidP="00592966">
            <w:pPr>
              <w:rPr>
                <w:rFonts w:eastAsia="Batang"/>
                <w:color w:val="000000"/>
                <w:spacing w:val="0"/>
                <w:sz w:val="18"/>
                <w:szCs w:val="18"/>
              </w:rPr>
            </w:pPr>
          </w:p>
        </w:tc>
        <w:tc>
          <w:tcPr>
            <w:tcW w:w="320" w:type="dxa"/>
            <w:tcBorders>
              <w:top w:val="single" w:sz="4" w:space="0" w:color="auto"/>
              <w:left w:val="nil"/>
              <w:bottom w:val="single" w:sz="4" w:space="0" w:color="auto"/>
              <w:right w:val="single" w:sz="4" w:space="0" w:color="auto"/>
            </w:tcBorders>
            <w:vAlign w:val="center"/>
          </w:tcPr>
          <w:p w:rsidR="0068296D" w:rsidRPr="00592966" w:rsidRDefault="0068296D" w:rsidP="00592966">
            <w:pPr>
              <w:rPr>
                <w:rFonts w:eastAsia="Batang"/>
                <w:color w:val="000000"/>
                <w:spacing w:val="0"/>
                <w:sz w:val="18"/>
                <w:szCs w:val="18"/>
              </w:rPr>
            </w:pPr>
          </w:p>
        </w:tc>
        <w:tc>
          <w:tcPr>
            <w:tcW w:w="320" w:type="dxa"/>
            <w:tcBorders>
              <w:top w:val="single" w:sz="4" w:space="0" w:color="auto"/>
              <w:left w:val="nil"/>
              <w:bottom w:val="single" w:sz="4" w:space="0" w:color="auto"/>
              <w:right w:val="single" w:sz="4" w:space="0" w:color="auto"/>
            </w:tcBorders>
            <w:vAlign w:val="center"/>
          </w:tcPr>
          <w:p w:rsidR="0068296D" w:rsidRPr="00592966" w:rsidRDefault="0068296D" w:rsidP="00592966">
            <w:pPr>
              <w:rPr>
                <w:rFonts w:eastAsia="Batang"/>
                <w:color w:val="000000"/>
                <w:spacing w:val="0"/>
                <w:sz w:val="18"/>
                <w:szCs w:val="18"/>
              </w:rPr>
            </w:pPr>
          </w:p>
        </w:tc>
        <w:tc>
          <w:tcPr>
            <w:tcW w:w="320" w:type="dxa"/>
            <w:tcBorders>
              <w:top w:val="single" w:sz="4" w:space="0" w:color="auto"/>
              <w:left w:val="nil"/>
              <w:bottom w:val="single" w:sz="4" w:space="0" w:color="auto"/>
              <w:right w:val="single" w:sz="4" w:space="0" w:color="auto"/>
            </w:tcBorders>
            <w:vAlign w:val="center"/>
          </w:tcPr>
          <w:p w:rsidR="0068296D" w:rsidRPr="00592966" w:rsidRDefault="0068296D" w:rsidP="00592966">
            <w:pPr>
              <w:rPr>
                <w:rFonts w:eastAsia="Batang"/>
                <w:color w:val="000000"/>
                <w:spacing w:val="0"/>
                <w:sz w:val="18"/>
                <w:szCs w:val="18"/>
              </w:rPr>
            </w:pPr>
          </w:p>
        </w:tc>
        <w:tc>
          <w:tcPr>
            <w:tcW w:w="320" w:type="dxa"/>
            <w:tcBorders>
              <w:top w:val="single" w:sz="4" w:space="0" w:color="auto"/>
              <w:left w:val="nil"/>
              <w:bottom w:val="single" w:sz="4" w:space="0" w:color="auto"/>
              <w:right w:val="single" w:sz="4" w:space="0" w:color="auto"/>
            </w:tcBorders>
            <w:shd w:val="clear" w:color="auto" w:fill="auto"/>
            <w:vAlign w:val="center"/>
          </w:tcPr>
          <w:p w:rsidR="0068296D" w:rsidRPr="00592966" w:rsidRDefault="0068296D" w:rsidP="00592966">
            <w:pPr>
              <w:rPr>
                <w:rFonts w:eastAsia="Batang"/>
                <w:color w:val="000000"/>
                <w:spacing w:val="0"/>
                <w:sz w:val="18"/>
                <w:szCs w:val="18"/>
              </w:rPr>
            </w:pPr>
          </w:p>
        </w:tc>
        <w:tc>
          <w:tcPr>
            <w:tcW w:w="320" w:type="dxa"/>
            <w:tcBorders>
              <w:top w:val="single" w:sz="4" w:space="0" w:color="auto"/>
              <w:left w:val="nil"/>
              <w:bottom w:val="single" w:sz="4" w:space="0" w:color="auto"/>
              <w:right w:val="single" w:sz="4" w:space="0" w:color="auto"/>
            </w:tcBorders>
            <w:shd w:val="clear" w:color="auto" w:fill="auto"/>
            <w:vAlign w:val="center"/>
          </w:tcPr>
          <w:p w:rsidR="0068296D" w:rsidRPr="00592966" w:rsidRDefault="0068296D" w:rsidP="00592966">
            <w:pPr>
              <w:rPr>
                <w:rFonts w:eastAsia="Batang"/>
                <w:color w:val="000000"/>
                <w:spacing w:val="0"/>
                <w:sz w:val="18"/>
                <w:szCs w:val="18"/>
              </w:rPr>
            </w:pPr>
          </w:p>
        </w:tc>
        <w:tc>
          <w:tcPr>
            <w:tcW w:w="320" w:type="dxa"/>
            <w:tcBorders>
              <w:top w:val="single" w:sz="4" w:space="0" w:color="auto"/>
              <w:left w:val="nil"/>
              <w:bottom w:val="single" w:sz="4" w:space="0" w:color="auto"/>
              <w:right w:val="single" w:sz="4" w:space="0" w:color="auto"/>
            </w:tcBorders>
            <w:shd w:val="clear" w:color="auto" w:fill="auto"/>
            <w:vAlign w:val="center"/>
          </w:tcPr>
          <w:p w:rsidR="0068296D" w:rsidRPr="00592966" w:rsidRDefault="0068296D" w:rsidP="00592966">
            <w:pPr>
              <w:rPr>
                <w:rFonts w:eastAsia="Batang"/>
                <w:color w:val="000000"/>
                <w:spacing w:val="0"/>
                <w:sz w:val="18"/>
                <w:szCs w:val="18"/>
              </w:rPr>
            </w:pPr>
          </w:p>
        </w:tc>
        <w:tc>
          <w:tcPr>
            <w:tcW w:w="320" w:type="dxa"/>
            <w:tcBorders>
              <w:top w:val="single" w:sz="4" w:space="0" w:color="auto"/>
              <w:left w:val="nil"/>
              <w:bottom w:val="single" w:sz="4" w:space="0" w:color="auto"/>
              <w:right w:val="single" w:sz="4" w:space="0" w:color="auto"/>
            </w:tcBorders>
            <w:shd w:val="clear" w:color="auto" w:fill="auto"/>
            <w:vAlign w:val="center"/>
          </w:tcPr>
          <w:p w:rsidR="0068296D" w:rsidRPr="00592966" w:rsidRDefault="0068296D" w:rsidP="00592966">
            <w:pPr>
              <w:rPr>
                <w:rFonts w:ascii="Baskerville Old Face" w:hAnsi="Baskerville Old Face" w:cs="Calibri"/>
                <w:color w:val="000000"/>
                <w:spacing w:val="0"/>
                <w:sz w:val="18"/>
                <w:szCs w:val="18"/>
              </w:rPr>
            </w:pPr>
          </w:p>
        </w:tc>
        <w:tc>
          <w:tcPr>
            <w:tcW w:w="320" w:type="dxa"/>
            <w:tcBorders>
              <w:top w:val="single" w:sz="4" w:space="0" w:color="auto"/>
              <w:left w:val="nil"/>
              <w:bottom w:val="single" w:sz="4" w:space="0" w:color="auto"/>
              <w:right w:val="single" w:sz="4" w:space="0" w:color="auto"/>
            </w:tcBorders>
            <w:shd w:val="clear" w:color="auto" w:fill="auto"/>
            <w:vAlign w:val="center"/>
          </w:tcPr>
          <w:p w:rsidR="0068296D" w:rsidRPr="00592966" w:rsidRDefault="0068296D" w:rsidP="00592966">
            <w:pPr>
              <w:rPr>
                <w:rFonts w:eastAsia="Batang"/>
                <w:color w:val="000000"/>
                <w:spacing w:val="0"/>
                <w:sz w:val="18"/>
                <w:szCs w:val="18"/>
              </w:rPr>
            </w:pPr>
          </w:p>
        </w:tc>
        <w:tc>
          <w:tcPr>
            <w:tcW w:w="320" w:type="dxa"/>
            <w:tcBorders>
              <w:top w:val="single" w:sz="4" w:space="0" w:color="auto"/>
              <w:left w:val="nil"/>
              <w:bottom w:val="single" w:sz="4" w:space="0" w:color="auto"/>
              <w:right w:val="single" w:sz="4" w:space="0" w:color="auto"/>
            </w:tcBorders>
            <w:shd w:val="clear" w:color="auto" w:fill="auto"/>
            <w:vAlign w:val="center"/>
          </w:tcPr>
          <w:p w:rsidR="0068296D" w:rsidRPr="00592966" w:rsidRDefault="0068296D" w:rsidP="00592966">
            <w:pPr>
              <w:rPr>
                <w:rFonts w:eastAsia="Batang"/>
                <w:color w:val="000000"/>
                <w:spacing w:val="0"/>
                <w:sz w:val="18"/>
                <w:szCs w:val="18"/>
              </w:rPr>
            </w:pPr>
          </w:p>
        </w:tc>
        <w:tc>
          <w:tcPr>
            <w:tcW w:w="320" w:type="dxa"/>
            <w:tcBorders>
              <w:top w:val="single" w:sz="4" w:space="0" w:color="auto"/>
              <w:left w:val="nil"/>
              <w:bottom w:val="single" w:sz="4" w:space="0" w:color="auto"/>
              <w:right w:val="single" w:sz="4" w:space="0" w:color="auto"/>
            </w:tcBorders>
            <w:shd w:val="clear" w:color="auto" w:fill="auto"/>
            <w:vAlign w:val="center"/>
          </w:tcPr>
          <w:p w:rsidR="0068296D" w:rsidRPr="00592966" w:rsidRDefault="0068296D" w:rsidP="00592966">
            <w:pPr>
              <w:rPr>
                <w:rFonts w:eastAsia="Batang"/>
                <w:color w:val="000000"/>
                <w:spacing w:val="0"/>
                <w:sz w:val="18"/>
                <w:szCs w:val="18"/>
              </w:rPr>
            </w:pPr>
          </w:p>
        </w:tc>
        <w:tc>
          <w:tcPr>
            <w:tcW w:w="320" w:type="dxa"/>
            <w:tcBorders>
              <w:top w:val="single" w:sz="4" w:space="0" w:color="auto"/>
              <w:left w:val="nil"/>
              <w:bottom w:val="single" w:sz="4" w:space="0" w:color="auto"/>
              <w:right w:val="single" w:sz="4" w:space="0" w:color="auto"/>
            </w:tcBorders>
            <w:shd w:val="clear" w:color="auto" w:fill="auto"/>
            <w:vAlign w:val="center"/>
          </w:tcPr>
          <w:p w:rsidR="0068296D" w:rsidRPr="00592966" w:rsidRDefault="0068296D" w:rsidP="00592966">
            <w:pPr>
              <w:rPr>
                <w:rFonts w:eastAsia="Batang"/>
                <w:color w:val="000000"/>
                <w:spacing w:val="0"/>
                <w:sz w:val="18"/>
                <w:szCs w:val="18"/>
              </w:rPr>
            </w:pPr>
          </w:p>
        </w:tc>
        <w:tc>
          <w:tcPr>
            <w:tcW w:w="320" w:type="dxa"/>
            <w:tcBorders>
              <w:top w:val="single" w:sz="4" w:space="0" w:color="auto"/>
              <w:left w:val="nil"/>
              <w:bottom w:val="single" w:sz="4" w:space="0" w:color="auto"/>
              <w:right w:val="single" w:sz="4" w:space="0" w:color="auto"/>
            </w:tcBorders>
            <w:shd w:val="clear" w:color="auto" w:fill="auto"/>
            <w:vAlign w:val="center"/>
          </w:tcPr>
          <w:p w:rsidR="0068296D" w:rsidRPr="00592966" w:rsidRDefault="0068296D" w:rsidP="00592966">
            <w:pPr>
              <w:rPr>
                <w:rFonts w:eastAsia="Batang"/>
                <w:color w:val="000000"/>
                <w:spacing w:val="0"/>
                <w:sz w:val="18"/>
                <w:szCs w:val="18"/>
              </w:rPr>
            </w:pPr>
          </w:p>
        </w:tc>
        <w:tc>
          <w:tcPr>
            <w:tcW w:w="1126" w:type="dxa"/>
            <w:tcBorders>
              <w:top w:val="single" w:sz="4" w:space="0" w:color="auto"/>
              <w:left w:val="nil"/>
              <w:bottom w:val="single" w:sz="4" w:space="0" w:color="auto"/>
              <w:right w:val="single" w:sz="4" w:space="0" w:color="auto"/>
            </w:tcBorders>
            <w:vAlign w:val="center"/>
          </w:tcPr>
          <w:p w:rsidR="0068296D" w:rsidRPr="00592966" w:rsidRDefault="0068296D" w:rsidP="00204B7B">
            <w:pPr>
              <w:jc w:val="center"/>
              <w:rPr>
                <w:rFonts w:eastAsia="Batang"/>
                <w:color w:val="000000"/>
                <w:spacing w:val="0"/>
                <w:sz w:val="18"/>
                <w:szCs w:val="18"/>
              </w:rPr>
            </w:pPr>
            <w:r>
              <w:rPr>
                <w:rFonts w:eastAsia="Batang"/>
                <w:color w:val="000000"/>
                <w:spacing w:val="0"/>
                <w:sz w:val="18"/>
                <w:szCs w:val="18"/>
              </w:rPr>
              <w:t>BID</w:t>
            </w:r>
          </w:p>
        </w:tc>
        <w:tc>
          <w:tcPr>
            <w:tcW w:w="1777" w:type="dxa"/>
            <w:tcBorders>
              <w:top w:val="single" w:sz="4" w:space="0" w:color="auto"/>
              <w:left w:val="nil"/>
              <w:bottom w:val="single" w:sz="4" w:space="0" w:color="auto"/>
              <w:right w:val="single" w:sz="4" w:space="0" w:color="auto"/>
            </w:tcBorders>
            <w:vAlign w:val="center"/>
          </w:tcPr>
          <w:p w:rsidR="0068296D" w:rsidRPr="00592966" w:rsidRDefault="000018B9" w:rsidP="00592966">
            <w:pPr>
              <w:rPr>
                <w:color w:val="000000"/>
                <w:spacing w:val="0"/>
                <w:sz w:val="16"/>
                <w:szCs w:val="16"/>
                <w:lang w:val="es-ES"/>
              </w:rPr>
            </w:pPr>
            <w:r>
              <w:rPr>
                <w:color w:val="000000"/>
                <w:spacing w:val="0"/>
                <w:sz w:val="16"/>
                <w:szCs w:val="16"/>
                <w:lang w:val="es-ES"/>
              </w:rPr>
              <w:t>Consultoría por producto. Con la CT de apoyo a la operación se pagará el 30% del contrato, cuyo monto total es de US$7.380= US$ 2.214</w:t>
            </w:r>
          </w:p>
        </w:tc>
        <w:tc>
          <w:tcPr>
            <w:tcW w:w="1636" w:type="dxa"/>
            <w:tcBorders>
              <w:top w:val="single" w:sz="4" w:space="0" w:color="auto"/>
              <w:left w:val="nil"/>
              <w:bottom w:val="single" w:sz="4" w:space="0" w:color="auto"/>
              <w:right w:val="single" w:sz="4" w:space="0" w:color="auto"/>
            </w:tcBorders>
            <w:vAlign w:val="center"/>
          </w:tcPr>
          <w:p w:rsidR="0068296D" w:rsidRPr="00592966" w:rsidRDefault="0068296D" w:rsidP="00204B7B">
            <w:pPr>
              <w:jc w:val="center"/>
              <w:rPr>
                <w:rFonts w:eastAsia="Batang"/>
                <w:color w:val="000000"/>
                <w:spacing w:val="0"/>
                <w:sz w:val="18"/>
                <w:szCs w:val="18"/>
              </w:rPr>
            </w:pPr>
            <w:r>
              <w:rPr>
                <w:rFonts w:eastAsia="Batang"/>
                <w:color w:val="000000"/>
                <w:spacing w:val="0"/>
                <w:sz w:val="18"/>
                <w:szCs w:val="18"/>
              </w:rPr>
              <w:t>BID</w:t>
            </w:r>
          </w:p>
        </w:tc>
      </w:tr>
      <w:tr w:rsidR="0068296D" w:rsidRPr="00592966" w:rsidTr="0068296D">
        <w:trPr>
          <w:trHeight w:val="314"/>
          <w:jc w:val="center"/>
        </w:trPr>
        <w:tc>
          <w:tcPr>
            <w:tcW w:w="9107" w:type="dxa"/>
            <w:gridSpan w:val="18"/>
            <w:tcBorders>
              <w:top w:val="single" w:sz="4" w:space="0" w:color="auto"/>
              <w:left w:val="single" w:sz="4" w:space="0" w:color="auto"/>
              <w:bottom w:val="single" w:sz="4" w:space="0" w:color="auto"/>
              <w:right w:val="single" w:sz="4" w:space="0" w:color="auto"/>
            </w:tcBorders>
            <w:vAlign w:val="center"/>
          </w:tcPr>
          <w:p w:rsidR="0068296D" w:rsidRPr="0068296D" w:rsidRDefault="0068296D" w:rsidP="0068296D">
            <w:pPr>
              <w:jc w:val="right"/>
              <w:rPr>
                <w:rFonts w:eastAsia="Batang"/>
                <w:b/>
                <w:color w:val="000000"/>
                <w:spacing w:val="0"/>
                <w:sz w:val="20"/>
              </w:rPr>
            </w:pPr>
            <w:r w:rsidRPr="0068296D">
              <w:rPr>
                <w:rFonts w:eastAsia="Batang"/>
                <w:b/>
                <w:color w:val="000000"/>
                <w:spacing w:val="0"/>
                <w:sz w:val="20"/>
              </w:rPr>
              <w:t>Costo Total ABC</w:t>
            </w:r>
          </w:p>
        </w:tc>
        <w:tc>
          <w:tcPr>
            <w:tcW w:w="3413" w:type="dxa"/>
            <w:gridSpan w:val="2"/>
            <w:tcBorders>
              <w:top w:val="single" w:sz="4" w:space="0" w:color="auto"/>
              <w:left w:val="nil"/>
              <w:bottom w:val="single" w:sz="4" w:space="0" w:color="auto"/>
              <w:right w:val="single" w:sz="4" w:space="0" w:color="auto"/>
            </w:tcBorders>
            <w:vAlign w:val="center"/>
          </w:tcPr>
          <w:p w:rsidR="0068296D" w:rsidRDefault="0068296D" w:rsidP="0068296D">
            <w:pPr>
              <w:rPr>
                <w:rFonts w:eastAsia="Batang"/>
                <w:color w:val="000000"/>
                <w:spacing w:val="0"/>
                <w:sz w:val="18"/>
                <w:szCs w:val="18"/>
              </w:rPr>
            </w:pPr>
            <w:r w:rsidRPr="0068296D">
              <w:rPr>
                <w:b/>
                <w:color w:val="000000"/>
                <w:spacing w:val="0"/>
                <w:sz w:val="20"/>
                <w:lang w:val="es-ES"/>
              </w:rPr>
              <w:t>US$42.200</w:t>
            </w:r>
          </w:p>
        </w:tc>
      </w:tr>
      <w:tr w:rsidR="0068296D" w:rsidRPr="00592966" w:rsidTr="0068296D">
        <w:trPr>
          <w:trHeight w:val="269"/>
          <w:jc w:val="center"/>
        </w:trPr>
        <w:tc>
          <w:tcPr>
            <w:tcW w:w="9107" w:type="dxa"/>
            <w:gridSpan w:val="18"/>
            <w:tcBorders>
              <w:top w:val="single" w:sz="4" w:space="0" w:color="auto"/>
              <w:left w:val="single" w:sz="4" w:space="0" w:color="auto"/>
              <w:bottom w:val="single" w:sz="4" w:space="0" w:color="auto"/>
              <w:right w:val="single" w:sz="4" w:space="0" w:color="auto"/>
            </w:tcBorders>
            <w:vAlign w:val="center"/>
          </w:tcPr>
          <w:p w:rsidR="0068296D" w:rsidRPr="0068296D" w:rsidRDefault="0068296D" w:rsidP="0068296D">
            <w:pPr>
              <w:jc w:val="right"/>
              <w:rPr>
                <w:rFonts w:eastAsia="Batang"/>
                <w:b/>
                <w:color w:val="000000"/>
                <w:spacing w:val="0"/>
                <w:sz w:val="20"/>
              </w:rPr>
            </w:pPr>
            <w:r w:rsidRPr="0068296D">
              <w:rPr>
                <w:rFonts w:eastAsia="Batang"/>
                <w:b/>
                <w:color w:val="000000"/>
                <w:spacing w:val="0"/>
                <w:sz w:val="20"/>
              </w:rPr>
              <w:t>Costo Total Supervisión del Banco</w:t>
            </w:r>
          </w:p>
        </w:tc>
        <w:tc>
          <w:tcPr>
            <w:tcW w:w="3413" w:type="dxa"/>
            <w:gridSpan w:val="2"/>
            <w:tcBorders>
              <w:top w:val="single" w:sz="4" w:space="0" w:color="auto"/>
              <w:left w:val="nil"/>
              <w:bottom w:val="single" w:sz="4" w:space="0" w:color="auto"/>
              <w:right w:val="single" w:sz="4" w:space="0" w:color="auto"/>
            </w:tcBorders>
            <w:vAlign w:val="center"/>
          </w:tcPr>
          <w:p w:rsidR="0068296D" w:rsidRDefault="0068296D" w:rsidP="000018B9">
            <w:pPr>
              <w:rPr>
                <w:rFonts w:eastAsia="Batang"/>
                <w:color w:val="000000"/>
                <w:spacing w:val="0"/>
                <w:sz w:val="18"/>
                <w:szCs w:val="18"/>
              </w:rPr>
            </w:pPr>
            <w:r w:rsidRPr="0068296D">
              <w:rPr>
                <w:b/>
                <w:color w:val="000000"/>
                <w:spacing w:val="0"/>
                <w:sz w:val="20"/>
                <w:lang w:val="es-ES"/>
              </w:rPr>
              <w:t>US$</w:t>
            </w:r>
            <w:r>
              <w:rPr>
                <w:b/>
                <w:color w:val="000000"/>
                <w:spacing w:val="0"/>
                <w:sz w:val="20"/>
                <w:lang w:val="es-ES"/>
              </w:rPr>
              <w:t>8</w:t>
            </w:r>
            <w:r w:rsidR="000018B9">
              <w:rPr>
                <w:b/>
                <w:color w:val="000000"/>
                <w:spacing w:val="0"/>
                <w:sz w:val="20"/>
                <w:lang w:val="es-ES"/>
              </w:rPr>
              <w:t>9</w:t>
            </w:r>
            <w:r>
              <w:rPr>
                <w:b/>
                <w:color w:val="000000"/>
                <w:spacing w:val="0"/>
                <w:sz w:val="20"/>
                <w:lang w:val="es-ES"/>
              </w:rPr>
              <w:t>.</w:t>
            </w:r>
            <w:r w:rsidR="000018B9">
              <w:rPr>
                <w:b/>
                <w:color w:val="000000"/>
                <w:spacing w:val="0"/>
                <w:sz w:val="20"/>
                <w:lang w:val="es-ES"/>
              </w:rPr>
              <w:t>414</w:t>
            </w:r>
          </w:p>
        </w:tc>
      </w:tr>
    </w:tbl>
    <w:p w:rsidR="001E403A" w:rsidRDefault="001E403A" w:rsidP="00520B2F">
      <w:pPr>
        <w:rPr>
          <w:smallCaps/>
          <w:lang w:val="es-ES"/>
        </w:rPr>
        <w:sectPr w:rsidR="001E403A" w:rsidSect="00517CE4">
          <w:pgSz w:w="15840" w:h="12240" w:orient="landscape"/>
          <w:pgMar w:top="1440" w:right="720" w:bottom="720" w:left="720" w:header="720" w:footer="720" w:gutter="0"/>
          <w:cols w:space="720"/>
          <w:docGrid w:linePitch="360"/>
        </w:sectPr>
      </w:pPr>
    </w:p>
    <w:p w:rsidR="001E403A" w:rsidRPr="00AB305A" w:rsidRDefault="001E403A" w:rsidP="00AB305A">
      <w:pPr>
        <w:pStyle w:val="Heading1"/>
        <w:tabs>
          <w:tab w:val="clear" w:pos="360"/>
        </w:tabs>
        <w:ind w:left="720" w:hanging="720"/>
        <w:jc w:val="left"/>
      </w:pPr>
      <w:r w:rsidRPr="00AB305A">
        <w:t>Evaluación</w:t>
      </w:r>
    </w:p>
    <w:p w:rsidR="001E403A" w:rsidRPr="00B2260C" w:rsidRDefault="001E403A" w:rsidP="008A7A39">
      <w:pPr>
        <w:pStyle w:val="Heading4"/>
        <w:numPr>
          <w:ilvl w:val="2"/>
          <w:numId w:val="13"/>
        </w:numPr>
        <w:tabs>
          <w:tab w:val="clear" w:pos="1440"/>
          <w:tab w:val="clear" w:pos="1800"/>
          <w:tab w:val="num" w:pos="720"/>
        </w:tabs>
        <w:ind w:left="720" w:hanging="720"/>
        <w:rPr>
          <w:noProof w:val="0"/>
          <w:lang w:val="es-ES"/>
        </w:rPr>
      </w:pPr>
      <w:r w:rsidRPr="00B2260C">
        <w:rPr>
          <w:noProof w:val="0"/>
          <w:lang w:val="es-ES"/>
        </w:rPr>
        <w:t>Principales preguntas de evaluación</w:t>
      </w:r>
    </w:p>
    <w:p w:rsidR="001E403A" w:rsidRDefault="001E403A" w:rsidP="00904ACD">
      <w:pPr>
        <w:pStyle w:val="AutoNumpara"/>
        <w:numPr>
          <w:ilvl w:val="1"/>
          <w:numId w:val="14"/>
        </w:numPr>
        <w:rPr>
          <w:noProof w:val="0"/>
          <w:color w:val="000000"/>
          <w:lang w:val="es-ES"/>
        </w:rPr>
      </w:pPr>
      <w:r w:rsidRPr="00904ACD">
        <w:rPr>
          <w:noProof w:val="0"/>
          <w:color w:val="000000"/>
        </w:rPr>
        <w:t>Esta evaluación está dirigida a identificar y cuantificar el impacto que l</w:t>
      </w:r>
      <w:r>
        <w:rPr>
          <w:noProof w:val="0"/>
          <w:color w:val="000000"/>
        </w:rPr>
        <w:t>a</w:t>
      </w:r>
      <w:r w:rsidRPr="00904ACD">
        <w:rPr>
          <w:noProof w:val="0"/>
          <w:color w:val="000000"/>
        </w:rPr>
        <w:t xml:space="preserve">s </w:t>
      </w:r>
      <w:r>
        <w:rPr>
          <w:noProof w:val="0"/>
          <w:color w:val="000000"/>
        </w:rPr>
        <w:t>obras de</w:t>
      </w:r>
      <w:r w:rsidR="0068296D">
        <w:rPr>
          <w:noProof w:val="0"/>
          <w:color w:val="000000"/>
        </w:rPr>
        <w:t xml:space="preserve"> </w:t>
      </w:r>
      <w:r>
        <w:rPr>
          <w:noProof w:val="0"/>
          <w:color w:val="000000"/>
        </w:rPr>
        <w:t>l</w:t>
      </w:r>
      <w:r w:rsidR="0068296D">
        <w:rPr>
          <w:noProof w:val="0"/>
          <w:color w:val="000000"/>
        </w:rPr>
        <w:t>a Rehabilitación de la Autopista La Paz – El Alto</w:t>
      </w:r>
      <w:r>
        <w:rPr>
          <w:noProof w:val="0"/>
          <w:color w:val="000000"/>
        </w:rPr>
        <w:t xml:space="preserve"> tendrán sobre los tiempos de viajes, los costos de </w:t>
      </w:r>
      <w:r w:rsidRPr="00904ACD">
        <w:rPr>
          <w:noProof w:val="0"/>
          <w:color w:val="000000"/>
          <w:lang w:val="es-ES"/>
        </w:rPr>
        <w:t>operación de los vehículos</w:t>
      </w:r>
      <w:r>
        <w:rPr>
          <w:noProof w:val="0"/>
          <w:color w:val="000000"/>
          <w:lang w:val="es-ES"/>
        </w:rPr>
        <w:t xml:space="preserve">, y la </w:t>
      </w:r>
      <w:r w:rsidR="0068296D">
        <w:rPr>
          <w:noProof w:val="0"/>
          <w:color w:val="000000"/>
          <w:lang w:val="es-ES"/>
        </w:rPr>
        <w:t>s</w:t>
      </w:r>
      <w:r w:rsidR="00704CFF">
        <w:rPr>
          <w:noProof w:val="0"/>
          <w:color w:val="000000"/>
          <w:lang w:val="es-ES"/>
        </w:rPr>
        <w:t>e</w:t>
      </w:r>
      <w:r w:rsidR="0068296D">
        <w:rPr>
          <w:noProof w:val="0"/>
          <w:color w:val="000000"/>
          <w:lang w:val="es-ES"/>
        </w:rPr>
        <w:t xml:space="preserve">guridad vial y </w:t>
      </w:r>
      <w:r>
        <w:rPr>
          <w:noProof w:val="0"/>
          <w:color w:val="000000"/>
          <w:lang w:val="es-ES"/>
        </w:rPr>
        <w:t>accidentabilidad en el tramo.</w:t>
      </w:r>
    </w:p>
    <w:p w:rsidR="001E403A" w:rsidRPr="00FC4953" w:rsidRDefault="001E403A" w:rsidP="008A7A39">
      <w:pPr>
        <w:pStyle w:val="AutoNumpara"/>
        <w:numPr>
          <w:ilvl w:val="1"/>
          <w:numId w:val="14"/>
        </w:numPr>
        <w:rPr>
          <w:noProof w:val="0"/>
          <w:color w:val="000000"/>
          <w:lang w:val="es-ES"/>
        </w:rPr>
      </w:pPr>
      <w:r w:rsidRPr="00FC4953">
        <w:rPr>
          <w:noProof w:val="0"/>
          <w:color w:val="000000"/>
          <w:lang w:val="es-ES"/>
        </w:rPr>
        <w:t>La verificación de los</w:t>
      </w:r>
      <w:r w:rsidRPr="00FC4953">
        <w:rPr>
          <w:noProof w:val="0"/>
          <w:lang w:val="es-ES"/>
        </w:rPr>
        <w:t xml:space="preserve"> Indicadores de Resultados Clave del Programa se realizará de manera inmediata con posterioridad a la finalización del Programa.</w:t>
      </w:r>
      <w:r>
        <w:rPr>
          <w:noProof w:val="0"/>
          <w:lang w:val="es-ES"/>
        </w:rPr>
        <w:t xml:space="preserve"> </w:t>
      </w:r>
      <w:r w:rsidRPr="00FC4953">
        <w:rPr>
          <w:noProof w:val="0"/>
          <w:lang w:val="es-ES"/>
        </w:rPr>
        <w:t xml:space="preserve">La mayor parte de los impactos deseados con la implementación del Programa se materializarán en el mediano y largo plazo. </w:t>
      </w:r>
    </w:p>
    <w:p w:rsidR="001E403A" w:rsidRPr="00A91ACF" w:rsidRDefault="001E403A" w:rsidP="008A7A39">
      <w:pPr>
        <w:pStyle w:val="AutoNumpara"/>
        <w:rPr>
          <w:noProof w:val="0"/>
          <w:color w:val="000000"/>
          <w:lang w:val="es-ES"/>
        </w:rPr>
      </w:pPr>
      <w:r w:rsidRPr="00B2260C">
        <w:rPr>
          <w:noProof w:val="0"/>
          <w:lang w:val="es-ES"/>
        </w:rPr>
        <w:t>Los resultados que se obtengan permitirán a</w:t>
      </w:r>
      <w:r w:rsidR="00A6790B">
        <w:rPr>
          <w:noProof w:val="0"/>
          <w:lang w:val="es-ES"/>
        </w:rPr>
        <w:t>l</w:t>
      </w:r>
      <w:r w:rsidRPr="00B2260C">
        <w:rPr>
          <w:noProof w:val="0"/>
          <w:lang w:val="es-ES"/>
        </w:rPr>
        <w:t xml:space="preserve"> Banco y al</w:t>
      </w:r>
      <w:r>
        <w:rPr>
          <w:noProof w:val="0"/>
          <w:lang w:val="es-ES"/>
        </w:rPr>
        <w:t xml:space="preserve"> </w:t>
      </w:r>
      <w:r w:rsidRPr="00B2260C">
        <w:rPr>
          <w:noProof w:val="0"/>
          <w:lang w:val="es-ES"/>
        </w:rPr>
        <w:t>ejecutor</w:t>
      </w:r>
      <w:r>
        <w:rPr>
          <w:noProof w:val="0"/>
          <w:lang w:val="es-ES"/>
        </w:rPr>
        <w:t xml:space="preserve"> </w:t>
      </w:r>
      <w:r w:rsidRPr="00B2260C">
        <w:rPr>
          <w:noProof w:val="0"/>
          <w:lang w:val="es-ES"/>
        </w:rPr>
        <w:t>un mejor diseño de futuras operaciones y el ajuste de la estrategia del sector en el país (y contar con elementos para hacerlo en otros países de la región).</w:t>
      </w:r>
    </w:p>
    <w:p w:rsidR="001E403A" w:rsidRPr="00114E6E" w:rsidRDefault="001E403A" w:rsidP="00A91ACF">
      <w:pPr>
        <w:pStyle w:val="Heading4"/>
        <w:numPr>
          <w:ilvl w:val="2"/>
          <w:numId w:val="13"/>
        </w:numPr>
        <w:tabs>
          <w:tab w:val="clear" w:pos="1440"/>
          <w:tab w:val="clear" w:pos="1800"/>
          <w:tab w:val="num" w:pos="720"/>
        </w:tabs>
        <w:ind w:left="720" w:hanging="720"/>
        <w:rPr>
          <w:noProof w:val="0"/>
          <w:lang w:val="es-ES"/>
        </w:rPr>
      </w:pPr>
      <w:r w:rsidRPr="00114E6E">
        <w:rPr>
          <w:noProof w:val="0"/>
          <w:lang w:val="es-ES"/>
        </w:rPr>
        <w:t>Conocimiento existente (evaluaciones previas, análisis económico ex ante)</w:t>
      </w:r>
    </w:p>
    <w:p w:rsidR="001E403A" w:rsidRPr="00114E6E" w:rsidRDefault="0021351E" w:rsidP="00114E6E">
      <w:pPr>
        <w:pStyle w:val="AutoNumpara"/>
        <w:rPr>
          <w:lang w:val="es-ES"/>
        </w:rPr>
      </w:pPr>
      <w:r w:rsidRPr="0004159A">
        <w:rPr>
          <w:lang w:val="es-ES"/>
        </w:rPr>
        <w:t>La evaluación económica del Proyecto</w:t>
      </w:r>
      <w:r w:rsidRPr="00811787">
        <w:rPr>
          <w:rStyle w:val="FootnoteReference"/>
          <w:color w:val="000000"/>
          <w:szCs w:val="24"/>
          <w:lang w:val="es-ES"/>
        </w:rPr>
        <w:footnoteReference w:id="5"/>
      </w:r>
      <w:r w:rsidRPr="00811787">
        <w:rPr>
          <w:lang w:val="es-ES"/>
        </w:rPr>
        <w:t xml:space="preserve"> (</w:t>
      </w:r>
      <w:r w:rsidRPr="00811787">
        <w:rPr>
          <w:szCs w:val="24"/>
          <w:lang w:val="es-ES"/>
        </w:rPr>
        <w:t>EEO#2</w:t>
      </w:r>
      <w:r w:rsidRPr="00811787">
        <w:rPr>
          <w:lang w:val="es-ES"/>
        </w:rPr>
        <w:t>) cuantificó los beneficios de los usuarios en términos de reducción de tiempo de viaje, de costos operacionales, y los costo</w:t>
      </w:r>
      <w:r w:rsidRPr="006B72BD">
        <w:rPr>
          <w:lang w:val="es-ES"/>
        </w:rPr>
        <w:t xml:space="preserve">s económicos de inversión, operación y mantenimiento resultantes de la implementación del proyecto. El período de análisis fue de 20 años. La tasa interna de retorno económica (TIRE) estimada para el Proyecto fue de </w:t>
      </w:r>
      <w:r w:rsidRPr="00773ECA">
        <w:rPr>
          <w:lang w:val="es-ES"/>
        </w:rPr>
        <w:t>63,10</w:t>
      </w:r>
      <w:r w:rsidRPr="00B84101">
        <w:rPr>
          <w:lang w:val="es-ES"/>
        </w:rPr>
        <w:t>%, y el valor presente neto (VP</w:t>
      </w:r>
      <w:r w:rsidRPr="0004159A">
        <w:rPr>
          <w:lang w:val="es-ES"/>
        </w:rPr>
        <w:t>N) resultó de US$</w:t>
      </w:r>
      <w:r w:rsidRPr="00773ECA">
        <w:rPr>
          <w:lang w:val="es-ES"/>
        </w:rPr>
        <w:t>366,08</w:t>
      </w:r>
      <w:r w:rsidRPr="00B84101">
        <w:rPr>
          <w:lang w:val="es-ES"/>
        </w:rPr>
        <w:t xml:space="preserve"> millones (descontados al 12%). Los análisis de sensibilidad realizados verificaron la robustez del Proyecto frente a escenarios más desfavorables, demostrando que una reducción del orden del 2</w:t>
      </w:r>
      <w:r w:rsidRPr="0004159A">
        <w:rPr>
          <w:lang w:val="es-ES"/>
        </w:rPr>
        <w:t>0</w:t>
      </w:r>
      <w:r w:rsidRPr="00811787">
        <w:rPr>
          <w:lang w:val="es-ES"/>
        </w:rPr>
        <w:t xml:space="preserve">% de los beneficios disminuye la TIRE al </w:t>
      </w:r>
      <w:r w:rsidRPr="00773ECA">
        <w:rPr>
          <w:lang w:val="es-ES"/>
        </w:rPr>
        <w:t>56,01</w:t>
      </w:r>
      <w:r w:rsidRPr="00B84101">
        <w:rPr>
          <w:lang w:val="es-ES"/>
        </w:rPr>
        <w:t>%; un incremento de</w:t>
      </w:r>
      <w:r w:rsidRPr="0004159A">
        <w:rPr>
          <w:lang w:val="es-ES"/>
        </w:rPr>
        <w:t xml:space="preserve"> </w:t>
      </w:r>
      <w:r w:rsidRPr="00811787">
        <w:rPr>
          <w:lang w:val="es-ES"/>
        </w:rPr>
        <w:t>los costos</w:t>
      </w:r>
      <w:r w:rsidRPr="006B72BD">
        <w:rPr>
          <w:lang w:val="es-ES"/>
        </w:rPr>
        <w:t xml:space="preserve"> del 20% llevaría dicha TIRE al </w:t>
      </w:r>
      <w:r w:rsidRPr="00773ECA">
        <w:rPr>
          <w:lang w:val="es-ES"/>
        </w:rPr>
        <w:t>57,24</w:t>
      </w:r>
      <w:r w:rsidRPr="00B84101">
        <w:rPr>
          <w:lang w:val="es-ES"/>
        </w:rPr>
        <w:t xml:space="preserve">%, en tanto que en </w:t>
      </w:r>
      <w:r w:rsidRPr="0004159A">
        <w:rPr>
          <w:lang w:val="es-ES"/>
        </w:rPr>
        <w:t xml:space="preserve">un </w:t>
      </w:r>
      <w:r w:rsidRPr="00811787">
        <w:rPr>
          <w:lang w:val="es-ES"/>
        </w:rPr>
        <w:t>escenario combinado de reducción del 10% de los beneficios y aumento del 10</w:t>
      </w:r>
      <w:r w:rsidRPr="006B72BD">
        <w:rPr>
          <w:lang w:val="es-ES"/>
        </w:rPr>
        <w:t xml:space="preserve">% de los costos, la TIRE ha resultado </w:t>
      </w:r>
      <w:r w:rsidRPr="00773ECA">
        <w:rPr>
          <w:lang w:val="es-ES"/>
        </w:rPr>
        <w:t>56,69</w:t>
      </w:r>
      <w:r w:rsidRPr="00B84101">
        <w:rPr>
          <w:lang w:val="es-ES"/>
        </w:rPr>
        <w:t xml:space="preserve">%. </w:t>
      </w:r>
      <w:del w:id="0" w:author="Test" w:date="2013-07-08T16:49:00Z">
        <w:r w:rsidRPr="00B84101" w:rsidDel="00677FF2">
          <w:rPr>
            <w:lang w:val="es-ES"/>
          </w:rPr>
          <w:delText>En el cuadro siguiente se resumen</w:delText>
        </w:r>
        <w:r w:rsidRPr="0004159A" w:rsidDel="00677FF2">
          <w:rPr>
            <w:lang w:val="es-ES"/>
          </w:rPr>
          <w:delText xml:space="preserve"> los resultados del análisis</w:delText>
        </w:r>
        <w:r w:rsidRPr="00811787" w:rsidDel="00677FF2">
          <w:rPr>
            <w:lang w:val="es-ES"/>
          </w:rPr>
          <w:delText xml:space="preserve"> costo-beneficio y de sensibilidad realizados</w:delText>
        </w:r>
        <w:r w:rsidR="00114E6E" w:rsidRPr="00114E6E" w:rsidDel="00677FF2">
          <w:rPr>
            <w:lang w:val="es-ES"/>
          </w:rPr>
          <w:delText>.</w:delText>
        </w:r>
      </w:del>
      <w:bookmarkStart w:id="1" w:name="_GoBack"/>
      <w:bookmarkEnd w:id="1"/>
    </w:p>
    <w:p w:rsidR="001E403A" w:rsidRPr="00842CCB" w:rsidRDefault="001E403A" w:rsidP="008A7A39">
      <w:pPr>
        <w:pStyle w:val="AutoNumpara"/>
        <w:rPr>
          <w:noProof w:val="0"/>
          <w:color w:val="000000"/>
          <w:lang w:val="es-ES"/>
        </w:rPr>
      </w:pPr>
      <w:r w:rsidRPr="00114E6E">
        <w:rPr>
          <w:noProof w:val="0"/>
          <w:color w:val="000000"/>
        </w:rPr>
        <w:t xml:space="preserve">Esta evaluación </w:t>
      </w:r>
      <w:r w:rsidR="000147FA" w:rsidRPr="00114E6E">
        <w:rPr>
          <w:noProof w:val="0"/>
          <w:color w:val="000000"/>
        </w:rPr>
        <w:t>ex ante</w:t>
      </w:r>
      <w:r w:rsidRPr="00114E6E">
        <w:rPr>
          <w:noProof w:val="0"/>
          <w:color w:val="000000"/>
        </w:rPr>
        <w:t xml:space="preserve"> fue contratada </w:t>
      </w:r>
      <w:r w:rsidR="00FC62CE" w:rsidRPr="00114E6E">
        <w:rPr>
          <w:noProof w:val="0"/>
          <w:color w:val="000000"/>
        </w:rPr>
        <w:t xml:space="preserve">como parte del Estudio TESA </w:t>
      </w:r>
      <w:r w:rsidRPr="00114E6E">
        <w:rPr>
          <w:noProof w:val="0"/>
          <w:color w:val="000000"/>
        </w:rPr>
        <w:t>por la ABC, y se adjunta como enlace electrónico del POD. La conclusión principal de la evaluación es que el proyecto será beneficioso para la sociedad en la medida</w:t>
      </w:r>
      <w:r w:rsidRPr="00A91ACF">
        <w:rPr>
          <w:noProof w:val="0"/>
          <w:color w:val="000000"/>
        </w:rPr>
        <w:t xml:space="preserve"> en que tiene </w:t>
      </w:r>
      <w:r>
        <w:rPr>
          <w:noProof w:val="0"/>
          <w:color w:val="000000"/>
        </w:rPr>
        <w:t xml:space="preserve">una </w:t>
      </w:r>
      <w:r w:rsidRPr="00A91ACF">
        <w:rPr>
          <w:noProof w:val="0"/>
          <w:color w:val="000000"/>
        </w:rPr>
        <w:t xml:space="preserve">tasa interna de retorno mayor que la tasa de descuento para proyectos de inversión pública en </w:t>
      </w:r>
      <w:r>
        <w:rPr>
          <w:noProof w:val="0"/>
          <w:color w:val="000000"/>
        </w:rPr>
        <w:t>Bolivia</w:t>
      </w:r>
      <w:r w:rsidRPr="00A91ACF">
        <w:rPr>
          <w:noProof w:val="0"/>
          <w:color w:val="000000"/>
        </w:rPr>
        <w:t>. Los beneficios provienen principalmente de la reducción en tiempos de viaje,</w:t>
      </w:r>
      <w:r>
        <w:rPr>
          <w:noProof w:val="0"/>
          <w:color w:val="000000"/>
        </w:rPr>
        <w:t xml:space="preserve"> </w:t>
      </w:r>
      <w:r w:rsidRPr="00A91ACF">
        <w:rPr>
          <w:noProof w:val="0"/>
          <w:color w:val="000000"/>
        </w:rPr>
        <w:t xml:space="preserve">el ahorro en costos operacionales y </w:t>
      </w:r>
      <w:r>
        <w:rPr>
          <w:noProof w:val="0"/>
          <w:color w:val="000000"/>
        </w:rPr>
        <w:t>de mantenimiento</w:t>
      </w:r>
      <w:r w:rsidR="00272857">
        <w:rPr>
          <w:noProof w:val="0"/>
          <w:color w:val="000000"/>
        </w:rPr>
        <w:t xml:space="preserve"> y ahorros por la reducción de accidentes.</w:t>
      </w:r>
    </w:p>
    <w:p w:rsidR="00D458EB" w:rsidRPr="00A67C1D" w:rsidRDefault="00D458EB" w:rsidP="008A7A39">
      <w:pPr>
        <w:pStyle w:val="AutoNumpara"/>
        <w:rPr>
          <w:noProof w:val="0"/>
          <w:color w:val="000000"/>
          <w:lang w:val="es-ES"/>
        </w:rPr>
      </w:pPr>
      <w:r>
        <w:rPr>
          <w:noProof w:val="0"/>
          <w:color w:val="000000"/>
        </w:rPr>
        <w:t xml:space="preserve">Los indicadores de resultado correspondientes a la “Reducción de la accidentabilidad en el tramo carretero”; no cuentan con una línea base al momento de la presentación del presente documento. Las fuentes para la recopilación de esta información </w:t>
      </w:r>
      <w:r w:rsidR="00AA4FB1">
        <w:rPr>
          <w:noProof w:val="0"/>
          <w:color w:val="000000"/>
        </w:rPr>
        <w:t xml:space="preserve">son </w:t>
      </w:r>
      <w:r>
        <w:rPr>
          <w:noProof w:val="0"/>
          <w:color w:val="000000"/>
        </w:rPr>
        <w:t>variada</w:t>
      </w:r>
      <w:r w:rsidR="00AA4FB1">
        <w:rPr>
          <w:noProof w:val="0"/>
          <w:color w:val="000000"/>
        </w:rPr>
        <w:t>s</w:t>
      </w:r>
      <w:r>
        <w:rPr>
          <w:noProof w:val="0"/>
          <w:color w:val="000000"/>
        </w:rPr>
        <w:t xml:space="preserve"> y la misma no se encuentra sistematizada de forma adecuada. Por lo cual la operación con recursos de</w:t>
      </w:r>
      <w:r w:rsidR="00272857">
        <w:rPr>
          <w:noProof w:val="0"/>
          <w:color w:val="000000"/>
        </w:rPr>
        <w:t xml:space="preserve"> la Cooperación Técnica BO-T1201 </w:t>
      </w:r>
      <w:r w:rsidR="00AA4FB1">
        <w:rPr>
          <w:noProof w:val="0"/>
          <w:color w:val="000000"/>
        </w:rPr>
        <w:t>contratará un consultor para la recopilación y sistematización de esta información, de fuentes disponibles, la misma que servirá de línea de base de la operación para los indicadores correspondientes.</w:t>
      </w:r>
    </w:p>
    <w:p w:rsidR="00A67C1D" w:rsidRPr="00CC45C4" w:rsidRDefault="00A67C1D" w:rsidP="00C7108E">
      <w:pPr>
        <w:pStyle w:val="AutoNumpara"/>
        <w:rPr>
          <w:noProof w:val="0"/>
          <w:color w:val="000000"/>
          <w:lang w:val="es-ES"/>
        </w:rPr>
      </w:pPr>
      <w:r w:rsidRPr="00821AFC">
        <w:rPr>
          <w:lang w:val="es-ES"/>
        </w:rPr>
        <w:t xml:space="preserve">Por otra parte, la meta proyectada para la reducción del tiempo de viaje de basa en </w:t>
      </w:r>
      <w:r w:rsidR="007E134D" w:rsidRPr="00821AFC">
        <w:rPr>
          <w:lang w:val="es-ES"/>
        </w:rPr>
        <w:t xml:space="preserve">las </w:t>
      </w:r>
      <w:r w:rsidRPr="00821AFC">
        <w:rPr>
          <w:lang w:val="es-ES"/>
        </w:rPr>
        <w:t xml:space="preserve">estimaciones del Estudio Técnico, Económico y Socio Ambiental (TESA) </w:t>
      </w:r>
      <w:r w:rsidRPr="0021351E">
        <w:rPr>
          <w:lang w:val="es-ES"/>
        </w:rPr>
        <w:t>(</w:t>
      </w:r>
      <w:r w:rsidRPr="0021351E">
        <w:rPr>
          <w:szCs w:val="24"/>
          <w:lang w:val="es-ES"/>
        </w:rPr>
        <w:t>EEO#4</w:t>
      </w:r>
      <w:r w:rsidRPr="0021351E">
        <w:rPr>
          <w:lang w:val="es-ES"/>
        </w:rPr>
        <w:t>)</w:t>
      </w:r>
      <w:r w:rsidR="007E134D" w:rsidRPr="0021351E">
        <w:rPr>
          <w:lang w:val="es-ES"/>
        </w:rPr>
        <w:t>.</w:t>
      </w:r>
      <w:r w:rsidR="007E134D" w:rsidRPr="00821AFC">
        <w:rPr>
          <w:lang w:val="es-ES"/>
        </w:rPr>
        <w:t xml:space="preserve"> El estudio indica que </w:t>
      </w:r>
      <w:r w:rsidR="002469F8" w:rsidRPr="00821AFC">
        <w:rPr>
          <w:lang w:val="es-ES"/>
        </w:rPr>
        <w:t>actualmente la Autopista presenta un nivel de ser</w:t>
      </w:r>
      <w:r w:rsidR="00C7108E" w:rsidRPr="00821AFC">
        <w:rPr>
          <w:lang w:val="es-ES"/>
        </w:rPr>
        <w:t>vi</w:t>
      </w:r>
      <w:r w:rsidR="002469F8" w:rsidRPr="00821AFC">
        <w:rPr>
          <w:lang w:val="es-ES"/>
        </w:rPr>
        <w:t>cio D</w:t>
      </w:r>
      <w:r w:rsidR="00956E78" w:rsidRPr="00821AFC">
        <w:rPr>
          <w:lang w:val="es-ES"/>
        </w:rPr>
        <w:t>, con una capacidad de 3.322 veh/h en el sentido de bajada y 2.751 veh/h en el sentido de subida</w:t>
      </w:r>
      <w:r w:rsidR="002469F8" w:rsidRPr="00821AFC">
        <w:rPr>
          <w:lang w:val="es-ES"/>
        </w:rPr>
        <w:t xml:space="preserve">. </w:t>
      </w:r>
      <w:r w:rsidR="00C7108E" w:rsidRPr="00821AFC">
        <w:rPr>
          <w:lang w:val="es-ES"/>
        </w:rPr>
        <w:t>Si la proyección de tráfico se cumple al año 201</w:t>
      </w:r>
      <w:r w:rsidR="00547A6B" w:rsidRPr="00821AFC">
        <w:rPr>
          <w:lang w:val="es-ES"/>
        </w:rPr>
        <w:t>8</w:t>
      </w:r>
      <w:r w:rsidR="00C7108E" w:rsidRPr="00821AFC">
        <w:rPr>
          <w:lang w:val="es-ES"/>
        </w:rPr>
        <w:t xml:space="preserve">, la Autopista estaría funcionando en </w:t>
      </w:r>
      <w:r w:rsidR="00C7108E" w:rsidRPr="00794C66">
        <w:rPr>
          <w:lang w:val="es-ES"/>
        </w:rPr>
        <w:t>un nivel de servicio F. Con la intervención, p</w:t>
      </w:r>
      <w:r w:rsidRPr="00794C66">
        <w:rPr>
          <w:lang w:val="es-ES"/>
        </w:rPr>
        <w:t>ara el año 20</w:t>
      </w:r>
      <w:r w:rsidR="00856BA1" w:rsidRPr="00794C66">
        <w:rPr>
          <w:lang w:val="es-ES"/>
        </w:rPr>
        <w:t>1</w:t>
      </w:r>
      <w:r w:rsidR="00547A6B" w:rsidRPr="00794C66">
        <w:rPr>
          <w:lang w:val="es-ES"/>
        </w:rPr>
        <w:t>8</w:t>
      </w:r>
      <w:r w:rsidRPr="00794C66">
        <w:rPr>
          <w:lang w:val="es-ES"/>
        </w:rPr>
        <w:t xml:space="preserve"> la nueva configuración de</w:t>
      </w:r>
      <w:r w:rsidRPr="00821AFC">
        <w:rPr>
          <w:lang w:val="es-ES"/>
        </w:rPr>
        <w:t xml:space="preserve"> la </w:t>
      </w:r>
      <w:r w:rsidR="00856BA1" w:rsidRPr="00821AFC">
        <w:rPr>
          <w:lang w:val="es-ES"/>
        </w:rPr>
        <w:t xml:space="preserve">Autopista </w:t>
      </w:r>
      <w:r w:rsidRPr="00821AFC">
        <w:rPr>
          <w:lang w:val="es-ES"/>
        </w:rPr>
        <w:t xml:space="preserve">proveerá una </w:t>
      </w:r>
      <w:r w:rsidR="00956E78" w:rsidRPr="00821AFC">
        <w:rPr>
          <w:lang w:val="es-ES"/>
        </w:rPr>
        <w:t xml:space="preserve">mayor capacidad </w:t>
      </w:r>
      <w:r w:rsidR="00C7108E" w:rsidRPr="00821AFC">
        <w:rPr>
          <w:lang w:val="es-ES"/>
        </w:rPr>
        <w:t xml:space="preserve">en el sentido de bajada </w:t>
      </w:r>
      <w:r w:rsidR="00956E78" w:rsidRPr="00821AFC">
        <w:rPr>
          <w:lang w:val="es-ES"/>
        </w:rPr>
        <w:t xml:space="preserve">con </w:t>
      </w:r>
      <w:r w:rsidR="003108E9" w:rsidRPr="00821AFC">
        <w:rPr>
          <w:lang w:val="es-ES"/>
        </w:rPr>
        <w:t xml:space="preserve">un nivel de servicio C; </w:t>
      </w:r>
      <w:r w:rsidR="00C7108E" w:rsidRPr="00821AFC">
        <w:rPr>
          <w:lang w:val="es-ES"/>
        </w:rPr>
        <w:t xml:space="preserve">y </w:t>
      </w:r>
      <w:r w:rsidR="003108E9" w:rsidRPr="00821AFC">
        <w:rPr>
          <w:lang w:val="es-ES"/>
        </w:rPr>
        <w:t>un nivel de servicio D</w:t>
      </w:r>
      <w:r w:rsidR="00956E78" w:rsidRPr="00821AFC">
        <w:rPr>
          <w:lang w:val="es-ES"/>
        </w:rPr>
        <w:t xml:space="preserve"> en el carril de subida</w:t>
      </w:r>
      <w:r w:rsidR="003108E9" w:rsidRPr="00821AFC">
        <w:rPr>
          <w:lang w:val="es-ES"/>
        </w:rPr>
        <w:t xml:space="preserve">, </w:t>
      </w:r>
      <w:r w:rsidRPr="00821AFC">
        <w:rPr>
          <w:lang w:val="es-ES"/>
        </w:rPr>
        <w:t xml:space="preserve">situación mucho más favorable a la alternativa sin proyecto que denotaría una reducción del nivel de servicio actual. Estás estimaciones fueron realizadas de acuerdo con los criterios establecidos en el Manual de Capacidad de Carreteras </w:t>
      </w:r>
      <w:r w:rsidR="00C7108E" w:rsidRPr="00821AFC">
        <w:rPr>
          <w:lang w:val="es-ES"/>
        </w:rPr>
        <w:t xml:space="preserve">(Highway Capacity Manual – HCM por sus siglas en inglés) </w:t>
      </w:r>
      <w:r w:rsidRPr="00821AFC">
        <w:rPr>
          <w:lang w:val="es-ES"/>
        </w:rPr>
        <w:t>publicado por el Consejo para la Investigación del Transporte (T</w:t>
      </w:r>
      <w:r w:rsidR="00C7108E" w:rsidRPr="00821AFC">
        <w:rPr>
          <w:lang w:val="es-ES"/>
        </w:rPr>
        <w:t xml:space="preserve">ransportation Research </w:t>
      </w:r>
      <w:r w:rsidRPr="00821AFC">
        <w:rPr>
          <w:lang w:val="es-ES"/>
        </w:rPr>
        <w:t>B</w:t>
      </w:r>
      <w:r w:rsidR="00C7108E" w:rsidRPr="00821AFC">
        <w:rPr>
          <w:lang w:val="es-ES"/>
        </w:rPr>
        <w:t xml:space="preserve">oard - TRB por </w:t>
      </w:r>
      <w:r w:rsidRPr="00821AFC">
        <w:rPr>
          <w:lang w:val="es-ES"/>
        </w:rPr>
        <w:t xml:space="preserve">sus siglas en inglés), los cuales han sido desarrollados en base a extensa evidencia empírica surgida de la evaluación de la experiencia de los Estados Unidos en el diseño y estudio de las condiciones de operación de carreteras, </w:t>
      </w:r>
      <w:r w:rsidR="007E134D" w:rsidRPr="00821AFC">
        <w:rPr>
          <w:lang w:val="es-ES"/>
        </w:rPr>
        <w:t>y son ampliamente aceptados internacionalmente.</w:t>
      </w:r>
      <w:r w:rsidRPr="00821AFC">
        <w:rPr>
          <w:lang w:val="es-ES"/>
        </w:rPr>
        <w:t xml:space="preserve"> </w:t>
      </w:r>
    </w:p>
    <w:p w:rsidR="00DC0F6E" w:rsidRPr="00C7108E" w:rsidRDefault="00DC0F6E" w:rsidP="00C7108E">
      <w:pPr>
        <w:pStyle w:val="AutoNumpara"/>
        <w:rPr>
          <w:noProof w:val="0"/>
          <w:color w:val="000000"/>
          <w:lang w:val="es-ES"/>
        </w:rPr>
      </w:pPr>
      <w:r w:rsidRPr="00DC0F6E">
        <w:rPr>
          <w:noProof w:val="0"/>
          <w:color w:val="000000"/>
          <w:lang w:val="es-ES"/>
        </w:rPr>
        <w:t>La experiencia del Banco en Bolivia confirma la efectividad de intervenciones similares en la obtención de los resultados esperados. EL PCR (</w:t>
      </w:r>
      <w:hyperlink r:id="rId10" w:history="1">
        <w:r w:rsidRPr="00DC0F6E">
          <w:rPr>
            <w:rStyle w:val="Hyperlink"/>
            <w:noProof w:val="0"/>
            <w:lang w:val="es-ES"/>
          </w:rPr>
          <w:t>EEO#6</w:t>
        </w:r>
      </w:hyperlink>
      <w:r w:rsidRPr="00DC0F6E">
        <w:rPr>
          <w:noProof w:val="0"/>
          <w:color w:val="000000"/>
          <w:lang w:val="es-ES"/>
        </w:rPr>
        <w:t xml:space="preserve">) del Programa de Mejoramiento de la Carretera Ventilla – </w:t>
      </w:r>
      <w:proofErr w:type="spellStart"/>
      <w:r w:rsidRPr="00DC0F6E">
        <w:rPr>
          <w:noProof w:val="0"/>
          <w:color w:val="000000"/>
          <w:lang w:val="es-ES"/>
        </w:rPr>
        <w:t>Tarapaya</w:t>
      </w:r>
      <w:proofErr w:type="spellEnd"/>
      <w:r w:rsidRPr="00DC0F6E">
        <w:rPr>
          <w:noProof w:val="0"/>
          <w:color w:val="000000"/>
          <w:lang w:val="es-ES"/>
        </w:rPr>
        <w:t xml:space="preserve"> y Apoyo al Sector transporte (1039/SF-BO) indica que se obtuvieron reducciones de tiempo de viaje de 30% y de costos de operación, según categorías de vehículos, de entre 55% y 64%.” De acuerdo a la Evaluación Socioeconómica del proyecto (</w:t>
      </w:r>
      <w:hyperlink r:id="rId11" w:history="1">
        <w:r w:rsidRPr="00DC0F6E">
          <w:rPr>
            <w:rStyle w:val="Hyperlink"/>
            <w:noProof w:val="0"/>
            <w:lang w:val="es-ES"/>
          </w:rPr>
          <w:t>EEO#2</w:t>
        </w:r>
      </w:hyperlink>
      <w:r w:rsidRPr="00DC0F6E">
        <w:rPr>
          <w:noProof w:val="0"/>
          <w:color w:val="000000"/>
          <w:lang w:val="es-ES"/>
        </w:rPr>
        <w:t>), las mejoras se traducirán en ahorros (en valores económicos descontados al 12%) de costos de operación vehicular por US$298 millones, de costos de tiempo de viaje por US$90 millones, y de costos de mantenimiento por US$12 millones.</w:t>
      </w:r>
    </w:p>
    <w:p w:rsidR="001E403A" w:rsidRPr="00B2260C" w:rsidRDefault="001E403A" w:rsidP="008A7A39">
      <w:pPr>
        <w:pStyle w:val="Heading4"/>
        <w:numPr>
          <w:ilvl w:val="2"/>
          <w:numId w:val="13"/>
        </w:numPr>
        <w:tabs>
          <w:tab w:val="clear" w:pos="1440"/>
          <w:tab w:val="clear" w:pos="1800"/>
          <w:tab w:val="num" w:pos="720"/>
        </w:tabs>
        <w:ind w:left="720" w:hanging="720"/>
        <w:rPr>
          <w:noProof w:val="0"/>
          <w:lang w:val="es-ES"/>
        </w:rPr>
      </w:pPr>
      <w:r w:rsidRPr="00B2260C">
        <w:rPr>
          <w:noProof w:val="0"/>
          <w:lang w:val="es-ES"/>
        </w:rPr>
        <w:t>Indicadores de Resultados del Programa</w:t>
      </w:r>
    </w:p>
    <w:p w:rsidR="006C7E8F" w:rsidRPr="00FE09EF" w:rsidRDefault="006C7E8F" w:rsidP="0055635B">
      <w:pPr>
        <w:pStyle w:val="AutoNumpara"/>
        <w:rPr>
          <w:lang w:val="es-ES"/>
        </w:rPr>
      </w:pPr>
      <w:r w:rsidRPr="00FE09EF">
        <w:rPr>
          <w:lang w:val="es-ES"/>
        </w:rPr>
        <w:t xml:space="preserve">Los </w:t>
      </w:r>
      <w:r w:rsidR="00B2016F">
        <w:rPr>
          <w:lang w:val="es-ES"/>
        </w:rPr>
        <w:t xml:space="preserve">resultados </w:t>
      </w:r>
      <w:r w:rsidRPr="00FE09EF">
        <w:rPr>
          <w:lang w:val="es-ES"/>
        </w:rPr>
        <w:t>de</w:t>
      </w:r>
      <w:r w:rsidR="00B2016F">
        <w:rPr>
          <w:lang w:val="es-ES"/>
        </w:rPr>
        <w:t xml:space="preserve"> </w:t>
      </w:r>
      <w:r w:rsidRPr="00FE09EF">
        <w:rPr>
          <w:lang w:val="es-ES"/>
        </w:rPr>
        <w:t>l</w:t>
      </w:r>
      <w:r w:rsidR="00B2016F">
        <w:rPr>
          <w:lang w:val="es-ES"/>
        </w:rPr>
        <w:t xml:space="preserve">a rehabilitación y mejora en el </w:t>
      </w:r>
      <w:r w:rsidRPr="00FE09EF">
        <w:rPr>
          <w:lang w:val="es-ES"/>
        </w:rPr>
        <w:t>estado de la carretera, así como los estándares de diseño de esta sobre los usuarios, se miden en términos de costos para usuarios y otros efectos sociales y medioambientales: (i) costos de operación de los vehículos</w:t>
      </w:r>
      <w:r>
        <w:rPr>
          <w:lang w:val="es-ES"/>
        </w:rPr>
        <w:t xml:space="preserve"> (combustible, neumáticos, aceite, consumo de repuestos, depreciación y utilización del vehículo, etc.)</w:t>
      </w:r>
      <w:r w:rsidRPr="00FE09EF">
        <w:rPr>
          <w:lang w:val="es-ES"/>
        </w:rPr>
        <w:t>; (ii) costo del tiempo de viaje</w:t>
      </w:r>
      <w:r>
        <w:rPr>
          <w:lang w:val="es-ES"/>
        </w:rPr>
        <w:t xml:space="preserve"> (para pasajeros y carga)</w:t>
      </w:r>
      <w:r w:rsidRPr="00FE09EF">
        <w:rPr>
          <w:lang w:val="es-ES"/>
        </w:rPr>
        <w:t xml:space="preserve">; (iii) </w:t>
      </w:r>
      <w:r w:rsidR="00B2016F">
        <w:rPr>
          <w:lang w:val="es-ES"/>
        </w:rPr>
        <w:t xml:space="preserve">reduccion de </w:t>
      </w:r>
      <w:r w:rsidRPr="00FE09EF">
        <w:rPr>
          <w:lang w:val="es-ES"/>
        </w:rPr>
        <w:t>accidentes de tráfico</w:t>
      </w:r>
      <w:r w:rsidR="0055635B">
        <w:rPr>
          <w:lang w:val="es-ES"/>
        </w:rPr>
        <w:t xml:space="preserve">;  </w:t>
      </w:r>
      <w:r w:rsidR="00B2016F">
        <w:rPr>
          <w:lang w:val="es-ES"/>
        </w:rPr>
        <w:t xml:space="preserve">(iv) </w:t>
      </w:r>
      <w:r w:rsidR="0055635B">
        <w:rPr>
          <w:lang w:val="es-ES"/>
        </w:rPr>
        <w:t>int</w:t>
      </w:r>
      <w:r w:rsidR="00B2016F">
        <w:rPr>
          <w:lang w:val="es-ES"/>
        </w:rPr>
        <w:t>e</w:t>
      </w:r>
      <w:r w:rsidR="0055635B">
        <w:rPr>
          <w:lang w:val="es-ES"/>
        </w:rPr>
        <w:t>g</w:t>
      </w:r>
      <w:r w:rsidR="00B2016F">
        <w:rPr>
          <w:lang w:val="es-ES"/>
        </w:rPr>
        <w:t>r</w:t>
      </w:r>
      <w:r w:rsidR="0055635B">
        <w:rPr>
          <w:lang w:val="es-ES"/>
        </w:rPr>
        <w:t xml:space="preserve">ación, </w:t>
      </w:r>
      <w:r w:rsidR="0055635B" w:rsidRPr="0055635B">
        <w:rPr>
          <w:noProof w:val="0"/>
          <w:color w:val="000000"/>
          <w:lang w:val="es-ES"/>
        </w:rPr>
        <w:t xml:space="preserve">usuarios del aeropuerto que </w:t>
      </w:r>
      <w:r w:rsidR="00B2016F">
        <w:rPr>
          <w:noProof w:val="0"/>
          <w:color w:val="000000"/>
          <w:lang w:val="es-ES"/>
        </w:rPr>
        <w:t xml:space="preserve">utilizan </w:t>
      </w:r>
      <w:r w:rsidR="0055635B" w:rsidRPr="0055635B">
        <w:rPr>
          <w:noProof w:val="0"/>
          <w:color w:val="000000"/>
          <w:lang w:val="es-ES"/>
        </w:rPr>
        <w:t>la Autopista</w:t>
      </w:r>
      <w:r w:rsidRPr="00FE09EF">
        <w:rPr>
          <w:lang w:val="es-ES"/>
        </w:rPr>
        <w:t>.</w:t>
      </w:r>
    </w:p>
    <w:p w:rsidR="001E403A" w:rsidRPr="00B2260C" w:rsidRDefault="006C7E8F" w:rsidP="008A7A39">
      <w:pPr>
        <w:pStyle w:val="AutoNumpara"/>
        <w:rPr>
          <w:noProof w:val="0"/>
          <w:color w:val="000000"/>
          <w:lang w:val="es-ES"/>
        </w:rPr>
      </w:pPr>
      <w:r>
        <w:rPr>
          <w:noProof w:val="0"/>
          <w:color w:val="000000"/>
          <w:lang w:val="es-ES"/>
        </w:rPr>
        <w:t>Por lo señalado, l</w:t>
      </w:r>
      <w:r w:rsidR="001E403A" w:rsidRPr="00B2260C">
        <w:rPr>
          <w:noProof w:val="0"/>
          <w:color w:val="000000"/>
          <w:lang w:val="es-ES"/>
        </w:rPr>
        <w:t xml:space="preserve">os Indicadores de Resultados que aparecen en el Cuadro </w:t>
      </w:r>
      <w:r w:rsidR="001E403A">
        <w:rPr>
          <w:noProof w:val="0"/>
          <w:color w:val="000000"/>
          <w:lang w:val="es-ES"/>
        </w:rPr>
        <w:t xml:space="preserve">No </w:t>
      </w:r>
      <w:r w:rsidR="001E403A" w:rsidRPr="00B2260C">
        <w:rPr>
          <w:noProof w:val="0"/>
          <w:color w:val="000000"/>
          <w:lang w:val="es-ES"/>
        </w:rPr>
        <w:t xml:space="preserve">3 han sido seleccionados para el </w:t>
      </w:r>
      <w:r w:rsidR="00E15F92" w:rsidRPr="00B2260C">
        <w:rPr>
          <w:noProof w:val="0"/>
          <w:color w:val="000000"/>
          <w:lang w:val="es-ES"/>
        </w:rPr>
        <w:t>Pro</w:t>
      </w:r>
      <w:r w:rsidR="00E15F92">
        <w:rPr>
          <w:noProof w:val="0"/>
          <w:color w:val="000000"/>
          <w:lang w:val="es-ES"/>
        </w:rPr>
        <w:t>yecto</w:t>
      </w:r>
      <w:r w:rsidR="00E15F92" w:rsidRPr="00B2260C">
        <w:rPr>
          <w:noProof w:val="0"/>
          <w:color w:val="000000"/>
          <w:lang w:val="es-ES"/>
        </w:rPr>
        <w:t xml:space="preserve"> </w:t>
      </w:r>
      <w:r w:rsidR="001E403A" w:rsidRPr="00B2260C">
        <w:rPr>
          <w:noProof w:val="0"/>
          <w:color w:val="000000"/>
          <w:lang w:val="es-ES"/>
        </w:rPr>
        <w:t>como forma de medir globalmente en el corto plazo el impacto directo de la implementación de todos sus componentes.</w:t>
      </w:r>
    </w:p>
    <w:p w:rsidR="001E403A" w:rsidRPr="00CC45C4" w:rsidRDefault="001E403A" w:rsidP="00E15F92">
      <w:pPr>
        <w:pStyle w:val="AutoNumpara"/>
        <w:rPr>
          <w:noProof w:val="0"/>
          <w:color w:val="000000"/>
          <w:lang w:val="es-ES"/>
        </w:rPr>
      </w:pPr>
      <w:r w:rsidRPr="00CC45C4">
        <w:rPr>
          <w:noProof w:val="0"/>
          <w:color w:val="000000"/>
          <w:lang w:val="es-ES"/>
        </w:rPr>
        <w:t xml:space="preserve">La verificación de dichos indicadores después de la ejecución de las intervenciones físicas a financiar permitirá medir el </w:t>
      </w:r>
      <w:r w:rsidR="006B5EA5" w:rsidRPr="00CC45C4">
        <w:rPr>
          <w:noProof w:val="0"/>
          <w:color w:val="000000"/>
          <w:lang w:val="es-ES"/>
        </w:rPr>
        <w:t xml:space="preserve">logro de los resultados </w:t>
      </w:r>
      <w:r w:rsidRPr="00CC45C4">
        <w:rPr>
          <w:noProof w:val="0"/>
          <w:color w:val="000000"/>
          <w:lang w:val="es-ES"/>
        </w:rPr>
        <w:t xml:space="preserve">del financiamiento. La verificación de que estos indicadores se mantienen en los niveles deseados permitirá confirmar que los arreglos técnicos, financieros e institucionales a desarrollar con el </w:t>
      </w:r>
      <w:r w:rsidR="00E15F92" w:rsidRPr="00CC45C4">
        <w:rPr>
          <w:noProof w:val="0"/>
          <w:color w:val="000000"/>
          <w:lang w:val="es-ES"/>
        </w:rPr>
        <w:t>Proyecto</w:t>
      </w:r>
      <w:r w:rsidRPr="00CC45C4">
        <w:rPr>
          <w:noProof w:val="0"/>
          <w:color w:val="000000"/>
          <w:lang w:val="es-ES"/>
        </w:rPr>
        <w:t xml:space="preserve"> contribuyen al objetivo.</w:t>
      </w:r>
    </w:p>
    <w:p w:rsidR="001E403A" w:rsidRDefault="001E403A" w:rsidP="008A7A39">
      <w:pPr>
        <w:jc w:val="center"/>
        <w:rPr>
          <w:b/>
          <w:sz w:val="20"/>
          <w:lang w:val="es-ES"/>
        </w:rPr>
      </w:pPr>
      <w:r w:rsidRPr="00B2260C">
        <w:rPr>
          <w:b/>
          <w:sz w:val="20"/>
          <w:lang w:val="es-ES"/>
        </w:rPr>
        <w:t xml:space="preserve">Cuadro </w:t>
      </w:r>
      <w:r>
        <w:rPr>
          <w:b/>
          <w:sz w:val="20"/>
          <w:lang w:val="es-ES"/>
        </w:rPr>
        <w:t xml:space="preserve">No </w:t>
      </w:r>
      <w:r w:rsidRPr="00B2260C">
        <w:rPr>
          <w:b/>
          <w:sz w:val="20"/>
          <w:lang w:val="es-ES"/>
        </w:rPr>
        <w:t>3</w:t>
      </w:r>
      <w:r w:rsidR="006B5EA5">
        <w:rPr>
          <w:b/>
          <w:sz w:val="20"/>
          <w:lang w:val="es-ES"/>
        </w:rPr>
        <w:t xml:space="preserve">. </w:t>
      </w:r>
      <w:r w:rsidRPr="00B2260C">
        <w:rPr>
          <w:b/>
          <w:sz w:val="20"/>
          <w:lang w:val="es-ES"/>
        </w:rPr>
        <w:t>Impactos principa</w:t>
      </w:r>
      <w:r>
        <w:rPr>
          <w:b/>
          <w:sz w:val="20"/>
          <w:lang w:val="es-ES"/>
        </w:rPr>
        <w:t>les / Indicadores de Resultados</w:t>
      </w:r>
    </w:p>
    <w:tbl>
      <w:tblPr>
        <w:tblW w:w="9293" w:type="dxa"/>
        <w:jc w:val="center"/>
        <w:tblInd w:w="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8"/>
        <w:gridCol w:w="3335"/>
        <w:gridCol w:w="2520"/>
      </w:tblGrid>
      <w:tr w:rsidR="001E403A" w:rsidRPr="00204B7B" w:rsidTr="0046325B">
        <w:trPr>
          <w:jc w:val="center"/>
        </w:trPr>
        <w:tc>
          <w:tcPr>
            <w:tcW w:w="3438" w:type="dxa"/>
            <w:shd w:val="clear" w:color="auto" w:fill="D9D9D9"/>
          </w:tcPr>
          <w:p w:rsidR="001E403A" w:rsidRPr="00204B7B" w:rsidRDefault="001E403A" w:rsidP="00FB21CE">
            <w:pPr>
              <w:jc w:val="center"/>
              <w:rPr>
                <w:b/>
                <w:sz w:val="20"/>
              </w:rPr>
            </w:pPr>
            <w:r w:rsidRPr="00204B7B">
              <w:rPr>
                <w:b/>
                <w:sz w:val="20"/>
              </w:rPr>
              <w:t>Indicador</w:t>
            </w:r>
          </w:p>
        </w:tc>
        <w:tc>
          <w:tcPr>
            <w:tcW w:w="3335" w:type="dxa"/>
            <w:shd w:val="clear" w:color="auto" w:fill="D9D9D9"/>
          </w:tcPr>
          <w:p w:rsidR="001E403A" w:rsidRPr="00204B7B" w:rsidRDefault="001E403A" w:rsidP="00FB21CE">
            <w:pPr>
              <w:jc w:val="center"/>
              <w:rPr>
                <w:b/>
                <w:bCs/>
                <w:sz w:val="20"/>
              </w:rPr>
            </w:pPr>
            <w:r w:rsidRPr="00204B7B">
              <w:rPr>
                <w:b/>
                <w:bCs/>
                <w:sz w:val="20"/>
              </w:rPr>
              <w:t>Medio de Verificación (fuente)</w:t>
            </w:r>
          </w:p>
        </w:tc>
        <w:tc>
          <w:tcPr>
            <w:tcW w:w="2520" w:type="dxa"/>
            <w:shd w:val="clear" w:color="auto" w:fill="D9D9D9"/>
          </w:tcPr>
          <w:p w:rsidR="001E403A" w:rsidRPr="00204B7B" w:rsidRDefault="001E403A" w:rsidP="00FB21CE">
            <w:pPr>
              <w:jc w:val="center"/>
              <w:rPr>
                <w:b/>
                <w:sz w:val="20"/>
              </w:rPr>
            </w:pPr>
            <w:r w:rsidRPr="00204B7B">
              <w:rPr>
                <w:b/>
                <w:sz w:val="20"/>
              </w:rPr>
              <w:t xml:space="preserve">Frecuencia </w:t>
            </w:r>
          </w:p>
        </w:tc>
      </w:tr>
      <w:tr w:rsidR="001E403A" w:rsidRPr="00204B7B" w:rsidTr="0046325B">
        <w:trPr>
          <w:jc w:val="center"/>
        </w:trPr>
        <w:tc>
          <w:tcPr>
            <w:tcW w:w="3438" w:type="dxa"/>
          </w:tcPr>
          <w:p w:rsidR="001E403A" w:rsidRPr="00204B7B" w:rsidRDefault="001E403A" w:rsidP="007A48AD">
            <w:pPr>
              <w:rPr>
                <w:sz w:val="20"/>
              </w:rPr>
            </w:pPr>
            <w:r w:rsidRPr="00204B7B">
              <w:rPr>
                <w:sz w:val="20"/>
              </w:rPr>
              <w:t>Tiempo promedio de viaje (minutos)</w:t>
            </w:r>
          </w:p>
          <w:p w:rsidR="001E403A" w:rsidRPr="00204B7B" w:rsidRDefault="001E403A" w:rsidP="007A48AD">
            <w:pPr>
              <w:rPr>
                <w:sz w:val="20"/>
              </w:rPr>
            </w:pPr>
          </w:p>
        </w:tc>
        <w:tc>
          <w:tcPr>
            <w:tcW w:w="3335" w:type="dxa"/>
            <w:vMerge w:val="restart"/>
          </w:tcPr>
          <w:p w:rsidR="001E403A" w:rsidRPr="00204B7B" w:rsidRDefault="001E403A" w:rsidP="007A48AD">
            <w:pPr>
              <w:jc w:val="both"/>
              <w:rPr>
                <w:sz w:val="20"/>
                <w:lang w:val="es-ES"/>
              </w:rPr>
            </w:pPr>
            <w:r w:rsidRPr="00204B7B">
              <w:rPr>
                <w:sz w:val="20"/>
                <w:lang w:val="es-ES"/>
              </w:rPr>
              <w:t xml:space="preserve">Consultores a contratar con fondos del </w:t>
            </w:r>
            <w:r w:rsidR="007A48AD">
              <w:rPr>
                <w:sz w:val="20"/>
                <w:lang w:val="es-ES"/>
              </w:rPr>
              <w:t xml:space="preserve">Proyecto </w:t>
            </w:r>
            <w:r w:rsidRPr="00204B7B">
              <w:rPr>
                <w:sz w:val="20"/>
                <w:lang w:val="es-ES"/>
              </w:rPr>
              <w:t>que realizarán determinaciones de campo, y estimaciones de acuerdo a los parámetros de la evaluación económica.</w:t>
            </w:r>
          </w:p>
        </w:tc>
        <w:tc>
          <w:tcPr>
            <w:tcW w:w="2520" w:type="dxa"/>
            <w:vMerge w:val="restart"/>
          </w:tcPr>
          <w:p w:rsidR="001E403A" w:rsidRPr="00204B7B" w:rsidRDefault="001E403A" w:rsidP="007A48AD">
            <w:pPr>
              <w:jc w:val="both"/>
              <w:rPr>
                <w:sz w:val="20"/>
                <w:lang w:val="es-ES"/>
              </w:rPr>
            </w:pPr>
            <w:r w:rsidRPr="00204B7B">
              <w:rPr>
                <w:sz w:val="20"/>
                <w:lang w:val="es-ES"/>
              </w:rPr>
              <w:t>Tres meses después de terminadas las obras.</w:t>
            </w:r>
          </w:p>
        </w:tc>
      </w:tr>
      <w:tr w:rsidR="001E403A" w:rsidRPr="00204B7B" w:rsidTr="0046325B">
        <w:trPr>
          <w:jc w:val="center"/>
        </w:trPr>
        <w:tc>
          <w:tcPr>
            <w:tcW w:w="3438" w:type="dxa"/>
          </w:tcPr>
          <w:p w:rsidR="001E403A" w:rsidRPr="00204B7B" w:rsidRDefault="00475D34" w:rsidP="007A48AD">
            <w:pPr>
              <w:rPr>
                <w:sz w:val="20"/>
              </w:rPr>
            </w:pPr>
            <w:r>
              <w:rPr>
                <w:sz w:val="20"/>
              </w:rPr>
              <w:t>Ahorro en c</w:t>
            </w:r>
            <w:r w:rsidR="001E403A" w:rsidRPr="00204B7B">
              <w:rPr>
                <w:sz w:val="20"/>
              </w:rPr>
              <w:t>ostos anuales de operación de vehículos (</w:t>
            </w:r>
            <w:r w:rsidR="00113250">
              <w:rPr>
                <w:sz w:val="20"/>
              </w:rPr>
              <w:t>%</w:t>
            </w:r>
            <w:r w:rsidR="001E403A" w:rsidRPr="00204B7B">
              <w:rPr>
                <w:sz w:val="20"/>
              </w:rPr>
              <w:t>)</w:t>
            </w:r>
          </w:p>
        </w:tc>
        <w:tc>
          <w:tcPr>
            <w:tcW w:w="3335" w:type="dxa"/>
            <w:vMerge/>
          </w:tcPr>
          <w:p w:rsidR="001E403A" w:rsidRPr="00204B7B" w:rsidRDefault="001E403A" w:rsidP="007A48AD">
            <w:pPr>
              <w:jc w:val="both"/>
              <w:rPr>
                <w:sz w:val="20"/>
                <w:lang w:val="es-ES"/>
              </w:rPr>
            </w:pPr>
          </w:p>
        </w:tc>
        <w:tc>
          <w:tcPr>
            <w:tcW w:w="2520" w:type="dxa"/>
            <w:vMerge/>
          </w:tcPr>
          <w:p w:rsidR="001E403A" w:rsidRPr="00204B7B" w:rsidRDefault="001E403A" w:rsidP="007A48AD">
            <w:pPr>
              <w:jc w:val="both"/>
              <w:rPr>
                <w:sz w:val="20"/>
                <w:lang w:val="es-ES"/>
              </w:rPr>
            </w:pPr>
          </w:p>
        </w:tc>
      </w:tr>
      <w:tr w:rsidR="00637EAC" w:rsidRPr="00204B7B" w:rsidTr="0046325B">
        <w:trPr>
          <w:jc w:val="center"/>
        </w:trPr>
        <w:tc>
          <w:tcPr>
            <w:tcW w:w="3438" w:type="dxa"/>
          </w:tcPr>
          <w:p w:rsidR="00637EAC" w:rsidRPr="00204B7B" w:rsidRDefault="00637EAC" w:rsidP="007A48AD">
            <w:pPr>
              <w:rPr>
                <w:sz w:val="20"/>
                <w:lang w:val="es-BO"/>
              </w:rPr>
            </w:pPr>
            <w:r w:rsidRPr="00637EAC">
              <w:rPr>
                <w:sz w:val="20"/>
                <w:lang w:val="es-BO"/>
              </w:rPr>
              <w:t>Número de accidentes con fatalidades por año.</w:t>
            </w:r>
          </w:p>
        </w:tc>
        <w:tc>
          <w:tcPr>
            <w:tcW w:w="3335" w:type="dxa"/>
            <w:vMerge w:val="restart"/>
          </w:tcPr>
          <w:p w:rsidR="00637EAC" w:rsidRPr="00204B7B" w:rsidRDefault="00637EAC" w:rsidP="007A48AD">
            <w:pPr>
              <w:jc w:val="both"/>
              <w:rPr>
                <w:sz w:val="20"/>
                <w:lang w:val="es-ES"/>
              </w:rPr>
            </w:pPr>
            <w:r w:rsidRPr="00204B7B">
              <w:rPr>
                <w:sz w:val="20"/>
                <w:lang w:val="es-ES"/>
              </w:rPr>
              <w:t xml:space="preserve">Consultores a contratar con fondos del Programa que </w:t>
            </w:r>
            <w:r>
              <w:rPr>
                <w:sz w:val="20"/>
                <w:lang w:val="es-ES"/>
              </w:rPr>
              <w:t>recopilarán y sistematizarán información disponible</w:t>
            </w:r>
          </w:p>
        </w:tc>
        <w:tc>
          <w:tcPr>
            <w:tcW w:w="2520" w:type="dxa"/>
            <w:vMerge w:val="restart"/>
          </w:tcPr>
          <w:p w:rsidR="00637EAC" w:rsidRPr="00204B7B" w:rsidRDefault="007A48AD" w:rsidP="007A48AD">
            <w:pPr>
              <w:jc w:val="both"/>
              <w:rPr>
                <w:sz w:val="20"/>
                <w:lang w:val="es-ES"/>
              </w:rPr>
            </w:pPr>
            <w:r>
              <w:rPr>
                <w:sz w:val="20"/>
                <w:lang w:val="es-ES"/>
              </w:rPr>
              <w:t>A ser acordada de acuerdo a las recomendaciones de la consultoría que determinará la línea de base y metodología a emplear</w:t>
            </w:r>
            <w:r w:rsidR="00637EAC" w:rsidRPr="00204B7B">
              <w:rPr>
                <w:sz w:val="20"/>
                <w:lang w:val="es-ES"/>
              </w:rPr>
              <w:t>.</w:t>
            </w:r>
          </w:p>
        </w:tc>
      </w:tr>
      <w:tr w:rsidR="00637EAC" w:rsidRPr="00204B7B" w:rsidTr="0046325B">
        <w:trPr>
          <w:jc w:val="center"/>
        </w:trPr>
        <w:tc>
          <w:tcPr>
            <w:tcW w:w="3438" w:type="dxa"/>
          </w:tcPr>
          <w:p w:rsidR="00637EAC" w:rsidRPr="00204B7B" w:rsidDel="00637EAC" w:rsidRDefault="00637EAC" w:rsidP="007A48AD">
            <w:pPr>
              <w:rPr>
                <w:sz w:val="20"/>
              </w:rPr>
            </w:pPr>
            <w:r w:rsidRPr="00637EAC">
              <w:rPr>
                <w:sz w:val="20"/>
              </w:rPr>
              <w:t>Número de ac</w:t>
            </w:r>
            <w:r w:rsidR="00EC2E05">
              <w:rPr>
                <w:sz w:val="20"/>
              </w:rPr>
              <w:t>c</w:t>
            </w:r>
            <w:r w:rsidRPr="00637EAC">
              <w:rPr>
                <w:sz w:val="20"/>
              </w:rPr>
              <w:t>identes que involucraron lesiones para los usuarios</w:t>
            </w:r>
          </w:p>
        </w:tc>
        <w:tc>
          <w:tcPr>
            <w:tcW w:w="3335" w:type="dxa"/>
            <w:vMerge/>
          </w:tcPr>
          <w:p w:rsidR="00637EAC" w:rsidRPr="00204B7B" w:rsidRDefault="00637EAC" w:rsidP="005C6CF2">
            <w:pPr>
              <w:jc w:val="center"/>
              <w:rPr>
                <w:sz w:val="20"/>
                <w:lang w:val="es-ES"/>
              </w:rPr>
            </w:pPr>
          </w:p>
        </w:tc>
        <w:tc>
          <w:tcPr>
            <w:tcW w:w="2520" w:type="dxa"/>
            <w:vMerge/>
            <w:vAlign w:val="center"/>
          </w:tcPr>
          <w:p w:rsidR="00637EAC" w:rsidRPr="00204B7B" w:rsidRDefault="00637EAC" w:rsidP="005C6CF2">
            <w:pPr>
              <w:jc w:val="center"/>
              <w:rPr>
                <w:sz w:val="20"/>
                <w:lang w:val="es-ES"/>
              </w:rPr>
            </w:pPr>
          </w:p>
        </w:tc>
      </w:tr>
      <w:tr w:rsidR="00C56ED2" w:rsidRPr="00204B7B" w:rsidTr="0046325B">
        <w:trPr>
          <w:jc w:val="center"/>
        </w:trPr>
        <w:tc>
          <w:tcPr>
            <w:tcW w:w="3438" w:type="dxa"/>
          </w:tcPr>
          <w:p w:rsidR="00C56ED2" w:rsidRPr="00637EAC" w:rsidRDefault="00B2016F" w:rsidP="00B2016F">
            <w:pPr>
              <w:rPr>
                <w:sz w:val="20"/>
              </w:rPr>
            </w:pPr>
            <w:r w:rsidRPr="00637EAC">
              <w:rPr>
                <w:sz w:val="20"/>
              </w:rPr>
              <w:t>Número de ac</w:t>
            </w:r>
            <w:r>
              <w:rPr>
                <w:sz w:val="20"/>
              </w:rPr>
              <w:t>c</w:t>
            </w:r>
            <w:r w:rsidRPr="00637EAC">
              <w:rPr>
                <w:sz w:val="20"/>
              </w:rPr>
              <w:t xml:space="preserve">identes que involucraron lesiones </w:t>
            </w:r>
            <w:r>
              <w:rPr>
                <w:sz w:val="20"/>
              </w:rPr>
              <w:t xml:space="preserve">o fatalidades en peatones </w:t>
            </w:r>
          </w:p>
        </w:tc>
        <w:tc>
          <w:tcPr>
            <w:tcW w:w="3335" w:type="dxa"/>
            <w:vMerge/>
          </w:tcPr>
          <w:p w:rsidR="00C56ED2" w:rsidRPr="00204B7B" w:rsidRDefault="00C56ED2" w:rsidP="005C6CF2">
            <w:pPr>
              <w:jc w:val="center"/>
              <w:rPr>
                <w:sz w:val="20"/>
                <w:lang w:val="es-ES"/>
              </w:rPr>
            </w:pPr>
          </w:p>
        </w:tc>
        <w:tc>
          <w:tcPr>
            <w:tcW w:w="2520" w:type="dxa"/>
            <w:vMerge/>
            <w:vAlign w:val="center"/>
          </w:tcPr>
          <w:p w:rsidR="00C56ED2" w:rsidRPr="00204B7B" w:rsidRDefault="00C56ED2" w:rsidP="005C6CF2">
            <w:pPr>
              <w:jc w:val="center"/>
              <w:rPr>
                <w:sz w:val="20"/>
                <w:lang w:val="es-ES"/>
              </w:rPr>
            </w:pPr>
          </w:p>
        </w:tc>
      </w:tr>
      <w:tr w:rsidR="00637EAC" w:rsidRPr="00204B7B" w:rsidTr="0046325B">
        <w:trPr>
          <w:jc w:val="center"/>
        </w:trPr>
        <w:tc>
          <w:tcPr>
            <w:tcW w:w="3438" w:type="dxa"/>
          </w:tcPr>
          <w:p w:rsidR="00637EAC" w:rsidRPr="00204B7B" w:rsidDel="00637EAC" w:rsidRDefault="00B2016F" w:rsidP="007A48AD">
            <w:pPr>
              <w:rPr>
                <w:sz w:val="20"/>
              </w:rPr>
            </w:pPr>
            <w:r w:rsidRPr="00547A6B">
              <w:rPr>
                <w:sz w:val="20"/>
              </w:rPr>
              <w:t>Número de mujeres que son parte de un accidente de tránsito</w:t>
            </w:r>
          </w:p>
        </w:tc>
        <w:tc>
          <w:tcPr>
            <w:tcW w:w="3335" w:type="dxa"/>
            <w:vMerge/>
          </w:tcPr>
          <w:p w:rsidR="00637EAC" w:rsidRPr="00204B7B" w:rsidRDefault="00637EAC" w:rsidP="005C6CF2">
            <w:pPr>
              <w:jc w:val="center"/>
              <w:rPr>
                <w:sz w:val="20"/>
                <w:lang w:val="es-ES"/>
              </w:rPr>
            </w:pPr>
          </w:p>
        </w:tc>
        <w:tc>
          <w:tcPr>
            <w:tcW w:w="2520" w:type="dxa"/>
            <w:vMerge/>
            <w:vAlign w:val="center"/>
          </w:tcPr>
          <w:p w:rsidR="00637EAC" w:rsidRPr="00204B7B" w:rsidRDefault="00637EAC" w:rsidP="005C6CF2">
            <w:pPr>
              <w:jc w:val="center"/>
              <w:rPr>
                <w:sz w:val="20"/>
                <w:lang w:val="es-ES"/>
              </w:rPr>
            </w:pPr>
          </w:p>
        </w:tc>
      </w:tr>
      <w:tr w:rsidR="0046325B" w:rsidRPr="00204B7B" w:rsidTr="0046325B">
        <w:trPr>
          <w:jc w:val="center"/>
        </w:trPr>
        <w:tc>
          <w:tcPr>
            <w:tcW w:w="3438" w:type="dxa"/>
          </w:tcPr>
          <w:p w:rsidR="0046325B" w:rsidRPr="00637EAC" w:rsidRDefault="0046325B" w:rsidP="00B2016F">
            <w:pPr>
              <w:rPr>
                <w:sz w:val="20"/>
              </w:rPr>
            </w:pPr>
            <w:r w:rsidRPr="00EE0C59">
              <w:rPr>
                <w:sz w:val="20"/>
              </w:rPr>
              <w:t>P</w:t>
            </w:r>
            <w:proofErr w:type="spellStart"/>
            <w:r w:rsidRPr="00EE0C59">
              <w:rPr>
                <w:sz w:val="20"/>
                <w:lang w:val="es-ES"/>
              </w:rPr>
              <w:t>orcentaje</w:t>
            </w:r>
            <w:proofErr w:type="spellEnd"/>
            <w:r w:rsidRPr="00EE0C59">
              <w:rPr>
                <w:sz w:val="20"/>
                <w:lang w:val="es-ES"/>
              </w:rPr>
              <w:t xml:space="preserve"> de usuarios del aeropuerto que </w:t>
            </w:r>
            <w:r w:rsidR="00B2016F">
              <w:rPr>
                <w:sz w:val="20"/>
                <w:lang w:val="es-ES"/>
              </w:rPr>
              <w:t xml:space="preserve">utilizan </w:t>
            </w:r>
            <w:r w:rsidRPr="00EE0C59">
              <w:rPr>
                <w:sz w:val="20"/>
                <w:lang w:val="es-ES"/>
              </w:rPr>
              <w:t>la Autopista</w:t>
            </w:r>
          </w:p>
        </w:tc>
        <w:tc>
          <w:tcPr>
            <w:tcW w:w="3335" w:type="dxa"/>
          </w:tcPr>
          <w:p w:rsidR="0046325B" w:rsidRDefault="0046325B" w:rsidP="0046325B">
            <w:pPr>
              <w:jc w:val="both"/>
              <w:rPr>
                <w:sz w:val="20"/>
                <w:lang w:val="es-BO" w:eastAsia="es-BO"/>
              </w:rPr>
            </w:pPr>
            <w:r w:rsidRPr="00EE0C59">
              <w:rPr>
                <w:sz w:val="20"/>
                <w:lang w:val="es-BO" w:eastAsia="es-BO"/>
              </w:rPr>
              <w:t>La línea de base ha sido definida a través de una encuesta de origen destino, realizadas en los accesos aeroportuarios a usuarios del Aeropuerto Internacional de El Alto.</w:t>
            </w:r>
          </w:p>
          <w:p w:rsidR="0046325B" w:rsidRDefault="0046325B" w:rsidP="0046325B">
            <w:pPr>
              <w:jc w:val="both"/>
              <w:rPr>
                <w:sz w:val="20"/>
                <w:lang w:val="es-BO" w:eastAsia="es-BO"/>
              </w:rPr>
            </w:pPr>
          </w:p>
          <w:p w:rsidR="0046325B" w:rsidRPr="00EE0C59" w:rsidRDefault="0046325B" w:rsidP="0046325B">
            <w:pPr>
              <w:jc w:val="both"/>
              <w:rPr>
                <w:sz w:val="20"/>
                <w:lang w:val="es-BO" w:eastAsia="es-BO"/>
              </w:rPr>
            </w:pPr>
            <w:r>
              <w:rPr>
                <w:sz w:val="20"/>
                <w:lang w:val="es-BO" w:eastAsia="es-BO"/>
              </w:rPr>
              <w:t>Consultores a contratar con fondos del Programa desarrollarán una encuesta origen – destino en los accesos aeroportuarios a usuarios del Aeropuerto.</w:t>
            </w:r>
          </w:p>
          <w:p w:rsidR="0046325B" w:rsidRPr="0046325B" w:rsidRDefault="0046325B" w:rsidP="005C6CF2">
            <w:pPr>
              <w:jc w:val="center"/>
              <w:rPr>
                <w:sz w:val="20"/>
                <w:lang w:val="es-BO"/>
              </w:rPr>
            </w:pPr>
          </w:p>
        </w:tc>
        <w:tc>
          <w:tcPr>
            <w:tcW w:w="2520" w:type="dxa"/>
          </w:tcPr>
          <w:p w:rsidR="0046325B" w:rsidRPr="0046325B" w:rsidRDefault="0046325B" w:rsidP="0046325B">
            <w:pPr>
              <w:jc w:val="both"/>
              <w:rPr>
                <w:sz w:val="20"/>
                <w:lang w:val="es-BO"/>
              </w:rPr>
            </w:pPr>
            <w:r w:rsidRPr="00204B7B">
              <w:rPr>
                <w:sz w:val="20"/>
                <w:lang w:val="es-ES"/>
              </w:rPr>
              <w:t>Tres meses después de terminadas las obras.</w:t>
            </w:r>
          </w:p>
        </w:tc>
      </w:tr>
    </w:tbl>
    <w:p w:rsidR="001E403A" w:rsidRPr="00B2260C" w:rsidRDefault="001E403A" w:rsidP="008A7A39">
      <w:pPr>
        <w:pStyle w:val="AutoNumpara"/>
        <w:rPr>
          <w:noProof w:val="0"/>
          <w:lang w:val="es-ES"/>
        </w:rPr>
      </w:pPr>
      <w:r w:rsidRPr="00B2260C">
        <w:rPr>
          <w:noProof w:val="0"/>
          <w:lang w:val="es-ES"/>
        </w:rPr>
        <w:t>Los valores iniciales</w:t>
      </w:r>
      <w:r w:rsidR="00AA4FB1">
        <w:rPr>
          <w:rStyle w:val="FootnoteReference"/>
          <w:noProof w:val="0"/>
          <w:lang w:val="es-ES"/>
        </w:rPr>
        <w:footnoteReference w:id="6"/>
      </w:r>
      <w:r w:rsidRPr="00B2260C">
        <w:rPr>
          <w:noProof w:val="0"/>
          <w:lang w:val="es-ES"/>
        </w:rPr>
        <w:t xml:space="preserve"> de los indicadores de resultado clave que aparecen en el Anexo II del POD </w:t>
      </w:r>
      <w:r>
        <w:rPr>
          <w:noProof w:val="0"/>
          <w:lang w:val="es-ES"/>
        </w:rPr>
        <w:t xml:space="preserve">se compararán </w:t>
      </w:r>
      <w:r w:rsidRPr="00B2260C">
        <w:rPr>
          <w:noProof w:val="0"/>
          <w:lang w:val="es-ES"/>
        </w:rPr>
        <w:t xml:space="preserve">contra su evolución y </w:t>
      </w:r>
      <w:r>
        <w:rPr>
          <w:noProof w:val="0"/>
          <w:lang w:val="es-ES"/>
        </w:rPr>
        <w:t xml:space="preserve">se </w:t>
      </w:r>
      <w:r w:rsidRPr="00B2260C">
        <w:rPr>
          <w:noProof w:val="0"/>
          <w:lang w:val="es-ES"/>
        </w:rPr>
        <w:t>reportar</w:t>
      </w:r>
      <w:r>
        <w:rPr>
          <w:noProof w:val="0"/>
          <w:lang w:val="es-ES"/>
        </w:rPr>
        <w:t>á</w:t>
      </w:r>
      <w:r w:rsidRPr="00B2260C">
        <w:rPr>
          <w:noProof w:val="0"/>
          <w:lang w:val="es-ES"/>
        </w:rPr>
        <w:t xml:space="preserve"> el </w:t>
      </w:r>
      <w:r w:rsidR="00064E6E">
        <w:rPr>
          <w:noProof w:val="0"/>
          <w:lang w:val="es-ES"/>
        </w:rPr>
        <w:t xml:space="preserve">resultado </w:t>
      </w:r>
      <w:r w:rsidRPr="00B2260C">
        <w:rPr>
          <w:noProof w:val="0"/>
          <w:lang w:val="es-ES"/>
        </w:rPr>
        <w:t>directo del Programa.</w:t>
      </w:r>
    </w:p>
    <w:p w:rsidR="00D90290" w:rsidRDefault="00D90290" w:rsidP="008A7A39">
      <w:pPr>
        <w:pStyle w:val="Heading4"/>
        <w:numPr>
          <w:ilvl w:val="2"/>
          <w:numId w:val="13"/>
        </w:numPr>
        <w:tabs>
          <w:tab w:val="clear" w:pos="1440"/>
          <w:tab w:val="clear" w:pos="1800"/>
          <w:tab w:val="num" w:pos="720"/>
        </w:tabs>
        <w:ind w:left="720" w:hanging="720"/>
        <w:rPr>
          <w:noProof w:val="0"/>
          <w:lang w:val="es-ES"/>
        </w:rPr>
      </w:pPr>
      <w:r>
        <w:rPr>
          <w:noProof w:val="0"/>
          <w:lang w:val="es-ES"/>
        </w:rPr>
        <w:t>Metodología de Cálculo para los Indicadores de Resultados</w:t>
      </w:r>
    </w:p>
    <w:p w:rsidR="00AF19E5" w:rsidRDefault="005B18B8" w:rsidP="005B18B8">
      <w:pPr>
        <w:pStyle w:val="AutoNumpara"/>
        <w:rPr>
          <w:noProof w:val="0"/>
          <w:lang w:val="es-ES"/>
        </w:rPr>
      </w:pPr>
      <w:r w:rsidRPr="00D33939">
        <w:rPr>
          <w:b/>
          <w:noProof w:val="0"/>
          <w:lang w:val="es-ES"/>
        </w:rPr>
        <w:t>Tiempo promedio de viaje (minutos).</w:t>
      </w:r>
      <w:r>
        <w:rPr>
          <w:noProof w:val="0"/>
          <w:lang w:val="es-ES"/>
        </w:rPr>
        <w:t xml:space="preserve"> La línea de base para </w:t>
      </w:r>
      <w:r w:rsidR="00AF19E5">
        <w:rPr>
          <w:noProof w:val="0"/>
          <w:lang w:val="es-ES"/>
        </w:rPr>
        <w:t xml:space="preserve">el tiempo promedio de </w:t>
      </w:r>
      <w:r>
        <w:rPr>
          <w:noProof w:val="0"/>
          <w:lang w:val="es-ES"/>
        </w:rPr>
        <w:t>viaje fue determinad</w:t>
      </w:r>
      <w:r w:rsidR="00AF19E5">
        <w:rPr>
          <w:noProof w:val="0"/>
          <w:lang w:val="es-ES"/>
        </w:rPr>
        <w:t>a</w:t>
      </w:r>
      <w:r>
        <w:rPr>
          <w:noProof w:val="0"/>
          <w:lang w:val="es-ES"/>
        </w:rPr>
        <w:t xml:space="preserve"> en base a la velocidad media obtenida </w:t>
      </w:r>
      <w:r w:rsidR="00C3390E" w:rsidRPr="00145D10">
        <w:rPr>
          <w:lang w:val="es-BO"/>
        </w:rPr>
        <w:t>del modelo HDMIV del estudio socioeconómico</w:t>
      </w:r>
      <w:r w:rsidR="00C3390E">
        <w:rPr>
          <w:lang w:val="es-BO"/>
        </w:rPr>
        <w:t>, correspondientes a la media para todos los vehículos que transitan la vía</w:t>
      </w:r>
      <w:proofErr w:type="gramStart"/>
      <w:r w:rsidR="00C3390E" w:rsidRPr="00145D10">
        <w:rPr>
          <w:lang w:val="es-BO"/>
        </w:rPr>
        <w:t>.</w:t>
      </w:r>
      <w:r>
        <w:rPr>
          <w:noProof w:val="0"/>
          <w:lang w:val="es-ES"/>
        </w:rPr>
        <w:t>.</w:t>
      </w:r>
      <w:proofErr w:type="gramEnd"/>
      <w:r w:rsidR="00AF19E5">
        <w:rPr>
          <w:noProof w:val="0"/>
          <w:lang w:val="es-ES"/>
        </w:rPr>
        <w:t xml:space="preserve"> </w:t>
      </w:r>
      <w:r w:rsidR="00AF19E5" w:rsidRPr="00D90290">
        <w:rPr>
          <w:noProof w:val="0"/>
          <w:lang w:val="es-ES"/>
        </w:rPr>
        <w:t xml:space="preserve">Una vez que </w:t>
      </w:r>
      <w:r w:rsidR="00AF19E5">
        <w:rPr>
          <w:noProof w:val="0"/>
          <w:lang w:val="es-ES"/>
        </w:rPr>
        <w:t>concluidas las obras</w:t>
      </w:r>
      <w:r w:rsidR="00AF19E5" w:rsidRPr="00D90290">
        <w:rPr>
          <w:noProof w:val="0"/>
          <w:lang w:val="es-ES"/>
        </w:rPr>
        <w:t xml:space="preserve">, se deberá realizar un estudio de </w:t>
      </w:r>
      <w:r w:rsidR="00C56ED2">
        <w:rPr>
          <w:noProof w:val="0"/>
          <w:lang w:val="es-ES"/>
        </w:rPr>
        <w:t xml:space="preserve">velocidades </w:t>
      </w:r>
      <w:r w:rsidR="00AF19E5" w:rsidRPr="00D90290">
        <w:rPr>
          <w:noProof w:val="0"/>
          <w:lang w:val="es-ES"/>
        </w:rPr>
        <w:t xml:space="preserve">para determinar </w:t>
      </w:r>
      <w:r w:rsidR="00AF19E5">
        <w:rPr>
          <w:noProof w:val="0"/>
          <w:lang w:val="es-ES"/>
        </w:rPr>
        <w:t>la velocidad media alcanzada, y constatar si se cumplió la meta proyectada.</w:t>
      </w:r>
    </w:p>
    <w:p w:rsidR="00D90290" w:rsidRPr="005B18B8" w:rsidRDefault="00D90290" w:rsidP="008B1C74">
      <w:pPr>
        <w:pStyle w:val="AutoNumpara"/>
        <w:rPr>
          <w:noProof w:val="0"/>
          <w:lang w:val="es-ES"/>
        </w:rPr>
      </w:pPr>
      <w:r w:rsidRPr="008B1C74">
        <w:rPr>
          <w:b/>
          <w:noProof w:val="0"/>
          <w:lang w:val="es-ES"/>
        </w:rPr>
        <w:t>Costo de operación vehicular anual (USD)</w:t>
      </w:r>
      <w:r w:rsidR="008B1C74" w:rsidRPr="008B1C74">
        <w:rPr>
          <w:b/>
          <w:noProof w:val="0"/>
          <w:lang w:val="es-ES"/>
        </w:rPr>
        <w:t>.</w:t>
      </w:r>
      <w:r w:rsidR="008B1C74">
        <w:rPr>
          <w:noProof w:val="0"/>
          <w:lang w:val="es-ES"/>
        </w:rPr>
        <w:t xml:space="preserve"> </w:t>
      </w:r>
      <w:r w:rsidRPr="008B1C74">
        <w:rPr>
          <w:noProof w:val="0"/>
          <w:lang w:val="es-ES"/>
        </w:rPr>
        <w:t xml:space="preserve">La determinación de la Línea Base </w:t>
      </w:r>
      <w:r w:rsidRPr="005B18B8">
        <w:rPr>
          <w:noProof w:val="0"/>
          <w:lang w:val="es-ES"/>
        </w:rPr>
        <w:t xml:space="preserve">se realiza </w:t>
      </w:r>
      <w:r w:rsidR="00831BD0" w:rsidRPr="005B18B8">
        <w:rPr>
          <w:noProof w:val="0"/>
          <w:lang w:val="es-ES"/>
        </w:rPr>
        <w:t>sobre la alternativa sin proyecto.</w:t>
      </w:r>
      <w:r w:rsidRPr="005B18B8">
        <w:rPr>
          <w:noProof w:val="0"/>
          <w:lang w:val="es-ES"/>
        </w:rPr>
        <w:t xml:space="preserve"> Para </w:t>
      </w:r>
      <w:r w:rsidR="00C56ED2">
        <w:rPr>
          <w:noProof w:val="0"/>
          <w:lang w:val="es-ES"/>
        </w:rPr>
        <w:t>e</w:t>
      </w:r>
      <w:r w:rsidR="00831BD0" w:rsidRPr="005B18B8">
        <w:rPr>
          <w:noProof w:val="0"/>
          <w:lang w:val="es-ES"/>
        </w:rPr>
        <w:t>l análisis del Pro</w:t>
      </w:r>
      <w:r w:rsidR="00831BD0" w:rsidRPr="00AF19E5">
        <w:rPr>
          <w:noProof w:val="0"/>
          <w:lang w:val="es-ES"/>
        </w:rPr>
        <w:t>yecto</w:t>
      </w:r>
      <w:r w:rsidRPr="00AF19E5">
        <w:rPr>
          <w:noProof w:val="0"/>
          <w:lang w:val="es-ES"/>
        </w:rPr>
        <w:t xml:space="preserve"> se determina tanto el </w:t>
      </w:r>
      <w:r w:rsidR="005B18B8">
        <w:rPr>
          <w:noProof w:val="0"/>
          <w:lang w:val="es-ES"/>
        </w:rPr>
        <w:t>costo de operación vehicular (</w:t>
      </w:r>
      <w:r w:rsidRPr="005B18B8">
        <w:rPr>
          <w:noProof w:val="0"/>
          <w:lang w:val="es-ES"/>
        </w:rPr>
        <w:t>COV</w:t>
      </w:r>
      <w:r w:rsidR="005B18B8">
        <w:rPr>
          <w:noProof w:val="0"/>
          <w:lang w:val="es-ES"/>
        </w:rPr>
        <w:t>)</w:t>
      </w:r>
      <w:r w:rsidRPr="005B18B8">
        <w:rPr>
          <w:noProof w:val="0"/>
          <w:lang w:val="es-ES"/>
        </w:rPr>
        <w:t xml:space="preserve"> a precios constantes y el porcentaje de reducción del COV, comparando las situaciones sin y con proyecto y ponderando el ahorro de cada tipo de vehículo por el porcentaje de dicho tipo en el total. </w:t>
      </w:r>
    </w:p>
    <w:p w:rsidR="00D90290" w:rsidRPr="00831BD0" w:rsidRDefault="00D90290" w:rsidP="008B1C74">
      <w:pPr>
        <w:pStyle w:val="AutoNumpara"/>
        <w:rPr>
          <w:noProof w:val="0"/>
          <w:lang w:val="es-ES"/>
        </w:rPr>
      </w:pPr>
      <w:r w:rsidRPr="00831BD0">
        <w:rPr>
          <w:noProof w:val="0"/>
          <w:lang w:val="es-ES"/>
        </w:rPr>
        <w:t xml:space="preserve">En virtud de que en la evaluación económica del proyecto se ha utilizado el modelo HDM-4, se ha definido que, por simplicidad del cálculo, se utilice el </w:t>
      </w:r>
      <w:proofErr w:type="spellStart"/>
      <w:r w:rsidRPr="00831BD0">
        <w:rPr>
          <w:noProof w:val="0"/>
          <w:lang w:val="es-ES"/>
        </w:rPr>
        <w:t>submodelo</w:t>
      </w:r>
      <w:proofErr w:type="spellEnd"/>
      <w:r w:rsidRPr="00831BD0">
        <w:rPr>
          <w:noProof w:val="0"/>
          <w:lang w:val="es-ES"/>
        </w:rPr>
        <w:t xml:space="preserve"> VOC (</w:t>
      </w:r>
      <w:proofErr w:type="spellStart"/>
      <w:r w:rsidRPr="00831BD0">
        <w:rPr>
          <w:noProof w:val="0"/>
          <w:lang w:val="es-ES"/>
        </w:rPr>
        <w:t>Vehicle</w:t>
      </w:r>
      <w:proofErr w:type="spellEnd"/>
      <w:r w:rsidRPr="00831BD0">
        <w:rPr>
          <w:noProof w:val="0"/>
          <w:lang w:val="es-ES"/>
        </w:rPr>
        <w:t xml:space="preserve"> </w:t>
      </w:r>
      <w:proofErr w:type="spellStart"/>
      <w:r w:rsidRPr="00831BD0">
        <w:rPr>
          <w:noProof w:val="0"/>
          <w:lang w:val="es-ES"/>
        </w:rPr>
        <w:t>Operating</w:t>
      </w:r>
      <w:proofErr w:type="spellEnd"/>
      <w:r w:rsidRPr="00831BD0">
        <w:rPr>
          <w:noProof w:val="0"/>
          <w:lang w:val="es-ES"/>
        </w:rPr>
        <w:t xml:space="preserve"> </w:t>
      </w:r>
      <w:proofErr w:type="spellStart"/>
      <w:r w:rsidRPr="00831BD0">
        <w:rPr>
          <w:noProof w:val="0"/>
          <w:lang w:val="es-ES"/>
        </w:rPr>
        <w:t>Costs</w:t>
      </w:r>
      <w:proofErr w:type="spellEnd"/>
      <w:r w:rsidRPr="00831BD0">
        <w:rPr>
          <w:noProof w:val="0"/>
          <w:lang w:val="es-ES"/>
        </w:rPr>
        <w:t>) del mencionado modelo HDM. Para  utilizar el mencionado modelo VOC, se deben confeccionar los archivos de base para cada tipo de vehículo en cada proyecto (Vehículos livianos, Ómnibus, Camión liviano, Camión Medio, Camión pesado). Utilizando dichos archivos y corriendo el modelo VOC, se calculan los costos de operación de todos los tipos de vehículo mencionados para la situación sin proyecto (</w:t>
      </w:r>
      <w:proofErr w:type="spellStart"/>
      <w:r w:rsidRPr="00831BD0">
        <w:rPr>
          <w:noProof w:val="0"/>
          <w:lang w:val="es-ES"/>
        </w:rPr>
        <w:t>COVsp</w:t>
      </w:r>
      <w:proofErr w:type="spellEnd"/>
      <w:r w:rsidRPr="00831BD0">
        <w:rPr>
          <w:noProof w:val="0"/>
          <w:lang w:val="es-ES"/>
        </w:rPr>
        <w:t>).</w:t>
      </w:r>
      <w:r w:rsidR="00831BD0">
        <w:rPr>
          <w:noProof w:val="0"/>
          <w:lang w:val="es-ES"/>
        </w:rPr>
        <w:t xml:space="preserve"> </w:t>
      </w:r>
      <w:r w:rsidRPr="00831BD0">
        <w:rPr>
          <w:noProof w:val="0"/>
          <w:lang w:val="es-ES"/>
        </w:rPr>
        <w:t>Utilizando los mismos archivos de base, se obtiene el costo de operación de los vehículos correspondientes, para la situación con proyecto (</w:t>
      </w:r>
      <w:proofErr w:type="spellStart"/>
      <w:r w:rsidRPr="00831BD0">
        <w:rPr>
          <w:noProof w:val="0"/>
          <w:lang w:val="es-ES"/>
        </w:rPr>
        <w:t>COVcp</w:t>
      </w:r>
      <w:proofErr w:type="spellEnd"/>
      <w:r w:rsidRPr="00831BD0">
        <w:rPr>
          <w:noProof w:val="0"/>
          <w:lang w:val="es-ES"/>
        </w:rPr>
        <w:t xml:space="preserve">). </w:t>
      </w:r>
    </w:p>
    <w:p w:rsidR="00D90290" w:rsidRDefault="00D90290" w:rsidP="008B1C74">
      <w:pPr>
        <w:pStyle w:val="AutoNumpara"/>
        <w:rPr>
          <w:noProof w:val="0"/>
          <w:lang w:val="es-ES"/>
        </w:rPr>
      </w:pPr>
      <w:r w:rsidRPr="00D90290">
        <w:rPr>
          <w:noProof w:val="0"/>
          <w:lang w:val="es-ES"/>
        </w:rPr>
        <w:t xml:space="preserve">Una vez que </w:t>
      </w:r>
      <w:r w:rsidR="008B1C74">
        <w:rPr>
          <w:noProof w:val="0"/>
          <w:lang w:val="es-ES"/>
        </w:rPr>
        <w:t>concluidas las obras</w:t>
      </w:r>
      <w:r w:rsidRPr="00D90290">
        <w:rPr>
          <w:noProof w:val="0"/>
          <w:lang w:val="es-ES"/>
        </w:rPr>
        <w:t xml:space="preserve">, se deberá realizar un estudio de tránsito para determinar volumen y composición, y medir la rugosidad de </w:t>
      </w:r>
      <w:r w:rsidR="008B1C74">
        <w:rPr>
          <w:noProof w:val="0"/>
          <w:lang w:val="es-ES"/>
        </w:rPr>
        <w:t xml:space="preserve">la vía </w:t>
      </w:r>
      <w:r w:rsidRPr="00D90290">
        <w:rPr>
          <w:noProof w:val="0"/>
          <w:lang w:val="es-ES"/>
        </w:rPr>
        <w:t>en el primer año de operación. Luego se vuelven a correr los archivos del VOC con el tránsito y la ru</w:t>
      </w:r>
      <w:r w:rsidR="008B1C74">
        <w:rPr>
          <w:noProof w:val="0"/>
          <w:lang w:val="es-ES"/>
        </w:rPr>
        <w:t xml:space="preserve">gosidad efectivamente obtenidos, para obtener el </w:t>
      </w:r>
      <w:proofErr w:type="spellStart"/>
      <w:r w:rsidR="008B1C74" w:rsidRPr="00D90290">
        <w:rPr>
          <w:noProof w:val="0"/>
          <w:lang w:val="es-ES"/>
        </w:rPr>
        <w:t>COVcp</w:t>
      </w:r>
      <w:proofErr w:type="spellEnd"/>
      <w:r w:rsidR="008B1C74">
        <w:rPr>
          <w:noProof w:val="0"/>
          <w:lang w:val="es-ES"/>
        </w:rPr>
        <w:t xml:space="preserve"> </w:t>
      </w:r>
      <w:r w:rsidR="008B1C74" w:rsidRPr="00D90290">
        <w:rPr>
          <w:noProof w:val="0"/>
          <w:lang w:val="es-ES"/>
        </w:rPr>
        <w:t>y el porcentaje de reducción del COV</w:t>
      </w:r>
      <w:r w:rsidR="008B1C74">
        <w:rPr>
          <w:noProof w:val="0"/>
          <w:lang w:val="es-ES"/>
        </w:rPr>
        <w:t xml:space="preserve"> efectivamente alcanzado.</w:t>
      </w:r>
    </w:p>
    <w:p w:rsidR="00D90290" w:rsidRDefault="00AF19E5" w:rsidP="004A3609">
      <w:pPr>
        <w:pStyle w:val="AutoNumpara"/>
        <w:rPr>
          <w:noProof w:val="0"/>
          <w:lang w:val="es-ES"/>
        </w:rPr>
      </w:pPr>
      <w:r>
        <w:rPr>
          <w:b/>
          <w:noProof w:val="0"/>
          <w:lang w:val="es-ES"/>
        </w:rPr>
        <w:t>Accidentes.</w:t>
      </w:r>
      <w:r>
        <w:rPr>
          <w:noProof w:val="0"/>
          <w:lang w:val="es-ES"/>
        </w:rPr>
        <w:t xml:space="preserve"> No se cuenta con la línea de base para los indicadores de accidentalidad propuestos debido a la falta de datos confiables. Por ello, la consultoría a ser contratada </w:t>
      </w:r>
      <w:r>
        <w:rPr>
          <w:rFonts w:eastAsia="MS Mincho"/>
          <w:bCs/>
          <w:lang w:eastAsia="ja-JP"/>
        </w:rPr>
        <w:t>realizará un análisis de los sistemas de recopilación de datos de accidentes, y diseñará una metodología para establecer la línea de base y medir los resultados del Proyecto.</w:t>
      </w:r>
      <w:r w:rsidR="004A3609" w:rsidRPr="00D90290">
        <w:rPr>
          <w:noProof w:val="0"/>
          <w:lang w:val="es-ES"/>
        </w:rPr>
        <w:t xml:space="preserve"> </w:t>
      </w:r>
    </w:p>
    <w:p w:rsidR="0046325B" w:rsidRPr="0046325B" w:rsidRDefault="0046325B" w:rsidP="0046325B">
      <w:pPr>
        <w:pStyle w:val="AutoNumpara"/>
        <w:rPr>
          <w:b/>
          <w:noProof w:val="0"/>
          <w:lang w:val="es-ES"/>
        </w:rPr>
      </w:pPr>
      <w:r w:rsidRPr="0046325B">
        <w:rPr>
          <w:b/>
          <w:noProof w:val="0"/>
          <w:lang w:val="es-ES"/>
        </w:rPr>
        <w:t xml:space="preserve">Usuarios del aeropuerto que </w:t>
      </w:r>
      <w:r w:rsidR="00B2016F">
        <w:rPr>
          <w:b/>
          <w:noProof w:val="0"/>
          <w:lang w:val="es-ES"/>
        </w:rPr>
        <w:t xml:space="preserve">utilizan la </w:t>
      </w:r>
      <w:r w:rsidRPr="0046325B">
        <w:rPr>
          <w:b/>
          <w:noProof w:val="0"/>
          <w:lang w:val="es-ES"/>
        </w:rPr>
        <w:t xml:space="preserve">Autopista. </w:t>
      </w:r>
      <w:r w:rsidRPr="0046325B">
        <w:rPr>
          <w:noProof w:val="0"/>
          <w:lang w:val="es-ES"/>
        </w:rPr>
        <w:t xml:space="preserve">La línea de base ha sido definida a través de una encuesta de origen </w:t>
      </w:r>
      <w:r w:rsidR="00B2016F">
        <w:rPr>
          <w:noProof w:val="0"/>
          <w:lang w:val="es-ES"/>
        </w:rPr>
        <w:t xml:space="preserve">- </w:t>
      </w:r>
      <w:r w:rsidRPr="0046325B">
        <w:rPr>
          <w:noProof w:val="0"/>
          <w:lang w:val="es-ES"/>
        </w:rPr>
        <w:t>destino, realizada en los accesos aeroportuarios a usuarios del Aeropuerto Internacional de El Alto.</w:t>
      </w:r>
      <w:r>
        <w:rPr>
          <w:noProof w:val="0"/>
          <w:lang w:val="es-ES"/>
        </w:rPr>
        <w:t xml:space="preserve"> </w:t>
      </w:r>
      <w:r w:rsidRPr="0046325B">
        <w:rPr>
          <w:noProof w:val="0"/>
          <w:lang w:val="es-ES"/>
        </w:rPr>
        <w:t>El porcentaje e incremento ha sido estimado considerando el tráfico que sería atraído de las dos rutas alternativas de conexión entre La Paz y Aeropuerto que junto con la Autopista totalizan el 92%.</w:t>
      </w:r>
    </w:p>
    <w:p w:rsidR="0046325B" w:rsidRPr="0046325B" w:rsidRDefault="0046325B" w:rsidP="0046325B">
      <w:pPr>
        <w:pStyle w:val="AutoNumpara"/>
        <w:rPr>
          <w:noProof w:val="0"/>
          <w:lang w:val="es-ES"/>
        </w:rPr>
      </w:pPr>
      <w:r w:rsidRPr="0046325B">
        <w:rPr>
          <w:noProof w:val="0"/>
          <w:lang w:val="es-ES"/>
        </w:rPr>
        <w:t>Una vez que concluidas las obras, se deberá</w:t>
      </w:r>
      <w:r>
        <w:rPr>
          <w:noProof w:val="0"/>
          <w:lang w:val="es-ES"/>
        </w:rPr>
        <w:t xml:space="preserve"> realizar el análisis de </w:t>
      </w:r>
      <w:r w:rsidRPr="0046325B">
        <w:rPr>
          <w:noProof w:val="0"/>
          <w:lang w:val="es-ES"/>
        </w:rPr>
        <w:t>una encuesta origen – destino en los accesos aeroportuarios a usuarios del Aeropuerto.</w:t>
      </w:r>
      <w:r>
        <w:rPr>
          <w:noProof w:val="0"/>
          <w:lang w:val="es-ES"/>
        </w:rPr>
        <w:t xml:space="preserve"> </w:t>
      </w:r>
      <w:r w:rsidR="00821AFC">
        <w:rPr>
          <w:noProof w:val="0"/>
          <w:lang w:val="es-ES"/>
        </w:rPr>
        <w:t>Para tal fin se tiene previsto la contratación de una firma consultora, que haga las mediciones correspondientes.</w:t>
      </w:r>
    </w:p>
    <w:p w:rsidR="001E403A" w:rsidRPr="00B2260C" w:rsidRDefault="001E403A" w:rsidP="008A7A39">
      <w:pPr>
        <w:pStyle w:val="Heading4"/>
        <w:numPr>
          <w:ilvl w:val="2"/>
          <w:numId w:val="13"/>
        </w:numPr>
        <w:tabs>
          <w:tab w:val="clear" w:pos="1440"/>
          <w:tab w:val="clear" w:pos="1800"/>
          <w:tab w:val="num" w:pos="720"/>
        </w:tabs>
        <w:ind w:left="720" w:hanging="720"/>
        <w:rPr>
          <w:noProof w:val="0"/>
          <w:lang w:val="es-ES"/>
        </w:rPr>
      </w:pPr>
      <w:r w:rsidRPr="00B2260C">
        <w:rPr>
          <w:noProof w:val="0"/>
          <w:lang w:val="es-ES"/>
        </w:rPr>
        <w:t>Metodología de la evaluación</w:t>
      </w:r>
    </w:p>
    <w:p w:rsidR="00977BB6" w:rsidRPr="00977BB6" w:rsidRDefault="001E403A" w:rsidP="00B85DC1">
      <w:pPr>
        <w:pStyle w:val="AutoNumpara"/>
        <w:rPr>
          <w:noProof w:val="0"/>
          <w:color w:val="000000"/>
          <w:lang w:val="es-ES"/>
        </w:rPr>
      </w:pPr>
      <w:r w:rsidRPr="00977BB6">
        <w:rPr>
          <w:szCs w:val="24"/>
        </w:rPr>
        <w:t xml:space="preserve">Se realizará una evaluación economica </w:t>
      </w:r>
      <w:r w:rsidR="00EC2E05">
        <w:rPr>
          <w:szCs w:val="24"/>
        </w:rPr>
        <w:t>ex</w:t>
      </w:r>
      <w:r w:rsidRPr="00977BB6">
        <w:rPr>
          <w:szCs w:val="24"/>
        </w:rPr>
        <w:t xml:space="preserve">post en base al modelo desarrollado </w:t>
      </w:r>
      <w:r w:rsidR="00EC2E05">
        <w:rPr>
          <w:szCs w:val="24"/>
        </w:rPr>
        <w:t>ex</w:t>
      </w:r>
      <w:r w:rsidRPr="00977BB6">
        <w:rPr>
          <w:szCs w:val="24"/>
        </w:rPr>
        <w:t xml:space="preserve">ante. </w:t>
      </w:r>
      <w:r w:rsidR="00EC2E05">
        <w:rPr>
          <w:szCs w:val="24"/>
        </w:rPr>
        <w:t>S</w:t>
      </w:r>
      <w:r w:rsidRPr="00977BB6">
        <w:rPr>
          <w:szCs w:val="24"/>
        </w:rPr>
        <w:t>e utilizarán los costos actualizado del proyecto y los beneficios se calcularán en función de las mediciones de campo que realicen los consultores luego de concluídas las obras.</w:t>
      </w:r>
      <w:r w:rsidR="00977BB6" w:rsidRPr="00977BB6">
        <w:rPr>
          <w:szCs w:val="24"/>
        </w:rPr>
        <w:t xml:space="preserve"> </w:t>
      </w:r>
    </w:p>
    <w:p w:rsidR="00FE09EF" w:rsidRPr="00977BB6" w:rsidRDefault="00EC2E05" w:rsidP="00FE09EF">
      <w:pPr>
        <w:pStyle w:val="AutoNumpara"/>
        <w:rPr>
          <w:noProof w:val="0"/>
          <w:color w:val="000000"/>
          <w:lang w:val="es-ES"/>
        </w:rPr>
      </w:pPr>
      <w:r>
        <w:rPr>
          <w:szCs w:val="24"/>
          <w:lang w:val="es-ES"/>
        </w:rPr>
        <w:t>Las</w:t>
      </w:r>
      <w:r w:rsidR="00FE09EF" w:rsidRPr="00977BB6">
        <w:rPr>
          <w:szCs w:val="24"/>
        </w:rPr>
        <w:t xml:space="preserve"> mediciones </w:t>
      </w:r>
      <w:r w:rsidR="004A3609">
        <w:rPr>
          <w:szCs w:val="24"/>
        </w:rPr>
        <w:t>incluirán el volumen y composición del tránsito, la velocidad media de circulación y la rugosidad del la capa de rodamiento en el subtramo</w:t>
      </w:r>
      <w:r w:rsidR="004A3609" w:rsidRPr="00977BB6">
        <w:rPr>
          <w:szCs w:val="24"/>
        </w:rPr>
        <w:t xml:space="preserve"> </w:t>
      </w:r>
      <w:r w:rsidR="00FE09EF" w:rsidRPr="00977BB6">
        <w:rPr>
          <w:szCs w:val="24"/>
        </w:rPr>
        <w:t>al primer año de haber sido habilitado el transito regular de los vehículos</w:t>
      </w:r>
      <w:r w:rsidR="00FE09EF">
        <w:rPr>
          <w:szCs w:val="24"/>
        </w:rPr>
        <w:t xml:space="preserve">. Las mismas </w:t>
      </w:r>
      <w:r w:rsidR="00FE09EF" w:rsidRPr="00977BB6">
        <w:rPr>
          <w:szCs w:val="24"/>
        </w:rPr>
        <w:t>se introducirán en el modelo del HDM4</w:t>
      </w:r>
      <w:r w:rsidR="00FE09EF">
        <w:rPr>
          <w:szCs w:val="24"/>
        </w:rPr>
        <w:t>, y se compararán con los valores obtenidos en la evaluación exante (</w:t>
      </w:r>
      <w:r w:rsidR="00FE09EF" w:rsidRPr="00977BB6">
        <w:rPr>
          <w:szCs w:val="24"/>
        </w:rPr>
        <w:t>línea base</w:t>
      </w:r>
      <w:r w:rsidR="00FE09EF">
        <w:rPr>
          <w:szCs w:val="24"/>
        </w:rPr>
        <w:t>)</w:t>
      </w:r>
      <w:r w:rsidR="00FE09EF" w:rsidRPr="00977BB6">
        <w:rPr>
          <w:szCs w:val="24"/>
        </w:rPr>
        <w:t xml:space="preserve">. </w:t>
      </w:r>
    </w:p>
    <w:p w:rsidR="001E403A" w:rsidRPr="001D37CA" w:rsidRDefault="001E403A" w:rsidP="008A7A39">
      <w:pPr>
        <w:pStyle w:val="AutoNumpara"/>
        <w:rPr>
          <w:noProof w:val="0"/>
          <w:color w:val="000000"/>
          <w:lang w:val="es-ES"/>
        </w:rPr>
      </w:pPr>
      <w:r w:rsidRPr="001D37CA">
        <w:rPr>
          <w:noProof w:val="0"/>
          <w:color w:val="000000"/>
          <w:lang w:val="es-ES"/>
        </w:rPr>
        <w:t>La metodología a utilizar para la determinación de los Indicadores de Resultados del Pro</w:t>
      </w:r>
      <w:r>
        <w:rPr>
          <w:noProof w:val="0"/>
          <w:color w:val="000000"/>
          <w:lang w:val="es-ES"/>
        </w:rPr>
        <w:t xml:space="preserve">yecto </w:t>
      </w:r>
      <w:r w:rsidRPr="001D37CA">
        <w:rPr>
          <w:noProof w:val="0"/>
          <w:color w:val="000000"/>
          <w:lang w:val="es-ES"/>
        </w:rPr>
        <w:t xml:space="preserve">no presenta mayores inconvenientes ya que se basa sobre la medición en campo de parámetros de ingeniería e investigación de reportes de gestión. La verificación a realizar consistirá en calcular las diferencias entre los valores medidos y aquéllos de la línea de base para constatar los ahorros de costos de operación, las reducciones de tiempos de viaje, etc. </w:t>
      </w:r>
    </w:p>
    <w:p w:rsidR="001E403A" w:rsidRPr="00B2260C" w:rsidRDefault="001E403A" w:rsidP="008A7A39">
      <w:pPr>
        <w:pStyle w:val="Heading4"/>
        <w:numPr>
          <w:ilvl w:val="2"/>
          <w:numId w:val="13"/>
        </w:numPr>
        <w:tabs>
          <w:tab w:val="clear" w:pos="1440"/>
          <w:tab w:val="clear" w:pos="1800"/>
          <w:tab w:val="num" w:pos="720"/>
        </w:tabs>
        <w:ind w:left="720" w:hanging="720"/>
        <w:rPr>
          <w:noProof w:val="0"/>
          <w:lang w:val="es-ES"/>
        </w:rPr>
      </w:pPr>
      <w:r w:rsidRPr="00B2260C">
        <w:rPr>
          <w:noProof w:val="0"/>
          <w:lang w:val="es-ES"/>
        </w:rPr>
        <w:t>Aspectos técnicos de la metodología seleccionada</w:t>
      </w:r>
    </w:p>
    <w:p w:rsidR="001E403A" w:rsidRDefault="001E403A" w:rsidP="008A7A39">
      <w:pPr>
        <w:pStyle w:val="AutoNumpara"/>
        <w:rPr>
          <w:noProof w:val="0"/>
          <w:color w:val="000000"/>
          <w:lang w:val="es-ES"/>
        </w:rPr>
      </w:pPr>
      <w:r w:rsidRPr="00B2260C">
        <w:rPr>
          <w:noProof w:val="0"/>
          <w:color w:val="000000"/>
          <w:lang w:val="es-ES"/>
        </w:rPr>
        <w:t>La tabla a continuación resume algunos aspectos particulares de la medición de Indicadores de Resultados Clave del Programa:</w:t>
      </w:r>
    </w:p>
    <w:tbl>
      <w:tblPr>
        <w:tblW w:w="4599" w:type="pct"/>
        <w:tblInd w:w="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8" w:type="dxa"/>
          <w:left w:w="29" w:type="dxa"/>
          <w:bottom w:w="58" w:type="dxa"/>
          <w:right w:w="29" w:type="dxa"/>
        </w:tblCellMar>
        <w:tblLook w:val="00A0" w:firstRow="1" w:lastRow="0" w:firstColumn="1" w:lastColumn="0" w:noHBand="0" w:noVBand="0"/>
      </w:tblPr>
      <w:tblGrid>
        <w:gridCol w:w="4455"/>
        <w:gridCol w:w="4456"/>
      </w:tblGrid>
      <w:tr w:rsidR="001E403A" w:rsidRPr="00204B7B" w:rsidTr="00FC4B27">
        <w:trPr>
          <w:cantSplit/>
          <w:tblHeader/>
        </w:trPr>
        <w:tc>
          <w:tcPr>
            <w:tcW w:w="2500" w:type="pct"/>
          </w:tcPr>
          <w:p w:rsidR="001E403A" w:rsidRPr="00204B7B" w:rsidRDefault="001E403A" w:rsidP="00FC4B27">
            <w:pPr>
              <w:jc w:val="center"/>
              <w:rPr>
                <w:b/>
                <w:sz w:val="20"/>
                <w:lang w:val="es-ES"/>
              </w:rPr>
            </w:pPr>
            <w:r w:rsidRPr="00204B7B">
              <w:rPr>
                <w:b/>
                <w:sz w:val="20"/>
                <w:lang w:val="es-ES"/>
              </w:rPr>
              <w:t>Indicador de Resultado Clave</w:t>
            </w:r>
          </w:p>
        </w:tc>
        <w:tc>
          <w:tcPr>
            <w:tcW w:w="2500" w:type="pct"/>
          </w:tcPr>
          <w:p w:rsidR="001E403A" w:rsidRPr="00204B7B" w:rsidRDefault="001E403A" w:rsidP="00FC4B27">
            <w:pPr>
              <w:pStyle w:val="Regtable"/>
              <w:spacing w:before="0" w:after="0"/>
              <w:jc w:val="center"/>
              <w:rPr>
                <w:b/>
                <w:noProof w:val="0"/>
                <w:lang w:val="es-ES"/>
              </w:rPr>
            </w:pPr>
            <w:r w:rsidRPr="00A67721">
              <w:rPr>
                <w:b/>
                <w:noProof w:val="0"/>
                <w:lang w:val="es-ES"/>
              </w:rPr>
              <w:t>Aspectos Particulares de la Medición</w:t>
            </w:r>
          </w:p>
        </w:tc>
      </w:tr>
      <w:tr w:rsidR="001E403A" w:rsidRPr="00204B7B" w:rsidTr="00F75527">
        <w:trPr>
          <w:cantSplit/>
        </w:trPr>
        <w:tc>
          <w:tcPr>
            <w:tcW w:w="2500" w:type="pct"/>
            <w:vAlign w:val="center"/>
          </w:tcPr>
          <w:p w:rsidR="001E403A" w:rsidRPr="00204B7B" w:rsidRDefault="001E403A" w:rsidP="00D073D4">
            <w:pPr>
              <w:rPr>
                <w:rFonts w:eastAsia="Arial Unicode MS"/>
                <w:bCs/>
                <w:sz w:val="20"/>
                <w:lang w:val="es-ES"/>
              </w:rPr>
            </w:pPr>
            <w:r w:rsidRPr="00204B7B">
              <w:rPr>
                <w:sz w:val="20"/>
                <w:lang w:val="es-ES"/>
              </w:rPr>
              <w:t xml:space="preserve">1. </w:t>
            </w:r>
            <w:r w:rsidRPr="00204B7B">
              <w:rPr>
                <w:rFonts w:eastAsia="Arial Unicode MS"/>
                <w:bCs/>
                <w:sz w:val="20"/>
                <w:lang w:val="es-ES"/>
              </w:rPr>
              <w:t xml:space="preserve">Tiempo de viaje   </w:t>
            </w:r>
          </w:p>
        </w:tc>
        <w:tc>
          <w:tcPr>
            <w:tcW w:w="2500" w:type="pct"/>
            <w:shd w:val="clear" w:color="auto" w:fill="auto"/>
            <w:vAlign w:val="center"/>
          </w:tcPr>
          <w:p w:rsidR="001E403A" w:rsidRPr="00F75527" w:rsidRDefault="001E403A" w:rsidP="00977BB6">
            <w:pPr>
              <w:jc w:val="both"/>
              <w:rPr>
                <w:rFonts w:eastAsia="Arial Unicode MS"/>
                <w:sz w:val="20"/>
                <w:lang w:val="es-ES"/>
              </w:rPr>
            </w:pPr>
            <w:r w:rsidRPr="00F75527">
              <w:rPr>
                <w:sz w:val="20"/>
                <w:lang w:val="es-ES"/>
              </w:rPr>
              <w:t>Se realizará por mediciones directas de campo realizadas por consultores a contratar con fondos del Programa y con una metodología a ser concertada con la agencia ejecutora.</w:t>
            </w:r>
          </w:p>
        </w:tc>
      </w:tr>
      <w:tr w:rsidR="001E403A" w:rsidRPr="00204B7B" w:rsidTr="00F75527">
        <w:trPr>
          <w:cantSplit/>
        </w:trPr>
        <w:tc>
          <w:tcPr>
            <w:tcW w:w="2500" w:type="pct"/>
            <w:vAlign w:val="center"/>
          </w:tcPr>
          <w:p w:rsidR="001E403A" w:rsidRPr="00204B7B" w:rsidRDefault="001E403A" w:rsidP="00FB21CE">
            <w:pPr>
              <w:rPr>
                <w:sz w:val="20"/>
                <w:lang w:val="es-ES"/>
              </w:rPr>
            </w:pPr>
            <w:r w:rsidRPr="00204B7B">
              <w:rPr>
                <w:sz w:val="20"/>
                <w:lang w:val="es-ES"/>
              </w:rPr>
              <w:t>2. Costo de operación de vehículos</w:t>
            </w:r>
          </w:p>
        </w:tc>
        <w:tc>
          <w:tcPr>
            <w:tcW w:w="2500" w:type="pct"/>
            <w:shd w:val="clear" w:color="auto" w:fill="auto"/>
            <w:vAlign w:val="center"/>
          </w:tcPr>
          <w:p w:rsidR="001E403A" w:rsidRPr="00F75527" w:rsidRDefault="001E403A" w:rsidP="00064E6E">
            <w:pPr>
              <w:jc w:val="both"/>
              <w:rPr>
                <w:rFonts w:eastAsia="Arial Unicode MS"/>
                <w:sz w:val="20"/>
                <w:lang w:val="es-ES"/>
              </w:rPr>
            </w:pPr>
            <w:r w:rsidRPr="00F75527">
              <w:rPr>
                <w:sz w:val="20"/>
                <w:lang w:val="es-ES"/>
              </w:rPr>
              <w:t>Se estimará en base a los costos de los insumos (</w:t>
            </w:r>
            <w:proofErr w:type="spellStart"/>
            <w:r w:rsidRPr="00F75527">
              <w:rPr>
                <w:sz w:val="20"/>
                <w:lang w:val="es-ES"/>
              </w:rPr>
              <w:t>e.g</w:t>
            </w:r>
            <w:proofErr w:type="spellEnd"/>
            <w:r w:rsidRPr="00F75527">
              <w:rPr>
                <w:sz w:val="20"/>
                <w:lang w:val="es-ES"/>
              </w:rPr>
              <w:t>. combustible, llantas, lubricantes) establecidos en la evaluación económica y a parámetros surgidos de mediciones directas de campo realizadas por consultores a contratar con fondos del Programa y con una metodología a ser acordada con la agencia ejecutora.</w:t>
            </w:r>
          </w:p>
        </w:tc>
      </w:tr>
      <w:tr w:rsidR="001E403A" w:rsidRPr="00204B7B" w:rsidTr="00F75527">
        <w:trPr>
          <w:cantSplit/>
        </w:trPr>
        <w:tc>
          <w:tcPr>
            <w:tcW w:w="2500" w:type="pct"/>
            <w:vAlign w:val="center"/>
          </w:tcPr>
          <w:p w:rsidR="001E403A" w:rsidRPr="00204B7B" w:rsidRDefault="001E403A" w:rsidP="00D073D4">
            <w:pPr>
              <w:rPr>
                <w:sz w:val="20"/>
                <w:lang w:val="es-ES"/>
              </w:rPr>
            </w:pPr>
            <w:r w:rsidRPr="00204B7B">
              <w:rPr>
                <w:sz w:val="20"/>
                <w:lang w:val="es-ES"/>
              </w:rPr>
              <w:t xml:space="preserve">3. Accidentes de tránsito </w:t>
            </w:r>
          </w:p>
        </w:tc>
        <w:tc>
          <w:tcPr>
            <w:tcW w:w="2500" w:type="pct"/>
            <w:shd w:val="clear" w:color="auto" w:fill="auto"/>
            <w:vAlign w:val="center"/>
          </w:tcPr>
          <w:p w:rsidR="001E403A" w:rsidRPr="00F75527" w:rsidRDefault="001E403A" w:rsidP="007E36CD">
            <w:pPr>
              <w:jc w:val="both"/>
              <w:rPr>
                <w:sz w:val="20"/>
                <w:lang w:val="es-ES"/>
              </w:rPr>
            </w:pPr>
            <w:r w:rsidRPr="00F75527">
              <w:rPr>
                <w:sz w:val="20"/>
                <w:lang w:val="es-ES"/>
              </w:rPr>
              <w:t>Se determinará a partir de la</w:t>
            </w:r>
            <w:r w:rsidR="007E36CD">
              <w:rPr>
                <w:sz w:val="20"/>
                <w:lang w:val="es-ES"/>
              </w:rPr>
              <w:t>s recomendaciones de la consultoría a ser contratada el primer año</w:t>
            </w:r>
            <w:r w:rsidRPr="00F75527">
              <w:rPr>
                <w:sz w:val="20"/>
                <w:lang w:val="es-ES"/>
              </w:rPr>
              <w:t>.</w:t>
            </w:r>
          </w:p>
        </w:tc>
      </w:tr>
      <w:tr w:rsidR="0046325B" w:rsidRPr="00204B7B" w:rsidTr="00F75527">
        <w:trPr>
          <w:cantSplit/>
        </w:trPr>
        <w:tc>
          <w:tcPr>
            <w:tcW w:w="2500" w:type="pct"/>
            <w:vAlign w:val="center"/>
          </w:tcPr>
          <w:p w:rsidR="0046325B" w:rsidRPr="00204B7B" w:rsidRDefault="0046325B" w:rsidP="00B2016F">
            <w:pPr>
              <w:rPr>
                <w:sz w:val="20"/>
                <w:lang w:val="es-ES"/>
              </w:rPr>
            </w:pPr>
            <w:r>
              <w:rPr>
                <w:sz w:val="20"/>
                <w:lang w:val="es-ES"/>
              </w:rPr>
              <w:t xml:space="preserve">4. </w:t>
            </w:r>
            <w:r w:rsidRPr="0046325B">
              <w:rPr>
                <w:sz w:val="20"/>
                <w:lang w:val="es-ES"/>
              </w:rPr>
              <w:t xml:space="preserve">Porcentaje de usuarios del aeropuerto que </w:t>
            </w:r>
            <w:r w:rsidR="00B2016F">
              <w:rPr>
                <w:sz w:val="20"/>
                <w:lang w:val="es-ES"/>
              </w:rPr>
              <w:t xml:space="preserve">utilizan </w:t>
            </w:r>
            <w:r w:rsidRPr="0046325B">
              <w:rPr>
                <w:sz w:val="20"/>
                <w:lang w:val="es-ES"/>
              </w:rPr>
              <w:t>la Autopista</w:t>
            </w:r>
          </w:p>
        </w:tc>
        <w:tc>
          <w:tcPr>
            <w:tcW w:w="2500" w:type="pct"/>
            <w:shd w:val="clear" w:color="auto" w:fill="auto"/>
            <w:vAlign w:val="center"/>
          </w:tcPr>
          <w:p w:rsidR="0046325B" w:rsidRPr="00F75527" w:rsidRDefault="0046325B" w:rsidP="007E36CD">
            <w:pPr>
              <w:jc w:val="both"/>
              <w:rPr>
                <w:sz w:val="20"/>
                <w:lang w:val="es-ES"/>
              </w:rPr>
            </w:pPr>
            <w:r>
              <w:rPr>
                <w:sz w:val="20"/>
                <w:lang w:val="es-ES"/>
              </w:rPr>
              <w:t>Se realizará a través de la metodología de encuestas origen – destino</w:t>
            </w:r>
            <w:r w:rsidR="00114E6E">
              <w:rPr>
                <w:sz w:val="20"/>
                <w:lang w:val="es-ES"/>
              </w:rPr>
              <w:t xml:space="preserve"> </w:t>
            </w:r>
            <w:r w:rsidR="00114E6E" w:rsidRPr="00114E6E">
              <w:rPr>
                <w:sz w:val="20"/>
                <w:lang w:val="es-ES"/>
              </w:rPr>
              <w:t>en los accesos aeroportuarios a usuarios del Aeropuerto Internacional de El Alto</w:t>
            </w:r>
            <w:r>
              <w:rPr>
                <w:sz w:val="20"/>
                <w:lang w:val="es-ES"/>
              </w:rPr>
              <w:t xml:space="preserve">. </w:t>
            </w:r>
          </w:p>
        </w:tc>
      </w:tr>
    </w:tbl>
    <w:p w:rsidR="001E403A" w:rsidRPr="0046325B" w:rsidRDefault="001E403A" w:rsidP="008A7A39">
      <w:pPr>
        <w:pStyle w:val="Heading4"/>
        <w:tabs>
          <w:tab w:val="clear" w:pos="1440"/>
          <w:tab w:val="clear" w:pos="1800"/>
          <w:tab w:val="num" w:pos="720"/>
        </w:tabs>
        <w:ind w:left="720" w:hanging="720"/>
        <w:rPr>
          <w:lang w:val="es-BO"/>
        </w:rPr>
      </w:pPr>
      <w:r w:rsidRPr="0046325B">
        <w:rPr>
          <w:lang w:val="es-BO"/>
        </w:rPr>
        <w:t xml:space="preserve">Reporte de Evaluaciones de Resultados  </w:t>
      </w:r>
    </w:p>
    <w:p w:rsidR="001E403A" w:rsidRPr="00527497" w:rsidRDefault="001E403A" w:rsidP="008A7A39">
      <w:pPr>
        <w:pStyle w:val="AutoNumpara"/>
      </w:pPr>
      <w:r w:rsidRPr="00527497">
        <w:t xml:space="preserve">El Organismo Ejecutor recopilará, almacenará y mantendrá consigo toda la información, indicadores y parámetros, incluyendo informes semestrales, los planes operativos anuales,  planes de adquisiciones, y revisiones intermedia y final, necesarios para: </w:t>
      </w:r>
      <w:r>
        <w:t xml:space="preserve">i) contratar la evaluación de impacto y compartir sus resultados; </w:t>
      </w:r>
      <w:r w:rsidRPr="00527497">
        <w:t>i</w:t>
      </w:r>
      <w:r>
        <w:t>i) apoyar</w:t>
      </w:r>
      <w:r w:rsidRPr="00527497">
        <w:t xml:space="preserve"> al Banco a preparar el Informe de Terminación de</w:t>
      </w:r>
      <w:r>
        <w:t xml:space="preserve"> Operaciones (PCR); y ii) apoyar</w:t>
      </w:r>
      <w:r w:rsidRPr="00527497">
        <w:t xml:space="preserve"> a la Oficina de Evaluación (OVE) del Banco a evaluar el impacto de esta operación</w:t>
      </w:r>
      <w:r>
        <w:t>.</w:t>
      </w:r>
    </w:p>
    <w:p w:rsidR="001E403A" w:rsidRDefault="001E403A" w:rsidP="00974965">
      <w:pPr>
        <w:pStyle w:val="Heading4"/>
        <w:numPr>
          <w:ilvl w:val="2"/>
          <w:numId w:val="13"/>
        </w:numPr>
        <w:tabs>
          <w:tab w:val="clear" w:pos="1440"/>
          <w:tab w:val="clear" w:pos="1800"/>
          <w:tab w:val="num" w:pos="720"/>
        </w:tabs>
        <w:ind w:left="720" w:hanging="720"/>
        <w:rPr>
          <w:noProof w:val="0"/>
          <w:lang w:val="es-ES"/>
        </w:rPr>
      </w:pPr>
      <w:proofErr w:type="spellStart"/>
      <w:r w:rsidRPr="00773584">
        <w:rPr>
          <w:noProof w:val="0"/>
        </w:rPr>
        <w:t>Información</w:t>
      </w:r>
      <w:proofErr w:type="spellEnd"/>
      <w:r w:rsidRPr="00773584">
        <w:rPr>
          <w:noProof w:val="0"/>
        </w:rPr>
        <w:t xml:space="preserve"> de los </w:t>
      </w:r>
      <w:proofErr w:type="spellStart"/>
      <w:r w:rsidRPr="00773584">
        <w:rPr>
          <w:noProof w:val="0"/>
        </w:rPr>
        <w:t>resultados</w:t>
      </w:r>
      <w:proofErr w:type="spellEnd"/>
    </w:p>
    <w:p w:rsidR="001E403A" w:rsidRPr="003B7777" w:rsidRDefault="001E403A" w:rsidP="00974965">
      <w:pPr>
        <w:pStyle w:val="AutoNumpara"/>
      </w:pPr>
      <w:r w:rsidRPr="003B7777">
        <w:rPr>
          <w:b/>
        </w:rPr>
        <w:t xml:space="preserve">Evaluación </w:t>
      </w:r>
      <w:r>
        <w:rPr>
          <w:b/>
        </w:rPr>
        <w:t>intermedia de resultados del Préstamo</w:t>
      </w:r>
      <w:r w:rsidRPr="003B7777">
        <w:rPr>
          <w:b/>
          <w:iCs/>
        </w:rPr>
        <w:t>.</w:t>
      </w:r>
      <w:r w:rsidRPr="0002321E">
        <w:t xml:space="preserve"> </w:t>
      </w:r>
      <w:r>
        <w:t>A</w:t>
      </w:r>
      <w:r w:rsidRPr="0002321E">
        <w:t xml:space="preserve"> los </w:t>
      </w:r>
      <w:r w:rsidR="007E36CD">
        <w:t>1</w:t>
      </w:r>
      <w:r w:rsidR="00B2016F">
        <w:t>5</w:t>
      </w:r>
      <w:r w:rsidRPr="0002321E">
        <w:t xml:space="preserve"> meses d</w:t>
      </w:r>
      <w:r w:rsidR="00B2016F">
        <w:t>el inicio de obras</w:t>
      </w:r>
      <w:r w:rsidRPr="003B7777">
        <w:t xml:space="preserve">, </w:t>
      </w:r>
      <w:r>
        <w:t xml:space="preserve">o </w:t>
      </w:r>
      <w:r w:rsidRPr="003B7777">
        <w:t>cuando se alcance el 50% de los desembolso</w:t>
      </w:r>
      <w:r w:rsidRPr="003B7777">
        <w:rPr>
          <w:b/>
        </w:rPr>
        <w:t xml:space="preserve">s </w:t>
      </w:r>
      <w:r w:rsidRPr="0002321E">
        <w:t xml:space="preserve">(lo que ocurra primero), </w:t>
      </w:r>
      <w:r>
        <w:t>el ejecutor presentar</w:t>
      </w:r>
      <w:r w:rsidRPr="00155AF8">
        <w:t>á</w:t>
      </w:r>
      <w:r>
        <w:t xml:space="preserve"> al Banco una evaluación que deber</w:t>
      </w:r>
      <w:r w:rsidRPr="00155AF8">
        <w:t>á</w:t>
      </w:r>
      <w:r>
        <w:t xml:space="preserve">, como minimo  </w:t>
      </w:r>
      <w:r w:rsidRPr="0002321E">
        <w:rPr>
          <w:iCs/>
        </w:rPr>
        <w:t>exa</w:t>
      </w:r>
      <w:r w:rsidRPr="0002321E">
        <w:t>minar: (i)</w:t>
      </w:r>
      <w:r>
        <w:rPr>
          <w:b/>
        </w:rPr>
        <w:t xml:space="preserve"> </w:t>
      </w:r>
      <w:r w:rsidRPr="0002321E">
        <w:t>los resultados in</w:t>
      </w:r>
      <w:r w:rsidRPr="003B7777">
        <w:rPr>
          <w:lang w:val="es-AR"/>
        </w:rPr>
        <w:t xml:space="preserve">iciales de la operación; (ii) </w:t>
      </w:r>
      <w:r>
        <w:rPr>
          <w:lang w:val="es-AR"/>
        </w:rPr>
        <w:t xml:space="preserve">los </w:t>
      </w:r>
      <w:r w:rsidRPr="003B7777">
        <w:rPr>
          <w:lang w:val="es-AR"/>
        </w:rPr>
        <w:t xml:space="preserve">procesos y resultados de la licitación de obras y </w:t>
      </w:r>
      <w:r>
        <w:rPr>
          <w:lang w:val="es-AR"/>
        </w:rPr>
        <w:t xml:space="preserve">la contratación de servicios de consultoría; y (iii) </w:t>
      </w:r>
      <w:r>
        <w:t>los avances en el logro de las Metas en el marco de Resultados.</w:t>
      </w:r>
      <w:r w:rsidRPr="003B7777">
        <w:t xml:space="preserve"> </w:t>
      </w:r>
    </w:p>
    <w:p w:rsidR="001E403A" w:rsidRPr="000147FA" w:rsidRDefault="001E403A" w:rsidP="00974965">
      <w:pPr>
        <w:pStyle w:val="AutoNumpara"/>
        <w:rPr>
          <w:bCs/>
        </w:rPr>
      </w:pPr>
      <w:r w:rsidRPr="00C32892">
        <w:rPr>
          <w:b/>
        </w:rPr>
        <w:t>Informe Final</w:t>
      </w:r>
      <w:r>
        <w:rPr>
          <w:b/>
        </w:rPr>
        <w:t xml:space="preserve"> de evaluación de Resultados del Préstamo</w:t>
      </w:r>
      <w:r w:rsidRPr="00C32892">
        <w:rPr>
          <w:b/>
        </w:rPr>
        <w:t>.</w:t>
      </w:r>
      <w:r>
        <w:t xml:space="preserve"> </w:t>
      </w:r>
      <w:r w:rsidR="00B40CA4" w:rsidRPr="00155AF8">
        <w:t xml:space="preserve">Adicionalmente, </w:t>
      </w:r>
      <w:r w:rsidR="00B40CA4">
        <w:t xml:space="preserve">la ABC, </w:t>
      </w:r>
      <w:r w:rsidR="00B40CA4" w:rsidRPr="00155AF8">
        <w:t xml:space="preserve">preparará dentro de los </w:t>
      </w:r>
      <w:r w:rsidR="00B2016F">
        <w:t>9</w:t>
      </w:r>
      <w:r w:rsidR="00B40CA4">
        <w:t xml:space="preserve">0 </w:t>
      </w:r>
      <w:r w:rsidR="00B40CA4" w:rsidRPr="00155AF8">
        <w:t>(</w:t>
      </w:r>
      <w:r w:rsidR="00B2016F">
        <w:t>noventa</w:t>
      </w:r>
      <w:r w:rsidR="00B40CA4" w:rsidRPr="00155AF8">
        <w:t>) días posteriores a</w:t>
      </w:r>
      <w:r w:rsidR="00B40CA4">
        <w:t xml:space="preserve"> </w:t>
      </w:r>
      <w:r w:rsidR="00B40CA4" w:rsidRPr="00155AF8">
        <w:t>l</w:t>
      </w:r>
      <w:r w:rsidR="00B40CA4">
        <w:t>a recepción definitiva de la Obra, un reporte de evaluación final del Proyecto</w:t>
      </w:r>
      <w:r w:rsidRPr="00155AF8">
        <w:t>, que deberá incluir, como mínimo: (a)</w:t>
      </w:r>
      <w:r>
        <w:t> </w:t>
      </w:r>
      <w:r w:rsidRPr="00155AF8">
        <w:t xml:space="preserve">los resultados de ejecución financiera por componente; (b) el cumplimiento de las metas establecidas, de acuerdo a los indicadores de resultado acordados; (c) el cumplimiento de compromisos contractuales; </w:t>
      </w:r>
      <w:r>
        <w:t xml:space="preserve">(d) desglose de costo de las obras por tipo de obra; (e) resultados de la evaluación costo/beneficio ex post en base al modelo desarrollado ex ante; (f) lecciones aprendidas; </w:t>
      </w:r>
      <w:r w:rsidRPr="00155AF8">
        <w:t>y (d)</w:t>
      </w:r>
      <w:r>
        <w:t> </w:t>
      </w:r>
      <w:r w:rsidRPr="00155AF8">
        <w:t>evaluación de la implementación de las obras según los aspectos socio</w:t>
      </w:r>
      <w:r>
        <w:t>-</w:t>
      </w:r>
      <w:r w:rsidRPr="00155AF8">
        <w:t>ambientales</w:t>
      </w:r>
      <w:r>
        <w:t xml:space="preserve">. Esta evaluacion será contratada externamente, la consultoría se encargará de recolectar los datos necesarios, tales como tiempos de viajes, costos de operación de los vehículos, etc. Los recursos para esta contratación están en </w:t>
      </w:r>
      <w:r w:rsidR="007E36CD">
        <w:t>el Componente II Administracion y Supervisión del Proyecto</w:t>
      </w:r>
      <w:r>
        <w:t xml:space="preserve">. </w:t>
      </w:r>
    </w:p>
    <w:p w:rsidR="000147FA" w:rsidRPr="000147FA" w:rsidRDefault="000147FA" w:rsidP="00974965">
      <w:pPr>
        <w:pStyle w:val="AutoNumpara"/>
        <w:rPr>
          <w:bCs/>
        </w:rPr>
      </w:pPr>
      <w:r w:rsidRPr="000147FA">
        <w:rPr>
          <w:b/>
        </w:rPr>
        <w:t>Medici</w:t>
      </w:r>
      <w:r>
        <w:rPr>
          <w:b/>
        </w:rPr>
        <w:t>ó</w:t>
      </w:r>
      <w:r w:rsidRPr="000147FA">
        <w:rPr>
          <w:b/>
        </w:rPr>
        <w:t>n de resultados y evaluaci</w:t>
      </w:r>
      <w:r>
        <w:rPr>
          <w:b/>
          <w:lang w:val="es-BO"/>
        </w:rPr>
        <w:t>ó</w:t>
      </w:r>
      <w:r w:rsidRPr="000147FA">
        <w:rPr>
          <w:b/>
        </w:rPr>
        <w:t>n ex post.</w:t>
      </w:r>
      <w:r>
        <w:rPr>
          <w:b/>
        </w:rPr>
        <w:t xml:space="preserve"> </w:t>
      </w:r>
      <w:r w:rsidRPr="000147FA">
        <w:t>La ABC</w:t>
      </w:r>
      <w:r>
        <w:t>, con recursos del Préstamo, contratará una consultor</w:t>
      </w:r>
      <w:r w:rsidR="00B2016F">
        <w:t>í</w:t>
      </w:r>
      <w:r>
        <w:t xml:space="preserve">a que se encargará de las mediciones ex post de los indicadores de resultados y de su modelación para hacer úna evaluación comparativa de los resultados de la intervención con respecto a la línea de base definida. Estas mediciones se realizarán tres meses después de la recepción definitiva de la obra. </w:t>
      </w:r>
    </w:p>
    <w:p w:rsidR="001E403A" w:rsidRPr="009F2BCD" w:rsidRDefault="001E403A" w:rsidP="008A7A39">
      <w:pPr>
        <w:pStyle w:val="Heading4"/>
        <w:numPr>
          <w:ilvl w:val="2"/>
          <w:numId w:val="13"/>
        </w:numPr>
        <w:tabs>
          <w:tab w:val="clear" w:pos="1440"/>
          <w:tab w:val="clear" w:pos="1800"/>
          <w:tab w:val="num" w:pos="720"/>
        </w:tabs>
        <w:ind w:left="720" w:hanging="720"/>
        <w:rPr>
          <w:noProof w:val="0"/>
          <w:lang w:val="es-ES"/>
        </w:rPr>
      </w:pPr>
      <w:r w:rsidRPr="00455B80">
        <w:rPr>
          <w:noProof w:val="0"/>
          <w:lang w:val="es-ES_tradnl"/>
        </w:rPr>
        <w:t>Coordinación, plan de trabajo y presupuesto de la evaluación</w:t>
      </w:r>
    </w:p>
    <w:p w:rsidR="001E403A" w:rsidRDefault="001E403A" w:rsidP="008A7A39">
      <w:pPr>
        <w:pStyle w:val="AutoNumpara"/>
        <w:rPr>
          <w:noProof w:val="0"/>
          <w:color w:val="000000"/>
          <w:lang w:val="es-ES"/>
        </w:rPr>
      </w:pPr>
      <w:r>
        <w:t>La ABC</w:t>
      </w:r>
      <w:r w:rsidRPr="0074564E">
        <w:t>, almacenará y mantendrá consigo toda la información, indicadores y parámetros, incluyendo informes semestrales, los planes operativos anuales, planes de ejecución del programa, planes de adquisiciones, y revisiones intermedia y final, necesarios para: i) ayudar al Banco a preparar el Informe de Terminación de Operaciones (PCR); y ii) ayudar a la Oficina de Evaluación (OVE) del Banco a evaluar el impacto de esta operación.</w:t>
      </w:r>
      <w:r w:rsidRPr="009F2BCD">
        <w:rPr>
          <w:noProof w:val="0"/>
          <w:color w:val="000000"/>
          <w:lang w:val="es-ES"/>
        </w:rPr>
        <w:t xml:space="preserve"> </w:t>
      </w:r>
    </w:p>
    <w:p w:rsidR="001E403A" w:rsidRPr="008A7A39" w:rsidRDefault="001E403A" w:rsidP="00064E6E">
      <w:pPr>
        <w:pStyle w:val="AutoNumpara"/>
        <w:rPr>
          <w:lang w:val="es-ES"/>
        </w:rPr>
      </w:pPr>
      <w:r w:rsidRPr="00B2260C">
        <w:rPr>
          <w:lang w:val="es-ES"/>
        </w:rPr>
        <w:t xml:space="preserve">El Especialista del Banco en </w:t>
      </w:r>
      <w:r>
        <w:rPr>
          <w:lang w:val="es-ES"/>
        </w:rPr>
        <w:t xml:space="preserve">Bolivia </w:t>
      </w:r>
      <w:r w:rsidRPr="00B2260C">
        <w:rPr>
          <w:lang w:val="es-ES"/>
        </w:rPr>
        <w:t>se encargará de la supervisión general de la implementación del Pro</w:t>
      </w:r>
      <w:r>
        <w:rPr>
          <w:lang w:val="es-ES"/>
        </w:rPr>
        <w:t xml:space="preserve">yecto </w:t>
      </w:r>
      <w:r w:rsidRPr="00B2260C">
        <w:rPr>
          <w:lang w:val="es-ES"/>
        </w:rPr>
        <w:t xml:space="preserve">actuando coordinadamente con </w:t>
      </w:r>
      <w:r>
        <w:rPr>
          <w:lang w:val="es-ES"/>
        </w:rPr>
        <w:t>la ABC</w:t>
      </w:r>
      <w:r w:rsidRPr="00B2260C">
        <w:rPr>
          <w:lang w:val="es-ES"/>
        </w:rPr>
        <w:t xml:space="preserve">. La supervisión se enfocará en el cumplimiento de los diferentes </w:t>
      </w:r>
      <w:r>
        <w:rPr>
          <w:lang w:val="es-ES"/>
        </w:rPr>
        <w:t>producto</w:t>
      </w:r>
      <w:r w:rsidR="006B5EA5">
        <w:rPr>
          <w:lang w:val="es-ES"/>
        </w:rPr>
        <w:t>s</w:t>
      </w:r>
      <w:r>
        <w:rPr>
          <w:lang w:val="es-ES"/>
        </w:rPr>
        <w:t xml:space="preserve"> y sus </w:t>
      </w:r>
      <w:r w:rsidRPr="00B2260C">
        <w:rPr>
          <w:lang w:val="es-ES"/>
        </w:rPr>
        <w:t>hitos</w:t>
      </w:r>
      <w:r>
        <w:rPr>
          <w:lang w:val="es-ES"/>
        </w:rPr>
        <w:t>,</w:t>
      </w:r>
      <w:r w:rsidRPr="00B2260C">
        <w:rPr>
          <w:lang w:val="es-ES"/>
        </w:rPr>
        <w:t xml:space="preserve"> establecidos en </w:t>
      </w:r>
      <w:r>
        <w:rPr>
          <w:lang w:val="es-ES"/>
        </w:rPr>
        <w:t>e</w:t>
      </w:r>
      <w:r w:rsidRPr="00B2260C">
        <w:rPr>
          <w:lang w:val="es-ES"/>
        </w:rPr>
        <w:t>l P</w:t>
      </w:r>
      <w:r>
        <w:rPr>
          <w:lang w:val="es-ES"/>
        </w:rPr>
        <w:t>OA,</w:t>
      </w:r>
      <w:r w:rsidRPr="00B2260C">
        <w:rPr>
          <w:lang w:val="es-ES"/>
        </w:rPr>
        <w:t xml:space="preserve"> para garantizar alcanzar </w:t>
      </w:r>
      <w:r>
        <w:rPr>
          <w:lang w:val="es-ES"/>
        </w:rPr>
        <w:t>l</w:t>
      </w:r>
      <w:r w:rsidRPr="00B2260C">
        <w:rPr>
          <w:lang w:val="es-ES"/>
        </w:rPr>
        <w:t xml:space="preserve">as metas de </w:t>
      </w:r>
      <w:r>
        <w:rPr>
          <w:lang w:val="es-ES"/>
        </w:rPr>
        <w:t xml:space="preserve">los resultados </w:t>
      </w:r>
      <w:r w:rsidRPr="00B2260C">
        <w:rPr>
          <w:lang w:val="es-ES"/>
        </w:rPr>
        <w:t>del Pro</w:t>
      </w:r>
      <w:r>
        <w:rPr>
          <w:lang w:val="es-ES"/>
        </w:rPr>
        <w:t>yectos</w:t>
      </w:r>
      <w:r w:rsidRPr="00B2260C">
        <w:rPr>
          <w:lang w:val="es-ES"/>
        </w:rPr>
        <w:t>.</w:t>
      </w:r>
      <w:r w:rsidR="00064E6E">
        <w:rPr>
          <w:lang w:val="es-ES"/>
        </w:rPr>
        <w:t xml:space="preserve"> Para tal fin, además de los informes semestrales, l</w:t>
      </w:r>
      <w:r w:rsidR="00064E6E" w:rsidRPr="00064E6E">
        <w:rPr>
          <w:noProof w:val="0"/>
          <w:color w:val="000000"/>
          <w:lang w:val="es-ES"/>
        </w:rPr>
        <w:t>a ABC presentará, a más tardar el 30 de noviembre de cada año, el Plan Operativo Anual (POA) para el año siguiente incluyendo actividades y proyectos</w:t>
      </w:r>
    </w:p>
    <w:p w:rsidR="001E403A" w:rsidRPr="00B2260C" w:rsidRDefault="001E403A" w:rsidP="00E15F92">
      <w:pPr>
        <w:pStyle w:val="AutoNumpara"/>
        <w:rPr>
          <w:lang w:val="es-ES"/>
        </w:rPr>
      </w:pPr>
      <w:r w:rsidRPr="00B2260C">
        <w:rPr>
          <w:lang w:val="es-ES"/>
        </w:rPr>
        <w:t xml:space="preserve">Además de los informes de gestión semestrales que deberá presentar </w:t>
      </w:r>
      <w:r>
        <w:rPr>
          <w:lang w:val="es-ES"/>
        </w:rPr>
        <w:t xml:space="preserve">la ABC </w:t>
      </w:r>
      <w:r w:rsidRPr="00B2260C">
        <w:rPr>
          <w:lang w:val="es-ES"/>
        </w:rPr>
        <w:t xml:space="preserve">durante la ejecución del </w:t>
      </w:r>
      <w:r w:rsidR="00E15F92" w:rsidRPr="00E15F92">
        <w:rPr>
          <w:noProof w:val="0"/>
          <w:color w:val="000000"/>
          <w:lang w:val="es-ES"/>
        </w:rPr>
        <w:t>Proyecto</w:t>
      </w:r>
      <w:r w:rsidRPr="00B2260C">
        <w:rPr>
          <w:lang w:val="es-ES"/>
        </w:rPr>
        <w:t>, se efectuará</w:t>
      </w:r>
      <w:r>
        <w:rPr>
          <w:lang w:val="es-ES"/>
        </w:rPr>
        <w:t>n</w:t>
      </w:r>
      <w:r w:rsidRPr="00B2260C">
        <w:rPr>
          <w:lang w:val="es-ES"/>
        </w:rPr>
        <w:t xml:space="preserve"> también evaluaci</w:t>
      </w:r>
      <w:r>
        <w:rPr>
          <w:lang w:val="es-ES"/>
        </w:rPr>
        <w:t>o</w:t>
      </w:r>
      <w:r w:rsidRPr="00B2260C">
        <w:rPr>
          <w:lang w:val="es-ES"/>
        </w:rPr>
        <w:t>n</w:t>
      </w:r>
      <w:r>
        <w:rPr>
          <w:lang w:val="es-ES"/>
        </w:rPr>
        <w:t>es</w:t>
      </w:r>
      <w:r w:rsidRPr="00B2260C">
        <w:rPr>
          <w:lang w:val="es-ES"/>
        </w:rPr>
        <w:t xml:space="preserve"> </w:t>
      </w:r>
      <w:r>
        <w:rPr>
          <w:lang w:val="es-ES"/>
        </w:rPr>
        <w:t xml:space="preserve">adicionales </w:t>
      </w:r>
      <w:r w:rsidRPr="00B2260C">
        <w:rPr>
          <w:lang w:val="es-ES"/>
        </w:rPr>
        <w:t>por parte de consultores independientes. Las evaluaciones permitirán verificar la elegibilidad de las inversiones, el grado de cumplimiento de los planes de operación, la adecuación de los gastos a los presupuestos asignados y el nivel alcanzado en la implementación de objetivos físicos y de impacto.</w:t>
      </w:r>
      <w:r>
        <w:rPr>
          <w:lang w:val="es-ES"/>
        </w:rPr>
        <w:t xml:space="preserve"> Estas evaluaciones se resumen en los puntos 3.1</w:t>
      </w:r>
      <w:r w:rsidR="00C620C0">
        <w:rPr>
          <w:lang w:val="es-ES"/>
        </w:rPr>
        <w:t>2</w:t>
      </w:r>
      <w:r>
        <w:rPr>
          <w:lang w:val="es-ES"/>
        </w:rPr>
        <w:t>, 3.1</w:t>
      </w:r>
      <w:r w:rsidR="00C620C0">
        <w:rPr>
          <w:lang w:val="es-ES"/>
        </w:rPr>
        <w:t>3</w:t>
      </w:r>
      <w:r>
        <w:rPr>
          <w:lang w:val="es-ES"/>
        </w:rPr>
        <w:t xml:space="preserve"> y 3.16.</w:t>
      </w:r>
    </w:p>
    <w:p w:rsidR="001E403A" w:rsidRPr="00B2260C" w:rsidRDefault="001E403A" w:rsidP="00E15F92">
      <w:pPr>
        <w:pStyle w:val="AutoNumpara"/>
        <w:rPr>
          <w:lang w:val="es-ES"/>
        </w:rPr>
      </w:pPr>
      <w:r w:rsidRPr="00B2260C">
        <w:rPr>
          <w:lang w:val="es-ES"/>
        </w:rPr>
        <w:t xml:space="preserve">Sobre la base de dichos informes de gestión y de las reuniones de análisis con los ejecutores, el Especialista a cargo del </w:t>
      </w:r>
      <w:r w:rsidR="00E15F92" w:rsidRPr="00E15F92">
        <w:rPr>
          <w:noProof w:val="0"/>
          <w:color w:val="000000"/>
          <w:lang w:val="es-ES"/>
        </w:rPr>
        <w:t>Proyecto</w:t>
      </w:r>
      <w:r w:rsidRPr="00B2260C">
        <w:rPr>
          <w:lang w:val="es-ES"/>
        </w:rPr>
        <w:t xml:space="preserve">, con la colaboración del Equipo de Proyecto y de la Representación en </w:t>
      </w:r>
      <w:r>
        <w:rPr>
          <w:lang w:val="es-ES"/>
        </w:rPr>
        <w:t>Bolivia</w:t>
      </w:r>
      <w:r w:rsidRPr="00B2260C">
        <w:rPr>
          <w:lang w:val="es-ES"/>
        </w:rPr>
        <w:t>, será responsable de la preparación de los informes de gestión de la operación (PMR) y de cualquier otro que establezca el Banco para su ciclo de proyecto.</w:t>
      </w:r>
    </w:p>
    <w:p w:rsidR="001E403A" w:rsidRDefault="001E403A" w:rsidP="00E15F92">
      <w:pPr>
        <w:pStyle w:val="AutoNumpara"/>
        <w:rPr>
          <w:lang w:val="es-ES"/>
        </w:rPr>
      </w:pPr>
      <w:r w:rsidRPr="00B2260C">
        <w:rPr>
          <w:lang w:val="es-ES"/>
        </w:rPr>
        <w:t xml:space="preserve">La evaluación final del </w:t>
      </w:r>
      <w:r w:rsidR="00E15F92" w:rsidRPr="00E15F92">
        <w:rPr>
          <w:noProof w:val="0"/>
          <w:color w:val="000000"/>
          <w:lang w:val="es-ES"/>
        </w:rPr>
        <w:t>Proyecto</w:t>
      </w:r>
      <w:r w:rsidRPr="00B2260C">
        <w:rPr>
          <w:lang w:val="es-ES"/>
        </w:rPr>
        <w:t xml:space="preserve"> quedará recogida en el Informe de Fin de Proyecto (</w:t>
      </w:r>
      <w:r>
        <w:rPr>
          <w:lang w:val="es-ES"/>
        </w:rPr>
        <w:t>X</w:t>
      </w:r>
      <w:r w:rsidRPr="00B2260C">
        <w:rPr>
          <w:lang w:val="es-ES"/>
        </w:rPr>
        <w:t xml:space="preserve">PCR) donde se examinará el grado de cumplimiento de los objetivos del Programa una vez se complete la ejecución de todos sus componentes. El </w:t>
      </w:r>
      <w:r>
        <w:rPr>
          <w:lang w:val="es-ES"/>
        </w:rPr>
        <w:t>X</w:t>
      </w:r>
      <w:r w:rsidRPr="00B2260C">
        <w:rPr>
          <w:lang w:val="es-ES"/>
        </w:rPr>
        <w:t>PCR servirá también para señalar las lecciones aprendidas a tener en cuenta en el diseño e implementación de futuras operaciones de transporte en el país y en la región.</w:t>
      </w:r>
    </w:p>
    <w:p w:rsidR="001E403A" w:rsidRDefault="001E403A" w:rsidP="008A7A39">
      <w:pPr>
        <w:pStyle w:val="AutoNumpara"/>
      </w:pPr>
      <w:r>
        <w:t>A continuación se detalla el plan de trabajo por organismo responsable, con la periodicidad de las actividades a su cargo y presupuesto para su cumplimie</w:t>
      </w:r>
      <w:r w:rsidR="00D0521E">
        <w:t>n</w:t>
      </w:r>
      <w:r>
        <w:t>to:</w:t>
      </w:r>
    </w:p>
    <w:p w:rsidR="001E403A" w:rsidRPr="008A7A39" w:rsidRDefault="001E403A" w:rsidP="008A7A39">
      <w:pPr>
        <w:jc w:val="center"/>
        <w:rPr>
          <w:b/>
          <w:sz w:val="20"/>
        </w:rPr>
      </w:pPr>
    </w:p>
    <w:p w:rsidR="001E403A" w:rsidRDefault="001E403A" w:rsidP="008A7A39">
      <w:pPr>
        <w:jc w:val="center"/>
        <w:rPr>
          <w:b/>
          <w:sz w:val="20"/>
          <w:lang w:val="es-ES"/>
        </w:rPr>
      </w:pPr>
    </w:p>
    <w:p w:rsidR="001E403A" w:rsidRDefault="001E403A">
      <w:pPr>
        <w:rPr>
          <w:b/>
          <w:sz w:val="20"/>
          <w:lang w:val="es-ES"/>
        </w:rPr>
        <w:sectPr w:rsidR="001E403A" w:rsidSect="00517CE4">
          <w:pgSz w:w="12240" w:h="15840"/>
          <w:pgMar w:top="720" w:right="1170" w:bottom="1170" w:left="1440" w:header="720" w:footer="720" w:gutter="0"/>
          <w:cols w:space="720"/>
          <w:docGrid w:linePitch="360"/>
        </w:sectPr>
      </w:pPr>
    </w:p>
    <w:p w:rsidR="001E403A" w:rsidRDefault="001E403A">
      <w:pPr>
        <w:rPr>
          <w:b/>
          <w:sz w:val="20"/>
          <w:lang w:val="es-ES"/>
        </w:rPr>
      </w:pPr>
    </w:p>
    <w:p w:rsidR="001E403A" w:rsidRDefault="001E403A" w:rsidP="008A7A39">
      <w:pPr>
        <w:jc w:val="center"/>
        <w:rPr>
          <w:b/>
          <w:sz w:val="20"/>
          <w:lang w:val="es-ES"/>
        </w:rPr>
      </w:pPr>
      <w:r>
        <w:rPr>
          <w:b/>
          <w:sz w:val="20"/>
          <w:lang w:val="es-ES"/>
        </w:rPr>
        <w:t>Cuadro 5</w:t>
      </w:r>
      <w:r w:rsidRPr="009F2BCD">
        <w:rPr>
          <w:b/>
          <w:sz w:val="20"/>
          <w:lang w:val="es-ES"/>
        </w:rPr>
        <w:br/>
        <w:t>Plan de trabajo y Presupuesto para Evaluación</w:t>
      </w:r>
    </w:p>
    <w:p w:rsidR="001E403A" w:rsidRDefault="001E403A" w:rsidP="008A7A39">
      <w:pPr>
        <w:jc w:val="center"/>
        <w:rPr>
          <w:b/>
          <w:sz w:val="20"/>
          <w:lang w:val="es-ES"/>
        </w:rPr>
      </w:pPr>
    </w:p>
    <w:tbl>
      <w:tblPr>
        <w:tblW w:w="11803" w:type="dxa"/>
        <w:jc w:val="center"/>
        <w:tblInd w:w="-252" w:type="dxa"/>
        <w:tblLook w:val="00A0" w:firstRow="1" w:lastRow="0" w:firstColumn="1" w:lastColumn="0" w:noHBand="0" w:noVBand="0"/>
      </w:tblPr>
      <w:tblGrid>
        <w:gridCol w:w="1890"/>
        <w:gridCol w:w="359"/>
        <w:gridCol w:w="359"/>
        <w:gridCol w:w="359"/>
        <w:gridCol w:w="307"/>
        <w:gridCol w:w="357"/>
        <w:gridCol w:w="357"/>
        <w:gridCol w:w="357"/>
        <w:gridCol w:w="306"/>
        <w:gridCol w:w="358"/>
        <w:gridCol w:w="358"/>
        <w:gridCol w:w="358"/>
        <w:gridCol w:w="358"/>
        <w:gridCol w:w="358"/>
        <w:gridCol w:w="358"/>
        <w:gridCol w:w="358"/>
        <w:gridCol w:w="360"/>
        <w:gridCol w:w="1262"/>
        <w:gridCol w:w="1759"/>
        <w:gridCol w:w="1265"/>
      </w:tblGrid>
      <w:tr w:rsidR="007E36CD" w:rsidRPr="00C76193" w:rsidTr="007E36CD">
        <w:trPr>
          <w:trHeight w:val="405"/>
          <w:jc w:val="center"/>
        </w:trPr>
        <w:tc>
          <w:tcPr>
            <w:tcW w:w="1890" w:type="dxa"/>
            <w:vMerge w:val="restart"/>
            <w:tcBorders>
              <w:top w:val="single" w:sz="4" w:space="0" w:color="auto"/>
              <w:left w:val="single" w:sz="4" w:space="0" w:color="auto"/>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proofErr w:type="spellStart"/>
            <w:r w:rsidRPr="00C76193">
              <w:rPr>
                <w:b/>
                <w:bCs/>
                <w:color w:val="000000"/>
                <w:spacing w:val="0"/>
                <w:sz w:val="18"/>
                <w:szCs w:val="18"/>
                <w:lang w:val="en-US"/>
              </w:rPr>
              <w:t>Actividades</w:t>
            </w:r>
            <w:proofErr w:type="spellEnd"/>
            <w:r w:rsidRPr="00C76193">
              <w:rPr>
                <w:b/>
                <w:bCs/>
                <w:color w:val="000000"/>
                <w:spacing w:val="0"/>
                <w:sz w:val="18"/>
                <w:szCs w:val="18"/>
                <w:lang w:val="en-US"/>
              </w:rPr>
              <w:t xml:space="preserve"> de </w:t>
            </w:r>
            <w:proofErr w:type="spellStart"/>
            <w:r w:rsidRPr="00C76193">
              <w:rPr>
                <w:b/>
                <w:bCs/>
                <w:color w:val="000000"/>
                <w:spacing w:val="0"/>
                <w:sz w:val="18"/>
                <w:szCs w:val="18"/>
                <w:lang w:val="en-US"/>
              </w:rPr>
              <w:t>Monitoreo</w:t>
            </w:r>
            <w:proofErr w:type="spellEnd"/>
          </w:p>
        </w:tc>
        <w:tc>
          <w:tcPr>
            <w:tcW w:w="1384" w:type="dxa"/>
            <w:gridSpan w:val="4"/>
            <w:tcBorders>
              <w:top w:val="single" w:sz="4" w:space="0" w:color="auto"/>
              <w:left w:val="nil"/>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Pr>
                <w:b/>
                <w:bCs/>
                <w:color w:val="000000"/>
                <w:spacing w:val="0"/>
                <w:sz w:val="18"/>
                <w:szCs w:val="18"/>
                <w:lang w:val="en-US"/>
              </w:rPr>
              <w:t>2014</w:t>
            </w:r>
          </w:p>
        </w:tc>
        <w:tc>
          <w:tcPr>
            <w:tcW w:w="1377" w:type="dxa"/>
            <w:gridSpan w:val="4"/>
            <w:tcBorders>
              <w:top w:val="single" w:sz="4" w:space="0" w:color="auto"/>
              <w:left w:val="nil"/>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Pr>
                <w:b/>
                <w:bCs/>
                <w:color w:val="000000"/>
                <w:spacing w:val="0"/>
                <w:sz w:val="18"/>
                <w:szCs w:val="18"/>
                <w:lang w:val="en-US"/>
              </w:rPr>
              <w:t>2015</w:t>
            </w:r>
          </w:p>
        </w:tc>
        <w:tc>
          <w:tcPr>
            <w:tcW w:w="1432" w:type="dxa"/>
            <w:gridSpan w:val="4"/>
            <w:tcBorders>
              <w:top w:val="single" w:sz="4" w:space="0" w:color="auto"/>
              <w:left w:val="nil"/>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Pr>
                <w:b/>
                <w:bCs/>
                <w:color w:val="000000"/>
                <w:spacing w:val="0"/>
                <w:sz w:val="18"/>
                <w:szCs w:val="18"/>
                <w:lang w:val="en-US"/>
              </w:rPr>
              <w:t>2016</w:t>
            </w:r>
          </w:p>
        </w:tc>
        <w:tc>
          <w:tcPr>
            <w:tcW w:w="1434" w:type="dxa"/>
            <w:gridSpan w:val="4"/>
            <w:tcBorders>
              <w:top w:val="single" w:sz="4" w:space="0" w:color="auto"/>
              <w:left w:val="nil"/>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Pr>
                <w:b/>
                <w:bCs/>
                <w:color w:val="000000"/>
                <w:spacing w:val="0"/>
                <w:sz w:val="18"/>
                <w:szCs w:val="18"/>
                <w:lang w:val="en-US"/>
              </w:rPr>
              <w:t>2017</w:t>
            </w:r>
          </w:p>
        </w:tc>
        <w:tc>
          <w:tcPr>
            <w:tcW w:w="1262" w:type="dxa"/>
            <w:vMerge w:val="restart"/>
            <w:tcBorders>
              <w:top w:val="single" w:sz="4" w:space="0" w:color="auto"/>
              <w:left w:val="single" w:sz="4" w:space="0" w:color="auto"/>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sidRPr="00C76193">
              <w:rPr>
                <w:rFonts w:eastAsia="Batang"/>
                <w:b/>
                <w:bCs/>
                <w:color w:val="000000"/>
                <w:spacing w:val="0"/>
                <w:sz w:val="18"/>
                <w:szCs w:val="18"/>
              </w:rPr>
              <w:t>Responsable</w:t>
            </w:r>
          </w:p>
        </w:tc>
        <w:tc>
          <w:tcPr>
            <w:tcW w:w="1759" w:type="dxa"/>
            <w:tcBorders>
              <w:top w:val="single" w:sz="4" w:space="0" w:color="auto"/>
              <w:left w:val="nil"/>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sidRPr="00C76193">
              <w:rPr>
                <w:rFonts w:eastAsia="Batang"/>
                <w:b/>
                <w:bCs/>
                <w:color w:val="000000"/>
                <w:spacing w:val="0"/>
                <w:sz w:val="18"/>
                <w:szCs w:val="18"/>
              </w:rPr>
              <w:t>Costo</w:t>
            </w:r>
          </w:p>
        </w:tc>
        <w:tc>
          <w:tcPr>
            <w:tcW w:w="1265" w:type="dxa"/>
            <w:vMerge w:val="restart"/>
            <w:tcBorders>
              <w:top w:val="single" w:sz="4" w:space="0" w:color="auto"/>
              <w:left w:val="single" w:sz="4" w:space="0" w:color="auto"/>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proofErr w:type="spellStart"/>
            <w:r w:rsidRPr="00C76193">
              <w:rPr>
                <w:rFonts w:eastAsia="Batang"/>
                <w:b/>
                <w:bCs/>
                <w:color w:val="000000"/>
                <w:spacing w:val="0"/>
                <w:sz w:val="18"/>
                <w:szCs w:val="18"/>
              </w:rPr>
              <w:t>Funding</w:t>
            </w:r>
            <w:proofErr w:type="spellEnd"/>
          </w:p>
        </w:tc>
      </w:tr>
      <w:tr w:rsidR="007E36CD" w:rsidRPr="00C76193" w:rsidTr="007E36CD">
        <w:trPr>
          <w:trHeight w:val="300"/>
          <w:jc w:val="center"/>
        </w:trPr>
        <w:tc>
          <w:tcPr>
            <w:tcW w:w="1890" w:type="dxa"/>
            <w:vMerge/>
            <w:tcBorders>
              <w:top w:val="single" w:sz="4" w:space="0" w:color="auto"/>
              <w:left w:val="single" w:sz="4" w:space="0" w:color="auto"/>
              <w:bottom w:val="single" w:sz="4" w:space="0" w:color="auto"/>
              <w:right w:val="single" w:sz="4" w:space="0" w:color="auto"/>
            </w:tcBorders>
            <w:vAlign w:val="center"/>
          </w:tcPr>
          <w:p w:rsidR="007E36CD" w:rsidRPr="00C76193" w:rsidRDefault="007E36CD" w:rsidP="00C76193">
            <w:pPr>
              <w:rPr>
                <w:b/>
                <w:bCs/>
                <w:color w:val="000000"/>
                <w:spacing w:val="0"/>
                <w:sz w:val="18"/>
                <w:szCs w:val="18"/>
                <w:lang w:val="en-US"/>
              </w:rPr>
            </w:pPr>
          </w:p>
        </w:tc>
        <w:tc>
          <w:tcPr>
            <w:tcW w:w="359" w:type="dxa"/>
            <w:tcBorders>
              <w:top w:val="nil"/>
              <w:left w:val="nil"/>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sidRPr="00C76193">
              <w:rPr>
                <w:rFonts w:eastAsia="Batang"/>
                <w:b/>
                <w:bCs/>
                <w:color w:val="000000"/>
                <w:spacing w:val="0"/>
                <w:sz w:val="18"/>
                <w:szCs w:val="18"/>
              </w:rPr>
              <w:t>1</w:t>
            </w:r>
          </w:p>
        </w:tc>
        <w:tc>
          <w:tcPr>
            <w:tcW w:w="359" w:type="dxa"/>
            <w:tcBorders>
              <w:top w:val="nil"/>
              <w:left w:val="nil"/>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sidRPr="00C76193">
              <w:rPr>
                <w:rFonts w:eastAsia="Batang"/>
                <w:b/>
                <w:bCs/>
                <w:color w:val="000000"/>
                <w:spacing w:val="0"/>
                <w:sz w:val="18"/>
                <w:szCs w:val="18"/>
              </w:rPr>
              <w:t>2</w:t>
            </w:r>
          </w:p>
        </w:tc>
        <w:tc>
          <w:tcPr>
            <w:tcW w:w="359" w:type="dxa"/>
            <w:tcBorders>
              <w:top w:val="nil"/>
              <w:left w:val="nil"/>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sidRPr="00C76193">
              <w:rPr>
                <w:rFonts w:eastAsia="Batang"/>
                <w:b/>
                <w:bCs/>
                <w:color w:val="000000"/>
                <w:spacing w:val="0"/>
                <w:sz w:val="18"/>
                <w:szCs w:val="18"/>
              </w:rPr>
              <w:t>3</w:t>
            </w:r>
          </w:p>
        </w:tc>
        <w:tc>
          <w:tcPr>
            <w:tcW w:w="307" w:type="dxa"/>
            <w:tcBorders>
              <w:top w:val="nil"/>
              <w:left w:val="nil"/>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sidRPr="00C76193">
              <w:rPr>
                <w:rFonts w:eastAsia="Batang"/>
                <w:b/>
                <w:bCs/>
                <w:color w:val="000000"/>
                <w:spacing w:val="0"/>
                <w:sz w:val="18"/>
                <w:szCs w:val="18"/>
              </w:rPr>
              <w:t>4</w:t>
            </w:r>
          </w:p>
        </w:tc>
        <w:tc>
          <w:tcPr>
            <w:tcW w:w="357" w:type="dxa"/>
            <w:tcBorders>
              <w:top w:val="nil"/>
              <w:left w:val="nil"/>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sidRPr="00C76193">
              <w:rPr>
                <w:rFonts w:eastAsia="Batang"/>
                <w:b/>
                <w:bCs/>
                <w:color w:val="000000"/>
                <w:spacing w:val="0"/>
                <w:sz w:val="18"/>
                <w:szCs w:val="18"/>
              </w:rPr>
              <w:t>1</w:t>
            </w:r>
          </w:p>
        </w:tc>
        <w:tc>
          <w:tcPr>
            <w:tcW w:w="357" w:type="dxa"/>
            <w:tcBorders>
              <w:top w:val="nil"/>
              <w:left w:val="nil"/>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sidRPr="00C76193">
              <w:rPr>
                <w:rFonts w:eastAsia="Batang"/>
                <w:b/>
                <w:bCs/>
                <w:color w:val="000000"/>
                <w:spacing w:val="0"/>
                <w:sz w:val="18"/>
                <w:szCs w:val="18"/>
              </w:rPr>
              <w:t>2</w:t>
            </w:r>
          </w:p>
        </w:tc>
        <w:tc>
          <w:tcPr>
            <w:tcW w:w="357" w:type="dxa"/>
            <w:tcBorders>
              <w:top w:val="nil"/>
              <w:left w:val="nil"/>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sidRPr="00C76193">
              <w:rPr>
                <w:rFonts w:eastAsia="Batang"/>
                <w:b/>
                <w:bCs/>
                <w:color w:val="000000"/>
                <w:spacing w:val="0"/>
                <w:sz w:val="18"/>
                <w:szCs w:val="18"/>
              </w:rPr>
              <w:t>3</w:t>
            </w:r>
          </w:p>
        </w:tc>
        <w:tc>
          <w:tcPr>
            <w:tcW w:w="306" w:type="dxa"/>
            <w:tcBorders>
              <w:top w:val="nil"/>
              <w:left w:val="nil"/>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sidRPr="00C76193">
              <w:rPr>
                <w:rFonts w:eastAsia="Batang"/>
                <w:b/>
                <w:bCs/>
                <w:color w:val="000000"/>
                <w:spacing w:val="0"/>
                <w:sz w:val="18"/>
                <w:szCs w:val="18"/>
              </w:rPr>
              <w:t>4</w:t>
            </w:r>
          </w:p>
        </w:tc>
        <w:tc>
          <w:tcPr>
            <w:tcW w:w="358" w:type="dxa"/>
            <w:tcBorders>
              <w:top w:val="nil"/>
              <w:left w:val="nil"/>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sidRPr="00C76193">
              <w:rPr>
                <w:rFonts w:eastAsia="Batang"/>
                <w:b/>
                <w:bCs/>
                <w:color w:val="000000"/>
                <w:spacing w:val="0"/>
                <w:sz w:val="18"/>
                <w:szCs w:val="18"/>
              </w:rPr>
              <w:t>1</w:t>
            </w:r>
          </w:p>
        </w:tc>
        <w:tc>
          <w:tcPr>
            <w:tcW w:w="358" w:type="dxa"/>
            <w:tcBorders>
              <w:top w:val="nil"/>
              <w:left w:val="nil"/>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sidRPr="00C76193">
              <w:rPr>
                <w:rFonts w:eastAsia="Batang"/>
                <w:b/>
                <w:bCs/>
                <w:color w:val="000000"/>
                <w:spacing w:val="0"/>
                <w:sz w:val="18"/>
                <w:szCs w:val="18"/>
              </w:rPr>
              <w:t>2</w:t>
            </w:r>
          </w:p>
        </w:tc>
        <w:tc>
          <w:tcPr>
            <w:tcW w:w="358" w:type="dxa"/>
            <w:tcBorders>
              <w:top w:val="nil"/>
              <w:left w:val="nil"/>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sidRPr="00C76193">
              <w:rPr>
                <w:rFonts w:eastAsia="Batang"/>
                <w:b/>
                <w:bCs/>
                <w:color w:val="000000"/>
                <w:spacing w:val="0"/>
                <w:sz w:val="18"/>
                <w:szCs w:val="18"/>
              </w:rPr>
              <w:t>3</w:t>
            </w:r>
          </w:p>
        </w:tc>
        <w:tc>
          <w:tcPr>
            <w:tcW w:w="358" w:type="dxa"/>
            <w:tcBorders>
              <w:top w:val="nil"/>
              <w:left w:val="nil"/>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sidRPr="00C76193">
              <w:rPr>
                <w:rFonts w:eastAsia="Batang"/>
                <w:b/>
                <w:bCs/>
                <w:color w:val="000000"/>
                <w:spacing w:val="0"/>
                <w:sz w:val="18"/>
                <w:szCs w:val="18"/>
              </w:rPr>
              <w:t>4</w:t>
            </w:r>
          </w:p>
        </w:tc>
        <w:tc>
          <w:tcPr>
            <w:tcW w:w="358" w:type="dxa"/>
            <w:tcBorders>
              <w:top w:val="nil"/>
              <w:left w:val="nil"/>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sidRPr="00C76193">
              <w:rPr>
                <w:rFonts w:eastAsia="Batang"/>
                <w:b/>
                <w:bCs/>
                <w:color w:val="000000"/>
                <w:spacing w:val="0"/>
                <w:sz w:val="18"/>
                <w:szCs w:val="18"/>
              </w:rPr>
              <w:t>1</w:t>
            </w:r>
          </w:p>
        </w:tc>
        <w:tc>
          <w:tcPr>
            <w:tcW w:w="358" w:type="dxa"/>
            <w:tcBorders>
              <w:top w:val="nil"/>
              <w:left w:val="nil"/>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sidRPr="00C76193">
              <w:rPr>
                <w:rFonts w:eastAsia="Batang"/>
                <w:b/>
                <w:bCs/>
                <w:color w:val="000000"/>
                <w:spacing w:val="0"/>
                <w:sz w:val="18"/>
                <w:szCs w:val="18"/>
              </w:rPr>
              <w:t>2</w:t>
            </w:r>
          </w:p>
        </w:tc>
        <w:tc>
          <w:tcPr>
            <w:tcW w:w="358" w:type="dxa"/>
            <w:tcBorders>
              <w:top w:val="nil"/>
              <w:left w:val="nil"/>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sidRPr="00C76193">
              <w:rPr>
                <w:rFonts w:eastAsia="Batang"/>
                <w:b/>
                <w:bCs/>
                <w:color w:val="000000"/>
                <w:spacing w:val="0"/>
                <w:sz w:val="18"/>
                <w:szCs w:val="18"/>
              </w:rPr>
              <w:t>3</w:t>
            </w:r>
          </w:p>
        </w:tc>
        <w:tc>
          <w:tcPr>
            <w:tcW w:w="360" w:type="dxa"/>
            <w:tcBorders>
              <w:top w:val="nil"/>
              <w:left w:val="nil"/>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sidRPr="00C76193">
              <w:rPr>
                <w:rFonts w:eastAsia="Batang"/>
                <w:b/>
                <w:bCs/>
                <w:color w:val="000000"/>
                <w:spacing w:val="0"/>
                <w:sz w:val="18"/>
                <w:szCs w:val="18"/>
              </w:rPr>
              <w:t>4</w:t>
            </w:r>
          </w:p>
        </w:tc>
        <w:tc>
          <w:tcPr>
            <w:tcW w:w="1262" w:type="dxa"/>
            <w:vMerge/>
            <w:tcBorders>
              <w:top w:val="single" w:sz="4" w:space="0" w:color="auto"/>
              <w:left w:val="single" w:sz="4" w:space="0" w:color="auto"/>
              <w:bottom w:val="single" w:sz="4" w:space="0" w:color="auto"/>
              <w:right w:val="single" w:sz="4" w:space="0" w:color="auto"/>
            </w:tcBorders>
            <w:vAlign w:val="center"/>
          </w:tcPr>
          <w:p w:rsidR="007E36CD" w:rsidRPr="00C76193" w:rsidRDefault="007E36CD" w:rsidP="00C76193">
            <w:pPr>
              <w:rPr>
                <w:b/>
                <w:bCs/>
                <w:color w:val="000000"/>
                <w:spacing w:val="0"/>
                <w:sz w:val="18"/>
                <w:szCs w:val="18"/>
                <w:lang w:val="en-US"/>
              </w:rPr>
            </w:pPr>
          </w:p>
        </w:tc>
        <w:tc>
          <w:tcPr>
            <w:tcW w:w="1759" w:type="dxa"/>
            <w:tcBorders>
              <w:top w:val="nil"/>
              <w:left w:val="nil"/>
              <w:bottom w:val="single" w:sz="4" w:space="0" w:color="auto"/>
              <w:right w:val="single" w:sz="4" w:space="0" w:color="auto"/>
            </w:tcBorders>
            <w:vAlign w:val="center"/>
          </w:tcPr>
          <w:p w:rsidR="007E36CD" w:rsidRPr="00C76193" w:rsidRDefault="007E36CD" w:rsidP="00C76193">
            <w:pPr>
              <w:jc w:val="center"/>
              <w:rPr>
                <w:b/>
                <w:bCs/>
                <w:color w:val="000000"/>
                <w:spacing w:val="0"/>
                <w:sz w:val="18"/>
                <w:szCs w:val="18"/>
                <w:lang w:val="en-US"/>
              </w:rPr>
            </w:pPr>
            <w:r w:rsidRPr="00C76193">
              <w:rPr>
                <w:rFonts w:eastAsia="Batang"/>
                <w:b/>
                <w:bCs/>
                <w:color w:val="000000"/>
                <w:spacing w:val="0"/>
                <w:sz w:val="18"/>
                <w:szCs w:val="18"/>
              </w:rPr>
              <w:t>(</w:t>
            </w:r>
            <w:proofErr w:type="spellStart"/>
            <w:r w:rsidRPr="00C76193">
              <w:rPr>
                <w:rFonts w:eastAsia="Batang"/>
                <w:b/>
                <w:bCs/>
                <w:color w:val="000000"/>
                <w:spacing w:val="0"/>
                <w:sz w:val="18"/>
                <w:szCs w:val="18"/>
              </w:rPr>
              <w:t>Currency</w:t>
            </w:r>
            <w:proofErr w:type="spellEnd"/>
            <w:r w:rsidRPr="00C76193">
              <w:rPr>
                <w:rFonts w:eastAsia="Batang"/>
                <w:b/>
                <w:bCs/>
                <w:color w:val="000000"/>
                <w:spacing w:val="0"/>
                <w:sz w:val="18"/>
                <w:szCs w:val="18"/>
              </w:rPr>
              <w:t>)</w:t>
            </w:r>
          </w:p>
        </w:tc>
        <w:tc>
          <w:tcPr>
            <w:tcW w:w="1265" w:type="dxa"/>
            <w:vMerge/>
            <w:tcBorders>
              <w:top w:val="single" w:sz="4" w:space="0" w:color="auto"/>
              <w:left w:val="single" w:sz="4" w:space="0" w:color="auto"/>
              <w:bottom w:val="single" w:sz="4" w:space="0" w:color="auto"/>
              <w:right w:val="single" w:sz="4" w:space="0" w:color="auto"/>
            </w:tcBorders>
            <w:vAlign w:val="center"/>
          </w:tcPr>
          <w:p w:rsidR="007E36CD" w:rsidRPr="00C76193" w:rsidRDefault="007E36CD" w:rsidP="00C76193">
            <w:pPr>
              <w:rPr>
                <w:b/>
                <w:bCs/>
                <w:color w:val="000000"/>
                <w:spacing w:val="0"/>
                <w:sz w:val="18"/>
                <w:szCs w:val="18"/>
                <w:lang w:val="en-US"/>
              </w:rPr>
            </w:pPr>
          </w:p>
        </w:tc>
      </w:tr>
      <w:tr w:rsidR="007E36CD" w:rsidRPr="00C76193" w:rsidTr="007E36CD">
        <w:trPr>
          <w:trHeight w:val="480"/>
          <w:jc w:val="center"/>
        </w:trPr>
        <w:tc>
          <w:tcPr>
            <w:tcW w:w="1890" w:type="dxa"/>
            <w:tcBorders>
              <w:top w:val="nil"/>
              <w:left w:val="single" w:sz="4" w:space="0" w:color="auto"/>
              <w:bottom w:val="single" w:sz="4" w:space="0" w:color="auto"/>
              <w:right w:val="single" w:sz="4" w:space="0" w:color="auto"/>
            </w:tcBorders>
            <w:vAlign w:val="center"/>
          </w:tcPr>
          <w:p w:rsidR="007E36CD" w:rsidRPr="007E36CD" w:rsidRDefault="007E36CD" w:rsidP="00204B7B">
            <w:pPr>
              <w:rPr>
                <w:bCs/>
                <w:color w:val="000000"/>
                <w:spacing w:val="0"/>
                <w:sz w:val="18"/>
                <w:szCs w:val="18"/>
              </w:rPr>
            </w:pPr>
            <w:r w:rsidRPr="007E36CD">
              <w:rPr>
                <w:rFonts w:eastAsia="Batang"/>
                <w:bCs/>
                <w:color w:val="000000"/>
                <w:spacing w:val="0"/>
                <w:sz w:val="18"/>
                <w:szCs w:val="18"/>
              </w:rPr>
              <w:t>Medición de resultados y evaluación ex post</w:t>
            </w:r>
          </w:p>
        </w:tc>
        <w:tc>
          <w:tcPr>
            <w:tcW w:w="359" w:type="dxa"/>
            <w:tcBorders>
              <w:top w:val="nil"/>
              <w:left w:val="nil"/>
              <w:bottom w:val="single" w:sz="4" w:space="0" w:color="auto"/>
              <w:right w:val="single" w:sz="4" w:space="0" w:color="auto"/>
            </w:tcBorders>
            <w:shd w:val="clear" w:color="000000" w:fill="FFFFFF"/>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9" w:type="dxa"/>
            <w:tcBorders>
              <w:top w:val="nil"/>
              <w:left w:val="nil"/>
              <w:bottom w:val="single" w:sz="4" w:space="0" w:color="auto"/>
              <w:right w:val="single" w:sz="4" w:space="0" w:color="auto"/>
            </w:tcBorders>
            <w:shd w:val="clear" w:color="000000" w:fill="FFFFFF"/>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9" w:type="dxa"/>
            <w:tcBorders>
              <w:top w:val="nil"/>
              <w:left w:val="nil"/>
              <w:bottom w:val="single" w:sz="4" w:space="0" w:color="auto"/>
              <w:right w:val="single" w:sz="4" w:space="0" w:color="auto"/>
            </w:tcBorders>
            <w:shd w:val="clear" w:color="000000" w:fill="FFFFFF"/>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07" w:type="dxa"/>
            <w:tcBorders>
              <w:top w:val="nil"/>
              <w:left w:val="nil"/>
              <w:bottom w:val="single" w:sz="4" w:space="0" w:color="auto"/>
              <w:right w:val="single" w:sz="4" w:space="0" w:color="auto"/>
            </w:tcBorders>
            <w:shd w:val="clear" w:color="000000" w:fill="FFFFFF"/>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7" w:type="dxa"/>
            <w:tcBorders>
              <w:top w:val="nil"/>
              <w:left w:val="nil"/>
              <w:bottom w:val="single" w:sz="4" w:space="0" w:color="auto"/>
              <w:right w:val="single" w:sz="4" w:space="0" w:color="auto"/>
            </w:tcBorders>
            <w:shd w:val="clear" w:color="000000" w:fill="FFFFFF"/>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7"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7"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06"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6A6A6" w:themeFill="background1" w:themeFillShade="A6"/>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60" w:type="dxa"/>
            <w:tcBorders>
              <w:top w:val="nil"/>
              <w:left w:val="nil"/>
              <w:bottom w:val="single" w:sz="4" w:space="0" w:color="auto"/>
              <w:right w:val="single" w:sz="4" w:space="0" w:color="auto"/>
            </w:tcBorders>
            <w:shd w:val="clear" w:color="auto" w:fill="auto"/>
            <w:noWrap/>
            <w:vAlign w:val="bottom"/>
          </w:tcPr>
          <w:p w:rsidR="007E36CD" w:rsidRPr="00D273A1" w:rsidRDefault="007E36CD" w:rsidP="00C76193">
            <w:pPr>
              <w:jc w:val="center"/>
              <w:rPr>
                <w:rFonts w:ascii="Calibri" w:hAnsi="Calibri" w:cs="Calibri"/>
                <w:color w:val="000000"/>
                <w:spacing w:val="0"/>
                <w:szCs w:val="22"/>
              </w:rPr>
            </w:pPr>
            <w:r w:rsidRPr="00D273A1">
              <w:rPr>
                <w:rFonts w:ascii="Calibri" w:hAnsi="Calibri" w:cs="Calibri"/>
                <w:color w:val="000000"/>
                <w:spacing w:val="0"/>
                <w:sz w:val="22"/>
                <w:szCs w:val="22"/>
              </w:rPr>
              <w:t> </w:t>
            </w:r>
          </w:p>
        </w:tc>
        <w:tc>
          <w:tcPr>
            <w:tcW w:w="1262" w:type="dxa"/>
            <w:tcBorders>
              <w:top w:val="nil"/>
              <w:left w:val="nil"/>
              <w:bottom w:val="single" w:sz="4" w:space="0" w:color="auto"/>
              <w:right w:val="single" w:sz="4" w:space="0" w:color="auto"/>
            </w:tcBorders>
            <w:vAlign w:val="center"/>
          </w:tcPr>
          <w:p w:rsidR="007E36CD" w:rsidRPr="00C76193" w:rsidRDefault="007E36CD" w:rsidP="00C76193">
            <w:pPr>
              <w:rPr>
                <w:color w:val="000000"/>
                <w:spacing w:val="0"/>
                <w:sz w:val="16"/>
                <w:szCs w:val="16"/>
                <w:lang w:val="en-US"/>
              </w:rPr>
            </w:pPr>
            <w:r>
              <w:rPr>
                <w:rFonts w:eastAsia="Batang"/>
                <w:color w:val="000000"/>
                <w:spacing w:val="0"/>
                <w:sz w:val="16"/>
                <w:szCs w:val="16"/>
              </w:rPr>
              <w:t>ABC</w:t>
            </w:r>
          </w:p>
        </w:tc>
        <w:tc>
          <w:tcPr>
            <w:tcW w:w="1759" w:type="dxa"/>
            <w:tcBorders>
              <w:top w:val="nil"/>
              <w:left w:val="nil"/>
              <w:bottom w:val="single" w:sz="4" w:space="0" w:color="auto"/>
              <w:right w:val="single" w:sz="4" w:space="0" w:color="auto"/>
            </w:tcBorders>
            <w:vAlign w:val="center"/>
          </w:tcPr>
          <w:p w:rsidR="007E36CD" w:rsidRPr="00C76193" w:rsidRDefault="007E36CD" w:rsidP="007E36CD">
            <w:pPr>
              <w:rPr>
                <w:color w:val="000000"/>
                <w:spacing w:val="0"/>
                <w:sz w:val="16"/>
                <w:szCs w:val="16"/>
                <w:lang w:val="en-US"/>
              </w:rPr>
            </w:pPr>
            <w:r w:rsidRPr="00C76193">
              <w:rPr>
                <w:color w:val="000000"/>
                <w:spacing w:val="0"/>
                <w:sz w:val="16"/>
                <w:szCs w:val="16"/>
              </w:rPr>
              <w:t xml:space="preserve">USD $ </w:t>
            </w:r>
            <w:r>
              <w:rPr>
                <w:color w:val="000000"/>
                <w:spacing w:val="0"/>
                <w:sz w:val="16"/>
                <w:szCs w:val="16"/>
              </w:rPr>
              <w:t>60</w:t>
            </w:r>
            <w:r w:rsidRPr="00C76193">
              <w:rPr>
                <w:color w:val="000000"/>
                <w:spacing w:val="0"/>
                <w:sz w:val="16"/>
                <w:szCs w:val="16"/>
              </w:rPr>
              <w:t>.000</w:t>
            </w:r>
          </w:p>
        </w:tc>
        <w:tc>
          <w:tcPr>
            <w:tcW w:w="1265" w:type="dxa"/>
            <w:tcBorders>
              <w:top w:val="nil"/>
              <w:left w:val="nil"/>
              <w:bottom w:val="single" w:sz="4" w:space="0" w:color="auto"/>
              <w:right w:val="single" w:sz="4" w:space="0" w:color="auto"/>
            </w:tcBorders>
            <w:vAlign w:val="center"/>
          </w:tcPr>
          <w:p w:rsidR="007E36CD" w:rsidRPr="007E36CD" w:rsidRDefault="007E36CD" w:rsidP="007E36CD">
            <w:pPr>
              <w:rPr>
                <w:color w:val="000000"/>
                <w:spacing w:val="0"/>
                <w:sz w:val="16"/>
                <w:szCs w:val="16"/>
                <w:lang w:val="es-BO"/>
              </w:rPr>
            </w:pPr>
            <w:r>
              <w:rPr>
                <w:color w:val="000000"/>
                <w:spacing w:val="0"/>
                <w:sz w:val="16"/>
                <w:szCs w:val="16"/>
              </w:rPr>
              <w:t>Componente 2</w:t>
            </w:r>
            <w:r w:rsidRPr="00C76193">
              <w:rPr>
                <w:color w:val="000000"/>
                <w:spacing w:val="0"/>
                <w:sz w:val="16"/>
                <w:szCs w:val="16"/>
              </w:rPr>
              <w:t xml:space="preserve"> (Administración</w:t>
            </w:r>
            <w:r>
              <w:rPr>
                <w:color w:val="000000"/>
                <w:spacing w:val="0"/>
                <w:sz w:val="16"/>
                <w:szCs w:val="16"/>
              </w:rPr>
              <w:t xml:space="preserve"> y Supervisión</w:t>
            </w:r>
            <w:r w:rsidRPr="00C76193">
              <w:rPr>
                <w:color w:val="000000"/>
                <w:spacing w:val="0"/>
                <w:sz w:val="16"/>
                <w:szCs w:val="16"/>
              </w:rPr>
              <w:t>)</w:t>
            </w:r>
          </w:p>
        </w:tc>
      </w:tr>
      <w:tr w:rsidR="007E36CD" w:rsidRPr="00C76193" w:rsidTr="007E36CD">
        <w:trPr>
          <w:trHeight w:val="720"/>
          <w:jc w:val="center"/>
        </w:trPr>
        <w:tc>
          <w:tcPr>
            <w:tcW w:w="1890" w:type="dxa"/>
            <w:tcBorders>
              <w:top w:val="nil"/>
              <w:left w:val="single" w:sz="4" w:space="0" w:color="auto"/>
              <w:bottom w:val="single" w:sz="4" w:space="0" w:color="auto"/>
              <w:right w:val="single" w:sz="4" w:space="0" w:color="auto"/>
            </w:tcBorders>
            <w:vAlign w:val="center"/>
          </w:tcPr>
          <w:p w:rsidR="007E36CD" w:rsidRPr="007E36CD" w:rsidRDefault="007E36CD" w:rsidP="00204B7B">
            <w:pPr>
              <w:rPr>
                <w:bCs/>
                <w:color w:val="000000"/>
                <w:spacing w:val="0"/>
                <w:sz w:val="18"/>
                <w:szCs w:val="18"/>
              </w:rPr>
            </w:pPr>
            <w:r w:rsidRPr="007E36CD">
              <w:rPr>
                <w:rFonts w:eastAsia="Batang"/>
                <w:bCs/>
                <w:color w:val="000000"/>
                <w:spacing w:val="0"/>
                <w:sz w:val="18"/>
                <w:szCs w:val="18"/>
              </w:rPr>
              <w:t>Elaboración y Presentación del Evaluación Intermedia</w:t>
            </w:r>
            <w:r>
              <w:rPr>
                <w:rFonts w:eastAsia="Batang"/>
                <w:bCs/>
                <w:color w:val="000000"/>
                <w:spacing w:val="0"/>
                <w:sz w:val="18"/>
                <w:szCs w:val="18"/>
              </w:rPr>
              <w:t xml:space="preserve"> del Préstamo</w:t>
            </w:r>
          </w:p>
        </w:tc>
        <w:tc>
          <w:tcPr>
            <w:tcW w:w="359" w:type="dxa"/>
            <w:tcBorders>
              <w:top w:val="nil"/>
              <w:left w:val="nil"/>
              <w:bottom w:val="single" w:sz="4" w:space="0" w:color="auto"/>
              <w:right w:val="single" w:sz="4" w:space="0" w:color="auto"/>
            </w:tcBorders>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9" w:type="dxa"/>
            <w:tcBorders>
              <w:top w:val="nil"/>
              <w:left w:val="nil"/>
              <w:bottom w:val="single" w:sz="4" w:space="0" w:color="auto"/>
              <w:right w:val="single" w:sz="4" w:space="0" w:color="auto"/>
            </w:tcBorders>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9" w:type="dxa"/>
            <w:tcBorders>
              <w:top w:val="nil"/>
              <w:left w:val="nil"/>
              <w:bottom w:val="single" w:sz="4" w:space="0" w:color="auto"/>
              <w:right w:val="single" w:sz="4" w:space="0" w:color="auto"/>
            </w:tcBorders>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07" w:type="dxa"/>
            <w:tcBorders>
              <w:top w:val="nil"/>
              <w:left w:val="nil"/>
              <w:bottom w:val="single" w:sz="4" w:space="0" w:color="auto"/>
              <w:right w:val="single" w:sz="4" w:space="0" w:color="auto"/>
            </w:tcBorders>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7" w:type="dxa"/>
            <w:tcBorders>
              <w:top w:val="nil"/>
              <w:left w:val="nil"/>
              <w:bottom w:val="single" w:sz="4" w:space="0" w:color="auto"/>
              <w:right w:val="single" w:sz="4" w:space="0" w:color="auto"/>
            </w:tcBorders>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7"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7" w:type="dxa"/>
            <w:tcBorders>
              <w:top w:val="nil"/>
              <w:left w:val="nil"/>
              <w:bottom w:val="single" w:sz="4" w:space="0" w:color="auto"/>
              <w:right w:val="single" w:sz="4" w:space="0" w:color="auto"/>
            </w:tcBorders>
            <w:shd w:val="clear" w:color="auto" w:fill="A6A6A6" w:themeFill="background1" w:themeFillShade="A6"/>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06" w:type="dxa"/>
            <w:tcBorders>
              <w:top w:val="nil"/>
              <w:left w:val="nil"/>
              <w:bottom w:val="single" w:sz="4" w:space="0" w:color="auto"/>
              <w:right w:val="single" w:sz="4" w:space="0" w:color="auto"/>
            </w:tcBorders>
            <w:shd w:val="clear" w:color="auto" w:fill="auto"/>
            <w:noWrap/>
            <w:vAlign w:val="bottom"/>
          </w:tcPr>
          <w:p w:rsidR="007E36CD" w:rsidRPr="00D273A1" w:rsidRDefault="007E36CD" w:rsidP="00C76193">
            <w:pPr>
              <w:jc w:val="center"/>
              <w:rPr>
                <w:rFonts w:ascii="Calibri" w:hAnsi="Calibri" w:cs="Calibri"/>
                <w:color w:val="000000"/>
                <w:spacing w:val="0"/>
                <w:szCs w:val="22"/>
              </w:rPr>
            </w:pPr>
            <w:r w:rsidRPr="00D273A1">
              <w:rPr>
                <w:rFonts w:ascii="Calibri" w:hAnsi="Calibri" w:cs="Calibri"/>
                <w:color w:val="000000"/>
                <w:spacing w:val="0"/>
                <w:sz w:val="22"/>
                <w:szCs w:val="22"/>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60"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1262" w:type="dxa"/>
            <w:tcBorders>
              <w:top w:val="nil"/>
              <w:left w:val="nil"/>
              <w:bottom w:val="single" w:sz="4" w:space="0" w:color="auto"/>
              <w:right w:val="single" w:sz="4" w:space="0" w:color="auto"/>
            </w:tcBorders>
            <w:vAlign w:val="center"/>
          </w:tcPr>
          <w:p w:rsidR="007E36CD" w:rsidRPr="00C76193" w:rsidRDefault="007E36CD" w:rsidP="00C76193">
            <w:pPr>
              <w:rPr>
                <w:color w:val="000000"/>
                <w:spacing w:val="0"/>
                <w:sz w:val="18"/>
                <w:szCs w:val="18"/>
                <w:lang w:val="en-US"/>
              </w:rPr>
            </w:pPr>
            <w:r w:rsidRPr="00C76193">
              <w:rPr>
                <w:rFonts w:eastAsia="Batang"/>
                <w:color w:val="000000"/>
                <w:spacing w:val="0"/>
                <w:sz w:val="18"/>
                <w:szCs w:val="18"/>
              </w:rPr>
              <w:t>ABC</w:t>
            </w:r>
          </w:p>
        </w:tc>
        <w:tc>
          <w:tcPr>
            <w:tcW w:w="1759" w:type="dxa"/>
            <w:tcBorders>
              <w:top w:val="nil"/>
              <w:left w:val="nil"/>
              <w:bottom w:val="single" w:sz="4" w:space="0" w:color="auto"/>
              <w:right w:val="single" w:sz="4" w:space="0" w:color="auto"/>
            </w:tcBorders>
            <w:vAlign w:val="center"/>
          </w:tcPr>
          <w:p w:rsidR="007E36CD" w:rsidRPr="00D273A1" w:rsidRDefault="007E36CD" w:rsidP="007E36CD">
            <w:pPr>
              <w:jc w:val="center"/>
              <w:rPr>
                <w:color w:val="000000"/>
                <w:spacing w:val="0"/>
                <w:sz w:val="16"/>
                <w:szCs w:val="16"/>
              </w:rPr>
            </w:pPr>
            <w:r>
              <w:rPr>
                <w:color w:val="000000"/>
                <w:spacing w:val="0"/>
                <w:sz w:val="16"/>
                <w:szCs w:val="16"/>
                <w:lang w:val="es-ES"/>
              </w:rPr>
              <w:t>2</w:t>
            </w:r>
            <w:r w:rsidRPr="00C76193">
              <w:rPr>
                <w:color w:val="000000"/>
                <w:spacing w:val="0"/>
                <w:sz w:val="16"/>
                <w:szCs w:val="16"/>
                <w:lang w:val="es-ES"/>
              </w:rPr>
              <w:t>5 días x 2 personas  US$300=US$</w:t>
            </w:r>
            <w:r>
              <w:rPr>
                <w:color w:val="000000"/>
                <w:spacing w:val="0"/>
                <w:sz w:val="16"/>
                <w:szCs w:val="16"/>
                <w:lang w:val="es-ES"/>
              </w:rPr>
              <w:t>15.000</w:t>
            </w:r>
          </w:p>
        </w:tc>
        <w:tc>
          <w:tcPr>
            <w:tcW w:w="1265" w:type="dxa"/>
            <w:tcBorders>
              <w:top w:val="nil"/>
              <w:left w:val="nil"/>
              <w:bottom w:val="single" w:sz="4" w:space="0" w:color="auto"/>
              <w:right w:val="single" w:sz="4" w:space="0" w:color="auto"/>
            </w:tcBorders>
          </w:tcPr>
          <w:p w:rsidR="007E36CD" w:rsidRDefault="007E36CD">
            <w:r w:rsidRPr="001563AA">
              <w:rPr>
                <w:color w:val="000000"/>
                <w:spacing w:val="0"/>
                <w:sz w:val="16"/>
                <w:szCs w:val="16"/>
              </w:rPr>
              <w:t>Componente 2 (Administración y Supervisión)</w:t>
            </w:r>
          </w:p>
        </w:tc>
      </w:tr>
      <w:tr w:rsidR="007E36CD" w:rsidRPr="00C76193" w:rsidTr="007E36CD">
        <w:trPr>
          <w:trHeight w:val="720"/>
          <w:jc w:val="center"/>
        </w:trPr>
        <w:tc>
          <w:tcPr>
            <w:tcW w:w="1890" w:type="dxa"/>
            <w:tcBorders>
              <w:top w:val="nil"/>
              <w:left w:val="single" w:sz="4" w:space="0" w:color="auto"/>
              <w:bottom w:val="single" w:sz="4" w:space="0" w:color="auto"/>
              <w:right w:val="single" w:sz="4" w:space="0" w:color="auto"/>
            </w:tcBorders>
            <w:vAlign w:val="center"/>
          </w:tcPr>
          <w:p w:rsidR="007E36CD" w:rsidRPr="007E36CD" w:rsidRDefault="007E36CD" w:rsidP="00204B7B">
            <w:pPr>
              <w:rPr>
                <w:bCs/>
                <w:color w:val="000000"/>
                <w:spacing w:val="0"/>
                <w:sz w:val="18"/>
                <w:szCs w:val="18"/>
              </w:rPr>
            </w:pPr>
            <w:r w:rsidRPr="007E36CD">
              <w:rPr>
                <w:rFonts w:eastAsia="Batang"/>
                <w:bCs/>
                <w:color w:val="000000"/>
                <w:spacing w:val="0"/>
                <w:sz w:val="18"/>
                <w:szCs w:val="18"/>
              </w:rPr>
              <w:t>Elaboración y Presentación del Informe Final</w:t>
            </w:r>
          </w:p>
        </w:tc>
        <w:tc>
          <w:tcPr>
            <w:tcW w:w="359" w:type="dxa"/>
            <w:tcBorders>
              <w:top w:val="nil"/>
              <w:left w:val="nil"/>
              <w:bottom w:val="single" w:sz="4" w:space="0" w:color="auto"/>
              <w:right w:val="single" w:sz="4" w:space="0" w:color="auto"/>
            </w:tcBorders>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9" w:type="dxa"/>
            <w:tcBorders>
              <w:top w:val="nil"/>
              <w:left w:val="nil"/>
              <w:bottom w:val="single" w:sz="4" w:space="0" w:color="auto"/>
              <w:right w:val="single" w:sz="4" w:space="0" w:color="auto"/>
            </w:tcBorders>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9" w:type="dxa"/>
            <w:tcBorders>
              <w:top w:val="nil"/>
              <w:left w:val="nil"/>
              <w:bottom w:val="single" w:sz="4" w:space="0" w:color="auto"/>
              <w:right w:val="single" w:sz="4" w:space="0" w:color="auto"/>
            </w:tcBorders>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07" w:type="dxa"/>
            <w:tcBorders>
              <w:top w:val="nil"/>
              <w:left w:val="nil"/>
              <w:bottom w:val="single" w:sz="4" w:space="0" w:color="auto"/>
              <w:right w:val="single" w:sz="4" w:space="0" w:color="auto"/>
            </w:tcBorders>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7" w:type="dxa"/>
            <w:tcBorders>
              <w:top w:val="nil"/>
              <w:left w:val="nil"/>
              <w:bottom w:val="single" w:sz="4" w:space="0" w:color="auto"/>
              <w:right w:val="single" w:sz="4" w:space="0" w:color="auto"/>
            </w:tcBorders>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7"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7"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06"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60" w:type="dxa"/>
            <w:tcBorders>
              <w:top w:val="nil"/>
              <w:left w:val="nil"/>
              <w:bottom w:val="single" w:sz="4" w:space="0" w:color="auto"/>
              <w:right w:val="single" w:sz="4" w:space="0" w:color="auto"/>
            </w:tcBorders>
            <w:shd w:val="clear" w:color="auto" w:fill="A6A6A6" w:themeFill="background1" w:themeFillShade="A6"/>
            <w:noWrap/>
            <w:vAlign w:val="bottom"/>
          </w:tcPr>
          <w:p w:rsidR="007E36CD" w:rsidRPr="00D273A1" w:rsidRDefault="007E36CD" w:rsidP="00C76193">
            <w:pPr>
              <w:jc w:val="center"/>
              <w:rPr>
                <w:rFonts w:ascii="Calibri" w:hAnsi="Calibri" w:cs="Calibri"/>
                <w:color w:val="000000"/>
                <w:spacing w:val="0"/>
                <w:szCs w:val="22"/>
              </w:rPr>
            </w:pPr>
            <w:r w:rsidRPr="00D273A1">
              <w:rPr>
                <w:rFonts w:ascii="Calibri" w:hAnsi="Calibri" w:cs="Calibri"/>
                <w:color w:val="000000"/>
                <w:spacing w:val="0"/>
                <w:sz w:val="22"/>
                <w:szCs w:val="22"/>
              </w:rPr>
              <w:t> </w:t>
            </w:r>
          </w:p>
        </w:tc>
        <w:tc>
          <w:tcPr>
            <w:tcW w:w="1262" w:type="dxa"/>
            <w:tcBorders>
              <w:top w:val="nil"/>
              <w:left w:val="nil"/>
              <w:bottom w:val="single" w:sz="4" w:space="0" w:color="auto"/>
              <w:right w:val="single" w:sz="4" w:space="0" w:color="auto"/>
            </w:tcBorders>
            <w:vAlign w:val="center"/>
          </w:tcPr>
          <w:p w:rsidR="007E36CD" w:rsidRPr="00C76193" w:rsidRDefault="007E36CD" w:rsidP="00C76193">
            <w:pPr>
              <w:rPr>
                <w:color w:val="000000"/>
                <w:spacing w:val="0"/>
                <w:sz w:val="18"/>
                <w:szCs w:val="18"/>
                <w:lang w:val="en-US"/>
              </w:rPr>
            </w:pPr>
            <w:r w:rsidRPr="00C76193">
              <w:rPr>
                <w:rFonts w:eastAsia="Batang"/>
                <w:color w:val="000000"/>
                <w:spacing w:val="0"/>
                <w:sz w:val="18"/>
                <w:szCs w:val="18"/>
              </w:rPr>
              <w:t>ABC</w:t>
            </w:r>
          </w:p>
        </w:tc>
        <w:tc>
          <w:tcPr>
            <w:tcW w:w="1759" w:type="dxa"/>
            <w:tcBorders>
              <w:top w:val="nil"/>
              <w:left w:val="nil"/>
              <w:bottom w:val="single" w:sz="4" w:space="0" w:color="auto"/>
              <w:right w:val="single" w:sz="4" w:space="0" w:color="auto"/>
            </w:tcBorders>
            <w:vAlign w:val="center"/>
          </w:tcPr>
          <w:p w:rsidR="007E36CD" w:rsidRPr="00D273A1" w:rsidRDefault="007E36CD" w:rsidP="007E36CD">
            <w:pPr>
              <w:jc w:val="center"/>
              <w:rPr>
                <w:color w:val="000000"/>
                <w:spacing w:val="0"/>
                <w:sz w:val="16"/>
                <w:szCs w:val="16"/>
              </w:rPr>
            </w:pPr>
            <w:r w:rsidRPr="00C76193">
              <w:rPr>
                <w:color w:val="000000"/>
                <w:spacing w:val="0"/>
                <w:sz w:val="16"/>
                <w:szCs w:val="16"/>
                <w:lang w:val="es-ES"/>
              </w:rPr>
              <w:t>1</w:t>
            </w:r>
            <w:r>
              <w:rPr>
                <w:color w:val="000000"/>
                <w:spacing w:val="0"/>
                <w:sz w:val="16"/>
                <w:szCs w:val="16"/>
                <w:lang w:val="es-ES"/>
              </w:rPr>
              <w:t xml:space="preserve">5 días </w:t>
            </w:r>
            <w:r w:rsidRPr="00C76193">
              <w:rPr>
                <w:color w:val="000000"/>
                <w:spacing w:val="0"/>
                <w:sz w:val="16"/>
                <w:szCs w:val="16"/>
                <w:lang w:val="es-ES"/>
              </w:rPr>
              <w:t xml:space="preserve">x 2 personas  US$300=US$ </w:t>
            </w:r>
            <w:r>
              <w:rPr>
                <w:color w:val="000000"/>
                <w:spacing w:val="0"/>
                <w:sz w:val="16"/>
                <w:szCs w:val="16"/>
                <w:lang w:val="es-ES"/>
              </w:rPr>
              <w:t>9.000</w:t>
            </w:r>
          </w:p>
        </w:tc>
        <w:tc>
          <w:tcPr>
            <w:tcW w:w="1265" w:type="dxa"/>
            <w:tcBorders>
              <w:top w:val="nil"/>
              <w:left w:val="nil"/>
              <w:bottom w:val="single" w:sz="4" w:space="0" w:color="auto"/>
              <w:right w:val="single" w:sz="4" w:space="0" w:color="auto"/>
            </w:tcBorders>
          </w:tcPr>
          <w:p w:rsidR="007E36CD" w:rsidRDefault="007E36CD">
            <w:r w:rsidRPr="001563AA">
              <w:rPr>
                <w:color w:val="000000"/>
                <w:spacing w:val="0"/>
                <w:sz w:val="16"/>
                <w:szCs w:val="16"/>
              </w:rPr>
              <w:t>Componente 2 (Administración y Supervisión)</w:t>
            </w:r>
          </w:p>
        </w:tc>
      </w:tr>
      <w:tr w:rsidR="007E36CD" w:rsidRPr="00C76193" w:rsidTr="007E36CD">
        <w:trPr>
          <w:trHeight w:val="480"/>
          <w:jc w:val="center"/>
        </w:trPr>
        <w:tc>
          <w:tcPr>
            <w:tcW w:w="1890" w:type="dxa"/>
            <w:tcBorders>
              <w:top w:val="nil"/>
              <w:left w:val="single" w:sz="4" w:space="0" w:color="auto"/>
              <w:bottom w:val="single" w:sz="4" w:space="0" w:color="auto"/>
              <w:right w:val="single" w:sz="4" w:space="0" w:color="auto"/>
            </w:tcBorders>
            <w:vAlign w:val="center"/>
          </w:tcPr>
          <w:p w:rsidR="007E36CD" w:rsidRPr="007E36CD" w:rsidRDefault="007E36CD" w:rsidP="00204B7B">
            <w:pPr>
              <w:rPr>
                <w:bCs/>
                <w:color w:val="000000"/>
                <w:spacing w:val="0"/>
                <w:sz w:val="18"/>
                <w:szCs w:val="18"/>
              </w:rPr>
            </w:pPr>
            <w:r w:rsidRPr="007E36CD">
              <w:rPr>
                <w:rFonts w:eastAsia="Batang"/>
                <w:bCs/>
                <w:color w:val="000000"/>
                <w:spacing w:val="0"/>
                <w:sz w:val="18"/>
                <w:szCs w:val="18"/>
              </w:rPr>
              <w:t>Analizar y aprobar informes y evaluaciones</w:t>
            </w:r>
          </w:p>
        </w:tc>
        <w:tc>
          <w:tcPr>
            <w:tcW w:w="359" w:type="dxa"/>
            <w:tcBorders>
              <w:top w:val="nil"/>
              <w:left w:val="nil"/>
              <w:bottom w:val="single" w:sz="4" w:space="0" w:color="auto"/>
              <w:right w:val="single" w:sz="4" w:space="0" w:color="auto"/>
            </w:tcBorders>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9" w:type="dxa"/>
            <w:tcBorders>
              <w:top w:val="nil"/>
              <w:left w:val="nil"/>
              <w:bottom w:val="single" w:sz="4" w:space="0" w:color="auto"/>
              <w:right w:val="single" w:sz="4" w:space="0" w:color="auto"/>
            </w:tcBorders>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9" w:type="dxa"/>
            <w:tcBorders>
              <w:top w:val="nil"/>
              <w:left w:val="nil"/>
              <w:bottom w:val="single" w:sz="4" w:space="0" w:color="auto"/>
              <w:right w:val="single" w:sz="4" w:space="0" w:color="auto"/>
            </w:tcBorders>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07" w:type="dxa"/>
            <w:tcBorders>
              <w:top w:val="nil"/>
              <w:left w:val="nil"/>
              <w:bottom w:val="single" w:sz="4" w:space="0" w:color="auto"/>
              <w:right w:val="single" w:sz="4" w:space="0" w:color="auto"/>
            </w:tcBorders>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7" w:type="dxa"/>
            <w:tcBorders>
              <w:top w:val="nil"/>
              <w:left w:val="nil"/>
              <w:bottom w:val="single" w:sz="4" w:space="0" w:color="auto"/>
              <w:right w:val="single" w:sz="4" w:space="0" w:color="auto"/>
            </w:tcBorders>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7"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7"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06" w:type="dxa"/>
            <w:tcBorders>
              <w:top w:val="nil"/>
              <w:left w:val="nil"/>
              <w:bottom w:val="single" w:sz="4" w:space="0" w:color="auto"/>
              <w:right w:val="single" w:sz="4" w:space="0" w:color="auto"/>
            </w:tcBorders>
            <w:shd w:val="clear" w:color="auto" w:fill="A6A6A6" w:themeFill="background1" w:themeFillShade="A6"/>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auto" w:fill="auto"/>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60" w:type="dxa"/>
            <w:tcBorders>
              <w:top w:val="nil"/>
              <w:left w:val="nil"/>
              <w:bottom w:val="single" w:sz="4" w:space="0" w:color="auto"/>
              <w:right w:val="single" w:sz="4" w:space="0" w:color="auto"/>
            </w:tcBorders>
            <w:shd w:val="clear" w:color="auto" w:fill="A6A6A6" w:themeFill="background1" w:themeFillShade="A6"/>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1262" w:type="dxa"/>
            <w:tcBorders>
              <w:top w:val="nil"/>
              <w:left w:val="nil"/>
              <w:bottom w:val="single" w:sz="4" w:space="0" w:color="auto"/>
              <w:right w:val="single" w:sz="4" w:space="0" w:color="auto"/>
            </w:tcBorders>
            <w:vAlign w:val="center"/>
          </w:tcPr>
          <w:p w:rsidR="007E36CD" w:rsidRPr="00C76193" w:rsidRDefault="007E36CD" w:rsidP="00C76193">
            <w:pPr>
              <w:rPr>
                <w:color w:val="000000"/>
                <w:spacing w:val="0"/>
                <w:sz w:val="16"/>
                <w:szCs w:val="16"/>
                <w:lang w:val="en-US"/>
              </w:rPr>
            </w:pPr>
            <w:r w:rsidRPr="00C76193">
              <w:rPr>
                <w:rFonts w:eastAsia="Batang"/>
                <w:color w:val="000000"/>
                <w:spacing w:val="0"/>
                <w:sz w:val="16"/>
                <w:szCs w:val="16"/>
              </w:rPr>
              <w:t>BID</w:t>
            </w:r>
          </w:p>
        </w:tc>
        <w:tc>
          <w:tcPr>
            <w:tcW w:w="1759" w:type="dxa"/>
            <w:tcBorders>
              <w:top w:val="nil"/>
              <w:left w:val="nil"/>
              <w:bottom w:val="single" w:sz="4" w:space="0" w:color="auto"/>
              <w:right w:val="single" w:sz="4" w:space="0" w:color="auto"/>
            </w:tcBorders>
            <w:vAlign w:val="center"/>
          </w:tcPr>
          <w:p w:rsidR="007E36CD" w:rsidRPr="00C76193" w:rsidRDefault="007E36CD" w:rsidP="00C76193">
            <w:pPr>
              <w:rPr>
                <w:color w:val="000000"/>
                <w:spacing w:val="0"/>
                <w:sz w:val="16"/>
                <w:szCs w:val="16"/>
                <w:lang w:val="en-US"/>
              </w:rPr>
            </w:pPr>
            <w:r w:rsidRPr="00C76193">
              <w:rPr>
                <w:rFonts w:eastAsia="Batang"/>
                <w:color w:val="000000"/>
                <w:spacing w:val="0"/>
                <w:sz w:val="16"/>
                <w:szCs w:val="16"/>
              </w:rPr>
              <w:t>30 días x 1 persona US$600=US$ 18.000</w:t>
            </w:r>
          </w:p>
        </w:tc>
        <w:tc>
          <w:tcPr>
            <w:tcW w:w="1265" w:type="dxa"/>
            <w:tcBorders>
              <w:top w:val="nil"/>
              <w:left w:val="nil"/>
              <w:bottom w:val="single" w:sz="4" w:space="0" w:color="auto"/>
              <w:right w:val="single" w:sz="4" w:space="0" w:color="auto"/>
            </w:tcBorders>
            <w:vAlign w:val="center"/>
          </w:tcPr>
          <w:p w:rsidR="007E36CD" w:rsidRPr="00C76193" w:rsidRDefault="007E36CD" w:rsidP="00C76193">
            <w:pPr>
              <w:rPr>
                <w:color w:val="000000"/>
                <w:spacing w:val="0"/>
                <w:sz w:val="16"/>
                <w:szCs w:val="16"/>
                <w:lang w:val="en-US"/>
              </w:rPr>
            </w:pPr>
            <w:r w:rsidRPr="00C76193">
              <w:rPr>
                <w:color w:val="000000"/>
                <w:spacing w:val="0"/>
                <w:sz w:val="16"/>
                <w:szCs w:val="16"/>
                <w:lang w:val="es-ES"/>
              </w:rPr>
              <w:t>BID</w:t>
            </w:r>
          </w:p>
        </w:tc>
      </w:tr>
      <w:tr w:rsidR="007E36CD" w:rsidRPr="00C76193" w:rsidTr="007E36CD">
        <w:trPr>
          <w:trHeight w:val="480"/>
          <w:jc w:val="center"/>
        </w:trPr>
        <w:tc>
          <w:tcPr>
            <w:tcW w:w="1890" w:type="dxa"/>
            <w:tcBorders>
              <w:top w:val="nil"/>
              <w:left w:val="single" w:sz="4" w:space="0" w:color="auto"/>
              <w:bottom w:val="single" w:sz="4" w:space="0" w:color="auto"/>
              <w:right w:val="single" w:sz="4" w:space="0" w:color="auto"/>
            </w:tcBorders>
            <w:vAlign w:val="center"/>
          </w:tcPr>
          <w:p w:rsidR="007E36CD" w:rsidRPr="007E36CD" w:rsidRDefault="007E36CD" w:rsidP="00204B7B">
            <w:pPr>
              <w:rPr>
                <w:bCs/>
                <w:color w:val="000000"/>
                <w:spacing w:val="0"/>
                <w:sz w:val="18"/>
                <w:szCs w:val="18"/>
              </w:rPr>
            </w:pPr>
            <w:r w:rsidRPr="007E36CD">
              <w:rPr>
                <w:rFonts w:eastAsia="Batang"/>
                <w:bCs/>
                <w:color w:val="000000"/>
                <w:spacing w:val="0"/>
                <w:sz w:val="18"/>
                <w:szCs w:val="18"/>
              </w:rPr>
              <w:t>Informe de terminación del programa (PCR)</w:t>
            </w:r>
          </w:p>
        </w:tc>
        <w:tc>
          <w:tcPr>
            <w:tcW w:w="359" w:type="dxa"/>
            <w:tcBorders>
              <w:top w:val="nil"/>
              <w:left w:val="nil"/>
              <w:bottom w:val="single" w:sz="4" w:space="0" w:color="auto"/>
              <w:right w:val="single" w:sz="4" w:space="0" w:color="auto"/>
            </w:tcBorders>
            <w:shd w:val="clear" w:color="000000" w:fill="FFFFFF"/>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9" w:type="dxa"/>
            <w:tcBorders>
              <w:top w:val="nil"/>
              <w:left w:val="nil"/>
              <w:bottom w:val="single" w:sz="4" w:space="0" w:color="auto"/>
              <w:right w:val="single" w:sz="4" w:space="0" w:color="auto"/>
            </w:tcBorders>
            <w:shd w:val="clear" w:color="000000" w:fill="FFFFFF"/>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9" w:type="dxa"/>
            <w:tcBorders>
              <w:top w:val="nil"/>
              <w:left w:val="nil"/>
              <w:bottom w:val="single" w:sz="4" w:space="0" w:color="auto"/>
              <w:right w:val="single" w:sz="4" w:space="0" w:color="auto"/>
            </w:tcBorders>
            <w:shd w:val="clear" w:color="000000" w:fill="FFFFFF"/>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07" w:type="dxa"/>
            <w:tcBorders>
              <w:top w:val="nil"/>
              <w:left w:val="nil"/>
              <w:bottom w:val="single" w:sz="4" w:space="0" w:color="auto"/>
              <w:right w:val="single" w:sz="4" w:space="0" w:color="auto"/>
            </w:tcBorders>
            <w:shd w:val="clear" w:color="000000" w:fill="FFFFFF"/>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7" w:type="dxa"/>
            <w:tcBorders>
              <w:top w:val="nil"/>
              <w:left w:val="nil"/>
              <w:bottom w:val="single" w:sz="4" w:space="0" w:color="auto"/>
              <w:right w:val="single" w:sz="4" w:space="0" w:color="auto"/>
            </w:tcBorders>
            <w:shd w:val="clear" w:color="000000" w:fill="FFFFFF"/>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7" w:type="dxa"/>
            <w:tcBorders>
              <w:top w:val="nil"/>
              <w:left w:val="nil"/>
              <w:bottom w:val="single" w:sz="4" w:space="0" w:color="auto"/>
              <w:right w:val="single" w:sz="4" w:space="0" w:color="auto"/>
            </w:tcBorders>
            <w:shd w:val="clear" w:color="000000" w:fill="FFFFFF"/>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7" w:type="dxa"/>
            <w:tcBorders>
              <w:top w:val="nil"/>
              <w:left w:val="nil"/>
              <w:bottom w:val="single" w:sz="4" w:space="0" w:color="auto"/>
              <w:right w:val="single" w:sz="4" w:space="0" w:color="auto"/>
            </w:tcBorders>
            <w:shd w:val="clear" w:color="000000" w:fill="FFFFFF"/>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06" w:type="dxa"/>
            <w:tcBorders>
              <w:top w:val="nil"/>
              <w:left w:val="nil"/>
              <w:bottom w:val="single" w:sz="4" w:space="0" w:color="auto"/>
              <w:right w:val="single" w:sz="4" w:space="0" w:color="auto"/>
            </w:tcBorders>
            <w:shd w:val="clear" w:color="000000" w:fill="FFFFFF"/>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000000" w:fill="FFFFFF"/>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000000" w:fill="FFFFFF"/>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000000" w:fill="FFFFFF"/>
            <w:vAlign w:val="center"/>
          </w:tcPr>
          <w:p w:rsidR="007E36CD" w:rsidRPr="00D273A1" w:rsidRDefault="007E36CD" w:rsidP="00C76193">
            <w:pPr>
              <w:jc w:val="center"/>
              <w:rPr>
                <w:rFonts w:ascii="Baskerville Old Face" w:hAnsi="Baskerville Old Face" w:cs="Calibri"/>
                <w:color w:val="000000"/>
                <w:spacing w:val="0"/>
                <w:sz w:val="18"/>
                <w:szCs w:val="18"/>
              </w:rPr>
            </w:pPr>
            <w:r w:rsidRPr="00C76193">
              <w:rPr>
                <w:rFonts w:ascii="Baskerville Old Face" w:hAnsi="Baskerville Old Face" w:cs="Calibri"/>
                <w:color w:val="000000"/>
                <w:spacing w:val="0"/>
                <w:sz w:val="18"/>
                <w:szCs w:val="18"/>
              </w:rPr>
              <w:t> </w:t>
            </w:r>
          </w:p>
        </w:tc>
        <w:tc>
          <w:tcPr>
            <w:tcW w:w="358" w:type="dxa"/>
            <w:tcBorders>
              <w:top w:val="nil"/>
              <w:left w:val="nil"/>
              <w:bottom w:val="single" w:sz="4" w:space="0" w:color="auto"/>
              <w:right w:val="single" w:sz="4" w:space="0" w:color="auto"/>
            </w:tcBorders>
            <w:shd w:val="clear" w:color="000000" w:fill="FFFFFF"/>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000000" w:fill="FFFFFF"/>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000000" w:fill="FFFFFF"/>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58" w:type="dxa"/>
            <w:tcBorders>
              <w:top w:val="nil"/>
              <w:left w:val="nil"/>
              <w:bottom w:val="single" w:sz="4" w:space="0" w:color="auto"/>
              <w:right w:val="single" w:sz="4" w:space="0" w:color="auto"/>
            </w:tcBorders>
            <w:shd w:val="clear" w:color="000000" w:fill="FFFFFF"/>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360" w:type="dxa"/>
            <w:tcBorders>
              <w:top w:val="nil"/>
              <w:left w:val="nil"/>
              <w:bottom w:val="single" w:sz="4" w:space="0" w:color="auto"/>
              <w:right w:val="single" w:sz="4" w:space="0" w:color="auto"/>
            </w:tcBorders>
            <w:vAlign w:val="center"/>
          </w:tcPr>
          <w:p w:rsidR="007E36CD" w:rsidRPr="00D273A1" w:rsidRDefault="007E36CD" w:rsidP="00C76193">
            <w:pPr>
              <w:jc w:val="center"/>
              <w:rPr>
                <w:color w:val="000000"/>
                <w:spacing w:val="0"/>
                <w:sz w:val="18"/>
                <w:szCs w:val="18"/>
              </w:rPr>
            </w:pPr>
            <w:r w:rsidRPr="00C76193">
              <w:rPr>
                <w:rFonts w:eastAsia="Batang"/>
                <w:color w:val="000000"/>
                <w:spacing w:val="0"/>
                <w:sz w:val="18"/>
                <w:szCs w:val="18"/>
              </w:rPr>
              <w:t> </w:t>
            </w:r>
          </w:p>
        </w:tc>
        <w:tc>
          <w:tcPr>
            <w:tcW w:w="1262" w:type="dxa"/>
            <w:tcBorders>
              <w:top w:val="nil"/>
              <w:left w:val="nil"/>
              <w:bottom w:val="single" w:sz="4" w:space="0" w:color="auto"/>
              <w:right w:val="single" w:sz="4" w:space="0" w:color="auto"/>
            </w:tcBorders>
            <w:vAlign w:val="center"/>
          </w:tcPr>
          <w:p w:rsidR="007E36CD" w:rsidRPr="00C76193" w:rsidRDefault="007E36CD" w:rsidP="00C76193">
            <w:pPr>
              <w:rPr>
                <w:color w:val="000000"/>
                <w:spacing w:val="0"/>
                <w:sz w:val="16"/>
                <w:szCs w:val="16"/>
                <w:lang w:val="en-US"/>
              </w:rPr>
            </w:pPr>
            <w:r w:rsidRPr="00C76193">
              <w:rPr>
                <w:rFonts w:eastAsia="Batang"/>
                <w:color w:val="000000"/>
                <w:spacing w:val="0"/>
                <w:sz w:val="16"/>
                <w:szCs w:val="16"/>
              </w:rPr>
              <w:t>BID</w:t>
            </w:r>
          </w:p>
        </w:tc>
        <w:tc>
          <w:tcPr>
            <w:tcW w:w="1759" w:type="dxa"/>
            <w:tcBorders>
              <w:top w:val="nil"/>
              <w:left w:val="nil"/>
              <w:bottom w:val="single" w:sz="4" w:space="0" w:color="auto"/>
              <w:right w:val="single" w:sz="4" w:space="0" w:color="auto"/>
            </w:tcBorders>
            <w:vAlign w:val="center"/>
          </w:tcPr>
          <w:p w:rsidR="007E36CD" w:rsidRPr="00D273A1" w:rsidRDefault="007E36CD" w:rsidP="00C76193">
            <w:pPr>
              <w:jc w:val="center"/>
              <w:rPr>
                <w:color w:val="000000"/>
                <w:spacing w:val="0"/>
                <w:sz w:val="16"/>
                <w:szCs w:val="16"/>
              </w:rPr>
            </w:pPr>
            <w:r w:rsidRPr="00C76193">
              <w:rPr>
                <w:rFonts w:eastAsia="Batang"/>
                <w:color w:val="000000"/>
                <w:spacing w:val="0"/>
                <w:sz w:val="16"/>
                <w:szCs w:val="16"/>
              </w:rPr>
              <w:t>10 días x 1 persona x USD $ 500 = $5.000</w:t>
            </w:r>
          </w:p>
        </w:tc>
        <w:tc>
          <w:tcPr>
            <w:tcW w:w="1265" w:type="dxa"/>
            <w:tcBorders>
              <w:top w:val="nil"/>
              <w:left w:val="nil"/>
              <w:bottom w:val="single" w:sz="4" w:space="0" w:color="auto"/>
              <w:right w:val="single" w:sz="4" w:space="0" w:color="auto"/>
            </w:tcBorders>
            <w:vAlign w:val="center"/>
          </w:tcPr>
          <w:p w:rsidR="007E36CD" w:rsidRPr="00C76193" w:rsidRDefault="007E36CD" w:rsidP="00C76193">
            <w:pPr>
              <w:rPr>
                <w:color w:val="000000"/>
                <w:spacing w:val="0"/>
                <w:sz w:val="16"/>
                <w:szCs w:val="16"/>
                <w:lang w:val="en-US"/>
              </w:rPr>
            </w:pPr>
            <w:r w:rsidRPr="00C76193">
              <w:rPr>
                <w:rFonts w:eastAsia="Batang"/>
                <w:color w:val="000000"/>
                <w:spacing w:val="0"/>
                <w:sz w:val="16"/>
                <w:szCs w:val="16"/>
              </w:rPr>
              <w:t>BID</w:t>
            </w:r>
          </w:p>
        </w:tc>
      </w:tr>
      <w:tr w:rsidR="007E36CD" w:rsidRPr="00C76193" w:rsidTr="007E36CD">
        <w:trPr>
          <w:trHeight w:val="368"/>
          <w:jc w:val="center"/>
        </w:trPr>
        <w:tc>
          <w:tcPr>
            <w:tcW w:w="8779" w:type="dxa"/>
            <w:gridSpan w:val="18"/>
            <w:tcBorders>
              <w:top w:val="nil"/>
              <w:left w:val="single" w:sz="4" w:space="0" w:color="auto"/>
              <w:bottom w:val="single" w:sz="4" w:space="0" w:color="auto"/>
              <w:right w:val="single" w:sz="4" w:space="0" w:color="auto"/>
            </w:tcBorders>
            <w:vAlign w:val="center"/>
          </w:tcPr>
          <w:p w:rsidR="007E36CD" w:rsidRPr="007E36CD" w:rsidRDefault="007E36CD" w:rsidP="007E36CD">
            <w:pPr>
              <w:jc w:val="right"/>
              <w:rPr>
                <w:rFonts w:eastAsia="Batang"/>
                <w:b/>
                <w:color w:val="000000"/>
                <w:spacing w:val="0"/>
                <w:sz w:val="20"/>
              </w:rPr>
            </w:pPr>
            <w:r w:rsidRPr="007E36CD">
              <w:rPr>
                <w:rFonts w:eastAsia="Batang"/>
                <w:b/>
                <w:color w:val="000000"/>
                <w:spacing w:val="0"/>
                <w:sz w:val="20"/>
              </w:rPr>
              <w:t>Costo Total ABC</w:t>
            </w:r>
          </w:p>
        </w:tc>
        <w:tc>
          <w:tcPr>
            <w:tcW w:w="3024" w:type="dxa"/>
            <w:gridSpan w:val="2"/>
            <w:tcBorders>
              <w:top w:val="nil"/>
              <w:left w:val="nil"/>
              <w:bottom w:val="single" w:sz="4" w:space="0" w:color="auto"/>
              <w:right w:val="single" w:sz="4" w:space="0" w:color="auto"/>
            </w:tcBorders>
            <w:vAlign w:val="center"/>
          </w:tcPr>
          <w:p w:rsidR="007E36CD" w:rsidRPr="007E36CD" w:rsidRDefault="007E36CD" w:rsidP="00C76193">
            <w:pPr>
              <w:rPr>
                <w:rFonts w:eastAsia="Batang"/>
                <w:b/>
                <w:color w:val="000000"/>
                <w:spacing w:val="0"/>
                <w:sz w:val="20"/>
              </w:rPr>
            </w:pPr>
            <w:r w:rsidRPr="007E36CD">
              <w:rPr>
                <w:rFonts w:eastAsia="Batang"/>
                <w:b/>
                <w:color w:val="000000"/>
                <w:spacing w:val="0"/>
                <w:sz w:val="20"/>
              </w:rPr>
              <w:t>US$ 84.000</w:t>
            </w:r>
          </w:p>
        </w:tc>
      </w:tr>
      <w:tr w:rsidR="007E36CD" w:rsidRPr="00C76193" w:rsidTr="007E36CD">
        <w:trPr>
          <w:trHeight w:val="359"/>
          <w:jc w:val="center"/>
        </w:trPr>
        <w:tc>
          <w:tcPr>
            <w:tcW w:w="8779" w:type="dxa"/>
            <w:gridSpan w:val="18"/>
            <w:tcBorders>
              <w:top w:val="nil"/>
              <w:left w:val="single" w:sz="4" w:space="0" w:color="auto"/>
              <w:bottom w:val="single" w:sz="4" w:space="0" w:color="auto"/>
              <w:right w:val="single" w:sz="4" w:space="0" w:color="auto"/>
            </w:tcBorders>
            <w:vAlign w:val="center"/>
          </w:tcPr>
          <w:p w:rsidR="007E36CD" w:rsidRPr="007E36CD" w:rsidRDefault="007E36CD" w:rsidP="007E36CD">
            <w:pPr>
              <w:jc w:val="right"/>
              <w:rPr>
                <w:rFonts w:eastAsia="Batang"/>
                <w:b/>
                <w:color w:val="000000"/>
                <w:spacing w:val="0"/>
                <w:sz w:val="20"/>
              </w:rPr>
            </w:pPr>
            <w:r w:rsidRPr="007E36CD">
              <w:rPr>
                <w:rFonts w:eastAsia="Batang"/>
                <w:b/>
                <w:color w:val="000000"/>
                <w:spacing w:val="0"/>
                <w:sz w:val="20"/>
              </w:rPr>
              <w:t>Costo Total BID</w:t>
            </w:r>
          </w:p>
        </w:tc>
        <w:tc>
          <w:tcPr>
            <w:tcW w:w="3024" w:type="dxa"/>
            <w:gridSpan w:val="2"/>
            <w:tcBorders>
              <w:top w:val="nil"/>
              <w:left w:val="nil"/>
              <w:bottom w:val="single" w:sz="4" w:space="0" w:color="auto"/>
              <w:right w:val="single" w:sz="4" w:space="0" w:color="auto"/>
            </w:tcBorders>
            <w:vAlign w:val="center"/>
          </w:tcPr>
          <w:p w:rsidR="007E36CD" w:rsidRPr="007E36CD" w:rsidRDefault="007E36CD" w:rsidP="00C76193">
            <w:pPr>
              <w:rPr>
                <w:rFonts w:eastAsia="Batang"/>
                <w:b/>
                <w:color w:val="000000"/>
                <w:spacing w:val="0"/>
                <w:sz w:val="20"/>
              </w:rPr>
            </w:pPr>
            <w:r w:rsidRPr="007E36CD">
              <w:rPr>
                <w:rFonts w:eastAsia="Batang"/>
                <w:b/>
                <w:color w:val="000000"/>
                <w:spacing w:val="0"/>
                <w:sz w:val="20"/>
              </w:rPr>
              <w:t>US$ 23.000</w:t>
            </w:r>
          </w:p>
        </w:tc>
      </w:tr>
    </w:tbl>
    <w:p w:rsidR="001E403A" w:rsidRPr="00205863" w:rsidRDefault="001E403A" w:rsidP="004B380B">
      <w:pPr>
        <w:pStyle w:val="Heading1"/>
        <w:numPr>
          <w:ilvl w:val="0"/>
          <w:numId w:val="0"/>
        </w:numPr>
        <w:ind w:left="288"/>
        <w:jc w:val="left"/>
      </w:pPr>
    </w:p>
    <w:p w:rsidR="001E403A" w:rsidRPr="00B2260C" w:rsidRDefault="001E403A" w:rsidP="004B380B">
      <w:pPr>
        <w:pStyle w:val="AutoNumpara"/>
        <w:numPr>
          <w:ilvl w:val="0"/>
          <w:numId w:val="0"/>
        </w:numPr>
        <w:ind w:left="720"/>
        <w:rPr>
          <w:noProof w:val="0"/>
          <w:color w:val="000000"/>
          <w:lang w:val="es-ES"/>
        </w:rPr>
      </w:pPr>
    </w:p>
    <w:p w:rsidR="001E403A" w:rsidRPr="00B2260C" w:rsidRDefault="001E403A" w:rsidP="00387144">
      <w:pPr>
        <w:pStyle w:val="AutoNumpara"/>
        <w:numPr>
          <w:ilvl w:val="0"/>
          <w:numId w:val="0"/>
        </w:numPr>
        <w:ind w:left="720"/>
        <w:rPr>
          <w:noProof w:val="0"/>
          <w:color w:val="000000"/>
          <w:lang w:val="es-ES"/>
        </w:rPr>
      </w:pPr>
    </w:p>
    <w:p w:rsidR="001E403A" w:rsidRPr="00B2260C" w:rsidRDefault="001E403A" w:rsidP="009F2BCD">
      <w:pPr>
        <w:pStyle w:val="heading-b24"/>
        <w:spacing w:after="0"/>
        <w:rPr>
          <w:szCs w:val="24"/>
          <w:lang w:val="es-ES"/>
        </w:rPr>
      </w:pPr>
    </w:p>
    <w:sectPr w:rsidR="001E403A" w:rsidRPr="00B2260C" w:rsidSect="00517CE4">
      <w:pgSz w:w="15840" w:h="12240" w:orient="landscape"/>
      <w:pgMar w:top="144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35B" w:rsidRDefault="0055635B" w:rsidP="001B5186">
      <w:r>
        <w:separator/>
      </w:r>
    </w:p>
  </w:endnote>
  <w:endnote w:type="continuationSeparator" w:id="0">
    <w:p w:rsidR="0055635B" w:rsidRDefault="0055635B" w:rsidP="001B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Unit-Regular">
    <w:panose1 w:val="02010504040101020104"/>
    <w:charset w:val="00"/>
    <w:family w:val="auto"/>
    <w:pitch w:val="variable"/>
    <w:sig w:usb0="8000002F" w:usb1="4000004A"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Baskerville Old Face">
    <w:panose1 w:val="0202060208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35B" w:rsidRDefault="0055635B" w:rsidP="001B5186">
      <w:r>
        <w:separator/>
      </w:r>
    </w:p>
  </w:footnote>
  <w:footnote w:type="continuationSeparator" w:id="0">
    <w:p w:rsidR="0055635B" w:rsidRDefault="0055635B" w:rsidP="001B5186">
      <w:r>
        <w:continuationSeparator/>
      </w:r>
    </w:p>
  </w:footnote>
  <w:footnote w:id="1">
    <w:p w:rsidR="0055635B" w:rsidRPr="009D0290" w:rsidRDefault="0055635B" w:rsidP="001C5C1A">
      <w:pPr>
        <w:pStyle w:val="FootnoteText"/>
        <w:ind w:left="0" w:firstLine="0"/>
        <w:rPr>
          <w:sz w:val="18"/>
          <w:szCs w:val="18"/>
        </w:rPr>
      </w:pPr>
      <w:r w:rsidRPr="009D0290">
        <w:rPr>
          <w:rStyle w:val="FootnoteReference"/>
          <w:sz w:val="18"/>
          <w:szCs w:val="18"/>
        </w:rPr>
        <w:footnoteRef/>
      </w:r>
      <w:r w:rsidRPr="009D0290">
        <w:rPr>
          <w:sz w:val="18"/>
          <w:szCs w:val="18"/>
        </w:rPr>
        <w:t xml:space="preserve"> Según se establezca la periodicidad de entrega de informes de avance de obras, en el contrato de servicios con la supervisión. </w:t>
      </w:r>
    </w:p>
  </w:footnote>
  <w:footnote w:id="2">
    <w:p w:rsidR="0055635B" w:rsidRPr="009D0290" w:rsidRDefault="0055635B">
      <w:pPr>
        <w:pStyle w:val="FootnoteText"/>
        <w:rPr>
          <w:sz w:val="18"/>
          <w:szCs w:val="18"/>
        </w:rPr>
      </w:pPr>
      <w:r w:rsidRPr="009D0290">
        <w:rPr>
          <w:rStyle w:val="FootnoteReference"/>
          <w:sz w:val="18"/>
          <w:szCs w:val="18"/>
        </w:rPr>
        <w:footnoteRef/>
      </w:r>
      <w:r w:rsidRPr="009D0290">
        <w:rPr>
          <w:sz w:val="18"/>
          <w:szCs w:val="18"/>
        </w:rPr>
        <w:t xml:space="preserve"> La programación de metas anuales y de fin de proyecto fueron definidas por el estudio a diseño final del proyecto. </w:t>
      </w:r>
    </w:p>
  </w:footnote>
  <w:footnote w:id="3">
    <w:p w:rsidR="001042AA" w:rsidRPr="00687F32" w:rsidRDefault="001042AA" w:rsidP="001042AA">
      <w:pPr>
        <w:pStyle w:val="FootnoteText"/>
        <w:ind w:left="0" w:firstLine="0"/>
        <w:rPr>
          <w:rFonts w:ascii="Unit-Regular" w:hAnsi="Unit-Regular"/>
        </w:rPr>
      </w:pPr>
      <w:r w:rsidRPr="00687F32">
        <w:rPr>
          <w:rStyle w:val="FootnoteReference"/>
          <w:rFonts w:ascii="Unit-Regular" w:hAnsi="Unit-Regular"/>
        </w:rPr>
        <w:footnoteRef/>
      </w:r>
      <w:r w:rsidRPr="00687F32">
        <w:rPr>
          <w:rFonts w:ascii="Unit-Regular" w:hAnsi="Unit-Regular"/>
        </w:rPr>
        <w:t xml:space="preserve"> </w:t>
      </w:r>
      <w:r w:rsidRPr="0071722E">
        <w:rPr>
          <w:sz w:val="18"/>
          <w:szCs w:val="18"/>
        </w:rPr>
        <w:t>Los volúmenes considerados para el seguimiento, a través de los hitos verificables, son estimaciones del estudio de diseño final contratado por la ABC. Los mismos que podrán modificarse, de acuerdo a las recomendaciones y modificaciones al diseño que se puedan dar en la ejecución de las obras, por parte de la Supervisión Técnica-Ambiental. Asimismo, los hitos verificables podrán ser reformulados de acuerdo al cronograma vigente presentado por el oferente adjudicatario de la obra</w:t>
      </w:r>
      <w:r>
        <w:rPr>
          <w:rFonts w:ascii="Unit-Regular" w:hAnsi="Unit-Regular"/>
        </w:rPr>
        <w:t>.</w:t>
      </w:r>
    </w:p>
  </w:footnote>
  <w:footnote w:id="4">
    <w:p w:rsidR="0055635B" w:rsidRPr="00E15F92" w:rsidRDefault="0055635B">
      <w:pPr>
        <w:pStyle w:val="FootnoteText"/>
      </w:pPr>
      <w:r>
        <w:rPr>
          <w:rStyle w:val="FootnoteReference"/>
        </w:rPr>
        <w:footnoteRef/>
      </w:r>
      <w:r>
        <w:t xml:space="preserve"> E</w:t>
      </w:r>
      <w:r w:rsidRPr="00E15F92">
        <w:t>l informe semestral de progreso deberá incluir información relativa a la contabilidad del  proyecto</w:t>
      </w:r>
      <w:r>
        <w:t>.</w:t>
      </w:r>
    </w:p>
  </w:footnote>
  <w:footnote w:id="5">
    <w:p w:rsidR="0021351E" w:rsidRPr="0021351E" w:rsidRDefault="0021351E" w:rsidP="0021351E">
      <w:pPr>
        <w:pStyle w:val="FootnoteText"/>
        <w:rPr>
          <w:lang w:val="en-US"/>
        </w:rPr>
      </w:pPr>
      <w:r>
        <w:rPr>
          <w:rStyle w:val="FootnoteReference"/>
        </w:rPr>
        <w:footnoteRef/>
      </w:r>
      <w:r w:rsidRPr="0021351E">
        <w:rPr>
          <w:lang w:val="en-US"/>
        </w:rPr>
        <w:t xml:space="preserve"> </w:t>
      </w:r>
      <w:proofErr w:type="spellStart"/>
      <w:r w:rsidRPr="0021351E">
        <w:rPr>
          <w:sz w:val="18"/>
          <w:szCs w:val="18"/>
          <w:lang w:val="en-US"/>
        </w:rPr>
        <w:t>Realizada</w:t>
      </w:r>
      <w:proofErr w:type="spellEnd"/>
      <w:r w:rsidRPr="0021351E">
        <w:rPr>
          <w:sz w:val="18"/>
          <w:szCs w:val="18"/>
          <w:lang w:val="en-US"/>
        </w:rPr>
        <w:t xml:space="preserve"> en HDM-4 (</w:t>
      </w:r>
      <w:r w:rsidRPr="0021351E">
        <w:rPr>
          <w:lang w:val="en-US"/>
        </w:rPr>
        <w:t>Highway Design and Maintenance Standards Model)</w:t>
      </w:r>
    </w:p>
  </w:footnote>
  <w:footnote w:id="6">
    <w:p w:rsidR="0055635B" w:rsidRDefault="0055635B" w:rsidP="00AA4FB1">
      <w:pPr>
        <w:pStyle w:val="FootnoteText"/>
        <w:ind w:left="0" w:firstLine="0"/>
      </w:pPr>
      <w:r>
        <w:rPr>
          <w:rStyle w:val="FootnoteReference"/>
        </w:rPr>
        <w:footnoteRef/>
      </w:r>
      <w:r>
        <w:t xml:space="preserve"> La línea de base para los indicadores relativos a la reducción de la accidentabilidad, será desarrollada el primer año de la operación con recursos de la Cooperación Técnica BO-T1201, a través de la contratación de un consultor individual local.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35B" w:rsidRDefault="0055635B">
    <w:pPr>
      <w:pStyle w:val="Header"/>
    </w:pPr>
  </w:p>
  <w:p w:rsidR="0055635B" w:rsidRDefault="0055635B">
    <w:pPr>
      <w:pStyle w:val="Header"/>
    </w:pPr>
  </w:p>
  <w:p w:rsidR="0055635B" w:rsidRDefault="005563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252AC"/>
    <w:multiLevelType w:val="hybridMultilevel"/>
    <w:tmpl w:val="7BB43C2A"/>
    <w:lvl w:ilvl="0" w:tplc="FD0EBEB4">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5A00759"/>
    <w:multiLevelType w:val="hybridMultilevel"/>
    <w:tmpl w:val="06BCA920"/>
    <w:lvl w:ilvl="0" w:tplc="BE0455B8">
      <w:start w:val="13"/>
      <w:numFmt w:val="decimal"/>
      <w:lvlText w:val="%1"/>
      <w:lvlJc w:val="left"/>
      <w:pPr>
        <w:ind w:left="720" w:hanging="360"/>
      </w:pPr>
      <w:rPr>
        <w:rFonts w:cs="Times New Roman" w:hint="default"/>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cs="Times New Roman" w:hint="default"/>
        <w:b w:val="0"/>
        <w:i w:val="0"/>
        <w:sz w:val="24"/>
      </w:rPr>
    </w:lvl>
  </w:abstractNum>
  <w:abstractNum w:abstractNumId="3">
    <w:nsid w:val="190F772C"/>
    <w:multiLevelType w:val="hybridMultilevel"/>
    <w:tmpl w:val="B504FE86"/>
    <w:lvl w:ilvl="0" w:tplc="565EDBC2">
      <w:start w:val="1"/>
      <w:numFmt w:val="upperRoman"/>
      <w:lvlText w:val="%1."/>
      <w:lvlJc w:val="left"/>
      <w:pPr>
        <w:ind w:left="1080" w:hanging="720"/>
      </w:pPr>
      <w:rPr>
        <w:rFonts w:cs="Times New Roman" w:hint="default"/>
      </w:rPr>
    </w:lvl>
    <w:lvl w:ilvl="1" w:tplc="52645F76" w:tentative="1">
      <w:start w:val="1"/>
      <w:numFmt w:val="lowerLetter"/>
      <w:lvlText w:val="%2."/>
      <w:lvlJc w:val="left"/>
      <w:pPr>
        <w:ind w:left="1440" w:hanging="360"/>
      </w:pPr>
      <w:rPr>
        <w:rFonts w:cs="Times New Roman"/>
      </w:rPr>
    </w:lvl>
    <w:lvl w:ilvl="2" w:tplc="BD669942" w:tentative="1">
      <w:start w:val="1"/>
      <w:numFmt w:val="lowerRoman"/>
      <w:lvlText w:val="%3."/>
      <w:lvlJc w:val="right"/>
      <w:pPr>
        <w:ind w:left="2160" w:hanging="180"/>
      </w:pPr>
      <w:rPr>
        <w:rFonts w:cs="Times New Roman"/>
      </w:rPr>
    </w:lvl>
    <w:lvl w:ilvl="3" w:tplc="1D267C9C" w:tentative="1">
      <w:start w:val="1"/>
      <w:numFmt w:val="decimal"/>
      <w:lvlText w:val="%4."/>
      <w:lvlJc w:val="left"/>
      <w:pPr>
        <w:ind w:left="2880" w:hanging="360"/>
      </w:pPr>
      <w:rPr>
        <w:rFonts w:cs="Times New Roman"/>
      </w:rPr>
    </w:lvl>
    <w:lvl w:ilvl="4" w:tplc="D6ACFFF4" w:tentative="1">
      <w:start w:val="1"/>
      <w:numFmt w:val="lowerLetter"/>
      <w:lvlText w:val="%5."/>
      <w:lvlJc w:val="left"/>
      <w:pPr>
        <w:ind w:left="3600" w:hanging="360"/>
      </w:pPr>
      <w:rPr>
        <w:rFonts w:cs="Times New Roman"/>
      </w:rPr>
    </w:lvl>
    <w:lvl w:ilvl="5" w:tplc="FAC4B31E" w:tentative="1">
      <w:start w:val="1"/>
      <w:numFmt w:val="lowerRoman"/>
      <w:lvlText w:val="%6."/>
      <w:lvlJc w:val="right"/>
      <w:pPr>
        <w:ind w:left="4320" w:hanging="180"/>
      </w:pPr>
      <w:rPr>
        <w:rFonts w:cs="Times New Roman"/>
      </w:rPr>
    </w:lvl>
    <w:lvl w:ilvl="6" w:tplc="2F94ACEA" w:tentative="1">
      <w:start w:val="1"/>
      <w:numFmt w:val="decimal"/>
      <w:lvlText w:val="%7."/>
      <w:lvlJc w:val="left"/>
      <w:pPr>
        <w:ind w:left="5040" w:hanging="360"/>
      </w:pPr>
      <w:rPr>
        <w:rFonts w:cs="Times New Roman"/>
      </w:rPr>
    </w:lvl>
    <w:lvl w:ilvl="7" w:tplc="24B6D1EE" w:tentative="1">
      <w:start w:val="1"/>
      <w:numFmt w:val="lowerLetter"/>
      <w:lvlText w:val="%8."/>
      <w:lvlJc w:val="left"/>
      <w:pPr>
        <w:ind w:left="5760" w:hanging="360"/>
      </w:pPr>
      <w:rPr>
        <w:rFonts w:cs="Times New Roman"/>
      </w:rPr>
    </w:lvl>
    <w:lvl w:ilvl="8" w:tplc="2F622DB0" w:tentative="1">
      <w:start w:val="1"/>
      <w:numFmt w:val="lowerRoman"/>
      <w:lvlText w:val="%9."/>
      <w:lvlJc w:val="right"/>
      <w:pPr>
        <w:ind w:left="6480" w:hanging="180"/>
      </w:pPr>
      <w:rPr>
        <w:rFonts w:cs="Times New Roman"/>
      </w:rPr>
    </w:lvl>
  </w:abstractNum>
  <w:abstractNum w:abstractNumId="4">
    <w:nsid w:val="196141AF"/>
    <w:multiLevelType w:val="multilevel"/>
    <w:tmpl w:val="43F8E6EA"/>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cs="Times New Roman" w:hint="default"/>
        <w:b/>
        <w:i w:val="0"/>
        <w:sz w:val="24"/>
      </w:rPr>
    </w:lvl>
  </w:abstractNum>
  <w:abstractNum w:abstractNumId="6">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7">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cs="Times New Roman" w:hint="default"/>
        <w:b w:val="0"/>
        <w:i w:val="0"/>
        <w:sz w:val="24"/>
      </w:rPr>
    </w:lvl>
  </w:abstractNum>
  <w:abstractNum w:abstractNumId="8">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cs="Times New Roman" w:hint="default"/>
        <w:b/>
        <w:i w:val="0"/>
        <w:sz w:val="24"/>
      </w:rPr>
    </w:lvl>
  </w:abstractNum>
  <w:abstractNum w:abstractNumId="9">
    <w:nsid w:val="41982A27"/>
    <w:multiLevelType w:val="hybridMultilevel"/>
    <w:tmpl w:val="E732F846"/>
    <w:lvl w:ilvl="0" w:tplc="51988D74">
      <w:start w:val="1"/>
      <w:numFmt w:val="lowerLetter"/>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480075B3"/>
    <w:multiLevelType w:val="hybridMultilevel"/>
    <w:tmpl w:val="5F06C276"/>
    <w:lvl w:ilvl="0" w:tplc="6068F17E">
      <w:start w:val="1"/>
      <w:numFmt w:val="decimal"/>
      <w:lvlText w:val="%1."/>
      <w:lvlJc w:val="left"/>
      <w:pPr>
        <w:ind w:left="720" w:hanging="360"/>
      </w:pPr>
      <w:rPr>
        <w:rFonts w:cs="Times New Roman" w:hint="default"/>
      </w:rPr>
    </w:lvl>
    <w:lvl w:ilvl="1" w:tplc="2134408E" w:tentative="1">
      <w:start w:val="1"/>
      <w:numFmt w:val="lowerLetter"/>
      <w:lvlText w:val="%2."/>
      <w:lvlJc w:val="left"/>
      <w:pPr>
        <w:ind w:left="1440" w:hanging="360"/>
      </w:pPr>
      <w:rPr>
        <w:rFonts w:cs="Times New Roman"/>
      </w:rPr>
    </w:lvl>
    <w:lvl w:ilvl="2" w:tplc="F27C4A5C" w:tentative="1">
      <w:start w:val="1"/>
      <w:numFmt w:val="lowerRoman"/>
      <w:lvlText w:val="%3."/>
      <w:lvlJc w:val="right"/>
      <w:pPr>
        <w:ind w:left="2160" w:hanging="180"/>
      </w:pPr>
      <w:rPr>
        <w:rFonts w:cs="Times New Roman"/>
      </w:rPr>
    </w:lvl>
    <w:lvl w:ilvl="3" w:tplc="0FEE7C94" w:tentative="1">
      <w:start w:val="1"/>
      <w:numFmt w:val="decimal"/>
      <w:lvlText w:val="%4."/>
      <w:lvlJc w:val="left"/>
      <w:pPr>
        <w:ind w:left="2880" w:hanging="360"/>
      </w:pPr>
      <w:rPr>
        <w:rFonts w:cs="Times New Roman"/>
      </w:rPr>
    </w:lvl>
    <w:lvl w:ilvl="4" w:tplc="985ED8BC" w:tentative="1">
      <w:start w:val="1"/>
      <w:numFmt w:val="lowerLetter"/>
      <w:lvlText w:val="%5."/>
      <w:lvlJc w:val="left"/>
      <w:pPr>
        <w:ind w:left="3600" w:hanging="360"/>
      </w:pPr>
      <w:rPr>
        <w:rFonts w:cs="Times New Roman"/>
      </w:rPr>
    </w:lvl>
    <w:lvl w:ilvl="5" w:tplc="32D2F21E" w:tentative="1">
      <w:start w:val="1"/>
      <w:numFmt w:val="lowerRoman"/>
      <w:lvlText w:val="%6."/>
      <w:lvlJc w:val="right"/>
      <w:pPr>
        <w:ind w:left="4320" w:hanging="180"/>
      </w:pPr>
      <w:rPr>
        <w:rFonts w:cs="Times New Roman"/>
      </w:rPr>
    </w:lvl>
    <w:lvl w:ilvl="6" w:tplc="E95C16A2" w:tentative="1">
      <w:start w:val="1"/>
      <w:numFmt w:val="decimal"/>
      <w:lvlText w:val="%7."/>
      <w:lvlJc w:val="left"/>
      <w:pPr>
        <w:ind w:left="5040" w:hanging="360"/>
      </w:pPr>
      <w:rPr>
        <w:rFonts w:cs="Times New Roman"/>
      </w:rPr>
    </w:lvl>
    <w:lvl w:ilvl="7" w:tplc="BFCC857E" w:tentative="1">
      <w:start w:val="1"/>
      <w:numFmt w:val="lowerLetter"/>
      <w:lvlText w:val="%8."/>
      <w:lvlJc w:val="left"/>
      <w:pPr>
        <w:ind w:left="5760" w:hanging="360"/>
      </w:pPr>
      <w:rPr>
        <w:rFonts w:cs="Times New Roman"/>
      </w:rPr>
    </w:lvl>
    <w:lvl w:ilvl="8" w:tplc="97C27686" w:tentative="1">
      <w:start w:val="1"/>
      <w:numFmt w:val="lowerRoman"/>
      <w:lvlText w:val="%9."/>
      <w:lvlJc w:val="right"/>
      <w:pPr>
        <w:ind w:left="6480" w:hanging="180"/>
      </w:pPr>
      <w:rPr>
        <w:rFonts w:cs="Times New Roman"/>
      </w:rPr>
    </w:lvl>
  </w:abstractNum>
  <w:abstractNum w:abstractNumId="11">
    <w:nsid w:val="5B9A7602"/>
    <w:multiLevelType w:val="hybridMultilevel"/>
    <w:tmpl w:val="9A380202"/>
    <w:lvl w:ilvl="0" w:tplc="F15C14AC">
      <w:start w:val="1"/>
      <w:numFmt w:val="upperRoman"/>
      <w:lvlText w:val="%1."/>
      <w:lvlJc w:val="left"/>
      <w:pPr>
        <w:ind w:left="1080" w:hanging="720"/>
      </w:pPr>
      <w:rPr>
        <w:rFonts w:cs="Times New Roman" w:hint="default"/>
      </w:rPr>
    </w:lvl>
    <w:lvl w:ilvl="1" w:tplc="5A827EEA">
      <w:start w:val="1"/>
      <w:numFmt w:val="lowerLetter"/>
      <w:lvlText w:val="%2."/>
      <w:lvlJc w:val="left"/>
      <w:pPr>
        <w:ind w:left="1440" w:hanging="360"/>
      </w:pPr>
      <w:rPr>
        <w:rFonts w:cs="Times New Roman"/>
      </w:rPr>
    </w:lvl>
    <w:lvl w:ilvl="2" w:tplc="515E031E">
      <w:start w:val="1"/>
      <w:numFmt w:val="lowerRoman"/>
      <w:lvlText w:val="%3)"/>
      <w:lvlJc w:val="left"/>
      <w:pPr>
        <w:ind w:left="2700" w:hanging="720"/>
      </w:pPr>
      <w:rPr>
        <w:rFonts w:cs="Times New Roman" w:hint="default"/>
      </w:rPr>
    </w:lvl>
    <w:lvl w:ilvl="3" w:tplc="ECFC38D6" w:tentative="1">
      <w:start w:val="1"/>
      <w:numFmt w:val="decimal"/>
      <w:lvlText w:val="%4."/>
      <w:lvlJc w:val="left"/>
      <w:pPr>
        <w:ind w:left="2880" w:hanging="360"/>
      </w:pPr>
      <w:rPr>
        <w:rFonts w:cs="Times New Roman"/>
      </w:rPr>
    </w:lvl>
    <w:lvl w:ilvl="4" w:tplc="DA1AB1F6" w:tentative="1">
      <w:start w:val="1"/>
      <w:numFmt w:val="lowerLetter"/>
      <w:lvlText w:val="%5."/>
      <w:lvlJc w:val="left"/>
      <w:pPr>
        <w:ind w:left="3600" w:hanging="360"/>
      </w:pPr>
      <w:rPr>
        <w:rFonts w:cs="Times New Roman"/>
      </w:rPr>
    </w:lvl>
    <w:lvl w:ilvl="5" w:tplc="C88E9346" w:tentative="1">
      <w:start w:val="1"/>
      <w:numFmt w:val="lowerRoman"/>
      <w:lvlText w:val="%6."/>
      <w:lvlJc w:val="right"/>
      <w:pPr>
        <w:ind w:left="4320" w:hanging="180"/>
      </w:pPr>
      <w:rPr>
        <w:rFonts w:cs="Times New Roman"/>
      </w:rPr>
    </w:lvl>
    <w:lvl w:ilvl="6" w:tplc="7782417A" w:tentative="1">
      <w:start w:val="1"/>
      <w:numFmt w:val="decimal"/>
      <w:lvlText w:val="%7."/>
      <w:lvlJc w:val="left"/>
      <w:pPr>
        <w:ind w:left="5040" w:hanging="360"/>
      </w:pPr>
      <w:rPr>
        <w:rFonts w:cs="Times New Roman"/>
      </w:rPr>
    </w:lvl>
    <w:lvl w:ilvl="7" w:tplc="5EB4BD28" w:tentative="1">
      <w:start w:val="1"/>
      <w:numFmt w:val="lowerLetter"/>
      <w:lvlText w:val="%8."/>
      <w:lvlJc w:val="left"/>
      <w:pPr>
        <w:ind w:left="5760" w:hanging="360"/>
      </w:pPr>
      <w:rPr>
        <w:rFonts w:cs="Times New Roman"/>
      </w:rPr>
    </w:lvl>
    <w:lvl w:ilvl="8" w:tplc="2B0E0278" w:tentative="1">
      <w:start w:val="1"/>
      <w:numFmt w:val="lowerRoman"/>
      <w:lvlText w:val="%9."/>
      <w:lvlJc w:val="right"/>
      <w:pPr>
        <w:ind w:left="6480" w:hanging="180"/>
      </w:pPr>
      <w:rPr>
        <w:rFonts w:cs="Times New Roman"/>
      </w:rPr>
    </w:lvl>
  </w:abstractNum>
  <w:abstractNum w:abstractNumId="12">
    <w:nsid w:val="5CE6254A"/>
    <w:multiLevelType w:val="hybridMultilevel"/>
    <w:tmpl w:val="D76031D6"/>
    <w:lvl w:ilvl="0" w:tplc="BC020C62">
      <w:start w:val="2"/>
      <w:numFmt w:val="decimal"/>
      <w:lvlText w:val="%1."/>
      <w:lvlJc w:val="left"/>
      <w:pPr>
        <w:ind w:left="720" w:hanging="360"/>
      </w:pPr>
      <w:rPr>
        <w:rFonts w:cs="Times New Roman" w:hint="default"/>
      </w:rPr>
    </w:lvl>
    <w:lvl w:ilvl="1" w:tplc="90046174" w:tentative="1">
      <w:start w:val="1"/>
      <w:numFmt w:val="lowerLetter"/>
      <w:lvlText w:val="%2."/>
      <w:lvlJc w:val="left"/>
      <w:pPr>
        <w:ind w:left="1440" w:hanging="360"/>
      </w:pPr>
      <w:rPr>
        <w:rFonts w:cs="Times New Roman"/>
      </w:rPr>
    </w:lvl>
    <w:lvl w:ilvl="2" w:tplc="2236F358" w:tentative="1">
      <w:start w:val="1"/>
      <w:numFmt w:val="lowerRoman"/>
      <w:lvlText w:val="%3."/>
      <w:lvlJc w:val="right"/>
      <w:pPr>
        <w:ind w:left="2160" w:hanging="180"/>
      </w:pPr>
      <w:rPr>
        <w:rFonts w:cs="Times New Roman"/>
      </w:rPr>
    </w:lvl>
    <w:lvl w:ilvl="3" w:tplc="18EA0CB4" w:tentative="1">
      <w:start w:val="1"/>
      <w:numFmt w:val="decimal"/>
      <w:lvlText w:val="%4."/>
      <w:lvlJc w:val="left"/>
      <w:pPr>
        <w:ind w:left="2880" w:hanging="360"/>
      </w:pPr>
      <w:rPr>
        <w:rFonts w:cs="Times New Roman"/>
      </w:rPr>
    </w:lvl>
    <w:lvl w:ilvl="4" w:tplc="AB8EE278" w:tentative="1">
      <w:start w:val="1"/>
      <w:numFmt w:val="lowerLetter"/>
      <w:lvlText w:val="%5."/>
      <w:lvlJc w:val="left"/>
      <w:pPr>
        <w:ind w:left="3600" w:hanging="360"/>
      </w:pPr>
      <w:rPr>
        <w:rFonts w:cs="Times New Roman"/>
      </w:rPr>
    </w:lvl>
    <w:lvl w:ilvl="5" w:tplc="B9A4758A" w:tentative="1">
      <w:start w:val="1"/>
      <w:numFmt w:val="lowerRoman"/>
      <w:lvlText w:val="%6."/>
      <w:lvlJc w:val="right"/>
      <w:pPr>
        <w:ind w:left="4320" w:hanging="180"/>
      </w:pPr>
      <w:rPr>
        <w:rFonts w:cs="Times New Roman"/>
      </w:rPr>
    </w:lvl>
    <w:lvl w:ilvl="6" w:tplc="95C2A176" w:tentative="1">
      <w:start w:val="1"/>
      <w:numFmt w:val="decimal"/>
      <w:lvlText w:val="%7."/>
      <w:lvlJc w:val="left"/>
      <w:pPr>
        <w:ind w:left="5040" w:hanging="360"/>
      </w:pPr>
      <w:rPr>
        <w:rFonts w:cs="Times New Roman"/>
      </w:rPr>
    </w:lvl>
    <w:lvl w:ilvl="7" w:tplc="C784BEBA" w:tentative="1">
      <w:start w:val="1"/>
      <w:numFmt w:val="lowerLetter"/>
      <w:lvlText w:val="%8."/>
      <w:lvlJc w:val="left"/>
      <w:pPr>
        <w:ind w:left="5760" w:hanging="360"/>
      </w:pPr>
      <w:rPr>
        <w:rFonts w:cs="Times New Roman"/>
      </w:rPr>
    </w:lvl>
    <w:lvl w:ilvl="8" w:tplc="8382AEC8" w:tentative="1">
      <w:start w:val="1"/>
      <w:numFmt w:val="lowerRoman"/>
      <w:lvlText w:val="%9."/>
      <w:lvlJc w:val="right"/>
      <w:pPr>
        <w:ind w:left="6480" w:hanging="180"/>
      </w:pPr>
      <w:rPr>
        <w:rFonts w:cs="Times New Roman"/>
      </w:rPr>
    </w:lvl>
  </w:abstractNum>
  <w:abstractNum w:abstractNumId="13">
    <w:nsid w:val="609923C8"/>
    <w:multiLevelType w:val="multilevel"/>
    <w:tmpl w:val="66E84F4E"/>
    <w:lvl w:ilvl="0">
      <w:start w:val="1"/>
      <w:numFmt w:val="upperRoman"/>
      <w:pStyle w:val="Heading1"/>
      <w:lvlText w:val="%1."/>
      <w:lvlJc w:val="left"/>
      <w:pPr>
        <w:tabs>
          <w:tab w:val="num" w:pos="360"/>
        </w:tabs>
        <w:ind w:left="288" w:hanging="288"/>
      </w:pPr>
      <w:rPr>
        <w:rFonts w:ascii="Times New Roman Bold" w:hAnsi="Times New Roman Bold" w:cs="Times New Roman" w:hint="default"/>
        <w:b/>
        <w:i w:val="0"/>
        <w:sz w:val="24"/>
      </w:rPr>
    </w:lvl>
    <w:lvl w:ilvl="1">
      <w:start w:val="1"/>
      <w:numFmt w:val="decimal"/>
      <w:pStyle w:val="AutoNumpara"/>
      <w:isLgl/>
      <w:lvlText w:val="%1.%2"/>
      <w:lvlJc w:val="left"/>
      <w:pPr>
        <w:tabs>
          <w:tab w:val="num" w:pos="720"/>
        </w:tabs>
        <w:ind w:left="720" w:hanging="720"/>
      </w:pPr>
      <w:rPr>
        <w:rFonts w:cs="Times New Roman" w:hint="default"/>
        <w:b w:val="0"/>
      </w:rPr>
    </w:lvl>
    <w:lvl w:ilvl="2">
      <w:start w:val="1"/>
      <w:numFmt w:val="lowerLetter"/>
      <w:lvlRestart w:val="0"/>
      <w:pStyle w:val="Heading4"/>
      <w:lvlText w:val="%3."/>
      <w:lvlJc w:val="left"/>
      <w:pPr>
        <w:tabs>
          <w:tab w:val="num" w:pos="1800"/>
        </w:tabs>
        <w:ind w:left="1800" w:hanging="360"/>
      </w:pPr>
      <w:rPr>
        <w:rFonts w:ascii="Times New Roman Bold" w:hAnsi="Times New Roman Bold" w:cs="Times New Roman"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cs="Times New Roman" w:hint="default"/>
        <w:b/>
        <w:i w:val="0"/>
        <w:sz w:val="24"/>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14">
    <w:nsid w:val="68B52548"/>
    <w:multiLevelType w:val="hybridMultilevel"/>
    <w:tmpl w:val="F2146980"/>
    <w:lvl w:ilvl="0" w:tplc="D62A90EC">
      <w:start w:val="1"/>
      <w:numFmt w:val="decimal"/>
      <w:lvlText w:val="%1."/>
      <w:lvlJc w:val="left"/>
      <w:pPr>
        <w:ind w:left="720" w:hanging="360"/>
      </w:pPr>
      <w:rPr>
        <w:rFonts w:cs="Times New Roman" w:hint="default"/>
      </w:rPr>
    </w:lvl>
    <w:lvl w:ilvl="1" w:tplc="48020850" w:tentative="1">
      <w:start w:val="1"/>
      <w:numFmt w:val="lowerLetter"/>
      <w:lvlText w:val="%2."/>
      <w:lvlJc w:val="left"/>
      <w:pPr>
        <w:ind w:left="1440" w:hanging="360"/>
      </w:pPr>
      <w:rPr>
        <w:rFonts w:cs="Times New Roman"/>
      </w:rPr>
    </w:lvl>
    <w:lvl w:ilvl="2" w:tplc="45320148" w:tentative="1">
      <w:start w:val="1"/>
      <w:numFmt w:val="lowerRoman"/>
      <w:lvlText w:val="%3."/>
      <w:lvlJc w:val="right"/>
      <w:pPr>
        <w:ind w:left="2160" w:hanging="180"/>
      </w:pPr>
      <w:rPr>
        <w:rFonts w:cs="Times New Roman"/>
      </w:rPr>
    </w:lvl>
    <w:lvl w:ilvl="3" w:tplc="A2E826DA" w:tentative="1">
      <w:start w:val="1"/>
      <w:numFmt w:val="decimal"/>
      <w:lvlText w:val="%4."/>
      <w:lvlJc w:val="left"/>
      <w:pPr>
        <w:ind w:left="2880" w:hanging="360"/>
      </w:pPr>
      <w:rPr>
        <w:rFonts w:cs="Times New Roman"/>
      </w:rPr>
    </w:lvl>
    <w:lvl w:ilvl="4" w:tplc="E98C51E8" w:tentative="1">
      <w:start w:val="1"/>
      <w:numFmt w:val="lowerLetter"/>
      <w:lvlText w:val="%5."/>
      <w:lvlJc w:val="left"/>
      <w:pPr>
        <w:ind w:left="3600" w:hanging="360"/>
      </w:pPr>
      <w:rPr>
        <w:rFonts w:cs="Times New Roman"/>
      </w:rPr>
    </w:lvl>
    <w:lvl w:ilvl="5" w:tplc="9B6E762C" w:tentative="1">
      <w:start w:val="1"/>
      <w:numFmt w:val="lowerRoman"/>
      <w:lvlText w:val="%6."/>
      <w:lvlJc w:val="right"/>
      <w:pPr>
        <w:ind w:left="4320" w:hanging="180"/>
      </w:pPr>
      <w:rPr>
        <w:rFonts w:cs="Times New Roman"/>
      </w:rPr>
    </w:lvl>
    <w:lvl w:ilvl="6" w:tplc="F0F0D1D4" w:tentative="1">
      <w:start w:val="1"/>
      <w:numFmt w:val="decimal"/>
      <w:lvlText w:val="%7."/>
      <w:lvlJc w:val="left"/>
      <w:pPr>
        <w:ind w:left="5040" w:hanging="360"/>
      </w:pPr>
      <w:rPr>
        <w:rFonts w:cs="Times New Roman"/>
      </w:rPr>
    </w:lvl>
    <w:lvl w:ilvl="7" w:tplc="383E265A" w:tentative="1">
      <w:start w:val="1"/>
      <w:numFmt w:val="lowerLetter"/>
      <w:lvlText w:val="%8."/>
      <w:lvlJc w:val="left"/>
      <w:pPr>
        <w:ind w:left="5760" w:hanging="360"/>
      </w:pPr>
      <w:rPr>
        <w:rFonts w:cs="Times New Roman"/>
      </w:rPr>
    </w:lvl>
    <w:lvl w:ilvl="8" w:tplc="D1D45A3C" w:tentative="1">
      <w:start w:val="1"/>
      <w:numFmt w:val="lowerRoman"/>
      <w:lvlText w:val="%9."/>
      <w:lvlJc w:val="right"/>
      <w:pPr>
        <w:ind w:left="6480" w:hanging="180"/>
      </w:pPr>
      <w:rPr>
        <w:rFonts w:cs="Times New Roman"/>
      </w:rPr>
    </w:lvl>
  </w:abstractNum>
  <w:abstractNum w:abstractNumId="15">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cs="Times New Roman" w:hint="default"/>
        <w:b w:val="0"/>
        <w:i w:val="0"/>
        <w:sz w:val="24"/>
      </w:rPr>
    </w:lvl>
  </w:abstractNum>
  <w:abstractNum w:abstractNumId="16">
    <w:nsid w:val="6B992D03"/>
    <w:multiLevelType w:val="multilevel"/>
    <w:tmpl w:val="D68C7A60"/>
    <w:lvl w:ilvl="0">
      <w:start w:val="1"/>
      <w:numFmt w:val="decimal"/>
      <w:pStyle w:val="Chapter"/>
      <w:lvlText w:val="%1"/>
      <w:lvlJc w:val="left"/>
      <w:pPr>
        <w:ind w:left="1152" w:hanging="432"/>
      </w:pPr>
      <w:rPr>
        <w:rFonts w:cs="Times New Roman"/>
      </w:rPr>
    </w:lvl>
    <w:lvl w:ilvl="1">
      <w:start w:val="1"/>
      <w:numFmt w:val="decimal"/>
      <w:lvlText w:val="%1.%2"/>
      <w:lvlJc w:val="left"/>
      <w:pPr>
        <w:ind w:left="1296" w:hanging="576"/>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584" w:hanging="864"/>
      </w:pPr>
      <w:rPr>
        <w:rFonts w:cs="Times New Roman"/>
      </w:rPr>
    </w:lvl>
    <w:lvl w:ilvl="4">
      <w:start w:val="1"/>
      <w:numFmt w:val="decimal"/>
      <w:lvlText w:val="%1.%2.%3.%4.%5"/>
      <w:lvlJc w:val="left"/>
      <w:pPr>
        <w:ind w:left="1728" w:hanging="1008"/>
      </w:pPr>
      <w:rPr>
        <w:rFonts w:cs="Times New Roman"/>
      </w:rPr>
    </w:lvl>
    <w:lvl w:ilvl="5">
      <w:start w:val="1"/>
      <w:numFmt w:val="decimal"/>
      <w:lvlText w:val="%1.%2.%3.%4.%5.%6"/>
      <w:lvlJc w:val="left"/>
      <w:pPr>
        <w:ind w:left="1872" w:hanging="1152"/>
      </w:pPr>
      <w:rPr>
        <w:rFonts w:cs="Times New Roman"/>
      </w:rPr>
    </w:lvl>
    <w:lvl w:ilvl="6">
      <w:start w:val="1"/>
      <w:numFmt w:val="decimal"/>
      <w:pStyle w:val="Heading7"/>
      <w:lvlText w:val="%1.%2.%3.%4.%5.%6.%7"/>
      <w:lvlJc w:val="left"/>
      <w:pPr>
        <w:ind w:left="2016" w:hanging="1296"/>
      </w:pPr>
      <w:rPr>
        <w:rFonts w:cs="Times New Roman"/>
      </w:rPr>
    </w:lvl>
    <w:lvl w:ilvl="7">
      <w:start w:val="1"/>
      <w:numFmt w:val="decimal"/>
      <w:pStyle w:val="Heading8"/>
      <w:lvlText w:val="%1.%2.%3.%4.%5.%6.%7.%8"/>
      <w:lvlJc w:val="left"/>
      <w:pPr>
        <w:ind w:left="2160" w:hanging="1440"/>
      </w:pPr>
      <w:rPr>
        <w:rFonts w:cs="Times New Roman"/>
      </w:rPr>
    </w:lvl>
    <w:lvl w:ilvl="8">
      <w:start w:val="1"/>
      <w:numFmt w:val="decimal"/>
      <w:pStyle w:val="Heading9"/>
      <w:lvlText w:val="%1.%2.%3.%4.%5.%6.%7.%8.%9"/>
      <w:lvlJc w:val="left"/>
      <w:pPr>
        <w:ind w:left="2304" w:hanging="1584"/>
      </w:pPr>
      <w:rPr>
        <w:rFonts w:cs="Times New Roman"/>
      </w:rPr>
    </w:lvl>
  </w:abstractNum>
  <w:num w:numId="1">
    <w:abstractNumId w:val="11"/>
  </w:num>
  <w:num w:numId="2">
    <w:abstractNumId w:val="4"/>
  </w:num>
  <w:num w:numId="3">
    <w:abstractNumId w:val="3"/>
  </w:num>
  <w:num w:numId="4">
    <w:abstractNumId w:val="16"/>
  </w:num>
  <w:num w:numId="5">
    <w:abstractNumId w:val="6"/>
  </w:num>
  <w:num w:numId="6">
    <w:abstractNumId w:val="8"/>
  </w:num>
  <w:num w:numId="7">
    <w:abstractNumId w:val="5"/>
  </w:num>
  <w:num w:numId="8">
    <w:abstractNumId w:val="13"/>
  </w:num>
  <w:num w:numId="9">
    <w:abstractNumId w:val="15"/>
  </w:num>
  <w:num w:numId="10">
    <w:abstractNumId w:val="2"/>
  </w:num>
  <w:num w:numId="11">
    <w:abstractNumId w:val="7"/>
  </w:num>
  <w:num w:numId="1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4"/>
  </w:num>
  <w:num w:numId="37">
    <w:abstractNumId w:val="10"/>
  </w:num>
  <w:num w:numId="38">
    <w:abstractNumId w:val="0"/>
  </w:num>
  <w:num w:numId="39">
    <w:abstractNumId w:val="12"/>
  </w:num>
  <w:num w:numId="40">
    <w:abstractNumId w:val="13"/>
  </w:num>
  <w:num w:numId="41">
    <w:abstractNumId w:val="13"/>
  </w:num>
  <w:num w:numId="42">
    <w:abstractNumId w:val="1"/>
  </w:num>
  <w:num w:numId="43">
    <w:abstractNumId w:val="13"/>
  </w:num>
  <w:num w:numId="44">
    <w:abstractNumId w:val="13"/>
  </w:num>
  <w:num w:numId="45">
    <w:abstractNumId w:val="13"/>
  </w:num>
  <w:num w:numId="46">
    <w:abstractNumId w:val="13"/>
  </w:num>
  <w:num w:numId="47">
    <w:abstractNumId w:val="13"/>
  </w:num>
  <w:num w:numId="48">
    <w:abstractNumId w:val="13"/>
  </w:num>
  <w:num w:numId="49">
    <w:abstractNumId w:val="13"/>
  </w:num>
  <w:num w:numId="50">
    <w:abstractNumId w:val="13"/>
  </w:num>
  <w:num w:numId="51">
    <w:abstractNumId w:val="9"/>
  </w:num>
  <w:num w:numId="52">
    <w:abstractNumId w:val="13"/>
  </w:num>
  <w:num w:numId="53">
    <w:abstractNumId w:val="13"/>
  </w:num>
  <w:num w:numId="54">
    <w:abstractNumId w:val="13"/>
  </w:num>
  <w:num w:numId="55">
    <w:abstractNumId w:val="13"/>
  </w:num>
  <w:num w:numId="56">
    <w:abstractNumId w:val="13"/>
  </w:num>
  <w:num w:numId="57">
    <w:abstractNumId w:val="13"/>
  </w:num>
  <w:num w:numId="58">
    <w:abstractNumId w:val="13"/>
  </w:num>
  <w:num w:numId="59">
    <w:abstractNumId w:val="13"/>
  </w:num>
  <w:num w:numId="60">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hyphenationZone w:val="425"/>
  <w:drawingGridHorizontalSpacing w:val="23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18B9"/>
    <w:rsid w:val="00003C29"/>
    <w:rsid w:val="00011721"/>
    <w:rsid w:val="000147FA"/>
    <w:rsid w:val="0002321E"/>
    <w:rsid w:val="000247BD"/>
    <w:rsid w:val="0003498C"/>
    <w:rsid w:val="00045C9B"/>
    <w:rsid w:val="000633D5"/>
    <w:rsid w:val="00064E6E"/>
    <w:rsid w:val="00070411"/>
    <w:rsid w:val="00081B6C"/>
    <w:rsid w:val="0008547B"/>
    <w:rsid w:val="00092A61"/>
    <w:rsid w:val="000939F5"/>
    <w:rsid w:val="00095754"/>
    <w:rsid w:val="00097164"/>
    <w:rsid w:val="00097A3F"/>
    <w:rsid w:val="000A027D"/>
    <w:rsid w:val="000A0BB8"/>
    <w:rsid w:val="000A2BD4"/>
    <w:rsid w:val="000B3412"/>
    <w:rsid w:val="000B3500"/>
    <w:rsid w:val="000B72C4"/>
    <w:rsid w:val="000C04AB"/>
    <w:rsid w:val="000C2397"/>
    <w:rsid w:val="000C6CB5"/>
    <w:rsid w:val="000D481F"/>
    <w:rsid w:val="000D585F"/>
    <w:rsid w:val="000D6A92"/>
    <w:rsid w:val="000E34D5"/>
    <w:rsid w:val="000E3E7E"/>
    <w:rsid w:val="000E5B96"/>
    <w:rsid w:val="000E6965"/>
    <w:rsid w:val="000F3EA7"/>
    <w:rsid w:val="000F4CBE"/>
    <w:rsid w:val="000F61A7"/>
    <w:rsid w:val="00100346"/>
    <w:rsid w:val="001042AA"/>
    <w:rsid w:val="00105AFA"/>
    <w:rsid w:val="00106A6D"/>
    <w:rsid w:val="00113250"/>
    <w:rsid w:val="00113E0A"/>
    <w:rsid w:val="00114E6E"/>
    <w:rsid w:val="001200B2"/>
    <w:rsid w:val="00120D2A"/>
    <w:rsid w:val="0012129F"/>
    <w:rsid w:val="00121FDE"/>
    <w:rsid w:val="0012364A"/>
    <w:rsid w:val="00124684"/>
    <w:rsid w:val="00124ACE"/>
    <w:rsid w:val="001258E4"/>
    <w:rsid w:val="00125FB9"/>
    <w:rsid w:val="00126C81"/>
    <w:rsid w:val="00132908"/>
    <w:rsid w:val="00137816"/>
    <w:rsid w:val="00141A61"/>
    <w:rsid w:val="00142D13"/>
    <w:rsid w:val="001512C9"/>
    <w:rsid w:val="001545C1"/>
    <w:rsid w:val="00155AF8"/>
    <w:rsid w:val="00163827"/>
    <w:rsid w:val="0017101E"/>
    <w:rsid w:val="00172E0F"/>
    <w:rsid w:val="00180782"/>
    <w:rsid w:val="001814E2"/>
    <w:rsid w:val="00187CB3"/>
    <w:rsid w:val="0019039F"/>
    <w:rsid w:val="00193BD1"/>
    <w:rsid w:val="00195FD6"/>
    <w:rsid w:val="001A0C12"/>
    <w:rsid w:val="001A522F"/>
    <w:rsid w:val="001B0492"/>
    <w:rsid w:val="001B4DA2"/>
    <w:rsid w:val="001B5186"/>
    <w:rsid w:val="001B5284"/>
    <w:rsid w:val="001B553C"/>
    <w:rsid w:val="001B757F"/>
    <w:rsid w:val="001C0AB3"/>
    <w:rsid w:val="001C1C5A"/>
    <w:rsid w:val="001C5C1A"/>
    <w:rsid w:val="001C62CB"/>
    <w:rsid w:val="001D37CA"/>
    <w:rsid w:val="001E2CA3"/>
    <w:rsid w:val="001E403A"/>
    <w:rsid w:val="001E5892"/>
    <w:rsid w:val="001F730D"/>
    <w:rsid w:val="00201507"/>
    <w:rsid w:val="002027D8"/>
    <w:rsid w:val="002035C0"/>
    <w:rsid w:val="00204B7B"/>
    <w:rsid w:val="00205863"/>
    <w:rsid w:val="00205F29"/>
    <w:rsid w:val="00210E45"/>
    <w:rsid w:val="0021351E"/>
    <w:rsid w:val="00214677"/>
    <w:rsid w:val="00227E29"/>
    <w:rsid w:val="00242716"/>
    <w:rsid w:val="00242F5E"/>
    <w:rsid w:val="002469F8"/>
    <w:rsid w:val="00247D84"/>
    <w:rsid w:val="00253857"/>
    <w:rsid w:val="0026142B"/>
    <w:rsid w:val="00262FE2"/>
    <w:rsid w:val="00272857"/>
    <w:rsid w:val="00273367"/>
    <w:rsid w:val="002833D7"/>
    <w:rsid w:val="0028388A"/>
    <w:rsid w:val="00286C85"/>
    <w:rsid w:val="0028764B"/>
    <w:rsid w:val="00291C69"/>
    <w:rsid w:val="00296103"/>
    <w:rsid w:val="002A1933"/>
    <w:rsid w:val="002A7082"/>
    <w:rsid w:val="002B56A4"/>
    <w:rsid w:val="002C6D13"/>
    <w:rsid w:val="002D0D27"/>
    <w:rsid w:val="002D186C"/>
    <w:rsid w:val="002D20E3"/>
    <w:rsid w:val="002D28BF"/>
    <w:rsid w:val="002D4C7C"/>
    <w:rsid w:val="002D6231"/>
    <w:rsid w:val="002E0C17"/>
    <w:rsid w:val="002E1197"/>
    <w:rsid w:val="002E14AC"/>
    <w:rsid w:val="002E3CD1"/>
    <w:rsid w:val="002F0AD8"/>
    <w:rsid w:val="002F2EC5"/>
    <w:rsid w:val="002F5941"/>
    <w:rsid w:val="002F5B8A"/>
    <w:rsid w:val="003016AE"/>
    <w:rsid w:val="00303418"/>
    <w:rsid w:val="003108E9"/>
    <w:rsid w:val="0031105E"/>
    <w:rsid w:val="003118A0"/>
    <w:rsid w:val="003162DB"/>
    <w:rsid w:val="00317D01"/>
    <w:rsid w:val="00332D8A"/>
    <w:rsid w:val="00333F88"/>
    <w:rsid w:val="0033445D"/>
    <w:rsid w:val="0033617E"/>
    <w:rsid w:val="00345F94"/>
    <w:rsid w:val="0034654E"/>
    <w:rsid w:val="00347801"/>
    <w:rsid w:val="003567B2"/>
    <w:rsid w:val="0036114E"/>
    <w:rsid w:val="00362B9F"/>
    <w:rsid w:val="00370668"/>
    <w:rsid w:val="00373EEE"/>
    <w:rsid w:val="00377C3A"/>
    <w:rsid w:val="00380DC7"/>
    <w:rsid w:val="00384F3C"/>
    <w:rsid w:val="003852E7"/>
    <w:rsid w:val="00387144"/>
    <w:rsid w:val="00390FED"/>
    <w:rsid w:val="003A4A07"/>
    <w:rsid w:val="003A4AC2"/>
    <w:rsid w:val="003A5133"/>
    <w:rsid w:val="003A7B33"/>
    <w:rsid w:val="003B229B"/>
    <w:rsid w:val="003B328E"/>
    <w:rsid w:val="003B3DA9"/>
    <w:rsid w:val="003B6D39"/>
    <w:rsid w:val="003B7777"/>
    <w:rsid w:val="003C0E4D"/>
    <w:rsid w:val="003C106F"/>
    <w:rsid w:val="003C4BFE"/>
    <w:rsid w:val="003C5C28"/>
    <w:rsid w:val="003C65D1"/>
    <w:rsid w:val="003D25BD"/>
    <w:rsid w:val="003D5B0E"/>
    <w:rsid w:val="003D5FC1"/>
    <w:rsid w:val="003D6292"/>
    <w:rsid w:val="003D6483"/>
    <w:rsid w:val="003D703B"/>
    <w:rsid w:val="003E0C7A"/>
    <w:rsid w:val="003E13EF"/>
    <w:rsid w:val="003E58A7"/>
    <w:rsid w:val="003F262B"/>
    <w:rsid w:val="003F43D9"/>
    <w:rsid w:val="003F5A92"/>
    <w:rsid w:val="00401D4E"/>
    <w:rsid w:val="00403DDE"/>
    <w:rsid w:val="0040642F"/>
    <w:rsid w:val="004113A2"/>
    <w:rsid w:val="00413B11"/>
    <w:rsid w:val="00413BA7"/>
    <w:rsid w:val="00413D24"/>
    <w:rsid w:val="0042187A"/>
    <w:rsid w:val="0042267C"/>
    <w:rsid w:val="00432595"/>
    <w:rsid w:val="00434235"/>
    <w:rsid w:val="00435CD3"/>
    <w:rsid w:val="00435D86"/>
    <w:rsid w:val="00451230"/>
    <w:rsid w:val="00455757"/>
    <w:rsid w:val="00455B80"/>
    <w:rsid w:val="0045796E"/>
    <w:rsid w:val="00461A0C"/>
    <w:rsid w:val="0046325B"/>
    <w:rsid w:val="004701EC"/>
    <w:rsid w:val="00473964"/>
    <w:rsid w:val="00475D34"/>
    <w:rsid w:val="00477FDB"/>
    <w:rsid w:val="00481644"/>
    <w:rsid w:val="004831A1"/>
    <w:rsid w:val="00483C91"/>
    <w:rsid w:val="004926EF"/>
    <w:rsid w:val="00497333"/>
    <w:rsid w:val="004A07B9"/>
    <w:rsid w:val="004A20A8"/>
    <w:rsid w:val="004A2C05"/>
    <w:rsid w:val="004A3609"/>
    <w:rsid w:val="004A583C"/>
    <w:rsid w:val="004A6F88"/>
    <w:rsid w:val="004A7897"/>
    <w:rsid w:val="004B380B"/>
    <w:rsid w:val="004B3974"/>
    <w:rsid w:val="004B507F"/>
    <w:rsid w:val="004B74B5"/>
    <w:rsid w:val="004C1E4F"/>
    <w:rsid w:val="004C451C"/>
    <w:rsid w:val="004C6A82"/>
    <w:rsid w:val="004D08CA"/>
    <w:rsid w:val="004D1146"/>
    <w:rsid w:val="004D29FF"/>
    <w:rsid w:val="004E1FE7"/>
    <w:rsid w:val="004E259B"/>
    <w:rsid w:val="004E4D87"/>
    <w:rsid w:val="004E6F81"/>
    <w:rsid w:val="004E736F"/>
    <w:rsid w:val="004E7E8B"/>
    <w:rsid w:val="004F55E8"/>
    <w:rsid w:val="005029F0"/>
    <w:rsid w:val="00503930"/>
    <w:rsid w:val="00504E5F"/>
    <w:rsid w:val="00514AB6"/>
    <w:rsid w:val="00517CE4"/>
    <w:rsid w:val="00520B2F"/>
    <w:rsid w:val="005214B6"/>
    <w:rsid w:val="0052226C"/>
    <w:rsid w:val="00522BD7"/>
    <w:rsid w:val="005258AC"/>
    <w:rsid w:val="00527497"/>
    <w:rsid w:val="00530208"/>
    <w:rsid w:val="005329FE"/>
    <w:rsid w:val="005343F9"/>
    <w:rsid w:val="00535CB2"/>
    <w:rsid w:val="0053706F"/>
    <w:rsid w:val="0054652A"/>
    <w:rsid w:val="00546DD9"/>
    <w:rsid w:val="00546E10"/>
    <w:rsid w:val="00546FD8"/>
    <w:rsid w:val="00547A6B"/>
    <w:rsid w:val="00551845"/>
    <w:rsid w:val="0055596E"/>
    <w:rsid w:val="0055635B"/>
    <w:rsid w:val="0056260B"/>
    <w:rsid w:val="0056328A"/>
    <w:rsid w:val="0057610E"/>
    <w:rsid w:val="00580F0E"/>
    <w:rsid w:val="00582A2B"/>
    <w:rsid w:val="00591DFC"/>
    <w:rsid w:val="005922D2"/>
    <w:rsid w:val="00592966"/>
    <w:rsid w:val="00592BC9"/>
    <w:rsid w:val="005963A0"/>
    <w:rsid w:val="005A16A1"/>
    <w:rsid w:val="005A7FA4"/>
    <w:rsid w:val="005B18B8"/>
    <w:rsid w:val="005B6A1F"/>
    <w:rsid w:val="005C0414"/>
    <w:rsid w:val="005C1694"/>
    <w:rsid w:val="005C6CF2"/>
    <w:rsid w:val="005C6D7C"/>
    <w:rsid w:val="005D1B77"/>
    <w:rsid w:val="005D1F9D"/>
    <w:rsid w:val="005D3299"/>
    <w:rsid w:val="005D42BC"/>
    <w:rsid w:val="005D633A"/>
    <w:rsid w:val="005D6F16"/>
    <w:rsid w:val="005E403C"/>
    <w:rsid w:val="005F6770"/>
    <w:rsid w:val="00603739"/>
    <w:rsid w:val="00605638"/>
    <w:rsid w:val="00606DB8"/>
    <w:rsid w:val="00611C7F"/>
    <w:rsid w:val="006138AE"/>
    <w:rsid w:val="00622A46"/>
    <w:rsid w:val="00622B60"/>
    <w:rsid w:val="0063086C"/>
    <w:rsid w:val="00633B5A"/>
    <w:rsid w:val="006377E3"/>
    <w:rsid w:val="00637BFD"/>
    <w:rsid w:val="00637EAC"/>
    <w:rsid w:val="00644079"/>
    <w:rsid w:val="006449E6"/>
    <w:rsid w:val="00655CC6"/>
    <w:rsid w:val="006642C1"/>
    <w:rsid w:val="006652CC"/>
    <w:rsid w:val="00665D15"/>
    <w:rsid w:val="00672CE8"/>
    <w:rsid w:val="00673A5F"/>
    <w:rsid w:val="00675B6F"/>
    <w:rsid w:val="00677FF2"/>
    <w:rsid w:val="0068296D"/>
    <w:rsid w:val="0068298A"/>
    <w:rsid w:val="00685E4E"/>
    <w:rsid w:val="00691A13"/>
    <w:rsid w:val="006922A9"/>
    <w:rsid w:val="0069239A"/>
    <w:rsid w:val="00692F67"/>
    <w:rsid w:val="0069387F"/>
    <w:rsid w:val="006A1F23"/>
    <w:rsid w:val="006A7F81"/>
    <w:rsid w:val="006B3BC4"/>
    <w:rsid w:val="006B5EA5"/>
    <w:rsid w:val="006C1BB3"/>
    <w:rsid w:val="006C7E8F"/>
    <w:rsid w:val="006D39AA"/>
    <w:rsid w:val="006D7CFC"/>
    <w:rsid w:val="006E7A14"/>
    <w:rsid w:val="006E7BB6"/>
    <w:rsid w:val="006F401D"/>
    <w:rsid w:val="006F61CA"/>
    <w:rsid w:val="00702D7F"/>
    <w:rsid w:val="00704CFF"/>
    <w:rsid w:val="0070507C"/>
    <w:rsid w:val="00705214"/>
    <w:rsid w:val="00707444"/>
    <w:rsid w:val="00711F34"/>
    <w:rsid w:val="007171C6"/>
    <w:rsid w:val="0071722E"/>
    <w:rsid w:val="007225E5"/>
    <w:rsid w:val="00724678"/>
    <w:rsid w:val="0073623C"/>
    <w:rsid w:val="007414F6"/>
    <w:rsid w:val="00743ED1"/>
    <w:rsid w:val="0074564E"/>
    <w:rsid w:val="00750C65"/>
    <w:rsid w:val="0075576E"/>
    <w:rsid w:val="00756383"/>
    <w:rsid w:val="007577FD"/>
    <w:rsid w:val="007733D7"/>
    <w:rsid w:val="00773584"/>
    <w:rsid w:val="00776DDC"/>
    <w:rsid w:val="00777B30"/>
    <w:rsid w:val="00790096"/>
    <w:rsid w:val="00794C66"/>
    <w:rsid w:val="00795BA5"/>
    <w:rsid w:val="007A324C"/>
    <w:rsid w:val="007A373C"/>
    <w:rsid w:val="007A48AD"/>
    <w:rsid w:val="007B0783"/>
    <w:rsid w:val="007B2775"/>
    <w:rsid w:val="007B4009"/>
    <w:rsid w:val="007B70F4"/>
    <w:rsid w:val="007D06D5"/>
    <w:rsid w:val="007D4D63"/>
    <w:rsid w:val="007E134D"/>
    <w:rsid w:val="007E36CD"/>
    <w:rsid w:val="007E6165"/>
    <w:rsid w:val="007F0C22"/>
    <w:rsid w:val="007F279B"/>
    <w:rsid w:val="007F4808"/>
    <w:rsid w:val="00811D28"/>
    <w:rsid w:val="008146DB"/>
    <w:rsid w:val="00820CE4"/>
    <w:rsid w:val="00821AFC"/>
    <w:rsid w:val="00823C71"/>
    <w:rsid w:val="00826861"/>
    <w:rsid w:val="00827E02"/>
    <w:rsid w:val="00831BD0"/>
    <w:rsid w:val="008325F9"/>
    <w:rsid w:val="00832B1D"/>
    <w:rsid w:val="00834E0D"/>
    <w:rsid w:val="00835C70"/>
    <w:rsid w:val="00842BE9"/>
    <w:rsid w:val="00842CCB"/>
    <w:rsid w:val="00844FE6"/>
    <w:rsid w:val="0084513A"/>
    <w:rsid w:val="00845851"/>
    <w:rsid w:val="0085066F"/>
    <w:rsid w:val="008535A9"/>
    <w:rsid w:val="00856BA1"/>
    <w:rsid w:val="0086081F"/>
    <w:rsid w:val="00870301"/>
    <w:rsid w:val="008723FD"/>
    <w:rsid w:val="00872ABD"/>
    <w:rsid w:val="00873B97"/>
    <w:rsid w:val="00874775"/>
    <w:rsid w:val="00875DAB"/>
    <w:rsid w:val="008842BD"/>
    <w:rsid w:val="00886A1A"/>
    <w:rsid w:val="0088778F"/>
    <w:rsid w:val="00891E5D"/>
    <w:rsid w:val="00893D8E"/>
    <w:rsid w:val="00895E7B"/>
    <w:rsid w:val="008A3A0D"/>
    <w:rsid w:val="008A7A39"/>
    <w:rsid w:val="008B1C74"/>
    <w:rsid w:val="008B3EEC"/>
    <w:rsid w:val="008B76C3"/>
    <w:rsid w:val="008C221F"/>
    <w:rsid w:val="008C4A72"/>
    <w:rsid w:val="008C5C42"/>
    <w:rsid w:val="008D6278"/>
    <w:rsid w:val="008F0F26"/>
    <w:rsid w:val="008F23C6"/>
    <w:rsid w:val="009029C3"/>
    <w:rsid w:val="00902AE1"/>
    <w:rsid w:val="00904240"/>
    <w:rsid w:val="00904ACD"/>
    <w:rsid w:val="00907CE6"/>
    <w:rsid w:val="00910E47"/>
    <w:rsid w:val="009175E2"/>
    <w:rsid w:val="009201D2"/>
    <w:rsid w:val="009262D0"/>
    <w:rsid w:val="00930CAA"/>
    <w:rsid w:val="00937C5C"/>
    <w:rsid w:val="009410B8"/>
    <w:rsid w:val="00950D16"/>
    <w:rsid w:val="00955B83"/>
    <w:rsid w:val="00956E78"/>
    <w:rsid w:val="0096418A"/>
    <w:rsid w:val="00965F5A"/>
    <w:rsid w:val="00970015"/>
    <w:rsid w:val="00972159"/>
    <w:rsid w:val="00974965"/>
    <w:rsid w:val="009766A6"/>
    <w:rsid w:val="00977BB6"/>
    <w:rsid w:val="00985E42"/>
    <w:rsid w:val="00986347"/>
    <w:rsid w:val="009863E3"/>
    <w:rsid w:val="009879DE"/>
    <w:rsid w:val="00991CAE"/>
    <w:rsid w:val="00993DC1"/>
    <w:rsid w:val="009960C4"/>
    <w:rsid w:val="009966F6"/>
    <w:rsid w:val="009C1135"/>
    <w:rsid w:val="009C797C"/>
    <w:rsid w:val="009D0290"/>
    <w:rsid w:val="009D4A77"/>
    <w:rsid w:val="009D5D7C"/>
    <w:rsid w:val="009E3F49"/>
    <w:rsid w:val="009E6E4B"/>
    <w:rsid w:val="009E7A5C"/>
    <w:rsid w:val="009F2BCD"/>
    <w:rsid w:val="009F55E7"/>
    <w:rsid w:val="009F7E29"/>
    <w:rsid w:val="00A02E68"/>
    <w:rsid w:val="00A030AF"/>
    <w:rsid w:val="00A0314E"/>
    <w:rsid w:val="00A05F1B"/>
    <w:rsid w:val="00A0684F"/>
    <w:rsid w:val="00A159F0"/>
    <w:rsid w:val="00A15FD3"/>
    <w:rsid w:val="00A222C3"/>
    <w:rsid w:val="00A23AB4"/>
    <w:rsid w:val="00A358CC"/>
    <w:rsid w:val="00A43DD3"/>
    <w:rsid w:val="00A459AA"/>
    <w:rsid w:val="00A63471"/>
    <w:rsid w:val="00A6381D"/>
    <w:rsid w:val="00A67721"/>
    <w:rsid w:val="00A6790B"/>
    <w:rsid w:val="00A67C1D"/>
    <w:rsid w:val="00A67E5D"/>
    <w:rsid w:val="00A72B8B"/>
    <w:rsid w:val="00A74CBB"/>
    <w:rsid w:val="00A91ACF"/>
    <w:rsid w:val="00A933EE"/>
    <w:rsid w:val="00A93DC8"/>
    <w:rsid w:val="00A94D11"/>
    <w:rsid w:val="00A95B48"/>
    <w:rsid w:val="00A965FB"/>
    <w:rsid w:val="00AA3493"/>
    <w:rsid w:val="00AA4FB1"/>
    <w:rsid w:val="00AA6638"/>
    <w:rsid w:val="00AB02EB"/>
    <w:rsid w:val="00AB305A"/>
    <w:rsid w:val="00AC4EBC"/>
    <w:rsid w:val="00AC5001"/>
    <w:rsid w:val="00AC619F"/>
    <w:rsid w:val="00AC7940"/>
    <w:rsid w:val="00AD1D94"/>
    <w:rsid w:val="00AE20C0"/>
    <w:rsid w:val="00AE2ACB"/>
    <w:rsid w:val="00AE5947"/>
    <w:rsid w:val="00AF0CDF"/>
    <w:rsid w:val="00AF12E0"/>
    <w:rsid w:val="00AF19E5"/>
    <w:rsid w:val="00AF70A3"/>
    <w:rsid w:val="00B06C43"/>
    <w:rsid w:val="00B135AC"/>
    <w:rsid w:val="00B14005"/>
    <w:rsid w:val="00B15EB8"/>
    <w:rsid w:val="00B17428"/>
    <w:rsid w:val="00B17E69"/>
    <w:rsid w:val="00B2016F"/>
    <w:rsid w:val="00B20E87"/>
    <w:rsid w:val="00B213AB"/>
    <w:rsid w:val="00B2143A"/>
    <w:rsid w:val="00B22364"/>
    <w:rsid w:val="00B2260C"/>
    <w:rsid w:val="00B22691"/>
    <w:rsid w:val="00B23636"/>
    <w:rsid w:val="00B255AB"/>
    <w:rsid w:val="00B26DC1"/>
    <w:rsid w:val="00B31CBD"/>
    <w:rsid w:val="00B342C7"/>
    <w:rsid w:val="00B35785"/>
    <w:rsid w:val="00B40CA4"/>
    <w:rsid w:val="00B40D7E"/>
    <w:rsid w:val="00B41F87"/>
    <w:rsid w:val="00B4235E"/>
    <w:rsid w:val="00B45B03"/>
    <w:rsid w:val="00B47358"/>
    <w:rsid w:val="00B51573"/>
    <w:rsid w:val="00B53984"/>
    <w:rsid w:val="00B54EBB"/>
    <w:rsid w:val="00B55326"/>
    <w:rsid w:val="00B60097"/>
    <w:rsid w:val="00B61FB4"/>
    <w:rsid w:val="00B656E4"/>
    <w:rsid w:val="00B71C3D"/>
    <w:rsid w:val="00B7214A"/>
    <w:rsid w:val="00B72FD9"/>
    <w:rsid w:val="00B75ED9"/>
    <w:rsid w:val="00B765B5"/>
    <w:rsid w:val="00B81E42"/>
    <w:rsid w:val="00B85DC1"/>
    <w:rsid w:val="00B87A39"/>
    <w:rsid w:val="00B90FCC"/>
    <w:rsid w:val="00B91763"/>
    <w:rsid w:val="00B91CD6"/>
    <w:rsid w:val="00B92872"/>
    <w:rsid w:val="00B9309D"/>
    <w:rsid w:val="00B94E3F"/>
    <w:rsid w:val="00BA0FEF"/>
    <w:rsid w:val="00BA299C"/>
    <w:rsid w:val="00BA39DD"/>
    <w:rsid w:val="00BB413F"/>
    <w:rsid w:val="00BC0755"/>
    <w:rsid w:val="00BC33C2"/>
    <w:rsid w:val="00BC4F52"/>
    <w:rsid w:val="00BD0283"/>
    <w:rsid w:val="00BD1D69"/>
    <w:rsid w:val="00BD66D2"/>
    <w:rsid w:val="00BD6C4D"/>
    <w:rsid w:val="00BE279C"/>
    <w:rsid w:val="00BE5506"/>
    <w:rsid w:val="00BF00CC"/>
    <w:rsid w:val="00BF445E"/>
    <w:rsid w:val="00BF4A43"/>
    <w:rsid w:val="00BF7949"/>
    <w:rsid w:val="00C02FBB"/>
    <w:rsid w:val="00C04F64"/>
    <w:rsid w:val="00C07BB4"/>
    <w:rsid w:val="00C07DC4"/>
    <w:rsid w:val="00C153C8"/>
    <w:rsid w:val="00C201F6"/>
    <w:rsid w:val="00C22478"/>
    <w:rsid w:val="00C2372F"/>
    <w:rsid w:val="00C27F90"/>
    <w:rsid w:val="00C32132"/>
    <w:rsid w:val="00C32892"/>
    <w:rsid w:val="00C32A84"/>
    <w:rsid w:val="00C3390E"/>
    <w:rsid w:val="00C34A03"/>
    <w:rsid w:val="00C35B3B"/>
    <w:rsid w:val="00C3631D"/>
    <w:rsid w:val="00C36D8C"/>
    <w:rsid w:val="00C36F62"/>
    <w:rsid w:val="00C3766C"/>
    <w:rsid w:val="00C37734"/>
    <w:rsid w:val="00C409AF"/>
    <w:rsid w:val="00C40D87"/>
    <w:rsid w:val="00C454C3"/>
    <w:rsid w:val="00C4682E"/>
    <w:rsid w:val="00C47CAA"/>
    <w:rsid w:val="00C534E5"/>
    <w:rsid w:val="00C53E14"/>
    <w:rsid w:val="00C5497C"/>
    <w:rsid w:val="00C56ED2"/>
    <w:rsid w:val="00C57A6D"/>
    <w:rsid w:val="00C620C0"/>
    <w:rsid w:val="00C66F44"/>
    <w:rsid w:val="00C6794C"/>
    <w:rsid w:val="00C7108E"/>
    <w:rsid w:val="00C73414"/>
    <w:rsid w:val="00C756B6"/>
    <w:rsid w:val="00C76193"/>
    <w:rsid w:val="00C8079D"/>
    <w:rsid w:val="00C8100F"/>
    <w:rsid w:val="00C902DC"/>
    <w:rsid w:val="00C94E4A"/>
    <w:rsid w:val="00C97225"/>
    <w:rsid w:val="00CA21F0"/>
    <w:rsid w:val="00CB0D5C"/>
    <w:rsid w:val="00CB18D7"/>
    <w:rsid w:val="00CB33F9"/>
    <w:rsid w:val="00CB4E6D"/>
    <w:rsid w:val="00CB6600"/>
    <w:rsid w:val="00CC06DD"/>
    <w:rsid w:val="00CC2ECB"/>
    <w:rsid w:val="00CC30D2"/>
    <w:rsid w:val="00CC45C4"/>
    <w:rsid w:val="00CD28FE"/>
    <w:rsid w:val="00CE1865"/>
    <w:rsid w:val="00CE1BB6"/>
    <w:rsid w:val="00CE1FE0"/>
    <w:rsid w:val="00CE4050"/>
    <w:rsid w:val="00CE4167"/>
    <w:rsid w:val="00CE4ADB"/>
    <w:rsid w:val="00CE62E7"/>
    <w:rsid w:val="00CE6C25"/>
    <w:rsid w:val="00CE6FDD"/>
    <w:rsid w:val="00CF2DB9"/>
    <w:rsid w:val="00CF346A"/>
    <w:rsid w:val="00CF3983"/>
    <w:rsid w:val="00D01472"/>
    <w:rsid w:val="00D03B40"/>
    <w:rsid w:val="00D047FE"/>
    <w:rsid w:val="00D04C40"/>
    <w:rsid w:val="00D0521E"/>
    <w:rsid w:val="00D05FCB"/>
    <w:rsid w:val="00D07260"/>
    <w:rsid w:val="00D073D4"/>
    <w:rsid w:val="00D12B65"/>
    <w:rsid w:val="00D144BB"/>
    <w:rsid w:val="00D164DC"/>
    <w:rsid w:val="00D25ED7"/>
    <w:rsid w:val="00D273A1"/>
    <w:rsid w:val="00D275B4"/>
    <w:rsid w:val="00D313D5"/>
    <w:rsid w:val="00D3292F"/>
    <w:rsid w:val="00D33939"/>
    <w:rsid w:val="00D33F3E"/>
    <w:rsid w:val="00D34B28"/>
    <w:rsid w:val="00D36D22"/>
    <w:rsid w:val="00D407CB"/>
    <w:rsid w:val="00D412C8"/>
    <w:rsid w:val="00D42A09"/>
    <w:rsid w:val="00D45616"/>
    <w:rsid w:val="00D458EB"/>
    <w:rsid w:val="00D47C2E"/>
    <w:rsid w:val="00D47F3D"/>
    <w:rsid w:val="00D5791F"/>
    <w:rsid w:val="00D62CCE"/>
    <w:rsid w:val="00D66269"/>
    <w:rsid w:val="00D75C45"/>
    <w:rsid w:val="00D7600D"/>
    <w:rsid w:val="00D76547"/>
    <w:rsid w:val="00D83DD4"/>
    <w:rsid w:val="00D83DF3"/>
    <w:rsid w:val="00D85015"/>
    <w:rsid w:val="00D90290"/>
    <w:rsid w:val="00D92D81"/>
    <w:rsid w:val="00D96826"/>
    <w:rsid w:val="00DA0CD0"/>
    <w:rsid w:val="00DA26D7"/>
    <w:rsid w:val="00DA2B5C"/>
    <w:rsid w:val="00DB1C86"/>
    <w:rsid w:val="00DC0F6E"/>
    <w:rsid w:val="00DC1B29"/>
    <w:rsid w:val="00DC2409"/>
    <w:rsid w:val="00DC3ABA"/>
    <w:rsid w:val="00DC5A5C"/>
    <w:rsid w:val="00DD0E39"/>
    <w:rsid w:val="00DD2D6F"/>
    <w:rsid w:val="00DE13B4"/>
    <w:rsid w:val="00DF069D"/>
    <w:rsid w:val="00DF110F"/>
    <w:rsid w:val="00DF48B5"/>
    <w:rsid w:val="00E0109C"/>
    <w:rsid w:val="00E012C6"/>
    <w:rsid w:val="00E077C1"/>
    <w:rsid w:val="00E134F0"/>
    <w:rsid w:val="00E14AB4"/>
    <w:rsid w:val="00E15F92"/>
    <w:rsid w:val="00E31CAD"/>
    <w:rsid w:val="00E321B6"/>
    <w:rsid w:val="00E4479A"/>
    <w:rsid w:val="00E47006"/>
    <w:rsid w:val="00E51AC8"/>
    <w:rsid w:val="00E64F48"/>
    <w:rsid w:val="00E66474"/>
    <w:rsid w:val="00E7041C"/>
    <w:rsid w:val="00E73729"/>
    <w:rsid w:val="00E75822"/>
    <w:rsid w:val="00E924B0"/>
    <w:rsid w:val="00E93D41"/>
    <w:rsid w:val="00E94D5A"/>
    <w:rsid w:val="00EA1864"/>
    <w:rsid w:val="00EA31C6"/>
    <w:rsid w:val="00EA777A"/>
    <w:rsid w:val="00EA7BCB"/>
    <w:rsid w:val="00EB743E"/>
    <w:rsid w:val="00EC085B"/>
    <w:rsid w:val="00EC2E05"/>
    <w:rsid w:val="00EC3258"/>
    <w:rsid w:val="00EC3D62"/>
    <w:rsid w:val="00EC490B"/>
    <w:rsid w:val="00EC66B2"/>
    <w:rsid w:val="00EC7257"/>
    <w:rsid w:val="00ED2CC7"/>
    <w:rsid w:val="00ED2E17"/>
    <w:rsid w:val="00ED7728"/>
    <w:rsid w:val="00EE0BC3"/>
    <w:rsid w:val="00EE5465"/>
    <w:rsid w:val="00EE78B4"/>
    <w:rsid w:val="00EF272D"/>
    <w:rsid w:val="00F11954"/>
    <w:rsid w:val="00F236B5"/>
    <w:rsid w:val="00F33936"/>
    <w:rsid w:val="00F35E26"/>
    <w:rsid w:val="00F46937"/>
    <w:rsid w:val="00F57AB4"/>
    <w:rsid w:val="00F66C08"/>
    <w:rsid w:val="00F7347A"/>
    <w:rsid w:val="00F734B7"/>
    <w:rsid w:val="00F75527"/>
    <w:rsid w:val="00F75E4D"/>
    <w:rsid w:val="00F76E4E"/>
    <w:rsid w:val="00F87991"/>
    <w:rsid w:val="00F9378B"/>
    <w:rsid w:val="00F93FB5"/>
    <w:rsid w:val="00FA1FCF"/>
    <w:rsid w:val="00FA4143"/>
    <w:rsid w:val="00FA585A"/>
    <w:rsid w:val="00FB0B62"/>
    <w:rsid w:val="00FB12AC"/>
    <w:rsid w:val="00FB21CE"/>
    <w:rsid w:val="00FB2F57"/>
    <w:rsid w:val="00FB40D5"/>
    <w:rsid w:val="00FB6D88"/>
    <w:rsid w:val="00FC4953"/>
    <w:rsid w:val="00FC4B27"/>
    <w:rsid w:val="00FC62CE"/>
    <w:rsid w:val="00FD122B"/>
    <w:rsid w:val="00FD319B"/>
    <w:rsid w:val="00FD64D8"/>
    <w:rsid w:val="00FD7DBA"/>
    <w:rsid w:val="00FE033B"/>
    <w:rsid w:val="00FE08AE"/>
    <w:rsid w:val="00FE09EF"/>
    <w:rsid w:val="00FE1C16"/>
    <w:rsid w:val="00FE2208"/>
    <w:rsid w:val="00FE3DC5"/>
    <w:rsid w:val="00FF660F"/>
    <w:rsid w:val="00FF69DF"/>
    <w:rsid w:val="00FF72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locked="1" w:semiHidden="0" w:uiPriority="0" w:unhideWhenUsed="0"/>
    <w:lsdException w:name="caption" w:locked="1" w:semiHidden="0" w:uiPriority="0" w:unhideWhenUsed="0" w:qFormat="1"/>
    <w:lsdException w:name="footnote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85F"/>
    <w:rPr>
      <w:rFonts w:ascii="Times New Roman" w:eastAsia="Times New Roman" w:hAnsi="Times New Roman"/>
      <w:spacing w:val="-3"/>
      <w:sz w:val="24"/>
      <w:szCs w:val="20"/>
      <w:lang w:val="es-ES_tradnl"/>
    </w:rPr>
  </w:style>
  <w:style w:type="paragraph" w:styleId="Heading1">
    <w:name w:val="heading 1"/>
    <w:aliases w:val="Heading 1.I,Capítulo"/>
    <w:basedOn w:val="Normal"/>
    <w:next w:val="Normal"/>
    <w:link w:val="Heading1Char"/>
    <w:uiPriority w:val="99"/>
    <w:qFormat/>
    <w:rsid w:val="00B87A39"/>
    <w:pPr>
      <w:keepNext/>
      <w:numPr>
        <w:numId w:val="8"/>
      </w:numPr>
      <w:spacing w:before="240" w:after="240"/>
      <w:jc w:val="center"/>
      <w:outlineLvl w:val="0"/>
    </w:pPr>
    <w:rPr>
      <w:rFonts w:ascii="Times New Roman Bold" w:hAnsi="Times New Roman Bold"/>
      <w:b/>
      <w:smallCaps/>
      <w:noProof/>
      <w:spacing w:val="0"/>
      <w:sz w:val="28"/>
      <w:lang w:val="en-US"/>
    </w:rPr>
  </w:style>
  <w:style w:type="paragraph" w:styleId="Heading2">
    <w:name w:val="heading 2"/>
    <w:aliases w:val="Heading 2.A"/>
    <w:basedOn w:val="Normal"/>
    <w:next w:val="Normal"/>
    <w:link w:val="Heading2Char"/>
    <w:uiPriority w:val="99"/>
    <w:qFormat/>
    <w:rsid w:val="00B87A39"/>
    <w:pPr>
      <w:keepNext/>
      <w:numPr>
        <w:numId w:val="6"/>
      </w:numPr>
      <w:spacing w:before="120" w:after="120"/>
      <w:jc w:val="both"/>
      <w:outlineLvl w:val="1"/>
    </w:pPr>
    <w:rPr>
      <w:rFonts w:ascii="Times New Roman Bold" w:hAnsi="Times New Roman Bold"/>
      <w:b/>
      <w:noProof/>
      <w:spacing w:val="0"/>
      <w:lang w:val="en-US"/>
    </w:rPr>
  </w:style>
  <w:style w:type="paragraph" w:styleId="Heading3">
    <w:name w:val="heading 3"/>
    <w:aliases w:val="Heading 3.1"/>
    <w:basedOn w:val="Normal"/>
    <w:next w:val="Normal"/>
    <w:link w:val="Heading3Char"/>
    <w:uiPriority w:val="99"/>
    <w:qFormat/>
    <w:rsid w:val="00B87A39"/>
    <w:pPr>
      <w:keepNext/>
      <w:numPr>
        <w:numId w:val="7"/>
      </w:numPr>
      <w:spacing w:before="120" w:after="120"/>
      <w:jc w:val="both"/>
      <w:outlineLvl w:val="2"/>
    </w:pPr>
    <w:rPr>
      <w:rFonts w:ascii="Times New Roman Bold" w:hAnsi="Times New Roman Bold"/>
      <w:b/>
      <w:noProof/>
      <w:spacing w:val="0"/>
      <w:lang w:val="en-US"/>
    </w:rPr>
  </w:style>
  <w:style w:type="paragraph" w:styleId="Heading4">
    <w:name w:val="heading 4"/>
    <w:aliases w:val="Heading 4.a"/>
    <w:basedOn w:val="Normal"/>
    <w:next w:val="Normal"/>
    <w:link w:val="Heading4Char"/>
    <w:uiPriority w:val="99"/>
    <w:qFormat/>
    <w:rsid w:val="00B87A39"/>
    <w:pPr>
      <w:keepNext/>
      <w:numPr>
        <w:ilvl w:val="2"/>
        <w:numId w:val="8"/>
      </w:numPr>
      <w:tabs>
        <w:tab w:val="left" w:pos="1440"/>
      </w:tabs>
      <w:spacing w:before="120" w:after="120"/>
      <w:jc w:val="both"/>
      <w:outlineLvl w:val="3"/>
    </w:pPr>
    <w:rPr>
      <w:rFonts w:ascii="Times New Roman Bold" w:eastAsia="Calibri" w:hAnsi="Times New Roman Bold"/>
      <w:b/>
      <w:noProof/>
      <w:spacing w:val="0"/>
      <w:lang w:val="en-US"/>
    </w:rPr>
  </w:style>
  <w:style w:type="paragraph" w:styleId="Heading5">
    <w:name w:val="heading 5"/>
    <w:aliases w:val="Heading 5.(i)"/>
    <w:basedOn w:val="Normal"/>
    <w:next w:val="Normal"/>
    <w:link w:val="Heading5Char"/>
    <w:uiPriority w:val="99"/>
    <w:qFormat/>
    <w:rsid w:val="00B87A39"/>
    <w:pPr>
      <w:keepNext/>
      <w:numPr>
        <w:ilvl w:val="3"/>
        <w:numId w:val="8"/>
      </w:numPr>
      <w:spacing w:before="120" w:after="120"/>
      <w:jc w:val="both"/>
      <w:outlineLvl w:val="4"/>
    </w:pPr>
    <w:rPr>
      <w:rFonts w:ascii="Times New Roman Bold" w:hAnsi="Times New Roman Bold"/>
      <w:b/>
      <w:noProof/>
      <w:spacing w:val="0"/>
      <w:lang w:val="en-US"/>
    </w:rPr>
  </w:style>
  <w:style w:type="paragraph" w:styleId="Heading6">
    <w:name w:val="heading 6"/>
    <w:basedOn w:val="Normal"/>
    <w:next w:val="Normal"/>
    <w:link w:val="Heading6Char"/>
    <w:uiPriority w:val="99"/>
    <w:qFormat/>
    <w:rsid w:val="00B87A39"/>
    <w:pPr>
      <w:keepNext/>
      <w:jc w:val="center"/>
      <w:outlineLvl w:val="5"/>
    </w:pPr>
    <w:rPr>
      <w:b/>
      <w:bCs/>
      <w:sz w:val="20"/>
    </w:rPr>
  </w:style>
  <w:style w:type="paragraph" w:styleId="Heading7">
    <w:name w:val="heading 7"/>
    <w:basedOn w:val="Normal"/>
    <w:next w:val="Normal"/>
    <w:link w:val="Heading7Char"/>
    <w:uiPriority w:val="99"/>
    <w:qFormat/>
    <w:rsid w:val="007D4D63"/>
    <w:pPr>
      <w:numPr>
        <w:ilvl w:val="6"/>
        <w:numId w:val="4"/>
      </w:numPr>
      <w:spacing w:before="240" w:after="60"/>
      <w:outlineLvl w:val="6"/>
    </w:pPr>
    <w:rPr>
      <w:rFonts w:ascii="Calibri" w:hAnsi="Calibri"/>
      <w:spacing w:val="0"/>
      <w:szCs w:val="24"/>
      <w:lang w:val="en-US"/>
    </w:rPr>
  </w:style>
  <w:style w:type="paragraph" w:styleId="Heading8">
    <w:name w:val="heading 8"/>
    <w:basedOn w:val="Normal"/>
    <w:next w:val="Normal"/>
    <w:link w:val="Heading8Char"/>
    <w:uiPriority w:val="99"/>
    <w:qFormat/>
    <w:rsid w:val="007D4D63"/>
    <w:pPr>
      <w:numPr>
        <w:ilvl w:val="7"/>
        <w:numId w:val="4"/>
      </w:numPr>
      <w:spacing w:before="240" w:after="60"/>
      <w:outlineLvl w:val="7"/>
    </w:pPr>
    <w:rPr>
      <w:rFonts w:ascii="Calibri" w:hAnsi="Calibri"/>
      <w:i/>
      <w:iCs/>
      <w:spacing w:val="0"/>
      <w:szCs w:val="24"/>
      <w:lang w:val="en-US"/>
    </w:rPr>
  </w:style>
  <w:style w:type="paragraph" w:styleId="Heading9">
    <w:name w:val="heading 9"/>
    <w:basedOn w:val="Normal"/>
    <w:next w:val="Normal"/>
    <w:link w:val="Heading9Char"/>
    <w:uiPriority w:val="99"/>
    <w:qFormat/>
    <w:rsid w:val="007D4D63"/>
    <w:pPr>
      <w:numPr>
        <w:ilvl w:val="8"/>
        <w:numId w:val="4"/>
      </w:numPr>
      <w:spacing w:before="240" w:after="60"/>
      <w:outlineLvl w:val="8"/>
    </w:pPr>
    <w:rPr>
      <w:rFonts w:ascii="Cambria" w:hAnsi="Cambria"/>
      <w:spacing w:val="0"/>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Capítulo Char"/>
    <w:basedOn w:val="DefaultParagraphFont"/>
    <w:link w:val="Heading1"/>
    <w:uiPriority w:val="99"/>
    <w:locked/>
    <w:rsid w:val="00BF4A43"/>
    <w:rPr>
      <w:rFonts w:ascii="Times New Roman Bold" w:hAnsi="Times New Roman Bold"/>
      <w:b/>
      <w:smallCaps/>
      <w:noProof/>
      <w:sz w:val="28"/>
    </w:rPr>
  </w:style>
  <w:style w:type="character" w:customStyle="1" w:styleId="Heading2Char">
    <w:name w:val="Heading 2 Char"/>
    <w:aliases w:val="Heading 2.A Char"/>
    <w:basedOn w:val="DefaultParagraphFont"/>
    <w:link w:val="Heading2"/>
    <w:uiPriority w:val="99"/>
    <w:locked/>
    <w:rsid w:val="007D4D63"/>
    <w:rPr>
      <w:rFonts w:ascii="Times New Roman Bold" w:hAnsi="Times New Roman Bold"/>
      <w:b/>
      <w:noProof/>
      <w:sz w:val="24"/>
    </w:rPr>
  </w:style>
  <w:style w:type="character" w:customStyle="1" w:styleId="Heading3Char">
    <w:name w:val="Heading 3 Char"/>
    <w:aliases w:val="Heading 3.1 Char"/>
    <w:basedOn w:val="DefaultParagraphFont"/>
    <w:link w:val="Heading3"/>
    <w:uiPriority w:val="99"/>
    <w:locked/>
    <w:rsid w:val="007D4D63"/>
    <w:rPr>
      <w:rFonts w:ascii="Times New Roman Bold" w:hAnsi="Times New Roman Bold"/>
      <w:b/>
      <w:noProof/>
      <w:sz w:val="24"/>
    </w:rPr>
  </w:style>
  <w:style w:type="character" w:customStyle="1" w:styleId="Heading4Char">
    <w:name w:val="Heading 4 Char"/>
    <w:aliases w:val="Heading 4.a Char"/>
    <w:basedOn w:val="DefaultParagraphFont"/>
    <w:link w:val="Heading4"/>
    <w:uiPriority w:val="99"/>
    <w:locked/>
    <w:rsid w:val="007D4D63"/>
    <w:rPr>
      <w:rFonts w:ascii="Times New Roman Bold" w:hAnsi="Times New Roman Bold"/>
      <w:b/>
      <w:noProof/>
      <w:sz w:val="24"/>
    </w:rPr>
  </w:style>
  <w:style w:type="character" w:customStyle="1" w:styleId="Heading5Char">
    <w:name w:val="Heading 5 Char"/>
    <w:aliases w:val="Heading 5.(i) Char"/>
    <w:basedOn w:val="DefaultParagraphFont"/>
    <w:link w:val="Heading5"/>
    <w:uiPriority w:val="99"/>
    <w:locked/>
    <w:rsid w:val="007D4D63"/>
    <w:rPr>
      <w:rFonts w:ascii="Times New Roman Bold" w:hAnsi="Times New Roman Bold"/>
      <w:b/>
      <w:noProof/>
      <w:sz w:val="24"/>
    </w:rPr>
  </w:style>
  <w:style w:type="character" w:customStyle="1" w:styleId="Heading6Char">
    <w:name w:val="Heading 6 Char"/>
    <w:basedOn w:val="DefaultParagraphFont"/>
    <w:link w:val="Heading6"/>
    <w:uiPriority w:val="99"/>
    <w:locked/>
    <w:rsid w:val="007D4D63"/>
    <w:rPr>
      <w:rFonts w:ascii="Times New Roman" w:hAnsi="Times New Roman"/>
      <w:b/>
      <w:spacing w:val="-3"/>
      <w:lang w:val="es-ES_tradnl"/>
    </w:rPr>
  </w:style>
  <w:style w:type="character" w:customStyle="1" w:styleId="Heading7Char">
    <w:name w:val="Heading 7 Char"/>
    <w:basedOn w:val="DefaultParagraphFont"/>
    <w:link w:val="Heading7"/>
    <w:uiPriority w:val="99"/>
    <w:locked/>
    <w:rsid w:val="007D4D63"/>
    <w:rPr>
      <w:rFonts w:eastAsia="Times New Roman"/>
      <w:sz w:val="24"/>
    </w:rPr>
  </w:style>
  <w:style w:type="character" w:customStyle="1" w:styleId="Heading8Char">
    <w:name w:val="Heading 8 Char"/>
    <w:basedOn w:val="DefaultParagraphFont"/>
    <w:link w:val="Heading8"/>
    <w:uiPriority w:val="99"/>
    <w:locked/>
    <w:rsid w:val="007D4D63"/>
    <w:rPr>
      <w:rFonts w:eastAsia="Times New Roman"/>
      <w:i/>
      <w:sz w:val="24"/>
    </w:rPr>
  </w:style>
  <w:style w:type="character" w:customStyle="1" w:styleId="Heading9Char">
    <w:name w:val="Heading 9 Char"/>
    <w:basedOn w:val="DefaultParagraphFont"/>
    <w:link w:val="Heading9"/>
    <w:uiPriority w:val="99"/>
    <w:locked/>
    <w:rsid w:val="007D4D63"/>
    <w:rPr>
      <w:rFonts w:ascii="Cambria" w:hAnsi="Cambria"/>
      <w:sz w:val="22"/>
    </w:rPr>
  </w:style>
  <w:style w:type="paragraph" w:customStyle="1" w:styleId="ColorfulList-Accent11">
    <w:name w:val="Colorful List - Accent 11"/>
    <w:basedOn w:val="Normal"/>
    <w:link w:val="ColorfulList-Accent1Char"/>
    <w:uiPriority w:val="99"/>
    <w:rsid w:val="007D4D63"/>
    <w:pPr>
      <w:ind w:left="720"/>
      <w:contextualSpacing/>
    </w:pPr>
    <w:rPr>
      <w:rFonts w:ascii="Calibri" w:eastAsia="Calibri" w:hAnsi="Calibri"/>
      <w:spacing w:val="0"/>
      <w:sz w:val="22"/>
      <w:szCs w:val="22"/>
      <w:lang w:val="en-US"/>
    </w:rPr>
  </w:style>
  <w:style w:type="table" w:styleId="TableGrid">
    <w:name w:val="Table Grid"/>
    <w:basedOn w:val="TableNormal"/>
    <w:uiPriority w:val="99"/>
    <w:rsid w:val="007D4D6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7D4D63"/>
    <w:rPr>
      <w:rFonts w:ascii="Tahoma" w:hAnsi="Tahoma"/>
      <w:spacing w:val="0"/>
      <w:sz w:val="16"/>
      <w:szCs w:val="16"/>
      <w:lang w:val="en-US"/>
    </w:rPr>
  </w:style>
  <w:style w:type="character" w:customStyle="1" w:styleId="BalloonTextChar">
    <w:name w:val="Balloon Text Char"/>
    <w:basedOn w:val="DefaultParagraphFont"/>
    <w:link w:val="BalloonText"/>
    <w:uiPriority w:val="99"/>
    <w:semiHidden/>
    <w:locked/>
    <w:rsid w:val="007D4D63"/>
    <w:rPr>
      <w:rFonts w:ascii="Tahoma" w:hAnsi="Tahoma"/>
      <w:sz w:val="16"/>
    </w:r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footnote text"/>
    <w:basedOn w:val="Normal"/>
    <w:link w:val="FootnoteTextChar2"/>
    <w:rsid w:val="00B87A39"/>
    <w:pPr>
      <w:keepNext/>
      <w:keepLines/>
      <w:spacing w:after="120"/>
      <w:ind w:left="288" w:hanging="288"/>
      <w:jc w:val="both"/>
    </w:pPr>
    <w:rPr>
      <w:sz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uiPriority w:val="99"/>
    <w:rsid w:val="0096216D"/>
    <w:rPr>
      <w:rFonts w:ascii="Times New Roman" w:eastAsia="Times New Roman" w:hAnsi="Times New Roman"/>
      <w:spacing w:val="-3"/>
      <w:sz w:val="20"/>
      <w:szCs w:val="20"/>
      <w:lang w:val="es-ES_tradnl"/>
    </w:rPr>
  </w:style>
  <w:style w:type="character" w:customStyle="1" w:styleId="FootnoteTextChar2">
    <w:name w:val="Footnote Text Char2"/>
    <w:aliases w:val="fn Char2,Texto de rodapé Char2,nota_rodapé Char2,nota de rodapé Car Car Char2,nota de rodapé Car Car Car Car Car Car Car Car Car Car Car Char2,footnote Char2,single space Char2,FOOTNOTES Char2,Footnote Text Char Char Char2"/>
    <w:link w:val="FootnoteText"/>
    <w:uiPriority w:val="99"/>
    <w:semiHidden/>
    <w:locked/>
    <w:rsid w:val="007D4D63"/>
    <w:rPr>
      <w:rFonts w:ascii="Times New Roman" w:hAnsi="Times New Roman"/>
      <w:spacing w:val="-3"/>
      <w:lang w:val="es-ES_tradnl"/>
    </w:rPr>
  </w:style>
  <w:style w:type="character" w:styleId="FootnoteReference">
    <w:name w:val="footnote reference"/>
    <w:basedOn w:val="DefaultParagraphFont"/>
    <w:rsid w:val="00B87A39"/>
    <w:rPr>
      <w:rFonts w:ascii="Times New Roman" w:hAnsi="Times New Roman" w:cs="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basedOn w:val="DefaultParagraphFont"/>
    <w:link w:val="Header"/>
    <w:uiPriority w:val="99"/>
    <w:locked/>
    <w:rsid w:val="007D4D63"/>
    <w:rPr>
      <w:rFonts w:ascii="Times New Roman" w:hAnsi="Times New Roman" w:cs="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basedOn w:val="DefaultParagraphFont"/>
    <w:link w:val="Footer"/>
    <w:uiPriority w:val="99"/>
    <w:locked/>
    <w:rsid w:val="007D4D63"/>
    <w:rPr>
      <w:rFonts w:ascii="Times New Roman" w:hAnsi="Times New Roman" w:cs="Times New Roman"/>
      <w:spacing w:val="-3"/>
      <w:lang w:val="es-ES_tradnl"/>
    </w:rPr>
  </w:style>
  <w:style w:type="paragraph" w:styleId="Title">
    <w:name w:val="Title"/>
    <w:basedOn w:val="Normal"/>
    <w:link w:val="TitleChar"/>
    <w:uiPriority w:val="99"/>
    <w:qFormat/>
    <w:rsid w:val="007D4D63"/>
    <w:pPr>
      <w:tabs>
        <w:tab w:val="left" w:pos="1440"/>
        <w:tab w:val="left" w:pos="3060"/>
      </w:tabs>
      <w:jc w:val="center"/>
      <w:outlineLvl w:val="0"/>
    </w:pPr>
    <w:rPr>
      <w:spacing w:val="0"/>
      <w:lang w:val="en-US"/>
    </w:rPr>
  </w:style>
  <w:style w:type="character" w:customStyle="1" w:styleId="TitleChar">
    <w:name w:val="Title Char"/>
    <w:basedOn w:val="DefaultParagraphFont"/>
    <w:link w:val="Title"/>
    <w:uiPriority w:val="99"/>
    <w:locked/>
    <w:rsid w:val="007D4D63"/>
    <w:rPr>
      <w:rFonts w:ascii="Times New Roman" w:hAnsi="Times New Roman"/>
      <w:sz w:val="24"/>
    </w:rPr>
  </w:style>
  <w:style w:type="paragraph" w:customStyle="1" w:styleId="Newpage">
    <w:name w:val="Newpage"/>
    <w:basedOn w:val="Normal"/>
    <w:uiPriority w:val="99"/>
    <w:rsid w:val="007D4D63"/>
    <w:pPr>
      <w:tabs>
        <w:tab w:val="left" w:pos="1440"/>
        <w:tab w:val="left" w:pos="3060"/>
      </w:tabs>
      <w:jc w:val="center"/>
    </w:pPr>
    <w:rPr>
      <w:rFonts w:cs="Arial"/>
      <w:b/>
      <w:smallCaps/>
    </w:rPr>
  </w:style>
  <w:style w:type="paragraph" w:styleId="BodyText">
    <w:name w:val="Body Text"/>
    <w:basedOn w:val="Normal"/>
    <w:link w:val="BodyTextChar"/>
    <w:uiPriority w:val="99"/>
    <w:rsid w:val="007D4D63"/>
    <w:pPr>
      <w:tabs>
        <w:tab w:val="left" w:pos="3060"/>
      </w:tabs>
      <w:jc w:val="center"/>
    </w:pPr>
    <w:rPr>
      <w:spacing w:val="0"/>
      <w:lang w:val="en-US"/>
    </w:rPr>
  </w:style>
  <w:style w:type="character" w:customStyle="1" w:styleId="BodyTextChar">
    <w:name w:val="Body Text Char"/>
    <w:basedOn w:val="DefaultParagraphFont"/>
    <w:link w:val="BodyText"/>
    <w:uiPriority w:val="99"/>
    <w:locked/>
    <w:rsid w:val="007D4D63"/>
    <w:rPr>
      <w:rFonts w:ascii="Times New Roman" w:hAnsi="Times New Roman"/>
      <w:sz w:val="24"/>
    </w:rPr>
  </w:style>
  <w:style w:type="character" w:customStyle="1" w:styleId="gt-icon-text1">
    <w:name w:val="gt-icon-text1"/>
    <w:basedOn w:val="DefaultParagraphFont"/>
    <w:uiPriority w:val="99"/>
    <w:rsid w:val="007D4D63"/>
    <w:rPr>
      <w:rFonts w:cs="Times New Roman"/>
    </w:rPr>
  </w:style>
  <w:style w:type="paragraph" w:styleId="z-TopofForm">
    <w:name w:val="HTML Top of Form"/>
    <w:basedOn w:val="Normal"/>
    <w:next w:val="Normal"/>
    <w:link w:val="z-TopofFormChar"/>
    <w:hidden/>
    <w:uiPriority w:val="99"/>
    <w:rsid w:val="007D4D63"/>
    <w:pPr>
      <w:pBdr>
        <w:bottom w:val="single" w:sz="6" w:space="1" w:color="auto"/>
      </w:pBdr>
      <w:jc w:val="center"/>
    </w:pPr>
    <w:rPr>
      <w:rFonts w:ascii="Arial" w:hAnsi="Arial"/>
      <w:vanish/>
      <w:spacing w:val="0"/>
      <w:sz w:val="16"/>
      <w:szCs w:val="16"/>
      <w:lang w:val="en-US"/>
    </w:rPr>
  </w:style>
  <w:style w:type="character" w:customStyle="1" w:styleId="z-TopofFormChar">
    <w:name w:val="z-Top of Form Char"/>
    <w:basedOn w:val="DefaultParagraphFont"/>
    <w:link w:val="z-TopofForm"/>
    <w:uiPriority w:val="99"/>
    <w:locked/>
    <w:rsid w:val="007D4D63"/>
    <w:rPr>
      <w:rFonts w:ascii="Arial" w:hAnsi="Arial"/>
      <w:vanish/>
      <w:sz w:val="16"/>
    </w:rPr>
  </w:style>
  <w:style w:type="paragraph" w:styleId="z-BottomofForm">
    <w:name w:val="HTML Bottom of Form"/>
    <w:basedOn w:val="Normal"/>
    <w:next w:val="Normal"/>
    <w:link w:val="z-BottomofFormChar"/>
    <w:hidden/>
    <w:uiPriority w:val="99"/>
    <w:rsid w:val="007D4D63"/>
    <w:pPr>
      <w:pBdr>
        <w:top w:val="single" w:sz="6" w:space="1" w:color="auto"/>
      </w:pBdr>
      <w:jc w:val="center"/>
    </w:pPr>
    <w:rPr>
      <w:rFonts w:ascii="Arial" w:hAnsi="Arial"/>
      <w:vanish/>
      <w:spacing w:val="0"/>
      <w:sz w:val="16"/>
      <w:szCs w:val="16"/>
      <w:lang w:val="en-US"/>
    </w:rPr>
  </w:style>
  <w:style w:type="character" w:customStyle="1" w:styleId="z-BottomofFormChar">
    <w:name w:val="z-Bottom of Form Char"/>
    <w:basedOn w:val="DefaultParagraphFont"/>
    <w:link w:val="z-BottomofForm"/>
    <w:uiPriority w:val="99"/>
    <w:locked/>
    <w:rsid w:val="007D4D63"/>
    <w:rPr>
      <w:rFonts w:ascii="Arial" w:hAnsi="Arial"/>
      <w:vanish/>
      <w:sz w:val="16"/>
    </w:rPr>
  </w:style>
  <w:style w:type="character" w:styleId="CommentReference">
    <w:name w:val="annotation reference"/>
    <w:basedOn w:val="DefaultParagraphFont"/>
    <w:uiPriority w:val="99"/>
    <w:rsid w:val="007D4D63"/>
    <w:rPr>
      <w:rFonts w:cs="Times New Roman"/>
      <w:sz w:val="16"/>
    </w:rPr>
  </w:style>
  <w:style w:type="paragraph" w:styleId="CommentText">
    <w:name w:val="annotation text"/>
    <w:basedOn w:val="Normal"/>
    <w:link w:val="CommentTextChar"/>
    <w:uiPriority w:val="99"/>
    <w:rsid w:val="007D4D63"/>
    <w:rPr>
      <w:sz w:val="20"/>
    </w:rPr>
  </w:style>
  <w:style w:type="character" w:customStyle="1" w:styleId="CommentTextChar">
    <w:name w:val="Comment Text Char"/>
    <w:basedOn w:val="DefaultParagraphFont"/>
    <w:link w:val="CommentText"/>
    <w:uiPriority w:val="99"/>
    <w:locked/>
    <w:rsid w:val="007D4D63"/>
    <w:rPr>
      <w:rFonts w:cs="Times New Roman"/>
    </w:rPr>
  </w:style>
  <w:style w:type="paragraph" w:styleId="CommentSubject">
    <w:name w:val="annotation subject"/>
    <w:basedOn w:val="CommentText"/>
    <w:next w:val="CommentText"/>
    <w:link w:val="CommentSubjectChar"/>
    <w:uiPriority w:val="99"/>
    <w:rsid w:val="007D4D63"/>
    <w:rPr>
      <w:rFonts w:ascii="Calibri" w:eastAsia="Calibri" w:hAnsi="Calibri"/>
      <w:b/>
      <w:bCs/>
      <w:spacing w:val="0"/>
      <w:lang w:val="en-US"/>
    </w:rPr>
  </w:style>
  <w:style w:type="character" w:customStyle="1" w:styleId="CommentSubjectChar">
    <w:name w:val="Comment Subject Char"/>
    <w:basedOn w:val="CommentTextChar"/>
    <w:link w:val="CommentSubject"/>
    <w:uiPriority w:val="99"/>
    <w:locked/>
    <w:rsid w:val="007D4D63"/>
    <w:rPr>
      <w:rFonts w:cs="Times New Roman"/>
      <w:b/>
    </w:rPr>
  </w:style>
  <w:style w:type="paragraph" w:customStyle="1" w:styleId="Chapter">
    <w:name w:val="Chapter"/>
    <w:basedOn w:val="Normal"/>
    <w:next w:val="Normal"/>
    <w:link w:val="ChapterChar"/>
    <w:uiPriority w:val="99"/>
    <w:rsid w:val="007D4D63"/>
    <w:pPr>
      <w:keepNext/>
      <w:numPr>
        <w:numId w:val="4"/>
      </w:numPr>
      <w:tabs>
        <w:tab w:val="num" w:pos="648"/>
        <w:tab w:val="left" w:pos="1440"/>
      </w:tabs>
      <w:spacing w:before="240" w:after="240"/>
      <w:ind w:left="0" w:firstLine="288"/>
      <w:jc w:val="center"/>
    </w:pPr>
    <w:rPr>
      <w:rFonts w:eastAsia="Calibri"/>
      <w:b/>
      <w:smallCaps/>
      <w:spacing w:val="0"/>
      <w:szCs w:val="22"/>
      <w:lang w:val="en-US"/>
    </w:rPr>
  </w:style>
  <w:style w:type="character" w:customStyle="1" w:styleId="ColorfulList-Accent1Char">
    <w:name w:val="Colorful List - Accent 1 Char"/>
    <w:link w:val="ColorfulList-Accent11"/>
    <w:uiPriority w:val="99"/>
    <w:locked/>
    <w:rsid w:val="007D4D63"/>
    <w:rPr>
      <w:sz w:val="22"/>
    </w:rPr>
  </w:style>
  <w:style w:type="character" w:customStyle="1" w:styleId="ChapterChar">
    <w:name w:val="Chapter Char"/>
    <w:link w:val="Chapter"/>
    <w:uiPriority w:val="99"/>
    <w:locked/>
    <w:rsid w:val="007D4D63"/>
    <w:rPr>
      <w:rFonts w:ascii="Times New Roman" w:hAnsi="Times New Roman"/>
      <w:b/>
      <w:smallCaps/>
      <w:sz w:val="22"/>
    </w:rPr>
  </w:style>
  <w:style w:type="paragraph" w:customStyle="1" w:styleId="FirstHeading">
    <w:name w:val="FirstHeading"/>
    <w:basedOn w:val="Normal"/>
    <w:next w:val="Normal"/>
    <w:link w:val="FirstHeadingChar"/>
    <w:uiPriority w:val="99"/>
    <w:rsid w:val="007D4D63"/>
    <w:pPr>
      <w:keepNext/>
      <w:tabs>
        <w:tab w:val="left" w:pos="0"/>
        <w:tab w:val="left" w:pos="86"/>
      </w:tabs>
      <w:spacing w:before="120" w:after="120"/>
      <w:ind w:hanging="720"/>
    </w:pPr>
    <w:rPr>
      <w:rFonts w:eastAsia="Calibri"/>
      <w:b/>
      <w:spacing w:val="0"/>
      <w:szCs w:val="22"/>
      <w:lang w:val="en-US"/>
    </w:rPr>
  </w:style>
  <w:style w:type="character" w:customStyle="1" w:styleId="FirstHeadingChar">
    <w:name w:val="FirstHeading Char"/>
    <w:link w:val="FirstHeading"/>
    <w:uiPriority w:val="99"/>
    <w:locked/>
    <w:rsid w:val="007D4D63"/>
    <w:rPr>
      <w:rFonts w:ascii="Times New Roman" w:hAnsi="Times New Roman"/>
      <w:b/>
      <w:sz w:val="22"/>
    </w:rPr>
  </w:style>
  <w:style w:type="paragraph" w:customStyle="1" w:styleId="SecHeading">
    <w:name w:val="SecHeading"/>
    <w:basedOn w:val="Normal"/>
    <w:next w:val="Paragraph"/>
    <w:link w:val="SecHeadingChar"/>
    <w:uiPriority w:val="99"/>
    <w:rsid w:val="007D4D63"/>
    <w:pPr>
      <w:keepNext/>
      <w:tabs>
        <w:tab w:val="num" w:pos="1296"/>
      </w:tabs>
      <w:spacing w:before="120" w:after="120"/>
      <w:ind w:left="1296" w:hanging="576"/>
    </w:pPr>
    <w:rPr>
      <w:rFonts w:eastAsia="Calibri"/>
      <w:b/>
      <w:spacing w:val="0"/>
      <w:szCs w:val="22"/>
      <w:lang w:val="en-US"/>
    </w:rPr>
  </w:style>
  <w:style w:type="character" w:customStyle="1" w:styleId="SecHeadingChar">
    <w:name w:val="SecHeading Char"/>
    <w:link w:val="SecHeading"/>
    <w:uiPriority w:val="99"/>
    <w:locked/>
    <w:rsid w:val="007D4D63"/>
    <w:rPr>
      <w:rFonts w:ascii="Times New Roman" w:hAnsi="Times New Roman"/>
      <w:b/>
      <w:sz w:val="22"/>
    </w:rPr>
  </w:style>
  <w:style w:type="paragraph" w:customStyle="1" w:styleId="SubHeading1">
    <w:name w:val="SubHeading1"/>
    <w:basedOn w:val="SecHeading"/>
    <w:link w:val="SubHeading1Char"/>
    <w:uiPriority w:val="99"/>
    <w:rsid w:val="007D4D63"/>
    <w:pPr>
      <w:tabs>
        <w:tab w:val="clear" w:pos="1296"/>
        <w:tab w:val="num" w:pos="1872"/>
      </w:tabs>
      <w:ind w:left="1872"/>
    </w:pPr>
  </w:style>
  <w:style w:type="character" w:customStyle="1" w:styleId="SubHeading1Char">
    <w:name w:val="SubHeading1 Char"/>
    <w:link w:val="SubHeading1"/>
    <w:uiPriority w:val="99"/>
    <w:locked/>
    <w:rsid w:val="007D4D63"/>
    <w:rPr>
      <w:rFonts w:ascii="Times New Roman" w:hAnsi="Times New Roman"/>
      <w:b/>
      <w:sz w:val="22"/>
    </w:rPr>
  </w:style>
  <w:style w:type="paragraph" w:customStyle="1" w:styleId="Subheading2">
    <w:name w:val="Subheading2"/>
    <w:basedOn w:val="SecHeading"/>
    <w:link w:val="Subheading2Char"/>
    <w:uiPriority w:val="99"/>
    <w:rsid w:val="007D4D63"/>
    <w:pPr>
      <w:tabs>
        <w:tab w:val="clear" w:pos="1296"/>
        <w:tab w:val="num" w:pos="2376"/>
      </w:tabs>
      <w:ind w:left="2376" w:hanging="288"/>
    </w:pPr>
  </w:style>
  <w:style w:type="character" w:customStyle="1" w:styleId="Subheading2Char">
    <w:name w:val="Subheading2 Char"/>
    <w:link w:val="Subheading2"/>
    <w:uiPriority w:val="99"/>
    <w:locked/>
    <w:rsid w:val="007D4D63"/>
    <w:rPr>
      <w:rFonts w:ascii="Times New Roman" w:hAnsi="Times New Roman"/>
      <w:b/>
      <w:sz w:val="22"/>
    </w:rPr>
  </w:style>
  <w:style w:type="paragraph" w:customStyle="1" w:styleId="Paragraph">
    <w:name w:val="Paragraph"/>
    <w:aliases w:val="paragraph,p,PARAGRAPH,PG,pa,at"/>
    <w:basedOn w:val="BodyTextIndent"/>
    <w:link w:val="ParagraphChar"/>
    <w:uiPriority w:val="99"/>
    <w:rsid w:val="007D4D63"/>
    <w:pPr>
      <w:tabs>
        <w:tab w:val="num" w:pos="720"/>
      </w:tabs>
      <w:spacing w:before="120"/>
      <w:ind w:hanging="720"/>
      <w:jc w:val="both"/>
      <w:outlineLvl w:val="1"/>
    </w:pPr>
    <w:rPr>
      <w:rFonts w:eastAsia="Calibri"/>
      <w:spacing w:val="0"/>
      <w:szCs w:val="22"/>
      <w:lang w:val="en-US"/>
    </w:rPr>
  </w:style>
  <w:style w:type="character" w:customStyle="1" w:styleId="ParagraphChar">
    <w:name w:val="Paragraph Char"/>
    <w:link w:val="Paragraph"/>
    <w:uiPriority w:val="99"/>
    <w:locked/>
    <w:rsid w:val="007D4D63"/>
    <w:rPr>
      <w:rFonts w:ascii="Times New Roman" w:hAnsi="Times New Roman"/>
      <w:sz w:val="22"/>
    </w:rPr>
  </w:style>
  <w:style w:type="paragraph" w:customStyle="1" w:styleId="subpar">
    <w:name w:val="subpar"/>
    <w:basedOn w:val="BodyTextIndent3"/>
    <w:link w:val="subparChar"/>
    <w:uiPriority w:val="99"/>
    <w:rsid w:val="007D4D63"/>
    <w:pPr>
      <w:tabs>
        <w:tab w:val="num" w:pos="1152"/>
      </w:tabs>
      <w:spacing w:before="120"/>
      <w:ind w:left="1152" w:hanging="432"/>
      <w:jc w:val="both"/>
      <w:outlineLvl w:val="2"/>
    </w:pPr>
  </w:style>
  <w:style w:type="character" w:customStyle="1" w:styleId="subparChar">
    <w:name w:val="subpar Char"/>
    <w:link w:val="subpar"/>
    <w:uiPriority w:val="99"/>
    <w:locked/>
    <w:rsid w:val="007D4D63"/>
    <w:rPr>
      <w:rFonts w:ascii="Times New Roman" w:hAnsi="Times New Roman"/>
      <w:sz w:val="16"/>
    </w:rPr>
  </w:style>
  <w:style w:type="paragraph" w:customStyle="1" w:styleId="SubSubPar">
    <w:name w:val="SubSubPar"/>
    <w:basedOn w:val="subpar"/>
    <w:link w:val="SubSubParChar"/>
    <w:uiPriority w:val="99"/>
    <w:rsid w:val="007D4D63"/>
    <w:pPr>
      <w:tabs>
        <w:tab w:val="left" w:pos="0"/>
        <w:tab w:val="num" w:pos="1296"/>
      </w:tabs>
      <w:ind w:left="1296" w:hanging="288"/>
    </w:pPr>
  </w:style>
  <w:style w:type="character" w:customStyle="1" w:styleId="SubSubParChar">
    <w:name w:val="SubSubPar Char"/>
    <w:link w:val="SubSubPar"/>
    <w:uiPriority w:val="99"/>
    <w:locked/>
    <w:rsid w:val="007D4D63"/>
    <w:rPr>
      <w:rFonts w:ascii="Times New Roman" w:hAnsi="Times New Roman"/>
      <w:sz w:val="16"/>
    </w:rPr>
  </w:style>
  <w:style w:type="paragraph" w:customStyle="1" w:styleId="Regtable">
    <w:name w:val="Regtable"/>
    <w:link w:val="RegtableChar"/>
    <w:uiPriority w:val="99"/>
    <w:rsid w:val="00B87A39"/>
    <w:pPr>
      <w:keepLines/>
      <w:spacing w:before="20" w:after="20"/>
    </w:pPr>
    <w:rPr>
      <w:rFonts w:ascii="Times New Roman" w:eastAsia="Times New Roman" w:hAnsi="Times New Roman"/>
      <w:noProof/>
      <w:sz w:val="20"/>
      <w:szCs w:val="20"/>
    </w:rPr>
  </w:style>
  <w:style w:type="character" w:customStyle="1" w:styleId="RegtableChar">
    <w:name w:val="Regtable Char"/>
    <w:link w:val="Regtable"/>
    <w:uiPriority w:val="99"/>
    <w:locked/>
    <w:rsid w:val="007D4D63"/>
    <w:rPr>
      <w:rFonts w:ascii="Times New Roman" w:hAnsi="Times New Roman"/>
      <w:noProof/>
      <w:lang w:val="en-US" w:eastAsia="en-US"/>
    </w:rPr>
  </w:style>
  <w:style w:type="paragraph" w:customStyle="1" w:styleId="TableTitle">
    <w:name w:val="TableTitle"/>
    <w:basedOn w:val="Normal"/>
    <w:link w:val="TableTitleChar"/>
    <w:uiPriority w:val="99"/>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uiPriority w:val="99"/>
    <w:locked/>
    <w:rsid w:val="007D4D63"/>
    <w:rPr>
      <w:rFonts w:ascii="Times New Roman Bold" w:hAnsi="Times New Roman Bold"/>
      <w:b/>
      <w:spacing w:val="-3"/>
      <w:lang w:val="es-ES"/>
    </w:rPr>
  </w:style>
  <w:style w:type="paragraph" w:styleId="BodyTextIndent">
    <w:name w:val="Body Text Indent"/>
    <w:basedOn w:val="Normal"/>
    <w:link w:val="BodyTextIndentChar"/>
    <w:uiPriority w:val="99"/>
    <w:rsid w:val="00B87A39"/>
    <w:pPr>
      <w:spacing w:after="120"/>
      <w:ind w:left="360"/>
    </w:pPr>
  </w:style>
  <w:style w:type="character" w:customStyle="1" w:styleId="BodyTextIndentChar">
    <w:name w:val="Body Text Indent Char"/>
    <w:basedOn w:val="DefaultParagraphFont"/>
    <w:link w:val="BodyTextIndent"/>
    <w:uiPriority w:val="99"/>
    <w:locked/>
    <w:rsid w:val="007D4D63"/>
    <w:rPr>
      <w:rFonts w:ascii="Times New Roman" w:hAnsi="Times New Roman"/>
      <w:spacing w:val="-3"/>
      <w:sz w:val="24"/>
      <w:lang w:val="es-ES_tradnl"/>
    </w:rPr>
  </w:style>
  <w:style w:type="paragraph" w:styleId="BodyTextIndent3">
    <w:name w:val="Body Text Indent 3"/>
    <w:basedOn w:val="Normal"/>
    <w:link w:val="BodyTextIndent3Char"/>
    <w:uiPriority w:val="99"/>
    <w:rsid w:val="007D4D63"/>
    <w:pPr>
      <w:spacing w:after="120"/>
      <w:ind w:left="360"/>
    </w:pPr>
    <w:rPr>
      <w:rFonts w:eastAsia="Calibri"/>
      <w:spacing w:val="0"/>
      <w:szCs w:val="16"/>
      <w:lang w:val="en-US"/>
    </w:rPr>
  </w:style>
  <w:style w:type="character" w:customStyle="1" w:styleId="BodyTextIndent3Char">
    <w:name w:val="Body Text Indent 3 Char"/>
    <w:basedOn w:val="DefaultParagraphFont"/>
    <w:link w:val="BodyTextIndent3"/>
    <w:uiPriority w:val="99"/>
    <w:locked/>
    <w:rsid w:val="007D4D63"/>
    <w:rPr>
      <w:rFonts w:ascii="Times New Roman" w:hAnsi="Times New Roman"/>
      <w:sz w:val="16"/>
    </w:rPr>
  </w:style>
  <w:style w:type="character" w:styleId="Hyperlink">
    <w:name w:val="Hyperlink"/>
    <w:basedOn w:val="DefaultParagraphFont"/>
    <w:uiPriority w:val="99"/>
    <w:rsid w:val="00B87A39"/>
    <w:rPr>
      <w:rFonts w:ascii="Times New Roman" w:hAnsi="Times New Roman" w:cs="Times New Roman"/>
      <w:color w:val="0000FF"/>
      <w:sz w:val="24"/>
      <w:u w:val="single"/>
    </w:rPr>
  </w:style>
  <w:style w:type="character" w:styleId="FollowedHyperlink">
    <w:name w:val="FollowedHyperlink"/>
    <w:basedOn w:val="DefaultParagraphFont"/>
    <w:uiPriority w:val="99"/>
    <w:rsid w:val="00BA0FEF"/>
    <w:rPr>
      <w:rFonts w:cs="Times New Roman"/>
      <w:color w:val="800080"/>
      <w:u w:val="single"/>
    </w:rPr>
  </w:style>
  <w:style w:type="paragraph" w:customStyle="1" w:styleId="AutoNumpara">
    <w:name w:val="AutoNumpara"/>
    <w:basedOn w:val="BodyTextIndent"/>
    <w:uiPriority w:val="99"/>
    <w:rsid w:val="00B87A39"/>
    <w:pPr>
      <w:numPr>
        <w:ilvl w:val="1"/>
        <w:numId w:val="8"/>
      </w:numPr>
      <w:spacing w:before="120"/>
      <w:jc w:val="both"/>
    </w:pPr>
    <w:rPr>
      <w:noProof/>
      <w:spacing w:val="-2"/>
    </w:rPr>
  </w:style>
  <w:style w:type="paragraph" w:customStyle="1" w:styleId="bullets">
    <w:name w:val="bullets"/>
    <w:uiPriority w:val="99"/>
    <w:rsid w:val="00B87A39"/>
    <w:pPr>
      <w:numPr>
        <w:numId w:val="5"/>
      </w:numPr>
      <w:spacing w:before="120" w:after="120"/>
      <w:jc w:val="both"/>
    </w:pPr>
    <w:rPr>
      <w:rFonts w:ascii="Times New Roman" w:eastAsia="Times New Roman" w:hAnsi="Times New Roman"/>
      <w:spacing w:val="-2"/>
      <w:sz w:val="24"/>
      <w:szCs w:val="20"/>
    </w:rPr>
  </w:style>
  <w:style w:type="paragraph" w:styleId="Caption">
    <w:name w:val="caption"/>
    <w:basedOn w:val="Normal"/>
    <w:next w:val="Normal"/>
    <w:uiPriority w:val="99"/>
    <w:qFormat/>
    <w:rsid w:val="00B87A39"/>
    <w:pPr>
      <w:widowControl w:val="0"/>
    </w:pPr>
  </w:style>
  <w:style w:type="paragraph" w:customStyle="1" w:styleId="CountryName">
    <w:name w:val="CountryName"/>
    <w:basedOn w:val="Normal"/>
    <w:uiPriority w:val="99"/>
    <w:rsid w:val="00B87A39"/>
    <w:pPr>
      <w:jc w:val="center"/>
    </w:pPr>
    <w:rPr>
      <w:rFonts w:ascii="Times New Roman Bold" w:hAnsi="Times New Roman Bold"/>
      <w:b/>
      <w:smallCaps/>
      <w:sz w:val="32"/>
    </w:rPr>
  </w:style>
  <w:style w:type="paragraph" w:customStyle="1" w:styleId="heading-b24">
    <w:name w:val="heading-b24"/>
    <w:basedOn w:val="Normal"/>
    <w:next w:val="Normal"/>
    <w:uiPriority w:val="99"/>
    <w:rsid w:val="00B87A39"/>
    <w:pPr>
      <w:spacing w:after="600"/>
      <w:jc w:val="center"/>
    </w:pPr>
    <w:rPr>
      <w:rFonts w:ascii="Times New Roman Bold" w:hAnsi="Times New Roman Bold"/>
      <w:b/>
      <w:smallCaps/>
    </w:rPr>
  </w:style>
  <w:style w:type="paragraph" w:customStyle="1" w:styleId="IndentedParagr">
    <w:name w:val="IndentedParagr"/>
    <w:basedOn w:val="Normal"/>
    <w:uiPriority w:val="99"/>
    <w:rsid w:val="00B87A39"/>
    <w:pPr>
      <w:spacing w:before="120" w:after="120"/>
      <w:ind w:left="720"/>
      <w:jc w:val="both"/>
    </w:pPr>
    <w:rPr>
      <w:spacing w:val="0"/>
    </w:rPr>
  </w:style>
  <w:style w:type="paragraph" w:customStyle="1" w:styleId="Inter-Ametitle">
    <w:name w:val="Inter-Ametitle"/>
    <w:basedOn w:val="Normal"/>
    <w:uiPriority w:val="99"/>
    <w:rsid w:val="00B87A39"/>
    <w:pPr>
      <w:jc w:val="center"/>
    </w:pPr>
    <w:rPr>
      <w:smallCaps/>
    </w:rPr>
  </w:style>
  <w:style w:type="paragraph" w:customStyle="1" w:styleId="Listabbreviations">
    <w:name w:val="List abbreviations"/>
    <w:basedOn w:val="Normal"/>
    <w:uiPriority w:val="99"/>
    <w:rsid w:val="00B87A39"/>
    <w:pPr>
      <w:tabs>
        <w:tab w:val="left" w:pos="1620"/>
      </w:tabs>
      <w:ind w:left="1627" w:hanging="1627"/>
    </w:pPr>
  </w:style>
  <w:style w:type="paragraph" w:customStyle="1" w:styleId="LoanProposal">
    <w:name w:val="LoanProposal"/>
    <w:uiPriority w:val="99"/>
    <w:rsid w:val="00B87A39"/>
    <w:pPr>
      <w:spacing w:after="480"/>
      <w:jc w:val="center"/>
    </w:pPr>
    <w:rPr>
      <w:rFonts w:ascii="Times New Roman Bold" w:eastAsia="Times New Roman" w:hAnsi="Times New Roman Bold"/>
      <w:b/>
      <w:smallCaps/>
      <w:noProof/>
      <w:sz w:val="28"/>
      <w:szCs w:val="20"/>
    </w:rPr>
  </w:style>
  <w:style w:type="character" w:styleId="PageNumber">
    <w:name w:val="page number"/>
    <w:basedOn w:val="DefaultParagraphFont"/>
    <w:uiPriority w:val="99"/>
    <w:rsid w:val="00B87A39"/>
    <w:rPr>
      <w:rFonts w:cs="Times New Roman"/>
    </w:rPr>
  </w:style>
  <w:style w:type="paragraph" w:customStyle="1" w:styleId="Paragrapha">
    <w:name w:val="Paragraph a"/>
    <w:uiPriority w:val="99"/>
    <w:rsid w:val="00B87A39"/>
    <w:pPr>
      <w:numPr>
        <w:numId w:val="9"/>
      </w:numPr>
      <w:spacing w:before="120" w:after="120"/>
      <w:jc w:val="both"/>
    </w:pPr>
    <w:rPr>
      <w:rFonts w:ascii="Times New Roman" w:eastAsia="Times New Roman" w:hAnsi="Times New Roman"/>
      <w:noProof/>
      <w:sz w:val="24"/>
      <w:szCs w:val="20"/>
    </w:rPr>
  </w:style>
  <w:style w:type="paragraph" w:customStyle="1" w:styleId="Paragraph1">
    <w:name w:val="Paragraph1"/>
    <w:uiPriority w:val="99"/>
    <w:rsid w:val="00B87A39"/>
    <w:pPr>
      <w:numPr>
        <w:numId w:val="10"/>
      </w:numPr>
      <w:spacing w:before="120" w:after="120"/>
      <w:jc w:val="both"/>
    </w:pPr>
    <w:rPr>
      <w:rFonts w:ascii="Times New Roman" w:eastAsia="Times New Roman" w:hAnsi="Times New Roman"/>
      <w:noProof/>
      <w:sz w:val="24"/>
      <w:szCs w:val="20"/>
    </w:rPr>
  </w:style>
  <w:style w:type="paragraph" w:customStyle="1" w:styleId="ProjecName">
    <w:name w:val="ProjecName"/>
    <w:basedOn w:val="Normal"/>
    <w:uiPriority w:val="99"/>
    <w:rsid w:val="00B87A39"/>
    <w:pPr>
      <w:jc w:val="center"/>
    </w:pPr>
    <w:rPr>
      <w:rFonts w:ascii="Times New Roman Bold" w:hAnsi="Times New Roman Bold"/>
      <w:b/>
      <w:smallCaps/>
    </w:rPr>
  </w:style>
  <w:style w:type="paragraph" w:customStyle="1" w:styleId="ProjectNumber">
    <w:name w:val="ProjectNumber"/>
    <w:basedOn w:val="Normal"/>
    <w:uiPriority w:val="99"/>
    <w:rsid w:val="00B87A39"/>
    <w:pPr>
      <w:spacing w:before="960" w:after="720"/>
      <w:jc w:val="center"/>
    </w:pPr>
    <w:rPr>
      <w:rFonts w:ascii="Times New Roman Bold" w:hAnsi="Times New Roman Bold"/>
      <w:smallCaps/>
    </w:rPr>
  </w:style>
  <w:style w:type="paragraph" w:customStyle="1" w:styleId="ProjectTitle">
    <w:name w:val="ProjectTitle"/>
    <w:uiPriority w:val="99"/>
    <w:rsid w:val="00B87A39"/>
    <w:pPr>
      <w:jc w:val="center"/>
    </w:pPr>
    <w:rPr>
      <w:rFonts w:ascii="Times New Roman Bold" w:eastAsia="Times New Roman" w:hAnsi="Times New Roman Bold"/>
      <w:b/>
      <w:smallCaps/>
      <w:noProof/>
      <w:sz w:val="32"/>
      <w:szCs w:val="20"/>
    </w:rPr>
  </w:style>
  <w:style w:type="paragraph" w:customStyle="1" w:styleId="RomanParagraph">
    <w:name w:val="RomanParagraph"/>
    <w:uiPriority w:val="99"/>
    <w:rsid w:val="00B87A39"/>
    <w:pPr>
      <w:numPr>
        <w:numId w:val="11"/>
      </w:numPr>
      <w:spacing w:before="120" w:after="120"/>
      <w:jc w:val="both"/>
    </w:pPr>
    <w:rPr>
      <w:rFonts w:ascii="Times New Roman" w:eastAsia="Times New Roman" w:hAnsi="Times New Roman"/>
      <w:noProof/>
      <w:sz w:val="24"/>
      <w:szCs w:val="20"/>
    </w:rPr>
  </w:style>
  <w:style w:type="paragraph" w:customStyle="1" w:styleId="StyleProjectNumberBold">
    <w:name w:val="Style ProjectNumber + Bold"/>
    <w:basedOn w:val="ProjectNumber"/>
    <w:uiPriority w:val="99"/>
    <w:rsid w:val="00B87A39"/>
    <w:rPr>
      <w:b/>
      <w:bCs/>
    </w:rPr>
  </w:style>
  <w:style w:type="paragraph" w:customStyle="1" w:styleId="StyleTimesNewRomanBoldBoldAllcapsCentered">
    <w:name w:val="Style Times New Roman Bold Bold All caps Centered"/>
    <w:basedOn w:val="Normal"/>
    <w:uiPriority w:val="99"/>
    <w:rsid w:val="00B87A39"/>
    <w:pPr>
      <w:jc w:val="center"/>
    </w:pPr>
    <w:rPr>
      <w:rFonts w:ascii="Times New Roman Bold" w:hAnsi="Times New Roman Bold"/>
      <w:b/>
      <w:bCs/>
      <w:caps/>
    </w:rPr>
  </w:style>
  <w:style w:type="paragraph" w:customStyle="1" w:styleId="TableContentsTitle">
    <w:name w:val="TableContentsTitle"/>
    <w:basedOn w:val="Normal"/>
    <w:uiPriority w:val="99"/>
    <w:rsid w:val="00B87A39"/>
    <w:pPr>
      <w:spacing w:after="720"/>
      <w:jc w:val="center"/>
    </w:pPr>
    <w:rPr>
      <w:smallCaps/>
      <w:noProof/>
      <w:spacing w:val="0"/>
    </w:rPr>
  </w:style>
  <w:style w:type="paragraph" w:styleId="TOC1">
    <w:name w:val="toc 1"/>
    <w:basedOn w:val="Normal"/>
    <w:next w:val="Normal"/>
    <w:autoRedefine/>
    <w:uiPriority w:val="99"/>
    <w:rsid w:val="00B87A39"/>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99"/>
    <w:rsid w:val="00B87A39"/>
    <w:pPr>
      <w:tabs>
        <w:tab w:val="left" w:pos="1166"/>
        <w:tab w:val="right" w:leader="dot" w:pos="8630"/>
      </w:tabs>
      <w:ind w:left="1181" w:hanging="547"/>
    </w:pPr>
    <w:rPr>
      <w:noProof/>
    </w:rPr>
  </w:style>
  <w:style w:type="paragraph" w:styleId="TOC3">
    <w:name w:val="toc 3"/>
    <w:basedOn w:val="Normal"/>
    <w:next w:val="Normal"/>
    <w:autoRedefine/>
    <w:uiPriority w:val="99"/>
    <w:rsid w:val="00B87A39"/>
    <w:pPr>
      <w:tabs>
        <w:tab w:val="left" w:pos="1627"/>
        <w:tab w:val="right" w:leader="dot" w:pos="8630"/>
      </w:tabs>
      <w:ind w:left="1713" w:hanging="547"/>
    </w:pPr>
    <w:rPr>
      <w:noProof/>
    </w:rPr>
  </w:style>
  <w:style w:type="paragraph" w:styleId="BodyText2">
    <w:name w:val="Body Text 2"/>
    <w:basedOn w:val="Normal"/>
    <w:link w:val="BodyText2Char"/>
    <w:uiPriority w:val="99"/>
    <w:rsid w:val="00B22364"/>
    <w:pPr>
      <w:spacing w:after="120" w:line="480" w:lineRule="auto"/>
    </w:pPr>
    <w:rPr>
      <w:spacing w:val="0"/>
      <w:lang w:val="en-US"/>
    </w:rPr>
  </w:style>
  <w:style w:type="character" w:customStyle="1" w:styleId="BodyText2Char">
    <w:name w:val="Body Text 2 Char"/>
    <w:basedOn w:val="DefaultParagraphFont"/>
    <w:link w:val="BodyText2"/>
    <w:uiPriority w:val="99"/>
    <w:locked/>
    <w:rsid w:val="00B22364"/>
    <w:rPr>
      <w:rFonts w:ascii="Times New Roman" w:hAnsi="Times New Roman" w:cs="Times New Roman"/>
      <w:sz w:val="24"/>
    </w:rPr>
  </w:style>
  <w:style w:type="paragraph" w:customStyle="1" w:styleId="Annex">
    <w:name w:val="Annex"/>
    <w:basedOn w:val="Normal"/>
    <w:uiPriority w:val="99"/>
    <w:rsid w:val="00DA26D7"/>
    <w:rPr>
      <w:caps/>
      <w:spacing w:val="0"/>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locked/>
    <w:rsid w:val="009F2BCD"/>
    <w:rPr>
      <w:rFonts w:cs="Times New Roman"/>
      <w:lang w:eastAsia="en-US"/>
    </w:rPr>
  </w:style>
  <w:style w:type="paragraph" w:styleId="ListParagraph">
    <w:name w:val="List Paragraph"/>
    <w:basedOn w:val="Normal"/>
    <w:uiPriority w:val="99"/>
    <w:qFormat/>
    <w:rsid w:val="004E1FE7"/>
    <w:pPr>
      <w:ind w:left="720"/>
      <w:contextualSpacing/>
    </w:pPr>
  </w:style>
  <w:style w:type="character" w:customStyle="1" w:styleId="ParagraphCar">
    <w:name w:val="Paragraph Car"/>
    <w:basedOn w:val="FooterChar"/>
    <w:uiPriority w:val="99"/>
    <w:rsid w:val="00655CC6"/>
    <w:rPr>
      <w:rFonts w:ascii="Times New Roman" w:hAnsi="Times New Roman" w:cs="Times New Roman"/>
      <w:spacing w:val="-3"/>
      <w:sz w:val="24"/>
      <w:lang w:val="en-US" w:eastAsia="en-US" w:bidi="ar-SA"/>
    </w:rPr>
  </w:style>
  <w:style w:type="character" w:styleId="Emphasis">
    <w:name w:val="Emphasis"/>
    <w:basedOn w:val="DefaultParagraphFont"/>
    <w:uiPriority w:val="99"/>
    <w:qFormat/>
    <w:rsid w:val="005D1F9D"/>
    <w:rPr>
      <w:rFonts w:cs="Times New Roman"/>
      <w:i/>
      <w:iCs/>
    </w:rPr>
  </w:style>
  <w:style w:type="paragraph" w:styleId="NoSpacing">
    <w:name w:val="No Spacing"/>
    <w:uiPriority w:val="1"/>
    <w:qFormat/>
    <w:rsid w:val="00B75ED9"/>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locked="1" w:semiHidden="0" w:uiPriority="0" w:unhideWhenUsed="0"/>
    <w:lsdException w:name="caption" w:locked="1" w:semiHidden="0" w:uiPriority="0" w:unhideWhenUsed="0" w:qFormat="1"/>
    <w:lsdException w:name="footnote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85F"/>
    <w:rPr>
      <w:rFonts w:ascii="Times New Roman" w:eastAsia="Times New Roman" w:hAnsi="Times New Roman"/>
      <w:spacing w:val="-3"/>
      <w:sz w:val="24"/>
      <w:szCs w:val="20"/>
      <w:lang w:val="es-ES_tradnl"/>
    </w:rPr>
  </w:style>
  <w:style w:type="paragraph" w:styleId="Heading1">
    <w:name w:val="heading 1"/>
    <w:aliases w:val="Heading 1.I,Capítulo"/>
    <w:basedOn w:val="Normal"/>
    <w:next w:val="Normal"/>
    <w:link w:val="Heading1Char"/>
    <w:uiPriority w:val="99"/>
    <w:qFormat/>
    <w:rsid w:val="00B87A39"/>
    <w:pPr>
      <w:keepNext/>
      <w:numPr>
        <w:numId w:val="8"/>
      </w:numPr>
      <w:spacing w:before="240" w:after="240"/>
      <w:jc w:val="center"/>
      <w:outlineLvl w:val="0"/>
    </w:pPr>
    <w:rPr>
      <w:rFonts w:ascii="Times New Roman Bold" w:hAnsi="Times New Roman Bold"/>
      <w:b/>
      <w:smallCaps/>
      <w:noProof/>
      <w:spacing w:val="0"/>
      <w:sz w:val="28"/>
      <w:lang w:val="en-US"/>
    </w:rPr>
  </w:style>
  <w:style w:type="paragraph" w:styleId="Heading2">
    <w:name w:val="heading 2"/>
    <w:aliases w:val="Heading 2.A"/>
    <w:basedOn w:val="Normal"/>
    <w:next w:val="Normal"/>
    <w:link w:val="Heading2Char"/>
    <w:uiPriority w:val="99"/>
    <w:qFormat/>
    <w:rsid w:val="00B87A39"/>
    <w:pPr>
      <w:keepNext/>
      <w:numPr>
        <w:numId w:val="6"/>
      </w:numPr>
      <w:spacing w:before="120" w:after="120"/>
      <w:jc w:val="both"/>
      <w:outlineLvl w:val="1"/>
    </w:pPr>
    <w:rPr>
      <w:rFonts w:ascii="Times New Roman Bold" w:hAnsi="Times New Roman Bold"/>
      <w:b/>
      <w:noProof/>
      <w:spacing w:val="0"/>
      <w:lang w:val="en-US"/>
    </w:rPr>
  </w:style>
  <w:style w:type="paragraph" w:styleId="Heading3">
    <w:name w:val="heading 3"/>
    <w:aliases w:val="Heading 3.1"/>
    <w:basedOn w:val="Normal"/>
    <w:next w:val="Normal"/>
    <w:link w:val="Heading3Char"/>
    <w:uiPriority w:val="99"/>
    <w:qFormat/>
    <w:rsid w:val="00B87A39"/>
    <w:pPr>
      <w:keepNext/>
      <w:numPr>
        <w:numId w:val="7"/>
      </w:numPr>
      <w:spacing w:before="120" w:after="120"/>
      <w:jc w:val="both"/>
      <w:outlineLvl w:val="2"/>
    </w:pPr>
    <w:rPr>
      <w:rFonts w:ascii="Times New Roman Bold" w:hAnsi="Times New Roman Bold"/>
      <w:b/>
      <w:noProof/>
      <w:spacing w:val="0"/>
      <w:lang w:val="en-US"/>
    </w:rPr>
  </w:style>
  <w:style w:type="paragraph" w:styleId="Heading4">
    <w:name w:val="heading 4"/>
    <w:aliases w:val="Heading 4.a"/>
    <w:basedOn w:val="Normal"/>
    <w:next w:val="Normal"/>
    <w:link w:val="Heading4Char"/>
    <w:uiPriority w:val="99"/>
    <w:qFormat/>
    <w:rsid w:val="00B87A39"/>
    <w:pPr>
      <w:keepNext/>
      <w:numPr>
        <w:ilvl w:val="2"/>
        <w:numId w:val="8"/>
      </w:numPr>
      <w:tabs>
        <w:tab w:val="left" w:pos="1440"/>
      </w:tabs>
      <w:spacing w:before="120" w:after="120"/>
      <w:jc w:val="both"/>
      <w:outlineLvl w:val="3"/>
    </w:pPr>
    <w:rPr>
      <w:rFonts w:ascii="Times New Roman Bold" w:eastAsia="Calibri" w:hAnsi="Times New Roman Bold"/>
      <w:b/>
      <w:noProof/>
      <w:spacing w:val="0"/>
      <w:lang w:val="en-US"/>
    </w:rPr>
  </w:style>
  <w:style w:type="paragraph" w:styleId="Heading5">
    <w:name w:val="heading 5"/>
    <w:aliases w:val="Heading 5.(i)"/>
    <w:basedOn w:val="Normal"/>
    <w:next w:val="Normal"/>
    <w:link w:val="Heading5Char"/>
    <w:uiPriority w:val="99"/>
    <w:qFormat/>
    <w:rsid w:val="00B87A39"/>
    <w:pPr>
      <w:keepNext/>
      <w:numPr>
        <w:ilvl w:val="3"/>
        <w:numId w:val="8"/>
      </w:numPr>
      <w:spacing w:before="120" w:after="120"/>
      <w:jc w:val="both"/>
      <w:outlineLvl w:val="4"/>
    </w:pPr>
    <w:rPr>
      <w:rFonts w:ascii="Times New Roman Bold" w:hAnsi="Times New Roman Bold"/>
      <w:b/>
      <w:noProof/>
      <w:spacing w:val="0"/>
      <w:lang w:val="en-US"/>
    </w:rPr>
  </w:style>
  <w:style w:type="paragraph" w:styleId="Heading6">
    <w:name w:val="heading 6"/>
    <w:basedOn w:val="Normal"/>
    <w:next w:val="Normal"/>
    <w:link w:val="Heading6Char"/>
    <w:uiPriority w:val="99"/>
    <w:qFormat/>
    <w:rsid w:val="00B87A39"/>
    <w:pPr>
      <w:keepNext/>
      <w:jc w:val="center"/>
      <w:outlineLvl w:val="5"/>
    </w:pPr>
    <w:rPr>
      <w:b/>
      <w:bCs/>
      <w:sz w:val="20"/>
    </w:rPr>
  </w:style>
  <w:style w:type="paragraph" w:styleId="Heading7">
    <w:name w:val="heading 7"/>
    <w:basedOn w:val="Normal"/>
    <w:next w:val="Normal"/>
    <w:link w:val="Heading7Char"/>
    <w:uiPriority w:val="99"/>
    <w:qFormat/>
    <w:rsid w:val="007D4D63"/>
    <w:pPr>
      <w:numPr>
        <w:ilvl w:val="6"/>
        <w:numId w:val="4"/>
      </w:numPr>
      <w:spacing w:before="240" w:after="60"/>
      <w:outlineLvl w:val="6"/>
    </w:pPr>
    <w:rPr>
      <w:rFonts w:ascii="Calibri" w:hAnsi="Calibri"/>
      <w:spacing w:val="0"/>
      <w:szCs w:val="24"/>
      <w:lang w:val="en-US"/>
    </w:rPr>
  </w:style>
  <w:style w:type="paragraph" w:styleId="Heading8">
    <w:name w:val="heading 8"/>
    <w:basedOn w:val="Normal"/>
    <w:next w:val="Normal"/>
    <w:link w:val="Heading8Char"/>
    <w:uiPriority w:val="99"/>
    <w:qFormat/>
    <w:rsid w:val="007D4D63"/>
    <w:pPr>
      <w:numPr>
        <w:ilvl w:val="7"/>
        <w:numId w:val="4"/>
      </w:numPr>
      <w:spacing w:before="240" w:after="60"/>
      <w:outlineLvl w:val="7"/>
    </w:pPr>
    <w:rPr>
      <w:rFonts w:ascii="Calibri" w:hAnsi="Calibri"/>
      <w:i/>
      <w:iCs/>
      <w:spacing w:val="0"/>
      <w:szCs w:val="24"/>
      <w:lang w:val="en-US"/>
    </w:rPr>
  </w:style>
  <w:style w:type="paragraph" w:styleId="Heading9">
    <w:name w:val="heading 9"/>
    <w:basedOn w:val="Normal"/>
    <w:next w:val="Normal"/>
    <w:link w:val="Heading9Char"/>
    <w:uiPriority w:val="99"/>
    <w:qFormat/>
    <w:rsid w:val="007D4D63"/>
    <w:pPr>
      <w:numPr>
        <w:ilvl w:val="8"/>
        <w:numId w:val="4"/>
      </w:numPr>
      <w:spacing w:before="240" w:after="60"/>
      <w:outlineLvl w:val="8"/>
    </w:pPr>
    <w:rPr>
      <w:rFonts w:ascii="Cambria" w:hAnsi="Cambria"/>
      <w:spacing w:val="0"/>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Capítulo Char"/>
    <w:basedOn w:val="DefaultParagraphFont"/>
    <w:link w:val="Heading1"/>
    <w:uiPriority w:val="99"/>
    <w:locked/>
    <w:rsid w:val="00BF4A43"/>
    <w:rPr>
      <w:rFonts w:ascii="Times New Roman Bold" w:hAnsi="Times New Roman Bold"/>
      <w:b/>
      <w:smallCaps/>
      <w:noProof/>
      <w:sz w:val="28"/>
    </w:rPr>
  </w:style>
  <w:style w:type="character" w:customStyle="1" w:styleId="Heading2Char">
    <w:name w:val="Heading 2 Char"/>
    <w:aliases w:val="Heading 2.A Char"/>
    <w:basedOn w:val="DefaultParagraphFont"/>
    <w:link w:val="Heading2"/>
    <w:uiPriority w:val="99"/>
    <w:locked/>
    <w:rsid w:val="007D4D63"/>
    <w:rPr>
      <w:rFonts w:ascii="Times New Roman Bold" w:hAnsi="Times New Roman Bold"/>
      <w:b/>
      <w:noProof/>
      <w:sz w:val="24"/>
    </w:rPr>
  </w:style>
  <w:style w:type="character" w:customStyle="1" w:styleId="Heading3Char">
    <w:name w:val="Heading 3 Char"/>
    <w:aliases w:val="Heading 3.1 Char"/>
    <w:basedOn w:val="DefaultParagraphFont"/>
    <w:link w:val="Heading3"/>
    <w:uiPriority w:val="99"/>
    <w:locked/>
    <w:rsid w:val="007D4D63"/>
    <w:rPr>
      <w:rFonts w:ascii="Times New Roman Bold" w:hAnsi="Times New Roman Bold"/>
      <w:b/>
      <w:noProof/>
      <w:sz w:val="24"/>
    </w:rPr>
  </w:style>
  <w:style w:type="character" w:customStyle="1" w:styleId="Heading4Char">
    <w:name w:val="Heading 4 Char"/>
    <w:aliases w:val="Heading 4.a Char"/>
    <w:basedOn w:val="DefaultParagraphFont"/>
    <w:link w:val="Heading4"/>
    <w:uiPriority w:val="99"/>
    <w:locked/>
    <w:rsid w:val="007D4D63"/>
    <w:rPr>
      <w:rFonts w:ascii="Times New Roman Bold" w:hAnsi="Times New Roman Bold"/>
      <w:b/>
      <w:noProof/>
      <w:sz w:val="24"/>
    </w:rPr>
  </w:style>
  <w:style w:type="character" w:customStyle="1" w:styleId="Heading5Char">
    <w:name w:val="Heading 5 Char"/>
    <w:aliases w:val="Heading 5.(i) Char"/>
    <w:basedOn w:val="DefaultParagraphFont"/>
    <w:link w:val="Heading5"/>
    <w:uiPriority w:val="99"/>
    <w:locked/>
    <w:rsid w:val="007D4D63"/>
    <w:rPr>
      <w:rFonts w:ascii="Times New Roman Bold" w:hAnsi="Times New Roman Bold"/>
      <w:b/>
      <w:noProof/>
      <w:sz w:val="24"/>
    </w:rPr>
  </w:style>
  <w:style w:type="character" w:customStyle="1" w:styleId="Heading6Char">
    <w:name w:val="Heading 6 Char"/>
    <w:basedOn w:val="DefaultParagraphFont"/>
    <w:link w:val="Heading6"/>
    <w:uiPriority w:val="99"/>
    <w:locked/>
    <w:rsid w:val="007D4D63"/>
    <w:rPr>
      <w:rFonts w:ascii="Times New Roman" w:hAnsi="Times New Roman"/>
      <w:b/>
      <w:spacing w:val="-3"/>
      <w:lang w:val="es-ES_tradnl"/>
    </w:rPr>
  </w:style>
  <w:style w:type="character" w:customStyle="1" w:styleId="Heading7Char">
    <w:name w:val="Heading 7 Char"/>
    <w:basedOn w:val="DefaultParagraphFont"/>
    <w:link w:val="Heading7"/>
    <w:uiPriority w:val="99"/>
    <w:locked/>
    <w:rsid w:val="007D4D63"/>
    <w:rPr>
      <w:rFonts w:eastAsia="Times New Roman"/>
      <w:sz w:val="24"/>
    </w:rPr>
  </w:style>
  <w:style w:type="character" w:customStyle="1" w:styleId="Heading8Char">
    <w:name w:val="Heading 8 Char"/>
    <w:basedOn w:val="DefaultParagraphFont"/>
    <w:link w:val="Heading8"/>
    <w:uiPriority w:val="99"/>
    <w:locked/>
    <w:rsid w:val="007D4D63"/>
    <w:rPr>
      <w:rFonts w:eastAsia="Times New Roman"/>
      <w:i/>
      <w:sz w:val="24"/>
    </w:rPr>
  </w:style>
  <w:style w:type="character" w:customStyle="1" w:styleId="Heading9Char">
    <w:name w:val="Heading 9 Char"/>
    <w:basedOn w:val="DefaultParagraphFont"/>
    <w:link w:val="Heading9"/>
    <w:uiPriority w:val="99"/>
    <w:locked/>
    <w:rsid w:val="007D4D63"/>
    <w:rPr>
      <w:rFonts w:ascii="Cambria" w:hAnsi="Cambria"/>
      <w:sz w:val="22"/>
    </w:rPr>
  </w:style>
  <w:style w:type="paragraph" w:customStyle="1" w:styleId="ColorfulList-Accent11">
    <w:name w:val="Colorful List - Accent 11"/>
    <w:basedOn w:val="Normal"/>
    <w:link w:val="ColorfulList-Accent1Char"/>
    <w:uiPriority w:val="99"/>
    <w:rsid w:val="007D4D63"/>
    <w:pPr>
      <w:ind w:left="720"/>
      <w:contextualSpacing/>
    </w:pPr>
    <w:rPr>
      <w:rFonts w:ascii="Calibri" w:eastAsia="Calibri" w:hAnsi="Calibri"/>
      <w:spacing w:val="0"/>
      <w:sz w:val="22"/>
      <w:szCs w:val="22"/>
      <w:lang w:val="en-US"/>
    </w:rPr>
  </w:style>
  <w:style w:type="table" w:styleId="TableGrid">
    <w:name w:val="Table Grid"/>
    <w:basedOn w:val="TableNormal"/>
    <w:uiPriority w:val="99"/>
    <w:rsid w:val="007D4D6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7D4D63"/>
    <w:rPr>
      <w:rFonts w:ascii="Tahoma" w:hAnsi="Tahoma"/>
      <w:spacing w:val="0"/>
      <w:sz w:val="16"/>
      <w:szCs w:val="16"/>
      <w:lang w:val="en-US"/>
    </w:rPr>
  </w:style>
  <w:style w:type="character" w:customStyle="1" w:styleId="BalloonTextChar">
    <w:name w:val="Balloon Text Char"/>
    <w:basedOn w:val="DefaultParagraphFont"/>
    <w:link w:val="BalloonText"/>
    <w:uiPriority w:val="99"/>
    <w:semiHidden/>
    <w:locked/>
    <w:rsid w:val="007D4D63"/>
    <w:rPr>
      <w:rFonts w:ascii="Tahoma" w:hAnsi="Tahoma"/>
      <w:sz w:val="16"/>
    </w:r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footnote text"/>
    <w:basedOn w:val="Normal"/>
    <w:link w:val="FootnoteTextChar2"/>
    <w:rsid w:val="00B87A39"/>
    <w:pPr>
      <w:keepNext/>
      <w:keepLines/>
      <w:spacing w:after="120"/>
      <w:ind w:left="288" w:hanging="288"/>
      <w:jc w:val="both"/>
    </w:pPr>
    <w:rPr>
      <w:sz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uiPriority w:val="99"/>
    <w:rsid w:val="0096216D"/>
    <w:rPr>
      <w:rFonts w:ascii="Times New Roman" w:eastAsia="Times New Roman" w:hAnsi="Times New Roman"/>
      <w:spacing w:val="-3"/>
      <w:sz w:val="20"/>
      <w:szCs w:val="20"/>
      <w:lang w:val="es-ES_tradnl"/>
    </w:rPr>
  </w:style>
  <w:style w:type="character" w:customStyle="1" w:styleId="FootnoteTextChar2">
    <w:name w:val="Footnote Text Char2"/>
    <w:aliases w:val="fn Char2,Texto de rodapé Char2,nota_rodapé Char2,nota de rodapé Car Car Char2,nota de rodapé Car Car Car Car Car Car Car Car Car Car Car Char2,footnote Char2,single space Char2,FOOTNOTES Char2,Footnote Text Char Char Char2"/>
    <w:link w:val="FootnoteText"/>
    <w:uiPriority w:val="99"/>
    <w:semiHidden/>
    <w:locked/>
    <w:rsid w:val="007D4D63"/>
    <w:rPr>
      <w:rFonts w:ascii="Times New Roman" w:hAnsi="Times New Roman"/>
      <w:spacing w:val="-3"/>
      <w:lang w:val="es-ES_tradnl"/>
    </w:rPr>
  </w:style>
  <w:style w:type="character" w:styleId="FootnoteReference">
    <w:name w:val="footnote reference"/>
    <w:basedOn w:val="DefaultParagraphFont"/>
    <w:rsid w:val="00B87A39"/>
    <w:rPr>
      <w:rFonts w:ascii="Times New Roman" w:hAnsi="Times New Roman" w:cs="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basedOn w:val="DefaultParagraphFont"/>
    <w:link w:val="Header"/>
    <w:uiPriority w:val="99"/>
    <w:locked/>
    <w:rsid w:val="007D4D63"/>
    <w:rPr>
      <w:rFonts w:ascii="Times New Roman" w:hAnsi="Times New Roman" w:cs="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basedOn w:val="DefaultParagraphFont"/>
    <w:link w:val="Footer"/>
    <w:uiPriority w:val="99"/>
    <w:locked/>
    <w:rsid w:val="007D4D63"/>
    <w:rPr>
      <w:rFonts w:ascii="Times New Roman" w:hAnsi="Times New Roman" w:cs="Times New Roman"/>
      <w:spacing w:val="-3"/>
      <w:lang w:val="es-ES_tradnl"/>
    </w:rPr>
  </w:style>
  <w:style w:type="paragraph" w:styleId="Title">
    <w:name w:val="Title"/>
    <w:basedOn w:val="Normal"/>
    <w:link w:val="TitleChar"/>
    <w:uiPriority w:val="99"/>
    <w:qFormat/>
    <w:rsid w:val="007D4D63"/>
    <w:pPr>
      <w:tabs>
        <w:tab w:val="left" w:pos="1440"/>
        <w:tab w:val="left" w:pos="3060"/>
      </w:tabs>
      <w:jc w:val="center"/>
      <w:outlineLvl w:val="0"/>
    </w:pPr>
    <w:rPr>
      <w:spacing w:val="0"/>
      <w:lang w:val="en-US"/>
    </w:rPr>
  </w:style>
  <w:style w:type="character" w:customStyle="1" w:styleId="TitleChar">
    <w:name w:val="Title Char"/>
    <w:basedOn w:val="DefaultParagraphFont"/>
    <w:link w:val="Title"/>
    <w:uiPriority w:val="99"/>
    <w:locked/>
    <w:rsid w:val="007D4D63"/>
    <w:rPr>
      <w:rFonts w:ascii="Times New Roman" w:hAnsi="Times New Roman"/>
      <w:sz w:val="24"/>
    </w:rPr>
  </w:style>
  <w:style w:type="paragraph" w:customStyle="1" w:styleId="Newpage">
    <w:name w:val="Newpage"/>
    <w:basedOn w:val="Normal"/>
    <w:uiPriority w:val="99"/>
    <w:rsid w:val="007D4D63"/>
    <w:pPr>
      <w:tabs>
        <w:tab w:val="left" w:pos="1440"/>
        <w:tab w:val="left" w:pos="3060"/>
      </w:tabs>
      <w:jc w:val="center"/>
    </w:pPr>
    <w:rPr>
      <w:rFonts w:cs="Arial"/>
      <w:b/>
      <w:smallCaps/>
    </w:rPr>
  </w:style>
  <w:style w:type="paragraph" w:styleId="BodyText">
    <w:name w:val="Body Text"/>
    <w:basedOn w:val="Normal"/>
    <w:link w:val="BodyTextChar"/>
    <w:uiPriority w:val="99"/>
    <w:rsid w:val="007D4D63"/>
    <w:pPr>
      <w:tabs>
        <w:tab w:val="left" w:pos="3060"/>
      </w:tabs>
      <w:jc w:val="center"/>
    </w:pPr>
    <w:rPr>
      <w:spacing w:val="0"/>
      <w:lang w:val="en-US"/>
    </w:rPr>
  </w:style>
  <w:style w:type="character" w:customStyle="1" w:styleId="BodyTextChar">
    <w:name w:val="Body Text Char"/>
    <w:basedOn w:val="DefaultParagraphFont"/>
    <w:link w:val="BodyText"/>
    <w:uiPriority w:val="99"/>
    <w:locked/>
    <w:rsid w:val="007D4D63"/>
    <w:rPr>
      <w:rFonts w:ascii="Times New Roman" w:hAnsi="Times New Roman"/>
      <w:sz w:val="24"/>
    </w:rPr>
  </w:style>
  <w:style w:type="character" w:customStyle="1" w:styleId="gt-icon-text1">
    <w:name w:val="gt-icon-text1"/>
    <w:basedOn w:val="DefaultParagraphFont"/>
    <w:uiPriority w:val="99"/>
    <w:rsid w:val="007D4D63"/>
    <w:rPr>
      <w:rFonts w:cs="Times New Roman"/>
    </w:rPr>
  </w:style>
  <w:style w:type="paragraph" w:styleId="z-TopofForm">
    <w:name w:val="HTML Top of Form"/>
    <w:basedOn w:val="Normal"/>
    <w:next w:val="Normal"/>
    <w:link w:val="z-TopofFormChar"/>
    <w:hidden/>
    <w:uiPriority w:val="99"/>
    <w:rsid w:val="007D4D63"/>
    <w:pPr>
      <w:pBdr>
        <w:bottom w:val="single" w:sz="6" w:space="1" w:color="auto"/>
      </w:pBdr>
      <w:jc w:val="center"/>
    </w:pPr>
    <w:rPr>
      <w:rFonts w:ascii="Arial" w:hAnsi="Arial"/>
      <w:vanish/>
      <w:spacing w:val="0"/>
      <w:sz w:val="16"/>
      <w:szCs w:val="16"/>
      <w:lang w:val="en-US"/>
    </w:rPr>
  </w:style>
  <w:style w:type="character" w:customStyle="1" w:styleId="z-TopofFormChar">
    <w:name w:val="z-Top of Form Char"/>
    <w:basedOn w:val="DefaultParagraphFont"/>
    <w:link w:val="z-TopofForm"/>
    <w:uiPriority w:val="99"/>
    <w:locked/>
    <w:rsid w:val="007D4D63"/>
    <w:rPr>
      <w:rFonts w:ascii="Arial" w:hAnsi="Arial"/>
      <w:vanish/>
      <w:sz w:val="16"/>
    </w:rPr>
  </w:style>
  <w:style w:type="paragraph" w:styleId="z-BottomofForm">
    <w:name w:val="HTML Bottom of Form"/>
    <w:basedOn w:val="Normal"/>
    <w:next w:val="Normal"/>
    <w:link w:val="z-BottomofFormChar"/>
    <w:hidden/>
    <w:uiPriority w:val="99"/>
    <w:rsid w:val="007D4D63"/>
    <w:pPr>
      <w:pBdr>
        <w:top w:val="single" w:sz="6" w:space="1" w:color="auto"/>
      </w:pBdr>
      <w:jc w:val="center"/>
    </w:pPr>
    <w:rPr>
      <w:rFonts w:ascii="Arial" w:hAnsi="Arial"/>
      <w:vanish/>
      <w:spacing w:val="0"/>
      <w:sz w:val="16"/>
      <w:szCs w:val="16"/>
      <w:lang w:val="en-US"/>
    </w:rPr>
  </w:style>
  <w:style w:type="character" w:customStyle="1" w:styleId="z-BottomofFormChar">
    <w:name w:val="z-Bottom of Form Char"/>
    <w:basedOn w:val="DefaultParagraphFont"/>
    <w:link w:val="z-BottomofForm"/>
    <w:uiPriority w:val="99"/>
    <w:locked/>
    <w:rsid w:val="007D4D63"/>
    <w:rPr>
      <w:rFonts w:ascii="Arial" w:hAnsi="Arial"/>
      <w:vanish/>
      <w:sz w:val="16"/>
    </w:rPr>
  </w:style>
  <w:style w:type="character" w:styleId="CommentReference">
    <w:name w:val="annotation reference"/>
    <w:basedOn w:val="DefaultParagraphFont"/>
    <w:uiPriority w:val="99"/>
    <w:rsid w:val="007D4D63"/>
    <w:rPr>
      <w:rFonts w:cs="Times New Roman"/>
      <w:sz w:val="16"/>
    </w:rPr>
  </w:style>
  <w:style w:type="paragraph" w:styleId="CommentText">
    <w:name w:val="annotation text"/>
    <w:basedOn w:val="Normal"/>
    <w:link w:val="CommentTextChar"/>
    <w:uiPriority w:val="99"/>
    <w:rsid w:val="007D4D63"/>
    <w:rPr>
      <w:sz w:val="20"/>
    </w:rPr>
  </w:style>
  <w:style w:type="character" w:customStyle="1" w:styleId="CommentTextChar">
    <w:name w:val="Comment Text Char"/>
    <w:basedOn w:val="DefaultParagraphFont"/>
    <w:link w:val="CommentText"/>
    <w:uiPriority w:val="99"/>
    <w:locked/>
    <w:rsid w:val="007D4D63"/>
    <w:rPr>
      <w:rFonts w:cs="Times New Roman"/>
    </w:rPr>
  </w:style>
  <w:style w:type="paragraph" w:styleId="CommentSubject">
    <w:name w:val="annotation subject"/>
    <w:basedOn w:val="CommentText"/>
    <w:next w:val="CommentText"/>
    <w:link w:val="CommentSubjectChar"/>
    <w:uiPriority w:val="99"/>
    <w:rsid w:val="007D4D63"/>
    <w:rPr>
      <w:rFonts w:ascii="Calibri" w:eastAsia="Calibri" w:hAnsi="Calibri"/>
      <w:b/>
      <w:bCs/>
      <w:spacing w:val="0"/>
      <w:lang w:val="en-US"/>
    </w:rPr>
  </w:style>
  <w:style w:type="character" w:customStyle="1" w:styleId="CommentSubjectChar">
    <w:name w:val="Comment Subject Char"/>
    <w:basedOn w:val="CommentTextChar"/>
    <w:link w:val="CommentSubject"/>
    <w:uiPriority w:val="99"/>
    <w:locked/>
    <w:rsid w:val="007D4D63"/>
    <w:rPr>
      <w:rFonts w:cs="Times New Roman"/>
      <w:b/>
    </w:rPr>
  </w:style>
  <w:style w:type="paragraph" w:customStyle="1" w:styleId="Chapter">
    <w:name w:val="Chapter"/>
    <w:basedOn w:val="Normal"/>
    <w:next w:val="Normal"/>
    <w:link w:val="ChapterChar"/>
    <w:uiPriority w:val="99"/>
    <w:rsid w:val="007D4D63"/>
    <w:pPr>
      <w:keepNext/>
      <w:numPr>
        <w:numId w:val="4"/>
      </w:numPr>
      <w:tabs>
        <w:tab w:val="num" w:pos="648"/>
        <w:tab w:val="left" w:pos="1440"/>
      </w:tabs>
      <w:spacing w:before="240" w:after="240"/>
      <w:ind w:left="0" w:firstLine="288"/>
      <w:jc w:val="center"/>
    </w:pPr>
    <w:rPr>
      <w:rFonts w:eastAsia="Calibri"/>
      <w:b/>
      <w:smallCaps/>
      <w:spacing w:val="0"/>
      <w:szCs w:val="22"/>
      <w:lang w:val="en-US"/>
    </w:rPr>
  </w:style>
  <w:style w:type="character" w:customStyle="1" w:styleId="ColorfulList-Accent1Char">
    <w:name w:val="Colorful List - Accent 1 Char"/>
    <w:link w:val="ColorfulList-Accent11"/>
    <w:uiPriority w:val="99"/>
    <w:locked/>
    <w:rsid w:val="007D4D63"/>
    <w:rPr>
      <w:sz w:val="22"/>
    </w:rPr>
  </w:style>
  <w:style w:type="character" w:customStyle="1" w:styleId="ChapterChar">
    <w:name w:val="Chapter Char"/>
    <w:link w:val="Chapter"/>
    <w:uiPriority w:val="99"/>
    <w:locked/>
    <w:rsid w:val="007D4D63"/>
    <w:rPr>
      <w:rFonts w:ascii="Times New Roman" w:hAnsi="Times New Roman"/>
      <w:b/>
      <w:smallCaps/>
      <w:sz w:val="22"/>
    </w:rPr>
  </w:style>
  <w:style w:type="paragraph" w:customStyle="1" w:styleId="FirstHeading">
    <w:name w:val="FirstHeading"/>
    <w:basedOn w:val="Normal"/>
    <w:next w:val="Normal"/>
    <w:link w:val="FirstHeadingChar"/>
    <w:uiPriority w:val="99"/>
    <w:rsid w:val="007D4D63"/>
    <w:pPr>
      <w:keepNext/>
      <w:tabs>
        <w:tab w:val="left" w:pos="0"/>
        <w:tab w:val="left" w:pos="86"/>
      </w:tabs>
      <w:spacing w:before="120" w:after="120"/>
      <w:ind w:hanging="720"/>
    </w:pPr>
    <w:rPr>
      <w:rFonts w:eastAsia="Calibri"/>
      <w:b/>
      <w:spacing w:val="0"/>
      <w:szCs w:val="22"/>
      <w:lang w:val="en-US"/>
    </w:rPr>
  </w:style>
  <w:style w:type="character" w:customStyle="1" w:styleId="FirstHeadingChar">
    <w:name w:val="FirstHeading Char"/>
    <w:link w:val="FirstHeading"/>
    <w:uiPriority w:val="99"/>
    <w:locked/>
    <w:rsid w:val="007D4D63"/>
    <w:rPr>
      <w:rFonts w:ascii="Times New Roman" w:hAnsi="Times New Roman"/>
      <w:b/>
      <w:sz w:val="22"/>
    </w:rPr>
  </w:style>
  <w:style w:type="paragraph" w:customStyle="1" w:styleId="SecHeading">
    <w:name w:val="SecHeading"/>
    <w:basedOn w:val="Normal"/>
    <w:next w:val="Paragraph"/>
    <w:link w:val="SecHeadingChar"/>
    <w:uiPriority w:val="99"/>
    <w:rsid w:val="007D4D63"/>
    <w:pPr>
      <w:keepNext/>
      <w:tabs>
        <w:tab w:val="num" w:pos="1296"/>
      </w:tabs>
      <w:spacing w:before="120" w:after="120"/>
      <w:ind w:left="1296" w:hanging="576"/>
    </w:pPr>
    <w:rPr>
      <w:rFonts w:eastAsia="Calibri"/>
      <w:b/>
      <w:spacing w:val="0"/>
      <w:szCs w:val="22"/>
      <w:lang w:val="en-US"/>
    </w:rPr>
  </w:style>
  <w:style w:type="character" w:customStyle="1" w:styleId="SecHeadingChar">
    <w:name w:val="SecHeading Char"/>
    <w:link w:val="SecHeading"/>
    <w:uiPriority w:val="99"/>
    <w:locked/>
    <w:rsid w:val="007D4D63"/>
    <w:rPr>
      <w:rFonts w:ascii="Times New Roman" w:hAnsi="Times New Roman"/>
      <w:b/>
      <w:sz w:val="22"/>
    </w:rPr>
  </w:style>
  <w:style w:type="paragraph" w:customStyle="1" w:styleId="SubHeading1">
    <w:name w:val="SubHeading1"/>
    <w:basedOn w:val="SecHeading"/>
    <w:link w:val="SubHeading1Char"/>
    <w:uiPriority w:val="99"/>
    <w:rsid w:val="007D4D63"/>
    <w:pPr>
      <w:tabs>
        <w:tab w:val="clear" w:pos="1296"/>
        <w:tab w:val="num" w:pos="1872"/>
      </w:tabs>
      <w:ind w:left="1872"/>
    </w:pPr>
  </w:style>
  <w:style w:type="character" w:customStyle="1" w:styleId="SubHeading1Char">
    <w:name w:val="SubHeading1 Char"/>
    <w:link w:val="SubHeading1"/>
    <w:uiPriority w:val="99"/>
    <w:locked/>
    <w:rsid w:val="007D4D63"/>
    <w:rPr>
      <w:rFonts w:ascii="Times New Roman" w:hAnsi="Times New Roman"/>
      <w:b/>
      <w:sz w:val="22"/>
    </w:rPr>
  </w:style>
  <w:style w:type="paragraph" w:customStyle="1" w:styleId="Subheading2">
    <w:name w:val="Subheading2"/>
    <w:basedOn w:val="SecHeading"/>
    <w:link w:val="Subheading2Char"/>
    <w:uiPriority w:val="99"/>
    <w:rsid w:val="007D4D63"/>
    <w:pPr>
      <w:tabs>
        <w:tab w:val="clear" w:pos="1296"/>
        <w:tab w:val="num" w:pos="2376"/>
      </w:tabs>
      <w:ind w:left="2376" w:hanging="288"/>
    </w:pPr>
  </w:style>
  <w:style w:type="character" w:customStyle="1" w:styleId="Subheading2Char">
    <w:name w:val="Subheading2 Char"/>
    <w:link w:val="Subheading2"/>
    <w:uiPriority w:val="99"/>
    <w:locked/>
    <w:rsid w:val="007D4D63"/>
    <w:rPr>
      <w:rFonts w:ascii="Times New Roman" w:hAnsi="Times New Roman"/>
      <w:b/>
      <w:sz w:val="22"/>
    </w:rPr>
  </w:style>
  <w:style w:type="paragraph" w:customStyle="1" w:styleId="Paragraph">
    <w:name w:val="Paragraph"/>
    <w:aliases w:val="paragraph,p,PARAGRAPH,PG,pa,at"/>
    <w:basedOn w:val="BodyTextIndent"/>
    <w:link w:val="ParagraphChar"/>
    <w:uiPriority w:val="99"/>
    <w:rsid w:val="007D4D63"/>
    <w:pPr>
      <w:tabs>
        <w:tab w:val="num" w:pos="720"/>
      </w:tabs>
      <w:spacing w:before="120"/>
      <w:ind w:hanging="720"/>
      <w:jc w:val="both"/>
      <w:outlineLvl w:val="1"/>
    </w:pPr>
    <w:rPr>
      <w:rFonts w:eastAsia="Calibri"/>
      <w:spacing w:val="0"/>
      <w:szCs w:val="22"/>
      <w:lang w:val="en-US"/>
    </w:rPr>
  </w:style>
  <w:style w:type="character" w:customStyle="1" w:styleId="ParagraphChar">
    <w:name w:val="Paragraph Char"/>
    <w:link w:val="Paragraph"/>
    <w:uiPriority w:val="99"/>
    <w:locked/>
    <w:rsid w:val="007D4D63"/>
    <w:rPr>
      <w:rFonts w:ascii="Times New Roman" w:hAnsi="Times New Roman"/>
      <w:sz w:val="22"/>
    </w:rPr>
  </w:style>
  <w:style w:type="paragraph" w:customStyle="1" w:styleId="subpar">
    <w:name w:val="subpar"/>
    <w:basedOn w:val="BodyTextIndent3"/>
    <w:link w:val="subparChar"/>
    <w:uiPriority w:val="99"/>
    <w:rsid w:val="007D4D63"/>
    <w:pPr>
      <w:tabs>
        <w:tab w:val="num" w:pos="1152"/>
      </w:tabs>
      <w:spacing w:before="120"/>
      <w:ind w:left="1152" w:hanging="432"/>
      <w:jc w:val="both"/>
      <w:outlineLvl w:val="2"/>
    </w:pPr>
  </w:style>
  <w:style w:type="character" w:customStyle="1" w:styleId="subparChar">
    <w:name w:val="subpar Char"/>
    <w:link w:val="subpar"/>
    <w:uiPriority w:val="99"/>
    <w:locked/>
    <w:rsid w:val="007D4D63"/>
    <w:rPr>
      <w:rFonts w:ascii="Times New Roman" w:hAnsi="Times New Roman"/>
      <w:sz w:val="16"/>
    </w:rPr>
  </w:style>
  <w:style w:type="paragraph" w:customStyle="1" w:styleId="SubSubPar">
    <w:name w:val="SubSubPar"/>
    <w:basedOn w:val="subpar"/>
    <w:link w:val="SubSubParChar"/>
    <w:uiPriority w:val="99"/>
    <w:rsid w:val="007D4D63"/>
    <w:pPr>
      <w:tabs>
        <w:tab w:val="left" w:pos="0"/>
        <w:tab w:val="num" w:pos="1296"/>
      </w:tabs>
      <w:ind w:left="1296" w:hanging="288"/>
    </w:pPr>
  </w:style>
  <w:style w:type="character" w:customStyle="1" w:styleId="SubSubParChar">
    <w:name w:val="SubSubPar Char"/>
    <w:link w:val="SubSubPar"/>
    <w:uiPriority w:val="99"/>
    <w:locked/>
    <w:rsid w:val="007D4D63"/>
    <w:rPr>
      <w:rFonts w:ascii="Times New Roman" w:hAnsi="Times New Roman"/>
      <w:sz w:val="16"/>
    </w:rPr>
  </w:style>
  <w:style w:type="paragraph" w:customStyle="1" w:styleId="Regtable">
    <w:name w:val="Regtable"/>
    <w:link w:val="RegtableChar"/>
    <w:uiPriority w:val="99"/>
    <w:rsid w:val="00B87A39"/>
    <w:pPr>
      <w:keepLines/>
      <w:spacing w:before="20" w:after="20"/>
    </w:pPr>
    <w:rPr>
      <w:rFonts w:ascii="Times New Roman" w:eastAsia="Times New Roman" w:hAnsi="Times New Roman"/>
      <w:noProof/>
      <w:sz w:val="20"/>
      <w:szCs w:val="20"/>
    </w:rPr>
  </w:style>
  <w:style w:type="character" w:customStyle="1" w:styleId="RegtableChar">
    <w:name w:val="Regtable Char"/>
    <w:link w:val="Regtable"/>
    <w:uiPriority w:val="99"/>
    <w:locked/>
    <w:rsid w:val="007D4D63"/>
    <w:rPr>
      <w:rFonts w:ascii="Times New Roman" w:hAnsi="Times New Roman"/>
      <w:noProof/>
      <w:lang w:val="en-US" w:eastAsia="en-US"/>
    </w:rPr>
  </w:style>
  <w:style w:type="paragraph" w:customStyle="1" w:styleId="TableTitle">
    <w:name w:val="TableTitle"/>
    <w:basedOn w:val="Normal"/>
    <w:link w:val="TableTitleChar"/>
    <w:uiPriority w:val="99"/>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uiPriority w:val="99"/>
    <w:locked/>
    <w:rsid w:val="007D4D63"/>
    <w:rPr>
      <w:rFonts w:ascii="Times New Roman Bold" w:hAnsi="Times New Roman Bold"/>
      <w:b/>
      <w:spacing w:val="-3"/>
      <w:lang w:val="es-ES"/>
    </w:rPr>
  </w:style>
  <w:style w:type="paragraph" w:styleId="BodyTextIndent">
    <w:name w:val="Body Text Indent"/>
    <w:basedOn w:val="Normal"/>
    <w:link w:val="BodyTextIndentChar"/>
    <w:uiPriority w:val="99"/>
    <w:rsid w:val="00B87A39"/>
    <w:pPr>
      <w:spacing w:after="120"/>
      <w:ind w:left="360"/>
    </w:pPr>
  </w:style>
  <w:style w:type="character" w:customStyle="1" w:styleId="BodyTextIndentChar">
    <w:name w:val="Body Text Indent Char"/>
    <w:basedOn w:val="DefaultParagraphFont"/>
    <w:link w:val="BodyTextIndent"/>
    <w:uiPriority w:val="99"/>
    <w:locked/>
    <w:rsid w:val="007D4D63"/>
    <w:rPr>
      <w:rFonts w:ascii="Times New Roman" w:hAnsi="Times New Roman"/>
      <w:spacing w:val="-3"/>
      <w:sz w:val="24"/>
      <w:lang w:val="es-ES_tradnl"/>
    </w:rPr>
  </w:style>
  <w:style w:type="paragraph" w:styleId="BodyTextIndent3">
    <w:name w:val="Body Text Indent 3"/>
    <w:basedOn w:val="Normal"/>
    <w:link w:val="BodyTextIndent3Char"/>
    <w:uiPriority w:val="99"/>
    <w:rsid w:val="007D4D63"/>
    <w:pPr>
      <w:spacing w:after="120"/>
      <w:ind w:left="360"/>
    </w:pPr>
    <w:rPr>
      <w:rFonts w:eastAsia="Calibri"/>
      <w:spacing w:val="0"/>
      <w:szCs w:val="16"/>
      <w:lang w:val="en-US"/>
    </w:rPr>
  </w:style>
  <w:style w:type="character" w:customStyle="1" w:styleId="BodyTextIndent3Char">
    <w:name w:val="Body Text Indent 3 Char"/>
    <w:basedOn w:val="DefaultParagraphFont"/>
    <w:link w:val="BodyTextIndent3"/>
    <w:uiPriority w:val="99"/>
    <w:locked/>
    <w:rsid w:val="007D4D63"/>
    <w:rPr>
      <w:rFonts w:ascii="Times New Roman" w:hAnsi="Times New Roman"/>
      <w:sz w:val="16"/>
    </w:rPr>
  </w:style>
  <w:style w:type="character" w:styleId="Hyperlink">
    <w:name w:val="Hyperlink"/>
    <w:basedOn w:val="DefaultParagraphFont"/>
    <w:uiPriority w:val="99"/>
    <w:rsid w:val="00B87A39"/>
    <w:rPr>
      <w:rFonts w:ascii="Times New Roman" w:hAnsi="Times New Roman" w:cs="Times New Roman"/>
      <w:color w:val="0000FF"/>
      <w:sz w:val="24"/>
      <w:u w:val="single"/>
    </w:rPr>
  </w:style>
  <w:style w:type="character" w:styleId="FollowedHyperlink">
    <w:name w:val="FollowedHyperlink"/>
    <w:basedOn w:val="DefaultParagraphFont"/>
    <w:uiPriority w:val="99"/>
    <w:rsid w:val="00BA0FEF"/>
    <w:rPr>
      <w:rFonts w:cs="Times New Roman"/>
      <w:color w:val="800080"/>
      <w:u w:val="single"/>
    </w:rPr>
  </w:style>
  <w:style w:type="paragraph" w:customStyle="1" w:styleId="AutoNumpara">
    <w:name w:val="AutoNumpara"/>
    <w:basedOn w:val="BodyTextIndent"/>
    <w:uiPriority w:val="99"/>
    <w:rsid w:val="00B87A39"/>
    <w:pPr>
      <w:numPr>
        <w:ilvl w:val="1"/>
        <w:numId w:val="8"/>
      </w:numPr>
      <w:spacing w:before="120"/>
      <w:jc w:val="both"/>
    </w:pPr>
    <w:rPr>
      <w:noProof/>
      <w:spacing w:val="-2"/>
    </w:rPr>
  </w:style>
  <w:style w:type="paragraph" w:customStyle="1" w:styleId="bullets">
    <w:name w:val="bullets"/>
    <w:uiPriority w:val="99"/>
    <w:rsid w:val="00B87A39"/>
    <w:pPr>
      <w:numPr>
        <w:numId w:val="5"/>
      </w:numPr>
      <w:spacing w:before="120" w:after="120"/>
      <w:jc w:val="both"/>
    </w:pPr>
    <w:rPr>
      <w:rFonts w:ascii="Times New Roman" w:eastAsia="Times New Roman" w:hAnsi="Times New Roman"/>
      <w:spacing w:val="-2"/>
      <w:sz w:val="24"/>
      <w:szCs w:val="20"/>
    </w:rPr>
  </w:style>
  <w:style w:type="paragraph" w:styleId="Caption">
    <w:name w:val="caption"/>
    <w:basedOn w:val="Normal"/>
    <w:next w:val="Normal"/>
    <w:uiPriority w:val="99"/>
    <w:qFormat/>
    <w:rsid w:val="00B87A39"/>
    <w:pPr>
      <w:widowControl w:val="0"/>
    </w:pPr>
  </w:style>
  <w:style w:type="paragraph" w:customStyle="1" w:styleId="CountryName">
    <w:name w:val="CountryName"/>
    <w:basedOn w:val="Normal"/>
    <w:uiPriority w:val="99"/>
    <w:rsid w:val="00B87A39"/>
    <w:pPr>
      <w:jc w:val="center"/>
    </w:pPr>
    <w:rPr>
      <w:rFonts w:ascii="Times New Roman Bold" w:hAnsi="Times New Roman Bold"/>
      <w:b/>
      <w:smallCaps/>
      <w:sz w:val="32"/>
    </w:rPr>
  </w:style>
  <w:style w:type="paragraph" w:customStyle="1" w:styleId="heading-b24">
    <w:name w:val="heading-b24"/>
    <w:basedOn w:val="Normal"/>
    <w:next w:val="Normal"/>
    <w:uiPriority w:val="99"/>
    <w:rsid w:val="00B87A39"/>
    <w:pPr>
      <w:spacing w:after="600"/>
      <w:jc w:val="center"/>
    </w:pPr>
    <w:rPr>
      <w:rFonts w:ascii="Times New Roman Bold" w:hAnsi="Times New Roman Bold"/>
      <w:b/>
      <w:smallCaps/>
    </w:rPr>
  </w:style>
  <w:style w:type="paragraph" w:customStyle="1" w:styleId="IndentedParagr">
    <w:name w:val="IndentedParagr"/>
    <w:basedOn w:val="Normal"/>
    <w:uiPriority w:val="99"/>
    <w:rsid w:val="00B87A39"/>
    <w:pPr>
      <w:spacing w:before="120" w:after="120"/>
      <w:ind w:left="720"/>
      <w:jc w:val="both"/>
    </w:pPr>
    <w:rPr>
      <w:spacing w:val="0"/>
    </w:rPr>
  </w:style>
  <w:style w:type="paragraph" w:customStyle="1" w:styleId="Inter-Ametitle">
    <w:name w:val="Inter-Ametitle"/>
    <w:basedOn w:val="Normal"/>
    <w:uiPriority w:val="99"/>
    <w:rsid w:val="00B87A39"/>
    <w:pPr>
      <w:jc w:val="center"/>
    </w:pPr>
    <w:rPr>
      <w:smallCaps/>
    </w:rPr>
  </w:style>
  <w:style w:type="paragraph" w:customStyle="1" w:styleId="Listabbreviations">
    <w:name w:val="List abbreviations"/>
    <w:basedOn w:val="Normal"/>
    <w:uiPriority w:val="99"/>
    <w:rsid w:val="00B87A39"/>
    <w:pPr>
      <w:tabs>
        <w:tab w:val="left" w:pos="1620"/>
      </w:tabs>
      <w:ind w:left="1627" w:hanging="1627"/>
    </w:pPr>
  </w:style>
  <w:style w:type="paragraph" w:customStyle="1" w:styleId="LoanProposal">
    <w:name w:val="LoanProposal"/>
    <w:uiPriority w:val="99"/>
    <w:rsid w:val="00B87A39"/>
    <w:pPr>
      <w:spacing w:after="480"/>
      <w:jc w:val="center"/>
    </w:pPr>
    <w:rPr>
      <w:rFonts w:ascii="Times New Roman Bold" w:eastAsia="Times New Roman" w:hAnsi="Times New Roman Bold"/>
      <w:b/>
      <w:smallCaps/>
      <w:noProof/>
      <w:sz w:val="28"/>
      <w:szCs w:val="20"/>
    </w:rPr>
  </w:style>
  <w:style w:type="character" w:styleId="PageNumber">
    <w:name w:val="page number"/>
    <w:basedOn w:val="DefaultParagraphFont"/>
    <w:uiPriority w:val="99"/>
    <w:rsid w:val="00B87A39"/>
    <w:rPr>
      <w:rFonts w:cs="Times New Roman"/>
    </w:rPr>
  </w:style>
  <w:style w:type="paragraph" w:customStyle="1" w:styleId="Paragrapha">
    <w:name w:val="Paragraph a"/>
    <w:uiPriority w:val="99"/>
    <w:rsid w:val="00B87A39"/>
    <w:pPr>
      <w:numPr>
        <w:numId w:val="9"/>
      </w:numPr>
      <w:spacing w:before="120" w:after="120"/>
      <w:jc w:val="both"/>
    </w:pPr>
    <w:rPr>
      <w:rFonts w:ascii="Times New Roman" w:eastAsia="Times New Roman" w:hAnsi="Times New Roman"/>
      <w:noProof/>
      <w:sz w:val="24"/>
      <w:szCs w:val="20"/>
    </w:rPr>
  </w:style>
  <w:style w:type="paragraph" w:customStyle="1" w:styleId="Paragraph1">
    <w:name w:val="Paragraph1"/>
    <w:uiPriority w:val="99"/>
    <w:rsid w:val="00B87A39"/>
    <w:pPr>
      <w:numPr>
        <w:numId w:val="10"/>
      </w:numPr>
      <w:spacing w:before="120" w:after="120"/>
      <w:jc w:val="both"/>
    </w:pPr>
    <w:rPr>
      <w:rFonts w:ascii="Times New Roman" w:eastAsia="Times New Roman" w:hAnsi="Times New Roman"/>
      <w:noProof/>
      <w:sz w:val="24"/>
      <w:szCs w:val="20"/>
    </w:rPr>
  </w:style>
  <w:style w:type="paragraph" w:customStyle="1" w:styleId="ProjecName">
    <w:name w:val="ProjecName"/>
    <w:basedOn w:val="Normal"/>
    <w:uiPriority w:val="99"/>
    <w:rsid w:val="00B87A39"/>
    <w:pPr>
      <w:jc w:val="center"/>
    </w:pPr>
    <w:rPr>
      <w:rFonts w:ascii="Times New Roman Bold" w:hAnsi="Times New Roman Bold"/>
      <w:b/>
      <w:smallCaps/>
    </w:rPr>
  </w:style>
  <w:style w:type="paragraph" w:customStyle="1" w:styleId="ProjectNumber">
    <w:name w:val="ProjectNumber"/>
    <w:basedOn w:val="Normal"/>
    <w:uiPriority w:val="99"/>
    <w:rsid w:val="00B87A39"/>
    <w:pPr>
      <w:spacing w:before="960" w:after="720"/>
      <w:jc w:val="center"/>
    </w:pPr>
    <w:rPr>
      <w:rFonts w:ascii="Times New Roman Bold" w:hAnsi="Times New Roman Bold"/>
      <w:smallCaps/>
    </w:rPr>
  </w:style>
  <w:style w:type="paragraph" w:customStyle="1" w:styleId="ProjectTitle">
    <w:name w:val="ProjectTitle"/>
    <w:uiPriority w:val="99"/>
    <w:rsid w:val="00B87A39"/>
    <w:pPr>
      <w:jc w:val="center"/>
    </w:pPr>
    <w:rPr>
      <w:rFonts w:ascii="Times New Roman Bold" w:eastAsia="Times New Roman" w:hAnsi="Times New Roman Bold"/>
      <w:b/>
      <w:smallCaps/>
      <w:noProof/>
      <w:sz w:val="32"/>
      <w:szCs w:val="20"/>
    </w:rPr>
  </w:style>
  <w:style w:type="paragraph" w:customStyle="1" w:styleId="RomanParagraph">
    <w:name w:val="RomanParagraph"/>
    <w:uiPriority w:val="99"/>
    <w:rsid w:val="00B87A39"/>
    <w:pPr>
      <w:numPr>
        <w:numId w:val="11"/>
      </w:numPr>
      <w:spacing w:before="120" w:after="120"/>
      <w:jc w:val="both"/>
    </w:pPr>
    <w:rPr>
      <w:rFonts w:ascii="Times New Roman" w:eastAsia="Times New Roman" w:hAnsi="Times New Roman"/>
      <w:noProof/>
      <w:sz w:val="24"/>
      <w:szCs w:val="20"/>
    </w:rPr>
  </w:style>
  <w:style w:type="paragraph" w:customStyle="1" w:styleId="StyleProjectNumberBold">
    <w:name w:val="Style ProjectNumber + Bold"/>
    <w:basedOn w:val="ProjectNumber"/>
    <w:uiPriority w:val="99"/>
    <w:rsid w:val="00B87A39"/>
    <w:rPr>
      <w:b/>
      <w:bCs/>
    </w:rPr>
  </w:style>
  <w:style w:type="paragraph" w:customStyle="1" w:styleId="StyleTimesNewRomanBoldBoldAllcapsCentered">
    <w:name w:val="Style Times New Roman Bold Bold All caps Centered"/>
    <w:basedOn w:val="Normal"/>
    <w:uiPriority w:val="99"/>
    <w:rsid w:val="00B87A39"/>
    <w:pPr>
      <w:jc w:val="center"/>
    </w:pPr>
    <w:rPr>
      <w:rFonts w:ascii="Times New Roman Bold" w:hAnsi="Times New Roman Bold"/>
      <w:b/>
      <w:bCs/>
      <w:caps/>
    </w:rPr>
  </w:style>
  <w:style w:type="paragraph" w:customStyle="1" w:styleId="TableContentsTitle">
    <w:name w:val="TableContentsTitle"/>
    <w:basedOn w:val="Normal"/>
    <w:uiPriority w:val="99"/>
    <w:rsid w:val="00B87A39"/>
    <w:pPr>
      <w:spacing w:after="720"/>
      <w:jc w:val="center"/>
    </w:pPr>
    <w:rPr>
      <w:smallCaps/>
      <w:noProof/>
      <w:spacing w:val="0"/>
    </w:rPr>
  </w:style>
  <w:style w:type="paragraph" w:styleId="TOC1">
    <w:name w:val="toc 1"/>
    <w:basedOn w:val="Normal"/>
    <w:next w:val="Normal"/>
    <w:autoRedefine/>
    <w:uiPriority w:val="99"/>
    <w:rsid w:val="00B87A39"/>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99"/>
    <w:rsid w:val="00B87A39"/>
    <w:pPr>
      <w:tabs>
        <w:tab w:val="left" w:pos="1166"/>
        <w:tab w:val="right" w:leader="dot" w:pos="8630"/>
      </w:tabs>
      <w:ind w:left="1181" w:hanging="547"/>
    </w:pPr>
    <w:rPr>
      <w:noProof/>
    </w:rPr>
  </w:style>
  <w:style w:type="paragraph" w:styleId="TOC3">
    <w:name w:val="toc 3"/>
    <w:basedOn w:val="Normal"/>
    <w:next w:val="Normal"/>
    <w:autoRedefine/>
    <w:uiPriority w:val="99"/>
    <w:rsid w:val="00B87A39"/>
    <w:pPr>
      <w:tabs>
        <w:tab w:val="left" w:pos="1627"/>
        <w:tab w:val="right" w:leader="dot" w:pos="8630"/>
      </w:tabs>
      <w:ind w:left="1713" w:hanging="547"/>
    </w:pPr>
    <w:rPr>
      <w:noProof/>
    </w:rPr>
  </w:style>
  <w:style w:type="paragraph" w:styleId="BodyText2">
    <w:name w:val="Body Text 2"/>
    <w:basedOn w:val="Normal"/>
    <w:link w:val="BodyText2Char"/>
    <w:uiPriority w:val="99"/>
    <w:rsid w:val="00B22364"/>
    <w:pPr>
      <w:spacing w:after="120" w:line="480" w:lineRule="auto"/>
    </w:pPr>
    <w:rPr>
      <w:spacing w:val="0"/>
      <w:lang w:val="en-US"/>
    </w:rPr>
  </w:style>
  <w:style w:type="character" w:customStyle="1" w:styleId="BodyText2Char">
    <w:name w:val="Body Text 2 Char"/>
    <w:basedOn w:val="DefaultParagraphFont"/>
    <w:link w:val="BodyText2"/>
    <w:uiPriority w:val="99"/>
    <w:locked/>
    <w:rsid w:val="00B22364"/>
    <w:rPr>
      <w:rFonts w:ascii="Times New Roman" w:hAnsi="Times New Roman" w:cs="Times New Roman"/>
      <w:sz w:val="24"/>
    </w:rPr>
  </w:style>
  <w:style w:type="paragraph" w:customStyle="1" w:styleId="Annex">
    <w:name w:val="Annex"/>
    <w:basedOn w:val="Normal"/>
    <w:uiPriority w:val="99"/>
    <w:rsid w:val="00DA26D7"/>
    <w:rPr>
      <w:caps/>
      <w:spacing w:val="0"/>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locked/>
    <w:rsid w:val="009F2BCD"/>
    <w:rPr>
      <w:rFonts w:cs="Times New Roman"/>
      <w:lang w:eastAsia="en-US"/>
    </w:rPr>
  </w:style>
  <w:style w:type="paragraph" w:styleId="ListParagraph">
    <w:name w:val="List Paragraph"/>
    <w:basedOn w:val="Normal"/>
    <w:uiPriority w:val="99"/>
    <w:qFormat/>
    <w:rsid w:val="004E1FE7"/>
    <w:pPr>
      <w:ind w:left="720"/>
      <w:contextualSpacing/>
    </w:pPr>
  </w:style>
  <w:style w:type="character" w:customStyle="1" w:styleId="ParagraphCar">
    <w:name w:val="Paragraph Car"/>
    <w:basedOn w:val="FooterChar"/>
    <w:uiPriority w:val="99"/>
    <w:rsid w:val="00655CC6"/>
    <w:rPr>
      <w:rFonts w:ascii="Times New Roman" w:hAnsi="Times New Roman" w:cs="Times New Roman"/>
      <w:spacing w:val="-3"/>
      <w:sz w:val="24"/>
      <w:lang w:val="en-US" w:eastAsia="en-US" w:bidi="ar-SA"/>
    </w:rPr>
  </w:style>
  <w:style w:type="character" w:styleId="Emphasis">
    <w:name w:val="Emphasis"/>
    <w:basedOn w:val="DefaultParagraphFont"/>
    <w:uiPriority w:val="99"/>
    <w:qFormat/>
    <w:rsid w:val="005D1F9D"/>
    <w:rPr>
      <w:rFonts w:cs="Times New Roman"/>
      <w:i/>
      <w:iCs/>
    </w:rPr>
  </w:style>
  <w:style w:type="paragraph" w:styleId="NoSpacing">
    <w:name w:val="No Spacing"/>
    <w:uiPriority w:val="1"/>
    <w:qFormat/>
    <w:rsid w:val="00B75ED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92434">
      <w:marLeft w:val="0"/>
      <w:marRight w:val="0"/>
      <w:marTop w:val="0"/>
      <w:marBottom w:val="0"/>
      <w:divBdr>
        <w:top w:val="none" w:sz="0" w:space="0" w:color="auto"/>
        <w:left w:val="none" w:sz="0" w:space="0" w:color="auto"/>
        <w:bottom w:val="none" w:sz="0" w:space="0" w:color="auto"/>
        <w:right w:val="none" w:sz="0" w:space="0" w:color="auto"/>
      </w:divBdr>
      <w:divsChild>
        <w:div w:id="211892478">
          <w:marLeft w:val="0"/>
          <w:marRight w:val="0"/>
          <w:marTop w:val="0"/>
          <w:marBottom w:val="0"/>
          <w:divBdr>
            <w:top w:val="none" w:sz="0" w:space="0" w:color="auto"/>
            <w:left w:val="none" w:sz="0" w:space="0" w:color="auto"/>
            <w:bottom w:val="none" w:sz="0" w:space="0" w:color="auto"/>
            <w:right w:val="none" w:sz="0" w:space="0" w:color="auto"/>
          </w:divBdr>
          <w:divsChild>
            <w:div w:id="211892503">
              <w:marLeft w:val="0"/>
              <w:marRight w:val="0"/>
              <w:marTop w:val="0"/>
              <w:marBottom w:val="0"/>
              <w:divBdr>
                <w:top w:val="none" w:sz="0" w:space="0" w:color="auto"/>
                <w:left w:val="none" w:sz="0" w:space="0" w:color="auto"/>
                <w:bottom w:val="none" w:sz="0" w:space="0" w:color="auto"/>
                <w:right w:val="none" w:sz="0" w:space="0" w:color="auto"/>
              </w:divBdr>
              <w:divsChild>
                <w:div w:id="211892425">
                  <w:marLeft w:val="0"/>
                  <w:marRight w:val="0"/>
                  <w:marTop w:val="0"/>
                  <w:marBottom w:val="0"/>
                  <w:divBdr>
                    <w:top w:val="none" w:sz="0" w:space="0" w:color="auto"/>
                    <w:left w:val="none" w:sz="0" w:space="0" w:color="auto"/>
                    <w:bottom w:val="none" w:sz="0" w:space="0" w:color="auto"/>
                    <w:right w:val="none" w:sz="0" w:space="0" w:color="auto"/>
                  </w:divBdr>
                  <w:divsChild>
                    <w:div w:id="211892476">
                      <w:marLeft w:val="0"/>
                      <w:marRight w:val="0"/>
                      <w:marTop w:val="0"/>
                      <w:marBottom w:val="0"/>
                      <w:divBdr>
                        <w:top w:val="none" w:sz="0" w:space="0" w:color="auto"/>
                        <w:left w:val="none" w:sz="0" w:space="0" w:color="auto"/>
                        <w:bottom w:val="none" w:sz="0" w:space="0" w:color="auto"/>
                        <w:right w:val="none" w:sz="0" w:space="0" w:color="auto"/>
                      </w:divBdr>
                      <w:divsChild>
                        <w:div w:id="211892473">
                          <w:marLeft w:val="0"/>
                          <w:marRight w:val="0"/>
                          <w:marTop w:val="0"/>
                          <w:marBottom w:val="0"/>
                          <w:divBdr>
                            <w:top w:val="none" w:sz="0" w:space="0" w:color="auto"/>
                            <w:left w:val="none" w:sz="0" w:space="0" w:color="auto"/>
                            <w:bottom w:val="none" w:sz="0" w:space="0" w:color="auto"/>
                            <w:right w:val="none" w:sz="0" w:space="0" w:color="auto"/>
                          </w:divBdr>
                          <w:divsChild>
                            <w:div w:id="211892443">
                              <w:marLeft w:val="0"/>
                              <w:marRight w:val="0"/>
                              <w:marTop w:val="0"/>
                              <w:marBottom w:val="0"/>
                              <w:divBdr>
                                <w:top w:val="none" w:sz="0" w:space="0" w:color="auto"/>
                                <w:left w:val="none" w:sz="0" w:space="0" w:color="auto"/>
                                <w:bottom w:val="none" w:sz="0" w:space="0" w:color="auto"/>
                                <w:right w:val="none" w:sz="0" w:space="0" w:color="auto"/>
                              </w:divBdr>
                              <w:divsChild>
                                <w:div w:id="21189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892437">
      <w:marLeft w:val="0"/>
      <w:marRight w:val="0"/>
      <w:marTop w:val="0"/>
      <w:marBottom w:val="0"/>
      <w:divBdr>
        <w:top w:val="none" w:sz="0" w:space="0" w:color="auto"/>
        <w:left w:val="none" w:sz="0" w:space="0" w:color="auto"/>
        <w:bottom w:val="none" w:sz="0" w:space="0" w:color="auto"/>
        <w:right w:val="none" w:sz="0" w:space="0" w:color="auto"/>
      </w:divBdr>
    </w:div>
    <w:div w:id="211892456">
      <w:marLeft w:val="0"/>
      <w:marRight w:val="0"/>
      <w:marTop w:val="0"/>
      <w:marBottom w:val="0"/>
      <w:divBdr>
        <w:top w:val="none" w:sz="0" w:space="0" w:color="auto"/>
        <w:left w:val="none" w:sz="0" w:space="0" w:color="auto"/>
        <w:bottom w:val="none" w:sz="0" w:space="0" w:color="auto"/>
        <w:right w:val="none" w:sz="0" w:space="0" w:color="auto"/>
      </w:divBdr>
    </w:div>
    <w:div w:id="211892459">
      <w:marLeft w:val="0"/>
      <w:marRight w:val="0"/>
      <w:marTop w:val="0"/>
      <w:marBottom w:val="0"/>
      <w:divBdr>
        <w:top w:val="none" w:sz="0" w:space="0" w:color="auto"/>
        <w:left w:val="none" w:sz="0" w:space="0" w:color="auto"/>
        <w:bottom w:val="none" w:sz="0" w:space="0" w:color="auto"/>
        <w:right w:val="none" w:sz="0" w:space="0" w:color="auto"/>
      </w:divBdr>
      <w:divsChild>
        <w:div w:id="211892489">
          <w:marLeft w:val="0"/>
          <w:marRight w:val="0"/>
          <w:marTop w:val="0"/>
          <w:marBottom w:val="0"/>
          <w:divBdr>
            <w:top w:val="none" w:sz="0" w:space="0" w:color="auto"/>
            <w:left w:val="none" w:sz="0" w:space="0" w:color="auto"/>
            <w:bottom w:val="none" w:sz="0" w:space="0" w:color="auto"/>
            <w:right w:val="none" w:sz="0" w:space="0" w:color="auto"/>
          </w:divBdr>
          <w:divsChild>
            <w:div w:id="211892465">
              <w:marLeft w:val="0"/>
              <w:marRight w:val="0"/>
              <w:marTop w:val="0"/>
              <w:marBottom w:val="0"/>
              <w:divBdr>
                <w:top w:val="none" w:sz="0" w:space="0" w:color="auto"/>
                <w:left w:val="none" w:sz="0" w:space="0" w:color="auto"/>
                <w:bottom w:val="none" w:sz="0" w:space="0" w:color="auto"/>
                <w:right w:val="none" w:sz="0" w:space="0" w:color="auto"/>
              </w:divBdr>
              <w:divsChild>
                <w:div w:id="211892461">
                  <w:marLeft w:val="0"/>
                  <w:marRight w:val="0"/>
                  <w:marTop w:val="0"/>
                  <w:marBottom w:val="0"/>
                  <w:divBdr>
                    <w:top w:val="none" w:sz="0" w:space="0" w:color="auto"/>
                    <w:left w:val="none" w:sz="0" w:space="0" w:color="auto"/>
                    <w:bottom w:val="none" w:sz="0" w:space="0" w:color="auto"/>
                    <w:right w:val="none" w:sz="0" w:space="0" w:color="auto"/>
                  </w:divBdr>
                  <w:divsChild>
                    <w:div w:id="211892438">
                      <w:marLeft w:val="0"/>
                      <w:marRight w:val="0"/>
                      <w:marTop w:val="0"/>
                      <w:marBottom w:val="0"/>
                      <w:divBdr>
                        <w:top w:val="none" w:sz="0" w:space="0" w:color="auto"/>
                        <w:left w:val="none" w:sz="0" w:space="0" w:color="auto"/>
                        <w:bottom w:val="none" w:sz="0" w:space="0" w:color="auto"/>
                        <w:right w:val="none" w:sz="0" w:space="0" w:color="auto"/>
                      </w:divBdr>
                      <w:divsChild>
                        <w:div w:id="211892423">
                          <w:marLeft w:val="0"/>
                          <w:marRight w:val="0"/>
                          <w:marTop w:val="0"/>
                          <w:marBottom w:val="0"/>
                          <w:divBdr>
                            <w:top w:val="none" w:sz="0" w:space="0" w:color="auto"/>
                            <w:left w:val="none" w:sz="0" w:space="0" w:color="auto"/>
                            <w:bottom w:val="none" w:sz="0" w:space="0" w:color="auto"/>
                            <w:right w:val="none" w:sz="0" w:space="0" w:color="auto"/>
                          </w:divBdr>
                        </w:div>
                        <w:div w:id="211892495">
                          <w:marLeft w:val="0"/>
                          <w:marRight w:val="0"/>
                          <w:marTop w:val="0"/>
                          <w:marBottom w:val="0"/>
                          <w:divBdr>
                            <w:top w:val="single" w:sz="4" w:space="12" w:color="999999"/>
                            <w:left w:val="single" w:sz="4" w:space="12" w:color="999999"/>
                            <w:bottom w:val="single" w:sz="4" w:space="12" w:color="999999"/>
                            <w:right w:val="single" w:sz="4" w:space="12" w:color="999999"/>
                          </w:divBdr>
                          <w:divsChild>
                            <w:div w:id="211892474">
                              <w:marLeft w:val="0"/>
                              <w:marRight w:val="0"/>
                              <w:marTop w:val="0"/>
                              <w:marBottom w:val="0"/>
                              <w:divBdr>
                                <w:top w:val="none" w:sz="0" w:space="0" w:color="auto"/>
                                <w:left w:val="none" w:sz="0" w:space="0" w:color="auto"/>
                                <w:bottom w:val="none" w:sz="0" w:space="0" w:color="auto"/>
                                <w:right w:val="none" w:sz="0" w:space="0" w:color="auto"/>
                              </w:divBdr>
                            </w:div>
                          </w:divsChild>
                        </w:div>
                        <w:div w:id="211892498">
                          <w:marLeft w:val="0"/>
                          <w:marRight w:val="0"/>
                          <w:marTop w:val="20"/>
                          <w:marBottom w:val="0"/>
                          <w:divBdr>
                            <w:top w:val="none" w:sz="0" w:space="0" w:color="auto"/>
                            <w:left w:val="none" w:sz="0" w:space="0" w:color="auto"/>
                            <w:bottom w:val="none" w:sz="0" w:space="0" w:color="auto"/>
                            <w:right w:val="none" w:sz="0" w:space="0" w:color="auto"/>
                          </w:divBdr>
                          <w:divsChild>
                            <w:div w:id="211892466">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211892486">
                  <w:marLeft w:val="0"/>
                  <w:marRight w:val="0"/>
                  <w:marTop w:val="0"/>
                  <w:marBottom w:val="0"/>
                  <w:divBdr>
                    <w:top w:val="none" w:sz="0" w:space="0" w:color="auto"/>
                    <w:left w:val="none" w:sz="0" w:space="0" w:color="auto"/>
                    <w:bottom w:val="none" w:sz="0" w:space="0" w:color="auto"/>
                    <w:right w:val="none" w:sz="0" w:space="0" w:color="auto"/>
                  </w:divBdr>
                  <w:divsChild>
                    <w:div w:id="211892468">
                      <w:marLeft w:val="0"/>
                      <w:marRight w:val="0"/>
                      <w:marTop w:val="0"/>
                      <w:marBottom w:val="0"/>
                      <w:divBdr>
                        <w:top w:val="none" w:sz="0" w:space="0" w:color="auto"/>
                        <w:left w:val="none" w:sz="0" w:space="0" w:color="auto"/>
                        <w:bottom w:val="none" w:sz="0" w:space="0" w:color="auto"/>
                        <w:right w:val="none" w:sz="0" w:space="0" w:color="auto"/>
                      </w:divBdr>
                      <w:divsChild>
                        <w:div w:id="211892451">
                          <w:marLeft w:val="0"/>
                          <w:marRight w:val="0"/>
                          <w:marTop w:val="0"/>
                          <w:marBottom w:val="0"/>
                          <w:divBdr>
                            <w:top w:val="none" w:sz="0" w:space="0" w:color="auto"/>
                            <w:left w:val="none" w:sz="0" w:space="0" w:color="auto"/>
                            <w:bottom w:val="none" w:sz="0" w:space="0" w:color="auto"/>
                            <w:right w:val="none" w:sz="0" w:space="0" w:color="auto"/>
                          </w:divBdr>
                          <w:divsChild>
                            <w:div w:id="211892440">
                              <w:marLeft w:val="0"/>
                              <w:marRight w:val="0"/>
                              <w:marTop w:val="0"/>
                              <w:marBottom w:val="0"/>
                              <w:divBdr>
                                <w:top w:val="none" w:sz="0" w:space="0" w:color="auto"/>
                                <w:left w:val="none" w:sz="0" w:space="0" w:color="auto"/>
                                <w:bottom w:val="none" w:sz="0" w:space="0" w:color="auto"/>
                                <w:right w:val="none" w:sz="0" w:space="0" w:color="auto"/>
                              </w:divBdr>
                              <w:divsChild>
                                <w:div w:id="211892463">
                                  <w:marLeft w:val="0"/>
                                  <w:marRight w:val="0"/>
                                  <w:marTop w:val="0"/>
                                  <w:marBottom w:val="0"/>
                                  <w:divBdr>
                                    <w:top w:val="none" w:sz="0" w:space="0" w:color="auto"/>
                                    <w:left w:val="none" w:sz="0" w:space="0" w:color="auto"/>
                                    <w:bottom w:val="none" w:sz="0" w:space="0" w:color="auto"/>
                                    <w:right w:val="none" w:sz="0" w:space="0" w:color="auto"/>
                                  </w:divBdr>
                                  <w:divsChild>
                                    <w:div w:id="21189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892469">
      <w:marLeft w:val="0"/>
      <w:marRight w:val="0"/>
      <w:marTop w:val="0"/>
      <w:marBottom w:val="0"/>
      <w:divBdr>
        <w:top w:val="none" w:sz="0" w:space="0" w:color="auto"/>
        <w:left w:val="none" w:sz="0" w:space="0" w:color="auto"/>
        <w:bottom w:val="none" w:sz="0" w:space="0" w:color="auto"/>
        <w:right w:val="none" w:sz="0" w:space="0" w:color="auto"/>
      </w:divBdr>
    </w:div>
    <w:div w:id="211892470">
      <w:marLeft w:val="0"/>
      <w:marRight w:val="0"/>
      <w:marTop w:val="0"/>
      <w:marBottom w:val="0"/>
      <w:divBdr>
        <w:top w:val="none" w:sz="0" w:space="0" w:color="auto"/>
        <w:left w:val="none" w:sz="0" w:space="0" w:color="auto"/>
        <w:bottom w:val="none" w:sz="0" w:space="0" w:color="auto"/>
        <w:right w:val="none" w:sz="0" w:space="0" w:color="auto"/>
      </w:divBdr>
    </w:div>
    <w:div w:id="211892481">
      <w:marLeft w:val="0"/>
      <w:marRight w:val="0"/>
      <w:marTop w:val="0"/>
      <w:marBottom w:val="0"/>
      <w:divBdr>
        <w:top w:val="none" w:sz="0" w:space="0" w:color="auto"/>
        <w:left w:val="none" w:sz="0" w:space="0" w:color="auto"/>
        <w:bottom w:val="none" w:sz="0" w:space="0" w:color="auto"/>
        <w:right w:val="none" w:sz="0" w:space="0" w:color="auto"/>
      </w:divBdr>
      <w:divsChild>
        <w:div w:id="211892462">
          <w:marLeft w:val="0"/>
          <w:marRight w:val="0"/>
          <w:marTop w:val="0"/>
          <w:marBottom w:val="0"/>
          <w:divBdr>
            <w:top w:val="none" w:sz="0" w:space="0" w:color="auto"/>
            <w:left w:val="none" w:sz="0" w:space="0" w:color="auto"/>
            <w:bottom w:val="none" w:sz="0" w:space="0" w:color="auto"/>
            <w:right w:val="none" w:sz="0" w:space="0" w:color="auto"/>
          </w:divBdr>
          <w:divsChild>
            <w:div w:id="211892453">
              <w:marLeft w:val="0"/>
              <w:marRight w:val="0"/>
              <w:marTop w:val="0"/>
              <w:marBottom w:val="0"/>
              <w:divBdr>
                <w:top w:val="none" w:sz="0" w:space="0" w:color="auto"/>
                <w:left w:val="none" w:sz="0" w:space="0" w:color="auto"/>
                <w:bottom w:val="none" w:sz="0" w:space="0" w:color="auto"/>
                <w:right w:val="none" w:sz="0" w:space="0" w:color="auto"/>
              </w:divBdr>
              <w:divsChild>
                <w:div w:id="211892455">
                  <w:marLeft w:val="0"/>
                  <w:marRight w:val="0"/>
                  <w:marTop w:val="0"/>
                  <w:marBottom w:val="0"/>
                  <w:divBdr>
                    <w:top w:val="none" w:sz="0" w:space="0" w:color="auto"/>
                    <w:left w:val="none" w:sz="0" w:space="0" w:color="auto"/>
                    <w:bottom w:val="none" w:sz="0" w:space="0" w:color="auto"/>
                    <w:right w:val="none" w:sz="0" w:space="0" w:color="auto"/>
                  </w:divBdr>
                  <w:divsChild>
                    <w:div w:id="211892441">
                      <w:marLeft w:val="0"/>
                      <w:marRight w:val="0"/>
                      <w:marTop w:val="0"/>
                      <w:marBottom w:val="0"/>
                      <w:divBdr>
                        <w:top w:val="none" w:sz="0" w:space="0" w:color="auto"/>
                        <w:left w:val="none" w:sz="0" w:space="0" w:color="auto"/>
                        <w:bottom w:val="none" w:sz="0" w:space="0" w:color="auto"/>
                        <w:right w:val="none" w:sz="0" w:space="0" w:color="auto"/>
                      </w:divBdr>
                      <w:divsChild>
                        <w:div w:id="211892433">
                          <w:marLeft w:val="0"/>
                          <w:marRight w:val="0"/>
                          <w:marTop w:val="0"/>
                          <w:marBottom w:val="0"/>
                          <w:divBdr>
                            <w:top w:val="none" w:sz="0" w:space="0" w:color="auto"/>
                            <w:left w:val="none" w:sz="0" w:space="0" w:color="auto"/>
                            <w:bottom w:val="none" w:sz="0" w:space="0" w:color="auto"/>
                            <w:right w:val="none" w:sz="0" w:space="0" w:color="auto"/>
                          </w:divBdr>
                        </w:div>
                        <w:div w:id="211892444">
                          <w:marLeft w:val="0"/>
                          <w:marRight w:val="0"/>
                          <w:marTop w:val="20"/>
                          <w:marBottom w:val="0"/>
                          <w:divBdr>
                            <w:top w:val="none" w:sz="0" w:space="0" w:color="auto"/>
                            <w:left w:val="none" w:sz="0" w:space="0" w:color="auto"/>
                            <w:bottom w:val="none" w:sz="0" w:space="0" w:color="auto"/>
                            <w:right w:val="none" w:sz="0" w:space="0" w:color="auto"/>
                          </w:divBdr>
                          <w:divsChild>
                            <w:div w:id="211892460">
                              <w:marLeft w:val="80"/>
                              <w:marRight w:val="240"/>
                              <w:marTop w:val="0"/>
                              <w:marBottom w:val="0"/>
                              <w:divBdr>
                                <w:top w:val="none" w:sz="0" w:space="0" w:color="auto"/>
                                <w:left w:val="none" w:sz="0" w:space="0" w:color="auto"/>
                                <w:bottom w:val="none" w:sz="0" w:space="0" w:color="auto"/>
                                <w:right w:val="none" w:sz="0" w:space="0" w:color="auto"/>
                              </w:divBdr>
                            </w:div>
                          </w:divsChild>
                        </w:div>
                        <w:div w:id="211892467">
                          <w:marLeft w:val="0"/>
                          <w:marRight w:val="0"/>
                          <w:marTop w:val="0"/>
                          <w:marBottom w:val="0"/>
                          <w:divBdr>
                            <w:top w:val="single" w:sz="4" w:space="12" w:color="999999"/>
                            <w:left w:val="single" w:sz="4" w:space="12" w:color="999999"/>
                            <w:bottom w:val="single" w:sz="4" w:space="12" w:color="999999"/>
                            <w:right w:val="single" w:sz="4" w:space="12" w:color="999999"/>
                          </w:divBdr>
                          <w:divsChild>
                            <w:div w:id="21189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92458">
                  <w:marLeft w:val="0"/>
                  <w:marRight w:val="0"/>
                  <w:marTop w:val="0"/>
                  <w:marBottom w:val="0"/>
                  <w:divBdr>
                    <w:top w:val="none" w:sz="0" w:space="0" w:color="auto"/>
                    <w:left w:val="none" w:sz="0" w:space="0" w:color="auto"/>
                    <w:bottom w:val="none" w:sz="0" w:space="0" w:color="auto"/>
                    <w:right w:val="none" w:sz="0" w:space="0" w:color="auto"/>
                  </w:divBdr>
                  <w:divsChild>
                    <w:div w:id="211892501">
                      <w:marLeft w:val="0"/>
                      <w:marRight w:val="0"/>
                      <w:marTop w:val="0"/>
                      <w:marBottom w:val="0"/>
                      <w:divBdr>
                        <w:top w:val="none" w:sz="0" w:space="0" w:color="auto"/>
                        <w:left w:val="none" w:sz="0" w:space="0" w:color="auto"/>
                        <w:bottom w:val="none" w:sz="0" w:space="0" w:color="auto"/>
                        <w:right w:val="none" w:sz="0" w:space="0" w:color="auto"/>
                      </w:divBdr>
                      <w:divsChild>
                        <w:div w:id="211892484">
                          <w:marLeft w:val="0"/>
                          <w:marRight w:val="0"/>
                          <w:marTop w:val="0"/>
                          <w:marBottom w:val="0"/>
                          <w:divBdr>
                            <w:top w:val="none" w:sz="0" w:space="0" w:color="auto"/>
                            <w:left w:val="none" w:sz="0" w:space="0" w:color="auto"/>
                            <w:bottom w:val="none" w:sz="0" w:space="0" w:color="auto"/>
                            <w:right w:val="none" w:sz="0" w:space="0" w:color="auto"/>
                          </w:divBdr>
                          <w:divsChild>
                            <w:div w:id="211892475">
                              <w:marLeft w:val="0"/>
                              <w:marRight w:val="0"/>
                              <w:marTop w:val="0"/>
                              <w:marBottom w:val="0"/>
                              <w:divBdr>
                                <w:top w:val="none" w:sz="0" w:space="0" w:color="auto"/>
                                <w:left w:val="none" w:sz="0" w:space="0" w:color="auto"/>
                                <w:bottom w:val="none" w:sz="0" w:space="0" w:color="auto"/>
                                <w:right w:val="none" w:sz="0" w:space="0" w:color="auto"/>
                              </w:divBdr>
                            </w:div>
                            <w:div w:id="211892491">
                              <w:marLeft w:val="0"/>
                              <w:marRight w:val="0"/>
                              <w:marTop w:val="0"/>
                              <w:marBottom w:val="0"/>
                              <w:divBdr>
                                <w:top w:val="none" w:sz="0" w:space="0" w:color="auto"/>
                                <w:left w:val="none" w:sz="0" w:space="0" w:color="auto"/>
                                <w:bottom w:val="none" w:sz="0" w:space="0" w:color="auto"/>
                                <w:right w:val="none" w:sz="0" w:space="0" w:color="auto"/>
                              </w:divBdr>
                              <w:divsChild>
                                <w:div w:id="211892436">
                                  <w:marLeft w:val="0"/>
                                  <w:marRight w:val="0"/>
                                  <w:marTop w:val="0"/>
                                  <w:marBottom w:val="0"/>
                                  <w:divBdr>
                                    <w:top w:val="none" w:sz="0" w:space="0" w:color="auto"/>
                                    <w:left w:val="none" w:sz="0" w:space="0" w:color="auto"/>
                                    <w:bottom w:val="none" w:sz="0" w:space="0" w:color="auto"/>
                                    <w:right w:val="none" w:sz="0" w:space="0" w:color="auto"/>
                                  </w:divBdr>
                                  <w:divsChild>
                                    <w:div w:id="21189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892482">
      <w:marLeft w:val="0"/>
      <w:marRight w:val="0"/>
      <w:marTop w:val="0"/>
      <w:marBottom w:val="0"/>
      <w:divBdr>
        <w:top w:val="none" w:sz="0" w:space="0" w:color="auto"/>
        <w:left w:val="none" w:sz="0" w:space="0" w:color="auto"/>
        <w:bottom w:val="none" w:sz="0" w:space="0" w:color="auto"/>
        <w:right w:val="none" w:sz="0" w:space="0" w:color="auto"/>
      </w:divBdr>
    </w:div>
    <w:div w:id="211892485">
      <w:marLeft w:val="0"/>
      <w:marRight w:val="0"/>
      <w:marTop w:val="0"/>
      <w:marBottom w:val="0"/>
      <w:divBdr>
        <w:top w:val="none" w:sz="0" w:space="0" w:color="auto"/>
        <w:left w:val="none" w:sz="0" w:space="0" w:color="auto"/>
        <w:bottom w:val="none" w:sz="0" w:space="0" w:color="auto"/>
        <w:right w:val="none" w:sz="0" w:space="0" w:color="auto"/>
      </w:divBdr>
    </w:div>
    <w:div w:id="211892487">
      <w:marLeft w:val="0"/>
      <w:marRight w:val="0"/>
      <w:marTop w:val="0"/>
      <w:marBottom w:val="0"/>
      <w:divBdr>
        <w:top w:val="none" w:sz="0" w:space="0" w:color="auto"/>
        <w:left w:val="none" w:sz="0" w:space="0" w:color="auto"/>
        <w:bottom w:val="none" w:sz="0" w:space="0" w:color="auto"/>
        <w:right w:val="none" w:sz="0" w:space="0" w:color="auto"/>
      </w:divBdr>
    </w:div>
    <w:div w:id="211892494">
      <w:marLeft w:val="0"/>
      <w:marRight w:val="0"/>
      <w:marTop w:val="0"/>
      <w:marBottom w:val="0"/>
      <w:divBdr>
        <w:top w:val="none" w:sz="0" w:space="0" w:color="auto"/>
        <w:left w:val="none" w:sz="0" w:space="0" w:color="auto"/>
        <w:bottom w:val="none" w:sz="0" w:space="0" w:color="auto"/>
        <w:right w:val="none" w:sz="0" w:space="0" w:color="auto"/>
      </w:divBdr>
      <w:divsChild>
        <w:div w:id="211892472">
          <w:marLeft w:val="0"/>
          <w:marRight w:val="0"/>
          <w:marTop w:val="0"/>
          <w:marBottom w:val="0"/>
          <w:divBdr>
            <w:top w:val="none" w:sz="0" w:space="0" w:color="auto"/>
            <w:left w:val="none" w:sz="0" w:space="0" w:color="auto"/>
            <w:bottom w:val="none" w:sz="0" w:space="0" w:color="auto"/>
            <w:right w:val="none" w:sz="0" w:space="0" w:color="auto"/>
          </w:divBdr>
          <w:divsChild>
            <w:div w:id="211892431">
              <w:marLeft w:val="0"/>
              <w:marRight w:val="0"/>
              <w:marTop w:val="0"/>
              <w:marBottom w:val="0"/>
              <w:divBdr>
                <w:top w:val="none" w:sz="0" w:space="0" w:color="auto"/>
                <w:left w:val="none" w:sz="0" w:space="0" w:color="auto"/>
                <w:bottom w:val="none" w:sz="0" w:space="0" w:color="auto"/>
                <w:right w:val="none" w:sz="0" w:space="0" w:color="auto"/>
              </w:divBdr>
              <w:divsChild>
                <w:div w:id="211892424">
                  <w:marLeft w:val="0"/>
                  <w:marRight w:val="0"/>
                  <w:marTop w:val="0"/>
                  <w:marBottom w:val="0"/>
                  <w:divBdr>
                    <w:top w:val="none" w:sz="0" w:space="0" w:color="auto"/>
                    <w:left w:val="none" w:sz="0" w:space="0" w:color="auto"/>
                    <w:bottom w:val="none" w:sz="0" w:space="0" w:color="auto"/>
                    <w:right w:val="none" w:sz="0" w:space="0" w:color="auto"/>
                  </w:divBdr>
                  <w:divsChild>
                    <w:div w:id="211892426">
                      <w:marLeft w:val="0"/>
                      <w:marRight w:val="0"/>
                      <w:marTop w:val="0"/>
                      <w:marBottom w:val="0"/>
                      <w:divBdr>
                        <w:top w:val="none" w:sz="0" w:space="0" w:color="auto"/>
                        <w:left w:val="none" w:sz="0" w:space="0" w:color="auto"/>
                        <w:bottom w:val="none" w:sz="0" w:space="0" w:color="auto"/>
                        <w:right w:val="none" w:sz="0" w:space="0" w:color="auto"/>
                      </w:divBdr>
                      <w:divsChild>
                        <w:div w:id="211892439">
                          <w:marLeft w:val="0"/>
                          <w:marRight w:val="0"/>
                          <w:marTop w:val="0"/>
                          <w:marBottom w:val="0"/>
                          <w:divBdr>
                            <w:top w:val="single" w:sz="4" w:space="12" w:color="999999"/>
                            <w:left w:val="single" w:sz="4" w:space="12" w:color="999999"/>
                            <w:bottom w:val="single" w:sz="4" w:space="12" w:color="999999"/>
                            <w:right w:val="single" w:sz="4" w:space="12" w:color="999999"/>
                          </w:divBdr>
                          <w:divsChild>
                            <w:div w:id="211892447">
                              <w:marLeft w:val="0"/>
                              <w:marRight w:val="0"/>
                              <w:marTop w:val="0"/>
                              <w:marBottom w:val="0"/>
                              <w:divBdr>
                                <w:top w:val="none" w:sz="0" w:space="0" w:color="auto"/>
                                <w:left w:val="none" w:sz="0" w:space="0" w:color="auto"/>
                                <w:bottom w:val="none" w:sz="0" w:space="0" w:color="auto"/>
                                <w:right w:val="none" w:sz="0" w:space="0" w:color="auto"/>
                              </w:divBdr>
                            </w:div>
                          </w:divsChild>
                        </w:div>
                        <w:div w:id="211892479">
                          <w:marLeft w:val="0"/>
                          <w:marRight w:val="0"/>
                          <w:marTop w:val="0"/>
                          <w:marBottom w:val="0"/>
                          <w:divBdr>
                            <w:top w:val="none" w:sz="0" w:space="0" w:color="auto"/>
                            <w:left w:val="none" w:sz="0" w:space="0" w:color="auto"/>
                            <w:bottom w:val="none" w:sz="0" w:space="0" w:color="auto"/>
                            <w:right w:val="none" w:sz="0" w:space="0" w:color="auto"/>
                          </w:divBdr>
                        </w:div>
                        <w:div w:id="211892492">
                          <w:marLeft w:val="0"/>
                          <w:marRight w:val="0"/>
                          <w:marTop w:val="20"/>
                          <w:marBottom w:val="0"/>
                          <w:divBdr>
                            <w:top w:val="none" w:sz="0" w:space="0" w:color="auto"/>
                            <w:left w:val="none" w:sz="0" w:space="0" w:color="auto"/>
                            <w:bottom w:val="none" w:sz="0" w:space="0" w:color="auto"/>
                            <w:right w:val="none" w:sz="0" w:space="0" w:color="auto"/>
                          </w:divBdr>
                          <w:divsChild>
                            <w:div w:id="211892490">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211892480">
                  <w:marLeft w:val="0"/>
                  <w:marRight w:val="0"/>
                  <w:marTop w:val="0"/>
                  <w:marBottom w:val="0"/>
                  <w:divBdr>
                    <w:top w:val="none" w:sz="0" w:space="0" w:color="auto"/>
                    <w:left w:val="none" w:sz="0" w:space="0" w:color="auto"/>
                    <w:bottom w:val="none" w:sz="0" w:space="0" w:color="auto"/>
                    <w:right w:val="none" w:sz="0" w:space="0" w:color="auto"/>
                  </w:divBdr>
                  <w:divsChild>
                    <w:div w:id="211892504">
                      <w:marLeft w:val="0"/>
                      <w:marRight w:val="0"/>
                      <w:marTop w:val="0"/>
                      <w:marBottom w:val="0"/>
                      <w:divBdr>
                        <w:top w:val="none" w:sz="0" w:space="0" w:color="auto"/>
                        <w:left w:val="none" w:sz="0" w:space="0" w:color="auto"/>
                        <w:bottom w:val="none" w:sz="0" w:space="0" w:color="auto"/>
                        <w:right w:val="none" w:sz="0" w:space="0" w:color="auto"/>
                      </w:divBdr>
                      <w:divsChild>
                        <w:div w:id="211892493">
                          <w:marLeft w:val="0"/>
                          <w:marRight w:val="0"/>
                          <w:marTop w:val="0"/>
                          <w:marBottom w:val="0"/>
                          <w:divBdr>
                            <w:top w:val="none" w:sz="0" w:space="0" w:color="auto"/>
                            <w:left w:val="none" w:sz="0" w:space="0" w:color="auto"/>
                            <w:bottom w:val="none" w:sz="0" w:space="0" w:color="auto"/>
                            <w:right w:val="none" w:sz="0" w:space="0" w:color="auto"/>
                          </w:divBdr>
                          <w:divsChild>
                            <w:div w:id="211892483">
                              <w:marLeft w:val="0"/>
                              <w:marRight w:val="0"/>
                              <w:marTop w:val="0"/>
                              <w:marBottom w:val="0"/>
                              <w:divBdr>
                                <w:top w:val="none" w:sz="0" w:space="0" w:color="auto"/>
                                <w:left w:val="none" w:sz="0" w:space="0" w:color="auto"/>
                                <w:bottom w:val="none" w:sz="0" w:space="0" w:color="auto"/>
                                <w:right w:val="none" w:sz="0" w:space="0" w:color="auto"/>
                              </w:divBdr>
                              <w:divsChild>
                                <w:div w:id="211892448">
                                  <w:marLeft w:val="0"/>
                                  <w:marRight w:val="0"/>
                                  <w:marTop w:val="0"/>
                                  <w:marBottom w:val="0"/>
                                  <w:divBdr>
                                    <w:top w:val="none" w:sz="0" w:space="0" w:color="auto"/>
                                    <w:left w:val="none" w:sz="0" w:space="0" w:color="auto"/>
                                    <w:bottom w:val="none" w:sz="0" w:space="0" w:color="auto"/>
                                    <w:right w:val="none" w:sz="0" w:space="0" w:color="auto"/>
                                  </w:divBdr>
                                  <w:divsChild>
                                    <w:div w:id="21189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892497">
      <w:marLeft w:val="0"/>
      <w:marRight w:val="0"/>
      <w:marTop w:val="0"/>
      <w:marBottom w:val="0"/>
      <w:divBdr>
        <w:top w:val="none" w:sz="0" w:space="0" w:color="auto"/>
        <w:left w:val="none" w:sz="0" w:space="0" w:color="auto"/>
        <w:bottom w:val="none" w:sz="0" w:space="0" w:color="auto"/>
        <w:right w:val="none" w:sz="0" w:space="0" w:color="auto"/>
      </w:divBdr>
    </w:div>
    <w:div w:id="211892505">
      <w:marLeft w:val="0"/>
      <w:marRight w:val="0"/>
      <w:marTop w:val="0"/>
      <w:marBottom w:val="0"/>
      <w:divBdr>
        <w:top w:val="none" w:sz="0" w:space="0" w:color="auto"/>
        <w:left w:val="none" w:sz="0" w:space="0" w:color="auto"/>
        <w:bottom w:val="none" w:sz="0" w:space="0" w:color="auto"/>
        <w:right w:val="none" w:sz="0" w:space="0" w:color="auto"/>
      </w:divBdr>
      <w:divsChild>
        <w:div w:id="211892422">
          <w:marLeft w:val="0"/>
          <w:marRight w:val="0"/>
          <w:marTop w:val="0"/>
          <w:marBottom w:val="0"/>
          <w:divBdr>
            <w:top w:val="none" w:sz="0" w:space="0" w:color="auto"/>
            <w:left w:val="none" w:sz="0" w:space="0" w:color="auto"/>
            <w:bottom w:val="none" w:sz="0" w:space="0" w:color="auto"/>
            <w:right w:val="none" w:sz="0" w:space="0" w:color="auto"/>
          </w:divBdr>
          <w:divsChild>
            <w:div w:id="211892429">
              <w:marLeft w:val="0"/>
              <w:marRight w:val="0"/>
              <w:marTop w:val="0"/>
              <w:marBottom w:val="0"/>
              <w:divBdr>
                <w:top w:val="none" w:sz="0" w:space="0" w:color="auto"/>
                <w:left w:val="none" w:sz="0" w:space="0" w:color="auto"/>
                <w:bottom w:val="none" w:sz="0" w:space="0" w:color="auto"/>
                <w:right w:val="none" w:sz="0" w:space="0" w:color="auto"/>
              </w:divBdr>
              <w:divsChild>
                <w:div w:id="211892477">
                  <w:marLeft w:val="0"/>
                  <w:marRight w:val="0"/>
                  <w:marTop w:val="0"/>
                  <w:marBottom w:val="0"/>
                  <w:divBdr>
                    <w:top w:val="none" w:sz="0" w:space="0" w:color="auto"/>
                    <w:left w:val="none" w:sz="0" w:space="0" w:color="auto"/>
                    <w:bottom w:val="none" w:sz="0" w:space="0" w:color="auto"/>
                    <w:right w:val="none" w:sz="0" w:space="0" w:color="auto"/>
                  </w:divBdr>
                  <w:divsChild>
                    <w:div w:id="211892435">
                      <w:marLeft w:val="0"/>
                      <w:marRight w:val="0"/>
                      <w:marTop w:val="0"/>
                      <w:marBottom w:val="0"/>
                      <w:divBdr>
                        <w:top w:val="none" w:sz="0" w:space="0" w:color="auto"/>
                        <w:left w:val="none" w:sz="0" w:space="0" w:color="auto"/>
                        <w:bottom w:val="none" w:sz="0" w:space="0" w:color="auto"/>
                        <w:right w:val="none" w:sz="0" w:space="0" w:color="auto"/>
                      </w:divBdr>
                      <w:divsChild>
                        <w:div w:id="211892445">
                          <w:marLeft w:val="0"/>
                          <w:marRight w:val="0"/>
                          <w:marTop w:val="0"/>
                          <w:marBottom w:val="0"/>
                          <w:divBdr>
                            <w:top w:val="none" w:sz="0" w:space="0" w:color="auto"/>
                            <w:left w:val="none" w:sz="0" w:space="0" w:color="auto"/>
                            <w:bottom w:val="none" w:sz="0" w:space="0" w:color="auto"/>
                            <w:right w:val="none" w:sz="0" w:space="0" w:color="auto"/>
                          </w:divBdr>
                          <w:divsChild>
                            <w:div w:id="211892452">
                              <w:marLeft w:val="0"/>
                              <w:marRight w:val="0"/>
                              <w:marTop w:val="0"/>
                              <w:marBottom w:val="0"/>
                              <w:divBdr>
                                <w:top w:val="none" w:sz="0" w:space="0" w:color="auto"/>
                                <w:left w:val="none" w:sz="0" w:space="0" w:color="auto"/>
                                <w:bottom w:val="none" w:sz="0" w:space="0" w:color="auto"/>
                                <w:right w:val="none" w:sz="0" w:space="0" w:color="auto"/>
                              </w:divBdr>
                            </w:div>
                          </w:divsChild>
                        </w:div>
                        <w:div w:id="211892450">
                          <w:marLeft w:val="0"/>
                          <w:marRight w:val="0"/>
                          <w:marTop w:val="0"/>
                          <w:marBottom w:val="0"/>
                          <w:divBdr>
                            <w:top w:val="none" w:sz="0" w:space="0" w:color="auto"/>
                            <w:left w:val="none" w:sz="0" w:space="0" w:color="auto"/>
                            <w:bottom w:val="none" w:sz="0" w:space="0" w:color="auto"/>
                            <w:right w:val="none" w:sz="0" w:space="0" w:color="auto"/>
                          </w:divBdr>
                          <w:divsChild>
                            <w:div w:id="211892427">
                              <w:marLeft w:val="0"/>
                              <w:marRight w:val="0"/>
                              <w:marTop w:val="0"/>
                              <w:marBottom w:val="0"/>
                              <w:divBdr>
                                <w:top w:val="none" w:sz="0" w:space="0" w:color="auto"/>
                                <w:left w:val="none" w:sz="0" w:space="0" w:color="auto"/>
                                <w:bottom w:val="none" w:sz="0" w:space="0" w:color="auto"/>
                                <w:right w:val="none" w:sz="0" w:space="0" w:color="auto"/>
                              </w:divBdr>
                            </w:div>
                            <w:div w:id="211892442">
                              <w:marLeft w:val="0"/>
                              <w:marRight w:val="0"/>
                              <w:marTop w:val="480"/>
                              <w:marBottom w:val="0"/>
                              <w:divBdr>
                                <w:top w:val="none" w:sz="0" w:space="0" w:color="auto"/>
                                <w:left w:val="none" w:sz="0" w:space="0" w:color="auto"/>
                                <w:bottom w:val="none" w:sz="0" w:space="0" w:color="auto"/>
                                <w:right w:val="none" w:sz="0" w:space="0" w:color="auto"/>
                              </w:divBdr>
                            </w:div>
                            <w:div w:id="211892449">
                              <w:marLeft w:val="0"/>
                              <w:marRight w:val="0"/>
                              <w:marTop w:val="0"/>
                              <w:marBottom w:val="0"/>
                              <w:divBdr>
                                <w:top w:val="none" w:sz="0" w:space="0" w:color="auto"/>
                                <w:left w:val="none" w:sz="0" w:space="0" w:color="auto"/>
                                <w:bottom w:val="none" w:sz="0" w:space="0" w:color="auto"/>
                                <w:right w:val="none" w:sz="0" w:space="0" w:color="auto"/>
                              </w:divBdr>
                              <w:divsChild>
                                <w:div w:id="211892430">
                                  <w:marLeft w:val="0"/>
                                  <w:marRight w:val="0"/>
                                  <w:marTop w:val="0"/>
                                  <w:marBottom w:val="0"/>
                                  <w:divBdr>
                                    <w:top w:val="none" w:sz="0" w:space="0" w:color="auto"/>
                                    <w:left w:val="none" w:sz="0" w:space="0" w:color="auto"/>
                                    <w:bottom w:val="none" w:sz="0" w:space="0" w:color="auto"/>
                                    <w:right w:val="none" w:sz="0" w:space="0" w:color="auto"/>
                                  </w:divBdr>
                                  <w:divsChild>
                                    <w:div w:id="21189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2496">
                              <w:marLeft w:val="0"/>
                              <w:marRight w:val="0"/>
                              <w:marTop w:val="80"/>
                              <w:marBottom w:val="0"/>
                              <w:divBdr>
                                <w:top w:val="none" w:sz="0" w:space="0" w:color="auto"/>
                                <w:left w:val="none" w:sz="0" w:space="0" w:color="auto"/>
                                <w:bottom w:val="none" w:sz="0" w:space="0" w:color="auto"/>
                                <w:right w:val="none" w:sz="0" w:space="0" w:color="auto"/>
                              </w:divBdr>
                              <w:divsChild>
                                <w:div w:id="211892432">
                                  <w:marLeft w:val="0"/>
                                  <w:marRight w:val="240"/>
                                  <w:marTop w:val="0"/>
                                  <w:marBottom w:val="0"/>
                                  <w:divBdr>
                                    <w:top w:val="none" w:sz="0" w:space="0" w:color="auto"/>
                                    <w:left w:val="none" w:sz="0" w:space="0" w:color="auto"/>
                                    <w:bottom w:val="none" w:sz="0" w:space="0" w:color="auto"/>
                                    <w:right w:val="none" w:sz="0" w:space="0" w:color="auto"/>
                                  </w:divBdr>
                                </w:div>
                                <w:div w:id="211892471">
                                  <w:marLeft w:val="0"/>
                                  <w:marRight w:val="240"/>
                                  <w:marTop w:val="0"/>
                                  <w:marBottom w:val="0"/>
                                  <w:divBdr>
                                    <w:top w:val="none" w:sz="0" w:space="0" w:color="auto"/>
                                    <w:left w:val="none" w:sz="0" w:space="0" w:color="auto"/>
                                    <w:bottom w:val="none" w:sz="0" w:space="0" w:color="auto"/>
                                    <w:right w:val="none" w:sz="0" w:space="0" w:color="auto"/>
                                  </w:divBdr>
                                </w:div>
                              </w:divsChild>
                            </w:div>
                            <w:div w:id="21189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270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PCDOCS://IDBDOCS/37821179/R" TargetMode="Externa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idbdocs.iadb.org/WSDocs/getDocument.aspx?DOCNUM=36939807"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1E8F15313AEC446A62A07BD9D5CF4AB" ma:contentTypeVersion="0" ma:contentTypeDescription="A content type to manage public (operations) IDB documents" ma:contentTypeScope="" ma:versionID="c72e9cf403e44ae29cb4913beeda73c9">
  <xsd:schema xmlns:xsd="http://www.w3.org/2001/XMLSchema" xmlns:xs="http://www.w3.org/2001/XMLSchema" xmlns:p="http://schemas.microsoft.com/office/2006/metadata/properties" xmlns:ns2="9c571b2f-e523-4ab2-ba2e-09e151a03ef4" targetNamespace="http://schemas.microsoft.com/office/2006/metadata/properties" ma:root="true" ma:fieldsID="b8b222a5f0b75ad5f19cc3b3d192848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c4ff23e-f1e5-4a3c-b68a-ce854a860959}" ma:internalName="TaxCatchAll" ma:showField="CatchAllData"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c4ff23e-f1e5-4a3c-b68a-ce854a860959}" ma:internalName="TaxCatchAllLabel" ma:readOnly="true" ma:showField="CatchAllDataLabel"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EVALUATION TRACKING DOCUMENT</Project_x0020_Document_x0020_Typ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37820275</IDBDocs_x0020_Number>
    <Document_x0020_Author xmlns="9c571b2f-e523-4ab2-ba2e-09e151a03ef4">Cortes Forero, Rene Alejandro</Document_x0020_Author>
    <Publication_x0020_Type xmlns="9c571b2f-e523-4ab2-ba2e-09e151a03ef4" xsi:nil="true"/>
    <Operation_x0020_Type xmlns="9c571b2f-e523-4ab2-ba2e-09e151a03ef4" xsi:nil="true"/>
    <TaxCatchAll xmlns="9c571b2f-e523-4ab2-ba2e-09e151a03ef4">
      <Value>1</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BO-L1093</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Proposal&lt;/USER_STAGE&gt;&lt;PD_OBJ_TYPE&gt;0&lt;/PD_OBJ_TYPE&gt;&lt;MAKERECORD&gt;Y&lt;/MAKERECORD&gt;&lt;PD_FILEPT_NO&gt;PO-BO-L1093-Rpt-Perm&lt;/PD_FILEPT_NO&gt;&lt;/Data&gt;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a</Business_x0020_Area>
    <SISCOR_x0020_Number xmlns="9c571b2f-e523-4ab2-ba2e-09e151a03ef4" xsi:nil="true"/>
    <Webtopic xmlns="9c571b2f-e523-4ab2-ba2e-09e151a03ef4">TR-TRO</Webtopic>
    <Identifier xmlns="9c571b2f-e523-4ab2-ba2e-09e151a03ef4">Virginia Navas #2457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B985E3D9-CE24-4368-9C48-9F1A48845AFA}"/>
</file>

<file path=customXml/itemProps2.xml><?xml version="1.0" encoding="utf-8"?>
<ds:datastoreItem xmlns:ds="http://schemas.openxmlformats.org/officeDocument/2006/customXml" ds:itemID="{29A4EC50-3C3C-4FEB-B8ED-D3000EC9D923}"/>
</file>

<file path=customXml/itemProps3.xml><?xml version="1.0" encoding="utf-8"?>
<ds:datastoreItem xmlns:ds="http://schemas.openxmlformats.org/officeDocument/2006/customXml" ds:itemID="{C5E99800-EEDD-4FBB-8C97-23367596CFC2}"/>
</file>

<file path=customXml/itemProps4.xml><?xml version="1.0" encoding="utf-8"?>
<ds:datastoreItem xmlns:ds="http://schemas.openxmlformats.org/officeDocument/2006/customXml" ds:itemID="{6BFA41B1-6F3F-4C4B-9A91-1D17829DA820}"/>
</file>

<file path=customXml/itemProps5.xml><?xml version="1.0" encoding="utf-8"?>
<ds:datastoreItem xmlns:ds="http://schemas.openxmlformats.org/officeDocument/2006/customXml" ds:itemID="{99452228-CFCA-48E5-BD45-A7C77841403C}"/>
</file>

<file path=customXml/itemProps6.xml><?xml version="1.0" encoding="utf-8"?>
<ds:datastoreItem xmlns:ds="http://schemas.openxmlformats.org/officeDocument/2006/customXml" ds:itemID="{080888E6-E2B5-4315-B736-EF08D32F8B5D}"/>
</file>

<file path=docProps/app.xml><?xml version="1.0" encoding="utf-8"?>
<Properties xmlns="http://schemas.openxmlformats.org/officeDocument/2006/extended-properties" xmlns:vt="http://schemas.openxmlformats.org/officeDocument/2006/docPropsVTypes">
  <Template>Normal.dotm</Template>
  <TotalTime>1</TotalTime>
  <Pages>15</Pages>
  <Words>5748</Words>
  <Characters>31251</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36926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Electrónico Requerido _4_ Plan de Seguimiento y Evaluación</dc:title>
  <dc:creator>shakirahc</dc:creator>
  <cp:lastModifiedBy>Test</cp:lastModifiedBy>
  <cp:revision>4</cp:revision>
  <cp:lastPrinted>2013-06-20T13:02:00Z</cp:lastPrinted>
  <dcterms:created xsi:type="dcterms:W3CDTF">2013-06-28T23:45:00Z</dcterms:created>
  <dcterms:modified xsi:type="dcterms:W3CDTF">2013-07-08T19:49:00Z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gFAAsdpvfP9KDXKG2BdWtWl5Fwr/O+YiGPpDdx+2dCRBg4Vr5WvmbWgIBnvgYu7qiOrev2HtvZ/d81G1lggu09GKx/iY+vNxjqbz8OHq17ivnfdMxl0fmKOfUlbxjDPuAgcut2cTAwDbTKlsRjuiwiDYZeLQbvdimXHmbOgE21adEQlAZRjBZKpZnUKAH/azh7UnKNVV0uVNn5rwJEsYG+i4HIVB3RLv0j2Umy42QwReIgphvD8KOmDsn</vt:lpwstr>
  </property>
  <property fmtid="{D5CDD505-2E9C-101B-9397-08002B2CF9AE}" pid="3" name="MAIL_MSG_ID2">
    <vt:lpwstr>er2av+cVWyWdzJS0ljDq8++Cw6Z9z+3HrPJfp/2Ejp81irMrr9FFDWNzhx1A2IaRyXt65zHkGypCBE0YDj1dif4MG8UssatcQ==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0x01010046CF21643EE8D14686A648AA6DAD08920021E8F15313AEC446A62A07BD9D5CF4AB</vt:lpwstr>
  </property>
  <property fmtid="{D5CDD505-2E9C-101B-9397-08002B2CF9AE}" pid="9" name="TaxKeywordTaxHTField">
    <vt:lpwstr/>
  </property>
  <property fmtid="{D5CDD505-2E9C-101B-9397-08002B2CF9AE}" pid="10" name="Series Operations IDB">
    <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1;#Monitoring and Reporting|df3c2aa1-d63e-41aa-b1f5-bb15dee691ca</vt:lpwstr>
  </property>
</Properties>
</file>