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7953C1" w:rsidRDefault="001B5186" w:rsidP="00332D8A">
      <w:pPr>
        <w:pStyle w:val="Title"/>
        <w:tabs>
          <w:tab w:val="clear" w:pos="1440"/>
          <w:tab w:val="clear" w:pos="3060"/>
        </w:tabs>
        <w:outlineLvl w:val="9"/>
        <w:rPr>
          <w:smallCaps/>
          <w:sz w:val="22"/>
          <w:szCs w:val="22"/>
          <w:lang w:val="es-ES"/>
        </w:rPr>
      </w:pPr>
      <w:r w:rsidRPr="007953C1">
        <w:rPr>
          <w:smallCaps/>
          <w:sz w:val="22"/>
          <w:szCs w:val="22"/>
          <w:lang w:val="es-ES"/>
        </w:rPr>
        <w:t>Document</w:t>
      </w:r>
      <w:r w:rsidR="00BD6C4D" w:rsidRPr="007953C1">
        <w:rPr>
          <w:smallCaps/>
          <w:sz w:val="22"/>
          <w:szCs w:val="22"/>
          <w:lang w:val="es-ES"/>
        </w:rPr>
        <w:t>o</w:t>
      </w:r>
      <w:r w:rsidR="0079021F" w:rsidRPr="007953C1">
        <w:rPr>
          <w:smallCaps/>
          <w:sz w:val="22"/>
          <w:szCs w:val="22"/>
          <w:lang w:val="es-ES"/>
        </w:rPr>
        <w:t xml:space="preserve"> </w:t>
      </w:r>
      <w:r w:rsidR="00BD6C4D" w:rsidRPr="007953C1">
        <w:rPr>
          <w:smallCaps/>
          <w:sz w:val="22"/>
          <w:szCs w:val="22"/>
          <w:lang w:val="es-ES"/>
        </w:rPr>
        <w:t xml:space="preserve">del Banco </w:t>
      </w:r>
      <w:r w:rsidRPr="007953C1">
        <w:rPr>
          <w:smallCaps/>
          <w:sz w:val="22"/>
          <w:szCs w:val="22"/>
          <w:lang w:val="es-ES"/>
        </w:rPr>
        <w:t>Inter</w:t>
      </w:r>
      <w:r w:rsidR="00BD6C4D" w:rsidRPr="007953C1">
        <w:rPr>
          <w:smallCaps/>
          <w:sz w:val="22"/>
          <w:szCs w:val="22"/>
          <w:lang w:val="es-ES"/>
        </w:rPr>
        <w:t>a</w:t>
      </w:r>
      <w:r w:rsidRPr="007953C1">
        <w:rPr>
          <w:smallCaps/>
          <w:sz w:val="22"/>
          <w:szCs w:val="22"/>
          <w:lang w:val="es-ES"/>
        </w:rPr>
        <w:t>merican</w:t>
      </w:r>
      <w:r w:rsidR="00BD6C4D" w:rsidRPr="007953C1">
        <w:rPr>
          <w:smallCaps/>
          <w:sz w:val="22"/>
          <w:szCs w:val="22"/>
          <w:lang w:val="es-ES"/>
        </w:rPr>
        <w:t>o de Desarrollo</w:t>
      </w: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tabs>
          <w:tab w:val="left" w:pos="1440"/>
          <w:tab w:val="left" w:pos="3060"/>
        </w:tabs>
        <w:jc w:val="center"/>
        <w:rPr>
          <w:b/>
          <w:smallCaps/>
          <w:sz w:val="22"/>
          <w:szCs w:val="22"/>
          <w:lang w:val="es-ES"/>
        </w:rPr>
      </w:pPr>
    </w:p>
    <w:p w:rsidR="001B5186" w:rsidRPr="007953C1" w:rsidRDefault="001B5186" w:rsidP="00332D8A">
      <w:pPr>
        <w:tabs>
          <w:tab w:val="left" w:pos="1440"/>
          <w:tab w:val="left" w:pos="3060"/>
        </w:tabs>
        <w:jc w:val="center"/>
        <w:rPr>
          <w:b/>
          <w:smallCaps/>
          <w:sz w:val="22"/>
          <w:szCs w:val="22"/>
          <w:lang w:val="es-ES"/>
        </w:rPr>
      </w:pPr>
    </w:p>
    <w:p w:rsidR="001B5186" w:rsidRPr="007953C1" w:rsidRDefault="004023E0" w:rsidP="00332D8A">
      <w:pPr>
        <w:tabs>
          <w:tab w:val="left" w:pos="1440"/>
          <w:tab w:val="left" w:pos="3060"/>
        </w:tabs>
        <w:jc w:val="center"/>
        <w:rPr>
          <w:b/>
          <w:smallCaps/>
          <w:szCs w:val="24"/>
          <w:highlight w:val="lightGray"/>
          <w:lang w:val="es-ES"/>
        </w:rPr>
      </w:pPr>
      <w:r w:rsidRPr="007953C1">
        <w:rPr>
          <w:b/>
          <w:smallCaps/>
          <w:szCs w:val="24"/>
          <w:highlight w:val="lightGray"/>
          <w:lang w:val="es-ES"/>
        </w:rPr>
        <w:t>NICARAGUA</w:t>
      </w:r>
    </w:p>
    <w:p w:rsidR="001B5186" w:rsidRPr="007953C1" w:rsidRDefault="001B5186" w:rsidP="00332D8A">
      <w:pPr>
        <w:tabs>
          <w:tab w:val="left" w:pos="1440"/>
          <w:tab w:val="left" w:pos="3060"/>
        </w:tabs>
        <w:jc w:val="center"/>
        <w:rPr>
          <w:b/>
          <w:smallCaps/>
          <w:sz w:val="22"/>
          <w:szCs w:val="22"/>
          <w:highlight w:val="lightGray"/>
          <w:lang w:val="es-ES"/>
        </w:rPr>
      </w:pPr>
    </w:p>
    <w:p w:rsidR="001B5186" w:rsidRPr="007953C1" w:rsidRDefault="001B5186" w:rsidP="00332D8A">
      <w:pPr>
        <w:tabs>
          <w:tab w:val="left" w:pos="1440"/>
          <w:tab w:val="left" w:pos="3060"/>
        </w:tabs>
        <w:jc w:val="center"/>
        <w:rPr>
          <w:b/>
          <w:smallCaps/>
          <w:sz w:val="22"/>
          <w:szCs w:val="22"/>
          <w:highlight w:val="lightGray"/>
          <w:lang w:val="es-ES"/>
        </w:rPr>
      </w:pPr>
    </w:p>
    <w:p w:rsidR="001B5186" w:rsidRPr="007953C1" w:rsidRDefault="00816AEE" w:rsidP="00332D8A">
      <w:pPr>
        <w:tabs>
          <w:tab w:val="left" w:pos="1440"/>
          <w:tab w:val="left" w:pos="3060"/>
        </w:tabs>
        <w:jc w:val="center"/>
        <w:rPr>
          <w:b/>
          <w:smallCaps/>
          <w:sz w:val="22"/>
          <w:szCs w:val="22"/>
          <w:highlight w:val="lightGray"/>
          <w:lang w:val="es-ES"/>
        </w:rPr>
      </w:pPr>
      <w:r w:rsidRPr="007953C1">
        <w:rPr>
          <w:b/>
          <w:smallCaps/>
          <w:sz w:val="22"/>
          <w:szCs w:val="22"/>
          <w:highlight w:val="lightGray"/>
          <w:lang w:val="es-ES"/>
        </w:rPr>
        <w:t>Conec</w:t>
      </w:r>
      <w:r w:rsidR="008F52F2" w:rsidRPr="007953C1">
        <w:rPr>
          <w:b/>
          <w:smallCaps/>
          <w:sz w:val="22"/>
          <w:szCs w:val="22"/>
          <w:highlight w:val="lightGray"/>
          <w:lang w:val="es-ES"/>
        </w:rPr>
        <w:t xml:space="preserve">tividad Vial </w:t>
      </w:r>
      <w:r w:rsidR="007740E1">
        <w:rPr>
          <w:b/>
          <w:smallCaps/>
          <w:sz w:val="22"/>
          <w:szCs w:val="22"/>
          <w:highlight w:val="lightGray"/>
          <w:lang w:val="es-ES"/>
        </w:rPr>
        <w:t xml:space="preserve">de la </w:t>
      </w:r>
      <w:r w:rsidR="008F52F2" w:rsidRPr="007953C1">
        <w:rPr>
          <w:b/>
          <w:smallCaps/>
          <w:sz w:val="22"/>
          <w:szCs w:val="22"/>
          <w:highlight w:val="lightGray"/>
          <w:lang w:val="es-ES"/>
        </w:rPr>
        <w:t>Costa Atlántica</w:t>
      </w:r>
    </w:p>
    <w:p w:rsidR="003B6D39" w:rsidRPr="007953C1" w:rsidRDefault="003B6D39" w:rsidP="00332D8A">
      <w:pPr>
        <w:tabs>
          <w:tab w:val="left" w:pos="1440"/>
          <w:tab w:val="left" w:pos="3060"/>
        </w:tabs>
        <w:jc w:val="center"/>
        <w:rPr>
          <w:b/>
          <w:smallCaps/>
          <w:sz w:val="22"/>
          <w:szCs w:val="22"/>
          <w:highlight w:val="lightGray"/>
          <w:lang w:val="es-ES"/>
        </w:rPr>
      </w:pPr>
    </w:p>
    <w:p w:rsidR="001B5186" w:rsidRPr="007953C1" w:rsidRDefault="00F00E5A" w:rsidP="00332D8A">
      <w:pPr>
        <w:tabs>
          <w:tab w:val="left" w:pos="1440"/>
          <w:tab w:val="left" w:pos="3060"/>
        </w:tabs>
        <w:jc w:val="center"/>
        <w:rPr>
          <w:b/>
          <w:smallCaps/>
          <w:szCs w:val="24"/>
          <w:lang w:val="es-ES"/>
        </w:rPr>
      </w:pPr>
      <w:r w:rsidRPr="007953C1">
        <w:rPr>
          <w:b/>
          <w:smallCaps/>
          <w:szCs w:val="24"/>
          <w:highlight w:val="lightGray"/>
          <w:lang w:val="es-ES"/>
        </w:rPr>
        <w:t>(NI</w:t>
      </w:r>
      <w:r w:rsidR="00E334E7" w:rsidRPr="007953C1">
        <w:rPr>
          <w:b/>
          <w:smallCaps/>
          <w:szCs w:val="24"/>
          <w:highlight w:val="lightGray"/>
          <w:lang w:val="es-ES"/>
        </w:rPr>
        <w:t>-L1</w:t>
      </w:r>
      <w:r w:rsidR="00FB5CBD" w:rsidRPr="007953C1">
        <w:rPr>
          <w:b/>
          <w:smallCaps/>
          <w:szCs w:val="24"/>
          <w:highlight w:val="lightGray"/>
          <w:lang w:val="es-ES"/>
        </w:rPr>
        <w:t>0</w:t>
      </w:r>
      <w:r w:rsidR="008F52F2" w:rsidRPr="007953C1">
        <w:rPr>
          <w:b/>
          <w:smallCaps/>
          <w:szCs w:val="24"/>
          <w:highlight w:val="lightGray"/>
          <w:lang w:val="es-ES"/>
        </w:rPr>
        <w:t>87</w:t>
      </w:r>
      <w:r w:rsidR="001B5186" w:rsidRPr="007953C1">
        <w:rPr>
          <w:b/>
          <w:smallCaps/>
          <w:szCs w:val="24"/>
          <w:highlight w:val="lightGray"/>
          <w:lang w:val="es-ES"/>
        </w:rPr>
        <w:t>)</w:t>
      </w:r>
    </w:p>
    <w:p w:rsidR="001B5186" w:rsidRPr="007953C1" w:rsidRDefault="001B5186" w:rsidP="00332D8A">
      <w:pPr>
        <w:pStyle w:val="Newpage"/>
        <w:rPr>
          <w:rFonts w:cs="Times New Roman"/>
          <w:b w:val="0"/>
          <w:caps/>
          <w:smallCaps w:val="0"/>
          <w:sz w:val="22"/>
          <w:szCs w:val="22"/>
          <w:lang w:val="es-ES"/>
        </w:rPr>
      </w:pPr>
    </w:p>
    <w:p w:rsidR="001B5186" w:rsidRPr="007953C1" w:rsidRDefault="001B5186" w:rsidP="00332D8A">
      <w:pPr>
        <w:tabs>
          <w:tab w:val="left" w:pos="1440"/>
          <w:tab w:val="left" w:pos="3060"/>
        </w:tabs>
        <w:jc w:val="center"/>
        <w:rPr>
          <w:smallCaps/>
          <w:sz w:val="22"/>
          <w:szCs w:val="22"/>
          <w:lang w:val="es-ES"/>
        </w:rPr>
      </w:pPr>
    </w:p>
    <w:p w:rsidR="001B5186" w:rsidRDefault="00D62750" w:rsidP="00332D8A">
      <w:pPr>
        <w:tabs>
          <w:tab w:val="left" w:pos="1440"/>
          <w:tab w:val="left" w:pos="3060"/>
        </w:tabs>
        <w:jc w:val="center"/>
        <w:outlineLvl w:val="0"/>
        <w:rPr>
          <w:b/>
          <w:smallCaps/>
          <w:sz w:val="22"/>
          <w:szCs w:val="22"/>
          <w:lang w:val="es-ES"/>
        </w:rPr>
      </w:pPr>
      <w:r w:rsidRPr="007953C1">
        <w:rPr>
          <w:b/>
          <w:smallCaps/>
          <w:sz w:val="22"/>
          <w:szCs w:val="22"/>
          <w:lang w:val="es-ES"/>
        </w:rPr>
        <w:t>Plan de Monitoreo</w:t>
      </w:r>
      <w:r w:rsidR="00BD6C4D" w:rsidRPr="007953C1">
        <w:rPr>
          <w:b/>
          <w:smallCaps/>
          <w:sz w:val="22"/>
          <w:szCs w:val="22"/>
          <w:lang w:val="es-ES"/>
        </w:rPr>
        <w:t xml:space="preserve"> y Evaluación</w:t>
      </w:r>
    </w:p>
    <w:p w:rsidR="005222C9" w:rsidRDefault="005222C9">
      <w:pPr>
        <w:rPr>
          <w:lang w:val="es-ES"/>
        </w:rPr>
        <w:pPrChange w:id="0" w:author="Roque Rodas" w:date="2014-09-24T10:27:00Z">
          <w:pPr>
            <w:tabs>
              <w:tab w:val="left" w:pos="1440"/>
              <w:tab w:val="left" w:pos="3060"/>
            </w:tabs>
            <w:jc w:val="center"/>
            <w:outlineLvl w:val="0"/>
          </w:pPr>
        </w:pPrChange>
      </w:pPr>
    </w:p>
    <w:p w:rsidR="005222C9" w:rsidRPr="007953C1" w:rsidRDefault="005222C9" w:rsidP="00332D8A">
      <w:pPr>
        <w:tabs>
          <w:tab w:val="left" w:pos="1440"/>
          <w:tab w:val="left" w:pos="3060"/>
        </w:tabs>
        <w:jc w:val="center"/>
        <w:outlineLvl w:val="0"/>
        <w:rPr>
          <w:b/>
          <w:smallCaps/>
          <w:sz w:val="22"/>
          <w:szCs w:val="22"/>
          <w:lang w:val="es-ES"/>
        </w:rPr>
      </w:pPr>
      <w:r>
        <w:rPr>
          <w:b/>
          <w:smallCaps/>
          <w:sz w:val="22"/>
          <w:szCs w:val="22"/>
          <w:lang w:val="es-ES"/>
        </w:rPr>
        <w:t>agosto 2014</w:t>
      </w:r>
    </w:p>
    <w:p w:rsidR="001B5186" w:rsidRPr="007953C1" w:rsidRDefault="001B5186">
      <w:pPr>
        <w:rPr>
          <w:lang w:val="es-ES"/>
        </w:rPr>
        <w:pPrChange w:id="1" w:author="Roque Rodas" w:date="2014-09-24T10:27:00Z">
          <w:pPr>
            <w:tabs>
              <w:tab w:val="left" w:pos="1440"/>
              <w:tab w:val="left" w:pos="3060"/>
            </w:tabs>
            <w:outlineLvl w:val="0"/>
          </w:pPr>
        </w:pPrChange>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1B5186" w:rsidRPr="007953C1" w:rsidRDefault="001B5186" w:rsidP="00332D8A">
      <w:pPr>
        <w:pStyle w:val="Listavistosa-nfasis11"/>
        <w:ind w:left="1080"/>
        <w:jc w:val="center"/>
        <w:rPr>
          <w:rFonts w:ascii="Times New Roman" w:hAnsi="Times New Roman"/>
          <w:b/>
          <w:lang w:val="es-ES"/>
        </w:rPr>
      </w:pPr>
    </w:p>
    <w:p w:rsidR="005F31FE" w:rsidRPr="007953C1" w:rsidRDefault="005F31FE" w:rsidP="005F31FE">
      <w:pPr>
        <w:pBdr>
          <w:top w:val="single" w:sz="4" w:space="1" w:color="auto"/>
          <w:left w:val="single" w:sz="4" w:space="4" w:color="auto"/>
          <w:bottom w:val="single" w:sz="4" w:space="1" w:color="auto"/>
          <w:right w:val="single" w:sz="4" w:space="4" w:color="auto"/>
        </w:pBdr>
        <w:jc w:val="both"/>
        <w:rPr>
          <w:sz w:val="20"/>
          <w:lang w:val="es-ES"/>
        </w:rPr>
      </w:pPr>
      <w:r w:rsidRPr="007953C1">
        <w:rPr>
          <w:sz w:val="20"/>
          <w:lang w:val="es-ES"/>
        </w:rPr>
        <w:t xml:space="preserve">Este documento fue preparado </w:t>
      </w:r>
      <w:r w:rsidR="00CA2A93" w:rsidRPr="007953C1">
        <w:rPr>
          <w:sz w:val="20"/>
          <w:lang w:val="es-ES"/>
        </w:rPr>
        <w:t>conjuntamente por e</w:t>
      </w:r>
      <w:r w:rsidRPr="007953C1">
        <w:rPr>
          <w:sz w:val="20"/>
          <w:lang w:val="es-ES"/>
        </w:rPr>
        <w:t xml:space="preserve">l Equipo de Proyecto </w:t>
      </w:r>
      <w:r w:rsidR="00CA2A93" w:rsidRPr="007953C1">
        <w:rPr>
          <w:sz w:val="20"/>
          <w:lang w:val="es-ES"/>
        </w:rPr>
        <w:t xml:space="preserve">del Banco y los Equipos de Proyecto de la contraparte del Gobierno de Nicaragua </w:t>
      </w:r>
      <w:r w:rsidRPr="007953C1">
        <w:rPr>
          <w:sz w:val="20"/>
          <w:lang w:val="es-ES"/>
        </w:rPr>
        <w:t>compuesto por</w:t>
      </w:r>
      <w:r w:rsidR="002C2640" w:rsidRPr="007953C1">
        <w:rPr>
          <w:sz w:val="20"/>
          <w:lang w:val="es-ES"/>
        </w:rPr>
        <w:t xml:space="preserve"> funcionarios del MTI</w:t>
      </w:r>
      <w:r w:rsidR="005471EC" w:rsidRPr="007953C1">
        <w:rPr>
          <w:sz w:val="20"/>
          <w:lang w:val="es-ES"/>
        </w:rPr>
        <w:t>.</w:t>
      </w:r>
    </w:p>
    <w:p w:rsidR="00B87A39" w:rsidRPr="007953C1" w:rsidRDefault="00B87A39" w:rsidP="00332D8A">
      <w:pPr>
        <w:pStyle w:val="Listavistosa-nfasis11"/>
        <w:ind w:left="1080"/>
        <w:jc w:val="center"/>
        <w:rPr>
          <w:rFonts w:ascii="Times New Roman" w:hAnsi="Times New Roman"/>
          <w:smallCaps/>
          <w:lang w:val="es-ES"/>
        </w:rPr>
      </w:pPr>
    </w:p>
    <w:p w:rsidR="00B87A39" w:rsidRPr="007953C1" w:rsidRDefault="00B87A39" w:rsidP="00332D8A">
      <w:pPr>
        <w:pStyle w:val="Listavistosa-nfasis11"/>
        <w:ind w:left="1080"/>
        <w:jc w:val="center"/>
        <w:rPr>
          <w:rFonts w:ascii="Times New Roman" w:hAnsi="Times New Roman"/>
          <w:smallCaps/>
          <w:lang w:val="es-ES"/>
        </w:rPr>
        <w:sectPr w:rsidR="00B87A39" w:rsidRPr="007953C1" w:rsidSect="00534A98">
          <w:footerReference w:type="even" r:id="rId9"/>
          <w:footerReference w:type="default" r:id="rId10"/>
          <w:pgSz w:w="12240" w:h="15840"/>
          <w:pgMar w:top="1440" w:right="1800" w:bottom="1440" w:left="1800" w:header="720" w:footer="720" w:gutter="0"/>
          <w:cols w:space="720"/>
          <w:vAlign w:val="both"/>
          <w:docGrid w:linePitch="360"/>
        </w:sectPr>
      </w:pPr>
    </w:p>
    <w:p w:rsidR="00B87A39" w:rsidRPr="007953C1" w:rsidRDefault="00E028AA" w:rsidP="00332D8A">
      <w:pPr>
        <w:pStyle w:val="Listavistosa-nfasis11"/>
        <w:ind w:left="1080"/>
        <w:jc w:val="center"/>
        <w:rPr>
          <w:rFonts w:ascii="Times New Roman" w:hAnsi="Times New Roman"/>
          <w:b/>
          <w:sz w:val="24"/>
          <w:szCs w:val="24"/>
          <w:lang w:val="es-ES"/>
        </w:rPr>
      </w:pPr>
      <w:r w:rsidRPr="007953C1">
        <w:rPr>
          <w:rFonts w:ascii="Times New Roman" w:hAnsi="Times New Roman"/>
          <w:b/>
          <w:sz w:val="24"/>
          <w:szCs w:val="24"/>
          <w:lang w:val="es-ES"/>
        </w:rPr>
        <w:lastRenderedPageBreak/>
        <w:t>Contenido</w:t>
      </w:r>
    </w:p>
    <w:p w:rsidR="00941DB4" w:rsidRPr="007953C1" w:rsidRDefault="00941DB4" w:rsidP="00332D8A">
      <w:pPr>
        <w:pStyle w:val="Listavistosa-nfasis11"/>
        <w:ind w:left="1080"/>
        <w:jc w:val="center"/>
        <w:rPr>
          <w:rFonts w:ascii="Times New Roman" w:hAnsi="Times New Roman"/>
          <w:b/>
          <w:lang w:val="es-ES"/>
        </w:rPr>
      </w:pPr>
    </w:p>
    <w:p w:rsidR="00E028AA" w:rsidRPr="007953C1" w:rsidRDefault="00E028AA" w:rsidP="00332D8A">
      <w:pPr>
        <w:pStyle w:val="Listavistosa-nfasis11"/>
        <w:ind w:left="1080"/>
        <w:jc w:val="center"/>
        <w:rPr>
          <w:rFonts w:ascii="Times New Roman" w:hAnsi="Times New Roman"/>
          <w:lang w:val="es-ES"/>
        </w:rPr>
      </w:pPr>
    </w:p>
    <w:p w:rsidR="00FC7343" w:rsidRPr="007953C1" w:rsidRDefault="00E028AA" w:rsidP="00AE0727">
      <w:pPr>
        <w:pStyle w:val="Listavistosa-nfasis11"/>
        <w:numPr>
          <w:ilvl w:val="0"/>
          <w:numId w:val="14"/>
        </w:numPr>
        <w:ind w:left="720"/>
        <w:rPr>
          <w:rFonts w:ascii="Times New Roman" w:hAnsi="Times New Roman"/>
          <w:b/>
          <w:lang w:val="es-ES"/>
        </w:rPr>
      </w:pPr>
      <w:r w:rsidRPr="007953C1">
        <w:rPr>
          <w:rFonts w:ascii="Times New Roman" w:hAnsi="Times New Roman"/>
          <w:b/>
          <w:lang w:val="es-ES"/>
        </w:rPr>
        <w:t xml:space="preserve">Introducción </w:t>
      </w:r>
    </w:p>
    <w:p w:rsidR="00121C68" w:rsidRPr="007953C1" w:rsidRDefault="00121C68" w:rsidP="000D29F5">
      <w:pPr>
        <w:pStyle w:val="Listavistosa-nfasis11"/>
        <w:rPr>
          <w:rFonts w:ascii="Times New Roman" w:hAnsi="Times New Roman"/>
          <w:b/>
          <w:lang w:val="es-ES"/>
        </w:rPr>
      </w:pPr>
    </w:p>
    <w:p w:rsidR="00FC7343" w:rsidRPr="007953C1" w:rsidRDefault="00FC7343" w:rsidP="00AE0727">
      <w:pPr>
        <w:pStyle w:val="Listavistosa-nfasis11"/>
        <w:numPr>
          <w:ilvl w:val="0"/>
          <w:numId w:val="14"/>
        </w:numPr>
        <w:ind w:left="720"/>
        <w:rPr>
          <w:rFonts w:ascii="Times New Roman" w:hAnsi="Times New Roman"/>
          <w:b/>
          <w:lang w:val="es-ES"/>
        </w:rPr>
      </w:pPr>
      <w:r w:rsidRPr="007953C1">
        <w:rPr>
          <w:rFonts w:ascii="Times New Roman" w:hAnsi="Times New Roman"/>
          <w:b/>
          <w:lang w:val="es-ES"/>
        </w:rPr>
        <w:t>Monitoreo</w:t>
      </w:r>
    </w:p>
    <w:p w:rsidR="00FC7343" w:rsidRPr="007953C1" w:rsidRDefault="00FC7343" w:rsidP="000D29F5">
      <w:pPr>
        <w:pStyle w:val="Listavistosa-nfasis11"/>
        <w:rPr>
          <w:rFonts w:ascii="Times New Roman" w:hAnsi="Times New Roman"/>
          <w:lang w:val="es-ES"/>
        </w:rPr>
      </w:pPr>
    </w:p>
    <w:p w:rsidR="008D59CB" w:rsidRPr="007953C1" w:rsidRDefault="00FC7343" w:rsidP="00AE0727">
      <w:pPr>
        <w:pStyle w:val="Heading4"/>
        <w:numPr>
          <w:ilvl w:val="1"/>
          <w:numId w:val="15"/>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Indicadores</w:t>
      </w:r>
    </w:p>
    <w:p w:rsidR="008D59CB" w:rsidRPr="007953C1" w:rsidRDefault="00FC7343" w:rsidP="00AE0727">
      <w:pPr>
        <w:pStyle w:val="Heading4"/>
        <w:numPr>
          <w:ilvl w:val="1"/>
          <w:numId w:val="15"/>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Instrumentos para el Monitoreo de los Indicadores y Recopilación de Datos</w:t>
      </w:r>
    </w:p>
    <w:p w:rsidR="008D59CB" w:rsidRPr="007953C1" w:rsidRDefault="00FC7343" w:rsidP="00AE0727">
      <w:pPr>
        <w:pStyle w:val="Heading4"/>
        <w:numPr>
          <w:ilvl w:val="1"/>
          <w:numId w:val="15"/>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 xml:space="preserve">Presentación de Informes </w:t>
      </w:r>
    </w:p>
    <w:p w:rsidR="00FC7343" w:rsidRPr="007953C1" w:rsidRDefault="00FC7343" w:rsidP="00AE0727">
      <w:pPr>
        <w:pStyle w:val="Heading4"/>
        <w:numPr>
          <w:ilvl w:val="1"/>
          <w:numId w:val="15"/>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Coordinación, Plan de Trabajo y Presupuesto del Monitoreo</w:t>
      </w:r>
    </w:p>
    <w:p w:rsidR="008D59CB" w:rsidRPr="007953C1" w:rsidRDefault="008D59CB" w:rsidP="000D29F5">
      <w:pPr>
        <w:rPr>
          <w:sz w:val="22"/>
          <w:szCs w:val="22"/>
          <w:lang w:val="es-ES" w:eastAsia="es-AR"/>
        </w:rPr>
      </w:pPr>
    </w:p>
    <w:p w:rsidR="00FC7343" w:rsidRPr="007953C1" w:rsidRDefault="00FC7343" w:rsidP="00AE0727">
      <w:pPr>
        <w:pStyle w:val="Listavistosa-nfasis11"/>
        <w:numPr>
          <w:ilvl w:val="0"/>
          <w:numId w:val="14"/>
        </w:numPr>
        <w:ind w:left="720"/>
        <w:rPr>
          <w:rFonts w:ascii="Times New Roman" w:hAnsi="Times New Roman"/>
          <w:b/>
          <w:lang w:val="es-ES" w:eastAsia="es-AR"/>
        </w:rPr>
      </w:pPr>
      <w:r w:rsidRPr="007953C1">
        <w:rPr>
          <w:rFonts w:ascii="Times New Roman" w:hAnsi="Times New Roman"/>
          <w:b/>
          <w:lang w:val="es-ES"/>
        </w:rPr>
        <w:t>Evaluación</w:t>
      </w:r>
    </w:p>
    <w:p w:rsidR="00D20187" w:rsidRPr="007953C1" w:rsidRDefault="00D20187" w:rsidP="00D20187">
      <w:pPr>
        <w:pStyle w:val="Listavistosa-nfasis11"/>
        <w:ind w:left="0"/>
        <w:rPr>
          <w:rFonts w:ascii="Times New Roman" w:hAnsi="Times New Roman"/>
          <w:b/>
          <w:lang w:val="es-ES" w:eastAsia="es-AR"/>
        </w:rPr>
      </w:pPr>
    </w:p>
    <w:p w:rsidR="00D20187" w:rsidRPr="007953C1" w:rsidRDefault="00FC7343" w:rsidP="00AE0727">
      <w:pPr>
        <w:pStyle w:val="Heading4"/>
        <w:numPr>
          <w:ilvl w:val="1"/>
          <w:numId w:val="16"/>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Principales Preguntas de Evaluación</w:t>
      </w:r>
    </w:p>
    <w:p w:rsidR="001D7B20" w:rsidRPr="007953C1" w:rsidRDefault="00D20187" w:rsidP="00AE0727">
      <w:pPr>
        <w:pStyle w:val="Heading4"/>
        <w:numPr>
          <w:ilvl w:val="1"/>
          <w:numId w:val="16"/>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Análisis Costo Beneficio Ex-Ante del Proyecto</w:t>
      </w:r>
    </w:p>
    <w:p w:rsidR="00121C68" w:rsidRPr="007953C1" w:rsidRDefault="00121C68" w:rsidP="00AE0727">
      <w:pPr>
        <w:pStyle w:val="ListParagraph"/>
        <w:numPr>
          <w:ilvl w:val="1"/>
          <w:numId w:val="16"/>
        </w:numPr>
        <w:spacing w:line="360" w:lineRule="auto"/>
        <w:rPr>
          <w:sz w:val="22"/>
          <w:szCs w:val="22"/>
          <w:lang w:val="es-ES"/>
        </w:rPr>
      </w:pPr>
      <w:r w:rsidRPr="007953C1">
        <w:rPr>
          <w:sz w:val="22"/>
          <w:szCs w:val="22"/>
          <w:lang w:val="es-ES" w:eastAsia="es-AR"/>
        </w:rPr>
        <w:t xml:space="preserve">Principales Indicadores de Resultados y su </w:t>
      </w:r>
      <w:r w:rsidR="007953C1" w:rsidRPr="007953C1">
        <w:rPr>
          <w:sz w:val="22"/>
          <w:szCs w:val="22"/>
          <w:lang w:val="es-ES" w:eastAsia="es-AR"/>
        </w:rPr>
        <w:t>Metodología</w:t>
      </w:r>
      <w:r w:rsidRPr="007953C1">
        <w:rPr>
          <w:rFonts w:eastAsia="Arial Unicode MS"/>
          <w:bCs/>
          <w:smallCaps/>
          <w:sz w:val="22"/>
          <w:szCs w:val="22"/>
          <w:lang w:val="es-ES"/>
        </w:rPr>
        <w:t xml:space="preserve"> </w:t>
      </w:r>
    </w:p>
    <w:p w:rsidR="00121C68" w:rsidRPr="007953C1" w:rsidRDefault="00121C68" w:rsidP="00AE0727">
      <w:pPr>
        <w:pStyle w:val="Heading4"/>
        <w:numPr>
          <w:ilvl w:val="1"/>
          <w:numId w:val="16"/>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 xml:space="preserve">Metodología de Evaluación </w:t>
      </w:r>
      <w:r w:rsidR="007953C1" w:rsidRPr="007953C1">
        <w:rPr>
          <w:rFonts w:ascii="Times New Roman" w:hAnsi="Times New Roman"/>
          <w:b w:val="0"/>
          <w:noProof w:val="0"/>
          <w:sz w:val="22"/>
          <w:szCs w:val="22"/>
          <w:lang w:val="es-ES"/>
        </w:rPr>
        <w:t>Económica</w:t>
      </w:r>
      <w:r w:rsidRPr="007953C1">
        <w:rPr>
          <w:rFonts w:ascii="Times New Roman" w:hAnsi="Times New Roman"/>
          <w:b w:val="0"/>
          <w:noProof w:val="0"/>
          <w:sz w:val="22"/>
          <w:szCs w:val="22"/>
          <w:lang w:val="es-ES"/>
        </w:rPr>
        <w:t xml:space="preserve"> Ex Post de las obras de infraestructura vial</w:t>
      </w:r>
    </w:p>
    <w:p w:rsidR="00121C68" w:rsidRPr="007953C1" w:rsidRDefault="00121C68" w:rsidP="00AE0727">
      <w:pPr>
        <w:pStyle w:val="Heading4"/>
        <w:numPr>
          <w:ilvl w:val="1"/>
          <w:numId w:val="16"/>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Información de Resultados</w:t>
      </w:r>
    </w:p>
    <w:p w:rsidR="00121C68" w:rsidRPr="007953C1" w:rsidRDefault="00121C68" w:rsidP="00AE0727">
      <w:pPr>
        <w:pStyle w:val="Heading4"/>
        <w:numPr>
          <w:ilvl w:val="1"/>
          <w:numId w:val="16"/>
        </w:numPr>
        <w:tabs>
          <w:tab w:val="clear" w:pos="1440"/>
          <w:tab w:val="left" w:pos="720"/>
        </w:tabs>
        <w:spacing w:before="0" w:after="0" w:line="360" w:lineRule="auto"/>
        <w:jc w:val="left"/>
        <w:rPr>
          <w:rFonts w:ascii="Times New Roman" w:hAnsi="Times New Roman"/>
          <w:b w:val="0"/>
          <w:noProof w:val="0"/>
          <w:sz w:val="22"/>
          <w:szCs w:val="22"/>
          <w:lang w:val="es-ES"/>
        </w:rPr>
      </w:pPr>
      <w:r w:rsidRPr="007953C1">
        <w:rPr>
          <w:rFonts w:ascii="Times New Roman" w:hAnsi="Times New Roman"/>
          <w:b w:val="0"/>
          <w:noProof w:val="0"/>
          <w:sz w:val="22"/>
          <w:szCs w:val="22"/>
          <w:lang w:val="es-ES"/>
        </w:rPr>
        <w:t>Coordinación, Plan de Trabajo y Presupuesto del Monitoreo</w:t>
      </w:r>
    </w:p>
    <w:p w:rsidR="00121C68" w:rsidRPr="007953C1" w:rsidRDefault="00121C68" w:rsidP="000D29F5">
      <w:pPr>
        <w:rPr>
          <w:lang w:val="es-ES" w:eastAsia="es-AR"/>
        </w:rPr>
      </w:pPr>
    </w:p>
    <w:p w:rsidR="00121C68" w:rsidRPr="007953C1" w:rsidRDefault="00121C68" w:rsidP="00121C68">
      <w:pPr>
        <w:pStyle w:val="AutoNumpara"/>
        <w:numPr>
          <w:ilvl w:val="0"/>
          <w:numId w:val="0"/>
        </w:numPr>
        <w:ind w:left="360"/>
        <w:rPr>
          <w:b/>
          <w:noProof w:val="0"/>
          <w:sz w:val="22"/>
          <w:szCs w:val="22"/>
          <w:u w:val="single"/>
          <w:lang w:val="es-ES"/>
        </w:rPr>
      </w:pPr>
    </w:p>
    <w:p w:rsidR="001B5186" w:rsidRPr="007953C1" w:rsidRDefault="00B87A39" w:rsidP="00AE0727">
      <w:pPr>
        <w:pStyle w:val="Listavistosa-nfasis11"/>
        <w:numPr>
          <w:ilvl w:val="1"/>
          <w:numId w:val="16"/>
        </w:numPr>
        <w:rPr>
          <w:rFonts w:ascii="Times New Roman" w:eastAsia="Arial Unicode MS" w:hAnsi="Times New Roman"/>
          <w:bCs/>
          <w:smallCaps/>
          <w:lang w:val="es-ES"/>
        </w:rPr>
      </w:pPr>
      <w:r w:rsidRPr="007953C1">
        <w:rPr>
          <w:rFonts w:ascii="Times New Roman" w:eastAsia="Arial Unicode MS" w:hAnsi="Times New Roman"/>
          <w:bCs/>
          <w:smallCaps/>
          <w:lang w:val="es-ES"/>
        </w:rPr>
        <w:br w:type="page"/>
      </w:r>
    </w:p>
    <w:p w:rsidR="001B5186" w:rsidRPr="007953C1" w:rsidRDefault="00CB25A2" w:rsidP="00AE0727">
      <w:pPr>
        <w:pStyle w:val="AutoNumpara"/>
        <w:numPr>
          <w:ilvl w:val="1"/>
          <w:numId w:val="12"/>
        </w:numPr>
        <w:tabs>
          <w:tab w:val="clear" w:pos="720"/>
          <w:tab w:val="num" w:pos="180"/>
        </w:tabs>
        <w:ind w:left="180" w:hanging="180"/>
        <w:jc w:val="left"/>
        <w:rPr>
          <w:b/>
          <w:smallCaps/>
          <w:noProof w:val="0"/>
          <w:szCs w:val="24"/>
          <w:lang w:val="es-ES"/>
        </w:rPr>
      </w:pPr>
      <w:r w:rsidRPr="007953C1">
        <w:rPr>
          <w:b/>
          <w:smallCaps/>
          <w:noProof w:val="0"/>
          <w:szCs w:val="24"/>
          <w:lang w:val="es-ES"/>
        </w:rPr>
        <w:lastRenderedPageBreak/>
        <w:t>Introducción</w:t>
      </w:r>
    </w:p>
    <w:p w:rsidR="008B5917" w:rsidRPr="007953C1" w:rsidRDefault="0000263D" w:rsidP="0000263D">
      <w:pPr>
        <w:pStyle w:val="AutoNumpara"/>
        <w:numPr>
          <w:ilvl w:val="0"/>
          <w:numId w:val="0"/>
        </w:numPr>
        <w:rPr>
          <w:rFonts w:eastAsia="Arial Unicode MS"/>
          <w:bCs/>
          <w:noProof w:val="0"/>
          <w:sz w:val="22"/>
          <w:szCs w:val="22"/>
          <w:lang w:val="es-ES"/>
        </w:rPr>
      </w:pPr>
      <w:r w:rsidRPr="007953C1">
        <w:rPr>
          <w:rFonts w:eastAsia="Arial Unicode MS"/>
          <w:bCs/>
          <w:noProof w:val="0"/>
          <w:sz w:val="22"/>
          <w:szCs w:val="22"/>
          <w:lang w:val="es-ES"/>
        </w:rPr>
        <w:t>El</w:t>
      </w:r>
      <w:r w:rsidR="00676637">
        <w:rPr>
          <w:rFonts w:eastAsia="Arial Unicode MS"/>
          <w:bCs/>
          <w:noProof w:val="0"/>
          <w:sz w:val="22"/>
          <w:szCs w:val="22"/>
          <w:lang w:val="es-ES"/>
        </w:rPr>
        <w:t xml:space="preserve"> presente </w:t>
      </w:r>
      <w:r w:rsidR="008F52F2" w:rsidRPr="007953C1">
        <w:rPr>
          <w:rFonts w:eastAsia="Arial Unicode MS"/>
          <w:bCs/>
          <w:noProof w:val="0"/>
          <w:sz w:val="22"/>
          <w:szCs w:val="22"/>
          <w:lang w:val="es-ES"/>
        </w:rPr>
        <w:t xml:space="preserve">Conectividad Vial </w:t>
      </w:r>
      <w:r w:rsidR="00676637">
        <w:rPr>
          <w:rFonts w:eastAsia="Arial Unicode MS"/>
          <w:bCs/>
          <w:noProof w:val="0"/>
          <w:sz w:val="22"/>
          <w:szCs w:val="22"/>
          <w:lang w:val="es-ES"/>
        </w:rPr>
        <w:t xml:space="preserve">de la </w:t>
      </w:r>
      <w:r w:rsidR="008F52F2" w:rsidRPr="007953C1">
        <w:rPr>
          <w:rFonts w:eastAsia="Arial Unicode MS"/>
          <w:bCs/>
          <w:noProof w:val="0"/>
          <w:sz w:val="22"/>
          <w:szCs w:val="22"/>
          <w:lang w:val="es-ES"/>
        </w:rPr>
        <w:t>Costa Atlántica</w:t>
      </w:r>
      <w:r w:rsidRPr="007953C1">
        <w:rPr>
          <w:rFonts w:eastAsia="Arial Unicode MS"/>
          <w:bCs/>
          <w:noProof w:val="0"/>
          <w:sz w:val="22"/>
          <w:szCs w:val="22"/>
          <w:lang w:val="es-ES"/>
        </w:rPr>
        <w:t xml:space="preserve"> (</w:t>
      </w:r>
      <w:r w:rsidR="00E606F2" w:rsidRPr="007953C1">
        <w:rPr>
          <w:rFonts w:eastAsia="Arial Unicode MS"/>
          <w:bCs/>
          <w:noProof w:val="0"/>
          <w:sz w:val="22"/>
          <w:szCs w:val="22"/>
          <w:lang w:val="es-ES"/>
        </w:rPr>
        <w:t>NI</w:t>
      </w:r>
      <w:r w:rsidRPr="007953C1">
        <w:rPr>
          <w:rFonts w:eastAsia="Arial Unicode MS"/>
          <w:bCs/>
          <w:noProof w:val="0"/>
          <w:sz w:val="22"/>
          <w:szCs w:val="22"/>
          <w:lang w:val="es-ES"/>
        </w:rPr>
        <w:t>-L1</w:t>
      </w:r>
      <w:r w:rsidR="00E606F2" w:rsidRPr="007953C1">
        <w:rPr>
          <w:rFonts w:eastAsia="Arial Unicode MS"/>
          <w:bCs/>
          <w:noProof w:val="0"/>
          <w:sz w:val="22"/>
          <w:szCs w:val="22"/>
          <w:lang w:val="es-ES"/>
        </w:rPr>
        <w:t>0</w:t>
      </w:r>
      <w:r w:rsidR="008F52F2" w:rsidRPr="007953C1">
        <w:rPr>
          <w:rFonts w:eastAsia="Arial Unicode MS"/>
          <w:bCs/>
          <w:noProof w:val="0"/>
          <w:sz w:val="22"/>
          <w:szCs w:val="22"/>
          <w:lang w:val="es-ES"/>
        </w:rPr>
        <w:t>87</w:t>
      </w:r>
      <w:r w:rsidRPr="007953C1">
        <w:rPr>
          <w:rFonts w:eastAsia="Arial Unicode MS"/>
          <w:bCs/>
          <w:noProof w:val="0"/>
          <w:sz w:val="22"/>
          <w:szCs w:val="22"/>
          <w:lang w:val="es-ES"/>
        </w:rPr>
        <w:t>)</w:t>
      </w:r>
      <w:r w:rsidR="00C12B36" w:rsidRPr="007953C1">
        <w:rPr>
          <w:rFonts w:eastAsia="Arial Unicode MS"/>
          <w:bCs/>
          <w:noProof w:val="0"/>
          <w:sz w:val="22"/>
          <w:szCs w:val="22"/>
          <w:lang w:val="es-ES"/>
        </w:rPr>
        <w:t>,</w:t>
      </w:r>
      <w:r w:rsidR="00D150E3" w:rsidRPr="007953C1">
        <w:rPr>
          <w:rFonts w:eastAsia="Arial Unicode MS"/>
          <w:bCs/>
          <w:noProof w:val="0"/>
          <w:sz w:val="22"/>
          <w:szCs w:val="22"/>
          <w:lang w:val="es-ES"/>
        </w:rPr>
        <w:t xml:space="preserve"> </w:t>
      </w:r>
      <w:r w:rsidR="00953739" w:rsidRPr="007953C1">
        <w:rPr>
          <w:rFonts w:eastAsia="Arial Unicode MS"/>
          <w:bCs/>
          <w:noProof w:val="0"/>
          <w:sz w:val="22"/>
          <w:szCs w:val="22"/>
          <w:lang w:val="es-ES"/>
        </w:rPr>
        <w:t xml:space="preserve">tiene por objetivo general </w:t>
      </w:r>
      <w:r w:rsidR="008E5673" w:rsidRPr="007953C1">
        <w:rPr>
          <w:bCs/>
          <w:noProof w:val="0"/>
          <w:sz w:val="22"/>
          <w:szCs w:val="22"/>
          <w:lang w:val="es-ES"/>
        </w:rPr>
        <w:t>incrementar la accesibilidad física de la población en la Región Autónoma Atlántico Sur (RAAS) facilitando su integración a  los mercados productivos nacionales y regionales así como a los servicios públicos, económicos y sociales, mediante el</w:t>
      </w:r>
      <w:r w:rsidR="006B6E4C" w:rsidRPr="007953C1">
        <w:rPr>
          <w:rFonts w:eastAsia="Arial Unicode MS"/>
          <w:bCs/>
          <w:noProof w:val="0"/>
          <w:sz w:val="22"/>
          <w:szCs w:val="22"/>
          <w:lang w:val="es-ES"/>
        </w:rPr>
        <w:t xml:space="preserve"> mejoramiento del tramo vial Naciones Unidas – Km 46.1 sector de San Francisco</w:t>
      </w:r>
      <w:r w:rsidR="008E5673" w:rsidRPr="007953C1">
        <w:rPr>
          <w:rFonts w:eastAsia="Arial Unicode MS"/>
          <w:bCs/>
          <w:noProof w:val="0"/>
          <w:sz w:val="22"/>
          <w:szCs w:val="22"/>
          <w:lang w:val="es-ES"/>
        </w:rPr>
        <w:t>;</w:t>
      </w:r>
      <w:r w:rsidR="006B6E4C" w:rsidRPr="007953C1">
        <w:rPr>
          <w:rFonts w:eastAsia="Arial Unicode MS"/>
          <w:bCs/>
          <w:noProof w:val="0"/>
          <w:sz w:val="22"/>
          <w:szCs w:val="22"/>
          <w:lang w:val="es-ES"/>
        </w:rPr>
        <w:t xml:space="preserve"> </w:t>
      </w:r>
      <w:r w:rsidR="00AA7673">
        <w:rPr>
          <w:rFonts w:eastAsia="Arial Unicode MS"/>
          <w:bCs/>
          <w:noProof w:val="0"/>
          <w:sz w:val="22"/>
          <w:szCs w:val="22"/>
          <w:lang w:val="es-ES"/>
        </w:rPr>
        <w:t>que</w:t>
      </w:r>
      <w:r w:rsidR="006B6E4C" w:rsidRPr="007953C1">
        <w:rPr>
          <w:rFonts w:eastAsia="Arial Unicode MS"/>
          <w:bCs/>
          <w:noProof w:val="0"/>
          <w:sz w:val="22"/>
          <w:szCs w:val="22"/>
          <w:lang w:val="es-ES"/>
        </w:rPr>
        <w:t xml:space="preserve"> </w:t>
      </w:r>
      <w:r w:rsidR="00AA7673">
        <w:rPr>
          <w:rFonts w:eastAsia="Arial Unicode MS"/>
          <w:bCs/>
          <w:noProof w:val="0"/>
          <w:sz w:val="22"/>
          <w:szCs w:val="22"/>
          <w:lang w:val="es-ES"/>
        </w:rPr>
        <w:t>forma parte de corredor vial La Gateada -Naciones Unidas – Bluefields que se</w:t>
      </w:r>
      <w:r w:rsidR="006B6E4C" w:rsidRPr="007953C1">
        <w:rPr>
          <w:rFonts w:eastAsia="Arial Unicode MS"/>
          <w:bCs/>
          <w:noProof w:val="0"/>
          <w:sz w:val="22"/>
          <w:szCs w:val="22"/>
          <w:lang w:val="es-ES"/>
        </w:rPr>
        <w:t xml:space="preserve"> localiza entre los municipios de Nueva Guinea y Bluefields de la Región</w:t>
      </w:r>
      <w:r w:rsidR="00AA7673">
        <w:rPr>
          <w:rFonts w:eastAsia="Arial Unicode MS"/>
          <w:bCs/>
          <w:noProof w:val="0"/>
          <w:sz w:val="22"/>
          <w:szCs w:val="22"/>
          <w:lang w:val="es-ES"/>
        </w:rPr>
        <w:t xml:space="preserve"> Autónoma Atlántico Sur (RAAS); el cual será más eficiente que el corredor intermodal La Gateada – El Rama – Bluefields  que es usado actualmente para el transporte de bienes y personas, y que incluye un trayecto aproximado de 90 km de circulación por el río Escondido.</w:t>
      </w:r>
    </w:p>
    <w:p w:rsidR="00AA7673" w:rsidRDefault="00676637" w:rsidP="0000263D">
      <w:pPr>
        <w:pStyle w:val="AutoNumpara"/>
        <w:numPr>
          <w:ilvl w:val="0"/>
          <w:numId w:val="0"/>
        </w:numPr>
        <w:rPr>
          <w:rFonts w:eastAsia="Arial Unicode MS"/>
          <w:bCs/>
          <w:noProof w:val="0"/>
          <w:sz w:val="22"/>
          <w:szCs w:val="22"/>
          <w:lang w:val="es-ES"/>
        </w:rPr>
      </w:pPr>
      <w:r>
        <w:rPr>
          <w:rFonts w:eastAsia="Arial Unicode MS"/>
          <w:bCs/>
          <w:noProof w:val="0"/>
          <w:sz w:val="22"/>
          <w:szCs w:val="22"/>
          <w:lang w:val="es-ES"/>
        </w:rPr>
        <w:t>El p</w:t>
      </w:r>
      <w:r w:rsidR="0000263D" w:rsidRPr="007953C1">
        <w:rPr>
          <w:rFonts w:eastAsia="Arial Unicode MS"/>
          <w:bCs/>
          <w:noProof w:val="0"/>
          <w:sz w:val="22"/>
          <w:szCs w:val="22"/>
          <w:lang w:val="es-ES"/>
        </w:rPr>
        <w:t>ro</w:t>
      </w:r>
      <w:r w:rsidR="00C12B36" w:rsidRPr="007953C1">
        <w:rPr>
          <w:rFonts w:eastAsia="Arial Unicode MS"/>
          <w:bCs/>
          <w:noProof w:val="0"/>
          <w:sz w:val="22"/>
          <w:szCs w:val="22"/>
          <w:lang w:val="es-ES"/>
        </w:rPr>
        <w:t>yecto</w:t>
      </w:r>
      <w:r w:rsidR="0000263D" w:rsidRPr="007953C1">
        <w:rPr>
          <w:rFonts w:eastAsia="Arial Unicode MS"/>
          <w:bCs/>
          <w:noProof w:val="0"/>
          <w:sz w:val="22"/>
          <w:szCs w:val="22"/>
          <w:lang w:val="es-ES"/>
        </w:rPr>
        <w:t xml:space="preserve"> se plantea como un préstamo </w:t>
      </w:r>
      <w:r w:rsidR="007953C1" w:rsidRPr="007953C1">
        <w:rPr>
          <w:rFonts w:eastAsia="Arial Unicode MS"/>
          <w:bCs/>
          <w:noProof w:val="0"/>
          <w:sz w:val="22"/>
          <w:szCs w:val="22"/>
          <w:lang w:val="es-ES"/>
        </w:rPr>
        <w:t xml:space="preserve">por un monto de </w:t>
      </w:r>
      <w:r w:rsidR="007953C1" w:rsidRPr="007953C1">
        <w:rPr>
          <w:noProof w:val="0"/>
          <w:sz w:val="22"/>
          <w:lang w:val="es-ES"/>
        </w:rPr>
        <w:t xml:space="preserve">US$61.500.000, </w:t>
      </w:r>
      <w:r w:rsidR="00C57755" w:rsidRPr="007953C1">
        <w:rPr>
          <w:rFonts w:eastAsia="Arial Unicode MS"/>
          <w:bCs/>
          <w:noProof w:val="0"/>
          <w:sz w:val="22"/>
          <w:szCs w:val="22"/>
          <w:lang w:val="es-ES"/>
        </w:rPr>
        <w:t>con un componente de obras que incluye la</w:t>
      </w:r>
      <w:r w:rsidR="0000263D" w:rsidRPr="007953C1">
        <w:rPr>
          <w:rFonts w:eastAsia="Arial Unicode MS"/>
          <w:bCs/>
          <w:noProof w:val="0"/>
          <w:sz w:val="22"/>
          <w:szCs w:val="22"/>
          <w:lang w:val="es-ES"/>
        </w:rPr>
        <w:t xml:space="preserve"> inversión </w:t>
      </w:r>
      <w:r w:rsidR="00C57755" w:rsidRPr="007953C1">
        <w:rPr>
          <w:rFonts w:eastAsia="Arial Unicode MS"/>
          <w:bCs/>
          <w:noProof w:val="0"/>
          <w:sz w:val="22"/>
          <w:szCs w:val="22"/>
          <w:lang w:val="es-ES"/>
        </w:rPr>
        <w:t>en</w:t>
      </w:r>
      <w:r w:rsidR="0000263D" w:rsidRPr="007953C1">
        <w:rPr>
          <w:rFonts w:eastAsia="Arial Unicode MS"/>
          <w:bCs/>
          <w:noProof w:val="0"/>
          <w:sz w:val="22"/>
          <w:szCs w:val="22"/>
          <w:lang w:val="es-ES"/>
        </w:rPr>
        <w:t xml:space="preserve"> </w:t>
      </w:r>
      <w:r w:rsidR="00C57755" w:rsidRPr="007953C1">
        <w:rPr>
          <w:rFonts w:eastAsia="Arial Unicode MS"/>
          <w:bCs/>
          <w:noProof w:val="0"/>
          <w:sz w:val="22"/>
          <w:szCs w:val="22"/>
          <w:lang w:val="es-ES"/>
        </w:rPr>
        <w:t>el mejoramiento vial de aproximadamente  46,1 km</w:t>
      </w:r>
      <w:r w:rsidR="00C57755" w:rsidRPr="007953C1">
        <w:rPr>
          <w:noProof w:val="0"/>
          <w:lang w:val="es-ES"/>
        </w:rPr>
        <w:t xml:space="preserve"> </w:t>
      </w:r>
      <w:r w:rsidR="00C57755" w:rsidRPr="007953C1">
        <w:rPr>
          <w:rFonts w:eastAsia="Arial Unicode MS"/>
          <w:bCs/>
          <w:noProof w:val="0"/>
          <w:sz w:val="22"/>
          <w:szCs w:val="22"/>
          <w:lang w:val="es-ES"/>
        </w:rPr>
        <w:t xml:space="preserve">con un ancho de calzada de  en 7,20 m  de calzada, con especificaciones de una vía colectora secundaria, </w:t>
      </w:r>
      <w:r>
        <w:rPr>
          <w:rFonts w:eastAsia="Arial Unicode MS"/>
          <w:bCs/>
          <w:noProof w:val="0"/>
          <w:sz w:val="22"/>
          <w:szCs w:val="22"/>
          <w:lang w:val="es-ES"/>
        </w:rPr>
        <w:t>la construcción del</w:t>
      </w:r>
      <w:r w:rsidR="00C57755" w:rsidRPr="007953C1">
        <w:rPr>
          <w:rFonts w:eastAsia="Arial Unicode MS"/>
          <w:bCs/>
          <w:noProof w:val="0"/>
          <w:sz w:val="22"/>
          <w:szCs w:val="22"/>
          <w:lang w:val="es-ES"/>
        </w:rPr>
        <w:t xml:space="preserve"> drenajes longitudinales y transversales, obras de me</w:t>
      </w:r>
      <w:r w:rsidR="00AA7673">
        <w:rPr>
          <w:rFonts w:eastAsia="Arial Unicode MS"/>
          <w:bCs/>
          <w:noProof w:val="0"/>
          <w:sz w:val="22"/>
          <w:szCs w:val="22"/>
          <w:lang w:val="es-ES"/>
        </w:rPr>
        <w:t>joramiento de la seguridad vial</w:t>
      </w:r>
      <w:r w:rsidR="00C57755" w:rsidRPr="007953C1">
        <w:rPr>
          <w:rFonts w:eastAsia="Arial Unicode MS"/>
          <w:bCs/>
          <w:noProof w:val="0"/>
          <w:sz w:val="22"/>
          <w:szCs w:val="22"/>
          <w:lang w:val="es-ES"/>
        </w:rPr>
        <w:t xml:space="preserve"> en actividades de señalización vertical</w:t>
      </w:r>
      <w:r w:rsidR="00AA7673">
        <w:rPr>
          <w:rFonts w:eastAsia="Arial Unicode MS"/>
          <w:bCs/>
          <w:noProof w:val="0"/>
          <w:sz w:val="22"/>
          <w:szCs w:val="22"/>
          <w:lang w:val="es-ES"/>
        </w:rPr>
        <w:t>,</w:t>
      </w:r>
      <w:r w:rsidR="00C57755" w:rsidRPr="007953C1">
        <w:rPr>
          <w:rFonts w:eastAsia="Arial Unicode MS"/>
          <w:bCs/>
          <w:noProof w:val="0"/>
          <w:sz w:val="22"/>
          <w:szCs w:val="22"/>
          <w:lang w:val="es-ES"/>
        </w:rPr>
        <w:t xml:space="preserve"> hori</w:t>
      </w:r>
      <w:r w:rsidR="00AA7673">
        <w:rPr>
          <w:rFonts w:eastAsia="Arial Unicode MS"/>
          <w:bCs/>
          <w:noProof w:val="0"/>
          <w:sz w:val="22"/>
          <w:szCs w:val="22"/>
          <w:lang w:val="es-ES"/>
        </w:rPr>
        <w:t>zontal y</w:t>
      </w:r>
      <w:r w:rsidR="00C57755" w:rsidRPr="007953C1">
        <w:rPr>
          <w:rFonts w:eastAsia="Arial Unicode MS"/>
          <w:bCs/>
          <w:noProof w:val="0"/>
          <w:sz w:val="22"/>
          <w:szCs w:val="22"/>
          <w:lang w:val="es-ES"/>
        </w:rPr>
        <w:t xml:space="preserve"> barreras de protección</w:t>
      </w:r>
      <w:r w:rsidR="00AA7673">
        <w:rPr>
          <w:rFonts w:eastAsia="Arial Unicode MS"/>
          <w:bCs/>
          <w:noProof w:val="0"/>
          <w:sz w:val="22"/>
          <w:szCs w:val="22"/>
          <w:lang w:val="es-ES"/>
        </w:rPr>
        <w:t>;</w:t>
      </w:r>
      <w:r w:rsidR="00C57755" w:rsidRPr="007953C1">
        <w:rPr>
          <w:rFonts w:eastAsia="Arial Unicode MS"/>
          <w:bCs/>
          <w:noProof w:val="0"/>
          <w:sz w:val="22"/>
          <w:szCs w:val="22"/>
          <w:lang w:val="es-ES"/>
        </w:rPr>
        <w:t xml:space="preserve"> así como la supervisión de las obras a eje</w:t>
      </w:r>
      <w:r w:rsidR="00AA7673">
        <w:rPr>
          <w:rFonts w:eastAsia="Arial Unicode MS"/>
          <w:bCs/>
          <w:noProof w:val="0"/>
          <w:sz w:val="22"/>
          <w:szCs w:val="22"/>
          <w:lang w:val="es-ES"/>
        </w:rPr>
        <w:t xml:space="preserve">cutarse con fondos del préstamo. </w:t>
      </w:r>
      <w:r w:rsidR="00AA7673" w:rsidRPr="007953C1">
        <w:rPr>
          <w:rFonts w:eastAsia="Arial Unicode MS"/>
          <w:bCs/>
          <w:noProof w:val="0"/>
          <w:sz w:val="22"/>
          <w:szCs w:val="22"/>
          <w:lang w:val="es-ES"/>
        </w:rPr>
        <w:t>También incluye un compone</w:t>
      </w:r>
      <w:r w:rsidR="00AA7673">
        <w:rPr>
          <w:rFonts w:eastAsia="Arial Unicode MS"/>
          <w:bCs/>
          <w:noProof w:val="0"/>
          <w:sz w:val="22"/>
          <w:szCs w:val="22"/>
          <w:lang w:val="es-ES"/>
        </w:rPr>
        <w:t>nte de administración y gestión</w:t>
      </w:r>
      <w:r w:rsidR="00C57755" w:rsidRPr="007953C1">
        <w:rPr>
          <w:rFonts w:eastAsia="Arial Unicode MS"/>
          <w:bCs/>
          <w:noProof w:val="0"/>
          <w:sz w:val="22"/>
          <w:szCs w:val="22"/>
          <w:lang w:val="es-ES"/>
        </w:rPr>
        <w:t xml:space="preserve">. </w:t>
      </w:r>
    </w:p>
    <w:p w:rsidR="00067EF9" w:rsidRPr="00EB2168" w:rsidRDefault="00C57755" w:rsidP="00EB2168">
      <w:pPr>
        <w:pStyle w:val="AutoNumpara"/>
        <w:numPr>
          <w:ilvl w:val="0"/>
          <w:numId w:val="0"/>
        </w:numPr>
        <w:rPr>
          <w:rFonts w:eastAsia="Arial Unicode MS"/>
          <w:bCs/>
          <w:noProof w:val="0"/>
          <w:sz w:val="22"/>
          <w:szCs w:val="22"/>
          <w:lang w:val="es-ES"/>
        </w:rPr>
      </w:pPr>
      <w:r w:rsidRPr="007953C1">
        <w:rPr>
          <w:rFonts w:eastAsia="Arial Unicode MS"/>
          <w:bCs/>
          <w:noProof w:val="0"/>
          <w:sz w:val="22"/>
          <w:szCs w:val="22"/>
          <w:lang w:val="es-ES"/>
        </w:rPr>
        <w:t xml:space="preserve">El </w:t>
      </w:r>
      <w:r w:rsidR="00E2262B">
        <w:rPr>
          <w:rFonts w:eastAsia="Arial Unicode MS"/>
          <w:bCs/>
          <w:noProof w:val="0"/>
          <w:sz w:val="22"/>
          <w:szCs w:val="22"/>
          <w:lang w:val="es-ES"/>
        </w:rPr>
        <w:t xml:space="preserve">tramo a mejorar se inicia en el  poblado </w:t>
      </w:r>
      <w:r w:rsidRPr="007953C1">
        <w:rPr>
          <w:rFonts w:eastAsia="Arial Unicode MS"/>
          <w:bCs/>
          <w:noProof w:val="0"/>
          <w:sz w:val="22"/>
          <w:szCs w:val="22"/>
          <w:lang w:val="es-ES"/>
        </w:rPr>
        <w:t>de Naciones Unidas (Estación 0+000) del municipio de Nueva Guinea y termina en la Estación 46+100 en el sector de San Fran</w:t>
      </w:r>
      <w:r w:rsidR="00AA7673">
        <w:rPr>
          <w:rFonts w:eastAsia="Arial Unicode MS"/>
          <w:bCs/>
          <w:noProof w:val="0"/>
          <w:sz w:val="22"/>
          <w:szCs w:val="22"/>
          <w:lang w:val="es-ES"/>
        </w:rPr>
        <w:t>cisco, municipio de Bluefields y</w:t>
      </w:r>
      <w:r w:rsidR="00067EF9" w:rsidRPr="00EB2168">
        <w:rPr>
          <w:rFonts w:eastAsia="Arial Unicode MS"/>
          <w:bCs/>
          <w:noProof w:val="0"/>
          <w:sz w:val="22"/>
          <w:szCs w:val="22"/>
          <w:lang w:val="es-ES"/>
        </w:rPr>
        <w:t xml:space="preserve"> buscará obtener los siguientes resultados: i) reducir los tiempos de viaje </w:t>
      </w:r>
      <w:r w:rsidR="00EB2168">
        <w:rPr>
          <w:rFonts w:eastAsia="Arial Unicode MS"/>
          <w:bCs/>
          <w:noProof w:val="0"/>
          <w:sz w:val="22"/>
          <w:szCs w:val="22"/>
          <w:lang w:val="es-ES"/>
        </w:rPr>
        <w:t xml:space="preserve">en el trayecto de </w:t>
      </w:r>
      <w:r w:rsidR="00AF4111">
        <w:rPr>
          <w:rFonts w:eastAsia="Arial Unicode MS"/>
          <w:bCs/>
          <w:noProof w:val="0"/>
          <w:sz w:val="22"/>
          <w:szCs w:val="22"/>
          <w:lang w:val="es-ES"/>
        </w:rPr>
        <w:t>La Gateada</w:t>
      </w:r>
      <w:r w:rsidR="00EB2168">
        <w:rPr>
          <w:rFonts w:eastAsia="Arial Unicode MS"/>
          <w:bCs/>
          <w:noProof w:val="0"/>
          <w:sz w:val="22"/>
          <w:szCs w:val="22"/>
          <w:lang w:val="es-ES"/>
        </w:rPr>
        <w:t xml:space="preserve"> – Bluefields de </w:t>
      </w:r>
      <w:r w:rsidR="00E84CE1">
        <w:rPr>
          <w:rFonts w:eastAsia="Arial Unicode MS"/>
          <w:bCs/>
          <w:noProof w:val="0"/>
          <w:sz w:val="22"/>
          <w:szCs w:val="22"/>
          <w:lang w:val="es-ES"/>
        </w:rPr>
        <w:t>10 a 2,</w:t>
      </w:r>
      <w:r w:rsidR="00EB2168">
        <w:rPr>
          <w:rFonts w:eastAsia="Arial Unicode MS"/>
          <w:bCs/>
          <w:noProof w:val="0"/>
          <w:sz w:val="22"/>
          <w:szCs w:val="22"/>
          <w:lang w:val="es-ES"/>
        </w:rPr>
        <w:t xml:space="preserve">9 horas para el transporte de carga y de </w:t>
      </w:r>
      <w:r w:rsidR="00E84CE1">
        <w:rPr>
          <w:rFonts w:eastAsia="Arial Unicode MS"/>
          <w:bCs/>
          <w:noProof w:val="0"/>
          <w:sz w:val="22"/>
          <w:szCs w:val="22"/>
          <w:lang w:val="es-ES"/>
        </w:rPr>
        <w:t>4,9 a 2,</w:t>
      </w:r>
      <w:r w:rsidR="00EB2168">
        <w:rPr>
          <w:rFonts w:eastAsia="Arial Unicode MS"/>
          <w:bCs/>
          <w:noProof w:val="0"/>
          <w:sz w:val="22"/>
          <w:szCs w:val="22"/>
          <w:lang w:val="es-ES"/>
        </w:rPr>
        <w:t>9 horas para el transporte de personas</w:t>
      </w:r>
      <w:r w:rsidR="00067EF9" w:rsidRPr="00EB2168">
        <w:rPr>
          <w:rFonts w:eastAsia="Arial Unicode MS"/>
          <w:bCs/>
          <w:noProof w:val="0"/>
          <w:sz w:val="22"/>
          <w:szCs w:val="22"/>
          <w:lang w:val="es-ES"/>
        </w:rPr>
        <w:t xml:space="preserve">; ii) reducción de los costos de </w:t>
      </w:r>
      <w:r w:rsidR="00EB2168">
        <w:rPr>
          <w:rFonts w:eastAsia="Arial Unicode MS"/>
          <w:bCs/>
          <w:noProof w:val="0"/>
          <w:sz w:val="22"/>
          <w:szCs w:val="22"/>
          <w:lang w:val="es-ES"/>
        </w:rPr>
        <w:t xml:space="preserve">operación vehicular en el tramo vial Naciones Unidas </w:t>
      </w:r>
      <w:r w:rsidR="00EB2168" w:rsidRPr="007953C1">
        <w:rPr>
          <w:rFonts w:eastAsia="Arial Unicode MS"/>
          <w:bCs/>
          <w:noProof w:val="0"/>
          <w:sz w:val="22"/>
          <w:szCs w:val="22"/>
          <w:lang w:val="es-ES"/>
        </w:rPr>
        <w:t>– Km 46.1 sector de San Francisco</w:t>
      </w:r>
      <w:r w:rsidR="00EB2168">
        <w:rPr>
          <w:rFonts w:eastAsia="Arial Unicode MS"/>
          <w:bCs/>
          <w:noProof w:val="0"/>
          <w:sz w:val="22"/>
          <w:szCs w:val="22"/>
          <w:lang w:val="es-ES"/>
        </w:rPr>
        <w:t xml:space="preserve"> de </w:t>
      </w:r>
      <w:r w:rsidR="00E84CE1">
        <w:rPr>
          <w:rFonts w:eastAsia="Arial Unicode MS"/>
          <w:bCs/>
          <w:noProof w:val="0"/>
          <w:sz w:val="22"/>
          <w:szCs w:val="22"/>
          <w:lang w:val="es-ES"/>
        </w:rPr>
        <w:t>0,25 a 0,15 US$/</w:t>
      </w:r>
      <w:proofErr w:type="spellStart"/>
      <w:r w:rsidR="00E84CE1">
        <w:rPr>
          <w:rFonts w:eastAsia="Arial Unicode MS"/>
          <w:bCs/>
          <w:noProof w:val="0"/>
          <w:sz w:val="22"/>
          <w:szCs w:val="22"/>
          <w:lang w:val="es-ES"/>
        </w:rPr>
        <w:t>Veh</w:t>
      </w:r>
      <w:proofErr w:type="spellEnd"/>
      <w:r w:rsidR="00E84CE1">
        <w:rPr>
          <w:rFonts w:eastAsia="Arial Unicode MS"/>
          <w:bCs/>
          <w:noProof w:val="0"/>
          <w:sz w:val="22"/>
          <w:szCs w:val="22"/>
          <w:lang w:val="es-ES"/>
        </w:rPr>
        <w:t>-km para los automóviles; de 0,85 a 0,52 US$/</w:t>
      </w:r>
      <w:proofErr w:type="spellStart"/>
      <w:r w:rsidR="00E84CE1">
        <w:rPr>
          <w:rFonts w:eastAsia="Arial Unicode MS"/>
          <w:bCs/>
          <w:noProof w:val="0"/>
          <w:sz w:val="22"/>
          <w:szCs w:val="22"/>
          <w:lang w:val="es-ES"/>
        </w:rPr>
        <w:t>Veh</w:t>
      </w:r>
      <w:proofErr w:type="spellEnd"/>
      <w:r w:rsidR="00E84CE1">
        <w:rPr>
          <w:rFonts w:eastAsia="Arial Unicode MS"/>
          <w:bCs/>
          <w:noProof w:val="0"/>
          <w:sz w:val="22"/>
          <w:szCs w:val="22"/>
          <w:lang w:val="es-ES"/>
        </w:rPr>
        <w:t>-km para los Buses y de 1,17 a 0,78 US$/</w:t>
      </w:r>
      <w:proofErr w:type="spellStart"/>
      <w:r w:rsidR="00E84CE1">
        <w:rPr>
          <w:rFonts w:eastAsia="Arial Unicode MS"/>
          <w:bCs/>
          <w:noProof w:val="0"/>
          <w:sz w:val="22"/>
          <w:szCs w:val="22"/>
          <w:lang w:val="es-ES"/>
        </w:rPr>
        <w:t>Veh</w:t>
      </w:r>
      <w:proofErr w:type="spellEnd"/>
      <w:r w:rsidR="00E84CE1">
        <w:rPr>
          <w:rFonts w:eastAsia="Arial Unicode MS"/>
          <w:bCs/>
          <w:noProof w:val="0"/>
          <w:sz w:val="22"/>
          <w:szCs w:val="22"/>
          <w:lang w:val="es-ES"/>
        </w:rPr>
        <w:t>-km para</w:t>
      </w:r>
      <w:r w:rsidR="00AA7673">
        <w:rPr>
          <w:rFonts w:eastAsia="Arial Unicode MS"/>
          <w:bCs/>
          <w:noProof w:val="0"/>
          <w:sz w:val="22"/>
          <w:szCs w:val="22"/>
          <w:lang w:val="es-ES"/>
        </w:rPr>
        <w:t xml:space="preserve"> los camiones de 10 toneladas. </w:t>
      </w:r>
      <w:r w:rsidR="00067EF9" w:rsidRPr="00EB2168">
        <w:rPr>
          <w:rFonts w:eastAsia="Arial Unicode MS"/>
          <w:bCs/>
          <w:noProof w:val="0"/>
          <w:sz w:val="22"/>
          <w:szCs w:val="22"/>
          <w:lang w:val="es-ES"/>
        </w:rPr>
        <w:t xml:space="preserve">Asimismo, se </w:t>
      </w:r>
      <w:r w:rsidR="00CB188B">
        <w:rPr>
          <w:rFonts w:eastAsia="Arial Unicode MS"/>
          <w:bCs/>
          <w:noProof w:val="0"/>
          <w:sz w:val="22"/>
          <w:szCs w:val="22"/>
          <w:lang w:val="es-ES"/>
        </w:rPr>
        <w:t xml:space="preserve">consideran </w:t>
      </w:r>
      <w:r w:rsidR="00067EF9" w:rsidRPr="00EB2168">
        <w:rPr>
          <w:rFonts w:eastAsia="Arial Unicode MS"/>
          <w:bCs/>
          <w:noProof w:val="0"/>
          <w:sz w:val="22"/>
          <w:szCs w:val="22"/>
          <w:lang w:val="es-ES"/>
        </w:rPr>
        <w:t xml:space="preserve">las mejoras </w:t>
      </w:r>
      <w:r w:rsidR="00B77C4F" w:rsidRPr="00EB2168">
        <w:rPr>
          <w:rFonts w:eastAsia="Arial Unicode MS"/>
          <w:bCs/>
          <w:noProof w:val="0"/>
          <w:sz w:val="22"/>
          <w:szCs w:val="22"/>
          <w:lang w:val="es-ES"/>
        </w:rPr>
        <w:t xml:space="preserve">en la RAAS </w:t>
      </w:r>
      <w:r w:rsidR="00067EF9" w:rsidRPr="00EB2168">
        <w:rPr>
          <w:rFonts w:eastAsia="Arial Unicode MS"/>
          <w:bCs/>
          <w:noProof w:val="0"/>
          <w:sz w:val="22"/>
          <w:szCs w:val="22"/>
          <w:lang w:val="es-ES"/>
        </w:rPr>
        <w:t>sobre las exportaciones</w:t>
      </w:r>
      <w:r w:rsidR="00E84CE1">
        <w:rPr>
          <w:rFonts w:eastAsia="Arial Unicode MS"/>
          <w:bCs/>
          <w:noProof w:val="0"/>
          <w:sz w:val="22"/>
          <w:szCs w:val="22"/>
          <w:lang w:val="es-ES"/>
        </w:rPr>
        <w:t xml:space="preserve"> anuales</w:t>
      </w:r>
      <w:r w:rsidR="00067EF9" w:rsidRPr="00EB2168">
        <w:rPr>
          <w:rFonts w:eastAsia="Arial Unicode MS"/>
          <w:bCs/>
          <w:noProof w:val="0"/>
          <w:sz w:val="22"/>
          <w:szCs w:val="22"/>
          <w:lang w:val="es-ES"/>
        </w:rPr>
        <w:t xml:space="preserve"> de productos pesqueros</w:t>
      </w:r>
      <w:r w:rsidR="00E84CE1">
        <w:rPr>
          <w:rFonts w:eastAsia="Arial Unicode MS"/>
          <w:bCs/>
          <w:noProof w:val="0"/>
          <w:sz w:val="22"/>
          <w:szCs w:val="22"/>
          <w:lang w:val="es-ES"/>
        </w:rPr>
        <w:t xml:space="preserve"> (de 1,95 a 2,8 millones de libras de langosta, de 1,46 a 1,59 millones de libras de camarón y de 3,05 a 5,09 millones de libras de pescado); así como la</w:t>
      </w:r>
      <w:r w:rsidR="00B77C4F" w:rsidRPr="00EB2168">
        <w:rPr>
          <w:rFonts w:eastAsia="Arial Unicode MS"/>
          <w:bCs/>
          <w:noProof w:val="0"/>
          <w:sz w:val="22"/>
          <w:szCs w:val="22"/>
          <w:lang w:val="es-ES"/>
        </w:rPr>
        <w:t xml:space="preserve"> expansión del turismo</w:t>
      </w:r>
      <w:r w:rsidR="00E84CE1">
        <w:rPr>
          <w:rFonts w:eastAsia="Arial Unicode MS"/>
          <w:bCs/>
          <w:noProof w:val="0"/>
          <w:sz w:val="22"/>
          <w:szCs w:val="22"/>
          <w:lang w:val="es-ES"/>
        </w:rPr>
        <w:t xml:space="preserve"> anual  en la RAAS de 174.</w:t>
      </w:r>
      <w:ins w:id="2" w:author="Roque Rodas" w:date="2014-09-24T16:55:00Z">
        <w:r w:rsidR="005A67F1">
          <w:rPr>
            <w:rFonts w:eastAsia="Arial Unicode MS"/>
            <w:bCs/>
            <w:noProof w:val="0"/>
            <w:sz w:val="22"/>
            <w:szCs w:val="22"/>
            <w:lang w:val="es-ES"/>
          </w:rPr>
          <w:t>8</w:t>
        </w:r>
      </w:ins>
      <w:del w:id="3" w:author="Roque Rodas" w:date="2014-09-24T16:55:00Z">
        <w:r w:rsidR="00E84CE1" w:rsidDel="005A67F1">
          <w:rPr>
            <w:rFonts w:eastAsia="Arial Unicode MS"/>
            <w:bCs/>
            <w:noProof w:val="0"/>
            <w:sz w:val="22"/>
            <w:szCs w:val="22"/>
            <w:lang w:val="es-ES"/>
          </w:rPr>
          <w:delText>0</w:delText>
        </w:r>
      </w:del>
      <w:r w:rsidR="00E84CE1">
        <w:rPr>
          <w:rFonts w:eastAsia="Arial Unicode MS"/>
          <w:bCs/>
          <w:noProof w:val="0"/>
          <w:sz w:val="22"/>
          <w:szCs w:val="22"/>
          <w:lang w:val="es-ES"/>
        </w:rPr>
        <w:t>00 a 273.700 turistas.</w:t>
      </w:r>
    </w:p>
    <w:p w:rsidR="00067EF9" w:rsidRPr="005D268E" w:rsidRDefault="00067EF9">
      <w:pPr>
        <w:pStyle w:val="AutoNumpara"/>
        <w:numPr>
          <w:ilvl w:val="0"/>
          <w:numId w:val="0"/>
        </w:numPr>
        <w:rPr>
          <w:rFonts w:eastAsia="Arial Unicode MS"/>
          <w:bCs/>
          <w:sz w:val="22"/>
          <w:lang w:val="es-ES"/>
          <w:rPrChange w:id="4" w:author="Roque Rodas" w:date="2014-09-24T10:27:00Z">
            <w:rPr>
              <w:sz w:val="22"/>
              <w:lang w:val="es-ES"/>
            </w:rPr>
          </w:rPrChange>
        </w:rPr>
        <w:pPrChange w:id="5" w:author="Roque Rodas" w:date="2014-09-24T10:27:00Z">
          <w:pPr>
            <w:pStyle w:val="Paragraph"/>
            <w:tabs>
              <w:tab w:val="clear" w:pos="720"/>
            </w:tabs>
            <w:ind w:left="0" w:firstLine="0"/>
          </w:pPr>
        </w:pPrChange>
      </w:pPr>
      <w:r w:rsidRPr="005D268E">
        <w:rPr>
          <w:rFonts w:eastAsia="Arial Unicode MS"/>
          <w:bCs/>
          <w:noProof w:val="0"/>
          <w:sz w:val="22"/>
          <w:szCs w:val="22"/>
          <w:lang w:val="es-ES"/>
          <w:rPrChange w:id="6" w:author="Roque Rodas" w:date="2014-09-24T10:27:00Z">
            <w:rPr>
              <w:sz w:val="22"/>
              <w:lang w:val="es-ES"/>
            </w:rPr>
          </w:rPrChange>
        </w:rPr>
        <w:t xml:space="preserve">Para el monitoreo y la evaluación de los resultados esperados del </w:t>
      </w:r>
      <w:r w:rsidR="00E2262B" w:rsidRPr="005D268E">
        <w:rPr>
          <w:rFonts w:eastAsia="Arial Unicode MS"/>
          <w:bCs/>
          <w:noProof w:val="0"/>
          <w:sz w:val="22"/>
          <w:szCs w:val="22"/>
          <w:lang w:val="es-ES"/>
          <w:rPrChange w:id="7" w:author="Roque Rodas" w:date="2014-09-24T10:27:00Z">
            <w:rPr>
              <w:sz w:val="22"/>
              <w:lang w:val="es-ES"/>
            </w:rPr>
          </w:rPrChange>
        </w:rPr>
        <w:t>proyecto</w:t>
      </w:r>
      <w:r w:rsidRPr="005D268E">
        <w:rPr>
          <w:rFonts w:eastAsia="Arial Unicode MS"/>
          <w:bCs/>
          <w:noProof w:val="0"/>
          <w:sz w:val="22"/>
          <w:szCs w:val="22"/>
          <w:lang w:val="es-ES"/>
          <w:rPrChange w:id="8" w:author="Roque Rodas" w:date="2014-09-24T10:27:00Z">
            <w:rPr>
              <w:sz w:val="22"/>
              <w:lang w:val="es-ES"/>
            </w:rPr>
          </w:rPrChange>
        </w:rPr>
        <w:t xml:space="preserve"> se utilizarán metodologías Antes y Después, así como Análisis Costo-Beneficio ex Post. La evaluación se basa en la utilización del Modelo Highway Development and Management (HDM-4)</w:t>
      </w:r>
      <w:r w:rsidR="00B77C4F" w:rsidRPr="005D268E">
        <w:rPr>
          <w:rFonts w:eastAsia="Arial Unicode MS"/>
          <w:bCs/>
          <w:noProof w:val="0"/>
          <w:sz w:val="22"/>
          <w:szCs w:val="22"/>
          <w:lang w:val="es-ES"/>
          <w:rPrChange w:id="9" w:author="Roque Rodas" w:date="2014-09-24T10:27:00Z">
            <w:rPr>
              <w:sz w:val="22"/>
              <w:lang w:val="es-ES"/>
            </w:rPr>
          </w:rPrChange>
        </w:rPr>
        <w:t xml:space="preserve"> para la estimación de los costos y beneficios viales; y la recopilación de datos </w:t>
      </w:r>
      <w:r w:rsidR="00676637" w:rsidRPr="005D268E">
        <w:rPr>
          <w:rFonts w:eastAsia="Arial Unicode MS"/>
          <w:bCs/>
          <w:noProof w:val="0"/>
          <w:sz w:val="22"/>
          <w:szCs w:val="22"/>
          <w:lang w:val="es-ES"/>
          <w:rPrChange w:id="10" w:author="Roque Rodas" w:date="2014-09-24T10:27:00Z">
            <w:rPr>
              <w:sz w:val="22"/>
              <w:lang w:val="es-ES"/>
            </w:rPr>
          </w:rPrChange>
        </w:rPr>
        <w:t xml:space="preserve">de </w:t>
      </w:r>
      <w:r w:rsidR="00B77C4F" w:rsidRPr="005D268E">
        <w:rPr>
          <w:rFonts w:eastAsia="Arial Unicode MS"/>
          <w:bCs/>
          <w:noProof w:val="0"/>
          <w:sz w:val="22"/>
          <w:szCs w:val="22"/>
          <w:lang w:val="es-ES"/>
          <w:rPrChange w:id="11" w:author="Roque Rodas" w:date="2014-09-24T10:27:00Z">
            <w:rPr>
              <w:sz w:val="22"/>
              <w:lang w:val="es-ES"/>
            </w:rPr>
          </w:rPrChange>
        </w:rPr>
        <w:t xml:space="preserve">carga y pasajeros en los sitios de embarque/desembarque </w:t>
      </w:r>
      <w:r w:rsidR="005402F6" w:rsidRPr="005D268E">
        <w:rPr>
          <w:rFonts w:eastAsia="Arial Unicode MS"/>
          <w:bCs/>
          <w:noProof w:val="0"/>
          <w:sz w:val="22"/>
          <w:szCs w:val="22"/>
          <w:lang w:val="es-ES"/>
          <w:rPrChange w:id="12" w:author="Roque Rodas" w:date="2014-09-24T10:27:00Z">
            <w:rPr>
              <w:sz w:val="22"/>
              <w:lang w:val="es-ES"/>
            </w:rPr>
          </w:rPrChange>
        </w:rPr>
        <w:t xml:space="preserve">y tarifas de transporte </w:t>
      </w:r>
      <w:r w:rsidR="00B77C4F" w:rsidRPr="005D268E">
        <w:rPr>
          <w:rFonts w:eastAsia="Arial Unicode MS"/>
          <w:bCs/>
          <w:noProof w:val="0"/>
          <w:sz w:val="22"/>
          <w:szCs w:val="22"/>
          <w:lang w:val="es-ES"/>
          <w:rPrChange w:id="13" w:author="Roque Rodas" w:date="2014-09-24T10:27:00Z">
            <w:rPr>
              <w:sz w:val="22"/>
              <w:lang w:val="es-ES"/>
            </w:rPr>
          </w:rPrChange>
        </w:rPr>
        <w:t xml:space="preserve">del tramo fluvial El Rama </w:t>
      </w:r>
      <w:r w:rsidR="005402F6" w:rsidRPr="005D268E">
        <w:rPr>
          <w:rFonts w:eastAsia="Arial Unicode MS"/>
          <w:bCs/>
          <w:noProof w:val="0"/>
          <w:sz w:val="22"/>
          <w:szCs w:val="22"/>
          <w:lang w:val="es-ES"/>
          <w:rPrChange w:id="14" w:author="Roque Rodas" w:date="2014-09-24T10:27:00Z">
            <w:rPr>
              <w:sz w:val="22"/>
              <w:lang w:val="es-ES"/>
            </w:rPr>
          </w:rPrChange>
        </w:rPr>
        <w:t>–</w:t>
      </w:r>
      <w:r w:rsidR="00B77C4F" w:rsidRPr="005D268E">
        <w:rPr>
          <w:rFonts w:eastAsia="Arial Unicode MS"/>
          <w:bCs/>
          <w:noProof w:val="0"/>
          <w:sz w:val="22"/>
          <w:szCs w:val="22"/>
          <w:lang w:val="es-ES"/>
          <w:rPrChange w:id="15" w:author="Roque Rodas" w:date="2014-09-24T10:27:00Z">
            <w:rPr>
              <w:sz w:val="22"/>
              <w:lang w:val="es-ES"/>
            </w:rPr>
          </w:rPrChange>
        </w:rPr>
        <w:t xml:space="preserve"> Bluefields. </w:t>
      </w:r>
      <w:r w:rsidRPr="005D268E">
        <w:rPr>
          <w:rFonts w:eastAsia="Arial Unicode MS"/>
          <w:bCs/>
          <w:noProof w:val="0"/>
          <w:sz w:val="22"/>
          <w:szCs w:val="22"/>
          <w:lang w:val="es-ES"/>
          <w:rPrChange w:id="16" w:author="Roque Rodas" w:date="2014-09-24T10:27:00Z">
            <w:rPr>
              <w:sz w:val="22"/>
              <w:lang w:val="es-ES"/>
            </w:rPr>
          </w:rPrChange>
        </w:rPr>
        <w:t xml:space="preserve">El análisis costo beneficio ex post de las obras financiadas por el </w:t>
      </w:r>
      <w:r w:rsidR="00E2262B" w:rsidRPr="005D268E">
        <w:rPr>
          <w:rFonts w:eastAsia="Arial Unicode MS"/>
          <w:bCs/>
          <w:noProof w:val="0"/>
          <w:sz w:val="22"/>
          <w:szCs w:val="22"/>
          <w:lang w:val="es-ES"/>
          <w:rPrChange w:id="17" w:author="Roque Rodas" w:date="2014-09-24T10:27:00Z">
            <w:rPr>
              <w:sz w:val="22"/>
              <w:lang w:val="es-ES"/>
            </w:rPr>
          </w:rPrChange>
        </w:rPr>
        <w:t>proyecto</w:t>
      </w:r>
      <w:r w:rsidRPr="005D268E">
        <w:rPr>
          <w:rFonts w:eastAsia="Arial Unicode MS"/>
          <w:bCs/>
          <w:noProof w:val="0"/>
          <w:sz w:val="22"/>
          <w:szCs w:val="22"/>
          <w:lang w:val="es-ES"/>
          <w:rPrChange w:id="18" w:author="Roque Rodas" w:date="2014-09-24T10:27:00Z">
            <w:rPr>
              <w:sz w:val="22"/>
              <w:lang w:val="es-ES"/>
            </w:rPr>
          </w:rPrChange>
        </w:rPr>
        <w:t xml:space="preserve"> será una réplica del modelo utilizado ex ante, que se realizó como parte de los estudios de elegibilidad y factibilidad de las mismas. Se prevé la realización de este análisis en dos escenarios: i) se medirán y actualizarán los beneficios esperados de la intervención y los costos,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rsidR="003C45F9" w:rsidRPr="005D268E" w:rsidRDefault="003C45F9">
      <w:pPr>
        <w:pStyle w:val="AutoNumpara"/>
        <w:numPr>
          <w:ilvl w:val="0"/>
          <w:numId w:val="0"/>
        </w:numPr>
        <w:rPr>
          <w:rFonts w:eastAsia="Arial Unicode MS"/>
          <w:bCs/>
          <w:sz w:val="22"/>
          <w:lang w:val="es-ES"/>
          <w:rPrChange w:id="19" w:author="Roque Rodas" w:date="2014-09-24T10:27:00Z">
            <w:rPr>
              <w:sz w:val="22"/>
              <w:lang w:val="es-ES"/>
            </w:rPr>
          </w:rPrChange>
        </w:rPr>
        <w:pPrChange w:id="20" w:author="Roque Rodas" w:date="2014-09-24T10:27:00Z">
          <w:pPr>
            <w:pStyle w:val="Paragraph"/>
            <w:numPr>
              <w:ilvl w:val="1"/>
            </w:numPr>
            <w:tabs>
              <w:tab w:val="clear" w:pos="720"/>
              <w:tab w:val="num" w:pos="709"/>
              <w:tab w:val="num" w:pos="2147"/>
            </w:tabs>
            <w:ind w:left="0" w:firstLine="0"/>
          </w:pPr>
        </w:pPrChange>
      </w:pPr>
      <w:r w:rsidRPr="005D268E">
        <w:rPr>
          <w:rFonts w:eastAsia="Arial Unicode MS"/>
          <w:bCs/>
          <w:noProof w:val="0"/>
          <w:sz w:val="22"/>
          <w:szCs w:val="22"/>
          <w:lang w:val="es-ES"/>
          <w:rPrChange w:id="21" w:author="Roque Rodas" w:date="2014-09-24T10:27:00Z">
            <w:rPr>
              <w:sz w:val="22"/>
              <w:lang w:val="es-ES"/>
            </w:rPr>
          </w:rPrChange>
        </w:rPr>
        <w:t xml:space="preserve">En la coordinación e implementación del monitoreo y la evaluación del </w:t>
      </w:r>
      <w:r w:rsidR="00676637" w:rsidRPr="005D268E">
        <w:rPr>
          <w:rFonts w:eastAsia="Arial Unicode MS"/>
          <w:bCs/>
          <w:noProof w:val="0"/>
          <w:sz w:val="22"/>
          <w:szCs w:val="22"/>
          <w:lang w:val="es-ES"/>
          <w:rPrChange w:id="22" w:author="Roque Rodas" w:date="2014-09-24T10:27:00Z">
            <w:rPr>
              <w:sz w:val="22"/>
              <w:lang w:val="es-ES"/>
            </w:rPr>
          </w:rPrChange>
        </w:rPr>
        <w:t>proyecto</w:t>
      </w:r>
      <w:r w:rsidRPr="005D268E">
        <w:rPr>
          <w:rFonts w:eastAsia="Arial Unicode MS"/>
          <w:bCs/>
          <w:noProof w:val="0"/>
          <w:sz w:val="22"/>
          <w:szCs w:val="22"/>
          <w:lang w:val="es-ES"/>
          <w:rPrChange w:id="23" w:author="Roque Rodas" w:date="2014-09-24T10:27:00Z">
            <w:rPr>
              <w:sz w:val="22"/>
              <w:lang w:val="es-ES"/>
            </w:rPr>
          </w:rPrChange>
        </w:rPr>
        <w:t xml:space="preserve"> intervie</w:t>
      </w:r>
      <w:r w:rsidR="005402F6" w:rsidRPr="005D268E">
        <w:rPr>
          <w:rFonts w:eastAsia="Arial Unicode MS"/>
          <w:bCs/>
          <w:noProof w:val="0"/>
          <w:sz w:val="22"/>
          <w:szCs w:val="22"/>
          <w:lang w:val="es-ES"/>
          <w:rPrChange w:id="24" w:author="Roque Rodas" w:date="2014-09-24T10:27:00Z">
            <w:rPr>
              <w:sz w:val="22"/>
              <w:lang w:val="es-ES"/>
            </w:rPr>
          </w:rPrChange>
        </w:rPr>
        <w:t>ne</w:t>
      </w:r>
      <w:r w:rsidRPr="005D268E">
        <w:rPr>
          <w:rFonts w:eastAsia="Arial Unicode MS"/>
          <w:bCs/>
          <w:noProof w:val="0"/>
          <w:sz w:val="22"/>
          <w:szCs w:val="22"/>
          <w:lang w:val="es-ES"/>
          <w:rPrChange w:id="25" w:author="Roque Rodas" w:date="2014-09-24T10:27:00Z">
            <w:rPr>
              <w:sz w:val="22"/>
              <w:lang w:val="es-ES"/>
            </w:rPr>
          </w:rPrChange>
        </w:rPr>
        <w:t xml:space="preserve"> </w:t>
      </w:r>
      <w:r w:rsidR="005402F6" w:rsidRPr="005D268E">
        <w:rPr>
          <w:rFonts w:eastAsia="Arial Unicode MS"/>
          <w:bCs/>
          <w:noProof w:val="0"/>
          <w:sz w:val="22"/>
          <w:szCs w:val="22"/>
          <w:lang w:val="es-ES"/>
          <w:rPrChange w:id="26" w:author="Roque Rodas" w:date="2014-09-24T10:27:00Z">
            <w:rPr>
              <w:sz w:val="22"/>
              <w:lang w:val="es-ES"/>
            </w:rPr>
          </w:rPrChange>
        </w:rPr>
        <w:t>el MTI como entidad responsable</w:t>
      </w:r>
      <w:r w:rsidRPr="005D268E">
        <w:rPr>
          <w:rFonts w:eastAsia="Arial Unicode MS"/>
          <w:bCs/>
          <w:noProof w:val="0"/>
          <w:sz w:val="22"/>
          <w:szCs w:val="22"/>
          <w:lang w:val="es-ES"/>
          <w:rPrChange w:id="27" w:author="Roque Rodas" w:date="2014-09-24T10:27:00Z">
            <w:rPr>
              <w:sz w:val="22"/>
              <w:lang w:val="es-ES"/>
            </w:rPr>
          </w:rPrChange>
        </w:rPr>
        <w:t xml:space="preserve"> de la coordinación y ejecución de las obras, </w:t>
      </w:r>
      <w:r w:rsidR="00E2262B" w:rsidRPr="005D268E">
        <w:rPr>
          <w:rFonts w:eastAsia="Arial Unicode MS"/>
          <w:bCs/>
          <w:noProof w:val="0"/>
          <w:sz w:val="22"/>
          <w:szCs w:val="22"/>
          <w:lang w:val="es-ES"/>
          <w:rPrChange w:id="28" w:author="Roque Rodas" w:date="2014-09-24T10:27:00Z">
            <w:rPr>
              <w:sz w:val="22"/>
              <w:lang w:val="es-ES"/>
            </w:rPr>
          </w:rPrChange>
        </w:rPr>
        <w:t xml:space="preserve">y </w:t>
      </w:r>
      <w:r w:rsidRPr="005D268E">
        <w:rPr>
          <w:rFonts w:eastAsia="Arial Unicode MS"/>
          <w:bCs/>
          <w:noProof w:val="0"/>
          <w:sz w:val="22"/>
          <w:szCs w:val="22"/>
          <w:lang w:val="es-ES"/>
          <w:rPrChange w:id="29" w:author="Roque Rodas" w:date="2014-09-24T10:27:00Z">
            <w:rPr>
              <w:sz w:val="22"/>
              <w:lang w:val="es-ES"/>
            </w:rPr>
          </w:rPrChange>
        </w:rPr>
        <w:t>los especialistas del BID tanto de la Sede como de la Oficina de País. Se p</w:t>
      </w:r>
      <w:r w:rsidR="0080021E" w:rsidRPr="005D268E">
        <w:rPr>
          <w:rFonts w:eastAsia="Arial Unicode MS"/>
          <w:bCs/>
          <w:noProof w:val="0"/>
          <w:sz w:val="22"/>
          <w:szCs w:val="22"/>
          <w:lang w:val="es-ES"/>
          <w:rPrChange w:id="30" w:author="Roque Rodas" w:date="2014-09-24T10:27:00Z">
            <w:rPr>
              <w:sz w:val="22"/>
              <w:lang w:val="es-ES"/>
            </w:rPr>
          </w:rPrChange>
        </w:rPr>
        <w:t xml:space="preserve">revé </w:t>
      </w:r>
      <w:r w:rsidRPr="005D268E">
        <w:rPr>
          <w:rFonts w:eastAsia="Arial Unicode MS"/>
          <w:bCs/>
          <w:noProof w:val="0"/>
          <w:sz w:val="22"/>
          <w:szCs w:val="22"/>
          <w:lang w:val="es-ES"/>
          <w:rPrChange w:id="31" w:author="Roque Rodas" w:date="2014-09-24T10:27:00Z">
            <w:rPr>
              <w:sz w:val="22"/>
              <w:lang w:val="es-ES"/>
            </w:rPr>
          </w:rPrChange>
        </w:rPr>
        <w:t xml:space="preserve">contratar el apoyo técnico de especialistas externos, entre otros, en </w:t>
      </w:r>
      <w:r w:rsidR="0080021E" w:rsidRPr="005D268E">
        <w:rPr>
          <w:rFonts w:eastAsia="Arial Unicode MS"/>
          <w:bCs/>
          <w:noProof w:val="0"/>
          <w:sz w:val="22"/>
          <w:szCs w:val="22"/>
          <w:lang w:val="es-ES"/>
          <w:rPrChange w:id="32" w:author="Roque Rodas" w:date="2014-09-24T10:27:00Z">
            <w:rPr>
              <w:sz w:val="22"/>
              <w:lang w:val="es-ES"/>
            </w:rPr>
          </w:rPrChange>
        </w:rPr>
        <w:t xml:space="preserve">diseños de </w:t>
      </w:r>
      <w:r w:rsidR="005402F6" w:rsidRPr="005D268E">
        <w:rPr>
          <w:rFonts w:eastAsia="Arial Unicode MS"/>
          <w:bCs/>
          <w:noProof w:val="0"/>
          <w:sz w:val="22"/>
          <w:szCs w:val="22"/>
          <w:lang w:val="es-ES"/>
          <w:rPrChange w:id="33" w:author="Roque Rodas" w:date="2014-09-24T10:27:00Z">
            <w:rPr>
              <w:sz w:val="22"/>
              <w:lang w:val="es-ES"/>
            </w:rPr>
          </w:rPrChange>
        </w:rPr>
        <w:t>obras viales, auditoría y asesoría técnica</w:t>
      </w:r>
      <w:r w:rsidR="0080021E" w:rsidRPr="005D268E">
        <w:rPr>
          <w:rFonts w:eastAsia="Arial Unicode MS"/>
          <w:bCs/>
          <w:noProof w:val="0"/>
          <w:sz w:val="22"/>
          <w:szCs w:val="22"/>
          <w:lang w:val="es-ES"/>
          <w:rPrChange w:id="34" w:author="Roque Rodas" w:date="2014-09-24T10:27:00Z">
            <w:rPr>
              <w:sz w:val="22"/>
              <w:lang w:val="es-ES"/>
            </w:rPr>
          </w:rPrChange>
        </w:rPr>
        <w:t xml:space="preserve">, </w:t>
      </w:r>
      <w:r w:rsidRPr="005D268E">
        <w:rPr>
          <w:rFonts w:eastAsia="Arial Unicode MS"/>
          <w:bCs/>
          <w:noProof w:val="0"/>
          <w:sz w:val="22"/>
          <w:szCs w:val="22"/>
          <w:lang w:val="es-ES"/>
          <w:rPrChange w:id="35" w:author="Roque Rodas" w:date="2014-09-24T10:27:00Z">
            <w:rPr>
              <w:sz w:val="22"/>
              <w:lang w:val="es-ES"/>
            </w:rPr>
          </w:rPrChange>
        </w:rPr>
        <w:t>gestión socio ambiental</w:t>
      </w:r>
      <w:r w:rsidR="0080021E" w:rsidRPr="005D268E">
        <w:rPr>
          <w:rFonts w:eastAsia="Arial Unicode MS"/>
          <w:bCs/>
          <w:noProof w:val="0"/>
          <w:sz w:val="22"/>
          <w:szCs w:val="22"/>
          <w:lang w:val="es-ES"/>
          <w:rPrChange w:id="36" w:author="Roque Rodas" w:date="2014-09-24T10:27:00Z">
            <w:rPr>
              <w:sz w:val="22"/>
              <w:lang w:val="es-ES"/>
            </w:rPr>
          </w:rPrChange>
        </w:rPr>
        <w:t xml:space="preserve"> y adquisiciones</w:t>
      </w:r>
      <w:r w:rsidR="00704F4E" w:rsidRPr="005D268E">
        <w:rPr>
          <w:rFonts w:eastAsia="Arial Unicode MS"/>
          <w:bCs/>
          <w:noProof w:val="0"/>
          <w:sz w:val="22"/>
          <w:szCs w:val="22"/>
          <w:lang w:val="es-ES"/>
          <w:rPrChange w:id="37" w:author="Roque Rodas" w:date="2014-09-24T10:27:00Z">
            <w:rPr>
              <w:sz w:val="22"/>
              <w:lang w:val="es-ES"/>
            </w:rPr>
          </w:rPrChange>
        </w:rPr>
        <w:t>.</w:t>
      </w:r>
    </w:p>
    <w:p w:rsidR="000A06A8" w:rsidRPr="005D268E" w:rsidRDefault="000A06A8">
      <w:pPr>
        <w:pStyle w:val="AutoNumpara"/>
        <w:numPr>
          <w:ilvl w:val="0"/>
          <w:numId w:val="0"/>
        </w:numPr>
        <w:rPr>
          <w:rFonts w:eastAsia="Arial Unicode MS"/>
          <w:bCs/>
          <w:sz w:val="22"/>
          <w:lang w:val="es-ES"/>
          <w:rPrChange w:id="38" w:author="Roque Rodas" w:date="2014-09-24T10:28:00Z">
            <w:rPr>
              <w:sz w:val="22"/>
              <w:lang w:val="es-ES"/>
            </w:rPr>
          </w:rPrChange>
        </w:rPr>
        <w:pPrChange w:id="39" w:author="Roque Rodas" w:date="2014-09-24T10:28:00Z">
          <w:pPr>
            <w:pStyle w:val="Paragraph"/>
            <w:numPr>
              <w:ilvl w:val="1"/>
            </w:numPr>
            <w:tabs>
              <w:tab w:val="clear" w:pos="720"/>
              <w:tab w:val="num" w:pos="709"/>
              <w:tab w:val="num" w:pos="2147"/>
            </w:tabs>
            <w:ind w:left="0" w:firstLine="0"/>
          </w:pPr>
        </w:pPrChange>
      </w:pPr>
      <w:r w:rsidRPr="005D268E">
        <w:rPr>
          <w:rFonts w:eastAsia="Arial Unicode MS"/>
          <w:bCs/>
          <w:noProof w:val="0"/>
          <w:sz w:val="22"/>
          <w:szCs w:val="22"/>
          <w:lang w:val="es-ES"/>
          <w:rPrChange w:id="40" w:author="Roque Rodas" w:date="2014-09-24T10:28:00Z">
            <w:rPr>
              <w:sz w:val="22"/>
              <w:lang w:val="es-ES"/>
            </w:rPr>
          </w:rPrChange>
        </w:rPr>
        <w:t>Para la elaboración de este plan de monito</w:t>
      </w:r>
      <w:r w:rsidR="00676637" w:rsidRPr="005D268E">
        <w:rPr>
          <w:rFonts w:eastAsia="Arial Unicode MS"/>
          <w:bCs/>
          <w:noProof w:val="0"/>
          <w:sz w:val="22"/>
          <w:szCs w:val="22"/>
          <w:lang w:val="es-ES"/>
          <w:rPrChange w:id="41" w:author="Roque Rodas" w:date="2014-09-24T10:28:00Z">
            <w:rPr>
              <w:sz w:val="22"/>
              <w:lang w:val="es-ES"/>
            </w:rPr>
          </w:rPrChange>
        </w:rPr>
        <w:t>reo y evaluación, el Equipo de p</w:t>
      </w:r>
      <w:r w:rsidRPr="005D268E">
        <w:rPr>
          <w:rFonts w:eastAsia="Arial Unicode MS"/>
          <w:bCs/>
          <w:noProof w:val="0"/>
          <w:sz w:val="22"/>
          <w:szCs w:val="22"/>
          <w:lang w:val="es-ES"/>
          <w:rPrChange w:id="42" w:author="Roque Rodas" w:date="2014-09-24T10:28:00Z">
            <w:rPr>
              <w:sz w:val="22"/>
              <w:lang w:val="es-ES"/>
            </w:rPr>
          </w:rPrChange>
        </w:rPr>
        <w:t>royecto contó con la colaboración de</w:t>
      </w:r>
      <w:r w:rsidR="003A4B8D" w:rsidRPr="005D268E">
        <w:rPr>
          <w:rFonts w:eastAsia="Arial Unicode MS"/>
          <w:bCs/>
          <w:noProof w:val="0"/>
          <w:sz w:val="22"/>
          <w:szCs w:val="22"/>
          <w:lang w:val="es-ES"/>
          <w:rPrChange w:id="43" w:author="Roque Rodas" w:date="2014-09-24T10:28:00Z">
            <w:rPr>
              <w:sz w:val="22"/>
              <w:lang w:val="es-ES"/>
            </w:rPr>
          </w:rPrChange>
        </w:rPr>
        <w:t xml:space="preserve">l Equipo de Contraparte del </w:t>
      </w:r>
      <w:r w:rsidR="00E2262B" w:rsidRPr="005D268E">
        <w:rPr>
          <w:rFonts w:eastAsia="Arial Unicode MS"/>
          <w:bCs/>
          <w:noProof w:val="0"/>
          <w:sz w:val="22"/>
          <w:szCs w:val="22"/>
          <w:lang w:val="es-ES"/>
          <w:rPrChange w:id="44" w:author="Roque Rodas" w:date="2014-09-24T10:28:00Z">
            <w:rPr>
              <w:sz w:val="22"/>
              <w:lang w:val="es-ES"/>
            </w:rPr>
          </w:rPrChange>
        </w:rPr>
        <w:t>MTI</w:t>
      </w:r>
      <w:r w:rsidR="003A4B8D" w:rsidRPr="005D268E">
        <w:rPr>
          <w:rFonts w:eastAsia="Arial Unicode MS"/>
          <w:bCs/>
          <w:noProof w:val="0"/>
          <w:sz w:val="22"/>
          <w:szCs w:val="22"/>
          <w:lang w:val="es-ES"/>
          <w:rPrChange w:id="45" w:author="Roque Rodas" w:date="2014-09-24T10:28:00Z">
            <w:rPr>
              <w:sz w:val="22"/>
              <w:lang w:val="es-ES"/>
            </w:rPr>
          </w:rPrChange>
        </w:rPr>
        <w:t>.</w:t>
      </w:r>
      <w:r w:rsidRPr="005D268E">
        <w:rPr>
          <w:rFonts w:eastAsia="Arial Unicode MS"/>
          <w:bCs/>
          <w:noProof w:val="0"/>
          <w:sz w:val="22"/>
          <w:szCs w:val="22"/>
          <w:lang w:val="es-ES"/>
          <w:rPrChange w:id="46" w:author="Roque Rodas" w:date="2014-09-24T10:28:00Z">
            <w:rPr>
              <w:sz w:val="22"/>
              <w:lang w:val="es-ES"/>
            </w:rPr>
          </w:rPrChange>
        </w:rPr>
        <w:t xml:space="preserve"> </w:t>
      </w:r>
    </w:p>
    <w:p w:rsidR="008651BD" w:rsidRPr="007953C1" w:rsidRDefault="008651BD" w:rsidP="00C31381">
      <w:pPr>
        <w:pStyle w:val="AutoNumpara"/>
        <w:numPr>
          <w:ilvl w:val="0"/>
          <w:numId w:val="0"/>
        </w:numPr>
        <w:rPr>
          <w:noProof w:val="0"/>
          <w:color w:val="000000"/>
          <w:sz w:val="22"/>
          <w:szCs w:val="22"/>
          <w:lang w:val="es-ES"/>
        </w:rPr>
      </w:pPr>
    </w:p>
    <w:p w:rsidR="00FB5CBD" w:rsidRPr="007953C1" w:rsidRDefault="00FB5CBD" w:rsidP="00AE0727">
      <w:pPr>
        <w:pStyle w:val="AutoNumpara"/>
        <w:numPr>
          <w:ilvl w:val="1"/>
          <w:numId w:val="12"/>
        </w:numPr>
        <w:tabs>
          <w:tab w:val="clear" w:pos="720"/>
          <w:tab w:val="num" w:pos="180"/>
        </w:tabs>
        <w:ind w:left="180" w:hanging="180"/>
        <w:jc w:val="left"/>
        <w:rPr>
          <w:b/>
          <w:smallCaps/>
          <w:noProof w:val="0"/>
          <w:sz w:val="22"/>
          <w:szCs w:val="22"/>
          <w:lang w:val="es-ES"/>
        </w:rPr>
      </w:pPr>
      <w:r w:rsidRPr="007953C1">
        <w:rPr>
          <w:b/>
          <w:smallCaps/>
          <w:noProof w:val="0"/>
          <w:sz w:val="22"/>
          <w:szCs w:val="22"/>
          <w:lang w:val="es-ES"/>
        </w:rPr>
        <w:t>Monitoreo</w:t>
      </w:r>
    </w:p>
    <w:p w:rsidR="00FB5CBD" w:rsidRPr="007953C1" w:rsidRDefault="00FB5CBD" w:rsidP="00AE0727">
      <w:pPr>
        <w:pStyle w:val="Heading4"/>
        <w:numPr>
          <w:ilvl w:val="1"/>
          <w:numId w:val="17"/>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 xml:space="preserve">Indicadores </w:t>
      </w:r>
    </w:p>
    <w:p w:rsidR="00FB5CBD" w:rsidRPr="00676637" w:rsidRDefault="00FB5CBD" w:rsidP="00AD0198">
      <w:pPr>
        <w:jc w:val="both"/>
        <w:rPr>
          <w:color w:val="000000"/>
          <w:sz w:val="22"/>
          <w:lang w:val="es-ES"/>
        </w:rPr>
      </w:pPr>
      <w:r w:rsidRPr="00676637">
        <w:rPr>
          <w:sz w:val="22"/>
          <w:lang w:val="es-ES"/>
        </w:rPr>
        <w:t xml:space="preserve">A continuación se presentan los indicadores definidos para el monitoreo del avance en la implementación de los principales productos </w:t>
      </w:r>
      <w:r w:rsidR="00C30D6F" w:rsidRPr="00676637">
        <w:rPr>
          <w:sz w:val="22"/>
          <w:lang w:val="es-ES"/>
        </w:rPr>
        <w:t xml:space="preserve">del Proyecto Conectividad Vial de la Costa Atlántica </w:t>
      </w:r>
      <w:r w:rsidRPr="00676637">
        <w:rPr>
          <w:rFonts w:eastAsia="Arial Unicode MS"/>
          <w:bCs/>
          <w:sz w:val="22"/>
          <w:lang w:val="es-ES"/>
        </w:rPr>
        <w:t>(NI-L10</w:t>
      </w:r>
      <w:r w:rsidR="00C30D6F" w:rsidRPr="00676637">
        <w:rPr>
          <w:rFonts w:eastAsia="Arial Unicode MS"/>
          <w:bCs/>
          <w:sz w:val="22"/>
          <w:lang w:val="es-ES"/>
        </w:rPr>
        <w:t>87</w:t>
      </w:r>
      <w:r w:rsidRPr="00676637">
        <w:rPr>
          <w:rFonts w:eastAsia="Arial Unicode MS"/>
          <w:bCs/>
          <w:sz w:val="22"/>
          <w:lang w:val="es-ES"/>
        </w:rPr>
        <w:t>)</w:t>
      </w:r>
      <w:r w:rsidRPr="00676637">
        <w:rPr>
          <w:sz w:val="22"/>
          <w:lang w:val="es-ES"/>
        </w:rPr>
        <w:t xml:space="preserve">. </w:t>
      </w:r>
    </w:p>
    <w:p w:rsidR="00FB5CBD" w:rsidRPr="007953C1" w:rsidRDefault="001A56DB" w:rsidP="00FB5CBD">
      <w:pPr>
        <w:pStyle w:val="TableTitle"/>
        <w:rPr>
          <w:rFonts w:ascii="Times New Roman" w:eastAsia="Arial Unicode MS" w:hAnsi="Times New Roman"/>
          <w:bCs/>
        </w:rPr>
      </w:pPr>
      <w:r w:rsidRPr="007953C1">
        <w:rPr>
          <w:rFonts w:ascii="Times New Roman" w:eastAsia="Arial Unicode MS" w:hAnsi="Times New Roman"/>
          <w:bCs/>
        </w:rPr>
        <w:t>Cuadro 1</w:t>
      </w:r>
    </w:p>
    <w:p w:rsidR="00FB5CBD" w:rsidRPr="007953C1" w:rsidRDefault="00C30D6F" w:rsidP="00FB5CBD">
      <w:pPr>
        <w:pStyle w:val="TableTitle"/>
        <w:rPr>
          <w:rFonts w:ascii="Times New Roman" w:eastAsia="Arial Unicode MS" w:hAnsi="Times New Roman"/>
          <w:bCs/>
        </w:rPr>
      </w:pPr>
      <w:r w:rsidRPr="007953C1">
        <w:rPr>
          <w:rFonts w:ascii="Times New Roman" w:eastAsia="Arial Unicode MS" w:hAnsi="Times New Roman"/>
          <w:bCs/>
        </w:rPr>
        <w:t>Proyecto Conectividad Vial de la Costa Atlántica</w:t>
      </w:r>
    </w:p>
    <w:p w:rsidR="00FB5CBD" w:rsidRPr="007953C1" w:rsidRDefault="00FB5CBD" w:rsidP="00FB5CBD">
      <w:pPr>
        <w:pStyle w:val="TableTitle"/>
        <w:spacing w:before="0" w:after="120"/>
        <w:rPr>
          <w:rFonts w:ascii="Times New Roman" w:eastAsia="Arial Unicode MS" w:hAnsi="Times New Roman"/>
          <w:bCs/>
        </w:rPr>
      </w:pPr>
      <w:r w:rsidRPr="007953C1">
        <w:rPr>
          <w:rFonts w:ascii="Times New Roman" w:eastAsia="Arial Unicode MS" w:hAnsi="Times New Roman"/>
          <w:bCs/>
        </w:rPr>
        <w:t xml:space="preserve">Indicadores de Productos por Componente </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170"/>
        <w:gridCol w:w="2412"/>
      </w:tblGrid>
      <w:tr w:rsidR="00FB5CBD" w:rsidRPr="007953C1" w:rsidTr="00FB5CBD">
        <w:trPr>
          <w:tblHeader/>
          <w:jc w:val="center"/>
        </w:trPr>
        <w:tc>
          <w:tcPr>
            <w:tcW w:w="2413" w:type="dxa"/>
            <w:tcBorders>
              <w:bottom w:val="single" w:sz="4" w:space="0" w:color="auto"/>
            </w:tcBorders>
            <w:shd w:val="clear" w:color="auto" w:fill="244061"/>
            <w:vAlign w:val="center"/>
          </w:tcPr>
          <w:p w:rsidR="00FB5CBD" w:rsidRPr="007953C1" w:rsidRDefault="00FB5CBD" w:rsidP="00FB5CBD">
            <w:pPr>
              <w:jc w:val="center"/>
              <w:rPr>
                <w:b/>
                <w:sz w:val="16"/>
                <w:szCs w:val="16"/>
                <w:lang w:val="es-ES"/>
              </w:rPr>
            </w:pPr>
            <w:r w:rsidRPr="007953C1">
              <w:rPr>
                <w:b/>
                <w:sz w:val="16"/>
                <w:szCs w:val="16"/>
                <w:lang w:val="es-ES"/>
              </w:rPr>
              <w:t>Indicadores por Componente</w:t>
            </w:r>
          </w:p>
        </w:tc>
        <w:tc>
          <w:tcPr>
            <w:tcW w:w="2610" w:type="dxa"/>
            <w:tcBorders>
              <w:bottom w:val="single" w:sz="4" w:space="0" w:color="auto"/>
            </w:tcBorders>
            <w:shd w:val="clear" w:color="auto" w:fill="244061"/>
            <w:vAlign w:val="center"/>
          </w:tcPr>
          <w:p w:rsidR="00FB5CBD" w:rsidRPr="007953C1" w:rsidRDefault="00FB5CBD" w:rsidP="00FB5CBD">
            <w:pPr>
              <w:jc w:val="center"/>
              <w:rPr>
                <w:b/>
                <w:sz w:val="16"/>
                <w:szCs w:val="16"/>
                <w:lang w:val="es-ES"/>
              </w:rPr>
            </w:pPr>
            <w:r w:rsidRPr="007953C1">
              <w:rPr>
                <w:b/>
                <w:sz w:val="16"/>
                <w:szCs w:val="16"/>
                <w:lang w:val="es-ES"/>
              </w:rPr>
              <w:t>Definiciones</w:t>
            </w:r>
          </w:p>
        </w:tc>
        <w:tc>
          <w:tcPr>
            <w:tcW w:w="1170" w:type="dxa"/>
            <w:tcBorders>
              <w:bottom w:val="single" w:sz="4" w:space="0" w:color="auto"/>
            </w:tcBorders>
            <w:shd w:val="clear" w:color="auto" w:fill="244061"/>
            <w:vAlign w:val="center"/>
          </w:tcPr>
          <w:p w:rsidR="00FB5CBD" w:rsidRPr="007953C1" w:rsidRDefault="00FB5CBD" w:rsidP="00FB5CBD">
            <w:pPr>
              <w:jc w:val="center"/>
              <w:rPr>
                <w:b/>
                <w:sz w:val="16"/>
                <w:szCs w:val="16"/>
                <w:lang w:val="es-ES"/>
              </w:rPr>
            </w:pPr>
            <w:r w:rsidRPr="007953C1">
              <w:rPr>
                <w:b/>
                <w:sz w:val="16"/>
                <w:szCs w:val="16"/>
                <w:lang w:val="es-ES"/>
              </w:rPr>
              <w:t>Frecuencia de Medición</w:t>
            </w:r>
          </w:p>
        </w:tc>
        <w:tc>
          <w:tcPr>
            <w:tcW w:w="2412" w:type="dxa"/>
            <w:tcBorders>
              <w:bottom w:val="single" w:sz="4" w:space="0" w:color="auto"/>
            </w:tcBorders>
            <w:shd w:val="clear" w:color="auto" w:fill="244061"/>
            <w:vAlign w:val="center"/>
          </w:tcPr>
          <w:p w:rsidR="00FB5CBD" w:rsidRPr="007953C1" w:rsidRDefault="00FB5CBD" w:rsidP="00FB5CBD">
            <w:pPr>
              <w:jc w:val="center"/>
              <w:rPr>
                <w:b/>
                <w:sz w:val="16"/>
                <w:szCs w:val="16"/>
                <w:lang w:val="es-ES"/>
              </w:rPr>
            </w:pPr>
            <w:r w:rsidRPr="007953C1">
              <w:rPr>
                <w:b/>
                <w:sz w:val="16"/>
                <w:szCs w:val="16"/>
                <w:lang w:val="es-ES"/>
              </w:rPr>
              <w:t>Medios de Verificación</w:t>
            </w:r>
          </w:p>
        </w:tc>
      </w:tr>
      <w:tr w:rsidR="00FB5CBD" w:rsidRPr="007953C1" w:rsidTr="00FB5CBD">
        <w:trPr>
          <w:jc w:val="center"/>
        </w:trPr>
        <w:tc>
          <w:tcPr>
            <w:tcW w:w="8605" w:type="dxa"/>
            <w:gridSpan w:val="4"/>
            <w:shd w:val="clear" w:color="auto" w:fill="95B3D7"/>
            <w:vAlign w:val="center"/>
          </w:tcPr>
          <w:p w:rsidR="00FB5CBD" w:rsidRPr="007953C1" w:rsidRDefault="00FB5CBD" w:rsidP="00FB5CBD">
            <w:pPr>
              <w:rPr>
                <w:b/>
                <w:sz w:val="18"/>
                <w:lang w:val="es-ES"/>
              </w:rPr>
            </w:pPr>
            <w:r w:rsidRPr="007953C1">
              <w:rPr>
                <w:b/>
                <w:sz w:val="18"/>
                <w:lang w:val="es-ES"/>
              </w:rPr>
              <w:t xml:space="preserve">Componente 1: </w:t>
            </w:r>
            <w:r w:rsidR="00C30D6F" w:rsidRPr="007953C1">
              <w:rPr>
                <w:b/>
                <w:sz w:val="18"/>
                <w:lang w:val="es-ES"/>
              </w:rPr>
              <w:t xml:space="preserve">Mejoramiento  del tramo vial  Naciones Unidas-Km 46+100 Sector San Francisco  </w:t>
            </w:r>
          </w:p>
        </w:tc>
      </w:tr>
      <w:tr w:rsidR="00FB5CBD" w:rsidRPr="007953C1" w:rsidTr="00FB5CBD">
        <w:trPr>
          <w:trHeight w:val="1028"/>
          <w:jc w:val="center"/>
        </w:trPr>
        <w:tc>
          <w:tcPr>
            <w:tcW w:w="2413" w:type="dxa"/>
            <w:tcBorders>
              <w:bottom w:val="single" w:sz="4" w:space="0" w:color="auto"/>
            </w:tcBorders>
            <w:vAlign w:val="center"/>
          </w:tcPr>
          <w:p w:rsidR="00FB5CBD" w:rsidRPr="007953C1" w:rsidRDefault="00781733">
            <w:pPr>
              <w:rPr>
                <w:bCs/>
                <w:sz w:val="16"/>
                <w:lang w:val="es-ES"/>
              </w:rPr>
            </w:pPr>
            <w:r w:rsidRPr="007953C1">
              <w:rPr>
                <w:bCs/>
                <w:sz w:val="16"/>
                <w:lang w:val="es-ES"/>
              </w:rPr>
              <w:t>Km de carretera pavimentada.</w:t>
            </w:r>
          </w:p>
        </w:tc>
        <w:tc>
          <w:tcPr>
            <w:tcW w:w="2610" w:type="dxa"/>
            <w:tcBorders>
              <w:bottom w:val="single" w:sz="4" w:space="0" w:color="auto"/>
            </w:tcBorders>
            <w:vAlign w:val="center"/>
          </w:tcPr>
          <w:p w:rsidR="00FB5CBD" w:rsidRPr="007953C1" w:rsidRDefault="00FB5CBD" w:rsidP="00781733">
            <w:pPr>
              <w:rPr>
                <w:sz w:val="16"/>
                <w:szCs w:val="16"/>
                <w:lang w:val="es-ES"/>
              </w:rPr>
            </w:pPr>
            <w:r w:rsidRPr="007953C1">
              <w:rPr>
                <w:sz w:val="16"/>
                <w:szCs w:val="16"/>
                <w:lang w:val="es-ES"/>
              </w:rPr>
              <w:t xml:space="preserve"> km de vía </w:t>
            </w:r>
            <w:r w:rsidR="00781733" w:rsidRPr="007953C1">
              <w:rPr>
                <w:sz w:val="16"/>
                <w:szCs w:val="16"/>
                <w:lang w:val="es-ES"/>
              </w:rPr>
              <w:t>pavimentada</w:t>
            </w:r>
            <w:r w:rsidR="005E08C0" w:rsidRPr="007953C1">
              <w:rPr>
                <w:sz w:val="16"/>
                <w:szCs w:val="16"/>
                <w:lang w:val="es-ES"/>
              </w:rPr>
              <w:t xml:space="preserve"> con recursos de la operación</w:t>
            </w:r>
            <w:r w:rsidRPr="007953C1">
              <w:rPr>
                <w:sz w:val="16"/>
                <w:szCs w:val="16"/>
                <w:lang w:val="es-ES"/>
              </w:rPr>
              <w:t>.</w:t>
            </w:r>
          </w:p>
        </w:tc>
        <w:tc>
          <w:tcPr>
            <w:tcW w:w="1170" w:type="dxa"/>
            <w:tcBorders>
              <w:bottom w:val="single" w:sz="4" w:space="0" w:color="auto"/>
            </w:tcBorders>
            <w:vAlign w:val="center"/>
          </w:tcPr>
          <w:p w:rsidR="00FB5CBD" w:rsidRPr="007953C1" w:rsidRDefault="00FB5CBD" w:rsidP="00FB5CBD">
            <w:pPr>
              <w:jc w:val="center"/>
              <w:rPr>
                <w:sz w:val="16"/>
                <w:szCs w:val="16"/>
                <w:lang w:val="es-ES"/>
              </w:rPr>
            </w:pPr>
            <w:r w:rsidRPr="007953C1">
              <w:rPr>
                <w:sz w:val="16"/>
                <w:szCs w:val="16"/>
                <w:lang w:val="es-ES"/>
              </w:rPr>
              <w:t>Anual</w:t>
            </w:r>
            <w:r w:rsidR="001A56DB" w:rsidRPr="007953C1">
              <w:rPr>
                <w:sz w:val="16"/>
                <w:szCs w:val="16"/>
                <w:lang w:val="es-ES"/>
              </w:rPr>
              <w:t xml:space="preserve"> (en coincidencia con el Informe del II semestre)</w:t>
            </w:r>
          </w:p>
        </w:tc>
        <w:tc>
          <w:tcPr>
            <w:tcW w:w="2412" w:type="dxa"/>
            <w:tcBorders>
              <w:bottom w:val="single" w:sz="4" w:space="0" w:color="auto"/>
            </w:tcBorders>
            <w:shd w:val="clear" w:color="auto" w:fill="auto"/>
            <w:vAlign w:val="center"/>
          </w:tcPr>
          <w:p w:rsidR="00444AEE" w:rsidRPr="007953C1" w:rsidRDefault="00444AEE" w:rsidP="00FB5CBD">
            <w:pPr>
              <w:ind w:left="33"/>
              <w:rPr>
                <w:sz w:val="16"/>
                <w:lang w:val="es-ES"/>
              </w:rPr>
            </w:pPr>
            <w:r w:rsidRPr="007953C1">
              <w:rPr>
                <w:sz w:val="16"/>
                <w:lang w:val="es-ES"/>
              </w:rPr>
              <w:t>Informes de supervisión</w:t>
            </w:r>
          </w:p>
          <w:p w:rsidR="00FB5CBD" w:rsidRPr="007953C1" w:rsidRDefault="00FB5CBD" w:rsidP="00FB5CBD">
            <w:pPr>
              <w:ind w:left="33"/>
              <w:rPr>
                <w:sz w:val="16"/>
                <w:lang w:val="es-ES"/>
              </w:rPr>
            </w:pPr>
            <w:r w:rsidRPr="007953C1">
              <w:rPr>
                <w:sz w:val="16"/>
                <w:lang w:val="es-ES"/>
              </w:rPr>
              <w:t xml:space="preserve">Acta de recepción de las obras. </w:t>
            </w:r>
          </w:p>
          <w:p w:rsidR="00FB5CBD" w:rsidRPr="007953C1" w:rsidRDefault="00FB5CBD" w:rsidP="00FB5CBD">
            <w:pPr>
              <w:ind w:left="33"/>
              <w:rPr>
                <w:sz w:val="16"/>
                <w:szCs w:val="16"/>
                <w:lang w:val="es-ES"/>
              </w:rPr>
            </w:pPr>
            <w:r w:rsidRPr="007953C1">
              <w:rPr>
                <w:sz w:val="16"/>
                <w:lang w:val="es-ES"/>
              </w:rPr>
              <w:t>Responsable: MTI</w:t>
            </w:r>
          </w:p>
        </w:tc>
      </w:tr>
    </w:tbl>
    <w:p w:rsidR="00FB5CBD" w:rsidRPr="007953C1" w:rsidRDefault="00FB5CBD" w:rsidP="00FB5CBD">
      <w:pPr>
        <w:pStyle w:val="Listavistosa-nfasis11"/>
        <w:ind w:left="1080"/>
        <w:jc w:val="both"/>
        <w:rPr>
          <w:rFonts w:ascii="Times New Roman" w:hAnsi="Times New Roman"/>
          <w:b/>
          <w:sz w:val="18"/>
          <w:szCs w:val="18"/>
          <w:lang w:val="es-ES"/>
        </w:rPr>
      </w:pPr>
    </w:p>
    <w:p w:rsidR="00FB5CBD" w:rsidRPr="007953C1" w:rsidRDefault="00FB5CBD" w:rsidP="00FB5CBD">
      <w:pPr>
        <w:pStyle w:val="AutoNumpara"/>
        <w:numPr>
          <w:ilvl w:val="0"/>
          <w:numId w:val="0"/>
        </w:numPr>
        <w:rPr>
          <w:rFonts w:eastAsia="Arial Unicode MS"/>
          <w:bCs/>
          <w:noProof w:val="0"/>
          <w:sz w:val="22"/>
          <w:szCs w:val="22"/>
          <w:lang w:val="es-ES"/>
        </w:rPr>
      </w:pPr>
      <w:r w:rsidRPr="007953C1">
        <w:rPr>
          <w:rFonts w:eastAsia="Arial Unicode MS"/>
          <w:bCs/>
          <w:noProof w:val="0"/>
          <w:sz w:val="22"/>
          <w:szCs w:val="22"/>
          <w:lang w:val="es-ES"/>
        </w:rPr>
        <w:t>La UCP</w:t>
      </w:r>
      <w:r w:rsidRPr="007953C1">
        <w:rPr>
          <w:noProof w:val="0"/>
          <w:sz w:val="22"/>
          <w:szCs w:val="22"/>
          <w:lang w:val="es-ES"/>
        </w:rPr>
        <w:t xml:space="preserve"> será responsable por la consolidación de la línea de base y de los ajustes requeridos a las metas establecidas en la Matriz de Resultados del Programa.</w:t>
      </w:r>
    </w:p>
    <w:p w:rsidR="00FB5CBD" w:rsidRPr="007953C1" w:rsidRDefault="00FB5CBD" w:rsidP="00FB5CBD">
      <w:pPr>
        <w:pStyle w:val="Listavistosa-nfasis11"/>
        <w:ind w:left="1080"/>
        <w:jc w:val="both"/>
        <w:rPr>
          <w:rFonts w:ascii="Times New Roman" w:hAnsi="Times New Roman"/>
          <w:b/>
          <w:sz w:val="18"/>
          <w:szCs w:val="18"/>
          <w:lang w:val="es-ES"/>
        </w:rPr>
      </w:pPr>
    </w:p>
    <w:p w:rsidR="00FB5CBD" w:rsidRPr="007953C1" w:rsidRDefault="00FB5CBD" w:rsidP="00AE0727">
      <w:pPr>
        <w:pStyle w:val="Heading4"/>
        <w:numPr>
          <w:ilvl w:val="1"/>
          <w:numId w:val="17"/>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Instrumentos para el Monitoreo de los Indicadores y Recopilación de Datos</w:t>
      </w:r>
    </w:p>
    <w:p w:rsidR="00FB5CBD" w:rsidRPr="007953C1" w:rsidRDefault="00C30D6F" w:rsidP="00FB5CBD">
      <w:pPr>
        <w:pStyle w:val="AutoNumpara"/>
        <w:numPr>
          <w:ilvl w:val="0"/>
          <w:numId w:val="0"/>
        </w:numPr>
        <w:rPr>
          <w:noProof w:val="0"/>
          <w:sz w:val="22"/>
          <w:szCs w:val="22"/>
          <w:lang w:val="es-ES"/>
        </w:rPr>
      </w:pPr>
      <w:r w:rsidRPr="007953C1">
        <w:rPr>
          <w:noProof w:val="0"/>
          <w:sz w:val="22"/>
          <w:szCs w:val="22"/>
          <w:lang w:val="es-ES"/>
        </w:rPr>
        <w:t xml:space="preserve">El  Organismo Ejecutor del Proyecto </w:t>
      </w:r>
      <w:r w:rsidR="007953C1" w:rsidRPr="007953C1">
        <w:rPr>
          <w:noProof w:val="0"/>
          <w:sz w:val="22"/>
          <w:szCs w:val="22"/>
          <w:lang w:val="es-ES"/>
        </w:rPr>
        <w:t>será</w:t>
      </w:r>
      <w:r w:rsidR="00FB5CBD" w:rsidRPr="007953C1">
        <w:rPr>
          <w:noProof w:val="0"/>
          <w:sz w:val="22"/>
          <w:szCs w:val="22"/>
          <w:lang w:val="es-ES"/>
        </w:rPr>
        <w:t xml:space="preserve"> el Ministerio de Transporte e Infraestructura (MTI) a </w:t>
      </w:r>
      <w:r w:rsidR="007953C1" w:rsidRPr="007953C1">
        <w:rPr>
          <w:noProof w:val="0"/>
          <w:sz w:val="22"/>
          <w:szCs w:val="22"/>
          <w:lang w:val="es-ES"/>
        </w:rPr>
        <w:t>través</w:t>
      </w:r>
      <w:r w:rsidR="00FB5CBD" w:rsidRPr="007953C1">
        <w:rPr>
          <w:noProof w:val="0"/>
          <w:sz w:val="22"/>
          <w:szCs w:val="22"/>
          <w:lang w:val="es-ES"/>
        </w:rPr>
        <w:t xml:space="preserve"> de la Unidad Coordinadora de Proyectos UCP </w:t>
      </w:r>
      <w:r w:rsidR="00FF60CF" w:rsidRPr="007953C1">
        <w:rPr>
          <w:noProof w:val="0"/>
          <w:sz w:val="22"/>
          <w:szCs w:val="22"/>
          <w:lang w:val="es-ES"/>
        </w:rPr>
        <w:t>MTI-</w:t>
      </w:r>
      <w:r w:rsidR="00FB5CBD" w:rsidRPr="007953C1">
        <w:rPr>
          <w:noProof w:val="0"/>
          <w:sz w:val="22"/>
          <w:szCs w:val="22"/>
          <w:lang w:val="es-ES"/>
        </w:rPr>
        <w:t xml:space="preserve">BID. La UCP </w:t>
      </w:r>
      <w:r w:rsidRPr="007953C1">
        <w:rPr>
          <w:noProof w:val="0"/>
          <w:sz w:val="22"/>
          <w:szCs w:val="22"/>
          <w:lang w:val="es-ES"/>
        </w:rPr>
        <w:t>es la encargada</w:t>
      </w:r>
      <w:r w:rsidR="00FB5CBD" w:rsidRPr="007953C1">
        <w:rPr>
          <w:noProof w:val="0"/>
          <w:sz w:val="22"/>
          <w:szCs w:val="22"/>
          <w:lang w:val="es-ES"/>
        </w:rPr>
        <w:t xml:space="preserve"> de la planeación y monitoreo de</w:t>
      </w:r>
      <w:r w:rsidR="00C4565B">
        <w:rPr>
          <w:noProof w:val="0"/>
          <w:sz w:val="22"/>
          <w:szCs w:val="22"/>
          <w:lang w:val="es-ES"/>
        </w:rPr>
        <w:t>l</w:t>
      </w:r>
      <w:r w:rsidR="00FB5CBD" w:rsidRPr="007953C1">
        <w:rPr>
          <w:noProof w:val="0"/>
          <w:sz w:val="22"/>
          <w:szCs w:val="22"/>
          <w:lang w:val="es-ES"/>
        </w:rPr>
        <w:t xml:space="preserve"> </w:t>
      </w:r>
      <w:r w:rsidR="00C4565B">
        <w:rPr>
          <w:noProof w:val="0"/>
          <w:sz w:val="22"/>
          <w:szCs w:val="22"/>
          <w:lang w:val="es-ES"/>
        </w:rPr>
        <w:t>proyecto financiado</w:t>
      </w:r>
      <w:r w:rsidR="00FB5CBD" w:rsidRPr="007953C1">
        <w:rPr>
          <w:noProof w:val="0"/>
          <w:sz w:val="22"/>
          <w:szCs w:val="22"/>
          <w:lang w:val="es-ES"/>
        </w:rPr>
        <w:t xml:space="preserve"> a </w:t>
      </w:r>
      <w:r w:rsidR="007953C1" w:rsidRPr="007953C1">
        <w:rPr>
          <w:noProof w:val="0"/>
          <w:sz w:val="22"/>
          <w:szCs w:val="22"/>
          <w:lang w:val="es-ES"/>
        </w:rPr>
        <w:t>través</w:t>
      </w:r>
      <w:r w:rsidR="00FB5CBD" w:rsidRPr="007953C1">
        <w:rPr>
          <w:noProof w:val="0"/>
          <w:sz w:val="22"/>
          <w:szCs w:val="22"/>
          <w:lang w:val="es-ES"/>
        </w:rPr>
        <w:t xml:space="preserve"> del presente Convenio de </w:t>
      </w:r>
      <w:r w:rsidR="007953C1" w:rsidRPr="007953C1">
        <w:rPr>
          <w:noProof w:val="0"/>
          <w:sz w:val="22"/>
          <w:szCs w:val="22"/>
          <w:lang w:val="es-ES"/>
        </w:rPr>
        <w:t>Préstamo</w:t>
      </w:r>
      <w:r w:rsidR="00FB5CBD" w:rsidRPr="007953C1">
        <w:rPr>
          <w:noProof w:val="0"/>
          <w:sz w:val="22"/>
          <w:szCs w:val="22"/>
          <w:lang w:val="es-ES"/>
        </w:rPr>
        <w:t xml:space="preserve"> BID. </w:t>
      </w:r>
      <w:r w:rsidRPr="007953C1">
        <w:rPr>
          <w:noProof w:val="0"/>
          <w:sz w:val="22"/>
          <w:szCs w:val="22"/>
          <w:lang w:val="es-ES"/>
        </w:rPr>
        <w:t>La misma</w:t>
      </w:r>
      <w:r w:rsidR="00FB5CBD" w:rsidRPr="007953C1">
        <w:rPr>
          <w:noProof w:val="0"/>
          <w:sz w:val="22"/>
          <w:szCs w:val="22"/>
          <w:lang w:val="es-ES"/>
        </w:rPr>
        <w:t xml:space="preserve"> </w:t>
      </w:r>
      <w:r w:rsidRPr="007953C1">
        <w:rPr>
          <w:noProof w:val="0"/>
          <w:sz w:val="22"/>
          <w:szCs w:val="22"/>
          <w:lang w:val="es-ES"/>
        </w:rPr>
        <w:t>es responsable</w:t>
      </w:r>
      <w:r w:rsidR="00FB5CBD" w:rsidRPr="007953C1">
        <w:rPr>
          <w:noProof w:val="0"/>
          <w:sz w:val="22"/>
          <w:szCs w:val="22"/>
          <w:lang w:val="es-ES"/>
        </w:rPr>
        <w:t xml:space="preserve"> en la actualidad, de</w:t>
      </w:r>
      <w:r w:rsidR="00FB5CBD" w:rsidRPr="007953C1">
        <w:rPr>
          <w:rFonts w:eastAsia="Batang"/>
          <w:noProof w:val="0"/>
          <w:sz w:val="22"/>
          <w:szCs w:val="22"/>
          <w:lang w:val="es-ES"/>
        </w:rPr>
        <w:t xml:space="preserve"> la</w:t>
      </w:r>
      <w:r w:rsidR="00FB5CBD" w:rsidRPr="007953C1">
        <w:rPr>
          <w:noProof w:val="0"/>
          <w:sz w:val="22"/>
          <w:szCs w:val="22"/>
          <w:lang w:val="es-ES"/>
        </w:rPr>
        <w:t xml:space="preserve"> coordinación técnica, </w:t>
      </w:r>
      <w:r w:rsidR="007953C1" w:rsidRPr="007953C1">
        <w:rPr>
          <w:noProof w:val="0"/>
          <w:sz w:val="22"/>
          <w:szCs w:val="22"/>
          <w:lang w:val="es-ES"/>
        </w:rPr>
        <w:t>administrativa</w:t>
      </w:r>
      <w:r w:rsidR="00FB5CBD" w:rsidRPr="007953C1">
        <w:rPr>
          <w:noProof w:val="0"/>
          <w:sz w:val="22"/>
          <w:szCs w:val="22"/>
          <w:lang w:val="es-ES"/>
        </w:rPr>
        <w:t xml:space="preserve"> y financiera y de los aspectos </w:t>
      </w:r>
      <w:r w:rsidR="007953C1" w:rsidRPr="007953C1">
        <w:rPr>
          <w:noProof w:val="0"/>
          <w:sz w:val="22"/>
          <w:szCs w:val="22"/>
          <w:lang w:val="es-ES"/>
        </w:rPr>
        <w:t>técnicos</w:t>
      </w:r>
      <w:r w:rsidR="00FB5CBD" w:rsidRPr="007953C1">
        <w:rPr>
          <w:noProof w:val="0"/>
          <w:sz w:val="22"/>
          <w:szCs w:val="22"/>
          <w:lang w:val="es-ES"/>
        </w:rPr>
        <w:t xml:space="preserve"> de la ejecución del Programa de Apoyo al S</w:t>
      </w:r>
      <w:r w:rsidRPr="007953C1">
        <w:rPr>
          <w:noProof w:val="0"/>
          <w:sz w:val="22"/>
          <w:szCs w:val="22"/>
          <w:lang w:val="es-ES"/>
        </w:rPr>
        <w:t xml:space="preserve">ector Transporte I  (NI-L1049), </w:t>
      </w:r>
      <w:r w:rsidR="00FB5CBD" w:rsidRPr="007953C1">
        <w:rPr>
          <w:noProof w:val="0"/>
          <w:sz w:val="22"/>
          <w:szCs w:val="22"/>
          <w:lang w:val="es-ES"/>
        </w:rPr>
        <w:t xml:space="preserve"> Programa de Apoyo al Sector Transporte II (NI-L1052)</w:t>
      </w:r>
      <w:r w:rsidRPr="007953C1">
        <w:rPr>
          <w:noProof w:val="0"/>
          <w:sz w:val="22"/>
          <w:szCs w:val="22"/>
          <w:lang w:val="es-ES"/>
        </w:rPr>
        <w:t xml:space="preserve"> y Programa de Apoyo al Sector Transporte III (NI-L1071)</w:t>
      </w:r>
      <w:r w:rsidR="00FB5CBD" w:rsidRPr="007953C1">
        <w:rPr>
          <w:noProof w:val="0"/>
          <w:sz w:val="22"/>
          <w:szCs w:val="22"/>
          <w:lang w:val="es-ES"/>
        </w:rPr>
        <w:t xml:space="preserve">. Este mismo esquema será aplicado al </w:t>
      </w:r>
      <w:r w:rsidRPr="007953C1">
        <w:rPr>
          <w:noProof w:val="0"/>
          <w:sz w:val="22"/>
          <w:szCs w:val="22"/>
          <w:lang w:val="es-ES"/>
        </w:rPr>
        <w:t>Proyecto Conectividad de la Costa Atlántica</w:t>
      </w:r>
      <w:r w:rsidR="00FB5CBD" w:rsidRPr="007953C1">
        <w:rPr>
          <w:noProof w:val="0"/>
          <w:sz w:val="22"/>
          <w:szCs w:val="22"/>
          <w:lang w:val="es-ES"/>
        </w:rPr>
        <w:t xml:space="preserve"> (NI-L10</w:t>
      </w:r>
      <w:r w:rsidRPr="007953C1">
        <w:rPr>
          <w:noProof w:val="0"/>
          <w:sz w:val="22"/>
          <w:szCs w:val="22"/>
          <w:lang w:val="es-ES"/>
        </w:rPr>
        <w:t>87</w:t>
      </w:r>
      <w:r w:rsidR="00FB5CBD" w:rsidRPr="007953C1">
        <w:rPr>
          <w:noProof w:val="0"/>
          <w:sz w:val="22"/>
          <w:szCs w:val="22"/>
          <w:lang w:val="es-ES"/>
        </w:rPr>
        <w:t>).</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La UCP </w:t>
      </w:r>
      <w:r w:rsidR="007953C1" w:rsidRPr="007953C1">
        <w:rPr>
          <w:noProof w:val="0"/>
          <w:sz w:val="22"/>
          <w:szCs w:val="22"/>
          <w:lang w:val="es-ES"/>
        </w:rPr>
        <w:t>realizará</w:t>
      </w:r>
      <w:r w:rsidRPr="007953C1">
        <w:rPr>
          <w:noProof w:val="0"/>
          <w:sz w:val="22"/>
          <w:szCs w:val="22"/>
          <w:lang w:val="es-ES"/>
        </w:rPr>
        <w:t xml:space="preserve"> las siguientes actividades para la planificación y </w:t>
      </w:r>
      <w:r w:rsidR="007953C1" w:rsidRPr="007953C1">
        <w:rPr>
          <w:noProof w:val="0"/>
          <w:sz w:val="22"/>
          <w:szCs w:val="22"/>
          <w:lang w:val="es-ES"/>
        </w:rPr>
        <w:t>programación</w:t>
      </w:r>
      <w:r w:rsidRPr="007953C1">
        <w:rPr>
          <w:noProof w:val="0"/>
          <w:sz w:val="22"/>
          <w:szCs w:val="22"/>
          <w:lang w:val="es-ES"/>
        </w:rPr>
        <w:t xml:space="preserve"> de la </w:t>
      </w:r>
      <w:r w:rsidR="007953C1" w:rsidRPr="007953C1">
        <w:rPr>
          <w:noProof w:val="0"/>
          <w:sz w:val="22"/>
          <w:szCs w:val="22"/>
          <w:lang w:val="es-ES"/>
        </w:rPr>
        <w:t>ejecución</w:t>
      </w:r>
      <w:r w:rsidRPr="007953C1">
        <w:rPr>
          <w:noProof w:val="0"/>
          <w:sz w:val="22"/>
          <w:szCs w:val="22"/>
          <w:lang w:val="es-ES"/>
        </w:rPr>
        <w:t xml:space="preserve"> del Proyecto: </w:t>
      </w:r>
    </w:p>
    <w:p w:rsidR="00FB5CBD" w:rsidRPr="007953C1" w:rsidRDefault="00FB5CBD" w:rsidP="00AE0727">
      <w:pPr>
        <w:pStyle w:val="AutoNumpara"/>
        <w:numPr>
          <w:ilvl w:val="0"/>
          <w:numId w:val="20"/>
        </w:numPr>
        <w:ind w:left="360" w:hanging="218"/>
        <w:rPr>
          <w:noProof w:val="0"/>
          <w:sz w:val="22"/>
          <w:szCs w:val="22"/>
          <w:lang w:val="es-ES"/>
        </w:rPr>
      </w:pPr>
      <w:r w:rsidRPr="00C4565B">
        <w:rPr>
          <w:b/>
          <w:noProof w:val="0"/>
          <w:sz w:val="22"/>
          <w:szCs w:val="22"/>
          <w:lang w:val="es-ES"/>
        </w:rPr>
        <w:t xml:space="preserve">Plan de </w:t>
      </w:r>
      <w:r w:rsidR="007953C1" w:rsidRPr="00C4565B">
        <w:rPr>
          <w:b/>
          <w:noProof w:val="0"/>
          <w:sz w:val="22"/>
          <w:szCs w:val="22"/>
          <w:lang w:val="es-ES"/>
        </w:rPr>
        <w:t>Ejecución</w:t>
      </w:r>
      <w:r w:rsidRPr="00C4565B">
        <w:rPr>
          <w:b/>
          <w:noProof w:val="0"/>
          <w:sz w:val="22"/>
          <w:szCs w:val="22"/>
          <w:lang w:val="es-ES"/>
        </w:rPr>
        <w:t xml:space="preserve"> del Proyecto (PEP) y Plan Operativo Anual (POA).</w:t>
      </w:r>
      <w:r w:rsidRPr="007953C1">
        <w:rPr>
          <w:noProof w:val="0"/>
          <w:sz w:val="22"/>
          <w:szCs w:val="22"/>
          <w:lang w:val="es-ES"/>
        </w:rPr>
        <w:t xml:space="preserve"> El PEP y el POA consolidan todas las actividades que serán desarrolladas durante determinado período de ejecución, por producto y cuenta con un cronograma físico financiero. La UCP BID </w:t>
      </w:r>
      <w:r w:rsidR="00C30D6F" w:rsidRPr="007953C1">
        <w:rPr>
          <w:noProof w:val="0"/>
          <w:sz w:val="22"/>
          <w:szCs w:val="22"/>
          <w:lang w:val="es-ES"/>
        </w:rPr>
        <w:t>presentará</w:t>
      </w:r>
      <w:r w:rsidRPr="007953C1">
        <w:rPr>
          <w:noProof w:val="0"/>
          <w:sz w:val="22"/>
          <w:szCs w:val="22"/>
          <w:lang w:val="es-ES"/>
        </w:rPr>
        <w:t xml:space="preserve"> anualmente, el POA y el </w:t>
      </w:r>
      <w:r w:rsidR="00FF60CF" w:rsidRPr="007953C1">
        <w:rPr>
          <w:noProof w:val="0"/>
          <w:sz w:val="22"/>
          <w:szCs w:val="22"/>
          <w:lang w:val="es-ES"/>
        </w:rPr>
        <w:t>PEP</w:t>
      </w:r>
      <w:r w:rsidRPr="007953C1">
        <w:rPr>
          <w:noProof w:val="0"/>
          <w:sz w:val="22"/>
          <w:szCs w:val="22"/>
          <w:lang w:val="es-ES"/>
        </w:rPr>
        <w:t>, incluyendo las activida</w:t>
      </w:r>
      <w:r w:rsidR="00C30D6F" w:rsidRPr="007953C1">
        <w:rPr>
          <w:noProof w:val="0"/>
          <w:sz w:val="22"/>
          <w:szCs w:val="22"/>
          <w:lang w:val="es-ES"/>
        </w:rPr>
        <w:t>des, cronogramas y presupuesto estimado</w:t>
      </w:r>
      <w:r w:rsidRPr="007953C1">
        <w:rPr>
          <w:noProof w:val="0"/>
          <w:sz w:val="22"/>
          <w:szCs w:val="22"/>
          <w:lang w:val="es-ES"/>
        </w:rPr>
        <w:t xml:space="preserve"> para </w:t>
      </w:r>
      <w:r w:rsidR="00C30D6F" w:rsidRPr="007953C1">
        <w:rPr>
          <w:noProof w:val="0"/>
          <w:sz w:val="22"/>
          <w:szCs w:val="22"/>
          <w:lang w:val="es-ES"/>
        </w:rPr>
        <w:t>el proyecto propuesto</w:t>
      </w:r>
      <w:r w:rsidRPr="007953C1">
        <w:rPr>
          <w:noProof w:val="0"/>
          <w:sz w:val="22"/>
          <w:szCs w:val="22"/>
          <w:lang w:val="es-ES"/>
        </w:rPr>
        <w:t xml:space="preserve"> </w:t>
      </w:r>
      <w:r w:rsidR="00C30D6F" w:rsidRPr="007953C1">
        <w:rPr>
          <w:noProof w:val="0"/>
          <w:sz w:val="22"/>
          <w:szCs w:val="22"/>
          <w:lang w:val="es-ES"/>
        </w:rPr>
        <w:t xml:space="preserve">a </w:t>
      </w:r>
      <w:r w:rsidRPr="007953C1">
        <w:rPr>
          <w:noProof w:val="0"/>
          <w:sz w:val="22"/>
          <w:szCs w:val="22"/>
          <w:lang w:val="es-ES"/>
        </w:rPr>
        <w:t xml:space="preserve">financiar. El POA y PEP finales del primer año serán incluidos en el informe inicial de la operación. El POA y el PEP incluirán, como mínimo, la siguiente información: i) estado de ejecución del Proyecto, discriminado por componentes; ii) el plan de adquisiciones de obras, bienes y servicios, así como el plan de adquisiciones de servicios de consultoría incluyendo presupuesto y proyecciones de desembolsos; iii) avance en el cumplimiento de las metas y resultados del Proyecto; iv) avance en el cumplimiento de los indicadores de producto para cada componente del Proyecto, de acuerdo a la Matriz de Resultados del Proyecto y el cronograma de su implementación; v) problemas presentados; y vi) soluciones implementadas. </w:t>
      </w:r>
    </w:p>
    <w:p w:rsidR="00FB5CBD" w:rsidRPr="007953C1" w:rsidRDefault="00FB5CBD" w:rsidP="00FB5CBD">
      <w:pPr>
        <w:pStyle w:val="AutoNumpara"/>
        <w:numPr>
          <w:ilvl w:val="0"/>
          <w:numId w:val="0"/>
        </w:numPr>
        <w:ind w:left="540"/>
        <w:rPr>
          <w:noProof w:val="0"/>
          <w:sz w:val="22"/>
          <w:szCs w:val="22"/>
          <w:lang w:val="es-ES"/>
        </w:rPr>
      </w:pPr>
    </w:p>
    <w:p w:rsidR="00FB5CBD" w:rsidRPr="007953C1" w:rsidRDefault="00FB5CBD" w:rsidP="00AE0727">
      <w:pPr>
        <w:pStyle w:val="AutoNumpara"/>
        <w:numPr>
          <w:ilvl w:val="0"/>
          <w:numId w:val="19"/>
        </w:numPr>
        <w:ind w:left="540" w:hanging="540"/>
        <w:rPr>
          <w:noProof w:val="0"/>
          <w:sz w:val="22"/>
          <w:szCs w:val="22"/>
          <w:lang w:val="es-ES"/>
        </w:rPr>
      </w:pPr>
      <w:r w:rsidRPr="007953C1">
        <w:rPr>
          <w:b/>
          <w:noProof w:val="0"/>
          <w:sz w:val="22"/>
          <w:szCs w:val="22"/>
          <w:lang w:val="es-ES"/>
        </w:rPr>
        <w:t>Plan de Adquisiciones (PA).</w:t>
      </w:r>
      <w:r w:rsidRPr="007953C1">
        <w:rPr>
          <w:noProof w:val="0"/>
          <w:sz w:val="22"/>
          <w:szCs w:val="22"/>
          <w:lang w:val="es-ES"/>
        </w:rPr>
        <w:t xml:space="preserve"> Este instrumento tiene por finalidad presentar al Banco y hacer público el detalle de todas las adquisiciones y contrataciones que serán efectuadas en un determinado periodo de ejecución del Proyecto.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incluido en el </w:t>
      </w:r>
      <w:r w:rsidR="00FF60CF" w:rsidRPr="007953C1">
        <w:rPr>
          <w:noProof w:val="0"/>
          <w:sz w:val="22"/>
          <w:szCs w:val="22"/>
          <w:lang w:val="es-ES"/>
        </w:rPr>
        <w:t>S</w:t>
      </w:r>
      <w:r w:rsidRPr="007953C1">
        <w:rPr>
          <w:noProof w:val="0"/>
          <w:sz w:val="22"/>
          <w:szCs w:val="22"/>
          <w:lang w:val="es-ES"/>
        </w:rPr>
        <w:t xml:space="preserve">istema </w:t>
      </w:r>
      <w:r w:rsidR="00FF60CF" w:rsidRPr="007953C1">
        <w:rPr>
          <w:noProof w:val="0"/>
          <w:sz w:val="22"/>
          <w:szCs w:val="22"/>
          <w:lang w:val="es-ES"/>
        </w:rPr>
        <w:t>de Ejecución de Planes de Adquisiciones (</w:t>
      </w:r>
      <w:r w:rsidRPr="007953C1">
        <w:rPr>
          <w:noProof w:val="0"/>
          <w:sz w:val="22"/>
          <w:szCs w:val="22"/>
          <w:lang w:val="es-ES"/>
        </w:rPr>
        <w:t>SEPA</w:t>
      </w:r>
      <w:r w:rsidR="00FF60CF" w:rsidRPr="007953C1">
        <w:rPr>
          <w:noProof w:val="0"/>
          <w:sz w:val="22"/>
          <w:szCs w:val="22"/>
          <w:lang w:val="es-ES"/>
        </w:rPr>
        <w:t>)</w:t>
      </w:r>
      <w:r w:rsidRPr="007953C1">
        <w:rPr>
          <w:noProof w:val="0"/>
          <w:sz w:val="22"/>
          <w:szCs w:val="22"/>
          <w:lang w:val="es-ES"/>
        </w:rPr>
        <w:t>, para consideración del Banco, y debe ser actualizado anualmente o cuando sea necesario.</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En cuanto al monitoreo del Proyecto, los principales medios de verificación corresponden a </w:t>
      </w:r>
      <w:r w:rsidRPr="007953C1">
        <w:rPr>
          <w:b/>
          <w:noProof w:val="0"/>
          <w:sz w:val="22"/>
          <w:szCs w:val="22"/>
          <w:lang w:val="es-ES"/>
        </w:rPr>
        <w:t>documentos administrativos y contractuales,</w:t>
      </w:r>
      <w:r w:rsidRPr="007953C1">
        <w:rPr>
          <w:noProof w:val="0"/>
          <w:sz w:val="22"/>
          <w:szCs w:val="22"/>
          <w:lang w:val="es-ES"/>
        </w:rPr>
        <w:t xml:space="preserve"> siendo los siguientes: i) Actas de Recepción Provisorias de las Obras, ii) Actas de Recepción Finales, iii) Informes Finales de Servicios de Consultoría, iv) Contratos de Servicios de </w:t>
      </w:r>
      <w:r w:rsidR="007953C1" w:rsidRPr="007953C1">
        <w:rPr>
          <w:noProof w:val="0"/>
          <w:sz w:val="22"/>
          <w:szCs w:val="22"/>
          <w:lang w:val="es-ES"/>
        </w:rPr>
        <w:t>Consultoría</w:t>
      </w:r>
      <w:r w:rsidRPr="007953C1">
        <w:rPr>
          <w:noProof w:val="0"/>
          <w:sz w:val="22"/>
          <w:szCs w:val="22"/>
          <w:lang w:val="es-ES"/>
        </w:rPr>
        <w:t xml:space="preserve">; v) Contratos de Compras de Bienes, vi) Clausula contractuales; vii) Informes Finales de Auditoria y viii) Informes de Evaluación. </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Asimismo, el Banco, a través del Equipo de Proyecto, realizará </w:t>
      </w:r>
      <w:r w:rsidRPr="007953C1">
        <w:rPr>
          <w:b/>
          <w:noProof w:val="0"/>
          <w:sz w:val="22"/>
          <w:szCs w:val="22"/>
          <w:lang w:val="es-ES"/>
        </w:rPr>
        <w:t>Visitas de Inspección</w:t>
      </w:r>
      <w:r w:rsidRPr="007953C1">
        <w:rPr>
          <w:noProof w:val="0"/>
          <w:sz w:val="22"/>
          <w:szCs w:val="22"/>
          <w:lang w:val="es-ES"/>
        </w:rPr>
        <w:t xml:space="preserve"> anuales con la finalidad de monitorear las actividades del Proyecto. También se apoyará de Misiones de Administración anuales con el objetivo de analizar los avances del Proyecto y tratar temas específicos identificados. Finalmente, durante la ejecución del Proyecto la UCP </w:t>
      </w:r>
      <w:r w:rsidR="00AB4C17" w:rsidRPr="007953C1">
        <w:rPr>
          <w:noProof w:val="0"/>
          <w:sz w:val="22"/>
          <w:szCs w:val="22"/>
          <w:lang w:val="es-ES"/>
        </w:rPr>
        <w:t>presentará</w:t>
      </w:r>
      <w:r w:rsidRPr="007953C1">
        <w:rPr>
          <w:noProof w:val="0"/>
          <w:sz w:val="22"/>
          <w:szCs w:val="22"/>
          <w:lang w:val="es-ES"/>
        </w:rPr>
        <w:t xml:space="preserve"> anualmente al Banco, los estados financieros del Proyecto para la realización de la </w:t>
      </w:r>
      <w:r w:rsidRPr="007953C1">
        <w:rPr>
          <w:b/>
          <w:noProof w:val="0"/>
          <w:sz w:val="22"/>
          <w:szCs w:val="22"/>
          <w:lang w:val="es-ES"/>
        </w:rPr>
        <w:t>Auditoria Financiera</w:t>
      </w:r>
      <w:r w:rsidRPr="007953C1">
        <w:rPr>
          <w:noProof w:val="0"/>
          <w:sz w:val="22"/>
          <w:szCs w:val="22"/>
          <w:lang w:val="es-ES"/>
        </w:rPr>
        <w:t xml:space="preserve"> correspondiente, en los términos establecidos en las Condiciones Generales del Contrato de Préstamo.</w:t>
      </w:r>
    </w:p>
    <w:p w:rsidR="00FB5CBD" w:rsidRPr="007953C1" w:rsidRDefault="00FB5CBD" w:rsidP="00AE0727">
      <w:pPr>
        <w:pStyle w:val="Heading4"/>
        <w:numPr>
          <w:ilvl w:val="1"/>
          <w:numId w:val="17"/>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 xml:space="preserve">Presentación de Informes </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Durante la ejecución del proyecto se </w:t>
      </w:r>
      <w:r w:rsidR="007953C1" w:rsidRPr="007953C1">
        <w:rPr>
          <w:noProof w:val="0"/>
          <w:sz w:val="22"/>
          <w:szCs w:val="22"/>
          <w:lang w:val="es-ES"/>
        </w:rPr>
        <w:t>prevé</w:t>
      </w:r>
      <w:r w:rsidRPr="007953C1">
        <w:rPr>
          <w:noProof w:val="0"/>
          <w:sz w:val="22"/>
          <w:szCs w:val="22"/>
          <w:lang w:val="es-ES"/>
        </w:rPr>
        <w:t xml:space="preserve"> la entrega de </w:t>
      </w:r>
      <w:r w:rsidRPr="007953C1">
        <w:rPr>
          <w:b/>
          <w:noProof w:val="0"/>
          <w:sz w:val="22"/>
          <w:szCs w:val="22"/>
          <w:lang w:val="es-ES"/>
        </w:rPr>
        <w:t>Informes Semestrales</w:t>
      </w:r>
      <w:r w:rsidRPr="007953C1">
        <w:rPr>
          <w:noProof w:val="0"/>
          <w:sz w:val="22"/>
          <w:szCs w:val="22"/>
          <w:lang w:val="es-ES"/>
        </w:rPr>
        <w:t xml:space="preserve"> para conocer el avance de las obras y otros productos previstos. Dichos informes serán elaborados por la UCP, y entregados a la División de </w:t>
      </w:r>
      <w:r w:rsidR="007953C1" w:rsidRPr="007953C1">
        <w:rPr>
          <w:noProof w:val="0"/>
          <w:sz w:val="22"/>
          <w:szCs w:val="22"/>
          <w:lang w:val="es-ES"/>
        </w:rPr>
        <w:t>Transporte</w:t>
      </w:r>
      <w:r w:rsidRPr="007953C1">
        <w:rPr>
          <w:noProof w:val="0"/>
          <w:sz w:val="22"/>
          <w:szCs w:val="22"/>
          <w:lang w:val="es-ES"/>
        </w:rPr>
        <w:t xml:space="preserve"> del BID, a través del Jefe de Equipo BID, a más tardar 60 días posteriores al cierre del periodo. </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Este informe tiene por finalidad presentar al Banco los resultados alcanzados en la ejecución del POA, el PEP y el PA, así como informar sobre el estado de ejecución de los contratos y programa de inversiones del Proyecto. La UCP </w:t>
      </w:r>
      <w:r w:rsidR="00C679EA" w:rsidRPr="007953C1">
        <w:rPr>
          <w:noProof w:val="0"/>
          <w:sz w:val="22"/>
          <w:szCs w:val="22"/>
          <w:lang w:val="es-ES"/>
        </w:rPr>
        <w:t>deberá</w:t>
      </w:r>
      <w:r w:rsidRPr="007953C1">
        <w:rPr>
          <w:noProof w:val="0"/>
          <w:sz w:val="22"/>
          <w:szCs w:val="22"/>
          <w:lang w:val="es-ES"/>
        </w:rPr>
        <w:t xml:space="preserve"> presentar en forma conjunta al Banco informes de avance semestrales, indicando los avances logrados en cada uno de los componentes y en el desempeño global del Proyecto, en base a los indicadores acordados bajo la Matriz de Resultados. Estos informes serán presentados dentro de los 60 días de finalizado cada semestre. Los resultados se evaluarán mediante una serie de indicadores técnicos objetivos especificados en </w:t>
      </w:r>
      <w:r w:rsidR="00C4565B">
        <w:rPr>
          <w:noProof w:val="0"/>
          <w:sz w:val="22"/>
          <w:szCs w:val="22"/>
          <w:lang w:val="es-ES"/>
        </w:rPr>
        <w:t>la</w:t>
      </w:r>
      <w:r w:rsidRPr="007953C1">
        <w:rPr>
          <w:noProof w:val="0"/>
          <w:sz w:val="22"/>
          <w:szCs w:val="22"/>
          <w:lang w:val="es-ES"/>
        </w:rPr>
        <w:t xml:space="preserve"> </w:t>
      </w:r>
      <w:r w:rsidR="00C4565B" w:rsidRPr="007953C1">
        <w:rPr>
          <w:noProof w:val="0"/>
          <w:sz w:val="22"/>
          <w:szCs w:val="22"/>
          <w:lang w:val="es-ES"/>
        </w:rPr>
        <w:t xml:space="preserve">Matriz </w:t>
      </w:r>
      <w:r w:rsidRPr="007953C1">
        <w:rPr>
          <w:noProof w:val="0"/>
          <w:sz w:val="22"/>
          <w:szCs w:val="22"/>
          <w:lang w:val="es-ES"/>
        </w:rPr>
        <w:t>de Resultados.</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Proyecto, incluyendo el </w:t>
      </w:r>
      <w:proofErr w:type="spellStart"/>
      <w:r w:rsidRPr="007953C1">
        <w:rPr>
          <w:noProof w:val="0"/>
          <w:sz w:val="22"/>
          <w:szCs w:val="22"/>
          <w:lang w:val="es-ES"/>
        </w:rPr>
        <w:t>pari</w:t>
      </w:r>
      <w:proofErr w:type="spellEnd"/>
      <w:r w:rsidRPr="007953C1">
        <w:rPr>
          <w:noProof w:val="0"/>
          <w:sz w:val="22"/>
          <w:szCs w:val="22"/>
          <w:lang w:val="es-ES"/>
        </w:rPr>
        <w:t xml:space="preserve"> </w:t>
      </w:r>
      <w:proofErr w:type="spellStart"/>
      <w:r w:rsidRPr="007953C1">
        <w:rPr>
          <w:noProof w:val="0"/>
          <w:sz w:val="22"/>
          <w:szCs w:val="22"/>
          <w:lang w:val="es-ES"/>
        </w:rPr>
        <w:t>passu</w:t>
      </w:r>
      <w:proofErr w:type="spellEnd"/>
      <w:r w:rsidRPr="007953C1">
        <w:rPr>
          <w:noProof w:val="0"/>
          <w:sz w:val="22"/>
          <w:szCs w:val="22"/>
          <w:lang w:val="es-ES"/>
        </w:rPr>
        <w:t xml:space="preserve"> del mismo; vi) descripción de los procesos de licitación llevados a cabo; vii) evaluación de las firmas contratistas; viii) una sección sobre la gestión socio</w:t>
      </w:r>
      <w:r w:rsidR="007953C1">
        <w:rPr>
          <w:noProof w:val="0"/>
          <w:sz w:val="22"/>
          <w:szCs w:val="22"/>
          <w:lang w:val="es-ES"/>
        </w:rPr>
        <w:t xml:space="preserve"> </w:t>
      </w:r>
      <w:r w:rsidRPr="007953C1">
        <w:rPr>
          <w:noProof w:val="0"/>
          <w:sz w:val="22"/>
          <w:szCs w:val="22"/>
          <w:lang w:val="es-ES"/>
        </w:rPr>
        <w:t>ambiental del proyecto, incluyendo cronogramas, resultados y medidas implementadas para dar cumplimiento al IGAS; ix) un programa de actividades y plan de ejecución detallados para el siguiente semestre; x) flujo de fondos estimado para el siguiente semestre; xi) una sección identificando posibles desarrollos o eventos que pudieran poner en riesgo la ejecución del Proyecto; y de corresponder, xii) actualizaciones del POA, el PEP y el Plan de Adquisiciones.</w:t>
      </w:r>
    </w:p>
    <w:p w:rsidR="00FB5CBD" w:rsidRPr="007953C1" w:rsidRDefault="00FB5CBD" w:rsidP="00781733">
      <w:pPr>
        <w:pStyle w:val="AutoNumpara"/>
        <w:numPr>
          <w:ilvl w:val="0"/>
          <w:numId w:val="0"/>
        </w:numPr>
        <w:rPr>
          <w:noProof w:val="0"/>
          <w:lang w:val="es-ES"/>
        </w:rPr>
      </w:pPr>
      <w:r w:rsidRPr="007953C1">
        <w:rPr>
          <w:noProof w:val="0"/>
          <w:sz w:val="22"/>
          <w:szCs w:val="22"/>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Asimismo, la UCP </w:t>
      </w:r>
      <w:r w:rsidR="00C679EA" w:rsidRPr="007953C1">
        <w:rPr>
          <w:noProof w:val="0"/>
          <w:sz w:val="22"/>
          <w:szCs w:val="22"/>
          <w:lang w:val="es-ES"/>
        </w:rPr>
        <w:t>presentará</w:t>
      </w:r>
      <w:r w:rsidRPr="007953C1">
        <w:rPr>
          <w:noProof w:val="0"/>
          <w:sz w:val="22"/>
          <w:szCs w:val="22"/>
          <w:lang w:val="es-ES"/>
        </w:rPr>
        <w:t xml:space="preserve"> conjuntamente al BID un </w:t>
      </w:r>
      <w:r w:rsidRPr="007953C1">
        <w:rPr>
          <w:b/>
          <w:noProof w:val="0"/>
          <w:sz w:val="22"/>
          <w:szCs w:val="22"/>
          <w:lang w:val="es-ES"/>
        </w:rPr>
        <w:t>Informe Anual de Monitoreo de Progreso</w:t>
      </w:r>
      <w:r w:rsidRPr="007953C1">
        <w:rPr>
          <w:noProof w:val="0"/>
          <w:sz w:val="22"/>
          <w:szCs w:val="22"/>
          <w:lang w:val="es-ES"/>
        </w:rPr>
        <w:t xml:space="preserve"> al finalizar cada año calendario con la información del periodo transcurrido.  Finalmente, el Banco presentará el </w:t>
      </w:r>
      <w:r w:rsidRPr="007953C1">
        <w:rPr>
          <w:b/>
          <w:noProof w:val="0"/>
          <w:sz w:val="22"/>
          <w:szCs w:val="22"/>
          <w:lang w:val="es-ES"/>
        </w:rPr>
        <w:t>Informe de Revisión del Préstamo (LRR)</w:t>
      </w:r>
      <w:r w:rsidRPr="007953C1">
        <w:rPr>
          <w:noProof w:val="0"/>
          <w:sz w:val="22"/>
          <w:szCs w:val="22"/>
          <w:lang w:val="es-ES"/>
        </w:rPr>
        <w:t xml:space="preserve">, a los 18 meses después de iniciada la ejecución del Proyecto, y será elaborado en base a los informes semestrales de avance y </w:t>
      </w:r>
      <w:r w:rsidR="00C4565B">
        <w:rPr>
          <w:noProof w:val="0"/>
          <w:sz w:val="22"/>
          <w:szCs w:val="22"/>
          <w:lang w:val="es-ES"/>
        </w:rPr>
        <w:t>la Matriz</w:t>
      </w:r>
      <w:r w:rsidRPr="007953C1">
        <w:rPr>
          <w:noProof w:val="0"/>
          <w:sz w:val="22"/>
          <w:szCs w:val="22"/>
          <w:lang w:val="es-ES"/>
        </w:rPr>
        <w:t xml:space="preserve"> de Resultados.</w:t>
      </w:r>
      <w:r w:rsidRPr="007953C1">
        <w:rPr>
          <w:noProof w:val="0"/>
          <w:lang w:val="es-ES"/>
        </w:rPr>
        <w:t xml:space="preserve"> </w:t>
      </w:r>
    </w:p>
    <w:p w:rsidR="00FB5CBD" w:rsidRPr="007953C1" w:rsidRDefault="00FB5CBD" w:rsidP="00AE0727">
      <w:pPr>
        <w:pStyle w:val="Heading4"/>
        <w:numPr>
          <w:ilvl w:val="1"/>
          <w:numId w:val="17"/>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Coordinación, Plan de Trabajo y Presupuesto del Monitoreo</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La UCP </w:t>
      </w:r>
      <w:r w:rsidR="00C679EA" w:rsidRPr="007953C1">
        <w:rPr>
          <w:noProof w:val="0"/>
          <w:sz w:val="22"/>
          <w:szCs w:val="22"/>
          <w:lang w:val="es-ES"/>
        </w:rPr>
        <w:t>es responsable</w:t>
      </w:r>
      <w:r w:rsidRPr="007953C1">
        <w:rPr>
          <w:noProof w:val="0"/>
          <w:sz w:val="22"/>
          <w:szCs w:val="22"/>
          <w:lang w:val="es-ES"/>
        </w:rPr>
        <w:t xml:space="preserve">, entre otras, de las siguientes actividades, 1 </w:t>
      </w:r>
      <w:r w:rsidRPr="007953C1">
        <w:rPr>
          <w:rFonts w:eastAsia="Batang"/>
          <w:noProof w:val="0"/>
          <w:sz w:val="22"/>
          <w:szCs w:val="22"/>
          <w:lang w:val="es-ES"/>
        </w:rPr>
        <w:t>) la planificación de la ejecución del prést</w:t>
      </w:r>
      <w:r w:rsidR="00C679EA" w:rsidRPr="007953C1">
        <w:rPr>
          <w:rFonts w:eastAsia="Batang"/>
          <w:noProof w:val="0"/>
          <w:sz w:val="22"/>
          <w:szCs w:val="22"/>
          <w:lang w:val="es-ES"/>
        </w:rPr>
        <w:t xml:space="preserve">amo; 2) la preparación conjunta </w:t>
      </w:r>
      <w:r w:rsidRPr="007953C1">
        <w:rPr>
          <w:rFonts w:eastAsia="Batang"/>
          <w:noProof w:val="0"/>
          <w:sz w:val="22"/>
          <w:szCs w:val="22"/>
          <w:lang w:val="es-ES"/>
        </w:rPr>
        <w:t xml:space="preserve">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Pr="007953C1">
        <w:rPr>
          <w:noProof w:val="0"/>
          <w:sz w:val="22"/>
          <w:szCs w:val="22"/>
          <w:lang w:val="es-ES"/>
        </w:rPr>
        <w:t>apoyo en los procesos de contrataciones,</w:t>
      </w:r>
      <w:r w:rsidRPr="007953C1">
        <w:rPr>
          <w:rFonts w:eastAsia="Batang"/>
          <w:noProof w:val="0"/>
          <w:sz w:val="22"/>
          <w:szCs w:val="22"/>
          <w:lang w:val="es-ES"/>
        </w:rPr>
        <w:t xml:space="preserve"> la </w:t>
      </w:r>
      <w:r w:rsidRPr="007953C1">
        <w:rPr>
          <w:noProof w:val="0"/>
          <w:sz w:val="22"/>
          <w:szCs w:val="22"/>
          <w:lang w:val="es-ES"/>
        </w:rPr>
        <w:t>formulación de los informes de acompañamiento y análisis, y l</w:t>
      </w:r>
      <w:r w:rsidRPr="007953C1">
        <w:rPr>
          <w:rFonts w:eastAsia="Batang"/>
          <w:noProof w:val="0"/>
          <w:sz w:val="22"/>
          <w:szCs w:val="22"/>
          <w:lang w:val="es-ES"/>
        </w:rPr>
        <w:t xml:space="preserve">a preparación y tramitación de los pagos correspondientes; 4) la recolección de datos y el </w:t>
      </w:r>
      <w:r w:rsidRPr="007953C1">
        <w:rPr>
          <w:noProof w:val="0"/>
          <w:sz w:val="22"/>
          <w:szCs w:val="22"/>
          <w:lang w:val="es-ES"/>
        </w:rPr>
        <w:t>seguimiento de los indicadores de productos y resultados, su procesamiento y análisis , 5) el reporte de avances del Proyecto, 6) mantener de forma accesible y actualizada, la información relevante sobre la ejecución y el monitoreo de las actividades del proyecto y sus recursos, 7)</w:t>
      </w:r>
      <w:r w:rsidRPr="007953C1">
        <w:rPr>
          <w:rFonts w:eastAsia="Batang"/>
          <w:noProof w:val="0"/>
          <w:sz w:val="22"/>
          <w:szCs w:val="22"/>
          <w:lang w:val="es-ES"/>
        </w:rPr>
        <w:t xml:space="preserve"> la prestación de servicios técnicos especializados de ingeniería para verificación y asesoría para aprobación de los proyectos ejecutivos y términos de referencia; 8) la asesoría técnica especializada para seguimiento de la ejecución del proyecto, 9) </w:t>
      </w:r>
      <w:r w:rsidRPr="007953C1">
        <w:rPr>
          <w:noProof w:val="0"/>
          <w:sz w:val="22"/>
          <w:szCs w:val="22"/>
          <w:lang w:val="es-ES"/>
        </w:rPr>
        <w:t>la supervisión de obras, proyectos y otros servicios (visita a obras, orientación y revisión de los proyectos finales de ingeniería; control de calidad); y 10</w:t>
      </w:r>
      <w:r w:rsidRPr="007953C1">
        <w:rPr>
          <w:rFonts w:eastAsia="Batang"/>
          <w:noProof w:val="0"/>
          <w:sz w:val="22"/>
          <w:szCs w:val="22"/>
          <w:lang w:val="es-ES"/>
        </w:rPr>
        <w:t xml:space="preserve">) la </w:t>
      </w:r>
      <w:r w:rsidRPr="007953C1">
        <w:rPr>
          <w:noProof w:val="0"/>
          <w:sz w:val="22"/>
          <w:szCs w:val="22"/>
          <w:lang w:val="es-ES"/>
        </w:rPr>
        <w:t>supervisión socio</w:t>
      </w:r>
      <w:r w:rsidR="007953C1">
        <w:rPr>
          <w:noProof w:val="0"/>
          <w:sz w:val="22"/>
          <w:szCs w:val="22"/>
          <w:lang w:val="es-ES"/>
        </w:rPr>
        <w:t xml:space="preserve"> </w:t>
      </w:r>
      <w:r w:rsidRPr="007953C1">
        <w:rPr>
          <w:noProof w:val="0"/>
          <w:sz w:val="22"/>
          <w:szCs w:val="22"/>
          <w:lang w:val="es-ES"/>
        </w:rPr>
        <w:t>ambiental de la implementación del Proyecto.</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Por su parte el BID, a través del Jefe y Equipo de Proyecto es responsable de coordinar y asegurar que el plan de monitoreo se cumpla con la calidad técnica y el tiempo establecidos. Para ello, llevará a cabo reuniones periódicas con los responsables de la ejecución de este plan y de ser necesario solicitará informes o presentaciones de resultados extraordinarias. </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Los resultados de los indicadores al final de la ejecución de la operación </w:t>
      </w:r>
      <w:r w:rsidR="007953C1" w:rsidRPr="007953C1">
        <w:rPr>
          <w:noProof w:val="0"/>
          <w:sz w:val="22"/>
          <w:szCs w:val="22"/>
          <w:lang w:val="es-ES"/>
        </w:rPr>
        <w:t>deberán</w:t>
      </w:r>
      <w:r w:rsidRPr="007953C1">
        <w:rPr>
          <w:noProof w:val="0"/>
          <w:sz w:val="22"/>
          <w:szCs w:val="22"/>
          <w:lang w:val="es-ES"/>
        </w:rPr>
        <w:t xml:space="preserve"> ser incluidos en el Informe de Terminación de Proyecto (PCR, por sus siglas en Inglés) del cual la Oficina de País es responsable de su elaboración, con el apoyo de los especialistas de la Sede y de otros </w:t>
      </w:r>
      <w:r w:rsidR="00D02F83" w:rsidRPr="007953C1">
        <w:rPr>
          <w:noProof w:val="0"/>
          <w:sz w:val="22"/>
          <w:szCs w:val="22"/>
          <w:lang w:val="es-ES"/>
        </w:rPr>
        <w:t>especialistas</w:t>
      </w:r>
      <w:r w:rsidRPr="007953C1">
        <w:rPr>
          <w:noProof w:val="0"/>
          <w:sz w:val="22"/>
          <w:szCs w:val="22"/>
          <w:lang w:val="es-ES"/>
        </w:rPr>
        <w:t xml:space="preserve"> que hayan intervenido en el diseño, ejecución y eval</w:t>
      </w:r>
      <w:r w:rsidR="00B603F9" w:rsidRPr="007953C1">
        <w:rPr>
          <w:noProof w:val="0"/>
          <w:sz w:val="22"/>
          <w:szCs w:val="22"/>
          <w:lang w:val="es-ES"/>
        </w:rPr>
        <w:t>uación de las obras financiadas.</w:t>
      </w:r>
    </w:p>
    <w:p w:rsidR="003C35FA" w:rsidRDefault="00A6478E" w:rsidP="00FB5CBD">
      <w:pPr>
        <w:pStyle w:val="AutoNumpara"/>
        <w:numPr>
          <w:ilvl w:val="0"/>
          <w:numId w:val="0"/>
        </w:numPr>
        <w:rPr>
          <w:noProof w:val="0"/>
          <w:sz w:val="22"/>
          <w:szCs w:val="22"/>
          <w:lang w:val="es-ES"/>
        </w:rPr>
      </w:pPr>
      <w:r w:rsidRPr="007953C1">
        <w:rPr>
          <w:noProof w:val="0"/>
          <w:sz w:val="22"/>
          <w:szCs w:val="22"/>
          <w:lang w:val="es-ES"/>
        </w:rPr>
        <w:t>El MTI</w:t>
      </w:r>
      <w:r w:rsidR="006E1C83" w:rsidRPr="007953C1">
        <w:rPr>
          <w:noProof w:val="0"/>
          <w:sz w:val="22"/>
          <w:szCs w:val="22"/>
          <w:lang w:val="es-ES"/>
        </w:rPr>
        <w:t>, a través de la Dirección General de Planificación</w:t>
      </w:r>
      <w:r w:rsidR="004B1CF5" w:rsidRPr="007953C1">
        <w:rPr>
          <w:noProof w:val="0"/>
          <w:sz w:val="22"/>
          <w:szCs w:val="22"/>
          <w:lang w:val="es-ES"/>
        </w:rPr>
        <w:t>,</w:t>
      </w:r>
      <w:r w:rsidR="006E1C83" w:rsidRPr="007953C1">
        <w:rPr>
          <w:noProof w:val="0"/>
          <w:sz w:val="22"/>
          <w:szCs w:val="22"/>
          <w:lang w:val="es-ES"/>
        </w:rPr>
        <w:t xml:space="preserve"> ha desarrollado capacidades en</w:t>
      </w:r>
      <w:r w:rsidRPr="007953C1">
        <w:rPr>
          <w:noProof w:val="0"/>
          <w:sz w:val="22"/>
          <w:szCs w:val="22"/>
          <w:lang w:val="es-ES"/>
        </w:rPr>
        <w:t xml:space="preserve"> </w:t>
      </w:r>
      <w:r w:rsidR="006E1C83" w:rsidRPr="007953C1">
        <w:rPr>
          <w:noProof w:val="0"/>
          <w:sz w:val="22"/>
          <w:szCs w:val="22"/>
          <w:lang w:val="es-ES"/>
        </w:rPr>
        <w:t>el monitoreo</w:t>
      </w:r>
      <w:r w:rsidR="00B219F2" w:rsidRPr="007953C1">
        <w:rPr>
          <w:noProof w:val="0"/>
          <w:sz w:val="22"/>
          <w:szCs w:val="22"/>
          <w:lang w:val="es-ES"/>
        </w:rPr>
        <w:t xml:space="preserve"> y segu</w:t>
      </w:r>
      <w:r w:rsidR="006E1C83" w:rsidRPr="007953C1">
        <w:rPr>
          <w:noProof w:val="0"/>
          <w:sz w:val="22"/>
          <w:szCs w:val="22"/>
          <w:lang w:val="es-ES"/>
        </w:rPr>
        <w:t xml:space="preserve">imiento de los indicadores de los programas y/o proyectos con </w:t>
      </w:r>
      <w:r w:rsidR="007953C1" w:rsidRPr="007953C1">
        <w:rPr>
          <w:noProof w:val="0"/>
          <w:sz w:val="22"/>
          <w:szCs w:val="22"/>
          <w:lang w:val="es-ES"/>
        </w:rPr>
        <w:t>financiamiento</w:t>
      </w:r>
      <w:r w:rsidR="006E1C83" w:rsidRPr="007953C1">
        <w:rPr>
          <w:noProof w:val="0"/>
          <w:sz w:val="22"/>
          <w:szCs w:val="22"/>
          <w:lang w:val="es-ES"/>
        </w:rPr>
        <w:t xml:space="preserve"> </w:t>
      </w:r>
      <w:r w:rsidR="00B219F2" w:rsidRPr="007953C1">
        <w:rPr>
          <w:noProof w:val="0"/>
          <w:sz w:val="22"/>
          <w:szCs w:val="22"/>
          <w:lang w:val="es-ES"/>
        </w:rPr>
        <w:t>proveniente de los organismos bilaterales y multilaterales</w:t>
      </w:r>
      <w:r w:rsidR="006E1C83" w:rsidRPr="007953C1">
        <w:rPr>
          <w:noProof w:val="0"/>
          <w:sz w:val="22"/>
          <w:szCs w:val="22"/>
          <w:lang w:val="es-ES"/>
        </w:rPr>
        <w:t>, mediante personal calificado que lleva a cabo las actividades de recopilación</w:t>
      </w:r>
      <w:r w:rsidR="00B219F2" w:rsidRPr="007953C1">
        <w:rPr>
          <w:noProof w:val="0"/>
          <w:sz w:val="22"/>
          <w:szCs w:val="22"/>
          <w:lang w:val="es-ES"/>
        </w:rPr>
        <w:t xml:space="preserve"> y</w:t>
      </w:r>
      <w:r w:rsidR="006E1C83" w:rsidRPr="007953C1">
        <w:rPr>
          <w:noProof w:val="0"/>
          <w:sz w:val="22"/>
          <w:szCs w:val="22"/>
          <w:lang w:val="es-ES"/>
        </w:rPr>
        <w:t xml:space="preserve"> procesamiento</w:t>
      </w:r>
      <w:r w:rsidR="00B219F2" w:rsidRPr="007953C1">
        <w:rPr>
          <w:noProof w:val="0"/>
          <w:sz w:val="22"/>
          <w:szCs w:val="22"/>
          <w:lang w:val="es-ES"/>
        </w:rPr>
        <w:t xml:space="preserve"> de datos, así como</w:t>
      </w:r>
      <w:r w:rsidR="006E1C83" w:rsidRPr="007953C1">
        <w:rPr>
          <w:noProof w:val="0"/>
          <w:sz w:val="22"/>
          <w:szCs w:val="22"/>
          <w:lang w:val="es-ES"/>
        </w:rPr>
        <w:t xml:space="preserve"> </w:t>
      </w:r>
      <w:r w:rsidR="00B219F2" w:rsidRPr="007953C1">
        <w:rPr>
          <w:noProof w:val="0"/>
          <w:sz w:val="22"/>
          <w:szCs w:val="22"/>
          <w:lang w:val="es-ES"/>
        </w:rPr>
        <w:t>el</w:t>
      </w:r>
      <w:r w:rsidR="006E1C83" w:rsidRPr="007953C1">
        <w:rPr>
          <w:noProof w:val="0"/>
          <w:sz w:val="22"/>
          <w:szCs w:val="22"/>
          <w:lang w:val="es-ES"/>
        </w:rPr>
        <w:t xml:space="preserve"> </w:t>
      </w:r>
      <w:r w:rsidR="007953C1" w:rsidRPr="007953C1">
        <w:rPr>
          <w:noProof w:val="0"/>
          <w:sz w:val="22"/>
          <w:szCs w:val="22"/>
          <w:lang w:val="es-ES"/>
        </w:rPr>
        <w:t>análisis</w:t>
      </w:r>
      <w:r w:rsidR="00B219F2" w:rsidRPr="007953C1">
        <w:rPr>
          <w:noProof w:val="0"/>
          <w:sz w:val="22"/>
          <w:szCs w:val="22"/>
          <w:lang w:val="es-ES"/>
        </w:rPr>
        <w:t xml:space="preserve"> y evaluación de los resultados de impactos, potencializando las habilidades en la gestión y valuación de las intervenciones realizadas traducidos en beneficios sociales y económicos</w:t>
      </w:r>
      <w:r w:rsidR="006E1C83" w:rsidRPr="007953C1">
        <w:rPr>
          <w:noProof w:val="0"/>
          <w:sz w:val="22"/>
          <w:szCs w:val="22"/>
          <w:lang w:val="es-ES"/>
        </w:rPr>
        <w:t xml:space="preserve"> </w:t>
      </w:r>
      <w:r w:rsidR="00B219F2" w:rsidRPr="007953C1">
        <w:rPr>
          <w:noProof w:val="0"/>
          <w:sz w:val="22"/>
          <w:szCs w:val="22"/>
          <w:lang w:val="es-ES"/>
        </w:rPr>
        <w:t>vinculados con los objetivos de desarrollo previstos.</w:t>
      </w:r>
      <w:r w:rsidR="00B603F9" w:rsidRPr="007953C1">
        <w:rPr>
          <w:noProof w:val="0"/>
          <w:sz w:val="22"/>
          <w:szCs w:val="22"/>
          <w:lang w:val="es-ES"/>
        </w:rPr>
        <w:t xml:space="preserve"> </w:t>
      </w:r>
      <w:r w:rsidR="00C679EA" w:rsidRPr="005D238C">
        <w:rPr>
          <w:noProof w:val="0"/>
          <w:sz w:val="22"/>
          <w:szCs w:val="22"/>
          <w:lang w:val="es-ES"/>
        </w:rPr>
        <w:t>Se ha efectuado</w:t>
      </w:r>
      <w:r w:rsidR="00B603F9" w:rsidRPr="005D238C">
        <w:rPr>
          <w:noProof w:val="0"/>
          <w:sz w:val="22"/>
          <w:szCs w:val="22"/>
          <w:lang w:val="es-ES"/>
        </w:rPr>
        <w:t xml:space="preserve"> la valoración de los impactos y resultados propuestos y ejecutados de los programas 1530/SF-NI, 1599/SF-NI y 1796/SF-NI</w:t>
      </w:r>
      <w:r w:rsidR="00987865" w:rsidRPr="005D238C">
        <w:rPr>
          <w:noProof w:val="0"/>
          <w:sz w:val="22"/>
          <w:szCs w:val="22"/>
          <w:lang w:val="es-ES"/>
        </w:rPr>
        <w:t>, recientemente finalizados</w:t>
      </w:r>
      <w:r w:rsidR="00B603F9" w:rsidRPr="005D238C">
        <w:rPr>
          <w:noProof w:val="0"/>
          <w:sz w:val="22"/>
          <w:szCs w:val="22"/>
          <w:lang w:val="es-ES"/>
        </w:rPr>
        <w:t>.</w:t>
      </w:r>
    </w:p>
    <w:p w:rsidR="00A342AF" w:rsidRPr="007953C1" w:rsidRDefault="00A342AF" w:rsidP="00FB5CBD">
      <w:pPr>
        <w:pStyle w:val="AutoNumpara"/>
        <w:numPr>
          <w:ilvl w:val="0"/>
          <w:numId w:val="0"/>
        </w:numPr>
        <w:rPr>
          <w:noProof w:val="0"/>
          <w:sz w:val="22"/>
          <w:szCs w:val="22"/>
          <w:lang w:val="es-ES"/>
        </w:rPr>
      </w:pPr>
      <w:r>
        <w:rPr>
          <w:noProof w:val="0"/>
          <w:sz w:val="22"/>
          <w:szCs w:val="22"/>
          <w:lang w:val="es-ES"/>
        </w:rPr>
        <w:t>El plan de trabajo para el monitoreo del proyecto, detallado a nivel trimestral, se presenta en el Cuadro 2.</w:t>
      </w:r>
    </w:p>
    <w:p w:rsidR="00FB5CBD" w:rsidRPr="007953C1" w:rsidRDefault="00FB5CBD" w:rsidP="00FB5CBD">
      <w:pPr>
        <w:pStyle w:val="Listavistosa-nfasis11"/>
        <w:ind w:left="0"/>
        <w:rPr>
          <w:rFonts w:ascii="Times New Roman" w:eastAsia="Times New Roman" w:hAnsi="Times New Roman"/>
          <w:spacing w:val="-2"/>
          <w:lang w:val="es-ES"/>
        </w:rPr>
      </w:pPr>
    </w:p>
    <w:p w:rsidR="004B1CF5" w:rsidRPr="007953C1" w:rsidRDefault="004B1CF5" w:rsidP="00FB5CBD">
      <w:pPr>
        <w:pStyle w:val="Listavistosa-nfasis11"/>
        <w:ind w:left="0"/>
        <w:rPr>
          <w:rFonts w:ascii="Times New Roman" w:hAnsi="Times New Roman"/>
          <w:color w:val="000000"/>
          <w:lang w:val="es-ES"/>
        </w:rPr>
        <w:sectPr w:rsidR="004B1CF5" w:rsidRPr="007953C1" w:rsidSect="00534A98">
          <w:pgSz w:w="12240" w:h="15840"/>
          <w:pgMar w:top="1440" w:right="1800" w:bottom="1440" w:left="1800" w:header="720" w:footer="720" w:gutter="0"/>
          <w:cols w:space="720"/>
          <w:docGrid w:linePitch="360"/>
        </w:sectPr>
      </w:pPr>
    </w:p>
    <w:p w:rsidR="00FB5CBD" w:rsidRPr="007953C1" w:rsidRDefault="00037C87" w:rsidP="00FB5CBD">
      <w:pPr>
        <w:pStyle w:val="heading-b24"/>
        <w:spacing w:after="0"/>
        <w:rPr>
          <w:rFonts w:ascii="Times New Roman" w:eastAsia="Calibri" w:hAnsi="Times New Roman"/>
          <w:smallCaps w:val="0"/>
          <w:sz w:val="20"/>
          <w:lang w:val="es-ES"/>
        </w:rPr>
      </w:pPr>
      <w:r w:rsidRPr="007953C1">
        <w:rPr>
          <w:rFonts w:ascii="Times New Roman" w:hAnsi="Times New Roman"/>
          <w:smallCaps w:val="0"/>
          <w:sz w:val="20"/>
          <w:lang w:val="es-ES"/>
        </w:rPr>
        <w:t>Cuadro 2</w:t>
      </w:r>
      <w:r w:rsidR="00FB5CBD" w:rsidRPr="007953C1">
        <w:rPr>
          <w:rFonts w:ascii="Times New Roman" w:hAnsi="Times New Roman"/>
          <w:smallCaps w:val="0"/>
          <w:sz w:val="20"/>
          <w:lang w:val="es-ES"/>
        </w:rPr>
        <w:br/>
      </w:r>
      <w:r w:rsidR="00C679EA" w:rsidRPr="007953C1">
        <w:rPr>
          <w:rFonts w:ascii="Times New Roman" w:eastAsia="Calibri" w:hAnsi="Times New Roman"/>
          <w:smallCaps w:val="0"/>
          <w:sz w:val="20"/>
          <w:lang w:val="es-ES"/>
        </w:rPr>
        <w:t>Proyecto Conectividad de la Costa Atlántica</w:t>
      </w:r>
      <w:r w:rsidR="00FB5CBD" w:rsidRPr="007953C1">
        <w:rPr>
          <w:rFonts w:ascii="Times New Roman" w:eastAsia="Calibri" w:hAnsi="Times New Roman"/>
          <w:smallCaps w:val="0"/>
          <w:sz w:val="20"/>
          <w:lang w:val="es-ES"/>
        </w:rPr>
        <w:t xml:space="preserve"> (NI-L10</w:t>
      </w:r>
      <w:r w:rsidR="00C679EA" w:rsidRPr="007953C1">
        <w:rPr>
          <w:rFonts w:ascii="Times New Roman" w:eastAsia="Calibri" w:hAnsi="Times New Roman"/>
          <w:smallCaps w:val="0"/>
          <w:sz w:val="20"/>
          <w:lang w:val="es-ES"/>
        </w:rPr>
        <w:t>87</w:t>
      </w:r>
      <w:r w:rsidR="00FB5CBD" w:rsidRPr="007953C1">
        <w:rPr>
          <w:rFonts w:ascii="Times New Roman" w:eastAsia="Calibri" w:hAnsi="Times New Roman"/>
          <w:smallCaps w:val="0"/>
          <w:sz w:val="20"/>
          <w:lang w:val="es-ES"/>
        </w:rPr>
        <w:t xml:space="preserve">) </w:t>
      </w:r>
    </w:p>
    <w:p w:rsidR="00FB5CBD" w:rsidRPr="007953C1" w:rsidRDefault="00FB5CBD" w:rsidP="00FB5CBD">
      <w:pPr>
        <w:pStyle w:val="heading-b24"/>
        <w:spacing w:after="120"/>
        <w:rPr>
          <w:rFonts w:ascii="Times New Roman" w:eastAsia="Calibri" w:hAnsi="Times New Roman"/>
          <w:smallCaps w:val="0"/>
          <w:sz w:val="20"/>
          <w:lang w:val="es-ES"/>
        </w:rPr>
      </w:pPr>
      <w:r w:rsidRPr="007953C1">
        <w:rPr>
          <w:rFonts w:ascii="Times New Roman" w:eastAsia="Calibri" w:hAnsi="Times New Roman"/>
          <w:smallCaps w:val="0"/>
          <w:sz w:val="20"/>
          <w:lang w:val="es-ES"/>
        </w:rPr>
        <w:t>Monitoreo – Plan de Trabajo</w:t>
      </w:r>
    </w:p>
    <w:tbl>
      <w:tblPr>
        <w:tblW w:w="17532"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364"/>
        <w:gridCol w:w="365"/>
        <w:gridCol w:w="364"/>
        <w:gridCol w:w="364"/>
        <w:gridCol w:w="363"/>
        <w:gridCol w:w="364"/>
        <w:gridCol w:w="363"/>
        <w:gridCol w:w="364"/>
        <w:gridCol w:w="363"/>
        <w:gridCol w:w="364"/>
        <w:gridCol w:w="363"/>
        <w:gridCol w:w="364"/>
        <w:gridCol w:w="363"/>
        <w:gridCol w:w="364"/>
        <w:gridCol w:w="363"/>
        <w:gridCol w:w="449"/>
        <w:gridCol w:w="360"/>
        <w:gridCol w:w="359"/>
        <w:gridCol w:w="359"/>
        <w:gridCol w:w="364"/>
        <w:gridCol w:w="1880"/>
        <w:gridCol w:w="1361"/>
        <w:gridCol w:w="1683"/>
      </w:tblGrid>
      <w:tr w:rsidR="00C679EA" w:rsidRPr="007953C1" w:rsidTr="00C679EA">
        <w:trPr>
          <w:trHeight w:val="226"/>
          <w:tblHeader/>
        </w:trPr>
        <w:tc>
          <w:tcPr>
            <w:tcW w:w="5262" w:type="dxa"/>
            <w:vMerge w:val="restart"/>
            <w:vAlign w:val="center"/>
          </w:tcPr>
          <w:p w:rsidR="00C679EA" w:rsidRPr="007953C1" w:rsidRDefault="00C679EA" w:rsidP="00FB5CBD">
            <w:pPr>
              <w:jc w:val="center"/>
              <w:rPr>
                <w:b/>
                <w:sz w:val="16"/>
                <w:szCs w:val="16"/>
                <w:lang w:val="es-ES"/>
              </w:rPr>
            </w:pPr>
            <w:r w:rsidRPr="007953C1">
              <w:rPr>
                <w:b/>
                <w:sz w:val="16"/>
                <w:szCs w:val="16"/>
                <w:lang w:val="es-ES"/>
              </w:rPr>
              <w:t>Principales actividades de seguimiento/Productos por actividad</w:t>
            </w:r>
          </w:p>
        </w:tc>
        <w:tc>
          <w:tcPr>
            <w:tcW w:w="1457" w:type="dxa"/>
            <w:gridSpan w:val="4"/>
            <w:vAlign w:val="center"/>
          </w:tcPr>
          <w:p w:rsidR="00C679EA" w:rsidRPr="007953C1" w:rsidRDefault="00C679EA" w:rsidP="00FB5CBD">
            <w:pPr>
              <w:jc w:val="center"/>
              <w:rPr>
                <w:b/>
                <w:sz w:val="16"/>
                <w:szCs w:val="16"/>
                <w:lang w:val="es-ES"/>
              </w:rPr>
            </w:pPr>
            <w:r w:rsidRPr="007953C1">
              <w:rPr>
                <w:b/>
                <w:sz w:val="16"/>
                <w:szCs w:val="16"/>
                <w:lang w:val="es-ES"/>
              </w:rPr>
              <w:t>Año 2015</w:t>
            </w:r>
          </w:p>
        </w:tc>
        <w:tc>
          <w:tcPr>
            <w:tcW w:w="1454" w:type="dxa"/>
            <w:gridSpan w:val="4"/>
            <w:vAlign w:val="center"/>
          </w:tcPr>
          <w:p w:rsidR="00C679EA" w:rsidRPr="007953C1" w:rsidRDefault="00C679EA" w:rsidP="00B0356A">
            <w:pPr>
              <w:jc w:val="center"/>
              <w:rPr>
                <w:b/>
                <w:sz w:val="16"/>
                <w:szCs w:val="16"/>
                <w:lang w:val="es-ES"/>
              </w:rPr>
            </w:pPr>
            <w:r w:rsidRPr="007953C1">
              <w:rPr>
                <w:b/>
                <w:sz w:val="16"/>
                <w:szCs w:val="16"/>
                <w:lang w:val="es-ES"/>
              </w:rPr>
              <w:t>Año 2016</w:t>
            </w:r>
          </w:p>
        </w:tc>
        <w:tc>
          <w:tcPr>
            <w:tcW w:w="1454" w:type="dxa"/>
            <w:gridSpan w:val="4"/>
            <w:vAlign w:val="center"/>
          </w:tcPr>
          <w:p w:rsidR="00C679EA" w:rsidRPr="007953C1" w:rsidRDefault="00C679EA" w:rsidP="00B0356A">
            <w:pPr>
              <w:jc w:val="center"/>
              <w:rPr>
                <w:b/>
                <w:sz w:val="16"/>
                <w:szCs w:val="16"/>
                <w:lang w:val="es-ES"/>
              </w:rPr>
            </w:pPr>
            <w:r w:rsidRPr="007953C1">
              <w:rPr>
                <w:b/>
                <w:sz w:val="16"/>
                <w:szCs w:val="16"/>
                <w:lang w:val="es-ES"/>
              </w:rPr>
              <w:t>Año 2017</w:t>
            </w:r>
          </w:p>
        </w:tc>
        <w:tc>
          <w:tcPr>
            <w:tcW w:w="1539" w:type="dxa"/>
            <w:gridSpan w:val="4"/>
            <w:vAlign w:val="center"/>
          </w:tcPr>
          <w:p w:rsidR="00C679EA" w:rsidRPr="007953C1" w:rsidRDefault="00C679EA" w:rsidP="00B0356A">
            <w:pPr>
              <w:jc w:val="center"/>
              <w:rPr>
                <w:b/>
                <w:sz w:val="16"/>
                <w:szCs w:val="16"/>
                <w:lang w:val="es-ES"/>
              </w:rPr>
            </w:pPr>
            <w:r w:rsidRPr="007953C1">
              <w:rPr>
                <w:b/>
                <w:sz w:val="16"/>
                <w:szCs w:val="16"/>
                <w:lang w:val="es-ES"/>
              </w:rPr>
              <w:t>Año 2018</w:t>
            </w:r>
          </w:p>
        </w:tc>
        <w:tc>
          <w:tcPr>
            <w:tcW w:w="1442" w:type="dxa"/>
            <w:gridSpan w:val="4"/>
            <w:vAlign w:val="center"/>
          </w:tcPr>
          <w:p w:rsidR="00C679EA" w:rsidRPr="007953C1" w:rsidRDefault="00C679EA" w:rsidP="00FB5CBD">
            <w:pPr>
              <w:jc w:val="center"/>
              <w:rPr>
                <w:b/>
                <w:sz w:val="16"/>
                <w:szCs w:val="16"/>
                <w:lang w:val="es-ES"/>
              </w:rPr>
            </w:pPr>
            <w:r w:rsidRPr="007953C1">
              <w:rPr>
                <w:b/>
                <w:sz w:val="16"/>
                <w:szCs w:val="16"/>
                <w:lang w:val="es-ES"/>
              </w:rPr>
              <w:t>Año 2020</w:t>
            </w:r>
          </w:p>
        </w:tc>
        <w:tc>
          <w:tcPr>
            <w:tcW w:w="1880" w:type="dxa"/>
            <w:vMerge w:val="restart"/>
            <w:vAlign w:val="center"/>
          </w:tcPr>
          <w:p w:rsidR="00C679EA" w:rsidRPr="007953C1" w:rsidRDefault="00C679EA" w:rsidP="00FB5CBD">
            <w:pPr>
              <w:jc w:val="center"/>
              <w:rPr>
                <w:b/>
                <w:sz w:val="16"/>
                <w:szCs w:val="16"/>
                <w:lang w:val="es-ES"/>
              </w:rPr>
            </w:pPr>
            <w:r w:rsidRPr="007953C1">
              <w:rPr>
                <w:b/>
                <w:sz w:val="16"/>
                <w:szCs w:val="16"/>
                <w:lang w:val="es-ES"/>
              </w:rPr>
              <w:t>Responsable</w:t>
            </w:r>
          </w:p>
        </w:tc>
        <w:tc>
          <w:tcPr>
            <w:tcW w:w="1361" w:type="dxa"/>
            <w:vMerge w:val="restart"/>
            <w:vAlign w:val="center"/>
          </w:tcPr>
          <w:p w:rsidR="00C679EA" w:rsidRPr="00E64492" w:rsidRDefault="00C679EA" w:rsidP="00FB5CBD">
            <w:pPr>
              <w:jc w:val="center"/>
              <w:rPr>
                <w:b/>
                <w:sz w:val="16"/>
                <w:szCs w:val="16"/>
                <w:lang w:val="es-ES"/>
              </w:rPr>
            </w:pPr>
            <w:r w:rsidRPr="00E64492">
              <w:rPr>
                <w:b/>
                <w:sz w:val="16"/>
                <w:szCs w:val="16"/>
                <w:lang w:val="es-ES"/>
              </w:rPr>
              <w:t>Costo</w:t>
            </w:r>
          </w:p>
          <w:p w:rsidR="00C679EA" w:rsidRPr="007953C1" w:rsidRDefault="00C679EA" w:rsidP="00FB5CBD">
            <w:pPr>
              <w:jc w:val="center"/>
              <w:rPr>
                <w:b/>
                <w:sz w:val="16"/>
                <w:szCs w:val="16"/>
                <w:lang w:val="es-ES"/>
              </w:rPr>
            </w:pPr>
            <w:r w:rsidRPr="00E64492">
              <w:rPr>
                <w:b/>
                <w:sz w:val="16"/>
                <w:szCs w:val="16"/>
                <w:lang w:val="es-ES"/>
              </w:rPr>
              <w:t>(U$S)</w:t>
            </w:r>
          </w:p>
        </w:tc>
        <w:tc>
          <w:tcPr>
            <w:tcW w:w="1683" w:type="dxa"/>
            <w:vMerge w:val="restart"/>
            <w:vAlign w:val="center"/>
          </w:tcPr>
          <w:p w:rsidR="00C679EA" w:rsidRPr="007953C1" w:rsidRDefault="00C679EA" w:rsidP="00FB5CBD">
            <w:pPr>
              <w:jc w:val="center"/>
              <w:rPr>
                <w:b/>
                <w:sz w:val="16"/>
                <w:szCs w:val="16"/>
                <w:lang w:val="es-ES"/>
              </w:rPr>
            </w:pPr>
            <w:r w:rsidRPr="007953C1">
              <w:rPr>
                <w:b/>
                <w:sz w:val="16"/>
                <w:szCs w:val="16"/>
                <w:lang w:val="es-ES"/>
              </w:rPr>
              <w:t>Financiamiento</w:t>
            </w:r>
          </w:p>
        </w:tc>
      </w:tr>
      <w:tr w:rsidR="00710B1D" w:rsidRPr="007953C1" w:rsidTr="00C679EA">
        <w:trPr>
          <w:trHeight w:val="134"/>
          <w:tblHeader/>
        </w:trPr>
        <w:tc>
          <w:tcPr>
            <w:tcW w:w="5262" w:type="dxa"/>
            <w:vMerge/>
            <w:vAlign w:val="center"/>
          </w:tcPr>
          <w:p w:rsidR="00FB5CBD" w:rsidRPr="007953C1" w:rsidRDefault="00FB5CBD" w:rsidP="00FB5CBD">
            <w:pPr>
              <w:jc w:val="center"/>
              <w:rPr>
                <w:sz w:val="16"/>
                <w:szCs w:val="16"/>
                <w:lang w:val="es-ES"/>
              </w:rPr>
            </w:pP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w:t>
            </w:r>
          </w:p>
        </w:tc>
        <w:tc>
          <w:tcPr>
            <w:tcW w:w="365"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IV</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IV</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IV</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w:t>
            </w:r>
          </w:p>
        </w:tc>
        <w:tc>
          <w:tcPr>
            <w:tcW w:w="363"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III</w:t>
            </w:r>
          </w:p>
        </w:tc>
        <w:tc>
          <w:tcPr>
            <w:tcW w:w="449"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IV</w:t>
            </w:r>
          </w:p>
        </w:tc>
        <w:tc>
          <w:tcPr>
            <w:tcW w:w="360"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w:t>
            </w:r>
          </w:p>
        </w:tc>
        <w:tc>
          <w:tcPr>
            <w:tcW w:w="359"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w:t>
            </w:r>
          </w:p>
        </w:tc>
        <w:tc>
          <w:tcPr>
            <w:tcW w:w="359"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III</w:t>
            </w:r>
          </w:p>
        </w:tc>
        <w:tc>
          <w:tcPr>
            <w:tcW w:w="364" w:type="dxa"/>
            <w:vAlign w:val="center"/>
          </w:tcPr>
          <w:p w:rsidR="00FB5CBD" w:rsidRPr="007953C1" w:rsidRDefault="00FB5CBD" w:rsidP="00FB5CBD">
            <w:pPr>
              <w:tabs>
                <w:tab w:val="left" w:pos="255"/>
              </w:tabs>
              <w:jc w:val="center"/>
              <w:rPr>
                <w:b/>
                <w:sz w:val="14"/>
                <w:szCs w:val="14"/>
                <w:lang w:val="es-ES"/>
              </w:rPr>
            </w:pPr>
            <w:r w:rsidRPr="007953C1">
              <w:rPr>
                <w:b/>
                <w:sz w:val="14"/>
                <w:szCs w:val="14"/>
                <w:lang w:val="es-ES"/>
              </w:rPr>
              <w:t>IV</w:t>
            </w:r>
          </w:p>
        </w:tc>
        <w:tc>
          <w:tcPr>
            <w:tcW w:w="1880" w:type="dxa"/>
            <w:vMerge/>
            <w:vAlign w:val="center"/>
          </w:tcPr>
          <w:p w:rsidR="00FB5CBD" w:rsidRPr="007953C1" w:rsidRDefault="00FB5CBD" w:rsidP="00FB5CBD">
            <w:pPr>
              <w:jc w:val="center"/>
              <w:rPr>
                <w:sz w:val="16"/>
                <w:szCs w:val="16"/>
                <w:lang w:val="es-ES"/>
              </w:rPr>
            </w:pPr>
          </w:p>
        </w:tc>
        <w:tc>
          <w:tcPr>
            <w:tcW w:w="1361" w:type="dxa"/>
            <w:vMerge/>
            <w:vAlign w:val="center"/>
          </w:tcPr>
          <w:p w:rsidR="00FB5CBD" w:rsidRPr="007953C1" w:rsidRDefault="00FB5CBD" w:rsidP="00FB5CBD">
            <w:pPr>
              <w:jc w:val="center"/>
              <w:rPr>
                <w:sz w:val="16"/>
                <w:szCs w:val="16"/>
                <w:lang w:val="es-ES"/>
              </w:rPr>
            </w:pPr>
          </w:p>
        </w:tc>
        <w:tc>
          <w:tcPr>
            <w:tcW w:w="1683" w:type="dxa"/>
            <w:vMerge/>
            <w:vAlign w:val="center"/>
          </w:tcPr>
          <w:p w:rsidR="00FB5CBD" w:rsidRPr="007953C1" w:rsidRDefault="00FB5CBD" w:rsidP="00FB5CBD">
            <w:pPr>
              <w:jc w:val="center"/>
              <w:rPr>
                <w:sz w:val="16"/>
                <w:szCs w:val="16"/>
                <w:lang w:val="es-ES"/>
              </w:rPr>
            </w:pPr>
          </w:p>
        </w:tc>
      </w:tr>
      <w:tr w:rsidR="00FB5CBD" w:rsidRPr="007953C1" w:rsidTr="00C679EA">
        <w:trPr>
          <w:trHeight w:val="296"/>
        </w:trPr>
        <w:tc>
          <w:tcPr>
            <w:tcW w:w="5262" w:type="dxa"/>
            <w:vAlign w:val="center"/>
          </w:tcPr>
          <w:p w:rsidR="00FB5CBD" w:rsidRPr="007953C1" w:rsidRDefault="00C50BFE" w:rsidP="00AE0727">
            <w:pPr>
              <w:numPr>
                <w:ilvl w:val="0"/>
                <w:numId w:val="13"/>
              </w:numPr>
              <w:tabs>
                <w:tab w:val="left" w:pos="201"/>
                <w:tab w:val="left" w:pos="342"/>
              </w:tabs>
              <w:ind w:left="331" w:hanging="310"/>
              <w:rPr>
                <w:b/>
                <w:sz w:val="16"/>
                <w:szCs w:val="16"/>
                <w:lang w:val="es-ES"/>
              </w:rPr>
            </w:pPr>
            <w:r w:rsidRPr="007953C1">
              <w:rPr>
                <w:b/>
                <w:sz w:val="16"/>
                <w:szCs w:val="16"/>
                <w:lang w:val="es-ES"/>
              </w:rPr>
              <w:t xml:space="preserve">Mejoramiento  del tramo vial  Naciones Unidas-Km 46+100 Sector San Francisco  </w:t>
            </w:r>
          </w:p>
        </w:tc>
        <w:tc>
          <w:tcPr>
            <w:tcW w:w="7346" w:type="dxa"/>
            <w:gridSpan w:val="20"/>
            <w:vAlign w:val="center"/>
          </w:tcPr>
          <w:p w:rsidR="00FB5CBD" w:rsidRPr="007953C1" w:rsidRDefault="00FB5CBD" w:rsidP="00FB5CBD">
            <w:pPr>
              <w:rPr>
                <w:sz w:val="16"/>
                <w:szCs w:val="16"/>
                <w:lang w:val="es-ES"/>
              </w:rPr>
            </w:pPr>
          </w:p>
        </w:tc>
        <w:tc>
          <w:tcPr>
            <w:tcW w:w="1880" w:type="dxa"/>
            <w:vAlign w:val="center"/>
          </w:tcPr>
          <w:p w:rsidR="00FB5CBD" w:rsidRPr="007953C1" w:rsidRDefault="00FB5CBD" w:rsidP="00D355CC">
            <w:pPr>
              <w:jc w:val="center"/>
              <w:rPr>
                <w:sz w:val="16"/>
                <w:szCs w:val="16"/>
                <w:lang w:val="es-ES"/>
              </w:rPr>
            </w:pPr>
            <w:r w:rsidRPr="007953C1">
              <w:rPr>
                <w:sz w:val="16"/>
                <w:szCs w:val="16"/>
                <w:lang w:val="es-ES"/>
              </w:rPr>
              <w:t>UCP MTI-BID</w:t>
            </w:r>
          </w:p>
        </w:tc>
        <w:tc>
          <w:tcPr>
            <w:tcW w:w="1361" w:type="dxa"/>
            <w:vAlign w:val="center"/>
          </w:tcPr>
          <w:p w:rsidR="00FB5CBD" w:rsidRPr="007953C1" w:rsidRDefault="003E1DCD" w:rsidP="00FB5CBD">
            <w:pPr>
              <w:jc w:val="center"/>
              <w:rPr>
                <w:sz w:val="16"/>
                <w:szCs w:val="16"/>
                <w:lang w:val="es-ES"/>
              </w:rPr>
            </w:pPr>
            <w:r w:rsidRPr="007953C1">
              <w:rPr>
                <w:sz w:val="16"/>
                <w:szCs w:val="16"/>
                <w:lang w:val="es-ES"/>
              </w:rPr>
              <w:t>129.000</w:t>
            </w:r>
          </w:p>
        </w:tc>
        <w:tc>
          <w:tcPr>
            <w:tcW w:w="1683" w:type="dxa"/>
            <w:vAlign w:val="center"/>
          </w:tcPr>
          <w:p w:rsidR="00FB5CBD" w:rsidRPr="007953C1" w:rsidRDefault="00FB5CBD" w:rsidP="00837822">
            <w:pPr>
              <w:jc w:val="center"/>
              <w:rPr>
                <w:sz w:val="16"/>
                <w:szCs w:val="16"/>
                <w:lang w:val="es-ES"/>
              </w:rPr>
            </w:pPr>
            <w:r w:rsidRPr="007953C1">
              <w:rPr>
                <w:sz w:val="16"/>
                <w:szCs w:val="16"/>
                <w:lang w:val="es-ES"/>
              </w:rPr>
              <w:t xml:space="preserve">Recursos Propios MTI </w:t>
            </w:r>
          </w:p>
        </w:tc>
      </w:tr>
      <w:tr w:rsidR="00D355CC" w:rsidRPr="007953C1" w:rsidTr="00C679EA">
        <w:trPr>
          <w:trHeight w:val="756"/>
        </w:trPr>
        <w:tc>
          <w:tcPr>
            <w:tcW w:w="5262" w:type="dxa"/>
          </w:tcPr>
          <w:p w:rsidR="00D355CC" w:rsidRPr="007953C1" w:rsidRDefault="00D355CC" w:rsidP="00FB5CBD">
            <w:pPr>
              <w:rPr>
                <w:sz w:val="16"/>
                <w:szCs w:val="16"/>
                <w:lang w:val="es-ES"/>
              </w:rPr>
            </w:pPr>
            <w:r w:rsidRPr="007953C1">
              <w:rPr>
                <w:sz w:val="16"/>
                <w:szCs w:val="16"/>
                <w:lang w:val="es-ES"/>
              </w:rPr>
              <w:t>Recopilación de información</w:t>
            </w:r>
          </w:p>
          <w:p w:rsidR="00D355CC" w:rsidRPr="007953C1" w:rsidRDefault="00C50BFE" w:rsidP="00AE0727">
            <w:pPr>
              <w:pStyle w:val="ListParagraph"/>
              <w:numPr>
                <w:ilvl w:val="0"/>
                <w:numId w:val="11"/>
              </w:numPr>
              <w:rPr>
                <w:sz w:val="16"/>
                <w:szCs w:val="16"/>
                <w:lang w:val="es-ES"/>
              </w:rPr>
            </w:pPr>
            <w:r w:rsidRPr="007953C1">
              <w:rPr>
                <w:spacing w:val="-3"/>
                <w:sz w:val="16"/>
                <w:szCs w:val="16"/>
                <w:lang w:val="es-ES"/>
              </w:rPr>
              <w:t>Km de carretera pavimentada.</w:t>
            </w:r>
          </w:p>
        </w:tc>
        <w:tc>
          <w:tcPr>
            <w:tcW w:w="364" w:type="dxa"/>
          </w:tcPr>
          <w:p w:rsidR="00D355CC" w:rsidRPr="007953C1" w:rsidRDefault="00D355CC" w:rsidP="00B0356A">
            <w:pPr>
              <w:rPr>
                <w:sz w:val="16"/>
                <w:szCs w:val="16"/>
                <w:lang w:val="es-ES"/>
              </w:rPr>
            </w:pPr>
          </w:p>
        </w:tc>
        <w:tc>
          <w:tcPr>
            <w:tcW w:w="365" w:type="dxa"/>
          </w:tcPr>
          <w:p w:rsidR="00D355CC" w:rsidRPr="007953C1" w:rsidRDefault="00D355CC" w:rsidP="00B0356A">
            <w:pPr>
              <w:rPr>
                <w:sz w:val="16"/>
                <w:szCs w:val="16"/>
                <w:lang w:val="es-ES"/>
              </w:rPr>
            </w:pPr>
          </w:p>
          <w:p w:rsidR="00D355CC" w:rsidRPr="007953C1" w:rsidRDefault="00D355CC" w:rsidP="00B0356A">
            <w:pPr>
              <w:rPr>
                <w:sz w:val="16"/>
                <w:szCs w:val="16"/>
                <w:lang w:val="es-ES"/>
              </w:rPr>
            </w:pPr>
            <w:r w:rsidRPr="007953C1">
              <w:rPr>
                <w:sz w:val="16"/>
                <w:szCs w:val="16"/>
                <w:lang w:val="es-ES"/>
              </w:rPr>
              <w:t>X</w:t>
            </w:r>
          </w:p>
          <w:p w:rsidR="00D355CC" w:rsidRPr="007953C1" w:rsidRDefault="00D355CC" w:rsidP="00B0356A">
            <w:pPr>
              <w:rPr>
                <w:sz w:val="16"/>
                <w:szCs w:val="16"/>
                <w:lang w:val="es-ES"/>
              </w:rPr>
            </w:pPr>
          </w:p>
        </w:tc>
        <w:tc>
          <w:tcPr>
            <w:tcW w:w="364" w:type="dxa"/>
          </w:tcPr>
          <w:p w:rsidR="00D355CC" w:rsidRPr="007953C1" w:rsidRDefault="00D355CC" w:rsidP="00B0356A">
            <w:pPr>
              <w:rPr>
                <w:sz w:val="16"/>
                <w:szCs w:val="16"/>
                <w:lang w:val="es-ES"/>
              </w:rPr>
            </w:pPr>
          </w:p>
        </w:tc>
        <w:tc>
          <w:tcPr>
            <w:tcW w:w="364" w:type="dxa"/>
          </w:tcPr>
          <w:p w:rsidR="00D355CC" w:rsidRPr="007953C1" w:rsidRDefault="00D355CC" w:rsidP="00B0356A">
            <w:pPr>
              <w:rPr>
                <w:sz w:val="16"/>
                <w:szCs w:val="16"/>
                <w:lang w:val="es-ES"/>
              </w:rPr>
            </w:pPr>
          </w:p>
          <w:p w:rsidR="00D355CC" w:rsidRPr="007953C1" w:rsidRDefault="00D355CC" w:rsidP="00B0356A">
            <w:pPr>
              <w:rPr>
                <w:sz w:val="16"/>
                <w:szCs w:val="16"/>
                <w:lang w:val="es-ES"/>
              </w:rPr>
            </w:pPr>
            <w:r w:rsidRPr="007953C1">
              <w:rPr>
                <w:sz w:val="16"/>
                <w:szCs w:val="16"/>
                <w:lang w:val="es-ES"/>
              </w:rPr>
              <w:t>X</w:t>
            </w:r>
          </w:p>
          <w:p w:rsidR="00D355CC" w:rsidRPr="007953C1" w:rsidRDefault="00D355CC" w:rsidP="00B0356A">
            <w:pPr>
              <w:rPr>
                <w:sz w:val="16"/>
                <w:szCs w:val="16"/>
                <w:lang w:val="es-ES"/>
              </w:rPr>
            </w:pPr>
          </w:p>
        </w:tc>
        <w:tc>
          <w:tcPr>
            <w:tcW w:w="363"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63"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63"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63"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63"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63" w:type="dxa"/>
          </w:tcPr>
          <w:p w:rsidR="00D355CC" w:rsidRPr="007953C1" w:rsidRDefault="00D355CC" w:rsidP="00FB5CBD">
            <w:pPr>
              <w:rPr>
                <w:sz w:val="16"/>
                <w:szCs w:val="16"/>
                <w:lang w:val="es-ES"/>
              </w:rPr>
            </w:pPr>
          </w:p>
        </w:tc>
        <w:tc>
          <w:tcPr>
            <w:tcW w:w="449" w:type="dxa"/>
          </w:tcPr>
          <w:p w:rsidR="00D355CC" w:rsidRPr="007953C1" w:rsidRDefault="00D355CC" w:rsidP="00FB5CBD">
            <w:pPr>
              <w:rPr>
                <w:sz w:val="16"/>
                <w:szCs w:val="16"/>
                <w:lang w:val="es-ES"/>
              </w:rPr>
            </w:pPr>
          </w:p>
          <w:p w:rsidR="00837822" w:rsidRPr="007953C1" w:rsidRDefault="00D355CC" w:rsidP="00837822">
            <w:pPr>
              <w:rPr>
                <w:sz w:val="16"/>
                <w:szCs w:val="16"/>
                <w:lang w:val="es-ES"/>
              </w:rPr>
            </w:pPr>
            <w:r w:rsidRPr="007953C1">
              <w:rPr>
                <w:sz w:val="16"/>
                <w:szCs w:val="16"/>
                <w:lang w:val="es-ES"/>
              </w:rPr>
              <w:t>X</w:t>
            </w:r>
          </w:p>
        </w:tc>
        <w:tc>
          <w:tcPr>
            <w:tcW w:w="360" w:type="dxa"/>
          </w:tcPr>
          <w:p w:rsidR="00D355CC" w:rsidRPr="007953C1" w:rsidRDefault="00D355CC" w:rsidP="00FB5CBD">
            <w:pPr>
              <w:rPr>
                <w:sz w:val="16"/>
                <w:szCs w:val="16"/>
                <w:lang w:val="es-ES"/>
              </w:rPr>
            </w:pPr>
          </w:p>
        </w:tc>
        <w:tc>
          <w:tcPr>
            <w:tcW w:w="359"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359" w:type="dxa"/>
          </w:tcPr>
          <w:p w:rsidR="00D355CC" w:rsidRPr="007953C1" w:rsidRDefault="00D355CC" w:rsidP="00FB5CBD">
            <w:pPr>
              <w:rPr>
                <w:sz w:val="16"/>
                <w:szCs w:val="16"/>
                <w:lang w:val="es-ES"/>
              </w:rPr>
            </w:pPr>
          </w:p>
        </w:tc>
        <w:tc>
          <w:tcPr>
            <w:tcW w:w="364" w:type="dxa"/>
          </w:tcPr>
          <w:p w:rsidR="00D355CC" w:rsidRPr="007953C1" w:rsidRDefault="00D355CC" w:rsidP="00FB5CBD">
            <w:pPr>
              <w:rPr>
                <w:sz w:val="16"/>
                <w:szCs w:val="16"/>
                <w:lang w:val="es-ES"/>
              </w:rPr>
            </w:pPr>
          </w:p>
          <w:p w:rsidR="00D355CC" w:rsidRPr="007953C1" w:rsidRDefault="00D355CC" w:rsidP="00FB5CBD">
            <w:pPr>
              <w:rPr>
                <w:sz w:val="16"/>
                <w:szCs w:val="16"/>
                <w:lang w:val="es-ES"/>
              </w:rPr>
            </w:pPr>
            <w:r w:rsidRPr="007953C1">
              <w:rPr>
                <w:sz w:val="16"/>
                <w:szCs w:val="16"/>
                <w:lang w:val="es-ES"/>
              </w:rPr>
              <w:t>X</w:t>
            </w:r>
          </w:p>
          <w:p w:rsidR="00D355CC" w:rsidRPr="007953C1" w:rsidRDefault="00D355CC" w:rsidP="00FB5CBD">
            <w:pPr>
              <w:rPr>
                <w:sz w:val="16"/>
                <w:szCs w:val="16"/>
                <w:lang w:val="es-ES"/>
              </w:rPr>
            </w:pPr>
          </w:p>
        </w:tc>
        <w:tc>
          <w:tcPr>
            <w:tcW w:w="1880" w:type="dxa"/>
            <w:vAlign w:val="center"/>
          </w:tcPr>
          <w:p w:rsidR="00D355CC" w:rsidRPr="007953C1" w:rsidRDefault="00D355CC" w:rsidP="00FB5CBD">
            <w:pPr>
              <w:rPr>
                <w:sz w:val="16"/>
                <w:szCs w:val="16"/>
                <w:lang w:val="es-ES"/>
              </w:rPr>
            </w:pPr>
          </w:p>
        </w:tc>
        <w:tc>
          <w:tcPr>
            <w:tcW w:w="1361" w:type="dxa"/>
            <w:vAlign w:val="center"/>
          </w:tcPr>
          <w:p w:rsidR="00D355CC" w:rsidRPr="007953C1" w:rsidRDefault="00D355CC" w:rsidP="00FB5CBD">
            <w:pPr>
              <w:jc w:val="center"/>
              <w:rPr>
                <w:sz w:val="16"/>
                <w:szCs w:val="16"/>
                <w:lang w:val="es-ES"/>
              </w:rPr>
            </w:pPr>
          </w:p>
        </w:tc>
        <w:tc>
          <w:tcPr>
            <w:tcW w:w="1683" w:type="dxa"/>
            <w:vAlign w:val="center"/>
          </w:tcPr>
          <w:p w:rsidR="00D355CC" w:rsidRPr="007953C1" w:rsidRDefault="00D355CC" w:rsidP="00FB5CBD">
            <w:pPr>
              <w:jc w:val="center"/>
              <w:rPr>
                <w:sz w:val="16"/>
                <w:szCs w:val="16"/>
                <w:lang w:val="es-ES"/>
              </w:rPr>
            </w:pPr>
          </w:p>
        </w:tc>
      </w:tr>
      <w:tr w:rsidR="00FB5CBD" w:rsidRPr="007953C1" w:rsidDel="005A67F1" w:rsidTr="00C679EA">
        <w:trPr>
          <w:trHeight w:val="316"/>
          <w:del w:id="47" w:author="Roque Rodas" w:date="2014-09-24T17:07:00Z"/>
        </w:trPr>
        <w:tc>
          <w:tcPr>
            <w:tcW w:w="5262" w:type="dxa"/>
            <w:vAlign w:val="center"/>
          </w:tcPr>
          <w:p w:rsidR="00FB5CBD" w:rsidRPr="007953C1" w:rsidDel="005A67F1" w:rsidRDefault="00FB5CBD" w:rsidP="00AE0727">
            <w:pPr>
              <w:numPr>
                <w:ilvl w:val="0"/>
                <w:numId w:val="13"/>
              </w:numPr>
              <w:tabs>
                <w:tab w:val="left" w:pos="201"/>
                <w:tab w:val="left" w:pos="342"/>
              </w:tabs>
              <w:ind w:left="331" w:hanging="310"/>
              <w:rPr>
                <w:del w:id="48" w:author="Roque Rodas" w:date="2014-09-24T17:07:00Z"/>
                <w:b/>
                <w:sz w:val="16"/>
                <w:szCs w:val="16"/>
                <w:lang w:val="es-ES"/>
              </w:rPr>
            </w:pPr>
            <w:del w:id="49" w:author="Roque Rodas" w:date="2014-09-24T17:07:00Z">
              <w:r w:rsidRPr="007953C1" w:rsidDel="005A67F1">
                <w:rPr>
                  <w:b/>
                  <w:sz w:val="16"/>
                  <w:szCs w:val="16"/>
                  <w:lang w:val="es-ES"/>
                </w:rPr>
                <w:delText xml:space="preserve"> Administración y gestión </w:delText>
              </w:r>
            </w:del>
          </w:p>
        </w:tc>
        <w:tc>
          <w:tcPr>
            <w:tcW w:w="7346" w:type="dxa"/>
            <w:gridSpan w:val="20"/>
            <w:vAlign w:val="center"/>
          </w:tcPr>
          <w:p w:rsidR="00FB5CBD" w:rsidRPr="007953C1" w:rsidDel="005A67F1" w:rsidRDefault="00FB5CBD" w:rsidP="00FB5CBD">
            <w:pPr>
              <w:rPr>
                <w:del w:id="50" w:author="Roque Rodas" w:date="2014-09-24T17:07:00Z"/>
                <w:sz w:val="16"/>
                <w:szCs w:val="16"/>
                <w:lang w:val="es-ES"/>
              </w:rPr>
            </w:pPr>
          </w:p>
        </w:tc>
        <w:tc>
          <w:tcPr>
            <w:tcW w:w="1880" w:type="dxa"/>
            <w:vAlign w:val="center"/>
          </w:tcPr>
          <w:p w:rsidR="00FB5CBD" w:rsidRPr="007953C1" w:rsidDel="005A67F1" w:rsidRDefault="00FB5CBD" w:rsidP="00FB5CBD">
            <w:pPr>
              <w:jc w:val="center"/>
              <w:rPr>
                <w:del w:id="51" w:author="Roque Rodas" w:date="2014-09-24T17:07:00Z"/>
                <w:sz w:val="16"/>
                <w:szCs w:val="16"/>
                <w:lang w:val="es-ES"/>
              </w:rPr>
            </w:pPr>
            <w:del w:id="52" w:author="Roque Rodas" w:date="2014-09-24T17:07:00Z">
              <w:r w:rsidRPr="007953C1" w:rsidDel="005A67F1">
                <w:rPr>
                  <w:sz w:val="16"/>
                  <w:szCs w:val="16"/>
                  <w:lang w:val="es-ES"/>
                </w:rPr>
                <w:delText>UCP MTI-BID</w:delText>
              </w:r>
            </w:del>
          </w:p>
        </w:tc>
        <w:tc>
          <w:tcPr>
            <w:tcW w:w="1361" w:type="dxa"/>
            <w:vAlign w:val="center"/>
          </w:tcPr>
          <w:p w:rsidR="00FB5CBD" w:rsidRPr="007953C1" w:rsidDel="005A67F1" w:rsidRDefault="003E1DCD" w:rsidP="00FB5CBD">
            <w:pPr>
              <w:jc w:val="center"/>
              <w:rPr>
                <w:del w:id="53" w:author="Roque Rodas" w:date="2014-09-24T17:07:00Z"/>
                <w:sz w:val="16"/>
                <w:szCs w:val="16"/>
                <w:lang w:val="es-ES"/>
              </w:rPr>
            </w:pPr>
            <w:del w:id="54" w:author="Roque Rodas" w:date="2014-09-24T17:07:00Z">
              <w:r w:rsidRPr="007953C1" w:rsidDel="005A67F1">
                <w:rPr>
                  <w:sz w:val="16"/>
                  <w:szCs w:val="16"/>
                  <w:lang w:val="es-ES"/>
                </w:rPr>
                <w:delText>21.500</w:delText>
              </w:r>
            </w:del>
          </w:p>
        </w:tc>
        <w:tc>
          <w:tcPr>
            <w:tcW w:w="1683" w:type="dxa"/>
            <w:vAlign w:val="center"/>
          </w:tcPr>
          <w:p w:rsidR="00FB5CBD" w:rsidRPr="007953C1" w:rsidDel="005A67F1" w:rsidRDefault="00FB47FF" w:rsidP="00FB5CBD">
            <w:pPr>
              <w:jc w:val="center"/>
              <w:rPr>
                <w:del w:id="55" w:author="Roque Rodas" w:date="2014-09-24T17:07:00Z"/>
                <w:sz w:val="16"/>
                <w:szCs w:val="16"/>
                <w:lang w:val="es-ES"/>
              </w:rPr>
            </w:pPr>
            <w:del w:id="56" w:author="Roque Rodas" w:date="2014-09-24T17:07:00Z">
              <w:r w:rsidRPr="007953C1" w:rsidDel="005A67F1">
                <w:rPr>
                  <w:sz w:val="16"/>
                  <w:szCs w:val="16"/>
                  <w:lang w:val="es-ES"/>
                </w:rPr>
                <w:delText>Recursos Propios MTI</w:delText>
              </w:r>
            </w:del>
          </w:p>
        </w:tc>
      </w:tr>
      <w:tr w:rsidR="00710B1D" w:rsidRPr="007953C1" w:rsidDel="005A67F1" w:rsidTr="00C679EA">
        <w:trPr>
          <w:trHeight w:val="429"/>
          <w:del w:id="57" w:author="Roque Rodas" w:date="2014-09-24T17:07:00Z"/>
        </w:trPr>
        <w:tc>
          <w:tcPr>
            <w:tcW w:w="5262" w:type="dxa"/>
          </w:tcPr>
          <w:p w:rsidR="00FB5CBD" w:rsidRPr="007953C1" w:rsidDel="005A67F1" w:rsidRDefault="00FB5CBD" w:rsidP="00FB5CBD">
            <w:pPr>
              <w:rPr>
                <w:del w:id="58" w:author="Roque Rodas" w:date="2014-09-24T17:07:00Z"/>
                <w:sz w:val="16"/>
                <w:szCs w:val="16"/>
                <w:lang w:val="es-ES"/>
              </w:rPr>
            </w:pPr>
            <w:del w:id="59" w:author="Roque Rodas" w:date="2014-09-24T17:07:00Z">
              <w:r w:rsidRPr="007953C1" w:rsidDel="005A67F1">
                <w:rPr>
                  <w:sz w:val="16"/>
                  <w:szCs w:val="16"/>
                  <w:lang w:val="es-ES"/>
                </w:rPr>
                <w:delText xml:space="preserve"> Recopilación de información</w:delText>
              </w:r>
            </w:del>
          </w:p>
          <w:p w:rsidR="00C50BFE" w:rsidRPr="007953C1" w:rsidDel="005A67F1" w:rsidRDefault="00C50BFE" w:rsidP="00AE0727">
            <w:pPr>
              <w:numPr>
                <w:ilvl w:val="0"/>
                <w:numId w:val="11"/>
              </w:numPr>
              <w:tabs>
                <w:tab w:val="num" w:pos="201"/>
              </w:tabs>
              <w:ind w:left="201" w:hanging="201"/>
              <w:rPr>
                <w:del w:id="60" w:author="Roque Rodas" w:date="2014-09-24T17:07:00Z"/>
                <w:sz w:val="16"/>
                <w:szCs w:val="16"/>
                <w:lang w:val="es-ES"/>
              </w:rPr>
            </w:pPr>
            <w:del w:id="61" w:author="Roque Rodas" w:date="2014-09-24T17:07:00Z">
              <w:r w:rsidRPr="007953C1" w:rsidDel="005A67F1">
                <w:rPr>
                  <w:sz w:val="16"/>
                  <w:szCs w:val="16"/>
                  <w:lang w:val="es-ES"/>
                </w:rPr>
                <w:delText>Informe  de auditoría financiera con no objeción del BID.</w:delText>
              </w:r>
            </w:del>
          </w:p>
          <w:p w:rsidR="00FB5CBD" w:rsidRPr="007953C1" w:rsidDel="005A67F1" w:rsidRDefault="00FB5CBD" w:rsidP="00FB5CBD">
            <w:pPr>
              <w:rPr>
                <w:del w:id="62" w:author="Roque Rodas" w:date="2014-09-24T17:07:00Z"/>
                <w:sz w:val="16"/>
                <w:szCs w:val="16"/>
                <w:lang w:val="es-ES"/>
              </w:rPr>
            </w:pPr>
          </w:p>
          <w:p w:rsidR="00FB5CBD" w:rsidRPr="007953C1" w:rsidDel="005A67F1" w:rsidRDefault="00C50BFE" w:rsidP="00AE0727">
            <w:pPr>
              <w:numPr>
                <w:ilvl w:val="0"/>
                <w:numId w:val="11"/>
              </w:numPr>
              <w:tabs>
                <w:tab w:val="num" w:pos="201"/>
              </w:tabs>
              <w:ind w:left="201" w:hanging="201"/>
              <w:rPr>
                <w:del w:id="63" w:author="Roque Rodas" w:date="2014-09-24T17:07:00Z"/>
                <w:sz w:val="16"/>
                <w:szCs w:val="16"/>
                <w:lang w:val="es-ES"/>
              </w:rPr>
            </w:pPr>
            <w:del w:id="64" w:author="Roque Rodas" w:date="2014-09-24T17:07:00Z">
              <w:r w:rsidRPr="007953C1" w:rsidDel="005A67F1">
                <w:rPr>
                  <w:sz w:val="16"/>
                  <w:szCs w:val="16"/>
                  <w:lang w:val="es-ES"/>
                </w:rPr>
                <w:delText>Informe de evaluación del proyecto aprobado.</w:delText>
              </w:r>
            </w:del>
          </w:p>
          <w:p w:rsidR="00FB5CBD" w:rsidRPr="007953C1" w:rsidDel="005A67F1" w:rsidRDefault="00FB5CBD" w:rsidP="00FB5CBD">
            <w:pPr>
              <w:ind w:left="201"/>
              <w:rPr>
                <w:del w:id="65" w:author="Roque Rodas" w:date="2014-09-24T17:07:00Z"/>
                <w:sz w:val="16"/>
                <w:szCs w:val="16"/>
                <w:lang w:val="es-ES"/>
              </w:rPr>
            </w:pPr>
          </w:p>
          <w:p w:rsidR="00C50BFE" w:rsidRPr="00E64492" w:rsidDel="005A67F1" w:rsidRDefault="00C50BFE" w:rsidP="00AE0727">
            <w:pPr>
              <w:numPr>
                <w:ilvl w:val="0"/>
                <w:numId w:val="11"/>
              </w:numPr>
              <w:tabs>
                <w:tab w:val="num" w:pos="201"/>
              </w:tabs>
              <w:ind w:left="201" w:hanging="201"/>
              <w:rPr>
                <w:del w:id="66" w:author="Roque Rodas" w:date="2014-09-24T17:07:00Z"/>
                <w:sz w:val="16"/>
                <w:szCs w:val="16"/>
                <w:lang w:val="es-ES"/>
              </w:rPr>
            </w:pPr>
            <w:del w:id="67" w:author="Roque Rodas" w:date="2014-09-24T17:07:00Z">
              <w:r w:rsidRPr="00E64492" w:rsidDel="005A67F1">
                <w:rPr>
                  <w:sz w:val="16"/>
                  <w:szCs w:val="16"/>
                  <w:lang w:val="es-ES"/>
                </w:rPr>
                <w:delText xml:space="preserve">Verificación de implementación de los Planes de Gestión Social y Ambiental en el área de influencia de las carreteras mejoradas. </w:delText>
              </w:r>
            </w:del>
          </w:p>
          <w:p w:rsidR="00FB5CBD" w:rsidRPr="007953C1" w:rsidDel="005A67F1" w:rsidRDefault="00FB5CBD" w:rsidP="00FB5CBD">
            <w:pPr>
              <w:rPr>
                <w:del w:id="68" w:author="Roque Rodas" w:date="2014-09-24T17:07:00Z"/>
                <w:sz w:val="16"/>
                <w:szCs w:val="16"/>
                <w:lang w:val="es-ES"/>
              </w:rPr>
            </w:pPr>
          </w:p>
          <w:p w:rsidR="00FB5CBD" w:rsidRPr="007953C1" w:rsidDel="005A67F1" w:rsidRDefault="00FB5CBD" w:rsidP="00AE0727">
            <w:pPr>
              <w:numPr>
                <w:ilvl w:val="0"/>
                <w:numId w:val="11"/>
              </w:numPr>
              <w:tabs>
                <w:tab w:val="num" w:pos="201"/>
              </w:tabs>
              <w:ind w:left="201" w:hanging="201"/>
              <w:rPr>
                <w:del w:id="69" w:author="Roque Rodas" w:date="2014-09-24T17:07:00Z"/>
                <w:sz w:val="16"/>
                <w:szCs w:val="16"/>
                <w:lang w:val="es-ES"/>
              </w:rPr>
            </w:pPr>
            <w:del w:id="70" w:author="Roque Rodas" w:date="2014-09-24T17:07:00Z">
              <w:r w:rsidRPr="007953C1" w:rsidDel="005A67F1">
                <w:rPr>
                  <w:sz w:val="16"/>
                  <w:szCs w:val="16"/>
                  <w:lang w:val="es-ES"/>
                </w:rPr>
                <w:delText xml:space="preserve">Informe de </w:delText>
              </w:r>
              <w:r w:rsidR="00B8418D" w:rsidRPr="007953C1" w:rsidDel="005A67F1">
                <w:rPr>
                  <w:sz w:val="16"/>
                  <w:szCs w:val="16"/>
                  <w:lang w:val="es-ES"/>
                </w:rPr>
                <w:delText xml:space="preserve"> adquisición de equipo de apoyo a la UCP</w:delText>
              </w:r>
            </w:del>
          </w:p>
          <w:p w:rsidR="00775B7E" w:rsidRPr="007953C1" w:rsidDel="005A67F1" w:rsidRDefault="00775B7E" w:rsidP="00775B7E">
            <w:pPr>
              <w:pStyle w:val="ListParagraph"/>
              <w:rPr>
                <w:del w:id="71" w:author="Roque Rodas" w:date="2014-09-24T17:07:00Z"/>
                <w:sz w:val="16"/>
                <w:szCs w:val="16"/>
                <w:lang w:val="es-ES"/>
              </w:rPr>
            </w:pPr>
          </w:p>
          <w:p w:rsidR="00775B7E" w:rsidRPr="007953C1" w:rsidDel="005A67F1" w:rsidRDefault="00FB1062" w:rsidP="00AE0727">
            <w:pPr>
              <w:numPr>
                <w:ilvl w:val="0"/>
                <w:numId w:val="11"/>
              </w:numPr>
              <w:tabs>
                <w:tab w:val="num" w:pos="201"/>
              </w:tabs>
              <w:ind w:left="201" w:hanging="201"/>
              <w:rPr>
                <w:del w:id="72" w:author="Roque Rodas" w:date="2014-09-24T17:07:00Z"/>
                <w:sz w:val="16"/>
                <w:szCs w:val="16"/>
                <w:lang w:val="es-ES"/>
              </w:rPr>
            </w:pPr>
            <w:del w:id="73" w:author="Roque Rodas" w:date="2014-09-24T17:07:00Z">
              <w:r w:rsidRPr="007953C1" w:rsidDel="005A67F1">
                <w:rPr>
                  <w:sz w:val="16"/>
                  <w:szCs w:val="16"/>
                  <w:lang w:val="es-ES"/>
                </w:rPr>
                <w:delText>Informe de Servicios de Asesoría Técnica Contratados</w:delText>
              </w:r>
            </w:del>
          </w:p>
        </w:tc>
        <w:tc>
          <w:tcPr>
            <w:tcW w:w="364" w:type="dxa"/>
          </w:tcPr>
          <w:p w:rsidR="00FB5CBD" w:rsidRPr="007953C1" w:rsidDel="005A67F1" w:rsidRDefault="00FB5CBD" w:rsidP="00FB5CBD">
            <w:pPr>
              <w:rPr>
                <w:del w:id="74" w:author="Roque Rodas" w:date="2014-09-24T17:07:00Z"/>
                <w:sz w:val="16"/>
                <w:szCs w:val="16"/>
                <w:lang w:val="es-ES"/>
              </w:rPr>
            </w:pPr>
          </w:p>
          <w:p w:rsidR="00FB1062" w:rsidRPr="007953C1" w:rsidDel="005A67F1" w:rsidRDefault="00FB1062" w:rsidP="00FB5CBD">
            <w:pPr>
              <w:rPr>
                <w:del w:id="75" w:author="Roque Rodas" w:date="2014-09-24T17:07:00Z"/>
                <w:sz w:val="16"/>
                <w:szCs w:val="16"/>
                <w:lang w:val="es-ES"/>
              </w:rPr>
            </w:pPr>
          </w:p>
          <w:p w:rsidR="00FB1062" w:rsidRPr="007953C1" w:rsidDel="005A67F1" w:rsidRDefault="00FB1062" w:rsidP="00FB5CBD">
            <w:pPr>
              <w:rPr>
                <w:del w:id="76" w:author="Roque Rodas" w:date="2014-09-24T17:07:00Z"/>
                <w:sz w:val="16"/>
                <w:szCs w:val="16"/>
                <w:lang w:val="es-ES"/>
              </w:rPr>
            </w:pPr>
          </w:p>
          <w:p w:rsidR="00FB1062" w:rsidRPr="007953C1" w:rsidDel="005A67F1" w:rsidRDefault="00FB1062" w:rsidP="00FB5CBD">
            <w:pPr>
              <w:rPr>
                <w:del w:id="77" w:author="Roque Rodas" w:date="2014-09-24T17:07:00Z"/>
                <w:sz w:val="16"/>
                <w:szCs w:val="16"/>
                <w:lang w:val="es-ES"/>
              </w:rPr>
            </w:pPr>
          </w:p>
          <w:p w:rsidR="00FB1062" w:rsidRPr="007953C1" w:rsidDel="005A67F1" w:rsidRDefault="00FB1062" w:rsidP="00FB5CBD">
            <w:pPr>
              <w:rPr>
                <w:del w:id="78" w:author="Roque Rodas" w:date="2014-09-24T17:07:00Z"/>
                <w:sz w:val="16"/>
                <w:szCs w:val="16"/>
                <w:lang w:val="es-ES"/>
              </w:rPr>
            </w:pPr>
          </w:p>
          <w:p w:rsidR="00FB1062" w:rsidRPr="007953C1" w:rsidDel="005A67F1" w:rsidRDefault="00FB1062" w:rsidP="00FB5CBD">
            <w:pPr>
              <w:rPr>
                <w:del w:id="79" w:author="Roque Rodas" w:date="2014-09-24T17:07:00Z"/>
                <w:sz w:val="16"/>
                <w:szCs w:val="16"/>
                <w:lang w:val="es-ES"/>
              </w:rPr>
            </w:pPr>
          </w:p>
          <w:p w:rsidR="00FB1062" w:rsidRPr="007953C1" w:rsidDel="005A67F1" w:rsidRDefault="00FB1062" w:rsidP="00FB5CBD">
            <w:pPr>
              <w:rPr>
                <w:del w:id="80" w:author="Roque Rodas" w:date="2014-09-24T17:07:00Z"/>
                <w:sz w:val="16"/>
                <w:szCs w:val="16"/>
                <w:lang w:val="es-ES"/>
              </w:rPr>
            </w:pPr>
          </w:p>
          <w:p w:rsidR="00FB1062" w:rsidRPr="007953C1" w:rsidDel="005A67F1" w:rsidRDefault="00FB1062" w:rsidP="00FB5CBD">
            <w:pPr>
              <w:rPr>
                <w:del w:id="81" w:author="Roque Rodas" w:date="2014-09-24T17:07:00Z"/>
                <w:sz w:val="16"/>
                <w:szCs w:val="16"/>
                <w:lang w:val="es-ES"/>
              </w:rPr>
            </w:pPr>
          </w:p>
          <w:p w:rsidR="00FB1062" w:rsidRPr="007953C1" w:rsidDel="005A67F1" w:rsidRDefault="00FB1062" w:rsidP="00FB5CBD">
            <w:pPr>
              <w:rPr>
                <w:del w:id="82" w:author="Roque Rodas" w:date="2014-09-24T17:07:00Z"/>
                <w:sz w:val="16"/>
                <w:szCs w:val="16"/>
                <w:lang w:val="es-ES"/>
              </w:rPr>
            </w:pPr>
          </w:p>
          <w:p w:rsidR="00FB1062" w:rsidRPr="007953C1" w:rsidDel="005A67F1" w:rsidRDefault="00FB1062" w:rsidP="00FB5CBD">
            <w:pPr>
              <w:rPr>
                <w:del w:id="83" w:author="Roque Rodas" w:date="2014-09-24T17:07:00Z"/>
                <w:sz w:val="16"/>
                <w:szCs w:val="16"/>
                <w:lang w:val="es-ES"/>
              </w:rPr>
            </w:pPr>
          </w:p>
        </w:tc>
        <w:tc>
          <w:tcPr>
            <w:tcW w:w="365" w:type="dxa"/>
          </w:tcPr>
          <w:p w:rsidR="00FB5CBD" w:rsidRPr="007953C1" w:rsidDel="005A67F1" w:rsidRDefault="00FB5CBD" w:rsidP="00FB5CBD">
            <w:pPr>
              <w:rPr>
                <w:del w:id="84" w:author="Roque Rodas" w:date="2014-09-24T17:07:00Z"/>
                <w:sz w:val="16"/>
                <w:szCs w:val="16"/>
                <w:lang w:val="es-ES"/>
              </w:rPr>
            </w:pPr>
          </w:p>
          <w:p w:rsidR="00FB1062" w:rsidRPr="007953C1" w:rsidDel="005A67F1" w:rsidRDefault="00FB1062" w:rsidP="00FB5CBD">
            <w:pPr>
              <w:rPr>
                <w:del w:id="85" w:author="Roque Rodas" w:date="2014-09-24T17:07:00Z"/>
                <w:sz w:val="16"/>
                <w:szCs w:val="16"/>
                <w:lang w:val="es-ES"/>
              </w:rPr>
            </w:pPr>
          </w:p>
          <w:p w:rsidR="00FB1062" w:rsidRPr="007953C1" w:rsidDel="005A67F1" w:rsidRDefault="00FB1062" w:rsidP="00FB5CBD">
            <w:pPr>
              <w:rPr>
                <w:del w:id="86" w:author="Roque Rodas" w:date="2014-09-24T17:07:00Z"/>
                <w:sz w:val="16"/>
                <w:szCs w:val="16"/>
                <w:lang w:val="es-ES"/>
              </w:rPr>
            </w:pPr>
          </w:p>
          <w:p w:rsidR="00FB1062" w:rsidRPr="007953C1" w:rsidDel="005A67F1" w:rsidRDefault="00FB1062" w:rsidP="00FB5CBD">
            <w:pPr>
              <w:rPr>
                <w:del w:id="87" w:author="Roque Rodas" w:date="2014-09-24T17:07:00Z"/>
                <w:sz w:val="16"/>
                <w:szCs w:val="16"/>
                <w:lang w:val="es-ES"/>
              </w:rPr>
            </w:pPr>
          </w:p>
          <w:p w:rsidR="00FB1062" w:rsidDel="005A67F1" w:rsidRDefault="00FB1062" w:rsidP="00FB5CBD">
            <w:pPr>
              <w:rPr>
                <w:del w:id="88" w:author="Roque Rodas" w:date="2014-09-24T17:07:00Z"/>
                <w:sz w:val="16"/>
                <w:szCs w:val="16"/>
                <w:lang w:val="es-ES"/>
              </w:rPr>
            </w:pPr>
          </w:p>
          <w:p w:rsidR="00EA282D" w:rsidRPr="007953C1" w:rsidDel="005A67F1" w:rsidRDefault="00EA282D" w:rsidP="00FB5CBD">
            <w:pPr>
              <w:rPr>
                <w:del w:id="89" w:author="Roque Rodas" w:date="2014-09-24T17:07:00Z"/>
                <w:sz w:val="16"/>
                <w:szCs w:val="16"/>
                <w:lang w:val="es-ES"/>
              </w:rPr>
            </w:pPr>
            <w:del w:id="90" w:author="Roque Rodas" w:date="2014-09-24T17:07:00Z">
              <w:r w:rsidDel="005A67F1">
                <w:rPr>
                  <w:sz w:val="16"/>
                  <w:szCs w:val="16"/>
                  <w:lang w:val="es-ES"/>
                </w:rPr>
                <w:delText>X</w:delText>
              </w:r>
            </w:del>
          </w:p>
          <w:p w:rsidR="00FB1062" w:rsidRPr="007953C1" w:rsidDel="005A67F1" w:rsidRDefault="00FB1062" w:rsidP="00FB5CBD">
            <w:pPr>
              <w:rPr>
                <w:del w:id="91" w:author="Roque Rodas" w:date="2014-09-24T17:07:00Z"/>
                <w:sz w:val="16"/>
                <w:szCs w:val="16"/>
                <w:lang w:val="es-ES"/>
              </w:rPr>
            </w:pPr>
          </w:p>
          <w:p w:rsidR="00FB1062" w:rsidRPr="007953C1" w:rsidDel="005A67F1" w:rsidRDefault="00FB1062" w:rsidP="00FB5CBD">
            <w:pPr>
              <w:rPr>
                <w:del w:id="92" w:author="Roque Rodas" w:date="2014-09-24T17:07:00Z"/>
                <w:sz w:val="16"/>
                <w:szCs w:val="16"/>
                <w:lang w:val="es-ES"/>
              </w:rPr>
            </w:pPr>
          </w:p>
          <w:p w:rsidR="00FB1062" w:rsidRPr="007953C1" w:rsidDel="005A67F1" w:rsidRDefault="00FB1062" w:rsidP="00FB5CBD">
            <w:pPr>
              <w:rPr>
                <w:del w:id="93" w:author="Roque Rodas" w:date="2014-09-24T17:07:00Z"/>
                <w:sz w:val="16"/>
                <w:szCs w:val="16"/>
                <w:lang w:val="es-ES"/>
              </w:rPr>
            </w:pPr>
          </w:p>
          <w:p w:rsidR="00FB1062" w:rsidRPr="007953C1" w:rsidDel="005A67F1" w:rsidRDefault="00FB1062" w:rsidP="00FB5CBD">
            <w:pPr>
              <w:rPr>
                <w:del w:id="94" w:author="Roque Rodas" w:date="2014-09-24T17:07:00Z"/>
                <w:sz w:val="16"/>
                <w:szCs w:val="16"/>
                <w:lang w:val="es-ES"/>
              </w:rPr>
            </w:pPr>
          </w:p>
          <w:p w:rsidR="00FB5CBD" w:rsidRPr="007953C1" w:rsidDel="005A67F1" w:rsidRDefault="00FB5CBD" w:rsidP="00FB5CBD">
            <w:pPr>
              <w:rPr>
                <w:del w:id="95" w:author="Roque Rodas" w:date="2014-09-24T17:07:00Z"/>
                <w:sz w:val="16"/>
                <w:szCs w:val="16"/>
                <w:lang w:val="es-ES"/>
              </w:rPr>
            </w:pPr>
          </w:p>
          <w:p w:rsidR="00FB1062" w:rsidRPr="007953C1" w:rsidDel="005A67F1" w:rsidRDefault="00FB1062" w:rsidP="00FB5CBD">
            <w:pPr>
              <w:rPr>
                <w:del w:id="96" w:author="Roque Rodas" w:date="2014-09-24T17:07:00Z"/>
                <w:sz w:val="16"/>
                <w:szCs w:val="16"/>
                <w:lang w:val="es-ES"/>
              </w:rPr>
            </w:pPr>
          </w:p>
          <w:p w:rsidR="00FB5CBD" w:rsidRPr="007953C1" w:rsidDel="005A67F1" w:rsidRDefault="00FB5CBD" w:rsidP="00FB5CBD">
            <w:pPr>
              <w:rPr>
                <w:del w:id="97" w:author="Roque Rodas" w:date="2014-09-24T17:07:00Z"/>
                <w:sz w:val="16"/>
                <w:szCs w:val="16"/>
                <w:lang w:val="es-ES"/>
              </w:rPr>
            </w:pPr>
          </w:p>
        </w:tc>
        <w:tc>
          <w:tcPr>
            <w:tcW w:w="364" w:type="dxa"/>
          </w:tcPr>
          <w:p w:rsidR="00FB5CBD" w:rsidRPr="007953C1" w:rsidDel="005A67F1" w:rsidRDefault="00FB5CBD" w:rsidP="00FB5CBD">
            <w:pPr>
              <w:rPr>
                <w:del w:id="98" w:author="Roque Rodas" w:date="2014-09-24T17:07:00Z"/>
                <w:sz w:val="16"/>
                <w:szCs w:val="16"/>
                <w:lang w:val="es-ES"/>
              </w:rPr>
            </w:pPr>
          </w:p>
          <w:p w:rsidR="00FB1062" w:rsidRPr="007953C1" w:rsidDel="005A67F1" w:rsidRDefault="00FB1062" w:rsidP="00FB5CBD">
            <w:pPr>
              <w:rPr>
                <w:del w:id="99" w:author="Roque Rodas" w:date="2014-09-24T17:07:00Z"/>
                <w:sz w:val="16"/>
                <w:szCs w:val="16"/>
                <w:lang w:val="es-ES"/>
              </w:rPr>
            </w:pPr>
          </w:p>
          <w:p w:rsidR="00FB1062" w:rsidRPr="007953C1" w:rsidDel="005A67F1" w:rsidRDefault="00FB1062" w:rsidP="00FB5CBD">
            <w:pPr>
              <w:rPr>
                <w:del w:id="100" w:author="Roque Rodas" w:date="2014-09-24T17:07:00Z"/>
                <w:sz w:val="16"/>
                <w:szCs w:val="16"/>
                <w:lang w:val="es-ES"/>
              </w:rPr>
            </w:pPr>
          </w:p>
          <w:p w:rsidR="00FB1062" w:rsidRPr="007953C1" w:rsidDel="005A67F1" w:rsidRDefault="00FB1062" w:rsidP="00FB5CBD">
            <w:pPr>
              <w:rPr>
                <w:del w:id="101" w:author="Roque Rodas" w:date="2014-09-24T17:07:00Z"/>
                <w:sz w:val="16"/>
                <w:szCs w:val="16"/>
                <w:lang w:val="es-ES"/>
              </w:rPr>
            </w:pPr>
          </w:p>
          <w:p w:rsidR="00FB1062" w:rsidRPr="007953C1" w:rsidDel="005A67F1" w:rsidRDefault="00FB1062" w:rsidP="00FB5CBD">
            <w:pPr>
              <w:rPr>
                <w:del w:id="102" w:author="Roque Rodas" w:date="2014-09-24T17:07:00Z"/>
                <w:sz w:val="16"/>
                <w:szCs w:val="16"/>
                <w:lang w:val="es-ES"/>
              </w:rPr>
            </w:pPr>
          </w:p>
          <w:p w:rsidR="00FB1062" w:rsidRPr="007953C1" w:rsidDel="005A67F1" w:rsidRDefault="00FB1062" w:rsidP="00FB5CBD">
            <w:pPr>
              <w:rPr>
                <w:del w:id="103" w:author="Roque Rodas" w:date="2014-09-24T17:07:00Z"/>
                <w:sz w:val="16"/>
                <w:szCs w:val="16"/>
                <w:lang w:val="es-ES"/>
              </w:rPr>
            </w:pPr>
          </w:p>
          <w:p w:rsidR="00FB1062" w:rsidRPr="007953C1" w:rsidDel="005A67F1" w:rsidRDefault="00FB1062" w:rsidP="00FB5CBD">
            <w:pPr>
              <w:rPr>
                <w:del w:id="104" w:author="Roque Rodas" w:date="2014-09-24T17:07:00Z"/>
                <w:sz w:val="16"/>
                <w:szCs w:val="16"/>
                <w:lang w:val="es-ES"/>
              </w:rPr>
            </w:pPr>
          </w:p>
          <w:p w:rsidR="00FB1062" w:rsidRPr="007953C1" w:rsidDel="005A67F1" w:rsidRDefault="00FB1062" w:rsidP="00FB5CBD">
            <w:pPr>
              <w:rPr>
                <w:del w:id="105" w:author="Roque Rodas" w:date="2014-09-24T17:07:00Z"/>
                <w:sz w:val="16"/>
                <w:szCs w:val="16"/>
                <w:lang w:val="es-ES"/>
              </w:rPr>
            </w:pPr>
          </w:p>
          <w:p w:rsidR="00FB1062" w:rsidRPr="007953C1" w:rsidDel="005A67F1" w:rsidRDefault="00FB1062" w:rsidP="00FB5CBD">
            <w:pPr>
              <w:rPr>
                <w:del w:id="106" w:author="Roque Rodas" w:date="2014-09-24T17:07:00Z"/>
                <w:sz w:val="16"/>
                <w:szCs w:val="16"/>
                <w:lang w:val="es-ES"/>
              </w:rPr>
            </w:pPr>
          </w:p>
          <w:p w:rsidR="00FB1062" w:rsidRPr="007953C1" w:rsidDel="005A67F1" w:rsidRDefault="00FB1062" w:rsidP="00FB5CBD">
            <w:pPr>
              <w:rPr>
                <w:del w:id="107" w:author="Roque Rodas" w:date="2014-09-24T17:07:00Z"/>
                <w:sz w:val="16"/>
                <w:szCs w:val="16"/>
                <w:lang w:val="es-ES"/>
              </w:rPr>
            </w:pPr>
          </w:p>
          <w:p w:rsidR="00FB1062" w:rsidRPr="007953C1" w:rsidDel="005A67F1" w:rsidRDefault="00FB1062" w:rsidP="00FB5CBD">
            <w:pPr>
              <w:rPr>
                <w:del w:id="108" w:author="Roque Rodas" w:date="2014-09-24T17:07:00Z"/>
                <w:sz w:val="16"/>
                <w:szCs w:val="16"/>
                <w:lang w:val="es-ES"/>
              </w:rPr>
            </w:pPr>
            <w:del w:id="109"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110" w:author="Roque Rodas" w:date="2014-09-24T17:07:00Z"/>
                <w:sz w:val="16"/>
                <w:szCs w:val="16"/>
                <w:lang w:val="es-ES"/>
              </w:rPr>
            </w:pPr>
          </w:p>
          <w:p w:rsidR="00FB5CBD" w:rsidRPr="007953C1" w:rsidDel="005A67F1" w:rsidRDefault="00FB5CBD" w:rsidP="00FB5CBD">
            <w:pPr>
              <w:rPr>
                <w:del w:id="111" w:author="Roque Rodas" w:date="2014-09-24T17:07:00Z"/>
                <w:sz w:val="16"/>
                <w:szCs w:val="16"/>
                <w:lang w:val="es-ES"/>
              </w:rPr>
            </w:pPr>
          </w:p>
          <w:p w:rsidR="00FB5CBD" w:rsidRPr="007953C1" w:rsidDel="005A67F1" w:rsidRDefault="00FB5CBD" w:rsidP="00FB5CBD">
            <w:pPr>
              <w:rPr>
                <w:del w:id="112" w:author="Roque Rodas" w:date="2014-09-24T17:07:00Z"/>
                <w:sz w:val="16"/>
                <w:szCs w:val="16"/>
                <w:lang w:val="es-ES"/>
              </w:rPr>
            </w:pPr>
          </w:p>
          <w:p w:rsidR="00B02E42" w:rsidRPr="007953C1" w:rsidDel="005A67F1" w:rsidRDefault="00B02E42" w:rsidP="00FB5CBD">
            <w:pPr>
              <w:rPr>
                <w:del w:id="113" w:author="Roque Rodas" w:date="2014-09-24T17:07:00Z"/>
                <w:sz w:val="16"/>
                <w:szCs w:val="16"/>
                <w:lang w:val="es-ES"/>
              </w:rPr>
            </w:pPr>
          </w:p>
          <w:p w:rsidR="00B02E42" w:rsidDel="005A67F1" w:rsidRDefault="00B02E42" w:rsidP="00FB5CBD">
            <w:pPr>
              <w:rPr>
                <w:del w:id="114" w:author="Roque Rodas" w:date="2014-09-24T17:07:00Z"/>
                <w:sz w:val="16"/>
                <w:szCs w:val="16"/>
                <w:lang w:val="es-ES"/>
              </w:rPr>
            </w:pPr>
          </w:p>
          <w:p w:rsidR="00EA282D" w:rsidRPr="007953C1" w:rsidDel="005A67F1" w:rsidRDefault="00EA282D" w:rsidP="00FB5CBD">
            <w:pPr>
              <w:rPr>
                <w:del w:id="115" w:author="Roque Rodas" w:date="2014-09-24T17:07:00Z"/>
                <w:sz w:val="16"/>
                <w:szCs w:val="16"/>
                <w:lang w:val="es-ES"/>
              </w:rPr>
            </w:pPr>
            <w:del w:id="116" w:author="Roque Rodas" w:date="2014-09-24T17:07:00Z">
              <w:r w:rsidDel="005A67F1">
                <w:rPr>
                  <w:sz w:val="16"/>
                  <w:szCs w:val="16"/>
                  <w:lang w:val="es-ES"/>
                </w:rPr>
                <w:delText>X</w:delText>
              </w:r>
            </w:del>
          </w:p>
        </w:tc>
        <w:tc>
          <w:tcPr>
            <w:tcW w:w="363" w:type="dxa"/>
          </w:tcPr>
          <w:p w:rsidR="00FB5CBD" w:rsidRPr="007953C1" w:rsidDel="005A67F1" w:rsidRDefault="00FB5CBD" w:rsidP="00FB5CBD">
            <w:pPr>
              <w:rPr>
                <w:del w:id="117" w:author="Roque Rodas" w:date="2014-09-24T17:07:00Z"/>
                <w:sz w:val="16"/>
                <w:szCs w:val="16"/>
                <w:lang w:val="es-ES"/>
              </w:rPr>
            </w:pPr>
          </w:p>
          <w:p w:rsidR="00B8418D" w:rsidRPr="007953C1" w:rsidDel="005A67F1" w:rsidRDefault="00B8418D" w:rsidP="00FB5CBD">
            <w:pPr>
              <w:rPr>
                <w:del w:id="118" w:author="Roque Rodas" w:date="2014-09-24T17:07:00Z"/>
                <w:sz w:val="16"/>
                <w:szCs w:val="16"/>
                <w:lang w:val="es-ES"/>
              </w:rPr>
            </w:pPr>
          </w:p>
          <w:p w:rsidR="00B8418D" w:rsidRPr="007953C1" w:rsidDel="005A67F1" w:rsidRDefault="00B8418D" w:rsidP="00FB5CBD">
            <w:pPr>
              <w:rPr>
                <w:del w:id="119" w:author="Roque Rodas" w:date="2014-09-24T17:07:00Z"/>
                <w:sz w:val="16"/>
                <w:szCs w:val="16"/>
                <w:lang w:val="es-ES"/>
              </w:rPr>
            </w:pPr>
          </w:p>
          <w:p w:rsidR="00B8418D" w:rsidRPr="007953C1" w:rsidDel="005A67F1" w:rsidRDefault="00B8418D" w:rsidP="00FB5CBD">
            <w:pPr>
              <w:rPr>
                <w:del w:id="120" w:author="Roque Rodas" w:date="2014-09-24T17:07:00Z"/>
                <w:sz w:val="16"/>
                <w:szCs w:val="16"/>
                <w:lang w:val="es-ES"/>
              </w:rPr>
            </w:pPr>
          </w:p>
          <w:p w:rsidR="00B8418D" w:rsidRPr="007953C1" w:rsidDel="005A67F1" w:rsidRDefault="00B8418D" w:rsidP="00FB5CBD">
            <w:pPr>
              <w:rPr>
                <w:del w:id="121" w:author="Roque Rodas" w:date="2014-09-24T17:07:00Z"/>
                <w:sz w:val="16"/>
                <w:szCs w:val="16"/>
                <w:lang w:val="es-ES"/>
              </w:rPr>
            </w:pPr>
          </w:p>
          <w:p w:rsidR="00B8418D" w:rsidRPr="007953C1" w:rsidDel="005A67F1" w:rsidRDefault="00B8418D" w:rsidP="00FB5CBD">
            <w:pPr>
              <w:rPr>
                <w:del w:id="122" w:author="Roque Rodas" w:date="2014-09-24T17:07:00Z"/>
                <w:sz w:val="16"/>
                <w:szCs w:val="16"/>
                <w:lang w:val="es-ES"/>
              </w:rPr>
            </w:pPr>
          </w:p>
          <w:p w:rsidR="00B8418D" w:rsidRPr="007953C1" w:rsidDel="005A67F1" w:rsidRDefault="00B8418D" w:rsidP="00FB5CBD">
            <w:pPr>
              <w:rPr>
                <w:del w:id="123" w:author="Roque Rodas" w:date="2014-09-24T17:07:00Z"/>
                <w:sz w:val="16"/>
                <w:szCs w:val="16"/>
                <w:lang w:val="es-ES"/>
              </w:rPr>
            </w:pPr>
          </w:p>
          <w:p w:rsidR="00B8418D" w:rsidRPr="007953C1" w:rsidDel="005A67F1" w:rsidRDefault="00B8418D" w:rsidP="00FB5CBD">
            <w:pPr>
              <w:rPr>
                <w:del w:id="124" w:author="Roque Rodas" w:date="2014-09-24T17:07:00Z"/>
                <w:sz w:val="16"/>
                <w:szCs w:val="16"/>
                <w:lang w:val="es-ES"/>
              </w:rPr>
            </w:pPr>
          </w:p>
          <w:p w:rsidR="00B8418D" w:rsidRPr="007953C1" w:rsidDel="005A67F1" w:rsidRDefault="00B8418D" w:rsidP="00FB5CBD">
            <w:pPr>
              <w:rPr>
                <w:del w:id="125" w:author="Roque Rodas" w:date="2014-09-24T17:07:00Z"/>
                <w:sz w:val="16"/>
                <w:szCs w:val="16"/>
                <w:lang w:val="es-ES"/>
              </w:rPr>
            </w:pPr>
            <w:del w:id="126" w:author="Roque Rodas" w:date="2014-09-24T17:07:00Z">
              <w:r w:rsidRPr="007953C1" w:rsidDel="005A67F1">
                <w:rPr>
                  <w:sz w:val="16"/>
                  <w:szCs w:val="16"/>
                  <w:lang w:val="es-ES"/>
                </w:rPr>
                <w:delText>X</w:delText>
              </w:r>
            </w:del>
          </w:p>
          <w:p w:rsidR="00FB1062" w:rsidRPr="007953C1" w:rsidDel="005A67F1" w:rsidRDefault="00FB1062" w:rsidP="00FB5CBD">
            <w:pPr>
              <w:rPr>
                <w:del w:id="127" w:author="Roque Rodas" w:date="2014-09-24T17:07:00Z"/>
                <w:sz w:val="16"/>
                <w:szCs w:val="16"/>
                <w:lang w:val="es-ES"/>
              </w:rPr>
            </w:pPr>
          </w:p>
          <w:p w:rsidR="00FB1062" w:rsidRPr="007953C1" w:rsidDel="005A67F1" w:rsidRDefault="00FB1062" w:rsidP="00FB5CBD">
            <w:pPr>
              <w:rPr>
                <w:del w:id="128" w:author="Roque Rodas" w:date="2014-09-24T17:07:00Z"/>
                <w:sz w:val="16"/>
                <w:szCs w:val="16"/>
                <w:lang w:val="es-ES"/>
              </w:rPr>
            </w:pPr>
            <w:del w:id="129"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130" w:author="Roque Rodas" w:date="2014-09-24T17:07:00Z"/>
                <w:sz w:val="16"/>
                <w:szCs w:val="16"/>
                <w:lang w:val="es-ES"/>
              </w:rPr>
            </w:pPr>
          </w:p>
          <w:p w:rsidR="00FB5CBD" w:rsidRPr="007953C1" w:rsidDel="005A67F1" w:rsidRDefault="00C50BFE" w:rsidP="00FB5CBD">
            <w:pPr>
              <w:rPr>
                <w:del w:id="131" w:author="Roque Rodas" w:date="2014-09-24T17:07:00Z"/>
                <w:sz w:val="16"/>
                <w:szCs w:val="16"/>
                <w:lang w:val="es-ES"/>
              </w:rPr>
            </w:pPr>
            <w:del w:id="132" w:author="Roque Rodas" w:date="2014-09-24T17:07:00Z">
              <w:r w:rsidRPr="007953C1" w:rsidDel="005A67F1">
                <w:rPr>
                  <w:sz w:val="16"/>
                  <w:szCs w:val="16"/>
                  <w:lang w:val="es-ES"/>
                </w:rPr>
                <w:delText>X</w:delText>
              </w:r>
            </w:del>
          </w:p>
          <w:p w:rsidR="00FB5CBD" w:rsidRPr="007953C1" w:rsidDel="005A67F1" w:rsidRDefault="00FB5CBD" w:rsidP="00FB5CBD">
            <w:pPr>
              <w:rPr>
                <w:del w:id="133" w:author="Roque Rodas" w:date="2014-09-24T17:07:00Z"/>
                <w:sz w:val="16"/>
                <w:szCs w:val="16"/>
                <w:lang w:val="es-ES"/>
              </w:rPr>
            </w:pPr>
          </w:p>
          <w:p w:rsidR="00FB5CBD" w:rsidRPr="007953C1" w:rsidDel="005A67F1" w:rsidRDefault="00FB5CBD" w:rsidP="00FB5CBD">
            <w:pPr>
              <w:rPr>
                <w:del w:id="134" w:author="Roque Rodas" w:date="2014-09-24T17:07:00Z"/>
                <w:sz w:val="16"/>
                <w:szCs w:val="16"/>
                <w:lang w:val="es-ES"/>
              </w:rPr>
            </w:pPr>
          </w:p>
          <w:p w:rsidR="00C50BFE" w:rsidRPr="007953C1" w:rsidDel="005A67F1" w:rsidRDefault="00C50BFE" w:rsidP="00FB5CBD">
            <w:pPr>
              <w:rPr>
                <w:del w:id="135" w:author="Roque Rodas" w:date="2014-09-24T17:07:00Z"/>
                <w:sz w:val="16"/>
                <w:szCs w:val="16"/>
                <w:lang w:val="es-ES"/>
              </w:rPr>
            </w:pPr>
          </w:p>
          <w:p w:rsidR="00FB5CBD" w:rsidRPr="007953C1" w:rsidDel="005A67F1" w:rsidRDefault="00B02E42" w:rsidP="00FB5CBD">
            <w:pPr>
              <w:rPr>
                <w:del w:id="136" w:author="Roque Rodas" w:date="2014-09-24T17:07:00Z"/>
                <w:sz w:val="16"/>
                <w:szCs w:val="16"/>
                <w:lang w:val="es-ES"/>
              </w:rPr>
            </w:pPr>
            <w:del w:id="137" w:author="Roque Rodas" w:date="2014-09-24T17:07:00Z">
              <w:r w:rsidRPr="007953C1" w:rsidDel="005A67F1">
                <w:rPr>
                  <w:sz w:val="16"/>
                  <w:szCs w:val="16"/>
                  <w:lang w:val="es-ES"/>
                </w:rPr>
                <w:delText>X</w:delText>
              </w:r>
            </w:del>
          </w:p>
          <w:p w:rsidR="00FB5CBD" w:rsidRPr="007953C1" w:rsidDel="005A67F1" w:rsidRDefault="00FB5CBD" w:rsidP="00FB5CBD">
            <w:pPr>
              <w:rPr>
                <w:del w:id="138" w:author="Roque Rodas" w:date="2014-09-24T17:07:00Z"/>
                <w:sz w:val="16"/>
                <w:szCs w:val="16"/>
                <w:lang w:val="es-ES"/>
              </w:rPr>
            </w:pPr>
          </w:p>
          <w:p w:rsidR="00FB5CBD" w:rsidRPr="007953C1" w:rsidDel="005A67F1" w:rsidRDefault="00FB5CBD" w:rsidP="00FB5CBD">
            <w:pPr>
              <w:rPr>
                <w:del w:id="139" w:author="Roque Rodas" w:date="2014-09-24T17:07:00Z"/>
                <w:sz w:val="16"/>
                <w:szCs w:val="16"/>
                <w:lang w:val="es-ES"/>
              </w:rPr>
            </w:pPr>
          </w:p>
          <w:p w:rsidR="00B8418D" w:rsidRPr="007953C1" w:rsidDel="005A67F1" w:rsidRDefault="00B8418D" w:rsidP="00FB5CBD">
            <w:pPr>
              <w:rPr>
                <w:del w:id="140" w:author="Roque Rodas" w:date="2014-09-24T17:07:00Z"/>
                <w:sz w:val="16"/>
                <w:szCs w:val="16"/>
                <w:lang w:val="es-ES"/>
              </w:rPr>
            </w:pPr>
          </w:p>
          <w:p w:rsidR="00FB5CBD" w:rsidRPr="007953C1" w:rsidDel="005A67F1" w:rsidRDefault="00FB5CBD" w:rsidP="00FB5CBD">
            <w:pPr>
              <w:rPr>
                <w:del w:id="141" w:author="Roque Rodas" w:date="2014-09-24T17:07:00Z"/>
                <w:sz w:val="16"/>
                <w:szCs w:val="16"/>
                <w:lang w:val="es-ES"/>
              </w:rPr>
            </w:pPr>
          </w:p>
        </w:tc>
        <w:tc>
          <w:tcPr>
            <w:tcW w:w="363" w:type="dxa"/>
          </w:tcPr>
          <w:p w:rsidR="00FB5CBD" w:rsidRPr="007953C1" w:rsidDel="005A67F1" w:rsidRDefault="00FB5CBD" w:rsidP="00FB5CBD">
            <w:pPr>
              <w:rPr>
                <w:del w:id="142" w:author="Roque Rodas" w:date="2014-09-24T17:07:00Z"/>
                <w:sz w:val="16"/>
                <w:szCs w:val="16"/>
                <w:lang w:val="es-ES"/>
              </w:rPr>
            </w:pPr>
          </w:p>
          <w:p w:rsidR="00FB5CBD" w:rsidRPr="007953C1" w:rsidDel="005A67F1" w:rsidRDefault="00FB5CBD" w:rsidP="00FB5CBD">
            <w:pPr>
              <w:rPr>
                <w:del w:id="143" w:author="Roque Rodas" w:date="2014-09-24T17:07:00Z"/>
                <w:sz w:val="16"/>
                <w:szCs w:val="16"/>
                <w:lang w:val="es-ES"/>
              </w:rPr>
            </w:pPr>
          </w:p>
          <w:p w:rsidR="00FB5CBD" w:rsidRPr="007953C1" w:rsidDel="005A67F1" w:rsidRDefault="00FB5CBD" w:rsidP="00FB5CBD">
            <w:pPr>
              <w:rPr>
                <w:del w:id="144" w:author="Roque Rodas" w:date="2014-09-24T17:07:00Z"/>
                <w:sz w:val="16"/>
                <w:szCs w:val="16"/>
                <w:lang w:val="es-ES"/>
              </w:rPr>
            </w:pPr>
          </w:p>
          <w:p w:rsidR="00FB5CBD" w:rsidRPr="007953C1" w:rsidDel="005A67F1" w:rsidRDefault="00FB5CBD" w:rsidP="00FB5CBD">
            <w:pPr>
              <w:rPr>
                <w:del w:id="145" w:author="Roque Rodas" w:date="2014-09-24T17:07:00Z"/>
                <w:sz w:val="16"/>
                <w:szCs w:val="16"/>
                <w:lang w:val="es-ES"/>
              </w:rPr>
            </w:pPr>
          </w:p>
          <w:p w:rsidR="00FB5CBD" w:rsidRPr="007953C1" w:rsidDel="005A67F1" w:rsidRDefault="00FB5CBD" w:rsidP="00FB5CBD">
            <w:pPr>
              <w:rPr>
                <w:del w:id="146" w:author="Roque Rodas" w:date="2014-09-24T17:07:00Z"/>
                <w:sz w:val="16"/>
                <w:szCs w:val="16"/>
                <w:lang w:val="es-ES"/>
              </w:rPr>
            </w:pPr>
          </w:p>
          <w:p w:rsidR="00B8418D" w:rsidRPr="007953C1" w:rsidDel="005A67F1" w:rsidRDefault="00B8418D" w:rsidP="00FB5CBD">
            <w:pPr>
              <w:rPr>
                <w:del w:id="147" w:author="Roque Rodas" w:date="2014-09-24T17:07:00Z"/>
                <w:sz w:val="16"/>
                <w:szCs w:val="16"/>
                <w:lang w:val="es-ES"/>
              </w:rPr>
            </w:pPr>
          </w:p>
          <w:p w:rsidR="00B8418D" w:rsidRPr="007953C1" w:rsidDel="005A67F1" w:rsidRDefault="00B8418D" w:rsidP="00FB5CBD">
            <w:pPr>
              <w:rPr>
                <w:del w:id="148" w:author="Roque Rodas" w:date="2014-09-24T17:07:00Z"/>
                <w:sz w:val="16"/>
                <w:szCs w:val="16"/>
                <w:lang w:val="es-ES"/>
              </w:rPr>
            </w:pPr>
          </w:p>
          <w:p w:rsidR="00B8418D" w:rsidRPr="007953C1" w:rsidDel="005A67F1" w:rsidRDefault="00B8418D" w:rsidP="00FB5CBD">
            <w:pPr>
              <w:rPr>
                <w:del w:id="149" w:author="Roque Rodas" w:date="2014-09-24T17:07:00Z"/>
                <w:sz w:val="16"/>
                <w:szCs w:val="16"/>
                <w:lang w:val="es-ES"/>
              </w:rPr>
            </w:pPr>
          </w:p>
          <w:p w:rsidR="00B8418D" w:rsidRPr="007953C1" w:rsidDel="005A67F1" w:rsidRDefault="00B8418D" w:rsidP="00FB5CBD">
            <w:pPr>
              <w:rPr>
                <w:del w:id="150" w:author="Roque Rodas" w:date="2014-09-24T17:07:00Z"/>
                <w:sz w:val="16"/>
                <w:szCs w:val="16"/>
                <w:lang w:val="es-ES"/>
              </w:rPr>
            </w:pPr>
            <w:del w:id="151" w:author="Roque Rodas" w:date="2014-09-24T17:07:00Z">
              <w:r w:rsidRPr="007953C1" w:rsidDel="005A67F1">
                <w:rPr>
                  <w:sz w:val="16"/>
                  <w:szCs w:val="16"/>
                  <w:lang w:val="es-ES"/>
                </w:rPr>
                <w:delText>X</w:delText>
              </w:r>
            </w:del>
          </w:p>
          <w:p w:rsidR="00FB1062" w:rsidRPr="007953C1" w:rsidDel="005A67F1" w:rsidRDefault="00FB1062" w:rsidP="00FB5CBD">
            <w:pPr>
              <w:rPr>
                <w:del w:id="152" w:author="Roque Rodas" w:date="2014-09-24T17:07:00Z"/>
                <w:sz w:val="16"/>
                <w:szCs w:val="16"/>
                <w:lang w:val="es-ES"/>
              </w:rPr>
            </w:pPr>
          </w:p>
          <w:p w:rsidR="00FB1062" w:rsidRPr="007953C1" w:rsidDel="005A67F1" w:rsidRDefault="00FB1062" w:rsidP="00FB5CBD">
            <w:pPr>
              <w:rPr>
                <w:del w:id="153" w:author="Roque Rodas" w:date="2014-09-24T17:07:00Z"/>
                <w:sz w:val="16"/>
                <w:szCs w:val="16"/>
                <w:lang w:val="es-ES"/>
              </w:rPr>
            </w:pPr>
            <w:del w:id="154"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155" w:author="Roque Rodas" w:date="2014-09-24T17:07:00Z"/>
                <w:sz w:val="16"/>
                <w:szCs w:val="16"/>
                <w:lang w:val="es-ES"/>
              </w:rPr>
            </w:pPr>
          </w:p>
          <w:p w:rsidR="00FB5CBD" w:rsidRPr="007953C1" w:rsidDel="005A67F1" w:rsidRDefault="00FB5CBD" w:rsidP="00FB5CBD">
            <w:pPr>
              <w:rPr>
                <w:del w:id="156" w:author="Roque Rodas" w:date="2014-09-24T17:07:00Z"/>
                <w:sz w:val="16"/>
                <w:szCs w:val="16"/>
                <w:lang w:val="es-ES"/>
              </w:rPr>
            </w:pPr>
          </w:p>
          <w:p w:rsidR="00FB5CBD" w:rsidRPr="007953C1" w:rsidDel="005A67F1" w:rsidRDefault="00FB5CBD" w:rsidP="00FB5CBD">
            <w:pPr>
              <w:rPr>
                <w:del w:id="157" w:author="Roque Rodas" w:date="2014-09-24T17:07:00Z"/>
                <w:sz w:val="16"/>
                <w:szCs w:val="16"/>
                <w:lang w:val="es-ES"/>
              </w:rPr>
            </w:pPr>
          </w:p>
          <w:p w:rsidR="00FB5CBD" w:rsidRPr="007953C1" w:rsidDel="005A67F1" w:rsidRDefault="00FB5CBD" w:rsidP="00FB5CBD">
            <w:pPr>
              <w:rPr>
                <w:del w:id="158" w:author="Roque Rodas" w:date="2014-09-24T17:07:00Z"/>
                <w:sz w:val="16"/>
                <w:szCs w:val="16"/>
                <w:lang w:val="es-ES"/>
              </w:rPr>
            </w:pPr>
          </w:p>
          <w:p w:rsidR="00C50BFE" w:rsidRPr="007953C1" w:rsidDel="005A67F1" w:rsidRDefault="00C50BFE" w:rsidP="00FB5CBD">
            <w:pPr>
              <w:rPr>
                <w:del w:id="159" w:author="Roque Rodas" w:date="2014-09-24T17:07:00Z"/>
                <w:sz w:val="16"/>
                <w:szCs w:val="16"/>
                <w:lang w:val="es-ES"/>
              </w:rPr>
            </w:pPr>
          </w:p>
          <w:p w:rsidR="00FB5CBD" w:rsidRPr="007953C1" w:rsidDel="005A67F1" w:rsidRDefault="00B02E42" w:rsidP="00FB5CBD">
            <w:pPr>
              <w:rPr>
                <w:del w:id="160" w:author="Roque Rodas" w:date="2014-09-24T17:07:00Z"/>
                <w:sz w:val="16"/>
                <w:szCs w:val="16"/>
                <w:lang w:val="es-ES"/>
              </w:rPr>
            </w:pPr>
            <w:del w:id="161" w:author="Roque Rodas" w:date="2014-09-24T17:07:00Z">
              <w:r w:rsidRPr="007953C1" w:rsidDel="005A67F1">
                <w:rPr>
                  <w:sz w:val="16"/>
                  <w:szCs w:val="16"/>
                  <w:lang w:val="es-ES"/>
                </w:rPr>
                <w:delText>X</w:delText>
              </w:r>
            </w:del>
          </w:p>
          <w:p w:rsidR="00FB5CBD" w:rsidRPr="007953C1" w:rsidDel="005A67F1" w:rsidRDefault="00FB5CBD" w:rsidP="00FB5CBD">
            <w:pPr>
              <w:rPr>
                <w:del w:id="162" w:author="Roque Rodas" w:date="2014-09-24T17:07:00Z"/>
                <w:sz w:val="16"/>
                <w:szCs w:val="16"/>
                <w:lang w:val="es-ES"/>
              </w:rPr>
            </w:pPr>
          </w:p>
          <w:p w:rsidR="00FB5CBD" w:rsidRPr="007953C1" w:rsidDel="005A67F1" w:rsidRDefault="00FB5CBD" w:rsidP="00FB5CBD">
            <w:pPr>
              <w:rPr>
                <w:del w:id="163" w:author="Roque Rodas" w:date="2014-09-24T17:07:00Z"/>
                <w:sz w:val="16"/>
                <w:szCs w:val="16"/>
                <w:lang w:val="es-ES"/>
              </w:rPr>
            </w:pPr>
          </w:p>
        </w:tc>
        <w:tc>
          <w:tcPr>
            <w:tcW w:w="363" w:type="dxa"/>
          </w:tcPr>
          <w:p w:rsidR="00FB5CBD" w:rsidRPr="007953C1" w:rsidDel="005A67F1" w:rsidRDefault="00FB5CBD" w:rsidP="00FB5CBD">
            <w:pPr>
              <w:rPr>
                <w:del w:id="164" w:author="Roque Rodas" w:date="2014-09-24T17:07:00Z"/>
                <w:b/>
                <w:sz w:val="16"/>
                <w:szCs w:val="16"/>
                <w:lang w:val="es-ES"/>
              </w:rPr>
            </w:pPr>
          </w:p>
          <w:p w:rsidR="00FB5CBD" w:rsidRPr="007953C1" w:rsidDel="005A67F1" w:rsidRDefault="00FB5CBD" w:rsidP="00FB5CBD">
            <w:pPr>
              <w:rPr>
                <w:del w:id="165" w:author="Roque Rodas" w:date="2014-09-24T17:07:00Z"/>
                <w:b/>
                <w:sz w:val="16"/>
                <w:szCs w:val="16"/>
                <w:lang w:val="es-ES"/>
              </w:rPr>
            </w:pPr>
          </w:p>
          <w:p w:rsidR="00B8418D" w:rsidRPr="007953C1" w:rsidDel="005A67F1" w:rsidRDefault="00B8418D" w:rsidP="00FB5CBD">
            <w:pPr>
              <w:rPr>
                <w:del w:id="166" w:author="Roque Rodas" w:date="2014-09-24T17:07:00Z"/>
                <w:b/>
                <w:sz w:val="16"/>
                <w:szCs w:val="16"/>
                <w:lang w:val="es-ES"/>
              </w:rPr>
            </w:pPr>
          </w:p>
          <w:p w:rsidR="00B8418D" w:rsidRPr="007953C1" w:rsidDel="005A67F1" w:rsidRDefault="00B8418D" w:rsidP="00FB5CBD">
            <w:pPr>
              <w:rPr>
                <w:del w:id="167" w:author="Roque Rodas" w:date="2014-09-24T17:07:00Z"/>
                <w:b/>
                <w:sz w:val="16"/>
                <w:szCs w:val="16"/>
                <w:lang w:val="es-ES"/>
              </w:rPr>
            </w:pPr>
          </w:p>
          <w:p w:rsidR="00B8418D" w:rsidRPr="007953C1" w:rsidDel="005A67F1" w:rsidRDefault="00B8418D" w:rsidP="00FB5CBD">
            <w:pPr>
              <w:rPr>
                <w:del w:id="168" w:author="Roque Rodas" w:date="2014-09-24T17:07:00Z"/>
                <w:b/>
                <w:sz w:val="16"/>
                <w:szCs w:val="16"/>
                <w:lang w:val="es-ES"/>
              </w:rPr>
            </w:pPr>
          </w:p>
          <w:p w:rsidR="00B8418D" w:rsidRPr="007953C1" w:rsidDel="005A67F1" w:rsidRDefault="00B8418D" w:rsidP="00FB5CBD">
            <w:pPr>
              <w:rPr>
                <w:del w:id="169" w:author="Roque Rodas" w:date="2014-09-24T17:07:00Z"/>
                <w:b/>
                <w:sz w:val="16"/>
                <w:szCs w:val="16"/>
                <w:lang w:val="es-ES"/>
              </w:rPr>
            </w:pPr>
          </w:p>
          <w:p w:rsidR="00B8418D" w:rsidRPr="007953C1" w:rsidDel="005A67F1" w:rsidRDefault="00B8418D" w:rsidP="00FB5CBD">
            <w:pPr>
              <w:rPr>
                <w:del w:id="170" w:author="Roque Rodas" w:date="2014-09-24T17:07:00Z"/>
                <w:b/>
                <w:sz w:val="16"/>
                <w:szCs w:val="16"/>
                <w:lang w:val="es-ES"/>
              </w:rPr>
            </w:pPr>
          </w:p>
          <w:p w:rsidR="00B8418D" w:rsidRPr="007953C1" w:rsidDel="005A67F1" w:rsidRDefault="00B8418D" w:rsidP="00FB5CBD">
            <w:pPr>
              <w:rPr>
                <w:del w:id="171" w:author="Roque Rodas" w:date="2014-09-24T17:07:00Z"/>
                <w:b/>
                <w:sz w:val="16"/>
                <w:szCs w:val="16"/>
                <w:lang w:val="es-ES"/>
              </w:rPr>
            </w:pPr>
          </w:p>
          <w:p w:rsidR="00B8418D" w:rsidRPr="007953C1" w:rsidDel="005A67F1" w:rsidRDefault="00B8418D" w:rsidP="00FB5CBD">
            <w:pPr>
              <w:rPr>
                <w:del w:id="172" w:author="Roque Rodas" w:date="2014-09-24T17:07:00Z"/>
                <w:sz w:val="16"/>
                <w:szCs w:val="16"/>
                <w:lang w:val="es-ES"/>
              </w:rPr>
            </w:pPr>
            <w:del w:id="173" w:author="Roque Rodas" w:date="2014-09-24T17:07:00Z">
              <w:r w:rsidRPr="007953C1" w:rsidDel="005A67F1">
                <w:rPr>
                  <w:sz w:val="16"/>
                  <w:szCs w:val="16"/>
                  <w:lang w:val="es-ES"/>
                </w:rPr>
                <w:delText>X</w:delText>
              </w:r>
            </w:del>
          </w:p>
          <w:p w:rsidR="00FB1062" w:rsidRPr="007953C1" w:rsidDel="005A67F1" w:rsidRDefault="00FB1062" w:rsidP="00FB5CBD">
            <w:pPr>
              <w:rPr>
                <w:del w:id="174" w:author="Roque Rodas" w:date="2014-09-24T17:07:00Z"/>
                <w:sz w:val="16"/>
                <w:szCs w:val="16"/>
                <w:lang w:val="es-ES"/>
              </w:rPr>
            </w:pPr>
          </w:p>
          <w:p w:rsidR="00FB1062" w:rsidRPr="007953C1" w:rsidDel="005A67F1" w:rsidRDefault="00FB1062" w:rsidP="00FB5CBD">
            <w:pPr>
              <w:rPr>
                <w:del w:id="175" w:author="Roque Rodas" w:date="2014-09-24T17:07:00Z"/>
                <w:sz w:val="16"/>
                <w:szCs w:val="16"/>
                <w:lang w:val="es-ES"/>
              </w:rPr>
            </w:pPr>
            <w:del w:id="176" w:author="Roque Rodas" w:date="2014-09-24T17:07:00Z">
              <w:r w:rsidRPr="007953C1" w:rsidDel="005A67F1">
                <w:rPr>
                  <w:sz w:val="16"/>
                  <w:szCs w:val="16"/>
                  <w:lang w:val="es-ES"/>
                </w:rPr>
                <w:delText>X</w:delText>
              </w:r>
            </w:del>
          </w:p>
          <w:p w:rsidR="00FB5CBD" w:rsidRPr="007953C1" w:rsidDel="005A67F1" w:rsidRDefault="00FB5CBD" w:rsidP="00FB5CBD">
            <w:pPr>
              <w:rPr>
                <w:del w:id="177" w:author="Roque Rodas" w:date="2014-09-24T17:07:00Z"/>
                <w:b/>
                <w:sz w:val="16"/>
                <w:szCs w:val="16"/>
                <w:lang w:val="es-ES"/>
              </w:rPr>
            </w:pPr>
          </w:p>
        </w:tc>
        <w:tc>
          <w:tcPr>
            <w:tcW w:w="364" w:type="dxa"/>
          </w:tcPr>
          <w:p w:rsidR="00FB5CBD" w:rsidRPr="007953C1" w:rsidDel="005A67F1" w:rsidRDefault="00FB5CBD" w:rsidP="00FB5CBD">
            <w:pPr>
              <w:rPr>
                <w:del w:id="178" w:author="Roque Rodas" w:date="2014-09-24T17:07:00Z"/>
                <w:sz w:val="16"/>
                <w:szCs w:val="16"/>
                <w:lang w:val="es-ES"/>
              </w:rPr>
            </w:pPr>
          </w:p>
          <w:p w:rsidR="00FB5CBD" w:rsidRPr="007953C1" w:rsidDel="005A67F1" w:rsidRDefault="00C50BFE" w:rsidP="00FB5CBD">
            <w:pPr>
              <w:rPr>
                <w:del w:id="179" w:author="Roque Rodas" w:date="2014-09-24T17:07:00Z"/>
                <w:sz w:val="16"/>
                <w:szCs w:val="16"/>
                <w:lang w:val="es-ES"/>
              </w:rPr>
            </w:pPr>
            <w:del w:id="180" w:author="Roque Rodas" w:date="2014-09-24T17:07:00Z">
              <w:r w:rsidRPr="007953C1" w:rsidDel="005A67F1">
                <w:rPr>
                  <w:sz w:val="16"/>
                  <w:szCs w:val="16"/>
                  <w:lang w:val="es-ES"/>
                </w:rPr>
                <w:delText>X</w:delText>
              </w:r>
            </w:del>
          </w:p>
          <w:p w:rsidR="00FB5CBD" w:rsidRPr="007953C1" w:rsidDel="005A67F1" w:rsidRDefault="00FB5CBD" w:rsidP="00FB5CBD">
            <w:pPr>
              <w:rPr>
                <w:del w:id="181" w:author="Roque Rodas" w:date="2014-09-24T17:07:00Z"/>
                <w:sz w:val="16"/>
                <w:szCs w:val="16"/>
                <w:lang w:val="es-ES"/>
              </w:rPr>
            </w:pPr>
          </w:p>
          <w:p w:rsidR="00FB5CBD" w:rsidRPr="007953C1" w:rsidDel="005A67F1" w:rsidRDefault="00FB5CBD" w:rsidP="00FB5CBD">
            <w:pPr>
              <w:rPr>
                <w:del w:id="182" w:author="Roque Rodas" w:date="2014-09-24T17:07:00Z"/>
                <w:sz w:val="16"/>
                <w:szCs w:val="16"/>
                <w:lang w:val="es-ES"/>
              </w:rPr>
            </w:pPr>
          </w:p>
          <w:p w:rsidR="00FB5CBD" w:rsidRPr="007953C1" w:rsidDel="005A67F1" w:rsidRDefault="00FB5CBD" w:rsidP="00FB5CBD">
            <w:pPr>
              <w:rPr>
                <w:del w:id="183" w:author="Roque Rodas" w:date="2014-09-24T17:07:00Z"/>
                <w:sz w:val="16"/>
                <w:szCs w:val="16"/>
                <w:lang w:val="es-ES"/>
              </w:rPr>
            </w:pPr>
          </w:p>
          <w:p w:rsidR="00FB5CBD" w:rsidRPr="007953C1" w:rsidDel="005A67F1" w:rsidRDefault="00FB5CBD" w:rsidP="00FB5CBD">
            <w:pPr>
              <w:rPr>
                <w:del w:id="184" w:author="Roque Rodas" w:date="2014-09-24T17:07:00Z"/>
                <w:sz w:val="16"/>
                <w:szCs w:val="16"/>
                <w:lang w:val="es-ES"/>
              </w:rPr>
            </w:pPr>
          </w:p>
          <w:p w:rsidR="00FB5CBD" w:rsidRPr="007953C1" w:rsidDel="005A67F1" w:rsidRDefault="00FB5CBD" w:rsidP="00FB5CBD">
            <w:pPr>
              <w:rPr>
                <w:del w:id="185" w:author="Roque Rodas" w:date="2014-09-24T17:07:00Z"/>
                <w:sz w:val="16"/>
                <w:szCs w:val="16"/>
                <w:lang w:val="es-ES"/>
              </w:rPr>
            </w:pPr>
          </w:p>
        </w:tc>
        <w:tc>
          <w:tcPr>
            <w:tcW w:w="363" w:type="dxa"/>
          </w:tcPr>
          <w:p w:rsidR="00006F26" w:rsidRPr="007953C1" w:rsidDel="005A67F1" w:rsidRDefault="00006F26" w:rsidP="00FB5CBD">
            <w:pPr>
              <w:rPr>
                <w:del w:id="186" w:author="Roque Rodas" w:date="2014-09-24T17:07:00Z"/>
                <w:sz w:val="16"/>
                <w:szCs w:val="16"/>
                <w:lang w:val="es-ES"/>
              </w:rPr>
            </w:pPr>
          </w:p>
          <w:p w:rsidR="00B8418D" w:rsidRPr="007953C1" w:rsidDel="005A67F1" w:rsidRDefault="00B8418D" w:rsidP="00FB5CBD">
            <w:pPr>
              <w:rPr>
                <w:del w:id="187" w:author="Roque Rodas" w:date="2014-09-24T17:07:00Z"/>
                <w:sz w:val="16"/>
                <w:szCs w:val="16"/>
                <w:lang w:val="es-ES"/>
              </w:rPr>
            </w:pPr>
          </w:p>
          <w:p w:rsidR="00B8418D" w:rsidRPr="007953C1" w:rsidDel="005A67F1" w:rsidRDefault="00B8418D" w:rsidP="00FB5CBD">
            <w:pPr>
              <w:rPr>
                <w:del w:id="188" w:author="Roque Rodas" w:date="2014-09-24T17:07:00Z"/>
                <w:sz w:val="16"/>
                <w:szCs w:val="16"/>
                <w:lang w:val="es-ES"/>
              </w:rPr>
            </w:pPr>
          </w:p>
          <w:p w:rsidR="00B8418D" w:rsidRPr="007953C1" w:rsidDel="005A67F1" w:rsidRDefault="00B8418D" w:rsidP="00FB5CBD">
            <w:pPr>
              <w:rPr>
                <w:del w:id="189" w:author="Roque Rodas" w:date="2014-09-24T17:07:00Z"/>
                <w:sz w:val="16"/>
                <w:szCs w:val="16"/>
                <w:lang w:val="es-ES"/>
              </w:rPr>
            </w:pPr>
          </w:p>
          <w:p w:rsidR="00B8418D" w:rsidRPr="007953C1" w:rsidDel="005A67F1" w:rsidRDefault="00B8418D" w:rsidP="00FB5CBD">
            <w:pPr>
              <w:rPr>
                <w:del w:id="190" w:author="Roque Rodas" w:date="2014-09-24T17:07:00Z"/>
                <w:sz w:val="16"/>
                <w:szCs w:val="16"/>
                <w:lang w:val="es-ES"/>
              </w:rPr>
            </w:pPr>
          </w:p>
          <w:p w:rsidR="00B8418D" w:rsidRPr="007953C1" w:rsidDel="005A67F1" w:rsidRDefault="00B8418D" w:rsidP="00FB5CBD">
            <w:pPr>
              <w:rPr>
                <w:del w:id="191" w:author="Roque Rodas" w:date="2014-09-24T17:07:00Z"/>
                <w:sz w:val="16"/>
                <w:szCs w:val="16"/>
                <w:lang w:val="es-ES"/>
              </w:rPr>
            </w:pPr>
          </w:p>
          <w:p w:rsidR="00B8418D" w:rsidRPr="007953C1" w:rsidDel="005A67F1" w:rsidRDefault="00B8418D" w:rsidP="00FB5CBD">
            <w:pPr>
              <w:rPr>
                <w:del w:id="192" w:author="Roque Rodas" w:date="2014-09-24T17:07:00Z"/>
                <w:sz w:val="16"/>
                <w:szCs w:val="16"/>
                <w:lang w:val="es-ES"/>
              </w:rPr>
            </w:pPr>
          </w:p>
          <w:p w:rsidR="00B8418D" w:rsidRPr="007953C1" w:rsidDel="005A67F1" w:rsidRDefault="00B8418D" w:rsidP="00FB5CBD">
            <w:pPr>
              <w:rPr>
                <w:del w:id="193" w:author="Roque Rodas" w:date="2014-09-24T17:07:00Z"/>
                <w:sz w:val="16"/>
                <w:szCs w:val="16"/>
                <w:lang w:val="es-ES"/>
              </w:rPr>
            </w:pPr>
          </w:p>
          <w:p w:rsidR="00B8418D" w:rsidRPr="007953C1" w:rsidDel="005A67F1" w:rsidRDefault="00B8418D" w:rsidP="00FB5CBD">
            <w:pPr>
              <w:rPr>
                <w:del w:id="194" w:author="Roque Rodas" w:date="2014-09-24T17:07:00Z"/>
                <w:sz w:val="16"/>
                <w:szCs w:val="16"/>
                <w:lang w:val="es-ES"/>
              </w:rPr>
            </w:pPr>
            <w:del w:id="195" w:author="Roque Rodas" w:date="2014-09-24T17:07:00Z">
              <w:r w:rsidRPr="007953C1" w:rsidDel="005A67F1">
                <w:rPr>
                  <w:sz w:val="16"/>
                  <w:szCs w:val="16"/>
                  <w:lang w:val="es-ES"/>
                </w:rPr>
                <w:delText>X</w:delText>
              </w:r>
            </w:del>
          </w:p>
          <w:p w:rsidR="00FB1062" w:rsidRPr="007953C1" w:rsidDel="005A67F1" w:rsidRDefault="00FB1062" w:rsidP="00FB5CBD">
            <w:pPr>
              <w:rPr>
                <w:del w:id="196" w:author="Roque Rodas" w:date="2014-09-24T17:07:00Z"/>
                <w:sz w:val="16"/>
                <w:szCs w:val="16"/>
                <w:lang w:val="es-ES"/>
              </w:rPr>
            </w:pPr>
          </w:p>
          <w:p w:rsidR="00FB1062" w:rsidRPr="007953C1" w:rsidDel="005A67F1" w:rsidRDefault="00FB1062" w:rsidP="00FB5CBD">
            <w:pPr>
              <w:rPr>
                <w:del w:id="197" w:author="Roque Rodas" w:date="2014-09-24T17:07:00Z"/>
                <w:sz w:val="16"/>
                <w:szCs w:val="16"/>
                <w:lang w:val="es-ES"/>
              </w:rPr>
            </w:pPr>
            <w:del w:id="198"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199" w:author="Roque Rodas" w:date="2014-09-24T17:07:00Z"/>
                <w:sz w:val="16"/>
                <w:szCs w:val="16"/>
                <w:lang w:val="es-ES"/>
              </w:rPr>
            </w:pPr>
          </w:p>
          <w:p w:rsidR="00FB5CBD" w:rsidRPr="007953C1" w:rsidDel="005A67F1" w:rsidRDefault="00FB5CBD" w:rsidP="00FB5CBD">
            <w:pPr>
              <w:rPr>
                <w:del w:id="200" w:author="Roque Rodas" w:date="2014-09-24T17:07:00Z"/>
                <w:sz w:val="16"/>
                <w:szCs w:val="16"/>
                <w:lang w:val="es-ES"/>
              </w:rPr>
            </w:pPr>
          </w:p>
          <w:p w:rsidR="00FB5CBD" w:rsidRPr="007953C1" w:rsidDel="005A67F1" w:rsidRDefault="00FB5CBD" w:rsidP="00FB5CBD">
            <w:pPr>
              <w:rPr>
                <w:del w:id="201" w:author="Roque Rodas" w:date="2014-09-24T17:07:00Z"/>
                <w:sz w:val="16"/>
                <w:szCs w:val="16"/>
                <w:lang w:val="es-ES"/>
              </w:rPr>
            </w:pPr>
          </w:p>
          <w:p w:rsidR="00FB5CBD" w:rsidRPr="007953C1" w:rsidDel="005A67F1" w:rsidRDefault="00FB5CBD" w:rsidP="00FB5CBD">
            <w:pPr>
              <w:rPr>
                <w:del w:id="202" w:author="Roque Rodas" w:date="2014-09-24T17:07:00Z"/>
                <w:sz w:val="16"/>
                <w:szCs w:val="16"/>
                <w:lang w:val="es-ES"/>
              </w:rPr>
            </w:pPr>
          </w:p>
          <w:p w:rsidR="00C50BFE" w:rsidRPr="007953C1" w:rsidDel="005A67F1" w:rsidRDefault="00C50BFE" w:rsidP="00FB5CBD">
            <w:pPr>
              <w:rPr>
                <w:del w:id="203" w:author="Roque Rodas" w:date="2014-09-24T17:07:00Z"/>
                <w:sz w:val="16"/>
                <w:szCs w:val="16"/>
                <w:lang w:val="es-ES"/>
              </w:rPr>
            </w:pPr>
          </w:p>
          <w:p w:rsidR="00FB5CBD" w:rsidRPr="007953C1" w:rsidDel="005A67F1" w:rsidRDefault="00B02E42" w:rsidP="00FB5CBD">
            <w:pPr>
              <w:rPr>
                <w:del w:id="204" w:author="Roque Rodas" w:date="2014-09-24T17:07:00Z"/>
                <w:sz w:val="16"/>
                <w:szCs w:val="16"/>
                <w:lang w:val="es-ES"/>
              </w:rPr>
            </w:pPr>
            <w:del w:id="205" w:author="Roque Rodas" w:date="2014-09-24T17:07:00Z">
              <w:r w:rsidRPr="007953C1" w:rsidDel="005A67F1">
                <w:rPr>
                  <w:sz w:val="16"/>
                  <w:szCs w:val="16"/>
                  <w:lang w:val="es-ES"/>
                </w:rPr>
                <w:delText>X</w:delText>
              </w:r>
            </w:del>
          </w:p>
          <w:p w:rsidR="00FB5CBD" w:rsidRPr="007953C1" w:rsidDel="005A67F1" w:rsidRDefault="00FB5CBD" w:rsidP="00FB5CBD">
            <w:pPr>
              <w:rPr>
                <w:del w:id="206" w:author="Roque Rodas" w:date="2014-09-24T17:07:00Z"/>
                <w:sz w:val="16"/>
                <w:szCs w:val="16"/>
                <w:lang w:val="es-ES"/>
              </w:rPr>
            </w:pPr>
          </w:p>
          <w:p w:rsidR="00FB5CBD" w:rsidRPr="007953C1" w:rsidDel="005A67F1" w:rsidRDefault="00FB5CBD" w:rsidP="00FB5CBD">
            <w:pPr>
              <w:rPr>
                <w:del w:id="207" w:author="Roque Rodas" w:date="2014-09-24T17:07:00Z"/>
                <w:sz w:val="16"/>
                <w:szCs w:val="16"/>
                <w:lang w:val="es-ES"/>
              </w:rPr>
            </w:pPr>
          </w:p>
          <w:p w:rsidR="00FB5CBD" w:rsidRPr="007953C1" w:rsidDel="005A67F1" w:rsidRDefault="00FB5CBD" w:rsidP="00FB5CBD">
            <w:pPr>
              <w:rPr>
                <w:del w:id="208" w:author="Roque Rodas" w:date="2014-09-24T17:07:00Z"/>
                <w:sz w:val="16"/>
                <w:szCs w:val="16"/>
                <w:lang w:val="es-ES"/>
              </w:rPr>
            </w:pPr>
          </w:p>
          <w:p w:rsidR="00FB5CBD" w:rsidRPr="007953C1" w:rsidDel="005A67F1" w:rsidRDefault="00FB5CBD" w:rsidP="00FB5CBD">
            <w:pPr>
              <w:rPr>
                <w:del w:id="209" w:author="Roque Rodas" w:date="2014-09-24T17:07:00Z"/>
                <w:sz w:val="16"/>
                <w:szCs w:val="16"/>
                <w:lang w:val="es-ES"/>
              </w:rPr>
            </w:pPr>
          </w:p>
          <w:p w:rsidR="00FB5CBD" w:rsidRPr="007953C1" w:rsidDel="005A67F1" w:rsidRDefault="00FB5CBD" w:rsidP="00FB5CBD">
            <w:pPr>
              <w:rPr>
                <w:del w:id="210" w:author="Roque Rodas" w:date="2014-09-24T17:07:00Z"/>
                <w:sz w:val="16"/>
                <w:szCs w:val="16"/>
                <w:lang w:val="es-ES"/>
              </w:rPr>
            </w:pPr>
          </w:p>
        </w:tc>
        <w:tc>
          <w:tcPr>
            <w:tcW w:w="363" w:type="dxa"/>
          </w:tcPr>
          <w:p w:rsidR="00FB5CBD" w:rsidRPr="007953C1" w:rsidDel="005A67F1" w:rsidRDefault="00FB5CBD" w:rsidP="00FB5CBD">
            <w:pPr>
              <w:rPr>
                <w:del w:id="211" w:author="Roque Rodas" w:date="2014-09-24T17:07:00Z"/>
                <w:sz w:val="16"/>
                <w:szCs w:val="16"/>
                <w:lang w:val="es-ES"/>
              </w:rPr>
            </w:pPr>
          </w:p>
          <w:p w:rsidR="00B8418D" w:rsidRPr="007953C1" w:rsidDel="005A67F1" w:rsidRDefault="00B8418D" w:rsidP="00FB5CBD">
            <w:pPr>
              <w:rPr>
                <w:del w:id="212" w:author="Roque Rodas" w:date="2014-09-24T17:07:00Z"/>
                <w:sz w:val="16"/>
                <w:szCs w:val="16"/>
                <w:lang w:val="es-ES"/>
              </w:rPr>
            </w:pPr>
          </w:p>
          <w:p w:rsidR="00B8418D" w:rsidRPr="007953C1" w:rsidDel="005A67F1" w:rsidRDefault="00B8418D" w:rsidP="00FB5CBD">
            <w:pPr>
              <w:rPr>
                <w:del w:id="213" w:author="Roque Rodas" w:date="2014-09-24T17:07:00Z"/>
                <w:sz w:val="16"/>
                <w:szCs w:val="16"/>
                <w:lang w:val="es-ES"/>
              </w:rPr>
            </w:pPr>
          </w:p>
          <w:p w:rsidR="00B8418D" w:rsidRPr="007953C1" w:rsidDel="005A67F1" w:rsidRDefault="00B8418D" w:rsidP="00FB5CBD">
            <w:pPr>
              <w:rPr>
                <w:del w:id="214" w:author="Roque Rodas" w:date="2014-09-24T17:07:00Z"/>
                <w:sz w:val="16"/>
                <w:szCs w:val="16"/>
                <w:lang w:val="es-ES"/>
              </w:rPr>
            </w:pPr>
          </w:p>
          <w:p w:rsidR="00B8418D" w:rsidRPr="007953C1" w:rsidDel="005A67F1" w:rsidRDefault="00B8418D" w:rsidP="00FB5CBD">
            <w:pPr>
              <w:rPr>
                <w:del w:id="215" w:author="Roque Rodas" w:date="2014-09-24T17:07:00Z"/>
                <w:sz w:val="16"/>
                <w:szCs w:val="16"/>
                <w:lang w:val="es-ES"/>
              </w:rPr>
            </w:pPr>
          </w:p>
          <w:p w:rsidR="00B8418D" w:rsidRPr="007953C1" w:rsidDel="005A67F1" w:rsidRDefault="00B8418D" w:rsidP="00FB5CBD">
            <w:pPr>
              <w:rPr>
                <w:del w:id="216" w:author="Roque Rodas" w:date="2014-09-24T17:07:00Z"/>
                <w:sz w:val="16"/>
                <w:szCs w:val="16"/>
                <w:lang w:val="es-ES"/>
              </w:rPr>
            </w:pPr>
          </w:p>
          <w:p w:rsidR="00B8418D" w:rsidRPr="007953C1" w:rsidDel="005A67F1" w:rsidRDefault="00B8418D" w:rsidP="00FB5CBD">
            <w:pPr>
              <w:rPr>
                <w:del w:id="217" w:author="Roque Rodas" w:date="2014-09-24T17:07:00Z"/>
                <w:sz w:val="16"/>
                <w:szCs w:val="16"/>
                <w:lang w:val="es-ES"/>
              </w:rPr>
            </w:pPr>
          </w:p>
          <w:p w:rsidR="00B8418D" w:rsidRPr="007953C1" w:rsidDel="005A67F1" w:rsidRDefault="00B8418D" w:rsidP="00FB5CBD">
            <w:pPr>
              <w:rPr>
                <w:del w:id="218" w:author="Roque Rodas" w:date="2014-09-24T17:07:00Z"/>
                <w:sz w:val="16"/>
                <w:szCs w:val="16"/>
                <w:lang w:val="es-ES"/>
              </w:rPr>
            </w:pPr>
          </w:p>
          <w:p w:rsidR="00B8418D" w:rsidRPr="007953C1" w:rsidDel="005A67F1" w:rsidRDefault="00B8418D" w:rsidP="00FB5CBD">
            <w:pPr>
              <w:rPr>
                <w:del w:id="219" w:author="Roque Rodas" w:date="2014-09-24T17:07:00Z"/>
                <w:sz w:val="16"/>
                <w:szCs w:val="16"/>
                <w:lang w:val="es-ES"/>
              </w:rPr>
            </w:pPr>
            <w:del w:id="220" w:author="Roque Rodas" w:date="2014-09-24T17:07:00Z">
              <w:r w:rsidRPr="007953C1" w:rsidDel="005A67F1">
                <w:rPr>
                  <w:sz w:val="16"/>
                  <w:szCs w:val="16"/>
                  <w:lang w:val="es-ES"/>
                </w:rPr>
                <w:delText>X</w:delText>
              </w:r>
            </w:del>
          </w:p>
          <w:p w:rsidR="00FB1062" w:rsidRPr="007953C1" w:rsidDel="005A67F1" w:rsidRDefault="00FB1062" w:rsidP="00FB5CBD">
            <w:pPr>
              <w:rPr>
                <w:del w:id="221" w:author="Roque Rodas" w:date="2014-09-24T17:07:00Z"/>
                <w:sz w:val="16"/>
                <w:szCs w:val="16"/>
                <w:lang w:val="es-ES"/>
              </w:rPr>
            </w:pPr>
          </w:p>
          <w:p w:rsidR="00FB1062" w:rsidRPr="007953C1" w:rsidDel="005A67F1" w:rsidRDefault="00FB1062" w:rsidP="00FB5CBD">
            <w:pPr>
              <w:rPr>
                <w:del w:id="222" w:author="Roque Rodas" w:date="2014-09-24T17:07:00Z"/>
                <w:sz w:val="16"/>
                <w:szCs w:val="16"/>
                <w:lang w:val="es-ES"/>
              </w:rPr>
            </w:pPr>
            <w:del w:id="223"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224" w:author="Roque Rodas" w:date="2014-09-24T17:07:00Z"/>
                <w:sz w:val="16"/>
                <w:szCs w:val="16"/>
                <w:lang w:val="es-ES"/>
              </w:rPr>
            </w:pPr>
          </w:p>
          <w:p w:rsidR="00FB5CBD" w:rsidRPr="007953C1" w:rsidDel="005A67F1" w:rsidRDefault="00C50BFE" w:rsidP="00FB5CBD">
            <w:pPr>
              <w:rPr>
                <w:del w:id="225" w:author="Roque Rodas" w:date="2014-09-24T17:07:00Z"/>
                <w:sz w:val="16"/>
                <w:szCs w:val="16"/>
                <w:lang w:val="es-ES"/>
              </w:rPr>
            </w:pPr>
            <w:del w:id="226" w:author="Roque Rodas" w:date="2014-09-24T17:07:00Z">
              <w:r w:rsidRPr="007953C1" w:rsidDel="005A67F1">
                <w:rPr>
                  <w:sz w:val="16"/>
                  <w:szCs w:val="16"/>
                  <w:lang w:val="es-ES"/>
                </w:rPr>
                <w:delText>X</w:delText>
              </w:r>
            </w:del>
          </w:p>
          <w:p w:rsidR="00FB5CBD" w:rsidRPr="007953C1" w:rsidDel="005A67F1" w:rsidRDefault="00FB5CBD" w:rsidP="00FB5CBD">
            <w:pPr>
              <w:rPr>
                <w:del w:id="227" w:author="Roque Rodas" w:date="2014-09-24T17:07:00Z"/>
                <w:sz w:val="16"/>
                <w:szCs w:val="16"/>
                <w:lang w:val="es-ES"/>
              </w:rPr>
            </w:pPr>
          </w:p>
          <w:p w:rsidR="00FB5CBD" w:rsidRPr="007953C1" w:rsidDel="005A67F1" w:rsidRDefault="00FB5CBD" w:rsidP="00FB5CBD">
            <w:pPr>
              <w:rPr>
                <w:del w:id="228" w:author="Roque Rodas" w:date="2014-09-24T17:07:00Z"/>
                <w:sz w:val="16"/>
                <w:szCs w:val="16"/>
                <w:lang w:val="es-ES"/>
              </w:rPr>
            </w:pPr>
          </w:p>
          <w:p w:rsidR="00C50BFE" w:rsidRPr="007953C1" w:rsidDel="005A67F1" w:rsidRDefault="00C50BFE" w:rsidP="00FB5CBD">
            <w:pPr>
              <w:rPr>
                <w:del w:id="229" w:author="Roque Rodas" w:date="2014-09-24T17:07:00Z"/>
                <w:sz w:val="16"/>
                <w:szCs w:val="16"/>
                <w:lang w:val="es-ES"/>
              </w:rPr>
            </w:pPr>
          </w:p>
          <w:p w:rsidR="00FB5CBD" w:rsidRPr="007953C1" w:rsidDel="005A67F1" w:rsidRDefault="00B02E42" w:rsidP="00FB5CBD">
            <w:pPr>
              <w:rPr>
                <w:del w:id="230" w:author="Roque Rodas" w:date="2014-09-24T17:07:00Z"/>
                <w:sz w:val="16"/>
                <w:szCs w:val="16"/>
                <w:lang w:val="es-ES"/>
              </w:rPr>
            </w:pPr>
            <w:del w:id="231" w:author="Roque Rodas" w:date="2014-09-24T17:07:00Z">
              <w:r w:rsidRPr="007953C1" w:rsidDel="005A67F1">
                <w:rPr>
                  <w:sz w:val="16"/>
                  <w:szCs w:val="16"/>
                  <w:lang w:val="es-ES"/>
                </w:rPr>
                <w:delText>X</w:delText>
              </w:r>
            </w:del>
          </w:p>
          <w:p w:rsidR="00FB5CBD" w:rsidRPr="007953C1" w:rsidDel="005A67F1" w:rsidRDefault="00FB5CBD" w:rsidP="00FB5CBD">
            <w:pPr>
              <w:rPr>
                <w:del w:id="232" w:author="Roque Rodas" w:date="2014-09-24T17:07:00Z"/>
                <w:sz w:val="16"/>
                <w:szCs w:val="16"/>
                <w:lang w:val="es-ES"/>
              </w:rPr>
            </w:pPr>
          </w:p>
          <w:p w:rsidR="00FB5CBD" w:rsidRPr="007953C1" w:rsidDel="005A67F1" w:rsidRDefault="00FB5CBD" w:rsidP="00FB5CBD">
            <w:pPr>
              <w:rPr>
                <w:del w:id="233" w:author="Roque Rodas" w:date="2014-09-24T17:07:00Z"/>
                <w:sz w:val="16"/>
                <w:szCs w:val="16"/>
                <w:lang w:val="es-ES"/>
              </w:rPr>
            </w:pPr>
          </w:p>
          <w:p w:rsidR="00FB5CBD" w:rsidRPr="007953C1" w:rsidDel="005A67F1" w:rsidRDefault="00FB5CBD" w:rsidP="00FB5CBD">
            <w:pPr>
              <w:rPr>
                <w:del w:id="234" w:author="Roque Rodas" w:date="2014-09-24T17:07:00Z"/>
                <w:sz w:val="16"/>
                <w:szCs w:val="16"/>
                <w:lang w:val="es-ES"/>
              </w:rPr>
            </w:pPr>
          </w:p>
        </w:tc>
        <w:tc>
          <w:tcPr>
            <w:tcW w:w="363" w:type="dxa"/>
          </w:tcPr>
          <w:p w:rsidR="00FB5CBD" w:rsidRPr="007953C1" w:rsidDel="005A67F1" w:rsidRDefault="00FB5CBD" w:rsidP="00FB5CBD">
            <w:pPr>
              <w:rPr>
                <w:del w:id="235" w:author="Roque Rodas" w:date="2014-09-24T17:07:00Z"/>
                <w:sz w:val="16"/>
                <w:szCs w:val="16"/>
                <w:lang w:val="es-ES"/>
              </w:rPr>
            </w:pPr>
          </w:p>
          <w:p w:rsidR="00FB5CBD" w:rsidRPr="007953C1" w:rsidDel="005A67F1" w:rsidRDefault="00FB5CBD" w:rsidP="00FB5CBD">
            <w:pPr>
              <w:rPr>
                <w:del w:id="236" w:author="Roque Rodas" w:date="2014-09-24T17:07:00Z"/>
                <w:sz w:val="16"/>
                <w:szCs w:val="16"/>
                <w:lang w:val="es-ES"/>
              </w:rPr>
            </w:pPr>
          </w:p>
          <w:p w:rsidR="00FB5CBD" w:rsidRPr="007953C1" w:rsidDel="005A67F1" w:rsidRDefault="00FB5CBD" w:rsidP="00FB5CBD">
            <w:pPr>
              <w:rPr>
                <w:del w:id="237" w:author="Roque Rodas" w:date="2014-09-24T17:07:00Z"/>
                <w:sz w:val="16"/>
                <w:szCs w:val="16"/>
                <w:lang w:val="es-ES"/>
              </w:rPr>
            </w:pPr>
          </w:p>
          <w:p w:rsidR="00FB5CBD" w:rsidRPr="007953C1" w:rsidDel="005A67F1" w:rsidRDefault="00FB5CBD" w:rsidP="00FB5CBD">
            <w:pPr>
              <w:rPr>
                <w:del w:id="238" w:author="Roque Rodas" w:date="2014-09-24T17:07:00Z"/>
                <w:sz w:val="16"/>
                <w:szCs w:val="16"/>
                <w:lang w:val="es-ES"/>
              </w:rPr>
            </w:pPr>
          </w:p>
          <w:p w:rsidR="00FB5CBD" w:rsidRPr="007953C1" w:rsidDel="005A67F1" w:rsidRDefault="00FB5CBD" w:rsidP="00FB5CBD">
            <w:pPr>
              <w:rPr>
                <w:del w:id="239" w:author="Roque Rodas" w:date="2014-09-24T17:07:00Z"/>
                <w:sz w:val="16"/>
                <w:szCs w:val="16"/>
                <w:lang w:val="es-ES"/>
              </w:rPr>
            </w:pPr>
          </w:p>
          <w:p w:rsidR="00FB5CBD" w:rsidRPr="007953C1" w:rsidDel="005A67F1" w:rsidRDefault="00FB5CBD" w:rsidP="00FB5CBD">
            <w:pPr>
              <w:rPr>
                <w:del w:id="240" w:author="Roque Rodas" w:date="2014-09-24T17:07:00Z"/>
                <w:sz w:val="16"/>
                <w:szCs w:val="16"/>
                <w:lang w:val="es-ES"/>
              </w:rPr>
            </w:pPr>
          </w:p>
          <w:p w:rsidR="00FB5CBD" w:rsidRPr="007953C1" w:rsidDel="005A67F1" w:rsidRDefault="00FB5CBD" w:rsidP="00FB5CBD">
            <w:pPr>
              <w:rPr>
                <w:del w:id="241" w:author="Roque Rodas" w:date="2014-09-24T17:07:00Z"/>
                <w:sz w:val="16"/>
                <w:szCs w:val="16"/>
                <w:lang w:val="es-ES"/>
              </w:rPr>
            </w:pPr>
          </w:p>
          <w:p w:rsidR="00B8418D" w:rsidRPr="007953C1" w:rsidDel="005A67F1" w:rsidRDefault="00B8418D" w:rsidP="00FB5CBD">
            <w:pPr>
              <w:rPr>
                <w:del w:id="242" w:author="Roque Rodas" w:date="2014-09-24T17:07:00Z"/>
                <w:sz w:val="16"/>
                <w:szCs w:val="16"/>
                <w:lang w:val="es-ES"/>
              </w:rPr>
            </w:pPr>
          </w:p>
          <w:p w:rsidR="00B8418D" w:rsidRPr="007953C1" w:rsidDel="005A67F1" w:rsidRDefault="00B8418D" w:rsidP="00FB5CBD">
            <w:pPr>
              <w:rPr>
                <w:del w:id="243" w:author="Roque Rodas" w:date="2014-09-24T17:07:00Z"/>
                <w:sz w:val="16"/>
                <w:szCs w:val="16"/>
                <w:lang w:val="es-ES"/>
              </w:rPr>
            </w:pPr>
            <w:del w:id="244" w:author="Roque Rodas" w:date="2014-09-24T17:07:00Z">
              <w:r w:rsidRPr="007953C1" w:rsidDel="005A67F1">
                <w:rPr>
                  <w:sz w:val="16"/>
                  <w:szCs w:val="16"/>
                  <w:lang w:val="es-ES"/>
                </w:rPr>
                <w:delText>X</w:delText>
              </w:r>
            </w:del>
          </w:p>
          <w:p w:rsidR="00FB1062" w:rsidRPr="007953C1" w:rsidDel="005A67F1" w:rsidRDefault="00FB1062" w:rsidP="00FB5CBD">
            <w:pPr>
              <w:rPr>
                <w:del w:id="245" w:author="Roque Rodas" w:date="2014-09-24T17:07:00Z"/>
                <w:sz w:val="16"/>
                <w:szCs w:val="16"/>
                <w:lang w:val="es-ES"/>
              </w:rPr>
            </w:pPr>
          </w:p>
          <w:p w:rsidR="00FB1062" w:rsidRPr="007953C1" w:rsidDel="005A67F1" w:rsidRDefault="00FB1062" w:rsidP="00FB5CBD">
            <w:pPr>
              <w:rPr>
                <w:del w:id="246" w:author="Roque Rodas" w:date="2014-09-24T17:07:00Z"/>
                <w:sz w:val="16"/>
                <w:szCs w:val="16"/>
                <w:lang w:val="es-ES"/>
              </w:rPr>
            </w:pPr>
            <w:del w:id="247" w:author="Roque Rodas" w:date="2014-09-24T17:07:00Z">
              <w:r w:rsidRPr="007953C1" w:rsidDel="005A67F1">
                <w:rPr>
                  <w:sz w:val="16"/>
                  <w:szCs w:val="16"/>
                  <w:lang w:val="es-ES"/>
                </w:rPr>
                <w:delText>X</w:delText>
              </w:r>
            </w:del>
          </w:p>
        </w:tc>
        <w:tc>
          <w:tcPr>
            <w:tcW w:w="449" w:type="dxa"/>
          </w:tcPr>
          <w:p w:rsidR="00FB5CBD" w:rsidRPr="007953C1" w:rsidDel="005A67F1" w:rsidRDefault="00FB5CBD" w:rsidP="00FB5CBD">
            <w:pPr>
              <w:rPr>
                <w:del w:id="248" w:author="Roque Rodas" w:date="2014-09-24T17:07:00Z"/>
                <w:sz w:val="16"/>
                <w:szCs w:val="16"/>
                <w:lang w:val="es-ES"/>
              </w:rPr>
            </w:pPr>
          </w:p>
          <w:p w:rsidR="00FB5CBD" w:rsidRPr="007953C1" w:rsidDel="005A67F1" w:rsidRDefault="00FB5CBD" w:rsidP="00FB5CBD">
            <w:pPr>
              <w:rPr>
                <w:del w:id="249" w:author="Roque Rodas" w:date="2014-09-24T17:07:00Z"/>
                <w:sz w:val="16"/>
                <w:szCs w:val="16"/>
                <w:lang w:val="es-ES"/>
              </w:rPr>
            </w:pPr>
          </w:p>
          <w:p w:rsidR="00FB5CBD" w:rsidRPr="007953C1" w:rsidDel="005A67F1" w:rsidRDefault="00FB5CBD" w:rsidP="00FB5CBD">
            <w:pPr>
              <w:rPr>
                <w:del w:id="250" w:author="Roque Rodas" w:date="2014-09-24T17:07:00Z"/>
                <w:sz w:val="16"/>
                <w:szCs w:val="16"/>
                <w:lang w:val="es-ES"/>
              </w:rPr>
            </w:pPr>
          </w:p>
          <w:p w:rsidR="00FB5CBD" w:rsidRPr="007953C1" w:rsidDel="005A67F1" w:rsidRDefault="00FB5CBD" w:rsidP="00FB5CBD">
            <w:pPr>
              <w:rPr>
                <w:del w:id="251" w:author="Roque Rodas" w:date="2014-09-24T17:07:00Z"/>
                <w:sz w:val="16"/>
                <w:szCs w:val="16"/>
                <w:lang w:val="es-ES"/>
              </w:rPr>
            </w:pPr>
          </w:p>
          <w:p w:rsidR="00C50BFE" w:rsidRPr="007953C1" w:rsidDel="005A67F1" w:rsidRDefault="00C50BFE" w:rsidP="00FB5CBD">
            <w:pPr>
              <w:rPr>
                <w:del w:id="252" w:author="Roque Rodas" w:date="2014-09-24T17:07:00Z"/>
                <w:sz w:val="16"/>
                <w:szCs w:val="16"/>
                <w:lang w:val="es-ES"/>
              </w:rPr>
            </w:pPr>
          </w:p>
          <w:p w:rsidR="00FB5CBD" w:rsidRPr="007953C1" w:rsidDel="005A67F1" w:rsidRDefault="00B02E42" w:rsidP="00FB5CBD">
            <w:pPr>
              <w:rPr>
                <w:del w:id="253" w:author="Roque Rodas" w:date="2014-09-24T17:07:00Z"/>
                <w:sz w:val="16"/>
                <w:szCs w:val="16"/>
                <w:lang w:val="es-ES"/>
              </w:rPr>
            </w:pPr>
            <w:del w:id="254" w:author="Roque Rodas" w:date="2014-09-24T17:07:00Z">
              <w:r w:rsidRPr="007953C1" w:rsidDel="005A67F1">
                <w:rPr>
                  <w:sz w:val="16"/>
                  <w:szCs w:val="16"/>
                  <w:lang w:val="es-ES"/>
                </w:rPr>
                <w:delText>X</w:delText>
              </w:r>
            </w:del>
          </w:p>
          <w:p w:rsidR="00FB5CBD" w:rsidRPr="007953C1" w:rsidDel="005A67F1" w:rsidRDefault="00FB5CBD" w:rsidP="00FB5CBD">
            <w:pPr>
              <w:rPr>
                <w:del w:id="255" w:author="Roque Rodas" w:date="2014-09-24T17:07:00Z"/>
                <w:sz w:val="16"/>
                <w:szCs w:val="16"/>
                <w:lang w:val="es-ES"/>
              </w:rPr>
            </w:pPr>
          </w:p>
          <w:p w:rsidR="00FB5CBD" w:rsidRPr="007953C1" w:rsidDel="005A67F1" w:rsidRDefault="00FB5CBD" w:rsidP="00FB5CBD">
            <w:pPr>
              <w:rPr>
                <w:del w:id="256" w:author="Roque Rodas" w:date="2014-09-24T17:07:00Z"/>
                <w:sz w:val="16"/>
                <w:szCs w:val="16"/>
                <w:lang w:val="es-ES"/>
              </w:rPr>
            </w:pPr>
          </w:p>
          <w:p w:rsidR="00FB5CBD" w:rsidRPr="007953C1" w:rsidDel="005A67F1" w:rsidRDefault="00FB5CBD" w:rsidP="00FB5CBD">
            <w:pPr>
              <w:rPr>
                <w:del w:id="257" w:author="Roque Rodas" w:date="2014-09-24T17:07:00Z"/>
                <w:sz w:val="16"/>
                <w:szCs w:val="16"/>
                <w:lang w:val="es-ES"/>
              </w:rPr>
            </w:pPr>
          </w:p>
        </w:tc>
        <w:tc>
          <w:tcPr>
            <w:tcW w:w="360" w:type="dxa"/>
          </w:tcPr>
          <w:p w:rsidR="00FB5CBD" w:rsidRPr="007953C1" w:rsidDel="005A67F1" w:rsidRDefault="00FB5CBD" w:rsidP="00FB5CBD">
            <w:pPr>
              <w:rPr>
                <w:del w:id="258" w:author="Roque Rodas" w:date="2014-09-24T17:07:00Z"/>
                <w:sz w:val="16"/>
                <w:szCs w:val="16"/>
                <w:lang w:val="es-ES"/>
              </w:rPr>
            </w:pPr>
          </w:p>
          <w:p w:rsidR="00006F26" w:rsidRPr="007953C1" w:rsidDel="005A67F1" w:rsidRDefault="00006F26" w:rsidP="00FB5CBD">
            <w:pPr>
              <w:rPr>
                <w:del w:id="259" w:author="Roque Rodas" w:date="2014-09-24T17:07:00Z"/>
                <w:sz w:val="16"/>
                <w:szCs w:val="16"/>
                <w:lang w:val="es-ES"/>
              </w:rPr>
            </w:pPr>
          </w:p>
          <w:p w:rsidR="00006F26" w:rsidRPr="007953C1" w:rsidDel="005A67F1" w:rsidRDefault="00006F26" w:rsidP="00FB5CBD">
            <w:pPr>
              <w:rPr>
                <w:del w:id="260" w:author="Roque Rodas" w:date="2014-09-24T17:07:00Z"/>
                <w:sz w:val="16"/>
                <w:szCs w:val="16"/>
                <w:lang w:val="es-ES"/>
              </w:rPr>
            </w:pPr>
          </w:p>
          <w:p w:rsidR="00006F26" w:rsidRPr="007953C1" w:rsidDel="005A67F1" w:rsidRDefault="00006F26" w:rsidP="00FB5CBD">
            <w:pPr>
              <w:rPr>
                <w:del w:id="261" w:author="Roque Rodas" w:date="2014-09-24T17:07:00Z"/>
                <w:sz w:val="16"/>
                <w:szCs w:val="16"/>
                <w:lang w:val="es-ES"/>
              </w:rPr>
            </w:pPr>
          </w:p>
          <w:p w:rsidR="00006F26" w:rsidRPr="007953C1" w:rsidDel="005A67F1" w:rsidRDefault="00006F26" w:rsidP="00FB5CBD">
            <w:pPr>
              <w:rPr>
                <w:del w:id="262" w:author="Roque Rodas" w:date="2014-09-24T17:07:00Z"/>
                <w:sz w:val="16"/>
                <w:szCs w:val="16"/>
                <w:lang w:val="es-ES"/>
              </w:rPr>
            </w:pPr>
          </w:p>
          <w:p w:rsidR="00B8418D" w:rsidRPr="007953C1" w:rsidDel="005A67F1" w:rsidRDefault="00B8418D" w:rsidP="00FB5CBD">
            <w:pPr>
              <w:rPr>
                <w:del w:id="263" w:author="Roque Rodas" w:date="2014-09-24T17:07:00Z"/>
                <w:sz w:val="16"/>
                <w:szCs w:val="16"/>
                <w:lang w:val="es-ES"/>
              </w:rPr>
            </w:pPr>
          </w:p>
          <w:p w:rsidR="00B8418D" w:rsidRPr="007953C1" w:rsidDel="005A67F1" w:rsidRDefault="00B8418D" w:rsidP="00FB5CBD">
            <w:pPr>
              <w:rPr>
                <w:del w:id="264" w:author="Roque Rodas" w:date="2014-09-24T17:07:00Z"/>
                <w:sz w:val="16"/>
                <w:szCs w:val="16"/>
                <w:lang w:val="es-ES"/>
              </w:rPr>
            </w:pPr>
          </w:p>
          <w:p w:rsidR="00B8418D" w:rsidRPr="007953C1" w:rsidDel="005A67F1" w:rsidRDefault="00B8418D" w:rsidP="00FB5CBD">
            <w:pPr>
              <w:rPr>
                <w:del w:id="265" w:author="Roque Rodas" w:date="2014-09-24T17:07:00Z"/>
                <w:sz w:val="16"/>
                <w:szCs w:val="16"/>
                <w:lang w:val="es-ES"/>
              </w:rPr>
            </w:pPr>
          </w:p>
          <w:p w:rsidR="00B8418D" w:rsidRPr="007953C1" w:rsidDel="005A67F1" w:rsidRDefault="00B8418D" w:rsidP="00FB5CBD">
            <w:pPr>
              <w:rPr>
                <w:del w:id="266" w:author="Roque Rodas" w:date="2014-09-24T17:07:00Z"/>
                <w:sz w:val="16"/>
                <w:szCs w:val="16"/>
                <w:lang w:val="es-ES"/>
              </w:rPr>
            </w:pPr>
            <w:del w:id="267" w:author="Roque Rodas" w:date="2014-09-24T17:07:00Z">
              <w:r w:rsidRPr="007953C1" w:rsidDel="005A67F1">
                <w:rPr>
                  <w:sz w:val="16"/>
                  <w:szCs w:val="16"/>
                  <w:lang w:val="es-ES"/>
                </w:rPr>
                <w:delText>X</w:delText>
              </w:r>
            </w:del>
          </w:p>
          <w:p w:rsidR="00FB1062" w:rsidRPr="007953C1" w:rsidDel="005A67F1" w:rsidRDefault="00FB1062" w:rsidP="00FB5CBD">
            <w:pPr>
              <w:rPr>
                <w:del w:id="268" w:author="Roque Rodas" w:date="2014-09-24T17:07:00Z"/>
                <w:sz w:val="16"/>
                <w:szCs w:val="16"/>
                <w:lang w:val="es-ES"/>
              </w:rPr>
            </w:pPr>
          </w:p>
          <w:p w:rsidR="00FB1062" w:rsidRPr="007953C1" w:rsidDel="005A67F1" w:rsidRDefault="00FB1062" w:rsidP="00FB5CBD">
            <w:pPr>
              <w:rPr>
                <w:del w:id="269" w:author="Roque Rodas" w:date="2014-09-24T17:07:00Z"/>
                <w:sz w:val="16"/>
                <w:szCs w:val="16"/>
                <w:lang w:val="es-ES"/>
              </w:rPr>
            </w:pPr>
            <w:del w:id="270" w:author="Roque Rodas" w:date="2014-09-24T17:07:00Z">
              <w:r w:rsidRPr="007953C1" w:rsidDel="005A67F1">
                <w:rPr>
                  <w:sz w:val="16"/>
                  <w:szCs w:val="16"/>
                  <w:lang w:val="es-ES"/>
                </w:rPr>
                <w:delText>X</w:delText>
              </w:r>
            </w:del>
          </w:p>
        </w:tc>
        <w:tc>
          <w:tcPr>
            <w:tcW w:w="359" w:type="dxa"/>
          </w:tcPr>
          <w:p w:rsidR="00FB5CBD" w:rsidRPr="007953C1" w:rsidDel="005A67F1" w:rsidRDefault="00FB5CBD" w:rsidP="00FB5CBD">
            <w:pPr>
              <w:rPr>
                <w:del w:id="271" w:author="Roque Rodas" w:date="2014-09-24T17:07:00Z"/>
                <w:sz w:val="16"/>
                <w:szCs w:val="16"/>
                <w:lang w:val="es-ES"/>
              </w:rPr>
            </w:pPr>
          </w:p>
          <w:p w:rsidR="00006F26" w:rsidRPr="007953C1" w:rsidDel="005A67F1" w:rsidRDefault="00C50BFE" w:rsidP="00FB5CBD">
            <w:pPr>
              <w:rPr>
                <w:del w:id="272" w:author="Roque Rodas" w:date="2014-09-24T17:07:00Z"/>
                <w:sz w:val="16"/>
                <w:szCs w:val="16"/>
                <w:lang w:val="es-ES"/>
              </w:rPr>
            </w:pPr>
            <w:del w:id="273" w:author="Roque Rodas" w:date="2014-09-24T17:07:00Z">
              <w:r w:rsidRPr="007953C1" w:rsidDel="005A67F1">
                <w:rPr>
                  <w:sz w:val="16"/>
                  <w:szCs w:val="16"/>
                  <w:lang w:val="es-ES"/>
                </w:rPr>
                <w:delText>X</w:delText>
              </w:r>
            </w:del>
          </w:p>
          <w:p w:rsidR="00006F26" w:rsidRPr="007953C1" w:rsidDel="005A67F1" w:rsidRDefault="00006F26" w:rsidP="00FB5CBD">
            <w:pPr>
              <w:rPr>
                <w:del w:id="274" w:author="Roque Rodas" w:date="2014-09-24T17:07:00Z"/>
                <w:sz w:val="16"/>
                <w:szCs w:val="16"/>
                <w:lang w:val="es-ES"/>
              </w:rPr>
            </w:pPr>
          </w:p>
          <w:p w:rsidR="00006F26" w:rsidRPr="007953C1" w:rsidDel="005A67F1" w:rsidRDefault="00C50BFE" w:rsidP="00FB5CBD">
            <w:pPr>
              <w:rPr>
                <w:del w:id="275" w:author="Roque Rodas" w:date="2014-09-24T17:07:00Z"/>
                <w:sz w:val="16"/>
                <w:szCs w:val="16"/>
                <w:lang w:val="es-ES"/>
              </w:rPr>
            </w:pPr>
            <w:del w:id="276" w:author="Roque Rodas" w:date="2014-09-24T17:07:00Z">
              <w:r w:rsidRPr="007953C1" w:rsidDel="005A67F1">
                <w:rPr>
                  <w:sz w:val="16"/>
                  <w:szCs w:val="16"/>
                  <w:lang w:val="es-ES"/>
                </w:rPr>
                <w:delText>X</w:delText>
              </w:r>
            </w:del>
          </w:p>
          <w:p w:rsidR="00C50BFE" w:rsidRPr="007953C1" w:rsidDel="005A67F1" w:rsidRDefault="00C50BFE" w:rsidP="00FB5CBD">
            <w:pPr>
              <w:rPr>
                <w:del w:id="277" w:author="Roque Rodas" w:date="2014-09-24T17:07:00Z"/>
                <w:sz w:val="16"/>
                <w:szCs w:val="16"/>
                <w:lang w:val="es-ES"/>
              </w:rPr>
            </w:pPr>
          </w:p>
          <w:p w:rsidR="00FB5CBD" w:rsidRPr="007953C1" w:rsidDel="005A67F1" w:rsidRDefault="00B02E42" w:rsidP="00FB5CBD">
            <w:pPr>
              <w:rPr>
                <w:del w:id="278" w:author="Roque Rodas" w:date="2014-09-24T17:07:00Z"/>
                <w:sz w:val="16"/>
                <w:szCs w:val="16"/>
                <w:lang w:val="es-ES"/>
              </w:rPr>
            </w:pPr>
            <w:del w:id="279" w:author="Roque Rodas" w:date="2014-09-24T17:07:00Z">
              <w:r w:rsidRPr="007953C1" w:rsidDel="005A67F1">
                <w:rPr>
                  <w:sz w:val="16"/>
                  <w:szCs w:val="16"/>
                  <w:lang w:val="es-ES"/>
                </w:rPr>
                <w:delText>X</w:delText>
              </w:r>
            </w:del>
          </w:p>
          <w:p w:rsidR="00FB5CBD" w:rsidRPr="007953C1" w:rsidDel="005A67F1" w:rsidRDefault="00FB5CBD" w:rsidP="00FB5CBD">
            <w:pPr>
              <w:rPr>
                <w:del w:id="280" w:author="Roque Rodas" w:date="2014-09-24T17:07:00Z"/>
                <w:sz w:val="16"/>
                <w:szCs w:val="16"/>
                <w:lang w:val="es-ES"/>
              </w:rPr>
            </w:pPr>
          </w:p>
          <w:p w:rsidR="00FB5CBD" w:rsidRPr="007953C1" w:rsidDel="005A67F1" w:rsidRDefault="00FB5CBD" w:rsidP="00FB5CBD">
            <w:pPr>
              <w:rPr>
                <w:del w:id="281" w:author="Roque Rodas" w:date="2014-09-24T17:07:00Z"/>
                <w:sz w:val="16"/>
                <w:szCs w:val="16"/>
                <w:lang w:val="es-ES"/>
              </w:rPr>
            </w:pPr>
          </w:p>
          <w:p w:rsidR="00FB5CBD" w:rsidRPr="007953C1" w:rsidDel="005A67F1" w:rsidRDefault="00FB5CBD" w:rsidP="00FB5CBD">
            <w:pPr>
              <w:rPr>
                <w:del w:id="282" w:author="Roque Rodas" w:date="2014-09-24T17:07:00Z"/>
                <w:sz w:val="16"/>
                <w:szCs w:val="16"/>
                <w:lang w:val="es-ES"/>
              </w:rPr>
            </w:pPr>
          </w:p>
        </w:tc>
        <w:tc>
          <w:tcPr>
            <w:tcW w:w="359" w:type="dxa"/>
          </w:tcPr>
          <w:p w:rsidR="00FB5CBD" w:rsidRPr="007953C1" w:rsidDel="005A67F1" w:rsidRDefault="00FB5CBD" w:rsidP="00FB5CBD">
            <w:pPr>
              <w:rPr>
                <w:del w:id="283" w:author="Roque Rodas" w:date="2014-09-24T17:07:00Z"/>
                <w:sz w:val="16"/>
                <w:szCs w:val="16"/>
                <w:lang w:val="es-ES"/>
              </w:rPr>
            </w:pPr>
          </w:p>
          <w:p w:rsidR="00006F26" w:rsidRPr="007953C1" w:rsidDel="005A67F1" w:rsidRDefault="00006F26" w:rsidP="00FB5CBD">
            <w:pPr>
              <w:rPr>
                <w:del w:id="284" w:author="Roque Rodas" w:date="2014-09-24T17:07:00Z"/>
                <w:sz w:val="16"/>
                <w:szCs w:val="16"/>
                <w:lang w:val="es-ES"/>
              </w:rPr>
            </w:pPr>
          </w:p>
          <w:p w:rsidR="00006F26" w:rsidRPr="007953C1" w:rsidDel="005A67F1" w:rsidRDefault="00006F26" w:rsidP="00FB5CBD">
            <w:pPr>
              <w:rPr>
                <w:del w:id="285" w:author="Roque Rodas" w:date="2014-09-24T17:07:00Z"/>
                <w:sz w:val="16"/>
                <w:szCs w:val="16"/>
                <w:lang w:val="es-ES"/>
              </w:rPr>
            </w:pPr>
          </w:p>
          <w:p w:rsidR="00006F26" w:rsidRPr="007953C1" w:rsidDel="005A67F1" w:rsidRDefault="00006F26" w:rsidP="00FB5CBD">
            <w:pPr>
              <w:rPr>
                <w:del w:id="286" w:author="Roque Rodas" w:date="2014-09-24T17:07:00Z"/>
                <w:sz w:val="16"/>
                <w:szCs w:val="16"/>
                <w:lang w:val="es-ES"/>
              </w:rPr>
            </w:pPr>
          </w:p>
          <w:p w:rsidR="00006F26" w:rsidRPr="007953C1" w:rsidDel="005A67F1" w:rsidRDefault="00006F26" w:rsidP="00FB5CBD">
            <w:pPr>
              <w:rPr>
                <w:del w:id="287" w:author="Roque Rodas" w:date="2014-09-24T17:07:00Z"/>
                <w:sz w:val="16"/>
                <w:szCs w:val="16"/>
                <w:lang w:val="es-ES"/>
              </w:rPr>
            </w:pPr>
          </w:p>
          <w:p w:rsidR="00B8418D" w:rsidRPr="007953C1" w:rsidDel="005A67F1" w:rsidRDefault="00B8418D" w:rsidP="00FB5CBD">
            <w:pPr>
              <w:rPr>
                <w:del w:id="288" w:author="Roque Rodas" w:date="2014-09-24T17:07:00Z"/>
                <w:sz w:val="16"/>
                <w:szCs w:val="16"/>
                <w:lang w:val="es-ES"/>
              </w:rPr>
            </w:pPr>
          </w:p>
          <w:p w:rsidR="00B8418D" w:rsidRPr="007953C1" w:rsidDel="005A67F1" w:rsidRDefault="00B8418D" w:rsidP="00FB5CBD">
            <w:pPr>
              <w:rPr>
                <w:del w:id="289" w:author="Roque Rodas" w:date="2014-09-24T17:07:00Z"/>
                <w:sz w:val="16"/>
                <w:szCs w:val="16"/>
                <w:lang w:val="es-ES"/>
              </w:rPr>
            </w:pPr>
          </w:p>
          <w:p w:rsidR="00B8418D" w:rsidRPr="007953C1" w:rsidDel="005A67F1" w:rsidRDefault="00B8418D" w:rsidP="00FB5CBD">
            <w:pPr>
              <w:rPr>
                <w:del w:id="290" w:author="Roque Rodas" w:date="2014-09-24T17:07:00Z"/>
                <w:sz w:val="16"/>
                <w:szCs w:val="16"/>
                <w:lang w:val="es-ES"/>
              </w:rPr>
            </w:pPr>
          </w:p>
          <w:p w:rsidR="00B8418D" w:rsidRPr="007953C1" w:rsidDel="005A67F1" w:rsidRDefault="00B8418D" w:rsidP="00FB5CBD">
            <w:pPr>
              <w:rPr>
                <w:del w:id="291" w:author="Roque Rodas" w:date="2014-09-24T17:07:00Z"/>
                <w:sz w:val="16"/>
                <w:szCs w:val="16"/>
                <w:lang w:val="es-ES"/>
              </w:rPr>
            </w:pPr>
            <w:del w:id="292" w:author="Roque Rodas" w:date="2014-09-24T17:07:00Z">
              <w:r w:rsidRPr="007953C1" w:rsidDel="005A67F1">
                <w:rPr>
                  <w:sz w:val="16"/>
                  <w:szCs w:val="16"/>
                  <w:lang w:val="es-ES"/>
                </w:rPr>
                <w:delText>X</w:delText>
              </w:r>
            </w:del>
          </w:p>
          <w:p w:rsidR="00FB1062" w:rsidRPr="007953C1" w:rsidDel="005A67F1" w:rsidRDefault="00FB1062" w:rsidP="00FB5CBD">
            <w:pPr>
              <w:rPr>
                <w:del w:id="293" w:author="Roque Rodas" w:date="2014-09-24T17:07:00Z"/>
                <w:sz w:val="16"/>
                <w:szCs w:val="16"/>
                <w:lang w:val="es-ES"/>
              </w:rPr>
            </w:pPr>
          </w:p>
          <w:p w:rsidR="00FB1062" w:rsidRPr="007953C1" w:rsidDel="005A67F1" w:rsidRDefault="00FB1062" w:rsidP="00FB5CBD">
            <w:pPr>
              <w:rPr>
                <w:del w:id="294" w:author="Roque Rodas" w:date="2014-09-24T17:07:00Z"/>
                <w:sz w:val="16"/>
                <w:szCs w:val="16"/>
                <w:lang w:val="es-ES"/>
              </w:rPr>
            </w:pPr>
            <w:del w:id="295" w:author="Roque Rodas" w:date="2014-09-24T17:07:00Z">
              <w:r w:rsidRPr="007953C1" w:rsidDel="005A67F1">
                <w:rPr>
                  <w:sz w:val="16"/>
                  <w:szCs w:val="16"/>
                  <w:lang w:val="es-ES"/>
                </w:rPr>
                <w:delText>X</w:delText>
              </w:r>
            </w:del>
          </w:p>
        </w:tc>
        <w:tc>
          <w:tcPr>
            <w:tcW w:w="364" w:type="dxa"/>
          </w:tcPr>
          <w:p w:rsidR="00FB5CBD" w:rsidRPr="007953C1" w:rsidDel="005A67F1" w:rsidRDefault="00FB5CBD" w:rsidP="00FB5CBD">
            <w:pPr>
              <w:rPr>
                <w:del w:id="296" w:author="Roque Rodas" w:date="2014-09-24T17:07:00Z"/>
                <w:sz w:val="16"/>
                <w:szCs w:val="16"/>
                <w:lang w:val="es-ES"/>
              </w:rPr>
            </w:pPr>
          </w:p>
          <w:p w:rsidR="00FB5CBD" w:rsidRPr="007953C1" w:rsidDel="005A67F1" w:rsidRDefault="00FB5CBD" w:rsidP="00FB5CBD">
            <w:pPr>
              <w:rPr>
                <w:del w:id="297" w:author="Roque Rodas" w:date="2014-09-24T17:07:00Z"/>
                <w:sz w:val="16"/>
                <w:szCs w:val="16"/>
                <w:lang w:val="es-ES"/>
              </w:rPr>
            </w:pPr>
          </w:p>
          <w:p w:rsidR="00FB5CBD" w:rsidRPr="007953C1" w:rsidDel="005A67F1" w:rsidRDefault="00FB5CBD" w:rsidP="00FB5CBD">
            <w:pPr>
              <w:rPr>
                <w:del w:id="298" w:author="Roque Rodas" w:date="2014-09-24T17:07:00Z"/>
                <w:sz w:val="16"/>
                <w:szCs w:val="16"/>
                <w:lang w:val="es-ES"/>
              </w:rPr>
            </w:pPr>
          </w:p>
          <w:p w:rsidR="00FB5CBD" w:rsidRPr="007953C1" w:rsidDel="005A67F1" w:rsidRDefault="00FB5CBD" w:rsidP="00FB5CBD">
            <w:pPr>
              <w:rPr>
                <w:del w:id="299" w:author="Roque Rodas" w:date="2014-09-24T17:07:00Z"/>
                <w:sz w:val="16"/>
                <w:szCs w:val="16"/>
                <w:lang w:val="es-ES"/>
              </w:rPr>
            </w:pPr>
          </w:p>
          <w:p w:rsidR="00C50BFE" w:rsidRPr="007953C1" w:rsidDel="005A67F1" w:rsidRDefault="00C50BFE" w:rsidP="00FB5CBD">
            <w:pPr>
              <w:rPr>
                <w:del w:id="300" w:author="Roque Rodas" w:date="2014-09-24T17:07:00Z"/>
                <w:sz w:val="16"/>
                <w:szCs w:val="16"/>
                <w:lang w:val="es-ES"/>
              </w:rPr>
            </w:pPr>
          </w:p>
          <w:p w:rsidR="00FB5CBD" w:rsidRPr="007953C1" w:rsidDel="005A67F1" w:rsidRDefault="00B02E42" w:rsidP="00FB5CBD">
            <w:pPr>
              <w:rPr>
                <w:del w:id="301" w:author="Roque Rodas" w:date="2014-09-24T17:07:00Z"/>
                <w:sz w:val="16"/>
                <w:szCs w:val="16"/>
                <w:lang w:val="es-ES"/>
              </w:rPr>
            </w:pPr>
            <w:del w:id="302" w:author="Roque Rodas" w:date="2014-09-24T17:07:00Z">
              <w:r w:rsidRPr="007953C1" w:rsidDel="005A67F1">
                <w:rPr>
                  <w:sz w:val="16"/>
                  <w:szCs w:val="16"/>
                  <w:lang w:val="es-ES"/>
                </w:rPr>
                <w:delText>X</w:delText>
              </w:r>
            </w:del>
          </w:p>
          <w:p w:rsidR="00FB5CBD" w:rsidRPr="007953C1" w:rsidDel="005A67F1" w:rsidRDefault="00FB5CBD" w:rsidP="00FB5CBD">
            <w:pPr>
              <w:rPr>
                <w:del w:id="303" w:author="Roque Rodas" w:date="2014-09-24T17:07:00Z"/>
                <w:sz w:val="16"/>
                <w:szCs w:val="16"/>
                <w:lang w:val="es-ES"/>
              </w:rPr>
            </w:pPr>
            <w:del w:id="304" w:author="Roque Rodas" w:date="2014-09-24T17:07:00Z">
              <w:r w:rsidRPr="007953C1" w:rsidDel="005A67F1">
                <w:rPr>
                  <w:sz w:val="16"/>
                  <w:szCs w:val="16"/>
                  <w:lang w:val="es-ES"/>
                </w:rPr>
                <w:delText xml:space="preserve"> </w:delText>
              </w:r>
            </w:del>
          </w:p>
          <w:p w:rsidR="00FB5CBD" w:rsidRPr="007953C1" w:rsidDel="005A67F1" w:rsidRDefault="00FB5CBD" w:rsidP="00FB5CBD">
            <w:pPr>
              <w:rPr>
                <w:del w:id="305" w:author="Roque Rodas" w:date="2014-09-24T17:07:00Z"/>
                <w:sz w:val="16"/>
                <w:szCs w:val="16"/>
                <w:lang w:val="es-ES"/>
              </w:rPr>
            </w:pPr>
          </w:p>
          <w:p w:rsidR="00FB5CBD" w:rsidRPr="007953C1" w:rsidDel="005A67F1" w:rsidRDefault="00FB5CBD" w:rsidP="00FB5CBD">
            <w:pPr>
              <w:rPr>
                <w:del w:id="306" w:author="Roque Rodas" w:date="2014-09-24T17:07:00Z"/>
                <w:sz w:val="16"/>
                <w:szCs w:val="16"/>
                <w:lang w:val="es-ES"/>
              </w:rPr>
            </w:pPr>
          </w:p>
          <w:p w:rsidR="00FB5CBD" w:rsidRPr="007953C1" w:rsidDel="005A67F1" w:rsidRDefault="00FB5CBD" w:rsidP="00FB5CBD">
            <w:pPr>
              <w:rPr>
                <w:del w:id="307" w:author="Roque Rodas" w:date="2014-09-24T17:07:00Z"/>
                <w:sz w:val="16"/>
                <w:szCs w:val="16"/>
                <w:lang w:val="es-ES"/>
              </w:rPr>
            </w:pPr>
          </w:p>
        </w:tc>
        <w:tc>
          <w:tcPr>
            <w:tcW w:w="1880" w:type="dxa"/>
          </w:tcPr>
          <w:p w:rsidR="00FB5CBD" w:rsidRPr="007953C1" w:rsidDel="005A67F1" w:rsidRDefault="00FB5CBD" w:rsidP="00FB5CBD">
            <w:pPr>
              <w:jc w:val="center"/>
              <w:rPr>
                <w:del w:id="308" w:author="Roque Rodas" w:date="2014-09-24T17:07:00Z"/>
                <w:sz w:val="16"/>
                <w:szCs w:val="16"/>
                <w:lang w:val="es-ES"/>
              </w:rPr>
            </w:pPr>
          </w:p>
        </w:tc>
        <w:tc>
          <w:tcPr>
            <w:tcW w:w="1361" w:type="dxa"/>
          </w:tcPr>
          <w:p w:rsidR="00FB5CBD" w:rsidRPr="007953C1" w:rsidDel="005A67F1" w:rsidRDefault="00FB5CBD" w:rsidP="00FB5CBD">
            <w:pPr>
              <w:jc w:val="center"/>
              <w:rPr>
                <w:del w:id="309" w:author="Roque Rodas" w:date="2014-09-24T17:07:00Z"/>
                <w:sz w:val="16"/>
                <w:szCs w:val="16"/>
                <w:lang w:val="es-ES"/>
              </w:rPr>
            </w:pPr>
          </w:p>
        </w:tc>
        <w:tc>
          <w:tcPr>
            <w:tcW w:w="1683" w:type="dxa"/>
          </w:tcPr>
          <w:p w:rsidR="00FB5CBD" w:rsidRPr="007953C1" w:rsidDel="005A67F1" w:rsidRDefault="00FB5CBD" w:rsidP="00FB5CBD">
            <w:pPr>
              <w:jc w:val="center"/>
              <w:rPr>
                <w:del w:id="310" w:author="Roque Rodas" w:date="2014-09-24T17:07:00Z"/>
                <w:sz w:val="16"/>
                <w:szCs w:val="16"/>
                <w:lang w:val="es-ES"/>
              </w:rPr>
            </w:pPr>
          </w:p>
        </w:tc>
      </w:tr>
      <w:tr w:rsidR="00710B1D" w:rsidRPr="007953C1" w:rsidTr="00C679EA">
        <w:trPr>
          <w:trHeight w:val="257"/>
        </w:trPr>
        <w:tc>
          <w:tcPr>
            <w:tcW w:w="5262" w:type="dxa"/>
            <w:vAlign w:val="center"/>
          </w:tcPr>
          <w:p w:rsidR="00FB5CBD" w:rsidRPr="007953C1" w:rsidRDefault="00FB5CBD" w:rsidP="00AE0727">
            <w:pPr>
              <w:numPr>
                <w:ilvl w:val="0"/>
                <w:numId w:val="13"/>
              </w:numPr>
              <w:tabs>
                <w:tab w:val="left" w:pos="201"/>
                <w:tab w:val="left" w:pos="342"/>
              </w:tabs>
              <w:ind w:left="331" w:hanging="310"/>
              <w:rPr>
                <w:b/>
                <w:sz w:val="16"/>
                <w:szCs w:val="16"/>
                <w:lang w:val="es-ES"/>
              </w:rPr>
            </w:pPr>
            <w:r w:rsidRPr="007953C1">
              <w:rPr>
                <w:b/>
                <w:sz w:val="16"/>
                <w:szCs w:val="16"/>
                <w:lang w:val="es-ES"/>
              </w:rPr>
              <w:t>Procesamiento y Análisis de información</w:t>
            </w:r>
          </w:p>
        </w:tc>
        <w:tc>
          <w:tcPr>
            <w:tcW w:w="364" w:type="dxa"/>
            <w:shd w:val="clear" w:color="auto" w:fill="F2F2F2" w:themeFill="background1" w:themeFillShade="F2"/>
            <w:vAlign w:val="center"/>
          </w:tcPr>
          <w:p w:rsidR="00FB5CBD" w:rsidRPr="007953C1" w:rsidRDefault="00FB5CBD" w:rsidP="00FB5CBD">
            <w:pPr>
              <w:rPr>
                <w:sz w:val="16"/>
                <w:szCs w:val="16"/>
                <w:highlight w:val="lightGray"/>
                <w:lang w:val="es-ES"/>
              </w:rPr>
            </w:pPr>
          </w:p>
        </w:tc>
        <w:tc>
          <w:tcPr>
            <w:tcW w:w="365" w:type="dxa"/>
            <w:shd w:val="clear" w:color="auto" w:fill="F2F2F2" w:themeFill="background1" w:themeFillShade="F2"/>
            <w:vAlign w:val="center"/>
          </w:tcPr>
          <w:p w:rsidR="00FB5CBD" w:rsidRPr="007953C1" w:rsidRDefault="00FB5CBD" w:rsidP="00FB5CBD">
            <w:pPr>
              <w:rPr>
                <w:sz w:val="16"/>
                <w:szCs w:val="16"/>
                <w:highlight w:val="lightGray"/>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3"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449"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0"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59"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59"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364" w:type="dxa"/>
            <w:shd w:val="clear" w:color="auto" w:fill="F2F2F2" w:themeFill="background1" w:themeFillShade="F2"/>
            <w:vAlign w:val="center"/>
          </w:tcPr>
          <w:p w:rsidR="00FB5CBD" w:rsidRPr="007953C1" w:rsidRDefault="00FB5CBD" w:rsidP="00FB5CBD">
            <w:pPr>
              <w:rPr>
                <w:lang w:val="es-ES"/>
              </w:rPr>
            </w:pPr>
            <w:r w:rsidRPr="007953C1">
              <w:rPr>
                <w:sz w:val="16"/>
                <w:szCs w:val="16"/>
                <w:highlight w:val="lightGray"/>
                <w:lang w:val="es-ES"/>
              </w:rPr>
              <w:t>X</w:t>
            </w:r>
          </w:p>
        </w:tc>
        <w:tc>
          <w:tcPr>
            <w:tcW w:w="1880" w:type="dxa"/>
            <w:vAlign w:val="center"/>
          </w:tcPr>
          <w:p w:rsidR="00FB5CBD" w:rsidRPr="007953C1" w:rsidRDefault="00FB5CBD" w:rsidP="00FB5CBD">
            <w:pPr>
              <w:jc w:val="center"/>
              <w:rPr>
                <w:sz w:val="16"/>
                <w:szCs w:val="16"/>
                <w:lang w:val="es-ES"/>
              </w:rPr>
            </w:pPr>
            <w:r w:rsidRPr="007953C1">
              <w:rPr>
                <w:sz w:val="16"/>
                <w:szCs w:val="16"/>
                <w:lang w:val="es-ES"/>
              </w:rPr>
              <w:t>UCP MTI-BID</w:t>
            </w:r>
          </w:p>
        </w:tc>
        <w:tc>
          <w:tcPr>
            <w:tcW w:w="1361" w:type="dxa"/>
            <w:vAlign w:val="center"/>
          </w:tcPr>
          <w:p w:rsidR="00FB5CBD" w:rsidRPr="007953C1" w:rsidRDefault="003E1DCD" w:rsidP="00FB5CBD">
            <w:pPr>
              <w:jc w:val="center"/>
              <w:rPr>
                <w:sz w:val="16"/>
                <w:szCs w:val="16"/>
                <w:lang w:val="es-ES"/>
              </w:rPr>
            </w:pPr>
            <w:r w:rsidRPr="007953C1">
              <w:rPr>
                <w:sz w:val="16"/>
                <w:szCs w:val="16"/>
                <w:lang w:val="es-ES"/>
              </w:rPr>
              <w:t>32.250</w:t>
            </w:r>
          </w:p>
        </w:tc>
        <w:tc>
          <w:tcPr>
            <w:tcW w:w="1683" w:type="dxa"/>
            <w:vAlign w:val="center"/>
          </w:tcPr>
          <w:p w:rsidR="00FB5CBD" w:rsidRPr="007953C1" w:rsidRDefault="00E64492" w:rsidP="00FB5CBD">
            <w:pPr>
              <w:jc w:val="center"/>
              <w:rPr>
                <w:sz w:val="16"/>
                <w:szCs w:val="16"/>
                <w:lang w:val="es-ES"/>
              </w:rPr>
            </w:pPr>
            <w:r w:rsidRPr="007953C1">
              <w:rPr>
                <w:sz w:val="16"/>
                <w:szCs w:val="16"/>
                <w:lang w:val="es-ES"/>
              </w:rPr>
              <w:t>Recursos Propios MTI</w:t>
            </w:r>
          </w:p>
        </w:tc>
      </w:tr>
      <w:tr w:rsidR="00710B1D" w:rsidRPr="007953C1" w:rsidTr="00C679EA">
        <w:trPr>
          <w:trHeight w:val="274"/>
        </w:trPr>
        <w:tc>
          <w:tcPr>
            <w:tcW w:w="5262" w:type="dxa"/>
            <w:vAlign w:val="center"/>
          </w:tcPr>
          <w:p w:rsidR="00FB5CBD" w:rsidRPr="007953C1" w:rsidRDefault="00FB5CBD" w:rsidP="00AE0727">
            <w:pPr>
              <w:numPr>
                <w:ilvl w:val="0"/>
                <w:numId w:val="13"/>
              </w:numPr>
              <w:tabs>
                <w:tab w:val="left" w:pos="201"/>
                <w:tab w:val="left" w:pos="342"/>
              </w:tabs>
              <w:ind w:left="331" w:hanging="310"/>
              <w:rPr>
                <w:b/>
                <w:sz w:val="16"/>
                <w:szCs w:val="16"/>
                <w:lang w:val="es-ES"/>
              </w:rPr>
            </w:pPr>
            <w:r w:rsidRPr="007953C1">
              <w:rPr>
                <w:b/>
                <w:sz w:val="16"/>
                <w:szCs w:val="16"/>
                <w:lang w:val="es-ES"/>
              </w:rPr>
              <w:t>Informe de Monitoreo de Progreso</w:t>
            </w:r>
          </w:p>
        </w:tc>
        <w:tc>
          <w:tcPr>
            <w:tcW w:w="364" w:type="dxa"/>
            <w:vAlign w:val="center"/>
          </w:tcPr>
          <w:p w:rsidR="00FB5CBD" w:rsidRPr="007953C1" w:rsidRDefault="00FB5CBD" w:rsidP="00FB5CBD">
            <w:pPr>
              <w:rPr>
                <w:sz w:val="16"/>
                <w:szCs w:val="16"/>
                <w:lang w:val="es-ES"/>
              </w:rPr>
            </w:pPr>
          </w:p>
        </w:tc>
        <w:tc>
          <w:tcPr>
            <w:tcW w:w="365" w:type="dxa"/>
            <w:vAlign w:val="center"/>
          </w:tcPr>
          <w:p w:rsidR="00FB5CBD" w:rsidRPr="007953C1" w:rsidRDefault="00FB5CBD" w:rsidP="00FB5CBD">
            <w:pPr>
              <w:rPr>
                <w:sz w:val="16"/>
                <w:szCs w:val="16"/>
                <w:lang w:val="es-ES"/>
              </w:rPr>
            </w:pPr>
            <w:r w:rsidRPr="007953C1">
              <w:rPr>
                <w:sz w:val="16"/>
                <w:szCs w:val="16"/>
                <w:lang w:val="es-ES"/>
              </w:rPr>
              <w:t>X</w:t>
            </w:r>
          </w:p>
        </w:tc>
        <w:tc>
          <w:tcPr>
            <w:tcW w:w="364"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363" w:type="dxa"/>
            <w:vAlign w:val="center"/>
          </w:tcPr>
          <w:p w:rsidR="00FB5CBD" w:rsidRPr="007953C1" w:rsidRDefault="00FB5CBD" w:rsidP="00FB5CBD">
            <w:pPr>
              <w:rPr>
                <w:sz w:val="16"/>
                <w:szCs w:val="16"/>
                <w:lang w:val="es-ES"/>
              </w:rPr>
            </w:pPr>
          </w:p>
        </w:tc>
        <w:tc>
          <w:tcPr>
            <w:tcW w:w="449" w:type="dxa"/>
            <w:vAlign w:val="center"/>
          </w:tcPr>
          <w:p w:rsidR="00FB5CBD" w:rsidRPr="007953C1" w:rsidRDefault="00FB5CBD" w:rsidP="00FB5CBD">
            <w:pPr>
              <w:rPr>
                <w:sz w:val="16"/>
                <w:szCs w:val="16"/>
                <w:lang w:val="es-ES"/>
              </w:rPr>
            </w:pPr>
            <w:r w:rsidRPr="007953C1">
              <w:rPr>
                <w:sz w:val="16"/>
                <w:szCs w:val="16"/>
                <w:lang w:val="es-ES"/>
              </w:rPr>
              <w:t>X</w:t>
            </w:r>
          </w:p>
        </w:tc>
        <w:tc>
          <w:tcPr>
            <w:tcW w:w="360" w:type="dxa"/>
            <w:vAlign w:val="center"/>
          </w:tcPr>
          <w:p w:rsidR="00FB5CBD" w:rsidRPr="007953C1" w:rsidRDefault="00FB5CBD" w:rsidP="00FB5CBD">
            <w:pPr>
              <w:rPr>
                <w:sz w:val="16"/>
                <w:szCs w:val="16"/>
                <w:lang w:val="es-ES"/>
              </w:rPr>
            </w:pPr>
          </w:p>
        </w:tc>
        <w:tc>
          <w:tcPr>
            <w:tcW w:w="359" w:type="dxa"/>
            <w:vAlign w:val="center"/>
          </w:tcPr>
          <w:p w:rsidR="00FB5CBD" w:rsidRPr="007953C1" w:rsidRDefault="00FB5CBD" w:rsidP="00FB5CBD">
            <w:pPr>
              <w:rPr>
                <w:sz w:val="16"/>
                <w:szCs w:val="16"/>
                <w:lang w:val="es-ES"/>
              </w:rPr>
            </w:pPr>
            <w:r w:rsidRPr="007953C1">
              <w:rPr>
                <w:sz w:val="16"/>
                <w:szCs w:val="16"/>
                <w:lang w:val="es-ES"/>
              </w:rPr>
              <w:t>X</w:t>
            </w:r>
          </w:p>
        </w:tc>
        <w:tc>
          <w:tcPr>
            <w:tcW w:w="359"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1880" w:type="dxa"/>
            <w:vAlign w:val="center"/>
          </w:tcPr>
          <w:p w:rsidR="00FB5CBD" w:rsidRPr="007953C1" w:rsidRDefault="00FB5CBD" w:rsidP="00FB5CBD">
            <w:pPr>
              <w:jc w:val="center"/>
              <w:rPr>
                <w:sz w:val="16"/>
                <w:szCs w:val="16"/>
                <w:lang w:val="es-ES"/>
              </w:rPr>
            </w:pPr>
            <w:r w:rsidRPr="007953C1">
              <w:rPr>
                <w:sz w:val="16"/>
                <w:szCs w:val="16"/>
                <w:lang w:val="es-ES"/>
              </w:rPr>
              <w:t>UCP MTI-BID</w:t>
            </w:r>
          </w:p>
        </w:tc>
        <w:tc>
          <w:tcPr>
            <w:tcW w:w="1361" w:type="dxa"/>
            <w:vAlign w:val="center"/>
          </w:tcPr>
          <w:p w:rsidR="00FB5CBD" w:rsidRPr="007953C1" w:rsidRDefault="003E1DCD" w:rsidP="00FB5CBD">
            <w:pPr>
              <w:jc w:val="center"/>
              <w:rPr>
                <w:sz w:val="16"/>
                <w:szCs w:val="16"/>
                <w:lang w:val="es-ES"/>
              </w:rPr>
            </w:pPr>
            <w:r w:rsidRPr="007953C1">
              <w:rPr>
                <w:sz w:val="16"/>
                <w:szCs w:val="16"/>
                <w:lang w:val="es-ES"/>
              </w:rPr>
              <w:t>21.150</w:t>
            </w:r>
          </w:p>
        </w:tc>
        <w:tc>
          <w:tcPr>
            <w:tcW w:w="1683" w:type="dxa"/>
            <w:vAlign w:val="center"/>
          </w:tcPr>
          <w:p w:rsidR="00FB5CBD" w:rsidRPr="007953C1" w:rsidRDefault="00E64492" w:rsidP="00FB5CBD">
            <w:pPr>
              <w:jc w:val="center"/>
              <w:rPr>
                <w:sz w:val="16"/>
                <w:szCs w:val="16"/>
                <w:lang w:val="es-ES"/>
              </w:rPr>
            </w:pPr>
            <w:r w:rsidRPr="007953C1">
              <w:rPr>
                <w:sz w:val="16"/>
                <w:szCs w:val="16"/>
                <w:lang w:val="es-ES"/>
              </w:rPr>
              <w:t>Recursos Propios MTI</w:t>
            </w:r>
          </w:p>
        </w:tc>
      </w:tr>
      <w:tr w:rsidR="00710B1D" w:rsidRPr="007953C1" w:rsidTr="00C679EA">
        <w:trPr>
          <w:trHeight w:val="278"/>
        </w:trPr>
        <w:tc>
          <w:tcPr>
            <w:tcW w:w="5262" w:type="dxa"/>
            <w:vAlign w:val="center"/>
          </w:tcPr>
          <w:p w:rsidR="00FB5CBD" w:rsidRPr="007953C1" w:rsidRDefault="00FB5CBD" w:rsidP="00AE0727">
            <w:pPr>
              <w:numPr>
                <w:ilvl w:val="0"/>
                <w:numId w:val="13"/>
              </w:numPr>
              <w:tabs>
                <w:tab w:val="left" w:pos="201"/>
                <w:tab w:val="left" w:pos="342"/>
              </w:tabs>
              <w:ind w:left="331" w:hanging="310"/>
              <w:rPr>
                <w:b/>
                <w:sz w:val="16"/>
                <w:szCs w:val="16"/>
                <w:lang w:val="es-ES"/>
              </w:rPr>
            </w:pPr>
            <w:r w:rsidRPr="007953C1">
              <w:rPr>
                <w:b/>
                <w:sz w:val="16"/>
                <w:szCs w:val="16"/>
                <w:lang w:val="es-ES"/>
              </w:rPr>
              <w:t>Informe de Monitoreo Final  Programa</w:t>
            </w:r>
          </w:p>
        </w:tc>
        <w:tc>
          <w:tcPr>
            <w:tcW w:w="364" w:type="dxa"/>
            <w:vAlign w:val="center"/>
          </w:tcPr>
          <w:p w:rsidR="00FB5CBD" w:rsidRPr="007953C1" w:rsidRDefault="00FB5CBD" w:rsidP="00FB5CBD">
            <w:pPr>
              <w:rPr>
                <w:sz w:val="16"/>
                <w:szCs w:val="16"/>
                <w:lang w:val="es-ES"/>
              </w:rPr>
            </w:pPr>
          </w:p>
        </w:tc>
        <w:tc>
          <w:tcPr>
            <w:tcW w:w="365"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p>
        </w:tc>
        <w:tc>
          <w:tcPr>
            <w:tcW w:w="363" w:type="dxa"/>
            <w:vAlign w:val="center"/>
          </w:tcPr>
          <w:p w:rsidR="00FB5CBD" w:rsidRPr="007953C1" w:rsidRDefault="00FB5CBD" w:rsidP="00FB5CBD">
            <w:pPr>
              <w:rPr>
                <w:sz w:val="16"/>
                <w:szCs w:val="16"/>
                <w:lang w:val="es-ES"/>
              </w:rPr>
            </w:pPr>
          </w:p>
        </w:tc>
        <w:tc>
          <w:tcPr>
            <w:tcW w:w="449" w:type="dxa"/>
            <w:vAlign w:val="center"/>
          </w:tcPr>
          <w:p w:rsidR="00FB5CBD" w:rsidRPr="007953C1" w:rsidRDefault="00FB5CBD" w:rsidP="00FB5CBD">
            <w:pPr>
              <w:rPr>
                <w:sz w:val="16"/>
                <w:szCs w:val="16"/>
                <w:lang w:val="es-ES"/>
              </w:rPr>
            </w:pPr>
          </w:p>
        </w:tc>
        <w:tc>
          <w:tcPr>
            <w:tcW w:w="360" w:type="dxa"/>
            <w:vAlign w:val="center"/>
          </w:tcPr>
          <w:p w:rsidR="00FB5CBD" w:rsidRPr="007953C1" w:rsidRDefault="00FB5CBD" w:rsidP="00FB5CBD">
            <w:pPr>
              <w:rPr>
                <w:sz w:val="16"/>
                <w:szCs w:val="16"/>
                <w:lang w:val="es-ES"/>
              </w:rPr>
            </w:pPr>
          </w:p>
        </w:tc>
        <w:tc>
          <w:tcPr>
            <w:tcW w:w="359" w:type="dxa"/>
            <w:vAlign w:val="center"/>
          </w:tcPr>
          <w:p w:rsidR="00FB5CBD" w:rsidRPr="007953C1" w:rsidRDefault="00FB5CBD" w:rsidP="00FB5CBD">
            <w:pPr>
              <w:rPr>
                <w:sz w:val="16"/>
                <w:szCs w:val="16"/>
                <w:lang w:val="es-ES"/>
              </w:rPr>
            </w:pPr>
          </w:p>
        </w:tc>
        <w:tc>
          <w:tcPr>
            <w:tcW w:w="359" w:type="dxa"/>
            <w:vAlign w:val="center"/>
          </w:tcPr>
          <w:p w:rsidR="00FB5CBD" w:rsidRPr="007953C1" w:rsidRDefault="00FB5CBD" w:rsidP="00FB5CBD">
            <w:pPr>
              <w:rPr>
                <w:sz w:val="16"/>
                <w:szCs w:val="16"/>
                <w:lang w:val="es-ES"/>
              </w:rPr>
            </w:pPr>
          </w:p>
        </w:tc>
        <w:tc>
          <w:tcPr>
            <w:tcW w:w="364" w:type="dxa"/>
            <w:vAlign w:val="center"/>
          </w:tcPr>
          <w:p w:rsidR="00FB5CBD" w:rsidRPr="007953C1" w:rsidRDefault="00FB5CBD" w:rsidP="00FB5CBD">
            <w:pPr>
              <w:rPr>
                <w:sz w:val="16"/>
                <w:szCs w:val="16"/>
                <w:lang w:val="es-ES"/>
              </w:rPr>
            </w:pPr>
            <w:r w:rsidRPr="007953C1">
              <w:rPr>
                <w:sz w:val="16"/>
                <w:szCs w:val="16"/>
                <w:lang w:val="es-ES"/>
              </w:rPr>
              <w:t>X</w:t>
            </w:r>
          </w:p>
        </w:tc>
        <w:tc>
          <w:tcPr>
            <w:tcW w:w="1880" w:type="dxa"/>
            <w:vAlign w:val="center"/>
          </w:tcPr>
          <w:p w:rsidR="00FB5CBD" w:rsidRPr="007953C1" w:rsidRDefault="00FB5CBD" w:rsidP="00FB5CBD">
            <w:pPr>
              <w:jc w:val="center"/>
              <w:rPr>
                <w:sz w:val="16"/>
                <w:szCs w:val="16"/>
                <w:lang w:val="es-ES"/>
              </w:rPr>
            </w:pPr>
            <w:r w:rsidRPr="007953C1">
              <w:rPr>
                <w:sz w:val="16"/>
                <w:szCs w:val="16"/>
                <w:lang w:val="es-ES"/>
              </w:rPr>
              <w:t>UCP MTI-BID</w:t>
            </w:r>
          </w:p>
        </w:tc>
        <w:tc>
          <w:tcPr>
            <w:tcW w:w="1361" w:type="dxa"/>
            <w:vAlign w:val="center"/>
          </w:tcPr>
          <w:p w:rsidR="00FB5CBD" w:rsidRPr="007953C1" w:rsidRDefault="003E1DCD" w:rsidP="00FB5CBD">
            <w:pPr>
              <w:jc w:val="center"/>
              <w:rPr>
                <w:sz w:val="16"/>
                <w:szCs w:val="16"/>
                <w:lang w:val="es-ES"/>
              </w:rPr>
            </w:pPr>
            <w:r w:rsidRPr="007953C1">
              <w:rPr>
                <w:sz w:val="16"/>
                <w:szCs w:val="16"/>
                <w:lang w:val="es-ES"/>
              </w:rPr>
              <w:t>10.750</w:t>
            </w:r>
          </w:p>
        </w:tc>
        <w:tc>
          <w:tcPr>
            <w:tcW w:w="1683" w:type="dxa"/>
            <w:vAlign w:val="center"/>
          </w:tcPr>
          <w:p w:rsidR="00FB5CBD" w:rsidRPr="007953C1" w:rsidRDefault="00E64492" w:rsidP="00FB5CBD">
            <w:pPr>
              <w:jc w:val="center"/>
              <w:rPr>
                <w:sz w:val="16"/>
                <w:szCs w:val="16"/>
                <w:lang w:val="es-ES"/>
              </w:rPr>
            </w:pPr>
            <w:r w:rsidRPr="007953C1">
              <w:rPr>
                <w:sz w:val="16"/>
                <w:szCs w:val="16"/>
                <w:lang w:val="es-ES"/>
              </w:rPr>
              <w:t>Recursos Propios MTI</w:t>
            </w:r>
          </w:p>
        </w:tc>
      </w:tr>
      <w:tr w:rsidR="00FB5CBD" w:rsidRPr="007953C1" w:rsidTr="00C679EA">
        <w:trPr>
          <w:trHeight w:val="168"/>
        </w:trPr>
        <w:tc>
          <w:tcPr>
            <w:tcW w:w="14488" w:type="dxa"/>
            <w:gridSpan w:val="22"/>
            <w:vAlign w:val="center"/>
          </w:tcPr>
          <w:p w:rsidR="00FB5CBD" w:rsidRPr="007953C1" w:rsidRDefault="00FB5CBD" w:rsidP="00FB5CBD">
            <w:pPr>
              <w:jc w:val="right"/>
              <w:rPr>
                <w:b/>
                <w:sz w:val="16"/>
                <w:szCs w:val="16"/>
                <w:lang w:val="es-ES"/>
              </w:rPr>
            </w:pPr>
            <w:r w:rsidRPr="007953C1">
              <w:rPr>
                <w:b/>
                <w:sz w:val="16"/>
                <w:szCs w:val="16"/>
                <w:lang w:val="es-ES"/>
              </w:rPr>
              <w:t>Costos:</w:t>
            </w:r>
          </w:p>
        </w:tc>
        <w:tc>
          <w:tcPr>
            <w:tcW w:w="1361" w:type="dxa"/>
            <w:vAlign w:val="center"/>
          </w:tcPr>
          <w:p w:rsidR="00FB5CBD" w:rsidRPr="007953C1" w:rsidRDefault="003E1DCD" w:rsidP="00FB5CBD">
            <w:pPr>
              <w:jc w:val="center"/>
              <w:rPr>
                <w:b/>
                <w:sz w:val="16"/>
                <w:szCs w:val="16"/>
                <w:lang w:val="es-ES"/>
              </w:rPr>
            </w:pPr>
            <w:del w:id="311" w:author="Roque Rodas" w:date="2014-09-24T17:07:00Z">
              <w:r w:rsidRPr="007953C1" w:rsidDel="005A67F1">
                <w:rPr>
                  <w:b/>
                  <w:sz w:val="16"/>
                  <w:szCs w:val="16"/>
                  <w:lang w:val="es-ES"/>
                </w:rPr>
                <w:delText>215.000</w:delText>
              </w:r>
            </w:del>
            <w:ins w:id="312" w:author="Roque Rodas" w:date="2014-09-24T17:07:00Z">
              <w:r w:rsidR="005A67F1">
                <w:rPr>
                  <w:b/>
                  <w:sz w:val="16"/>
                  <w:szCs w:val="16"/>
                  <w:lang w:val="es-ES"/>
                </w:rPr>
                <w:t>193.500</w:t>
              </w:r>
            </w:ins>
          </w:p>
        </w:tc>
        <w:tc>
          <w:tcPr>
            <w:tcW w:w="1683" w:type="dxa"/>
            <w:vAlign w:val="center"/>
          </w:tcPr>
          <w:p w:rsidR="00FB5CBD" w:rsidRPr="007953C1" w:rsidRDefault="00FB5CBD" w:rsidP="00FB5CBD">
            <w:pPr>
              <w:jc w:val="right"/>
              <w:rPr>
                <w:b/>
                <w:sz w:val="16"/>
                <w:szCs w:val="16"/>
                <w:lang w:val="es-ES"/>
              </w:rPr>
            </w:pPr>
          </w:p>
        </w:tc>
      </w:tr>
    </w:tbl>
    <w:p w:rsidR="00FB5CBD" w:rsidRPr="007953C1" w:rsidRDefault="00FB5CBD" w:rsidP="00FB5CBD">
      <w:pPr>
        <w:jc w:val="both"/>
        <w:rPr>
          <w:sz w:val="22"/>
          <w:szCs w:val="22"/>
          <w:lang w:val="es-ES"/>
        </w:rPr>
      </w:pPr>
    </w:p>
    <w:p w:rsidR="00FB5CBD" w:rsidRPr="007953C1" w:rsidRDefault="00FB5CBD" w:rsidP="00FB5CBD">
      <w:pPr>
        <w:jc w:val="both"/>
        <w:rPr>
          <w:sz w:val="22"/>
          <w:szCs w:val="22"/>
          <w:lang w:val="es-ES"/>
        </w:rPr>
        <w:sectPr w:rsidR="00FB5CBD" w:rsidRPr="007953C1" w:rsidSect="00534A98">
          <w:pgSz w:w="20160" w:h="12240" w:orient="landscape" w:code="5"/>
          <w:pgMar w:top="720" w:right="720" w:bottom="720" w:left="720" w:header="720" w:footer="720" w:gutter="0"/>
          <w:cols w:space="720"/>
          <w:docGrid w:linePitch="360"/>
        </w:sectPr>
      </w:pPr>
    </w:p>
    <w:p w:rsidR="00FB5CBD" w:rsidRPr="007953C1" w:rsidRDefault="00FB5CBD" w:rsidP="00AE0727">
      <w:pPr>
        <w:pStyle w:val="AutoNumpara"/>
        <w:numPr>
          <w:ilvl w:val="1"/>
          <w:numId w:val="12"/>
        </w:numPr>
        <w:tabs>
          <w:tab w:val="clear" w:pos="720"/>
          <w:tab w:val="num" w:pos="180"/>
        </w:tabs>
        <w:ind w:left="180" w:hanging="180"/>
        <w:jc w:val="left"/>
        <w:rPr>
          <w:b/>
          <w:smallCaps/>
          <w:noProof w:val="0"/>
          <w:szCs w:val="22"/>
          <w:lang w:val="es-ES"/>
        </w:rPr>
      </w:pPr>
      <w:r w:rsidRPr="007953C1">
        <w:rPr>
          <w:b/>
          <w:smallCaps/>
          <w:noProof w:val="0"/>
          <w:szCs w:val="22"/>
          <w:lang w:val="es-ES"/>
        </w:rPr>
        <w:t>Evaluación</w:t>
      </w:r>
    </w:p>
    <w:p w:rsidR="00FB5CBD" w:rsidRPr="007953C1" w:rsidRDefault="00FB5CBD" w:rsidP="00FB5CBD">
      <w:pPr>
        <w:pStyle w:val="AutoNumpara"/>
        <w:numPr>
          <w:ilvl w:val="0"/>
          <w:numId w:val="0"/>
        </w:numPr>
        <w:ind w:left="180"/>
        <w:jc w:val="left"/>
        <w:rPr>
          <w:smallCaps/>
          <w:noProof w:val="0"/>
          <w:sz w:val="22"/>
          <w:szCs w:val="22"/>
          <w:lang w:val="es-ES"/>
        </w:rPr>
      </w:pPr>
    </w:p>
    <w:p w:rsidR="00FB5CBD" w:rsidRPr="007953C1" w:rsidRDefault="00FB5CBD" w:rsidP="00AE0727">
      <w:pPr>
        <w:pStyle w:val="Heading4"/>
        <w:numPr>
          <w:ilvl w:val="1"/>
          <w:numId w:val="18"/>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Principales Preguntas de Evaluación</w:t>
      </w:r>
    </w:p>
    <w:p w:rsidR="00FB5CBD" w:rsidRPr="007953C1" w:rsidRDefault="00FB5CBD" w:rsidP="00FB5CBD">
      <w:pPr>
        <w:jc w:val="both"/>
        <w:rPr>
          <w:sz w:val="22"/>
          <w:szCs w:val="22"/>
          <w:lang w:val="es-ES"/>
        </w:rPr>
      </w:pPr>
      <w:r w:rsidRPr="007953C1">
        <w:rPr>
          <w:sz w:val="22"/>
          <w:szCs w:val="22"/>
          <w:lang w:val="es-ES"/>
        </w:rPr>
        <w:t xml:space="preserve">La evaluación del </w:t>
      </w:r>
      <w:r w:rsidR="00837822" w:rsidRPr="007953C1">
        <w:rPr>
          <w:sz w:val="22"/>
          <w:szCs w:val="22"/>
          <w:lang w:val="es-ES"/>
        </w:rPr>
        <w:t>Proyecto Conectividad de la Costa Atlántica</w:t>
      </w:r>
      <w:r w:rsidRPr="007953C1">
        <w:rPr>
          <w:spacing w:val="-2"/>
          <w:sz w:val="22"/>
          <w:szCs w:val="22"/>
          <w:lang w:val="es-ES"/>
        </w:rPr>
        <w:t xml:space="preserve"> (NI-L10</w:t>
      </w:r>
      <w:r w:rsidR="00837822" w:rsidRPr="007953C1">
        <w:rPr>
          <w:spacing w:val="-2"/>
          <w:sz w:val="22"/>
          <w:szCs w:val="22"/>
          <w:lang w:val="es-ES"/>
        </w:rPr>
        <w:t>87</w:t>
      </w:r>
      <w:r w:rsidRPr="007953C1">
        <w:rPr>
          <w:spacing w:val="-2"/>
          <w:sz w:val="22"/>
          <w:szCs w:val="22"/>
          <w:lang w:val="es-ES"/>
        </w:rPr>
        <w:t xml:space="preserve">) </w:t>
      </w:r>
      <w:r w:rsidRPr="007953C1">
        <w:rPr>
          <w:sz w:val="22"/>
          <w:szCs w:val="22"/>
          <w:lang w:val="es-ES"/>
        </w:rPr>
        <w:t xml:space="preserve">busca responder a las interrogantes sobre si, mediante </w:t>
      </w:r>
      <w:del w:id="313" w:author="Roque Rodas" w:date="2014-09-24T10:30:00Z">
        <w:r w:rsidRPr="007953C1" w:rsidDel="005D268E">
          <w:rPr>
            <w:sz w:val="22"/>
            <w:szCs w:val="22"/>
            <w:lang w:val="es-ES"/>
          </w:rPr>
          <w:delText>las obras de ingeniería realizadas,</w:delText>
        </w:r>
      </w:del>
      <w:ins w:id="314" w:author="Roque Rodas" w:date="2014-09-24T10:30:00Z">
        <w:r w:rsidR="005D268E">
          <w:rPr>
            <w:sz w:val="22"/>
            <w:szCs w:val="22"/>
            <w:lang w:val="es-ES"/>
          </w:rPr>
          <w:t>la realización de</w:t>
        </w:r>
      </w:ins>
      <w:ins w:id="315" w:author="Roque Rodas" w:date="2014-09-24T10:31:00Z">
        <w:r w:rsidR="005D268E">
          <w:rPr>
            <w:sz w:val="22"/>
            <w:szCs w:val="22"/>
            <w:lang w:val="es-ES"/>
          </w:rPr>
          <w:t xml:space="preserve"> </w:t>
        </w:r>
      </w:ins>
      <w:ins w:id="316" w:author="Roque Rodas" w:date="2014-09-24T10:30:00Z">
        <w:r w:rsidR="005D268E">
          <w:rPr>
            <w:sz w:val="22"/>
            <w:szCs w:val="22"/>
            <w:lang w:val="es-ES"/>
          </w:rPr>
          <w:t xml:space="preserve">las obras </w:t>
        </w:r>
      </w:ins>
      <w:ins w:id="317" w:author="Roque Rodas" w:date="2014-09-24T10:31:00Z">
        <w:r w:rsidR="005D268E">
          <w:rPr>
            <w:sz w:val="22"/>
            <w:szCs w:val="22"/>
            <w:lang w:val="es-ES"/>
          </w:rPr>
          <w:t xml:space="preserve">viales </w:t>
        </w:r>
      </w:ins>
      <w:ins w:id="318" w:author="Roque Rodas" w:date="2014-09-24T10:30:00Z">
        <w:r w:rsidR="005D268E">
          <w:rPr>
            <w:sz w:val="22"/>
            <w:szCs w:val="22"/>
            <w:lang w:val="es-ES"/>
          </w:rPr>
          <w:t>propuestas se</w:t>
        </w:r>
      </w:ins>
      <w:r w:rsidRPr="007953C1">
        <w:rPr>
          <w:sz w:val="22"/>
          <w:szCs w:val="22"/>
          <w:lang w:val="es-ES"/>
        </w:rPr>
        <w:t xml:space="preserve"> ha logrado</w:t>
      </w:r>
      <w:del w:id="319" w:author="Roque Rodas" w:date="2014-09-24T10:30:00Z">
        <w:r w:rsidRPr="007953C1" w:rsidDel="005D268E">
          <w:rPr>
            <w:sz w:val="22"/>
            <w:szCs w:val="22"/>
            <w:lang w:val="es-ES"/>
          </w:rPr>
          <w:delText xml:space="preserve"> </w:delText>
        </w:r>
        <w:r w:rsidR="00837822" w:rsidRPr="007953C1" w:rsidDel="005D268E">
          <w:rPr>
            <w:sz w:val="22"/>
            <w:szCs w:val="22"/>
            <w:lang w:val="es-ES"/>
          </w:rPr>
          <w:delText>con el tramo mejorado</w:delText>
        </w:r>
      </w:del>
      <w:del w:id="320" w:author="Roque Rodas" w:date="2014-09-24T16:57:00Z">
        <w:r w:rsidRPr="007953C1" w:rsidDel="005A67F1">
          <w:rPr>
            <w:sz w:val="22"/>
            <w:szCs w:val="22"/>
            <w:lang w:val="es-ES"/>
          </w:rPr>
          <w:delText xml:space="preserve">, i) </w:delText>
        </w:r>
      </w:del>
      <w:del w:id="321" w:author="Roque Rodas" w:date="2014-09-24T10:30:00Z">
        <w:r w:rsidR="00355494" w:rsidRPr="007953C1" w:rsidDel="005D268E">
          <w:rPr>
            <w:sz w:val="22"/>
            <w:szCs w:val="22"/>
            <w:lang w:val="es-ES"/>
          </w:rPr>
          <w:delText>D</w:delText>
        </w:r>
      </w:del>
      <w:del w:id="322" w:author="Roque Rodas" w:date="2014-09-24T16:57:00Z">
        <w:r w:rsidR="00355494" w:rsidRPr="007953C1" w:rsidDel="005A67F1">
          <w:rPr>
            <w:sz w:val="22"/>
            <w:szCs w:val="22"/>
            <w:lang w:val="es-ES"/>
          </w:rPr>
          <w:delText>isminuir los tiempos de viaje</w:delText>
        </w:r>
        <w:r w:rsidRPr="007953C1" w:rsidDel="005A67F1">
          <w:rPr>
            <w:sz w:val="22"/>
            <w:szCs w:val="22"/>
            <w:lang w:val="es-ES"/>
          </w:rPr>
          <w:delText>, ii) reducir los cost</w:delText>
        </w:r>
        <w:r w:rsidR="00037C87" w:rsidRPr="007953C1" w:rsidDel="005A67F1">
          <w:rPr>
            <w:sz w:val="22"/>
            <w:szCs w:val="22"/>
            <w:lang w:val="es-ES"/>
          </w:rPr>
          <w:delText xml:space="preserve">os  </w:delText>
        </w:r>
        <w:r w:rsidR="00C019D1" w:rsidDel="005A67F1">
          <w:rPr>
            <w:sz w:val="22"/>
            <w:szCs w:val="22"/>
            <w:lang w:val="es-ES"/>
          </w:rPr>
          <w:delText>de operación vehicular</w:delText>
        </w:r>
        <w:r w:rsidRPr="007953C1" w:rsidDel="005A67F1">
          <w:rPr>
            <w:sz w:val="22"/>
            <w:szCs w:val="22"/>
            <w:lang w:val="es-ES"/>
          </w:rPr>
          <w:delText xml:space="preserve">, </w:delText>
        </w:r>
        <w:r w:rsidR="007D2C9D" w:rsidRPr="007953C1" w:rsidDel="005A67F1">
          <w:rPr>
            <w:sz w:val="22"/>
            <w:szCs w:val="22"/>
            <w:lang w:val="es-ES"/>
          </w:rPr>
          <w:delText xml:space="preserve">y </w:delText>
        </w:r>
        <w:r w:rsidR="00355494" w:rsidDel="005A67F1">
          <w:rPr>
            <w:sz w:val="22"/>
            <w:szCs w:val="22"/>
            <w:lang w:val="es-ES"/>
          </w:rPr>
          <w:delText xml:space="preserve"> iii</w:delText>
        </w:r>
        <w:r w:rsidRPr="007953C1" w:rsidDel="005A67F1">
          <w:rPr>
            <w:sz w:val="22"/>
            <w:szCs w:val="22"/>
            <w:lang w:val="es-ES"/>
          </w:rPr>
          <w:delText xml:space="preserve">) </w:delText>
        </w:r>
      </w:del>
      <w:del w:id="323" w:author="Roque Rodas" w:date="2014-09-24T10:30:00Z">
        <w:r w:rsidR="00355494" w:rsidDel="005D268E">
          <w:rPr>
            <w:sz w:val="22"/>
            <w:szCs w:val="22"/>
            <w:lang w:val="es-ES"/>
          </w:rPr>
          <w:delText>R</w:delText>
        </w:r>
      </w:del>
      <w:del w:id="324" w:author="Roque Rodas" w:date="2014-09-24T16:57:00Z">
        <w:r w:rsidR="00355494" w:rsidDel="005A67F1">
          <w:rPr>
            <w:sz w:val="22"/>
            <w:szCs w:val="22"/>
            <w:lang w:val="es-ES"/>
          </w:rPr>
          <w:delText>educir</w:delText>
        </w:r>
        <w:r w:rsidRPr="007953C1" w:rsidDel="005A67F1">
          <w:rPr>
            <w:sz w:val="22"/>
            <w:szCs w:val="22"/>
            <w:lang w:val="es-ES"/>
          </w:rPr>
          <w:delText xml:space="preserve"> el Ín</w:delText>
        </w:r>
        <w:r w:rsidR="007D2C9D" w:rsidRPr="007953C1" w:rsidDel="005A67F1">
          <w:rPr>
            <w:sz w:val="22"/>
            <w:szCs w:val="22"/>
            <w:lang w:val="es-ES"/>
          </w:rPr>
          <w:delText>dice de Rugosidad Internacional en el tramo vial mejorado con recursos del préstam</w:delText>
        </w:r>
      </w:del>
      <w:ins w:id="325" w:author="Roque Rodas" w:date="2014-09-24T16:57:00Z">
        <w:r w:rsidR="005A67F1">
          <w:rPr>
            <w:sz w:val="22"/>
            <w:szCs w:val="22"/>
            <w:lang w:val="es-ES"/>
          </w:rPr>
          <w:t xml:space="preserve"> </w:t>
        </w:r>
      </w:ins>
      <w:ins w:id="326" w:author="Roque Rodas" w:date="2014-09-24T16:58:00Z">
        <w:r w:rsidR="005A67F1" w:rsidRPr="005A67F1">
          <w:rPr>
            <w:sz w:val="22"/>
            <w:szCs w:val="22"/>
            <w:lang w:val="es-ES"/>
          </w:rPr>
          <w:t>reducir los costos de transporte y el tiempo de viaje en el corredor La Gat</w:t>
        </w:r>
        <w:r w:rsidR="005A67F1">
          <w:rPr>
            <w:sz w:val="22"/>
            <w:szCs w:val="22"/>
            <w:lang w:val="es-ES"/>
          </w:rPr>
          <w:t>eada-Naciones Unidas-Bluefields</w:t>
        </w:r>
      </w:ins>
      <w:del w:id="327" w:author="Roque Rodas" w:date="2014-09-24T16:58:00Z">
        <w:r w:rsidR="007D2C9D" w:rsidRPr="007953C1" w:rsidDel="005A67F1">
          <w:rPr>
            <w:sz w:val="22"/>
            <w:szCs w:val="22"/>
            <w:lang w:val="es-ES"/>
          </w:rPr>
          <w:delText>o</w:delText>
        </w:r>
      </w:del>
      <w:r w:rsidR="007D2C9D" w:rsidRPr="007953C1">
        <w:rPr>
          <w:sz w:val="22"/>
          <w:szCs w:val="22"/>
          <w:lang w:val="es-ES"/>
        </w:rPr>
        <w:t>.</w:t>
      </w:r>
    </w:p>
    <w:p w:rsidR="008C7F02" w:rsidRPr="007953C1" w:rsidRDefault="00D20187" w:rsidP="00AE0727">
      <w:pPr>
        <w:pStyle w:val="Heading4"/>
        <w:numPr>
          <w:ilvl w:val="1"/>
          <w:numId w:val="22"/>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Análisis Costo Beneficio Ex-Ante del Proyecto</w:t>
      </w:r>
    </w:p>
    <w:p w:rsidR="008C7F02" w:rsidRPr="005D268E" w:rsidRDefault="008C7F02">
      <w:pPr>
        <w:pStyle w:val="AutoNumpara"/>
        <w:numPr>
          <w:ilvl w:val="0"/>
          <w:numId w:val="0"/>
        </w:numPr>
        <w:rPr>
          <w:sz w:val="22"/>
          <w:lang w:val="es-ES"/>
          <w:rPrChange w:id="328" w:author="Roque Rodas" w:date="2014-09-24T10:28:00Z">
            <w:rPr>
              <w:sz w:val="22"/>
              <w:lang w:val="es-ES"/>
            </w:rPr>
          </w:rPrChange>
        </w:rPr>
        <w:pPrChange w:id="329" w:author="Roque Rodas" w:date="2014-09-24T10:28:00Z">
          <w:pPr>
            <w:pStyle w:val="Paragraph"/>
            <w:tabs>
              <w:tab w:val="clear" w:pos="720"/>
            </w:tabs>
            <w:ind w:left="0" w:firstLine="0"/>
          </w:pPr>
        </w:pPrChange>
      </w:pPr>
      <w:r w:rsidRPr="005D268E">
        <w:rPr>
          <w:noProof w:val="0"/>
          <w:sz w:val="22"/>
          <w:szCs w:val="22"/>
          <w:lang w:val="es-ES"/>
          <w:rPrChange w:id="330" w:author="Roque Rodas" w:date="2014-09-24T10:28:00Z">
            <w:rPr>
              <w:sz w:val="22"/>
              <w:lang w:val="es-ES"/>
            </w:rPr>
          </w:rPrChange>
        </w:rPr>
        <w:t xml:space="preserve">Para la evaluación económica del </w:t>
      </w:r>
      <w:r w:rsidR="00837822" w:rsidRPr="005D268E">
        <w:rPr>
          <w:noProof w:val="0"/>
          <w:sz w:val="22"/>
          <w:szCs w:val="22"/>
          <w:lang w:val="es-ES"/>
          <w:rPrChange w:id="331" w:author="Roque Rodas" w:date="2014-09-24T10:28:00Z">
            <w:rPr>
              <w:sz w:val="22"/>
              <w:lang w:val="es-ES"/>
            </w:rPr>
          </w:rPrChange>
        </w:rPr>
        <w:t>proyecto</w:t>
      </w:r>
      <w:r w:rsidRPr="005D268E">
        <w:rPr>
          <w:noProof w:val="0"/>
          <w:sz w:val="22"/>
          <w:szCs w:val="22"/>
          <w:lang w:val="es-ES"/>
          <w:rPrChange w:id="332" w:author="Roque Rodas" w:date="2014-09-24T10:28:00Z">
            <w:rPr>
              <w:sz w:val="22"/>
              <w:lang w:val="es-ES"/>
            </w:rPr>
          </w:rPrChange>
        </w:rPr>
        <w:t xml:space="preserve"> se realizó un análisis costo-beneficio (Ver EEO Nº 1: </w:t>
      </w:r>
      <w:r w:rsidR="009D72DF" w:rsidRPr="005D268E">
        <w:rPr>
          <w:noProof w:val="0"/>
          <w:sz w:val="22"/>
          <w:szCs w:val="22"/>
          <w:lang w:val="es-ES"/>
          <w:rPrChange w:id="333" w:author="Roque Rodas" w:date="2014-09-24T10:28:00Z">
            <w:rPr>
              <w:sz w:val="22"/>
              <w:lang w:val="es-ES"/>
            </w:rPr>
          </w:rPrChange>
        </w:rPr>
        <w:t>Análisis  Económico Ex Ante</w:t>
      </w:r>
      <w:r w:rsidRPr="005D268E">
        <w:rPr>
          <w:noProof w:val="0"/>
          <w:sz w:val="22"/>
          <w:szCs w:val="22"/>
          <w:lang w:val="es-ES"/>
          <w:rPrChange w:id="334" w:author="Roque Rodas" w:date="2014-09-24T10:28:00Z">
            <w:rPr>
              <w:sz w:val="22"/>
              <w:lang w:val="es-ES"/>
            </w:rPr>
          </w:rPrChange>
        </w:rPr>
        <w:t>). Esta evaluación se basa en una comparación de costos y beneficios, a precios económicos, en las situaciones con y sin la interv</w:t>
      </w:r>
      <w:r w:rsidR="00F46F9D" w:rsidRPr="005D268E">
        <w:rPr>
          <w:noProof w:val="0"/>
          <w:sz w:val="22"/>
          <w:szCs w:val="22"/>
          <w:lang w:val="es-ES"/>
          <w:rPrChange w:id="335" w:author="Roque Rodas" w:date="2014-09-24T10:28:00Z">
            <w:rPr>
              <w:sz w:val="22"/>
              <w:lang w:val="es-ES"/>
            </w:rPr>
          </w:rPrChange>
        </w:rPr>
        <w:t>enció</w:t>
      </w:r>
      <w:r w:rsidRPr="005D268E">
        <w:rPr>
          <w:noProof w:val="0"/>
          <w:sz w:val="22"/>
          <w:szCs w:val="22"/>
          <w:lang w:val="es-ES"/>
          <w:rPrChange w:id="336" w:author="Roque Rodas" w:date="2014-09-24T10:28:00Z">
            <w:rPr>
              <w:sz w:val="22"/>
              <w:lang w:val="es-ES"/>
            </w:rPr>
          </w:rPrChange>
        </w:rPr>
        <w:t>n</w:t>
      </w:r>
      <w:r w:rsidR="00F46F9D" w:rsidRPr="005D268E">
        <w:rPr>
          <w:noProof w:val="0"/>
          <w:sz w:val="22"/>
          <w:szCs w:val="22"/>
          <w:lang w:val="es-ES"/>
          <w:rPrChange w:id="337" w:author="Roque Rodas" w:date="2014-09-24T10:28:00Z">
            <w:rPr>
              <w:sz w:val="22"/>
              <w:lang w:val="es-ES"/>
            </w:rPr>
          </w:rPrChange>
        </w:rPr>
        <w:t xml:space="preserve"> vial</w:t>
      </w:r>
      <w:r w:rsidRPr="005D268E">
        <w:rPr>
          <w:noProof w:val="0"/>
          <w:sz w:val="22"/>
          <w:szCs w:val="22"/>
          <w:lang w:val="es-ES"/>
          <w:rPrChange w:id="338" w:author="Roque Rodas" w:date="2014-09-24T10:28:00Z">
            <w:rPr>
              <w:sz w:val="22"/>
              <w:lang w:val="es-ES"/>
            </w:rPr>
          </w:rPrChange>
        </w:rPr>
        <w:t xml:space="preserve">. La estimación de los beneficios </w:t>
      </w:r>
      <w:r w:rsidR="009D72DF" w:rsidRPr="005D268E">
        <w:rPr>
          <w:noProof w:val="0"/>
          <w:sz w:val="22"/>
          <w:szCs w:val="22"/>
          <w:lang w:val="es-ES"/>
          <w:rPrChange w:id="339" w:author="Roque Rodas" w:date="2014-09-24T10:28:00Z">
            <w:rPr>
              <w:sz w:val="22"/>
              <w:lang w:val="es-ES"/>
            </w:rPr>
          </w:rPrChange>
        </w:rPr>
        <w:t>del proyecto</w:t>
      </w:r>
      <w:r w:rsidRPr="005D268E">
        <w:rPr>
          <w:noProof w:val="0"/>
          <w:sz w:val="22"/>
          <w:szCs w:val="22"/>
          <w:lang w:val="es-ES"/>
          <w:rPrChange w:id="340" w:author="Roque Rodas" w:date="2014-09-24T10:28:00Z">
            <w:rPr>
              <w:sz w:val="22"/>
              <w:lang w:val="es-ES"/>
            </w:rPr>
          </w:rPrChange>
        </w:rPr>
        <w:t xml:space="preserve"> se apoyó en una metodología de análisis generalmente utilizada en proyectos viales (excedentes del consumidor)</w:t>
      </w:r>
      <w:r w:rsidR="000620B4" w:rsidRPr="005D268E">
        <w:rPr>
          <w:noProof w:val="0"/>
          <w:sz w:val="22"/>
          <w:szCs w:val="22"/>
          <w:lang w:val="es-ES"/>
          <w:rPrChange w:id="341" w:author="Roque Rodas" w:date="2014-09-24T10:28:00Z">
            <w:rPr>
              <w:sz w:val="22"/>
              <w:lang w:val="es-ES"/>
            </w:rPr>
          </w:rPrChange>
        </w:rPr>
        <w:t>;</w:t>
      </w:r>
      <w:r w:rsidR="009D72DF" w:rsidRPr="005D268E">
        <w:rPr>
          <w:noProof w:val="0"/>
          <w:sz w:val="22"/>
          <w:szCs w:val="22"/>
          <w:lang w:val="es-ES"/>
          <w:rPrChange w:id="342" w:author="Roque Rodas" w:date="2014-09-24T10:28:00Z">
            <w:rPr>
              <w:sz w:val="22"/>
              <w:lang w:val="es-ES"/>
            </w:rPr>
          </w:rPrChange>
        </w:rPr>
        <w:t xml:space="preserve"> y a la estimación de beneficios adicionales por el impacto a las actividades principales productivas de la zona</w:t>
      </w:r>
      <w:r w:rsidR="000620B4" w:rsidRPr="005D268E">
        <w:rPr>
          <w:noProof w:val="0"/>
          <w:sz w:val="22"/>
          <w:szCs w:val="22"/>
          <w:lang w:val="es-ES"/>
          <w:rPrChange w:id="343" w:author="Roque Rodas" w:date="2014-09-24T10:28:00Z">
            <w:rPr>
              <w:sz w:val="22"/>
              <w:lang w:val="es-ES"/>
            </w:rPr>
          </w:rPrChange>
        </w:rPr>
        <w:t>;</w:t>
      </w:r>
      <w:r w:rsidRPr="005D268E">
        <w:rPr>
          <w:noProof w:val="0"/>
          <w:sz w:val="22"/>
          <w:szCs w:val="22"/>
          <w:lang w:val="es-ES"/>
          <w:rPrChange w:id="344" w:author="Roque Rodas" w:date="2014-09-24T10:28:00Z">
            <w:rPr>
              <w:sz w:val="22"/>
              <w:lang w:val="es-ES"/>
            </w:rPr>
          </w:rPrChange>
        </w:rPr>
        <w:t xml:space="preserve"> cuantificándose tanto los ahorros en los costos generalizados de transporte para el tránsito normal, derivado y generado, así como por la disminución en costos de mantenimiento de las vías</w:t>
      </w:r>
      <w:r w:rsidR="000620B4" w:rsidRPr="005D268E">
        <w:rPr>
          <w:noProof w:val="0"/>
          <w:sz w:val="22"/>
          <w:szCs w:val="22"/>
          <w:lang w:val="es-ES"/>
          <w:rPrChange w:id="345" w:author="Roque Rodas" w:date="2014-09-24T10:28:00Z">
            <w:rPr>
              <w:sz w:val="22"/>
              <w:lang w:val="es-ES"/>
            </w:rPr>
          </w:rPrChange>
        </w:rPr>
        <w:t xml:space="preserve"> A su vez fueron determinados beneficios exógenos adicionales derivados del impacto en las principales actividades productivas</w:t>
      </w:r>
      <w:r w:rsidR="005E15D4" w:rsidRPr="005D268E">
        <w:rPr>
          <w:noProof w:val="0"/>
          <w:sz w:val="22"/>
          <w:szCs w:val="22"/>
          <w:lang w:val="es-ES"/>
          <w:rPrChange w:id="346" w:author="Roque Rodas" w:date="2014-09-24T10:28:00Z">
            <w:rPr>
              <w:sz w:val="22"/>
              <w:lang w:val="es-ES"/>
            </w:rPr>
          </w:rPrChange>
        </w:rPr>
        <w:t xml:space="preserve"> (Ver EEO Nº 2: Estimación de Beneficios Exógenos). Se utilizó el modelo HDM-4</w:t>
      </w:r>
      <w:r w:rsidRPr="005D268E">
        <w:rPr>
          <w:noProof w:val="0"/>
          <w:sz w:val="22"/>
          <w:szCs w:val="22"/>
          <w:lang w:val="es-ES"/>
          <w:rPrChange w:id="347" w:author="Roque Rodas" w:date="2014-09-24T10:28:00Z">
            <w:rPr>
              <w:sz w:val="22"/>
              <w:lang w:val="es-ES"/>
            </w:rPr>
          </w:rPrChange>
        </w:rPr>
        <w:t xml:space="preserve"> que permite calcular la rentabilidad </w:t>
      </w:r>
      <w:r w:rsidR="000620B4" w:rsidRPr="005D268E">
        <w:rPr>
          <w:noProof w:val="0"/>
          <w:sz w:val="22"/>
          <w:szCs w:val="22"/>
          <w:lang w:val="es-ES"/>
          <w:rPrChange w:id="348" w:author="Roque Rodas" w:date="2014-09-24T10:28:00Z">
            <w:rPr>
              <w:sz w:val="22"/>
              <w:lang w:val="es-ES"/>
            </w:rPr>
          </w:rPrChange>
        </w:rPr>
        <w:t>del</w:t>
      </w:r>
      <w:r w:rsidRPr="005D268E">
        <w:rPr>
          <w:noProof w:val="0"/>
          <w:sz w:val="22"/>
          <w:szCs w:val="22"/>
          <w:lang w:val="es-ES"/>
          <w:rPrChange w:id="349" w:author="Roque Rodas" w:date="2014-09-24T10:28:00Z">
            <w:rPr>
              <w:sz w:val="22"/>
              <w:lang w:val="es-ES"/>
            </w:rPr>
          </w:rPrChange>
        </w:rPr>
        <w:t xml:space="preserve">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r w:rsidR="002934FE" w:rsidRPr="005D268E">
        <w:rPr>
          <w:noProof w:val="0"/>
          <w:sz w:val="22"/>
          <w:szCs w:val="22"/>
          <w:lang w:val="es-ES"/>
          <w:rPrChange w:id="350" w:author="Roque Rodas" w:date="2014-09-24T10:28:00Z">
            <w:rPr>
              <w:sz w:val="22"/>
              <w:lang w:val="es-ES"/>
            </w:rPr>
          </w:rPrChange>
        </w:rPr>
        <w:t xml:space="preserve"> </w:t>
      </w:r>
    </w:p>
    <w:p w:rsidR="008C7F02" w:rsidRPr="005D268E" w:rsidRDefault="008C7F02">
      <w:pPr>
        <w:pStyle w:val="AutoNumpara"/>
        <w:numPr>
          <w:ilvl w:val="0"/>
          <w:numId w:val="0"/>
        </w:numPr>
        <w:rPr>
          <w:sz w:val="22"/>
          <w:lang w:val="es-ES"/>
          <w:rPrChange w:id="351" w:author="Roque Rodas" w:date="2014-09-24T10:28:00Z">
            <w:rPr>
              <w:sz w:val="22"/>
              <w:lang w:val="es-ES"/>
            </w:rPr>
          </w:rPrChange>
        </w:rPr>
        <w:pPrChange w:id="352" w:author="Roque Rodas" w:date="2014-09-24T10:28:00Z">
          <w:pPr>
            <w:pStyle w:val="Paragraph"/>
            <w:tabs>
              <w:tab w:val="clear" w:pos="720"/>
            </w:tabs>
            <w:ind w:left="0" w:firstLine="0"/>
          </w:pPr>
        </w:pPrChange>
      </w:pPr>
      <w:r w:rsidRPr="005D268E">
        <w:rPr>
          <w:noProof w:val="0"/>
          <w:sz w:val="22"/>
          <w:szCs w:val="22"/>
          <w:lang w:val="es-ES"/>
          <w:rPrChange w:id="353" w:author="Roque Rodas" w:date="2014-09-24T10:28:00Z">
            <w:rPr>
              <w:sz w:val="22"/>
              <w:lang w:val="es-ES"/>
            </w:rPr>
          </w:rPrChange>
        </w:rPr>
        <w:t xml:space="preserve">El análisis </w:t>
      </w:r>
      <w:r w:rsidR="002934FE" w:rsidRPr="005D268E">
        <w:rPr>
          <w:noProof w:val="0"/>
          <w:sz w:val="22"/>
          <w:szCs w:val="22"/>
          <w:lang w:val="es-ES"/>
          <w:rPrChange w:id="354" w:author="Roque Rodas" w:date="2014-09-24T10:28:00Z">
            <w:rPr>
              <w:sz w:val="22"/>
              <w:lang w:val="es-ES"/>
            </w:rPr>
          </w:rPrChange>
        </w:rPr>
        <w:t xml:space="preserve"> ex ante </w:t>
      </w:r>
      <w:r w:rsidRPr="005D268E">
        <w:rPr>
          <w:noProof w:val="0"/>
          <w:sz w:val="22"/>
          <w:szCs w:val="22"/>
          <w:lang w:val="es-ES"/>
          <w:rPrChange w:id="355" w:author="Roque Rodas" w:date="2014-09-24T10:28:00Z">
            <w:rPr>
              <w:sz w:val="22"/>
              <w:lang w:val="es-ES"/>
            </w:rPr>
          </w:rPrChange>
        </w:rPr>
        <w:t xml:space="preserve">arrojó resultados de Tasas Internas de Retorno Económica (TIRE) </w:t>
      </w:r>
      <w:r w:rsidR="002934FE" w:rsidRPr="005D268E">
        <w:rPr>
          <w:noProof w:val="0"/>
          <w:sz w:val="22"/>
          <w:szCs w:val="22"/>
          <w:lang w:val="es-ES"/>
          <w:rPrChange w:id="356" w:author="Roque Rodas" w:date="2014-09-24T10:28:00Z">
            <w:rPr>
              <w:sz w:val="22"/>
              <w:lang w:val="es-ES"/>
            </w:rPr>
          </w:rPrChange>
        </w:rPr>
        <w:t>de</w:t>
      </w:r>
      <w:r w:rsidRPr="005D268E">
        <w:rPr>
          <w:noProof w:val="0"/>
          <w:sz w:val="22"/>
          <w:szCs w:val="22"/>
          <w:lang w:val="es-ES"/>
          <w:rPrChange w:id="357" w:author="Roque Rodas" w:date="2014-09-24T10:28:00Z">
            <w:rPr>
              <w:sz w:val="22"/>
              <w:lang w:val="es-ES"/>
            </w:rPr>
          </w:rPrChange>
        </w:rPr>
        <w:t xml:space="preserve"> </w:t>
      </w:r>
      <w:r w:rsidR="002934FE" w:rsidRPr="005D268E">
        <w:rPr>
          <w:noProof w:val="0"/>
          <w:sz w:val="22"/>
          <w:szCs w:val="22"/>
          <w:lang w:val="es-ES"/>
          <w:rPrChange w:id="358" w:author="Roque Rodas" w:date="2014-09-24T10:28:00Z">
            <w:rPr>
              <w:sz w:val="22"/>
              <w:lang w:val="es-ES"/>
            </w:rPr>
          </w:rPrChange>
        </w:rPr>
        <w:t>16,6</w:t>
      </w:r>
      <w:r w:rsidRPr="005D268E">
        <w:rPr>
          <w:noProof w:val="0"/>
          <w:sz w:val="22"/>
          <w:szCs w:val="22"/>
          <w:lang w:val="es-ES"/>
          <w:rPrChange w:id="359" w:author="Roque Rodas" w:date="2014-09-24T10:28:00Z">
            <w:rPr>
              <w:sz w:val="22"/>
              <w:lang w:val="es-ES"/>
            </w:rPr>
          </w:rPrChange>
        </w:rPr>
        <w:t>%</w:t>
      </w:r>
      <w:r w:rsidR="002934FE" w:rsidRPr="005D268E">
        <w:rPr>
          <w:noProof w:val="0"/>
          <w:sz w:val="22"/>
          <w:szCs w:val="22"/>
          <w:lang w:val="es-ES"/>
          <w:rPrChange w:id="360" w:author="Roque Rodas" w:date="2014-09-24T10:28:00Z">
            <w:rPr>
              <w:sz w:val="22"/>
              <w:lang w:val="es-ES"/>
            </w:rPr>
          </w:rPrChange>
        </w:rPr>
        <w:t xml:space="preserve"> y Valor Actual Neto </w:t>
      </w:r>
      <w:r w:rsidRPr="005D268E">
        <w:rPr>
          <w:noProof w:val="0"/>
          <w:sz w:val="22"/>
          <w:szCs w:val="22"/>
          <w:lang w:val="es-ES"/>
          <w:rPrChange w:id="361" w:author="Roque Rodas" w:date="2014-09-24T10:28:00Z">
            <w:rPr>
              <w:sz w:val="22"/>
              <w:lang w:val="es-ES"/>
            </w:rPr>
          </w:rPrChange>
        </w:rPr>
        <w:t xml:space="preserve"> </w:t>
      </w:r>
      <w:r w:rsidR="002934FE" w:rsidRPr="005D268E">
        <w:rPr>
          <w:noProof w:val="0"/>
          <w:sz w:val="22"/>
          <w:szCs w:val="22"/>
          <w:lang w:val="es-ES"/>
          <w:rPrChange w:id="362" w:author="Roque Rodas" w:date="2014-09-24T10:28:00Z">
            <w:rPr>
              <w:sz w:val="22"/>
              <w:lang w:val="es-ES"/>
            </w:rPr>
          </w:rPrChange>
        </w:rPr>
        <w:t>Econ</w:t>
      </w:r>
      <w:r w:rsidR="00FF706B" w:rsidRPr="005D268E">
        <w:rPr>
          <w:noProof w:val="0"/>
          <w:sz w:val="22"/>
          <w:szCs w:val="22"/>
          <w:lang w:val="es-ES"/>
          <w:rPrChange w:id="363" w:author="Roque Rodas" w:date="2014-09-24T10:28:00Z">
            <w:rPr>
              <w:sz w:val="22"/>
              <w:lang w:val="es-ES"/>
            </w:rPr>
          </w:rPrChange>
        </w:rPr>
        <w:t xml:space="preserve">ómico </w:t>
      </w:r>
      <w:r w:rsidR="002934FE" w:rsidRPr="005D268E">
        <w:rPr>
          <w:noProof w:val="0"/>
          <w:sz w:val="22"/>
          <w:szCs w:val="22"/>
          <w:lang w:val="es-ES"/>
          <w:rPrChange w:id="364" w:author="Roque Rodas" w:date="2014-09-24T10:28:00Z">
            <w:rPr>
              <w:sz w:val="22"/>
              <w:lang w:val="es-ES"/>
            </w:rPr>
          </w:rPrChange>
        </w:rPr>
        <w:t xml:space="preserve">(VANE)  de US$ 39,23 millones. </w:t>
      </w:r>
      <w:r w:rsidRPr="005D268E">
        <w:rPr>
          <w:noProof w:val="0"/>
          <w:sz w:val="22"/>
          <w:szCs w:val="22"/>
          <w:lang w:val="es-ES"/>
          <w:rPrChange w:id="365" w:author="Roque Rodas" w:date="2014-09-24T10:28:00Z">
            <w:rPr>
              <w:sz w:val="22"/>
              <w:lang w:val="es-ES"/>
            </w:rPr>
          </w:rPrChange>
        </w:rPr>
        <w:t xml:space="preserve">Adicionalmente, en los escenarios de sensibilidad realizados de un incremento del costo de inversión del 20%, una reducción del 20% de los beneficios y una combinación de un incremento del costo de inversión del 20% y una reducción simultánea del 20% de los beneficios, </w:t>
      </w:r>
      <w:r w:rsidR="002934FE" w:rsidRPr="005D268E">
        <w:rPr>
          <w:noProof w:val="0"/>
          <w:sz w:val="22"/>
          <w:szCs w:val="22"/>
          <w:lang w:val="es-ES"/>
          <w:rPrChange w:id="366" w:author="Roque Rodas" w:date="2014-09-24T10:28:00Z">
            <w:rPr>
              <w:sz w:val="22"/>
              <w:lang w:val="es-ES"/>
            </w:rPr>
          </w:rPrChange>
        </w:rPr>
        <w:t>el</w:t>
      </w:r>
      <w:r w:rsidRPr="005D268E">
        <w:rPr>
          <w:noProof w:val="0"/>
          <w:sz w:val="22"/>
          <w:szCs w:val="22"/>
          <w:lang w:val="es-ES"/>
          <w:rPrChange w:id="367" w:author="Roque Rodas" w:date="2014-09-24T10:28:00Z">
            <w:rPr>
              <w:sz w:val="22"/>
              <w:lang w:val="es-ES"/>
            </w:rPr>
          </w:rPrChange>
        </w:rPr>
        <w:t xml:space="preserve"> proyecto mantiene una TIRE superior a la tasa</w:t>
      </w:r>
      <w:r w:rsidR="005E15D4" w:rsidRPr="005D268E">
        <w:rPr>
          <w:noProof w:val="0"/>
          <w:sz w:val="22"/>
          <w:szCs w:val="22"/>
          <w:lang w:val="es-ES"/>
          <w:rPrChange w:id="368" w:author="Roque Rodas" w:date="2014-09-24T10:28:00Z">
            <w:rPr>
              <w:sz w:val="22"/>
              <w:lang w:val="es-ES"/>
            </w:rPr>
          </w:rPrChange>
        </w:rPr>
        <w:t xml:space="preserve"> de descuento utilizada del 12%.</w:t>
      </w:r>
      <w:r w:rsidRPr="005D268E">
        <w:rPr>
          <w:noProof w:val="0"/>
          <w:sz w:val="22"/>
          <w:szCs w:val="22"/>
          <w:lang w:val="es-ES"/>
          <w:rPrChange w:id="369" w:author="Roque Rodas" w:date="2014-09-24T10:28:00Z">
            <w:rPr>
              <w:sz w:val="22"/>
              <w:lang w:val="es-ES"/>
            </w:rPr>
          </w:rPrChange>
        </w:rPr>
        <w:t xml:space="preserve"> </w:t>
      </w:r>
      <w:r w:rsidR="005E15D4" w:rsidRPr="005D268E">
        <w:rPr>
          <w:noProof w:val="0"/>
          <w:sz w:val="22"/>
          <w:szCs w:val="22"/>
          <w:lang w:val="es-ES"/>
          <w:rPrChange w:id="370" w:author="Roque Rodas" w:date="2014-09-24T10:28:00Z">
            <w:rPr/>
          </w:rPrChange>
        </w:rPr>
        <w:t xml:space="preserve">Adicionalmente se realizó un análisis de frontera, y se pudo concluir que, aún con una disminución del 40% en los beneficios establecidos, el VANE sería superior a cero, </w:t>
      </w:r>
      <w:r w:rsidRPr="005D268E">
        <w:rPr>
          <w:noProof w:val="0"/>
          <w:sz w:val="22"/>
          <w:szCs w:val="22"/>
          <w:lang w:val="es-ES"/>
          <w:rPrChange w:id="371" w:author="Roque Rodas" w:date="2014-09-24T10:28:00Z">
            <w:rPr>
              <w:sz w:val="22"/>
              <w:lang w:val="es-ES"/>
            </w:rPr>
          </w:rPrChange>
        </w:rPr>
        <w:t>permitiendo verificar la robustez de los mismos frente a escenarios más desfavorables</w:t>
      </w:r>
      <w:r w:rsidR="002934FE" w:rsidRPr="005D268E">
        <w:rPr>
          <w:noProof w:val="0"/>
          <w:sz w:val="22"/>
          <w:szCs w:val="22"/>
          <w:lang w:val="es-ES"/>
          <w:rPrChange w:id="372" w:author="Roque Rodas" w:date="2014-09-24T10:28:00Z">
            <w:rPr>
              <w:sz w:val="22"/>
              <w:lang w:val="es-ES"/>
            </w:rPr>
          </w:rPrChange>
        </w:rPr>
        <w:t>.</w:t>
      </w:r>
    </w:p>
    <w:p w:rsidR="00FB5CBD" w:rsidRPr="007953C1" w:rsidRDefault="00FB5CBD" w:rsidP="00AE0727">
      <w:pPr>
        <w:pStyle w:val="Heading4"/>
        <w:numPr>
          <w:ilvl w:val="1"/>
          <w:numId w:val="18"/>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 xml:space="preserve">Principales Indicadores de Resultados y su </w:t>
      </w:r>
      <w:r w:rsidR="007953C1" w:rsidRPr="007953C1">
        <w:rPr>
          <w:rFonts w:ascii="Times New Roman" w:hAnsi="Times New Roman"/>
          <w:noProof w:val="0"/>
          <w:sz w:val="22"/>
          <w:szCs w:val="22"/>
          <w:lang w:val="es-ES"/>
        </w:rPr>
        <w:t>Metodología</w:t>
      </w:r>
    </w:p>
    <w:p w:rsidR="00FB5CBD" w:rsidRDefault="00481F20" w:rsidP="00FB5CBD">
      <w:pPr>
        <w:pStyle w:val="AutoNumpara"/>
        <w:numPr>
          <w:ilvl w:val="0"/>
          <w:numId w:val="0"/>
        </w:numPr>
        <w:rPr>
          <w:noProof w:val="0"/>
          <w:sz w:val="22"/>
          <w:szCs w:val="22"/>
          <w:lang w:val="es-ES"/>
        </w:rPr>
      </w:pPr>
      <w:r>
        <w:rPr>
          <w:noProof w:val="0"/>
          <w:sz w:val="22"/>
          <w:szCs w:val="22"/>
          <w:lang w:val="es-ES"/>
        </w:rPr>
        <w:t>Los indicadores de resultados del proyecto se presentan en el Cuadro 3; y a</w:t>
      </w:r>
      <w:r w:rsidR="00FB5CBD" w:rsidRPr="007953C1">
        <w:rPr>
          <w:noProof w:val="0"/>
          <w:sz w:val="22"/>
          <w:szCs w:val="22"/>
          <w:lang w:val="es-ES"/>
        </w:rPr>
        <w:t xml:space="preserve"> continuación se </w:t>
      </w:r>
      <w:r>
        <w:rPr>
          <w:noProof w:val="0"/>
          <w:sz w:val="22"/>
          <w:szCs w:val="22"/>
          <w:lang w:val="es-ES"/>
        </w:rPr>
        <w:t>describe</w:t>
      </w:r>
      <w:r w:rsidR="00FB5CBD" w:rsidRPr="007953C1">
        <w:rPr>
          <w:noProof w:val="0"/>
          <w:sz w:val="22"/>
          <w:szCs w:val="22"/>
          <w:lang w:val="es-ES"/>
        </w:rPr>
        <w:t xml:space="preserve"> la metodología de cálculo para cada uno de los indicadores de resultados del proyecto.</w:t>
      </w:r>
    </w:p>
    <w:p w:rsidR="007266F5" w:rsidRPr="007953C1" w:rsidRDefault="007266F5" w:rsidP="00FB5CBD">
      <w:pPr>
        <w:pStyle w:val="AutoNumpara"/>
        <w:numPr>
          <w:ilvl w:val="0"/>
          <w:numId w:val="0"/>
        </w:numPr>
        <w:rPr>
          <w:noProof w:val="0"/>
          <w:sz w:val="22"/>
          <w:szCs w:val="22"/>
          <w:lang w:val="es-ES"/>
        </w:rPr>
      </w:pPr>
    </w:p>
    <w:p w:rsidR="00FB5CBD" w:rsidRPr="007953C1" w:rsidRDefault="00FB5CBD" w:rsidP="00FB5CBD">
      <w:pPr>
        <w:pStyle w:val="AutoNumpara"/>
        <w:numPr>
          <w:ilvl w:val="0"/>
          <w:numId w:val="0"/>
        </w:numPr>
        <w:rPr>
          <w:noProof w:val="0"/>
          <w:sz w:val="22"/>
          <w:szCs w:val="22"/>
          <w:lang w:val="es-ES"/>
        </w:rPr>
      </w:pPr>
    </w:p>
    <w:p w:rsidR="00520093" w:rsidRPr="007953C1" w:rsidRDefault="00520093" w:rsidP="00FB5CBD">
      <w:pPr>
        <w:pStyle w:val="AutoNumpara"/>
        <w:numPr>
          <w:ilvl w:val="0"/>
          <w:numId w:val="0"/>
        </w:numPr>
        <w:rPr>
          <w:noProof w:val="0"/>
          <w:sz w:val="22"/>
          <w:szCs w:val="22"/>
          <w:lang w:val="es-ES"/>
        </w:rPr>
      </w:pPr>
    </w:p>
    <w:p w:rsidR="00520093" w:rsidRPr="007953C1" w:rsidRDefault="00520093" w:rsidP="00FB5CBD">
      <w:pPr>
        <w:pStyle w:val="AutoNumpara"/>
        <w:numPr>
          <w:ilvl w:val="0"/>
          <w:numId w:val="0"/>
        </w:numPr>
        <w:rPr>
          <w:noProof w:val="0"/>
          <w:sz w:val="22"/>
          <w:szCs w:val="22"/>
          <w:lang w:val="es-ES"/>
        </w:rPr>
      </w:pPr>
    </w:p>
    <w:p w:rsidR="00520093" w:rsidRPr="007953C1" w:rsidRDefault="00520093" w:rsidP="00FB5CBD">
      <w:pPr>
        <w:pStyle w:val="AutoNumpara"/>
        <w:numPr>
          <w:ilvl w:val="0"/>
          <w:numId w:val="0"/>
        </w:numPr>
        <w:rPr>
          <w:noProof w:val="0"/>
          <w:sz w:val="22"/>
          <w:szCs w:val="22"/>
          <w:lang w:val="es-ES"/>
        </w:rPr>
      </w:pPr>
    </w:p>
    <w:p w:rsidR="00520093" w:rsidRDefault="00520093" w:rsidP="00FB5CBD">
      <w:pPr>
        <w:pStyle w:val="AutoNumpara"/>
        <w:numPr>
          <w:ilvl w:val="0"/>
          <w:numId w:val="0"/>
        </w:numPr>
        <w:rPr>
          <w:ins w:id="373" w:author="Roque Rodas" w:date="2014-09-24T17:18:00Z"/>
          <w:noProof w:val="0"/>
          <w:sz w:val="22"/>
          <w:szCs w:val="22"/>
          <w:lang w:val="es-ES"/>
        </w:rPr>
      </w:pPr>
    </w:p>
    <w:p w:rsidR="007F7BEA" w:rsidRDefault="007F7BEA" w:rsidP="00FB5CBD">
      <w:pPr>
        <w:pStyle w:val="AutoNumpara"/>
        <w:numPr>
          <w:ilvl w:val="0"/>
          <w:numId w:val="0"/>
        </w:numPr>
        <w:rPr>
          <w:ins w:id="374" w:author="Roque Rodas" w:date="2014-09-24T17:18:00Z"/>
          <w:noProof w:val="0"/>
          <w:sz w:val="22"/>
          <w:szCs w:val="22"/>
          <w:lang w:val="es-ES"/>
        </w:rPr>
      </w:pPr>
    </w:p>
    <w:p w:rsidR="007F7BEA" w:rsidRPr="007953C1" w:rsidRDefault="007F7BEA" w:rsidP="00FB5CBD">
      <w:pPr>
        <w:pStyle w:val="AutoNumpara"/>
        <w:numPr>
          <w:ilvl w:val="0"/>
          <w:numId w:val="0"/>
        </w:numPr>
        <w:rPr>
          <w:noProof w:val="0"/>
          <w:sz w:val="22"/>
          <w:szCs w:val="22"/>
          <w:lang w:val="es-ES"/>
        </w:rPr>
      </w:pPr>
    </w:p>
    <w:p w:rsidR="00520093" w:rsidRPr="007953C1" w:rsidRDefault="00520093" w:rsidP="00FB5CBD">
      <w:pPr>
        <w:pStyle w:val="AutoNumpara"/>
        <w:numPr>
          <w:ilvl w:val="0"/>
          <w:numId w:val="0"/>
        </w:numPr>
        <w:rPr>
          <w:noProof w:val="0"/>
          <w:sz w:val="22"/>
          <w:szCs w:val="22"/>
          <w:lang w:val="es-ES"/>
        </w:rPr>
      </w:pPr>
    </w:p>
    <w:p w:rsidR="00FB5CBD" w:rsidRPr="007953C1" w:rsidRDefault="00FB5CBD" w:rsidP="00FB5CBD">
      <w:pPr>
        <w:pStyle w:val="TableTitle"/>
        <w:rPr>
          <w:rFonts w:ascii="Times New Roman" w:hAnsi="Times New Roman"/>
        </w:rPr>
      </w:pPr>
      <w:r w:rsidRPr="007953C1">
        <w:rPr>
          <w:rFonts w:ascii="Times New Roman" w:hAnsi="Times New Roman"/>
        </w:rPr>
        <w:t xml:space="preserve">Cuadro </w:t>
      </w:r>
      <w:r w:rsidR="00037C87" w:rsidRPr="007953C1">
        <w:rPr>
          <w:rFonts w:ascii="Times New Roman" w:hAnsi="Times New Roman"/>
        </w:rPr>
        <w:t>3</w:t>
      </w:r>
      <w:r w:rsidRPr="007953C1">
        <w:rPr>
          <w:rFonts w:ascii="Times New Roman" w:hAnsi="Times New Roman"/>
        </w:rPr>
        <w:t>.</w:t>
      </w:r>
    </w:p>
    <w:p w:rsidR="00FB5CBD" w:rsidRPr="007953C1" w:rsidRDefault="003C608D" w:rsidP="00FB5CBD">
      <w:pPr>
        <w:pStyle w:val="TableTitle"/>
        <w:rPr>
          <w:rFonts w:ascii="Times New Roman" w:eastAsia="Arial Unicode MS" w:hAnsi="Times New Roman"/>
          <w:bCs/>
        </w:rPr>
      </w:pPr>
      <w:r w:rsidRPr="007953C1">
        <w:rPr>
          <w:rFonts w:ascii="Times New Roman" w:eastAsia="Arial Unicode MS" w:hAnsi="Times New Roman"/>
          <w:bCs/>
        </w:rPr>
        <w:t xml:space="preserve">Proyecto Conectividad de la Costa Atlántica </w:t>
      </w:r>
      <w:r w:rsidR="00FB5CBD" w:rsidRPr="007953C1">
        <w:rPr>
          <w:rFonts w:ascii="Times New Roman" w:eastAsia="Arial Unicode MS" w:hAnsi="Times New Roman"/>
          <w:bCs/>
        </w:rPr>
        <w:t>(NI-L10</w:t>
      </w:r>
      <w:r w:rsidRPr="007953C1">
        <w:rPr>
          <w:rFonts w:ascii="Times New Roman" w:eastAsia="Arial Unicode MS" w:hAnsi="Times New Roman"/>
          <w:bCs/>
        </w:rPr>
        <w:t>87</w:t>
      </w:r>
      <w:r w:rsidR="00FB5CBD" w:rsidRPr="007953C1">
        <w:rPr>
          <w:rFonts w:ascii="Times New Roman" w:eastAsia="Arial Unicode MS" w:hAnsi="Times New Roman"/>
          <w:bCs/>
        </w:rPr>
        <w:t>)</w:t>
      </w:r>
    </w:p>
    <w:p w:rsidR="00FB5CBD" w:rsidRPr="007953C1" w:rsidRDefault="00FB5CBD" w:rsidP="00FB5CBD">
      <w:pPr>
        <w:pStyle w:val="TableTitle"/>
        <w:spacing w:after="120"/>
        <w:rPr>
          <w:rFonts w:ascii="Times New Roman" w:eastAsia="Arial Unicode MS" w:hAnsi="Times New Roman"/>
          <w:bCs/>
        </w:rPr>
      </w:pPr>
      <w:r w:rsidRPr="007953C1">
        <w:rPr>
          <w:rFonts w:ascii="Times New Roman" w:eastAsia="Arial Unicode MS" w:hAnsi="Times New Roman"/>
          <w:bCs/>
        </w:rPr>
        <w:t>Indicadores de Resultados</w:t>
      </w:r>
    </w:p>
    <w:tbl>
      <w:tblPr>
        <w:tblW w:w="9437" w:type="dxa"/>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ayout w:type="fixed"/>
        <w:tblLook w:val="04A0" w:firstRow="1" w:lastRow="0" w:firstColumn="1" w:lastColumn="0" w:noHBand="0" w:noVBand="1"/>
      </w:tblPr>
      <w:tblGrid>
        <w:gridCol w:w="2532"/>
        <w:gridCol w:w="2511"/>
        <w:gridCol w:w="1985"/>
        <w:gridCol w:w="2409"/>
      </w:tblGrid>
      <w:tr w:rsidR="00FB5CBD" w:rsidRPr="007953C1" w:rsidTr="00520093">
        <w:trPr>
          <w:tblHeader/>
          <w:jc w:val="center"/>
        </w:trPr>
        <w:tc>
          <w:tcPr>
            <w:tcW w:w="2532" w:type="dxa"/>
            <w:tcBorders>
              <w:bottom w:val="single" w:sz="4" w:space="0" w:color="0F243E"/>
            </w:tcBorders>
            <w:shd w:val="clear" w:color="auto" w:fill="0F243E"/>
            <w:vAlign w:val="center"/>
          </w:tcPr>
          <w:p w:rsidR="00FB5CBD" w:rsidRPr="007953C1" w:rsidRDefault="00FB5CBD" w:rsidP="00FB5CBD">
            <w:pPr>
              <w:pStyle w:val="Regtable"/>
              <w:jc w:val="center"/>
              <w:rPr>
                <w:noProof w:val="0"/>
                <w:sz w:val="18"/>
                <w:szCs w:val="16"/>
                <w:lang w:val="es-ES"/>
              </w:rPr>
            </w:pPr>
            <w:r w:rsidRPr="007953C1">
              <w:rPr>
                <w:noProof w:val="0"/>
                <w:sz w:val="18"/>
                <w:szCs w:val="16"/>
                <w:lang w:val="es-ES"/>
              </w:rPr>
              <w:t>Indicador</w:t>
            </w:r>
          </w:p>
        </w:tc>
        <w:tc>
          <w:tcPr>
            <w:tcW w:w="2511" w:type="dxa"/>
            <w:tcBorders>
              <w:bottom w:val="single" w:sz="4" w:space="0" w:color="0F243E"/>
            </w:tcBorders>
            <w:shd w:val="clear" w:color="auto" w:fill="0F243E"/>
            <w:vAlign w:val="center"/>
          </w:tcPr>
          <w:p w:rsidR="00FB5CBD" w:rsidRPr="007953C1" w:rsidRDefault="00FB5CBD" w:rsidP="00FB5CBD">
            <w:pPr>
              <w:pStyle w:val="Regtable"/>
              <w:jc w:val="center"/>
              <w:rPr>
                <w:noProof w:val="0"/>
                <w:sz w:val="18"/>
                <w:szCs w:val="16"/>
                <w:lang w:val="es-ES"/>
              </w:rPr>
            </w:pPr>
            <w:r w:rsidRPr="007953C1">
              <w:rPr>
                <w:noProof w:val="0"/>
                <w:sz w:val="18"/>
                <w:szCs w:val="16"/>
                <w:lang w:val="es-ES"/>
              </w:rPr>
              <w:t>Fórmula</w:t>
            </w:r>
          </w:p>
        </w:tc>
        <w:tc>
          <w:tcPr>
            <w:tcW w:w="1985" w:type="dxa"/>
            <w:tcBorders>
              <w:bottom w:val="single" w:sz="4" w:space="0" w:color="0F243E"/>
            </w:tcBorders>
            <w:shd w:val="clear" w:color="auto" w:fill="0F243E"/>
            <w:vAlign w:val="center"/>
          </w:tcPr>
          <w:p w:rsidR="00FB5CBD" w:rsidRPr="007953C1" w:rsidRDefault="00FB5CBD" w:rsidP="00FB5CBD">
            <w:pPr>
              <w:pStyle w:val="Regtable"/>
              <w:jc w:val="center"/>
              <w:rPr>
                <w:noProof w:val="0"/>
                <w:sz w:val="18"/>
                <w:szCs w:val="16"/>
                <w:lang w:val="es-ES"/>
              </w:rPr>
            </w:pPr>
            <w:r w:rsidRPr="007953C1">
              <w:rPr>
                <w:noProof w:val="0"/>
                <w:sz w:val="18"/>
                <w:szCs w:val="16"/>
                <w:lang w:val="es-ES"/>
              </w:rPr>
              <w:t>Frecuencia de medición</w:t>
            </w:r>
          </w:p>
        </w:tc>
        <w:tc>
          <w:tcPr>
            <w:tcW w:w="2409" w:type="dxa"/>
            <w:tcBorders>
              <w:bottom w:val="single" w:sz="4" w:space="0" w:color="0F243E"/>
            </w:tcBorders>
            <w:shd w:val="clear" w:color="auto" w:fill="0F243E"/>
            <w:vAlign w:val="center"/>
          </w:tcPr>
          <w:p w:rsidR="00FB5CBD" w:rsidRPr="007953C1" w:rsidRDefault="00FB5CBD" w:rsidP="00FB5CBD">
            <w:pPr>
              <w:pStyle w:val="Regtable"/>
              <w:jc w:val="center"/>
              <w:rPr>
                <w:noProof w:val="0"/>
                <w:sz w:val="18"/>
                <w:szCs w:val="16"/>
                <w:lang w:val="es-ES"/>
              </w:rPr>
            </w:pPr>
            <w:r w:rsidRPr="007953C1">
              <w:rPr>
                <w:noProof w:val="0"/>
                <w:sz w:val="18"/>
                <w:szCs w:val="16"/>
                <w:lang w:val="es-ES"/>
              </w:rPr>
              <w:t xml:space="preserve">Fuente de verificación/ Fuente de </w:t>
            </w:r>
            <w:proofErr w:type="spellStart"/>
            <w:r w:rsidRPr="007953C1">
              <w:rPr>
                <w:noProof w:val="0"/>
                <w:sz w:val="18"/>
                <w:szCs w:val="16"/>
                <w:lang w:val="es-ES"/>
              </w:rPr>
              <w:t>informacion</w:t>
            </w:r>
            <w:proofErr w:type="spellEnd"/>
          </w:p>
        </w:tc>
      </w:tr>
      <w:tr w:rsidR="00FB5CBD" w:rsidRPr="007953C1" w:rsidTr="00520093">
        <w:trPr>
          <w:jc w:val="center"/>
        </w:trPr>
        <w:tc>
          <w:tcPr>
            <w:tcW w:w="2532" w:type="dxa"/>
            <w:shd w:val="clear" w:color="auto" w:fill="BFBFBF" w:themeFill="background1" w:themeFillShade="BF"/>
            <w:vAlign w:val="center"/>
          </w:tcPr>
          <w:p w:rsidR="00FB5CBD" w:rsidRPr="007953C1" w:rsidRDefault="00FB5CBD" w:rsidP="00FB5CBD">
            <w:pPr>
              <w:rPr>
                <w:b/>
                <w:iCs/>
                <w:color w:val="000000"/>
                <w:spacing w:val="0"/>
                <w:sz w:val="18"/>
                <w:szCs w:val="16"/>
                <w:lang w:val="es-ES"/>
              </w:rPr>
            </w:pPr>
            <w:r w:rsidRPr="007953C1">
              <w:rPr>
                <w:b/>
                <w:iCs/>
                <w:color w:val="000000"/>
                <w:spacing w:val="0"/>
                <w:sz w:val="18"/>
                <w:szCs w:val="16"/>
                <w:lang w:val="es-ES"/>
              </w:rPr>
              <w:t>Indicadores de Impactos</w:t>
            </w:r>
          </w:p>
        </w:tc>
        <w:tc>
          <w:tcPr>
            <w:tcW w:w="2511" w:type="dxa"/>
            <w:shd w:val="clear" w:color="auto" w:fill="BFBFBF" w:themeFill="background1" w:themeFillShade="BF"/>
            <w:vAlign w:val="center"/>
          </w:tcPr>
          <w:p w:rsidR="00FB5CBD" w:rsidRPr="007953C1" w:rsidRDefault="00FB5CBD" w:rsidP="00FB5CBD">
            <w:pPr>
              <w:pStyle w:val="Regtable"/>
              <w:rPr>
                <w:b/>
                <w:noProof w:val="0"/>
                <w:sz w:val="18"/>
                <w:szCs w:val="16"/>
                <w:lang w:val="es-ES"/>
              </w:rPr>
            </w:pPr>
          </w:p>
        </w:tc>
        <w:tc>
          <w:tcPr>
            <w:tcW w:w="1985" w:type="dxa"/>
            <w:shd w:val="clear" w:color="auto" w:fill="BFBFBF" w:themeFill="background1" w:themeFillShade="BF"/>
            <w:vAlign w:val="center"/>
          </w:tcPr>
          <w:p w:rsidR="00FB5CBD" w:rsidRPr="007953C1" w:rsidRDefault="00FB5CBD" w:rsidP="00FB5CBD">
            <w:pPr>
              <w:pStyle w:val="Regtable"/>
              <w:rPr>
                <w:b/>
                <w:noProof w:val="0"/>
                <w:sz w:val="18"/>
                <w:szCs w:val="16"/>
                <w:lang w:val="es-ES"/>
              </w:rPr>
            </w:pPr>
          </w:p>
        </w:tc>
        <w:tc>
          <w:tcPr>
            <w:tcW w:w="2409" w:type="dxa"/>
            <w:shd w:val="clear" w:color="auto" w:fill="BFBFBF" w:themeFill="background1" w:themeFillShade="BF"/>
            <w:vAlign w:val="center"/>
          </w:tcPr>
          <w:p w:rsidR="00FB5CBD" w:rsidRPr="007953C1" w:rsidRDefault="00FB5CBD" w:rsidP="00FB5CBD">
            <w:pPr>
              <w:pStyle w:val="Regtable"/>
              <w:ind w:left="360"/>
              <w:rPr>
                <w:b/>
                <w:noProof w:val="0"/>
                <w:sz w:val="18"/>
                <w:szCs w:val="16"/>
                <w:lang w:val="es-ES"/>
              </w:rPr>
            </w:pPr>
          </w:p>
        </w:tc>
      </w:tr>
      <w:tr w:rsidR="00FB5CBD" w:rsidRPr="007953C1" w:rsidTr="003C608D">
        <w:trPr>
          <w:trHeight w:val="1134"/>
          <w:jc w:val="center"/>
        </w:trPr>
        <w:tc>
          <w:tcPr>
            <w:tcW w:w="2532" w:type="dxa"/>
            <w:vAlign w:val="center"/>
          </w:tcPr>
          <w:p w:rsidR="00FB5CBD" w:rsidRDefault="00520093" w:rsidP="009B15EA">
            <w:pPr>
              <w:rPr>
                <w:ins w:id="375" w:author="Inter-American Development Bank" w:date="2014-09-25T09:54:00Z"/>
                <w:iCs/>
                <w:color w:val="000000"/>
                <w:spacing w:val="0"/>
                <w:sz w:val="18"/>
                <w:szCs w:val="16"/>
                <w:lang w:val="es-ES"/>
              </w:rPr>
            </w:pPr>
            <w:r w:rsidRPr="007953C1">
              <w:rPr>
                <w:iCs/>
                <w:color w:val="000000"/>
                <w:spacing w:val="0"/>
                <w:sz w:val="18"/>
                <w:szCs w:val="16"/>
                <w:lang w:val="es-ES"/>
              </w:rPr>
              <w:t xml:space="preserve">Volumen </w:t>
            </w:r>
            <w:ins w:id="376" w:author="Roque Rodas" w:date="2014-09-24T17:29:00Z">
              <w:r w:rsidR="009B15EA">
                <w:rPr>
                  <w:iCs/>
                  <w:color w:val="000000"/>
                  <w:spacing w:val="0"/>
                  <w:sz w:val="18"/>
                  <w:szCs w:val="16"/>
                  <w:lang w:val="es-ES"/>
                </w:rPr>
                <w:t>t</w:t>
              </w:r>
            </w:ins>
            <w:ins w:id="377" w:author="Roque Rodas" w:date="2014-09-24T17:22:00Z">
              <w:r w:rsidR="007F7BEA">
                <w:rPr>
                  <w:iCs/>
                  <w:color w:val="000000"/>
                  <w:spacing w:val="0"/>
                  <w:sz w:val="18"/>
                  <w:szCs w:val="16"/>
                  <w:lang w:val="es-ES"/>
                </w:rPr>
                <w:t xml:space="preserve">otal </w:t>
              </w:r>
            </w:ins>
            <w:r w:rsidRPr="007953C1">
              <w:rPr>
                <w:iCs/>
                <w:color w:val="000000"/>
                <w:spacing w:val="0"/>
                <w:sz w:val="18"/>
                <w:szCs w:val="16"/>
                <w:lang w:val="es-ES"/>
              </w:rPr>
              <w:t xml:space="preserve">de </w:t>
            </w:r>
            <w:del w:id="378" w:author="Roque Rodas" w:date="2014-09-24T17:03:00Z">
              <w:r w:rsidRPr="007953C1" w:rsidDel="005A67F1">
                <w:rPr>
                  <w:iCs/>
                  <w:color w:val="000000"/>
                  <w:spacing w:val="0"/>
                  <w:sz w:val="18"/>
                  <w:szCs w:val="16"/>
                  <w:lang w:val="es-ES"/>
                </w:rPr>
                <w:delText>exportación d</w:delText>
              </w:r>
            </w:del>
            <w:del w:id="379" w:author="Roque Rodas" w:date="2014-09-24T17:22:00Z">
              <w:r w:rsidRPr="007953C1" w:rsidDel="007F7BEA">
                <w:rPr>
                  <w:iCs/>
                  <w:color w:val="000000"/>
                  <w:spacing w:val="0"/>
                  <w:sz w:val="18"/>
                  <w:szCs w:val="16"/>
                  <w:lang w:val="es-ES"/>
                </w:rPr>
                <w:delText>e</w:delText>
              </w:r>
            </w:del>
            <w:r w:rsidRPr="007953C1">
              <w:rPr>
                <w:iCs/>
                <w:color w:val="000000"/>
                <w:spacing w:val="0"/>
                <w:sz w:val="18"/>
                <w:szCs w:val="16"/>
                <w:lang w:val="es-ES"/>
              </w:rPr>
              <w:t xml:space="preserve"> productos pesqueros marinos de la RAAS. (Millones de libras</w:t>
            </w:r>
            <w:ins w:id="380" w:author="Inter-American Development Bank" w:date="2014-09-25T09:54:00Z">
              <w:r w:rsidR="004838FA">
                <w:rPr>
                  <w:iCs/>
                  <w:color w:val="000000"/>
                  <w:spacing w:val="0"/>
                  <w:sz w:val="18"/>
                  <w:szCs w:val="16"/>
                  <w:lang w:val="es-ES"/>
                </w:rPr>
                <w:t>/año</w:t>
              </w:r>
            </w:ins>
            <w:r w:rsidRPr="007953C1">
              <w:rPr>
                <w:iCs/>
                <w:color w:val="000000"/>
                <w:spacing w:val="0"/>
                <w:sz w:val="18"/>
                <w:szCs w:val="16"/>
                <w:lang w:val="es-ES"/>
              </w:rPr>
              <w:t>)</w:t>
            </w:r>
          </w:p>
          <w:p w:rsidR="004838FA" w:rsidRDefault="004838FA" w:rsidP="004838FA">
            <w:pPr>
              <w:numPr>
                <w:ilvl w:val="0"/>
                <w:numId w:val="28"/>
              </w:numPr>
              <w:rPr>
                <w:ins w:id="381" w:author="Inter-American Development Bank" w:date="2014-09-25T09:54:00Z"/>
                <w:sz w:val="20"/>
              </w:rPr>
            </w:pPr>
            <w:ins w:id="382" w:author="Inter-American Development Bank" w:date="2014-09-25T09:54:00Z">
              <w:r>
                <w:rPr>
                  <w:sz w:val="20"/>
                </w:rPr>
                <w:t>Langosta</w:t>
              </w:r>
            </w:ins>
          </w:p>
          <w:p w:rsidR="004838FA" w:rsidRDefault="004838FA" w:rsidP="004838FA">
            <w:pPr>
              <w:numPr>
                <w:ilvl w:val="0"/>
                <w:numId w:val="28"/>
              </w:numPr>
              <w:rPr>
                <w:ins w:id="383" w:author="Inter-American Development Bank" w:date="2014-09-25T09:54:00Z"/>
                <w:sz w:val="20"/>
              </w:rPr>
            </w:pPr>
            <w:ins w:id="384" w:author="Inter-American Development Bank" w:date="2014-09-25T09:54:00Z">
              <w:r>
                <w:rPr>
                  <w:sz w:val="20"/>
                </w:rPr>
                <w:t>Camarón</w:t>
              </w:r>
            </w:ins>
          </w:p>
          <w:p w:rsidR="004838FA" w:rsidRDefault="004838FA" w:rsidP="004838FA">
            <w:pPr>
              <w:numPr>
                <w:ilvl w:val="0"/>
                <w:numId w:val="28"/>
              </w:numPr>
              <w:rPr>
                <w:ins w:id="385" w:author="Inter-American Development Bank" w:date="2014-09-25T09:54:00Z"/>
                <w:sz w:val="20"/>
              </w:rPr>
            </w:pPr>
            <w:ins w:id="386" w:author="Inter-American Development Bank" w:date="2014-09-25T09:54:00Z">
              <w:r>
                <w:rPr>
                  <w:sz w:val="20"/>
                </w:rPr>
                <w:t>Pescado</w:t>
              </w:r>
            </w:ins>
          </w:p>
          <w:p w:rsidR="004838FA" w:rsidRPr="007953C1" w:rsidRDefault="004838FA" w:rsidP="009B15EA">
            <w:pPr>
              <w:rPr>
                <w:iCs/>
                <w:color w:val="000000"/>
                <w:spacing w:val="0"/>
                <w:sz w:val="18"/>
                <w:szCs w:val="16"/>
                <w:lang w:val="es-ES"/>
              </w:rPr>
            </w:pPr>
          </w:p>
        </w:tc>
        <w:tc>
          <w:tcPr>
            <w:tcW w:w="2511" w:type="dxa"/>
            <w:vAlign w:val="center"/>
          </w:tcPr>
          <w:p w:rsidR="00FB5CBD" w:rsidRPr="007953C1" w:rsidRDefault="00520093" w:rsidP="00FB5CBD">
            <w:pPr>
              <w:pStyle w:val="Regtable"/>
              <w:rPr>
                <w:noProof w:val="0"/>
                <w:sz w:val="18"/>
                <w:szCs w:val="16"/>
                <w:lang w:val="es-ES"/>
              </w:rPr>
            </w:pPr>
            <w:r w:rsidRPr="007953C1">
              <w:rPr>
                <w:noProof w:val="0"/>
                <w:sz w:val="18"/>
                <w:szCs w:val="16"/>
                <w:lang w:val="es-ES"/>
              </w:rPr>
              <w:t xml:space="preserve">Suma de los volúmenes </w:t>
            </w:r>
            <w:r w:rsidR="00FB5CBD" w:rsidRPr="007953C1">
              <w:rPr>
                <w:noProof w:val="0"/>
                <w:sz w:val="18"/>
                <w:szCs w:val="16"/>
                <w:lang w:val="es-ES"/>
              </w:rPr>
              <w:t xml:space="preserve"> </w:t>
            </w:r>
            <w:r w:rsidRPr="007953C1">
              <w:rPr>
                <w:noProof w:val="0"/>
                <w:sz w:val="18"/>
                <w:szCs w:val="16"/>
                <w:lang w:val="es-ES"/>
              </w:rPr>
              <w:t>de Langosta, Camarón y Pescado exportados, provenientes de la RAAS.</w:t>
            </w:r>
            <w:ins w:id="387" w:author="Inter-American Development Bank" w:date="2014-09-25T09:58:00Z">
              <w:r w:rsidR="004838FA">
                <w:rPr>
                  <w:noProof w:val="0"/>
                  <w:sz w:val="18"/>
                  <w:szCs w:val="16"/>
                  <w:lang w:val="es-ES"/>
                </w:rPr>
                <w:t xml:space="preserve"> En libras/año.</w:t>
              </w:r>
            </w:ins>
          </w:p>
        </w:tc>
        <w:tc>
          <w:tcPr>
            <w:tcW w:w="1985" w:type="dxa"/>
            <w:vAlign w:val="center"/>
          </w:tcPr>
          <w:p w:rsidR="00FB5CBD" w:rsidRPr="007953C1" w:rsidRDefault="005A67F1" w:rsidP="004838FA">
            <w:pPr>
              <w:pStyle w:val="Regtable"/>
              <w:rPr>
                <w:noProof w:val="0"/>
                <w:sz w:val="18"/>
                <w:szCs w:val="16"/>
                <w:lang w:val="es-ES"/>
              </w:rPr>
            </w:pPr>
            <w:ins w:id="388" w:author="Roque Rodas" w:date="2014-09-24T17:03:00Z">
              <w:r>
                <w:rPr>
                  <w:noProof w:val="0"/>
                  <w:sz w:val="18"/>
                  <w:szCs w:val="16"/>
                  <w:lang w:val="es-ES"/>
                </w:rPr>
                <w:t>Al final de la ejecución del Proyecto</w:t>
              </w:r>
              <w:del w:id="389" w:author="Inter-American Development Bank" w:date="2014-09-25T09:56:00Z">
                <w:r w:rsidDel="004838FA">
                  <w:rPr>
                    <w:rStyle w:val="FootnoteReference"/>
                    <w:noProof w:val="0"/>
                    <w:szCs w:val="16"/>
                    <w:lang w:val="es-ES"/>
                  </w:rPr>
                  <w:footnoteReference w:id="1"/>
                </w:r>
              </w:del>
            </w:ins>
            <w:ins w:id="397" w:author="Roque Rodas" w:date="2014-09-24T17:04:00Z">
              <w:r>
                <w:rPr>
                  <w:noProof w:val="0"/>
                  <w:sz w:val="18"/>
                  <w:szCs w:val="16"/>
                  <w:lang w:val="es-ES"/>
                </w:rPr>
                <w:t>.</w:t>
              </w:r>
            </w:ins>
            <w:del w:id="398" w:author="Roque Rodas" w:date="2014-09-24T17:03:00Z">
              <w:r w:rsidR="00520093" w:rsidRPr="007953C1" w:rsidDel="005A67F1">
                <w:rPr>
                  <w:noProof w:val="0"/>
                  <w:sz w:val="18"/>
                  <w:szCs w:val="16"/>
                  <w:lang w:val="es-ES"/>
                </w:rPr>
                <w:delText>Al</w:delText>
              </w:r>
              <w:r w:rsidR="00D61838" w:rsidRPr="007953C1" w:rsidDel="005A67F1">
                <w:rPr>
                  <w:noProof w:val="0"/>
                  <w:sz w:val="18"/>
                  <w:szCs w:val="16"/>
                  <w:lang w:val="es-ES"/>
                </w:rPr>
                <w:delText xml:space="preserve"> finalizar la</w:delText>
              </w:r>
              <w:r w:rsidR="006F3A9E" w:rsidRPr="007953C1" w:rsidDel="005A67F1">
                <w:rPr>
                  <w:noProof w:val="0"/>
                  <w:sz w:val="18"/>
                  <w:szCs w:val="16"/>
                  <w:lang w:val="es-ES"/>
                </w:rPr>
                <w:delText xml:space="preserve"> ejecución del proyecto (5años)</w:delText>
              </w:r>
              <w:r w:rsidR="00FB5CBD" w:rsidRPr="007953C1" w:rsidDel="005A67F1">
                <w:rPr>
                  <w:noProof w:val="0"/>
                  <w:sz w:val="18"/>
                  <w:szCs w:val="16"/>
                  <w:lang w:val="es-ES"/>
                </w:rPr>
                <w:delText>.</w:delText>
              </w:r>
            </w:del>
          </w:p>
        </w:tc>
        <w:tc>
          <w:tcPr>
            <w:tcW w:w="2409" w:type="dxa"/>
            <w:vAlign w:val="center"/>
          </w:tcPr>
          <w:p w:rsidR="00FB5CBD" w:rsidRPr="007953C1" w:rsidRDefault="00520093" w:rsidP="00FB5CBD">
            <w:pPr>
              <w:pStyle w:val="Regtable"/>
              <w:rPr>
                <w:noProof w:val="0"/>
                <w:sz w:val="18"/>
                <w:szCs w:val="16"/>
                <w:lang w:val="es-ES"/>
              </w:rPr>
            </w:pPr>
            <w:r w:rsidRPr="007953C1">
              <w:rPr>
                <w:noProof w:val="0"/>
                <w:sz w:val="18"/>
                <w:szCs w:val="16"/>
                <w:lang w:val="es-ES"/>
              </w:rPr>
              <w:t>Anuario Pesquero preparado por INPESCA.</w:t>
            </w:r>
          </w:p>
        </w:tc>
      </w:tr>
      <w:tr w:rsidR="00FB5CBD" w:rsidRPr="004838FA" w:rsidTr="003C608D">
        <w:trPr>
          <w:trHeight w:val="1134"/>
          <w:jc w:val="center"/>
        </w:trPr>
        <w:tc>
          <w:tcPr>
            <w:tcW w:w="2532" w:type="dxa"/>
            <w:tcBorders>
              <w:bottom w:val="single" w:sz="4" w:space="0" w:color="0F243E"/>
            </w:tcBorders>
            <w:vAlign w:val="center"/>
          </w:tcPr>
          <w:p w:rsidR="00FB5CBD" w:rsidRPr="007953C1" w:rsidRDefault="00520093" w:rsidP="00FB5CBD">
            <w:pPr>
              <w:rPr>
                <w:iCs/>
                <w:color w:val="000000"/>
                <w:spacing w:val="0"/>
                <w:sz w:val="18"/>
                <w:szCs w:val="16"/>
                <w:lang w:val="es-ES"/>
              </w:rPr>
            </w:pPr>
            <w:r w:rsidRPr="007953C1">
              <w:rPr>
                <w:sz w:val="20"/>
                <w:lang w:val="es-ES"/>
              </w:rPr>
              <w:t>Número de turistas anuales en la RAAS</w:t>
            </w:r>
          </w:p>
        </w:tc>
        <w:tc>
          <w:tcPr>
            <w:tcW w:w="2511" w:type="dxa"/>
            <w:tcBorders>
              <w:bottom w:val="single" w:sz="4" w:space="0" w:color="0F243E"/>
            </w:tcBorders>
            <w:vAlign w:val="center"/>
          </w:tcPr>
          <w:p w:rsidR="00FB5CBD" w:rsidRPr="007953C1" w:rsidRDefault="00520093" w:rsidP="00FB5CBD">
            <w:pPr>
              <w:pStyle w:val="Regtable"/>
              <w:rPr>
                <w:noProof w:val="0"/>
                <w:sz w:val="18"/>
                <w:szCs w:val="16"/>
                <w:lang w:val="es-ES"/>
              </w:rPr>
            </w:pPr>
            <w:r w:rsidRPr="007953C1">
              <w:rPr>
                <w:noProof w:val="0"/>
                <w:sz w:val="18"/>
                <w:szCs w:val="16"/>
                <w:lang w:val="es-ES"/>
              </w:rPr>
              <w:t>Suma de turistas nacionales y extranjeros que visitan la RAAS</w:t>
            </w:r>
            <w:r w:rsidR="00FB5CBD" w:rsidRPr="007953C1">
              <w:rPr>
                <w:noProof w:val="0"/>
                <w:sz w:val="18"/>
                <w:szCs w:val="16"/>
                <w:lang w:val="es-ES"/>
              </w:rPr>
              <w:t xml:space="preserve"> </w:t>
            </w:r>
          </w:p>
        </w:tc>
        <w:tc>
          <w:tcPr>
            <w:tcW w:w="1985" w:type="dxa"/>
            <w:tcBorders>
              <w:bottom w:val="single" w:sz="4" w:space="0" w:color="0F243E"/>
            </w:tcBorders>
            <w:vAlign w:val="center"/>
          </w:tcPr>
          <w:p w:rsidR="00FB5CBD" w:rsidRPr="007953C1" w:rsidRDefault="005A67F1" w:rsidP="00520093">
            <w:pPr>
              <w:pStyle w:val="Regtable"/>
              <w:rPr>
                <w:noProof w:val="0"/>
                <w:sz w:val="18"/>
                <w:szCs w:val="16"/>
                <w:lang w:val="es-ES"/>
              </w:rPr>
            </w:pPr>
            <w:ins w:id="399" w:author="Roque Rodas" w:date="2014-09-24T17:03:00Z">
              <w:r>
                <w:rPr>
                  <w:noProof w:val="0"/>
                  <w:sz w:val="18"/>
                  <w:szCs w:val="16"/>
                  <w:lang w:val="es-ES"/>
                </w:rPr>
                <w:t>Al final de la ejecución del Proyecto</w:t>
              </w:r>
            </w:ins>
            <w:ins w:id="400" w:author="Roque Rodas" w:date="2014-09-24T17:04:00Z">
              <w:r>
                <w:rPr>
                  <w:noProof w:val="0"/>
                  <w:sz w:val="18"/>
                  <w:szCs w:val="16"/>
                  <w:lang w:val="es-ES"/>
                </w:rPr>
                <w:t>.</w:t>
              </w:r>
            </w:ins>
            <w:del w:id="401" w:author="Roque Rodas" w:date="2014-09-24T17:03:00Z">
              <w:r w:rsidR="006F3A9E" w:rsidRPr="007953C1" w:rsidDel="005A67F1">
                <w:rPr>
                  <w:noProof w:val="0"/>
                  <w:sz w:val="18"/>
                  <w:szCs w:val="16"/>
                  <w:lang w:val="es-ES"/>
                </w:rPr>
                <w:delText>Al finalizar la ejecución del proyecto (5años).</w:delText>
              </w:r>
            </w:del>
          </w:p>
        </w:tc>
        <w:tc>
          <w:tcPr>
            <w:tcW w:w="2409" w:type="dxa"/>
            <w:tcBorders>
              <w:bottom w:val="single" w:sz="4" w:space="0" w:color="0F243E"/>
            </w:tcBorders>
            <w:vAlign w:val="center"/>
          </w:tcPr>
          <w:p w:rsidR="00FB5CBD" w:rsidRPr="004838FA" w:rsidRDefault="00B04588" w:rsidP="00520093">
            <w:pPr>
              <w:pStyle w:val="Regtable"/>
              <w:rPr>
                <w:noProof w:val="0"/>
                <w:sz w:val="18"/>
                <w:szCs w:val="16"/>
                <w:lang w:val="pt-BR"/>
                <w:rPrChange w:id="402" w:author="Inter-American Development Bank" w:date="2014-09-25T09:54:00Z">
                  <w:rPr>
                    <w:noProof w:val="0"/>
                    <w:sz w:val="18"/>
                    <w:szCs w:val="16"/>
                    <w:lang w:val="pt-BR"/>
                  </w:rPr>
                </w:rPrChange>
              </w:rPr>
            </w:pPr>
            <w:proofErr w:type="spellStart"/>
            <w:r w:rsidRPr="004838FA">
              <w:rPr>
                <w:noProof w:val="0"/>
                <w:sz w:val="18"/>
                <w:szCs w:val="16"/>
                <w:lang w:val="pt-BR"/>
              </w:rPr>
              <w:t>Boletín</w:t>
            </w:r>
            <w:proofErr w:type="spellEnd"/>
            <w:r w:rsidRPr="004838FA">
              <w:rPr>
                <w:noProof w:val="0"/>
                <w:sz w:val="18"/>
                <w:szCs w:val="16"/>
                <w:lang w:val="pt-BR"/>
              </w:rPr>
              <w:t xml:space="preserve"> Estadístico </w:t>
            </w:r>
            <w:proofErr w:type="gramStart"/>
            <w:r w:rsidRPr="004838FA">
              <w:rPr>
                <w:noProof w:val="0"/>
                <w:sz w:val="18"/>
                <w:szCs w:val="16"/>
                <w:lang w:val="pt-BR"/>
              </w:rPr>
              <w:t>anual</w:t>
            </w:r>
            <w:r w:rsidR="00520093" w:rsidRPr="004838FA">
              <w:rPr>
                <w:noProof w:val="0"/>
                <w:sz w:val="18"/>
                <w:szCs w:val="16"/>
                <w:lang w:val="pt-BR"/>
              </w:rPr>
              <w:t xml:space="preserve"> preparados por INTUR</w:t>
            </w:r>
            <w:proofErr w:type="gramEnd"/>
            <w:r w:rsidR="00520093" w:rsidRPr="004838FA">
              <w:rPr>
                <w:noProof w:val="0"/>
                <w:sz w:val="18"/>
                <w:szCs w:val="16"/>
                <w:lang w:val="pt-BR"/>
              </w:rPr>
              <w:t>.</w:t>
            </w:r>
          </w:p>
        </w:tc>
      </w:tr>
      <w:tr w:rsidR="00FB5CBD" w:rsidRPr="007953C1" w:rsidTr="00520093">
        <w:trPr>
          <w:jc w:val="center"/>
        </w:trPr>
        <w:tc>
          <w:tcPr>
            <w:tcW w:w="2532" w:type="dxa"/>
            <w:shd w:val="clear" w:color="auto" w:fill="BFBFBF" w:themeFill="background1" w:themeFillShade="BF"/>
            <w:vAlign w:val="center"/>
          </w:tcPr>
          <w:p w:rsidR="00FB5CBD" w:rsidRPr="007953C1" w:rsidRDefault="00FB5CBD" w:rsidP="00FB5CBD">
            <w:pPr>
              <w:rPr>
                <w:b/>
                <w:iCs/>
                <w:color w:val="000000"/>
                <w:spacing w:val="0"/>
                <w:sz w:val="18"/>
                <w:szCs w:val="16"/>
                <w:lang w:val="es-ES"/>
              </w:rPr>
            </w:pPr>
            <w:r w:rsidRPr="007953C1">
              <w:rPr>
                <w:b/>
                <w:iCs/>
                <w:color w:val="000000"/>
                <w:spacing w:val="0"/>
                <w:sz w:val="18"/>
                <w:szCs w:val="16"/>
                <w:lang w:val="es-ES"/>
              </w:rPr>
              <w:t>Indicadores de Resultados</w:t>
            </w:r>
          </w:p>
        </w:tc>
        <w:tc>
          <w:tcPr>
            <w:tcW w:w="2511" w:type="dxa"/>
            <w:shd w:val="clear" w:color="auto" w:fill="BFBFBF" w:themeFill="background1" w:themeFillShade="BF"/>
            <w:vAlign w:val="center"/>
          </w:tcPr>
          <w:p w:rsidR="00FB5CBD" w:rsidRPr="007953C1" w:rsidRDefault="00FB5CBD" w:rsidP="00FB5CBD">
            <w:pPr>
              <w:pStyle w:val="Regtable"/>
              <w:rPr>
                <w:b/>
                <w:iCs/>
                <w:noProof w:val="0"/>
                <w:color w:val="000000"/>
                <w:sz w:val="18"/>
                <w:szCs w:val="16"/>
                <w:lang w:val="es-ES"/>
              </w:rPr>
            </w:pPr>
          </w:p>
        </w:tc>
        <w:tc>
          <w:tcPr>
            <w:tcW w:w="1985" w:type="dxa"/>
            <w:shd w:val="clear" w:color="auto" w:fill="BFBFBF" w:themeFill="background1" w:themeFillShade="BF"/>
            <w:vAlign w:val="center"/>
          </w:tcPr>
          <w:p w:rsidR="00FB5CBD" w:rsidRPr="007953C1" w:rsidRDefault="00FB5CBD" w:rsidP="00FB5CBD">
            <w:pPr>
              <w:pStyle w:val="Regtable"/>
              <w:rPr>
                <w:b/>
                <w:iCs/>
                <w:noProof w:val="0"/>
                <w:color w:val="000000"/>
                <w:sz w:val="18"/>
                <w:szCs w:val="16"/>
                <w:lang w:val="es-ES"/>
              </w:rPr>
            </w:pPr>
          </w:p>
        </w:tc>
        <w:tc>
          <w:tcPr>
            <w:tcW w:w="2409" w:type="dxa"/>
            <w:shd w:val="clear" w:color="auto" w:fill="BFBFBF" w:themeFill="background1" w:themeFillShade="BF"/>
            <w:vAlign w:val="center"/>
          </w:tcPr>
          <w:p w:rsidR="00FB5CBD" w:rsidRPr="007953C1" w:rsidRDefault="00FB5CBD" w:rsidP="00FB5CBD">
            <w:pPr>
              <w:pStyle w:val="Regtable"/>
              <w:rPr>
                <w:b/>
                <w:iCs/>
                <w:noProof w:val="0"/>
                <w:color w:val="000000"/>
                <w:sz w:val="18"/>
                <w:szCs w:val="16"/>
                <w:lang w:val="es-ES"/>
              </w:rPr>
            </w:pPr>
          </w:p>
        </w:tc>
      </w:tr>
      <w:tr w:rsidR="00FB5CBD" w:rsidRPr="007953C1" w:rsidTr="003C608D">
        <w:trPr>
          <w:trHeight w:val="1134"/>
          <w:jc w:val="center"/>
        </w:trPr>
        <w:tc>
          <w:tcPr>
            <w:tcW w:w="2532" w:type="dxa"/>
            <w:vAlign w:val="center"/>
          </w:tcPr>
          <w:p w:rsidR="00FB5CBD" w:rsidRPr="007953C1" w:rsidRDefault="00520093" w:rsidP="00843AA0">
            <w:pPr>
              <w:rPr>
                <w:sz w:val="18"/>
                <w:szCs w:val="16"/>
                <w:lang w:val="es-ES"/>
              </w:rPr>
            </w:pPr>
            <w:r w:rsidRPr="007953C1">
              <w:rPr>
                <w:sz w:val="18"/>
                <w:szCs w:val="16"/>
                <w:lang w:val="es-ES"/>
              </w:rPr>
              <w:t xml:space="preserve">Tiempo de Viaje de Transporte de Pasajeros en el </w:t>
            </w:r>
            <w:r w:rsidR="00843AA0">
              <w:rPr>
                <w:sz w:val="18"/>
                <w:szCs w:val="16"/>
                <w:lang w:val="es-ES"/>
              </w:rPr>
              <w:t>trayecto</w:t>
            </w:r>
            <w:r w:rsidR="00D5063A">
              <w:rPr>
                <w:sz w:val="18"/>
                <w:szCs w:val="16"/>
                <w:lang w:val="es-ES"/>
              </w:rPr>
              <w:t xml:space="preserve"> </w:t>
            </w:r>
            <w:r w:rsidR="00AF4111">
              <w:rPr>
                <w:sz w:val="18"/>
                <w:szCs w:val="16"/>
                <w:lang w:val="es-ES"/>
              </w:rPr>
              <w:t>La Gateada</w:t>
            </w:r>
            <w:r w:rsidR="00D5063A">
              <w:rPr>
                <w:sz w:val="18"/>
                <w:szCs w:val="16"/>
                <w:lang w:val="es-ES"/>
              </w:rPr>
              <w:t xml:space="preserve"> – Bluefields</w:t>
            </w:r>
            <w:ins w:id="403" w:author="Inter-American Development Bank" w:date="2014-09-25T09:56:00Z">
              <w:r w:rsidR="004838FA">
                <w:rPr>
                  <w:sz w:val="18"/>
                  <w:szCs w:val="16"/>
                  <w:lang w:val="es-ES"/>
                </w:rPr>
                <w:t xml:space="preserve"> (horas)</w:t>
              </w:r>
            </w:ins>
            <w:r w:rsidR="00D5063A">
              <w:rPr>
                <w:sz w:val="18"/>
                <w:szCs w:val="16"/>
                <w:lang w:val="es-ES"/>
              </w:rPr>
              <w:t>.</w:t>
            </w:r>
          </w:p>
        </w:tc>
        <w:tc>
          <w:tcPr>
            <w:tcW w:w="2511" w:type="dxa"/>
            <w:vAlign w:val="center"/>
          </w:tcPr>
          <w:p w:rsidR="00FB5CBD" w:rsidRPr="007953C1" w:rsidRDefault="007953C1" w:rsidP="007E7A23">
            <w:pPr>
              <w:pStyle w:val="Regtable"/>
              <w:rPr>
                <w:i/>
                <w:iCs/>
                <w:noProof w:val="0"/>
                <w:color w:val="000000"/>
                <w:sz w:val="18"/>
                <w:szCs w:val="16"/>
                <w:lang w:val="es-ES"/>
              </w:rPr>
            </w:pPr>
            <w:r w:rsidRPr="007953C1">
              <w:rPr>
                <w:iCs/>
                <w:noProof w:val="0"/>
                <w:color w:val="000000"/>
                <w:sz w:val="18"/>
                <w:szCs w:val="16"/>
                <w:lang w:val="es-ES"/>
              </w:rPr>
              <w:t>Tiempo</w:t>
            </w:r>
            <w:r w:rsidR="00520093" w:rsidRPr="007953C1">
              <w:rPr>
                <w:iCs/>
                <w:noProof w:val="0"/>
                <w:color w:val="000000"/>
                <w:sz w:val="18"/>
                <w:szCs w:val="16"/>
                <w:lang w:val="es-ES"/>
              </w:rPr>
              <w:t xml:space="preserve"> promedio de viaje de pasajeros.</w:t>
            </w:r>
            <w:r w:rsidR="003805E4" w:rsidRPr="007953C1">
              <w:rPr>
                <w:iCs/>
                <w:noProof w:val="0"/>
                <w:color w:val="000000"/>
                <w:sz w:val="18"/>
                <w:szCs w:val="16"/>
                <w:lang w:val="es-ES"/>
              </w:rPr>
              <w:t xml:space="preserve"> En horas</w:t>
            </w:r>
          </w:p>
        </w:tc>
        <w:tc>
          <w:tcPr>
            <w:tcW w:w="1985" w:type="dxa"/>
            <w:vAlign w:val="center"/>
          </w:tcPr>
          <w:p w:rsidR="00FB5CBD" w:rsidRPr="007953C1" w:rsidRDefault="005A67F1" w:rsidP="00520093">
            <w:pPr>
              <w:pStyle w:val="Regtable"/>
              <w:rPr>
                <w:noProof w:val="0"/>
                <w:sz w:val="18"/>
                <w:szCs w:val="16"/>
                <w:lang w:val="es-ES"/>
              </w:rPr>
            </w:pPr>
            <w:ins w:id="404" w:author="Roque Rodas" w:date="2014-09-24T17:05:00Z">
              <w:r>
                <w:rPr>
                  <w:noProof w:val="0"/>
                  <w:sz w:val="18"/>
                  <w:szCs w:val="16"/>
                  <w:lang w:val="es-ES"/>
                </w:rPr>
                <w:t>Al final de la ejecución del Proyecto.</w:t>
              </w:r>
            </w:ins>
            <w:del w:id="405" w:author="Roque Rodas" w:date="2014-09-24T17:05:00Z">
              <w:r w:rsidR="006F3A9E" w:rsidRPr="007953C1" w:rsidDel="005A67F1">
                <w:rPr>
                  <w:noProof w:val="0"/>
                  <w:sz w:val="18"/>
                  <w:szCs w:val="16"/>
                  <w:lang w:val="es-ES"/>
                </w:rPr>
                <w:delText>Al finalizar la ejecución del proyecto (5años).</w:delText>
              </w:r>
            </w:del>
          </w:p>
        </w:tc>
        <w:tc>
          <w:tcPr>
            <w:tcW w:w="2409" w:type="dxa"/>
            <w:vAlign w:val="center"/>
          </w:tcPr>
          <w:p w:rsidR="00FB5CBD" w:rsidRPr="007953C1" w:rsidRDefault="00840435" w:rsidP="00FB5CBD">
            <w:pPr>
              <w:jc w:val="both"/>
              <w:rPr>
                <w:sz w:val="18"/>
                <w:szCs w:val="16"/>
                <w:lang w:val="es-ES"/>
              </w:rPr>
            </w:pPr>
            <w:r w:rsidRPr="007953C1">
              <w:rPr>
                <w:sz w:val="18"/>
                <w:szCs w:val="16"/>
                <w:lang w:val="es-ES"/>
              </w:rPr>
              <w:t>Estudio de Velocidad de Recorrido</w:t>
            </w:r>
          </w:p>
        </w:tc>
      </w:tr>
      <w:tr w:rsidR="00FB5CBD" w:rsidRPr="007953C1" w:rsidTr="003C608D">
        <w:trPr>
          <w:trHeight w:val="1134"/>
          <w:jc w:val="center"/>
        </w:trPr>
        <w:tc>
          <w:tcPr>
            <w:tcW w:w="2532" w:type="dxa"/>
            <w:vAlign w:val="center"/>
          </w:tcPr>
          <w:p w:rsidR="00FB5CBD" w:rsidRPr="007953C1" w:rsidRDefault="003805E4" w:rsidP="00FB5CBD">
            <w:pPr>
              <w:pStyle w:val="Regtable"/>
              <w:rPr>
                <w:noProof w:val="0"/>
                <w:sz w:val="18"/>
                <w:szCs w:val="16"/>
                <w:lang w:val="es-ES"/>
              </w:rPr>
            </w:pPr>
            <w:r w:rsidRPr="007953C1">
              <w:rPr>
                <w:noProof w:val="0"/>
                <w:sz w:val="18"/>
                <w:lang w:val="es-ES"/>
              </w:rPr>
              <w:t xml:space="preserve">Tiempo de Viaje de Transporte de </w:t>
            </w:r>
            <w:r w:rsidR="007E7A23">
              <w:rPr>
                <w:noProof w:val="0"/>
                <w:sz w:val="18"/>
                <w:lang w:val="es-ES"/>
              </w:rPr>
              <w:t xml:space="preserve">Carga en el </w:t>
            </w:r>
            <w:r w:rsidR="00843AA0">
              <w:rPr>
                <w:sz w:val="18"/>
                <w:szCs w:val="16"/>
                <w:lang w:val="es-ES"/>
              </w:rPr>
              <w:t xml:space="preserve">trayecto </w:t>
            </w:r>
            <w:r w:rsidRPr="007953C1">
              <w:rPr>
                <w:noProof w:val="0"/>
                <w:sz w:val="18"/>
                <w:lang w:val="es-ES"/>
              </w:rPr>
              <w:t xml:space="preserve">en el tramo </w:t>
            </w:r>
            <w:r w:rsidR="00AF4111">
              <w:rPr>
                <w:noProof w:val="0"/>
                <w:sz w:val="18"/>
                <w:lang w:val="es-ES"/>
              </w:rPr>
              <w:t>La Gateada</w:t>
            </w:r>
            <w:r w:rsidRPr="007953C1">
              <w:rPr>
                <w:noProof w:val="0"/>
                <w:sz w:val="18"/>
                <w:lang w:val="es-ES"/>
              </w:rPr>
              <w:t xml:space="preserve"> – Bluefields</w:t>
            </w:r>
            <w:ins w:id="406" w:author="Inter-American Development Bank" w:date="2014-09-25T09:56:00Z">
              <w:r w:rsidR="004838FA">
                <w:rPr>
                  <w:noProof w:val="0"/>
                  <w:sz w:val="18"/>
                  <w:lang w:val="es-ES"/>
                </w:rPr>
                <w:t xml:space="preserve"> (horas)</w:t>
              </w:r>
            </w:ins>
            <w:r w:rsidRPr="007953C1">
              <w:rPr>
                <w:noProof w:val="0"/>
                <w:sz w:val="18"/>
                <w:lang w:val="es-ES"/>
              </w:rPr>
              <w:t>.</w:t>
            </w:r>
          </w:p>
        </w:tc>
        <w:tc>
          <w:tcPr>
            <w:tcW w:w="2511" w:type="dxa"/>
            <w:shd w:val="clear" w:color="auto" w:fill="auto"/>
            <w:vAlign w:val="center"/>
          </w:tcPr>
          <w:p w:rsidR="00FB5CBD" w:rsidRPr="007953C1" w:rsidRDefault="007953C1" w:rsidP="007E7A23">
            <w:pPr>
              <w:pStyle w:val="Regtable"/>
              <w:rPr>
                <w:noProof w:val="0"/>
                <w:sz w:val="18"/>
                <w:szCs w:val="16"/>
                <w:lang w:val="es-ES"/>
              </w:rPr>
            </w:pPr>
            <w:r w:rsidRPr="007953C1">
              <w:rPr>
                <w:iCs/>
                <w:noProof w:val="0"/>
                <w:color w:val="000000"/>
                <w:sz w:val="18"/>
                <w:szCs w:val="16"/>
                <w:lang w:val="es-ES"/>
              </w:rPr>
              <w:t>Tiempo</w:t>
            </w:r>
            <w:r w:rsidR="003805E4" w:rsidRPr="007953C1">
              <w:rPr>
                <w:iCs/>
                <w:noProof w:val="0"/>
                <w:color w:val="000000"/>
                <w:sz w:val="18"/>
                <w:szCs w:val="16"/>
                <w:lang w:val="es-ES"/>
              </w:rPr>
              <w:t xml:space="preserve"> promedio de viaje de </w:t>
            </w:r>
            <w:r w:rsidR="007E7A23">
              <w:rPr>
                <w:iCs/>
                <w:noProof w:val="0"/>
                <w:color w:val="000000"/>
                <w:sz w:val="18"/>
                <w:szCs w:val="16"/>
                <w:lang w:val="es-ES"/>
              </w:rPr>
              <w:t>la</w:t>
            </w:r>
            <w:r w:rsidR="003805E4" w:rsidRPr="007953C1">
              <w:rPr>
                <w:iCs/>
                <w:noProof w:val="0"/>
                <w:color w:val="000000"/>
                <w:sz w:val="18"/>
                <w:szCs w:val="16"/>
                <w:lang w:val="es-ES"/>
              </w:rPr>
              <w:t xml:space="preserve"> carga. En horas</w:t>
            </w:r>
          </w:p>
        </w:tc>
        <w:tc>
          <w:tcPr>
            <w:tcW w:w="1985" w:type="dxa"/>
            <w:vAlign w:val="center"/>
          </w:tcPr>
          <w:p w:rsidR="00FB5CBD" w:rsidRPr="007953C1" w:rsidRDefault="005A67F1" w:rsidP="008B641C">
            <w:pPr>
              <w:pStyle w:val="Regtable"/>
              <w:rPr>
                <w:noProof w:val="0"/>
                <w:sz w:val="18"/>
                <w:szCs w:val="16"/>
                <w:lang w:val="es-ES"/>
              </w:rPr>
            </w:pPr>
            <w:ins w:id="407" w:author="Roque Rodas" w:date="2014-09-24T17:05:00Z">
              <w:r>
                <w:rPr>
                  <w:noProof w:val="0"/>
                  <w:sz w:val="18"/>
                  <w:szCs w:val="16"/>
                  <w:lang w:val="es-ES"/>
                </w:rPr>
                <w:t>Al final de la ejecución del Proyecto.</w:t>
              </w:r>
            </w:ins>
            <w:del w:id="408" w:author="Roque Rodas" w:date="2014-09-24T17:05:00Z">
              <w:r w:rsidR="003805E4" w:rsidRPr="007953C1" w:rsidDel="005A67F1">
                <w:rPr>
                  <w:noProof w:val="0"/>
                  <w:sz w:val="18"/>
                  <w:szCs w:val="16"/>
                  <w:lang w:val="es-ES"/>
                </w:rPr>
                <w:delText>Al finalizar la ejecución del proyecto (5años).</w:delText>
              </w:r>
            </w:del>
          </w:p>
        </w:tc>
        <w:tc>
          <w:tcPr>
            <w:tcW w:w="2409" w:type="dxa"/>
            <w:vAlign w:val="center"/>
          </w:tcPr>
          <w:p w:rsidR="00FB5CBD" w:rsidRPr="007953C1" w:rsidRDefault="003805E4" w:rsidP="00FB5CBD">
            <w:pPr>
              <w:jc w:val="both"/>
              <w:rPr>
                <w:sz w:val="18"/>
                <w:szCs w:val="16"/>
                <w:highlight w:val="yellow"/>
                <w:lang w:val="es-ES"/>
              </w:rPr>
            </w:pPr>
            <w:r w:rsidRPr="007953C1">
              <w:rPr>
                <w:sz w:val="18"/>
                <w:szCs w:val="16"/>
                <w:lang w:val="es-ES"/>
              </w:rPr>
              <w:t>Estudio de Velocidad de Recorrido</w:t>
            </w:r>
          </w:p>
        </w:tc>
      </w:tr>
      <w:tr w:rsidR="005A67F1" w:rsidRPr="007953C1" w:rsidTr="003C608D">
        <w:trPr>
          <w:trHeight w:val="1134"/>
          <w:jc w:val="center"/>
          <w:ins w:id="409" w:author="Roque Rodas" w:date="2014-09-24T17:05:00Z"/>
        </w:trPr>
        <w:tc>
          <w:tcPr>
            <w:tcW w:w="2532" w:type="dxa"/>
            <w:vAlign w:val="center"/>
          </w:tcPr>
          <w:p w:rsidR="005A67F1" w:rsidRPr="007953C1" w:rsidRDefault="005A67F1" w:rsidP="00FB5CBD">
            <w:pPr>
              <w:pStyle w:val="Regtable"/>
              <w:rPr>
                <w:ins w:id="410" w:author="Roque Rodas" w:date="2014-09-24T17:05:00Z"/>
                <w:noProof w:val="0"/>
                <w:sz w:val="18"/>
                <w:lang w:val="es-ES"/>
              </w:rPr>
            </w:pPr>
            <w:ins w:id="411" w:author="Roque Rodas" w:date="2014-09-24T17:05:00Z">
              <w:r w:rsidRPr="006921EF">
                <w:rPr>
                  <w:sz w:val="18"/>
                  <w:lang w:val="es-ES_tradnl"/>
                </w:rPr>
                <w:t>Tiempo promedio de viaje en el tramo Naciones Unidas – Km 46</w:t>
              </w:r>
            </w:ins>
            <w:ins w:id="412" w:author="Inter-American Development Bank" w:date="2014-09-25T09:57:00Z">
              <w:r w:rsidR="004838FA">
                <w:rPr>
                  <w:sz w:val="18"/>
                  <w:lang w:val="es-ES_tradnl"/>
                </w:rPr>
                <w:t>,</w:t>
              </w:r>
            </w:ins>
            <w:ins w:id="413" w:author="Roque Rodas" w:date="2014-09-24T17:05:00Z">
              <w:del w:id="414" w:author="Inter-American Development Bank" w:date="2014-09-25T09:57:00Z">
                <w:r w:rsidRPr="006921EF" w:rsidDel="004838FA">
                  <w:rPr>
                    <w:sz w:val="18"/>
                    <w:lang w:val="es-ES_tradnl"/>
                  </w:rPr>
                  <w:delText>.</w:delText>
                </w:r>
              </w:del>
              <w:r w:rsidRPr="006921EF">
                <w:rPr>
                  <w:sz w:val="18"/>
                  <w:lang w:val="es-ES_tradnl"/>
                </w:rPr>
                <w:t>1, Sector de San Francisco</w:t>
              </w:r>
            </w:ins>
          </w:p>
        </w:tc>
        <w:tc>
          <w:tcPr>
            <w:tcW w:w="2511" w:type="dxa"/>
            <w:shd w:val="clear" w:color="auto" w:fill="auto"/>
            <w:vAlign w:val="center"/>
          </w:tcPr>
          <w:p w:rsidR="005A67F1" w:rsidRPr="007953C1" w:rsidRDefault="005A67F1" w:rsidP="007E7A23">
            <w:pPr>
              <w:pStyle w:val="Regtable"/>
              <w:rPr>
                <w:ins w:id="415" w:author="Roque Rodas" w:date="2014-09-24T17:05:00Z"/>
                <w:iCs/>
                <w:noProof w:val="0"/>
                <w:color w:val="000000"/>
                <w:sz w:val="18"/>
                <w:szCs w:val="16"/>
                <w:lang w:val="es-ES"/>
              </w:rPr>
            </w:pPr>
            <w:ins w:id="416" w:author="Roque Rodas" w:date="2014-09-24T17:05:00Z">
              <w:r w:rsidRPr="007953C1">
                <w:rPr>
                  <w:iCs/>
                  <w:noProof w:val="0"/>
                  <w:color w:val="000000"/>
                  <w:sz w:val="18"/>
                  <w:szCs w:val="16"/>
                  <w:lang w:val="es-ES"/>
                </w:rPr>
                <w:t>Tiempo promedio de viaje. En horas</w:t>
              </w:r>
            </w:ins>
          </w:p>
        </w:tc>
        <w:tc>
          <w:tcPr>
            <w:tcW w:w="1985" w:type="dxa"/>
            <w:vAlign w:val="center"/>
          </w:tcPr>
          <w:p w:rsidR="005A67F1" w:rsidRDefault="005A67F1" w:rsidP="008B641C">
            <w:pPr>
              <w:pStyle w:val="Regtable"/>
              <w:rPr>
                <w:ins w:id="417" w:author="Roque Rodas" w:date="2014-09-24T17:05:00Z"/>
                <w:noProof w:val="0"/>
                <w:sz w:val="18"/>
                <w:szCs w:val="16"/>
                <w:lang w:val="es-ES"/>
              </w:rPr>
            </w:pPr>
            <w:ins w:id="418" w:author="Roque Rodas" w:date="2014-09-24T17:05:00Z">
              <w:r>
                <w:rPr>
                  <w:noProof w:val="0"/>
                  <w:sz w:val="18"/>
                  <w:szCs w:val="16"/>
                  <w:lang w:val="es-ES"/>
                </w:rPr>
                <w:t>Al final de la ejecución del Proyecto</w:t>
              </w:r>
            </w:ins>
          </w:p>
        </w:tc>
        <w:tc>
          <w:tcPr>
            <w:tcW w:w="2409" w:type="dxa"/>
            <w:vAlign w:val="center"/>
          </w:tcPr>
          <w:p w:rsidR="005A67F1" w:rsidRPr="007953C1" w:rsidRDefault="005A67F1" w:rsidP="00FB5CBD">
            <w:pPr>
              <w:jc w:val="both"/>
              <w:rPr>
                <w:ins w:id="419" w:author="Roque Rodas" w:date="2014-09-24T17:05:00Z"/>
                <w:sz w:val="18"/>
                <w:szCs w:val="16"/>
                <w:lang w:val="es-ES"/>
              </w:rPr>
            </w:pPr>
            <w:ins w:id="420" w:author="Roque Rodas" w:date="2014-09-24T17:05:00Z">
              <w:r w:rsidRPr="007953C1">
                <w:rPr>
                  <w:sz w:val="18"/>
                  <w:szCs w:val="16"/>
                  <w:lang w:val="es-ES"/>
                </w:rPr>
                <w:t>Estudio de Velocidad de Recorrido</w:t>
              </w:r>
            </w:ins>
          </w:p>
        </w:tc>
      </w:tr>
      <w:tr w:rsidR="005A67F1" w:rsidRPr="007953C1" w:rsidTr="003C608D">
        <w:trPr>
          <w:trHeight w:val="1134"/>
          <w:jc w:val="center"/>
        </w:trPr>
        <w:tc>
          <w:tcPr>
            <w:tcW w:w="2532" w:type="dxa"/>
            <w:vAlign w:val="center"/>
          </w:tcPr>
          <w:p w:rsidR="005A67F1" w:rsidRPr="007953C1" w:rsidRDefault="005A67F1" w:rsidP="00FB5CBD">
            <w:pPr>
              <w:pStyle w:val="Regtable"/>
              <w:rPr>
                <w:noProof w:val="0"/>
                <w:sz w:val="18"/>
                <w:szCs w:val="16"/>
                <w:lang w:val="es-ES"/>
              </w:rPr>
            </w:pPr>
            <w:r w:rsidRPr="007953C1">
              <w:rPr>
                <w:noProof w:val="0"/>
                <w:sz w:val="18"/>
                <w:szCs w:val="16"/>
                <w:lang w:val="es-ES"/>
              </w:rPr>
              <w:t>Índice de Rugosidad Internacional</w:t>
            </w:r>
            <w:ins w:id="421" w:author="Inter-American Development Bank" w:date="2014-09-25T09:57:00Z">
              <w:r w:rsidR="004838FA">
                <w:rPr>
                  <w:lang w:val="es-BO"/>
                </w:rPr>
                <w:t xml:space="preserve"> </w:t>
              </w:r>
              <w:r w:rsidR="004838FA">
                <w:rPr>
                  <w:lang w:val="es-BO"/>
                </w:rPr>
                <w:t>en el tramo</w:t>
              </w:r>
              <w:r w:rsidR="004838FA" w:rsidRPr="00BE0B09">
                <w:rPr>
                  <w:lang w:val="es-BO"/>
                </w:rPr>
                <w:t xml:space="preserve"> </w:t>
              </w:r>
              <w:r w:rsidR="004838FA">
                <w:rPr>
                  <w:lang w:val="es-ES_tradnl"/>
                </w:rPr>
                <w:t xml:space="preserve">Naciones Unidas - Km 46,1, Sector de San Francisco </w:t>
              </w:r>
              <w:r w:rsidR="004838FA" w:rsidRPr="00BE0B09">
                <w:rPr>
                  <w:lang w:val="es-BO"/>
                </w:rPr>
                <w:t>(m/</w:t>
              </w:r>
              <w:r w:rsidR="004838FA">
                <w:rPr>
                  <w:lang w:val="es-BO"/>
                </w:rPr>
                <w:t>k</w:t>
              </w:r>
              <w:r w:rsidR="004838FA" w:rsidRPr="00BE0B09">
                <w:rPr>
                  <w:lang w:val="es-BO"/>
                </w:rPr>
                <w:t>m)</w:t>
              </w:r>
            </w:ins>
          </w:p>
        </w:tc>
        <w:tc>
          <w:tcPr>
            <w:tcW w:w="2511" w:type="dxa"/>
            <w:shd w:val="clear" w:color="auto" w:fill="auto"/>
            <w:vAlign w:val="center"/>
          </w:tcPr>
          <w:p w:rsidR="005A67F1" w:rsidRPr="007953C1" w:rsidRDefault="005A67F1" w:rsidP="00FB5CBD">
            <w:pPr>
              <w:pStyle w:val="Regtable"/>
              <w:rPr>
                <w:iCs/>
                <w:noProof w:val="0"/>
                <w:color w:val="000000"/>
                <w:sz w:val="18"/>
                <w:szCs w:val="16"/>
                <w:lang w:val="es-ES"/>
              </w:rPr>
            </w:pPr>
            <w:proofErr w:type="spellStart"/>
            <w:r w:rsidRPr="007953C1">
              <w:rPr>
                <w:iCs/>
                <w:noProof w:val="0"/>
                <w:color w:val="000000"/>
                <w:sz w:val="18"/>
                <w:szCs w:val="16"/>
                <w:lang w:val="es-ES"/>
              </w:rPr>
              <w:t>Rugosímetro</w:t>
            </w:r>
            <w:proofErr w:type="spellEnd"/>
            <w:r w:rsidRPr="007953C1">
              <w:rPr>
                <w:iCs/>
                <w:noProof w:val="0"/>
                <w:color w:val="000000"/>
                <w:sz w:val="18"/>
                <w:szCs w:val="16"/>
                <w:lang w:val="es-ES"/>
              </w:rPr>
              <w:t>-Parámetros Físicos</w:t>
            </w:r>
            <w:ins w:id="422" w:author="Inter-American Development Bank" w:date="2014-09-25T09:59:00Z">
              <w:r w:rsidR="004838FA">
                <w:rPr>
                  <w:iCs/>
                  <w:noProof w:val="0"/>
                  <w:color w:val="000000"/>
                  <w:sz w:val="18"/>
                  <w:szCs w:val="16"/>
                  <w:lang w:val="es-ES"/>
                </w:rPr>
                <w:t>. En m/km.</w:t>
              </w:r>
            </w:ins>
          </w:p>
        </w:tc>
        <w:tc>
          <w:tcPr>
            <w:tcW w:w="1985" w:type="dxa"/>
            <w:vAlign w:val="center"/>
          </w:tcPr>
          <w:p w:rsidR="005A67F1" w:rsidRPr="007953C1" w:rsidRDefault="005A67F1" w:rsidP="00FD72F4">
            <w:pPr>
              <w:pStyle w:val="Regtable"/>
              <w:rPr>
                <w:noProof w:val="0"/>
                <w:sz w:val="18"/>
                <w:szCs w:val="16"/>
                <w:lang w:val="es-ES"/>
              </w:rPr>
            </w:pPr>
            <w:ins w:id="423" w:author="Roque Rodas" w:date="2014-09-24T17:05:00Z">
              <w:r>
                <w:rPr>
                  <w:noProof w:val="0"/>
                  <w:sz w:val="18"/>
                  <w:szCs w:val="16"/>
                  <w:lang w:val="es-ES"/>
                </w:rPr>
                <w:t>Al final de la ejecución del Proyecto.</w:t>
              </w:r>
            </w:ins>
            <w:del w:id="424" w:author="Roque Rodas" w:date="2014-09-24T17:05:00Z">
              <w:r w:rsidRPr="007953C1" w:rsidDel="005A67F1">
                <w:rPr>
                  <w:noProof w:val="0"/>
                  <w:sz w:val="18"/>
                  <w:szCs w:val="16"/>
                  <w:lang w:val="es-ES"/>
                </w:rPr>
                <w:delText>Al finalizar la ejecución del proyecto (5años).</w:delText>
              </w:r>
            </w:del>
          </w:p>
        </w:tc>
        <w:tc>
          <w:tcPr>
            <w:tcW w:w="2409" w:type="dxa"/>
            <w:vAlign w:val="center"/>
          </w:tcPr>
          <w:p w:rsidR="005A67F1" w:rsidRPr="007953C1" w:rsidRDefault="005A67F1" w:rsidP="00FB5CBD">
            <w:pPr>
              <w:jc w:val="both"/>
              <w:rPr>
                <w:sz w:val="18"/>
                <w:szCs w:val="16"/>
                <w:lang w:val="es-ES"/>
              </w:rPr>
            </w:pPr>
            <w:r w:rsidRPr="007953C1">
              <w:rPr>
                <w:sz w:val="18"/>
                <w:szCs w:val="16"/>
                <w:lang w:val="es-ES"/>
              </w:rPr>
              <w:t>Informe de resultados de med</w:t>
            </w:r>
            <w:r>
              <w:rPr>
                <w:sz w:val="18"/>
                <w:szCs w:val="16"/>
                <w:lang w:val="es-ES"/>
              </w:rPr>
              <w:t>ición de la Rugosidad de la vía.</w:t>
            </w:r>
          </w:p>
          <w:p w:rsidR="005A67F1" w:rsidRPr="007953C1" w:rsidRDefault="005A67F1" w:rsidP="000E3815">
            <w:pPr>
              <w:jc w:val="both"/>
              <w:rPr>
                <w:sz w:val="18"/>
                <w:szCs w:val="16"/>
                <w:lang w:val="es-ES"/>
              </w:rPr>
            </w:pPr>
          </w:p>
        </w:tc>
      </w:tr>
      <w:tr w:rsidR="005A67F1" w:rsidRPr="007953C1" w:rsidTr="003C608D">
        <w:trPr>
          <w:trHeight w:val="1134"/>
          <w:jc w:val="center"/>
        </w:trPr>
        <w:tc>
          <w:tcPr>
            <w:tcW w:w="2532" w:type="dxa"/>
            <w:vAlign w:val="center"/>
          </w:tcPr>
          <w:p w:rsidR="00C97909" w:rsidRDefault="00C97909" w:rsidP="00FB5CBD">
            <w:pPr>
              <w:pStyle w:val="Regtable"/>
              <w:rPr>
                <w:ins w:id="425" w:author="Roque Rodas" w:date="2014-09-24T17:23:00Z"/>
                <w:noProof w:val="0"/>
                <w:sz w:val="18"/>
                <w:szCs w:val="16"/>
                <w:lang w:val="es-ES"/>
              </w:rPr>
            </w:pPr>
          </w:p>
          <w:p w:rsidR="005A67F1" w:rsidRDefault="00C97909" w:rsidP="00FB5CBD">
            <w:pPr>
              <w:pStyle w:val="Regtable"/>
              <w:rPr>
                <w:noProof w:val="0"/>
                <w:sz w:val="18"/>
                <w:szCs w:val="16"/>
                <w:lang w:val="es-ES"/>
              </w:rPr>
            </w:pPr>
            <w:ins w:id="426" w:author="Roque Rodas" w:date="2014-09-24T17:23:00Z">
              <w:r>
                <w:rPr>
                  <w:lang w:val="es-BO"/>
                </w:rPr>
                <w:t xml:space="preserve">Costos de Operación Vehicular en el trayecto  </w:t>
              </w:r>
              <w:r>
                <w:rPr>
                  <w:lang w:val="es-ES_tradnl"/>
                </w:rPr>
                <w:t>Naciones Unidas - Km 46</w:t>
              </w:r>
              <w:del w:id="427" w:author="Inter-American Development Bank" w:date="2014-09-25T09:57:00Z">
                <w:r w:rsidDel="004838FA">
                  <w:rPr>
                    <w:lang w:val="es-ES_tradnl"/>
                  </w:rPr>
                  <w:delText>.</w:delText>
                </w:r>
              </w:del>
            </w:ins>
            <w:ins w:id="428" w:author="Inter-American Development Bank" w:date="2014-09-25T09:57:00Z">
              <w:r w:rsidR="004838FA">
                <w:rPr>
                  <w:lang w:val="es-ES_tradnl"/>
                </w:rPr>
                <w:t>,</w:t>
              </w:r>
            </w:ins>
            <w:ins w:id="429" w:author="Roque Rodas" w:date="2014-09-24T17:23:00Z">
              <w:r>
                <w:rPr>
                  <w:lang w:val="es-ES_tradnl"/>
                </w:rPr>
                <w:t>1, Sector de San Francisco</w:t>
              </w:r>
            </w:ins>
            <w:del w:id="430" w:author="Roque Rodas" w:date="2014-09-24T17:23:00Z">
              <w:r w:rsidR="005A67F1" w:rsidDel="00C97909">
                <w:rPr>
                  <w:noProof w:val="0"/>
                  <w:sz w:val="18"/>
                  <w:szCs w:val="16"/>
                  <w:lang w:val="es-ES"/>
                </w:rPr>
                <w:delText>Costos de Operación Vehicula</w:delText>
              </w:r>
            </w:del>
            <w:ins w:id="431" w:author="Roque Rodas" w:date="2014-09-24T17:23:00Z">
              <w:r>
                <w:rPr>
                  <w:noProof w:val="0"/>
                  <w:sz w:val="18"/>
                  <w:szCs w:val="16"/>
                  <w:lang w:val="es-ES"/>
                </w:rPr>
                <w:t>.</w:t>
              </w:r>
            </w:ins>
            <w:del w:id="432" w:author="Roque Rodas" w:date="2014-09-24T17:23:00Z">
              <w:r w:rsidR="005A67F1" w:rsidDel="00C97909">
                <w:rPr>
                  <w:noProof w:val="0"/>
                  <w:sz w:val="18"/>
                  <w:szCs w:val="16"/>
                  <w:lang w:val="es-ES"/>
                </w:rPr>
                <w:delText>r</w:delText>
              </w:r>
            </w:del>
          </w:p>
          <w:p w:rsidR="005A67F1" w:rsidRDefault="005A67F1" w:rsidP="00AE0727">
            <w:pPr>
              <w:pStyle w:val="Regtable"/>
              <w:numPr>
                <w:ilvl w:val="0"/>
                <w:numId w:val="23"/>
              </w:numPr>
              <w:rPr>
                <w:noProof w:val="0"/>
                <w:sz w:val="18"/>
                <w:szCs w:val="16"/>
                <w:lang w:val="es-ES"/>
              </w:rPr>
            </w:pPr>
            <w:r>
              <w:rPr>
                <w:noProof w:val="0"/>
                <w:sz w:val="18"/>
                <w:szCs w:val="16"/>
                <w:lang w:val="es-ES"/>
              </w:rPr>
              <w:t>Automóvil</w:t>
            </w:r>
          </w:p>
          <w:p w:rsidR="005A67F1" w:rsidRDefault="005A67F1" w:rsidP="00AE0727">
            <w:pPr>
              <w:pStyle w:val="Regtable"/>
              <w:numPr>
                <w:ilvl w:val="0"/>
                <w:numId w:val="23"/>
              </w:numPr>
              <w:rPr>
                <w:noProof w:val="0"/>
                <w:sz w:val="18"/>
                <w:szCs w:val="16"/>
                <w:lang w:val="es-ES"/>
              </w:rPr>
            </w:pPr>
            <w:r>
              <w:rPr>
                <w:noProof w:val="0"/>
                <w:sz w:val="18"/>
                <w:szCs w:val="16"/>
                <w:lang w:val="es-ES"/>
              </w:rPr>
              <w:t>Bus</w:t>
            </w:r>
          </w:p>
          <w:p w:rsidR="005A67F1" w:rsidRPr="007953C1" w:rsidRDefault="005A67F1" w:rsidP="00AE0727">
            <w:pPr>
              <w:pStyle w:val="Regtable"/>
              <w:numPr>
                <w:ilvl w:val="0"/>
                <w:numId w:val="23"/>
              </w:numPr>
              <w:rPr>
                <w:noProof w:val="0"/>
                <w:sz w:val="18"/>
                <w:szCs w:val="16"/>
                <w:lang w:val="es-ES"/>
              </w:rPr>
            </w:pPr>
            <w:r>
              <w:rPr>
                <w:noProof w:val="0"/>
                <w:sz w:val="18"/>
                <w:szCs w:val="16"/>
                <w:lang w:val="es-ES"/>
              </w:rPr>
              <w:t>Camión de 10 Ton.</w:t>
            </w:r>
          </w:p>
        </w:tc>
        <w:tc>
          <w:tcPr>
            <w:tcW w:w="2511" w:type="dxa"/>
            <w:shd w:val="clear" w:color="auto" w:fill="auto"/>
            <w:vAlign w:val="center"/>
          </w:tcPr>
          <w:p w:rsidR="005A67F1" w:rsidRPr="007953C1" w:rsidRDefault="005A67F1" w:rsidP="006C3F7D">
            <w:pPr>
              <w:pStyle w:val="Regtable"/>
              <w:ind w:left="44"/>
              <w:rPr>
                <w:iCs/>
                <w:noProof w:val="0"/>
                <w:color w:val="000000"/>
                <w:sz w:val="18"/>
                <w:szCs w:val="16"/>
                <w:lang w:val="es-ES"/>
              </w:rPr>
            </w:pPr>
            <w:r>
              <w:rPr>
                <w:iCs/>
                <w:noProof w:val="0"/>
                <w:color w:val="000000"/>
                <w:sz w:val="18"/>
                <w:szCs w:val="16"/>
                <w:lang w:val="es-ES"/>
              </w:rPr>
              <w:t>Ver el detalle de cálculo en el apartado correspondiente.</w:t>
            </w:r>
          </w:p>
        </w:tc>
        <w:tc>
          <w:tcPr>
            <w:tcW w:w="1985" w:type="dxa"/>
            <w:vAlign w:val="center"/>
          </w:tcPr>
          <w:p w:rsidR="005A67F1" w:rsidRPr="007953C1" w:rsidRDefault="005A67F1" w:rsidP="00D70352">
            <w:pPr>
              <w:pStyle w:val="Regtable"/>
              <w:rPr>
                <w:noProof w:val="0"/>
                <w:sz w:val="18"/>
                <w:szCs w:val="16"/>
                <w:lang w:val="es-ES"/>
              </w:rPr>
            </w:pPr>
            <w:ins w:id="433" w:author="Roque Rodas" w:date="2014-09-24T17:05:00Z">
              <w:r>
                <w:rPr>
                  <w:noProof w:val="0"/>
                  <w:sz w:val="18"/>
                  <w:szCs w:val="16"/>
                  <w:lang w:val="es-ES"/>
                </w:rPr>
                <w:t>Al final de la ejecución del Proyecto.</w:t>
              </w:r>
            </w:ins>
            <w:del w:id="434" w:author="Roque Rodas" w:date="2014-09-24T17:05:00Z">
              <w:r w:rsidRPr="007953C1" w:rsidDel="005A67F1">
                <w:rPr>
                  <w:noProof w:val="0"/>
                  <w:sz w:val="18"/>
                  <w:szCs w:val="16"/>
                  <w:lang w:val="es-ES"/>
                </w:rPr>
                <w:delText>Al finalizar la ejecución del proyecto (5años).</w:delText>
              </w:r>
            </w:del>
          </w:p>
        </w:tc>
        <w:tc>
          <w:tcPr>
            <w:tcW w:w="2409" w:type="dxa"/>
            <w:vAlign w:val="center"/>
          </w:tcPr>
          <w:p w:rsidR="005A67F1" w:rsidRPr="007953C1" w:rsidRDefault="005A67F1" w:rsidP="00D70352">
            <w:pPr>
              <w:jc w:val="both"/>
              <w:rPr>
                <w:sz w:val="18"/>
                <w:szCs w:val="16"/>
                <w:lang w:val="es-ES"/>
              </w:rPr>
            </w:pPr>
            <w:r>
              <w:rPr>
                <w:sz w:val="18"/>
                <w:szCs w:val="16"/>
                <w:lang w:val="es-ES"/>
              </w:rPr>
              <w:t>Informe de Costos de Operación Vehicular.</w:t>
            </w:r>
          </w:p>
          <w:p w:rsidR="005A67F1" w:rsidRPr="007953C1" w:rsidRDefault="005A67F1" w:rsidP="00D70352">
            <w:pPr>
              <w:jc w:val="both"/>
              <w:rPr>
                <w:sz w:val="18"/>
                <w:szCs w:val="16"/>
                <w:lang w:val="es-ES"/>
              </w:rPr>
            </w:pPr>
          </w:p>
        </w:tc>
      </w:tr>
    </w:tbl>
    <w:p w:rsidR="00FB5CBD" w:rsidRPr="007953C1" w:rsidRDefault="00FB5CBD" w:rsidP="00FB5CBD">
      <w:pPr>
        <w:pStyle w:val="Listavistosa-nfasis11"/>
        <w:ind w:left="1080"/>
        <w:jc w:val="both"/>
        <w:rPr>
          <w:rFonts w:ascii="Times New Roman" w:hAnsi="Times New Roman"/>
          <w:b/>
          <w:lang w:val="es-ES"/>
        </w:rPr>
      </w:pPr>
    </w:p>
    <w:p w:rsidR="00987865" w:rsidRPr="007953C1" w:rsidRDefault="00987865" w:rsidP="00FB5CBD">
      <w:pPr>
        <w:pStyle w:val="Listavistosa-nfasis11"/>
        <w:ind w:left="1080"/>
        <w:jc w:val="both"/>
        <w:rPr>
          <w:rFonts w:ascii="Times New Roman" w:hAnsi="Times New Roman"/>
          <w:b/>
          <w:lang w:val="es-ES"/>
        </w:rPr>
      </w:pPr>
    </w:p>
    <w:p w:rsidR="007F7BEA" w:rsidRDefault="007F7BEA">
      <w:pPr>
        <w:rPr>
          <w:ins w:id="435" w:author="Roque Rodas" w:date="2014-09-24T17:18:00Z"/>
          <w:rFonts w:eastAsia="Calibri"/>
          <w:b/>
          <w:spacing w:val="0"/>
          <w:sz w:val="22"/>
          <w:szCs w:val="22"/>
          <w:u w:val="single"/>
          <w:lang w:val="es-ES"/>
        </w:rPr>
      </w:pPr>
      <w:ins w:id="436" w:author="Roque Rodas" w:date="2014-09-24T17:18:00Z">
        <w:r>
          <w:rPr>
            <w:b/>
            <w:u w:val="single"/>
            <w:lang w:val="es-ES"/>
          </w:rPr>
          <w:br w:type="page"/>
        </w:r>
      </w:ins>
    </w:p>
    <w:p w:rsidR="00987865" w:rsidRPr="007953C1" w:rsidRDefault="00987865" w:rsidP="00987865">
      <w:pPr>
        <w:pStyle w:val="Listavistosa-nfasis11"/>
        <w:ind w:left="0"/>
        <w:rPr>
          <w:rFonts w:ascii="Times New Roman" w:hAnsi="Times New Roman"/>
          <w:b/>
          <w:u w:val="single"/>
          <w:lang w:val="es-ES"/>
        </w:rPr>
      </w:pPr>
      <w:r w:rsidRPr="007953C1">
        <w:rPr>
          <w:rFonts w:ascii="Times New Roman" w:hAnsi="Times New Roman"/>
          <w:b/>
          <w:u w:val="single"/>
          <w:lang w:val="es-ES"/>
        </w:rPr>
        <w:t xml:space="preserve">Metodologías de Cálculo para los Indicadores de Impactos </w:t>
      </w:r>
    </w:p>
    <w:p w:rsidR="00987865" w:rsidRPr="007953C1" w:rsidRDefault="00987865" w:rsidP="00987865">
      <w:pPr>
        <w:pStyle w:val="Listavistosa-nfasis11"/>
        <w:ind w:left="0"/>
        <w:rPr>
          <w:rFonts w:ascii="Times New Roman" w:hAnsi="Times New Roman"/>
          <w:b/>
          <w:lang w:val="es-ES"/>
        </w:rPr>
      </w:pPr>
    </w:p>
    <w:p w:rsidR="00987865" w:rsidRPr="007953C1" w:rsidRDefault="00FD72F4" w:rsidP="00AE0727">
      <w:pPr>
        <w:pStyle w:val="ListParagraph"/>
        <w:numPr>
          <w:ilvl w:val="0"/>
          <w:numId w:val="21"/>
        </w:numPr>
        <w:jc w:val="both"/>
        <w:textAlignment w:val="top"/>
        <w:rPr>
          <w:b/>
          <w:sz w:val="22"/>
          <w:szCs w:val="22"/>
          <w:lang w:val="es-ES"/>
        </w:rPr>
      </w:pPr>
      <w:r w:rsidRPr="007953C1">
        <w:rPr>
          <w:b/>
          <w:sz w:val="22"/>
          <w:szCs w:val="22"/>
          <w:lang w:val="es-ES"/>
        </w:rPr>
        <w:t xml:space="preserve">Volumen </w:t>
      </w:r>
      <w:del w:id="437" w:author="Roque Rodas" w:date="2014-09-24T17:09:00Z">
        <w:r w:rsidRPr="007953C1" w:rsidDel="005A67F1">
          <w:rPr>
            <w:b/>
            <w:sz w:val="22"/>
            <w:szCs w:val="22"/>
            <w:lang w:val="es-ES"/>
          </w:rPr>
          <w:delText xml:space="preserve">de exportación </w:delText>
        </w:r>
      </w:del>
      <w:r w:rsidRPr="007953C1">
        <w:rPr>
          <w:b/>
          <w:sz w:val="22"/>
          <w:szCs w:val="22"/>
          <w:lang w:val="es-ES"/>
        </w:rPr>
        <w:t>de productos pesqueros marinos de la RAAS</w:t>
      </w:r>
    </w:p>
    <w:p w:rsidR="005A67F1" w:rsidDel="007F7BEA" w:rsidRDefault="005A67F1" w:rsidP="001848E1">
      <w:pPr>
        <w:jc w:val="both"/>
        <w:rPr>
          <w:del w:id="438" w:author="Roque Rodas" w:date="2014-09-24T17:10:00Z"/>
          <w:b/>
          <w:sz w:val="22"/>
          <w:szCs w:val="22"/>
          <w:lang w:val="es-ES"/>
        </w:rPr>
      </w:pPr>
    </w:p>
    <w:p w:rsidR="007F7BEA" w:rsidRPr="007953C1" w:rsidRDefault="007F7BEA" w:rsidP="00987865">
      <w:pPr>
        <w:jc w:val="both"/>
        <w:textAlignment w:val="top"/>
        <w:rPr>
          <w:ins w:id="439" w:author="Roque Rodas" w:date="2014-09-24T17:18:00Z"/>
          <w:b/>
          <w:sz w:val="22"/>
          <w:szCs w:val="22"/>
          <w:lang w:val="es-ES"/>
        </w:rPr>
      </w:pPr>
    </w:p>
    <w:p w:rsidR="005A67F1" w:rsidRDefault="007F7BEA" w:rsidP="001848E1">
      <w:pPr>
        <w:jc w:val="both"/>
        <w:rPr>
          <w:ins w:id="440" w:author="Roque Rodas" w:date="2014-09-24T17:17:00Z"/>
          <w:sz w:val="22"/>
          <w:lang w:val="es-ES"/>
        </w:rPr>
      </w:pPr>
      <w:ins w:id="441" w:author="Roque Rodas" w:date="2014-09-24T17:10:00Z">
        <w:r>
          <w:rPr>
            <w:sz w:val="22"/>
            <w:lang w:val="es-ES"/>
          </w:rPr>
          <w:t xml:space="preserve">Tomando </w:t>
        </w:r>
      </w:ins>
      <w:ins w:id="442" w:author="Roque Rodas" w:date="2014-09-24T17:14:00Z">
        <w:r>
          <w:rPr>
            <w:sz w:val="22"/>
            <w:lang w:val="es-ES"/>
          </w:rPr>
          <w:t xml:space="preserve">en consideración la relación oferta demanda,  se establece que un </w:t>
        </w:r>
      </w:ins>
      <w:ins w:id="443" w:author="Roque Rodas" w:date="2014-09-24T17:11:00Z">
        <w:r w:rsidR="005A67F1">
          <w:rPr>
            <w:sz w:val="22"/>
            <w:lang w:val="es-ES"/>
          </w:rPr>
          <w:t xml:space="preserve"> incremento del volumen de productos pesqueros</w:t>
        </w:r>
      </w:ins>
      <w:ins w:id="444" w:author="Roque Rodas" w:date="2014-09-24T17:10:00Z">
        <w:r w:rsidR="005A67F1">
          <w:rPr>
            <w:sz w:val="22"/>
            <w:lang w:val="es-ES"/>
          </w:rPr>
          <w:t xml:space="preserve"> en la zona RAAS</w:t>
        </w:r>
      </w:ins>
      <w:ins w:id="445" w:author="Roque Rodas" w:date="2014-09-24T17:18:00Z">
        <w:r>
          <w:rPr>
            <w:sz w:val="22"/>
            <w:lang w:val="es-ES"/>
          </w:rPr>
          <w:t>,</w:t>
        </w:r>
      </w:ins>
      <w:ins w:id="446" w:author="Roque Rodas" w:date="2014-09-24T17:12:00Z">
        <w:r>
          <w:rPr>
            <w:sz w:val="22"/>
            <w:lang w:val="es-ES"/>
          </w:rPr>
          <w:t xml:space="preserve">  </w:t>
        </w:r>
      </w:ins>
      <w:ins w:id="447" w:author="Roque Rodas" w:date="2014-09-24T17:15:00Z">
        <w:r>
          <w:rPr>
            <w:sz w:val="22"/>
            <w:lang w:val="es-ES"/>
          </w:rPr>
          <w:t xml:space="preserve">representará una mejora </w:t>
        </w:r>
      </w:ins>
      <w:ins w:id="448" w:author="Roque Rodas" w:date="2014-09-24T17:18:00Z">
        <w:r>
          <w:rPr>
            <w:sz w:val="22"/>
            <w:lang w:val="es-ES"/>
          </w:rPr>
          <w:t>d</w:t>
        </w:r>
      </w:ins>
      <w:ins w:id="449" w:author="Roque Rodas" w:date="2014-09-24T17:15:00Z">
        <w:r>
          <w:rPr>
            <w:sz w:val="22"/>
            <w:lang w:val="es-ES"/>
          </w:rPr>
          <w:t>el acceso</w:t>
        </w:r>
      </w:ins>
      <w:ins w:id="450" w:author="Roque Rodas" w:date="2014-09-24T17:18:00Z">
        <w:r>
          <w:rPr>
            <w:sz w:val="22"/>
            <w:lang w:val="es-ES"/>
          </w:rPr>
          <w:t xml:space="preserve"> de tales productos</w:t>
        </w:r>
      </w:ins>
      <w:ins w:id="451" w:author="Roque Rodas" w:date="2014-09-24T17:15:00Z">
        <w:r>
          <w:rPr>
            <w:sz w:val="22"/>
            <w:lang w:val="es-ES"/>
          </w:rPr>
          <w:t xml:space="preserve"> a los mercados nacionales e internacionales.</w:t>
        </w:r>
      </w:ins>
      <w:ins w:id="452" w:author="Roque Rodas" w:date="2014-09-24T17:13:00Z">
        <w:r>
          <w:rPr>
            <w:sz w:val="22"/>
            <w:lang w:val="es-ES"/>
          </w:rPr>
          <w:t xml:space="preserve"> </w:t>
        </w:r>
      </w:ins>
    </w:p>
    <w:p w:rsidR="007F7BEA" w:rsidRDefault="007F7BEA" w:rsidP="001848E1">
      <w:pPr>
        <w:jc w:val="both"/>
        <w:rPr>
          <w:ins w:id="453" w:author="Roque Rodas" w:date="2014-09-24T17:10:00Z"/>
          <w:sz w:val="22"/>
          <w:lang w:val="es-ES"/>
        </w:rPr>
      </w:pPr>
    </w:p>
    <w:p w:rsidR="00987865" w:rsidRPr="007953C1" w:rsidRDefault="007F7BEA" w:rsidP="001848E1">
      <w:pPr>
        <w:jc w:val="both"/>
        <w:rPr>
          <w:sz w:val="22"/>
          <w:lang w:val="es-ES"/>
        </w:rPr>
      </w:pPr>
      <w:ins w:id="454" w:author="Roque Rodas" w:date="2014-09-24T17:17:00Z">
        <w:r>
          <w:rPr>
            <w:sz w:val="22"/>
            <w:lang w:val="es-ES"/>
          </w:rPr>
          <w:t>Se cuantificará el volumen total de productos pesqueros marinos provenientes de la RAAS.</w:t>
        </w:r>
        <w:r w:rsidRPr="007953C1">
          <w:rPr>
            <w:sz w:val="22"/>
            <w:lang w:val="es-ES"/>
          </w:rPr>
          <w:t xml:space="preserve"> </w:t>
        </w:r>
      </w:ins>
      <w:r w:rsidR="00B04588" w:rsidRPr="007953C1">
        <w:rPr>
          <w:sz w:val="22"/>
          <w:lang w:val="es-ES"/>
        </w:rPr>
        <w:t xml:space="preserve">El valor será establecido a partir de los datos reportados en el anuario pesquero preparado por el Instituto </w:t>
      </w:r>
      <w:r w:rsidR="007953C1" w:rsidRPr="007953C1">
        <w:rPr>
          <w:sz w:val="22"/>
          <w:lang w:val="es-ES"/>
        </w:rPr>
        <w:t>Nicaragüense</w:t>
      </w:r>
      <w:r w:rsidR="00B04588" w:rsidRPr="007953C1">
        <w:rPr>
          <w:sz w:val="22"/>
          <w:lang w:val="es-ES"/>
        </w:rPr>
        <w:t xml:space="preserve"> de Pesca (INPESCA)</w:t>
      </w:r>
      <w:r w:rsidR="00B04588" w:rsidRPr="007953C1">
        <w:rPr>
          <w:rStyle w:val="FootnoteReference"/>
          <w:lang w:val="es-ES"/>
        </w:rPr>
        <w:footnoteReference w:id="2"/>
      </w:r>
      <w:r w:rsidR="00B04588" w:rsidRPr="007953C1">
        <w:rPr>
          <w:sz w:val="22"/>
          <w:lang w:val="es-ES"/>
        </w:rPr>
        <w:t xml:space="preserve">.  Se sumará el número de libras de camarón, langosta y pescado </w:t>
      </w:r>
      <w:del w:id="456" w:author="Roque Rodas" w:date="2014-09-24T17:09:00Z">
        <w:r w:rsidR="00B04588" w:rsidRPr="007953C1" w:rsidDel="005A67F1">
          <w:rPr>
            <w:sz w:val="22"/>
            <w:lang w:val="es-ES"/>
          </w:rPr>
          <w:delText xml:space="preserve">exportados </w:delText>
        </w:r>
      </w:del>
      <w:r w:rsidR="00B04588" w:rsidRPr="007953C1">
        <w:rPr>
          <w:sz w:val="22"/>
          <w:lang w:val="es-ES"/>
        </w:rPr>
        <w:t>provenientes de la RAAS.</w:t>
      </w:r>
    </w:p>
    <w:p w:rsidR="00987865" w:rsidRPr="007953C1" w:rsidRDefault="00987865" w:rsidP="00987865">
      <w:pPr>
        <w:jc w:val="both"/>
        <w:textAlignment w:val="top"/>
        <w:rPr>
          <w:b/>
          <w:sz w:val="20"/>
          <w:szCs w:val="22"/>
          <w:lang w:val="es-ES"/>
        </w:rPr>
      </w:pPr>
    </w:p>
    <w:p w:rsidR="00987865" w:rsidRPr="007953C1" w:rsidRDefault="00FD72F4" w:rsidP="00AE0727">
      <w:pPr>
        <w:pStyle w:val="ListParagraph"/>
        <w:keepNext/>
        <w:numPr>
          <w:ilvl w:val="0"/>
          <w:numId w:val="21"/>
        </w:numPr>
        <w:jc w:val="both"/>
        <w:textAlignment w:val="top"/>
        <w:rPr>
          <w:b/>
          <w:sz w:val="22"/>
          <w:szCs w:val="22"/>
          <w:lang w:val="es-ES"/>
        </w:rPr>
      </w:pPr>
      <w:r w:rsidRPr="007953C1">
        <w:rPr>
          <w:b/>
          <w:sz w:val="22"/>
          <w:szCs w:val="22"/>
          <w:lang w:val="es-ES"/>
        </w:rPr>
        <w:t>Número de turistas anuales en la RAAS</w:t>
      </w:r>
    </w:p>
    <w:p w:rsidR="00987865" w:rsidRPr="007953C1" w:rsidRDefault="00987865" w:rsidP="00987865">
      <w:pPr>
        <w:keepNext/>
        <w:jc w:val="both"/>
        <w:textAlignment w:val="top"/>
        <w:rPr>
          <w:b/>
          <w:sz w:val="20"/>
          <w:szCs w:val="22"/>
          <w:lang w:val="es-ES"/>
        </w:rPr>
      </w:pPr>
    </w:p>
    <w:p w:rsidR="00B04588" w:rsidRPr="007953C1" w:rsidDel="007F7BEA" w:rsidRDefault="00B04588" w:rsidP="001848E1">
      <w:pPr>
        <w:jc w:val="both"/>
        <w:rPr>
          <w:del w:id="457" w:author="Roque Rodas" w:date="2014-09-24T17:20:00Z"/>
          <w:sz w:val="22"/>
          <w:lang w:val="es-ES"/>
        </w:rPr>
      </w:pPr>
      <w:r w:rsidRPr="007953C1">
        <w:rPr>
          <w:sz w:val="22"/>
          <w:lang w:val="es-ES"/>
        </w:rPr>
        <w:t xml:space="preserve">El valor será establecido a partir de los datos reportados en el Boletín Estadístico anual </w:t>
      </w:r>
      <w:r w:rsidR="007953C1" w:rsidRPr="007953C1">
        <w:rPr>
          <w:sz w:val="22"/>
          <w:lang w:val="es-ES"/>
        </w:rPr>
        <w:t>preparado</w:t>
      </w:r>
      <w:r w:rsidRPr="007953C1">
        <w:rPr>
          <w:sz w:val="22"/>
          <w:lang w:val="es-ES"/>
        </w:rPr>
        <w:t xml:space="preserve"> por  el Instituto </w:t>
      </w:r>
      <w:r w:rsidR="007953C1" w:rsidRPr="007953C1">
        <w:rPr>
          <w:sz w:val="22"/>
          <w:lang w:val="es-ES"/>
        </w:rPr>
        <w:t>Nicaragüense</w:t>
      </w:r>
      <w:r w:rsidRPr="007953C1">
        <w:rPr>
          <w:sz w:val="22"/>
          <w:lang w:val="es-ES"/>
        </w:rPr>
        <w:t xml:space="preserve"> de Turismo (INTUR)</w:t>
      </w:r>
      <w:r w:rsidR="004867BD" w:rsidRPr="007953C1">
        <w:rPr>
          <w:rStyle w:val="FootnoteReference"/>
          <w:lang w:val="es-ES"/>
        </w:rPr>
        <w:footnoteReference w:id="3"/>
      </w:r>
      <w:r w:rsidR="004867BD" w:rsidRPr="007953C1">
        <w:rPr>
          <w:sz w:val="22"/>
          <w:lang w:val="es-ES"/>
        </w:rPr>
        <w:t xml:space="preserve"> </w:t>
      </w:r>
      <w:r w:rsidR="003C608D" w:rsidRPr="007953C1">
        <w:rPr>
          <w:sz w:val="22"/>
          <w:lang w:val="es-ES"/>
        </w:rPr>
        <w:t xml:space="preserve"> los</w:t>
      </w:r>
      <w:r w:rsidR="004867BD" w:rsidRPr="007953C1">
        <w:rPr>
          <w:sz w:val="22"/>
          <w:lang w:val="es-ES"/>
        </w:rPr>
        <w:t xml:space="preserve"> que podrá</w:t>
      </w:r>
      <w:r w:rsidR="007953C1">
        <w:rPr>
          <w:sz w:val="22"/>
          <w:lang w:val="es-ES"/>
        </w:rPr>
        <w:t>n</w:t>
      </w:r>
      <w:r w:rsidR="004867BD" w:rsidRPr="007953C1">
        <w:rPr>
          <w:sz w:val="22"/>
          <w:lang w:val="es-ES"/>
        </w:rPr>
        <w:t xml:space="preserve"> ser </w:t>
      </w:r>
      <w:r w:rsidR="005D238C" w:rsidRPr="007953C1">
        <w:rPr>
          <w:sz w:val="22"/>
          <w:lang w:val="es-ES"/>
        </w:rPr>
        <w:t>complementados</w:t>
      </w:r>
      <w:r w:rsidR="004867BD" w:rsidRPr="007953C1">
        <w:rPr>
          <w:sz w:val="22"/>
          <w:lang w:val="es-ES"/>
        </w:rPr>
        <w:t xml:space="preserve"> con información de otras fuentes secundarias</w:t>
      </w:r>
      <w:r w:rsidRPr="007953C1">
        <w:rPr>
          <w:sz w:val="22"/>
          <w:lang w:val="es-ES"/>
        </w:rPr>
        <w:t xml:space="preserve">.  Se sumará el número </w:t>
      </w:r>
      <w:r w:rsidR="004867BD" w:rsidRPr="007953C1">
        <w:rPr>
          <w:sz w:val="22"/>
          <w:lang w:val="es-ES"/>
        </w:rPr>
        <w:t xml:space="preserve">de turistas extranjeros y nacionales que visitan </w:t>
      </w:r>
      <w:r w:rsidR="001848E1">
        <w:rPr>
          <w:sz w:val="22"/>
          <w:lang w:val="es-ES"/>
        </w:rPr>
        <w:t xml:space="preserve">anualmente </w:t>
      </w:r>
      <w:r w:rsidR="004867BD" w:rsidRPr="007953C1">
        <w:rPr>
          <w:sz w:val="22"/>
          <w:lang w:val="es-ES"/>
        </w:rPr>
        <w:t>la RAAS.</w:t>
      </w:r>
    </w:p>
    <w:p w:rsidR="00FB5CBD" w:rsidRPr="007953C1" w:rsidRDefault="00FB5CBD">
      <w:pPr>
        <w:jc w:val="both"/>
        <w:rPr>
          <w:lang w:val="es-ES"/>
        </w:rPr>
        <w:pPrChange w:id="461" w:author="Roque Rodas" w:date="2014-09-24T17:20:00Z">
          <w:pPr>
            <w:pStyle w:val="Listavistosa-nfasis11"/>
            <w:ind w:left="1080"/>
            <w:jc w:val="both"/>
          </w:pPr>
        </w:pPrChange>
      </w:pPr>
    </w:p>
    <w:p w:rsidR="00FB5CBD" w:rsidRPr="007953C1" w:rsidRDefault="00FB5CBD" w:rsidP="00FB5CBD">
      <w:pPr>
        <w:pStyle w:val="AutoNumpara"/>
        <w:numPr>
          <w:ilvl w:val="0"/>
          <w:numId w:val="0"/>
        </w:numPr>
        <w:ind w:left="720" w:hanging="720"/>
        <w:rPr>
          <w:b/>
          <w:noProof w:val="0"/>
          <w:sz w:val="22"/>
          <w:szCs w:val="22"/>
          <w:u w:val="single"/>
          <w:lang w:val="es-ES"/>
        </w:rPr>
      </w:pPr>
      <w:r w:rsidRPr="007953C1">
        <w:rPr>
          <w:b/>
          <w:noProof w:val="0"/>
          <w:sz w:val="22"/>
          <w:szCs w:val="22"/>
          <w:u w:val="single"/>
          <w:lang w:val="es-ES"/>
        </w:rPr>
        <w:t>Metodologías de Cálculo para los Indicadores de Resultados</w:t>
      </w:r>
    </w:p>
    <w:p w:rsidR="00351DBC" w:rsidRPr="007953C1" w:rsidRDefault="00351DBC" w:rsidP="00351DBC">
      <w:pPr>
        <w:pStyle w:val="ListParagraph"/>
        <w:jc w:val="both"/>
        <w:textAlignment w:val="top"/>
        <w:rPr>
          <w:bCs/>
          <w:iCs/>
          <w:color w:val="000000"/>
          <w:sz w:val="22"/>
          <w:szCs w:val="22"/>
          <w:lang w:val="es-ES"/>
        </w:rPr>
      </w:pPr>
    </w:p>
    <w:p w:rsidR="00FB5CBD" w:rsidRPr="007953C1" w:rsidRDefault="00FD72F4" w:rsidP="00AE0727">
      <w:pPr>
        <w:pStyle w:val="ListParagraph"/>
        <w:numPr>
          <w:ilvl w:val="0"/>
          <w:numId w:val="21"/>
        </w:numPr>
        <w:jc w:val="both"/>
        <w:textAlignment w:val="top"/>
        <w:rPr>
          <w:sz w:val="22"/>
          <w:szCs w:val="22"/>
          <w:lang w:val="es-ES"/>
        </w:rPr>
      </w:pPr>
      <w:r w:rsidRPr="007953C1">
        <w:rPr>
          <w:b/>
          <w:spacing w:val="-2"/>
          <w:sz w:val="22"/>
          <w:szCs w:val="22"/>
          <w:lang w:val="es-ES"/>
        </w:rPr>
        <w:t xml:space="preserve">Tiempo de Viaje de Transporte de Pasajeros en el </w:t>
      </w:r>
      <w:r w:rsidR="00721F77">
        <w:rPr>
          <w:b/>
          <w:spacing w:val="-2"/>
          <w:sz w:val="22"/>
          <w:szCs w:val="22"/>
          <w:lang w:val="es-ES"/>
        </w:rPr>
        <w:t>trayecto</w:t>
      </w:r>
      <w:r w:rsidRPr="007953C1">
        <w:rPr>
          <w:b/>
          <w:spacing w:val="-2"/>
          <w:sz w:val="22"/>
          <w:szCs w:val="22"/>
          <w:lang w:val="es-ES"/>
        </w:rPr>
        <w:t xml:space="preserve"> </w:t>
      </w:r>
      <w:r w:rsidR="00AF4111">
        <w:rPr>
          <w:b/>
          <w:spacing w:val="-2"/>
          <w:sz w:val="22"/>
          <w:szCs w:val="22"/>
          <w:lang w:val="es-ES"/>
        </w:rPr>
        <w:t>La Gateada</w:t>
      </w:r>
      <w:r w:rsidRPr="007953C1">
        <w:rPr>
          <w:b/>
          <w:spacing w:val="-2"/>
          <w:sz w:val="22"/>
          <w:szCs w:val="22"/>
          <w:lang w:val="es-ES"/>
        </w:rPr>
        <w:t xml:space="preserve"> – Bluefields</w:t>
      </w:r>
    </w:p>
    <w:p w:rsidR="004867BD" w:rsidRPr="007953C1" w:rsidRDefault="004867BD" w:rsidP="004867BD">
      <w:pPr>
        <w:rPr>
          <w:sz w:val="22"/>
          <w:lang w:val="es-ES"/>
        </w:rPr>
      </w:pPr>
    </w:p>
    <w:p w:rsidR="004867BD" w:rsidRPr="007953C1" w:rsidRDefault="004867BD" w:rsidP="001848E1">
      <w:pPr>
        <w:jc w:val="both"/>
        <w:rPr>
          <w:sz w:val="22"/>
          <w:lang w:val="es-ES"/>
        </w:rPr>
      </w:pPr>
      <w:r w:rsidRPr="007953C1">
        <w:rPr>
          <w:sz w:val="22"/>
          <w:lang w:val="es-ES"/>
        </w:rPr>
        <w:t xml:space="preserve">Se realizará un estudio de la velocidad promedio de recorrido de los </w:t>
      </w:r>
      <w:r w:rsidR="007953C1" w:rsidRPr="007953C1">
        <w:rPr>
          <w:sz w:val="22"/>
          <w:lang w:val="es-ES"/>
        </w:rPr>
        <w:t>vehículos</w:t>
      </w:r>
      <w:r w:rsidRPr="007953C1">
        <w:rPr>
          <w:sz w:val="22"/>
          <w:lang w:val="es-ES"/>
        </w:rPr>
        <w:t xml:space="preserve"> de pasajeros (autos, camionetas, jeeps, microbuses y buses) que circulan por el tramo carretero entre </w:t>
      </w:r>
      <w:r w:rsidR="00AF4111">
        <w:rPr>
          <w:sz w:val="22"/>
          <w:lang w:val="es-ES"/>
        </w:rPr>
        <w:t>La Gateada</w:t>
      </w:r>
      <w:r w:rsidRPr="007953C1">
        <w:rPr>
          <w:sz w:val="22"/>
          <w:lang w:val="es-ES"/>
        </w:rPr>
        <w:t xml:space="preserve"> – Nueva Guinea – Naciones Unidas – Bluefields. A partir de las mediciones de campo se establecerá el número de horas promedio.</w:t>
      </w:r>
    </w:p>
    <w:p w:rsidR="004867BD" w:rsidRPr="007953C1" w:rsidRDefault="004867BD" w:rsidP="004867BD">
      <w:pPr>
        <w:jc w:val="both"/>
        <w:textAlignment w:val="top"/>
        <w:rPr>
          <w:sz w:val="22"/>
          <w:szCs w:val="22"/>
          <w:lang w:val="es-ES"/>
        </w:rPr>
      </w:pPr>
    </w:p>
    <w:p w:rsidR="004867BD" w:rsidRPr="007953C1" w:rsidRDefault="004867BD" w:rsidP="00AE0727">
      <w:pPr>
        <w:pStyle w:val="ListParagraph"/>
        <w:numPr>
          <w:ilvl w:val="0"/>
          <w:numId w:val="21"/>
        </w:numPr>
        <w:jc w:val="both"/>
        <w:textAlignment w:val="top"/>
        <w:rPr>
          <w:sz w:val="22"/>
          <w:szCs w:val="22"/>
          <w:lang w:val="es-ES"/>
        </w:rPr>
      </w:pPr>
      <w:r w:rsidRPr="007953C1">
        <w:rPr>
          <w:b/>
          <w:spacing w:val="-2"/>
          <w:sz w:val="22"/>
          <w:szCs w:val="22"/>
          <w:lang w:val="es-ES"/>
        </w:rPr>
        <w:t xml:space="preserve">Tiempo de Viaje de Carga de Pasajeros en el </w:t>
      </w:r>
      <w:r w:rsidR="00721F77">
        <w:rPr>
          <w:b/>
          <w:spacing w:val="-2"/>
          <w:sz w:val="22"/>
          <w:szCs w:val="22"/>
          <w:lang w:val="es-ES"/>
        </w:rPr>
        <w:t>trayecto</w:t>
      </w:r>
      <w:r w:rsidR="00721F77" w:rsidRPr="007953C1">
        <w:rPr>
          <w:b/>
          <w:spacing w:val="-2"/>
          <w:sz w:val="22"/>
          <w:szCs w:val="22"/>
          <w:lang w:val="es-ES"/>
        </w:rPr>
        <w:t xml:space="preserve"> </w:t>
      </w:r>
      <w:r w:rsidR="00AF4111">
        <w:rPr>
          <w:b/>
          <w:spacing w:val="-2"/>
          <w:sz w:val="22"/>
          <w:szCs w:val="22"/>
          <w:lang w:val="es-ES"/>
        </w:rPr>
        <w:t>La Gateada</w:t>
      </w:r>
      <w:r w:rsidRPr="007953C1">
        <w:rPr>
          <w:b/>
          <w:spacing w:val="-2"/>
          <w:sz w:val="22"/>
          <w:szCs w:val="22"/>
          <w:lang w:val="es-ES"/>
        </w:rPr>
        <w:t xml:space="preserve"> – Bluefields</w:t>
      </w:r>
    </w:p>
    <w:p w:rsidR="004867BD" w:rsidRPr="007953C1" w:rsidRDefault="004867BD" w:rsidP="004867BD">
      <w:pPr>
        <w:jc w:val="both"/>
        <w:textAlignment w:val="top"/>
        <w:rPr>
          <w:sz w:val="22"/>
          <w:szCs w:val="22"/>
          <w:lang w:val="es-ES"/>
        </w:rPr>
      </w:pPr>
    </w:p>
    <w:p w:rsidR="004867BD" w:rsidRDefault="004867BD" w:rsidP="001848E1">
      <w:pPr>
        <w:jc w:val="both"/>
        <w:rPr>
          <w:ins w:id="462" w:author="Roque Rodas" w:date="2014-09-24T17:19:00Z"/>
          <w:sz w:val="22"/>
          <w:lang w:val="es-ES"/>
        </w:rPr>
      </w:pPr>
      <w:r w:rsidRPr="007953C1">
        <w:rPr>
          <w:sz w:val="22"/>
          <w:lang w:val="es-ES"/>
        </w:rPr>
        <w:t xml:space="preserve">Se realizará un estudio de la velocidad promedio de recorrido de los </w:t>
      </w:r>
      <w:r w:rsidR="007953C1" w:rsidRPr="007953C1">
        <w:rPr>
          <w:sz w:val="22"/>
          <w:lang w:val="es-ES"/>
        </w:rPr>
        <w:t>vehículos</w:t>
      </w:r>
      <w:r w:rsidRPr="007953C1">
        <w:rPr>
          <w:sz w:val="22"/>
          <w:lang w:val="es-ES"/>
        </w:rPr>
        <w:t xml:space="preserve"> de carga (Camiones Medianos, Pesados y Articulados) que circulan por el tramo carretero entre </w:t>
      </w:r>
      <w:r w:rsidR="00AF4111">
        <w:rPr>
          <w:sz w:val="22"/>
          <w:lang w:val="es-ES"/>
        </w:rPr>
        <w:t>La Gateada</w:t>
      </w:r>
      <w:r w:rsidRPr="007953C1">
        <w:rPr>
          <w:sz w:val="22"/>
          <w:lang w:val="es-ES"/>
        </w:rPr>
        <w:t xml:space="preserve"> – Nueva Guinea – Naciones Unidas – Bluefields. A partir de las mediciones de campo se establecerá el número de horas promedio.</w:t>
      </w:r>
    </w:p>
    <w:p w:rsidR="007F7BEA" w:rsidRDefault="007F7BEA" w:rsidP="001848E1">
      <w:pPr>
        <w:jc w:val="both"/>
        <w:rPr>
          <w:ins w:id="463" w:author="Roque Rodas" w:date="2014-09-24T17:19:00Z"/>
          <w:sz w:val="22"/>
          <w:lang w:val="es-ES"/>
        </w:rPr>
      </w:pPr>
    </w:p>
    <w:p w:rsidR="007F7BEA" w:rsidRPr="006921EF" w:rsidRDefault="007F7BEA" w:rsidP="007F7BEA">
      <w:pPr>
        <w:pStyle w:val="ListParagraph"/>
        <w:numPr>
          <w:ilvl w:val="0"/>
          <w:numId w:val="21"/>
        </w:numPr>
        <w:jc w:val="both"/>
        <w:textAlignment w:val="top"/>
        <w:rPr>
          <w:ins w:id="464" w:author="Roque Rodas" w:date="2014-09-24T17:19:00Z"/>
          <w:b/>
          <w:spacing w:val="-2"/>
          <w:sz w:val="22"/>
          <w:szCs w:val="22"/>
          <w:lang w:val="es-ES"/>
        </w:rPr>
      </w:pPr>
      <w:ins w:id="465" w:author="Roque Rodas" w:date="2014-09-24T17:19:00Z">
        <w:r w:rsidRPr="00437BF1">
          <w:rPr>
            <w:b/>
            <w:spacing w:val="-2"/>
            <w:sz w:val="22"/>
            <w:szCs w:val="22"/>
            <w:lang w:val="es-ES"/>
          </w:rPr>
          <w:t>Tiempo promedio de viaje en el tramo Naciones Unidas – Km 46</w:t>
        </w:r>
        <w:del w:id="466" w:author="Inter-American Development Bank" w:date="2014-09-25T10:00:00Z">
          <w:r w:rsidRPr="00437BF1" w:rsidDel="004838FA">
            <w:rPr>
              <w:b/>
              <w:spacing w:val="-2"/>
              <w:sz w:val="22"/>
              <w:szCs w:val="22"/>
              <w:lang w:val="es-ES"/>
            </w:rPr>
            <w:delText>.</w:delText>
          </w:r>
        </w:del>
      </w:ins>
      <w:ins w:id="467" w:author="Inter-American Development Bank" w:date="2014-09-25T10:00:00Z">
        <w:r w:rsidR="004838FA">
          <w:rPr>
            <w:b/>
            <w:spacing w:val="-2"/>
            <w:sz w:val="22"/>
            <w:szCs w:val="22"/>
            <w:lang w:val="es-ES"/>
          </w:rPr>
          <w:t>,</w:t>
        </w:r>
      </w:ins>
      <w:ins w:id="468" w:author="Roque Rodas" w:date="2014-09-24T17:19:00Z">
        <w:r w:rsidRPr="00437BF1">
          <w:rPr>
            <w:b/>
            <w:spacing w:val="-2"/>
            <w:sz w:val="22"/>
            <w:szCs w:val="22"/>
            <w:lang w:val="es-ES"/>
          </w:rPr>
          <w:t>1, Sector de San Francisco</w:t>
        </w:r>
      </w:ins>
    </w:p>
    <w:p w:rsidR="007F7BEA" w:rsidRDefault="007F7BEA" w:rsidP="007F7BEA">
      <w:pPr>
        <w:jc w:val="both"/>
        <w:rPr>
          <w:ins w:id="469" w:author="Roque Rodas" w:date="2014-09-24T17:19:00Z"/>
          <w:sz w:val="22"/>
          <w:lang w:val="es-ES"/>
        </w:rPr>
      </w:pPr>
    </w:p>
    <w:p w:rsidR="007F7BEA" w:rsidRPr="007953C1" w:rsidRDefault="007F7BEA" w:rsidP="007F7BEA">
      <w:pPr>
        <w:jc w:val="both"/>
        <w:rPr>
          <w:ins w:id="470" w:author="Roque Rodas" w:date="2014-09-24T17:19:00Z"/>
          <w:sz w:val="22"/>
          <w:lang w:val="es-ES"/>
        </w:rPr>
      </w:pPr>
      <w:ins w:id="471" w:author="Roque Rodas" w:date="2014-09-24T17:19:00Z">
        <w:r w:rsidRPr="007953C1">
          <w:rPr>
            <w:sz w:val="22"/>
            <w:lang w:val="es-ES"/>
          </w:rPr>
          <w:t xml:space="preserve">Se realizará un estudio de la velocidad promedio de recorrido de </w:t>
        </w:r>
        <w:r>
          <w:rPr>
            <w:sz w:val="22"/>
            <w:lang w:val="es-ES"/>
          </w:rPr>
          <w:t>todos los vehículos</w:t>
        </w:r>
        <w:r w:rsidRPr="007953C1">
          <w:rPr>
            <w:sz w:val="22"/>
            <w:lang w:val="es-ES"/>
          </w:rPr>
          <w:t xml:space="preserve"> que circulan por el tramo carretero entre </w:t>
        </w:r>
        <w:r w:rsidRPr="00437BF1">
          <w:rPr>
            <w:sz w:val="22"/>
            <w:lang w:val="es-ES"/>
          </w:rPr>
          <w:t>Naciones Unidas – Km 46</w:t>
        </w:r>
        <w:del w:id="472" w:author="Inter-American Development Bank" w:date="2014-09-25T10:00:00Z">
          <w:r w:rsidRPr="00437BF1" w:rsidDel="004838FA">
            <w:rPr>
              <w:sz w:val="22"/>
              <w:lang w:val="es-ES"/>
            </w:rPr>
            <w:delText>.</w:delText>
          </w:r>
        </w:del>
      </w:ins>
      <w:proofErr w:type="gramStart"/>
      <w:ins w:id="473" w:author="Inter-American Development Bank" w:date="2014-09-25T10:00:00Z">
        <w:r w:rsidR="004838FA">
          <w:rPr>
            <w:sz w:val="22"/>
            <w:lang w:val="es-ES"/>
          </w:rPr>
          <w:t>,</w:t>
        </w:r>
      </w:ins>
      <w:ins w:id="474" w:author="Roque Rodas" w:date="2014-09-24T17:19:00Z">
        <w:r w:rsidRPr="00437BF1">
          <w:rPr>
            <w:sz w:val="22"/>
            <w:lang w:val="es-ES"/>
          </w:rPr>
          <w:t>1</w:t>
        </w:r>
        <w:proofErr w:type="gramEnd"/>
        <w:r w:rsidRPr="00437BF1">
          <w:rPr>
            <w:sz w:val="22"/>
            <w:lang w:val="es-ES"/>
          </w:rPr>
          <w:t>, Sector de San Francisco</w:t>
        </w:r>
        <w:r w:rsidRPr="007953C1">
          <w:rPr>
            <w:sz w:val="22"/>
            <w:lang w:val="es-ES"/>
          </w:rPr>
          <w:t>. A partir de las mediciones de campo se establecerá el número de horas promedio.</w:t>
        </w:r>
      </w:ins>
    </w:p>
    <w:p w:rsidR="007F7BEA" w:rsidRPr="007953C1" w:rsidDel="007F7BEA" w:rsidRDefault="007F7BEA" w:rsidP="001848E1">
      <w:pPr>
        <w:jc w:val="both"/>
        <w:rPr>
          <w:del w:id="475" w:author="Roque Rodas" w:date="2014-09-24T17:19:00Z"/>
          <w:sz w:val="22"/>
          <w:lang w:val="es-ES"/>
        </w:rPr>
      </w:pPr>
    </w:p>
    <w:p w:rsidR="00864248" w:rsidRPr="007953C1" w:rsidRDefault="00864248" w:rsidP="00864248">
      <w:pPr>
        <w:rPr>
          <w:sz w:val="22"/>
          <w:szCs w:val="22"/>
          <w:lang w:val="es-ES"/>
        </w:rPr>
      </w:pPr>
    </w:p>
    <w:p w:rsidR="00FB5CBD" w:rsidRPr="007953C1" w:rsidRDefault="00FB5CBD" w:rsidP="00AE0727">
      <w:pPr>
        <w:pStyle w:val="ListParagraph"/>
        <w:numPr>
          <w:ilvl w:val="0"/>
          <w:numId w:val="21"/>
        </w:numPr>
        <w:jc w:val="both"/>
        <w:textAlignment w:val="top"/>
        <w:rPr>
          <w:b/>
          <w:sz w:val="22"/>
          <w:szCs w:val="22"/>
          <w:lang w:val="es-ES"/>
        </w:rPr>
      </w:pPr>
      <w:r w:rsidRPr="007953C1">
        <w:rPr>
          <w:b/>
          <w:sz w:val="22"/>
          <w:szCs w:val="22"/>
          <w:lang w:val="es-ES"/>
        </w:rPr>
        <w:t>Índice de Rugosidad Internacional (IRI)</w:t>
      </w:r>
    </w:p>
    <w:p w:rsidR="00864248" w:rsidDel="007F7BEA" w:rsidRDefault="00864248" w:rsidP="003C608D">
      <w:pPr>
        <w:spacing w:after="120"/>
        <w:jc w:val="both"/>
        <w:rPr>
          <w:del w:id="476" w:author="Roque Rodas" w:date="2014-09-24T17:20:00Z"/>
          <w:iCs/>
          <w:color w:val="000000"/>
          <w:spacing w:val="0"/>
          <w:sz w:val="22"/>
          <w:szCs w:val="22"/>
          <w:lang w:val="es-ES" w:eastAsia="es-AR"/>
        </w:rPr>
      </w:pPr>
    </w:p>
    <w:p w:rsidR="007F7BEA" w:rsidRPr="007953C1" w:rsidRDefault="007F7BEA" w:rsidP="00FB5CBD">
      <w:pPr>
        <w:jc w:val="both"/>
        <w:textAlignment w:val="top"/>
        <w:rPr>
          <w:ins w:id="477" w:author="Roque Rodas" w:date="2014-09-24T17:20:00Z"/>
          <w:iCs/>
          <w:color w:val="000000"/>
          <w:spacing w:val="0"/>
          <w:sz w:val="22"/>
          <w:szCs w:val="22"/>
          <w:lang w:val="es-ES" w:eastAsia="es-AR"/>
        </w:rPr>
      </w:pPr>
    </w:p>
    <w:p w:rsidR="00FB5CBD" w:rsidRDefault="003C608D" w:rsidP="003C608D">
      <w:pPr>
        <w:spacing w:after="120"/>
        <w:jc w:val="both"/>
        <w:rPr>
          <w:iCs/>
          <w:color w:val="000000"/>
          <w:sz w:val="22"/>
          <w:szCs w:val="22"/>
          <w:lang w:val="es-ES"/>
        </w:rPr>
      </w:pPr>
      <w:r w:rsidRPr="007953C1">
        <w:rPr>
          <w:iCs/>
          <w:color w:val="000000"/>
          <w:sz w:val="22"/>
          <w:szCs w:val="22"/>
          <w:lang w:val="es-ES"/>
        </w:rPr>
        <w:t>A</w:t>
      </w:r>
      <w:r w:rsidR="00FB5CBD" w:rsidRPr="007953C1">
        <w:rPr>
          <w:iCs/>
          <w:color w:val="000000"/>
          <w:sz w:val="22"/>
          <w:szCs w:val="22"/>
          <w:lang w:val="es-ES"/>
        </w:rPr>
        <w:t>l momento de la evaluación final (cuando se alcance la meta de desembolso previsto para el año 20</w:t>
      </w:r>
      <w:r w:rsidRPr="007953C1">
        <w:rPr>
          <w:iCs/>
          <w:color w:val="000000"/>
          <w:sz w:val="22"/>
          <w:szCs w:val="22"/>
          <w:lang w:val="es-ES"/>
        </w:rPr>
        <w:t>20</w:t>
      </w:r>
      <w:r w:rsidR="00FB5CBD" w:rsidRPr="007953C1">
        <w:rPr>
          <w:iCs/>
          <w:color w:val="000000"/>
          <w:sz w:val="22"/>
          <w:szCs w:val="22"/>
          <w:lang w:val="es-ES"/>
        </w:rPr>
        <w:t>)</w:t>
      </w:r>
      <w:r w:rsidRPr="007953C1">
        <w:rPr>
          <w:iCs/>
          <w:color w:val="000000"/>
          <w:sz w:val="22"/>
          <w:szCs w:val="22"/>
          <w:lang w:val="es-ES"/>
        </w:rPr>
        <w:t>,</w:t>
      </w:r>
      <w:r w:rsidR="00FB5CBD" w:rsidRPr="007953C1">
        <w:rPr>
          <w:iCs/>
          <w:color w:val="000000"/>
          <w:sz w:val="22"/>
          <w:szCs w:val="22"/>
          <w:lang w:val="es-ES"/>
        </w:rPr>
        <w:t xml:space="preserve"> se realizara una recorrida por el tramo intervenido para estimar el IRI a través de </w:t>
      </w:r>
      <w:r w:rsidR="000B7F3E" w:rsidRPr="007953C1">
        <w:rPr>
          <w:iCs/>
          <w:color w:val="000000"/>
          <w:sz w:val="22"/>
          <w:szCs w:val="22"/>
          <w:lang w:val="es-ES"/>
        </w:rPr>
        <w:t>un equipamiento especializado (</w:t>
      </w:r>
      <w:proofErr w:type="spellStart"/>
      <w:r w:rsidR="000B7F3E" w:rsidRPr="007953C1">
        <w:rPr>
          <w:iCs/>
          <w:color w:val="000000"/>
          <w:sz w:val="22"/>
          <w:szCs w:val="22"/>
          <w:lang w:val="es-ES"/>
        </w:rPr>
        <w:t>R</w:t>
      </w:r>
      <w:r w:rsidR="00FB5CBD" w:rsidRPr="007953C1">
        <w:rPr>
          <w:iCs/>
          <w:color w:val="000000"/>
          <w:sz w:val="22"/>
          <w:szCs w:val="22"/>
          <w:lang w:val="es-ES"/>
        </w:rPr>
        <w:t>ugosímetro</w:t>
      </w:r>
      <w:proofErr w:type="spellEnd"/>
      <w:r w:rsidR="00FB5CBD" w:rsidRPr="007953C1">
        <w:rPr>
          <w:iCs/>
          <w:color w:val="000000"/>
          <w:sz w:val="22"/>
          <w:szCs w:val="22"/>
          <w:lang w:val="es-ES"/>
        </w:rPr>
        <w:t>).</w:t>
      </w:r>
    </w:p>
    <w:p w:rsidR="00C97909" w:rsidRDefault="00C97909">
      <w:pPr>
        <w:pStyle w:val="ListParagraph"/>
        <w:numPr>
          <w:ilvl w:val="0"/>
          <w:numId w:val="21"/>
        </w:numPr>
        <w:jc w:val="both"/>
        <w:textAlignment w:val="top"/>
        <w:rPr>
          <w:ins w:id="478" w:author="Roque Rodas" w:date="2014-09-24T17:24:00Z"/>
          <w:b/>
          <w:sz w:val="22"/>
          <w:szCs w:val="22"/>
          <w:lang w:val="es-ES"/>
        </w:rPr>
        <w:pPrChange w:id="479" w:author="Roque Rodas" w:date="2014-09-24T17:24:00Z">
          <w:pPr>
            <w:jc w:val="both"/>
            <w:textAlignment w:val="top"/>
          </w:pPr>
        </w:pPrChange>
      </w:pPr>
      <w:ins w:id="480" w:author="Roque Rodas" w:date="2014-09-24T17:24:00Z">
        <w:r w:rsidRPr="00C97909">
          <w:rPr>
            <w:b/>
            <w:sz w:val="22"/>
            <w:szCs w:val="22"/>
            <w:lang w:val="es-ES"/>
          </w:rPr>
          <w:t>Costos de Operación Vehicular en el trayecto  Naciones Unidas - Km 46.1, Sector de San Francisco.</w:t>
        </w:r>
      </w:ins>
    </w:p>
    <w:p w:rsidR="00087B72" w:rsidRPr="00C97909" w:rsidDel="00C97909" w:rsidRDefault="00087B72" w:rsidP="009B15EA">
      <w:pPr>
        <w:pStyle w:val="ListParagraph"/>
        <w:numPr>
          <w:ilvl w:val="0"/>
          <w:numId w:val="21"/>
        </w:numPr>
        <w:jc w:val="both"/>
        <w:textAlignment w:val="top"/>
        <w:rPr>
          <w:del w:id="481" w:author="Roque Rodas" w:date="2014-09-24T17:24:00Z"/>
          <w:b/>
          <w:sz w:val="22"/>
          <w:szCs w:val="22"/>
          <w:lang w:val="es-ES"/>
        </w:rPr>
      </w:pPr>
      <w:del w:id="482" w:author="Roque Rodas" w:date="2014-09-24T17:24:00Z">
        <w:r w:rsidRPr="009B15EA" w:rsidDel="00C97909">
          <w:rPr>
            <w:b/>
            <w:sz w:val="22"/>
            <w:szCs w:val="22"/>
            <w:lang w:val="es-ES"/>
          </w:rPr>
          <w:delText>Costos de Operaci</w:delText>
        </w:r>
        <w:r w:rsidRPr="00C97909" w:rsidDel="00C97909">
          <w:rPr>
            <w:b/>
            <w:sz w:val="22"/>
            <w:szCs w:val="22"/>
            <w:lang w:val="es-ES"/>
          </w:rPr>
          <w:delText>ón Vehicular</w:delText>
        </w:r>
      </w:del>
    </w:p>
    <w:p w:rsidR="00087B72" w:rsidRPr="006D0CA3" w:rsidRDefault="00087B72" w:rsidP="00087B72">
      <w:pPr>
        <w:jc w:val="both"/>
        <w:textAlignment w:val="top"/>
        <w:rPr>
          <w:iCs/>
          <w:color w:val="000000"/>
          <w:spacing w:val="0"/>
          <w:sz w:val="22"/>
          <w:szCs w:val="22"/>
          <w:lang w:val="es-ES" w:eastAsia="es-AR"/>
        </w:rPr>
      </w:pPr>
    </w:p>
    <w:p w:rsidR="00D70352" w:rsidRPr="006D0CA3" w:rsidRDefault="00D70352" w:rsidP="006D0CA3">
      <w:pPr>
        <w:spacing w:after="120"/>
        <w:jc w:val="both"/>
        <w:rPr>
          <w:iCs/>
          <w:color w:val="000000"/>
          <w:sz w:val="22"/>
          <w:szCs w:val="22"/>
          <w:lang w:val="es-ES"/>
        </w:rPr>
      </w:pPr>
      <w:r w:rsidRPr="006D0CA3">
        <w:rPr>
          <w:iCs/>
          <w:color w:val="000000"/>
          <w:sz w:val="22"/>
          <w:szCs w:val="22"/>
          <w:lang w:val="es-ES"/>
        </w:rPr>
        <w:t>Se establecerá el costo de operación vehicular en el tramo a mejorar con el proyecto, para los tres tipos de vehículos siguientes: Automóviles, Buses y Camiones de 10 toneladas.</w:t>
      </w:r>
    </w:p>
    <w:p w:rsidR="00D70352" w:rsidRPr="006D0CA3" w:rsidRDefault="00D70352" w:rsidP="006D0CA3">
      <w:pPr>
        <w:spacing w:after="120"/>
        <w:jc w:val="both"/>
        <w:rPr>
          <w:iCs/>
          <w:color w:val="000000"/>
          <w:sz w:val="22"/>
          <w:szCs w:val="22"/>
          <w:lang w:val="es-ES"/>
        </w:rPr>
      </w:pPr>
      <w:r w:rsidRPr="006D0CA3">
        <w:rPr>
          <w:iCs/>
          <w:color w:val="000000"/>
          <w:sz w:val="22"/>
          <w:szCs w:val="22"/>
          <w:lang w:val="es-ES"/>
        </w:rPr>
        <w:t xml:space="preserve">Los costos de operación vehicular (COV)  están relacionados con la rugosidad del tramo de carretera, por ende al mejorar el estado de la misma se produce una reducción en estos costos. Para determinar el COV de los tres tipos de vehículos </w:t>
      </w:r>
      <w:r w:rsidR="00596E3C">
        <w:rPr>
          <w:iCs/>
          <w:color w:val="000000"/>
          <w:sz w:val="22"/>
          <w:szCs w:val="22"/>
          <w:lang w:val="es-ES"/>
        </w:rPr>
        <w:t>indicados</w:t>
      </w:r>
      <w:r w:rsidRPr="006D0CA3">
        <w:rPr>
          <w:iCs/>
          <w:color w:val="000000"/>
          <w:sz w:val="22"/>
          <w:szCs w:val="22"/>
          <w:lang w:val="es-ES"/>
        </w:rPr>
        <w:t xml:space="preserve">, fue utilizado el módulo HDM-4-VOC del modelo RED del Banco Mundial; el cual incorpora los algoritmos del modelo HDM-4. Para efectos de calibración, fueron incorporados los datos característicos del tramo y de la flota vehicular utilizados en el análisis </w:t>
      </w:r>
      <w:r w:rsidR="00596E3C">
        <w:rPr>
          <w:iCs/>
          <w:color w:val="000000"/>
          <w:sz w:val="22"/>
          <w:szCs w:val="22"/>
          <w:lang w:val="es-ES"/>
        </w:rPr>
        <w:t xml:space="preserve">económico </w:t>
      </w:r>
      <w:r w:rsidRPr="006D0CA3">
        <w:rPr>
          <w:iCs/>
          <w:color w:val="000000"/>
          <w:sz w:val="22"/>
          <w:szCs w:val="22"/>
          <w:lang w:val="es-ES"/>
        </w:rPr>
        <w:t>ex ante.</w:t>
      </w:r>
    </w:p>
    <w:p w:rsidR="00D70352" w:rsidRDefault="00D70352" w:rsidP="006D0CA3">
      <w:pPr>
        <w:spacing w:after="120"/>
        <w:jc w:val="both"/>
        <w:rPr>
          <w:iCs/>
          <w:color w:val="000000"/>
          <w:sz w:val="22"/>
          <w:szCs w:val="22"/>
          <w:lang w:val="es-ES"/>
        </w:rPr>
      </w:pPr>
      <w:r w:rsidRPr="006D0CA3">
        <w:rPr>
          <w:iCs/>
          <w:color w:val="000000"/>
          <w:sz w:val="22"/>
          <w:szCs w:val="22"/>
          <w:lang w:val="es-ES"/>
        </w:rPr>
        <w:t xml:space="preserve">El modelo </w:t>
      </w:r>
      <w:r w:rsidR="00596E3C">
        <w:rPr>
          <w:iCs/>
          <w:color w:val="000000"/>
          <w:sz w:val="22"/>
          <w:szCs w:val="22"/>
          <w:lang w:val="es-ES"/>
        </w:rPr>
        <w:t>utiliza</w:t>
      </w:r>
      <w:r w:rsidRPr="006D0CA3">
        <w:rPr>
          <w:iCs/>
          <w:color w:val="000000"/>
          <w:sz w:val="22"/>
          <w:szCs w:val="22"/>
          <w:lang w:val="es-ES"/>
        </w:rPr>
        <w:t xml:space="preserve"> una fórmula polinómica para establecer el </w:t>
      </w:r>
      <w:r w:rsidR="00596E3C">
        <w:rPr>
          <w:iCs/>
          <w:color w:val="000000"/>
          <w:sz w:val="22"/>
          <w:szCs w:val="22"/>
          <w:lang w:val="es-ES"/>
        </w:rPr>
        <w:t>COV</w:t>
      </w:r>
      <w:r w:rsidRPr="006D0CA3">
        <w:rPr>
          <w:iCs/>
          <w:color w:val="000000"/>
          <w:sz w:val="22"/>
          <w:szCs w:val="22"/>
          <w:lang w:val="es-ES"/>
        </w:rPr>
        <w:t xml:space="preserve"> de cada vehículo (US$/</w:t>
      </w:r>
      <w:proofErr w:type="spellStart"/>
      <w:r w:rsidRPr="006D0CA3">
        <w:rPr>
          <w:iCs/>
          <w:color w:val="000000"/>
          <w:sz w:val="22"/>
          <w:szCs w:val="22"/>
          <w:lang w:val="es-ES"/>
        </w:rPr>
        <w:t>veh</w:t>
      </w:r>
      <w:proofErr w:type="spellEnd"/>
      <w:r w:rsidRPr="006D0CA3">
        <w:rPr>
          <w:iCs/>
          <w:color w:val="000000"/>
          <w:sz w:val="22"/>
          <w:szCs w:val="22"/>
          <w:lang w:val="es-ES"/>
        </w:rPr>
        <w:t>-km), en función de la rugosidad. La estructura de esta fórmula se  presenta a continuación:</w:t>
      </w:r>
    </w:p>
    <w:p w:rsidR="006D0CA3" w:rsidRPr="006D0CA3" w:rsidDel="00C97909" w:rsidRDefault="006D0CA3" w:rsidP="006D0CA3">
      <w:pPr>
        <w:spacing w:after="120"/>
        <w:jc w:val="both"/>
        <w:rPr>
          <w:del w:id="483" w:author="Roque Rodas" w:date="2014-09-24T17:24:00Z"/>
          <w:iCs/>
          <w:color w:val="000000"/>
          <w:sz w:val="22"/>
          <w:szCs w:val="22"/>
          <w:lang w:val="es-ES"/>
        </w:rPr>
      </w:pPr>
    </w:p>
    <w:p w:rsidR="00D70352" w:rsidRPr="006D0CA3" w:rsidRDefault="00D70352" w:rsidP="00D70352">
      <w:pPr>
        <w:ind w:left="-284"/>
        <w:jc w:val="center"/>
        <w:rPr>
          <w:b/>
          <w:spacing w:val="0"/>
          <w:szCs w:val="24"/>
          <w:lang w:val="es-ES"/>
        </w:rPr>
      </w:pPr>
      <m:oMathPara>
        <m:oMath>
          <m:r>
            <m:rPr>
              <m:sty m:val="bi"/>
            </m:rPr>
            <w:rPr>
              <w:rFonts w:ascii="Cambria Math" w:hAnsi="Cambria Math"/>
              <w:lang w:val="es-ES"/>
            </w:rPr>
            <m:t>VOC = a</m:t>
          </m:r>
          <m:r>
            <m:rPr>
              <m:sty m:val="bi"/>
            </m:rPr>
            <w:rPr>
              <w:rFonts w:ascii="Cambria Math" w:hAnsi="Cambria Math"/>
              <w:lang w:val="es-ES"/>
            </w:rPr>
            <m:t>0 + a</m:t>
          </m:r>
          <m:r>
            <m:rPr>
              <m:sty m:val="bi"/>
            </m:rPr>
            <w:rPr>
              <w:rFonts w:ascii="Cambria Math" w:hAnsi="Cambria Math"/>
              <w:lang w:val="es-ES"/>
            </w:rPr>
            <m:t>1*IRI + a</m:t>
          </m:r>
          <m:r>
            <m:rPr>
              <m:sty m:val="bi"/>
            </m:rPr>
            <w:rPr>
              <w:rFonts w:ascii="Cambria Math" w:hAnsi="Cambria Math"/>
              <w:lang w:val="es-ES"/>
            </w:rPr>
            <m:t>2*</m:t>
          </m:r>
          <m:sSup>
            <m:sSupPr>
              <m:ctrlPr>
                <w:rPr>
                  <w:rFonts w:ascii="Cambria Math" w:eastAsia="Calibri" w:hAnsi="Cambria Math"/>
                  <w:b/>
                  <w:i/>
                  <w:spacing w:val="0"/>
                  <w:szCs w:val="24"/>
                  <w:lang w:val="es-ES"/>
                </w:rPr>
              </m:ctrlPr>
            </m:sSupPr>
            <m:e>
              <m:r>
                <m:rPr>
                  <m:sty m:val="bi"/>
                </m:rPr>
                <w:rPr>
                  <w:rFonts w:ascii="Cambria Math" w:hAnsi="Cambria Math"/>
                  <w:lang w:val="es-ES"/>
                </w:rPr>
                <m:t>IRI</m:t>
              </m:r>
            </m:e>
            <m:sup>
              <m:r>
                <m:rPr>
                  <m:sty m:val="bi"/>
                </m:rPr>
                <w:rPr>
                  <w:rFonts w:ascii="Cambria Math" w:hAnsi="Cambria Math"/>
                  <w:lang w:val="es-ES"/>
                </w:rPr>
                <m:t>2</m:t>
              </m:r>
            </m:sup>
          </m:sSup>
          <m:r>
            <m:rPr>
              <m:sty m:val="bi"/>
            </m:rPr>
            <w:rPr>
              <w:rFonts w:ascii="Cambria Math" w:hAnsi="Cambria Math"/>
              <w:lang w:val="es-ES"/>
            </w:rPr>
            <m:t xml:space="preserve"> + a</m:t>
          </m:r>
          <m:r>
            <m:rPr>
              <m:sty m:val="bi"/>
            </m:rPr>
            <w:rPr>
              <w:rFonts w:ascii="Cambria Math" w:hAnsi="Cambria Math"/>
              <w:lang w:val="es-ES"/>
            </w:rPr>
            <m:t>3*</m:t>
          </m:r>
          <m:sSup>
            <m:sSupPr>
              <m:ctrlPr>
                <w:rPr>
                  <w:rFonts w:ascii="Cambria Math" w:eastAsia="Calibri" w:hAnsi="Cambria Math"/>
                  <w:b/>
                  <w:i/>
                  <w:spacing w:val="0"/>
                  <w:szCs w:val="24"/>
                  <w:lang w:val="es-ES"/>
                </w:rPr>
              </m:ctrlPr>
            </m:sSupPr>
            <m:e>
              <m:r>
                <m:rPr>
                  <m:sty m:val="bi"/>
                </m:rPr>
                <w:rPr>
                  <w:rFonts w:ascii="Cambria Math" w:hAnsi="Cambria Math"/>
                  <w:lang w:val="es-ES"/>
                </w:rPr>
                <m:t>IRI</m:t>
              </m:r>
            </m:e>
            <m:sup>
              <m:r>
                <m:rPr>
                  <m:sty m:val="bi"/>
                </m:rPr>
                <w:rPr>
                  <w:rFonts w:ascii="Cambria Math" w:hAnsi="Cambria Math"/>
                  <w:lang w:val="es-ES"/>
                </w:rPr>
                <m:t>3</m:t>
              </m:r>
            </m:sup>
          </m:sSup>
        </m:oMath>
      </m:oMathPara>
    </w:p>
    <w:p w:rsidR="006D0CA3" w:rsidRPr="006D0CA3" w:rsidRDefault="006D0CA3" w:rsidP="00D70352">
      <w:pPr>
        <w:ind w:left="-284"/>
        <w:jc w:val="center"/>
        <w:rPr>
          <w:b/>
          <w:sz w:val="22"/>
          <w:lang w:val="es-ES"/>
        </w:rPr>
      </w:pPr>
    </w:p>
    <w:p w:rsidR="006D0CA3" w:rsidRDefault="00D70352" w:rsidP="006D0CA3">
      <w:pPr>
        <w:spacing w:after="120"/>
        <w:jc w:val="both"/>
        <w:rPr>
          <w:iCs/>
          <w:color w:val="000000"/>
          <w:sz w:val="22"/>
          <w:szCs w:val="22"/>
          <w:lang w:val="es-ES"/>
        </w:rPr>
      </w:pPr>
      <w:r w:rsidRPr="006D0CA3">
        <w:rPr>
          <w:iCs/>
          <w:color w:val="000000"/>
          <w:sz w:val="22"/>
          <w:szCs w:val="22"/>
          <w:lang w:val="es-ES"/>
        </w:rPr>
        <w:t>Los valores de los coeficientes de la fórmula en la situación Sin y Con proyecto</w:t>
      </w:r>
      <w:r w:rsidR="001848E1">
        <w:rPr>
          <w:iCs/>
          <w:color w:val="000000"/>
          <w:sz w:val="22"/>
          <w:szCs w:val="22"/>
          <w:lang w:val="es-ES"/>
        </w:rPr>
        <w:t xml:space="preserve"> calculados con el </w:t>
      </w:r>
      <w:r w:rsidR="001848E1" w:rsidRPr="006D0CA3">
        <w:rPr>
          <w:iCs/>
          <w:color w:val="000000"/>
          <w:sz w:val="22"/>
          <w:szCs w:val="22"/>
          <w:lang w:val="es-ES"/>
        </w:rPr>
        <w:t>módulo HDM-4-VOC</w:t>
      </w:r>
      <w:r w:rsidRPr="006D0CA3">
        <w:rPr>
          <w:iCs/>
          <w:color w:val="000000"/>
          <w:sz w:val="22"/>
          <w:szCs w:val="22"/>
          <w:lang w:val="es-ES"/>
        </w:rPr>
        <w:t xml:space="preserve">, se presentan en el </w:t>
      </w:r>
      <w:r w:rsidR="006D0CA3">
        <w:rPr>
          <w:iCs/>
          <w:color w:val="000000"/>
          <w:sz w:val="22"/>
          <w:szCs w:val="22"/>
          <w:lang w:val="es-ES"/>
        </w:rPr>
        <w:t>Cuadro 4</w:t>
      </w:r>
      <w:r w:rsidRPr="006D0CA3">
        <w:rPr>
          <w:iCs/>
          <w:color w:val="000000"/>
          <w:sz w:val="22"/>
          <w:szCs w:val="22"/>
          <w:lang w:val="es-ES"/>
        </w:rPr>
        <w:t>. Estos coeficientes deberán utilizarse para la evaluación de los COV a reportarse a partir de las mediciones de la rugosidad</w:t>
      </w:r>
      <w:r w:rsidR="001848E1">
        <w:rPr>
          <w:iCs/>
          <w:color w:val="000000"/>
          <w:sz w:val="22"/>
          <w:szCs w:val="22"/>
          <w:lang w:val="es-ES"/>
        </w:rPr>
        <w:t xml:space="preserve"> en el tramo Naciones Unidas – San Francisco, luego de su mejoramiento.</w:t>
      </w:r>
    </w:p>
    <w:p w:rsidR="006D0CA3" w:rsidRPr="007953C1" w:rsidRDefault="006D0CA3" w:rsidP="006D0CA3">
      <w:pPr>
        <w:pStyle w:val="TableTitle"/>
        <w:rPr>
          <w:rFonts w:ascii="Times New Roman" w:hAnsi="Times New Roman"/>
        </w:rPr>
      </w:pPr>
      <w:r w:rsidRPr="007953C1">
        <w:rPr>
          <w:rFonts w:ascii="Times New Roman" w:hAnsi="Times New Roman"/>
        </w:rPr>
        <w:t xml:space="preserve">Cuadro </w:t>
      </w:r>
      <w:r>
        <w:rPr>
          <w:rFonts w:ascii="Times New Roman" w:hAnsi="Times New Roman"/>
        </w:rPr>
        <w:t>4</w:t>
      </w:r>
      <w:r w:rsidRPr="007953C1">
        <w:rPr>
          <w:rFonts w:ascii="Times New Roman" w:hAnsi="Times New Roman"/>
        </w:rPr>
        <w:t>.</w:t>
      </w:r>
    </w:p>
    <w:p w:rsidR="00D70352" w:rsidRDefault="00D70352" w:rsidP="006D0CA3">
      <w:pPr>
        <w:pStyle w:val="TableTitle"/>
        <w:rPr>
          <w:rFonts w:ascii="Times New Roman" w:hAnsi="Times New Roman"/>
        </w:rPr>
      </w:pPr>
      <w:r w:rsidRPr="006D0CA3">
        <w:rPr>
          <w:rFonts w:ascii="Times New Roman" w:hAnsi="Times New Roman"/>
        </w:rPr>
        <w:t xml:space="preserve">Valores de coeficientes para el cálculo de los COV </w:t>
      </w:r>
    </w:p>
    <w:p w:rsidR="006D0CA3" w:rsidRPr="006D0CA3" w:rsidRDefault="006D0CA3" w:rsidP="006D0CA3">
      <w:pPr>
        <w:pStyle w:val="TableTitle"/>
        <w:rPr>
          <w:rFonts w:ascii="Times New Roman" w:hAnsi="Times New Roman"/>
        </w:rPr>
      </w:pPr>
    </w:p>
    <w:tbl>
      <w:tblPr>
        <w:tblW w:w="8438" w:type="dxa"/>
        <w:jc w:val="center"/>
        <w:tblInd w:w="55" w:type="dxa"/>
        <w:tblLayout w:type="fixed"/>
        <w:tblCellMar>
          <w:left w:w="70" w:type="dxa"/>
          <w:right w:w="70" w:type="dxa"/>
        </w:tblCellMar>
        <w:tblLook w:val="04A0" w:firstRow="1" w:lastRow="0" w:firstColumn="1" w:lastColumn="0" w:noHBand="0" w:noVBand="1"/>
      </w:tblPr>
      <w:tblGrid>
        <w:gridCol w:w="1480"/>
        <w:gridCol w:w="1697"/>
        <w:gridCol w:w="1219"/>
        <w:gridCol w:w="1347"/>
        <w:gridCol w:w="1347"/>
        <w:gridCol w:w="1348"/>
      </w:tblGrid>
      <w:tr w:rsidR="00D70352" w:rsidRPr="006D0CA3" w:rsidTr="00D70352">
        <w:trPr>
          <w:trHeight w:val="300"/>
          <w:jc w:val="center"/>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Situación</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Tipo de vehículo</w:t>
            </w:r>
          </w:p>
        </w:tc>
        <w:tc>
          <w:tcPr>
            <w:tcW w:w="5261" w:type="dxa"/>
            <w:gridSpan w:val="4"/>
            <w:tcBorders>
              <w:top w:val="single" w:sz="4" w:space="0" w:color="auto"/>
              <w:left w:val="nil"/>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Coeficientes</w:t>
            </w:r>
          </w:p>
        </w:tc>
      </w:tr>
      <w:tr w:rsidR="00D70352" w:rsidRPr="006D0CA3" w:rsidTr="00D70352">
        <w:trPr>
          <w:trHeight w:val="300"/>
          <w:jc w:val="center"/>
        </w:trPr>
        <w:tc>
          <w:tcPr>
            <w:tcW w:w="1480" w:type="dxa"/>
            <w:vMerge/>
            <w:tcBorders>
              <w:top w:val="single" w:sz="4" w:space="0" w:color="auto"/>
              <w:left w:val="single" w:sz="4" w:space="0" w:color="auto"/>
              <w:bottom w:val="single" w:sz="4" w:space="0" w:color="auto"/>
              <w:right w:val="single" w:sz="4" w:space="0" w:color="auto"/>
            </w:tcBorders>
            <w:vAlign w:val="center"/>
            <w:hideMark/>
          </w:tcPr>
          <w:p w:rsidR="00D70352" w:rsidRPr="006D0CA3" w:rsidRDefault="00D70352" w:rsidP="00D70352">
            <w:pPr>
              <w:rPr>
                <w:b/>
                <w:bCs/>
                <w:color w:val="000000"/>
                <w:sz w:val="22"/>
                <w:szCs w:val="22"/>
                <w:lang w:val="es-ES" w:eastAsia="es-ES_tradnl"/>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D70352" w:rsidRPr="006D0CA3" w:rsidRDefault="00D70352" w:rsidP="00D70352">
            <w:pPr>
              <w:rPr>
                <w:b/>
                <w:bCs/>
                <w:color w:val="000000"/>
                <w:sz w:val="22"/>
                <w:szCs w:val="22"/>
                <w:lang w:val="es-ES" w:eastAsia="es-ES_tradnl"/>
              </w:rPr>
            </w:pPr>
          </w:p>
        </w:tc>
        <w:tc>
          <w:tcPr>
            <w:tcW w:w="1219" w:type="dxa"/>
            <w:tcBorders>
              <w:top w:val="nil"/>
              <w:left w:val="nil"/>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a0</w:t>
            </w:r>
          </w:p>
        </w:tc>
        <w:tc>
          <w:tcPr>
            <w:tcW w:w="1347" w:type="dxa"/>
            <w:tcBorders>
              <w:top w:val="nil"/>
              <w:left w:val="nil"/>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a1</w:t>
            </w:r>
          </w:p>
        </w:tc>
        <w:tc>
          <w:tcPr>
            <w:tcW w:w="1347" w:type="dxa"/>
            <w:tcBorders>
              <w:top w:val="nil"/>
              <w:left w:val="nil"/>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a2</w:t>
            </w:r>
          </w:p>
        </w:tc>
        <w:tc>
          <w:tcPr>
            <w:tcW w:w="1348" w:type="dxa"/>
            <w:tcBorders>
              <w:top w:val="nil"/>
              <w:left w:val="nil"/>
              <w:bottom w:val="single" w:sz="4" w:space="0" w:color="auto"/>
              <w:right w:val="single" w:sz="4" w:space="0" w:color="auto"/>
            </w:tcBorders>
            <w:shd w:val="clear" w:color="auto" w:fill="auto"/>
            <w:noWrap/>
            <w:vAlign w:val="bottom"/>
            <w:hideMark/>
          </w:tcPr>
          <w:p w:rsidR="00D70352" w:rsidRPr="006D0CA3" w:rsidRDefault="00D70352" w:rsidP="00D70352">
            <w:pPr>
              <w:jc w:val="center"/>
              <w:rPr>
                <w:b/>
                <w:bCs/>
                <w:color w:val="000000"/>
                <w:sz w:val="22"/>
                <w:szCs w:val="22"/>
                <w:lang w:val="es-ES" w:eastAsia="es-ES_tradnl"/>
              </w:rPr>
            </w:pPr>
            <w:r w:rsidRPr="006D0CA3">
              <w:rPr>
                <w:b/>
                <w:bCs/>
                <w:color w:val="000000"/>
                <w:sz w:val="22"/>
                <w:szCs w:val="22"/>
                <w:lang w:val="es-ES" w:eastAsia="es-ES_tradnl"/>
              </w:rPr>
              <w:t>a3</w:t>
            </w:r>
          </w:p>
        </w:tc>
      </w:tr>
      <w:tr w:rsidR="00D70352" w:rsidRPr="006D0CA3" w:rsidTr="00D70352">
        <w:trPr>
          <w:trHeight w:val="300"/>
          <w:jc w:val="center"/>
        </w:trPr>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70352" w:rsidRPr="006D0CA3" w:rsidRDefault="00D70352" w:rsidP="00D70352">
            <w:pPr>
              <w:jc w:val="center"/>
              <w:rPr>
                <w:color w:val="000000"/>
                <w:sz w:val="22"/>
                <w:szCs w:val="22"/>
                <w:lang w:val="es-ES" w:eastAsia="es-ES_tradnl"/>
              </w:rPr>
            </w:pPr>
            <w:r w:rsidRPr="006D0CA3">
              <w:rPr>
                <w:color w:val="000000"/>
                <w:sz w:val="22"/>
                <w:szCs w:val="22"/>
                <w:lang w:val="es-ES" w:eastAsia="es-ES_tradnl"/>
              </w:rPr>
              <w:t>Sin Proyecto</w:t>
            </w: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Automóvil</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0,1599802</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0,0052270</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-0,0000263</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0,0000027</w:t>
            </w:r>
          </w:p>
        </w:tc>
      </w:tr>
      <w:tr w:rsidR="00D70352" w:rsidRPr="006D0CA3" w:rsidTr="00D70352">
        <w:trPr>
          <w:trHeight w:val="300"/>
          <w:jc w:val="center"/>
        </w:trPr>
        <w:tc>
          <w:tcPr>
            <w:tcW w:w="1480" w:type="dxa"/>
            <w:vMerge/>
            <w:tcBorders>
              <w:top w:val="nil"/>
              <w:left w:val="single" w:sz="4" w:space="0" w:color="auto"/>
              <w:bottom w:val="single" w:sz="4" w:space="0" w:color="auto"/>
              <w:right w:val="single" w:sz="4" w:space="0" w:color="auto"/>
            </w:tcBorders>
            <w:vAlign w:val="center"/>
            <w:hideMark/>
          </w:tcPr>
          <w:p w:rsidR="00D70352" w:rsidRPr="006D0CA3" w:rsidRDefault="00D70352" w:rsidP="00D70352">
            <w:pPr>
              <w:rPr>
                <w:color w:val="000000"/>
                <w:sz w:val="22"/>
                <w:szCs w:val="22"/>
                <w:lang w:val="es-ES" w:eastAsia="es-ES_tradnl"/>
              </w:rPr>
            </w:pP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Bus</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0,4920314</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0,0233433</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-0,0000660</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0,0000010</w:t>
            </w:r>
          </w:p>
        </w:tc>
      </w:tr>
      <w:tr w:rsidR="00D70352" w:rsidRPr="006D0CA3" w:rsidTr="00D70352">
        <w:trPr>
          <w:trHeight w:val="300"/>
          <w:jc w:val="center"/>
        </w:trPr>
        <w:tc>
          <w:tcPr>
            <w:tcW w:w="1480" w:type="dxa"/>
            <w:vMerge/>
            <w:tcBorders>
              <w:top w:val="nil"/>
              <w:left w:val="single" w:sz="4" w:space="0" w:color="auto"/>
              <w:bottom w:val="single" w:sz="4" w:space="0" w:color="auto"/>
              <w:right w:val="single" w:sz="4" w:space="0" w:color="auto"/>
            </w:tcBorders>
            <w:vAlign w:val="center"/>
            <w:hideMark/>
          </w:tcPr>
          <w:p w:rsidR="00D70352" w:rsidRPr="006D0CA3" w:rsidRDefault="00D70352" w:rsidP="00D70352">
            <w:pPr>
              <w:rPr>
                <w:color w:val="000000"/>
                <w:sz w:val="22"/>
                <w:szCs w:val="22"/>
                <w:lang w:val="es-ES" w:eastAsia="es-ES_tradnl"/>
              </w:rPr>
            </w:pP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Camión (10 ton)</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0,8000539</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0,0255108</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-0,0004446</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0,0000180</w:t>
            </w:r>
          </w:p>
        </w:tc>
      </w:tr>
      <w:tr w:rsidR="00D70352" w:rsidRPr="006D0CA3" w:rsidTr="00D70352">
        <w:trPr>
          <w:trHeight w:val="300"/>
          <w:jc w:val="center"/>
        </w:trPr>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70352" w:rsidRPr="006D0CA3" w:rsidRDefault="00D70352" w:rsidP="00D70352">
            <w:pPr>
              <w:jc w:val="center"/>
              <w:rPr>
                <w:color w:val="000000"/>
                <w:sz w:val="22"/>
                <w:szCs w:val="22"/>
                <w:lang w:val="es-ES" w:eastAsia="es-ES_tradnl"/>
              </w:rPr>
            </w:pPr>
            <w:r w:rsidRPr="006D0CA3">
              <w:rPr>
                <w:color w:val="000000"/>
                <w:sz w:val="22"/>
                <w:szCs w:val="22"/>
                <w:lang w:val="es-ES" w:eastAsia="es-ES_tradnl"/>
              </w:rPr>
              <w:t>Con Proyecto</w:t>
            </w: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Automóvil</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0,1399179</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0,0013032</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0,0002785</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-0,0000037</w:t>
            </w:r>
          </w:p>
        </w:tc>
      </w:tr>
      <w:tr w:rsidR="00D70352" w:rsidRPr="006D0CA3" w:rsidTr="00D70352">
        <w:trPr>
          <w:trHeight w:val="300"/>
          <w:jc w:val="center"/>
        </w:trPr>
        <w:tc>
          <w:tcPr>
            <w:tcW w:w="1480" w:type="dxa"/>
            <w:vMerge/>
            <w:tcBorders>
              <w:top w:val="nil"/>
              <w:left w:val="single" w:sz="4" w:space="0" w:color="auto"/>
              <w:bottom w:val="single" w:sz="4" w:space="0" w:color="auto"/>
              <w:right w:val="single" w:sz="4" w:space="0" w:color="auto"/>
            </w:tcBorders>
            <w:vAlign w:val="center"/>
            <w:hideMark/>
          </w:tcPr>
          <w:p w:rsidR="00D70352" w:rsidRPr="006D0CA3" w:rsidRDefault="00D70352" w:rsidP="00D70352">
            <w:pPr>
              <w:rPr>
                <w:color w:val="000000"/>
                <w:sz w:val="22"/>
                <w:szCs w:val="22"/>
                <w:lang w:val="es-ES" w:eastAsia="es-ES_tradnl"/>
              </w:rPr>
            </w:pP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Bus</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0,4730745</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0,0196437</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0,0000385</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-0,0000006</w:t>
            </w:r>
          </w:p>
        </w:tc>
      </w:tr>
      <w:tr w:rsidR="00D70352" w:rsidRPr="006D0CA3" w:rsidTr="00D70352">
        <w:trPr>
          <w:trHeight w:val="300"/>
          <w:jc w:val="center"/>
        </w:trPr>
        <w:tc>
          <w:tcPr>
            <w:tcW w:w="1480" w:type="dxa"/>
            <w:vMerge/>
            <w:tcBorders>
              <w:top w:val="nil"/>
              <w:left w:val="single" w:sz="4" w:space="0" w:color="auto"/>
              <w:bottom w:val="single" w:sz="4" w:space="0" w:color="auto"/>
              <w:right w:val="single" w:sz="4" w:space="0" w:color="auto"/>
            </w:tcBorders>
            <w:vAlign w:val="center"/>
            <w:hideMark/>
          </w:tcPr>
          <w:p w:rsidR="00D70352" w:rsidRPr="006D0CA3" w:rsidRDefault="00D70352" w:rsidP="00D70352">
            <w:pPr>
              <w:rPr>
                <w:color w:val="000000"/>
                <w:sz w:val="22"/>
                <w:szCs w:val="22"/>
                <w:lang w:val="es-ES" w:eastAsia="es-ES_tradnl"/>
              </w:rPr>
            </w:pPr>
          </w:p>
        </w:tc>
        <w:tc>
          <w:tcPr>
            <w:tcW w:w="169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rPr>
                <w:color w:val="000000"/>
                <w:sz w:val="22"/>
                <w:szCs w:val="22"/>
                <w:lang w:val="es-ES" w:eastAsia="es-ES_tradnl"/>
              </w:rPr>
            </w:pPr>
            <w:r w:rsidRPr="006D0CA3">
              <w:rPr>
                <w:color w:val="000000"/>
                <w:sz w:val="22"/>
                <w:szCs w:val="22"/>
                <w:lang w:val="es-ES" w:eastAsia="es-ES_tradnl"/>
              </w:rPr>
              <w:t>Camión (10 ton)</w:t>
            </w:r>
          </w:p>
        </w:tc>
        <w:tc>
          <w:tcPr>
            <w:tcW w:w="1219"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0,7437885</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0,0116909</w:t>
            </w:r>
          </w:p>
        </w:tc>
        <w:tc>
          <w:tcPr>
            <w:tcW w:w="1347"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0,0007608</w:t>
            </w:r>
          </w:p>
        </w:tc>
        <w:tc>
          <w:tcPr>
            <w:tcW w:w="1348" w:type="dxa"/>
            <w:tcBorders>
              <w:top w:val="nil"/>
              <w:left w:val="nil"/>
              <w:bottom w:val="single" w:sz="4" w:space="0" w:color="auto"/>
              <w:right w:val="single" w:sz="4" w:space="0" w:color="auto"/>
            </w:tcBorders>
            <w:shd w:val="clear" w:color="auto" w:fill="auto"/>
            <w:noWrap/>
            <w:vAlign w:val="center"/>
            <w:hideMark/>
          </w:tcPr>
          <w:p w:rsidR="00D70352" w:rsidRPr="006D0CA3" w:rsidRDefault="00D70352" w:rsidP="00D70352">
            <w:pPr>
              <w:jc w:val="right"/>
              <w:rPr>
                <w:color w:val="000000"/>
                <w:sz w:val="22"/>
                <w:szCs w:val="22"/>
                <w:lang w:val="es-ES" w:eastAsia="es-ES_tradnl"/>
              </w:rPr>
            </w:pPr>
            <w:r w:rsidRPr="006D0CA3">
              <w:rPr>
                <w:color w:val="000000"/>
                <w:sz w:val="22"/>
                <w:szCs w:val="22"/>
                <w:lang w:val="es-ES" w:eastAsia="es-ES_tradnl"/>
              </w:rPr>
              <w:t>-0,0000109</w:t>
            </w:r>
          </w:p>
        </w:tc>
      </w:tr>
    </w:tbl>
    <w:p w:rsidR="00D70352" w:rsidRPr="006D0CA3" w:rsidRDefault="00D70352" w:rsidP="00D70352">
      <w:pPr>
        <w:rPr>
          <w:lang w:val="es-ES"/>
        </w:rPr>
      </w:pPr>
    </w:p>
    <w:p w:rsidR="00D70352" w:rsidRDefault="00D70352" w:rsidP="006D0CA3">
      <w:pPr>
        <w:spacing w:after="120"/>
        <w:jc w:val="both"/>
        <w:rPr>
          <w:iCs/>
          <w:color w:val="000000"/>
          <w:sz w:val="22"/>
          <w:szCs w:val="22"/>
          <w:lang w:val="es-ES"/>
        </w:rPr>
      </w:pPr>
      <w:r w:rsidRPr="006D0CA3">
        <w:rPr>
          <w:iCs/>
          <w:color w:val="000000"/>
          <w:sz w:val="22"/>
          <w:szCs w:val="22"/>
          <w:lang w:val="es-ES"/>
        </w:rPr>
        <w:t xml:space="preserve">Los montos de COV establecidos para la línea base y la meta, se presentan en el </w:t>
      </w:r>
      <w:r w:rsidR="006D0CA3">
        <w:rPr>
          <w:iCs/>
          <w:color w:val="000000"/>
          <w:sz w:val="22"/>
          <w:szCs w:val="22"/>
          <w:lang w:val="es-ES"/>
        </w:rPr>
        <w:t>Cuadro 5</w:t>
      </w:r>
      <w:r w:rsidRPr="006D0CA3">
        <w:rPr>
          <w:iCs/>
          <w:color w:val="000000"/>
          <w:sz w:val="22"/>
          <w:szCs w:val="22"/>
          <w:lang w:val="es-ES"/>
        </w:rPr>
        <w:t xml:space="preserve">. Los mismos han sido calculados a partir de los valores de línea de base y meta de rugosidad y los coeficientes particulares de cada vehículo. Del análisis de los valores se establece que los costos de operación vehicular sobre el tramo mejorado, se reducen en un 41% en el automóvil, 39% en el Bus y 33% en el camión de 10 toneladas. </w:t>
      </w:r>
    </w:p>
    <w:p w:rsidR="006D0CA3" w:rsidRPr="007953C1" w:rsidRDefault="006D0CA3" w:rsidP="006D0CA3">
      <w:pPr>
        <w:pStyle w:val="TableTitle"/>
        <w:rPr>
          <w:rFonts w:ascii="Times New Roman" w:hAnsi="Times New Roman"/>
        </w:rPr>
      </w:pPr>
      <w:r w:rsidRPr="007953C1">
        <w:rPr>
          <w:rFonts w:ascii="Times New Roman" w:hAnsi="Times New Roman"/>
        </w:rPr>
        <w:t xml:space="preserve">Cuadro </w:t>
      </w:r>
      <w:r>
        <w:rPr>
          <w:rFonts w:ascii="Times New Roman" w:hAnsi="Times New Roman"/>
        </w:rPr>
        <w:t>4</w:t>
      </w:r>
      <w:r w:rsidRPr="007953C1">
        <w:rPr>
          <w:rFonts w:ascii="Times New Roman" w:hAnsi="Times New Roman"/>
        </w:rPr>
        <w:t>.</w:t>
      </w:r>
    </w:p>
    <w:p w:rsidR="00D70352" w:rsidRDefault="00D70352" w:rsidP="00D70352">
      <w:pPr>
        <w:pStyle w:val="Caption"/>
        <w:ind w:left="76"/>
        <w:jc w:val="center"/>
        <w:rPr>
          <w:b/>
          <w:sz w:val="20"/>
          <w:lang w:val="es-ES"/>
        </w:rPr>
      </w:pPr>
      <w:r w:rsidRPr="006D0CA3">
        <w:rPr>
          <w:b/>
          <w:sz w:val="20"/>
          <w:lang w:val="es-ES"/>
        </w:rPr>
        <w:t xml:space="preserve"> Valores de línea de base y meta de Costos de O</w:t>
      </w:r>
      <w:r w:rsidR="006D0CA3">
        <w:rPr>
          <w:b/>
          <w:sz w:val="20"/>
          <w:lang w:val="es-ES"/>
        </w:rPr>
        <w:t>peración Vehicular (US$/</w:t>
      </w:r>
      <w:proofErr w:type="spellStart"/>
      <w:r w:rsidR="006D0CA3">
        <w:rPr>
          <w:b/>
          <w:sz w:val="20"/>
          <w:lang w:val="es-ES"/>
        </w:rPr>
        <w:t>veh</w:t>
      </w:r>
      <w:proofErr w:type="spellEnd"/>
      <w:r w:rsidR="006D0CA3">
        <w:rPr>
          <w:b/>
          <w:sz w:val="20"/>
          <w:lang w:val="es-ES"/>
        </w:rPr>
        <w:t>-km)</w:t>
      </w:r>
    </w:p>
    <w:p w:rsidR="006D0CA3" w:rsidRPr="006D0CA3" w:rsidRDefault="006D0CA3" w:rsidP="006D0CA3">
      <w:pPr>
        <w:rPr>
          <w:lang w:val="es-ES"/>
        </w:rPr>
      </w:pPr>
    </w:p>
    <w:tbl>
      <w:tblPr>
        <w:tblStyle w:val="TableGrid"/>
        <w:tblW w:w="0" w:type="auto"/>
        <w:jc w:val="center"/>
        <w:tblLayout w:type="fixed"/>
        <w:tblLook w:val="04A0" w:firstRow="1" w:lastRow="0" w:firstColumn="1" w:lastColumn="0" w:noHBand="0" w:noVBand="1"/>
        <w:tblPrChange w:id="484" w:author="Roque Rodas" w:date="2014-09-24T17:20:00Z">
          <w:tblPr>
            <w:tblStyle w:val="TableGrid"/>
            <w:tblW w:w="0" w:type="auto"/>
            <w:jc w:val="center"/>
            <w:tblLayout w:type="fixed"/>
            <w:tblLook w:val="04A0" w:firstRow="1" w:lastRow="0" w:firstColumn="1" w:lastColumn="0" w:noHBand="0" w:noVBand="1"/>
          </w:tblPr>
        </w:tblPrChange>
      </w:tblPr>
      <w:tblGrid>
        <w:gridCol w:w="1793"/>
        <w:gridCol w:w="1184"/>
        <w:gridCol w:w="1084"/>
        <w:gridCol w:w="3260"/>
        <w:tblGridChange w:id="485">
          <w:tblGrid>
            <w:gridCol w:w="108"/>
            <w:gridCol w:w="1685"/>
            <w:gridCol w:w="108"/>
            <w:gridCol w:w="1076"/>
            <w:gridCol w:w="108"/>
            <w:gridCol w:w="976"/>
            <w:gridCol w:w="108"/>
            <w:gridCol w:w="3152"/>
            <w:gridCol w:w="108"/>
          </w:tblGrid>
        </w:tblGridChange>
      </w:tblGrid>
      <w:tr w:rsidR="00D70352" w:rsidRPr="006D0CA3" w:rsidTr="007F7BEA">
        <w:trPr>
          <w:trHeight w:val="938"/>
          <w:jc w:val="center"/>
          <w:trPrChange w:id="486" w:author="Roque Rodas" w:date="2014-09-24T17:20:00Z">
            <w:trPr>
              <w:gridAfter w:val="0"/>
              <w:trHeight w:val="1193"/>
              <w:jc w:val="center"/>
            </w:trPr>
          </w:trPrChange>
        </w:trPr>
        <w:tc>
          <w:tcPr>
            <w:tcW w:w="1793" w:type="dxa"/>
            <w:vAlign w:val="center"/>
            <w:tcPrChange w:id="487" w:author="Roque Rodas" w:date="2014-09-24T17:20:00Z">
              <w:tcPr>
                <w:tcW w:w="1793" w:type="dxa"/>
                <w:gridSpan w:val="2"/>
                <w:vAlign w:val="center"/>
              </w:tcPr>
            </w:tcPrChange>
          </w:tcPr>
          <w:p w:rsidR="00D70352" w:rsidRPr="006D0CA3" w:rsidRDefault="00D70352" w:rsidP="00D70352">
            <w:pPr>
              <w:jc w:val="center"/>
              <w:rPr>
                <w:b/>
                <w:sz w:val="22"/>
                <w:lang w:val="es-ES"/>
              </w:rPr>
            </w:pPr>
            <w:r w:rsidRPr="006D0CA3">
              <w:rPr>
                <w:b/>
                <w:sz w:val="22"/>
                <w:lang w:val="es-ES"/>
              </w:rPr>
              <w:t>Tipo de vehículo</w:t>
            </w:r>
          </w:p>
        </w:tc>
        <w:tc>
          <w:tcPr>
            <w:tcW w:w="1184" w:type="dxa"/>
            <w:vAlign w:val="center"/>
            <w:tcPrChange w:id="488" w:author="Roque Rodas" w:date="2014-09-24T17:20:00Z">
              <w:tcPr>
                <w:tcW w:w="1184" w:type="dxa"/>
                <w:gridSpan w:val="2"/>
                <w:vAlign w:val="center"/>
              </w:tcPr>
            </w:tcPrChange>
          </w:tcPr>
          <w:p w:rsidR="00D70352" w:rsidRPr="006D0CA3" w:rsidRDefault="00D70352" w:rsidP="00D70352">
            <w:pPr>
              <w:jc w:val="center"/>
              <w:rPr>
                <w:b/>
                <w:sz w:val="22"/>
                <w:lang w:val="es-ES"/>
              </w:rPr>
            </w:pPr>
            <w:r w:rsidRPr="006D0CA3">
              <w:rPr>
                <w:b/>
                <w:sz w:val="22"/>
                <w:lang w:val="es-ES"/>
              </w:rPr>
              <w:t>Línea de Base (2015)</w:t>
            </w:r>
          </w:p>
        </w:tc>
        <w:tc>
          <w:tcPr>
            <w:tcW w:w="1084" w:type="dxa"/>
            <w:vAlign w:val="center"/>
            <w:tcPrChange w:id="489" w:author="Roque Rodas" w:date="2014-09-24T17:20:00Z">
              <w:tcPr>
                <w:tcW w:w="1084" w:type="dxa"/>
                <w:gridSpan w:val="2"/>
                <w:vAlign w:val="center"/>
              </w:tcPr>
            </w:tcPrChange>
          </w:tcPr>
          <w:p w:rsidR="00D70352" w:rsidRPr="006D0CA3" w:rsidRDefault="00D70352" w:rsidP="00D70352">
            <w:pPr>
              <w:jc w:val="center"/>
              <w:rPr>
                <w:b/>
                <w:sz w:val="22"/>
                <w:lang w:val="es-ES"/>
              </w:rPr>
            </w:pPr>
            <w:r w:rsidRPr="006D0CA3">
              <w:rPr>
                <w:b/>
                <w:sz w:val="22"/>
                <w:lang w:val="es-ES"/>
              </w:rPr>
              <w:t>Meta (2021)</w:t>
            </w:r>
          </w:p>
        </w:tc>
        <w:tc>
          <w:tcPr>
            <w:tcW w:w="3260" w:type="dxa"/>
            <w:vAlign w:val="center"/>
            <w:tcPrChange w:id="490" w:author="Roque Rodas" w:date="2014-09-24T17:20:00Z">
              <w:tcPr>
                <w:tcW w:w="3260" w:type="dxa"/>
                <w:gridSpan w:val="2"/>
                <w:vAlign w:val="center"/>
              </w:tcPr>
            </w:tcPrChange>
          </w:tcPr>
          <w:p w:rsidR="00D70352" w:rsidRPr="006D0CA3" w:rsidRDefault="00D70352" w:rsidP="00D70352">
            <w:pPr>
              <w:jc w:val="center"/>
              <w:rPr>
                <w:b/>
                <w:sz w:val="22"/>
                <w:lang w:val="es-ES"/>
              </w:rPr>
            </w:pPr>
            <w:r w:rsidRPr="006D0CA3">
              <w:rPr>
                <w:b/>
                <w:sz w:val="22"/>
                <w:lang w:val="es-ES"/>
              </w:rPr>
              <w:t>Medios de Verificación/Comentarios</w:t>
            </w:r>
          </w:p>
        </w:tc>
      </w:tr>
      <w:tr w:rsidR="00D70352" w:rsidRPr="006D0CA3" w:rsidTr="00D70352">
        <w:trPr>
          <w:trHeight w:val="330"/>
          <w:jc w:val="center"/>
        </w:trPr>
        <w:tc>
          <w:tcPr>
            <w:tcW w:w="1793" w:type="dxa"/>
            <w:vAlign w:val="center"/>
          </w:tcPr>
          <w:p w:rsidR="00D70352" w:rsidRPr="006D0CA3" w:rsidRDefault="00D70352" w:rsidP="00D70352">
            <w:pPr>
              <w:jc w:val="center"/>
              <w:rPr>
                <w:lang w:val="es-ES"/>
              </w:rPr>
            </w:pPr>
            <w:r w:rsidRPr="006D0CA3">
              <w:rPr>
                <w:color w:val="000000"/>
                <w:sz w:val="22"/>
                <w:szCs w:val="22"/>
                <w:lang w:val="es-ES" w:eastAsia="es-ES_tradnl"/>
              </w:rPr>
              <w:t>Automóvil</w:t>
            </w:r>
          </w:p>
        </w:tc>
        <w:tc>
          <w:tcPr>
            <w:tcW w:w="1184" w:type="dxa"/>
          </w:tcPr>
          <w:p w:rsidR="00D70352" w:rsidRPr="006D0CA3" w:rsidRDefault="00E84CE1" w:rsidP="00D70352">
            <w:pPr>
              <w:jc w:val="center"/>
              <w:rPr>
                <w:lang w:val="es-ES"/>
              </w:rPr>
            </w:pPr>
            <w:r>
              <w:rPr>
                <w:lang w:val="es-ES"/>
              </w:rPr>
              <w:t>0,25</w:t>
            </w:r>
          </w:p>
        </w:tc>
        <w:tc>
          <w:tcPr>
            <w:tcW w:w="1084" w:type="dxa"/>
          </w:tcPr>
          <w:p w:rsidR="00D70352" w:rsidRPr="006D0CA3" w:rsidRDefault="00E84CE1" w:rsidP="00D70352">
            <w:pPr>
              <w:jc w:val="center"/>
              <w:rPr>
                <w:lang w:val="es-ES"/>
              </w:rPr>
            </w:pPr>
            <w:r>
              <w:rPr>
                <w:lang w:val="es-ES"/>
              </w:rPr>
              <w:t>0,15</w:t>
            </w:r>
          </w:p>
        </w:tc>
        <w:tc>
          <w:tcPr>
            <w:tcW w:w="3260" w:type="dxa"/>
            <w:vMerge w:val="restart"/>
            <w:vAlign w:val="center"/>
          </w:tcPr>
          <w:p w:rsidR="00D70352" w:rsidRPr="006D0CA3" w:rsidRDefault="00D70352" w:rsidP="00D70352">
            <w:pPr>
              <w:jc w:val="center"/>
              <w:rPr>
                <w:sz w:val="22"/>
                <w:lang w:val="es-ES"/>
              </w:rPr>
            </w:pPr>
            <w:r w:rsidRPr="006D0CA3">
              <w:rPr>
                <w:sz w:val="22"/>
                <w:lang w:val="es-ES"/>
              </w:rPr>
              <w:t>Informe de Cálculo</w:t>
            </w:r>
          </w:p>
          <w:p w:rsidR="00D70352" w:rsidRPr="006D0CA3" w:rsidRDefault="00D70352" w:rsidP="00D70352">
            <w:pPr>
              <w:jc w:val="center"/>
              <w:rPr>
                <w:lang w:val="es-ES"/>
              </w:rPr>
            </w:pPr>
            <w:r w:rsidRPr="006D0CA3">
              <w:rPr>
                <w:sz w:val="22"/>
                <w:lang w:val="es-ES"/>
              </w:rPr>
              <w:t>Responsables: UCP MTI-BID</w:t>
            </w:r>
          </w:p>
        </w:tc>
      </w:tr>
      <w:tr w:rsidR="00D70352" w:rsidRPr="006D0CA3" w:rsidTr="00D70352">
        <w:trPr>
          <w:trHeight w:val="331"/>
          <w:jc w:val="center"/>
        </w:trPr>
        <w:tc>
          <w:tcPr>
            <w:tcW w:w="1793" w:type="dxa"/>
            <w:vAlign w:val="center"/>
          </w:tcPr>
          <w:p w:rsidR="00D70352" w:rsidRPr="006D0CA3" w:rsidRDefault="00D70352" w:rsidP="00D70352">
            <w:pPr>
              <w:jc w:val="center"/>
              <w:rPr>
                <w:lang w:val="es-ES"/>
              </w:rPr>
            </w:pPr>
            <w:r w:rsidRPr="006D0CA3">
              <w:rPr>
                <w:color w:val="000000"/>
                <w:sz w:val="22"/>
                <w:szCs w:val="22"/>
                <w:lang w:val="es-ES" w:eastAsia="es-ES_tradnl"/>
              </w:rPr>
              <w:t>Bus</w:t>
            </w:r>
          </w:p>
        </w:tc>
        <w:tc>
          <w:tcPr>
            <w:tcW w:w="1184" w:type="dxa"/>
          </w:tcPr>
          <w:p w:rsidR="00D70352" w:rsidRPr="006D0CA3" w:rsidRDefault="00E84CE1" w:rsidP="00D70352">
            <w:pPr>
              <w:jc w:val="center"/>
              <w:rPr>
                <w:lang w:val="es-ES"/>
              </w:rPr>
            </w:pPr>
            <w:r>
              <w:rPr>
                <w:lang w:val="es-ES"/>
              </w:rPr>
              <w:t>0,85</w:t>
            </w:r>
          </w:p>
        </w:tc>
        <w:tc>
          <w:tcPr>
            <w:tcW w:w="1084" w:type="dxa"/>
          </w:tcPr>
          <w:p w:rsidR="00D70352" w:rsidRPr="006D0CA3" w:rsidRDefault="00E84CE1" w:rsidP="00D70352">
            <w:pPr>
              <w:jc w:val="center"/>
              <w:rPr>
                <w:lang w:val="es-ES"/>
              </w:rPr>
            </w:pPr>
            <w:r>
              <w:rPr>
                <w:lang w:val="es-ES"/>
              </w:rPr>
              <w:t>0,52</w:t>
            </w:r>
          </w:p>
        </w:tc>
        <w:tc>
          <w:tcPr>
            <w:tcW w:w="3260" w:type="dxa"/>
            <w:vMerge/>
            <w:vAlign w:val="center"/>
          </w:tcPr>
          <w:p w:rsidR="00D70352" w:rsidRPr="006D0CA3" w:rsidRDefault="00D70352" w:rsidP="00D70352">
            <w:pPr>
              <w:jc w:val="center"/>
              <w:rPr>
                <w:sz w:val="22"/>
                <w:lang w:val="es-ES"/>
              </w:rPr>
            </w:pPr>
          </w:p>
        </w:tc>
      </w:tr>
      <w:tr w:rsidR="00D70352" w:rsidRPr="006D0CA3" w:rsidTr="00D70352">
        <w:trPr>
          <w:trHeight w:val="331"/>
          <w:jc w:val="center"/>
        </w:trPr>
        <w:tc>
          <w:tcPr>
            <w:tcW w:w="1793" w:type="dxa"/>
            <w:vAlign w:val="center"/>
          </w:tcPr>
          <w:p w:rsidR="00D70352" w:rsidRPr="006D0CA3" w:rsidRDefault="00D70352" w:rsidP="00D70352">
            <w:pPr>
              <w:jc w:val="center"/>
              <w:rPr>
                <w:lang w:val="es-ES"/>
              </w:rPr>
            </w:pPr>
            <w:r w:rsidRPr="006D0CA3">
              <w:rPr>
                <w:color w:val="000000"/>
                <w:sz w:val="22"/>
                <w:szCs w:val="22"/>
                <w:lang w:val="es-ES" w:eastAsia="es-ES_tradnl"/>
              </w:rPr>
              <w:t>Camión (10 ton)</w:t>
            </w:r>
          </w:p>
        </w:tc>
        <w:tc>
          <w:tcPr>
            <w:tcW w:w="1184" w:type="dxa"/>
          </w:tcPr>
          <w:p w:rsidR="00D70352" w:rsidRPr="006D0CA3" w:rsidRDefault="00E84CE1" w:rsidP="00D70352">
            <w:pPr>
              <w:jc w:val="center"/>
              <w:rPr>
                <w:lang w:val="es-ES"/>
              </w:rPr>
            </w:pPr>
            <w:r>
              <w:rPr>
                <w:lang w:val="es-ES"/>
              </w:rPr>
              <w:t>1,17</w:t>
            </w:r>
          </w:p>
        </w:tc>
        <w:tc>
          <w:tcPr>
            <w:tcW w:w="1084" w:type="dxa"/>
          </w:tcPr>
          <w:p w:rsidR="00D70352" w:rsidRPr="006D0CA3" w:rsidRDefault="00E84CE1" w:rsidP="00D70352">
            <w:pPr>
              <w:jc w:val="center"/>
              <w:rPr>
                <w:lang w:val="es-ES"/>
              </w:rPr>
            </w:pPr>
            <w:r>
              <w:rPr>
                <w:lang w:val="es-ES"/>
              </w:rPr>
              <w:t>0,78</w:t>
            </w:r>
          </w:p>
        </w:tc>
        <w:tc>
          <w:tcPr>
            <w:tcW w:w="3260" w:type="dxa"/>
            <w:vMerge/>
            <w:vAlign w:val="center"/>
          </w:tcPr>
          <w:p w:rsidR="00D70352" w:rsidRPr="006D0CA3" w:rsidRDefault="00D70352" w:rsidP="00D70352">
            <w:pPr>
              <w:jc w:val="center"/>
              <w:rPr>
                <w:sz w:val="22"/>
                <w:lang w:val="es-ES"/>
              </w:rPr>
            </w:pPr>
          </w:p>
        </w:tc>
      </w:tr>
    </w:tbl>
    <w:p w:rsidR="00087B72" w:rsidRPr="006D0CA3" w:rsidRDefault="00087B72" w:rsidP="003C608D">
      <w:pPr>
        <w:spacing w:after="120"/>
        <w:jc w:val="both"/>
        <w:rPr>
          <w:iCs/>
          <w:color w:val="000000"/>
          <w:sz w:val="22"/>
          <w:szCs w:val="22"/>
          <w:lang w:val="es-ES"/>
        </w:rPr>
      </w:pPr>
    </w:p>
    <w:p w:rsidR="00FB5CBD" w:rsidRPr="007953C1" w:rsidRDefault="00FB5CBD" w:rsidP="00AE0727">
      <w:pPr>
        <w:pStyle w:val="Heading4"/>
        <w:numPr>
          <w:ilvl w:val="1"/>
          <w:numId w:val="18"/>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 xml:space="preserve">Metodología de Evaluación </w:t>
      </w:r>
      <w:r w:rsidR="007953C1" w:rsidRPr="007953C1">
        <w:rPr>
          <w:rFonts w:ascii="Times New Roman" w:hAnsi="Times New Roman"/>
          <w:noProof w:val="0"/>
          <w:sz w:val="22"/>
          <w:szCs w:val="22"/>
          <w:lang w:val="es-ES"/>
        </w:rPr>
        <w:t>Económica</w:t>
      </w:r>
      <w:r w:rsidRPr="007953C1">
        <w:rPr>
          <w:rFonts w:ascii="Times New Roman" w:hAnsi="Times New Roman"/>
          <w:noProof w:val="0"/>
          <w:sz w:val="22"/>
          <w:szCs w:val="22"/>
          <w:lang w:val="es-ES"/>
        </w:rPr>
        <w:t xml:space="preserve"> Ex Post de las obras de infraestructura vial</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Se utilizarán metodologías Antes y Después, así como Análisis Costo-Beneficio ex Post para medir los indicadores de resultado del </w:t>
      </w:r>
      <w:r w:rsidR="000E3815" w:rsidRPr="007953C1">
        <w:rPr>
          <w:noProof w:val="0"/>
          <w:sz w:val="22"/>
          <w:szCs w:val="22"/>
          <w:lang w:val="es-ES"/>
        </w:rPr>
        <w:t>Proyecto</w:t>
      </w:r>
      <w:r w:rsidRPr="007953C1">
        <w:rPr>
          <w:noProof w:val="0"/>
          <w:sz w:val="22"/>
          <w:szCs w:val="22"/>
          <w:lang w:val="es-ES"/>
        </w:rPr>
        <w:t xml:space="preserve">. La evaluación se basa principalmente en la utilización del Modelo </w:t>
      </w:r>
      <w:r w:rsidRPr="007953C1">
        <w:rPr>
          <w:i/>
          <w:noProof w:val="0"/>
          <w:sz w:val="22"/>
          <w:szCs w:val="22"/>
          <w:lang w:val="es-ES"/>
        </w:rPr>
        <w:t>Highway Development and Management</w:t>
      </w:r>
      <w:r w:rsidR="007445AF" w:rsidRPr="007953C1">
        <w:rPr>
          <w:i/>
          <w:noProof w:val="0"/>
          <w:sz w:val="22"/>
          <w:szCs w:val="22"/>
          <w:lang w:val="es-ES"/>
        </w:rPr>
        <w:t xml:space="preserve"> </w:t>
      </w:r>
      <w:r w:rsidRPr="007953C1">
        <w:rPr>
          <w:noProof w:val="0"/>
          <w:sz w:val="22"/>
          <w:szCs w:val="22"/>
          <w:lang w:val="es-ES"/>
        </w:rPr>
        <w:t>(HDM-4),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Pr="007953C1">
        <w:rPr>
          <w:noProof w:val="0"/>
          <w:sz w:val="22"/>
          <w:szCs w:val="22"/>
          <w:lang w:val="es-ES"/>
        </w:rPr>
        <w:t>Transport</w:t>
      </w:r>
      <w:proofErr w:type="spellEnd"/>
      <w:r w:rsidRPr="007953C1">
        <w:rPr>
          <w:noProof w:val="0"/>
          <w:sz w:val="22"/>
          <w:szCs w:val="22"/>
          <w:lang w:val="es-ES"/>
        </w:rPr>
        <w:t xml:space="preserve"> and Road </w:t>
      </w:r>
      <w:proofErr w:type="spellStart"/>
      <w:r w:rsidRPr="007953C1">
        <w:rPr>
          <w:noProof w:val="0"/>
          <w:sz w:val="22"/>
          <w:szCs w:val="22"/>
          <w:lang w:val="es-ES"/>
        </w:rPr>
        <w:t>Research</w:t>
      </w:r>
      <w:proofErr w:type="spellEnd"/>
      <w:r w:rsidRPr="007953C1">
        <w:rPr>
          <w:noProof w:val="0"/>
          <w:sz w:val="22"/>
          <w:szCs w:val="22"/>
          <w:lang w:val="es-ES"/>
        </w:rPr>
        <w:t xml:space="preserve"> </w:t>
      </w:r>
      <w:proofErr w:type="spellStart"/>
      <w:r w:rsidRPr="007953C1">
        <w:rPr>
          <w:noProof w:val="0"/>
          <w:sz w:val="22"/>
          <w:szCs w:val="22"/>
          <w:lang w:val="es-ES"/>
        </w:rPr>
        <w:t>Laboratory</w:t>
      </w:r>
      <w:proofErr w:type="spellEnd"/>
      <w:r w:rsidRPr="007953C1">
        <w:rPr>
          <w:noProof w:val="0"/>
          <w:sz w:val="22"/>
          <w:szCs w:val="22"/>
          <w:lang w:val="es-ES"/>
        </w:rPr>
        <w:t xml:space="preserve">) para ayudar a los países en vías de desarrollo a planear y mejorar las condiciones de la infraestructura carretera. </w:t>
      </w:r>
    </w:p>
    <w:p w:rsidR="00FB5CBD" w:rsidRPr="005D268E" w:rsidRDefault="00FB5CBD">
      <w:pPr>
        <w:pStyle w:val="AutoNumpara"/>
        <w:numPr>
          <w:ilvl w:val="0"/>
          <w:numId w:val="0"/>
        </w:numPr>
        <w:rPr>
          <w:sz w:val="22"/>
          <w:lang w:val="es-ES"/>
          <w:rPrChange w:id="491" w:author="Roque Rodas" w:date="2014-09-24T10:29:00Z">
            <w:rPr>
              <w:sz w:val="22"/>
              <w:lang w:val="es-ES"/>
            </w:rPr>
          </w:rPrChange>
        </w:rPr>
        <w:pPrChange w:id="492" w:author="Roque Rodas" w:date="2014-09-24T10:29:00Z">
          <w:pPr>
            <w:pStyle w:val="Paragraph"/>
            <w:numPr>
              <w:ilvl w:val="1"/>
            </w:numPr>
            <w:tabs>
              <w:tab w:val="clear" w:pos="720"/>
              <w:tab w:val="num" w:pos="709"/>
              <w:tab w:val="num" w:pos="2147"/>
            </w:tabs>
            <w:ind w:left="0" w:firstLine="0"/>
          </w:pPr>
        </w:pPrChange>
      </w:pPr>
      <w:r w:rsidRPr="005D268E">
        <w:rPr>
          <w:noProof w:val="0"/>
          <w:sz w:val="22"/>
          <w:szCs w:val="22"/>
          <w:lang w:val="es-ES"/>
          <w:rPrChange w:id="493" w:author="Roque Rodas" w:date="2014-09-24T10:29:00Z">
            <w:rPr>
              <w:sz w:val="22"/>
              <w:lang w:val="es-ES"/>
            </w:rPr>
          </w:rPrChange>
        </w:rPr>
        <w:t>El análisis costo beneficio ex post de</w:t>
      </w:r>
      <w:r w:rsidR="003C608D" w:rsidRPr="005D268E">
        <w:rPr>
          <w:noProof w:val="0"/>
          <w:sz w:val="22"/>
          <w:szCs w:val="22"/>
          <w:lang w:val="es-ES"/>
          <w:rPrChange w:id="494" w:author="Roque Rodas" w:date="2014-09-24T10:29:00Z">
            <w:rPr>
              <w:sz w:val="22"/>
              <w:lang w:val="es-ES"/>
            </w:rPr>
          </w:rPrChange>
        </w:rPr>
        <w:t xml:space="preserve">l proyecto </w:t>
      </w:r>
      <w:r w:rsidRPr="005D268E">
        <w:rPr>
          <w:noProof w:val="0"/>
          <w:sz w:val="22"/>
          <w:szCs w:val="22"/>
          <w:lang w:val="es-ES"/>
          <w:rPrChange w:id="495" w:author="Roque Rodas" w:date="2014-09-24T10:29:00Z">
            <w:rPr>
              <w:sz w:val="22"/>
              <w:lang w:val="es-ES"/>
            </w:rPr>
          </w:rPrChange>
        </w:rPr>
        <w:t>será una réplica del modelo utilizado ex ante, que se realizó como parte de los estudios de el</w:t>
      </w:r>
      <w:r w:rsidR="000E3815" w:rsidRPr="005D268E">
        <w:rPr>
          <w:noProof w:val="0"/>
          <w:sz w:val="22"/>
          <w:szCs w:val="22"/>
          <w:lang w:val="es-ES"/>
          <w:rPrChange w:id="496" w:author="Roque Rodas" w:date="2014-09-24T10:29:00Z">
            <w:rPr>
              <w:sz w:val="22"/>
              <w:lang w:val="es-ES"/>
            </w:rPr>
          </w:rPrChange>
        </w:rPr>
        <w:t>egibilidad y factibilidad de la</w:t>
      </w:r>
      <w:r w:rsidRPr="005D268E">
        <w:rPr>
          <w:noProof w:val="0"/>
          <w:sz w:val="22"/>
          <w:szCs w:val="22"/>
          <w:lang w:val="es-ES"/>
          <w:rPrChange w:id="497" w:author="Roque Rodas" w:date="2014-09-24T10:29:00Z">
            <w:rPr>
              <w:lang w:val="es-ES"/>
            </w:rPr>
          </w:rPrChange>
        </w:rPr>
        <w:t xml:space="preserve"> </w:t>
      </w:r>
      <w:r w:rsidR="000E3815" w:rsidRPr="005D268E">
        <w:rPr>
          <w:noProof w:val="0"/>
          <w:sz w:val="22"/>
          <w:szCs w:val="22"/>
          <w:lang w:val="es-ES"/>
          <w:rPrChange w:id="498" w:author="Roque Rodas" w:date="2014-09-24T10:29:00Z">
            <w:rPr>
              <w:sz w:val="22"/>
              <w:lang w:val="es-ES"/>
            </w:rPr>
          </w:rPrChange>
        </w:rPr>
        <w:t>misma</w:t>
      </w:r>
      <w:r w:rsidRPr="005D268E">
        <w:rPr>
          <w:noProof w:val="0"/>
          <w:sz w:val="22"/>
          <w:szCs w:val="22"/>
          <w:lang w:val="es-ES"/>
          <w:rPrChange w:id="499" w:author="Roque Rodas" w:date="2014-09-24T10:29:00Z">
            <w:rPr>
              <w:sz w:val="22"/>
              <w:lang w:val="es-ES"/>
            </w:rPr>
          </w:rPrChange>
        </w:rPr>
        <w:t>.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FB5CBD" w:rsidRPr="005D268E" w:rsidRDefault="00FB5CBD">
      <w:pPr>
        <w:pStyle w:val="AutoNumpara"/>
        <w:numPr>
          <w:ilvl w:val="0"/>
          <w:numId w:val="0"/>
        </w:numPr>
        <w:rPr>
          <w:sz w:val="22"/>
          <w:lang w:val="es-ES"/>
          <w:rPrChange w:id="500" w:author="Roque Rodas" w:date="2014-09-24T10:29:00Z">
            <w:rPr>
              <w:sz w:val="22"/>
              <w:lang w:val="es-ES"/>
            </w:rPr>
          </w:rPrChange>
        </w:rPr>
        <w:pPrChange w:id="501" w:author="Roque Rodas" w:date="2014-09-24T10:29:00Z">
          <w:pPr>
            <w:pStyle w:val="Paragraph"/>
            <w:numPr>
              <w:ilvl w:val="1"/>
            </w:numPr>
            <w:tabs>
              <w:tab w:val="clear" w:pos="720"/>
              <w:tab w:val="num" w:pos="709"/>
              <w:tab w:val="num" w:pos="2147"/>
            </w:tabs>
            <w:ind w:left="0" w:firstLine="0"/>
          </w:pPr>
        </w:pPrChange>
      </w:pPr>
      <w:r w:rsidRPr="005D268E">
        <w:rPr>
          <w:noProof w:val="0"/>
          <w:sz w:val="22"/>
          <w:szCs w:val="22"/>
          <w:lang w:val="es-ES"/>
          <w:rPrChange w:id="502" w:author="Roque Rodas" w:date="2014-09-24T10:29:00Z">
            <w:rPr>
              <w:sz w:val="22"/>
              <w:lang w:val="es-ES"/>
            </w:rPr>
          </w:rPrChange>
        </w:rPr>
        <w:t xml:space="preserve">Para realizar la evaluación ex post será necesario haber contabilizado el nuevo transito circulante y el IRI del tramo ejecutado, y puesto en servicio. </w:t>
      </w:r>
    </w:p>
    <w:p w:rsidR="00FB5CBD" w:rsidRPr="007953C1" w:rsidRDefault="00FB5CBD">
      <w:pPr>
        <w:rPr>
          <w:lang w:val="es-ES"/>
        </w:rPr>
        <w:pPrChange w:id="503" w:author="Roque Rodas" w:date="2014-09-24T10:29:00Z">
          <w:pPr>
            <w:pStyle w:val="Paragraph"/>
            <w:numPr>
              <w:ilvl w:val="1"/>
            </w:numPr>
            <w:tabs>
              <w:tab w:val="clear" w:pos="720"/>
              <w:tab w:val="num" w:pos="709"/>
              <w:tab w:val="num" w:pos="2147"/>
            </w:tabs>
            <w:ind w:left="0" w:firstLine="0"/>
          </w:pPr>
        </w:pPrChange>
      </w:pPr>
    </w:p>
    <w:p w:rsidR="00FB5CBD" w:rsidRPr="007953C1" w:rsidRDefault="00FB5CBD" w:rsidP="00AE0727">
      <w:pPr>
        <w:pStyle w:val="Heading4"/>
        <w:numPr>
          <w:ilvl w:val="1"/>
          <w:numId w:val="18"/>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 xml:space="preserve">Información de los Resultados </w:t>
      </w:r>
    </w:p>
    <w:p w:rsidR="00FB5CBD" w:rsidRPr="007953C1" w:rsidRDefault="00FB5CBD" w:rsidP="00FB5CBD">
      <w:pPr>
        <w:pStyle w:val="AutoNumpara"/>
        <w:numPr>
          <w:ilvl w:val="0"/>
          <w:numId w:val="0"/>
        </w:numPr>
        <w:rPr>
          <w:noProof w:val="0"/>
          <w:color w:val="000000" w:themeColor="text1"/>
          <w:sz w:val="22"/>
          <w:szCs w:val="22"/>
          <w:lang w:val="es-ES"/>
        </w:rPr>
      </w:pPr>
      <w:r w:rsidRPr="007953C1">
        <w:rPr>
          <w:noProof w:val="0"/>
          <w:color w:val="000000" w:themeColor="text1"/>
          <w:sz w:val="22"/>
          <w:szCs w:val="22"/>
          <w:lang w:val="es-ES"/>
        </w:rPr>
        <w:t>Al f</w:t>
      </w:r>
      <w:r w:rsidR="004944E9" w:rsidRPr="007953C1">
        <w:rPr>
          <w:noProof w:val="0"/>
          <w:color w:val="000000" w:themeColor="text1"/>
          <w:sz w:val="22"/>
          <w:szCs w:val="22"/>
          <w:lang w:val="es-ES"/>
        </w:rPr>
        <w:t>inalizar las obras, la</w:t>
      </w:r>
      <w:r w:rsidRPr="007953C1">
        <w:rPr>
          <w:noProof w:val="0"/>
          <w:color w:val="000000" w:themeColor="text1"/>
          <w:sz w:val="22"/>
          <w:szCs w:val="22"/>
          <w:lang w:val="es-ES"/>
        </w:rPr>
        <w:t xml:space="preserve"> </w:t>
      </w:r>
      <w:r w:rsidR="004944E9" w:rsidRPr="007953C1">
        <w:rPr>
          <w:noProof w:val="0"/>
          <w:sz w:val="22"/>
          <w:szCs w:val="22"/>
          <w:lang w:val="es-ES"/>
        </w:rPr>
        <w:t xml:space="preserve">UCP MTI-BID entregará </w:t>
      </w:r>
      <w:r w:rsidRPr="007953C1">
        <w:rPr>
          <w:noProof w:val="0"/>
          <w:color w:val="000000" w:themeColor="text1"/>
          <w:sz w:val="22"/>
          <w:szCs w:val="22"/>
          <w:lang w:val="es-ES"/>
        </w:rPr>
        <w:t>un Informe Final de Resultados de las mismas, el cual deberá incluir los resultados del Análisis Costo Beneficio Ex - Post y su comparación con el Análisis Costo Beneficio Ex Ante. El Informe Final deberá ser aprobado por el Jefe de Equipo BID.</w:t>
      </w:r>
    </w:p>
    <w:p w:rsidR="00FB5CBD" w:rsidRPr="007953C1" w:rsidRDefault="00FB5CBD" w:rsidP="00FB5CBD">
      <w:pPr>
        <w:pStyle w:val="AutoNumpara"/>
        <w:numPr>
          <w:ilvl w:val="0"/>
          <w:numId w:val="0"/>
        </w:numPr>
        <w:rPr>
          <w:noProof w:val="0"/>
          <w:color w:val="000000" w:themeColor="text1"/>
          <w:sz w:val="22"/>
          <w:szCs w:val="22"/>
          <w:lang w:val="es-ES"/>
        </w:rPr>
      </w:pPr>
      <w:r w:rsidRPr="007953C1">
        <w:rPr>
          <w:noProof w:val="0"/>
          <w:color w:val="000000" w:themeColor="text1"/>
          <w:sz w:val="22"/>
          <w:szCs w:val="22"/>
          <w:lang w:val="es-ES"/>
        </w:rPr>
        <w:t>Al término del proyecto, la Oficina de País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w:rsidR="00FB5CBD" w:rsidRPr="007953C1" w:rsidRDefault="00FB5CBD" w:rsidP="00AE0727">
      <w:pPr>
        <w:pStyle w:val="Heading4"/>
        <w:numPr>
          <w:ilvl w:val="1"/>
          <w:numId w:val="18"/>
        </w:numPr>
        <w:tabs>
          <w:tab w:val="clear" w:pos="1440"/>
          <w:tab w:val="left" w:pos="720"/>
        </w:tabs>
        <w:jc w:val="left"/>
        <w:rPr>
          <w:rFonts w:ascii="Times New Roman" w:hAnsi="Times New Roman"/>
          <w:noProof w:val="0"/>
          <w:sz w:val="22"/>
          <w:szCs w:val="22"/>
          <w:lang w:val="es-ES"/>
        </w:rPr>
      </w:pPr>
      <w:r w:rsidRPr="007953C1">
        <w:rPr>
          <w:rFonts w:ascii="Times New Roman" w:hAnsi="Times New Roman"/>
          <w:noProof w:val="0"/>
          <w:sz w:val="22"/>
          <w:szCs w:val="22"/>
          <w:lang w:val="es-ES"/>
        </w:rPr>
        <w:t>Coordinación, Plan de Trabajo y Presupuesto de la Evaluación</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La Unidad Coordinadora de Proyecto UCP</w:t>
      </w:r>
      <w:r w:rsidR="00352AAB" w:rsidRPr="007953C1">
        <w:rPr>
          <w:noProof w:val="0"/>
          <w:sz w:val="22"/>
          <w:szCs w:val="22"/>
          <w:lang w:val="es-ES"/>
        </w:rPr>
        <w:t xml:space="preserve"> MTI</w:t>
      </w:r>
      <w:r w:rsidRPr="007953C1">
        <w:rPr>
          <w:noProof w:val="0"/>
          <w:sz w:val="22"/>
          <w:szCs w:val="22"/>
          <w:lang w:val="es-ES"/>
        </w:rPr>
        <w:t xml:space="preserve">-BID </w:t>
      </w:r>
      <w:r w:rsidR="004944E9" w:rsidRPr="007953C1">
        <w:rPr>
          <w:noProof w:val="0"/>
          <w:sz w:val="22"/>
          <w:szCs w:val="22"/>
          <w:lang w:val="es-ES"/>
        </w:rPr>
        <w:t>será</w:t>
      </w:r>
      <w:r w:rsidRPr="007953C1">
        <w:rPr>
          <w:noProof w:val="0"/>
          <w:sz w:val="22"/>
          <w:szCs w:val="22"/>
          <w:lang w:val="es-ES"/>
        </w:rPr>
        <w:t xml:space="preserve"> responsable de la realización de las actividades de evaluación, lo cual incluye asegurar la recolección de los datos.</w:t>
      </w:r>
    </w:p>
    <w:p w:rsidR="00FB5CBD" w:rsidRPr="007953C1" w:rsidRDefault="00FB5CBD" w:rsidP="00FB5CBD">
      <w:pPr>
        <w:pStyle w:val="AutoNumpara"/>
        <w:numPr>
          <w:ilvl w:val="0"/>
          <w:numId w:val="0"/>
        </w:numPr>
        <w:rPr>
          <w:noProof w:val="0"/>
          <w:sz w:val="22"/>
          <w:szCs w:val="22"/>
          <w:lang w:val="es-ES"/>
        </w:rPr>
      </w:pPr>
      <w:r w:rsidRPr="007953C1">
        <w:rPr>
          <w:noProof w:val="0"/>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FB5CBD" w:rsidRPr="007953C1" w:rsidRDefault="00283C64" w:rsidP="00FB5CBD">
      <w:pPr>
        <w:pStyle w:val="AutoNumpara"/>
        <w:numPr>
          <w:ilvl w:val="0"/>
          <w:numId w:val="0"/>
        </w:numPr>
        <w:rPr>
          <w:noProof w:val="0"/>
          <w:color w:val="000000"/>
          <w:sz w:val="22"/>
          <w:szCs w:val="22"/>
          <w:lang w:val="es-ES"/>
        </w:rPr>
      </w:pPr>
      <w:r>
        <w:rPr>
          <w:noProof w:val="0"/>
          <w:sz w:val="22"/>
          <w:szCs w:val="22"/>
          <w:lang w:val="es-ES"/>
        </w:rPr>
        <w:t xml:space="preserve">En el cuadro 20 que se presenta se detalla </w:t>
      </w:r>
      <w:r w:rsidR="00FB5CBD" w:rsidRPr="007953C1">
        <w:rPr>
          <w:noProof w:val="0"/>
          <w:sz w:val="22"/>
          <w:szCs w:val="22"/>
          <w:lang w:val="es-ES"/>
        </w:rPr>
        <w:t>el Plan de Trabajo para la Evaluación del proyecto, el cual incluye las principales actividades y su</w:t>
      </w:r>
      <w:ins w:id="504" w:author="Inter-American Development Bank" w:date="2014-09-25T10:01:00Z">
        <w:r w:rsidR="004838FA">
          <w:rPr>
            <w:noProof w:val="0"/>
            <w:sz w:val="22"/>
            <w:szCs w:val="22"/>
            <w:lang w:val="es-ES"/>
          </w:rPr>
          <w:t>s</w:t>
        </w:r>
      </w:ins>
      <w:r w:rsidR="00FB5CBD" w:rsidRPr="007953C1">
        <w:rPr>
          <w:noProof w:val="0"/>
          <w:sz w:val="22"/>
          <w:szCs w:val="22"/>
          <w:lang w:val="es-ES"/>
        </w:rPr>
        <w:t xml:space="preserve"> respectivos productos, el plazo de cumplimiento, el responsable y el costo, identificando la fuente de financiamiento</w:t>
      </w:r>
      <w:r w:rsidR="00FB5CBD" w:rsidRPr="007953C1">
        <w:rPr>
          <w:noProof w:val="0"/>
          <w:color w:val="000000"/>
          <w:sz w:val="22"/>
          <w:szCs w:val="22"/>
          <w:lang w:val="es-ES"/>
        </w:rPr>
        <w:t>.</w:t>
      </w:r>
    </w:p>
    <w:p w:rsidR="00FB5CBD" w:rsidRPr="007953C1" w:rsidRDefault="00FB5CBD" w:rsidP="00FB5CBD">
      <w:pPr>
        <w:pStyle w:val="AutoNumpara"/>
        <w:numPr>
          <w:ilvl w:val="0"/>
          <w:numId w:val="0"/>
        </w:numPr>
        <w:ind w:left="720"/>
        <w:rPr>
          <w:noProof w:val="0"/>
          <w:color w:val="000000"/>
          <w:sz w:val="22"/>
          <w:szCs w:val="22"/>
          <w:lang w:val="es-ES"/>
        </w:rPr>
      </w:pPr>
    </w:p>
    <w:p w:rsidR="00FB5CBD" w:rsidRPr="007953C1" w:rsidRDefault="00FB5CBD" w:rsidP="00FB5CBD">
      <w:pPr>
        <w:numPr>
          <w:ilvl w:val="1"/>
          <w:numId w:val="1"/>
        </w:numPr>
        <w:jc w:val="both"/>
        <w:textAlignment w:val="top"/>
        <w:rPr>
          <w:color w:val="000000"/>
          <w:sz w:val="22"/>
          <w:szCs w:val="22"/>
          <w:lang w:val="es-ES"/>
        </w:rPr>
        <w:sectPr w:rsidR="00FB5CBD" w:rsidRPr="007953C1" w:rsidSect="00FB5CBD">
          <w:pgSz w:w="12240" w:h="15840"/>
          <w:pgMar w:top="1276" w:right="1627" w:bottom="1440" w:left="1440" w:header="720" w:footer="720" w:gutter="0"/>
          <w:cols w:space="720"/>
          <w:docGrid w:linePitch="360"/>
        </w:sectPr>
      </w:pPr>
    </w:p>
    <w:p w:rsidR="00FB5CBD" w:rsidRPr="007953C1" w:rsidRDefault="00FB5CBD" w:rsidP="00FB5CBD">
      <w:pPr>
        <w:pStyle w:val="heading-b24"/>
        <w:spacing w:after="0"/>
        <w:rPr>
          <w:rFonts w:ascii="Times New Roman" w:eastAsia="Calibri" w:hAnsi="Times New Roman"/>
          <w:smallCaps w:val="0"/>
          <w:sz w:val="20"/>
          <w:lang w:val="es-ES"/>
        </w:rPr>
      </w:pPr>
      <w:r w:rsidRPr="007953C1">
        <w:rPr>
          <w:rFonts w:ascii="Times New Roman" w:eastAsia="Calibri" w:hAnsi="Times New Roman"/>
          <w:smallCaps w:val="0"/>
          <w:sz w:val="20"/>
          <w:lang w:val="es-ES"/>
        </w:rPr>
        <w:t>Cuadro 20.</w:t>
      </w:r>
      <w:r w:rsidRPr="007953C1">
        <w:rPr>
          <w:rFonts w:ascii="Times New Roman" w:eastAsia="Calibri" w:hAnsi="Times New Roman"/>
          <w:smallCaps w:val="0"/>
          <w:sz w:val="20"/>
          <w:lang w:val="es-ES"/>
        </w:rPr>
        <w:br/>
      </w:r>
      <w:r w:rsidR="008C0539" w:rsidRPr="007953C1">
        <w:rPr>
          <w:rFonts w:ascii="Times New Roman" w:eastAsia="Calibri" w:hAnsi="Times New Roman"/>
          <w:smallCaps w:val="0"/>
          <w:sz w:val="20"/>
          <w:lang w:val="es-ES"/>
        </w:rPr>
        <w:t>Proyecto Conectividad de la Costa Atlántica (NI-L1087)</w:t>
      </w:r>
    </w:p>
    <w:p w:rsidR="00FB5CBD" w:rsidRPr="007953C1" w:rsidRDefault="00FB5CBD" w:rsidP="00FB5CBD">
      <w:pPr>
        <w:pStyle w:val="heading-b24"/>
        <w:spacing w:after="120"/>
        <w:rPr>
          <w:rFonts w:ascii="Times New Roman" w:eastAsia="Calibri" w:hAnsi="Times New Roman"/>
          <w:lang w:val="es-ES"/>
        </w:rPr>
      </w:pPr>
      <w:r w:rsidRPr="007953C1">
        <w:rPr>
          <w:rFonts w:ascii="Times New Roman" w:eastAsia="Calibri" w:hAnsi="Times New Roman"/>
          <w:smallCaps w:val="0"/>
          <w:sz w:val="20"/>
          <w:lang w:val="es-ES"/>
        </w:rPr>
        <w:t>Evaluación -</w:t>
      </w:r>
      <w:r w:rsidR="00470AAD" w:rsidRPr="007953C1">
        <w:rPr>
          <w:rFonts w:ascii="Times New Roman" w:eastAsia="Calibri" w:hAnsi="Times New Roman"/>
          <w:smallCaps w:val="0"/>
          <w:sz w:val="20"/>
          <w:lang w:val="es-ES"/>
        </w:rPr>
        <w:t xml:space="preserve"> </w:t>
      </w:r>
      <w:r w:rsidRPr="007953C1">
        <w:rPr>
          <w:rFonts w:ascii="Times New Roman" w:eastAsia="Calibri" w:hAnsi="Times New Roman"/>
          <w:smallCaps w:val="0"/>
          <w:sz w:val="20"/>
          <w:lang w:val="es-ES"/>
        </w:rPr>
        <w:t>Plan de trabajo</w:t>
      </w:r>
    </w:p>
    <w:tbl>
      <w:tblPr>
        <w:tblW w:w="16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2"/>
        <w:gridCol w:w="355"/>
        <w:gridCol w:w="364"/>
        <w:gridCol w:w="364"/>
        <w:gridCol w:w="363"/>
        <w:gridCol w:w="364"/>
        <w:gridCol w:w="355"/>
        <w:gridCol w:w="361"/>
        <w:gridCol w:w="52"/>
        <w:gridCol w:w="308"/>
        <w:gridCol w:w="9"/>
        <w:gridCol w:w="351"/>
        <w:gridCol w:w="364"/>
        <w:gridCol w:w="366"/>
        <w:gridCol w:w="401"/>
        <w:gridCol w:w="348"/>
        <w:gridCol w:w="387"/>
        <w:gridCol w:w="11"/>
        <w:gridCol w:w="380"/>
        <w:gridCol w:w="12"/>
        <w:gridCol w:w="382"/>
        <w:gridCol w:w="427"/>
        <w:gridCol w:w="417"/>
        <w:gridCol w:w="11"/>
        <w:gridCol w:w="433"/>
        <w:gridCol w:w="447"/>
        <w:gridCol w:w="2223"/>
        <w:gridCol w:w="1434"/>
        <w:gridCol w:w="1799"/>
      </w:tblGrid>
      <w:tr w:rsidR="004944E9" w:rsidRPr="007953C1" w:rsidTr="00A22230">
        <w:trPr>
          <w:jc w:val="center"/>
        </w:trPr>
        <w:tc>
          <w:tcPr>
            <w:tcW w:w="3192" w:type="dxa"/>
            <w:vMerge w:val="restart"/>
            <w:vAlign w:val="center"/>
          </w:tcPr>
          <w:p w:rsidR="004944E9" w:rsidRPr="007953C1" w:rsidRDefault="004944E9" w:rsidP="00FB5CBD">
            <w:pPr>
              <w:jc w:val="center"/>
              <w:rPr>
                <w:b/>
                <w:sz w:val="16"/>
                <w:szCs w:val="16"/>
                <w:lang w:val="es-ES"/>
              </w:rPr>
            </w:pPr>
            <w:r w:rsidRPr="007953C1">
              <w:rPr>
                <w:b/>
                <w:sz w:val="16"/>
                <w:szCs w:val="16"/>
                <w:lang w:val="es-ES"/>
              </w:rPr>
              <w:t>Principales actividades de evaluación/Productos por actividad</w:t>
            </w:r>
          </w:p>
        </w:tc>
        <w:tc>
          <w:tcPr>
            <w:tcW w:w="1446" w:type="dxa"/>
            <w:gridSpan w:val="4"/>
            <w:shd w:val="clear" w:color="auto" w:fill="auto"/>
            <w:vAlign w:val="center"/>
          </w:tcPr>
          <w:p w:rsidR="004944E9" w:rsidRPr="007953C1" w:rsidRDefault="004944E9" w:rsidP="00FB5CBD">
            <w:pPr>
              <w:jc w:val="center"/>
              <w:rPr>
                <w:b/>
                <w:sz w:val="16"/>
                <w:szCs w:val="16"/>
                <w:lang w:val="es-ES"/>
              </w:rPr>
            </w:pPr>
            <w:r w:rsidRPr="007953C1">
              <w:rPr>
                <w:b/>
                <w:sz w:val="16"/>
                <w:szCs w:val="16"/>
                <w:lang w:val="es-ES"/>
              </w:rPr>
              <w:t>Año 2016</w:t>
            </w:r>
          </w:p>
        </w:tc>
        <w:tc>
          <w:tcPr>
            <w:tcW w:w="1440" w:type="dxa"/>
            <w:gridSpan w:val="5"/>
            <w:shd w:val="clear" w:color="auto" w:fill="auto"/>
            <w:vAlign w:val="center"/>
          </w:tcPr>
          <w:p w:rsidR="004944E9" w:rsidRPr="007953C1" w:rsidRDefault="004944E9" w:rsidP="00D70352">
            <w:pPr>
              <w:jc w:val="center"/>
              <w:rPr>
                <w:b/>
                <w:sz w:val="16"/>
                <w:szCs w:val="16"/>
                <w:lang w:val="es-ES"/>
              </w:rPr>
            </w:pPr>
            <w:r w:rsidRPr="007953C1">
              <w:rPr>
                <w:b/>
                <w:sz w:val="16"/>
                <w:szCs w:val="16"/>
                <w:lang w:val="es-ES"/>
              </w:rPr>
              <w:t>Año 2017</w:t>
            </w:r>
          </w:p>
        </w:tc>
        <w:tc>
          <w:tcPr>
            <w:tcW w:w="1491" w:type="dxa"/>
            <w:gridSpan w:val="5"/>
            <w:shd w:val="clear" w:color="auto" w:fill="auto"/>
            <w:vAlign w:val="center"/>
          </w:tcPr>
          <w:p w:rsidR="004944E9" w:rsidRPr="007953C1" w:rsidRDefault="004944E9" w:rsidP="00D70352">
            <w:pPr>
              <w:jc w:val="center"/>
              <w:rPr>
                <w:b/>
                <w:sz w:val="16"/>
                <w:szCs w:val="16"/>
                <w:lang w:val="es-ES"/>
              </w:rPr>
            </w:pPr>
            <w:r w:rsidRPr="007953C1">
              <w:rPr>
                <w:b/>
                <w:sz w:val="16"/>
                <w:szCs w:val="16"/>
                <w:lang w:val="es-ES"/>
              </w:rPr>
              <w:t>Año 2018</w:t>
            </w:r>
          </w:p>
        </w:tc>
        <w:tc>
          <w:tcPr>
            <w:tcW w:w="1520" w:type="dxa"/>
            <w:gridSpan w:val="6"/>
            <w:vAlign w:val="center"/>
          </w:tcPr>
          <w:p w:rsidR="004944E9" w:rsidRPr="007953C1" w:rsidRDefault="008C0539" w:rsidP="00D70352">
            <w:pPr>
              <w:jc w:val="center"/>
              <w:rPr>
                <w:b/>
                <w:sz w:val="16"/>
                <w:szCs w:val="16"/>
                <w:lang w:val="es-ES"/>
              </w:rPr>
            </w:pPr>
            <w:r w:rsidRPr="007953C1">
              <w:rPr>
                <w:b/>
                <w:sz w:val="16"/>
                <w:szCs w:val="16"/>
                <w:lang w:val="es-ES"/>
              </w:rPr>
              <w:t>Año 2019</w:t>
            </w:r>
          </w:p>
        </w:tc>
        <w:tc>
          <w:tcPr>
            <w:tcW w:w="1735" w:type="dxa"/>
            <w:gridSpan w:val="5"/>
            <w:vAlign w:val="center"/>
          </w:tcPr>
          <w:p w:rsidR="004944E9" w:rsidRPr="007953C1" w:rsidRDefault="008C0539" w:rsidP="00FB5CBD">
            <w:pPr>
              <w:jc w:val="center"/>
              <w:rPr>
                <w:b/>
                <w:sz w:val="16"/>
                <w:szCs w:val="16"/>
                <w:lang w:val="es-ES"/>
              </w:rPr>
            </w:pPr>
            <w:r w:rsidRPr="007953C1">
              <w:rPr>
                <w:b/>
                <w:sz w:val="16"/>
                <w:szCs w:val="16"/>
                <w:lang w:val="es-ES"/>
              </w:rPr>
              <w:t>Año 2020</w:t>
            </w:r>
          </w:p>
        </w:tc>
        <w:tc>
          <w:tcPr>
            <w:tcW w:w="2223" w:type="dxa"/>
            <w:vMerge w:val="restart"/>
            <w:vAlign w:val="center"/>
          </w:tcPr>
          <w:p w:rsidR="004944E9" w:rsidRPr="007953C1" w:rsidRDefault="004944E9" w:rsidP="00FB5CBD">
            <w:pPr>
              <w:jc w:val="center"/>
              <w:rPr>
                <w:b/>
                <w:sz w:val="16"/>
                <w:szCs w:val="16"/>
                <w:lang w:val="es-ES"/>
              </w:rPr>
            </w:pPr>
            <w:r w:rsidRPr="007953C1">
              <w:rPr>
                <w:b/>
                <w:sz w:val="16"/>
                <w:szCs w:val="16"/>
                <w:lang w:val="es-ES"/>
              </w:rPr>
              <w:t>Responsable</w:t>
            </w:r>
          </w:p>
        </w:tc>
        <w:tc>
          <w:tcPr>
            <w:tcW w:w="1434" w:type="dxa"/>
            <w:vMerge w:val="restart"/>
            <w:vAlign w:val="center"/>
          </w:tcPr>
          <w:p w:rsidR="004944E9" w:rsidRPr="00E64492" w:rsidRDefault="004944E9" w:rsidP="00FB5CBD">
            <w:pPr>
              <w:jc w:val="center"/>
              <w:rPr>
                <w:b/>
                <w:sz w:val="16"/>
                <w:szCs w:val="16"/>
                <w:lang w:val="es-ES"/>
              </w:rPr>
            </w:pPr>
            <w:r w:rsidRPr="00E64492">
              <w:rPr>
                <w:b/>
                <w:sz w:val="16"/>
                <w:szCs w:val="16"/>
                <w:lang w:val="es-ES"/>
              </w:rPr>
              <w:t>Costo</w:t>
            </w:r>
          </w:p>
          <w:p w:rsidR="004944E9" w:rsidRPr="00E64492" w:rsidRDefault="004944E9" w:rsidP="00FB5CBD">
            <w:pPr>
              <w:jc w:val="center"/>
              <w:rPr>
                <w:b/>
                <w:sz w:val="16"/>
                <w:szCs w:val="16"/>
                <w:lang w:val="es-ES"/>
              </w:rPr>
            </w:pPr>
            <w:r w:rsidRPr="00E64492">
              <w:rPr>
                <w:b/>
                <w:sz w:val="16"/>
                <w:szCs w:val="16"/>
                <w:lang w:val="es-ES"/>
              </w:rPr>
              <w:t>(U$S)</w:t>
            </w:r>
          </w:p>
        </w:tc>
        <w:tc>
          <w:tcPr>
            <w:tcW w:w="1799" w:type="dxa"/>
            <w:vMerge w:val="restart"/>
            <w:vAlign w:val="center"/>
          </w:tcPr>
          <w:p w:rsidR="004944E9" w:rsidRPr="007953C1" w:rsidRDefault="004944E9" w:rsidP="00FB5CBD">
            <w:pPr>
              <w:jc w:val="center"/>
              <w:rPr>
                <w:b/>
                <w:sz w:val="16"/>
                <w:szCs w:val="16"/>
                <w:lang w:val="es-ES"/>
              </w:rPr>
            </w:pPr>
            <w:r w:rsidRPr="007953C1">
              <w:rPr>
                <w:b/>
                <w:sz w:val="16"/>
                <w:szCs w:val="16"/>
                <w:lang w:val="es-ES"/>
              </w:rPr>
              <w:t>Financiamiento</w:t>
            </w:r>
          </w:p>
        </w:tc>
      </w:tr>
      <w:tr w:rsidR="005A740B" w:rsidRPr="007953C1" w:rsidTr="00A22230">
        <w:trPr>
          <w:jc w:val="center"/>
        </w:trPr>
        <w:tc>
          <w:tcPr>
            <w:tcW w:w="3192" w:type="dxa"/>
            <w:vMerge/>
            <w:vAlign w:val="center"/>
          </w:tcPr>
          <w:p w:rsidR="00FB5CBD" w:rsidRPr="007953C1" w:rsidRDefault="00FB5CBD" w:rsidP="00FB5CBD">
            <w:pPr>
              <w:jc w:val="center"/>
              <w:rPr>
                <w:sz w:val="16"/>
                <w:szCs w:val="16"/>
                <w:lang w:val="es-ES"/>
              </w:rPr>
            </w:pPr>
          </w:p>
        </w:tc>
        <w:tc>
          <w:tcPr>
            <w:tcW w:w="355"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w:t>
            </w:r>
          </w:p>
        </w:tc>
        <w:tc>
          <w:tcPr>
            <w:tcW w:w="364"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w:t>
            </w:r>
          </w:p>
        </w:tc>
        <w:tc>
          <w:tcPr>
            <w:tcW w:w="364"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III</w:t>
            </w:r>
          </w:p>
        </w:tc>
        <w:tc>
          <w:tcPr>
            <w:tcW w:w="363"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IV</w:t>
            </w:r>
          </w:p>
        </w:tc>
        <w:tc>
          <w:tcPr>
            <w:tcW w:w="364"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w:t>
            </w:r>
          </w:p>
        </w:tc>
        <w:tc>
          <w:tcPr>
            <w:tcW w:w="355"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w:t>
            </w:r>
          </w:p>
        </w:tc>
        <w:tc>
          <w:tcPr>
            <w:tcW w:w="361"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III</w:t>
            </w:r>
          </w:p>
        </w:tc>
        <w:tc>
          <w:tcPr>
            <w:tcW w:w="360" w:type="dxa"/>
            <w:gridSpan w:val="2"/>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IV</w:t>
            </w:r>
          </w:p>
        </w:tc>
        <w:tc>
          <w:tcPr>
            <w:tcW w:w="360" w:type="dxa"/>
            <w:gridSpan w:val="2"/>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w:t>
            </w:r>
          </w:p>
        </w:tc>
        <w:tc>
          <w:tcPr>
            <w:tcW w:w="364"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w:t>
            </w:r>
          </w:p>
        </w:tc>
        <w:tc>
          <w:tcPr>
            <w:tcW w:w="366"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III</w:t>
            </w:r>
          </w:p>
        </w:tc>
        <w:tc>
          <w:tcPr>
            <w:tcW w:w="401" w:type="dxa"/>
            <w:shd w:val="clear" w:color="auto" w:fill="auto"/>
            <w:vAlign w:val="center"/>
          </w:tcPr>
          <w:p w:rsidR="00FB5CBD" w:rsidRPr="007953C1" w:rsidRDefault="00FB5CBD" w:rsidP="00FB5CBD">
            <w:pPr>
              <w:tabs>
                <w:tab w:val="left" w:pos="255"/>
              </w:tabs>
              <w:jc w:val="center"/>
              <w:rPr>
                <w:sz w:val="14"/>
                <w:szCs w:val="14"/>
                <w:lang w:val="es-ES"/>
              </w:rPr>
            </w:pPr>
            <w:r w:rsidRPr="007953C1">
              <w:rPr>
                <w:sz w:val="14"/>
                <w:szCs w:val="14"/>
                <w:lang w:val="es-ES"/>
              </w:rPr>
              <w:t>IV</w:t>
            </w:r>
          </w:p>
        </w:tc>
        <w:tc>
          <w:tcPr>
            <w:tcW w:w="348" w:type="dxa"/>
            <w:vAlign w:val="center"/>
          </w:tcPr>
          <w:p w:rsidR="00FB5CBD" w:rsidRPr="007953C1" w:rsidRDefault="00FB5CBD" w:rsidP="00FB5CBD">
            <w:pPr>
              <w:tabs>
                <w:tab w:val="left" w:pos="255"/>
              </w:tabs>
              <w:jc w:val="center"/>
              <w:rPr>
                <w:sz w:val="14"/>
                <w:szCs w:val="14"/>
                <w:lang w:val="es-ES"/>
              </w:rPr>
            </w:pPr>
            <w:r w:rsidRPr="007953C1">
              <w:rPr>
                <w:sz w:val="14"/>
                <w:szCs w:val="14"/>
                <w:lang w:val="es-ES"/>
              </w:rPr>
              <w:t>I</w:t>
            </w:r>
          </w:p>
        </w:tc>
        <w:tc>
          <w:tcPr>
            <w:tcW w:w="387" w:type="dxa"/>
            <w:vAlign w:val="center"/>
          </w:tcPr>
          <w:p w:rsidR="00FB5CBD" w:rsidRPr="007953C1" w:rsidRDefault="00FB5CBD" w:rsidP="00FB5CBD">
            <w:pPr>
              <w:tabs>
                <w:tab w:val="left" w:pos="255"/>
              </w:tabs>
              <w:jc w:val="center"/>
              <w:rPr>
                <w:sz w:val="14"/>
                <w:szCs w:val="14"/>
                <w:lang w:val="es-ES"/>
              </w:rPr>
            </w:pPr>
            <w:r w:rsidRPr="007953C1">
              <w:rPr>
                <w:sz w:val="14"/>
                <w:szCs w:val="14"/>
                <w:lang w:val="es-ES"/>
              </w:rPr>
              <w:t>II</w:t>
            </w:r>
          </w:p>
        </w:tc>
        <w:tc>
          <w:tcPr>
            <w:tcW w:w="391" w:type="dxa"/>
            <w:gridSpan w:val="2"/>
            <w:vAlign w:val="center"/>
          </w:tcPr>
          <w:p w:rsidR="00FB5CBD" w:rsidRPr="007953C1" w:rsidRDefault="00FB5CBD" w:rsidP="00FB5CBD">
            <w:pPr>
              <w:tabs>
                <w:tab w:val="left" w:pos="255"/>
              </w:tabs>
              <w:jc w:val="center"/>
              <w:rPr>
                <w:sz w:val="14"/>
                <w:szCs w:val="14"/>
                <w:lang w:val="es-ES"/>
              </w:rPr>
            </w:pPr>
            <w:r w:rsidRPr="007953C1">
              <w:rPr>
                <w:sz w:val="14"/>
                <w:szCs w:val="14"/>
                <w:lang w:val="es-ES"/>
              </w:rPr>
              <w:t>III</w:t>
            </w:r>
          </w:p>
        </w:tc>
        <w:tc>
          <w:tcPr>
            <w:tcW w:w="394" w:type="dxa"/>
            <w:gridSpan w:val="2"/>
            <w:vAlign w:val="center"/>
          </w:tcPr>
          <w:p w:rsidR="00FB5CBD" w:rsidRPr="007953C1" w:rsidRDefault="00FB5CBD" w:rsidP="00FB5CBD">
            <w:pPr>
              <w:tabs>
                <w:tab w:val="left" w:pos="255"/>
              </w:tabs>
              <w:jc w:val="center"/>
              <w:rPr>
                <w:sz w:val="14"/>
                <w:szCs w:val="14"/>
                <w:lang w:val="es-ES"/>
              </w:rPr>
            </w:pPr>
            <w:r w:rsidRPr="007953C1">
              <w:rPr>
                <w:sz w:val="14"/>
                <w:szCs w:val="14"/>
                <w:lang w:val="es-ES"/>
              </w:rPr>
              <w:t>IV</w:t>
            </w:r>
          </w:p>
        </w:tc>
        <w:tc>
          <w:tcPr>
            <w:tcW w:w="427" w:type="dxa"/>
            <w:vAlign w:val="center"/>
          </w:tcPr>
          <w:p w:rsidR="00FB5CBD" w:rsidRPr="007953C1" w:rsidRDefault="00FB5CBD" w:rsidP="00FB5CBD">
            <w:pPr>
              <w:tabs>
                <w:tab w:val="left" w:pos="255"/>
              </w:tabs>
              <w:jc w:val="center"/>
              <w:rPr>
                <w:sz w:val="14"/>
                <w:szCs w:val="14"/>
                <w:lang w:val="es-ES"/>
              </w:rPr>
            </w:pPr>
            <w:r w:rsidRPr="007953C1">
              <w:rPr>
                <w:sz w:val="14"/>
                <w:szCs w:val="14"/>
                <w:lang w:val="es-ES"/>
              </w:rPr>
              <w:t>I</w:t>
            </w:r>
          </w:p>
        </w:tc>
        <w:tc>
          <w:tcPr>
            <w:tcW w:w="428" w:type="dxa"/>
            <w:gridSpan w:val="2"/>
            <w:vAlign w:val="center"/>
          </w:tcPr>
          <w:p w:rsidR="00FB5CBD" w:rsidRPr="007953C1" w:rsidRDefault="00FB5CBD" w:rsidP="00FB5CBD">
            <w:pPr>
              <w:tabs>
                <w:tab w:val="left" w:pos="255"/>
              </w:tabs>
              <w:jc w:val="center"/>
              <w:rPr>
                <w:sz w:val="14"/>
                <w:szCs w:val="14"/>
                <w:lang w:val="es-ES"/>
              </w:rPr>
            </w:pPr>
            <w:r w:rsidRPr="007953C1">
              <w:rPr>
                <w:sz w:val="14"/>
                <w:szCs w:val="14"/>
                <w:lang w:val="es-ES"/>
              </w:rPr>
              <w:t>II</w:t>
            </w:r>
          </w:p>
        </w:tc>
        <w:tc>
          <w:tcPr>
            <w:tcW w:w="433" w:type="dxa"/>
            <w:vAlign w:val="center"/>
          </w:tcPr>
          <w:p w:rsidR="00FB5CBD" w:rsidRPr="007953C1" w:rsidRDefault="00FB5CBD" w:rsidP="00FB5CBD">
            <w:pPr>
              <w:tabs>
                <w:tab w:val="left" w:pos="255"/>
              </w:tabs>
              <w:jc w:val="center"/>
              <w:rPr>
                <w:sz w:val="14"/>
                <w:szCs w:val="14"/>
                <w:lang w:val="es-ES"/>
              </w:rPr>
            </w:pPr>
            <w:r w:rsidRPr="007953C1">
              <w:rPr>
                <w:sz w:val="14"/>
                <w:szCs w:val="14"/>
                <w:lang w:val="es-ES"/>
              </w:rPr>
              <w:t>III</w:t>
            </w:r>
          </w:p>
        </w:tc>
        <w:tc>
          <w:tcPr>
            <w:tcW w:w="447" w:type="dxa"/>
            <w:vAlign w:val="center"/>
          </w:tcPr>
          <w:p w:rsidR="00FB5CBD" w:rsidRPr="007953C1" w:rsidRDefault="00FB5CBD" w:rsidP="00FB5CBD">
            <w:pPr>
              <w:tabs>
                <w:tab w:val="left" w:pos="255"/>
              </w:tabs>
              <w:jc w:val="center"/>
              <w:rPr>
                <w:sz w:val="14"/>
                <w:szCs w:val="14"/>
                <w:lang w:val="es-ES"/>
              </w:rPr>
            </w:pPr>
            <w:r w:rsidRPr="007953C1">
              <w:rPr>
                <w:sz w:val="14"/>
                <w:szCs w:val="14"/>
                <w:lang w:val="es-ES"/>
              </w:rPr>
              <w:t>IV</w:t>
            </w:r>
          </w:p>
        </w:tc>
        <w:tc>
          <w:tcPr>
            <w:tcW w:w="2223" w:type="dxa"/>
            <w:vMerge/>
            <w:vAlign w:val="center"/>
          </w:tcPr>
          <w:p w:rsidR="00FB5CBD" w:rsidRPr="007953C1" w:rsidRDefault="00FB5CBD" w:rsidP="00FB5CBD">
            <w:pPr>
              <w:jc w:val="center"/>
              <w:rPr>
                <w:sz w:val="16"/>
                <w:szCs w:val="16"/>
                <w:lang w:val="es-ES"/>
              </w:rPr>
            </w:pPr>
          </w:p>
        </w:tc>
        <w:tc>
          <w:tcPr>
            <w:tcW w:w="1434" w:type="dxa"/>
            <w:vMerge/>
            <w:vAlign w:val="center"/>
          </w:tcPr>
          <w:p w:rsidR="00FB5CBD" w:rsidRPr="00E64492" w:rsidRDefault="00FB5CBD" w:rsidP="00FB5CBD">
            <w:pPr>
              <w:jc w:val="center"/>
              <w:rPr>
                <w:sz w:val="16"/>
                <w:szCs w:val="16"/>
                <w:lang w:val="es-ES"/>
              </w:rPr>
            </w:pPr>
          </w:p>
        </w:tc>
        <w:tc>
          <w:tcPr>
            <w:tcW w:w="1799" w:type="dxa"/>
            <w:vMerge/>
            <w:vAlign w:val="center"/>
          </w:tcPr>
          <w:p w:rsidR="00FB5CBD" w:rsidRPr="007953C1" w:rsidRDefault="00FB5CBD" w:rsidP="00FB5CBD">
            <w:pPr>
              <w:jc w:val="center"/>
              <w:rPr>
                <w:sz w:val="16"/>
                <w:szCs w:val="16"/>
                <w:lang w:val="es-ES"/>
              </w:rPr>
            </w:pPr>
          </w:p>
        </w:tc>
      </w:tr>
      <w:tr w:rsidR="005A740B" w:rsidRPr="007953C1" w:rsidTr="00E20CF4">
        <w:trPr>
          <w:jc w:val="center"/>
        </w:trPr>
        <w:tc>
          <w:tcPr>
            <w:tcW w:w="3192" w:type="dxa"/>
            <w:vAlign w:val="center"/>
          </w:tcPr>
          <w:p w:rsidR="00420CFB" w:rsidRPr="007953C1" w:rsidRDefault="00420CFB" w:rsidP="006B2431">
            <w:pPr>
              <w:numPr>
                <w:ilvl w:val="0"/>
                <w:numId w:val="2"/>
              </w:numPr>
              <w:ind w:left="310" w:hanging="310"/>
              <w:rPr>
                <w:b/>
                <w:sz w:val="16"/>
                <w:szCs w:val="16"/>
                <w:lang w:val="es-ES"/>
              </w:rPr>
            </w:pPr>
            <w:r w:rsidRPr="007953C1">
              <w:rPr>
                <w:b/>
                <w:sz w:val="16"/>
                <w:szCs w:val="16"/>
                <w:lang w:val="es-ES"/>
              </w:rPr>
              <w:t>Evaluación económica ex</w:t>
            </w:r>
            <w:r w:rsidR="00D61838" w:rsidRPr="007953C1">
              <w:rPr>
                <w:b/>
                <w:sz w:val="16"/>
                <w:szCs w:val="16"/>
                <w:lang w:val="es-ES"/>
              </w:rPr>
              <w:t xml:space="preserve"> - </w:t>
            </w:r>
            <w:r w:rsidRPr="007953C1">
              <w:rPr>
                <w:b/>
                <w:sz w:val="16"/>
                <w:szCs w:val="16"/>
                <w:lang w:val="es-ES"/>
              </w:rPr>
              <w:t>post de los indicador</w:t>
            </w:r>
            <w:r w:rsidR="00A22230" w:rsidRPr="007953C1">
              <w:rPr>
                <w:b/>
                <w:sz w:val="16"/>
                <w:szCs w:val="16"/>
                <w:lang w:val="es-ES"/>
              </w:rPr>
              <w:t>es de Impacto</w:t>
            </w:r>
          </w:p>
        </w:tc>
        <w:tc>
          <w:tcPr>
            <w:tcW w:w="7632" w:type="dxa"/>
            <w:gridSpan w:val="25"/>
            <w:shd w:val="clear" w:color="auto" w:fill="auto"/>
            <w:vAlign w:val="center"/>
          </w:tcPr>
          <w:p w:rsidR="00420CFB" w:rsidRPr="007953C1" w:rsidRDefault="00420CFB" w:rsidP="00FB5CBD">
            <w:pPr>
              <w:rPr>
                <w:sz w:val="16"/>
                <w:szCs w:val="16"/>
                <w:lang w:val="es-ES"/>
              </w:rPr>
            </w:pPr>
          </w:p>
        </w:tc>
        <w:tc>
          <w:tcPr>
            <w:tcW w:w="2223" w:type="dxa"/>
            <w:vAlign w:val="center"/>
          </w:tcPr>
          <w:p w:rsidR="00420CFB" w:rsidRPr="007953C1" w:rsidRDefault="00A22230" w:rsidP="00FB5CBD">
            <w:pPr>
              <w:jc w:val="center"/>
              <w:rPr>
                <w:sz w:val="16"/>
                <w:szCs w:val="16"/>
                <w:lang w:val="es-ES"/>
              </w:rPr>
            </w:pPr>
            <w:r w:rsidRPr="007953C1">
              <w:rPr>
                <w:sz w:val="16"/>
                <w:szCs w:val="16"/>
                <w:lang w:val="es-ES"/>
              </w:rPr>
              <w:t>UCP-MTI</w:t>
            </w:r>
          </w:p>
        </w:tc>
        <w:tc>
          <w:tcPr>
            <w:tcW w:w="1434" w:type="dxa"/>
            <w:vMerge w:val="restart"/>
            <w:vAlign w:val="center"/>
          </w:tcPr>
          <w:p w:rsidR="00420CFB" w:rsidRPr="00E64492" w:rsidRDefault="00E64492" w:rsidP="00FB5CBD">
            <w:pPr>
              <w:jc w:val="center"/>
              <w:rPr>
                <w:sz w:val="16"/>
                <w:szCs w:val="16"/>
                <w:lang w:val="es-ES"/>
              </w:rPr>
            </w:pPr>
            <w:r w:rsidRPr="00E64492">
              <w:rPr>
                <w:sz w:val="16"/>
                <w:szCs w:val="16"/>
                <w:lang w:val="es-ES"/>
              </w:rPr>
              <w:t>80.000</w:t>
            </w:r>
          </w:p>
        </w:tc>
        <w:tc>
          <w:tcPr>
            <w:tcW w:w="1799" w:type="dxa"/>
            <w:vMerge w:val="restart"/>
            <w:vAlign w:val="center"/>
          </w:tcPr>
          <w:p w:rsidR="00420CFB" w:rsidRPr="007953C1" w:rsidRDefault="00420CFB" w:rsidP="00596036">
            <w:pPr>
              <w:jc w:val="center"/>
              <w:rPr>
                <w:sz w:val="16"/>
                <w:szCs w:val="16"/>
                <w:lang w:val="es-ES"/>
              </w:rPr>
            </w:pPr>
            <w:r w:rsidRPr="007953C1">
              <w:rPr>
                <w:sz w:val="16"/>
                <w:szCs w:val="16"/>
                <w:lang w:val="es-ES"/>
              </w:rPr>
              <w:t>BID</w:t>
            </w:r>
          </w:p>
        </w:tc>
      </w:tr>
      <w:tr w:rsidR="005A740B" w:rsidRPr="007953C1" w:rsidTr="00A22230">
        <w:trPr>
          <w:jc w:val="center"/>
        </w:trPr>
        <w:tc>
          <w:tcPr>
            <w:tcW w:w="3192" w:type="dxa"/>
            <w:vAlign w:val="center"/>
          </w:tcPr>
          <w:p w:rsidR="00420CFB" w:rsidRPr="007953C1" w:rsidRDefault="00A22230" w:rsidP="00AE0727">
            <w:pPr>
              <w:numPr>
                <w:ilvl w:val="0"/>
                <w:numId w:val="11"/>
              </w:numPr>
              <w:rPr>
                <w:sz w:val="16"/>
                <w:szCs w:val="16"/>
                <w:lang w:val="es-ES"/>
              </w:rPr>
            </w:pPr>
            <w:r w:rsidRPr="007953C1">
              <w:rPr>
                <w:sz w:val="16"/>
                <w:szCs w:val="16"/>
                <w:lang w:val="es-ES"/>
              </w:rPr>
              <w:t>Volumen de exportación de productos pesqueros marinos de la RAAS.</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413" w:type="dxa"/>
            <w:gridSpan w:val="2"/>
            <w:shd w:val="clear" w:color="auto" w:fill="auto"/>
            <w:vAlign w:val="center"/>
          </w:tcPr>
          <w:p w:rsidR="00420CFB" w:rsidRPr="007953C1" w:rsidRDefault="00420CFB" w:rsidP="00FB5CBD">
            <w:pPr>
              <w:rPr>
                <w:sz w:val="16"/>
                <w:szCs w:val="16"/>
                <w:lang w:val="es-ES"/>
              </w:rPr>
            </w:pPr>
          </w:p>
        </w:tc>
        <w:tc>
          <w:tcPr>
            <w:tcW w:w="317" w:type="dxa"/>
            <w:gridSpan w:val="2"/>
            <w:shd w:val="clear" w:color="auto" w:fill="auto"/>
            <w:vAlign w:val="center"/>
          </w:tcPr>
          <w:p w:rsidR="00420CFB" w:rsidRPr="007953C1" w:rsidRDefault="00420CFB" w:rsidP="00FB5CBD">
            <w:pPr>
              <w:rPr>
                <w:sz w:val="16"/>
                <w:szCs w:val="16"/>
                <w:lang w:val="es-ES"/>
              </w:rPr>
            </w:pPr>
          </w:p>
        </w:tc>
        <w:tc>
          <w:tcPr>
            <w:tcW w:w="351"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shd w:val="clear" w:color="auto" w:fill="auto"/>
            <w:vAlign w:val="center"/>
          </w:tcPr>
          <w:p w:rsidR="00420CFB" w:rsidRPr="007953C1" w:rsidRDefault="00420CFB" w:rsidP="00FB5CBD">
            <w:pPr>
              <w:rPr>
                <w:sz w:val="16"/>
                <w:szCs w:val="16"/>
                <w:lang w:val="es-ES"/>
              </w:rPr>
            </w:pPr>
          </w:p>
        </w:tc>
        <w:tc>
          <w:tcPr>
            <w:tcW w:w="398" w:type="dxa"/>
            <w:gridSpan w:val="2"/>
            <w:shd w:val="clear" w:color="auto" w:fill="auto"/>
            <w:vAlign w:val="center"/>
          </w:tcPr>
          <w:p w:rsidR="00420CFB" w:rsidRPr="007953C1" w:rsidRDefault="00420CFB" w:rsidP="00FB5CBD">
            <w:pPr>
              <w:rPr>
                <w:sz w:val="16"/>
                <w:szCs w:val="16"/>
                <w:lang w:val="es-ES"/>
              </w:rPr>
            </w:pPr>
          </w:p>
        </w:tc>
        <w:tc>
          <w:tcPr>
            <w:tcW w:w="392" w:type="dxa"/>
            <w:gridSpan w:val="2"/>
            <w:shd w:val="clear" w:color="auto" w:fill="auto"/>
            <w:vAlign w:val="center"/>
          </w:tcPr>
          <w:p w:rsidR="00420CFB" w:rsidRPr="007953C1" w:rsidRDefault="00420CFB" w:rsidP="00FB5CBD">
            <w:pPr>
              <w:rPr>
                <w:sz w:val="16"/>
                <w:szCs w:val="16"/>
                <w:lang w:val="es-ES"/>
              </w:rPr>
            </w:pPr>
          </w:p>
        </w:tc>
        <w:tc>
          <w:tcPr>
            <w:tcW w:w="382" w:type="dxa"/>
            <w:shd w:val="clear" w:color="auto" w:fill="auto"/>
            <w:vAlign w:val="center"/>
          </w:tcPr>
          <w:p w:rsidR="00420CFB" w:rsidRPr="007953C1" w:rsidRDefault="00420CFB" w:rsidP="00FB5CBD">
            <w:pPr>
              <w:rPr>
                <w:sz w:val="16"/>
                <w:szCs w:val="16"/>
                <w:lang w:val="es-ES"/>
              </w:rPr>
            </w:pPr>
          </w:p>
        </w:tc>
        <w:tc>
          <w:tcPr>
            <w:tcW w:w="427" w:type="dxa"/>
            <w:shd w:val="clear" w:color="auto" w:fill="auto"/>
            <w:vAlign w:val="center"/>
          </w:tcPr>
          <w:p w:rsidR="00420CFB" w:rsidRPr="007953C1" w:rsidRDefault="00420CFB" w:rsidP="00FB5CBD">
            <w:pPr>
              <w:rPr>
                <w:sz w:val="16"/>
                <w:szCs w:val="16"/>
                <w:lang w:val="es-ES"/>
              </w:rPr>
            </w:pPr>
          </w:p>
        </w:tc>
        <w:tc>
          <w:tcPr>
            <w:tcW w:w="417" w:type="dxa"/>
            <w:shd w:val="clear" w:color="auto" w:fill="auto"/>
            <w:vAlign w:val="center"/>
          </w:tcPr>
          <w:p w:rsidR="00420CFB" w:rsidRPr="007953C1" w:rsidRDefault="00420CFB" w:rsidP="00FB5CBD">
            <w:pPr>
              <w:rPr>
                <w:sz w:val="16"/>
                <w:szCs w:val="16"/>
                <w:lang w:val="es-ES"/>
              </w:rPr>
            </w:pPr>
          </w:p>
        </w:tc>
        <w:tc>
          <w:tcPr>
            <w:tcW w:w="444" w:type="dxa"/>
            <w:gridSpan w:val="2"/>
            <w:shd w:val="clear" w:color="auto" w:fill="auto"/>
            <w:vAlign w:val="center"/>
          </w:tcPr>
          <w:p w:rsidR="00420CFB" w:rsidRPr="007953C1" w:rsidRDefault="00420CFB" w:rsidP="00FB5CBD">
            <w:pPr>
              <w:rPr>
                <w:sz w:val="16"/>
                <w:szCs w:val="16"/>
                <w:lang w:val="es-ES"/>
              </w:rPr>
            </w:pPr>
          </w:p>
        </w:tc>
        <w:tc>
          <w:tcPr>
            <w:tcW w:w="447" w:type="dxa"/>
            <w:shd w:val="clear" w:color="auto" w:fill="auto"/>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596036">
            <w:pPr>
              <w:jc w:val="center"/>
              <w:rPr>
                <w:sz w:val="16"/>
                <w:szCs w:val="16"/>
                <w:lang w:val="es-ES"/>
              </w:rPr>
            </w:pPr>
          </w:p>
        </w:tc>
      </w:tr>
      <w:tr w:rsidR="005A740B" w:rsidRPr="007953C1" w:rsidTr="00A22230">
        <w:trPr>
          <w:jc w:val="center"/>
        </w:trPr>
        <w:tc>
          <w:tcPr>
            <w:tcW w:w="3192" w:type="dxa"/>
            <w:vAlign w:val="center"/>
          </w:tcPr>
          <w:p w:rsidR="00420CFB" w:rsidRPr="007953C1" w:rsidRDefault="00A22230" w:rsidP="00AE0727">
            <w:pPr>
              <w:numPr>
                <w:ilvl w:val="0"/>
                <w:numId w:val="11"/>
              </w:numPr>
              <w:rPr>
                <w:sz w:val="16"/>
                <w:szCs w:val="16"/>
                <w:lang w:val="es-ES"/>
              </w:rPr>
            </w:pPr>
            <w:r w:rsidRPr="007953C1">
              <w:rPr>
                <w:sz w:val="16"/>
                <w:szCs w:val="16"/>
                <w:lang w:val="es-ES"/>
              </w:rPr>
              <w:t>Número de turistas anuales en la RAAS</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413" w:type="dxa"/>
            <w:gridSpan w:val="2"/>
            <w:shd w:val="clear" w:color="auto" w:fill="auto"/>
            <w:vAlign w:val="center"/>
          </w:tcPr>
          <w:p w:rsidR="00420CFB" w:rsidRPr="007953C1" w:rsidRDefault="00420CFB" w:rsidP="00FB5CBD">
            <w:pPr>
              <w:rPr>
                <w:sz w:val="16"/>
                <w:szCs w:val="16"/>
                <w:lang w:val="es-ES"/>
              </w:rPr>
            </w:pPr>
          </w:p>
        </w:tc>
        <w:tc>
          <w:tcPr>
            <w:tcW w:w="317" w:type="dxa"/>
            <w:gridSpan w:val="2"/>
            <w:shd w:val="clear" w:color="auto" w:fill="auto"/>
            <w:vAlign w:val="center"/>
          </w:tcPr>
          <w:p w:rsidR="00420CFB" w:rsidRPr="007953C1" w:rsidRDefault="00420CFB" w:rsidP="00FB5CBD">
            <w:pPr>
              <w:rPr>
                <w:sz w:val="16"/>
                <w:szCs w:val="16"/>
                <w:lang w:val="es-ES"/>
              </w:rPr>
            </w:pPr>
          </w:p>
        </w:tc>
        <w:tc>
          <w:tcPr>
            <w:tcW w:w="351"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shd w:val="clear" w:color="auto" w:fill="auto"/>
            <w:vAlign w:val="center"/>
          </w:tcPr>
          <w:p w:rsidR="00420CFB" w:rsidRPr="007953C1" w:rsidRDefault="00420CFB" w:rsidP="00FB5CBD">
            <w:pPr>
              <w:rPr>
                <w:sz w:val="16"/>
                <w:szCs w:val="16"/>
                <w:lang w:val="es-ES"/>
              </w:rPr>
            </w:pPr>
          </w:p>
        </w:tc>
        <w:tc>
          <w:tcPr>
            <w:tcW w:w="398" w:type="dxa"/>
            <w:gridSpan w:val="2"/>
            <w:shd w:val="clear" w:color="auto" w:fill="auto"/>
            <w:vAlign w:val="center"/>
          </w:tcPr>
          <w:p w:rsidR="00420CFB" w:rsidRPr="007953C1" w:rsidRDefault="00420CFB" w:rsidP="00FB5CBD">
            <w:pPr>
              <w:rPr>
                <w:sz w:val="16"/>
                <w:szCs w:val="16"/>
                <w:lang w:val="es-ES"/>
              </w:rPr>
            </w:pPr>
          </w:p>
        </w:tc>
        <w:tc>
          <w:tcPr>
            <w:tcW w:w="392" w:type="dxa"/>
            <w:gridSpan w:val="2"/>
            <w:shd w:val="clear" w:color="auto" w:fill="auto"/>
            <w:vAlign w:val="center"/>
          </w:tcPr>
          <w:p w:rsidR="00420CFB" w:rsidRPr="007953C1" w:rsidRDefault="00420CFB" w:rsidP="00FB5CBD">
            <w:pPr>
              <w:rPr>
                <w:sz w:val="16"/>
                <w:szCs w:val="16"/>
                <w:lang w:val="es-ES"/>
              </w:rPr>
            </w:pPr>
          </w:p>
        </w:tc>
        <w:tc>
          <w:tcPr>
            <w:tcW w:w="382" w:type="dxa"/>
            <w:shd w:val="clear" w:color="auto" w:fill="auto"/>
            <w:vAlign w:val="center"/>
          </w:tcPr>
          <w:p w:rsidR="00420CFB" w:rsidRPr="007953C1" w:rsidRDefault="00420CFB" w:rsidP="00FB5CBD">
            <w:pPr>
              <w:rPr>
                <w:sz w:val="16"/>
                <w:szCs w:val="16"/>
                <w:lang w:val="es-ES"/>
              </w:rPr>
            </w:pPr>
          </w:p>
        </w:tc>
        <w:tc>
          <w:tcPr>
            <w:tcW w:w="427" w:type="dxa"/>
            <w:shd w:val="clear" w:color="auto" w:fill="auto"/>
            <w:vAlign w:val="center"/>
          </w:tcPr>
          <w:p w:rsidR="00420CFB" w:rsidRPr="007953C1" w:rsidRDefault="00420CFB" w:rsidP="00FB5CBD">
            <w:pPr>
              <w:rPr>
                <w:sz w:val="16"/>
                <w:szCs w:val="16"/>
                <w:lang w:val="es-ES"/>
              </w:rPr>
            </w:pPr>
          </w:p>
        </w:tc>
        <w:tc>
          <w:tcPr>
            <w:tcW w:w="417" w:type="dxa"/>
            <w:shd w:val="clear" w:color="auto" w:fill="auto"/>
            <w:vAlign w:val="center"/>
          </w:tcPr>
          <w:p w:rsidR="00420CFB" w:rsidRPr="007953C1" w:rsidRDefault="00420CFB" w:rsidP="00FB5CBD">
            <w:pPr>
              <w:rPr>
                <w:sz w:val="16"/>
                <w:szCs w:val="16"/>
                <w:lang w:val="es-ES"/>
              </w:rPr>
            </w:pPr>
          </w:p>
        </w:tc>
        <w:tc>
          <w:tcPr>
            <w:tcW w:w="444" w:type="dxa"/>
            <w:gridSpan w:val="2"/>
            <w:shd w:val="clear" w:color="auto" w:fill="auto"/>
            <w:vAlign w:val="center"/>
          </w:tcPr>
          <w:p w:rsidR="00420CFB" w:rsidRPr="007953C1" w:rsidRDefault="00420CFB" w:rsidP="00FB5CBD">
            <w:pPr>
              <w:rPr>
                <w:sz w:val="16"/>
                <w:szCs w:val="16"/>
                <w:lang w:val="es-ES"/>
              </w:rPr>
            </w:pPr>
          </w:p>
        </w:tc>
        <w:tc>
          <w:tcPr>
            <w:tcW w:w="447" w:type="dxa"/>
            <w:shd w:val="clear" w:color="auto" w:fill="auto"/>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E20CF4">
        <w:trPr>
          <w:jc w:val="center"/>
        </w:trPr>
        <w:tc>
          <w:tcPr>
            <w:tcW w:w="3192" w:type="dxa"/>
            <w:vAlign w:val="center"/>
          </w:tcPr>
          <w:p w:rsidR="00420CFB" w:rsidRPr="007953C1" w:rsidRDefault="00420CFB" w:rsidP="006B2431">
            <w:pPr>
              <w:numPr>
                <w:ilvl w:val="0"/>
                <w:numId w:val="2"/>
              </w:numPr>
              <w:ind w:left="310" w:hanging="310"/>
              <w:rPr>
                <w:b/>
                <w:sz w:val="16"/>
                <w:szCs w:val="16"/>
                <w:lang w:val="es-ES"/>
              </w:rPr>
            </w:pPr>
            <w:r w:rsidRPr="007953C1">
              <w:rPr>
                <w:b/>
                <w:sz w:val="16"/>
                <w:szCs w:val="16"/>
                <w:lang w:val="es-ES"/>
              </w:rPr>
              <w:t>Evaluación económica ex post de obras de infraestructura vial terminadas</w:t>
            </w:r>
          </w:p>
        </w:tc>
        <w:tc>
          <w:tcPr>
            <w:tcW w:w="7632" w:type="dxa"/>
            <w:gridSpan w:val="25"/>
            <w:shd w:val="clear" w:color="auto" w:fill="auto"/>
            <w:vAlign w:val="center"/>
          </w:tcPr>
          <w:p w:rsidR="00420CFB" w:rsidRPr="007953C1" w:rsidRDefault="00420CFB" w:rsidP="00FB5CBD">
            <w:pPr>
              <w:rPr>
                <w:sz w:val="16"/>
                <w:szCs w:val="16"/>
                <w:lang w:val="es-ES"/>
              </w:rPr>
            </w:pPr>
          </w:p>
        </w:tc>
        <w:tc>
          <w:tcPr>
            <w:tcW w:w="2223" w:type="dxa"/>
            <w:vAlign w:val="center"/>
          </w:tcPr>
          <w:p w:rsidR="00420CFB" w:rsidRPr="007953C1" w:rsidRDefault="00A22230" w:rsidP="00FB5CBD">
            <w:pPr>
              <w:jc w:val="center"/>
              <w:rPr>
                <w:sz w:val="16"/>
                <w:szCs w:val="16"/>
                <w:lang w:val="es-ES"/>
              </w:rPr>
            </w:pPr>
            <w:r w:rsidRPr="007953C1">
              <w:rPr>
                <w:sz w:val="16"/>
                <w:szCs w:val="16"/>
                <w:lang w:val="es-ES"/>
              </w:rPr>
              <w:t>UCP-MTI</w:t>
            </w: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jc w:val="center"/>
        </w:trPr>
        <w:tc>
          <w:tcPr>
            <w:tcW w:w="3192" w:type="dxa"/>
            <w:vAlign w:val="center"/>
          </w:tcPr>
          <w:p w:rsidR="00420CFB" w:rsidRPr="007953C1" w:rsidRDefault="00A22230" w:rsidP="00AE0727">
            <w:pPr>
              <w:numPr>
                <w:ilvl w:val="0"/>
                <w:numId w:val="11"/>
              </w:numPr>
              <w:rPr>
                <w:sz w:val="16"/>
                <w:szCs w:val="16"/>
                <w:lang w:val="es-ES"/>
              </w:rPr>
            </w:pPr>
            <w:r w:rsidRPr="007953C1">
              <w:rPr>
                <w:sz w:val="16"/>
                <w:szCs w:val="16"/>
                <w:lang w:val="es-ES"/>
              </w:rPr>
              <w:t xml:space="preserve">Tiempo de Viaje de Transporte de Pasajeros en el tramo </w:t>
            </w:r>
            <w:r w:rsidR="00AF4111">
              <w:rPr>
                <w:sz w:val="16"/>
                <w:szCs w:val="16"/>
                <w:lang w:val="es-ES"/>
              </w:rPr>
              <w:t>La Gateada</w:t>
            </w:r>
            <w:r w:rsidRPr="007953C1">
              <w:rPr>
                <w:sz w:val="16"/>
                <w:szCs w:val="16"/>
                <w:lang w:val="es-ES"/>
              </w:rPr>
              <w:t xml:space="preserve"> – Bluefields</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361" w:type="dxa"/>
            <w:shd w:val="clear" w:color="auto" w:fill="auto"/>
            <w:vAlign w:val="center"/>
          </w:tcPr>
          <w:p w:rsidR="00420CFB" w:rsidRPr="007953C1" w:rsidRDefault="00420CFB" w:rsidP="00FB5CBD">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vAlign w:val="center"/>
          </w:tcPr>
          <w:p w:rsidR="00420CFB" w:rsidRPr="007953C1" w:rsidRDefault="00420CFB" w:rsidP="00FB5CBD">
            <w:pPr>
              <w:rPr>
                <w:sz w:val="16"/>
                <w:szCs w:val="16"/>
                <w:lang w:val="es-ES"/>
              </w:rPr>
            </w:pPr>
          </w:p>
        </w:tc>
        <w:tc>
          <w:tcPr>
            <w:tcW w:w="387" w:type="dxa"/>
            <w:vAlign w:val="center"/>
          </w:tcPr>
          <w:p w:rsidR="00420CFB" w:rsidRPr="007953C1" w:rsidRDefault="00420CFB" w:rsidP="00FB5CBD">
            <w:pPr>
              <w:rPr>
                <w:sz w:val="16"/>
                <w:szCs w:val="16"/>
                <w:lang w:val="es-ES"/>
              </w:rPr>
            </w:pPr>
          </w:p>
        </w:tc>
        <w:tc>
          <w:tcPr>
            <w:tcW w:w="391" w:type="dxa"/>
            <w:gridSpan w:val="2"/>
            <w:vAlign w:val="center"/>
          </w:tcPr>
          <w:p w:rsidR="00420CFB" w:rsidRPr="007953C1" w:rsidRDefault="00420CFB" w:rsidP="00FB5CBD">
            <w:pPr>
              <w:rPr>
                <w:sz w:val="16"/>
                <w:szCs w:val="16"/>
                <w:lang w:val="es-ES"/>
              </w:rPr>
            </w:pPr>
          </w:p>
        </w:tc>
        <w:tc>
          <w:tcPr>
            <w:tcW w:w="394" w:type="dxa"/>
            <w:gridSpan w:val="2"/>
            <w:vAlign w:val="center"/>
          </w:tcPr>
          <w:p w:rsidR="00420CFB" w:rsidRPr="007953C1" w:rsidRDefault="00420CFB" w:rsidP="00FB5CBD">
            <w:pPr>
              <w:rPr>
                <w:sz w:val="16"/>
                <w:szCs w:val="16"/>
                <w:lang w:val="es-ES"/>
              </w:rPr>
            </w:pPr>
          </w:p>
        </w:tc>
        <w:tc>
          <w:tcPr>
            <w:tcW w:w="427" w:type="dxa"/>
            <w:vAlign w:val="center"/>
          </w:tcPr>
          <w:p w:rsidR="00420CFB" w:rsidRPr="007953C1" w:rsidRDefault="00420CFB" w:rsidP="00FB5CBD">
            <w:pPr>
              <w:rPr>
                <w:sz w:val="16"/>
                <w:szCs w:val="16"/>
                <w:lang w:val="es-ES"/>
              </w:rPr>
            </w:pPr>
          </w:p>
        </w:tc>
        <w:tc>
          <w:tcPr>
            <w:tcW w:w="428" w:type="dxa"/>
            <w:gridSpan w:val="2"/>
            <w:vAlign w:val="center"/>
          </w:tcPr>
          <w:p w:rsidR="00420CFB" w:rsidRPr="007953C1" w:rsidRDefault="00420CFB" w:rsidP="00FB5CBD">
            <w:pPr>
              <w:rPr>
                <w:sz w:val="16"/>
                <w:szCs w:val="16"/>
                <w:lang w:val="es-ES"/>
              </w:rPr>
            </w:pPr>
          </w:p>
        </w:tc>
        <w:tc>
          <w:tcPr>
            <w:tcW w:w="433" w:type="dxa"/>
            <w:vAlign w:val="center"/>
          </w:tcPr>
          <w:p w:rsidR="00420CFB" w:rsidRPr="007953C1" w:rsidRDefault="00420CFB" w:rsidP="00FB5CBD">
            <w:pPr>
              <w:rPr>
                <w:sz w:val="16"/>
                <w:szCs w:val="16"/>
                <w:lang w:val="es-ES"/>
              </w:rPr>
            </w:pPr>
          </w:p>
        </w:tc>
        <w:tc>
          <w:tcPr>
            <w:tcW w:w="447" w:type="dxa"/>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jc w:val="center"/>
        </w:trPr>
        <w:tc>
          <w:tcPr>
            <w:tcW w:w="3192" w:type="dxa"/>
            <w:vAlign w:val="center"/>
          </w:tcPr>
          <w:p w:rsidR="00420CFB" w:rsidRPr="007953C1" w:rsidRDefault="00A22230" w:rsidP="00AE0727">
            <w:pPr>
              <w:numPr>
                <w:ilvl w:val="0"/>
                <w:numId w:val="11"/>
              </w:numPr>
              <w:rPr>
                <w:sz w:val="16"/>
                <w:szCs w:val="16"/>
                <w:lang w:val="es-ES"/>
              </w:rPr>
            </w:pPr>
            <w:r w:rsidRPr="007953C1">
              <w:rPr>
                <w:sz w:val="16"/>
                <w:szCs w:val="16"/>
                <w:lang w:val="es-ES"/>
              </w:rPr>
              <w:t xml:space="preserve">Tiempo de Viaje de Transporte de carga en el tramo </w:t>
            </w:r>
            <w:r w:rsidR="00AF4111">
              <w:rPr>
                <w:sz w:val="16"/>
                <w:szCs w:val="16"/>
                <w:lang w:val="es-ES"/>
              </w:rPr>
              <w:t>La Gateada</w:t>
            </w:r>
            <w:r w:rsidRPr="007953C1">
              <w:rPr>
                <w:sz w:val="16"/>
                <w:szCs w:val="16"/>
                <w:lang w:val="es-ES"/>
              </w:rPr>
              <w:t xml:space="preserve"> – Bluefields.</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361" w:type="dxa"/>
            <w:shd w:val="clear" w:color="auto" w:fill="auto"/>
            <w:vAlign w:val="center"/>
          </w:tcPr>
          <w:p w:rsidR="00420CFB" w:rsidRPr="007953C1" w:rsidRDefault="00420CFB" w:rsidP="00FB5CBD">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vAlign w:val="center"/>
          </w:tcPr>
          <w:p w:rsidR="00420CFB" w:rsidRPr="007953C1" w:rsidRDefault="00420CFB" w:rsidP="00FB5CBD">
            <w:pPr>
              <w:rPr>
                <w:sz w:val="16"/>
                <w:szCs w:val="16"/>
                <w:lang w:val="es-ES"/>
              </w:rPr>
            </w:pPr>
          </w:p>
        </w:tc>
        <w:tc>
          <w:tcPr>
            <w:tcW w:w="387" w:type="dxa"/>
            <w:vAlign w:val="center"/>
          </w:tcPr>
          <w:p w:rsidR="00420CFB" w:rsidRPr="007953C1" w:rsidRDefault="00420CFB" w:rsidP="00FB5CBD">
            <w:pPr>
              <w:rPr>
                <w:sz w:val="16"/>
                <w:szCs w:val="16"/>
                <w:lang w:val="es-ES"/>
              </w:rPr>
            </w:pPr>
          </w:p>
        </w:tc>
        <w:tc>
          <w:tcPr>
            <w:tcW w:w="391" w:type="dxa"/>
            <w:gridSpan w:val="2"/>
            <w:vAlign w:val="center"/>
          </w:tcPr>
          <w:p w:rsidR="00420CFB" w:rsidRPr="007953C1" w:rsidRDefault="00420CFB" w:rsidP="00FB5CBD">
            <w:pPr>
              <w:rPr>
                <w:sz w:val="16"/>
                <w:szCs w:val="16"/>
                <w:lang w:val="es-ES"/>
              </w:rPr>
            </w:pPr>
          </w:p>
        </w:tc>
        <w:tc>
          <w:tcPr>
            <w:tcW w:w="394" w:type="dxa"/>
            <w:gridSpan w:val="2"/>
            <w:vAlign w:val="center"/>
          </w:tcPr>
          <w:p w:rsidR="00420CFB" w:rsidRPr="007953C1" w:rsidRDefault="00420CFB" w:rsidP="00FB5CBD">
            <w:pPr>
              <w:rPr>
                <w:sz w:val="16"/>
                <w:szCs w:val="16"/>
                <w:lang w:val="es-ES"/>
              </w:rPr>
            </w:pPr>
          </w:p>
        </w:tc>
        <w:tc>
          <w:tcPr>
            <w:tcW w:w="427" w:type="dxa"/>
            <w:vAlign w:val="center"/>
          </w:tcPr>
          <w:p w:rsidR="00420CFB" w:rsidRPr="007953C1" w:rsidRDefault="00420CFB" w:rsidP="00FB5CBD">
            <w:pPr>
              <w:rPr>
                <w:sz w:val="16"/>
                <w:szCs w:val="16"/>
                <w:lang w:val="es-ES"/>
              </w:rPr>
            </w:pPr>
          </w:p>
        </w:tc>
        <w:tc>
          <w:tcPr>
            <w:tcW w:w="428" w:type="dxa"/>
            <w:gridSpan w:val="2"/>
            <w:vAlign w:val="center"/>
          </w:tcPr>
          <w:p w:rsidR="00420CFB" w:rsidRPr="007953C1" w:rsidRDefault="00420CFB" w:rsidP="00FB5CBD">
            <w:pPr>
              <w:rPr>
                <w:sz w:val="16"/>
                <w:szCs w:val="16"/>
                <w:lang w:val="es-ES"/>
              </w:rPr>
            </w:pPr>
          </w:p>
        </w:tc>
        <w:tc>
          <w:tcPr>
            <w:tcW w:w="433" w:type="dxa"/>
            <w:vAlign w:val="center"/>
          </w:tcPr>
          <w:p w:rsidR="00420CFB" w:rsidRPr="007953C1" w:rsidRDefault="00420CFB" w:rsidP="00FB5CBD">
            <w:pPr>
              <w:rPr>
                <w:sz w:val="16"/>
                <w:szCs w:val="16"/>
                <w:lang w:val="es-ES"/>
              </w:rPr>
            </w:pPr>
          </w:p>
        </w:tc>
        <w:tc>
          <w:tcPr>
            <w:tcW w:w="447" w:type="dxa"/>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trHeight w:val="341"/>
          <w:jc w:val="center"/>
        </w:trPr>
        <w:tc>
          <w:tcPr>
            <w:tcW w:w="3192" w:type="dxa"/>
            <w:vAlign w:val="center"/>
          </w:tcPr>
          <w:p w:rsidR="00420CFB" w:rsidRPr="007953C1" w:rsidRDefault="00420CFB" w:rsidP="00AE0727">
            <w:pPr>
              <w:numPr>
                <w:ilvl w:val="0"/>
                <w:numId w:val="11"/>
              </w:numPr>
              <w:rPr>
                <w:sz w:val="16"/>
                <w:szCs w:val="16"/>
                <w:lang w:val="es-ES"/>
              </w:rPr>
            </w:pPr>
            <w:r w:rsidRPr="007953C1">
              <w:rPr>
                <w:sz w:val="16"/>
                <w:szCs w:val="16"/>
                <w:lang w:val="es-ES"/>
              </w:rPr>
              <w:t>Índice de Rugosidad Internacional</w:t>
            </w:r>
            <w:r w:rsidR="00A22230" w:rsidRPr="007953C1">
              <w:rPr>
                <w:sz w:val="16"/>
                <w:szCs w:val="16"/>
                <w:lang w:val="es-ES"/>
              </w:rPr>
              <w:t>.</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361" w:type="dxa"/>
            <w:shd w:val="clear" w:color="auto" w:fill="auto"/>
            <w:vAlign w:val="center"/>
          </w:tcPr>
          <w:p w:rsidR="00420CFB" w:rsidRPr="007953C1" w:rsidRDefault="00420CFB" w:rsidP="00FB5CBD">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vAlign w:val="center"/>
          </w:tcPr>
          <w:p w:rsidR="00420CFB" w:rsidRPr="007953C1" w:rsidRDefault="00420CFB" w:rsidP="00FB5CBD">
            <w:pPr>
              <w:rPr>
                <w:sz w:val="16"/>
                <w:szCs w:val="16"/>
                <w:lang w:val="es-ES"/>
              </w:rPr>
            </w:pPr>
          </w:p>
        </w:tc>
        <w:tc>
          <w:tcPr>
            <w:tcW w:w="387" w:type="dxa"/>
            <w:vAlign w:val="center"/>
          </w:tcPr>
          <w:p w:rsidR="00420CFB" w:rsidRPr="007953C1" w:rsidRDefault="00420CFB" w:rsidP="00FB5CBD">
            <w:pPr>
              <w:rPr>
                <w:sz w:val="16"/>
                <w:szCs w:val="16"/>
                <w:lang w:val="es-ES"/>
              </w:rPr>
            </w:pPr>
          </w:p>
        </w:tc>
        <w:tc>
          <w:tcPr>
            <w:tcW w:w="391" w:type="dxa"/>
            <w:gridSpan w:val="2"/>
            <w:vAlign w:val="center"/>
          </w:tcPr>
          <w:p w:rsidR="00420CFB" w:rsidRPr="007953C1" w:rsidRDefault="00420CFB" w:rsidP="00FB5CBD">
            <w:pPr>
              <w:rPr>
                <w:sz w:val="16"/>
                <w:szCs w:val="16"/>
                <w:lang w:val="es-ES"/>
              </w:rPr>
            </w:pPr>
          </w:p>
        </w:tc>
        <w:tc>
          <w:tcPr>
            <w:tcW w:w="394" w:type="dxa"/>
            <w:gridSpan w:val="2"/>
            <w:vAlign w:val="center"/>
          </w:tcPr>
          <w:p w:rsidR="00420CFB" w:rsidRPr="007953C1" w:rsidRDefault="00420CFB" w:rsidP="00FB5CBD">
            <w:pPr>
              <w:rPr>
                <w:sz w:val="16"/>
                <w:szCs w:val="16"/>
                <w:lang w:val="es-ES"/>
              </w:rPr>
            </w:pPr>
          </w:p>
        </w:tc>
        <w:tc>
          <w:tcPr>
            <w:tcW w:w="427" w:type="dxa"/>
            <w:vAlign w:val="center"/>
          </w:tcPr>
          <w:p w:rsidR="00420CFB" w:rsidRPr="007953C1" w:rsidRDefault="00420CFB" w:rsidP="00FB5CBD">
            <w:pPr>
              <w:rPr>
                <w:sz w:val="16"/>
                <w:szCs w:val="16"/>
                <w:lang w:val="es-ES"/>
              </w:rPr>
            </w:pPr>
          </w:p>
        </w:tc>
        <w:tc>
          <w:tcPr>
            <w:tcW w:w="428" w:type="dxa"/>
            <w:gridSpan w:val="2"/>
            <w:vAlign w:val="center"/>
          </w:tcPr>
          <w:p w:rsidR="00420CFB" w:rsidRPr="007953C1" w:rsidRDefault="00420CFB" w:rsidP="00FB5CBD">
            <w:pPr>
              <w:rPr>
                <w:sz w:val="16"/>
                <w:szCs w:val="16"/>
                <w:lang w:val="es-ES"/>
              </w:rPr>
            </w:pPr>
          </w:p>
        </w:tc>
        <w:tc>
          <w:tcPr>
            <w:tcW w:w="433" w:type="dxa"/>
            <w:vAlign w:val="center"/>
          </w:tcPr>
          <w:p w:rsidR="00420CFB" w:rsidRPr="007953C1" w:rsidRDefault="00420CFB" w:rsidP="00FB5CBD">
            <w:pPr>
              <w:rPr>
                <w:sz w:val="16"/>
                <w:szCs w:val="16"/>
                <w:lang w:val="es-ES"/>
              </w:rPr>
            </w:pPr>
          </w:p>
        </w:tc>
        <w:tc>
          <w:tcPr>
            <w:tcW w:w="447" w:type="dxa"/>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E011C1" w:rsidRPr="007953C1" w:rsidTr="00A22230">
        <w:trPr>
          <w:trHeight w:val="341"/>
          <w:jc w:val="center"/>
        </w:trPr>
        <w:tc>
          <w:tcPr>
            <w:tcW w:w="3192" w:type="dxa"/>
            <w:vAlign w:val="center"/>
          </w:tcPr>
          <w:p w:rsidR="00E011C1" w:rsidRPr="007953C1" w:rsidRDefault="00E011C1" w:rsidP="00AE0727">
            <w:pPr>
              <w:numPr>
                <w:ilvl w:val="0"/>
                <w:numId w:val="11"/>
              </w:numPr>
              <w:rPr>
                <w:sz w:val="16"/>
                <w:szCs w:val="16"/>
                <w:lang w:val="es-ES"/>
              </w:rPr>
            </w:pPr>
            <w:r>
              <w:rPr>
                <w:sz w:val="16"/>
                <w:szCs w:val="16"/>
                <w:lang w:val="es-ES"/>
              </w:rPr>
              <w:t>Costos de Operación Vehicular</w:t>
            </w:r>
          </w:p>
        </w:tc>
        <w:tc>
          <w:tcPr>
            <w:tcW w:w="355" w:type="dxa"/>
            <w:shd w:val="clear" w:color="auto" w:fill="auto"/>
            <w:vAlign w:val="center"/>
          </w:tcPr>
          <w:p w:rsidR="00E011C1" w:rsidRPr="007953C1" w:rsidRDefault="00E011C1" w:rsidP="00FB5CBD">
            <w:pPr>
              <w:rPr>
                <w:sz w:val="16"/>
                <w:szCs w:val="16"/>
                <w:lang w:val="es-ES"/>
              </w:rPr>
            </w:pPr>
          </w:p>
        </w:tc>
        <w:tc>
          <w:tcPr>
            <w:tcW w:w="364" w:type="dxa"/>
            <w:shd w:val="clear" w:color="auto" w:fill="auto"/>
            <w:vAlign w:val="center"/>
          </w:tcPr>
          <w:p w:rsidR="00E011C1" w:rsidRPr="007953C1" w:rsidRDefault="00E011C1" w:rsidP="00FB5CBD">
            <w:pPr>
              <w:rPr>
                <w:sz w:val="16"/>
                <w:szCs w:val="16"/>
                <w:lang w:val="es-ES"/>
              </w:rPr>
            </w:pPr>
          </w:p>
        </w:tc>
        <w:tc>
          <w:tcPr>
            <w:tcW w:w="364" w:type="dxa"/>
            <w:shd w:val="clear" w:color="auto" w:fill="auto"/>
            <w:vAlign w:val="center"/>
          </w:tcPr>
          <w:p w:rsidR="00E011C1" w:rsidRPr="007953C1" w:rsidRDefault="00E011C1" w:rsidP="00FB5CBD">
            <w:pPr>
              <w:rPr>
                <w:sz w:val="16"/>
                <w:szCs w:val="16"/>
                <w:lang w:val="es-ES"/>
              </w:rPr>
            </w:pPr>
          </w:p>
        </w:tc>
        <w:tc>
          <w:tcPr>
            <w:tcW w:w="363" w:type="dxa"/>
            <w:shd w:val="clear" w:color="auto" w:fill="auto"/>
            <w:vAlign w:val="center"/>
          </w:tcPr>
          <w:p w:rsidR="00E011C1" w:rsidRPr="007953C1" w:rsidRDefault="00E011C1" w:rsidP="00FB5CBD">
            <w:pPr>
              <w:rPr>
                <w:sz w:val="16"/>
                <w:szCs w:val="16"/>
                <w:lang w:val="es-ES"/>
              </w:rPr>
            </w:pPr>
          </w:p>
        </w:tc>
        <w:tc>
          <w:tcPr>
            <w:tcW w:w="364" w:type="dxa"/>
            <w:shd w:val="clear" w:color="auto" w:fill="auto"/>
            <w:vAlign w:val="center"/>
          </w:tcPr>
          <w:p w:rsidR="00E011C1" w:rsidRPr="007953C1" w:rsidRDefault="00E011C1" w:rsidP="00FB5CBD">
            <w:pPr>
              <w:rPr>
                <w:sz w:val="16"/>
                <w:szCs w:val="16"/>
                <w:lang w:val="es-ES"/>
              </w:rPr>
            </w:pPr>
          </w:p>
        </w:tc>
        <w:tc>
          <w:tcPr>
            <w:tcW w:w="355" w:type="dxa"/>
            <w:shd w:val="clear" w:color="auto" w:fill="auto"/>
            <w:vAlign w:val="center"/>
          </w:tcPr>
          <w:p w:rsidR="00E011C1" w:rsidRPr="007953C1" w:rsidRDefault="00E011C1" w:rsidP="00FB5CBD">
            <w:pPr>
              <w:rPr>
                <w:sz w:val="16"/>
                <w:szCs w:val="16"/>
                <w:lang w:val="es-ES"/>
              </w:rPr>
            </w:pPr>
          </w:p>
        </w:tc>
        <w:tc>
          <w:tcPr>
            <w:tcW w:w="361" w:type="dxa"/>
            <w:shd w:val="clear" w:color="auto" w:fill="auto"/>
            <w:vAlign w:val="center"/>
          </w:tcPr>
          <w:p w:rsidR="00E011C1" w:rsidRPr="007953C1" w:rsidRDefault="00E011C1" w:rsidP="00FB5CBD">
            <w:pPr>
              <w:rPr>
                <w:sz w:val="16"/>
                <w:szCs w:val="16"/>
                <w:lang w:val="es-ES"/>
              </w:rPr>
            </w:pPr>
          </w:p>
        </w:tc>
        <w:tc>
          <w:tcPr>
            <w:tcW w:w="360" w:type="dxa"/>
            <w:gridSpan w:val="2"/>
            <w:shd w:val="clear" w:color="auto" w:fill="auto"/>
            <w:vAlign w:val="center"/>
          </w:tcPr>
          <w:p w:rsidR="00E011C1" w:rsidRPr="007953C1" w:rsidRDefault="00E011C1" w:rsidP="007445AF">
            <w:pPr>
              <w:rPr>
                <w:sz w:val="16"/>
                <w:szCs w:val="16"/>
                <w:lang w:val="es-ES"/>
              </w:rPr>
            </w:pPr>
          </w:p>
        </w:tc>
        <w:tc>
          <w:tcPr>
            <w:tcW w:w="360" w:type="dxa"/>
            <w:gridSpan w:val="2"/>
            <w:shd w:val="clear" w:color="auto" w:fill="auto"/>
            <w:vAlign w:val="center"/>
          </w:tcPr>
          <w:p w:rsidR="00E011C1" w:rsidRPr="007953C1" w:rsidRDefault="00E011C1" w:rsidP="00FB5CBD">
            <w:pPr>
              <w:rPr>
                <w:sz w:val="16"/>
                <w:szCs w:val="16"/>
                <w:lang w:val="es-ES"/>
              </w:rPr>
            </w:pPr>
          </w:p>
        </w:tc>
        <w:tc>
          <w:tcPr>
            <w:tcW w:w="364" w:type="dxa"/>
            <w:shd w:val="clear" w:color="auto" w:fill="auto"/>
            <w:vAlign w:val="center"/>
          </w:tcPr>
          <w:p w:rsidR="00E011C1" w:rsidRPr="007953C1" w:rsidRDefault="00E011C1" w:rsidP="00FB5CBD">
            <w:pPr>
              <w:rPr>
                <w:sz w:val="16"/>
                <w:szCs w:val="16"/>
                <w:lang w:val="es-ES"/>
              </w:rPr>
            </w:pPr>
          </w:p>
        </w:tc>
        <w:tc>
          <w:tcPr>
            <w:tcW w:w="366" w:type="dxa"/>
            <w:shd w:val="clear" w:color="auto" w:fill="auto"/>
            <w:vAlign w:val="center"/>
          </w:tcPr>
          <w:p w:rsidR="00E011C1" w:rsidRPr="007953C1" w:rsidRDefault="00E011C1" w:rsidP="00FB5CBD">
            <w:pPr>
              <w:rPr>
                <w:sz w:val="16"/>
                <w:szCs w:val="16"/>
                <w:lang w:val="es-ES"/>
              </w:rPr>
            </w:pPr>
          </w:p>
        </w:tc>
        <w:tc>
          <w:tcPr>
            <w:tcW w:w="401" w:type="dxa"/>
            <w:shd w:val="clear" w:color="auto" w:fill="auto"/>
            <w:vAlign w:val="center"/>
          </w:tcPr>
          <w:p w:rsidR="00E011C1" w:rsidRPr="007953C1" w:rsidRDefault="00E011C1" w:rsidP="00FB5CBD">
            <w:pPr>
              <w:rPr>
                <w:sz w:val="16"/>
                <w:szCs w:val="16"/>
                <w:lang w:val="es-ES"/>
              </w:rPr>
            </w:pPr>
          </w:p>
        </w:tc>
        <w:tc>
          <w:tcPr>
            <w:tcW w:w="348" w:type="dxa"/>
            <w:vAlign w:val="center"/>
          </w:tcPr>
          <w:p w:rsidR="00E011C1" w:rsidRPr="007953C1" w:rsidRDefault="00E011C1" w:rsidP="00FB5CBD">
            <w:pPr>
              <w:rPr>
                <w:sz w:val="16"/>
                <w:szCs w:val="16"/>
                <w:lang w:val="es-ES"/>
              </w:rPr>
            </w:pPr>
          </w:p>
        </w:tc>
        <w:tc>
          <w:tcPr>
            <w:tcW w:w="387" w:type="dxa"/>
            <w:vAlign w:val="center"/>
          </w:tcPr>
          <w:p w:rsidR="00E011C1" w:rsidRPr="007953C1" w:rsidRDefault="00E011C1" w:rsidP="00FB5CBD">
            <w:pPr>
              <w:rPr>
                <w:sz w:val="16"/>
                <w:szCs w:val="16"/>
                <w:lang w:val="es-ES"/>
              </w:rPr>
            </w:pPr>
          </w:p>
        </w:tc>
        <w:tc>
          <w:tcPr>
            <w:tcW w:w="391" w:type="dxa"/>
            <w:gridSpan w:val="2"/>
            <w:vAlign w:val="center"/>
          </w:tcPr>
          <w:p w:rsidR="00E011C1" w:rsidRPr="007953C1" w:rsidRDefault="00E011C1" w:rsidP="00FB5CBD">
            <w:pPr>
              <w:rPr>
                <w:sz w:val="16"/>
                <w:szCs w:val="16"/>
                <w:lang w:val="es-ES"/>
              </w:rPr>
            </w:pPr>
          </w:p>
        </w:tc>
        <w:tc>
          <w:tcPr>
            <w:tcW w:w="394" w:type="dxa"/>
            <w:gridSpan w:val="2"/>
            <w:vAlign w:val="center"/>
          </w:tcPr>
          <w:p w:rsidR="00E011C1" w:rsidRPr="007953C1" w:rsidRDefault="00E011C1" w:rsidP="00FB5CBD">
            <w:pPr>
              <w:rPr>
                <w:sz w:val="16"/>
                <w:szCs w:val="16"/>
                <w:lang w:val="es-ES"/>
              </w:rPr>
            </w:pPr>
          </w:p>
        </w:tc>
        <w:tc>
          <w:tcPr>
            <w:tcW w:w="427" w:type="dxa"/>
            <w:vAlign w:val="center"/>
          </w:tcPr>
          <w:p w:rsidR="00E011C1" w:rsidRPr="007953C1" w:rsidRDefault="00E011C1" w:rsidP="00FB5CBD">
            <w:pPr>
              <w:rPr>
                <w:sz w:val="16"/>
                <w:szCs w:val="16"/>
                <w:lang w:val="es-ES"/>
              </w:rPr>
            </w:pPr>
          </w:p>
        </w:tc>
        <w:tc>
          <w:tcPr>
            <w:tcW w:w="428" w:type="dxa"/>
            <w:gridSpan w:val="2"/>
            <w:vAlign w:val="center"/>
          </w:tcPr>
          <w:p w:rsidR="00E011C1" w:rsidRPr="007953C1" w:rsidRDefault="00E011C1" w:rsidP="00FB5CBD">
            <w:pPr>
              <w:rPr>
                <w:sz w:val="16"/>
                <w:szCs w:val="16"/>
                <w:lang w:val="es-ES"/>
              </w:rPr>
            </w:pPr>
          </w:p>
        </w:tc>
        <w:tc>
          <w:tcPr>
            <w:tcW w:w="433" w:type="dxa"/>
            <w:vAlign w:val="center"/>
          </w:tcPr>
          <w:p w:rsidR="00E011C1" w:rsidRPr="007953C1" w:rsidRDefault="00E011C1" w:rsidP="00FB5CBD">
            <w:pPr>
              <w:rPr>
                <w:sz w:val="16"/>
                <w:szCs w:val="16"/>
                <w:lang w:val="es-ES"/>
              </w:rPr>
            </w:pPr>
          </w:p>
        </w:tc>
        <w:tc>
          <w:tcPr>
            <w:tcW w:w="447" w:type="dxa"/>
            <w:vAlign w:val="center"/>
          </w:tcPr>
          <w:p w:rsidR="00E011C1" w:rsidRPr="007953C1" w:rsidRDefault="00E011C1" w:rsidP="00FB5CBD">
            <w:pPr>
              <w:rPr>
                <w:sz w:val="16"/>
                <w:szCs w:val="16"/>
                <w:lang w:val="es-ES"/>
              </w:rPr>
            </w:pPr>
            <w:r>
              <w:rPr>
                <w:sz w:val="16"/>
                <w:szCs w:val="16"/>
                <w:lang w:val="es-ES"/>
              </w:rPr>
              <w:t>X</w:t>
            </w:r>
          </w:p>
        </w:tc>
        <w:tc>
          <w:tcPr>
            <w:tcW w:w="2223" w:type="dxa"/>
            <w:vAlign w:val="center"/>
          </w:tcPr>
          <w:p w:rsidR="00E011C1" w:rsidRPr="007953C1" w:rsidRDefault="00E011C1" w:rsidP="00FB5CBD">
            <w:pPr>
              <w:jc w:val="center"/>
              <w:rPr>
                <w:sz w:val="16"/>
                <w:szCs w:val="16"/>
                <w:lang w:val="es-ES"/>
              </w:rPr>
            </w:pPr>
          </w:p>
        </w:tc>
        <w:tc>
          <w:tcPr>
            <w:tcW w:w="1434" w:type="dxa"/>
            <w:vMerge/>
            <w:vAlign w:val="center"/>
          </w:tcPr>
          <w:p w:rsidR="00E011C1" w:rsidRPr="00E64492" w:rsidRDefault="00E011C1" w:rsidP="00FB5CBD">
            <w:pPr>
              <w:jc w:val="center"/>
              <w:rPr>
                <w:sz w:val="16"/>
                <w:szCs w:val="16"/>
                <w:lang w:val="es-ES"/>
              </w:rPr>
            </w:pPr>
          </w:p>
        </w:tc>
        <w:tc>
          <w:tcPr>
            <w:tcW w:w="1799" w:type="dxa"/>
            <w:vMerge/>
            <w:vAlign w:val="center"/>
          </w:tcPr>
          <w:p w:rsidR="00E011C1" w:rsidRPr="007953C1" w:rsidRDefault="00E011C1" w:rsidP="00FB5CBD">
            <w:pPr>
              <w:jc w:val="center"/>
              <w:rPr>
                <w:sz w:val="16"/>
                <w:szCs w:val="16"/>
                <w:lang w:val="es-ES"/>
              </w:rPr>
            </w:pPr>
          </w:p>
        </w:tc>
      </w:tr>
      <w:tr w:rsidR="005A740B" w:rsidRPr="007953C1" w:rsidTr="00A22230">
        <w:trPr>
          <w:trHeight w:val="365"/>
          <w:jc w:val="center"/>
        </w:trPr>
        <w:tc>
          <w:tcPr>
            <w:tcW w:w="3192" w:type="dxa"/>
            <w:vAlign w:val="center"/>
          </w:tcPr>
          <w:p w:rsidR="00420CFB" w:rsidRPr="007953C1" w:rsidRDefault="00420CFB" w:rsidP="006B2431">
            <w:pPr>
              <w:numPr>
                <w:ilvl w:val="0"/>
                <w:numId w:val="2"/>
              </w:numPr>
              <w:ind w:left="310" w:hanging="310"/>
              <w:rPr>
                <w:b/>
                <w:sz w:val="16"/>
                <w:szCs w:val="16"/>
                <w:lang w:val="es-ES"/>
              </w:rPr>
            </w:pPr>
            <w:r w:rsidRPr="007953C1">
              <w:rPr>
                <w:b/>
                <w:sz w:val="16"/>
                <w:szCs w:val="16"/>
                <w:lang w:val="es-ES"/>
              </w:rPr>
              <w:t>Informe de evaluación económica Ex Post</w:t>
            </w:r>
          </w:p>
        </w:tc>
        <w:tc>
          <w:tcPr>
            <w:tcW w:w="355" w:type="dxa"/>
            <w:shd w:val="clear" w:color="auto" w:fill="auto"/>
            <w:vAlign w:val="center"/>
          </w:tcPr>
          <w:p w:rsidR="00420CFB" w:rsidRPr="007953C1" w:rsidRDefault="00420CFB" w:rsidP="007445AF">
            <w:pPr>
              <w:rPr>
                <w:sz w:val="16"/>
                <w:szCs w:val="16"/>
                <w:lang w:val="es-ES"/>
              </w:rPr>
            </w:pPr>
          </w:p>
        </w:tc>
        <w:tc>
          <w:tcPr>
            <w:tcW w:w="364" w:type="dxa"/>
            <w:shd w:val="clear" w:color="auto" w:fill="auto"/>
            <w:vAlign w:val="center"/>
          </w:tcPr>
          <w:p w:rsidR="00420CFB" w:rsidRPr="007953C1" w:rsidRDefault="00420CFB" w:rsidP="007445AF">
            <w:pPr>
              <w:rPr>
                <w:sz w:val="16"/>
                <w:szCs w:val="16"/>
                <w:lang w:val="es-ES"/>
              </w:rPr>
            </w:pPr>
          </w:p>
        </w:tc>
        <w:tc>
          <w:tcPr>
            <w:tcW w:w="364" w:type="dxa"/>
            <w:shd w:val="clear" w:color="auto" w:fill="auto"/>
            <w:vAlign w:val="center"/>
          </w:tcPr>
          <w:p w:rsidR="00420CFB" w:rsidRPr="007953C1" w:rsidRDefault="00420CFB" w:rsidP="007445AF">
            <w:pPr>
              <w:rPr>
                <w:sz w:val="16"/>
                <w:szCs w:val="16"/>
                <w:lang w:val="es-ES"/>
              </w:rPr>
            </w:pPr>
          </w:p>
        </w:tc>
        <w:tc>
          <w:tcPr>
            <w:tcW w:w="363" w:type="dxa"/>
            <w:shd w:val="clear" w:color="auto" w:fill="auto"/>
            <w:vAlign w:val="center"/>
          </w:tcPr>
          <w:p w:rsidR="00420CFB" w:rsidRPr="007953C1" w:rsidRDefault="00420CFB" w:rsidP="007445AF">
            <w:pPr>
              <w:rPr>
                <w:sz w:val="16"/>
                <w:szCs w:val="16"/>
                <w:lang w:val="es-ES"/>
              </w:rPr>
            </w:pPr>
          </w:p>
        </w:tc>
        <w:tc>
          <w:tcPr>
            <w:tcW w:w="364" w:type="dxa"/>
            <w:shd w:val="clear" w:color="auto" w:fill="auto"/>
            <w:vAlign w:val="center"/>
          </w:tcPr>
          <w:p w:rsidR="00420CFB" w:rsidRPr="007953C1" w:rsidRDefault="00420CFB" w:rsidP="007445AF">
            <w:pPr>
              <w:rPr>
                <w:sz w:val="16"/>
                <w:szCs w:val="16"/>
                <w:lang w:val="es-ES"/>
              </w:rPr>
            </w:pPr>
          </w:p>
        </w:tc>
        <w:tc>
          <w:tcPr>
            <w:tcW w:w="355" w:type="dxa"/>
            <w:shd w:val="clear" w:color="auto" w:fill="auto"/>
            <w:vAlign w:val="center"/>
          </w:tcPr>
          <w:p w:rsidR="00420CFB" w:rsidRPr="007953C1" w:rsidRDefault="00420CFB" w:rsidP="007445AF">
            <w:pPr>
              <w:rPr>
                <w:sz w:val="16"/>
                <w:szCs w:val="16"/>
                <w:lang w:val="es-ES"/>
              </w:rPr>
            </w:pPr>
          </w:p>
        </w:tc>
        <w:tc>
          <w:tcPr>
            <w:tcW w:w="361" w:type="dxa"/>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4" w:type="dxa"/>
            <w:shd w:val="clear" w:color="auto" w:fill="auto"/>
            <w:vAlign w:val="center"/>
          </w:tcPr>
          <w:p w:rsidR="00420CFB" w:rsidRPr="007953C1" w:rsidRDefault="00420CFB" w:rsidP="007445AF">
            <w:pPr>
              <w:rPr>
                <w:sz w:val="16"/>
                <w:szCs w:val="16"/>
                <w:lang w:val="es-ES"/>
              </w:rPr>
            </w:pPr>
          </w:p>
        </w:tc>
        <w:tc>
          <w:tcPr>
            <w:tcW w:w="366" w:type="dxa"/>
            <w:shd w:val="clear" w:color="auto" w:fill="auto"/>
            <w:vAlign w:val="center"/>
          </w:tcPr>
          <w:p w:rsidR="00420CFB" w:rsidRPr="007953C1" w:rsidRDefault="00420CFB" w:rsidP="007445AF">
            <w:pPr>
              <w:rPr>
                <w:sz w:val="16"/>
                <w:szCs w:val="16"/>
                <w:lang w:val="es-ES"/>
              </w:rPr>
            </w:pPr>
          </w:p>
        </w:tc>
        <w:tc>
          <w:tcPr>
            <w:tcW w:w="401" w:type="dxa"/>
            <w:shd w:val="clear" w:color="auto" w:fill="auto"/>
            <w:vAlign w:val="center"/>
          </w:tcPr>
          <w:p w:rsidR="00420CFB" w:rsidRPr="007953C1" w:rsidRDefault="00420CFB" w:rsidP="007445AF">
            <w:pPr>
              <w:rPr>
                <w:sz w:val="16"/>
                <w:szCs w:val="16"/>
                <w:lang w:val="es-ES"/>
              </w:rPr>
            </w:pPr>
          </w:p>
        </w:tc>
        <w:tc>
          <w:tcPr>
            <w:tcW w:w="348" w:type="dxa"/>
            <w:vAlign w:val="center"/>
          </w:tcPr>
          <w:p w:rsidR="00420CFB" w:rsidRPr="007953C1" w:rsidRDefault="00420CFB" w:rsidP="007445AF">
            <w:pPr>
              <w:rPr>
                <w:sz w:val="16"/>
                <w:szCs w:val="16"/>
                <w:lang w:val="es-ES"/>
              </w:rPr>
            </w:pPr>
          </w:p>
        </w:tc>
        <w:tc>
          <w:tcPr>
            <w:tcW w:w="387" w:type="dxa"/>
            <w:vAlign w:val="center"/>
          </w:tcPr>
          <w:p w:rsidR="00420CFB" w:rsidRPr="007953C1" w:rsidRDefault="00420CFB" w:rsidP="007445AF">
            <w:pPr>
              <w:rPr>
                <w:sz w:val="16"/>
                <w:szCs w:val="16"/>
                <w:lang w:val="es-ES"/>
              </w:rPr>
            </w:pPr>
          </w:p>
        </w:tc>
        <w:tc>
          <w:tcPr>
            <w:tcW w:w="391" w:type="dxa"/>
            <w:gridSpan w:val="2"/>
            <w:vAlign w:val="center"/>
          </w:tcPr>
          <w:p w:rsidR="00420CFB" w:rsidRPr="007953C1" w:rsidRDefault="00420CFB" w:rsidP="007445AF">
            <w:pPr>
              <w:rPr>
                <w:sz w:val="16"/>
                <w:szCs w:val="16"/>
                <w:lang w:val="es-ES"/>
              </w:rPr>
            </w:pPr>
          </w:p>
        </w:tc>
        <w:tc>
          <w:tcPr>
            <w:tcW w:w="394" w:type="dxa"/>
            <w:gridSpan w:val="2"/>
            <w:vAlign w:val="center"/>
          </w:tcPr>
          <w:p w:rsidR="00420CFB" w:rsidRPr="007953C1" w:rsidRDefault="00420CFB" w:rsidP="007445AF">
            <w:pPr>
              <w:rPr>
                <w:sz w:val="16"/>
                <w:szCs w:val="16"/>
                <w:lang w:val="es-ES"/>
              </w:rPr>
            </w:pPr>
          </w:p>
        </w:tc>
        <w:tc>
          <w:tcPr>
            <w:tcW w:w="427" w:type="dxa"/>
            <w:vAlign w:val="center"/>
          </w:tcPr>
          <w:p w:rsidR="00420CFB" w:rsidRPr="007953C1" w:rsidRDefault="00420CFB" w:rsidP="007445AF">
            <w:pPr>
              <w:rPr>
                <w:sz w:val="16"/>
                <w:szCs w:val="16"/>
                <w:lang w:val="es-ES"/>
              </w:rPr>
            </w:pPr>
          </w:p>
        </w:tc>
        <w:tc>
          <w:tcPr>
            <w:tcW w:w="428" w:type="dxa"/>
            <w:gridSpan w:val="2"/>
            <w:vAlign w:val="center"/>
          </w:tcPr>
          <w:p w:rsidR="00420CFB" w:rsidRPr="007953C1" w:rsidRDefault="00420CFB" w:rsidP="007445AF">
            <w:pPr>
              <w:rPr>
                <w:sz w:val="16"/>
                <w:szCs w:val="16"/>
                <w:lang w:val="es-ES"/>
              </w:rPr>
            </w:pPr>
          </w:p>
        </w:tc>
        <w:tc>
          <w:tcPr>
            <w:tcW w:w="433" w:type="dxa"/>
            <w:vAlign w:val="center"/>
          </w:tcPr>
          <w:p w:rsidR="00420CFB" w:rsidRPr="007953C1" w:rsidRDefault="00420CFB" w:rsidP="007445AF">
            <w:pPr>
              <w:rPr>
                <w:sz w:val="16"/>
                <w:szCs w:val="16"/>
                <w:lang w:val="es-ES"/>
              </w:rPr>
            </w:pPr>
          </w:p>
        </w:tc>
        <w:tc>
          <w:tcPr>
            <w:tcW w:w="447" w:type="dxa"/>
            <w:vAlign w:val="center"/>
          </w:tcPr>
          <w:p w:rsidR="00420CFB" w:rsidRPr="007953C1" w:rsidRDefault="00420CFB" w:rsidP="007445AF">
            <w:pPr>
              <w:rPr>
                <w:sz w:val="16"/>
                <w:szCs w:val="16"/>
                <w:lang w:val="es-ES"/>
              </w:rPr>
            </w:pPr>
            <w:r w:rsidRPr="007953C1">
              <w:rPr>
                <w:sz w:val="16"/>
                <w:szCs w:val="16"/>
                <w:lang w:val="es-ES"/>
              </w:rPr>
              <w:t>X</w:t>
            </w:r>
          </w:p>
        </w:tc>
        <w:tc>
          <w:tcPr>
            <w:tcW w:w="2223" w:type="dxa"/>
            <w:vAlign w:val="center"/>
          </w:tcPr>
          <w:p w:rsidR="00420CFB" w:rsidRPr="007953C1" w:rsidRDefault="00420CFB" w:rsidP="007445AF">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trHeight w:val="365"/>
          <w:jc w:val="center"/>
        </w:trPr>
        <w:tc>
          <w:tcPr>
            <w:tcW w:w="3192" w:type="dxa"/>
            <w:vAlign w:val="center"/>
          </w:tcPr>
          <w:p w:rsidR="00420CFB" w:rsidRPr="007953C1" w:rsidRDefault="00420CFB" w:rsidP="006B2431">
            <w:pPr>
              <w:numPr>
                <w:ilvl w:val="0"/>
                <w:numId w:val="2"/>
              </w:numPr>
              <w:ind w:left="310" w:hanging="310"/>
              <w:rPr>
                <w:b/>
                <w:sz w:val="16"/>
                <w:szCs w:val="16"/>
                <w:lang w:val="es-ES"/>
              </w:rPr>
            </w:pPr>
            <w:r w:rsidRPr="007953C1">
              <w:rPr>
                <w:b/>
                <w:sz w:val="16"/>
                <w:szCs w:val="16"/>
                <w:lang w:val="es-ES"/>
              </w:rPr>
              <w:t>Procesamiento y Análisis de información</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361" w:type="dxa"/>
            <w:shd w:val="clear" w:color="auto" w:fill="auto"/>
            <w:vAlign w:val="center"/>
          </w:tcPr>
          <w:p w:rsidR="00420CFB" w:rsidRPr="007953C1" w:rsidRDefault="00420CFB" w:rsidP="00FB5CBD">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vAlign w:val="center"/>
          </w:tcPr>
          <w:p w:rsidR="00420CFB" w:rsidRPr="007953C1" w:rsidRDefault="00420CFB" w:rsidP="00FB5CBD">
            <w:pPr>
              <w:rPr>
                <w:sz w:val="16"/>
                <w:szCs w:val="16"/>
                <w:lang w:val="es-ES"/>
              </w:rPr>
            </w:pPr>
          </w:p>
        </w:tc>
        <w:tc>
          <w:tcPr>
            <w:tcW w:w="387" w:type="dxa"/>
            <w:vAlign w:val="center"/>
          </w:tcPr>
          <w:p w:rsidR="00420CFB" w:rsidRPr="007953C1" w:rsidRDefault="00420CFB" w:rsidP="00FB5CBD">
            <w:pPr>
              <w:rPr>
                <w:sz w:val="16"/>
                <w:szCs w:val="16"/>
                <w:lang w:val="es-ES"/>
              </w:rPr>
            </w:pPr>
          </w:p>
        </w:tc>
        <w:tc>
          <w:tcPr>
            <w:tcW w:w="391" w:type="dxa"/>
            <w:gridSpan w:val="2"/>
            <w:vAlign w:val="center"/>
          </w:tcPr>
          <w:p w:rsidR="00420CFB" w:rsidRPr="007953C1" w:rsidRDefault="00420CFB" w:rsidP="00FB5CBD">
            <w:pPr>
              <w:rPr>
                <w:sz w:val="16"/>
                <w:szCs w:val="16"/>
                <w:lang w:val="es-ES"/>
              </w:rPr>
            </w:pPr>
          </w:p>
        </w:tc>
        <w:tc>
          <w:tcPr>
            <w:tcW w:w="394" w:type="dxa"/>
            <w:gridSpan w:val="2"/>
            <w:vAlign w:val="center"/>
          </w:tcPr>
          <w:p w:rsidR="00420CFB" w:rsidRPr="007953C1" w:rsidRDefault="00420CFB" w:rsidP="00FB5CBD">
            <w:pPr>
              <w:rPr>
                <w:sz w:val="16"/>
                <w:szCs w:val="16"/>
                <w:lang w:val="es-ES"/>
              </w:rPr>
            </w:pPr>
          </w:p>
        </w:tc>
        <w:tc>
          <w:tcPr>
            <w:tcW w:w="427" w:type="dxa"/>
            <w:vAlign w:val="center"/>
          </w:tcPr>
          <w:p w:rsidR="00420CFB" w:rsidRPr="007953C1" w:rsidRDefault="00420CFB" w:rsidP="00FB5CBD">
            <w:pPr>
              <w:rPr>
                <w:sz w:val="16"/>
                <w:szCs w:val="16"/>
                <w:lang w:val="es-ES"/>
              </w:rPr>
            </w:pPr>
          </w:p>
        </w:tc>
        <w:tc>
          <w:tcPr>
            <w:tcW w:w="428" w:type="dxa"/>
            <w:gridSpan w:val="2"/>
            <w:vAlign w:val="center"/>
          </w:tcPr>
          <w:p w:rsidR="00420CFB" w:rsidRPr="007953C1" w:rsidRDefault="00420CFB" w:rsidP="00FB5CBD">
            <w:pPr>
              <w:rPr>
                <w:sz w:val="16"/>
                <w:szCs w:val="16"/>
                <w:lang w:val="es-ES"/>
              </w:rPr>
            </w:pPr>
          </w:p>
        </w:tc>
        <w:tc>
          <w:tcPr>
            <w:tcW w:w="433" w:type="dxa"/>
            <w:vAlign w:val="center"/>
          </w:tcPr>
          <w:p w:rsidR="00420CFB" w:rsidRPr="007953C1" w:rsidRDefault="00420CFB" w:rsidP="00FB5CBD">
            <w:pPr>
              <w:rPr>
                <w:sz w:val="16"/>
                <w:szCs w:val="16"/>
                <w:lang w:val="es-ES"/>
              </w:rPr>
            </w:pPr>
          </w:p>
        </w:tc>
        <w:tc>
          <w:tcPr>
            <w:tcW w:w="447" w:type="dxa"/>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420CFB" w:rsidP="00FB5CBD">
            <w:pPr>
              <w:jc w:val="center"/>
              <w:rPr>
                <w:sz w:val="16"/>
                <w:szCs w:val="16"/>
                <w:lang w:val="es-ES"/>
              </w:rPr>
            </w:pP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trHeight w:val="361"/>
          <w:jc w:val="center"/>
        </w:trPr>
        <w:tc>
          <w:tcPr>
            <w:tcW w:w="3192" w:type="dxa"/>
            <w:vAlign w:val="center"/>
          </w:tcPr>
          <w:p w:rsidR="00420CFB" w:rsidRPr="007953C1" w:rsidRDefault="00420CFB" w:rsidP="00E64492">
            <w:pPr>
              <w:numPr>
                <w:ilvl w:val="0"/>
                <w:numId w:val="2"/>
              </w:numPr>
              <w:ind w:left="310" w:hanging="310"/>
              <w:rPr>
                <w:b/>
                <w:sz w:val="16"/>
                <w:szCs w:val="16"/>
                <w:lang w:val="es-ES"/>
              </w:rPr>
            </w:pPr>
            <w:r w:rsidRPr="007953C1">
              <w:rPr>
                <w:b/>
                <w:sz w:val="16"/>
                <w:szCs w:val="16"/>
                <w:lang w:val="es-ES"/>
              </w:rPr>
              <w:t>Informe de Evaluación Final del Proyecto</w:t>
            </w:r>
          </w:p>
        </w:tc>
        <w:tc>
          <w:tcPr>
            <w:tcW w:w="355"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3" w:type="dxa"/>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55" w:type="dxa"/>
            <w:shd w:val="clear" w:color="auto" w:fill="auto"/>
            <w:vAlign w:val="center"/>
          </w:tcPr>
          <w:p w:rsidR="00420CFB" w:rsidRPr="007953C1" w:rsidRDefault="00420CFB" w:rsidP="00FB5CBD">
            <w:pPr>
              <w:rPr>
                <w:sz w:val="16"/>
                <w:szCs w:val="16"/>
                <w:lang w:val="es-ES"/>
              </w:rPr>
            </w:pPr>
          </w:p>
        </w:tc>
        <w:tc>
          <w:tcPr>
            <w:tcW w:w="361" w:type="dxa"/>
            <w:shd w:val="clear" w:color="auto" w:fill="auto"/>
            <w:vAlign w:val="center"/>
          </w:tcPr>
          <w:p w:rsidR="00420CFB" w:rsidRPr="007953C1" w:rsidRDefault="00420CFB" w:rsidP="00FB5CBD">
            <w:pPr>
              <w:rPr>
                <w:sz w:val="16"/>
                <w:szCs w:val="16"/>
                <w:lang w:val="es-ES"/>
              </w:rPr>
            </w:pPr>
          </w:p>
        </w:tc>
        <w:tc>
          <w:tcPr>
            <w:tcW w:w="360" w:type="dxa"/>
            <w:gridSpan w:val="2"/>
            <w:shd w:val="clear" w:color="auto" w:fill="auto"/>
            <w:vAlign w:val="center"/>
          </w:tcPr>
          <w:p w:rsidR="00420CFB" w:rsidRPr="007953C1" w:rsidRDefault="00420CFB" w:rsidP="007445AF">
            <w:pPr>
              <w:rPr>
                <w:sz w:val="16"/>
                <w:szCs w:val="16"/>
                <w:lang w:val="es-ES"/>
              </w:rPr>
            </w:pPr>
          </w:p>
        </w:tc>
        <w:tc>
          <w:tcPr>
            <w:tcW w:w="360" w:type="dxa"/>
            <w:gridSpan w:val="2"/>
            <w:shd w:val="clear" w:color="auto" w:fill="auto"/>
            <w:vAlign w:val="center"/>
          </w:tcPr>
          <w:p w:rsidR="00420CFB" w:rsidRPr="007953C1" w:rsidRDefault="00420CFB" w:rsidP="00FB5CBD">
            <w:pPr>
              <w:rPr>
                <w:sz w:val="16"/>
                <w:szCs w:val="16"/>
                <w:lang w:val="es-ES"/>
              </w:rPr>
            </w:pPr>
          </w:p>
        </w:tc>
        <w:tc>
          <w:tcPr>
            <w:tcW w:w="364" w:type="dxa"/>
            <w:shd w:val="clear" w:color="auto" w:fill="auto"/>
            <w:vAlign w:val="center"/>
          </w:tcPr>
          <w:p w:rsidR="00420CFB" w:rsidRPr="007953C1" w:rsidRDefault="00420CFB" w:rsidP="00FB5CBD">
            <w:pPr>
              <w:rPr>
                <w:sz w:val="16"/>
                <w:szCs w:val="16"/>
                <w:lang w:val="es-ES"/>
              </w:rPr>
            </w:pPr>
          </w:p>
        </w:tc>
        <w:tc>
          <w:tcPr>
            <w:tcW w:w="366" w:type="dxa"/>
            <w:shd w:val="clear" w:color="auto" w:fill="auto"/>
            <w:vAlign w:val="center"/>
          </w:tcPr>
          <w:p w:rsidR="00420CFB" w:rsidRPr="007953C1" w:rsidRDefault="00420CFB" w:rsidP="00FB5CBD">
            <w:pPr>
              <w:rPr>
                <w:sz w:val="16"/>
                <w:szCs w:val="16"/>
                <w:lang w:val="es-ES"/>
              </w:rPr>
            </w:pPr>
          </w:p>
        </w:tc>
        <w:tc>
          <w:tcPr>
            <w:tcW w:w="401" w:type="dxa"/>
            <w:shd w:val="clear" w:color="auto" w:fill="auto"/>
            <w:vAlign w:val="center"/>
          </w:tcPr>
          <w:p w:rsidR="00420CFB" w:rsidRPr="007953C1" w:rsidRDefault="00420CFB" w:rsidP="00FB5CBD">
            <w:pPr>
              <w:rPr>
                <w:sz w:val="16"/>
                <w:szCs w:val="16"/>
                <w:lang w:val="es-ES"/>
              </w:rPr>
            </w:pPr>
          </w:p>
        </w:tc>
        <w:tc>
          <w:tcPr>
            <w:tcW w:w="348" w:type="dxa"/>
            <w:vAlign w:val="center"/>
          </w:tcPr>
          <w:p w:rsidR="00420CFB" w:rsidRPr="007953C1" w:rsidRDefault="00420CFB" w:rsidP="00FB5CBD">
            <w:pPr>
              <w:rPr>
                <w:sz w:val="16"/>
                <w:szCs w:val="16"/>
                <w:lang w:val="es-ES"/>
              </w:rPr>
            </w:pPr>
          </w:p>
        </w:tc>
        <w:tc>
          <w:tcPr>
            <w:tcW w:w="387" w:type="dxa"/>
            <w:vAlign w:val="center"/>
          </w:tcPr>
          <w:p w:rsidR="00420CFB" w:rsidRPr="007953C1" w:rsidRDefault="00420CFB" w:rsidP="00FB5CBD">
            <w:pPr>
              <w:rPr>
                <w:sz w:val="16"/>
                <w:szCs w:val="16"/>
                <w:lang w:val="es-ES"/>
              </w:rPr>
            </w:pPr>
          </w:p>
        </w:tc>
        <w:tc>
          <w:tcPr>
            <w:tcW w:w="391" w:type="dxa"/>
            <w:gridSpan w:val="2"/>
            <w:vAlign w:val="center"/>
          </w:tcPr>
          <w:p w:rsidR="00420CFB" w:rsidRPr="007953C1" w:rsidRDefault="00420CFB" w:rsidP="00FB5CBD">
            <w:pPr>
              <w:rPr>
                <w:sz w:val="16"/>
                <w:szCs w:val="16"/>
                <w:lang w:val="es-ES"/>
              </w:rPr>
            </w:pPr>
          </w:p>
        </w:tc>
        <w:tc>
          <w:tcPr>
            <w:tcW w:w="394" w:type="dxa"/>
            <w:gridSpan w:val="2"/>
            <w:vAlign w:val="center"/>
          </w:tcPr>
          <w:p w:rsidR="00420CFB" w:rsidRPr="007953C1" w:rsidRDefault="00420CFB" w:rsidP="00FB5CBD">
            <w:pPr>
              <w:rPr>
                <w:sz w:val="16"/>
                <w:szCs w:val="16"/>
                <w:lang w:val="es-ES"/>
              </w:rPr>
            </w:pPr>
          </w:p>
        </w:tc>
        <w:tc>
          <w:tcPr>
            <w:tcW w:w="427" w:type="dxa"/>
            <w:vAlign w:val="center"/>
          </w:tcPr>
          <w:p w:rsidR="00420CFB" w:rsidRPr="007953C1" w:rsidRDefault="00420CFB" w:rsidP="00FB5CBD">
            <w:pPr>
              <w:rPr>
                <w:sz w:val="16"/>
                <w:szCs w:val="16"/>
                <w:lang w:val="es-ES"/>
              </w:rPr>
            </w:pPr>
          </w:p>
        </w:tc>
        <w:tc>
          <w:tcPr>
            <w:tcW w:w="428" w:type="dxa"/>
            <w:gridSpan w:val="2"/>
            <w:vAlign w:val="center"/>
          </w:tcPr>
          <w:p w:rsidR="00420CFB" w:rsidRPr="007953C1" w:rsidRDefault="00420CFB" w:rsidP="00FB5CBD">
            <w:pPr>
              <w:rPr>
                <w:sz w:val="16"/>
                <w:szCs w:val="16"/>
                <w:lang w:val="es-ES"/>
              </w:rPr>
            </w:pPr>
          </w:p>
        </w:tc>
        <w:tc>
          <w:tcPr>
            <w:tcW w:w="433" w:type="dxa"/>
            <w:vAlign w:val="center"/>
          </w:tcPr>
          <w:p w:rsidR="00420CFB" w:rsidRPr="007953C1" w:rsidRDefault="00420CFB" w:rsidP="00FB5CBD">
            <w:pPr>
              <w:rPr>
                <w:sz w:val="16"/>
                <w:szCs w:val="16"/>
                <w:lang w:val="es-ES"/>
              </w:rPr>
            </w:pPr>
          </w:p>
        </w:tc>
        <w:tc>
          <w:tcPr>
            <w:tcW w:w="447" w:type="dxa"/>
            <w:vAlign w:val="center"/>
          </w:tcPr>
          <w:p w:rsidR="00420CFB" w:rsidRPr="007953C1" w:rsidRDefault="00420CFB" w:rsidP="00FB5CBD">
            <w:pPr>
              <w:rPr>
                <w:sz w:val="16"/>
                <w:szCs w:val="16"/>
                <w:lang w:val="es-ES"/>
              </w:rPr>
            </w:pPr>
            <w:r w:rsidRPr="007953C1">
              <w:rPr>
                <w:sz w:val="16"/>
                <w:szCs w:val="16"/>
                <w:lang w:val="es-ES"/>
              </w:rPr>
              <w:t>X</w:t>
            </w:r>
          </w:p>
        </w:tc>
        <w:tc>
          <w:tcPr>
            <w:tcW w:w="2223" w:type="dxa"/>
            <w:vAlign w:val="center"/>
          </w:tcPr>
          <w:p w:rsidR="00420CFB" w:rsidRPr="007953C1" w:rsidRDefault="00A22230" w:rsidP="00FB5CBD">
            <w:pPr>
              <w:jc w:val="center"/>
              <w:rPr>
                <w:sz w:val="16"/>
                <w:szCs w:val="16"/>
                <w:lang w:val="es-ES"/>
              </w:rPr>
            </w:pPr>
            <w:r w:rsidRPr="007953C1">
              <w:rPr>
                <w:sz w:val="16"/>
                <w:szCs w:val="16"/>
                <w:lang w:val="es-ES"/>
              </w:rPr>
              <w:t>UCP-MTI</w:t>
            </w:r>
          </w:p>
        </w:tc>
        <w:tc>
          <w:tcPr>
            <w:tcW w:w="1434" w:type="dxa"/>
            <w:vMerge/>
            <w:vAlign w:val="center"/>
          </w:tcPr>
          <w:p w:rsidR="00420CFB" w:rsidRPr="00E64492" w:rsidRDefault="00420CFB" w:rsidP="00FB5CBD">
            <w:pPr>
              <w:jc w:val="center"/>
              <w:rPr>
                <w:sz w:val="16"/>
                <w:szCs w:val="16"/>
                <w:lang w:val="es-ES"/>
              </w:rPr>
            </w:pPr>
          </w:p>
        </w:tc>
        <w:tc>
          <w:tcPr>
            <w:tcW w:w="1799" w:type="dxa"/>
            <w:vMerge/>
            <w:vAlign w:val="center"/>
          </w:tcPr>
          <w:p w:rsidR="00420CFB" w:rsidRPr="007953C1" w:rsidRDefault="00420CFB" w:rsidP="00FB5CBD">
            <w:pPr>
              <w:jc w:val="center"/>
              <w:rPr>
                <w:sz w:val="16"/>
                <w:szCs w:val="16"/>
                <w:lang w:val="es-ES"/>
              </w:rPr>
            </w:pPr>
          </w:p>
        </w:tc>
      </w:tr>
      <w:tr w:rsidR="005A740B" w:rsidRPr="007953C1" w:rsidTr="00A22230">
        <w:trPr>
          <w:trHeight w:val="395"/>
          <w:jc w:val="center"/>
        </w:trPr>
        <w:tc>
          <w:tcPr>
            <w:tcW w:w="3192" w:type="dxa"/>
            <w:vAlign w:val="center"/>
          </w:tcPr>
          <w:p w:rsidR="00915375" w:rsidRPr="007953C1" w:rsidRDefault="00915375" w:rsidP="006B2431">
            <w:pPr>
              <w:numPr>
                <w:ilvl w:val="0"/>
                <w:numId w:val="2"/>
              </w:numPr>
              <w:ind w:left="310" w:hanging="310"/>
              <w:rPr>
                <w:b/>
                <w:sz w:val="16"/>
                <w:szCs w:val="16"/>
                <w:lang w:val="es-ES"/>
              </w:rPr>
            </w:pPr>
            <w:r w:rsidRPr="007953C1">
              <w:rPr>
                <w:b/>
                <w:sz w:val="16"/>
                <w:szCs w:val="16"/>
                <w:lang w:val="es-ES"/>
              </w:rPr>
              <w:t>Informe de Terminación de Proyecto</w:t>
            </w:r>
          </w:p>
        </w:tc>
        <w:tc>
          <w:tcPr>
            <w:tcW w:w="355" w:type="dxa"/>
            <w:shd w:val="clear" w:color="auto" w:fill="auto"/>
            <w:vAlign w:val="center"/>
          </w:tcPr>
          <w:p w:rsidR="00915375" w:rsidRPr="007953C1" w:rsidRDefault="00915375" w:rsidP="00FB5CBD">
            <w:pPr>
              <w:rPr>
                <w:sz w:val="16"/>
                <w:szCs w:val="16"/>
                <w:lang w:val="es-ES"/>
              </w:rPr>
            </w:pPr>
          </w:p>
        </w:tc>
        <w:tc>
          <w:tcPr>
            <w:tcW w:w="364" w:type="dxa"/>
            <w:shd w:val="clear" w:color="auto" w:fill="auto"/>
            <w:vAlign w:val="center"/>
          </w:tcPr>
          <w:p w:rsidR="00915375" w:rsidRPr="007953C1" w:rsidRDefault="00915375" w:rsidP="00FB5CBD">
            <w:pPr>
              <w:rPr>
                <w:sz w:val="16"/>
                <w:szCs w:val="16"/>
                <w:lang w:val="es-ES"/>
              </w:rPr>
            </w:pPr>
          </w:p>
        </w:tc>
        <w:tc>
          <w:tcPr>
            <w:tcW w:w="364" w:type="dxa"/>
            <w:shd w:val="clear" w:color="auto" w:fill="auto"/>
            <w:vAlign w:val="center"/>
          </w:tcPr>
          <w:p w:rsidR="00915375" w:rsidRPr="007953C1" w:rsidRDefault="00915375" w:rsidP="00FB5CBD">
            <w:pPr>
              <w:rPr>
                <w:sz w:val="16"/>
                <w:szCs w:val="16"/>
                <w:lang w:val="es-ES"/>
              </w:rPr>
            </w:pPr>
          </w:p>
        </w:tc>
        <w:tc>
          <w:tcPr>
            <w:tcW w:w="363" w:type="dxa"/>
            <w:shd w:val="clear" w:color="auto" w:fill="auto"/>
            <w:vAlign w:val="center"/>
          </w:tcPr>
          <w:p w:rsidR="00915375" w:rsidRPr="007953C1" w:rsidRDefault="00915375" w:rsidP="00FB5CBD">
            <w:pPr>
              <w:rPr>
                <w:sz w:val="16"/>
                <w:szCs w:val="16"/>
                <w:lang w:val="es-ES"/>
              </w:rPr>
            </w:pPr>
          </w:p>
        </w:tc>
        <w:tc>
          <w:tcPr>
            <w:tcW w:w="364" w:type="dxa"/>
            <w:shd w:val="clear" w:color="auto" w:fill="auto"/>
            <w:vAlign w:val="center"/>
          </w:tcPr>
          <w:p w:rsidR="00915375" w:rsidRPr="007953C1" w:rsidRDefault="00915375" w:rsidP="00FB5CBD">
            <w:pPr>
              <w:rPr>
                <w:sz w:val="16"/>
                <w:szCs w:val="16"/>
                <w:lang w:val="es-ES"/>
              </w:rPr>
            </w:pPr>
          </w:p>
        </w:tc>
        <w:tc>
          <w:tcPr>
            <w:tcW w:w="355" w:type="dxa"/>
            <w:shd w:val="clear" w:color="auto" w:fill="auto"/>
            <w:vAlign w:val="center"/>
          </w:tcPr>
          <w:p w:rsidR="00915375" w:rsidRPr="007953C1" w:rsidRDefault="00915375" w:rsidP="00FB5CBD">
            <w:pPr>
              <w:rPr>
                <w:sz w:val="16"/>
                <w:szCs w:val="16"/>
                <w:lang w:val="es-ES"/>
              </w:rPr>
            </w:pPr>
          </w:p>
        </w:tc>
        <w:tc>
          <w:tcPr>
            <w:tcW w:w="361" w:type="dxa"/>
            <w:shd w:val="clear" w:color="auto" w:fill="auto"/>
            <w:vAlign w:val="center"/>
          </w:tcPr>
          <w:p w:rsidR="00915375" w:rsidRPr="007953C1" w:rsidRDefault="00915375" w:rsidP="00FB5CBD">
            <w:pPr>
              <w:rPr>
                <w:sz w:val="16"/>
                <w:szCs w:val="16"/>
                <w:lang w:val="es-ES"/>
              </w:rPr>
            </w:pPr>
          </w:p>
        </w:tc>
        <w:tc>
          <w:tcPr>
            <w:tcW w:w="360" w:type="dxa"/>
            <w:gridSpan w:val="2"/>
            <w:shd w:val="clear" w:color="auto" w:fill="auto"/>
            <w:vAlign w:val="center"/>
          </w:tcPr>
          <w:p w:rsidR="00915375" w:rsidRPr="007953C1" w:rsidRDefault="00915375" w:rsidP="00FB5CBD">
            <w:pPr>
              <w:rPr>
                <w:sz w:val="16"/>
                <w:szCs w:val="16"/>
                <w:lang w:val="es-ES"/>
              </w:rPr>
            </w:pPr>
          </w:p>
        </w:tc>
        <w:tc>
          <w:tcPr>
            <w:tcW w:w="360" w:type="dxa"/>
            <w:gridSpan w:val="2"/>
            <w:shd w:val="clear" w:color="auto" w:fill="auto"/>
            <w:vAlign w:val="center"/>
          </w:tcPr>
          <w:p w:rsidR="00915375" w:rsidRPr="007953C1" w:rsidRDefault="00915375" w:rsidP="00FB5CBD">
            <w:pPr>
              <w:rPr>
                <w:sz w:val="16"/>
                <w:szCs w:val="16"/>
                <w:lang w:val="es-ES"/>
              </w:rPr>
            </w:pPr>
          </w:p>
        </w:tc>
        <w:tc>
          <w:tcPr>
            <w:tcW w:w="364" w:type="dxa"/>
            <w:shd w:val="clear" w:color="auto" w:fill="auto"/>
            <w:vAlign w:val="center"/>
          </w:tcPr>
          <w:p w:rsidR="00915375" w:rsidRPr="007953C1" w:rsidRDefault="00915375" w:rsidP="00FB5CBD">
            <w:pPr>
              <w:rPr>
                <w:sz w:val="16"/>
                <w:szCs w:val="16"/>
                <w:lang w:val="es-ES"/>
              </w:rPr>
            </w:pPr>
          </w:p>
        </w:tc>
        <w:tc>
          <w:tcPr>
            <w:tcW w:w="366" w:type="dxa"/>
            <w:shd w:val="clear" w:color="auto" w:fill="auto"/>
            <w:vAlign w:val="center"/>
          </w:tcPr>
          <w:p w:rsidR="00915375" w:rsidRPr="007953C1" w:rsidRDefault="00915375" w:rsidP="00FB5CBD">
            <w:pPr>
              <w:rPr>
                <w:sz w:val="16"/>
                <w:szCs w:val="16"/>
                <w:lang w:val="es-ES"/>
              </w:rPr>
            </w:pPr>
          </w:p>
        </w:tc>
        <w:tc>
          <w:tcPr>
            <w:tcW w:w="401" w:type="dxa"/>
            <w:shd w:val="clear" w:color="auto" w:fill="auto"/>
            <w:vAlign w:val="center"/>
          </w:tcPr>
          <w:p w:rsidR="00915375" w:rsidRPr="007953C1" w:rsidRDefault="00915375" w:rsidP="00FB5CBD">
            <w:pPr>
              <w:rPr>
                <w:sz w:val="16"/>
                <w:szCs w:val="16"/>
                <w:lang w:val="es-ES"/>
              </w:rPr>
            </w:pPr>
          </w:p>
        </w:tc>
        <w:tc>
          <w:tcPr>
            <w:tcW w:w="348" w:type="dxa"/>
            <w:vAlign w:val="center"/>
          </w:tcPr>
          <w:p w:rsidR="00915375" w:rsidRPr="007953C1" w:rsidRDefault="00915375" w:rsidP="00FB5CBD">
            <w:pPr>
              <w:rPr>
                <w:sz w:val="16"/>
                <w:szCs w:val="16"/>
                <w:lang w:val="es-ES"/>
              </w:rPr>
            </w:pPr>
          </w:p>
        </w:tc>
        <w:tc>
          <w:tcPr>
            <w:tcW w:w="387" w:type="dxa"/>
            <w:vAlign w:val="center"/>
          </w:tcPr>
          <w:p w:rsidR="00915375" w:rsidRPr="007953C1" w:rsidRDefault="00915375" w:rsidP="00FB5CBD">
            <w:pPr>
              <w:rPr>
                <w:sz w:val="16"/>
                <w:szCs w:val="16"/>
                <w:lang w:val="es-ES"/>
              </w:rPr>
            </w:pPr>
          </w:p>
        </w:tc>
        <w:tc>
          <w:tcPr>
            <w:tcW w:w="391" w:type="dxa"/>
            <w:gridSpan w:val="2"/>
            <w:vAlign w:val="center"/>
          </w:tcPr>
          <w:p w:rsidR="00915375" w:rsidRPr="007953C1" w:rsidRDefault="00915375" w:rsidP="00FB5CBD">
            <w:pPr>
              <w:rPr>
                <w:sz w:val="16"/>
                <w:szCs w:val="16"/>
                <w:lang w:val="es-ES"/>
              </w:rPr>
            </w:pPr>
          </w:p>
        </w:tc>
        <w:tc>
          <w:tcPr>
            <w:tcW w:w="394" w:type="dxa"/>
            <w:gridSpan w:val="2"/>
            <w:vAlign w:val="center"/>
          </w:tcPr>
          <w:p w:rsidR="00915375" w:rsidRPr="007953C1" w:rsidRDefault="00915375" w:rsidP="00FB5CBD">
            <w:pPr>
              <w:rPr>
                <w:sz w:val="16"/>
                <w:szCs w:val="16"/>
                <w:lang w:val="es-ES"/>
              </w:rPr>
            </w:pPr>
          </w:p>
        </w:tc>
        <w:tc>
          <w:tcPr>
            <w:tcW w:w="427" w:type="dxa"/>
            <w:vAlign w:val="center"/>
          </w:tcPr>
          <w:p w:rsidR="00915375" w:rsidRPr="007953C1" w:rsidRDefault="00915375" w:rsidP="00FB5CBD">
            <w:pPr>
              <w:rPr>
                <w:sz w:val="16"/>
                <w:szCs w:val="16"/>
                <w:lang w:val="es-ES"/>
              </w:rPr>
            </w:pPr>
          </w:p>
        </w:tc>
        <w:tc>
          <w:tcPr>
            <w:tcW w:w="428" w:type="dxa"/>
            <w:gridSpan w:val="2"/>
            <w:vAlign w:val="center"/>
          </w:tcPr>
          <w:p w:rsidR="00915375" w:rsidRPr="007953C1" w:rsidRDefault="00915375" w:rsidP="00FB5CBD">
            <w:pPr>
              <w:rPr>
                <w:sz w:val="16"/>
                <w:szCs w:val="16"/>
                <w:lang w:val="es-ES"/>
              </w:rPr>
            </w:pPr>
          </w:p>
        </w:tc>
        <w:tc>
          <w:tcPr>
            <w:tcW w:w="433" w:type="dxa"/>
            <w:vAlign w:val="center"/>
          </w:tcPr>
          <w:p w:rsidR="00915375" w:rsidRPr="007953C1" w:rsidRDefault="00915375" w:rsidP="00FB5CBD">
            <w:pPr>
              <w:rPr>
                <w:sz w:val="16"/>
                <w:szCs w:val="16"/>
                <w:lang w:val="es-ES"/>
              </w:rPr>
            </w:pPr>
          </w:p>
        </w:tc>
        <w:tc>
          <w:tcPr>
            <w:tcW w:w="447" w:type="dxa"/>
            <w:vAlign w:val="center"/>
          </w:tcPr>
          <w:p w:rsidR="00915375" w:rsidRPr="007953C1" w:rsidRDefault="00915375" w:rsidP="00FB5CBD">
            <w:pPr>
              <w:rPr>
                <w:sz w:val="16"/>
                <w:szCs w:val="16"/>
                <w:lang w:val="es-ES"/>
              </w:rPr>
            </w:pPr>
            <w:r w:rsidRPr="007953C1">
              <w:rPr>
                <w:sz w:val="16"/>
                <w:szCs w:val="16"/>
                <w:lang w:val="es-ES"/>
              </w:rPr>
              <w:t>X</w:t>
            </w:r>
          </w:p>
        </w:tc>
        <w:tc>
          <w:tcPr>
            <w:tcW w:w="2223" w:type="dxa"/>
            <w:vAlign w:val="center"/>
          </w:tcPr>
          <w:p w:rsidR="00915375" w:rsidRPr="007953C1" w:rsidRDefault="00915375" w:rsidP="00FB5CBD">
            <w:pPr>
              <w:jc w:val="center"/>
              <w:rPr>
                <w:sz w:val="16"/>
                <w:szCs w:val="16"/>
                <w:lang w:val="es-ES"/>
              </w:rPr>
            </w:pPr>
            <w:r w:rsidRPr="007953C1">
              <w:rPr>
                <w:sz w:val="16"/>
                <w:szCs w:val="16"/>
                <w:lang w:val="es-ES"/>
              </w:rPr>
              <w:t>BID</w:t>
            </w:r>
          </w:p>
        </w:tc>
        <w:tc>
          <w:tcPr>
            <w:tcW w:w="1434" w:type="dxa"/>
            <w:vAlign w:val="center"/>
          </w:tcPr>
          <w:p w:rsidR="00915375" w:rsidRPr="00E64492" w:rsidRDefault="00E64492" w:rsidP="00FB5CBD">
            <w:pPr>
              <w:jc w:val="center"/>
              <w:rPr>
                <w:sz w:val="16"/>
                <w:szCs w:val="16"/>
                <w:lang w:val="es-ES"/>
              </w:rPr>
            </w:pPr>
            <w:r>
              <w:rPr>
                <w:sz w:val="16"/>
                <w:szCs w:val="16"/>
                <w:lang w:val="es-ES"/>
              </w:rPr>
              <w:t>20.000</w:t>
            </w:r>
          </w:p>
        </w:tc>
        <w:tc>
          <w:tcPr>
            <w:tcW w:w="1799" w:type="dxa"/>
            <w:vAlign w:val="center"/>
          </w:tcPr>
          <w:p w:rsidR="00915375" w:rsidRPr="007953C1" w:rsidRDefault="00197966" w:rsidP="00FB5CBD">
            <w:pPr>
              <w:jc w:val="center"/>
              <w:rPr>
                <w:sz w:val="16"/>
                <w:szCs w:val="16"/>
                <w:lang w:val="es-ES"/>
              </w:rPr>
            </w:pPr>
            <w:r w:rsidRPr="007953C1">
              <w:rPr>
                <w:sz w:val="16"/>
                <w:szCs w:val="16"/>
                <w:lang w:val="es-ES"/>
              </w:rPr>
              <w:t xml:space="preserve">BID </w:t>
            </w:r>
            <w:r w:rsidR="00420CFB" w:rsidRPr="007953C1">
              <w:rPr>
                <w:sz w:val="16"/>
                <w:szCs w:val="16"/>
                <w:lang w:val="es-ES"/>
              </w:rPr>
              <w:t xml:space="preserve">/ PRESUPUESTO </w:t>
            </w:r>
            <w:r w:rsidRPr="007953C1">
              <w:rPr>
                <w:sz w:val="16"/>
                <w:szCs w:val="16"/>
                <w:lang w:val="es-ES"/>
              </w:rPr>
              <w:t>TRANSACCIONAL</w:t>
            </w:r>
          </w:p>
        </w:tc>
      </w:tr>
      <w:tr w:rsidR="005A740B" w:rsidRPr="007953C1" w:rsidTr="00E20CF4">
        <w:trPr>
          <w:trHeight w:val="298"/>
          <w:jc w:val="center"/>
        </w:trPr>
        <w:tc>
          <w:tcPr>
            <w:tcW w:w="13047" w:type="dxa"/>
            <w:gridSpan w:val="27"/>
            <w:vAlign w:val="center"/>
          </w:tcPr>
          <w:p w:rsidR="00915375" w:rsidRPr="007953C1" w:rsidRDefault="00915375" w:rsidP="00FB5CBD">
            <w:pPr>
              <w:jc w:val="right"/>
              <w:rPr>
                <w:b/>
                <w:sz w:val="16"/>
                <w:szCs w:val="16"/>
                <w:lang w:val="es-ES"/>
              </w:rPr>
            </w:pPr>
            <w:r w:rsidRPr="007953C1">
              <w:rPr>
                <w:b/>
                <w:sz w:val="16"/>
                <w:szCs w:val="16"/>
                <w:lang w:val="es-ES"/>
              </w:rPr>
              <w:t>Costos Totales:</w:t>
            </w:r>
          </w:p>
        </w:tc>
        <w:tc>
          <w:tcPr>
            <w:tcW w:w="1434" w:type="dxa"/>
            <w:vAlign w:val="center"/>
          </w:tcPr>
          <w:p w:rsidR="00915375" w:rsidRPr="00E64492" w:rsidRDefault="00E64492" w:rsidP="00197966">
            <w:pPr>
              <w:jc w:val="center"/>
              <w:rPr>
                <w:b/>
                <w:sz w:val="16"/>
                <w:szCs w:val="16"/>
                <w:lang w:val="es-ES"/>
              </w:rPr>
            </w:pPr>
            <w:r w:rsidRPr="00E64492">
              <w:rPr>
                <w:b/>
                <w:sz w:val="16"/>
                <w:szCs w:val="16"/>
                <w:lang w:val="es-ES"/>
              </w:rPr>
              <w:t>100.000</w:t>
            </w:r>
          </w:p>
        </w:tc>
        <w:tc>
          <w:tcPr>
            <w:tcW w:w="1799" w:type="dxa"/>
            <w:vAlign w:val="center"/>
          </w:tcPr>
          <w:p w:rsidR="00915375" w:rsidRPr="007953C1" w:rsidRDefault="00915375" w:rsidP="00FB5CBD">
            <w:pPr>
              <w:rPr>
                <w:sz w:val="16"/>
                <w:szCs w:val="16"/>
                <w:lang w:val="es-ES"/>
              </w:rPr>
            </w:pPr>
          </w:p>
        </w:tc>
      </w:tr>
    </w:tbl>
    <w:p w:rsidR="00FB5CBD" w:rsidRPr="007953C1" w:rsidRDefault="00FB5CBD" w:rsidP="00FB5CBD">
      <w:pPr>
        <w:jc w:val="both"/>
        <w:rPr>
          <w:sz w:val="22"/>
          <w:szCs w:val="22"/>
          <w:lang w:val="es-ES"/>
        </w:rPr>
        <w:sectPr w:rsidR="00FB5CBD" w:rsidRPr="007953C1" w:rsidSect="00534A98">
          <w:pgSz w:w="20160" w:h="12240" w:orient="landscape" w:code="5"/>
          <w:pgMar w:top="1440" w:right="720" w:bottom="720" w:left="720" w:header="720" w:footer="720" w:gutter="0"/>
          <w:cols w:space="720"/>
          <w:docGrid w:linePitch="360"/>
        </w:sectPr>
      </w:pPr>
    </w:p>
    <w:p w:rsidR="00FB5CBD" w:rsidRPr="007953C1" w:rsidRDefault="00FB5CBD" w:rsidP="00FB5CBD">
      <w:pPr>
        <w:rPr>
          <w:sz w:val="22"/>
          <w:szCs w:val="22"/>
          <w:lang w:val="es-ES"/>
        </w:rPr>
      </w:pPr>
    </w:p>
    <w:p w:rsidR="00D73AB0" w:rsidRPr="007953C1" w:rsidRDefault="00D73AB0" w:rsidP="00D73AB0">
      <w:pPr>
        <w:jc w:val="center"/>
        <w:rPr>
          <w:b/>
          <w:sz w:val="22"/>
          <w:szCs w:val="22"/>
          <w:lang w:val="es-ES"/>
        </w:rPr>
      </w:pPr>
      <w:r w:rsidRPr="007953C1">
        <w:rPr>
          <w:b/>
          <w:sz w:val="22"/>
          <w:szCs w:val="22"/>
          <w:lang w:val="es-ES"/>
        </w:rPr>
        <w:t>ANEXO</w:t>
      </w:r>
    </w:p>
    <w:p w:rsidR="00C97909" w:rsidRPr="00192FC0" w:rsidRDefault="00C97909" w:rsidP="00C97909">
      <w:pPr>
        <w:ind w:right="-360"/>
        <w:jc w:val="center"/>
        <w:rPr>
          <w:ins w:id="505" w:author="Roque Rodas" w:date="2014-09-24T17:26:00Z"/>
          <w:b/>
          <w:smallCaps/>
          <w:lang w:val="es-AR"/>
        </w:rPr>
      </w:pPr>
      <w:ins w:id="506" w:author="Roque Rodas" w:date="2014-09-24T17:26:00Z">
        <w:r>
          <w:rPr>
            <w:b/>
            <w:smallCaps/>
            <w:lang w:val="es-AR"/>
          </w:rPr>
          <w:t>Matriz</w:t>
        </w:r>
        <w:r w:rsidRPr="00192FC0">
          <w:rPr>
            <w:b/>
            <w:smallCaps/>
            <w:lang w:val="es-AR"/>
          </w:rPr>
          <w:t xml:space="preserve"> de Resultados</w:t>
        </w:r>
      </w:ins>
    </w:p>
    <w:p w:rsidR="00C97909" w:rsidRDefault="00C97909" w:rsidP="00C97909">
      <w:pPr>
        <w:spacing w:line="160" w:lineRule="exact"/>
        <w:jc w:val="center"/>
        <w:rPr>
          <w:ins w:id="507" w:author="Roque Rodas" w:date="2014-09-24T17:26:00Z"/>
          <w:rFonts w:ascii="Calibri" w:hAnsi="Calibri"/>
          <w:b/>
          <w:u w:val="single"/>
          <w:lang w:val="es-AR"/>
        </w:rPr>
      </w:pPr>
    </w:p>
    <w:tbl>
      <w:tblPr>
        <w:tblW w:w="1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10966"/>
      </w:tblGrid>
      <w:tr w:rsidR="00C97909" w:rsidRPr="00BE0B09" w:rsidTr="006921EF">
        <w:trPr>
          <w:trHeight w:val="648"/>
          <w:jc w:val="center"/>
          <w:ins w:id="508" w:author="Roque Rodas" w:date="2014-09-24T17:26:00Z"/>
        </w:trPr>
        <w:tc>
          <w:tcPr>
            <w:tcW w:w="2714" w:type="dxa"/>
            <w:vAlign w:val="center"/>
          </w:tcPr>
          <w:p w:rsidR="00C97909" w:rsidRPr="00BE0B09" w:rsidRDefault="00C97909" w:rsidP="006921EF">
            <w:pPr>
              <w:jc w:val="center"/>
              <w:rPr>
                <w:ins w:id="509" w:author="Roque Rodas" w:date="2014-09-24T17:26:00Z"/>
                <w:b/>
                <w:sz w:val="20"/>
              </w:rPr>
            </w:pPr>
            <w:ins w:id="510" w:author="Roque Rodas" w:date="2014-09-24T17:26:00Z">
              <w:r>
                <w:rPr>
                  <w:b/>
                  <w:sz w:val="20"/>
                  <w:lang w:val="es-AR"/>
                </w:rPr>
                <w:t>Impacto esperado</w:t>
              </w:r>
              <w:r w:rsidRPr="00BE0B09">
                <w:rPr>
                  <w:b/>
                  <w:sz w:val="20"/>
                  <w:lang w:val="es-AR"/>
                </w:rPr>
                <w:t xml:space="preserve"> del </w:t>
              </w:r>
              <w:r>
                <w:rPr>
                  <w:b/>
                  <w:sz w:val="20"/>
                  <w:lang w:val="es-AR"/>
                </w:rPr>
                <w:t>proyecto</w:t>
              </w:r>
            </w:ins>
          </w:p>
        </w:tc>
        <w:tc>
          <w:tcPr>
            <w:tcW w:w="10966" w:type="dxa"/>
            <w:vAlign w:val="center"/>
          </w:tcPr>
          <w:p w:rsidR="00C97909" w:rsidRPr="00CB385F" w:rsidRDefault="00C97909" w:rsidP="006921EF">
            <w:pPr>
              <w:pStyle w:val="Default"/>
              <w:rPr>
                <w:ins w:id="511" w:author="Roque Rodas" w:date="2014-09-24T17:26:00Z"/>
                <w:bCs/>
                <w:sz w:val="22"/>
                <w:szCs w:val="22"/>
                <w:lang w:val="es-PY"/>
              </w:rPr>
            </w:pPr>
            <w:ins w:id="512" w:author="Roque Rodas" w:date="2014-09-24T17:26:00Z">
              <w:r>
                <w:rPr>
                  <w:bCs/>
                  <w:sz w:val="22"/>
                  <w:szCs w:val="22"/>
                  <w:lang w:val="es-PY"/>
                </w:rPr>
                <w:t>El objetivo del proyecto es i</w:t>
              </w:r>
              <w:r w:rsidRPr="00B51471">
                <w:rPr>
                  <w:bCs/>
                  <w:sz w:val="22"/>
                  <w:szCs w:val="22"/>
                  <w:lang w:val="es-PY"/>
                </w:rPr>
                <w:t>ncrementar la accesibilidad física de la población en la Región Autónoma Atlántico Sur (RAAS) facilitando su integración a  los mercados productivos nacionales y regionales así como a los servicios públicos, económicos y sociales</w:t>
              </w:r>
              <w:r>
                <w:rPr>
                  <w:bCs/>
                  <w:sz w:val="22"/>
                  <w:szCs w:val="22"/>
                  <w:lang w:val="es-PY"/>
                </w:rPr>
                <w:t>.</w:t>
              </w:r>
              <w:r w:rsidRPr="00B77A81">
                <w:rPr>
                  <w:sz w:val="20"/>
                  <w:szCs w:val="18"/>
                </w:rPr>
                <w:t xml:space="preserve"> </w:t>
              </w:r>
            </w:ins>
          </w:p>
        </w:tc>
      </w:tr>
    </w:tbl>
    <w:p w:rsidR="00C97909" w:rsidRPr="00BE0B09" w:rsidRDefault="00C97909" w:rsidP="00C97909">
      <w:pPr>
        <w:spacing w:line="120" w:lineRule="exact"/>
        <w:jc w:val="center"/>
        <w:rPr>
          <w:ins w:id="513" w:author="Roque Rodas" w:date="2014-09-24T17:26:00Z"/>
          <w:b/>
          <w:u w:val="single"/>
          <w:lang w:val="es-AR"/>
        </w:rPr>
      </w:pPr>
    </w:p>
    <w:tbl>
      <w:tblPr>
        <w:tblW w:w="13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3"/>
        <w:gridCol w:w="3260"/>
        <w:gridCol w:w="3685"/>
        <w:gridCol w:w="3115"/>
      </w:tblGrid>
      <w:tr w:rsidR="00C97909" w:rsidRPr="00BE0B09" w:rsidTr="006921EF">
        <w:trPr>
          <w:tblHeader/>
          <w:jc w:val="center"/>
          <w:ins w:id="514" w:author="Roque Rodas" w:date="2014-09-24T17:26:00Z"/>
        </w:trPr>
        <w:tc>
          <w:tcPr>
            <w:tcW w:w="3623" w:type="dxa"/>
            <w:tcBorders>
              <w:bottom w:val="single" w:sz="4" w:space="0" w:color="auto"/>
            </w:tcBorders>
            <w:shd w:val="clear" w:color="auto" w:fill="D9D9D9"/>
            <w:vAlign w:val="center"/>
          </w:tcPr>
          <w:p w:rsidR="00C97909" w:rsidRPr="00BE0B09" w:rsidRDefault="00C97909" w:rsidP="009B15EA">
            <w:pPr>
              <w:jc w:val="center"/>
              <w:rPr>
                <w:ins w:id="515" w:author="Roque Rodas" w:date="2014-09-24T17:26:00Z"/>
                <w:b/>
                <w:sz w:val="20"/>
                <w:lang w:val="es-BO"/>
              </w:rPr>
            </w:pPr>
            <w:ins w:id="516" w:author="Roque Rodas" w:date="2014-09-24T17:26:00Z">
              <w:r w:rsidRPr="00BE0B09">
                <w:rPr>
                  <w:b/>
                  <w:sz w:val="20"/>
                  <w:lang w:val="es-BO"/>
                </w:rPr>
                <w:t>Indicadores de Impacto</w:t>
              </w:r>
              <w:r>
                <w:rPr>
                  <w:rStyle w:val="FootnoteReference"/>
                  <w:b/>
                  <w:lang w:val="es-BO"/>
                </w:rPr>
                <w:footnoteReference w:id="4"/>
              </w:r>
            </w:ins>
          </w:p>
        </w:tc>
        <w:tc>
          <w:tcPr>
            <w:tcW w:w="3260" w:type="dxa"/>
            <w:tcBorders>
              <w:bottom w:val="single" w:sz="4" w:space="0" w:color="auto"/>
            </w:tcBorders>
            <w:shd w:val="clear" w:color="auto" w:fill="D9D9D9"/>
            <w:vAlign w:val="center"/>
          </w:tcPr>
          <w:p w:rsidR="00C97909" w:rsidRPr="00BE0B09" w:rsidRDefault="00C97909">
            <w:pPr>
              <w:jc w:val="center"/>
              <w:rPr>
                <w:ins w:id="519" w:author="Roque Rodas" w:date="2014-09-24T17:26:00Z"/>
                <w:b/>
                <w:sz w:val="20"/>
                <w:lang w:val="es-BO"/>
              </w:rPr>
            </w:pPr>
            <w:ins w:id="520" w:author="Roque Rodas" w:date="2014-09-24T17:26:00Z">
              <w:r w:rsidRPr="00BE0B09">
                <w:rPr>
                  <w:b/>
                  <w:sz w:val="20"/>
                  <w:lang w:val="es-BO"/>
                </w:rPr>
                <w:t xml:space="preserve">Línea de Base </w:t>
              </w:r>
              <w:r>
                <w:rPr>
                  <w:b/>
                  <w:sz w:val="20"/>
                  <w:lang w:val="es-BO"/>
                </w:rPr>
                <w:t>(</w:t>
              </w:r>
              <w:r w:rsidRPr="00BE0B09">
                <w:rPr>
                  <w:b/>
                  <w:sz w:val="20"/>
                  <w:lang w:val="es-BO"/>
                </w:rPr>
                <w:t>201</w:t>
              </w:r>
              <w:r>
                <w:rPr>
                  <w:b/>
                  <w:sz w:val="20"/>
                  <w:lang w:val="es-BO"/>
                </w:rPr>
                <w:t>5)</w:t>
              </w:r>
            </w:ins>
          </w:p>
        </w:tc>
        <w:tc>
          <w:tcPr>
            <w:tcW w:w="3685" w:type="dxa"/>
            <w:tcBorders>
              <w:bottom w:val="single" w:sz="4" w:space="0" w:color="auto"/>
            </w:tcBorders>
            <w:shd w:val="clear" w:color="auto" w:fill="D9D9D9"/>
            <w:vAlign w:val="center"/>
          </w:tcPr>
          <w:p w:rsidR="00C97909" w:rsidRPr="00BE0B09" w:rsidRDefault="00C97909">
            <w:pPr>
              <w:jc w:val="center"/>
              <w:rPr>
                <w:ins w:id="521" w:author="Roque Rodas" w:date="2014-09-24T17:26:00Z"/>
                <w:b/>
                <w:sz w:val="20"/>
                <w:lang w:val="es-BO"/>
              </w:rPr>
            </w:pPr>
            <w:ins w:id="522" w:author="Roque Rodas" w:date="2014-09-24T17:26:00Z">
              <w:r w:rsidRPr="00BE0B09">
                <w:rPr>
                  <w:b/>
                  <w:sz w:val="20"/>
                  <w:lang w:val="es-BO"/>
                </w:rPr>
                <w:t>Meta (20</w:t>
              </w:r>
              <w:r>
                <w:rPr>
                  <w:b/>
                  <w:sz w:val="20"/>
                  <w:lang w:val="es-BO"/>
                </w:rPr>
                <w:t>21)</w:t>
              </w:r>
            </w:ins>
          </w:p>
        </w:tc>
        <w:tc>
          <w:tcPr>
            <w:tcW w:w="3115" w:type="dxa"/>
            <w:tcBorders>
              <w:bottom w:val="single" w:sz="4" w:space="0" w:color="auto"/>
            </w:tcBorders>
            <w:shd w:val="clear" w:color="auto" w:fill="D9D9D9"/>
            <w:vAlign w:val="center"/>
          </w:tcPr>
          <w:p w:rsidR="00C97909" w:rsidRPr="00BE0B09" w:rsidRDefault="00C97909">
            <w:pPr>
              <w:jc w:val="center"/>
              <w:rPr>
                <w:ins w:id="523" w:author="Roque Rodas" w:date="2014-09-24T17:26:00Z"/>
                <w:b/>
                <w:sz w:val="20"/>
                <w:lang w:val="es-AR"/>
              </w:rPr>
            </w:pPr>
            <w:ins w:id="524" w:author="Roque Rodas" w:date="2014-09-24T17:26:00Z">
              <w:r w:rsidRPr="00BE0B09">
                <w:rPr>
                  <w:b/>
                  <w:sz w:val="20"/>
                  <w:lang w:val="es-BO"/>
                </w:rPr>
                <w:t>Medios de Verificación</w:t>
              </w:r>
              <w:r w:rsidRPr="00BE0B09">
                <w:rPr>
                  <w:b/>
                  <w:sz w:val="20"/>
                  <w:lang w:val="es-AR"/>
                </w:rPr>
                <w:t>/Comentarios</w:t>
              </w:r>
            </w:ins>
          </w:p>
        </w:tc>
      </w:tr>
      <w:tr w:rsidR="00C97909" w:rsidRPr="00BE0B09" w:rsidTr="006921EF">
        <w:trPr>
          <w:trHeight w:val="1517"/>
          <w:jc w:val="center"/>
          <w:ins w:id="525" w:author="Roque Rodas" w:date="2014-09-24T17:26:00Z"/>
        </w:trPr>
        <w:tc>
          <w:tcPr>
            <w:tcW w:w="3623" w:type="dxa"/>
            <w:tcBorders>
              <w:bottom w:val="single" w:sz="4" w:space="0" w:color="auto"/>
            </w:tcBorders>
            <w:vAlign w:val="center"/>
          </w:tcPr>
          <w:p w:rsidR="00C97909" w:rsidRDefault="00C97909" w:rsidP="009B15EA">
            <w:pPr>
              <w:rPr>
                <w:ins w:id="526" w:author="Roque Rodas" w:date="2014-09-24T17:26:00Z"/>
                <w:sz w:val="20"/>
              </w:rPr>
            </w:pPr>
            <w:ins w:id="527" w:author="Roque Rodas" w:date="2014-09-24T17:26:00Z">
              <w:r>
                <w:rPr>
                  <w:sz w:val="20"/>
                </w:rPr>
                <w:t>Volumen total de  productos pesqueros marinos de la RAAS (millones de libras/año)</w:t>
              </w:r>
            </w:ins>
          </w:p>
          <w:p w:rsidR="00C97909" w:rsidRDefault="00C97909">
            <w:pPr>
              <w:numPr>
                <w:ilvl w:val="0"/>
                <w:numId w:val="28"/>
              </w:numPr>
              <w:rPr>
                <w:ins w:id="528" w:author="Roque Rodas" w:date="2014-09-24T17:26:00Z"/>
                <w:sz w:val="20"/>
              </w:rPr>
            </w:pPr>
            <w:ins w:id="529" w:author="Roque Rodas" w:date="2014-09-24T17:26:00Z">
              <w:r>
                <w:rPr>
                  <w:sz w:val="20"/>
                </w:rPr>
                <w:t>Langosta</w:t>
              </w:r>
            </w:ins>
          </w:p>
          <w:p w:rsidR="00C97909" w:rsidRDefault="00C97909">
            <w:pPr>
              <w:numPr>
                <w:ilvl w:val="0"/>
                <w:numId w:val="28"/>
              </w:numPr>
              <w:rPr>
                <w:ins w:id="530" w:author="Roque Rodas" w:date="2014-09-24T17:26:00Z"/>
                <w:sz w:val="20"/>
              </w:rPr>
            </w:pPr>
            <w:ins w:id="531" w:author="Roque Rodas" w:date="2014-09-24T17:26:00Z">
              <w:r>
                <w:rPr>
                  <w:sz w:val="20"/>
                </w:rPr>
                <w:t>Camarón</w:t>
              </w:r>
            </w:ins>
          </w:p>
          <w:p w:rsidR="00C97909" w:rsidRDefault="00C97909">
            <w:pPr>
              <w:numPr>
                <w:ilvl w:val="0"/>
                <w:numId w:val="28"/>
              </w:numPr>
              <w:rPr>
                <w:ins w:id="532" w:author="Roque Rodas" w:date="2014-09-24T17:26:00Z"/>
                <w:sz w:val="20"/>
              </w:rPr>
            </w:pPr>
            <w:ins w:id="533" w:author="Roque Rodas" w:date="2014-09-24T17:26:00Z">
              <w:r>
                <w:rPr>
                  <w:sz w:val="20"/>
                </w:rPr>
                <w:t>Pescado</w:t>
              </w:r>
            </w:ins>
          </w:p>
          <w:p w:rsidR="00C97909" w:rsidRPr="00BE0B09" w:rsidRDefault="00C97909">
            <w:pPr>
              <w:rPr>
                <w:ins w:id="534" w:author="Roque Rodas" w:date="2014-09-24T17:26:00Z"/>
                <w:sz w:val="20"/>
              </w:rPr>
            </w:pPr>
          </w:p>
        </w:tc>
        <w:tc>
          <w:tcPr>
            <w:tcW w:w="3260" w:type="dxa"/>
            <w:tcBorders>
              <w:bottom w:val="single" w:sz="4" w:space="0" w:color="auto"/>
            </w:tcBorders>
            <w:vAlign w:val="center"/>
          </w:tcPr>
          <w:p w:rsidR="00C97909" w:rsidRDefault="00C97909">
            <w:pPr>
              <w:jc w:val="center"/>
              <w:rPr>
                <w:ins w:id="535" w:author="Roque Rodas" w:date="2014-09-24T17:26:00Z"/>
                <w:sz w:val="20"/>
                <w:lang w:val="es-BO"/>
              </w:rPr>
            </w:pPr>
          </w:p>
          <w:p w:rsidR="00C97909" w:rsidRDefault="00C97909">
            <w:pPr>
              <w:jc w:val="center"/>
              <w:rPr>
                <w:ins w:id="536" w:author="Roque Rodas" w:date="2014-09-24T17:26:00Z"/>
                <w:sz w:val="20"/>
                <w:lang w:val="es-BO"/>
              </w:rPr>
            </w:pPr>
          </w:p>
          <w:p w:rsidR="00C97909" w:rsidRDefault="00C97909">
            <w:pPr>
              <w:jc w:val="center"/>
              <w:rPr>
                <w:ins w:id="537" w:author="Roque Rodas" w:date="2014-09-24T17:26:00Z"/>
                <w:sz w:val="20"/>
                <w:lang w:val="es-BO"/>
              </w:rPr>
            </w:pPr>
          </w:p>
          <w:p w:rsidR="00C97909" w:rsidRDefault="00C97909">
            <w:pPr>
              <w:jc w:val="center"/>
              <w:rPr>
                <w:ins w:id="538" w:author="Roque Rodas" w:date="2014-09-24T17:26:00Z"/>
                <w:sz w:val="20"/>
                <w:lang w:val="es-BO"/>
              </w:rPr>
            </w:pPr>
            <w:ins w:id="539" w:author="Roque Rodas" w:date="2014-09-24T17:26:00Z">
              <w:r>
                <w:rPr>
                  <w:sz w:val="20"/>
                  <w:lang w:val="es-BO"/>
                </w:rPr>
                <w:t>2,03</w:t>
              </w:r>
            </w:ins>
          </w:p>
          <w:p w:rsidR="00C97909" w:rsidRDefault="00C97909">
            <w:pPr>
              <w:jc w:val="center"/>
              <w:rPr>
                <w:ins w:id="540" w:author="Roque Rodas" w:date="2014-09-24T17:26:00Z"/>
                <w:sz w:val="20"/>
                <w:lang w:val="es-BO"/>
              </w:rPr>
            </w:pPr>
            <w:ins w:id="541" w:author="Roque Rodas" w:date="2014-09-24T17:26:00Z">
              <w:r>
                <w:rPr>
                  <w:sz w:val="20"/>
                  <w:lang w:val="es-BO"/>
                </w:rPr>
                <w:t>1,54</w:t>
              </w:r>
            </w:ins>
          </w:p>
          <w:p w:rsidR="00C97909" w:rsidRDefault="00C97909">
            <w:pPr>
              <w:jc w:val="center"/>
              <w:rPr>
                <w:ins w:id="542" w:author="Roque Rodas" w:date="2014-09-24T17:26:00Z"/>
                <w:sz w:val="20"/>
                <w:lang w:val="es-BO"/>
              </w:rPr>
            </w:pPr>
            <w:ins w:id="543" w:author="Roque Rodas" w:date="2014-09-24T17:26:00Z">
              <w:r>
                <w:rPr>
                  <w:sz w:val="20"/>
                  <w:lang w:val="es-BO"/>
                </w:rPr>
                <w:t>5,41</w:t>
              </w:r>
            </w:ins>
          </w:p>
          <w:p w:rsidR="00C97909" w:rsidRPr="00BE0B09" w:rsidRDefault="00C97909">
            <w:pPr>
              <w:jc w:val="center"/>
              <w:rPr>
                <w:ins w:id="544" w:author="Roque Rodas" w:date="2014-09-24T17:26:00Z"/>
                <w:sz w:val="20"/>
                <w:lang w:val="es-BO"/>
              </w:rPr>
            </w:pPr>
          </w:p>
        </w:tc>
        <w:tc>
          <w:tcPr>
            <w:tcW w:w="3685" w:type="dxa"/>
            <w:tcBorders>
              <w:bottom w:val="single" w:sz="4" w:space="0" w:color="auto"/>
            </w:tcBorders>
            <w:vAlign w:val="center"/>
          </w:tcPr>
          <w:p w:rsidR="00C97909" w:rsidRDefault="00C97909">
            <w:pPr>
              <w:jc w:val="center"/>
              <w:rPr>
                <w:ins w:id="545" w:author="Roque Rodas" w:date="2014-09-24T17:26:00Z"/>
                <w:bCs/>
                <w:color w:val="000000"/>
                <w:sz w:val="20"/>
              </w:rPr>
            </w:pPr>
          </w:p>
          <w:p w:rsidR="00C97909" w:rsidRDefault="00C97909">
            <w:pPr>
              <w:jc w:val="center"/>
              <w:rPr>
                <w:ins w:id="546" w:author="Roque Rodas" w:date="2014-09-24T17:26:00Z"/>
                <w:bCs/>
                <w:color w:val="000000"/>
                <w:sz w:val="20"/>
              </w:rPr>
            </w:pPr>
          </w:p>
          <w:p w:rsidR="00C97909" w:rsidRDefault="00C97909">
            <w:pPr>
              <w:jc w:val="center"/>
              <w:rPr>
                <w:ins w:id="547" w:author="Roque Rodas" w:date="2014-09-24T17:26:00Z"/>
                <w:bCs/>
                <w:color w:val="000000"/>
                <w:sz w:val="20"/>
              </w:rPr>
            </w:pPr>
            <w:ins w:id="548" w:author="Roque Rodas" w:date="2014-09-24T17:26:00Z">
              <w:r>
                <w:rPr>
                  <w:bCs/>
                  <w:color w:val="000000"/>
                  <w:sz w:val="20"/>
                </w:rPr>
                <w:t>2,91</w:t>
              </w:r>
            </w:ins>
          </w:p>
          <w:p w:rsidR="00C97909" w:rsidRDefault="00C97909">
            <w:pPr>
              <w:jc w:val="center"/>
              <w:rPr>
                <w:ins w:id="549" w:author="Roque Rodas" w:date="2014-09-24T17:26:00Z"/>
                <w:bCs/>
                <w:color w:val="000000"/>
                <w:sz w:val="20"/>
              </w:rPr>
            </w:pPr>
            <w:ins w:id="550" w:author="Roque Rodas" w:date="2014-09-24T17:26:00Z">
              <w:r>
                <w:rPr>
                  <w:bCs/>
                  <w:color w:val="000000"/>
                  <w:sz w:val="20"/>
                </w:rPr>
                <w:t>1,78</w:t>
              </w:r>
            </w:ins>
          </w:p>
          <w:p w:rsidR="00C97909" w:rsidRPr="00BE0B09" w:rsidRDefault="00C97909">
            <w:pPr>
              <w:jc w:val="center"/>
              <w:rPr>
                <w:ins w:id="551" w:author="Roque Rodas" w:date="2014-09-24T17:26:00Z"/>
                <w:bCs/>
                <w:color w:val="000000"/>
                <w:sz w:val="20"/>
              </w:rPr>
            </w:pPr>
            <w:ins w:id="552" w:author="Roque Rodas" w:date="2014-09-24T17:26:00Z">
              <w:r>
                <w:rPr>
                  <w:bCs/>
                  <w:color w:val="000000"/>
                  <w:sz w:val="20"/>
                </w:rPr>
                <w:t>9,02</w:t>
              </w:r>
            </w:ins>
          </w:p>
        </w:tc>
        <w:tc>
          <w:tcPr>
            <w:tcW w:w="3115" w:type="dxa"/>
            <w:vMerge w:val="restart"/>
            <w:vAlign w:val="center"/>
          </w:tcPr>
          <w:p w:rsidR="00C97909" w:rsidRDefault="00C97909">
            <w:pPr>
              <w:jc w:val="both"/>
              <w:rPr>
                <w:ins w:id="553" w:author="Roque Rodas" w:date="2014-09-24T17:26:00Z"/>
                <w:sz w:val="20"/>
              </w:rPr>
            </w:pPr>
            <w:ins w:id="554" w:author="Roque Rodas" w:date="2014-09-24T17:26:00Z">
              <w:r>
                <w:rPr>
                  <w:sz w:val="20"/>
                </w:rPr>
                <w:t>La línea de base ha sido establecida a partir de la información procesada de los registros del Instituto Nicaragüense de Pesca (INPESCA) y el Instituto Nicaragüense de Turismo (INTUR).</w:t>
              </w:r>
            </w:ins>
          </w:p>
          <w:p w:rsidR="00C97909" w:rsidRDefault="00C97909">
            <w:pPr>
              <w:jc w:val="both"/>
              <w:rPr>
                <w:ins w:id="555" w:author="Roque Rodas" w:date="2014-09-24T17:26:00Z"/>
                <w:sz w:val="20"/>
              </w:rPr>
            </w:pPr>
          </w:p>
          <w:p w:rsidR="00C97909" w:rsidRPr="00BE0B09" w:rsidRDefault="00C97909">
            <w:pPr>
              <w:jc w:val="both"/>
              <w:rPr>
                <w:ins w:id="556" w:author="Roque Rodas" w:date="2014-09-24T17:26:00Z"/>
                <w:sz w:val="20"/>
              </w:rPr>
            </w:pPr>
            <w:ins w:id="557" w:author="Roque Rodas" w:date="2014-09-24T17:26:00Z">
              <w:r>
                <w:rPr>
                  <w:sz w:val="20"/>
                </w:rPr>
                <w:t>La meta ha sido establecida a partir de las proyecciones realizadas en el Análisis Económico ex ante (EEO1), y serán verificados</w:t>
              </w:r>
              <w:r w:rsidRPr="00BE0B09">
                <w:rPr>
                  <w:sz w:val="20"/>
                </w:rPr>
                <w:t xml:space="preserve"> por </w:t>
              </w:r>
              <w:r>
                <w:rPr>
                  <w:sz w:val="20"/>
                </w:rPr>
                <w:t>el MTI</w:t>
              </w:r>
              <w:r w:rsidRPr="00BE0B09">
                <w:rPr>
                  <w:sz w:val="20"/>
                </w:rPr>
                <w:t>.</w:t>
              </w:r>
            </w:ins>
          </w:p>
        </w:tc>
      </w:tr>
      <w:tr w:rsidR="00C97909" w:rsidRPr="00BE0B09" w:rsidTr="006921EF">
        <w:trPr>
          <w:trHeight w:val="1469"/>
          <w:jc w:val="center"/>
          <w:ins w:id="558" w:author="Roque Rodas" w:date="2014-09-24T17:26:00Z"/>
        </w:trPr>
        <w:tc>
          <w:tcPr>
            <w:tcW w:w="3623" w:type="dxa"/>
            <w:vAlign w:val="center"/>
          </w:tcPr>
          <w:p w:rsidR="00C97909" w:rsidRPr="00BE0B09" w:rsidRDefault="00C97909" w:rsidP="009B15EA">
            <w:pPr>
              <w:rPr>
                <w:ins w:id="559" w:author="Roque Rodas" w:date="2014-09-24T17:26:00Z"/>
                <w:sz w:val="20"/>
                <w:lang w:val="es-AR"/>
              </w:rPr>
            </w:pPr>
            <w:ins w:id="560" w:author="Roque Rodas" w:date="2014-09-24T17:26:00Z">
              <w:r>
                <w:rPr>
                  <w:sz w:val="20"/>
                </w:rPr>
                <w:t>Número de turistas anuales en la RAAS</w:t>
              </w:r>
            </w:ins>
          </w:p>
        </w:tc>
        <w:tc>
          <w:tcPr>
            <w:tcW w:w="3260" w:type="dxa"/>
            <w:vAlign w:val="center"/>
          </w:tcPr>
          <w:p w:rsidR="00C97909" w:rsidRPr="00BE0B09" w:rsidRDefault="00C97909">
            <w:pPr>
              <w:jc w:val="center"/>
              <w:rPr>
                <w:ins w:id="561" w:author="Roque Rodas" w:date="2014-09-24T17:26:00Z"/>
                <w:sz w:val="20"/>
                <w:lang w:val="es-BO"/>
              </w:rPr>
            </w:pPr>
            <w:ins w:id="562" w:author="Roque Rodas" w:date="2014-09-24T17:26:00Z">
              <w:r>
                <w:rPr>
                  <w:sz w:val="20"/>
                  <w:lang w:val="es-BO"/>
                </w:rPr>
                <w:t>174.800</w:t>
              </w:r>
            </w:ins>
          </w:p>
        </w:tc>
        <w:tc>
          <w:tcPr>
            <w:tcW w:w="3685" w:type="dxa"/>
            <w:vAlign w:val="center"/>
          </w:tcPr>
          <w:p w:rsidR="00C97909" w:rsidRPr="00BE0B09" w:rsidDel="00D9042A" w:rsidRDefault="00C97909">
            <w:pPr>
              <w:jc w:val="center"/>
              <w:rPr>
                <w:ins w:id="563" w:author="Roque Rodas" w:date="2014-09-24T17:26:00Z"/>
                <w:sz w:val="20"/>
                <w:lang w:val="es-BO"/>
              </w:rPr>
            </w:pPr>
            <w:ins w:id="564" w:author="Roque Rodas" w:date="2014-09-24T17:26:00Z">
              <w:r>
                <w:rPr>
                  <w:sz w:val="20"/>
                  <w:lang w:val="es-BO"/>
                </w:rPr>
                <w:t>273.700</w:t>
              </w:r>
            </w:ins>
          </w:p>
        </w:tc>
        <w:tc>
          <w:tcPr>
            <w:tcW w:w="3115" w:type="dxa"/>
            <w:vMerge/>
            <w:vAlign w:val="center"/>
          </w:tcPr>
          <w:p w:rsidR="00C97909" w:rsidRPr="00BE0B09" w:rsidRDefault="00C97909">
            <w:pPr>
              <w:jc w:val="both"/>
              <w:rPr>
                <w:ins w:id="565" w:author="Roque Rodas" w:date="2014-09-24T17:26:00Z"/>
                <w:sz w:val="20"/>
                <w:lang w:val="es-BO"/>
              </w:rPr>
            </w:pPr>
          </w:p>
        </w:tc>
      </w:tr>
    </w:tbl>
    <w:p w:rsidR="00C97909" w:rsidRDefault="00C97909" w:rsidP="00C97909">
      <w:pPr>
        <w:ind w:left="450" w:hanging="450"/>
        <w:rPr>
          <w:ins w:id="566" w:author="Roque Rodas" w:date="2014-09-24T17:26:00Z"/>
          <w:sz w:val="20"/>
        </w:rPr>
      </w:pPr>
    </w:p>
    <w:p w:rsidR="00C97909" w:rsidRPr="00BE0B09" w:rsidRDefault="00C97909" w:rsidP="00C97909">
      <w:pPr>
        <w:ind w:left="450" w:hanging="450"/>
        <w:rPr>
          <w:ins w:id="567" w:author="Roque Rodas" w:date="2014-09-24T17:26:00Z"/>
          <w:sz w:val="20"/>
        </w:rPr>
      </w:pPr>
      <w:ins w:id="568" w:author="Roque Rodas" w:date="2014-09-24T17:26:00Z">
        <w:r>
          <w:rPr>
            <w:sz w:val="20"/>
          </w:rPr>
          <w:br w:type="page"/>
        </w:r>
      </w:ins>
    </w:p>
    <w:tbl>
      <w:tblPr>
        <w:tblW w:w="13682" w:type="dxa"/>
        <w:jc w:val="center"/>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10846"/>
      </w:tblGrid>
      <w:tr w:rsidR="00C97909" w:rsidRPr="00BE0B09" w:rsidTr="006921EF">
        <w:trPr>
          <w:trHeight w:val="648"/>
          <w:jc w:val="center"/>
          <w:ins w:id="569" w:author="Roque Rodas" w:date="2014-09-24T17:26:00Z"/>
        </w:trPr>
        <w:tc>
          <w:tcPr>
            <w:tcW w:w="2836" w:type="dxa"/>
            <w:vAlign w:val="center"/>
          </w:tcPr>
          <w:p w:rsidR="00C97909" w:rsidRPr="00BE0B09" w:rsidRDefault="00C97909" w:rsidP="006921EF">
            <w:pPr>
              <w:jc w:val="center"/>
              <w:rPr>
                <w:ins w:id="570" w:author="Roque Rodas" w:date="2014-09-24T17:26:00Z"/>
                <w:b/>
                <w:sz w:val="20"/>
              </w:rPr>
            </w:pPr>
            <w:ins w:id="571" w:author="Roque Rodas" w:date="2014-09-24T17:26:00Z">
              <w:r>
                <w:rPr>
                  <w:b/>
                  <w:sz w:val="20"/>
                  <w:lang w:val="es-AR"/>
                </w:rPr>
                <w:t xml:space="preserve">Resultados esperados </w:t>
              </w:r>
              <w:r w:rsidRPr="00BE0B09">
                <w:rPr>
                  <w:b/>
                  <w:sz w:val="20"/>
                  <w:lang w:val="es-AR"/>
                </w:rPr>
                <w:t xml:space="preserve">del </w:t>
              </w:r>
              <w:r>
                <w:rPr>
                  <w:b/>
                  <w:sz w:val="20"/>
                  <w:lang w:val="es-AR"/>
                </w:rPr>
                <w:t>p</w:t>
              </w:r>
              <w:r w:rsidRPr="00BE0B09">
                <w:rPr>
                  <w:b/>
                  <w:sz w:val="20"/>
                  <w:lang w:val="es-AR"/>
                </w:rPr>
                <w:t>royecto</w:t>
              </w:r>
            </w:ins>
          </w:p>
        </w:tc>
        <w:tc>
          <w:tcPr>
            <w:tcW w:w="10846" w:type="dxa"/>
            <w:vAlign w:val="center"/>
          </w:tcPr>
          <w:p w:rsidR="00C97909" w:rsidRPr="006921EF" w:rsidRDefault="00C97909" w:rsidP="006921EF">
            <w:pPr>
              <w:rPr>
                <w:ins w:id="572" w:author="Roque Rodas" w:date="2014-09-24T17:26:00Z"/>
                <w:sz w:val="20"/>
                <w:highlight w:val="yellow"/>
                <w:lang w:val="es-ES"/>
              </w:rPr>
            </w:pPr>
            <w:ins w:id="573" w:author="Roque Rodas" w:date="2014-09-24T17:26:00Z">
              <w:r w:rsidRPr="006921EF">
                <w:rPr>
                  <w:sz w:val="22"/>
                  <w:szCs w:val="22"/>
                  <w:lang w:val="es-ES"/>
                </w:rPr>
                <w:t>Reducir los costos de transporte y el tiempo de viaje en el corredor La Gateada-Naciones Unidas-Bluefields</w:t>
              </w:r>
            </w:ins>
          </w:p>
        </w:tc>
      </w:tr>
    </w:tbl>
    <w:p w:rsidR="00C97909" w:rsidRPr="006441A3" w:rsidRDefault="00C97909" w:rsidP="00C97909">
      <w:pPr>
        <w:rPr>
          <w:ins w:id="574" w:author="Roque Rodas" w:date="2014-09-24T17:26:00Z"/>
        </w:rPr>
      </w:pPr>
    </w:p>
    <w:tbl>
      <w:tblPr>
        <w:tblW w:w="13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3"/>
        <w:gridCol w:w="3850"/>
        <w:gridCol w:w="3875"/>
        <w:gridCol w:w="2757"/>
        <w:tblGridChange w:id="575">
          <w:tblGrid>
            <w:gridCol w:w="108"/>
            <w:gridCol w:w="3085"/>
            <w:gridCol w:w="108"/>
            <w:gridCol w:w="3742"/>
            <w:gridCol w:w="108"/>
            <w:gridCol w:w="3767"/>
            <w:gridCol w:w="108"/>
            <w:gridCol w:w="2649"/>
            <w:gridCol w:w="108"/>
          </w:tblGrid>
        </w:tblGridChange>
      </w:tblGrid>
      <w:tr w:rsidR="00C97909" w:rsidRPr="00BE0B09" w:rsidTr="006921EF">
        <w:trPr>
          <w:trHeight w:hRule="exact" w:val="453"/>
          <w:tblHeader/>
          <w:jc w:val="center"/>
          <w:ins w:id="576" w:author="Roque Rodas" w:date="2014-09-24T17:26:00Z"/>
        </w:trPr>
        <w:tc>
          <w:tcPr>
            <w:tcW w:w="3193" w:type="dxa"/>
            <w:tcBorders>
              <w:top w:val="single" w:sz="4" w:space="0" w:color="auto"/>
              <w:bottom w:val="single" w:sz="4" w:space="0" w:color="auto"/>
            </w:tcBorders>
            <w:shd w:val="clear" w:color="auto" w:fill="BFBFBF"/>
            <w:vAlign w:val="center"/>
          </w:tcPr>
          <w:p w:rsidR="00C97909" w:rsidRPr="00F50218" w:rsidRDefault="00C97909" w:rsidP="009B15EA">
            <w:pPr>
              <w:jc w:val="center"/>
              <w:rPr>
                <w:ins w:id="577" w:author="Roque Rodas" w:date="2014-09-24T17:26:00Z"/>
                <w:b/>
                <w:sz w:val="20"/>
              </w:rPr>
            </w:pPr>
            <w:ins w:id="578" w:author="Roque Rodas" w:date="2014-09-24T17:26:00Z">
              <w:r w:rsidRPr="00BE0B09">
                <w:rPr>
                  <w:b/>
                  <w:sz w:val="20"/>
                  <w:lang w:val="es-BO"/>
                </w:rPr>
                <w:t>Indicadores de Resultado</w:t>
              </w:r>
            </w:ins>
          </w:p>
        </w:tc>
        <w:tc>
          <w:tcPr>
            <w:tcW w:w="3850" w:type="dxa"/>
            <w:tcBorders>
              <w:top w:val="single" w:sz="4" w:space="0" w:color="auto"/>
              <w:bottom w:val="single" w:sz="4" w:space="0" w:color="auto"/>
            </w:tcBorders>
            <w:shd w:val="clear" w:color="auto" w:fill="BFBFBF"/>
            <w:vAlign w:val="center"/>
          </w:tcPr>
          <w:p w:rsidR="00C97909" w:rsidRPr="00BE0B09" w:rsidRDefault="00C97909">
            <w:pPr>
              <w:jc w:val="center"/>
              <w:rPr>
                <w:ins w:id="579" w:author="Roque Rodas" w:date="2014-09-24T17:26:00Z"/>
                <w:b/>
                <w:sz w:val="20"/>
                <w:lang w:val="es-BO"/>
              </w:rPr>
            </w:pPr>
            <w:ins w:id="580" w:author="Roque Rodas" w:date="2014-09-24T17:26:00Z">
              <w:r w:rsidRPr="00BE0B09">
                <w:rPr>
                  <w:b/>
                  <w:sz w:val="20"/>
                  <w:lang w:val="es-BO"/>
                </w:rPr>
                <w:t>Línea de Base</w:t>
              </w:r>
              <w:r>
                <w:rPr>
                  <w:b/>
                  <w:sz w:val="20"/>
                  <w:lang w:val="es-BO"/>
                </w:rPr>
                <w:t xml:space="preserve"> (2015</w:t>
              </w:r>
              <w:r w:rsidRPr="00BE0B09">
                <w:rPr>
                  <w:b/>
                  <w:sz w:val="20"/>
                  <w:lang w:val="es-BO"/>
                </w:rPr>
                <w:t>)</w:t>
              </w:r>
            </w:ins>
          </w:p>
        </w:tc>
        <w:tc>
          <w:tcPr>
            <w:tcW w:w="3875" w:type="dxa"/>
            <w:tcBorders>
              <w:top w:val="single" w:sz="4" w:space="0" w:color="auto"/>
              <w:bottom w:val="single" w:sz="4" w:space="0" w:color="auto"/>
            </w:tcBorders>
            <w:shd w:val="clear" w:color="auto" w:fill="BFBFBF"/>
            <w:vAlign w:val="center"/>
          </w:tcPr>
          <w:p w:rsidR="00C97909" w:rsidRPr="00BE0B09" w:rsidRDefault="00C97909">
            <w:pPr>
              <w:jc w:val="center"/>
              <w:rPr>
                <w:ins w:id="581" w:author="Roque Rodas" w:date="2014-09-24T17:26:00Z"/>
                <w:b/>
                <w:sz w:val="20"/>
                <w:lang w:val="es-BO"/>
              </w:rPr>
            </w:pPr>
            <w:ins w:id="582" w:author="Roque Rodas" w:date="2014-09-24T17:26:00Z">
              <w:r w:rsidRPr="00BE0B09">
                <w:rPr>
                  <w:b/>
                  <w:sz w:val="20"/>
                  <w:lang w:val="es-BO"/>
                </w:rPr>
                <w:t>Meta (20</w:t>
              </w:r>
              <w:r>
                <w:rPr>
                  <w:b/>
                  <w:sz w:val="20"/>
                  <w:lang w:val="es-BO"/>
                </w:rPr>
                <w:t>21</w:t>
              </w:r>
              <w:r w:rsidRPr="00BE0B09">
                <w:rPr>
                  <w:b/>
                  <w:sz w:val="20"/>
                  <w:lang w:val="es-BO"/>
                </w:rPr>
                <w:t>)</w:t>
              </w:r>
            </w:ins>
          </w:p>
        </w:tc>
        <w:tc>
          <w:tcPr>
            <w:tcW w:w="2757" w:type="dxa"/>
            <w:tcBorders>
              <w:top w:val="single" w:sz="4" w:space="0" w:color="auto"/>
              <w:bottom w:val="single" w:sz="4" w:space="0" w:color="auto"/>
            </w:tcBorders>
            <w:shd w:val="clear" w:color="auto" w:fill="BFBFBF"/>
          </w:tcPr>
          <w:p w:rsidR="00C97909" w:rsidRPr="00BE0B09" w:rsidRDefault="00C97909">
            <w:pPr>
              <w:jc w:val="center"/>
              <w:rPr>
                <w:ins w:id="583" w:author="Roque Rodas" w:date="2014-09-24T17:26:00Z"/>
                <w:b/>
                <w:sz w:val="20"/>
                <w:lang w:val="es-AR"/>
              </w:rPr>
            </w:pPr>
            <w:ins w:id="584" w:author="Roque Rodas" w:date="2014-09-24T17:26:00Z">
              <w:r w:rsidRPr="00BE0B09">
                <w:rPr>
                  <w:b/>
                  <w:sz w:val="20"/>
                  <w:lang w:val="es-BO"/>
                </w:rPr>
                <w:t>Medios de Verificación</w:t>
              </w:r>
              <w:r w:rsidRPr="00BE0B09">
                <w:rPr>
                  <w:b/>
                  <w:sz w:val="20"/>
                  <w:lang w:val="es-AR"/>
                </w:rPr>
                <w:t>/Comentarios</w:t>
              </w:r>
            </w:ins>
          </w:p>
        </w:tc>
      </w:tr>
      <w:tr w:rsidR="00C97909" w:rsidRPr="00BE0B09" w:rsidTr="006921EF">
        <w:trPr>
          <w:trHeight w:hRule="exact" w:val="1891"/>
          <w:jc w:val="center"/>
          <w:ins w:id="585" w:author="Roque Rodas" w:date="2014-09-24T17:26:00Z"/>
        </w:trPr>
        <w:tc>
          <w:tcPr>
            <w:tcW w:w="3193" w:type="dxa"/>
            <w:vAlign w:val="center"/>
          </w:tcPr>
          <w:p w:rsidR="00C97909" w:rsidRPr="00BE0B09" w:rsidRDefault="00C97909" w:rsidP="009B15EA">
            <w:pPr>
              <w:rPr>
                <w:ins w:id="586" w:author="Roque Rodas" w:date="2014-09-24T17:26:00Z"/>
                <w:sz w:val="20"/>
              </w:rPr>
            </w:pPr>
            <w:ins w:id="587" w:author="Roque Rodas" w:date="2014-09-24T17:26:00Z">
              <w:r w:rsidRPr="00BE0B09">
                <w:rPr>
                  <w:sz w:val="20"/>
                </w:rPr>
                <w:t xml:space="preserve">Tiempo de Viaje </w:t>
              </w:r>
              <w:r>
                <w:rPr>
                  <w:sz w:val="20"/>
                </w:rPr>
                <w:t>de Transporte de Pasajeros en el trayecto La Gateada - Bluefields (horas)</w:t>
              </w:r>
            </w:ins>
          </w:p>
        </w:tc>
        <w:tc>
          <w:tcPr>
            <w:tcW w:w="3850" w:type="dxa"/>
            <w:vAlign w:val="center"/>
          </w:tcPr>
          <w:p w:rsidR="00C97909" w:rsidRDefault="00C97909">
            <w:pPr>
              <w:jc w:val="center"/>
              <w:rPr>
                <w:ins w:id="588" w:author="Roque Rodas" w:date="2014-09-24T17:26:00Z"/>
                <w:sz w:val="20"/>
                <w:lang w:val="es-BO"/>
              </w:rPr>
            </w:pPr>
          </w:p>
          <w:p w:rsidR="00C97909" w:rsidRDefault="00C97909">
            <w:pPr>
              <w:jc w:val="center"/>
              <w:rPr>
                <w:ins w:id="589" w:author="Roque Rodas" w:date="2014-09-24T17:26:00Z"/>
                <w:sz w:val="20"/>
                <w:lang w:val="es-BO"/>
              </w:rPr>
            </w:pPr>
            <w:ins w:id="590" w:author="Roque Rodas" w:date="2014-09-24T17:26:00Z">
              <w:r>
                <w:rPr>
                  <w:sz w:val="20"/>
                  <w:lang w:val="es-BO"/>
                </w:rPr>
                <w:t>4,9</w:t>
              </w:r>
            </w:ins>
          </w:p>
          <w:p w:rsidR="00C97909" w:rsidRPr="00BE0B09" w:rsidRDefault="00C97909">
            <w:pPr>
              <w:jc w:val="center"/>
              <w:rPr>
                <w:ins w:id="591" w:author="Roque Rodas" w:date="2014-09-24T17:26:00Z"/>
                <w:sz w:val="20"/>
                <w:lang w:val="es-BO"/>
              </w:rPr>
            </w:pPr>
            <w:ins w:id="592" w:author="Roque Rodas" w:date="2014-09-24T17:26:00Z">
              <w:r>
                <w:rPr>
                  <w:sz w:val="20"/>
                  <w:lang w:val="es-BO"/>
                </w:rPr>
                <w:t xml:space="preserve">(Ruta intermodal </w:t>
              </w:r>
              <w:r w:rsidRPr="00A7616C">
                <w:rPr>
                  <w:sz w:val="20"/>
                  <w:lang w:val="es-BO"/>
                </w:rPr>
                <w:t>La Gateada</w:t>
              </w:r>
              <w:r>
                <w:rPr>
                  <w:sz w:val="20"/>
                  <w:lang w:val="es-BO"/>
                </w:rPr>
                <w:t xml:space="preserve"> – Rama – Bluefields)</w:t>
              </w:r>
            </w:ins>
          </w:p>
        </w:tc>
        <w:tc>
          <w:tcPr>
            <w:tcW w:w="3875" w:type="dxa"/>
            <w:vAlign w:val="center"/>
          </w:tcPr>
          <w:p w:rsidR="00C97909" w:rsidRDefault="00C97909">
            <w:pPr>
              <w:jc w:val="center"/>
              <w:rPr>
                <w:ins w:id="593" w:author="Roque Rodas" w:date="2014-09-24T17:26:00Z"/>
                <w:sz w:val="20"/>
                <w:lang w:val="es-BO"/>
              </w:rPr>
            </w:pPr>
          </w:p>
          <w:p w:rsidR="00C97909" w:rsidRDefault="00C97909">
            <w:pPr>
              <w:jc w:val="center"/>
              <w:rPr>
                <w:ins w:id="594" w:author="Roque Rodas" w:date="2014-09-24T17:26:00Z"/>
                <w:sz w:val="20"/>
                <w:lang w:val="es-BO"/>
              </w:rPr>
            </w:pPr>
            <w:ins w:id="595" w:author="Roque Rodas" w:date="2014-09-24T17:26:00Z">
              <w:r>
                <w:rPr>
                  <w:sz w:val="20"/>
                  <w:lang w:val="es-BO"/>
                </w:rPr>
                <w:t>2,9</w:t>
              </w:r>
            </w:ins>
          </w:p>
          <w:p w:rsidR="00C97909" w:rsidRPr="00BE0B09" w:rsidRDefault="00C97909">
            <w:pPr>
              <w:jc w:val="center"/>
              <w:rPr>
                <w:ins w:id="596" w:author="Roque Rodas" w:date="2014-09-24T17:26:00Z"/>
                <w:sz w:val="20"/>
                <w:lang w:val="es-BO"/>
              </w:rPr>
            </w:pPr>
            <w:ins w:id="597" w:author="Roque Rodas" w:date="2014-09-24T17:26:00Z">
              <w:r>
                <w:rPr>
                  <w:sz w:val="20"/>
                  <w:lang w:val="es-BO"/>
                </w:rPr>
                <w:t>(Ruta carretera La Gateada – Naciones Unidas – Bluefields)</w:t>
              </w:r>
            </w:ins>
          </w:p>
        </w:tc>
        <w:tc>
          <w:tcPr>
            <w:tcW w:w="2757" w:type="dxa"/>
            <w:vAlign w:val="center"/>
          </w:tcPr>
          <w:p w:rsidR="00C97909" w:rsidRDefault="00C97909">
            <w:pPr>
              <w:rPr>
                <w:ins w:id="598" w:author="Roque Rodas" w:date="2014-09-24T17:26:00Z"/>
                <w:sz w:val="20"/>
                <w:lang w:val="es-ES"/>
              </w:rPr>
            </w:pPr>
            <w:ins w:id="599" w:author="Roque Rodas" w:date="2014-09-24T17:26:00Z">
              <w:r w:rsidRPr="00D35A75">
                <w:rPr>
                  <w:sz w:val="20"/>
                  <w:lang w:val="es-ES"/>
                </w:rPr>
                <w:t xml:space="preserve">Estudio de </w:t>
              </w:r>
              <w:r>
                <w:rPr>
                  <w:sz w:val="20"/>
                  <w:lang w:val="es-ES"/>
                </w:rPr>
                <w:t>Velocidad de Recorrido</w:t>
              </w:r>
            </w:ins>
          </w:p>
          <w:p w:rsidR="00C97909" w:rsidRDefault="00C97909">
            <w:pPr>
              <w:rPr>
                <w:ins w:id="600" w:author="Roque Rodas" w:date="2014-09-24T17:26:00Z"/>
                <w:sz w:val="20"/>
                <w:lang w:val="es-ES"/>
              </w:rPr>
            </w:pPr>
          </w:p>
          <w:p w:rsidR="00C97909" w:rsidRPr="00BE0B09" w:rsidRDefault="00C97909">
            <w:pPr>
              <w:rPr>
                <w:ins w:id="601" w:author="Roque Rodas" w:date="2014-09-24T17:26:00Z"/>
                <w:sz w:val="20"/>
              </w:rPr>
            </w:pPr>
            <w:ins w:id="602" w:author="Roque Rodas" w:date="2014-09-24T17:26:00Z">
              <w:r w:rsidRPr="00BE0B09">
                <w:rPr>
                  <w:sz w:val="20"/>
                </w:rPr>
                <w:t xml:space="preserve">Responsable: </w:t>
              </w:r>
              <w:r w:rsidRPr="00BE0B09">
                <w:rPr>
                  <w:sz w:val="20"/>
                  <w:lang w:val="es-BO"/>
                </w:rPr>
                <w:t>U</w:t>
              </w:r>
              <w:r>
                <w:rPr>
                  <w:sz w:val="20"/>
                  <w:lang w:val="es-BO"/>
                </w:rPr>
                <w:t>nidad Coordinadora del Proyecto (UCP), Ministerio de Transporte e Infraestructura y BID.</w:t>
              </w:r>
            </w:ins>
          </w:p>
        </w:tc>
      </w:tr>
      <w:tr w:rsidR="00C97909" w:rsidRPr="00BE0B09" w:rsidTr="006921EF">
        <w:trPr>
          <w:trHeight w:hRule="exact" w:val="1134"/>
          <w:jc w:val="center"/>
          <w:ins w:id="603" w:author="Roque Rodas" w:date="2014-09-24T17:26:00Z"/>
        </w:trPr>
        <w:tc>
          <w:tcPr>
            <w:tcW w:w="3193" w:type="dxa"/>
            <w:vAlign w:val="center"/>
          </w:tcPr>
          <w:p w:rsidR="00C97909" w:rsidRPr="00BE0B09" w:rsidRDefault="00C97909" w:rsidP="009B15EA">
            <w:pPr>
              <w:rPr>
                <w:ins w:id="604" w:author="Roque Rodas" w:date="2014-09-24T17:26:00Z"/>
                <w:sz w:val="20"/>
              </w:rPr>
            </w:pPr>
            <w:ins w:id="605" w:author="Roque Rodas" w:date="2014-09-24T17:26:00Z">
              <w:r w:rsidRPr="00BE0B09">
                <w:rPr>
                  <w:sz w:val="20"/>
                </w:rPr>
                <w:t xml:space="preserve">Tiempo de Viaje </w:t>
              </w:r>
              <w:r>
                <w:rPr>
                  <w:sz w:val="20"/>
                </w:rPr>
                <w:t>de Transporte de carga en el trayecto La Gateada - Bluefields (horas)</w:t>
              </w:r>
            </w:ins>
          </w:p>
        </w:tc>
        <w:tc>
          <w:tcPr>
            <w:tcW w:w="3850" w:type="dxa"/>
            <w:vAlign w:val="center"/>
          </w:tcPr>
          <w:p w:rsidR="00C97909" w:rsidRDefault="00C97909">
            <w:pPr>
              <w:jc w:val="center"/>
              <w:rPr>
                <w:ins w:id="606" w:author="Roque Rodas" w:date="2014-09-24T17:26:00Z"/>
                <w:sz w:val="20"/>
                <w:lang w:val="es-BO"/>
              </w:rPr>
            </w:pPr>
          </w:p>
          <w:p w:rsidR="00C97909" w:rsidRDefault="00C97909">
            <w:pPr>
              <w:jc w:val="center"/>
              <w:rPr>
                <w:ins w:id="607" w:author="Roque Rodas" w:date="2014-09-24T17:26:00Z"/>
                <w:sz w:val="20"/>
                <w:lang w:val="es-BO"/>
              </w:rPr>
            </w:pPr>
            <w:ins w:id="608" w:author="Roque Rodas" w:date="2014-09-24T17:26:00Z">
              <w:r>
                <w:rPr>
                  <w:sz w:val="20"/>
                  <w:lang w:val="es-BO"/>
                </w:rPr>
                <w:t>10,0</w:t>
              </w:r>
            </w:ins>
          </w:p>
          <w:p w:rsidR="00C97909" w:rsidRPr="00BE0B09" w:rsidRDefault="00C97909">
            <w:pPr>
              <w:jc w:val="center"/>
              <w:rPr>
                <w:ins w:id="609" w:author="Roque Rodas" w:date="2014-09-24T17:26:00Z"/>
                <w:sz w:val="20"/>
                <w:lang w:val="es-BO"/>
              </w:rPr>
            </w:pPr>
            <w:ins w:id="610" w:author="Roque Rodas" w:date="2014-09-24T17:26:00Z">
              <w:r>
                <w:rPr>
                  <w:sz w:val="20"/>
                  <w:lang w:val="es-BO"/>
                </w:rPr>
                <w:t>(Ruta intermodal La Gateada – Rama – Bluefields)</w:t>
              </w:r>
            </w:ins>
          </w:p>
        </w:tc>
        <w:tc>
          <w:tcPr>
            <w:tcW w:w="3875" w:type="dxa"/>
            <w:vAlign w:val="center"/>
          </w:tcPr>
          <w:p w:rsidR="00C97909" w:rsidRDefault="00C97909">
            <w:pPr>
              <w:jc w:val="center"/>
              <w:rPr>
                <w:ins w:id="611" w:author="Roque Rodas" w:date="2014-09-24T17:26:00Z"/>
                <w:sz w:val="20"/>
                <w:lang w:val="es-BO"/>
              </w:rPr>
            </w:pPr>
          </w:p>
          <w:p w:rsidR="00C97909" w:rsidRDefault="00C97909">
            <w:pPr>
              <w:jc w:val="center"/>
              <w:rPr>
                <w:ins w:id="612" w:author="Roque Rodas" w:date="2014-09-24T17:26:00Z"/>
                <w:sz w:val="20"/>
                <w:lang w:val="es-BO"/>
              </w:rPr>
            </w:pPr>
            <w:ins w:id="613" w:author="Roque Rodas" w:date="2014-09-24T17:26:00Z">
              <w:r>
                <w:rPr>
                  <w:sz w:val="20"/>
                  <w:lang w:val="es-BO"/>
                </w:rPr>
                <w:t>2,9</w:t>
              </w:r>
            </w:ins>
          </w:p>
          <w:p w:rsidR="00C97909" w:rsidRPr="00BE0B09" w:rsidRDefault="00C97909">
            <w:pPr>
              <w:jc w:val="center"/>
              <w:rPr>
                <w:ins w:id="614" w:author="Roque Rodas" w:date="2014-09-24T17:26:00Z"/>
                <w:sz w:val="20"/>
                <w:lang w:val="es-BO"/>
              </w:rPr>
            </w:pPr>
            <w:ins w:id="615" w:author="Roque Rodas" w:date="2014-09-24T17:26:00Z">
              <w:r>
                <w:rPr>
                  <w:sz w:val="20"/>
                  <w:lang w:val="es-BO"/>
                </w:rPr>
                <w:t>(Ruta carretera La Gateada – Naciones Unidas – Bluefields)</w:t>
              </w:r>
            </w:ins>
          </w:p>
        </w:tc>
        <w:tc>
          <w:tcPr>
            <w:tcW w:w="2757" w:type="dxa"/>
            <w:vAlign w:val="center"/>
          </w:tcPr>
          <w:p w:rsidR="00C97909" w:rsidRDefault="00C97909">
            <w:pPr>
              <w:rPr>
                <w:ins w:id="616" w:author="Roque Rodas" w:date="2014-09-24T17:26:00Z"/>
                <w:sz w:val="20"/>
                <w:lang w:val="es-ES"/>
              </w:rPr>
            </w:pPr>
            <w:ins w:id="617" w:author="Roque Rodas" w:date="2014-09-24T17:26:00Z">
              <w:r w:rsidRPr="00D35A75">
                <w:rPr>
                  <w:sz w:val="20"/>
                  <w:lang w:val="es-ES"/>
                </w:rPr>
                <w:t xml:space="preserve">Estudio de </w:t>
              </w:r>
              <w:r>
                <w:rPr>
                  <w:sz w:val="20"/>
                  <w:lang w:val="es-ES"/>
                </w:rPr>
                <w:t>Velocidad de Recorrido</w:t>
              </w:r>
            </w:ins>
          </w:p>
          <w:p w:rsidR="00C97909" w:rsidRPr="00BE0B09" w:rsidRDefault="00C97909">
            <w:pPr>
              <w:jc w:val="both"/>
              <w:rPr>
                <w:ins w:id="618" w:author="Roque Rodas" w:date="2014-09-24T17:26:00Z"/>
                <w:sz w:val="20"/>
              </w:rPr>
            </w:pPr>
            <w:ins w:id="619" w:author="Roque Rodas" w:date="2014-09-24T17:26:00Z">
              <w:r w:rsidRPr="00BE0B09">
                <w:rPr>
                  <w:sz w:val="20"/>
                </w:rPr>
                <w:t xml:space="preserve">Responsable: </w:t>
              </w:r>
              <w:r w:rsidRPr="00BE0B09">
                <w:rPr>
                  <w:sz w:val="20"/>
                  <w:lang w:val="es-BO"/>
                </w:rPr>
                <w:t>UCP</w:t>
              </w:r>
              <w:r>
                <w:rPr>
                  <w:sz w:val="20"/>
                  <w:lang w:val="es-BO"/>
                </w:rPr>
                <w:t xml:space="preserve"> MTI-BID</w:t>
              </w:r>
            </w:ins>
          </w:p>
        </w:tc>
      </w:tr>
      <w:tr w:rsidR="00C97909" w:rsidRPr="00BE0B09" w:rsidTr="007B4954">
        <w:tblPrEx>
          <w:tblW w:w="13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620" w:author="Roque Rodas" w:date="2014-09-24T17:28:00Z">
            <w:tblPrEx>
              <w:tblW w:w="13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hRule="exact" w:val="824"/>
          <w:jc w:val="center"/>
          <w:ins w:id="621" w:author="Roque Rodas" w:date="2014-09-24T17:26:00Z"/>
          <w:trPrChange w:id="622" w:author="Roque Rodas" w:date="2014-09-24T17:28:00Z">
            <w:trPr>
              <w:gridAfter w:val="0"/>
              <w:trHeight w:hRule="exact" w:val="1134"/>
              <w:jc w:val="center"/>
            </w:trPr>
          </w:trPrChange>
        </w:trPr>
        <w:tc>
          <w:tcPr>
            <w:tcW w:w="3193" w:type="dxa"/>
            <w:vAlign w:val="center"/>
            <w:tcPrChange w:id="623" w:author="Roque Rodas" w:date="2014-09-24T17:28:00Z">
              <w:tcPr>
                <w:tcW w:w="3193" w:type="dxa"/>
                <w:gridSpan w:val="2"/>
                <w:vAlign w:val="center"/>
              </w:tcPr>
            </w:tcPrChange>
          </w:tcPr>
          <w:p w:rsidR="00C97909" w:rsidRPr="00BE0B09" w:rsidRDefault="00C97909" w:rsidP="009B15EA">
            <w:pPr>
              <w:rPr>
                <w:ins w:id="624" w:author="Roque Rodas" w:date="2014-09-24T17:26:00Z"/>
                <w:sz w:val="20"/>
              </w:rPr>
            </w:pPr>
            <w:ins w:id="625" w:author="Roque Rodas" w:date="2014-09-24T17:26:00Z">
              <w:r w:rsidRPr="00BE0B09">
                <w:rPr>
                  <w:sz w:val="20"/>
                </w:rPr>
                <w:t xml:space="preserve">Tiempo </w:t>
              </w:r>
              <w:r>
                <w:rPr>
                  <w:sz w:val="20"/>
                </w:rPr>
                <w:t>promedio de viaje en el tramo Naciones Unidas - Km 46,1, Sector de San Francisco (horas)</w:t>
              </w:r>
            </w:ins>
          </w:p>
        </w:tc>
        <w:tc>
          <w:tcPr>
            <w:tcW w:w="3850" w:type="dxa"/>
            <w:vAlign w:val="center"/>
            <w:tcPrChange w:id="626" w:author="Roque Rodas" w:date="2014-09-24T17:28:00Z">
              <w:tcPr>
                <w:tcW w:w="3850" w:type="dxa"/>
                <w:gridSpan w:val="2"/>
                <w:vAlign w:val="center"/>
              </w:tcPr>
            </w:tcPrChange>
          </w:tcPr>
          <w:p w:rsidR="00C97909" w:rsidRDefault="00C97909">
            <w:pPr>
              <w:jc w:val="center"/>
              <w:rPr>
                <w:ins w:id="627" w:author="Roque Rodas" w:date="2014-09-24T17:26:00Z"/>
                <w:sz w:val="20"/>
                <w:lang w:val="es-BO"/>
              </w:rPr>
            </w:pPr>
          </w:p>
          <w:p w:rsidR="00C97909" w:rsidRDefault="00C97909">
            <w:pPr>
              <w:jc w:val="center"/>
              <w:rPr>
                <w:ins w:id="628" w:author="Roque Rodas" w:date="2014-09-24T17:26:00Z"/>
                <w:sz w:val="20"/>
                <w:lang w:val="es-BO"/>
              </w:rPr>
            </w:pPr>
            <w:ins w:id="629" w:author="Roque Rodas" w:date="2014-09-24T17:26:00Z">
              <w:r>
                <w:rPr>
                  <w:sz w:val="20"/>
                  <w:lang w:val="es-BO"/>
                </w:rPr>
                <w:t>4,5</w:t>
              </w:r>
              <w:r>
                <w:rPr>
                  <w:rStyle w:val="FootnoteReference"/>
                  <w:lang w:val="es-BO"/>
                </w:rPr>
                <w:footnoteReference w:id="5"/>
              </w:r>
            </w:ins>
          </w:p>
          <w:p w:rsidR="00C97909" w:rsidRDefault="00C97909">
            <w:pPr>
              <w:jc w:val="center"/>
              <w:rPr>
                <w:ins w:id="632" w:author="Roque Rodas" w:date="2014-09-24T17:26:00Z"/>
                <w:sz w:val="20"/>
                <w:lang w:val="es-BO"/>
              </w:rPr>
            </w:pPr>
          </w:p>
        </w:tc>
        <w:tc>
          <w:tcPr>
            <w:tcW w:w="3875" w:type="dxa"/>
            <w:vAlign w:val="center"/>
            <w:tcPrChange w:id="633" w:author="Roque Rodas" w:date="2014-09-24T17:28:00Z">
              <w:tcPr>
                <w:tcW w:w="3875" w:type="dxa"/>
                <w:gridSpan w:val="2"/>
                <w:vAlign w:val="center"/>
              </w:tcPr>
            </w:tcPrChange>
          </w:tcPr>
          <w:p w:rsidR="00C97909" w:rsidRDefault="00C97909">
            <w:pPr>
              <w:jc w:val="center"/>
              <w:rPr>
                <w:ins w:id="634" w:author="Roque Rodas" w:date="2014-09-24T17:26:00Z"/>
                <w:sz w:val="20"/>
                <w:lang w:val="es-BO"/>
              </w:rPr>
            </w:pPr>
          </w:p>
          <w:p w:rsidR="00C97909" w:rsidRDefault="00C97909">
            <w:pPr>
              <w:jc w:val="center"/>
              <w:rPr>
                <w:ins w:id="635" w:author="Roque Rodas" w:date="2014-09-24T17:26:00Z"/>
                <w:sz w:val="20"/>
                <w:lang w:val="es-BO"/>
              </w:rPr>
            </w:pPr>
            <w:ins w:id="636" w:author="Roque Rodas" w:date="2014-09-24T17:26:00Z">
              <w:r>
                <w:rPr>
                  <w:sz w:val="20"/>
                  <w:lang w:val="es-BO"/>
                </w:rPr>
                <w:t>1,0</w:t>
              </w:r>
            </w:ins>
          </w:p>
          <w:p w:rsidR="00C97909" w:rsidRDefault="00C97909">
            <w:pPr>
              <w:jc w:val="center"/>
              <w:rPr>
                <w:ins w:id="637" w:author="Roque Rodas" w:date="2014-09-24T17:26:00Z"/>
                <w:sz w:val="20"/>
                <w:lang w:val="es-BO"/>
              </w:rPr>
            </w:pPr>
          </w:p>
        </w:tc>
        <w:tc>
          <w:tcPr>
            <w:tcW w:w="2757" w:type="dxa"/>
            <w:vAlign w:val="center"/>
            <w:tcPrChange w:id="638" w:author="Roque Rodas" w:date="2014-09-24T17:28:00Z">
              <w:tcPr>
                <w:tcW w:w="2757" w:type="dxa"/>
                <w:gridSpan w:val="2"/>
                <w:vAlign w:val="center"/>
              </w:tcPr>
            </w:tcPrChange>
          </w:tcPr>
          <w:p w:rsidR="00C97909" w:rsidRDefault="00C97909">
            <w:pPr>
              <w:rPr>
                <w:ins w:id="639" w:author="Roque Rodas" w:date="2014-09-24T17:26:00Z"/>
                <w:sz w:val="20"/>
                <w:lang w:val="es-ES"/>
              </w:rPr>
            </w:pPr>
            <w:ins w:id="640" w:author="Roque Rodas" w:date="2014-09-24T17:26:00Z">
              <w:r w:rsidRPr="00D35A75">
                <w:rPr>
                  <w:sz w:val="20"/>
                  <w:lang w:val="es-ES"/>
                </w:rPr>
                <w:t xml:space="preserve">Estudio de </w:t>
              </w:r>
              <w:r>
                <w:rPr>
                  <w:sz w:val="20"/>
                  <w:lang w:val="es-ES"/>
                </w:rPr>
                <w:t>Velocidad de Recorrido</w:t>
              </w:r>
            </w:ins>
          </w:p>
          <w:p w:rsidR="00C97909" w:rsidRPr="00D35A75" w:rsidRDefault="00C97909">
            <w:pPr>
              <w:rPr>
                <w:ins w:id="641" w:author="Roque Rodas" w:date="2014-09-24T17:26:00Z"/>
                <w:sz w:val="20"/>
                <w:lang w:val="es-ES"/>
              </w:rPr>
            </w:pPr>
            <w:ins w:id="642" w:author="Roque Rodas" w:date="2014-09-24T17:26:00Z">
              <w:r w:rsidRPr="00BE0B09">
                <w:rPr>
                  <w:sz w:val="20"/>
                </w:rPr>
                <w:t xml:space="preserve">Responsable: </w:t>
              </w:r>
              <w:r w:rsidRPr="00BE0B09">
                <w:rPr>
                  <w:sz w:val="20"/>
                  <w:lang w:val="es-BO"/>
                </w:rPr>
                <w:t>UCP</w:t>
              </w:r>
              <w:r>
                <w:rPr>
                  <w:sz w:val="20"/>
                  <w:lang w:val="es-BO"/>
                </w:rPr>
                <w:t xml:space="preserve"> MTI-BID</w:t>
              </w:r>
            </w:ins>
          </w:p>
        </w:tc>
      </w:tr>
      <w:tr w:rsidR="00C97909" w:rsidRPr="00BE0B09" w:rsidTr="006921EF">
        <w:trPr>
          <w:trHeight w:hRule="exact" w:val="1134"/>
          <w:jc w:val="center"/>
          <w:ins w:id="643" w:author="Roque Rodas" w:date="2014-09-24T17:26:00Z"/>
        </w:trPr>
        <w:tc>
          <w:tcPr>
            <w:tcW w:w="3193" w:type="dxa"/>
            <w:vAlign w:val="center"/>
          </w:tcPr>
          <w:p w:rsidR="00C97909" w:rsidRPr="00BE0B09" w:rsidRDefault="00C97909" w:rsidP="009B15EA">
            <w:pPr>
              <w:rPr>
                <w:ins w:id="644" w:author="Roque Rodas" w:date="2014-09-24T17:26:00Z"/>
                <w:sz w:val="20"/>
                <w:lang w:val="es-BO"/>
              </w:rPr>
            </w:pPr>
            <w:ins w:id="645" w:author="Roque Rodas" w:date="2014-09-24T17:26:00Z">
              <w:r w:rsidRPr="00BE0B09">
                <w:rPr>
                  <w:sz w:val="20"/>
                  <w:lang w:val="es-BO"/>
                </w:rPr>
                <w:t>Ín</w:t>
              </w:r>
              <w:r>
                <w:rPr>
                  <w:sz w:val="20"/>
                  <w:lang w:val="es-BO"/>
                </w:rPr>
                <w:t xml:space="preserve">dice de Rugosidad Internacional </w:t>
              </w:r>
              <w:r w:rsidRPr="00BE0B09">
                <w:rPr>
                  <w:sz w:val="20"/>
                  <w:lang w:val="es-BO"/>
                </w:rPr>
                <w:t>IRI</w:t>
              </w:r>
              <w:r>
                <w:rPr>
                  <w:rStyle w:val="FootnoteReference"/>
                  <w:lang w:val="es-BO"/>
                </w:rPr>
                <w:footnoteReference w:id="6"/>
              </w:r>
              <w:r>
                <w:rPr>
                  <w:sz w:val="20"/>
                  <w:lang w:val="es-BO"/>
                </w:rPr>
                <w:t xml:space="preserve"> en el tramo</w:t>
              </w:r>
              <w:r w:rsidRPr="00BE0B09">
                <w:rPr>
                  <w:sz w:val="20"/>
                  <w:lang w:val="es-BO"/>
                </w:rPr>
                <w:t xml:space="preserve"> </w:t>
              </w:r>
              <w:r>
                <w:rPr>
                  <w:sz w:val="20"/>
                </w:rPr>
                <w:t xml:space="preserve">Naciones Unidas - Km 46,1, Sector de San Francisco </w:t>
              </w:r>
              <w:r w:rsidRPr="00BE0B09">
                <w:rPr>
                  <w:sz w:val="20"/>
                  <w:lang w:val="es-BO"/>
                </w:rPr>
                <w:t>(m/</w:t>
              </w:r>
              <w:r>
                <w:rPr>
                  <w:sz w:val="20"/>
                  <w:lang w:val="es-BO"/>
                </w:rPr>
                <w:t>k</w:t>
              </w:r>
              <w:r w:rsidRPr="00BE0B09">
                <w:rPr>
                  <w:sz w:val="20"/>
                  <w:lang w:val="es-BO"/>
                </w:rPr>
                <w:t>m)</w:t>
              </w:r>
            </w:ins>
          </w:p>
        </w:tc>
        <w:tc>
          <w:tcPr>
            <w:tcW w:w="3850" w:type="dxa"/>
            <w:vAlign w:val="center"/>
          </w:tcPr>
          <w:p w:rsidR="00C97909" w:rsidRPr="00BE0B09" w:rsidRDefault="00C97909">
            <w:pPr>
              <w:ind w:left="45"/>
              <w:jc w:val="center"/>
              <w:rPr>
                <w:ins w:id="652" w:author="Roque Rodas" w:date="2014-09-24T17:26:00Z"/>
                <w:sz w:val="20"/>
                <w:lang w:val="es-BO"/>
              </w:rPr>
            </w:pPr>
            <w:ins w:id="653" w:author="Roque Rodas" w:date="2014-09-24T17:26:00Z">
              <w:r>
                <w:rPr>
                  <w:sz w:val="20"/>
                  <w:lang w:val="es-BO"/>
                </w:rPr>
                <w:t>16,0</w:t>
              </w:r>
            </w:ins>
          </w:p>
        </w:tc>
        <w:tc>
          <w:tcPr>
            <w:tcW w:w="3875" w:type="dxa"/>
            <w:vAlign w:val="center"/>
          </w:tcPr>
          <w:p w:rsidR="00C97909" w:rsidRPr="00BE0B09" w:rsidDel="00D9042A" w:rsidRDefault="00C97909">
            <w:pPr>
              <w:ind w:left="47"/>
              <w:jc w:val="center"/>
              <w:rPr>
                <w:ins w:id="654" w:author="Roque Rodas" w:date="2014-09-24T17:26:00Z"/>
                <w:sz w:val="20"/>
                <w:lang w:val="es-BO"/>
              </w:rPr>
            </w:pPr>
            <w:ins w:id="655" w:author="Roque Rodas" w:date="2014-09-24T17:26:00Z">
              <w:r>
                <w:rPr>
                  <w:sz w:val="20"/>
                  <w:lang w:val="es-BO"/>
                </w:rPr>
                <w:t>2,6</w:t>
              </w:r>
            </w:ins>
          </w:p>
        </w:tc>
        <w:tc>
          <w:tcPr>
            <w:tcW w:w="2757" w:type="dxa"/>
            <w:vAlign w:val="center"/>
          </w:tcPr>
          <w:p w:rsidR="00C97909" w:rsidRPr="00BE0B09" w:rsidRDefault="00C97909">
            <w:pPr>
              <w:rPr>
                <w:ins w:id="656" w:author="Roque Rodas" w:date="2014-09-24T17:26:00Z"/>
                <w:sz w:val="20"/>
                <w:lang w:val="es-ES"/>
              </w:rPr>
            </w:pPr>
            <w:ins w:id="657" w:author="Roque Rodas" w:date="2014-09-24T17:26:00Z">
              <w:r w:rsidRPr="00BE0B09">
                <w:rPr>
                  <w:sz w:val="20"/>
                  <w:lang w:val="es-ES"/>
                </w:rPr>
                <w:t>Equipamiento especializado (</w:t>
              </w:r>
              <w:proofErr w:type="spellStart"/>
              <w:r w:rsidRPr="00BE0B09">
                <w:rPr>
                  <w:sz w:val="20"/>
                  <w:lang w:val="es-ES"/>
                </w:rPr>
                <w:t>Rugosímetro</w:t>
              </w:r>
              <w:proofErr w:type="spellEnd"/>
              <w:r w:rsidRPr="00BE0B09">
                <w:rPr>
                  <w:sz w:val="20"/>
                  <w:lang w:val="es-ES"/>
                </w:rPr>
                <w:t>).</w:t>
              </w:r>
            </w:ins>
          </w:p>
          <w:p w:rsidR="00C97909" w:rsidRPr="00BE0B09" w:rsidRDefault="00C97909">
            <w:pPr>
              <w:rPr>
                <w:ins w:id="658" w:author="Roque Rodas" w:date="2014-09-24T17:26:00Z"/>
                <w:sz w:val="20"/>
                <w:lang w:val="es-ES"/>
              </w:rPr>
            </w:pPr>
            <w:ins w:id="659" w:author="Roque Rodas" w:date="2014-09-24T17:26:00Z">
              <w:r>
                <w:rPr>
                  <w:sz w:val="20"/>
                  <w:lang w:val="es-ES"/>
                </w:rPr>
                <w:t>Responsable</w:t>
              </w:r>
              <w:r w:rsidRPr="00BE0B09">
                <w:rPr>
                  <w:sz w:val="20"/>
                  <w:lang w:val="es-ES"/>
                </w:rPr>
                <w:t xml:space="preserve">: </w:t>
              </w:r>
              <w:r w:rsidRPr="00BE0B09">
                <w:rPr>
                  <w:sz w:val="20"/>
                  <w:lang w:val="es-BO"/>
                </w:rPr>
                <w:t>UCP</w:t>
              </w:r>
              <w:r>
                <w:rPr>
                  <w:sz w:val="20"/>
                  <w:lang w:val="es-BO"/>
                </w:rPr>
                <w:t xml:space="preserve"> MTI-BID</w:t>
              </w:r>
              <w:r>
                <w:rPr>
                  <w:sz w:val="20"/>
                  <w:lang w:val="es-ES"/>
                </w:rPr>
                <w:t>.</w:t>
              </w:r>
            </w:ins>
          </w:p>
        </w:tc>
      </w:tr>
      <w:tr w:rsidR="00C97909" w:rsidRPr="00BE0B09" w:rsidTr="006921EF">
        <w:trPr>
          <w:trHeight w:hRule="exact" w:val="1926"/>
          <w:jc w:val="center"/>
          <w:ins w:id="660" w:author="Roque Rodas" w:date="2014-09-24T17:26:00Z"/>
        </w:trPr>
        <w:tc>
          <w:tcPr>
            <w:tcW w:w="3193" w:type="dxa"/>
            <w:vAlign w:val="center"/>
          </w:tcPr>
          <w:p w:rsidR="00C97909" w:rsidRDefault="00C97909" w:rsidP="009B15EA">
            <w:pPr>
              <w:rPr>
                <w:ins w:id="661" w:author="Roque Rodas" w:date="2014-09-24T17:26:00Z"/>
                <w:sz w:val="20"/>
                <w:lang w:val="es-BO"/>
              </w:rPr>
            </w:pPr>
            <w:ins w:id="662" w:author="Roque Rodas" w:date="2014-09-24T17:26:00Z">
              <w:r>
                <w:rPr>
                  <w:sz w:val="20"/>
                  <w:lang w:val="es-BO"/>
                </w:rPr>
                <w:t xml:space="preserve">Costos de Operación Vehicular en el trayecto  </w:t>
              </w:r>
              <w:r>
                <w:rPr>
                  <w:sz w:val="20"/>
                </w:rPr>
                <w:t>Naciones Unidas - Km 46.1, Sector de San Francisco</w:t>
              </w:r>
              <w:r>
                <w:rPr>
                  <w:sz w:val="20"/>
                  <w:lang w:val="es-BO"/>
                </w:rPr>
                <w:t xml:space="preserve"> (US$/</w:t>
              </w:r>
              <w:proofErr w:type="spellStart"/>
              <w:r>
                <w:rPr>
                  <w:sz w:val="20"/>
                  <w:lang w:val="es-BO"/>
                </w:rPr>
                <w:t>veh</w:t>
              </w:r>
              <w:proofErr w:type="spellEnd"/>
              <w:r>
                <w:rPr>
                  <w:sz w:val="20"/>
                  <w:lang w:val="es-BO"/>
                </w:rPr>
                <w:t>-km)</w:t>
              </w:r>
            </w:ins>
          </w:p>
          <w:p w:rsidR="00C97909" w:rsidRDefault="00C97909">
            <w:pPr>
              <w:numPr>
                <w:ilvl w:val="0"/>
                <w:numId w:val="29"/>
              </w:numPr>
              <w:rPr>
                <w:ins w:id="663" w:author="Roque Rodas" w:date="2014-09-24T17:26:00Z"/>
                <w:sz w:val="20"/>
                <w:lang w:val="es-BO"/>
              </w:rPr>
            </w:pPr>
            <w:ins w:id="664" w:author="Roque Rodas" w:date="2014-09-24T17:26:00Z">
              <w:r>
                <w:rPr>
                  <w:sz w:val="20"/>
                  <w:lang w:val="es-BO"/>
                </w:rPr>
                <w:t>Automóvil</w:t>
              </w:r>
            </w:ins>
          </w:p>
          <w:p w:rsidR="00C97909" w:rsidRDefault="00C97909">
            <w:pPr>
              <w:numPr>
                <w:ilvl w:val="0"/>
                <w:numId w:val="29"/>
              </w:numPr>
              <w:rPr>
                <w:ins w:id="665" w:author="Roque Rodas" w:date="2014-09-24T17:26:00Z"/>
                <w:sz w:val="20"/>
                <w:lang w:val="es-BO"/>
              </w:rPr>
            </w:pPr>
            <w:ins w:id="666" w:author="Roque Rodas" w:date="2014-09-24T17:26:00Z">
              <w:r>
                <w:rPr>
                  <w:sz w:val="20"/>
                  <w:lang w:val="es-BO"/>
                </w:rPr>
                <w:t>Bus</w:t>
              </w:r>
            </w:ins>
          </w:p>
          <w:p w:rsidR="00C97909" w:rsidRPr="00BE0B09" w:rsidRDefault="00C97909">
            <w:pPr>
              <w:numPr>
                <w:ilvl w:val="0"/>
                <w:numId w:val="29"/>
              </w:numPr>
              <w:rPr>
                <w:ins w:id="667" w:author="Roque Rodas" w:date="2014-09-24T17:26:00Z"/>
                <w:sz w:val="20"/>
                <w:lang w:val="es-BO"/>
              </w:rPr>
            </w:pPr>
            <w:ins w:id="668" w:author="Roque Rodas" w:date="2014-09-24T17:26:00Z">
              <w:r>
                <w:rPr>
                  <w:sz w:val="20"/>
                  <w:lang w:val="es-BO"/>
                </w:rPr>
                <w:t xml:space="preserve">Camión de 10 </w:t>
              </w:r>
              <w:proofErr w:type="gramStart"/>
              <w:r>
                <w:rPr>
                  <w:sz w:val="20"/>
                  <w:lang w:val="es-BO"/>
                </w:rPr>
                <w:t>ton</w:t>
              </w:r>
              <w:proofErr w:type="gramEnd"/>
              <w:r>
                <w:rPr>
                  <w:sz w:val="20"/>
                  <w:lang w:val="es-BO"/>
                </w:rPr>
                <w:t>.</w:t>
              </w:r>
            </w:ins>
          </w:p>
        </w:tc>
        <w:tc>
          <w:tcPr>
            <w:tcW w:w="3850" w:type="dxa"/>
            <w:vAlign w:val="center"/>
          </w:tcPr>
          <w:p w:rsidR="00C97909" w:rsidRDefault="00C97909">
            <w:pPr>
              <w:ind w:left="45"/>
              <w:jc w:val="center"/>
              <w:rPr>
                <w:ins w:id="669" w:author="Roque Rodas" w:date="2014-09-24T17:26:00Z"/>
                <w:sz w:val="20"/>
                <w:lang w:val="es-BO"/>
              </w:rPr>
            </w:pPr>
          </w:p>
          <w:p w:rsidR="00C97909" w:rsidRDefault="00C97909">
            <w:pPr>
              <w:ind w:left="45"/>
              <w:jc w:val="center"/>
              <w:rPr>
                <w:ins w:id="670" w:author="Roque Rodas" w:date="2014-09-24T17:26:00Z"/>
                <w:sz w:val="20"/>
                <w:lang w:val="es-BO"/>
              </w:rPr>
            </w:pPr>
          </w:p>
          <w:p w:rsidR="00C97909" w:rsidRPr="00581111" w:rsidRDefault="00C97909">
            <w:pPr>
              <w:ind w:left="45"/>
              <w:jc w:val="center"/>
              <w:rPr>
                <w:ins w:id="671" w:author="Roque Rodas" w:date="2014-09-24T17:26:00Z"/>
                <w:sz w:val="20"/>
                <w:lang w:val="es-BO"/>
              </w:rPr>
            </w:pPr>
            <w:ins w:id="672" w:author="Roque Rodas" w:date="2014-09-24T17:26:00Z">
              <w:r>
                <w:rPr>
                  <w:sz w:val="20"/>
                  <w:lang w:val="es-BO"/>
                </w:rPr>
                <w:t>0,25</w:t>
              </w:r>
            </w:ins>
          </w:p>
          <w:p w:rsidR="00C97909" w:rsidRPr="00581111" w:rsidRDefault="00C97909">
            <w:pPr>
              <w:ind w:left="45"/>
              <w:jc w:val="center"/>
              <w:rPr>
                <w:ins w:id="673" w:author="Roque Rodas" w:date="2014-09-24T17:26:00Z"/>
                <w:sz w:val="20"/>
                <w:lang w:val="es-BO"/>
              </w:rPr>
            </w:pPr>
            <w:ins w:id="674" w:author="Roque Rodas" w:date="2014-09-24T17:26:00Z">
              <w:r>
                <w:rPr>
                  <w:sz w:val="20"/>
                  <w:lang w:val="es-BO"/>
                </w:rPr>
                <w:t>0,85</w:t>
              </w:r>
            </w:ins>
          </w:p>
          <w:p w:rsidR="00C97909" w:rsidRDefault="00C97909">
            <w:pPr>
              <w:ind w:left="45"/>
              <w:jc w:val="center"/>
              <w:rPr>
                <w:ins w:id="675" w:author="Roque Rodas" w:date="2014-09-24T17:26:00Z"/>
                <w:sz w:val="20"/>
                <w:lang w:val="es-BO"/>
              </w:rPr>
            </w:pPr>
            <w:ins w:id="676" w:author="Roque Rodas" w:date="2014-09-24T17:26:00Z">
              <w:r>
                <w:rPr>
                  <w:sz w:val="20"/>
                  <w:lang w:val="es-BO"/>
                </w:rPr>
                <w:t>1,17</w:t>
              </w:r>
            </w:ins>
          </w:p>
        </w:tc>
        <w:tc>
          <w:tcPr>
            <w:tcW w:w="3875" w:type="dxa"/>
            <w:vAlign w:val="center"/>
          </w:tcPr>
          <w:p w:rsidR="00C97909" w:rsidRDefault="00C97909">
            <w:pPr>
              <w:ind w:left="47"/>
              <w:jc w:val="center"/>
              <w:rPr>
                <w:ins w:id="677" w:author="Roque Rodas" w:date="2014-09-24T17:26:00Z"/>
                <w:sz w:val="20"/>
                <w:lang w:val="es-BO"/>
              </w:rPr>
            </w:pPr>
          </w:p>
          <w:p w:rsidR="00C97909" w:rsidRDefault="00C97909">
            <w:pPr>
              <w:ind w:left="47"/>
              <w:jc w:val="center"/>
              <w:rPr>
                <w:ins w:id="678" w:author="Roque Rodas" w:date="2014-09-24T17:26:00Z"/>
                <w:sz w:val="20"/>
                <w:lang w:val="es-BO"/>
              </w:rPr>
            </w:pPr>
          </w:p>
          <w:p w:rsidR="00C97909" w:rsidRPr="00581111" w:rsidRDefault="00C97909">
            <w:pPr>
              <w:ind w:left="47"/>
              <w:jc w:val="center"/>
              <w:rPr>
                <w:ins w:id="679" w:author="Roque Rodas" w:date="2014-09-24T17:26:00Z"/>
                <w:sz w:val="20"/>
                <w:lang w:val="es-BO"/>
              </w:rPr>
            </w:pPr>
            <w:ins w:id="680" w:author="Roque Rodas" w:date="2014-09-24T17:26:00Z">
              <w:r>
                <w:rPr>
                  <w:sz w:val="20"/>
                  <w:lang w:val="es-BO"/>
                </w:rPr>
                <w:t>0,15</w:t>
              </w:r>
            </w:ins>
          </w:p>
          <w:p w:rsidR="00C97909" w:rsidRPr="00581111" w:rsidRDefault="00C97909">
            <w:pPr>
              <w:ind w:left="47"/>
              <w:jc w:val="center"/>
              <w:rPr>
                <w:ins w:id="681" w:author="Roque Rodas" w:date="2014-09-24T17:26:00Z"/>
                <w:sz w:val="20"/>
                <w:lang w:val="es-BO"/>
              </w:rPr>
            </w:pPr>
            <w:ins w:id="682" w:author="Roque Rodas" w:date="2014-09-24T17:26:00Z">
              <w:r>
                <w:rPr>
                  <w:sz w:val="20"/>
                  <w:lang w:val="es-BO"/>
                </w:rPr>
                <w:t>0,52</w:t>
              </w:r>
            </w:ins>
          </w:p>
          <w:p w:rsidR="00C97909" w:rsidRDefault="00C97909">
            <w:pPr>
              <w:ind w:left="47"/>
              <w:jc w:val="center"/>
              <w:rPr>
                <w:ins w:id="683" w:author="Roque Rodas" w:date="2014-09-24T17:26:00Z"/>
                <w:sz w:val="20"/>
                <w:lang w:val="es-BO"/>
              </w:rPr>
            </w:pPr>
            <w:ins w:id="684" w:author="Roque Rodas" w:date="2014-09-24T17:26:00Z">
              <w:r>
                <w:rPr>
                  <w:sz w:val="20"/>
                  <w:lang w:val="es-BO"/>
                </w:rPr>
                <w:t>0,78</w:t>
              </w:r>
            </w:ins>
          </w:p>
        </w:tc>
        <w:tc>
          <w:tcPr>
            <w:tcW w:w="2757" w:type="dxa"/>
            <w:vAlign w:val="center"/>
          </w:tcPr>
          <w:p w:rsidR="00C97909" w:rsidRPr="002F3279" w:rsidRDefault="00C97909">
            <w:pPr>
              <w:rPr>
                <w:ins w:id="685" w:author="Roque Rodas" w:date="2014-09-24T17:26:00Z"/>
                <w:sz w:val="20"/>
                <w:lang w:val="es-ES"/>
              </w:rPr>
            </w:pPr>
            <w:ins w:id="686" w:author="Roque Rodas" w:date="2014-09-24T17:26:00Z">
              <w:r w:rsidRPr="002F3279">
                <w:rPr>
                  <w:sz w:val="20"/>
                  <w:lang w:val="es-ES"/>
                </w:rPr>
                <w:t>Informe de Cálculo</w:t>
              </w:r>
            </w:ins>
          </w:p>
          <w:p w:rsidR="00C97909" w:rsidRPr="00BE0B09" w:rsidRDefault="00C97909">
            <w:pPr>
              <w:rPr>
                <w:ins w:id="687" w:author="Roque Rodas" w:date="2014-09-24T17:26:00Z"/>
                <w:sz w:val="20"/>
                <w:lang w:val="es-ES"/>
              </w:rPr>
            </w:pPr>
            <w:ins w:id="688" w:author="Roque Rodas" w:date="2014-09-24T17:26:00Z">
              <w:r w:rsidRPr="002F3279">
                <w:rPr>
                  <w:sz w:val="20"/>
                  <w:lang w:val="es-ES"/>
                </w:rPr>
                <w:t>Responsable: UCP MTI-BID</w:t>
              </w:r>
            </w:ins>
          </w:p>
        </w:tc>
      </w:tr>
    </w:tbl>
    <w:p w:rsidR="00C97909" w:rsidRDefault="00C97909" w:rsidP="00C97909">
      <w:pPr>
        <w:jc w:val="center"/>
        <w:rPr>
          <w:ins w:id="689" w:author="Roque Rodas" w:date="2014-09-24T17:26:00Z"/>
          <w:sz w:val="20"/>
          <w:u w:val="single"/>
          <w:lang w:val="es-BO"/>
        </w:rPr>
      </w:pPr>
    </w:p>
    <w:p w:rsidR="00C97909" w:rsidRDefault="00C97909" w:rsidP="00C97909">
      <w:pPr>
        <w:jc w:val="center"/>
        <w:rPr>
          <w:ins w:id="690" w:author="Roque Rodas" w:date="2014-09-24T17:26:00Z"/>
          <w:sz w:val="20"/>
          <w:u w:val="single"/>
          <w:lang w:val="es-BO"/>
        </w:rPr>
      </w:pPr>
      <w:ins w:id="691" w:author="Roque Rodas" w:date="2014-09-24T17:26:00Z">
        <w:r>
          <w:rPr>
            <w:sz w:val="20"/>
            <w:u w:val="single"/>
            <w:lang w:val="es-BO"/>
          </w:rPr>
          <w:br w:type="page"/>
        </w:r>
      </w:ins>
    </w:p>
    <w:tbl>
      <w:tblPr>
        <w:tblW w:w="13641"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6"/>
        <w:gridCol w:w="741"/>
        <w:gridCol w:w="851"/>
        <w:gridCol w:w="992"/>
        <w:gridCol w:w="992"/>
        <w:gridCol w:w="993"/>
        <w:gridCol w:w="1134"/>
        <w:gridCol w:w="1243"/>
        <w:gridCol w:w="2829"/>
      </w:tblGrid>
      <w:tr w:rsidR="00C97909" w:rsidRPr="00BE0B09" w:rsidTr="006921EF">
        <w:trPr>
          <w:trHeight w:val="332"/>
          <w:jc w:val="center"/>
          <w:ins w:id="692" w:author="Roque Rodas" w:date="2014-09-24T17:26:00Z"/>
        </w:trPr>
        <w:tc>
          <w:tcPr>
            <w:tcW w:w="13641" w:type="dxa"/>
            <w:gridSpan w:val="9"/>
            <w:shd w:val="clear" w:color="auto" w:fill="BFBFBF"/>
            <w:vAlign w:val="center"/>
          </w:tcPr>
          <w:p w:rsidR="00C97909" w:rsidRPr="00BE0B09" w:rsidRDefault="00C97909" w:rsidP="006921EF">
            <w:pPr>
              <w:jc w:val="center"/>
              <w:rPr>
                <w:ins w:id="693" w:author="Roque Rodas" w:date="2014-09-24T17:26:00Z"/>
                <w:b/>
                <w:sz w:val="20"/>
                <w:lang w:val="es-BO"/>
              </w:rPr>
            </w:pPr>
            <w:ins w:id="694" w:author="Roque Rodas" w:date="2014-09-24T17:26:00Z">
              <w:r>
                <w:rPr>
                  <w:sz w:val="20"/>
                  <w:u w:val="single"/>
                  <w:lang w:val="es-BO"/>
                </w:rPr>
                <w:br w:type="page"/>
              </w:r>
              <w:r w:rsidRPr="00BE0B09">
                <w:rPr>
                  <w:rFonts w:eastAsia="Arial Unicode MS"/>
                  <w:b/>
                  <w:sz w:val="21"/>
                  <w:szCs w:val="21"/>
                  <w:lang w:val="es-ES"/>
                </w:rPr>
                <w:t>Productos Esperados del Proyecto</w:t>
              </w:r>
            </w:ins>
          </w:p>
        </w:tc>
      </w:tr>
      <w:tr w:rsidR="00C97909" w:rsidRPr="00BE0B09" w:rsidTr="006921EF">
        <w:trPr>
          <w:jc w:val="center"/>
          <w:ins w:id="695" w:author="Roque Rodas" w:date="2014-09-24T17:26:00Z"/>
        </w:trPr>
        <w:tc>
          <w:tcPr>
            <w:tcW w:w="13641" w:type="dxa"/>
            <w:gridSpan w:val="9"/>
            <w:vAlign w:val="center"/>
          </w:tcPr>
          <w:p w:rsidR="00C97909" w:rsidRPr="009D63DD" w:rsidRDefault="00C97909" w:rsidP="006921EF">
            <w:pPr>
              <w:rPr>
                <w:ins w:id="696" w:author="Roque Rodas" w:date="2014-09-24T17:26:00Z"/>
                <w:b/>
                <w:sz w:val="20"/>
                <w:lang w:val="es-BO"/>
              </w:rPr>
            </w:pPr>
            <w:ins w:id="697" w:author="Roque Rodas" w:date="2014-09-24T17:26:00Z">
              <w:r w:rsidRPr="00BE0B09">
                <w:rPr>
                  <w:b/>
                  <w:sz w:val="20"/>
                  <w:lang w:val="es-AR"/>
                </w:rPr>
                <w:br w:type="page"/>
              </w:r>
              <w:r w:rsidRPr="009D63DD">
                <w:rPr>
                  <w:b/>
                  <w:sz w:val="20"/>
                  <w:lang w:val="es-BO"/>
                </w:rPr>
                <w:t xml:space="preserve">Componente 1: </w:t>
              </w:r>
              <w:r w:rsidRPr="00C640EB">
                <w:rPr>
                  <w:b/>
                  <w:color w:val="000000"/>
                  <w:sz w:val="20"/>
                  <w:lang w:val="es-PY" w:eastAsia="es-PY"/>
                </w:rPr>
                <w:t>Mejoramiento  del tramo vial  Naciones Unidas</w:t>
              </w:r>
              <w:r>
                <w:rPr>
                  <w:b/>
                  <w:color w:val="000000"/>
                  <w:sz w:val="20"/>
                  <w:lang w:val="es-PY" w:eastAsia="es-PY"/>
                </w:rPr>
                <w:t xml:space="preserve"> </w:t>
              </w:r>
              <w:r w:rsidRPr="00C640EB">
                <w:rPr>
                  <w:b/>
                  <w:color w:val="000000"/>
                  <w:sz w:val="20"/>
                  <w:lang w:val="es-PY" w:eastAsia="es-PY"/>
                </w:rPr>
                <w:t>-</w:t>
              </w:r>
              <w:r>
                <w:rPr>
                  <w:b/>
                  <w:color w:val="000000"/>
                  <w:sz w:val="20"/>
                  <w:lang w:val="es-PY" w:eastAsia="es-PY"/>
                </w:rPr>
                <w:t xml:space="preserve"> </w:t>
              </w:r>
              <w:r w:rsidRPr="00C640EB">
                <w:rPr>
                  <w:b/>
                  <w:color w:val="000000"/>
                  <w:sz w:val="20"/>
                  <w:lang w:val="es-PY" w:eastAsia="es-PY"/>
                </w:rPr>
                <w:t>Km 46+100 Sector San Francisco</w:t>
              </w:r>
            </w:ins>
          </w:p>
        </w:tc>
      </w:tr>
      <w:tr w:rsidR="00C97909" w:rsidRPr="00BE0B09" w:rsidTr="006921EF">
        <w:trPr>
          <w:trHeight w:val="359"/>
          <w:jc w:val="center"/>
          <w:ins w:id="698" w:author="Roque Rodas" w:date="2014-09-24T17:26:00Z"/>
        </w:trPr>
        <w:tc>
          <w:tcPr>
            <w:tcW w:w="3866" w:type="dxa"/>
            <w:tcBorders>
              <w:bottom w:val="single" w:sz="4" w:space="0" w:color="auto"/>
            </w:tcBorders>
            <w:vAlign w:val="center"/>
          </w:tcPr>
          <w:p w:rsidR="00C97909" w:rsidRPr="00BE0B09" w:rsidRDefault="00C97909" w:rsidP="006921EF">
            <w:pPr>
              <w:jc w:val="center"/>
              <w:rPr>
                <w:ins w:id="699" w:author="Roque Rodas" w:date="2014-09-24T17:26:00Z"/>
                <w:b/>
                <w:sz w:val="20"/>
                <w:lang w:val="es-BO"/>
              </w:rPr>
            </w:pPr>
            <w:ins w:id="700" w:author="Roque Rodas" w:date="2014-09-24T17:26:00Z">
              <w:r w:rsidRPr="00BE0B09">
                <w:rPr>
                  <w:b/>
                  <w:sz w:val="20"/>
                  <w:lang w:val="es-BO"/>
                </w:rPr>
                <w:t>Indicadores de Producto</w:t>
              </w:r>
            </w:ins>
          </w:p>
        </w:tc>
        <w:tc>
          <w:tcPr>
            <w:tcW w:w="741" w:type="dxa"/>
            <w:tcBorders>
              <w:bottom w:val="single" w:sz="4" w:space="0" w:color="auto"/>
            </w:tcBorders>
            <w:vAlign w:val="center"/>
          </w:tcPr>
          <w:p w:rsidR="00C97909" w:rsidRPr="00BE0B09" w:rsidRDefault="00C97909" w:rsidP="006921EF">
            <w:pPr>
              <w:jc w:val="center"/>
              <w:rPr>
                <w:ins w:id="701" w:author="Roque Rodas" w:date="2014-09-24T17:26:00Z"/>
                <w:b/>
                <w:sz w:val="20"/>
                <w:lang w:val="es-BO"/>
              </w:rPr>
            </w:pPr>
            <w:ins w:id="702" w:author="Roque Rodas" w:date="2014-09-24T17:26:00Z">
              <w:r w:rsidRPr="00BE0B09">
                <w:rPr>
                  <w:b/>
                  <w:sz w:val="20"/>
                  <w:lang w:val="es-BO"/>
                </w:rPr>
                <w:t>Línea de Base</w:t>
              </w:r>
            </w:ins>
          </w:p>
        </w:tc>
        <w:tc>
          <w:tcPr>
            <w:tcW w:w="851" w:type="dxa"/>
            <w:tcBorders>
              <w:bottom w:val="single" w:sz="4" w:space="0" w:color="auto"/>
            </w:tcBorders>
            <w:vAlign w:val="center"/>
          </w:tcPr>
          <w:p w:rsidR="00C97909" w:rsidRPr="00BE0B09" w:rsidRDefault="00C97909" w:rsidP="006921EF">
            <w:pPr>
              <w:jc w:val="center"/>
              <w:rPr>
                <w:ins w:id="703" w:author="Roque Rodas" w:date="2014-09-24T17:26:00Z"/>
                <w:b/>
                <w:sz w:val="20"/>
                <w:lang w:val="es-BO"/>
              </w:rPr>
            </w:pPr>
            <w:ins w:id="704" w:author="Roque Rodas" w:date="2014-09-24T17:26:00Z">
              <w:r w:rsidRPr="00BE0B09">
                <w:rPr>
                  <w:b/>
                  <w:sz w:val="20"/>
                  <w:lang w:val="es-BO"/>
                </w:rPr>
                <w:t>201</w:t>
              </w:r>
              <w:r>
                <w:rPr>
                  <w:b/>
                  <w:sz w:val="20"/>
                  <w:lang w:val="es-BO"/>
                </w:rPr>
                <w:t>5</w:t>
              </w:r>
            </w:ins>
          </w:p>
        </w:tc>
        <w:tc>
          <w:tcPr>
            <w:tcW w:w="992" w:type="dxa"/>
            <w:tcBorders>
              <w:bottom w:val="single" w:sz="4" w:space="0" w:color="auto"/>
            </w:tcBorders>
            <w:vAlign w:val="center"/>
          </w:tcPr>
          <w:p w:rsidR="00C97909" w:rsidRPr="00BE0B09" w:rsidRDefault="00C97909" w:rsidP="006921EF">
            <w:pPr>
              <w:jc w:val="center"/>
              <w:rPr>
                <w:ins w:id="705" w:author="Roque Rodas" w:date="2014-09-24T17:26:00Z"/>
                <w:b/>
                <w:sz w:val="20"/>
                <w:lang w:val="es-BO"/>
              </w:rPr>
            </w:pPr>
            <w:ins w:id="706" w:author="Roque Rodas" w:date="2014-09-24T17:26:00Z">
              <w:r w:rsidRPr="00BE0B09">
                <w:rPr>
                  <w:b/>
                  <w:sz w:val="20"/>
                  <w:lang w:val="es-BO"/>
                </w:rPr>
                <w:t>201</w:t>
              </w:r>
              <w:r>
                <w:rPr>
                  <w:b/>
                  <w:sz w:val="20"/>
                  <w:lang w:val="es-BO"/>
                </w:rPr>
                <w:t>6</w:t>
              </w:r>
            </w:ins>
          </w:p>
        </w:tc>
        <w:tc>
          <w:tcPr>
            <w:tcW w:w="992" w:type="dxa"/>
            <w:tcBorders>
              <w:bottom w:val="single" w:sz="4" w:space="0" w:color="auto"/>
            </w:tcBorders>
            <w:vAlign w:val="center"/>
          </w:tcPr>
          <w:p w:rsidR="00C97909" w:rsidRPr="009D63DD" w:rsidRDefault="00C97909" w:rsidP="006921EF">
            <w:pPr>
              <w:jc w:val="center"/>
              <w:rPr>
                <w:ins w:id="707" w:author="Roque Rodas" w:date="2014-09-24T17:26:00Z"/>
                <w:sz w:val="20"/>
                <w:lang w:val="es-BO"/>
              </w:rPr>
            </w:pPr>
            <w:ins w:id="708" w:author="Roque Rodas" w:date="2014-09-24T17:26:00Z">
              <w:r>
                <w:rPr>
                  <w:b/>
                  <w:sz w:val="20"/>
                  <w:lang w:val="es-BO"/>
                </w:rPr>
                <w:t>2017</w:t>
              </w:r>
            </w:ins>
          </w:p>
        </w:tc>
        <w:tc>
          <w:tcPr>
            <w:tcW w:w="993" w:type="dxa"/>
            <w:tcBorders>
              <w:bottom w:val="single" w:sz="4" w:space="0" w:color="auto"/>
            </w:tcBorders>
            <w:vAlign w:val="center"/>
          </w:tcPr>
          <w:p w:rsidR="00C97909" w:rsidRPr="00BE0B09" w:rsidRDefault="00C97909" w:rsidP="006921EF">
            <w:pPr>
              <w:jc w:val="center"/>
              <w:rPr>
                <w:ins w:id="709" w:author="Roque Rodas" w:date="2014-09-24T17:26:00Z"/>
                <w:b/>
                <w:sz w:val="20"/>
                <w:lang w:val="es-BO"/>
              </w:rPr>
            </w:pPr>
            <w:ins w:id="710" w:author="Roque Rodas" w:date="2014-09-24T17:26:00Z">
              <w:r>
                <w:rPr>
                  <w:b/>
                  <w:sz w:val="20"/>
                  <w:lang w:val="es-BO"/>
                </w:rPr>
                <w:t>2018</w:t>
              </w:r>
            </w:ins>
          </w:p>
        </w:tc>
        <w:tc>
          <w:tcPr>
            <w:tcW w:w="1134" w:type="dxa"/>
            <w:tcBorders>
              <w:bottom w:val="single" w:sz="4" w:space="0" w:color="auto"/>
            </w:tcBorders>
            <w:vAlign w:val="center"/>
          </w:tcPr>
          <w:p w:rsidR="00C97909" w:rsidRPr="00BE0B09" w:rsidRDefault="00C97909" w:rsidP="006921EF">
            <w:pPr>
              <w:jc w:val="center"/>
              <w:rPr>
                <w:ins w:id="711" w:author="Roque Rodas" w:date="2014-09-24T17:26:00Z"/>
                <w:b/>
                <w:sz w:val="20"/>
                <w:lang w:val="es-BO"/>
              </w:rPr>
            </w:pPr>
            <w:ins w:id="712" w:author="Roque Rodas" w:date="2014-09-24T17:26:00Z">
              <w:r>
                <w:rPr>
                  <w:b/>
                  <w:sz w:val="20"/>
                  <w:lang w:val="es-BO"/>
                </w:rPr>
                <w:t>2019</w:t>
              </w:r>
            </w:ins>
          </w:p>
        </w:tc>
        <w:tc>
          <w:tcPr>
            <w:tcW w:w="1243" w:type="dxa"/>
            <w:tcBorders>
              <w:bottom w:val="single" w:sz="4" w:space="0" w:color="auto"/>
            </w:tcBorders>
            <w:vAlign w:val="center"/>
          </w:tcPr>
          <w:p w:rsidR="00C97909" w:rsidRPr="00BE0B09" w:rsidRDefault="00C97909" w:rsidP="006921EF">
            <w:pPr>
              <w:jc w:val="center"/>
              <w:rPr>
                <w:ins w:id="713" w:author="Roque Rodas" w:date="2014-09-24T17:26:00Z"/>
                <w:b/>
                <w:sz w:val="20"/>
                <w:lang w:val="es-BO"/>
              </w:rPr>
            </w:pPr>
            <w:ins w:id="714" w:author="Roque Rodas" w:date="2014-09-24T17:26:00Z">
              <w:r w:rsidRPr="00BE0B09">
                <w:rPr>
                  <w:b/>
                  <w:sz w:val="20"/>
                  <w:lang w:val="es-BO"/>
                </w:rPr>
                <w:t>Meta acumulada (20</w:t>
              </w:r>
              <w:r>
                <w:rPr>
                  <w:b/>
                  <w:sz w:val="20"/>
                  <w:lang w:val="es-BO"/>
                </w:rPr>
                <w:t>20</w:t>
              </w:r>
              <w:r w:rsidRPr="00BE0B09">
                <w:rPr>
                  <w:b/>
                  <w:sz w:val="20"/>
                  <w:lang w:val="es-BO"/>
                </w:rPr>
                <w:t>)</w:t>
              </w:r>
            </w:ins>
          </w:p>
        </w:tc>
        <w:tc>
          <w:tcPr>
            <w:tcW w:w="2829" w:type="dxa"/>
            <w:tcBorders>
              <w:bottom w:val="single" w:sz="4" w:space="0" w:color="auto"/>
            </w:tcBorders>
            <w:vAlign w:val="center"/>
          </w:tcPr>
          <w:p w:rsidR="00C97909" w:rsidRPr="00BE0B09" w:rsidRDefault="00C97909" w:rsidP="006921EF">
            <w:pPr>
              <w:jc w:val="center"/>
              <w:rPr>
                <w:ins w:id="715" w:author="Roque Rodas" w:date="2014-09-24T17:26:00Z"/>
                <w:b/>
                <w:sz w:val="20"/>
                <w:lang w:val="es-BO"/>
              </w:rPr>
            </w:pPr>
            <w:ins w:id="716" w:author="Roque Rodas" w:date="2014-09-24T17:26:00Z">
              <w:r w:rsidRPr="00BE0B09">
                <w:rPr>
                  <w:b/>
                  <w:sz w:val="20"/>
                  <w:lang w:val="es-BO"/>
                </w:rPr>
                <w:t>Medios de Verificación</w:t>
              </w:r>
              <w:r w:rsidRPr="00BE0B09">
                <w:rPr>
                  <w:b/>
                  <w:sz w:val="20"/>
                  <w:lang w:val="es-AR"/>
                </w:rPr>
                <w:t>/Comentarios</w:t>
              </w:r>
            </w:ins>
          </w:p>
        </w:tc>
      </w:tr>
      <w:tr w:rsidR="00C97909" w:rsidRPr="00BE0B09" w:rsidTr="006921EF">
        <w:trPr>
          <w:trHeight w:val="426"/>
          <w:jc w:val="center"/>
          <w:ins w:id="717" w:author="Roque Rodas" w:date="2014-09-24T17:26:00Z"/>
        </w:trPr>
        <w:tc>
          <w:tcPr>
            <w:tcW w:w="3866" w:type="dxa"/>
            <w:tcBorders>
              <w:bottom w:val="single" w:sz="4" w:space="0" w:color="auto"/>
            </w:tcBorders>
            <w:vAlign w:val="center"/>
          </w:tcPr>
          <w:p w:rsidR="00C97909" w:rsidRPr="00BE0B09" w:rsidRDefault="00C97909" w:rsidP="006921EF">
            <w:pPr>
              <w:rPr>
                <w:ins w:id="718" w:author="Roque Rodas" w:date="2014-09-24T17:26:00Z"/>
                <w:bCs/>
                <w:color w:val="000000"/>
                <w:sz w:val="20"/>
              </w:rPr>
            </w:pPr>
            <w:ins w:id="719" w:author="Roque Rodas" w:date="2014-09-24T17:26:00Z">
              <w:r>
                <w:rPr>
                  <w:bCs/>
                  <w:color w:val="000000"/>
                  <w:sz w:val="20"/>
                </w:rPr>
                <w:t>Km de carretera pavimentada.</w:t>
              </w:r>
            </w:ins>
          </w:p>
        </w:tc>
        <w:tc>
          <w:tcPr>
            <w:tcW w:w="741" w:type="dxa"/>
            <w:tcBorders>
              <w:bottom w:val="single" w:sz="4" w:space="0" w:color="auto"/>
            </w:tcBorders>
            <w:vAlign w:val="center"/>
          </w:tcPr>
          <w:p w:rsidR="00C97909" w:rsidRPr="00BE0B09" w:rsidRDefault="00C97909" w:rsidP="006921EF">
            <w:pPr>
              <w:jc w:val="center"/>
              <w:rPr>
                <w:ins w:id="720" w:author="Roque Rodas" w:date="2014-09-24T17:26:00Z"/>
                <w:bCs/>
                <w:color w:val="000000"/>
                <w:sz w:val="20"/>
              </w:rPr>
            </w:pPr>
            <w:ins w:id="721" w:author="Roque Rodas" w:date="2014-09-24T17:26:00Z">
              <w:r>
                <w:rPr>
                  <w:bCs/>
                  <w:color w:val="000000"/>
                  <w:sz w:val="20"/>
                </w:rPr>
                <w:t>0,0</w:t>
              </w:r>
            </w:ins>
          </w:p>
        </w:tc>
        <w:tc>
          <w:tcPr>
            <w:tcW w:w="851" w:type="dxa"/>
            <w:tcBorders>
              <w:bottom w:val="single" w:sz="4" w:space="0" w:color="auto"/>
            </w:tcBorders>
            <w:vAlign w:val="center"/>
          </w:tcPr>
          <w:p w:rsidR="00C97909" w:rsidRPr="0009130C" w:rsidRDefault="00C97909" w:rsidP="006921EF">
            <w:pPr>
              <w:jc w:val="center"/>
              <w:rPr>
                <w:ins w:id="722" w:author="Roque Rodas" w:date="2014-09-24T17:26:00Z"/>
                <w:sz w:val="20"/>
                <w:lang w:val="es-BO"/>
              </w:rPr>
            </w:pPr>
            <w:ins w:id="723" w:author="Roque Rodas" w:date="2014-09-24T17:26:00Z">
              <w:r>
                <w:rPr>
                  <w:sz w:val="20"/>
                  <w:lang w:val="es-BO"/>
                </w:rPr>
                <w:t>0,0</w:t>
              </w:r>
            </w:ins>
          </w:p>
        </w:tc>
        <w:tc>
          <w:tcPr>
            <w:tcW w:w="992" w:type="dxa"/>
            <w:tcBorders>
              <w:bottom w:val="single" w:sz="4" w:space="0" w:color="auto"/>
            </w:tcBorders>
            <w:vAlign w:val="center"/>
          </w:tcPr>
          <w:p w:rsidR="00C97909" w:rsidRPr="0009130C" w:rsidRDefault="00C97909" w:rsidP="006921EF">
            <w:pPr>
              <w:jc w:val="center"/>
              <w:rPr>
                <w:ins w:id="724" w:author="Roque Rodas" w:date="2014-09-24T17:26:00Z"/>
                <w:sz w:val="20"/>
                <w:lang w:val="es-BO"/>
              </w:rPr>
            </w:pPr>
            <w:ins w:id="725" w:author="Roque Rodas" w:date="2014-09-24T17:26:00Z">
              <w:r>
                <w:rPr>
                  <w:sz w:val="20"/>
                  <w:lang w:val="es-BO"/>
                </w:rPr>
                <w:t>5,0</w:t>
              </w:r>
            </w:ins>
          </w:p>
        </w:tc>
        <w:tc>
          <w:tcPr>
            <w:tcW w:w="992" w:type="dxa"/>
            <w:tcBorders>
              <w:bottom w:val="single" w:sz="4" w:space="0" w:color="auto"/>
            </w:tcBorders>
            <w:vAlign w:val="center"/>
          </w:tcPr>
          <w:p w:rsidR="00C97909" w:rsidRPr="00BE0B09" w:rsidRDefault="00C97909" w:rsidP="006921EF">
            <w:pPr>
              <w:jc w:val="center"/>
              <w:rPr>
                <w:ins w:id="726" w:author="Roque Rodas" w:date="2014-09-24T17:26:00Z"/>
                <w:bCs/>
                <w:color w:val="000000"/>
                <w:sz w:val="20"/>
              </w:rPr>
            </w:pPr>
            <w:ins w:id="727" w:author="Roque Rodas" w:date="2014-09-24T17:26:00Z">
              <w:r>
                <w:rPr>
                  <w:bCs/>
                  <w:color w:val="000000"/>
                  <w:sz w:val="20"/>
                </w:rPr>
                <w:t>15,0</w:t>
              </w:r>
            </w:ins>
          </w:p>
        </w:tc>
        <w:tc>
          <w:tcPr>
            <w:tcW w:w="993" w:type="dxa"/>
            <w:tcBorders>
              <w:bottom w:val="single" w:sz="4" w:space="0" w:color="auto"/>
            </w:tcBorders>
            <w:vAlign w:val="center"/>
          </w:tcPr>
          <w:p w:rsidR="00C97909" w:rsidRPr="00BE0B09" w:rsidRDefault="00C97909" w:rsidP="006921EF">
            <w:pPr>
              <w:jc w:val="center"/>
              <w:rPr>
                <w:ins w:id="728" w:author="Roque Rodas" w:date="2014-09-24T17:26:00Z"/>
                <w:bCs/>
                <w:color w:val="000000"/>
                <w:sz w:val="20"/>
              </w:rPr>
            </w:pPr>
            <w:ins w:id="729" w:author="Roque Rodas" w:date="2014-09-24T17:26:00Z">
              <w:r>
                <w:rPr>
                  <w:bCs/>
                  <w:color w:val="000000"/>
                  <w:sz w:val="20"/>
                </w:rPr>
                <w:t>15,0</w:t>
              </w:r>
            </w:ins>
          </w:p>
        </w:tc>
        <w:tc>
          <w:tcPr>
            <w:tcW w:w="1134" w:type="dxa"/>
            <w:tcBorders>
              <w:bottom w:val="single" w:sz="4" w:space="0" w:color="auto"/>
            </w:tcBorders>
            <w:vAlign w:val="center"/>
          </w:tcPr>
          <w:p w:rsidR="00C97909" w:rsidRPr="00BE0B09" w:rsidRDefault="00C97909" w:rsidP="006921EF">
            <w:pPr>
              <w:jc w:val="center"/>
              <w:rPr>
                <w:ins w:id="730" w:author="Roque Rodas" w:date="2014-09-24T17:26:00Z"/>
                <w:bCs/>
                <w:color w:val="000000"/>
                <w:sz w:val="20"/>
              </w:rPr>
            </w:pPr>
            <w:ins w:id="731" w:author="Roque Rodas" w:date="2014-09-24T17:26:00Z">
              <w:r>
                <w:rPr>
                  <w:bCs/>
                  <w:color w:val="000000"/>
                  <w:sz w:val="20"/>
                </w:rPr>
                <w:t>11,1</w:t>
              </w:r>
            </w:ins>
          </w:p>
        </w:tc>
        <w:tc>
          <w:tcPr>
            <w:tcW w:w="1243" w:type="dxa"/>
            <w:tcBorders>
              <w:bottom w:val="single" w:sz="4" w:space="0" w:color="auto"/>
            </w:tcBorders>
            <w:vAlign w:val="center"/>
          </w:tcPr>
          <w:p w:rsidR="00C97909" w:rsidRPr="00BE0B09" w:rsidRDefault="00C97909" w:rsidP="006921EF">
            <w:pPr>
              <w:jc w:val="center"/>
              <w:rPr>
                <w:ins w:id="732" w:author="Roque Rodas" w:date="2014-09-24T17:26:00Z"/>
                <w:bCs/>
                <w:color w:val="000000"/>
                <w:sz w:val="20"/>
              </w:rPr>
            </w:pPr>
            <w:ins w:id="733" w:author="Roque Rodas" w:date="2014-09-24T17:26:00Z">
              <w:r>
                <w:rPr>
                  <w:bCs/>
                  <w:color w:val="000000"/>
                  <w:sz w:val="20"/>
                </w:rPr>
                <w:t>46,1</w:t>
              </w:r>
            </w:ins>
          </w:p>
        </w:tc>
        <w:tc>
          <w:tcPr>
            <w:tcW w:w="2829" w:type="dxa"/>
            <w:tcBorders>
              <w:bottom w:val="single" w:sz="4" w:space="0" w:color="auto"/>
            </w:tcBorders>
            <w:shd w:val="clear" w:color="auto" w:fill="auto"/>
            <w:vAlign w:val="center"/>
          </w:tcPr>
          <w:p w:rsidR="00C97909" w:rsidRPr="00BE0B09" w:rsidRDefault="00C97909" w:rsidP="006921EF">
            <w:pPr>
              <w:ind w:left="33"/>
              <w:rPr>
                <w:ins w:id="734" w:author="Roque Rodas" w:date="2014-09-24T17:26:00Z"/>
                <w:sz w:val="20"/>
              </w:rPr>
            </w:pPr>
            <w:ins w:id="735" w:author="Roque Rodas" w:date="2014-09-24T17:26:00Z">
              <w:r w:rsidRPr="00BE0B09">
                <w:rPr>
                  <w:sz w:val="20"/>
                </w:rPr>
                <w:t xml:space="preserve">Informes de la Supervisión. </w:t>
              </w:r>
            </w:ins>
          </w:p>
          <w:p w:rsidR="00C97909" w:rsidRPr="00BE0B09" w:rsidRDefault="00C97909" w:rsidP="006921EF">
            <w:pPr>
              <w:ind w:left="33"/>
              <w:rPr>
                <w:ins w:id="736" w:author="Roque Rodas" w:date="2014-09-24T17:26:00Z"/>
                <w:sz w:val="20"/>
                <w:lang w:val="es-BO"/>
              </w:rPr>
            </w:pPr>
            <w:ins w:id="737" w:author="Roque Rodas" w:date="2014-09-24T17:26:00Z">
              <w:r w:rsidRPr="00BE0B09">
                <w:rPr>
                  <w:sz w:val="20"/>
                  <w:lang w:val="es-BO"/>
                </w:rPr>
                <w:t xml:space="preserve">Acta de recepción de las obras. </w:t>
              </w:r>
            </w:ins>
          </w:p>
          <w:p w:rsidR="00C97909" w:rsidRPr="00BE0B09" w:rsidRDefault="00C97909" w:rsidP="006921EF">
            <w:pPr>
              <w:ind w:left="33"/>
              <w:rPr>
                <w:ins w:id="738" w:author="Roque Rodas" w:date="2014-09-24T17:26:00Z"/>
                <w:sz w:val="20"/>
                <w:lang w:val="es-BO"/>
              </w:rPr>
            </w:pPr>
            <w:ins w:id="739" w:author="Roque Rodas" w:date="2014-09-24T17:26:00Z">
              <w:r w:rsidRPr="00BE0B09">
                <w:rPr>
                  <w:sz w:val="20"/>
                  <w:lang w:val="es-BO"/>
                </w:rPr>
                <w:t>Responsable: UCP</w:t>
              </w:r>
              <w:r>
                <w:rPr>
                  <w:sz w:val="20"/>
                  <w:lang w:val="es-BO"/>
                </w:rPr>
                <w:t xml:space="preserve"> MTI-BID</w:t>
              </w:r>
            </w:ins>
          </w:p>
        </w:tc>
      </w:tr>
    </w:tbl>
    <w:p w:rsidR="00C97909" w:rsidRPr="00AF0DF5" w:rsidRDefault="00C97909" w:rsidP="00C97909">
      <w:pPr>
        <w:rPr>
          <w:ins w:id="740" w:author="Roque Rodas" w:date="2014-09-24T17:26:00Z"/>
          <w:vanish/>
        </w:rPr>
      </w:pPr>
    </w:p>
    <w:p w:rsidR="00C97909" w:rsidRDefault="00C97909" w:rsidP="00C97909">
      <w:pPr>
        <w:rPr>
          <w:ins w:id="741" w:author="Roque Rodas" w:date="2014-09-24T17:26:00Z"/>
        </w:rPr>
      </w:pPr>
    </w:p>
    <w:p w:rsidR="001B5186" w:rsidRPr="007953C1" w:rsidDel="00C97909" w:rsidRDefault="008579BA" w:rsidP="00D73AB0">
      <w:pPr>
        <w:jc w:val="center"/>
        <w:rPr>
          <w:del w:id="742" w:author="Roque Rodas" w:date="2014-09-24T17:26:00Z"/>
          <w:b/>
          <w:sz w:val="22"/>
          <w:szCs w:val="22"/>
          <w:lang w:val="es-ES"/>
        </w:rPr>
      </w:pPr>
      <w:del w:id="743" w:author="Roque Rodas" w:date="2014-09-24T17:26:00Z">
        <w:r w:rsidRPr="007953C1" w:rsidDel="00C97909">
          <w:rPr>
            <w:b/>
            <w:sz w:val="22"/>
            <w:szCs w:val="22"/>
            <w:lang w:val="es-ES"/>
          </w:rPr>
          <w:delText>MATRIZ DE RESULTADOS</w:delText>
        </w:r>
      </w:del>
    </w:p>
    <w:p w:rsidR="001B5186" w:rsidRPr="007953C1" w:rsidRDefault="001B5186" w:rsidP="00332D8A">
      <w:pPr>
        <w:rPr>
          <w:sz w:val="22"/>
          <w:szCs w:val="22"/>
          <w:lang w:val="es-ES"/>
        </w:rPr>
      </w:pPr>
    </w:p>
    <w:sectPr w:rsidR="001B5186" w:rsidRPr="007953C1" w:rsidSect="00C97909">
      <w:pgSz w:w="15840" w:h="12240" w:orient="landscape"/>
      <w:pgMar w:top="1440" w:right="1440" w:bottom="1627" w:left="1440" w:header="720" w:footer="720" w:gutter="0"/>
      <w:cols w:space="720"/>
      <w:docGrid w:linePitch="360"/>
      <w:sectPrChange w:id="744" w:author="Roque Rodas" w:date="2014-09-24T17:26:00Z">
        <w:sectPr w:rsidR="001B5186" w:rsidRPr="007953C1" w:rsidSect="00C97909">
          <w:pgSz w:w="12240" w:h="15840" w:orient="portrait"/>
          <w:pgMar w:top="1440" w:right="1627" w:bottom="144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C3F" w:rsidRDefault="00C37C3F" w:rsidP="001B5186">
      <w:r>
        <w:separator/>
      </w:r>
    </w:p>
    <w:p w:rsidR="00C37C3F" w:rsidRDefault="00C37C3F"/>
  </w:endnote>
  <w:endnote w:type="continuationSeparator" w:id="0">
    <w:p w:rsidR="00C37C3F" w:rsidRDefault="00C37C3F" w:rsidP="001B5186">
      <w:r>
        <w:continuationSeparator/>
      </w:r>
    </w:p>
    <w:p w:rsidR="00C37C3F" w:rsidRDefault="00C37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Dutch801 XBd BT"/>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7F1" w:rsidRDefault="005A67F1"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67F1" w:rsidRDefault="005A67F1"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7F1" w:rsidRDefault="005A67F1">
    <w:pPr>
      <w:pStyle w:val="Footer"/>
      <w:jc w:val="center"/>
    </w:pPr>
    <w:r>
      <w:t>-</w:t>
    </w:r>
    <w:r>
      <w:fldChar w:fldCharType="begin"/>
    </w:r>
    <w:r>
      <w:instrText xml:space="preserve"> PAGE   \* MERGEFORMAT </w:instrText>
    </w:r>
    <w:r>
      <w:fldChar w:fldCharType="separate"/>
    </w:r>
    <w:r w:rsidR="00BC6E46">
      <w:rPr>
        <w:noProof/>
      </w:rPr>
      <w:t>16</w:t>
    </w:r>
    <w:r>
      <w:rPr>
        <w:noProof/>
      </w:rPr>
      <w:fldChar w:fldCharType="end"/>
    </w:r>
    <w:r>
      <w:t>-</w:t>
    </w:r>
  </w:p>
  <w:p w:rsidR="005A67F1" w:rsidRDefault="005A67F1">
    <w:pPr>
      <w:pStyle w:val="Footer"/>
      <w:jc w:val="center"/>
    </w:pPr>
  </w:p>
  <w:p w:rsidR="005A67F1" w:rsidRDefault="005A67F1"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C3F" w:rsidRDefault="00C37C3F" w:rsidP="001B5186">
      <w:r>
        <w:separator/>
      </w:r>
    </w:p>
    <w:p w:rsidR="00C37C3F" w:rsidRDefault="00C37C3F"/>
  </w:footnote>
  <w:footnote w:type="continuationSeparator" w:id="0">
    <w:p w:rsidR="00C37C3F" w:rsidRDefault="00C37C3F" w:rsidP="001B5186">
      <w:r>
        <w:continuationSeparator/>
      </w:r>
    </w:p>
    <w:p w:rsidR="00C37C3F" w:rsidRDefault="00C37C3F"/>
  </w:footnote>
  <w:footnote w:id="1">
    <w:p w:rsidR="005A67F1" w:rsidRPr="004838FA" w:rsidDel="004838FA" w:rsidRDefault="005A67F1" w:rsidP="005A67F1">
      <w:pPr>
        <w:pStyle w:val="FootnoteText"/>
        <w:rPr>
          <w:ins w:id="390" w:author="Roque Rodas" w:date="2014-09-24T17:03:00Z"/>
          <w:del w:id="391" w:author="Inter-American Development Bank" w:date="2014-09-25T09:56:00Z"/>
          <w:rPrChange w:id="392" w:author="Inter-American Development Bank" w:date="2014-09-25T09:54:00Z">
            <w:rPr>
              <w:ins w:id="393" w:author="Roque Rodas" w:date="2014-09-24T17:03:00Z"/>
              <w:del w:id="394" w:author="Inter-American Development Bank" w:date="2014-09-25T09:56:00Z"/>
              <w:lang w:val="en-US"/>
            </w:rPr>
          </w:rPrChange>
        </w:rPr>
      </w:pPr>
      <w:ins w:id="395" w:author="Roque Rodas" w:date="2014-09-24T17:03:00Z">
        <w:del w:id="396" w:author="Inter-American Development Bank" w:date="2014-09-25T09:56:00Z">
          <w:r w:rsidDel="004838FA">
            <w:rPr>
              <w:rStyle w:val="FootnoteReference"/>
            </w:rPr>
            <w:footnoteRef/>
          </w:r>
          <w:r w:rsidDel="004838FA">
            <w:delText xml:space="preserve"> </w:delText>
          </w:r>
          <w:r w:rsidRPr="00437BF1" w:rsidDel="004838FA">
            <w:rPr>
              <w:lang w:val="es-ES"/>
            </w:rPr>
            <w:delText>Dado que con los fondos de la operaci</w:delText>
          </w:r>
          <w:r w:rsidDel="004838FA">
            <w:rPr>
              <w:lang w:val="es-ES"/>
            </w:rPr>
            <w:delText>ón se financia el mejoramiento de un tramo vial solamente, los impactos y resultados, podrán medirse efectivamente a partir de la finalización de las obras.</w:delText>
          </w:r>
        </w:del>
      </w:ins>
    </w:p>
  </w:footnote>
  <w:footnote w:id="2">
    <w:p w:rsidR="005A67F1" w:rsidRPr="004838FA" w:rsidRDefault="005A67F1">
      <w:pPr>
        <w:pStyle w:val="FootnoteText"/>
        <w:rPr>
          <w:rPrChange w:id="455" w:author="Inter-American Development Bank" w:date="2014-09-25T09:54:00Z">
            <w:rPr>
              <w:lang w:val="en-US"/>
            </w:rPr>
          </w:rPrChange>
        </w:rPr>
      </w:pPr>
      <w:r>
        <w:rPr>
          <w:rStyle w:val="FootnoteReference"/>
        </w:rPr>
        <w:footnoteRef/>
      </w:r>
      <w:r>
        <w:t xml:space="preserve"> </w:t>
      </w:r>
      <w:hyperlink r:id="rId1" w:history="1">
        <w:r w:rsidRPr="00DF0C82">
          <w:rPr>
            <w:rStyle w:val="Hyperlink"/>
            <w:sz w:val="20"/>
          </w:rPr>
          <w:t>http://www.inpesca.gob.ni/index.php?option=com_content&amp;view=article&amp;id=18&amp;Itemid=100</w:t>
        </w:r>
      </w:hyperlink>
    </w:p>
  </w:footnote>
  <w:footnote w:id="3">
    <w:p w:rsidR="005A67F1" w:rsidRPr="004838FA" w:rsidRDefault="005A67F1">
      <w:pPr>
        <w:pStyle w:val="FootnoteText"/>
        <w:rPr>
          <w:rPrChange w:id="458" w:author="Inter-American Development Bank" w:date="2014-09-25T09:54:00Z">
            <w:rPr>
              <w:lang w:val="en-US"/>
            </w:rPr>
          </w:rPrChange>
        </w:rPr>
      </w:pPr>
      <w:r>
        <w:rPr>
          <w:rStyle w:val="FootnoteReference"/>
        </w:rPr>
        <w:footnoteRef/>
      </w:r>
      <w:r w:rsidRPr="004838FA">
        <w:rPr>
          <w:rPrChange w:id="459" w:author="Inter-American Development Bank" w:date="2014-09-25T09:54:00Z">
            <w:rPr>
              <w:lang w:val="en-US"/>
            </w:rPr>
          </w:rPrChange>
        </w:rPr>
        <w:t xml:space="preserve"> </w:t>
      </w:r>
      <w:r w:rsidR="00BC6E46">
        <w:fldChar w:fldCharType="begin"/>
      </w:r>
      <w:r w:rsidR="00BC6E46">
        <w:instrText xml:space="preserve"> HYPERLINK "http://www.intur.gob.ni/?page_id=116" </w:instrText>
      </w:r>
      <w:r w:rsidR="00BC6E46">
        <w:fldChar w:fldCharType="separate"/>
      </w:r>
      <w:r w:rsidRPr="004838FA">
        <w:rPr>
          <w:rStyle w:val="Hyperlink"/>
          <w:sz w:val="20"/>
          <w:rPrChange w:id="460" w:author="Inter-American Development Bank" w:date="2014-09-25T09:54:00Z">
            <w:rPr>
              <w:rStyle w:val="Hyperlink"/>
              <w:sz w:val="20"/>
              <w:lang w:val="en-US"/>
            </w:rPr>
          </w:rPrChange>
        </w:rPr>
        <w:t>http://www.intur.gob.ni/?page_id=116</w:t>
      </w:r>
      <w:r w:rsidR="00BC6E46">
        <w:rPr>
          <w:rStyle w:val="Hyperlink"/>
          <w:sz w:val="20"/>
          <w:lang w:val="en-US"/>
        </w:rPr>
        <w:fldChar w:fldCharType="end"/>
      </w:r>
    </w:p>
  </w:footnote>
  <w:footnote w:id="4">
    <w:p w:rsidR="00C97909" w:rsidRPr="006441A3" w:rsidRDefault="00C97909" w:rsidP="00C97909">
      <w:pPr>
        <w:pStyle w:val="FootnoteText"/>
        <w:ind w:left="270" w:hanging="270"/>
        <w:rPr>
          <w:ins w:id="517" w:author="Roque Rodas" w:date="2014-09-24T17:26:00Z"/>
        </w:rPr>
      </w:pPr>
      <w:ins w:id="518" w:author="Roque Rodas" w:date="2014-09-24T17:26:00Z">
        <w:r>
          <w:rPr>
            <w:rStyle w:val="FootnoteReference"/>
          </w:rPr>
          <w:footnoteRef/>
        </w:r>
        <w:r w:rsidRPr="006441A3">
          <w:t xml:space="preserve"> </w:t>
        </w:r>
        <w:r>
          <w:t xml:space="preserve">   Los indicadores de impacto están relacionados a los principales beneficios exógenos identificados  al completar el corredor vial que conecta la RAAS al resto del país, desde La Gateada hasta Bluefields. Esos beneficios constituyen el incremento de exportación pesquera y el mayor flujo de turistas a la zona de la RAAS (EEO#2).</w:t>
        </w:r>
      </w:ins>
    </w:p>
  </w:footnote>
  <w:footnote w:id="5">
    <w:p w:rsidR="00C97909" w:rsidRPr="006441A3" w:rsidRDefault="00C97909" w:rsidP="00C97909">
      <w:pPr>
        <w:pStyle w:val="FootnoteText"/>
        <w:ind w:left="270" w:hanging="270"/>
        <w:rPr>
          <w:ins w:id="630" w:author="Roque Rodas" w:date="2014-09-24T17:26:00Z"/>
        </w:rPr>
      </w:pPr>
      <w:ins w:id="631" w:author="Roque Rodas" w:date="2014-09-24T17:26:00Z">
        <w:r>
          <w:rPr>
            <w:rStyle w:val="FootnoteReference"/>
          </w:rPr>
          <w:footnoteRef/>
        </w:r>
        <w:r w:rsidRPr="006441A3">
          <w:t xml:space="preserve"> </w:t>
        </w:r>
        <w:r>
          <w:t xml:space="preserve"> </w:t>
        </w:r>
        <w:r w:rsidRPr="005D157B">
          <w:rPr>
            <w:lang w:val="es-ES"/>
          </w:rPr>
          <w:t xml:space="preserve">El valor de </w:t>
        </w:r>
        <w:r w:rsidRPr="001520CC">
          <w:rPr>
            <w:lang w:val="es-ES"/>
          </w:rPr>
          <w:t>línea</w:t>
        </w:r>
        <w:r w:rsidRPr="005D157B">
          <w:rPr>
            <w:lang w:val="es-ES"/>
          </w:rPr>
          <w:t xml:space="preserve"> base del tiempo promedio de viaje</w:t>
        </w:r>
        <w:r>
          <w:rPr>
            <w:lang w:val="es-ES"/>
          </w:rPr>
          <w:t xml:space="preserve"> representa  las condiciones de circulación anual ponderada entre las estaciones climáticas seca y lluviosa.</w:t>
        </w:r>
      </w:ins>
    </w:p>
  </w:footnote>
  <w:footnote w:id="6">
    <w:p w:rsidR="00C97909" w:rsidRDefault="00C97909" w:rsidP="00C97909">
      <w:pPr>
        <w:pStyle w:val="FootnoteText"/>
        <w:rPr>
          <w:ins w:id="646" w:author="Roque Rodas" w:date="2014-09-24T17:26:00Z"/>
        </w:rPr>
      </w:pPr>
      <w:ins w:id="647" w:author="Roque Rodas" w:date="2014-09-24T17:26:00Z">
        <w:r w:rsidRPr="006921EF">
          <w:rPr>
            <w:rStyle w:val="FootnoteReference"/>
            <w:lang w:val="es-ES"/>
          </w:rPr>
          <w:footnoteRef/>
        </w:r>
        <w:r w:rsidRPr="006921EF">
          <w:rPr>
            <w:lang w:val="es-ES"/>
          </w:rPr>
          <w:t xml:space="preserve">  </w:t>
        </w:r>
        <w:r>
          <w:rPr>
            <w:lang w:val="es-ES"/>
          </w:rPr>
          <w:t>El IRI es una medida del</w:t>
        </w:r>
        <w:r w:rsidRPr="006921EF">
          <w:rPr>
            <w:lang w:val="es-ES"/>
          </w:rPr>
          <w:t xml:space="preserve"> estado genera</w:t>
        </w:r>
        <w:del w:id="648" w:author="Inter-American Development Bank" w:date="2014-09-25T10:02:00Z">
          <w:r w:rsidRPr="006921EF" w:rsidDel="00BC6E46">
            <w:rPr>
              <w:lang w:val="es-ES"/>
            </w:rPr>
            <w:delText>r</w:delText>
          </w:r>
        </w:del>
      </w:ins>
      <w:ins w:id="649" w:author="Inter-American Development Bank" w:date="2014-09-25T10:02:00Z">
        <w:r w:rsidR="00BC6E46">
          <w:rPr>
            <w:lang w:val="es-ES"/>
          </w:rPr>
          <w:t>l</w:t>
        </w:r>
      </w:ins>
      <w:ins w:id="650" w:author="Roque Rodas" w:date="2014-09-24T17:26:00Z">
        <w:r w:rsidRPr="006921EF">
          <w:rPr>
            <w:lang w:val="es-ES"/>
          </w:rPr>
          <w:t xml:space="preserve"> de </w:t>
        </w:r>
        <w:r>
          <w:rPr>
            <w:lang w:val="es-ES"/>
          </w:rPr>
          <w:t xml:space="preserve">la </w:t>
        </w:r>
        <w:r w:rsidRPr="006921EF">
          <w:rPr>
            <w:lang w:val="es-ES"/>
          </w:rPr>
          <w:t>condición de circulación de la vía</w:t>
        </w:r>
        <w:r>
          <w:t>.</w:t>
        </w:r>
        <w:bookmarkStart w:id="651" w:name="_GoBack"/>
        <w:bookmarkEnd w:id="651"/>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1">
    <w:nsid w:val="16A976C8"/>
    <w:multiLevelType w:val="hybridMultilevel"/>
    <w:tmpl w:val="8222BFE2"/>
    <w:lvl w:ilvl="0" w:tplc="01068FE0">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3">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4">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BBA57D4"/>
    <w:multiLevelType w:val="multilevel"/>
    <w:tmpl w:val="32FE9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4F75BDD"/>
    <w:multiLevelType w:val="hybridMultilevel"/>
    <w:tmpl w:val="CAE410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27FE7980"/>
    <w:multiLevelType w:val="hybridMultilevel"/>
    <w:tmpl w:val="6F5A2990"/>
    <w:lvl w:ilvl="0" w:tplc="54EEAAF2">
      <w:start w:val="1"/>
      <w:numFmt w:val="lowerRoman"/>
      <w:lvlText w:val="%1i)"/>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8">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nsid w:val="350A0E3A"/>
    <w:multiLevelType w:val="hybridMultilevel"/>
    <w:tmpl w:val="09E4F3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2">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3">
    <w:nsid w:val="3CDA2E2D"/>
    <w:multiLevelType w:val="hybridMultilevel"/>
    <w:tmpl w:val="4BAA27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3231B86"/>
    <w:multiLevelType w:val="multilevel"/>
    <w:tmpl w:val="2536F0A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8F9115E"/>
    <w:multiLevelType w:val="hybridMultilevel"/>
    <w:tmpl w:val="7E585D70"/>
    <w:lvl w:ilvl="0" w:tplc="2A88F29A">
      <w:start w:val="1"/>
      <w:numFmt w:val="upperLetter"/>
      <w:lvlText w:val="%1."/>
      <w:lvlJc w:val="left"/>
      <w:pPr>
        <w:ind w:left="360" w:hanging="360"/>
      </w:pPr>
      <w:rPr>
        <w:rFonts w:hint="default"/>
        <w:b/>
        <w:color w:val="auto"/>
        <w:u w:val="none"/>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8">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19">
    <w:nsid w:val="5F7F54CD"/>
    <w:multiLevelType w:val="hybridMultilevel"/>
    <w:tmpl w:val="1EB2D61E"/>
    <w:lvl w:ilvl="0" w:tplc="004CB3EC">
      <w:start w:val="1"/>
      <w:numFmt w:val="bullet"/>
      <w:lvlText w:val=""/>
      <w:lvlJc w:val="left"/>
      <w:pPr>
        <w:tabs>
          <w:tab w:val="num" w:pos="360"/>
        </w:tabs>
        <w:ind w:left="360" w:hanging="360"/>
      </w:pPr>
      <w:rPr>
        <w:rFonts w:ascii="Wingdings" w:hAnsi="Wingdings" w:hint="default"/>
        <w:color w:val="auto"/>
      </w:rPr>
    </w:lvl>
    <w:lvl w:ilvl="1" w:tplc="E38E4260" w:tentative="1">
      <w:start w:val="1"/>
      <w:numFmt w:val="bullet"/>
      <w:lvlText w:val="o"/>
      <w:lvlJc w:val="left"/>
      <w:pPr>
        <w:tabs>
          <w:tab w:val="num" w:pos="768"/>
        </w:tabs>
        <w:ind w:left="768" w:hanging="360"/>
      </w:pPr>
      <w:rPr>
        <w:rFonts w:ascii="Courier New" w:hAnsi="Courier New" w:cs="Courier New" w:hint="default"/>
      </w:rPr>
    </w:lvl>
    <w:lvl w:ilvl="2" w:tplc="CB2037D4" w:tentative="1">
      <w:start w:val="1"/>
      <w:numFmt w:val="bullet"/>
      <w:lvlText w:val=""/>
      <w:lvlJc w:val="left"/>
      <w:pPr>
        <w:tabs>
          <w:tab w:val="num" w:pos="1488"/>
        </w:tabs>
        <w:ind w:left="1488" w:hanging="360"/>
      </w:pPr>
      <w:rPr>
        <w:rFonts w:ascii="Wingdings" w:hAnsi="Wingdings" w:hint="default"/>
      </w:rPr>
    </w:lvl>
    <w:lvl w:ilvl="3" w:tplc="5294496E" w:tentative="1">
      <w:start w:val="1"/>
      <w:numFmt w:val="bullet"/>
      <w:lvlText w:val=""/>
      <w:lvlJc w:val="left"/>
      <w:pPr>
        <w:tabs>
          <w:tab w:val="num" w:pos="2208"/>
        </w:tabs>
        <w:ind w:left="2208" w:hanging="360"/>
      </w:pPr>
      <w:rPr>
        <w:rFonts w:ascii="Symbol" w:hAnsi="Symbol" w:hint="default"/>
      </w:rPr>
    </w:lvl>
    <w:lvl w:ilvl="4" w:tplc="6430EE42" w:tentative="1">
      <w:start w:val="1"/>
      <w:numFmt w:val="bullet"/>
      <w:lvlText w:val="o"/>
      <w:lvlJc w:val="left"/>
      <w:pPr>
        <w:tabs>
          <w:tab w:val="num" w:pos="2928"/>
        </w:tabs>
        <w:ind w:left="2928" w:hanging="360"/>
      </w:pPr>
      <w:rPr>
        <w:rFonts w:ascii="Courier New" w:hAnsi="Courier New" w:cs="Courier New" w:hint="default"/>
      </w:rPr>
    </w:lvl>
    <w:lvl w:ilvl="5" w:tplc="0C94FB5C" w:tentative="1">
      <w:start w:val="1"/>
      <w:numFmt w:val="bullet"/>
      <w:lvlText w:val=""/>
      <w:lvlJc w:val="left"/>
      <w:pPr>
        <w:tabs>
          <w:tab w:val="num" w:pos="3648"/>
        </w:tabs>
        <w:ind w:left="3648" w:hanging="360"/>
      </w:pPr>
      <w:rPr>
        <w:rFonts w:ascii="Wingdings" w:hAnsi="Wingdings" w:hint="default"/>
      </w:rPr>
    </w:lvl>
    <w:lvl w:ilvl="6" w:tplc="801AEDE2" w:tentative="1">
      <w:start w:val="1"/>
      <w:numFmt w:val="bullet"/>
      <w:lvlText w:val=""/>
      <w:lvlJc w:val="left"/>
      <w:pPr>
        <w:tabs>
          <w:tab w:val="num" w:pos="4368"/>
        </w:tabs>
        <w:ind w:left="4368" w:hanging="360"/>
      </w:pPr>
      <w:rPr>
        <w:rFonts w:ascii="Symbol" w:hAnsi="Symbol" w:hint="default"/>
      </w:rPr>
    </w:lvl>
    <w:lvl w:ilvl="7" w:tplc="905C7EE6" w:tentative="1">
      <w:start w:val="1"/>
      <w:numFmt w:val="bullet"/>
      <w:lvlText w:val="o"/>
      <w:lvlJc w:val="left"/>
      <w:pPr>
        <w:tabs>
          <w:tab w:val="num" w:pos="5088"/>
        </w:tabs>
        <w:ind w:left="5088" w:hanging="360"/>
      </w:pPr>
      <w:rPr>
        <w:rFonts w:ascii="Courier New" w:hAnsi="Courier New" w:cs="Courier New" w:hint="default"/>
      </w:rPr>
    </w:lvl>
    <w:lvl w:ilvl="8" w:tplc="DA76594C" w:tentative="1">
      <w:start w:val="1"/>
      <w:numFmt w:val="bullet"/>
      <w:lvlText w:val=""/>
      <w:lvlJc w:val="left"/>
      <w:pPr>
        <w:tabs>
          <w:tab w:val="num" w:pos="5808"/>
        </w:tabs>
        <w:ind w:left="5808" w:hanging="360"/>
      </w:pPr>
      <w:rPr>
        <w:rFonts w:ascii="Wingdings" w:hAnsi="Wingdings" w:hint="default"/>
      </w:rPr>
    </w:lvl>
  </w:abstractNum>
  <w:abstractNum w:abstractNumId="20">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num w:numId="1">
    <w:abstractNumId w:val="4"/>
  </w:num>
  <w:num w:numId="2">
    <w:abstractNumId w:val="3"/>
  </w:num>
  <w:num w:numId="3">
    <w:abstractNumId w:val="24"/>
  </w:num>
  <w:num w:numId="4">
    <w:abstractNumId w:val="10"/>
  </w:num>
  <w:num w:numId="5">
    <w:abstractNumId w:val="12"/>
  </w:num>
  <w:num w:numId="6">
    <w:abstractNumId w:val="8"/>
  </w:num>
  <w:num w:numId="7">
    <w:abstractNumId w:val="20"/>
  </w:num>
  <w:num w:numId="8">
    <w:abstractNumId w:val="23"/>
  </w:num>
  <w:num w:numId="9">
    <w:abstractNumId w:val="2"/>
  </w:num>
  <w:num w:numId="10">
    <w:abstractNumId w:val="11"/>
  </w:num>
  <w:num w:numId="11">
    <w:abstractNumId w:val="19"/>
  </w:num>
  <w:num w:numId="12">
    <w:abstractNumId w:val="22"/>
  </w:num>
  <w:num w:numId="13">
    <w:abstractNumId w:val="18"/>
  </w:num>
  <w:num w:numId="14">
    <w:abstractNumId w:val="0"/>
  </w:num>
  <w:num w:numId="15">
    <w:abstractNumId w:val="5"/>
  </w:num>
  <w:num w:numId="16">
    <w:abstractNumId w:val="21"/>
  </w:num>
  <w:num w:numId="17">
    <w:abstractNumId w:val="15"/>
  </w:num>
  <w:num w:numId="18">
    <w:abstractNumId w:val="14"/>
  </w:num>
  <w:num w:numId="19">
    <w:abstractNumId w:val="7"/>
  </w:num>
  <w:num w:numId="20">
    <w:abstractNumId w:val="1"/>
  </w:num>
  <w:num w:numId="21">
    <w:abstractNumId w:val="17"/>
  </w:num>
  <w:num w:numId="22">
    <w:abstractNumId w:val="16"/>
  </w:num>
  <w:num w:numId="23">
    <w:abstractNumId w:val="13"/>
  </w:num>
  <w:num w:numId="24">
    <w:abstractNumId w:val="20"/>
  </w:num>
  <w:num w:numId="25">
    <w:abstractNumId w:val="20"/>
  </w:num>
  <w:num w:numId="26">
    <w:abstractNumId w:val="20"/>
  </w:num>
  <w:num w:numId="27">
    <w:abstractNumId w:val="20"/>
  </w:num>
  <w:num w:numId="28">
    <w:abstractNumId w:val="6"/>
  </w:num>
  <w:num w:numId="2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4A60"/>
    <w:rsid w:val="00006971"/>
    <w:rsid w:val="00006F26"/>
    <w:rsid w:val="00010185"/>
    <w:rsid w:val="0001063E"/>
    <w:rsid w:val="0001328E"/>
    <w:rsid w:val="00015318"/>
    <w:rsid w:val="00021C9A"/>
    <w:rsid w:val="00025FB5"/>
    <w:rsid w:val="00027783"/>
    <w:rsid w:val="00033598"/>
    <w:rsid w:val="00034247"/>
    <w:rsid w:val="00035677"/>
    <w:rsid w:val="00037C87"/>
    <w:rsid w:val="00042743"/>
    <w:rsid w:val="00042940"/>
    <w:rsid w:val="0004316E"/>
    <w:rsid w:val="00043980"/>
    <w:rsid w:val="00046506"/>
    <w:rsid w:val="00052E61"/>
    <w:rsid w:val="00052EC5"/>
    <w:rsid w:val="000545F3"/>
    <w:rsid w:val="00055D7C"/>
    <w:rsid w:val="0005681A"/>
    <w:rsid w:val="000574B4"/>
    <w:rsid w:val="000620B4"/>
    <w:rsid w:val="00065BE7"/>
    <w:rsid w:val="00066544"/>
    <w:rsid w:val="00067EB7"/>
    <w:rsid w:val="00067EF9"/>
    <w:rsid w:val="00070411"/>
    <w:rsid w:val="00074EB0"/>
    <w:rsid w:val="00077FB1"/>
    <w:rsid w:val="00085F9A"/>
    <w:rsid w:val="00087B72"/>
    <w:rsid w:val="000A06A8"/>
    <w:rsid w:val="000A10D8"/>
    <w:rsid w:val="000A1EC6"/>
    <w:rsid w:val="000A3F4E"/>
    <w:rsid w:val="000A43FA"/>
    <w:rsid w:val="000A53A5"/>
    <w:rsid w:val="000A603C"/>
    <w:rsid w:val="000B1273"/>
    <w:rsid w:val="000B17E2"/>
    <w:rsid w:val="000B189D"/>
    <w:rsid w:val="000B461F"/>
    <w:rsid w:val="000B5CD2"/>
    <w:rsid w:val="000B723F"/>
    <w:rsid w:val="000B7F3E"/>
    <w:rsid w:val="000C085F"/>
    <w:rsid w:val="000C1425"/>
    <w:rsid w:val="000C400E"/>
    <w:rsid w:val="000C5C1A"/>
    <w:rsid w:val="000C635B"/>
    <w:rsid w:val="000C7995"/>
    <w:rsid w:val="000D1620"/>
    <w:rsid w:val="000D29F5"/>
    <w:rsid w:val="000D3227"/>
    <w:rsid w:val="000D495B"/>
    <w:rsid w:val="000D516C"/>
    <w:rsid w:val="000D5CC0"/>
    <w:rsid w:val="000E1CA3"/>
    <w:rsid w:val="000E3815"/>
    <w:rsid w:val="000E5F94"/>
    <w:rsid w:val="000F61A7"/>
    <w:rsid w:val="00103B25"/>
    <w:rsid w:val="001058E9"/>
    <w:rsid w:val="00105AFA"/>
    <w:rsid w:val="00110DDC"/>
    <w:rsid w:val="00113E0A"/>
    <w:rsid w:val="00115785"/>
    <w:rsid w:val="001158EE"/>
    <w:rsid w:val="00115AB6"/>
    <w:rsid w:val="00115D4F"/>
    <w:rsid w:val="00115D80"/>
    <w:rsid w:val="0011719E"/>
    <w:rsid w:val="0012129F"/>
    <w:rsid w:val="00121C68"/>
    <w:rsid w:val="001227CE"/>
    <w:rsid w:val="001232AF"/>
    <w:rsid w:val="00130A8D"/>
    <w:rsid w:val="001318D5"/>
    <w:rsid w:val="00133145"/>
    <w:rsid w:val="001332B9"/>
    <w:rsid w:val="0014406A"/>
    <w:rsid w:val="001458AE"/>
    <w:rsid w:val="00146E79"/>
    <w:rsid w:val="00146F71"/>
    <w:rsid w:val="001470CA"/>
    <w:rsid w:val="00150AE7"/>
    <w:rsid w:val="001522BC"/>
    <w:rsid w:val="001523E1"/>
    <w:rsid w:val="00152C74"/>
    <w:rsid w:val="0015481B"/>
    <w:rsid w:val="00155226"/>
    <w:rsid w:val="0016128B"/>
    <w:rsid w:val="0016190F"/>
    <w:rsid w:val="001621EB"/>
    <w:rsid w:val="00167105"/>
    <w:rsid w:val="00167270"/>
    <w:rsid w:val="001718B2"/>
    <w:rsid w:val="001813A7"/>
    <w:rsid w:val="001838E4"/>
    <w:rsid w:val="00184873"/>
    <w:rsid w:val="001848E1"/>
    <w:rsid w:val="001925C0"/>
    <w:rsid w:val="00193C8A"/>
    <w:rsid w:val="00194620"/>
    <w:rsid w:val="00194A4F"/>
    <w:rsid w:val="00195B62"/>
    <w:rsid w:val="00197966"/>
    <w:rsid w:val="001A094F"/>
    <w:rsid w:val="001A1629"/>
    <w:rsid w:val="001A56DB"/>
    <w:rsid w:val="001A720E"/>
    <w:rsid w:val="001B28B1"/>
    <w:rsid w:val="001B5186"/>
    <w:rsid w:val="001B5C69"/>
    <w:rsid w:val="001B5ED9"/>
    <w:rsid w:val="001B76D0"/>
    <w:rsid w:val="001B790D"/>
    <w:rsid w:val="001B7CD6"/>
    <w:rsid w:val="001B7D20"/>
    <w:rsid w:val="001C02C5"/>
    <w:rsid w:val="001C38A5"/>
    <w:rsid w:val="001C6CFB"/>
    <w:rsid w:val="001D07B7"/>
    <w:rsid w:val="001D0A67"/>
    <w:rsid w:val="001D1C6D"/>
    <w:rsid w:val="001D616D"/>
    <w:rsid w:val="001D65F2"/>
    <w:rsid w:val="001D7B20"/>
    <w:rsid w:val="001E129F"/>
    <w:rsid w:val="001E5553"/>
    <w:rsid w:val="001E791F"/>
    <w:rsid w:val="001F17B0"/>
    <w:rsid w:val="001F59AB"/>
    <w:rsid w:val="00200F00"/>
    <w:rsid w:val="00201A08"/>
    <w:rsid w:val="00202C2C"/>
    <w:rsid w:val="00202F6A"/>
    <w:rsid w:val="0020568E"/>
    <w:rsid w:val="0021137F"/>
    <w:rsid w:val="002113B5"/>
    <w:rsid w:val="00213C07"/>
    <w:rsid w:val="00215A56"/>
    <w:rsid w:val="00217612"/>
    <w:rsid w:val="00217A09"/>
    <w:rsid w:val="00220F68"/>
    <w:rsid w:val="00222FE0"/>
    <w:rsid w:val="0022342D"/>
    <w:rsid w:val="002306B8"/>
    <w:rsid w:val="00234619"/>
    <w:rsid w:val="002352AA"/>
    <w:rsid w:val="0023648C"/>
    <w:rsid w:val="002419FC"/>
    <w:rsid w:val="0024571D"/>
    <w:rsid w:val="002538A9"/>
    <w:rsid w:val="0025510D"/>
    <w:rsid w:val="00255A82"/>
    <w:rsid w:val="00256632"/>
    <w:rsid w:val="00265F20"/>
    <w:rsid w:val="00273020"/>
    <w:rsid w:val="0027338C"/>
    <w:rsid w:val="00273F9F"/>
    <w:rsid w:val="00276433"/>
    <w:rsid w:val="00280175"/>
    <w:rsid w:val="00280CE7"/>
    <w:rsid w:val="00281B07"/>
    <w:rsid w:val="00283C64"/>
    <w:rsid w:val="00286790"/>
    <w:rsid w:val="00286C85"/>
    <w:rsid w:val="0028764B"/>
    <w:rsid w:val="002934FE"/>
    <w:rsid w:val="00294A56"/>
    <w:rsid w:val="00295B37"/>
    <w:rsid w:val="002961BC"/>
    <w:rsid w:val="002A1139"/>
    <w:rsid w:val="002A13A6"/>
    <w:rsid w:val="002A2F4A"/>
    <w:rsid w:val="002A75A0"/>
    <w:rsid w:val="002B0AF8"/>
    <w:rsid w:val="002B1533"/>
    <w:rsid w:val="002B5F31"/>
    <w:rsid w:val="002C2640"/>
    <w:rsid w:val="002C2BBD"/>
    <w:rsid w:val="002D1357"/>
    <w:rsid w:val="002D1E0B"/>
    <w:rsid w:val="002D7531"/>
    <w:rsid w:val="002E007D"/>
    <w:rsid w:val="002E03E7"/>
    <w:rsid w:val="002E3E6D"/>
    <w:rsid w:val="002E4CED"/>
    <w:rsid w:val="002F0977"/>
    <w:rsid w:val="002F649F"/>
    <w:rsid w:val="003038D8"/>
    <w:rsid w:val="00305011"/>
    <w:rsid w:val="00305D10"/>
    <w:rsid w:val="00306491"/>
    <w:rsid w:val="00307194"/>
    <w:rsid w:val="00311ECC"/>
    <w:rsid w:val="00317070"/>
    <w:rsid w:val="00321C64"/>
    <w:rsid w:val="003226B0"/>
    <w:rsid w:val="003255A9"/>
    <w:rsid w:val="003272A0"/>
    <w:rsid w:val="00327933"/>
    <w:rsid w:val="00332D8A"/>
    <w:rsid w:val="00333AA6"/>
    <w:rsid w:val="00334048"/>
    <w:rsid w:val="003349ED"/>
    <w:rsid w:val="00340AB6"/>
    <w:rsid w:val="00343B1B"/>
    <w:rsid w:val="00347126"/>
    <w:rsid w:val="003512FE"/>
    <w:rsid w:val="00351DBC"/>
    <w:rsid w:val="003527AC"/>
    <w:rsid w:val="00352AAB"/>
    <w:rsid w:val="00355494"/>
    <w:rsid w:val="003576D4"/>
    <w:rsid w:val="00373350"/>
    <w:rsid w:val="003754A4"/>
    <w:rsid w:val="00377810"/>
    <w:rsid w:val="003804B6"/>
    <w:rsid w:val="003805E4"/>
    <w:rsid w:val="00381612"/>
    <w:rsid w:val="00383DDC"/>
    <w:rsid w:val="00385283"/>
    <w:rsid w:val="00386496"/>
    <w:rsid w:val="00386D28"/>
    <w:rsid w:val="00387077"/>
    <w:rsid w:val="00387144"/>
    <w:rsid w:val="00387C75"/>
    <w:rsid w:val="00391B37"/>
    <w:rsid w:val="0039263A"/>
    <w:rsid w:val="003932F0"/>
    <w:rsid w:val="00393BC9"/>
    <w:rsid w:val="003A4B8D"/>
    <w:rsid w:val="003A4F29"/>
    <w:rsid w:val="003A6CE9"/>
    <w:rsid w:val="003B0100"/>
    <w:rsid w:val="003B0350"/>
    <w:rsid w:val="003B0573"/>
    <w:rsid w:val="003B05C2"/>
    <w:rsid w:val="003B0F5D"/>
    <w:rsid w:val="003B3586"/>
    <w:rsid w:val="003B41E2"/>
    <w:rsid w:val="003B4FB0"/>
    <w:rsid w:val="003B5F5D"/>
    <w:rsid w:val="003B601C"/>
    <w:rsid w:val="003B606E"/>
    <w:rsid w:val="003B6D39"/>
    <w:rsid w:val="003B6EF9"/>
    <w:rsid w:val="003B7021"/>
    <w:rsid w:val="003B7E98"/>
    <w:rsid w:val="003B7FE3"/>
    <w:rsid w:val="003C00AB"/>
    <w:rsid w:val="003C023E"/>
    <w:rsid w:val="003C1A2C"/>
    <w:rsid w:val="003C2DE5"/>
    <w:rsid w:val="003C2FD1"/>
    <w:rsid w:val="003C35FA"/>
    <w:rsid w:val="003C45F9"/>
    <w:rsid w:val="003C4A07"/>
    <w:rsid w:val="003C608D"/>
    <w:rsid w:val="003C66A3"/>
    <w:rsid w:val="003D21D8"/>
    <w:rsid w:val="003D5CAE"/>
    <w:rsid w:val="003D703B"/>
    <w:rsid w:val="003D77E0"/>
    <w:rsid w:val="003D7939"/>
    <w:rsid w:val="003E1DCD"/>
    <w:rsid w:val="003E3037"/>
    <w:rsid w:val="003E386C"/>
    <w:rsid w:val="003E3DA9"/>
    <w:rsid w:val="003E69DF"/>
    <w:rsid w:val="003E755D"/>
    <w:rsid w:val="003E76D6"/>
    <w:rsid w:val="003F0322"/>
    <w:rsid w:val="003F09BE"/>
    <w:rsid w:val="003F207A"/>
    <w:rsid w:val="003F2948"/>
    <w:rsid w:val="003F5B9D"/>
    <w:rsid w:val="003F5D8F"/>
    <w:rsid w:val="004005A5"/>
    <w:rsid w:val="004023E0"/>
    <w:rsid w:val="0040487B"/>
    <w:rsid w:val="00406870"/>
    <w:rsid w:val="00407943"/>
    <w:rsid w:val="00410FE1"/>
    <w:rsid w:val="00413773"/>
    <w:rsid w:val="0041377C"/>
    <w:rsid w:val="00413D24"/>
    <w:rsid w:val="00420CFB"/>
    <w:rsid w:val="00421377"/>
    <w:rsid w:val="0042190D"/>
    <w:rsid w:val="00430B78"/>
    <w:rsid w:val="004332DA"/>
    <w:rsid w:val="00441704"/>
    <w:rsid w:val="004417E8"/>
    <w:rsid w:val="00444AEE"/>
    <w:rsid w:val="004471B7"/>
    <w:rsid w:val="004564B5"/>
    <w:rsid w:val="00460B92"/>
    <w:rsid w:val="00463987"/>
    <w:rsid w:val="00465164"/>
    <w:rsid w:val="004673B5"/>
    <w:rsid w:val="00467629"/>
    <w:rsid w:val="00470AAD"/>
    <w:rsid w:val="00473807"/>
    <w:rsid w:val="00473964"/>
    <w:rsid w:val="00473AAA"/>
    <w:rsid w:val="00473D0D"/>
    <w:rsid w:val="004756F4"/>
    <w:rsid w:val="004768E9"/>
    <w:rsid w:val="00477D68"/>
    <w:rsid w:val="00477FDB"/>
    <w:rsid w:val="00481A7F"/>
    <w:rsid w:val="00481F20"/>
    <w:rsid w:val="004831FF"/>
    <w:rsid w:val="004838FA"/>
    <w:rsid w:val="00484382"/>
    <w:rsid w:val="00485CFB"/>
    <w:rsid w:val="004867BD"/>
    <w:rsid w:val="00487BA8"/>
    <w:rsid w:val="00491F1F"/>
    <w:rsid w:val="0049313E"/>
    <w:rsid w:val="004944E9"/>
    <w:rsid w:val="00494E64"/>
    <w:rsid w:val="004A07B9"/>
    <w:rsid w:val="004A15E4"/>
    <w:rsid w:val="004A2684"/>
    <w:rsid w:val="004A2EDF"/>
    <w:rsid w:val="004A5BBE"/>
    <w:rsid w:val="004B03F7"/>
    <w:rsid w:val="004B0725"/>
    <w:rsid w:val="004B0F24"/>
    <w:rsid w:val="004B1CF5"/>
    <w:rsid w:val="004B2288"/>
    <w:rsid w:val="004B42D2"/>
    <w:rsid w:val="004B4C73"/>
    <w:rsid w:val="004B77C1"/>
    <w:rsid w:val="004C06FA"/>
    <w:rsid w:val="004C43FC"/>
    <w:rsid w:val="004C6DFB"/>
    <w:rsid w:val="004C6E76"/>
    <w:rsid w:val="004C70D7"/>
    <w:rsid w:val="004C7210"/>
    <w:rsid w:val="004D21E2"/>
    <w:rsid w:val="004D352C"/>
    <w:rsid w:val="004D7151"/>
    <w:rsid w:val="004E48E0"/>
    <w:rsid w:val="004E4CFE"/>
    <w:rsid w:val="004E4D87"/>
    <w:rsid w:val="004E55C5"/>
    <w:rsid w:val="004E5C63"/>
    <w:rsid w:val="004E5CD0"/>
    <w:rsid w:val="004E7666"/>
    <w:rsid w:val="0050057E"/>
    <w:rsid w:val="00503269"/>
    <w:rsid w:val="00503C08"/>
    <w:rsid w:val="00505B29"/>
    <w:rsid w:val="00510044"/>
    <w:rsid w:val="005114FB"/>
    <w:rsid w:val="00512DAA"/>
    <w:rsid w:val="005156DD"/>
    <w:rsid w:val="005174E6"/>
    <w:rsid w:val="00520093"/>
    <w:rsid w:val="00522044"/>
    <w:rsid w:val="005222C9"/>
    <w:rsid w:val="005237EA"/>
    <w:rsid w:val="00523B1F"/>
    <w:rsid w:val="005258AC"/>
    <w:rsid w:val="00530015"/>
    <w:rsid w:val="005345BB"/>
    <w:rsid w:val="00534A98"/>
    <w:rsid w:val="00536B8B"/>
    <w:rsid w:val="0053706F"/>
    <w:rsid w:val="005402F6"/>
    <w:rsid w:val="00540726"/>
    <w:rsid w:val="005426BF"/>
    <w:rsid w:val="00544529"/>
    <w:rsid w:val="00545D1C"/>
    <w:rsid w:val="005471EC"/>
    <w:rsid w:val="00552C35"/>
    <w:rsid w:val="0055596E"/>
    <w:rsid w:val="00555AD5"/>
    <w:rsid w:val="00556B1C"/>
    <w:rsid w:val="005614EA"/>
    <w:rsid w:val="005726BE"/>
    <w:rsid w:val="00574707"/>
    <w:rsid w:val="005753E8"/>
    <w:rsid w:val="00581610"/>
    <w:rsid w:val="005816F5"/>
    <w:rsid w:val="00586585"/>
    <w:rsid w:val="00586F2A"/>
    <w:rsid w:val="00596036"/>
    <w:rsid w:val="00596E3C"/>
    <w:rsid w:val="005A42B9"/>
    <w:rsid w:val="005A4B08"/>
    <w:rsid w:val="005A5378"/>
    <w:rsid w:val="005A67F1"/>
    <w:rsid w:val="005A734C"/>
    <w:rsid w:val="005A740B"/>
    <w:rsid w:val="005C17F0"/>
    <w:rsid w:val="005D001D"/>
    <w:rsid w:val="005D238C"/>
    <w:rsid w:val="005D268E"/>
    <w:rsid w:val="005D292B"/>
    <w:rsid w:val="005D3784"/>
    <w:rsid w:val="005D5DF9"/>
    <w:rsid w:val="005D6887"/>
    <w:rsid w:val="005E08C0"/>
    <w:rsid w:val="005E15D4"/>
    <w:rsid w:val="005E1C1F"/>
    <w:rsid w:val="005E1EC2"/>
    <w:rsid w:val="005E2202"/>
    <w:rsid w:val="005E58B3"/>
    <w:rsid w:val="005E5D6D"/>
    <w:rsid w:val="005F155F"/>
    <w:rsid w:val="005F31FE"/>
    <w:rsid w:val="005F46C4"/>
    <w:rsid w:val="005F4E87"/>
    <w:rsid w:val="005F5204"/>
    <w:rsid w:val="00600768"/>
    <w:rsid w:val="006016E9"/>
    <w:rsid w:val="00604127"/>
    <w:rsid w:val="00607867"/>
    <w:rsid w:val="00610333"/>
    <w:rsid w:val="0061101A"/>
    <w:rsid w:val="006121FB"/>
    <w:rsid w:val="006138BE"/>
    <w:rsid w:val="00620E6B"/>
    <w:rsid w:val="00624386"/>
    <w:rsid w:val="00625738"/>
    <w:rsid w:val="00627A56"/>
    <w:rsid w:val="00631DB5"/>
    <w:rsid w:val="00631EF4"/>
    <w:rsid w:val="00633771"/>
    <w:rsid w:val="0064021A"/>
    <w:rsid w:val="006408D7"/>
    <w:rsid w:val="00640E23"/>
    <w:rsid w:val="00647544"/>
    <w:rsid w:val="006518B0"/>
    <w:rsid w:val="006546A6"/>
    <w:rsid w:val="006571CA"/>
    <w:rsid w:val="006730F2"/>
    <w:rsid w:val="00673A5F"/>
    <w:rsid w:val="00676538"/>
    <w:rsid w:val="00676637"/>
    <w:rsid w:val="00677FBB"/>
    <w:rsid w:val="0068303B"/>
    <w:rsid w:val="0068441F"/>
    <w:rsid w:val="00686C0F"/>
    <w:rsid w:val="00690986"/>
    <w:rsid w:val="00691A13"/>
    <w:rsid w:val="00695EE6"/>
    <w:rsid w:val="006A508B"/>
    <w:rsid w:val="006A52B0"/>
    <w:rsid w:val="006A66EF"/>
    <w:rsid w:val="006A6FE5"/>
    <w:rsid w:val="006B0E83"/>
    <w:rsid w:val="006B2431"/>
    <w:rsid w:val="006B2921"/>
    <w:rsid w:val="006B2B2D"/>
    <w:rsid w:val="006B381E"/>
    <w:rsid w:val="006B3A82"/>
    <w:rsid w:val="006B3BC4"/>
    <w:rsid w:val="006B3E07"/>
    <w:rsid w:val="006B6E4C"/>
    <w:rsid w:val="006C0A9C"/>
    <w:rsid w:val="006C10FD"/>
    <w:rsid w:val="006C15DB"/>
    <w:rsid w:val="006C37C6"/>
    <w:rsid w:val="006C3F7D"/>
    <w:rsid w:val="006D0CA3"/>
    <w:rsid w:val="006D18CD"/>
    <w:rsid w:val="006D2EC3"/>
    <w:rsid w:val="006D3B48"/>
    <w:rsid w:val="006D44C5"/>
    <w:rsid w:val="006D49B9"/>
    <w:rsid w:val="006D57FD"/>
    <w:rsid w:val="006D59E5"/>
    <w:rsid w:val="006E1C83"/>
    <w:rsid w:val="006E7705"/>
    <w:rsid w:val="006F3A9E"/>
    <w:rsid w:val="006F3AC9"/>
    <w:rsid w:val="006F544F"/>
    <w:rsid w:val="006F707F"/>
    <w:rsid w:val="007029D5"/>
    <w:rsid w:val="00702FDE"/>
    <w:rsid w:val="00704F4E"/>
    <w:rsid w:val="0070507C"/>
    <w:rsid w:val="00706936"/>
    <w:rsid w:val="00706CA5"/>
    <w:rsid w:val="00710B1D"/>
    <w:rsid w:val="00710ED1"/>
    <w:rsid w:val="00711F34"/>
    <w:rsid w:val="007122D3"/>
    <w:rsid w:val="00713205"/>
    <w:rsid w:val="00713405"/>
    <w:rsid w:val="00715370"/>
    <w:rsid w:val="007213C4"/>
    <w:rsid w:val="00721C9D"/>
    <w:rsid w:val="00721F77"/>
    <w:rsid w:val="007266F5"/>
    <w:rsid w:val="00735654"/>
    <w:rsid w:val="0073575A"/>
    <w:rsid w:val="00736793"/>
    <w:rsid w:val="007375AC"/>
    <w:rsid w:val="00737EF8"/>
    <w:rsid w:val="007408CC"/>
    <w:rsid w:val="007414D5"/>
    <w:rsid w:val="007445AF"/>
    <w:rsid w:val="007463DB"/>
    <w:rsid w:val="00746564"/>
    <w:rsid w:val="00751ED1"/>
    <w:rsid w:val="00753334"/>
    <w:rsid w:val="00753B35"/>
    <w:rsid w:val="00755FF5"/>
    <w:rsid w:val="00756383"/>
    <w:rsid w:val="007608EC"/>
    <w:rsid w:val="00760BAF"/>
    <w:rsid w:val="00765F05"/>
    <w:rsid w:val="007663FB"/>
    <w:rsid w:val="007666C9"/>
    <w:rsid w:val="007676AE"/>
    <w:rsid w:val="007702AF"/>
    <w:rsid w:val="00770578"/>
    <w:rsid w:val="00772D53"/>
    <w:rsid w:val="00773828"/>
    <w:rsid w:val="007740E1"/>
    <w:rsid w:val="0077456C"/>
    <w:rsid w:val="00775B7E"/>
    <w:rsid w:val="00781733"/>
    <w:rsid w:val="0079021F"/>
    <w:rsid w:val="00791B7E"/>
    <w:rsid w:val="007953C1"/>
    <w:rsid w:val="00795BA5"/>
    <w:rsid w:val="007A09E8"/>
    <w:rsid w:val="007A1208"/>
    <w:rsid w:val="007A1B5E"/>
    <w:rsid w:val="007A5C89"/>
    <w:rsid w:val="007A6211"/>
    <w:rsid w:val="007B4954"/>
    <w:rsid w:val="007B7C05"/>
    <w:rsid w:val="007C1D17"/>
    <w:rsid w:val="007C1D71"/>
    <w:rsid w:val="007C4950"/>
    <w:rsid w:val="007C63F0"/>
    <w:rsid w:val="007C7FAF"/>
    <w:rsid w:val="007D0176"/>
    <w:rsid w:val="007D0A50"/>
    <w:rsid w:val="007D1E9A"/>
    <w:rsid w:val="007D2C9D"/>
    <w:rsid w:val="007E260B"/>
    <w:rsid w:val="007E77AB"/>
    <w:rsid w:val="007E7A23"/>
    <w:rsid w:val="007F1FC8"/>
    <w:rsid w:val="007F664B"/>
    <w:rsid w:val="007F78B0"/>
    <w:rsid w:val="007F7BEA"/>
    <w:rsid w:val="0080021E"/>
    <w:rsid w:val="00800D3F"/>
    <w:rsid w:val="00803A99"/>
    <w:rsid w:val="008113DD"/>
    <w:rsid w:val="00811B4B"/>
    <w:rsid w:val="00815718"/>
    <w:rsid w:val="0081576A"/>
    <w:rsid w:val="008167C0"/>
    <w:rsid w:val="00816AEE"/>
    <w:rsid w:val="00817C9A"/>
    <w:rsid w:val="0082524E"/>
    <w:rsid w:val="00826201"/>
    <w:rsid w:val="008325F9"/>
    <w:rsid w:val="008343EC"/>
    <w:rsid w:val="00835C70"/>
    <w:rsid w:val="00837822"/>
    <w:rsid w:val="00837D19"/>
    <w:rsid w:val="00840435"/>
    <w:rsid w:val="008428BA"/>
    <w:rsid w:val="00842BE9"/>
    <w:rsid w:val="00842CFA"/>
    <w:rsid w:val="00842D3C"/>
    <w:rsid w:val="00843AA0"/>
    <w:rsid w:val="00843BB1"/>
    <w:rsid w:val="00844518"/>
    <w:rsid w:val="00852A08"/>
    <w:rsid w:val="00853022"/>
    <w:rsid w:val="00855C97"/>
    <w:rsid w:val="00856145"/>
    <w:rsid w:val="0085681B"/>
    <w:rsid w:val="008574A7"/>
    <w:rsid w:val="008579BA"/>
    <w:rsid w:val="008602AA"/>
    <w:rsid w:val="008606E0"/>
    <w:rsid w:val="00864248"/>
    <w:rsid w:val="008651BD"/>
    <w:rsid w:val="00865B36"/>
    <w:rsid w:val="008672E0"/>
    <w:rsid w:val="00871476"/>
    <w:rsid w:val="00875449"/>
    <w:rsid w:val="008759B8"/>
    <w:rsid w:val="008762A2"/>
    <w:rsid w:val="00885AF0"/>
    <w:rsid w:val="008944F0"/>
    <w:rsid w:val="00897D29"/>
    <w:rsid w:val="008A3382"/>
    <w:rsid w:val="008A6977"/>
    <w:rsid w:val="008B5917"/>
    <w:rsid w:val="008B641C"/>
    <w:rsid w:val="008B6468"/>
    <w:rsid w:val="008C0539"/>
    <w:rsid w:val="008C224B"/>
    <w:rsid w:val="008C4A22"/>
    <w:rsid w:val="008C6C8A"/>
    <w:rsid w:val="008C7F02"/>
    <w:rsid w:val="008D1431"/>
    <w:rsid w:val="008D373B"/>
    <w:rsid w:val="008D59CB"/>
    <w:rsid w:val="008D6278"/>
    <w:rsid w:val="008D6FBC"/>
    <w:rsid w:val="008D72BC"/>
    <w:rsid w:val="008E5673"/>
    <w:rsid w:val="008F16E0"/>
    <w:rsid w:val="008F1787"/>
    <w:rsid w:val="008F3AF3"/>
    <w:rsid w:val="008F52F2"/>
    <w:rsid w:val="00902AE1"/>
    <w:rsid w:val="00905852"/>
    <w:rsid w:val="0090673D"/>
    <w:rsid w:val="0091229A"/>
    <w:rsid w:val="0091391B"/>
    <w:rsid w:val="00914388"/>
    <w:rsid w:val="00914589"/>
    <w:rsid w:val="00915375"/>
    <w:rsid w:val="00916A6F"/>
    <w:rsid w:val="00920C6D"/>
    <w:rsid w:val="00926628"/>
    <w:rsid w:val="00926E4E"/>
    <w:rsid w:val="00930A3F"/>
    <w:rsid w:val="00930A45"/>
    <w:rsid w:val="00930B5D"/>
    <w:rsid w:val="00933E01"/>
    <w:rsid w:val="00934051"/>
    <w:rsid w:val="00935B23"/>
    <w:rsid w:val="00941DB4"/>
    <w:rsid w:val="00943B0E"/>
    <w:rsid w:val="00953739"/>
    <w:rsid w:val="00955563"/>
    <w:rsid w:val="00955E0F"/>
    <w:rsid w:val="0095771A"/>
    <w:rsid w:val="00961F1A"/>
    <w:rsid w:val="00964DF3"/>
    <w:rsid w:val="009806A5"/>
    <w:rsid w:val="009828EC"/>
    <w:rsid w:val="00983F6C"/>
    <w:rsid w:val="0098518B"/>
    <w:rsid w:val="00987865"/>
    <w:rsid w:val="009879DE"/>
    <w:rsid w:val="00992367"/>
    <w:rsid w:val="00992C7F"/>
    <w:rsid w:val="009966F6"/>
    <w:rsid w:val="009A0C47"/>
    <w:rsid w:val="009A3094"/>
    <w:rsid w:val="009A7849"/>
    <w:rsid w:val="009B1195"/>
    <w:rsid w:val="009B15EA"/>
    <w:rsid w:val="009B16A9"/>
    <w:rsid w:val="009B1A4A"/>
    <w:rsid w:val="009B303E"/>
    <w:rsid w:val="009B381D"/>
    <w:rsid w:val="009B43C8"/>
    <w:rsid w:val="009B4671"/>
    <w:rsid w:val="009B5B09"/>
    <w:rsid w:val="009C04AC"/>
    <w:rsid w:val="009C1017"/>
    <w:rsid w:val="009C6896"/>
    <w:rsid w:val="009C6EE1"/>
    <w:rsid w:val="009D1A7A"/>
    <w:rsid w:val="009D2A46"/>
    <w:rsid w:val="009D32B4"/>
    <w:rsid w:val="009D5D7C"/>
    <w:rsid w:val="009D72DF"/>
    <w:rsid w:val="009D73C5"/>
    <w:rsid w:val="009E06EF"/>
    <w:rsid w:val="009E0CD2"/>
    <w:rsid w:val="009E6E4B"/>
    <w:rsid w:val="009E737E"/>
    <w:rsid w:val="009E754D"/>
    <w:rsid w:val="009E7B66"/>
    <w:rsid w:val="009F28B4"/>
    <w:rsid w:val="009F43B3"/>
    <w:rsid w:val="009F55E7"/>
    <w:rsid w:val="00A030AF"/>
    <w:rsid w:val="00A0314E"/>
    <w:rsid w:val="00A05AAD"/>
    <w:rsid w:val="00A05F1B"/>
    <w:rsid w:val="00A10EAC"/>
    <w:rsid w:val="00A1181B"/>
    <w:rsid w:val="00A12A8D"/>
    <w:rsid w:val="00A16D35"/>
    <w:rsid w:val="00A17D61"/>
    <w:rsid w:val="00A215C7"/>
    <w:rsid w:val="00A2170E"/>
    <w:rsid w:val="00A22193"/>
    <w:rsid w:val="00A22230"/>
    <w:rsid w:val="00A24D78"/>
    <w:rsid w:val="00A26B8E"/>
    <w:rsid w:val="00A31AF6"/>
    <w:rsid w:val="00A32635"/>
    <w:rsid w:val="00A32BF8"/>
    <w:rsid w:val="00A342AF"/>
    <w:rsid w:val="00A34CD6"/>
    <w:rsid w:val="00A358CC"/>
    <w:rsid w:val="00A35DD6"/>
    <w:rsid w:val="00A36810"/>
    <w:rsid w:val="00A37FBB"/>
    <w:rsid w:val="00A40183"/>
    <w:rsid w:val="00A43D27"/>
    <w:rsid w:val="00A43DD3"/>
    <w:rsid w:val="00A446B5"/>
    <w:rsid w:val="00A45151"/>
    <w:rsid w:val="00A46446"/>
    <w:rsid w:val="00A50E84"/>
    <w:rsid w:val="00A551B4"/>
    <w:rsid w:val="00A55B52"/>
    <w:rsid w:val="00A60453"/>
    <w:rsid w:val="00A6381D"/>
    <w:rsid w:val="00A6478E"/>
    <w:rsid w:val="00A647AC"/>
    <w:rsid w:val="00A654C8"/>
    <w:rsid w:val="00A713D8"/>
    <w:rsid w:val="00A71ECB"/>
    <w:rsid w:val="00A72787"/>
    <w:rsid w:val="00A72CEA"/>
    <w:rsid w:val="00A72D9C"/>
    <w:rsid w:val="00A73C99"/>
    <w:rsid w:val="00A751A7"/>
    <w:rsid w:val="00A85E7C"/>
    <w:rsid w:val="00A87D51"/>
    <w:rsid w:val="00A9359B"/>
    <w:rsid w:val="00A93DA2"/>
    <w:rsid w:val="00A95B48"/>
    <w:rsid w:val="00A96644"/>
    <w:rsid w:val="00A97EC8"/>
    <w:rsid w:val="00AA05A3"/>
    <w:rsid w:val="00AA13E6"/>
    <w:rsid w:val="00AA2A17"/>
    <w:rsid w:val="00AA36F9"/>
    <w:rsid w:val="00AA3BBD"/>
    <w:rsid w:val="00AA7673"/>
    <w:rsid w:val="00AB1E5F"/>
    <w:rsid w:val="00AB2A70"/>
    <w:rsid w:val="00AB34FC"/>
    <w:rsid w:val="00AB4C17"/>
    <w:rsid w:val="00AB4F51"/>
    <w:rsid w:val="00AB6368"/>
    <w:rsid w:val="00AB6457"/>
    <w:rsid w:val="00AC1062"/>
    <w:rsid w:val="00AC5742"/>
    <w:rsid w:val="00AC6536"/>
    <w:rsid w:val="00AD0198"/>
    <w:rsid w:val="00AD5B53"/>
    <w:rsid w:val="00AD5E99"/>
    <w:rsid w:val="00AE0727"/>
    <w:rsid w:val="00AE21D7"/>
    <w:rsid w:val="00AE2429"/>
    <w:rsid w:val="00AE25A9"/>
    <w:rsid w:val="00AE2ACB"/>
    <w:rsid w:val="00AE4B4F"/>
    <w:rsid w:val="00AE6DB6"/>
    <w:rsid w:val="00AF12E0"/>
    <w:rsid w:val="00AF31BA"/>
    <w:rsid w:val="00AF4111"/>
    <w:rsid w:val="00AF4CA1"/>
    <w:rsid w:val="00AF5EB1"/>
    <w:rsid w:val="00AF6405"/>
    <w:rsid w:val="00AF7A40"/>
    <w:rsid w:val="00B0277C"/>
    <w:rsid w:val="00B02E42"/>
    <w:rsid w:val="00B0356A"/>
    <w:rsid w:val="00B04588"/>
    <w:rsid w:val="00B04D8B"/>
    <w:rsid w:val="00B05E96"/>
    <w:rsid w:val="00B06BF6"/>
    <w:rsid w:val="00B15BCE"/>
    <w:rsid w:val="00B219F2"/>
    <w:rsid w:val="00B270B4"/>
    <w:rsid w:val="00B27954"/>
    <w:rsid w:val="00B300EA"/>
    <w:rsid w:val="00B32710"/>
    <w:rsid w:val="00B329E6"/>
    <w:rsid w:val="00B33E0A"/>
    <w:rsid w:val="00B40AC5"/>
    <w:rsid w:val="00B4183D"/>
    <w:rsid w:val="00B42B43"/>
    <w:rsid w:val="00B525DE"/>
    <w:rsid w:val="00B52DB3"/>
    <w:rsid w:val="00B5320D"/>
    <w:rsid w:val="00B53984"/>
    <w:rsid w:val="00B54E89"/>
    <w:rsid w:val="00B55900"/>
    <w:rsid w:val="00B603F9"/>
    <w:rsid w:val="00B604CB"/>
    <w:rsid w:val="00B605B7"/>
    <w:rsid w:val="00B606BF"/>
    <w:rsid w:val="00B61441"/>
    <w:rsid w:val="00B63D73"/>
    <w:rsid w:val="00B65079"/>
    <w:rsid w:val="00B6522B"/>
    <w:rsid w:val="00B65541"/>
    <w:rsid w:val="00B6619D"/>
    <w:rsid w:val="00B66D93"/>
    <w:rsid w:val="00B67B2E"/>
    <w:rsid w:val="00B7297A"/>
    <w:rsid w:val="00B73AD5"/>
    <w:rsid w:val="00B766F3"/>
    <w:rsid w:val="00B77C4F"/>
    <w:rsid w:val="00B8418D"/>
    <w:rsid w:val="00B857E5"/>
    <w:rsid w:val="00B86728"/>
    <w:rsid w:val="00B87A39"/>
    <w:rsid w:val="00B87DE7"/>
    <w:rsid w:val="00B90312"/>
    <w:rsid w:val="00B93C07"/>
    <w:rsid w:val="00BA0FEF"/>
    <w:rsid w:val="00BA15D4"/>
    <w:rsid w:val="00BA1A11"/>
    <w:rsid w:val="00BA452E"/>
    <w:rsid w:val="00BA575D"/>
    <w:rsid w:val="00BA6C80"/>
    <w:rsid w:val="00BA748C"/>
    <w:rsid w:val="00BB0EDC"/>
    <w:rsid w:val="00BB1002"/>
    <w:rsid w:val="00BB1A70"/>
    <w:rsid w:val="00BB1C53"/>
    <w:rsid w:val="00BB3585"/>
    <w:rsid w:val="00BB494B"/>
    <w:rsid w:val="00BB4DA0"/>
    <w:rsid w:val="00BB604F"/>
    <w:rsid w:val="00BB7E9B"/>
    <w:rsid w:val="00BC147B"/>
    <w:rsid w:val="00BC2CD8"/>
    <w:rsid w:val="00BC3791"/>
    <w:rsid w:val="00BC5BCC"/>
    <w:rsid w:val="00BC6E46"/>
    <w:rsid w:val="00BD01E3"/>
    <w:rsid w:val="00BD345F"/>
    <w:rsid w:val="00BD6C4D"/>
    <w:rsid w:val="00BD7543"/>
    <w:rsid w:val="00BE050B"/>
    <w:rsid w:val="00BE06D6"/>
    <w:rsid w:val="00BE10C3"/>
    <w:rsid w:val="00BE1922"/>
    <w:rsid w:val="00BE2467"/>
    <w:rsid w:val="00BE2632"/>
    <w:rsid w:val="00BE680F"/>
    <w:rsid w:val="00BF0BE9"/>
    <w:rsid w:val="00BF486B"/>
    <w:rsid w:val="00BF4A43"/>
    <w:rsid w:val="00BF6F69"/>
    <w:rsid w:val="00BF7528"/>
    <w:rsid w:val="00C00B55"/>
    <w:rsid w:val="00C019D1"/>
    <w:rsid w:val="00C0344E"/>
    <w:rsid w:val="00C03BED"/>
    <w:rsid w:val="00C043F3"/>
    <w:rsid w:val="00C066BA"/>
    <w:rsid w:val="00C06D76"/>
    <w:rsid w:val="00C06E80"/>
    <w:rsid w:val="00C10356"/>
    <w:rsid w:val="00C12B36"/>
    <w:rsid w:val="00C14A24"/>
    <w:rsid w:val="00C171A4"/>
    <w:rsid w:val="00C21241"/>
    <w:rsid w:val="00C21E3A"/>
    <w:rsid w:val="00C2372F"/>
    <w:rsid w:val="00C30D6F"/>
    <w:rsid w:val="00C31381"/>
    <w:rsid w:val="00C3143C"/>
    <w:rsid w:val="00C31D4F"/>
    <w:rsid w:val="00C31F39"/>
    <w:rsid w:val="00C32A84"/>
    <w:rsid w:val="00C34280"/>
    <w:rsid w:val="00C344D0"/>
    <w:rsid w:val="00C37C3F"/>
    <w:rsid w:val="00C40B28"/>
    <w:rsid w:val="00C42848"/>
    <w:rsid w:val="00C42EC1"/>
    <w:rsid w:val="00C4565B"/>
    <w:rsid w:val="00C50BFE"/>
    <w:rsid w:val="00C53BCB"/>
    <w:rsid w:val="00C57755"/>
    <w:rsid w:val="00C5792A"/>
    <w:rsid w:val="00C625D3"/>
    <w:rsid w:val="00C679EA"/>
    <w:rsid w:val="00C70677"/>
    <w:rsid w:val="00C70745"/>
    <w:rsid w:val="00C70B34"/>
    <w:rsid w:val="00C73F86"/>
    <w:rsid w:val="00C7740F"/>
    <w:rsid w:val="00C77539"/>
    <w:rsid w:val="00C8168B"/>
    <w:rsid w:val="00C81AF9"/>
    <w:rsid w:val="00C8479F"/>
    <w:rsid w:val="00C8487C"/>
    <w:rsid w:val="00C85F37"/>
    <w:rsid w:val="00C97909"/>
    <w:rsid w:val="00CA2A93"/>
    <w:rsid w:val="00CA3D66"/>
    <w:rsid w:val="00CA5240"/>
    <w:rsid w:val="00CB188B"/>
    <w:rsid w:val="00CB18D7"/>
    <w:rsid w:val="00CB25A2"/>
    <w:rsid w:val="00CB5696"/>
    <w:rsid w:val="00CB569C"/>
    <w:rsid w:val="00CB7898"/>
    <w:rsid w:val="00CC0B52"/>
    <w:rsid w:val="00CC0D07"/>
    <w:rsid w:val="00CC430C"/>
    <w:rsid w:val="00CC543E"/>
    <w:rsid w:val="00CC757F"/>
    <w:rsid w:val="00CC75B0"/>
    <w:rsid w:val="00CC77D6"/>
    <w:rsid w:val="00CD5510"/>
    <w:rsid w:val="00CD6467"/>
    <w:rsid w:val="00CE34DB"/>
    <w:rsid w:val="00CE6C25"/>
    <w:rsid w:val="00CF04B9"/>
    <w:rsid w:val="00CF1060"/>
    <w:rsid w:val="00CF13A4"/>
    <w:rsid w:val="00CF20C0"/>
    <w:rsid w:val="00CF41DC"/>
    <w:rsid w:val="00CF534C"/>
    <w:rsid w:val="00CF6499"/>
    <w:rsid w:val="00CF6CD0"/>
    <w:rsid w:val="00D01472"/>
    <w:rsid w:val="00D02F83"/>
    <w:rsid w:val="00D06608"/>
    <w:rsid w:val="00D1140F"/>
    <w:rsid w:val="00D12B65"/>
    <w:rsid w:val="00D14973"/>
    <w:rsid w:val="00D150E3"/>
    <w:rsid w:val="00D16A9B"/>
    <w:rsid w:val="00D17D42"/>
    <w:rsid w:val="00D2003F"/>
    <w:rsid w:val="00D20187"/>
    <w:rsid w:val="00D27C81"/>
    <w:rsid w:val="00D325A7"/>
    <w:rsid w:val="00D33658"/>
    <w:rsid w:val="00D34864"/>
    <w:rsid w:val="00D355CC"/>
    <w:rsid w:val="00D35A23"/>
    <w:rsid w:val="00D43A8A"/>
    <w:rsid w:val="00D4402E"/>
    <w:rsid w:val="00D44C99"/>
    <w:rsid w:val="00D45E1D"/>
    <w:rsid w:val="00D47F07"/>
    <w:rsid w:val="00D5063A"/>
    <w:rsid w:val="00D52B9E"/>
    <w:rsid w:val="00D52C43"/>
    <w:rsid w:val="00D5408C"/>
    <w:rsid w:val="00D55497"/>
    <w:rsid w:val="00D57DC8"/>
    <w:rsid w:val="00D61838"/>
    <w:rsid w:val="00D62750"/>
    <w:rsid w:val="00D66269"/>
    <w:rsid w:val="00D66E08"/>
    <w:rsid w:val="00D70352"/>
    <w:rsid w:val="00D716BE"/>
    <w:rsid w:val="00D73AB0"/>
    <w:rsid w:val="00D74C2D"/>
    <w:rsid w:val="00D76A4A"/>
    <w:rsid w:val="00D76CB7"/>
    <w:rsid w:val="00D771A6"/>
    <w:rsid w:val="00D905DB"/>
    <w:rsid w:val="00D90C1C"/>
    <w:rsid w:val="00D90CDD"/>
    <w:rsid w:val="00D90E0A"/>
    <w:rsid w:val="00D94A50"/>
    <w:rsid w:val="00D95DFD"/>
    <w:rsid w:val="00D96C13"/>
    <w:rsid w:val="00DA3CB6"/>
    <w:rsid w:val="00DA3FA4"/>
    <w:rsid w:val="00DB119C"/>
    <w:rsid w:val="00DB14A9"/>
    <w:rsid w:val="00DB485E"/>
    <w:rsid w:val="00DB6CD3"/>
    <w:rsid w:val="00DC031E"/>
    <w:rsid w:val="00DC04E1"/>
    <w:rsid w:val="00DC2477"/>
    <w:rsid w:val="00DC3446"/>
    <w:rsid w:val="00DC50CF"/>
    <w:rsid w:val="00DC5557"/>
    <w:rsid w:val="00DC6687"/>
    <w:rsid w:val="00DD127C"/>
    <w:rsid w:val="00DD2D6F"/>
    <w:rsid w:val="00DD6D81"/>
    <w:rsid w:val="00DE16F8"/>
    <w:rsid w:val="00DE28CA"/>
    <w:rsid w:val="00DE2AD0"/>
    <w:rsid w:val="00DE51F9"/>
    <w:rsid w:val="00DE5691"/>
    <w:rsid w:val="00DE60EC"/>
    <w:rsid w:val="00DF0C82"/>
    <w:rsid w:val="00DF2AD8"/>
    <w:rsid w:val="00DF5352"/>
    <w:rsid w:val="00E011C1"/>
    <w:rsid w:val="00E012C6"/>
    <w:rsid w:val="00E02229"/>
    <w:rsid w:val="00E028AA"/>
    <w:rsid w:val="00E0621E"/>
    <w:rsid w:val="00E06A63"/>
    <w:rsid w:val="00E11A44"/>
    <w:rsid w:val="00E20CF4"/>
    <w:rsid w:val="00E2167A"/>
    <w:rsid w:val="00E2262B"/>
    <w:rsid w:val="00E25F6A"/>
    <w:rsid w:val="00E26E98"/>
    <w:rsid w:val="00E27048"/>
    <w:rsid w:val="00E270DD"/>
    <w:rsid w:val="00E277B5"/>
    <w:rsid w:val="00E30AFA"/>
    <w:rsid w:val="00E31615"/>
    <w:rsid w:val="00E31648"/>
    <w:rsid w:val="00E33299"/>
    <w:rsid w:val="00E334E7"/>
    <w:rsid w:val="00E3542B"/>
    <w:rsid w:val="00E36137"/>
    <w:rsid w:val="00E373A9"/>
    <w:rsid w:val="00E445CD"/>
    <w:rsid w:val="00E46314"/>
    <w:rsid w:val="00E50B46"/>
    <w:rsid w:val="00E51F66"/>
    <w:rsid w:val="00E54368"/>
    <w:rsid w:val="00E557A2"/>
    <w:rsid w:val="00E561C7"/>
    <w:rsid w:val="00E569CF"/>
    <w:rsid w:val="00E57E6E"/>
    <w:rsid w:val="00E606F2"/>
    <w:rsid w:val="00E60A4F"/>
    <w:rsid w:val="00E6305D"/>
    <w:rsid w:val="00E6392C"/>
    <w:rsid w:val="00E63F51"/>
    <w:rsid w:val="00E640E5"/>
    <w:rsid w:val="00E64492"/>
    <w:rsid w:val="00E672A5"/>
    <w:rsid w:val="00E8085E"/>
    <w:rsid w:val="00E83D62"/>
    <w:rsid w:val="00E84CE1"/>
    <w:rsid w:val="00E86B59"/>
    <w:rsid w:val="00E93D41"/>
    <w:rsid w:val="00E95F18"/>
    <w:rsid w:val="00E9626E"/>
    <w:rsid w:val="00EA0165"/>
    <w:rsid w:val="00EA282D"/>
    <w:rsid w:val="00EA36D8"/>
    <w:rsid w:val="00EA56FA"/>
    <w:rsid w:val="00EA6DD5"/>
    <w:rsid w:val="00EB2168"/>
    <w:rsid w:val="00EB29C0"/>
    <w:rsid w:val="00EC05F2"/>
    <w:rsid w:val="00EC0A2C"/>
    <w:rsid w:val="00EC4A2D"/>
    <w:rsid w:val="00EC7317"/>
    <w:rsid w:val="00ED4128"/>
    <w:rsid w:val="00ED418C"/>
    <w:rsid w:val="00ED4AF0"/>
    <w:rsid w:val="00ED5755"/>
    <w:rsid w:val="00ED6201"/>
    <w:rsid w:val="00ED754C"/>
    <w:rsid w:val="00EE0016"/>
    <w:rsid w:val="00EE4F58"/>
    <w:rsid w:val="00EE7AD4"/>
    <w:rsid w:val="00EF3596"/>
    <w:rsid w:val="00EF3A63"/>
    <w:rsid w:val="00EF7D78"/>
    <w:rsid w:val="00F00E5A"/>
    <w:rsid w:val="00F0108F"/>
    <w:rsid w:val="00F029D3"/>
    <w:rsid w:val="00F02CC5"/>
    <w:rsid w:val="00F02F92"/>
    <w:rsid w:val="00F03632"/>
    <w:rsid w:val="00F03F0B"/>
    <w:rsid w:val="00F06AB2"/>
    <w:rsid w:val="00F06BEB"/>
    <w:rsid w:val="00F10BA6"/>
    <w:rsid w:val="00F14736"/>
    <w:rsid w:val="00F208CE"/>
    <w:rsid w:val="00F241DB"/>
    <w:rsid w:val="00F2626B"/>
    <w:rsid w:val="00F33BD2"/>
    <w:rsid w:val="00F34341"/>
    <w:rsid w:val="00F37271"/>
    <w:rsid w:val="00F4233C"/>
    <w:rsid w:val="00F46F9D"/>
    <w:rsid w:val="00F504DE"/>
    <w:rsid w:val="00F523DC"/>
    <w:rsid w:val="00F53A6E"/>
    <w:rsid w:val="00F57E6F"/>
    <w:rsid w:val="00F57FC6"/>
    <w:rsid w:val="00F6584F"/>
    <w:rsid w:val="00F668AA"/>
    <w:rsid w:val="00F72D85"/>
    <w:rsid w:val="00F7672A"/>
    <w:rsid w:val="00F80132"/>
    <w:rsid w:val="00F82E40"/>
    <w:rsid w:val="00F84380"/>
    <w:rsid w:val="00F84A88"/>
    <w:rsid w:val="00F94FAA"/>
    <w:rsid w:val="00FA0F6F"/>
    <w:rsid w:val="00FA6A94"/>
    <w:rsid w:val="00FB0E3A"/>
    <w:rsid w:val="00FB1062"/>
    <w:rsid w:val="00FB1A96"/>
    <w:rsid w:val="00FB24FD"/>
    <w:rsid w:val="00FB3D7F"/>
    <w:rsid w:val="00FB47FF"/>
    <w:rsid w:val="00FB5CBD"/>
    <w:rsid w:val="00FC37E5"/>
    <w:rsid w:val="00FC45B7"/>
    <w:rsid w:val="00FC5DB6"/>
    <w:rsid w:val="00FC7343"/>
    <w:rsid w:val="00FD3807"/>
    <w:rsid w:val="00FD3D8F"/>
    <w:rsid w:val="00FD3E19"/>
    <w:rsid w:val="00FD72F4"/>
    <w:rsid w:val="00FE131F"/>
    <w:rsid w:val="00FE3AE2"/>
    <w:rsid w:val="00FE414C"/>
    <w:rsid w:val="00FE5A71"/>
    <w:rsid w:val="00FE5F61"/>
    <w:rsid w:val="00FF3DF7"/>
    <w:rsid w:val="00FF5F40"/>
    <w:rsid w:val="00FF60CF"/>
    <w:rsid w:val="00FF706B"/>
    <w:rsid w:val="00FF7647"/>
    <w:rsid w:val="00FF7D1C"/>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semiHidden/>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C97909"/>
    <w:pPr>
      <w:autoSpaceDE w:val="0"/>
      <w:autoSpaceDN w:val="0"/>
      <w:adjustRightInd w:val="0"/>
    </w:pPr>
    <w:rPr>
      <w:rFonts w:ascii="Times New Roman" w:hAnsi="Times New Roman"/>
      <w:color w:val="000000"/>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semiHidden/>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C97909"/>
    <w:pPr>
      <w:autoSpaceDE w:val="0"/>
      <w:autoSpaceDN w:val="0"/>
      <w:adjustRightInd w:val="0"/>
    </w:pPr>
    <w:rPr>
      <w:rFonts w:ascii="Times New Roman" w:hAnsi="Times New Roman"/>
      <w:color w:val="000000"/>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48303">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398120">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1762219">
      <w:bodyDiv w:val="1"/>
      <w:marLeft w:val="0"/>
      <w:marRight w:val="0"/>
      <w:marTop w:val="0"/>
      <w:marBottom w:val="0"/>
      <w:divBdr>
        <w:top w:val="none" w:sz="0" w:space="0" w:color="auto"/>
        <w:left w:val="none" w:sz="0" w:space="0" w:color="auto"/>
        <w:bottom w:val="none" w:sz="0" w:space="0" w:color="auto"/>
        <w:right w:val="none" w:sz="0" w:space="0" w:color="auto"/>
      </w:divBdr>
    </w:div>
    <w:div w:id="1996061644">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inpesca.gob.ni/index.php?option=com_content&amp;view=article&amp;id=18&amp;Itemid=10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3EA2F431E83DB478A934BFA883A1CC5" ma:contentTypeVersion="0" ma:contentTypeDescription="A content type to manage public (operations) IDB documents" ma:contentTypeScope="" ma:versionID="6fa61d4cbe44190fdf2b8477ce60bc30">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38879697</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NI-L1087</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NI-L1087</Approval_x0020_Number>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TR-TRP</Webtopic>
    <Identifier xmlns="9c571b2f-e523-4ab2-ba2e-09e151a03ef4">ASalazar *21(9109)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B7A4AB4-ED6A-455F-8C5E-679DFC0C7497}"/>
</file>

<file path=customXml/itemProps2.xml><?xml version="1.0" encoding="utf-8"?>
<ds:datastoreItem xmlns:ds="http://schemas.openxmlformats.org/officeDocument/2006/customXml" ds:itemID="{9A1B9A72-4720-4285-99F3-08D83909ABBA}"/>
</file>

<file path=customXml/itemProps3.xml><?xml version="1.0" encoding="utf-8"?>
<ds:datastoreItem xmlns:ds="http://schemas.openxmlformats.org/officeDocument/2006/customXml" ds:itemID="{AFE4D03F-F261-4422-871C-DA13BDEFCA92}"/>
</file>

<file path=customXml/itemProps4.xml><?xml version="1.0" encoding="utf-8"?>
<ds:datastoreItem xmlns:ds="http://schemas.openxmlformats.org/officeDocument/2006/customXml" ds:itemID="{61D870F6-4BA7-4FE7-A2B8-49351524F2B1}"/>
</file>

<file path=customXml/itemProps5.xml><?xml version="1.0" encoding="utf-8"?>
<ds:datastoreItem xmlns:ds="http://schemas.openxmlformats.org/officeDocument/2006/customXml" ds:itemID="{301AB185-AB60-43B3-9043-3F60CC3D1D88}"/>
</file>

<file path=customXml/itemProps6.xml><?xml version="1.0" encoding="utf-8"?>
<ds:datastoreItem xmlns:ds="http://schemas.openxmlformats.org/officeDocument/2006/customXml" ds:itemID="{F4ED0EBC-50F1-45A9-B69F-EF9F5A33CF7A}"/>
</file>

<file path=docProps/app.xml><?xml version="1.0" encoding="utf-8"?>
<Properties xmlns="http://schemas.openxmlformats.org/officeDocument/2006/extended-properties" xmlns:vt="http://schemas.openxmlformats.org/officeDocument/2006/docPropsVTypes">
  <Template>Normal.dotm</Template>
  <TotalTime>38</TotalTime>
  <Pages>17</Pages>
  <Words>5291</Words>
  <Characters>30161</Characters>
  <Application>Microsoft Office Word</Application>
  <DocSecurity>0</DocSecurity>
  <Lines>251</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35382</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EER_3_ Plan de Monitoreo y Evaluación</dc:title>
  <dc:creator>shakirahc</dc:creator>
  <cp:lastModifiedBy>Inter-American Development Bank</cp:lastModifiedBy>
  <cp:revision>8</cp:revision>
  <cp:lastPrinted>2012-08-20T22:33:00Z</cp:lastPrinted>
  <dcterms:created xsi:type="dcterms:W3CDTF">2014-09-24T20:46:00Z</dcterms:created>
  <dcterms:modified xsi:type="dcterms:W3CDTF">2014-09-25T14:02:00Z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0x01010046CF21643EE8D14686A648AA6DAD08920063EA2F431E83DB478A934BFA883A1CC5</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6;#Monitoring and Reporting|df3c2aa1-d63e-41aa-b1f5-bb15dee691ca</vt:lpwstr>
  </property>
</Properties>
</file>