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1A171" w14:textId="77777777" w:rsidR="00C419B8" w:rsidRPr="001C59A0" w:rsidRDefault="00C419B8" w:rsidP="00C419B8">
      <w:pPr>
        <w:pStyle w:val="Title"/>
        <w:keepNext/>
        <w:rPr>
          <w:rFonts w:ascii="Arial" w:hAnsi="Arial" w:cs="Arial"/>
          <w:smallCaps/>
          <w:sz w:val="20"/>
        </w:rPr>
      </w:pPr>
      <w:r w:rsidRPr="001C59A0">
        <w:rPr>
          <w:rFonts w:ascii="Arial" w:hAnsi="Arial" w:cs="Arial"/>
          <w:smallCaps/>
          <w:sz w:val="20"/>
        </w:rPr>
        <w:t>Documento del Banco Interamericano de Desarrollo</w:t>
      </w:r>
    </w:p>
    <w:p w14:paraId="27AB1424" w14:textId="77777777" w:rsidR="00C419B8" w:rsidRPr="001C59A0" w:rsidRDefault="00C419B8" w:rsidP="00C419B8">
      <w:pPr>
        <w:keepNext/>
        <w:jc w:val="center"/>
        <w:outlineLvl w:val="0"/>
        <w:rPr>
          <w:rFonts w:ascii="Arial" w:hAnsi="Arial" w:cs="Arial"/>
          <w:lang w:val="es-ES"/>
        </w:rPr>
      </w:pPr>
    </w:p>
    <w:p w14:paraId="6930635F" w14:textId="77777777" w:rsidR="00C419B8" w:rsidRPr="001C59A0" w:rsidRDefault="00C419B8" w:rsidP="00C419B8">
      <w:pPr>
        <w:keepNext/>
        <w:jc w:val="center"/>
        <w:rPr>
          <w:rFonts w:ascii="Arial" w:hAnsi="Arial" w:cs="Arial"/>
          <w:lang w:val="es-ES"/>
        </w:rPr>
      </w:pPr>
    </w:p>
    <w:p w14:paraId="0061197E" w14:textId="77777777" w:rsidR="00C419B8" w:rsidRPr="001C59A0" w:rsidRDefault="00C419B8" w:rsidP="00C419B8">
      <w:pPr>
        <w:keepNext/>
        <w:jc w:val="center"/>
        <w:rPr>
          <w:rFonts w:ascii="Arial" w:hAnsi="Arial" w:cs="Arial"/>
          <w:lang w:val="es-ES"/>
        </w:rPr>
      </w:pPr>
    </w:p>
    <w:p w14:paraId="281BB26B" w14:textId="77777777" w:rsidR="00C419B8" w:rsidRPr="001C59A0" w:rsidRDefault="00C419B8" w:rsidP="00C419B8">
      <w:pPr>
        <w:keepNext/>
        <w:jc w:val="center"/>
        <w:rPr>
          <w:rFonts w:ascii="Arial" w:hAnsi="Arial" w:cs="Arial"/>
          <w:lang w:val="es-ES"/>
        </w:rPr>
      </w:pPr>
    </w:p>
    <w:p w14:paraId="49987CD4" w14:textId="77777777" w:rsidR="00C419B8" w:rsidRPr="001C59A0" w:rsidRDefault="00C419B8" w:rsidP="00C419B8">
      <w:pPr>
        <w:keepNext/>
        <w:jc w:val="center"/>
        <w:rPr>
          <w:rFonts w:ascii="Arial" w:hAnsi="Arial" w:cs="Arial"/>
          <w:lang w:val="es-ES"/>
        </w:rPr>
      </w:pPr>
    </w:p>
    <w:p w14:paraId="79F99D97" w14:textId="77777777" w:rsidR="00C419B8" w:rsidRPr="001C59A0" w:rsidRDefault="00C419B8" w:rsidP="00C419B8">
      <w:pPr>
        <w:keepNext/>
        <w:jc w:val="center"/>
        <w:rPr>
          <w:rFonts w:ascii="Arial" w:hAnsi="Arial" w:cs="Arial"/>
          <w:lang w:val="es-ES"/>
        </w:rPr>
      </w:pPr>
    </w:p>
    <w:p w14:paraId="781F9C1E" w14:textId="77777777" w:rsidR="00C419B8" w:rsidRPr="001C59A0" w:rsidRDefault="00C419B8" w:rsidP="00C419B8">
      <w:pPr>
        <w:keepNext/>
        <w:jc w:val="center"/>
        <w:rPr>
          <w:rFonts w:ascii="Arial" w:hAnsi="Arial" w:cs="Arial"/>
          <w:lang w:val="es-ES"/>
        </w:rPr>
      </w:pPr>
    </w:p>
    <w:p w14:paraId="6FB52B3F" w14:textId="77777777" w:rsidR="00DE7057" w:rsidRPr="00DE7057" w:rsidRDefault="00DE7057" w:rsidP="00DE7057">
      <w:pPr>
        <w:tabs>
          <w:tab w:val="left" w:pos="1440"/>
          <w:tab w:val="left" w:pos="3060"/>
        </w:tabs>
        <w:jc w:val="center"/>
        <w:rPr>
          <w:rFonts w:ascii="Arial" w:hAnsi="Arial" w:cs="Arial"/>
          <w:b/>
          <w:smallCaps/>
          <w:sz w:val="28"/>
          <w:szCs w:val="28"/>
          <w:lang w:val="es-ES_tradnl"/>
        </w:rPr>
      </w:pPr>
      <w:r w:rsidRPr="00DE7057">
        <w:rPr>
          <w:rFonts w:ascii="Arial" w:hAnsi="Arial" w:cs="Arial"/>
          <w:b/>
          <w:smallCaps/>
          <w:sz w:val="28"/>
          <w:szCs w:val="28"/>
          <w:lang w:val="es-ES_tradnl"/>
        </w:rPr>
        <w:t>Panamá</w:t>
      </w:r>
    </w:p>
    <w:p w14:paraId="144915F0" w14:textId="77777777" w:rsidR="00DE7057" w:rsidRPr="00DE7057" w:rsidRDefault="00DE7057" w:rsidP="00DE7057">
      <w:pPr>
        <w:tabs>
          <w:tab w:val="left" w:pos="1440"/>
          <w:tab w:val="left" w:pos="3060"/>
        </w:tabs>
        <w:jc w:val="center"/>
        <w:rPr>
          <w:rFonts w:ascii="Arial" w:hAnsi="Arial" w:cs="Arial"/>
          <w:smallCaps/>
          <w:sz w:val="22"/>
          <w:szCs w:val="22"/>
          <w:lang w:val="es-ES_tradnl"/>
        </w:rPr>
      </w:pPr>
    </w:p>
    <w:p w14:paraId="52DB4A04" w14:textId="77777777" w:rsidR="00DE7057" w:rsidRPr="00DE7057" w:rsidRDefault="00DE7057" w:rsidP="00DE7057">
      <w:pPr>
        <w:tabs>
          <w:tab w:val="left" w:pos="1440"/>
          <w:tab w:val="left" w:pos="3060"/>
        </w:tabs>
        <w:jc w:val="center"/>
        <w:rPr>
          <w:rFonts w:ascii="Arial" w:hAnsi="Arial" w:cs="Arial"/>
          <w:smallCaps/>
          <w:sz w:val="22"/>
          <w:szCs w:val="22"/>
          <w:lang w:val="es-ES_tradnl"/>
        </w:rPr>
      </w:pPr>
    </w:p>
    <w:p w14:paraId="41B34D46" w14:textId="77777777" w:rsidR="00DE7057" w:rsidRPr="00DE7057" w:rsidRDefault="00DE7057" w:rsidP="00DE7057">
      <w:pPr>
        <w:tabs>
          <w:tab w:val="left" w:pos="1440"/>
          <w:tab w:val="left" w:pos="3060"/>
        </w:tabs>
        <w:jc w:val="center"/>
        <w:rPr>
          <w:rFonts w:ascii="Arial" w:hAnsi="Arial" w:cs="Arial"/>
          <w:smallCaps/>
          <w:sz w:val="22"/>
          <w:szCs w:val="22"/>
          <w:lang w:val="es-ES_tradnl"/>
        </w:rPr>
      </w:pPr>
    </w:p>
    <w:p w14:paraId="16A85DC2" w14:textId="77777777" w:rsidR="00DE7057" w:rsidRPr="00DE7057" w:rsidRDefault="00DE7057" w:rsidP="00DE7057">
      <w:pPr>
        <w:tabs>
          <w:tab w:val="left" w:pos="1440"/>
          <w:tab w:val="left" w:pos="3060"/>
        </w:tabs>
        <w:jc w:val="center"/>
        <w:rPr>
          <w:rFonts w:ascii="Arial" w:hAnsi="Arial" w:cs="Arial"/>
          <w:smallCaps/>
          <w:sz w:val="22"/>
          <w:szCs w:val="22"/>
          <w:lang w:val="es-ES_tradnl"/>
        </w:rPr>
      </w:pPr>
    </w:p>
    <w:p w14:paraId="5421A175" w14:textId="77777777" w:rsidR="00DE7057" w:rsidRPr="00DE7057" w:rsidRDefault="00DE7057" w:rsidP="00DE7057">
      <w:pPr>
        <w:tabs>
          <w:tab w:val="left" w:pos="1440"/>
          <w:tab w:val="left" w:pos="3060"/>
        </w:tabs>
        <w:jc w:val="center"/>
        <w:rPr>
          <w:rFonts w:ascii="Arial" w:hAnsi="Arial" w:cs="Arial"/>
          <w:smallCaps/>
          <w:sz w:val="22"/>
          <w:szCs w:val="22"/>
          <w:lang w:val="es-ES_tradnl"/>
        </w:rPr>
      </w:pPr>
    </w:p>
    <w:p w14:paraId="293BF85F" w14:textId="77777777" w:rsidR="00DE7057" w:rsidRPr="00DE7057" w:rsidRDefault="00DE7057" w:rsidP="00DE7057">
      <w:pPr>
        <w:tabs>
          <w:tab w:val="left" w:pos="1440"/>
          <w:tab w:val="left" w:pos="3060"/>
        </w:tabs>
        <w:jc w:val="center"/>
        <w:rPr>
          <w:rFonts w:ascii="Arial" w:hAnsi="Arial" w:cs="Arial"/>
          <w:smallCaps/>
          <w:sz w:val="22"/>
          <w:szCs w:val="22"/>
          <w:lang w:val="es-ES_tradnl"/>
        </w:rPr>
      </w:pPr>
    </w:p>
    <w:p w14:paraId="7CB41971" w14:textId="77777777" w:rsidR="00DE7057" w:rsidRPr="00E718D8" w:rsidRDefault="00DE7057" w:rsidP="00DE7057">
      <w:pPr>
        <w:pStyle w:val="Newpage"/>
        <w:rPr>
          <w:rFonts w:ascii="Arial" w:hAnsi="Arial"/>
          <w:sz w:val="28"/>
          <w:szCs w:val="28"/>
        </w:rPr>
      </w:pPr>
      <w:bookmarkStart w:id="0" w:name="_Hlk480623514"/>
      <w:r w:rsidRPr="00E718D8">
        <w:rPr>
          <w:rFonts w:ascii="Arial" w:hAnsi="Arial"/>
          <w:sz w:val="28"/>
          <w:szCs w:val="28"/>
        </w:rPr>
        <w:t xml:space="preserve">Programa de </w:t>
      </w:r>
      <w:r w:rsidRPr="00D85DDA">
        <w:rPr>
          <w:rFonts w:ascii="Arial" w:hAnsi="Arial"/>
          <w:sz w:val="28"/>
          <w:szCs w:val="28"/>
        </w:rPr>
        <w:t xml:space="preserve">Apoyo al Desarrollo Sostenible de </w:t>
      </w:r>
      <w:r>
        <w:rPr>
          <w:rFonts w:ascii="Arial" w:hAnsi="Arial"/>
          <w:sz w:val="28"/>
          <w:szCs w:val="28"/>
        </w:rPr>
        <w:t xml:space="preserve">los </w:t>
      </w:r>
      <w:r w:rsidRPr="00D85DDA">
        <w:rPr>
          <w:rFonts w:ascii="Arial" w:hAnsi="Arial"/>
          <w:sz w:val="28"/>
          <w:szCs w:val="28"/>
        </w:rPr>
        <w:t>Servicios Públicos</w:t>
      </w:r>
      <w:bookmarkEnd w:id="0"/>
    </w:p>
    <w:p w14:paraId="24410873" w14:textId="77777777" w:rsidR="00DE7057" w:rsidRPr="00E718D8" w:rsidRDefault="00DE7057" w:rsidP="00DE7057">
      <w:pPr>
        <w:pStyle w:val="Newpage"/>
        <w:rPr>
          <w:rFonts w:ascii="Arial" w:hAnsi="Arial"/>
          <w:b w:val="0"/>
          <w:caps/>
          <w:smallCaps w:val="0"/>
          <w:sz w:val="22"/>
          <w:szCs w:val="22"/>
        </w:rPr>
      </w:pPr>
    </w:p>
    <w:p w14:paraId="6DEDFC1E" w14:textId="77777777" w:rsidR="00DE7057" w:rsidRPr="00136BF0" w:rsidRDefault="00DE7057" w:rsidP="00DE7057">
      <w:pPr>
        <w:tabs>
          <w:tab w:val="left" w:pos="1440"/>
          <w:tab w:val="left" w:pos="3060"/>
        </w:tabs>
        <w:jc w:val="center"/>
        <w:rPr>
          <w:rFonts w:ascii="Arial" w:hAnsi="Arial" w:cs="Arial"/>
          <w:b/>
          <w:smallCaps/>
          <w:sz w:val="22"/>
          <w:szCs w:val="22"/>
          <w:lang w:val="es-ES_tradnl"/>
        </w:rPr>
      </w:pPr>
      <w:r w:rsidRPr="00136BF0">
        <w:rPr>
          <w:rFonts w:ascii="Arial" w:hAnsi="Arial" w:cs="Arial"/>
          <w:b/>
          <w:smallCaps/>
          <w:sz w:val="22"/>
          <w:szCs w:val="22"/>
          <w:lang w:val="es-ES_tradnl"/>
        </w:rPr>
        <w:t>(</w:t>
      </w:r>
      <w:r w:rsidRPr="00136BF0">
        <w:rPr>
          <w:rFonts w:ascii="Arial" w:hAnsi="Arial" w:cs="Arial"/>
          <w:b/>
          <w:smallCaps/>
          <w:szCs w:val="22"/>
          <w:lang w:val="es-ES_tradnl"/>
        </w:rPr>
        <w:t>PN-L1145</w:t>
      </w:r>
      <w:r w:rsidRPr="00136BF0">
        <w:rPr>
          <w:rFonts w:ascii="Arial" w:hAnsi="Arial" w:cs="Arial"/>
          <w:b/>
          <w:smallCaps/>
          <w:sz w:val="22"/>
          <w:szCs w:val="22"/>
          <w:lang w:val="es-ES_tradnl"/>
        </w:rPr>
        <w:t>)</w:t>
      </w:r>
    </w:p>
    <w:p w14:paraId="5DEDEAA8" w14:textId="77777777" w:rsidR="00C419B8" w:rsidRPr="001C59A0" w:rsidRDefault="00C419B8" w:rsidP="00C419B8">
      <w:pPr>
        <w:tabs>
          <w:tab w:val="left" w:pos="1440"/>
          <w:tab w:val="left" w:pos="3060"/>
        </w:tabs>
        <w:jc w:val="center"/>
        <w:rPr>
          <w:rFonts w:ascii="Arial" w:hAnsi="Arial" w:cs="Arial"/>
          <w:smallCaps/>
          <w:szCs w:val="22"/>
          <w:lang w:val="es-ES"/>
        </w:rPr>
      </w:pPr>
    </w:p>
    <w:p w14:paraId="0B500E45" w14:textId="77777777" w:rsidR="00C419B8" w:rsidRDefault="00C419B8" w:rsidP="00C419B8">
      <w:pPr>
        <w:tabs>
          <w:tab w:val="left" w:pos="1440"/>
          <w:tab w:val="left" w:pos="3060"/>
        </w:tabs>
        <w:jc w:val="center"/>
        <w:rPr>
          <w:rFonts w:ascii="Arial" w:hAnsi="Arial" w:cs="Arial"/>
          <w:smallCaps/>
          <w:szCs w:val="22"/>
          <w:lang w:val="es-ES"/>
        </w:rPr>
      </w:pPr>
    </w:p>
    <w:p w14:paraId="19401B60" w14:textId="77777777" w:rsidR="001C59A0" w:rsidRDefault="001C59A0" w:rsidP="00C419B8">
      <w:pPr>
        <w:tabs>
          <w:tab w:val="left" w:pos="1440"/>
          <w:tab w:val="left" w:pos="3060"/>
        </w:tabs>
        <w:jc w:val="center"/>
        <w:rPr>
          <w:rFonts w:ascii="Arial" w:hAnsi="Arial" w:cs="Arial"/>
          <w:smallCaps/>
          <w:szCs w:val="22"/>
          <w:lang w:val="es-ES"/>
        </w:rPr>
      </w:pPr>
    </w:p>
    <w:p w14:paraId="4B66EF17" w14:textId="77777777" w:rsidR="001C59A0" w:rsidRDefault="001C59A0" w:rsidP="00C419B8">
      <w:pPr>
        <w:tabs>
          <w:tab w:val="left" w:pos="1440"/>
          <w:tab w:val="left" w:pos="3060"/>
        </w:tabs>
        <w:jc w:val="center"/>
        <w:rPr>
          <w:rFonts w:ascii="Arial" w:hAnsi="Arial" w:cs="Arial"/>
          <w:smallCaps/>
          <w:szCs w:val="22"/>
          <w:lang w:val="es-ES"/>
        </w:rPr>
      </w:pPr>
    </w:p>
    <w:p w14:paraId="46EF2E8E" w14:textId="77777777" w:rsidR="001C59A0" w:rsidRDefault="001C59A0" w:rsidP="00C419B8">
      <w:pPr>
        <w:tabs>
          <w:tab w:val="left" w:pos="1440"/>
          <w:tab w:val="left" w:pos="3060"/>
        </w:tabs>
        <w:jc w:val="center"/>
        <w:rPr>
          <w:rFonts w:ascii="Arial" w:hAnsi="Arial" w:cs="Arial"/>
          <w:smallCaps/>
          <w:szCs w:val="22"/>
          <w:lang w:val="es-ES"/>
        </w:rPr>
      </w:pPr>
    </w:p>
    <w:p w14:paraId="60D9D853" w14:textId="77777777" w:rsidR="001C59A0" w:rsidRDefault="001C59A0" w:rsidP="00C419B8">
      <w:pPr>
        <w:tabs>
          <w:tab w:val="left" w:pos="1440"/>
          <w:tab w:val="left" w:pos="3060"/>
        </w:tabs>
        <w:jc w:val="center"/>
        <w:rPr>
          <w:rFonts w:ascii="Arial" w:hAnsi="Arial" w:cs="Arial"/>
          <w:smallCaps/>
          <w:szCs w:val="22"/>
          <w:lang w:val="es-ES"/>
        </w:rPr>
      </w:pPr>
    </w:p>
    <w:p w14:paraId="204CC0B8" w14:textId="77777777" w:rsidR="001C59A0" w:rsidRDefault="001C59A0" w:rsidP="00C419B8">
      <w:pPr>
        <w:tabs>
          <w:tab w:val="left" w:pos="1440"/>
          <w:tab w:val="left" w:pos="3060"/>
        </w:tabs>
        <w:jc w:val="center"/>
        <w:rPr>
          <w:rFonts w:ascii="Arial" w:hAnsi="Arial" w:cs="Arial"/>
          <w:smallCaps/>
          <w:szCs w:val="22"/>
          <w:lang w:val="es-ES"/>
        </w:rPr>
      </w:pPr>
    </w:p>
    <w:p w14:paraId="3B8A2125" w14:textId="77777777" w:rsidR="001C59A0" w:rsidRDefault="001C59A0" w:rsidP="00C419B8">
      <w:pPr>
        <w:tabs>
          <w:tab w:val="left" w:pos="1440"/>
          <w:tab w:val="left" w:pos="3060"/>
        </w:tabs>
        <w:jc w:val="center"/>
        <w:rPr>
          <w:rFonts w:ascii="Arial" w:hAnsi="Arial" w:cs="Arial"/>
          <w:smallCaps/>
          <w:szCs w:val="22"/>
          <w:lang w:val="es-ES"/>
        </w:rPr>
      </w:pPr>
    </w:p>
    <w:p w14:paraId="3D265B2A" w14:textId="77777777" w:rsidR="001C59A0" w:rsidRPr="001C59A0" w:rsidRDefault="001C59A0" w:rsidP="00C419B8">
      <w:pPr>
        <w:tabs>
          <w:tab w:val="left" w:pos="1440"/>
          <w:tab w:val="left" w:pos="3060"/>
        </w:tabs>
        <w:jc w:val="center"/>
        <w:rPr>
          <w:rFonts w:ascii="Arial" w:hAnsi="Arial" w:cs="Arial"/>
          <w:smallCaps/>
          <w:szCs w:val="22"/>
          <w:lang w:val="es-ES"/>
        </w:rPr>
      </w:pPr>
    </w:p>
    <w:p w14:paraId="0384221E" w14:textId="77777777" w:rsidR="00C419B8" w:rsidRPr="001C59A0" w:rsidRDefault="00C419B8" w:rsidP="00C419B8">
      <w:pPr>
        <w:tabs>
          <w:tab w:val="left" w:pos="1440"/>
          <w:tab w:val="left" w:pos="3060"/>
        </w:tabs>
        <w:jc w:val="center"/>
        <w:rPr>
          <w:rFonts w:ascii="Arial" w:hAnsi="Arial" w:cs="Arial"/>
          <w:smallCaps/>
          <w:szCs w:val="22"/>
          <w:lang w:val="es-ES"/>
        </w:rPr>
      </w:pPr>
    </w:p>
    <w:p w14:paraId="7F1D93CA" w14:textId="77777777" w:rsidR="00C419B8" w:rsidRPr="001C59A0" w:rsidRDefault="00C419B8" w:rsidP="00C419B8">
      <w:pPr>
        <w:tabs>
          <w:tab w:val="left" w:pos="1440"/>
          <w:tab w:val="left" w:pos="3060"/>
        </w:tabs>
        <w:jc w:val="center"/>
        <w:rPr>
          <w:rFonts w:ascii="Arial" w:hAnsi="Arial" w:cs="Arial"/>
          <w:smallCaps/>
          <w:szCs w:val="22"/>
          <w:lang w:val="es-ES"/>
        </w:rPr>
      </w:pPr>
    </w:p>
    <w:p w14:paraId="2CBBA3BF" w14:textId="77777777" w:rsidR="00C419B8" w:rsidRPr="001C59A0" w:rsidRDefault="00C419B8" w:rsidP="00C419B8">
      <w:pPr>
        <w:tabs>
          <w:tab w:val="left" w:pos="1440"/>
          <w:tab w:val="left" w:pos="3060"/>
        </w:tabs>
        <w:jc w:val="center"/>
        <w:outlineLvl w:val="0"/>
        <w:rPr>
          <w:rFonts w:ascii="Arial" w:hAnsi="Arial" w:cs="Arial"/>
          <w:b/>
          <w:sz w:val="28"/>
          <w:lang w:val="es-ES"/>
        </w:rPr>
      </w:pPr>
      <w:r w:rsidRPr="001C59A0">
        <w:rPr>
          <w:rFonts w:ascii="Arial" w:hAnsi="Arial" w:cs="Arial"/>
          <w:b/>
          <w:smallCaps/>
          <w:sz w:val="28"/>
          <w:lang w:val="es-ES"/>
        </w:rPr>
        <w:t>Plan de Seguimiento y Evaluación</w:t>
      </w:r>
    </w:p>
    <w:p w14:paraId="35859780" w14:textId="77777777" w:rsidR="00C419B8" w:rsidRPr="001C59A0" w:rsidRDefault="00C419B8" w:rsidP="00C419B8">
      <w:pPr>
        <w:pStyle w:val="ListParagraph"/>
        <w:tabs>
          <w:tab w:val="left" w:pos="1440"/>
          <w:tab w:val="left" w:pos="3060"/>
        </w:tabs>
        <w:ind w:left="1080"/>
        <w:jc w:val="center"/>
        <w:rPr>
          <w:rFonts w:ascii="Arial" w:hAnsi="Arial" w:cs="Arial"/>
          <w:szCs w:val="22"/>
          <w:lang w:val="es-ES"/>
        </w:rPr>
      </w:pPr>
    </w:p>
    <w:p w14:paraId="6111DD6B"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05683C7F"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0AE599D3"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254AE448"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45247393"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46394F9E" w14:textId="49EDA08F" w:rsidR="00C419B8" w:rsidRDefault="00C419B8" w:rsidP="00C419B8">
      <w:pPr>
        <w:pStyle w:val="ListParagraph"/>
        <w:tabs>
          <w:tab w:val="left" w:pos="1440"/>
          <w:tab w:val="left" w:pos="3060"/>
        </w:tabs>
        <w:ind w:left="1080"/>
        <w:rPr>
          <w:rFonts w:ascii="Arial" w:hAnsi="Arial" w:cs="Arial"/>
          <w:sz w:val="22"/>
          <w:szCs w:val="22"/>
          <w:lang w:val="es-ES"/>
        </w:rPr>
      </w:pPr>
    </w:p>
    <w:p w14:paraId="3C357C8B" w14:textId="77777777" w:rsidR="00E24E40" w:rsidRPr="001C59A0" w:rsidRDefault="00E24E40" w:rsidP="00C419B8">
      <w:pPr>
        <w:pStyle w:val="ListParagraph"/>
        <w:tabs>
          <w:tab w:val="left" w:pos="1440"/>
          <w:tab w:val="left" w:pos="3060"/>
        </w:tabs>
        <w:ind w:left="1080"/>
        <w:rPr>
          <w:rFonts w:ascii="Arial" w:hAnsi="Arial" w:cs="Arial"/>
          <w:sz w:val="22"/>
          <w:szCs w:val="22"/>
          <w:lang w:val="es-ES"/>
        </w:rPr>
      </w:pPr>
    </w:p>
    <w:p w14:paraId="1FB03C1D"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46FEE499"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3B94A709"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50D8DBDC" w14:textId="77777777" w:rsidR="00C419B8" w:rsidRPr="001C59A0" w:rsidRDefault="00C419B8" w:rsidP="00C419B8">
      <w:pPr>
        <w:pStyle w:val="ListParagraph"/>
        <w:tabs>
          <w:tab w:val="left" w:pos="1440"/>
          <w:tab w:val="left" w:pos="3060"/>
        </w:tabs>
        <w:ind w:left="1080"/>
        <w:rPr>
          <w:rFonts w:ascii="Arial" w:hAnsi="Arial" w:cs="Arial"/>
          <w:sz w:val="22"/>
          <w:szCs w:val="22"/>
          <w:lang w:val="es-ES"/>
        </w:rPr>
      </w:pPr>
    </w:p>
    <w:p w14:paraId="5A9796A5" w14:textId="77777777" w:rsidR="00E24E40" w:rsidRPr="00E24E40" w:rsidRDefault="00E24E40" w:rsidP="00E24E4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sz w:val="20"/>
          <w:lang w:val="es-ES"/>
        </w:rPr>
      </w:pPr>
      <w:r w:rsidRPr="00E24E40">
        <w:rPr>
          <w:rFonts w:ascii="Arial" w:hAnsi="Arial" w:cs="Arial"/>
          <w:sz w:val="20"/>
          <w:lang w:val="es-ES"/>
        </w:rPr>
        <w:t>Este documento fue preparado por el equipo de proyecto integrado por: José Ramón Gómez (ENE/CPN) Jefe de Equipo; Gustavo Martínez (WSA/CPN) co-jefe de equipo; Jorge Mercado (ENE/CRD); Alberto Levy (INE/ENE); Efraín Rueda, Alejandra Perroni, Lucio Javier Garcia, Manuela Velásquez (INE/WSA); Javier Grau; Aracelis Arosemena (WSA/CPN)); Wilkferg Vanegas (INE/ENE); Stephanie Suber (INE/ENE); Guillermo Lagarda (CID/CID); Menfis Moreno (CID/CPN); Sofía Greco (LEG/SGO); Claudio Alatorre (CSD/CCS); David Ochoa (FMP/CPN); y Ezequiel Cambiasso (FMP/CPN)</w:t>
      </w:r>
    </w:p>
    <w:p w14:paraId="42B93423" w14:textId="77777777" w:rsidR="00C419B8" w:rsidRPr="001C59A0" w:rsidRDefault="00C419B8" w:rsidP="00C419B8">
      <w:pPr>
        <w:pStyle w:val="ListParagraph"/>
        <w:numPr>
          <w:ilvl w:val="0"/>
          <w:numId w:val="4"/>
        </w:numPr>
        <w:spacing w:before="120" w:after="120"/>
        <w:ind w:left="540" w:hanging="540"/>
        <w:contextualSpacing w:val="0"/>
        <w:rPr>
          <w:rFonts w:ascii="Arial" w:hAnsi="Arial" w:cs="Arial"/>
          <w:b/>
          <w:smallCaps/>
          <w:lang w:val="es-ES"/>
        </w:rPr>
      </w:pPr>
      <w:r w:rsidRPr="001C59A0">
        <w:rPr>
          <w:rFonts w:ascii="Arial" w:hAnsi="Arial" w:cs="Arial"/>
          <w:b/>
          <w:smallCaps/>
          <w:lang w:val="es-ES"/>
        </w:rPr>
        <w:lastRenderedPageBreak/>
        <w:t>Introducción</w:t>
      </w:r>
    </w:p>
    <w:p w14:paraId="56120C10" w14:textId="77777777" w:rsidR="00C419B8" w:rsidRPr="001C59A0" w:rsidRDefault="00C419B8" w:rsidP="00C419B8">
      <w:pPr>
        <w:pStyle w:val="ListParagraph"/>
        <w:numPr>
          <w:ilvl w:val="1"/>
          <w:numId w:val="4"/>
        </w:numPr>
        <w:spacing w:before="120" w:after="120"/>
        <w:ind w:left="540" w:hanging="540"/>
        <w:contextualSpacing w:val="0"/>
        <w:jc w:val="both"/>
        <w:rPr>
          <w:rFonts w:ascii="Arial" w:hAnsi="Arial" w:cs="Arial"/>
          <w:lang w:val="es-ES"/>
        </w:rPr>
      </w:pPr>
      <w:r w:rsidRPr="001C59A0">
        <w:rPr>
          <w:rFonts w:ascii="Arial" w:hAnsi="Arial" w:cs="Arial"/>
          <w:lang w:val="es-ES"/>
        </w:rPr>
        <w:t xml:space="preserve">El presente documento describe las tareas de monitoreo y evaluación necesarias respecto a las actividades, compromisos de política y resultados del Programa de </w:t>
      </w:r>
      <w:r w:rsidR="00DE7057">
        <w:rPr>
          <w:rFonts w:ascii="Arial" w:hAnsi="Arial" w:cs="Arial"/>
          <w:lang w:val="es-ES"/>
        </w:rPr>
        <w:t xml:space="preserve">Apoyo al Desarrollo Sostenible de los Servicios Públicos </w:t>
      </w:r>
      <w:r w:rsidRPr="001C59A0">
        <w:rPr>
          <w:rFonts w:ascii="Arial" w:hAnsi="Arial" w:cs="Arial"/>
          <w:lang w:val="es-ES"/>
        </w:rPr>
        <w:t>(</w:t>
      </w:r>
      <w:r w:rsidR="00DE7057">
        <w:rPr>
          <w:rFonts w:ascii="Arial" w:hAnsi="Arial" w:cs="Arial"/>
          <w:lang w:val="es-ES"/>
        </w:rPr>
        <w:t>PN-L1145</w:t>
      </w:r>
      <w:r w:rsidRPr="001C59A0">
        <w:rPr>
          <w:rFonts w:ascii="Arial" w:hAnsi="Arial" w:cs="Arial"/>
          <w:lang w:val="es-ES"/>
        </w:rPr>
        <w:t>).</w:t>
      </w:r>
    </w:p>
    <w:p w14:paraId="2F709A32" w14:textId="17312FA4" w:rsidR="00317F64" w:rsidRPr="00134831" w:rsidRDefault="00317F64" w:rsidP="00317F64">
      <w:pPr>
        <w:pStyle w:val="ListParagraph"/>
        <w:numPr>
          <w:ilvl w:val="1"/>
          <w:numId w:val="4"/>
        </w:numPr>
        <w:spacing w:before="120" w:after="120"/>
        <w:ind w:left="540" w:hanging="540"/>
        <w:contextualSpacing w:val="0"/>
        <w:jc w:val="both"/>
        <w:rPr>
          <w:rFonts w:ascii="Arial" w:hAnsi="Arial" w:cs="Arial"/>
          <w:lang w:val="es-ES"/>
        </w:rPr>
      </w:pPr>
      <w:r>
        <w:rPr>
          <w:rFonts w:ascii="Arial" w:hAnsi="Arial" w:cs="Arial"/>
          <w:lang w:val="es-ES"/>
        </w:rPr>
        <w:t>E</w:t>
      </w:r>
      <w:r w:rsidRPr="00317F64">
        <w:rPr>
          <w:rFonts w:ascii="Arial" w:hAnsi="Arial" w:cs="Arial"/>
          <w:lang w:val="es-ES"/>
        </w:rPr>
        <w:t>l programa tiene como objetivo general contribuir a la sostenibilidad del sector de energía, y al incremento de cobertura y mejora en la gestión de los servicios de Agua y Saneamiento (AyS), a través de una serie de reformas de políticas orientadas a fortalecer y complementar el marco normativo e institucional de los sectores de energía y AyS. Los objetivos específicos son: (i) mejorar la seguridad energética por medio de la diversificación de la matriz energética, la eficiencia energética y la integración regional; (ii) mejorar la sostenibilidad financiera y social del sector de energía y la carga fiscal, a través de la reducción del costo de los subsidios del sector y  de la mejora de su focalización; (iii) fortalecer la institucionalidad en aspectos de planeación y compra de energía; y (iv)  mejorar la coordinación interinstitucional en el sector de AyS, con una planificación estratégica definida y una clara asignación de roles de todas las entidades del sector.</w:t>
      </w:r>
    </w:p>
    <w:p w14:paraId="0D94F45A" w14:textId="77777777" w:rsidR="00C419B8" w:rsidRPr="00DE7057" w:rsidRDefault="00C419B8" w:rsidP="00DE7057">
      <w:pPr>
        <w:pStyle w:val="ListParagraph"/>
        <w:numPr>
          <w:ilvl w:val="1"/>
          <w:numId w:val="4"/>
        </w:numPr>
        <w:spacing w:before="120" w:after="120"/>
        <w:ind w:left="540" w:hanging="540"/>
        <w:contextualSpacing w:val="0"/>
        <w:jc w:val="both"/>
        <w:rPr>
          <w:rFonts w:ascii="Arial" w:hAnsi="Arial" w:cs="Arial"/>
          <w:lang w:val="es-ES"/>
        </w:rPr>
      </w:pPr>
      <w:r w:rsidRPr="00DE7057">
        <w:rPr>
          <w:rFonts w:ascii="Arial" w:hAnsi="Arial" w:cs="Arial"/>
          <w:lang w:val="es-ES"/>
        </w:rPr>
        <w:t xml:space="preserve">El método adecuado de evaluación para un </w:t>
      </w:r>
      <w:r w:rsidR="00DE7057">
        <w:rPr>
          <w:rFonts w:ascii="Arial" w:hAnsi="Arial" w:cs="Arial"/>
          <w:lang w:val="es-ES"/>
        </w:rPr>
        <w:t>P</w:t>
      </w:r>
      <w:r w:rsidRPr="00DE7057">
        <w:rPr>
          <w:rFonts w:ascii="Arial" w:hAnsi="Arial" w:cs="Arial"/>
          <w:lang w:val="es-ES"/>
        </w:rPr>
        <w:t xml:space="preserve">réstamo </w:t>
      </w:r>
      <w:r w:rsidR="00DE7057" w:rsidRPr="00DE7057">
        <w:rPr>
          <w:rFonts w:ascii="Arial" w:hAnsi="Arial" w:cs="Arial"/>
          <w:lang w:val="es-ES"/>
        </w:rPr>
        <w:t>Programático de Apoyo a Re</w:t>
      </w:r>
      <w:r w:rsidR="00DE7057">
        <w:rPr>
          <w:rFonts w:ascii="Arial" w:hAnsi="Arial" w:cs="Arial"/>
          <w:lang w:val="es-ES"/>
        </w:rPr>
        <w:t xml:space="preserve">formas de Política (PBP) </w:t>
      </w:r>
      <w:r w:rsidRPr="00DE7057">
        <w:rPr>
          <w:rFonts w:ascii="Arial" w:hAnsi="Arial" w:cs="Arial"/>
          <w:lang w:val="es-ES"/>
        </w:rPr>
        <w:t xml:space="preserve">con objetivos y metas específicas es el de evaluación reflexiva. El equipo evaluará la consecución de los objetivos del programa tomando como referencia las metas e indicadores establecidos en las matrices de política y de resultados de las operaciones del programa. </w:t>
      </w:r>
    </w:p>
    <w:p w14:paraId="266EC603" w14:textId="77777777" w:rsidR="00C419B8" w:rsidRPr="001C59A0" w:rsidRDefault="00C419B8" w:rsidP="00C419B8">
      <w:pPr>
        <w:pStyle w:val="ListParagraph"/>
        <w:numPr>
          <w:ilvl w:val="0"/>
          <w:numId w:val="4"/>
        </w:numPr>
        <w:spacing w:before="120" w:after="120"/>
        <w:ind w:left="540" w:hanging="540"/>
        <w:contextualSpacing w:val="0"/>
        <w:rPr>
          <w:rFonts w:ascii="Arial" w:hAnsi="Arial" w:cs="Arial"/>
          <w:b/>
          <w:smallCaps/>
          <w:lang w:val="es-ES"/>
        </w:rPr>
      </w:pPr>
      <w:r w:rsidRPr="001C59A0">
        <w:rPr>
          <w:rFonts w:ascii="Arial" w:hAnsi="Arial" w:cs="Arial"/>
          <w:b/>
          <w:smallCaps/>
          <w:lang w:val="es-ES"/>
        </w:rPr>
        <w:t>Monitoreo</w:t>
      </w:r>
    </w:p>
    <w:p w14:paraId="02AF261A" w14:textId="77777777" w:rsidR="00C419B8" w:rsidRPr="001C59A0" w:rsidRDefault="00C419B8" w:rsidP="00C419B8">
      <w:pPr>
        <w:pStyle w:val="ListParagraph"/>
        <w:numPr>
          <w:ilvl w:val="1"/>
          <w:numId w:val="4"/>
        </w:numPr>
        <w:spacing w:before="120" w:after="120"/>
        <w:ind w:left="540" w:hanging="540"/>
        <w:contextualSpacing w:val="0"/>
        <w:jc w:val="both"/>
        <w:rPr>
          <w:rFonts w:ascii="Arial" w:hAnsi="Arial" w:cs="Arial"/>
          <w:bCs/>
          <w:lang w:val="es-ES"/>
        </w:rPr>
      </w:pPr>
      <w:r w:rsidRPr="001C59A0">
        <w:rPr>
          <w:rFonts w:ascii="Arial" w:hAnsi="Arial" w:cs="Arial"/>
          <w:bCs/>
          <w:lang w:val="es-ES"/>
        </w:rPr>
        <w:t xml:space="preserve">El objetivo del monitoreo es: (i) verificar el cumplimiento de los compromisos de política del Gobierno de </w:t>
      </w:r>
      <w:r w:rsidR="00DE7057">
        <w:rPr>
          <w:rFonts w:ascii="Arial" w:hAnsi="Arial" w:cs="Arial"/>
          <w:lang w:val="es-ES"/>
        </w:rPr>
        <w:t>Panamá</w:t>
      </w:r>
      <w:r w:rsidRPr="001C59A0">
        <w:rPr>
          <w:rFonts w:ascii="Arial" w:hAnsi="Arial" w:cs="Arial"/>
          <w:bCs/>
          <w:lang w:val="es-ES"/>
        </w:rPr>
        <w:t xml:space="preserve"> establecidos en la matriz de políticas (Anexo II del POD); y (ii) verificar su alcance e impacto de acuerdo a las metas e indicadores establecidos en la matriz de políticas y en la de resultados.</w:t>
      </w:r>
    </w:p>
    <w:p w14:paraId="14557217" w14:textId="32901FE2" w:rsidR="00C419B8" w:rsidRDefault="00C419B8" w:rsidP="00C419B8">
      <w:pPr>
        <w:pStyle w:val="ListParagraph"/>
        <w:numPr>
          <w:ilvl w:val="1"/>
          <w:numId w:val="4"/>
        </w:numPr>
        <w:spacing w:before="120" w:after="120"/>
        <w:ind w:left="540" w:hanging="540"/>
        <w:contextualSpacing w:val="0"/>
        <w:jc w:val="both"/>
        <w:rPr>
          <w:rFonts w:ascii="Arial" w:hAnsi="Arial" w:cs="Arial"/>
          <w:bCs/>
          <w:lang w:val="es-ES"/>
        </w:rPr>
      </w:pPr>
      <w:r w:rsidRPr="001C59A0">
        <w:rPr>
          <w:rFonts w:ascii="Arial" w:hAnsi="Arial" w:cs="Arial"/>
          <w:bCs/>
          <w:lang w:val="es-ES"/>
        </w:rPr>
        <w:t>El monitoreo de las metas incluidas en la Matriz de Política / Medios de Verificación será realizada por el equipo de proyecto con el apoyo de un consultor y con los ins</w:t>
      </w:r>
      <w:r w:rsidR="00DE7057">
        <w:rPr>
          <w:rFonts w:ascii="Arial" w:hAnsi="Arial" w:cs="Arial"/>
          <w:bCs/>
          <w:lang w:val="es-ES"/>
        </w:rPr>
        <w:t>umos provistos por el equipo de la Secretar</w:t>
      </w:r>
      <w:r w:rsidR="00E30072">
        <w:rPr>
          <w:rFonts w:ascii="Arial" w:hAnsi="Arial" w:cs="Arial"/>
          <w:bCs/>
          <w:lang w:val="es-ES"/>
        </w:rPr>
        <w:t>í</w:t>
      </w:r>
      <w:r w:rsidR="00DE7057">
        <w:rPr>
          <w:rFonts w:ascii="Arial" w:hAnsi="Arial" w:cs="Arial"/>
          <w:bCs/>
          <w:lang w:val="es-ES"/>
        </w:rPr>
        <w:t xml:space="preserve">a Nacional de Energía (CNE) y (WSA) bajo la coordinación del Ministerio de Economía y Finanzas (MEF). </w:t>
      </w:r>
      <w:r w:rsidRPr="001C59A0">
        <w:rPr>
          <w:rFonts w:ascii="Arial" w:hAnsi="Arial" w:cs="Arial"/>
          <w:bCs/>
          <w:lang w:val="es-ES"/>
        </w:rPr>
        <w:t xml:space="preserve">Los medios de verificación serán la fuente de información que determinará el cumplimiento de las metas de política. El monitoreo del equipo de proyecto tendrá inicio después de la aprobación de la operación en el Directorio del Banco, con el objetivo de elaborar los informes de cumplimiento para los desembolsos. Por otro lado, el monitoreo de las metas e indicadores de los resultados tendrá inicio una vez desembolsados los recursos de la </w:t>
      </w:r>
      <w:r w:rsidR="00F40A8D">
        <w:rPr>
          <w:rFonts w:ascii="Arial" w:hAnsi="Arial" w:cs="Arial"/>
          <w:bCs/>
          <w:lang w:val="es-ES"/>
        </w:rPr>
        <w:t xml:space="preserve">segunda </w:t>
      </w:r>
      <w:r w:rsidRPr="001C59A0">
        <w:rPr>
          <w:rFonts w:ascii="Arial" w:hAnsi="Arial" w:cs="Arial"/>
          <w:bCs/>
          <w:lang w:val="es-ES"/>
        </w:rPr>
        <w:t>operación.</w:t>
      </w:r>
    </w:p>
    <w:p w14:paraId="12A213F9" w14:textId="4F5A98AF" w:rsidR="003D552E" w:rsidRDefault="003D552E" w:rsidP="003D552E">
      <w:pPr>
        <w:spacing w:before="120" w:after="120"/>
        <w:jc w:val="both"/>
        <w:rPr>
          <w:lang w:val="es-ES"/>
        </w:rPr>
      </w:pPr>
    </w:p>
    <w:p w14:paraId="61A05F44" w14:textId="40C62722" w:rsidR="003D552E" w:rsidRDefault="003D552E" w:rsidP="003D552E">
      <w:pPr>
        <w:spacing w:before="120" w:after="120"/>
        <w:jc w:val="both"/>
        <w:rPr>
          <w:rFonts w:ascii="Arial" w:hAnsi="Arial" w:cs="Arial"/>
          <w:bCs/>
          <w:lang w:val="es-ES"/>
        </w:rPr>
      </w:pPr>
    </w:p>
    <w:p w14:paraId="0CD81F84" w14:textId="77777777" w:rsidR="006E0CEB" w:rsidRPr="003D552E" w:rsidRDefault="006E0CEB" w:rsidP="003D552E">
      <w:pPr>
        <w:spacing w:before="120" w:after="120"/>
        <w:jc w:val="both"/>
        <w:rPr>
          <w:rFonts w:ascii="Arial" w:hAnsi="Arial" w:cs="Arial"/>
          <w:bCs/>
          <w:lang w:val="es-ES"/>
        </w:rPr>
      </w:pPr>
    </w:p>
    <w:p w14:paraId="2D068A24" w14:textId="77777777" w:rsidR="00C419B8" w:rsidRPr="001C59A0" w:rsidRDefault="00C419B8" w:rsidP="00C419B8">
      <w:pPr>
        <w:pStyle w:val="ListParagraph"/>
        <w:spacing w:before="120" w:after="120"/>
        <w:ind w:left="540" w:hanging="540"/>
        <w:contextualSpacing w:val="0"/>
        <w:jc w:val="both"/>
        <w:rPr>
          <w:rFonts w:ascii="Arial" w:hAnsi="Arial" w:cs="Arial"/>
          <w:bCs/>
          <w:lang w:val="es-ES"/>
        </w:rPr>
      </w:pPr>
    </w:p>
    <w:p w14:paraId="6EEE50E1" w14:textId="77777777" w:rsidR="00C419B8" w:rsidRPr="001C59A0" w:rsidRDefault="00C419B8" w:rsidP="00C419B8">
      <w:pPr>
        <w:pStyle w:val="ListParagraph"/>
        <w:numPr>
          <w:ilvl w:val="0"/>
          <w:numId w:val="5"/>
        </w:numPr>
        <w:spacing w:before="120" w:after="120"/>
        <w:ind w:left="540" w:hanging="540"/>
        <w:contextualSpacing w:val="0"/>
        <w:jc w:val="both"/>
        <w:rPr>
          <w:rFonts w:ascii="Arial" w:hAnsi="Arial" w:cs="Arial"/>
          <w:b/>
          <w:bCs/>
          <w:lang w:val="es-ES"/>
        </w:rPr>
      </w:pPr>
      <w:r w:rsidRPr="001C59A0">
        <w:rPr>
          <w:rFonts w:ascii="Arial" w:hAnsi="Arial" w:cs="Arial"/>
          <w:b/>
          <w:bCs/>
          <w:lang w:val="es-ES"/>
        </w:rPr>
        <w:lastRenderedPageBreak/>
        <w:t>Indicadores de producto.</w:t>
      </w:r>
    </w:p>
    <w:p w14:paraId="0D3B6B12" w14:textId="6EF8448C" w:rsidR="00F1122D" w:rsidRPr="00D1081B" w:rsidRDefault="00F1122D" w:rsidP="00F1122D">
      <w:pPr>
        <w:jc w:val="center"/>
        <w:rPr>
          <w:rFonts w:ascii="Arial" w:hAnsi="Arial" w:cs="Arial"/>
          <w:b/>
          <w:smallCaps/>
          <w:color w:val="000000"/>
          <w:sz w:val="20"/>
          <w:szCs w:val="20"/>
          <w:lang w:val="es-CR"/>
        </w:rPr>
      </w:pPr>
      <w:bookmarkStart w:id="1" w:name="_Toc402794297"/>
    </w:p>
    <w:p w14:paraId="2034ECDA" w14:textId="77777777" w:rsidR="00F1122D" w:rsidRPr="00837749" w:rsidRDefault="00F1122D" w:rsidP="00F1122D">
      <w:pPr>
        <w:rPr>
          <w:rFonts w:ascii="Arial" w:hAnsi="Arial" w:cs="Arial"/>
          <w:sz w:val="19"/>
          <w:szCs w:val="19"/>
          <w:lang w:val="es-ES_tradnl"/>
        </w:rPr>
      </w:pPr>
    </w:p>
    <w:tbl>
      <w:tblPr>
        <w:tblW w:w="5808" w:type="pct"/>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08"/>
        <w:gridCol w:w="1171"/>
        <w:gridCol w:w="668"/>
        <w:gridCol w:w="1057"/>
        <w:gridCol w:w="796"/>
        <w:gridCol w:w="2807"/>
        <w:gridCol w:w="18"/>
      </w:tblGrid>
      <w:tr w:rsidR="005925ED" w:rsidRPr="00063544" w14:paraId="243D5656" w14:textId="77777777" w:rsidTr="00134831">
        <w:trPr>
          <w:gridAfter w:val="1"/>
          <w:wAfter w:w="8" w:type="pct"/>
          <w:trHeight w:val="395"/>
        </w:trPr>
        <w:tc>
          <w:tcPr>
            <w:tcW w:w="175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B6E0C7A" w14:textId="77777777" w:rsidR="005925ED" w:rsidRPr="00063544" w:rsidRDefault="005925ED" w:rsidP="006E0CEB">
            <w:pPr>
              <w:jc w:val="center"/>
              <w:rPr>
                <w:rFonts w:ascii="Arial" w:hAnsi="Arial" w:cs="Arial"/>
                <w:sz w:val="17"/>
                <w:szCs w:val="17"/>
                <w:lang w:val="es-ES"/>
              </w:rPr>
            </w:pPr>
            <w:r w:rsidRPr="00063544">
              <w:rPr>
                <w:rFonts w:ascii="Arial" w:hAnsi="Arial" w:cs="Arial"/>
                <w:sz w:val="17"/>
                <w:szCs w:val="17"/>
                <w:lang w:val="es-ES"/>
              </w:rPr>
              <w:t>Indicador de Producto</w:t>
            </w:r>
          </w:p>
        </w:tc>
        <w:tc>
          <w:tcPr>
            <w:tcW w:w="58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7E194A3" w14:textId="77777777" w:rsidR="005925ED" w:rsidRPr="00063544" w:rsidRDefault="005925ED" w:rsidP="006E0CEB">
            <w:pPr>
              <w:jc w:val="center"/>
              <w:rPr>
                <w:rFonts w:ascii="Arial" w:hAnsi="Arial" w:cs="Arial"/>
                <w:sz w:val="17"/>
                <w:szCs w:val="17"/>
                <w:lang w:val="es-ES"/>
              </w:rPr>
            </w:pPr>
            <w:r w:rsidRPr="00063544">
              <w:rPr>
                <w:rFonts w:ascii="Arial" w:hAnsi="Arial" w:cs="Arial"/>
                <w:sz w:val="17"/>
                <w:szCs w:val="17"/>
                <w:lang w:val="es-ES"/>
              </w:rPr>
              <w:t>Unidad de medida</w:t>
            </w:r>
          </w:p>
        </w:tc>
        <w:tc>
          <w:tcPr>
            <w:tcW w:w="333"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1015D8" w14:textId="77777777" w:rsidR="005925ED" w:rsidRPr="00063544" w:rsidRDefault="005925ED" w:rsidP="006E0CEB">
            <w:pPr>
              <w:jc w:val="center"/>
              <w:rPr>
                <w:rFonts w:ascii="Arial" w:hAnsi="Arial" w:cs="Arial"/>
                <w:sz w:val="17"/>
                <w:szCs w:val="17"/>
                <w:lang w:val="es-BO"/>
              </w:rPr>
            </w:pPr>
            <w:r w:rsidRPr="00063544">
              <w:rPr>
                <w:rFonts w:ascii="Arial" w:hAnsi="Arial" w:cs="Arial"/>
                <w:sz w:val="17"/>
                <w:szCs w:val="17"/>
                <w:lang w:val="es-BO"/>
              </w:rPr>
              <w:t>Línea de base</w:t>
            </w:r>
          </w:p>
          <w:p w14:paraId="6822D722" w14:textId="77777777" w:rsidR="005925ED" w:rsidRPr="00063544" w:rsidRDefault="005925ED" w:rsidP="005925ED">
            <w:pPr>
              <w:jc w:val="center"/>
              <w:rPr>
                <w:rFonts w:ascii="Arial" w:hAnsi="Arial" w:cs="Arial"/>
                <w:sz w:val="17"/>
                <w:szCs w:val="17"/>
                <w:lang w:val="es-BO"/>
              </w:rPr>
            </w:pPr>
            <w:r w:rsidRPr="00063544">
              <w:rPr>
                <w:rFonts w:ascii="Arial" w:hAnsi="Arial" w:cs="Arial"/>
                <w:sz w:val="17"/>
                <w:szCs w:val="17"/>
                <w:lang w:val="es-BO"/>
              </w:rPr>
              <w:t>2016</w:t>
            </w:r>
          </w:p>
          <w:p w14:paraId="1BA42120" w14:textId="77777777" w:rsidR="005925ED" w:rsidRPr="00063544" w:rsidRDefault="005925ED" w:rsidP="006E0CEB">
            <w:pPr>
              <w:jc w:val="center"/>
              <w:rPr>
                <w:rFonts w:ascii="Arial" w:hAnsi="Arial" w:cs="Arial"/>
                <w:sz w:val="17"/>
                <w:szCs w:val="17"/>
                <w:lang w:val="es-BO"/>
              </w:rPr>
            </w:pPr>
          </w:p>
        </w:tc>
        <w:tc>
          <w:tcPr>
            <w:tcW w:w="52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2978013" w14:textId="77777777" w:rsidR="005925ED" w:rsidRPr="00063544" w:rsidRDefault="005925ED" w:rsidP="006E0CEB">
            <w:pPr>
              <w:jc w:val="center"/>
              <w:rPr>
                <w:rFonts w:ascii="Arial" w:hAnsi="Arial" w:cs="Arial"/>
                <w:sz w:val="17"/>
                <w:szCs w:val="17"/>
                <w:lang w:val="es-BO"/>
              </w:rPr>
            </w:pPr>
            <w:r w:rsidRPr="00063544">
              <w:rPr>
                <w:rFonts w:ascii="Arial" w:hAnsi="Arial" w:cs="Arial"/>
                <w:sz w:val="17"/>
                <w:szCs w:val="17"/>
                <w:lang w:val="es-BO"/>
              </w:rPr>
              <w:t>Meta</w:t>
            </w:r>
          </w:p>
          <w:p w14:paraId="09191C44" w14:textId="77777777" w:rsidR="005925ED" w:rsidRPr="00063544" w:rsidRDefault="005925ED" w:rsidP="006E0CEB">
            <w:pPr>
              <w:jc w:val="center"/>
              <w:rPr>
                <w:rFonts w:ascii="Arial" w:hAnsi="Arial" w:cs="Arial"/>
                <w:sz w:val="17"/>
                <w:szCs w:val="17"/>
                <w:lang w:val="es-BO"/>
              </w:rPr>
            </w:pPr>
            <w:r w:rsidRPr="00063544">
              <w:rPr>
                <w:rFonts w:ascii="Arial" w:hAnsi="Arial" w:cs="Arial"/>
                <w:sz w:val="17"/>
                <w:szCs w:val="17"/>
                <w:lang w:val="es-BO"/>
              </w:rPr>
              <w:t>1ra Operación</w:t>
            </w:r>
          </w:p>
        </w:tc>
        <w:tc>
          <w:tcPr>
            <w:tcW w:w="39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35E1B7F" w14:textId="77777777" w:rsidR="005925ED" w:rsidRPr="00063544" w:rsidRDefault="005925ED" w:rsidP="006E0CEB">
            <w:pPr>
              <w:jc w:val="center"/>
              <w:rPr>
                <w:rFonts w:ascii="Arial" w:hAnsi="Arial" w:cs="Arial"/>
                <w:sz w:val="17"/>
                <w:szCs w:val="17"/>
                <w:lang w:val="es-BO"/>
              </w:rPr>
            </w:pPr>
            <w:r w:rsidRPr="00063544">
              <w:rPr>
                <w:rFonts w:ascii="Arial" w:hAnsi="Arial" w:cs="Arial"/>
                <w:sz w:val="17"/>
                <w:szCs w:val="17"/>
                <w:lang w:val="es-BO"/>
              </w:rPr>
              <w:t>Meta 2da Operación</w:t>
            </w:r>
          </w:p>
        </w:tc>
        <w:tc>
          <w:tcPr>
            <w:tcW w:w="140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51A9D9" w14:textId="77777777" w:rsidR="005925ED" w:rsidRPr="00063544" w:rsidRDefault="005925ED" w:rsidP="006E0CEB">
            <w:pPr>
              <w:jc w:val="center"/>
              <w:rPr>
                <w:rFonts w:ascii="Arial" w:hAnsi="Arial" w:cs="Arial"/>
                <w:sz w:val="17"/>
                <w:szCs w:val="17"/>
                <w:lang w:val="es-ES"/>
              </w:rPr>
            </w:pPr>
            <w:r w:rsidRPr="00063544">
              <w:rPr>
                <w:rFonts w:ascii="Arial" w:hAnsi="Arial" w:cs="Arial"/>
                <w:sz w:val="17"/>
                <w:szCs w:val="17"/>
                <w:lang w:val="es-ES"/>
              </w:rPr>
              <w:t xml:space="preserve">Medios de verificación </w:t>
            </w:r>
          </w:p>
          <w:p w14:paraId="13EDC8CF" w14:textId="77777777" w:rsidR="005925ED" w:rsidRPr="00063544" w:rsidRDefault="005925ED" w:rsidP="006E0CEB">
            <w:pPr>
              <w:jc w:val="center"/>
              <w:rPr>
                <w:rFonts w:ascii="Arial" w:hAnsi="Arial" w:cs="Arial"/>
                <w:sz w:val="17"/>
                <w:szCs w:val="17"/>
                <w:lang w:val="es-ES"/>
              </w:rPr>
            </w:pPr>
          </w:p>
        </w:tc>
      </w:tr>
      <w:tr w:rsidR="005925ED" w:rsidRPr="00134831" w14:paraId="2A8318CC" w14:textId="77777777" w:rsidTr="00134831">
        <w:trPr>
          <w:trHeight w:val="64"/>
        </w:trPr>
        <w:tc>
          <w:tcPr>
            <w:tcW w:w="5000" w:type="pct"/>
            <w:gridSpan w:val="7"/>
            <w:shd w:val="clear" w:color="auto" w:fill="C6D9F1" w:themeFill="text2" w:themeFillTint="33"/>
            <w:vAlign w:val="center"/>
          </w:tcPr>
          <w:p w14:paraId="6025F05D" w14:textId="77777777" w:rsidR="005925ED" w:rsidRPr="00134831" w:rsidRDefault="005925ED" w:rsidP="006E0CEB">
            <w:pPr>
              <w:jc w:val="both"/>
              <w:rPr>
                <w:rFonts w:ascii="Arial" w:hAnsi="Arial" w:cs="Arial"/>
                <w:b/>
                <w:i/>
                <w:sz w:val="17"/>
                <w:szCs w:val="17"/>
                <w:lang w:val="es-BO"/>
              </w:rPr>
            </w:pPr>
            <w:r w:rsidRPr="00134831">
              <w:rPr>
                <w:rFonts w:ascii="Arial" w:hAnsi="Arial" w:cs="Arial"/>
                <w:b/>
                <w:sz w:val="17"/>
                <w:szCs w:val="17"/>
                <w:lang w:val="es-ES"/>
              </w:rPr>
              <w:t>Componente 2.  Desarrollo Sostenible del Sector Energético</w:t>
            </w:r>
          </w:p>
        </w:tc>
      </w:tr>
      <w:tr w:rsidR="005925ED" w:rsidRPr="00134831" w14:paraId="79C1BE03" w14:textId="77777777" w:rsidTr="00134831">
        <w:trPr>
          <w:trHeight w:val="64"/>
        </w:trPr>
        <w:tc>
          <w:tcPr>
            <w:tcW w:w="5000" w:type="pct"/>
            <w:gridSpan w:val="7"/>
            <w:shd w:val="clear" w:color="auto" w:fill="C6D9F1" w:themeFill="text2" w:themeFillTint="33"/>
            <w:vAlign w:val="center"/>
          </w:tcPr>
          <w:p w14:paraId="025B0B00" w14:textId="77777777" w:rsidR="005925ED" w:rsidRPr="00134831" w:rsidRDefault="005925ED" w:rsidP="006E0CEB">
            <w:pPr>
              <w:rPr>
                <w:rFonts w:ascii="Arial" w:hAnsi="Arial" w:cs="Arial"/>
                <w:b/>
                <w:i/>
                <w:sz w:val="17"/>
                <w:szCs w:val="17"/>
                <w:lang w:val="es-ES"/>
              </w:rPr>
            </w:pPr>
            <w:r w:rsidRPr="00134831">
              <w:rPr>
                <w:rFonts w:ascii="Arial" w:hAnsi="Arial" w:cs="Arial"/>
                <w:b/>
                <w:i/>
                <w:sz w:val="17"/>
                <w:szCs w:val="17"/>
                <w:lang w:val="es-ES"/>
              </w:rPr>
              <w:t>Subcomponente 2.1</w:t>
            </w:r>
            <w:r w:rsidRPr="00134831">
              <w:rPr>
                <w:rFonts w:ascii="Arial" w:hAnsi="Arial" w:cs="Arial"/>
                <w:b/>
                <w:sz w:val="17"/>
                <w:szCs w:val="17"/>
                <w:lang w:val="es-ES"/>
              </w:rPr>
              <w:t xml:space="preserve"> </w:t>
            </w:r>
            <w:r w:rsidRPr="00134831">
              <w:rPr>
                <w:rFonts w:ascii="Arial" w:hAnsi="Arial" w:cs="Arial"/>
                <w:b/>
                <w:i/>
                <w:sz w:val="17"/>
                <w:szCs w:val="17"/>
                <w:lang w:val="es-ES"/>
              </w:rPr>
              <w:t xml:space="preserve">Desarrollo de una matriz energética sostenible </w:t>
            </w:r>
          </w:p>
        </w:tc>
      </w:tr>
      <w:tr w:rsidR="005925ED" w:rsidRPr="00134831" w14:paraId="3C97518E" w14:textId="77777777" w:rsidTr="005925ED">
        <w:trPr>
          <w:gridAfter w:val="1"/>
          <w:wAfter w:w="8" w:type="pct"/>
          <w:trHeight w:val="485"/>
        </w:trPr>
        <w:tc>
          <w:tcPr>
            <w:tcW w:w="175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0F8AE7" w14:textId="163D850F" w:rsidR="005925ED" w:rsidRPr="00134831" w:rsidRDefault="004E4CBC" w:rsidP="006E0CEB">
            <w:pPr>
              <w:tabs>
                <w:tab w:val="left" w:pos="1340"/>
              </w:tabs>
              <w:jc w:val="both"/>
              <w:rPr>
                <w:rFonts w:ascii="Arial" w:hAnsi="Arial" w:cs="Arial"/>
                <w:sz w:val="17"/>
                <w:szCs w:val="17"/>
                <w:lang w:val="es-ES"/>
              </w:rPr>
            </w:pPr>
            <w:r w:rsidRPr="004E4CBC">
              <w:rPr>
                <w:rFonts w:ascii="Arial" w:hAnsi="Arial" w:cs="Arial"/>
                <w:sz w:val="17"/>
                <w:szCs w:val="17"/>
                <w:lang w:val="es-ES"/>
              </w:rPr>
              <w:t>Anteproyecto de Ley de Gas Natural (GN) que establece el marco regulatorio para la importación, regasificación, almacenamiento, exportación, transporte por gasoducto, distribución por redes, y el transporte y distribución virtual de GN, presentado por la Secretaria Nacional de Energía (SNE) al Consejo de Gabinete.</w:t>
            </w:r>
          </w:p>
          <w:p w14:paraId="5C509F60" w14:textId="77777777" w:rsidR="005925ED" w:rsidRPr="00134831" w:rsidRDefault="005925ED" w:rsidP="006E0CEB">
            <w:pPr>
              <w:spacing w:before="60"/>
              <w:jc w:val="both"/>
              <w:rPr>
                <w:rFonts w:ascii="Arial" w:hAnsi="Arial" w:cs="Arial"/>
                <w:bCs/>
                <w:sz w:val="17"/>
                <w:szCs w:val="17"/>
                <w:lang w:val="es-ES"/>
              </w:rPr>
            </w:pPr>
          </w:p>
          <w:p w14:paraId="1BFF0F74" w14:textId="77777777" w:rsidR="005925ED" w:rsidRPr="00134831" w:rsidRDefault="005925ED" w:rsidP="006E0CEB">
            <w:pPr>
              <w:tabs>
                <w:tab w:val="left" w:pos="1340"/>
              </w:tabs>
              <w:jc w:val="both"/>
              <w:rPr>
                <w:rFonts w:ascii="Arial" w:hAnsi="Arial" w:cs="Arial"/>
                <w:sz w:val="17"/>
                <w:szCs w:val="17"/>
                <w:lang w:val="es-ES"/>
              </w:rPr>
            </w:pP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0085FF"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Anteproyecto</w:t>
            </w:r>
          </w:p>
        </w:tc>
        <w:tc>
          <w:tcPr>
            <w:tcW w:w="33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214B98"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5DFCC2"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1</w:t>
            </w:r>
          </w:p>
        </w:tc>
        <w:tc>
          <w:tcPr>
            <w:tcW w:w="39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B65F96"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14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7DF7C7" w14:textId="77777777" w:rsidR="005925ED" w:rsidRPr="00134831" w:rsidRDefault="005925ED" w:rsidP="006E0CEB">
            <w:pPr>
              <w:rPr>
                <w:rFonts w:ascii="Arial" w:hAnsi="Arial" w:cs="Arial"/>
                <w:sz w:val="17"/>
                <w:szCs w:val="17"/>
                <w:lang w:val="es-BO"/>
              </w:rPr>
            </w:pPr>
            <w:r w:rsidRPr="00134831">
              <w:rPr>
                <w:rFonts w:ascii="Arial" w:hAnsi="Arial" w:cs="Arial"/>
                <w:sz w:val="17"/>
                <w:szCs w:val="17"/>
                <w:lang w:val="es-ES"/>
              </w:rPr>
              <w:t xml:space="preserve">Comunicación oficial de la Secretaría de Energía (SNE) de presentación del anteproyecto de Ley de GN, al Consejo de Gabinete de Ministros. </w:t>
            </w:r>
          </w:p>
        </w:tc>
      </w:tr>
      <w:tr w:rsidR="005925ED" w:rsidRPr="00525915" w14:paraId="1C8C976B" w14:textId="77777777" w:rsidTr="005925ED">
        <w:trPr>
          <w:gridAfter w:val="1"/>
          <w:wAfter w:w="8" w:type="pct"/>
          <w:trHeight w:val="872"/>
        </w:trPr>
        <w:tc>
          <w:tcPr>
            <w:tcW w:w="175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207A46" w14:textId="77777777" w:rsidR="005925ED" w:rsidRPr="00134831" w:rsidRDefault="005925ED" w:rsidP="006E0CEB">
            <w:pPr>
              <w:jc w:val="both"/>
              <w:rPr>
                <w:rFonts w:ascii="Arial" w:hAnsi="Arial" w:cs="Arial"/>
                <w:sz w:val="17"/>
                <w:szCs w:val="17"/>
                <w:lang w:val="es-ES"/>
              </w:rPr>
            </w:pPr>
            <w:r w:rsidRPr="00134831">
              <w:rPr>
                <w:rFonts w:ascii="Arial" w:hAnsi="Arial" w:cs="Arial"/>
                <w:sz w:val="17"/>
                <w:szCs w:val="17"/>
                <w:lang w:val="es-ES"/>
              </w:rPr>
              <w:t>Propuesta de Plan de Acción Nacional para el Fortalecimiento Institucional en Eficiencia Energética (EE), preparada por la SNE, y que establezca lineamientos institucionales, legales, regulatorios y de financiamiento, orientados a reducir el consumo de energía en los diferentes sectores del país.</w:t>
            </w:r>
            <w:r w:rsidRPr="00134831" w:rsidDel="00067F27">
              <w:rPr>
                <w:rFonts w:ascii="Arial" w:hAnsi="Arial" w:cs="Arial"/>
                <w:sz w:val="17"/>
                <w:szCs w:val="17"/>
                <w:lang w:val="es-ES"/>
              </w:rPr>
              <w:t xml:space="preserve"> </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FF800F" w14:textId="77777777" w:rsidR="005925ED" w:rsidRPr="00134831" w:rsidRDefault="005925ED" w:rsidP="006E0CEB">
            <w:pPr>
              <w:jc w:val="center"/>
              <w:rPr>
                <w:rFonts w:ascii="Arial" w:hAnsi="Arial" w:cs="Arial"/>
                <w:sz w:val="17"/>
                <w:szCs w:val="17"/>
                <w:lang w:val="es-ES"/>
              </w:rPr>
            </w:pPr>
            <w:r w:rsidRPr="00134831">
              <w:rPr>
                <w:rFonts w:ascii="Arial" w:hAnsi="Arial" w:cs="Arial"/>
                <w:sz w:val="17"/>
                <w:szCs w:val="17"/>
                <w:lang w:val="es-BO"/>
              </w:rPr>
              <w:t>Propuesta</w:t>
            </w:r>
          </w:p>
        </w:tc>
        <w:tc>
          <w:tcPr>
            <w:tcW w:w="33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E094DE"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BBE530"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1</w:t>
            </w:r>
          </w:p>
        </w:tc>
        <w:tc>
          <w:tcPr>
            <w:tcW w:w="39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54226C"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14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B98E15" w14:textId="77777777" w:rsidR="005925ED" w:rsidRPr="00134831" w:rsidRDefault="005925ED" w:rsidP="006E0CEB">
            <w:pPr>
              <w:rPr>
                <w:rFonts w:ascii="Arial" w:hAnsi="Arial" w:cs="Arial"/>
                <w:sz w:val="17"/>
                <w:szCs w:val="17"/>
                <w:lang w:val="es-BO"/>
              </w:rPr>
            </w:pPr>
            <w:r w:rsidRPr="00134831">
              <w:rPr>
                <w:rFonts w:ascii="Arial" w:hAnsi="Arial" w:cs="Arial"/>
                <w:sz w:val="17"/>
                <w:szCs w:val="17"/>
                <w:lang w:val="es-ES"/>
              </w:rPr>
              <w:t>Comunicación de la SNE, donde aprueba la propuesta de Plan de Acción Nacional para el fortalecimiento institucional en EE.</w:t>
            </w:r>
          </w:p>
        </w:tc>
      </w:tr>
      <w:tr w:rsidR="005925ED" w:rsidRPr="00525915" w14:paraId="68469E64" w14:textId="77777777" w:rsidTr="005925ED">
        <w:trPr>
          <w:gridAfter w:val="1"/>
          <w:wAfter w:w="8" w:type="pct"/>
          <w:trHeight w:val="467"/>
        </w:trPr>
        <w:tc>
          <w:tcPr>
            <w:tcW w:w="175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99AAE7" w14:textId="58BCEDE9" w:rsidR="005925ED" w:rsidRPr="00134831" w:rsidRDefault="004E4CBC" w:rsidP="006E0CEB">
            <w:pPr>
              <w:tabs>
                <w:tab w:val="left" w:pos="354"/>
              </w:tabs>
              <w:jc w:val="both"/>
              <w:rPr>
                <w:rFonts w:ascii="Arial" w:hAnsi="Arial" w:cs="Arial"/>
                <w:sz w:val="17"/>
                <w:szCs w:val="17"/>
                <w:lang w:val="es-ES"/>
              </w:rPr>
            </w:pPr>
            <w:r w:rsidRPr="004E4CBC">
              <w:rPr>
                <w:rFonts w:ascii="Arial" w:hAnsi="Arial" w:cs="Arial"/>
                <w:sz w:val="17"/>
                <w:szCs w:val="17"/>
                <w:lang w:val="es-ES"/>
              </w:rPr>
              <w:t>Reglamento Técnico en materia de EE en el uso de aires acondicionados, aprobado por el Ministerio de Comercio e Industrias, y guía de construcción sostenible para el ahorro de energía en edificaciones, aprobada por la SNE.</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3E4141"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Reglamento</w:t>
            </w:r>
          </w:p>
        </w:tc>
        <w:tc>
          <w:tcPr>
            <w:tcW w:w="33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5A0C37"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937D42"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1</w:t>
            </w:r>
          </w:p>
        </w:tc>
        <w:tc>
          <w:tcPr>
            <w:tcW w:w="39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3940AA"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14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72A4FA" w14:textId="77777777" w:rsidR="005925ED" w:rsidRPr="00134831" w:rsidRDefault="005925ED" w:rsidP="006E0CEB">
            <w:pPr>
              <w:spacing w:beforeLines="60" w:before="144"/>
              <w:jc w:val="both"/>
              <w:rPr>
                <w:rFonts w:ascii="Arial" w:hAnsi="Arial" w:cs="Arial"/>
                <w:sz w:val="17"/>
                <w:szCs w:val="17"/>
                <w:lang w:val="es-ES"/>
              </w:rPr>
            </w:pPr>
            <w:r w:rsidRPr="00134831">
              <w:rPr>
                <w:rFonts w:ascii="Arial" w:hAnsi="Arial" w:cs="Arial"/>
                <w:sz w:val="17"/>
                <w:szCs w:val="17"/>
                <w:lang w:val="es-ES"/>
              </w:rPr>
              <w:t xml:space="preserve">Publicación en la Gaceta Oficial del Reglamento Técnico de la Dirección General de Normas y Tecnología Industrial estableciendo disposiciones de EE en aires acondicionados. </w:t>
            </w:r>
          </w:p>
          <w:p w14:paraId="27300854" w14:textId="77777777" w:rsidR="005925ED" w:rsidRPr="00134831" w:rsidRDefault="005925ED" w:rsidP="006E0CEB">
            <w:pPr>
              <w:spacing w:beforeLines="60" w:before="144"/>
              <w:jc w:val="both"/>
              <w:rPr>
                <w:rFonts w:ascii="Arial" w:hAnsi="Arial" w:cs="Arial"/>
                <w:sz w:val="17"/>
                <w:szCs w:val="17"/>
                <w:lang w:val="es-ES"/>
              </w:rPr>
            </w:pPr>
          </w:p>
          <w:p w14:paraId="78BC3B94" w14:textId="77777777" w:rsidR="005925ED" w:rsidRPr="00134831" w:rsidRDefault="005925ED" w:rsidP="006E0CEB">
            <w:pPr>
              <w:rPr>
                <w:rFonts w:ascii="Arial" w:hAnsi="Arial" w:cs="Arial"/>
                <w:sz w:val="17"/>
                <w:szCs w:val="17"/>
                <w:lang w:val="es-BO"/>
              </w:rPr>
            </w:pPr>
            <w:r w:rsidRPr="00134831">
              <w:rPr>
                <w:rFonts w:ascii="Arial" w:hAnsi="Arial" w:cs="Arial"/>
                <w:sz w:val="17"/>
                <w:szCs w:val="17"/>
                <w:lang w:val="es-ES"/>
              </w:rPr>
              <w:t>Publicación en la Gaceta Oficial de la Guía de Construcción Sostenible para el Ahorro de Energía en Edificaciones.</w:t>
            </w:r>
          </w:p>
        </w:tc>
      </w:tr>
      <w:tr w:rsidR="005925ED" w:rsidRPr="00063544" w14:paraId="7F0CEA89" w14:textId="77777777" w:rsidTr="005925ED">
        <w:trPr>
          <w:gridAfter w:val="1"/>
          <w:wAfter w:w="8" w:type="pct"/>
          <w:trHeight w:val="467"/>
        </w:trPr>
        <w:tc>
          <w:tcPr>
            <w:tcW w:w="175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74575" w14:textId="72C4BFDA" w:rsidR="005925ED" w:rsidRPr="00134831" w:rsidRDefault="005925ED" w:rsidP="006E0CEB">
            <w:pPr>
              <w:tabs>
                <w:tab w:val="left" w:pos="354"/>
              </w:tabs>
              <w:jc w:val="both"/>
              <w:rPr>
                <w:rFonts w:ascii="Arial" w:hAnsi="Arial" w:cs="Arial"/>
                <w:sz w:val="17"/>
                <w:szCs w:val="17"/>
                <w:lang w:val="es-ES"/>
              </w:rPr>
            </w:pPr>
            <w:r w:rsidRPr="00134831">
              <w:rPr>
                <w:rFonts w:ascii="Arial" w:hAnsi="Arial" w:cs="Arial"/>
                <w:sz w:val="17"/>
                <w:szCs w:val="17"/>
                <w:lang w:val="es-ES"/>
              </w:rPr>
              <w:t xml:space="preserve">Refuerzos del Sistema Nacional de Transmisión (SNT) en </w:t>
            </w:r>
            <w:ins w:id="2" w:author="Vanegas, Wilkferg Rico" w:date="2017-06-29T10:56:00Z">
              <w:r w:rsidR="00134831">
                <w:rPr>
                  <w:rFonts w:ascii="Arial" w:hAnsi="Arial" w:cs="Arial"/>
                  <w:sz w:val="17"/>
                  <w:szCs w:val="17"/>
                  <w:lang w:val="es-ES"/>
                </w:rPr>
                <w:t>el</w:t>
              </w:r>
            </w:ins>
            <w:del w:id="3" w:author="Vanegas, Wilkferg Rico" w:date="2017-06-29T10:56:00Z">
              <w:r w:rsidRPr="00134831" w:rsidDel="00134831">
                <w:rPr>
                  <w:rFonts w:ascii="Arial" w:hAnsi="Arial" w:cs="Arial"/>
                  <w:sz w:val="17"/>
                  <w:szCs w:val="17"/>
                  <w:lang w:val="es-ES"/>
                </w:rPr>
                <w:delText xml:space="preserve">los </w:delText>
              </w:r>
            </w:del>
            <w:r w:rsidRPr="00134831">
              <w:rPr>
                <w:rFonts w:ascii="Arial" w:hAnsi="Arial" w:cs="Arial"/>
                <w:sz w:val="17"/>
                <w:szCs w:val="17"/>
                <w:lang w:val="es-ES"/>
              </w:rPr>
              <w:t>Tramo</w:t>
            </w:r>
            <w:del w:id="4" w:author="Vanegas, Wilkferg Rico" w:date="2017-06-29T10:56:00Z">
              <w:r w:rsidRPr="00134831" w:rsidDel="00134831">
                <w:rPr>
                  <w:rFonts w:ascii="Arial" w:hAnsi="Arial" w:cs="Arial"/>
                  <w:sz w:val="17"/>
                  <w:szCs w:val="17"/>
                  <w:lang w:val="es-ES"/>
                </w:rPr>
                <w:delText>s</w:delText>
              </w:r>
            </w:del>
            <w:r w:rsidRPr="00134831">
              <w:rPr>
                <w:rFonts w:ascii="Arial" w:hAnsi="Arial" w:cs="Arial"/>
                <w:sz w:val="17"/>
                <w:szCs w:val="17"/>
                <w:lang w:val="es-ES"/>
              </w:rPr>
              <w:t xml:space="preserve"> Veladero-Llano</w:t>
            </w:r>
            <w:ins w:id="5" w:author="Vanegas, Wilkferg Rico" w:date="2017-06-29T11:19:00Z">
              <w:r w:rsidR="00D11900">
                <w:rPr>
                  <w:rFonts w:ascii="Arial" w:hAnsi="Arial" w:cs="Arial"/>
                  <w:sz w:val="17"/>
                  <w:szCs w:val="17"/>
                  <w:lang w:val="es-ES"/>
                </w:rPr>
                <w:t xml:space="preserve"> Sanchez</w:t>
              </w:r>
            </w:ins>
            <w:del w:id="6" w:author="Vanegas, Wilkferg Rico" w:date="2017-06-29T10:57:00Z">
              <w:r w:rsidRPr="00134831" w:rsidDel="00134831">
                <w:rPr>
                  <w:rFonts w:ascii="Arial" w:hAnsi="Arial" w:cs="Arial"/>
                  <w:sz w:val="17"/>
                  <w:szCs w:val="17"/>
                  <w:lang w:val="es-ES"/>
                </w:rPr>
                <w:delText xml:space="preserve"> y Sanchez-Panamá</w:delText>
              </w:r>
            </w:del>
            <w:r w:rsidRPr="00134831">
              <w:rPr>
                <w:rFonts w:ascii="Arial" w:hAnsi="Arial" w:cs="Arial"/>
                <w:sz w:val="17"/>
                <w:szCs w:val="17"/>
                <w:lang w:val="es-ES"/>
              </w:rPr>
              <w:t xml:space="preserve"> coincidente</w:t>
            </w:r>
            <w:del w:id="7" w:author="Vanegas, Wilkferg Rico" w:date="2017-06-29T10:57:00Z">
              <w:r w:rsidRPr="00134831" w:rsidDel="00134831">
                <w:rPr>
                  <w:rFonts w:ascii="Arial" w:hAnsi="Arial" w:cs="Arial"/>
                  <w:sz w:val="17"/>
                  <w:szCs w:val="17"/>
                  <w:lang w:val="es-ES"/>
                </w:rPr>
                <w:delText>s</w:delText>
              </w:r>
            </w:del>
            <w:r w:rsidRPr="00134831">
              <w:rPr>
                <w:rFonts w:ascii="Arial" w:hAnsi="Arial" w:cs="Arial"/>
                <w:sz w:val="17"/>
                <w:szCs w:val="17"/>
                <w:lang w:val="es-ES"/>
              </w:rPr>
              <w:t xml:space="preserve"> con el SIEPAC, que mejoran los intercambios regionales, completados por la Empresa Estatal de Transmisión Eléctrica (ETESA).</w:t>
            </w:r>
          </w:p>
        </w:tc>
        <w:tc>
          <w:tcPr>
            <w:tcW w:w="58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707F41"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Refuerzos</w:t>
            </w:r>
          </w:p>
        </w:tc>
        <w:tc>
          <w:tcPr>
            <w:tcW w:w="33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CED43B"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B09967"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2</w:t>
            </w:r>
          </w:p>
        </w:tc>
        <w:tc>
          <w:tcPr>
            <w:tcW w:w="39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F9C036"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1400"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FAF83" w14:textId="77777777" w:rsidR="005925ED" w:rsidRPr="00134831" w:rsidRDefault="005925ED" w:rsidP="006E0CEB">
            <w:pPr>
              <w:rPr>
                <w:rFonts w:ascii="Arial" w:hAnsi="Arial" w:cs="Arial"/>
                <w:sz w:val="17"/>
                <w:szCs w:val="17"/>
                <w:lang w:val="es-BO"/>
              </w:rPr>
            </w:pPr>
            <w:r w:rsidRPr="00134831">
              <w:rPr>
                <w:rFonts w:ascii="Arial" w:hAnsi="Arial" w:cs="Arial"/>
                <w:sz w:val="17"/>
                <w:szCs w:val="17"/>
                <w:lang w:val="es-ES"/>
              </w:rPr>
              <w:t>Acta de recepción substancial de las obras, aprobada por ETESA.</w:t>
            </w:r>
          </w:p>
        </w:tc>
      </w:tr>
      <w:tr w:rsidR="005925ED" w:rsidRPr="00134831" w14:paraId="14EE6E9A" w14:textId="77777777" w:rsidTr="005925ED">
        <w:trPr>
          <w:gridAfter w:val="1"/>
          <w:wAfter w:w="8" w:type="pct"/>
          <w:trHeight w:val="638"/>
        </w:trPr>
        <w:tc>
          <w:tcPr>
            <w:tcW w:w="1750" w:type="pct"/>
            <w:vAlign w:val="center"/>
          </w:tcPr>
          <w:p w14:paraId="4F0DF5B0" w14:textId="1B455DD2" w:rsidR="005925ED" w:rsidRPr="00134831" w:rsidRDefault="004E4CBC" w:rsidP="006E0CEB">
            <w:pPr>
              <w:jc w:val="both"/>
              <w:rPr>
                <w:rFonts w:ascii="Arial" w:hAnsi="Arial" w:cs="Arial"/>
                <w:sz w:val="17"/>
                <w:szCs w:val="17"/>
                <w:lang w:val="es-ES"/>
              </w:rPr>
            </w:pPr>
            <w:r w:rsidRPr="004E4CBC">
              <w:rPr>
                <w:rFonts w:ascii="Arial" w:hAnsi="Arial" w:cs="Arial"/>
                <w:sz w:val="17"/>
                <w:szCs w:val="17"/>
                <w:lang w:val="es-ES"/>
              </w:rPr>
              <w:t xml:space="preserve">Anteproyecto de Ley de GN presentado por el Consejo de Gabinete ante la Asamblea Nacional. </w:t>
            </w:r>
            <w:r w:rsidR="005925ED" w:rsidRPr="00134831" w:rsidDel="009B61EF">
              <w:rPr>
                <w:rFonts w:ascii="Arial" w:hAnsi="Arial" w:cs="Arial"/>
                <w:sz w:val="17"/>
                <w:szCs w:val="17"/>
                <w:lang w:val="es-ES"/>
              </w:rPr>
              <w:t xml:space="preserve"> </w:t>
            </w:r>
          </w:p>
        </w:tc>
        <w:tc>
          <w:tcPr>
            <w:tcW w:w="584" w:type="pct"/>
            <w:vAlign w:val="center"/>
          </w:tcPr>
          <w:p w14:paraId="6597427E"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Anteproyecto</w:t>
            </w:r>
          </w:p>
        </w:tc>
        <w:tc>
          <w:tcPr>
            <w:tcW w:w="333" w:type="pct"/>
            <w:vAlign w:val="center"/>
          </w:tcPr>
          <w:p w14:paraId="76DEC8A4"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0</w:t>
            </w:r>
          </w:p>
        </w:tc>
        <w:tc>
          <w:tcPr>
            <w:tcW w:w="527" w:type="pct"/>
            <w:vAlign w:val="center"/>
          </w:tcPr>
          <w:p w14:paraId="5BC438DB"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0</w:t>
            </w:r>
          </w:p>
        </w:tc>
        <w:tc>
          <w:tcPr>
            <w:tcW w:w="397" w:type="pct"/>
            <w:vAlign w:val="center"/>
          </w:tcPr>
          <w:p w14:paraId="11C61E60"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1</w:t>
            </w:r>
          </w:p>
        </w:tc>
        <w:tc>
          <w:tcPr>
            <w:tcW w:w="1400" w:type="pct"/>
            <w:vAlign w:val="center"/>
          </w:tcPr>
          <w:p w14:paraId="7888032B" w14:textId="77777777" w:rsidR="005925ED" w:rsidRPr="00134831" w:rsidRDefault="005925ED" w:rsidP="006E0CEB">
            <w:pPr>
              <w:jc w:val="both"/>
              <w:rPr>
                <w:rFonts w:ascii="Arial" w:hAnsi="Arial" w:cs="Arial"/>
                <w:sz w:val="17"/>
                <w:szCs w:val="17"/>
                <w:lang w:val="es-ES"/>
              </w:rPr>
            </w:pPr>
            <w:r w:rsidRPr="00134831">
              <w:rPr>
                <w:rFonts w:ascii="Arial" w:hAnsi="Arial" w:cs="Arial"/>
                <w:i/>
                <w:iCs/>
                <w:sz w:val="17"/>
                <w:szCs w:val="17"/>
                <w:lang w:val="es-ES"/>
              </w:rPr>
              <w:t xml:space="preserve">Resolución del Gabinete de Ministros presentando ante </w:t>
            </w:r>
            <w:r w:rsidRPr="00134831">
              <w:rPr>
                <w:rFonts w:ascii="Arial" w:hAnsi="Arial" w:cs="Arial"/>
                <w:sz w:val="17"/>
                <w:szCs w:val="17"/>
                <w:lang w:val="es-ES"/>
              </w:rPr>
              <w:t>la Asamblea Nacional, el Anteproyecto de Ley</w:t>
            </w:r>
            <w:r w:rsidRPr="00134831">
              <w:rPr>
                <w:rFonts w:ascii="Arial" w:hAnsi="Arial" w:cs="Arial"/>
                <w:i/>
                <w:iCs/>
                <w:sz w:val="17"/>
                <w:szCs w:val="17"/>
                <w:lang w:val="es-ES"/>
              </w:rPr>
              <w:t>.</w:t>
            </w:r>
          </w:p>
        </w:tc>
      </w:tr>
      <w:tr w:rsidR="005925ED" w:rsidRPr="00134831" w14:paraId="174D1350" w14:textId="77777777" w:rsidTr="005925ED">
        <w:trPr>
          <w:gridAfter w:val="1"/>
          <w:wAfter w:w="8" w:type="pct"/>
          <w:trHeight w:val="467"/>
        </w:trPr>
        <w:tc>
          <w:tcPr>
            <w:tcW w:w="1750" w:type="pct"/>
            <w:vAlign w:val="center"/>
          </w:tcPr>
          <w:p w14:paraId="1A15C5AA" w14:textId="77777777" w:rsidR="005925ED" w:rsidRPr="00134831" w:rsidRDefault="005925ED" w:rsidP="006E0CEB">
            <w:pPr>
              <w:jc w:val="both"/>
              <w:rPr>
                <w:rFonts w:ascii="Arial" w:hAnsi="Arial" w:cs="Arial"/>
                <w:sz w:val="17"/>
                <w:szCs w:val="17"/>
                <w:lang w:val="es-ES"/>
              </w:rPr>
            </w:pPr>
            <w:r w:rsidRPr="00134831">
              <w:rPr>
                <w:rFonts w:ascii="Arial" w:hAnsi="Arial" w:cs="Arial"/>
                <w:sz w:val="17"/>
                <w:szCs w:val="17"/>
                <w:lang w:val="es-ES"/>
              </w:rPr>
              <w:t>Borrador de los Reglamentos para el desarrollo de las actividades de transporte, distribución por redes y distribución virtual de GN, de acuerdo al anteproyecto de Ley de GN, preparados por la Autoridad Nacional de los Servicios Públicos (ASEP)</w:t>
            </w:r>
          </w:p>
          <w:p w14:paraId="504CDBAE" w14:textId="77777777" w:rsidR="005925ED" w:rsidRPr="00134831" w:rsidRDefault="005925ED" w:rsidP="006E0CEB">
            <w:pPr>
              <w:jc w:val="both"/>
              <w:rPr>
                <w:rFonts w:ascii="Arial" w:hAnsi="Arial" w:cs="Arial"/>
                <w:sz w:val="17"/>
                <w:szCs w:val="17"/>
                <w:lang w:val="es-ES"/>
              </w:rPr>
            </w:pPr>
          </w:p>
        </w:tc>
        <w:tc>
          <w:tcPr>
            <w:tcW w:w="584" w:type="pct"/>
            <w:vAlign w:val="center"/>
          </w:tcPr>
          <w:p w14:paraId="2F9482A5"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Borrador</w:t>
            </w:r>
          </w:p>
        </w:tc>
        <w:tc>
          <w:tcPr>
            <w:tcW w:w="333" w:type="pct"/>
            <w:vAlign w:val="center"/>
          </w:tcPr>
          <w:p w14:paraId="6F64C503"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0</w:t>
            </w:r>
          </w:p>
        </w:tc>
        <w:tc>
          <w:tcPr>
            <w:tcW w:w="527" w:type="pct"/>
            <w:vAlign w:val="center"/>
          </w:tcPr>
          <w:p w14:paraId="07E6F277"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0</w:t>
            </w:r>
          </w:p>
        </w:tc>
        <w:tc>
          <w:tcPr>
            <w:tcW w:w="397" w:type="pct"/>
            <w:vAlign w:val="center"/>
          </w:tcPr>
          <w:p w14:paraId="41F061C6"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1</w:t>
            </w:r>
          </w:p>
        </w:tc>
        <w:tc>
          <w:tcPr>
            <w:tcW w:w="1400" w:type="pct"/>
            <w:vAlign w:val="center"/>
          </w:tcPr>
          <w:p w14:paraId="3DE3B8A7" w14:textId="77777777" w:rsidR="005925ED" w:rsidRPr="00134831" w:rsidRDefault="005925ED" w:rsidP="006E0CEB">
            <w:pPr>
              <w:jc w:val="both"/>
              <w:rPr>
                <w:rFonts w:ascii="Arial" w:hAnsi="Arial" w:cs="Arial"/>
                <w:sz w:val="17"/>
                <w:szCs w:val="17"/>
                <w:lang w:val="es-ES"/>
              </w:rPr>
            </w:pPr>
            <w:r w:rsidRPr="00134831">
              <w:rPr>
                <w:rFonts w:ascii="Arial" w:hAnsi="Arial" w:cs="Arial"/>
                <w:sz w:val="17"/>
                <w:szCs w:val="17"/>
                <w:lang w:val="es-ES"/>
              </w:rPr>
              <w:t>Comunicación de la Autoridad Nacional de Servicios Públicos (ASEP) conteniendo los borradores de los reglamentos.</w:t>
            </w:r>
          </w:p>
          <w:p w14:paraId="642FC2B2" w14:textId="77777777" w:rsidR="005925ED" w:rsidRPr="00134831" w:rsidRDefault="005925ED" w:rsidP="006E0CEB">
            <w:pPr>
              <w:jc w:val="both"/>
              <w:rPr>
                <w:rFonts w:ascii="Arial" w:hAnsi="Arial" w:cs="Arial"/>
                <w:sz w:val="17"/>
                <w:szCs w:val="17"/>
                <w:lang w:val="es-ES"/>
              </w:rPr>
            </w:pPr>
          </w:p>
        </w:tc>
      </w:tr>
      <w:tr w:rsidR="005925ED" w:rsidRPr="00134831" w14:paraId="7CCBC0EF" w14:textId="77777777" w:rsidTr="005925ED">
        <w:trPr>
          <w:gridAfter w:val="1"/>
          <w:wAfter w:w="8" w:type="pct"/>
          <w:trHeight w:val="467"/>
        </w:trPr>
        <w:tc>
          <w:tcPr>
            <w:tcW w:w="1750" w:type="pct"/>
            <w:vAlign w:val="center"/>
          </w:tcPr>
          <w:p w14:paraId="02EAA614" w14:textId="50EDE892" w:rsidR="005925ED" w:rsidRPr="00134831" w:rsidRDefault="004E4CBC" w:rsidP="006E0CEB">
            <w:pPr>
              <w:tabs>
                <w:tab w:val="left" w:pos="354"/>
              </w:tabs>
              <w:jc w:val="both"/>
              <w:rPr>
                <w:rFonts w:ascii="Arial" w:hAnsi="Arial" w:cs="Arial"/>
                <w:sz w:val="17"/>
                <w:szCs w:val="17"/>
                <w:lang w:val="es-ES"/>
              </w:rPr>
            </w:pPr>
            <w:r w:rsidRPr="004E4CBC">
              <w:rPr>
                <w:rFonts w:ascii="Arial" w:hAnsi="Arial" w:cs="Arial"/>
                <w:sz w:val="17"/>
                <w:szCs w:val="17"/>
                <w:lang w:val="es-ES"/>
              </w:rPr>
              <w:t>Plan Maestro de desarrollo de largo plazo del GN, aprobado por el Consejo de Gabinete.</w:t>
            </w:r>
          </w:p>
        </w:tc>
        <w:tc>
          <w:tcPr>
            <w:tcW w:w="584" w:type="pct"/>
            <w:vAlign w:val="center"/>
          </w:tcPr>
          <w:p w14:paraId="7EF201B6"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Plan</w:t>
            </w:r>
          </w:p>
        </w:tc>
        <w:tc>
          <w:tcPr>
            <w:tcW w:w="333" w:type="pct"/>
            <w:vAlign w:val="center"/>
          </w:tcPr>
          <w:p w14:paraId="2538A905"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0</w:t>
            </w:r>
          </w:p>
        </w:tc>
        <w:tc>
          <w:tcPr>
            <w:tcW w:w="527" w:type="pct"/>
            <w:vAlign w:val="center"/>
          </w:tcPr>
          <w:p w14:paraId="09B8DFA4"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0</w:t>
            </w:r>
          </w:p>
        </w:tc>
        <w:tc>
          <w:tcPr>
            <w:tcW w:w="397" w:type="pct"/>
            <w:vAlign w:val="center"/>
          </w:tcPr>
          <w:p w14:paraId="14683A3F"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1</w:t>
            </w:r>
          </w:p>
        </w:tc>
        <w:tc>
          <w:tcPr>
            <w:tcW w:w="1400" w:type="pct"/>
            <w:vAlign w:val="center"/>
          </w:tcPr>
          <w:p w14:paraId="7D8F480B" w14:textId="77777777" w:rsidR="005925ED" w:rsidRPr="00134831" w:rsidRDefault="005925ED" w:rsidP="006E0CEB">
            <w:pPr>
              <w:rPr>
                <w:rFonts w:ascii="Arial" w:hAnsi="Arial" w:cs="Arial"/>
                <w:sz w:val="17"/>
                <w:szCs w:val="17"/>
                <w:lang w:val="es-ES"/>
              </w:rPr>
            </w:pPr>
            <w:r w:rsidRPr="00134831">
              <w:rPr>
                <w:rFonts w:ascii="Arial" w:hAnsi="Arial" w:cs="Arial"/>
                <w:sz w:val="17"/>
                <w:szCs w:val="17"/>
                <w:lang w:val="es-ES"/>
              </w:rPr>
              <w:t>Resolución del Consejo de Gabinete de Ministros que aprueba el Plan Maestro de GN.</w:t>
            </w:r>
          </w:p>
        </w:tc>
      </w:tr>
      <w:tr w:rsidR="005925ED" w:rsidRPr="00134831" w14:paraId="34F33B52" w14:textId="77777777" w:rsidTr="005925ED">
        <w:trPr>
          <w:gridAfter w:val="1"/>
          <w:wAfter w:w="8" w:type="pct"/>
          <w:trHeight w:val="467"/>
        </w:trPr>
        <w:tc>
          <w:tcPr>
            <w:tcW w:w="1750" w:type="pct"/>
            <w:vAlign w:val="center"/>
          </w:tcPr>
          <w:p w14:paraId="2FB5833E" w14:textId="77777777" w:rsidR="005925ED" w:rsidRPr="00134831" w:rsidRDefault="005925ED" w:rsidP="006E0CEB">
            <w:pPr>
              <w:jc w:val="both"/>
              <w:rPr>
                <w:rFonts w:ascii="Arial" w:hAnsi="Arial" w:cs="Arial"/>
                <w:sz w:val="17"/>
                <w:szCs w:val="17"/>
                <w:lang w:val="es-ES"/>
              </w:rPr>
            </w:pPr>
            <w:r w:rsidRPr="00134831">
              <w:rPr>
                <w:rFonts w:ascii="Arial" w:hAnsi="Arial" w:cs="Arial"/>
                <w:sz w:val="17"/>
                <w:szCs w:val="17"/>
                <w:lang w:val="es-ES"/>
              </w:rPr>
              <w:t>Estudio de alternativas para la capitalización y financiamiento del Fondo para el Uso Racional y Eficiente de Energía (UREE), diseñado y aprobado por la SNE.</w:t>
            </w:r>
          </w:p>
          <w:p w14:paraId="6178A315" w14:textId="77777777" w:rsidR="005925ED" w:rsidRPr="00134831" w:rsidRDefault="005925ED" w:rsidP="006E0CEB">
            <w:pPr>
              <w:jc w:val="both"/>
              <w:rPr>
                <w:rFonts w:ascii="Arial" w:hAnsi="Arial" w:cs="Arial"/>
                <w:sz w:val="17"/>
                <w:szCs w:val="17"/>
                <w:lang w:val="es-ES"/>
              </w:rPr>
            </w:pPr>
          </w:p>
        </w:tc>
        <w:tc>
          <w:tcPr>
            <w:tcW w:w="584" w:type="pct"/>
            <w:vAlign w:val="center"/>
          </w:tcPr>
          <w:p w14:paraId="6C155A5B"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Estudio</w:t>
            </w:r>
          </w:p>
        </w:tc>
        <w:tc>
          <w:tcPr>
            <w:tcW w:w="333" w:type="pct"/>
            <w:vAlign w:val="center"/>
          </w:tcPr>
          <w:p w14:paraId="0A384D52"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527" w:type="pct"/>
            <w:vAlign w:val="center"/>
          </w:tcPr>
          <w:p w14:paraId="2CFB0ACC"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397" w:type="pct"/>
            <w:vAlign w:val="center"/>
          </w:tcPr>
          <w:p w14:paraId="35D9FCF1"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1</w:t>
            </w:r>
          </w:p>
        </w:tc>
        <w:tc>
          <w:tcPr>
            <w:tcW w:w="1400" w:type="pct"/>
            <w:vAlign w:val="center"/>
          </w:tcPr>
          <w:p w14:paraId="06C9724F" w14:textId="77777777" w:rsidR="005925ED" w:rsidRPr="00134831" w:rsidRDefault="005925ED" w:rsidP="006E0CEB">
            <w:pPr>
              <w:jc w:val="both"/>
              <w:rPr>
                <w:rFonts w:ascii="Arial" w:hAnsi="Arial" w:cs="Arial"/>
                <w:sz w:val="17"/>
                <w:szCs w:val="17"/>
                <w:lang w:val="es-ES"/>
              </w:rPr>
            </w:pPr>
            <w:r w:rsidRPr="00134831">
              <w:rPr>
                <w:rFonts w:ascii="Arial" w:hAnsi="Arial" w:cs="Arial"/>
                <w:sz w:val="17"/>
                <w:szCs w:val="17"/>
                <w:lang w:val="es-ES"/>
              </w:rPr>
              <w:t>Comunicación de la SNE conteniendo el Estudio de alternativas para la capitalización y financiamiento del Fondo UREE, aprobado.</w:t>
            </w:r>
          </w:p>
          <w:p w14:paraId="7933027C" w14:textId="77777777" w:rsidR="005925ED" w:rsidRPr="00134831" w:rsidRDefault="005925ED" w:rsidP="006E0CEB">
            <w:pPr>
              <w:jc w:val="both"/>
              <w:rPr>
                <w:rFonts w:ascii="Arial" w:hAnsi="Arial" w:cs="Arial"/>
                <w:sz w:val="17"/>
                <w:szCs w:val="17"/>
                <w:lang w:val="es-BO"/>
              </w:rPr>
            </w:pPr>
          </w:p>
        </w:tc>
      </w:tr>
      <w:tr w:rsidR="005925ED" w:rsidRPr="00134831" w14:paraId="24258044" w14:textId="77777777" w:rsidTr="005925ED">
        <w:trPr>
          <w:gridAfter w:val="1"/>
          <w:wAfter w:w="8" w:type="pct"/>
          <w:trHeight w:val="467"/>
        </w:trPr>
        <w:tc>
          <w:tcPr>
            <w:tcW w:w="1750" w:type="pct"/>
            <w:vAlign w:val="center"/>
          </w:tcPr>
          <w:p w14:paraId="72377E65" w14:textId="77777777" w:rsidR="005925ED" w:rsidRPr="00134831" w:rsidRDefault="005925ED" w:rsidP="006E0CEB">
            <w:pPr>
              <w:tabs>
                <w:tab w:val="left" w:pos="354"/>
              </w:tabs>
              <w:jc w:val="both"/>
              <w:rPr>
                <w:rFonts w:ascii="Arial" w:hAnsi="Arial" w:cs="Arial"/>
                <w:sz w:val="17"/>
                <w:szCs w:val="17"/>
                <w:lang w:val="es-ES"/>
              </w:rPr>
            </w:pPr>
            <w:r w:rsidRPr="00134831">
              <w:rPr>
                <w:rFonts w:ascii="Arial" w:hAnsi="Arial" w:cs="Arial"/>
                <w:sz w:val="17"/>
                <w:szCs w:val="17"/>
                <w:lang w:val="es-ES"/>
              </w:rPr>
              <w:t>Presupuesto para adoptar medidas de EE y ejecutar auditorías energéticas, asignado en al menos una institución pública.</w:t>
            </w:r>
          </w:p>
        </w:tc>
        <w:tc>
          <w:tcPr>
            <w:tcW w:w="584" w:type="pct"/>
            <w:vAlign w:val="center"/>
          </w:tcPr>
          <w:p w14:paraId="55F8DF14"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Presupuesto</w:t>
            </w:r>
          </w:p>
        </w:tc>
        <w:tc>
          <w:tcPr>
            <w:tcW w:w="333" w:type="pct"/>
            <w:vAlign w:val="center"/>
          </w:tcPr>
          <w:p w14:paraId="4792DBCE"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527" w:type="pct"/>
            <w:vAlign w:val="center"/>
          </w:tcPr>
          <w:p w14:paraId="680749FF"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397" w:type="pct"/>
            <w:vAlign w:val="center"/>
          </w:tcPr>
          <w:p w14:paraId="7AAEA582"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1</w:t>
            </w:r>
          </w:p>
        </w:tc>
        <w:tc>
          <w:tcPr>
            <w:tcW w:w="1400" w:type="pct"/>
            <w:vAlign w:val="center"/>
          </w:tcPr>
          <w:p w14:paraId="19105F52" w14:textId="77777777" w:rsidR="005925ED" w:rsidRPr="00134831" w:rsidRDefault="005925ED" w:rsidP="006E0CEB">
            <w:pPr>
              <w:jc w:val="both"/>
              <w:rPr>
                <w:rFonts w:ascii="Arial" w:hAnsi="Arial" w:cs="Arial"/>
                <w:sz w:val="17"/>
                <w:szCs w:val="17"/>
                <w:lang w:val="es-BO"/>
              </w:rPr>
            </w:pPr>
            <w:r w:rsidRPr="00134831">
              <w:rPr>
                <w:rFonts w:ascii="Arial" w:hAnsi="Arial" w:cs="Arial"/>
                <w:sz w:val="17"/>
                <w:szCs w:val="17"/>
                <w:lang w:val="es-ES"/>
              </w:rPr>
              <w:t>Comunicación de la SNE adjuntando las partidas presupuestarias y conteniendo instrucciones para adoptar medidas de EE y para la ejecución de auditorías en una institución pública del sector.</w:t>
            </w:r>
          </w:p>
        </w:tc>
      </w:tr>
      <w:tr w:rsidR="005925ED" w:rsidRPr="00134831" w14:paraId="728255E0" w14:textId="77777777" w:rsidTr="005925ED">
        <w:trPr>
          <w:gridAfter w:val="1"/>
          <w:wAfter w:w="8" w:type="pct"/>
          <w:trHeight w:val="467"/>
        </w:trPr>
        <w:tc>
          <w:tcPr>
            <w:tcW w:w="1750" w:type="pct"/>
            <w:vAlign w:val="center"/>
          </w:tcPr>
          <w:p w14:paraId="4DB68260" w14:textId="77777777" w:rsidR="005925ED" w:rsidRPr="00134831" w:rsidRDefault="005925ED" w:rsidP="006E0CEB">
            <w:pPr>
              <w:spacing w:before="60"/>
              <w:jc w:val="both"/>
              <w:rPr>
                <w:rFonts w:ascii="Arial" w:hAnsi="Arial" w:cs="Arial"/>
                <w:sz w:val="17"/>
                <w:szCs w:val="17"/>
                <w:lang w:val="es-ES"/>
              </w:rPr>
            </w:pPr>
            <w:r w:rsidRPr="00134831">
              <w:rPr>
                <w:rFonts w:ascii="Arial" w:hAnsi="Arial" w:cs="Arial"/>
                <w:sz w:val="17"/>
                <w:szCs w:val="17"/>
                <w:lang w:val="es-ES"/>
              </w:rPr>
              <w:t>Propuesta de financiamiento para la construcción del Refuerzo del SNT a través de la IV Línea de Transmisión coincidente con el SIEPAC para mejorar los intercambios eléctricos regionales, desarrollada por ETESA.</w:t>
            </w:r>
          </w:p>
          <w:p w14:paraId="6DB47643" w14:textId="77777777" w:rsidR="005925ED" w:rsidRPr="00134831" w:rsidRDefault="005925ED" w:rsidP="006E0CEB">
            <w:pPr>
              <w:jc w:val="both"/>
              <w:rPr>
                <w:rFonts w:ascii="Arial" w:hAnsi="Arial" w:cs="Arial"/>
                <w:sz w:val="17"/>
                <w:szCs w:val="17"/>
                <w:lang w:val="es-ES"/>
              </w:rPr>
            </w:pPr>
          </w:p>
        </w:tc>
        <w:tc>
          <w:tcPr>
            <w:tcW w:w="584" w:type="pct"/>
            <w:vAlign w:val="center"/>
          </w:tcPr>
          <w:p w14:paraId="3F29DCEE"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Propuesta</w:t>
            </w:r>
          </w:p>
        </w:tc>
        <w:tc>
          <w:tcPr>
            <w:tcW w:w="333" w:type="pct"/>
            <w:vAlign w:val="center"/>
          </w:tcPr>
          <w:p w14:paraId="440D6237"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527" w:type="pct"/>
            <w:vAlign w:val="center"/>
          </w:tcPr>
          <w:p w14:paraId="507DA3F5"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397" w:type="pct"/>
            <w:vAlign w:val="center"/>
          </w:tcPr>
          <w:p w14:paraId="7F07CEE2"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1</w:t>
            </w:r>
          </w:p>
        </w:tc>
        <w:tc>
          <w:tcPr>
            <w:tcW w:w="1400" w:type="pct"/>
            <w:vAlign w:val="center"/>
          </w:tcPr>
          <w:p w14:paraId="6998AEFB" w14:textId="77777777" w:rsidR="005925ED" w:rsidRPr="00134831" w:rsidRDefault="005925ED" w:rsidP="006E0CEB">
            <w:pPr>
              <w:spacing w:before="60"/>
              <w:jc w:val="both"/>
              <w:rPr>
                <w:rFonts w:ascii="Arial" w:hAnsi="Arial" w:cs="Arial"/>
                <w:sz w:val="17"/>
                <w:szCs w:val="17"/>
                <w:lang w:val="es-ES"/>
              </w:rPr>
            </w:pPr>
            <w:r w:rsidRPr="00134831">
              <w:rPr>
                <w:rFonts w:ascii="Arial" w:hAnsi="Arial" w:cs="Arial"/>
                <w:sz w:val="17"/>
                <w:szCs w:val="17"/>
                <w:lang w:val="es-ES"/>
              </w:rPr>
              <w:t>Comunicación de ETESA remitiendo la propuesta del esquema financiero e institucional que le permita al país acceder al financiamiento y ejecución de la IV Línea de Transmisión en Panamá.</w:t>
            </w:r>
          </w:p>
          <w:p w14:paraId="217DCF31" w14:textId="77777777" w:rsidR="005925ED" w:rsidRPr="00134831" w:rsidRDefault="005925ED" w:rsidP="006E0CEB">
            <w:pPr>
              <w:jc w:val="both"/>
              <w:rPr>
                <w:rFonts w:ascii="Arial" w:hAnsi="Arial" w:cs="Arial"/>
                <w:sz w:val="17"/>
                <w:szCs w:val="17"/>
                <w:lang w:val="es-ES"/>
              </w:rPr>
            </w:pPr>
          </w:p>
        </w:tc>
      </w:tr>
      <w:tr w:rsidR="005925ED" w:rsidRPr="00134831" w14:paraId="17073BFE" w14:textId="77777777" w:rsidTr="005925ED">
        <w:trPr>
          <w:gridAfter w:val="1"/>
          <w:wAfter w:w="8" w:type="pct"/>
          <w:trHeight w:val="64"/>
        </w:trPr>
        <w:tc>
          <w:tcPr>
            <w:tcW w:w="1750" w:type="pct"/>
          </w:tcPr>
          <w:p w14:paraId="0D2572BB" w14:textId="77777777" w:rsidR="005925ED" w:rsidRPr="00134831" w:rsidRDefault="005925ED" w:rsidP="006E0CEB">
            <w:pPr>
              <w:jc w:val="both"/>
              <w:rPr>
                <w:rFonts w:ascii="Arial" w:hAnsi="Arial" w:cs="Arial"/>
                <w:sz w:val="17"/>
                <w:szCs w:val="17"/>
                <w:lang w:val="es-ES"/>
              </w:rPr>
            </w:pPr>
            <w:r w:rsidRPr="00134831">
              <w:rPr>
                <w:rFonts w:ascii="Arial" w:hAnsi="Arial" w:cs="Arial"/>
                <w:sz w:val="17"/>
                <w:szCs w:val="17"/>
                <w:lang w:val="es-ES"/>
              </w:rPr>
              <w:t xml:space="preserve">Nuevo Plan de Expansión de la Transmisión Eléctrica alineado con el Plan de Expansión Indicativo Regional del Mercado Eléctrico Regional (MER), aprobado por la   ASEP </w:t>
            </w:r>
          </w:p>
        </w:tc>
        <w:tc>
          <w:tcPr>
            <w:tcW w:w="584" w:type="pct"/>
            <w:vAlign w:val="center"/>
          </w:tcPr>
          <w:p w14:paraId="70AF2940"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Plan</w:t>
            </w:r>
          </w:p>
        </w:tc>
        <w:tc>
          <w:tcPr>
            <w:tcW w:w="333" w:type="pct"/>
            <w:vAlign w:val="center"/>
          </w:tcPr>
          <w:p w14:paraId="0ACE7ABC"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527" w:type="pct"/>
            <w:vAlign w:val="center"/>
          </w:tcPr>
          <w:p w14:paraId="2E4722CA"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397" w:type="pct"/>
            <w:vAlign w:val="center"/>
          </w:tcPr>
          <w:p w14:paraId="7A0E6477"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1</w:t>
            </w:r>
          </w:p>
        </w:tc>
        <w:tc>
          <w:tcPr>
            <w:tcW w:w="1400" w:type="pct"/>
            <w:vAlign w:val="center"/>
          </w:tcPr>
          <w:p w14:paraId="15311535" w14:textId="77777777" w:rsidR="005925ED" w:rsidRPr="00134831" w:rsidRDefault="005925ED" w:rsidP="006E0CEB">
            <w:pPr>
              <w:rPr>
                <w:rFonts w:ascii="Arial" w:hAnsi="Arial" w:cs="Arial"/>
                <w:sz w:val="17"/>
                <w:szCs w:val="17"/>
                <w:lang w:val="es-ES"/>
              </w:rPr>
            </w:pPr>
            <w:r w:rsidRPr="00134831">
              <w:rPr>
                <w:rFonts w:ascii="Arial" w:hAnsi="Arial" w:cs="Arial"/>
                <w:sz w:val="17"/>
                <w:szCs w:val="17"/>
                <w:lang w:val="es-ES"/>
              </w:rPr>
              <w:t>Comunicación de ETESA remitiendo el Plan de Expansión de la Transmisión Eléctrica alineado con el Plan de Expansión Indicativo Regional del MER, aprobado.</w:t>
            </w:r>
          </w:p>
        </w:tc>
      </w:tr>
      <w:tr w:rsidR="005925ED" w:rsidRPr="00134831" w14:paraId="76C895E9" w14:textId="77777777" w:rsidTr="00134831">
        <w:trPr>
          <w:trHeight w:val="368"/>
        </w:trPr>
        <w:tc>
          <w:tcPr>
            <w:tcW w:w="5000" w:type="pct"/>
            <w:gridSpan w:val="7"/>
            <w:shd w:val="clear" w:color="auto" w:fill="C6D9F1" w:themeFill="text2" w:themeFillTint="33"/>
          </w:tcPr>
          <w:p w14:paraId="0B95396C" w14:textId="77777777" w:rsidR="005925ED" w:rsidRPr="00134831" w:rsidRDefault="005925ED" w:rsidP="006E0CEB">
            <w:pPr>
              <w:rPr>
                <w:rFonts w:ascii="Arial" w:hAnsi="Arial" w:cs="Arial"/>
                <w:i/>
                <w:sz w:val="17"/>
                <w:szCs w:val="17"/>
                <w:lang w:val="es-BO"/>
              </w:rPr>
            </w:pPr>
            <w:r w:rsidRPr="00134831">
              <w:rPr>
                <w:rFonts w:ascii="Arial" w:hAnsi="Arial" w:cs="Arial"/>
                <w:b/>
                <w:i/>
                <w:sz w:val="17"/>
                <w:szCs w:val="17"/>
                <w:lang w:val="es-ES"/>
              </w:rPr>
              <w:t>Subcomponente</w:t>
            </w:r>
            <w:r w:rsidRPr="00134831">
              <w:rPr>
                <w:rFonts w:ascii="Arial" w:hAnsi="Arial" w:cs="Arial"/>
                <w:b/>
                <w:i/>
                <w:sz w:val="17"/>
                <w:szCs w:val="17"/>
                <w:lang w:val="es-CO"/>
              </w:rPr>
              <w:t xml:space="preserve"> 2.2 </w:t>
            </w:r>
            <w:r w:rsidRPr="00134831">
              <w:rPr>
                <w:rFonts w:ascii="Arial" w:hAnsi="Arial" w:cs="Arial"/>
                <w:b/>
                <w:i/>
                <w:sz w:val="17"/>
                <w:szCs w:val="17"/>
                <w:lang w:val="es-ES"/>
              </w:rPr>
              <w:t>Mejora y consolidación de la capacidad institucional y regulatoria del sector</w:t>
            </w:r>
          </w:p>
        </w:tc>
      </w:tr>
      <w:tr w:rsidR="005925ED" w:rsidRPr="00134831" w14:paraId="078A18FF" w14:textId="77777777" w:rsidTr="005925ED">
        <w:trPr>
          <w:gridAfter w:val="1"/>
          <w:wAfter w:w="8" w:type="pct"/>
          <w:trHeight w:val="395"/>
        </w:trPr>
        <w:tc>
          <w:tcPr>
            <w:tcW w:w="1750" w:type="pct"/>
            <w:vAlign w:val="center"/>
          </w:tcPr>
          <w:p w14:paraId="082BF5E6" w14:textId="3C5E7C7B" w:rsidR="005925ED" w:rsidRPr="00134831" w:rsidRDefault="004E4CBC" w:rsidP="006E0CEB">
            <w:pPr>
              <w:jc w:val="both"/>
              <w:rPr>
                <w:rFonts w:ascii="Arial" w:hAnsi="Arial" w:cs="Arial"/>
                <w:sz w:val="17"/>
                <w:szCs w:val="17"/>
                <w:lang w:val="es-ES"/>
              </w:rPr>
            </w:pPr>
            <w:r w:rsidRPr="004E4CBC">
              <w:rPr>
                <w:rFonts w:ascii="Arial" w:hAnsi="Arial" w:cs="Arial"/>
                <w:sz w:val="17"/>
                <w:szCs w:val="17"/>
                <w:lang w:val="es-ES"/>
              </w:rPr>
              <w:t>Plan Energético Nacional (PEN) 2015-2050 que establece la hoja de ruta de la política energética del país y que se rige por cuatro ejes conductores: (i) acceso universal y reducción de la pobreza; (ii) descarbonización de la matriz; (iii) uso eficiente de la energía y moderación del consumo; y (iv) seguridad del suministro, aprobado por el Consejo de Gabinete.</w:t>
            </w:r>
          </w:p>
        </w:tc>
        <w:tc>
          <w:tcPr>
            <w:tcW w:w="584" w:type="pct"/>
            <w:vAlign w:val="center"/>
          </w:tcPr>
          <w:p w14:paraId="19851B8D"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Plan</w:t>
            </w:r>
          </w:p>
        </w:tc>
        <w:tc>
          <w:tcPr>
            <w:tcW w:w="333" w:type="pct"/>
            <w:vAlign w:val="center"/>
          </w:tcPr>
          <w:p w14:paraId="227E9D08"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527" w:type="pct"/>
            <w:vAlign w:val="center"/>
          </w:tcPr>
          <w:p w14:paraId="6E5B0735"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1</w:t>
            </w:r>
          </w:p>
        </w:tc>
        <w:tc>
          <w:tcPr>
            <w:tcW w:w="397" w:type="pct"/>
            <w:vAlign w:val="center"/>
          </w:tcPr>
          <w:p w14:paraId="35306B26"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1400" w:type="pct"/>
            <w:vAlign w:val="center"/>
          </w:tcPr>
          <w:p w14:paraId="1D8B640D" w14:textId="77777777" w:rsidR="005925ED" w:rsidRPr="00134831" w:rsidRDefault="005925ED" w:rsidP="006E0CEB">
            <w:pPr>
              <w:rPr>
                <w:rFonts w:ascii="Arial" w:hAnsi="Arial" w:cs="Arial"/>
                <w:sz w:val="17"/>
                <w:szCs w:val="17"/>
                <w:lang w:val="es-ES"/>
              </w:rPr>
            </w:pPr>
            <w:r w:rsidRPr="00134831">
              <w:rPr>
                <w:rFonts w:ascii="Arial" w:hAnsi="Arial" w:cs="Arial"/>
                <w:sz w:val="17"/>
                <w:szCs w:val="17"/>
                <w:lang w:val="es-ES"/>
              </w:rPr>
              <w:t>Publicación en la Gaceta Oficial de la Resolución del Consejo de Gabinete aprobando el Plan Energético Nacional (PEN) 2015-2050.</w:t>
            </w:r>
          </w:p>
        </w:tc>
      </w:tr>
      <w:tr w:rsidR="005925ED" w:rsidRPr="00134831" w14:paraId="53220FFC" w14:textId="77777777" w:rsidTr="005925ED">
        <w:trPr>
          <w:gridAfter w:val="1"/>
          <w:wAfter w:w="8" w:type="pct"/>
          <w:trHeight w:val="440"/>
        </w:trPr>
        <w:tc>
          <w:tcPr>
            <w:tcW w:w="1750" w:type="pct"/>
            <w:vAlign w:val="center"/>
          </w:tcPr>
          <w:p w14:paraId="57EDB30C" w14:textId="77777777" w:rsidR="005925ED" w:rsidRPr="00134831" w:rsidRDefault="005925ED" w:rsidP="006E0CEB">
            <w:pPr>
              <w:jc w:val="both"/>
              <w:rPr>
                <w:rFonts w:ascii="Arial" w:hAnsi="Arial" w:cs="Arial"/>
                <w:sz w:val="17"/>
                <w:szCs w:val="17"/>
                <w:lang w:val="es-ES"/>
              </w:rPr>
            </w:pPr>
            <w:r w:rsidRPr="00134831">
              <w:rPr>
                <w:rFonts w:ascii="Arial" w:hAnsi="Arial" w:cs="Arial"/>
                <w:sz w:val="17"/>
                <w:szCs w:val="17"/>
                <w:lang w:val="es-ES"/>
              </w:rPr>
              <w:t>Definición del alcance de una propuesta de modificación de los modelos de pliegos de contratación de energía eléctrica de largo plazo para que consideren múltiples fuentes y tecnologías de generación, aprobado por la SNE.</w:t>
            </w:r>
          </w:p>
        </w:tc>
        <w:tc>
          <w:tcPr>
            <w:tcW w:w="584" w:type="pct"/>
            <w:vAlign w:val="center"/>
          </w:tcPr>
          <w:p w14:paraId="54FAA6FA"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Términos de Referencia</w:t>
            </w:r>
          </w:p>
        </w:tc>
        <w:tc>
          <w:tcPr>
            <w:tcW w:w="333" w:type="pct"/>
            <w:vAlign w:val="center"/>
          </w:tcPr>
          <w:p w14:paraId="2EE4B9EF"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527" w:type="pct"/>
            <w:vAlign w:val="center"/>
          </w:tcPr>
          <w:p w14:paraId="17BDDBFF"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1</w:t>
            </w:r>
          </w:p>
        </w:tc>
        <w:tc>
          <w:tcPr>
            <w:tcW w:w="397" w:type="pct"/>
            <w:vAlign w:val="center"/>
          </w:tcPr>
          <w:p w14:paraId="69AD74C4"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1400" w:type="pct"/>
            <w:vAlign w:val="center"/>
          </w:tcPr>
          <w:p w14:paraId="3E6566B5" w14:textId="77777777" w:rsidR="005925ED" w:rsidRPr="00134831" w:rsidRDefault="005925ED" w:rsidP="006E0CEB">
            <w:pPr>
              <w:rPr>
                <w:rFonts w:ascii="Arial" w:hAnsi="Arial" w:cs="Arial"/>
                <w:sz w:val="17"/>
                <w:szCs w:val="17"/>
                <w:lang w:val="es-ES"/>
              </w:rPr>
            </w:pPr>
            <w:r w:rsidRPr="00134831">
              <w:rPr>
                <w:rFonts w:ascii="Arial" w:hAnsi="Arial" w:cs="Arial"/>
                <w:sz w:val="17"/>
                <w:szCs w:val="17"/>
                <w:lang w:val="es-ES"/>
              </w:rPr>
              <w:t>Comunicación de la SNE, aprobando los Términos de Referencia para la preparación de la propuesta de modificación de los pliegos de contratación de energía eléctrica de largo plazo, que considera múltiples fuentes y tecnologías.</w:t>
            </w:r>
          </w:p>
        </w:tc>
      </w:tr>
      <w:tr w:rsidR="005925ED" w:rsidRPr="00134831" w14:paraId="07EFBF25" w14:textId="77777777" w:rsidTr="005925ED">
        <w:trPr>
          <w:gridAfter w:val="1"/>
          <w:wAfter w:w="8" w:type="pct"/>
          <w:trHeight w:val="359"/>
        </w:trPr>
        <w:tc>
          <w:tcPr>
            <w:tcW w:w="1750" w:type="pct"/>
            <w:vAlign w:val="center"/>
          </w:tcPr>
          <w:p w14:paraId="5CCC1568" w14:textId="0B41B01B" w:rsidR="005925ED" w:rsidRPr="00134831" w:rsidRDefault="004E4CBC" w:rsidP="006E0CEB">
            <w:pPr>
              <w:jc w:val="both"/>
              <w:rPr>
                <w:rFonts w:ascii="Arial" w:hAnsi="Arial" w:cs="Arial"/>
                <w:sz w:val="17"/>
                <w:szCs w:val="17"/>
                <w:lang w:val="es-ES"/>
              </w:rPr>
            </w:pPr>
            <w:r w:rsidRPr="004E4CBC">
              <w:rPr>
                <w:rFonts w:ascii="Arial" w:hAnsi="Arial" w:cs="Arial"/>
                <w:sz w:val="17"/>
                <w:szCs w:val="17"/>
                <w:lang w:val="es-ES"/>
              </w:rPr>
              <w:t>Plan Energético Nacional 2015-2050 actualizado, aprobado por el Consejo de Gabinete</w:t>
            </w:r>
            <w:r w:rsidR="005925ED" w:rsidRPr="00134831">
              <w:rPr>
                <w:rStyle w:val="FootnoteReference"/>
                <w:rFonts w:ascii="Arial" w:eastAsiaTheme="majorEastAsia" w:hAnsi="Arial" w:cs="Arial"/>
                <w:sz w:val="17"/>
                <w:szCs w:val="17"/>
                <w:lang w:val="es-ES"/>
              </w:rPr>
              <w:footnoteReference w:id="1"/>
            </w:r>
            <w:r w:rsidR="005925ED" w:rsidRPr="00134831">
              <w:rPr>
                <w:rFonts w:ascii="Arial" w:hAnsi="Arial" w:cs="Arial"/>
                <w:sz w:val="17"/>
                <w:szCs w:val="17"/>
                <w:lang w:val="es-ES"/>
              </w:rPr>
              <w:t>.</w:t>
            </w:r>
          </w:p>
          <w:p w14:paraId="1C5E0EF9" w14:textId="77777777" w:rsidR="005925ED" w:rsidRPr="00134831" w:rsidRDefault="005925ED" w:rsidP="006E0CEB">
            <w:pPr>
              <w:jc w:val="both"/>
              <w:rPr>
                <w:rFonts w:ascii="Arial" w:hAnsi="Arial" w:cs="Arial"/>
                <w:sz w:val="17"/>
                <w:szCs w:val="17"/>
                <w:lang w:val="es-ES"/>
              </w:rPr>
            </w:pPr>
          </w:p>
        </w:tc>
        <w:tc>
          <w:tcPr>
            <w:tcW w:w="584" w:type="pct"/>
            <w:vAlign w:val="center"/>
          </w:tcPr>
          <w:p w14:paraId="5F713847"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Plan</w:t>
            </w:r>
          </w:p>
        </w:tc>
        <w:tc>
          <w:tcPr>
            <w:tcW w:w="333" w:type="pct"/>
            <w:vAlign w:val="center"/>
          </w:tcPr>
          <w:p w14:paraId="1588E31F"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527" w:type="pct"/>
            <w:vAlign w:val="center"/>
          </w:tcPr>
          <w:p w14:paraId="3F7DE23F"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397" w:type="pct"/>
            <w:vAlign w:val="center"/>
          </w:tcPr>
          <w:p w14:paraId="5B5D5763"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1</w:t>
            </w:r>
          </w:p>
        </w:tc>
        <w:tc>
          <w:tcPr>
            <w:tcW w:w="1400" w:type="pct"/>
            <w:vAlign w:val="center"/>
          </w:tcPr>
          <w:p w14:paraId="26EE5C44" w14:textId="77777777" w:rsidR="005925ED" w:rsidRPr="00134831" w:rsidRDefault="005925ED" w:rsidP="006E0CEB">
            <w:pPr>
              <w:jc w:val="both"/>
              <w:rPr>
                <w:rFonts w:ascii="Arial" w:hAnsi="Arial" w:cs="Arial"/>
                <w:sz w:val="17"/>
                <w:szCs w:val="17"/>
                <w:lang w:val="es-ES"/>
              </w:rPr>
            </w:pPr>
            <w:r w:rsidRPr="00134831">
              <w:rPr>
                <w:rFonts w:ascii="Arial" w:hAnsi="Arial" w:cs="Arial"/>
                <w:sz w:val="17"/>
                <w:szCs w:val="17"/>
                <w:lang w:val="es-ES"/>
              </w:rPr>
              <w:t xml:space="preserve">Resolución del Consejo de Gabinete que aprueba el Plan Energético Nacional 2015-2050. </w:t>
            </w:r>
          </w:p>
          <w:p w14:paraId="21565461" w14:textId="77777777" w:rsidR="005925ED" w:rsidRPr="00134831" w:rsidRDefault="005925ED" w:rsidP="006E0CEB">
            <w:pPr>
              <w:jc w:val="both"/>
              <w:rPr>
                <w:rFonts w:ascii="Arial" w:hAnsi="Arial" w:cs="Arial"/>
                <w:sz w:val="17"/>
                <w:szCs w:val="17"/>
                <w:lang w:val="es-ES"/>
              </w:rPr>
            </w:pPr>
          </w:p>
        </w:tc>
      </w:tr>
      <w:tr w:rsidR="005925ED" w:rsidRPr="00134831" w14:paraId="5BD719D0" w14:textId="77777777" w:rsidTr="005925ED">
        <w:trPr>
          <w:gridAfter w:val="1"/>
          <w:wAfter w:w="8" w:type="pct"/>
          <w:trHeight w:val="287"/>
        </w:trPr>
        <w:tc>
          <w:tcPr>
            <w:tcW w:w="1750" w:type="pct"/>
            <w:vAlign w:val="center"/>
          </w:tcPr>
          <w:p w14:paraId="1384A0DF" w14:textId="0D9090C7" w:rsidR="005925ED" w:rsidRPr="00134831" w:rsidRDefault="004E4CBC" w:rsidP="006E0CEB">
            <w:pPr>
              <w:jc w:val="both"/>
              <w:rPr>
                <w:rFonts w:ascii="Arial" w:hAnsi="Arial" w:cs="Arial"/>
                <w:sz w:val="17"/>
                <w:szCs w:val="17"/>
                <w:lang w:val="es-ES"/>
              </w:rPr>
            </w:pPr>
            <w:r w:rsidRPr="004E4CBC">
              <w:rPr>
                <w:rFonts w:ascii="Arial" w:hAnsi="Arial" w:cs="Arial"/>
                <w:sz w:val="17"/>
                <w:szCs w:val="17"/>
                <w:lang w:val="es-ES"/>
              </w:rPr>
              <w:t>Reglas de compra conteniendo los modelos de pliegos de contratación de energía eléctrica de largo plazo para que consideren múltiples fuentes y tecnologías de generación, aprobadas por la ASEP</w:t>
            </w:r>
            <w:r w:rsidR="005925ED" w:rsidRPr="00134831">
              <w:rPr>
                <w:rFonts w:ascii="Arial" w:hAnsi="Arial" w:cs="Arial"/>
                <w:sz w:val="17"/>
                <w:szCs w:val="17"/>
                <w:lang w:val="es-ES"/>
              </w:rPr>
              <w:t>.</w:t>
            </w:r>
          </w:p>
        </w:tc>
        <w:tc>
          <w:tcPr>
            <w:tcW w:w="584" w:type="pct"/>
            <w:vAlign w:val="center"/>
          </w:tcPr>
          <w:p w14:paraId="621C47DA" w14:textId="77777777" w:rsidR="005925ED" w:rsidRPr="00134831" w:rsidRDefault="005925ED" w:rsidP="006E0CEB">
            <w:pPr>
              <w:jc w:val="center"/>
              <w:rPr>
                <w:rFonts w:ascii="Arial" w:hAnsi="Arial" w:cs="Arial"/>
                <w:sz w:val="17"/>
                <w:szCs w:val="17"/>
                <w:lang w:val="es-CO"/>
              </w:rPr>
            </w:pPr>
            <w:r w:rsidRPr="00134831">
              <w:rPr>
                <w:rFonts w:ascii="Arial" w:hAnsi="Arial" w:cs="Arial"/>
                <w:sz w:val="17"/>
                <w:szCs w:val="17"/>
                <w:lang w:val="es-CO"/>
              </w:rPr>
              <w:t>Reglas</w:t>
            </w:r>
          </w:p>
        </w:tc>
        <w:tc>
          <w:tcPr>
            <w:tcW w:w="333" w:type="pct"/>
            <w:vAlign w:val="center"/>
          </w:tcPr>
          <w:p w14:paraId="71FD62EA"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527" w:type="pct"/>
            <w:vAlign w:val="center"/>
          </w:tcPr>
          <w:p w14:paraId="20C89A5A"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397" w:type="pct"/>
            <w:vAlign w:val="center"/>
          </w:tcPr>
          <w:p w14:paraId="4AD64589"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1</w:t>
            </w:r>
          </w:p>
        </w:tc>
        <w:tc>
          <w:tcPr>
            <w:tcW w:w="1400" w:type="pct"/>
            <w:vAlign w:val="center"/>
          </w:tcPr>
          <w:p w14:paraId="1936869E" w14:textId="77777777" w:rsidR="005925ED" w:rsidRPr="00134831" w:rsidRDefault="005925ED" w:rsidP="006E0CEB">
            <w:pPr>
              <w:rPr>
                <w:rFonts w:ascii="Arial" w:hAnsi="Arial" w:cs="Arial"/>
                <w:sz w:val="17"/>
                <w:szCs w:val="17"/>
                <w:lang w:val="es-ES"/>
              </w:rPr>
            </w:pPr>
            <w:r w:rsidRPr="00134831">
              <w:rPr>
                <w:rFonts w:ascii="Arial" w:hAnsi="Arial" w:cs="Arial"/>
                <w:sz w:val="17"/>
                <w:szCs w:val="17"/>
                <w:lang w:val="es-ES"/>
              </w:rPr>
              <w:t>Resolución de la ASEP conteniendo las reglas de compra y los modelos de pliegos.</w:t>
            </w:r>
          </w:p>
        </w:tc>
      </w:tr>
      <w:tr w:rsidR="005925ED" w:rsidRPr="00134831" w14:paraId="14F2FECA" w14:textId="77777777" w:rsidTr="00134831">
        <w:trPr>
          <w:trHeight w:val="341"/>
        </w:trPr>
        <w:tc>
          <w:tcPr>
            <w:tcW w:w="5000" w:type="pct"/>
            <w:gridSpan w:val="7"/>
            <w:shd w:val="clear" w:color="auto" w:fill="C6D9F1" w:themeFill="text2" w:themeFillTint="33"/>
          </w:tcPr>
          <w:p w14:paraId="6606262A" w14:textId="77777777" w:rsidR="005925ED" w:rsidRPr="00134831" w:rsidRDefault="005925ED" w:rsidP="006E0CEB">
            <w:pPr>
              <w:jc w:val="both"/>
              <w:rPr>
                <w:rFonts w:ascii="Arial" w:hAnsi="Arial" w:cs="Arial"/>
                <w:sz w:val="17"/>
                <w:szCs w:val="17"/>
                <w:lang w:val="es-ES"/>
              </w:rPr>
            </w:pPr>
            <w:r w:rsidRPr="00134831">
              <w:rPr>
                <w:rFonts w:ascii="Arial" w:hAnsi="Arial" w:cs="Arial"/>
                <w:b/>
                <w:i/>
                <w:sz w:val="17"/>
                <w:szCs w:val="17"/>
                <w:lang w:val="es-ES"/>
              </w:rPr>
              <w:t>Subcomponente</w:t>
            </w:r>
            <w:r w:rsidRPr="00134831">
              <w:rPr>
                <w:rFonts w:ascii="Arial" w:hAnsi="Arial" w:cs="Arial"/>
                <w:b/>
                <w:i/>
                <w:sz w:val="17"/>
                <w:szCs w:val="17"/>
                <w:lang w:val="es-CO"/>
              </w:rPr>
              <w:t xml:space="preserve"> 2.3. Racionalización de subsidios y tarifas en el sector energético</w:t>
            </w:r>
          </w:p>
        </w:tc>
      </w:tr>
      <w:tr w:rsidR="005925ED" w:rsidRPr="00134831" w14:paraId="7B3FC79B" w14:textId="77777777" w:rsidTr="005925ED">
        <w:trPr>
          <w:gridAfter w:val="1"/>
          <w:wAfter w:w="8" w:type="pct"/>
          <w:trHeight w:val="395"/>
        </w:trPr>
        <w:tc>
          <w:tcPr>
            <w:tcW w:w="1750" w:type="pct"/>
            <w:vAlign w:val="center"/>
          </w:tcPr>
          <w:p w14:paraId="49254394" w14:textId="77777777" w:rsidR="005925ED" w:rsidRPr="00134831" w:rsidRDefault="005925ED" w:rsidP="006E0CEB">
            <w:pPr>
              <w:rPr>
                <w:rFonts w:ascii="Arial" w:hAnsi="Arial" w:cs="Arial"/>
                <w:sz w:val="17"/>
                <w:szCs w:val="17"/>
                <w:lang w:val="es-ES"/>
              </w:rPr>
            </w:pPr>
            <w:r w:rsidRPr="00134831">
              <w:rPr>
                <w:rFonts w:ascii="Arial" w:hAnsi="Arial" w:cs="Arial"/>
                <w:sz w:val="17"/>
                <w:szCs w:val="17"/>
                <w:lang w:val="es-ES"/>
              </w:rPr>
              <w:t>Focalización de subsidios en el sector energético mediante la reducción del subsidio del Fondo Tarifario de Occidente (FTO), y la eliminación del Fondo de Compensación Energética (FACE), aprobada por el Gabinete de Ministros.</w:t>
            </w:r>
          </w:p>
        </w:tc>
        <w:tc>
          <w:tcPr>
            <w:tcW w:w="584" w:type="pct"/>
            <w:vAlign w:val="center"/>
          </w:tcPr>
          <w:p w14:paraId="359E6772"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ES"/>
              </w:rPr>
              <w:t>Informe</w:t>
            </w:r>
          </w:p>
        </w:tc>
        <w:tc>
          <w:tcPr>
            <w:tcW w:w="333" w:type="pct"/>
            <w:vAlign w:val="center"/>
          </w:tcPr>
          <w:p w14:paraId="18F362B9"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527" w:type="pct"/>
            <w:vAlign w:val="center"/>
          </w:tcPr>
          <w:p w14:paraId="4C1F12AC"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1</w:t>
            </w:r>
          </w:p>
        </w:tc>
        <w:tc>
          <w:tcPr>
            <w:tcW w:w="397" w:type="pct"/>
            <w:vAlign w:val="center"/>
          </w:tcPr>
          <w:p w14:paraId="5F1C248D"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1400" w:type="pct"/>
            <w:vAlign w:val="center"/>
          </w:tcPr>
          <w:p w14:paraId="55B32DC8" w14:textId="77777777" w:rsidR="005925ED" w:rsidRPr="00134831" w:rsidRDefault="005925ED" w:rsidP="006E0CEB">
            <w:pPr>
              <w:rPr>
                <w:rFonts w:ascii="Arial" w:hAnsi="Arial" w:cs="Arial"/>
                <w:sz w:val="17"/>
                <w:szCs w:val="17"/>
                <w:lang w:val="es-ES"/>
              </w:rPr>
            </w:pPr>
            <w:r w:rsidRPr="00134831">
              <w:rPr>
                <w:rFonts w:ascii="Arial" w:hAnsi="Arial" w:cs="Arial"/>
                <w:sz w:val="17"/>
                <w:szCs w:val="17"/>
                <w:lang w:val="es-ES"/>
              </w:rPr>
              <w:t xml:space="preserve">Publicación en la Gaceta Oficial de la </w:t>
            </w:r>
            <w:hyperlink r:id="rId8">
              <w:r w:rsidRPr="00134831">
                <w:rPr>
                  <w:rFonts w:ascii="Arial" w:hAnsi="Arial" w:cs="Arial"/>
                  <w:sz w:val="17"/>
                  <w:szCs w:val="17"/>
                  <w:lang w:val="es-ES"/>
                </w:rPr>
                <w:t xml:space="preserve">Resolución </w:t>
              </w:r>
            </w:hyperlink>
            <w:r w:rsidRPr="00134831">
              <w:rPr>
                <w:rFonts w:ascii="Arial" w:hAnsi="Arial" w:cs="Arial"/>
                <w:sz w:val="17"/>
                <w:szCs w:val="17"/>
                <w:lang w:val="es-ES"/>
              </w:rPr>
              <w:t xml:space="preserve">que establece la reducción del subsidio del Fondo Tarifario de Occidente (FTO). </w:t>
            </w:r>
          </w:p>
          <w:p w14:paraId="55F03576" w14:textId="77777777" w:rsidR="005925ED" w:rsidRPr="00134831" w:rsidRDefault="005925ED" w:rsidP="006E0CEB">
            <w:pPr>
              <w:rPr>
                <w:rFonts w:ascii="Arial" w:hAnsi="Arial" w:cs="Arial"/>
                <w:sz w:val="17"/>
                <w:szCs w:val="17"/>
                <w:lang w:val="es-ES"/>
              </w:rPr>
            </w:pPr>
            <w:r w:rsidRPr="00134831">
              <w:rPr>
                <w:rFonts w:ascii="Arial" w:hAnsi="Arial" w:cs="Arial"/>
                <w:sz w:val="17"/>
                <w:szCs w:val="17"/>
                <w:lang w:val="es-ES"/>
              </w:rPr>
              <w:t xml:space="preserve">Publicación en la Gaceta Oficial de la </w:t>
            </w:r>
            <w:hyperlink r:id="rId9">
              <w:r w:rsidRPr="00134831">
                <w:rPr>
                  <w:rFonts w:ascii="Arial" w:hAnsi="Arial" w:cs="Arial"/>
                  <w:sz w:val="17"/>
                  <w:szCs w:val="17"/>
                  <w:lang w:val="es-ES"/>
                </w:rPr>
                <w:t xml:space="preserve">Resolución  </w:t>
              </w:r>
            </w:hyperlink>
            <w:r w:rsidRPr="00134831">
              <w:rPr>
                <w:rFonts w:ascii="Arial" w:hAnsi="Arial" w:cs="Arial"/>
                <w:sz w:val="17"/>
                <w:szCs w:val="17"/>
                <w:lang w:val="es-ES"/>
              </w:rPr>
              <w:t>que establece la disolución del Fideicomiso y extinción del FACE.</w:t>
            </w:r>
          </w:p>
        </w:tc>
      </w:tr>
      <w:tr w:rsidR="005925ED" w:rsidRPr="00134831" w14:paraId="1D93056E" w14:textId="77777777" w:rsidTr="005925ED">
        <w:trPr>
          <w:gridAfter w:val="1"/>
          <w:wAfter w:w="8" w:type="pct"/>
          <w:trHeight w:val="395"/>
        </w:trPr>
        <w:tc>
          <w:tcPr>
            <w:tcW w:w="1750" w:type="pct"/>
            <w:vAlign w:val="center"/>
          </w:tcPr>
          <w:p w14:paraId="58D97A0C" w14:textId="77777777" w:rsidR="005925ED" w:rsidRPr="00134831" w:rsidRDefault="005925ED" w:rsidP="006E0CEB">
            <w:pPr>
              <w:jc w:val="both"/>
              <w:rPr>
                <w:rFonts w:ascii="Arial" w:hAnsi="Arial" w:cs="Arial"/>
                <w:sz w:val="17"/>
                <w:szCs w:val="17"/>
                <w:lang w:val="es-ES"/>
              </w:rPr>
            </w:pPr>
            <w:r w:rsidRPr="00134831">
              <w:rPr>
                <w:rFonts w:ascii="Arial" w:hAnsi="Arial" w:cs="Arial"/>
                <w:sz w:val="17"/>
                <w:szCs w:val="17"/>
                <w:lang w:val="es-ES"/>
              </w:rPr>
              <w:t>Estudio para la revisión y definición de un nuevo esquema tarifario que promueva que las tarifas eléctricas se estructuren sobre la base de costos eficientes, contratado por la ASEP.</w:t>
            </w:r>
          </w:p>
        </w:tc>
        <w:tc>
          <w:tcPr>
            <w:tcW w:w="584" w:type="pct"/>
            <w:vAlign w:val="center"/>
          </w:tcPr>
          <w:p w14:paraId="2A2BF833"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ES"/>
              </w:rPr>
              <w:t>Estudio</w:t>
            </w:r>
          </w:p>
        </w:tc>
        <w:tc>
          <w:tcPr>
            <w:tcW w:w="333" w:type="pct"/>
            <w:vAlign w:val="center"/>
          </w:tcPr>
          <w:p w14:paraId="73DD8E32"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527" w:type="pct"/>
            <w:vAlign w:val="center"/>
          </w:tcPr>
          <w:p w14:paraId="15A513EB"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1</w:t>
            </w:r>
          </w:p>
        </w:tc>
        <w:tc>
          <w:tcPr>
            <w:tcW w:w="397" w:type="pct"/>
            <w:vAlign w:val="center"/>
          </w:tcPr>
          <w:p w14:paraId="78F9ECAB"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1400" w:type="pct"/>
            <w:vAlign w:val="center"/>
          </w:tcPr>
          <w:p w14:paraId="26F95535" w14:textId="77777777" w:rsidR="005925ED" w:rsidRPr="00134831" w:rsidRDefault="005925ED" w:rsidP="006E0CEB">
            <w:pPr>
              <w:rPr>
                <w:rFonts w:ascii="Arial" w:hAnsi="Arial" w:cs="Arial"/>
                <w:sz w:val="17"/>
                <w:szCs w:val="17"/>
                <w:lang w:val="es-ES"/>
              </w:rPr>
            </w:pPr>
            <w:r w:rsidRPr="00134831">
              <w:rPr>
                <w:rFonts w:ascii="Arial" w:hAnsi="Arial" w:cs="Arial"/>
                <w:sz w:val="17"/>
                <w:szCs w:val="17"/>
                <w:lang w:val="es-ES"/>
              </w:rPr>
              <w:t xml:space="preserve">Comunicación de la ASEP remitiendo copia del contrato firmado para llevar a cabo los estudios de revisión y definición de un nuevo esquema tarifario que promueva que las tarifas eléctricas se estructuren sobre la base de costos eficientes. </w:t>
            </w:r>
          </w:p>
          <w:p w14:paraId="46469A1C" w14:textId="77777777" w:rsidR="005925ED" w:rsidRPr="00134831" w:rsidRDefault="005925ED" w:rsidP="006E0CEB">
            <w:pPr>
              <w:rPr>
                <w:rFonts w:ascii="Arial" w:hAnsi="Arial" w:cs="Arial"/>
                <w:sz w:val="17"/>
                <w:szCs w:val="17"/>
                <w:lang w:val="es-ES"/>
              </w:rPr>
            </w:pPr>
          </w:p>
        </w:tc>
      </w:tr>
      <w:tr w:rsidR="005925ED" w:rsidRPr="00134831" w14:paraId="26F1D00B" w14:textId="77777777" w:rsidTr="005925ED">
        <w:trPr>
          <w:gridAfter w:val="1"/>
          <w:wAfter w:w="8" w:type="pct"/>
          <w:trHeight w:val="395"/>
        </w:trPr>
        <w:tc>
          <w:tcPr>
            <w:tcW w:w="1750" w:type="pct"/>
            <w:vAlign w:val="center"/>
          </w:tcPr>
          <w:p w14:paraId="2C441DF6" w14:textId="514D8F2B" w:rsidR="005925ED" w:rsidRPr="00134831" w:rsidRDefault="004E4CBC" w:rsidP="006E0CEB">
            <w:pPr>
              <w:jc w:val="both"/>
              <w:rPr>
                <w:rFonts w:ascii="Arial" w:hAnsi="Arial" w:cs="Arial"/>
                <w:sz w:val="17"/>
                <w:szCs w:val="17"/>
                <w:lang w:val="es-ES"/>
              </w:rPr>
            </w:pPr>
            <w:r w:rsidRPr="004E4CBC">
              <w:rPr>
                <w:rFonts w:ascii="Arial" w:hAnsi="Arial" w:cs="Arial"/>
                <w:sz w:val="17"/>
                <w:szCs w:val="17"/>
                <w:lang w:val="es-ES"/>
              </w:rPr>
              <w:t>Estudio para la focalización de subsidios en tarifas eléctricas y de Gas Licuado de Petróleo que beneficien exclusivamente a población de menores ingresos; aprobado la SNE</w:t>
            </w:r>
            <w:r w:rsidR="005925ED" w:rsidRPr="00134831">
              <w:rPr>
                <w:rFonts w:ascii="Arial" w:hAnsi="Arial" w:cs="Arial"/>
                <w:sz w:val="17"/>
                <w:szCs w:val="17"/>
                <w:lang w:val="es-ES"/>
              </w:rPr>
              <w:t>.</w:t>
            </w:r>
          </w:p>
        </w:tc>
        <w:tc>
          <w:tcPr>
            <w:tcW w:w="584" w:type="pct"/>
            <w:vAlign w:val="center"/>
          </w:tcPr>
          <w:p w14:paraId="4C3E2768"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ES"/>
              </w:rPr>
              <w:t>Estudio</w:t>
            </w:r>
          </w:p>
        </w:tc>
        <w:tc>
          <w:tcPr>
            <w:tcW w:w="333" w:type="pct"/>
            <w:vAlign w:val="center"/>
          </w:tcPr>
          <w:p w14:paraId="077A8DBD"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527" w:type="pct"/>
            <w:vAlign w:val="center"/>
          </w:tcPr>
          <w:p w14:paraId="039C2DAE"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397" w:type="pct"/>
            <w:vAlign w:val="center"/>
          </w:tcPr>
          <w:p w14:paraId="19913186"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1</w:t>
            </w:r>
          </w:p>
        </w:tc>
        <w:tc>
          <w:tcPr>
            <w:tcW w:w="1400" w:type="pct"/>
            <w:vAlign w:val="center"/>
          </w:tcPr>
          <w:p w14:paraId="722595D4" w14:textId="77777777" w:rsidR="005925ED" w:rsidRPr="00134831" w:rsidRDefault="005925ED" w:rsidP="006E0CEB">
            <w:pPr>
              <w:rPr>
                <w:rFonts w:ascii="Arial" w:hAnsi="Arial" w:cs="Arial"/>
                <w:sz w:val="17"/>
                <w:szCs w:val="17"/>
                <w:lang w:val="es-ES"/>
              </w:rPr>
            </w:pPr>
            <w:r w:rsidRPr="00134831">
              <w:rPr>
                <w:rFonts w:ascii="Arial" w:hAnsi="Arial" w:cs="Arial"/>
                <w:sz w:val="17"/>
                <w:szCs w:val="17"/>
                <w:lang w:val="es-ES"/>
              </w:rPr>
              <w:t>Comunicación de la SNE del estudio para la focalización de subsidios en tarifas eléctricas y de Gas Licuado de Petróleo que beneficien exclusivamente a población de menores ingresos, aprobado.</w:t>
            </w:r>
          </w:p>
        </w:tc>
      </w:tr>
      <w:tr w:rsidR="005925ED" w:rsidRPr="00134831" w14:paraId="76C826EA" w14:textId="77777777" w:rsidTr="005925ED">
        <w:trPr>
          <w:gridAfter w:val="1"/>
          <w:wAfter w:w="8" w:type="pct"/>
          <w:trHeight w:val="395"/>
        </w:trPr>
        <w:tc>
          <w:tcPr>
            <w:tcW w:w="1750" w:type="pct"/>
            <w:vAlign w:val="center"/>
          </w:tcPr>
          <w:p w14:paraId="25C6EA5F" w14:textId="77777777" w:rsidR="005925ED" w:rsidRPr="00134831" w:rsidRDefault="005925ED" w:rsidP="006E0CEB">
            <w:pPr>
              <w:jc w:val="both"/>
              <w:rPr>
                <w:rFonts w:ascii="Arial" w:hAnsi="Arial" w:cs="Arial"/>
                <w:sz w:val="17"/>
                <w:szCs w:val="17"/>
                <w:lang w:val="es-ES"/>
              </w:rPr>
            </w:pPr>
            <w:r w:rsidRPr="00134831">
              <w:rPr>
                <w:rFonts w:ascii="Arial" w:hAnsi="Arial" w:cs="Arial"/>
                <w:sz w:val="17"/>
                <w:szCs w:val="17"/>
                <w:lang w:val="es-ES"/>
              </w:rPr>
              <w:t>Nuevo esquema tarifario que refleje criterios de costos eficientes de suministro, aprobado por la ASEP.</w:t>
            </w:r>
          </w:p>
        </w:tc>
        <w:tc>
          <w:tcPr>
            <w:tcW w:w="584" w:type="pct"/>
            <w:vAlign w:val="center"/>
          </w:tcPr>
          <w:p w14:paraId="5B1A1713"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ES"/>
              </w:rPr>
              <w:t>Esquema tarifario</w:t>
            </w:r>
          </w:p>
        </w:tc>
        <w:tc>
          <w:tcPr>
            <w:tcW w:w="333" w:type="pct"/>
            <w:vAlign w:val="center"/>
          </w:tcPr>
          <w:p w14:paraId="12F42892"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527" w:type="pct"/>
            <w:vAlign w:val="center"/>
          </w:tcPr>
          <w:p w14:paraId="3BC51566"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0</w:t>
            </w:r>
          </w:p>
        </w:tc>
        <w:tc>
          <w:tcPr>
            <w:tcW w:w="397" w:type="pct"/>
            <w:vAlign w:val="center"/>
          </w:tcPr>
          <w:p w14:paraId="12D2B1EA" w14:textId="77777777" w:rsidR="005925ED" w:rsidRPr="00134831" w:rsidRDefault="005925ED" w:rsidP="006E0CEB">
            <w:pPr>
              <w:jc w:val="center"/>
              <w:rPr>
                <w:rFonts w:ascii="Arial" w:hAnsi="Arial" w:cs="Arial"/>
                <w:sz w:val="17"/>
                <w:szCs w:val="17"/>
                <w:lang w:val="es-BO"/>
              </w:rPr>
            </w:pPr>
            <w:r w:rsidRPr="00134831">
              <w:rPr>
                <w:rFonts w:ascii="Arial" w:hAnsi="Arial" w:cs="Arial"/>
                <w:sz w:val="17"/>
                <w:szCs w:val="17"/>
                <w:lang w:val="es-BO"/>
              </w:rPr>
              <w:t>1</w:t>
            </w:r>
          </w:p>
        </w:tc>
        <w:tc>
          <w:tcPr>
            <w:tcW w:w="1400" w:type="pct"/>
            <w:vAlign w:val="center"/>
          </w:tcPr>
          <w:p w14:paraId="380018E7" w14:textId="77777777" w:rsidR="005925ED" w:rsidRPr="00134831" w:rsidRDefault="005925ED" w:rsidP="006E0CEB">
            <w:pPr>
              <w:rPr>
                <w:rFonts w:ascii="Arial" w:hAnsi="Arial" w:cs="Arial"/>
                <w:sz w:val="17"/>
                <w:szCs w:val="17"/>
                <w:lang w:val="es-ES"/>
              </w:rPr>
            </w:pPr>
            <w:r w:rsidRPr="00134831">
              <w:rPr>
                <w:rFonts w:ascii="Arial" w:hAnsi="Arial" w:cs="Arial"/>
                <w:sz w:val="17"/>
                <w:szCs w:val="17"/>
                <w:lang w:val="es-ES"/>
              </w:rPr>
              <w:t>Resolución de la ASEP que aprueba el nuevo esquema tarifario.</w:t>
            </w:r>
          </w:p>
        </w:tc>
      </w:tr>
    </w:tbl>
    <w:p w14:paraId="3D564CDB" w14:textId="77777777" w:rsidR="00BB7199" w:rsidRPr="00063544" w:rsidRDefault="00BB7199" w:rsidP="00BB7199">
      <w:pPr>
        <w:rPr>
          <w:rFonts w:ascii="Arial" w:hAnsi="Arial" w:cs="Arial"/>
          <w:sz w:val="17"/>
          <w:szCs w:val="17"/>
          <w:lang w:val="es-ES_tradnl"/>
        </w:rPr>
      </w:pPr>
    </w:p>
    <w:tbl>
      <w:tblPr>
        <w:tblW w:w="5788" w:type="pct"/>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09"/>
        <w:gridCol w:w="1173"/>
        <w:gridCol w:w="719"/>
        <w:gridCol w:w="987"/>
        <w:gridCol w:w="811"/>
        <w:gridCol w:w="2791"/>
      </w:tblGrid>
      <w:tr w:rsidR="005951F0" w:rsidRPr="00063544" w14:paraId="2ADFE73C" w14:textId="77777777" w:rsidTr="00134831">
        <w:trPr>
          <w:trHeight w:val="485"/>
        </w:trPr>
        <w:tc>
          <w:tcPr>
            <w:tcW w:w="175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ABB9E1" w14:textId="77777777" w:rsidR="005951F0" w:rsidRPr="00063544" w:rsidRDefault="005951F0" w:rsidP="006E0CEB">
            <w:pPr>
              <w:jc w:val="center"/>
              <w:rPr>
                <w:rFonts w:ascii="Arial" w:hAnsi="Arial" w:cs="Arial"/>
                <w:sz w:val="17"/>
                <w:szCs w:val="17"/>
                <w:lang w:val="es-ES"/>
              </w:rPr>
            </w:pPr>
            <w:r w:rsidRPr="00063544">
              <w:rPr>
                <w:rFonts w:ascii="Arial" w:hAnsi="Arial" w:cs="Arial"/>
                <w:sz w:val="17"/>
                <w:szCs w:val="17"/>
                <w:lang w:val="es-ES"/>
              </w:rPr>
              <w:t>Indicador de Producto</w:t>
            </w:r>
          </w:p>
        </w:tc>
        <w:tc>
          <w:tcPr>
            <w:tcW w:w="587"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C06B93E" w14:textId="77777777" w:rsidR="005951F0" w:rsidRPr="00063544" w:rsidRDefault="005951F0" w:rsidP="006E0CEB">
            <w:pPr>
              <w:jc w:val="center"/>
              <w:rPr>
                <w:rFonts w:ascii="Arial" w:hAnsi="Arial" w:cs="Arial"/>
                <w:sz w:val="17"/>
                <w:szCs w:val="17"/>
                <w:lang w:val="es-BO"/>
              </w:rPr>
            </w:pPr>
            <w:r w:rsidRPr="00063544">
              <w:rPr>
                <w:rFonts w:ascii="Arial" w:hAnsi="Arial" w:cs="Arial"/>
                <w:sz w:val="17"/>
                <w:szCs w:val="17"/>
                <w:lang w:val="es-BO"/>
              </w:rPr>
              <w:t>Unidad de medida</w:t>
            </w:r>
          </w:p>
        </w:tc>
        <w:tc>
          <w:tcPr>
            <w:tcW w:w="360"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8FD4475" w14:textId="77777777" w:rsidR="005951F0" w:rsidRPr="00063544" w:rsidRDefault="005951F0" w:rsidP="006E0CEB">
            <w:pPr>
              <w:jc w:val="center"/>
              <w:rPr>
                <w:rFonts w:ascii="Arial" w:hAnsi="Arial" w:cs="Arial"/>
                <w:sz w:val="17"/>
                <w:szCs w:val="17"/>
                <w:lang w:val="es-BO"/>
              </w:rPr>
            </w:pPr>
            <w:r w:rsidRPr="00063544">
              <w:rPr>
                <w:rFonts w:ascii="Arial" w:hAnsi="Arial" w:cs="Arial"/>
                <w:sz w:val="17"/>
                <w:szCs w:val="17"/>
                <w:lang w:val="es-BO"/>
              </w:rPr>
              <w:t>Línea de base</w:t>
            </w:r>
          </w:p>
          <w:p w14:paraId="57381A8A" w14:textId="77777777" w:rsidR="005951F0" w:rsidRPr="00063544" w:rsidRDefault="005951F0" w:rsidP="005951F0">
            <w:pPr>
              <w:jc w:val="center"/>
              <w:rPr>
                <w:rFonts w:ascii="Arial" w:hAnsi="Arial" w:cs="Arial"/>
                <w:sz w:val="17"/>
                <w:szCs w:val="17"/>
                <w:lang w:val="es-BO"/>
              </w:rPr>
            </w:pPr>
            <w:r w:rsidRPr="00063544">
              <w:rPr>
                <w:rFonts w:ascii="Arial" w:hAnsi="Arial" w:cs="Arial"/>
                <w:sz w:val="17"/>
                <w:szCs w:val="17"/>
                <w:lang w:val="es-BO"/>
              </w:rPr>
              <w:t>2016</w:t>
            </w:r>
          </w:p>
        </w:tc>
        <w:tc>
          <w:tcPr>
            <w:tcW w:w="494"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E5EF867" w14:textId="77777777" w:rsidR="005951F0" w:rsidRPr="00063544" w:rsidRDefault="005951F0" w:rsidP="006E0CEB">
            <w:pPr>
              <w:jc w:val="center"/>
              <w:rPr>
                <w:rFonts w:ascii="Arial" w:hAnsi="Arial" w:cs="Arial"/>
                <w:sz w:val="17"/>
                <w:szCs w:val="17"/>
                <w:lang w:val="es-BO"/>
              </w:rPr>
            </w:pPr>
            <w:r w:rsidRPr="00063544">
              <w:rPr>
                <w:rFonts w:ascii="Arial" w:hAnsi="Arial" w:cs="Arial"/>
                <w:sz w:val="17"/>
                <w:szCs w:val="17"/>
                <w:lang w:val="es-BO"/>
              </w:rPr>
              <w:t>Meta</w:t>
            </w:r>
          </w:p>
          <w:p w14:paraId="3C6C39D8" w14:textId="77777777" w:rsidR="005951F0" w:rsidRPr="00063544" w:rsidRDefault="005951F0" w:rsidP="006E0CEB">
            <w:pPr>
              <w:jc w:val="center"/>
              <w:rPr>
                <w:rFonts w:ascii="Arial" w:hAnsi="Arial" w:cs="Arial"/>
                <w:sz w:val="17"/>
                <w:szCs w:val="17"/>
                <w:lang w:val="es-BO"/>
              </w:rPr>
            </w:pPr>
            <w:r w:rsidRPr="00063544">
              <w:rPr>
                <w:rFonts w:ascii="Arial" w:hAnsi="Arial" w:cs="Arial"/>
                <w:sz w:val="17"/>
                <w:szCs w:val="17"/>
                <w:lang w:val="es-BO"/>
              </w:rPr>
              <w:t>Año 1</w:t>
            </w:r>
          </w:p>
        </w:tc>
        <w:tc>
          <w:tcPr>
            <w:tcW w:w="40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EF3F6AD" w14:textId="77777777" w:rsidR="005951F0" w:rsidRPr="00063544" w:rsidRDefault="005951F0" w:rsidP="006E0CEB">
            <w:pPr>
              <w:jc w:val="center"/>
              <w:rPr>
                <w:rFonts w:ascii="Arial" w:hAnsi="Arial" w:cs="Arial"/>
                <w:sz w:val="17"/>
                <w:szCs w:val="17"/>
                <w:lang w:val="es-BO"/>
              </w:rPr>
            </w:pPr>
            <w:r w:rsidRPr="00063544">
              <w:rPr>
                <w:rFonts w:ascii="Arial" w:hAnsi="Arial" w:cs="Arial"/>
                <w:sz w:val="17"/>
                <w:szCs w:val="17"/>
                <w:lang w:val="es-BO"/>
              </w:rPr>
              <w:t>Meta Año 2</w:t>
            </w:r>
          </w:p>
        </w:tc>
        <w:tc>
          <w:tcPr>
            <w:tcW w:w="1396" w:type="pct"/>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04B1135" w14:textId="77777777" w:rsidR="005951F0" w:rsidRPr="00063544" w:rsidRDefault="005951F0" w:rsidP="006E0CEB">
            <w:pPr>
              <w:jc w:val="center"/>
              <w:rPr>
                <w:rFonts w:ascii="Arial" w:hAnsi="Arial" w:cs="Arial"/>
                <w:color w:val="000000"/>
                <w:sz w:val="17"/>
                <w:szCs w:val="17"/>
                <w:lang w:val="es-ES"/>
              </w:rPr>
            </w:pPr>
            <w:r w:rsidRPr="00063544">
              <w:rPr>
                <w:rFonts w:ascii="Arial" w:hAnsi="Arial" w:cs="Arial"/>
                <w:color w:val="000000"/>
                <w:sz w:val="17"/>
                <w:szCs w:val="17"/>
                <w:lang w:val="es-ES"/>
              </w:rPr>
              <w:t xml:space="preserve">Medios de verificación </w:t>
            </w:r>
          </w:p>
        </w:tc>
      </w:tr>
      <w:tr w:rsidR="005951F0" w:rsidRPr="00134831" w14:paraId="7FDCFE51" w14:textId="77777777" w:rsidTr="00134831">
        <w:trPr>
          <w:trHeight w:val="64"/>
        </w:trPr>
        <w:tc>
          <w:tcPr>
            <w:tcW w:w="5000" w:type="pct"/>
            <w:gridSpan w:val="6"/>
            <w:shd w:val="clear" w:color="auto" w:fill="C6D9F1" w:themeFill="text2" w:themeFillTint="33"/>
          </w:tcPr>
          <w:p w14:paraId="6AB6BF7D" w14:textId="77777777" w:rsidR="005951F0" w:rsidRPr="00134831" w:rsidRDefault="005951F0" w:rsidP="006E0CEB">
            <w:pPr>
              <w:rPr>
                <w:rFonts w:ascii="Arial" w:hAnsi="Arial" w:cs="Arial"/>
                <w:b/>
                <w:i/>
                <w:sz w:val="17"/>
                <w:szCs w:val="17"/>
                <w:lang w:val="es-BO"/>
              </w:rPr>
            </w:pPr>
            <w:r w:rsidRPr="00134831">
              <w:rPr>
                <w:rFonts w:ascii="Arial" w:hAnsi="Arial" w:cs="Arial"/>
                <w:b/>
                <w:sz w:val="17"/>
                <w:szCs w:val="17"/>
                <w:lang w:val="es-ES"/>
              </w:rPr>
              <w:t>Componente 3.  Fortalecimiento de la Rectoría del Sector de Agua y del Subsector de Agua Potable y Saneamiento a Nivel Nacional</w:t>
            </w:r>
          </w:p>
        </w:tc>
      </w:tr>
      <w:tr w:rsidR="005951F0" w:rsidRPr="00134831" w14:paraId="39A23858" w14:textId="77777777" w:rsidTr="00134831">
        <w:trPr>
          <w:trHeight w:val="64"/>
        </w:trPr>
        <w:tc>
          <w:tcPr>
            <w:tcW w:w="5000" w:type="pct"/>
            <w:gridSpan w:val="6"/>
            <w:shd w:val="clear" w:color="auto" w:fill="C6D9F1" w:themeFill="text2" w:themeFillTint="33"/>
            <w:vAlign w:val="center"/>
          </w:tcPr>
          <w:p w14:paraId="5C155672" w14:textId="77777777" w:rsidR="005951F0" w:rsidRPr="00134831" w:rsidRDefault="005951F0" w:rsidP="006E0CEB">
            <w:pPr>
              <w:rPr>
                <w:rFonts w:ascii="Arial" w:hAnsi="Arial" w:cs="Arial"/>
                <w:b/>
                <w:i/>
                <w:sz w:val="17"/>
                <w:szCs w:val="17"/>
                <w:lang w:val="es-ES"/>
              </w:rPr>
            </w:pPr>
            <w:r w:rsidRPr="00134831">
              <w:rPr>
                <w:rFonts w:ascii="Arial" w:hAnsi="Arial" w:cs="Arial"/>
                <w:b/>
                <w:i/>
                <w:sz w:val="17"/>
                <w:szCs w:val="17"/>
                <w:lang w:val="es-ES"/>
              </w:rPr>
              <w:t>Subcomponente 3.1</w:t>
            </w:r>
            <w:r w:rsidRPr="00134831">
              <w:rPr>
                <w:rFonts w:ascii="Arial" w:hAnsi="Arial" w:cs="Arial"/>
                <w:b/>
                <w:sz w:val="17"/>
                <w:szCs w:val="17"/>
                <w:lang w:val="es-ES"/>
              </w:rPr>
              <w:t xml:space="preserve"> </w:t>
            </w:r>
            <w:r w:rsidRPr="00134831">
              <w:rPr>
                <w:rFonts w:ascii="Arial" w:hAnsi="Arial" w:cs="Arial"/>
                <w:b/>
                <w:i/>
                <w:sz w:val="17"/>
                <w:szCs w:val="17"/>
                <w:lang w:val="es-ES"/>
              </w:rPr>
              <w:t>Mejora y consolidación de la capacidad institucional y regulatoria del sector</w:t>
            </w:r>
          </w:p>
        </w:tc>
      </w:tr>
      <w:tr w:rsidR="005951F0" w:rsidRPr="00134831" w14:paraId="0EC4EB6F" w14:textId="77777777" w:rsidTr="00134831">
        <w:trPr>
          <w:trHeight w:val="485"/>
        </w:trPr>
        <w:tc>
          <w:tcPr>
            <w:tcW w:w="1756" w:type="pct"/>
            <w:vAlign w:val="center"/>
          </w:tcPr>
          <w:p w14:paraId="1F585526" w14:textId="77777777" w:rsidR="005951F0" w:rsidRPr="00134831" w:rsidRDefault="005951F0" w:rsidP="006E0CEB">
            <w:pPr>
              <w:jc w:val="both"/>
              <w:rPr>
                <w:rFonts w:ascii="Arial" w:hAnsi="Arial" w:cs="Arial"/>
                <w:sz w:val="17"/>
                <w:szCs w:val="17"/>
                <w:lang w:val="es-ES"/>
              </w:rPr>
            </w:pPr>
            <w:r w:rsidRPr="00134831">
              <w:rPr>
                <w:rFonts w:ascii="Arial" w:hAnsi="Arial" w:cs="Arial"/>
                <w:sz w:val="17"/>
                <w:szCs w:val="17"/>
                <w:lang w:val="es-ES"/>
              </w:rPr>
              <w:t>Plan Nacional de Seguridad Hídrica (PNSH) 2015-2050 Agua para Todos</w:t>
            </w:r>
            <w:r w:rsidRPr="00134831">
              <w:rPr>
                <w:rFonts w:ascii="Arial" w:hAnsi="Arial" w:cs="Arial"/>
                <w:color w:val="000000" w:themeColor="text1"/>
                <w:sz w:val="17"/>
                <w:szCs w:val="17"/>
                <w:lang w:val="es-ES"/>
              </w:rPr>
              <w:t>, que es la hoja de ruta que establece las políticas, ejes temáticos y un plan de acción para garantizar la provisión de agua en cantidad y calidad aceptable para todos los usuarios en especial el consumo humano, aprobado por el Consejo de Gabinete</w:t>
            </w:r>
            <w:r w:rsidRPr="00134831">
              <w:rPr>
                <w:rFonts w:ascii="Arial" w:hAnsi="Arial" w:cs="Arial"/>
                <w:sz w:val="17"/>
                <w:szCs w:val="17"/>
                <w:lang w:val="es-ES"/>
              </w:rPr>
              <w:t xml:space="preserve">. </w:t>
            </w:r>
          </w:p>
        </w:tc>
        <w:tc>
          <w:tcPr>
            <w:tcW w:w="587" w:type="pct"/>
            <w:vAlign w:val="center"/>
          </w:tcPr>
          <w:p w14:paraId="1AC749BB"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Plan</w:t>
            </w:r>
          </w:p>
        </w:tc>
        <w:tc>
          <w:tcPr>
            <w:tcW w:w="360" w:type="pct"/>
            <w:vAlign w:val="center"/>
          </w:tcPr>
          <w:p w14:paraId="6A6443E0"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0</w:t>
            </w:r>
          </w:p>
        </w:tc>
        <w:tc>
          <w:tcPr>
            <w:tcW w:w="494" w:type="pct"/>
            <w:vAlign w:val="center"/>
          </w:tcPr>
          <w:p w14:paraId="238CEA61"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1</w:t>
            </w:r>
          </w:p>
        </w:tc>
        <w:tc>
          <w:tcPr>
            <w:tcW w:w="406" w:type="pct"/>
            <w:vAlign w:val="center"/>
          </w:tcPr>
          <w:p w14:paraId="70084455"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0</w:t>
            </w:r>
          </w:p>
        </w:tc>
        <w:tc>
          <w:tcPr>
            <w:tcW w:w="1396" w:type="pct"/>
            <w:vAlign w:val="center"/>
          </w:tcPr>
          <w:p w14:paraId="08325A75" w14:textId="77777777" w:rsidR="005951F0" w:rsidRPr="00134831" w:rsidRDefault="005951F0" w:rsidP="006E0CEB">
            <w:pPr>
              <w:rPr>
                <w:rFonts w:ascii="Arial" w:hAnsi="Arial" w:cs="Arial"/>
                <w:sz w:val="17"/>
                <w:szCs w:val="17"/>
                <w:lang w:val="es-BO"/>
              </w:rPr>
            </w:pPr>
            <w:r w:rsidRPr="00134831">
              <w:rPr>
                <w:rFonts w:ascii="Arial" w:hAnsi="Arial" w:cs="Arial"/>
                <w:color w:val="000000"/>
                <w:sz w:val="17"/>
                <w:szCs w:val="17"/>
                <w:lang w:val="es-ES"/>
              </w:rPr>
              <w:t>Publicación en la Gaceta Oficial de la Resolución del Consejo de Gabinete que aprueba el PNSH, adjuntando el documento del PNSH.</w:t>
            </w:r>
          </w:p>
        </w:tc>
      </w:tr>
      <w:tr w:rsidR="005951F0" w:rsidRPr="00134831" w14:paraId="7C399A7F" w14:textId="77777777" w:rsidTr="00134831">
        <w:trPr>
          <w:trHeight w:val="485"/>
        </w:trPr>
        <w:tc>
          <w:tcPr>
            <w:tcW w:w="1756" w:type="pct"/>
            <w:vAlign w:val="center"/>
          </w:tcPr>
          <w:p w14:paraId="3388CC41" w14:textId="1186FA73" w:rsidR="005951F0" w:rsidRPr="00134831" w:rsidRDefault="00E939DD" w:rsidP="006E0CEB">
            <w:pPr>
              <w:jc w:val="both"/>
              <w:rPr>
                <w:rFonts w:ascii="Arial" w:hAnsi="Arial" w:cs="Arial"/>
                <w:sz w:val="17"/>
                <w:szCs w:val="17"/>
                <w:lang w:val="es-ES"/>
              </w:rPr>
            </w:pPr>
            <w:r w:rsidRPr="5269B710">
              <w:rPr>
                <w:rFonts w:ascii="Arial" w:hAnsi="Arial" w:cs="Arial"/>
                <w:color w:val="000000" w:themeColor="text1"/>
                <w:sz w:val="17"/>
                <w:szCs w:val="17"/>
                <w:lang w:val="es-ES"/>
              </w:rPr>
              <w:t>Consejo Nacional del Agua (CONAGUA) creado</w:t>
            </w:r>
            <w:r>
              <w:rPr>
                <w:rFonts w:ascii="Arial" w:hAnsi="Arial" w:cs="Arial"/>
                <w:color w:val="000000" w:themeColor="text1"/>
                <w:sz w:val="17"/>
                <w:szCs w:val="17"/>
                <w:lang w:val="es-ES"/>
              </w:rPr>
              <w:t xml:space="preserve"> por el Consejo de Gabinete</w:t>
            </w:r>
            <w:r w:rsidRPr="5269B710">
              <w:rPr>
                <w:rFonts w:ascii="Arial" w:hAnsi="Arial" w:cs="Arial"/>
                <w:color w:val="000000" w:themeColor="text1"/>
                <w:sz w:val="17"/>
                <w:szCs w:val="17"/>
                <w:lang w:val="es-ES"/>
              </w:rPr>
              <w:t>, presidido por MIAMBIENTE e integrado por MEF, MINSA, MIDA, ACP, ASEP, IDAAN y Ministerio de la Presidencia para impulsar, orientar, coordinar y garantizar la implementación del Plan Nacional de Seguridad Hídrica 2015-2050</w:t>
            </w:r>
            <w:r>
              <w:rPr>
                <w:rFonts w:ascii="Arial" w:hAnsi="Arial" w:cs="Arial"/>
                <w:color w:val="000000" w:themeColor="text1"/>
                <w:sz w:val="17"/>
                <w:szCs w:val="17"/>
                <w:lang w:val="es-ES"/>
              </w:rPr>
              <w:t xml:space="preserve"> Agua para Todos</w:t>
            </w:r>
            <w:r w:rsidRPr="5269B710">
              <w:rPr>
                <w:rFonts w:ascii="Arial" w:hAnsi="Arial" w:cs="Arial"/>
                <w:color w:val="000000" w:themeColor="text1"/>
                <w:sz w:val="17"/>
                <w:szCs w:val="17"/>
                <w:lang w:val="es-ES"/>
              </w:rPr>
              <w:t>; y la Secretaría Técnica de CONAGUA creada</w:t>
            </w:r>
            <w:r>
              <w:rPr>
                <w:rFonts w:ascii="Arial" w:hAnsi="Arial" w:cs="Arial"/>
                <w:color w:val="000000" w:themeColor="text1"/>
                <w:sz w:val="17"/>
                <w:szCs w:val="17"/>
                <w:lang w:val="es-ES"/>
              </w:rPr>
              <w:t xml:space="preserve"> por el Consejo de Gabinete</w:t>
            </w:r>
            <w:r w:rsidRPr="5269B710">
              <w:rPr>
                <w:rFonts w:ascii="Arial" w:hAnsi="Arial" w:cs="Arial"/>
                <w:color w:val="000000" w:themeColor="text1"/>
                <w:sz w:val="17"/>
                <w:szCs w:val="17"/>
                <w:lang w:val="es-ES"/>
              </w:rPr>
              <w:t>.</w:t>
            </w:r>
          </w:p>
        </w:tc>
        <w:tc>
          <w:tcPr>
            <w:tcW w:w="587" w:type="pct"/>
            <w:vAlign w:val="center"/>
          </w:tcPr>
          <w:p w14:paraId="2210A5AB"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Consejo</w:t>
            </w:r>
          </w:p>
        </w:tc>
        <w:tc>
          <w:tcPr>
            <w:tcW w:w="360" w:type="pct"/>
            <w:vAlign w:val="center"/>
          </w:tcPr>
          <w:p w14:paraId="73B0529B"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0</w:t>
            </w:r>
          </w:p>
        </w:tc>
        <w:tc>
          <w:tcPr>
            <w:tcW w:w="494" w:type="pct"/>
            <w:vAlign w:val="center"/>
          </w:tcPr>
          <w:p w14:paraId="4E5DFB12"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1</w:t>
            </w:r>
          </w:p>
        </w:tc>
        <w:tc>
          <w:tcPr>
            <w:tcW w:w="406" w:type="pct"/>
            <w:vAlign w:val="center"/>
          </w:tcPr>
          <w:p w14:paraId="0675B7A3"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0</w:t>
            </w:r>
          </w:p>
        </w:tc>
        <w:tc>
          <w:tcPr>
            <w:tcW w:w="1396" w:type="pct"/>
            <w:vAlign w:val="center"/>
          </w:tcPr>
          <w:p w14:paraId="6D129060" w14:textId="77777777" w:rsidR="005951F0" w:rsidRPr="00134831" w:rsidRDefault="005951F0" w:rsidP="006E0CEB">
            <w:pPr>
              <w:rPr>
                <w:rFonts w:ascii="Arial" w:hAnsi="Arial" w:cs="Arial"/>
                <w:sz w:val="17"/>
                <w:szCs w:val="17"/>
                <w:lang w:val="es-BO"/>
              </w:rPr>
            </w:pPr>
            <w:r w:rsidRPr="00134831">
              <w:rPr>
                <w:rFonts w:ascii="Arial" w:hAnsi="Arial" w:cs="Arial"/>
                <w:color w:val="000000"/>
                <w:sz w:val="17"/>
                <w:szCs w:val="17"/>
                <w:lang w:val="es-ES"/>
              </w:rPr>
              <w:t>Publicación en la Gaceta Oficial de la Resolución del Consejo de Gabinete creando el CONAGUA y la Secretaría Técnica.</w:t>
            </w:r>
          </w:p>
        </w:tc>
      </w:tr>
      <w:tr w:rsidR="005951F0" w:rsidRPr="00134831" w14:paraId="2E549555" w14:textId="77777777" w:rsidTr="00134831">
        <w:trPr>
          <w:trHeight w:val="485"/>
        </w:trPr>
        <w:tc>
          <w:tcPr>
            <w:tcW w:w="1756" w:type="pct"/>
            <w:vAlign w:val="center"/>
          </w:tcPr>
          <w:p w14:paraId="48E9026E" w14:textId="77777777" w:rsidR="005951F0" w:rsidRPr="00134831" w:rsidRDefault="005951F0" w:rsidP="006E0CEB">
            <w:pPr>
              <w:jc w:val="both"/>
              <w:rPr>
                <w:rFonts w:ascii="Arial" w:hAnsi="Arial" w:cs="Arial"/>
                <w:sz w:val="17"/>
                <w:szCs w:val="17"/>
                <w:lang w:val="es-ES"/>
              </w:rPr>
            </w:pPr>
            <w:r w:rsidRPr="00134831">
              <w:rPr>
                <w:rFonts w:ascii="Arial" w:hAnsi="Arial" w:cs="Arial"/>
                <w:sz w:val="17"/>
                <w:szCs w:val="17"/>
                <w:lang w:val="es-ES"/>
              </w:rPr>
              <w:t xml:space="preserve">Anteproyecto de ley para la creación de la Empresa Pública de Saneamiento de Panamá </w:t>
            </w:r>
            <w:r w:rsidRPr="00134831">
              <w:rPr>
                <w:rFonts w:ascii="Arial" w:hAnsi="Arial" w:cs="Arial"/>
                <w:color w:val="000000"/>
                <w:sz w:val="17"/>
                <w:szCs w:val="17"/>
                <w:lang w:val="es-ES"/>
              </w:rPr>
              <w:t>que define sus objetivos, atribuciones y prerrogativas, gobierno corporativo, régimen laboral y estructura salarial, patrimonio, y tarifas, tasas y régimen de subsidio, elaborado y presentado por el MINSA ante el Consejo de Gabinete.</w:t>
            </w:r>
          </w:p>
        </w:tc>
        <w:tc>
          <w:tcPr>
            <w:tcW w:w="587" w:type="pct"/>
            <w:vAlign w:val="center"/>
          </w:tcPr>
          <w:p w14:paraId="2E0F1F63"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Anteproyecto</w:t>
            </w:r>
          </w:p>
        </w:tc>
        <w:tc>
          <w:tcPr>
            <w:tcW w:w="360" w:type="pct"/>
            <w:vAlign w:val="center"/>
          </w:tcPr>
          <w:p w14:paraId="1533E23F"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0</w:t>
            </w:r>
          </w:p>
        </w:tc>
        <w:tc>
          <w:tcPr>
            <w:tcW w:w="494" w:type="pct"/>
            <w:vAlign w:val="center"/>
          </w:tcPr>
          <w:p w14:paraId="027B5718"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1</w:t>
            </w:r>
          </w:p>
        </w:tc>
        <w:tc>
          <w:tcPr>
            <w:tcW w:w="406" w:type="pct"/>
            <w:vAlign w:val="center"/>
          </w:tcPr>
          <w:p w14:paraId="50C8DCC7"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0</w:t>
            </w:r>
          </w:p>
        </w:tc>
        <w:tc>
          <w:tcPr>
            <w:tcW w:w="1396" w:type="pct"/>
            <w:vAlign w:val="center"/>
          </w:tcPr>
          <w:p w14:paraId="44CAACD1" w14:textId="77777777" w:rsidR="005951F0" w:rsidRPr="00134831" w:rsidRDefault="005951F0" w:rsidP="006E0CEB">
            <w:pPr>
              <w:rPr>
                <w:rFonts w:ascii="Arial" w:hAnsi="Arial" w:cs="Arial"/>
                <w:color w:val="000000" w:themeColor="text1"/>
                <w:sz w:val="17"/>
                <w:szCs w:val="17"/>
                <w:lang w:val="es-ES"/>
              </w:rPr>
            </w:pPr>
            <w:r w:rsidRPr="00134831">
              <w:rPr>
                <w:rFonts w:ascii="Arial" w:hAnsi="Arial" w:cs="Arial"/>
                <w:color w:val="000000"/>
                <w:sz w:val="17"/>
                <w:szCs w:val="17"/>
                <w:lang w:val="es-ES"/>
              </w:rPr>
              <w:t>Nota del Ministro de Salud al Consejo de Gabinete adjuntando el anteproyecto de ley.</w:t>
            </w:r>
          </w:p>
        </w:tc>
      </w:tr>
      <w:tr w:rsidR="005951F0" w:rsidRPr="00134831" w14:paraId="6D1B1754" w14:textId="77777777" w:rsidTr="00134831">
        <w:trPr>
          <w:trHeight w:val="485"/>
        </w:trPr>
        <w:tc>
          <w:tcPr>
            <w:tcW w:w="1756" w:type="pct"/>
            <w:vAlign w:val="center"/>
          </w:tcPr>
          <w:p w14:paraId="7DF1BBB0" w14:textId="0242D50A" w:rsidR="005951F0" w:rsidRPr="00134831" w:rsidRDefault="00E939DD" w:rsidP="006E0CEB">
            <w:pPr>
              <w:jc w:val="both"/>
              <w:rPr>
                <w:rFonts w:ascii="Arial" w:hAnsi="Arial" w:cs="Arial"/>
                <w:sz w:val="17"/>
                <w:szCs w:val="17"/>
                <w:lang w:val="es-ES"/>
              </w:rPr>
            </w:pPr>
            <w:r w:rsidRPr="5269B710">
              <w:rPr>
                <w:rFonts w:ascii="Arial" w:hAnsi="Arial" w:cs="Arial"/>
                <w:color w:val="000000" w:themeColor="text1"/>
                <w:sz w:val="17"/>
                <w:szCs w:val="17"/>
                <w:lang w:val="es-ES"/>
              </w:rPr>
              <w:t>Planes Operativos (quinquenal y anual) del PNSH, aprobados</w:t>
            </w:r>
            <w:r>
              <w:rPr>
                <w:rFonts w:ascii="Arial" w:hAnsi="Arial" w:cs="Arial"/>
                <w:color w:val="000000" w:themeColor="text1"/>
                <w:sz w:val="17"/>
                <w:szCs w:val="17"/>
                <w:lang w:val="es-ES"/>
              </w:rPr>
              <w:t xml:space="preserve"> por CONAGUA</w:t>
            </w:r>
            <w:r w:rsidRPr="5269B710">
              <w:rPr>
                <w:rFonts w:ascii="Arial" w:hAnsi="Arial" w:cs="Arial"/>
                <w:color w:val="000000" w:themeColor="text1"/>
                <w:sz w:val="17"/>
                <w:szCs w:val="17"/>
                <w:lang w:val="es-ES"/>
              </w:rPr>
              <w:t xml:space="preserve"> y recursos presupuestarios asignados</w:t>
            </w:r>
            <w:r>
              <w:rPr>
                <w:rFonts w:ascii="Arial" w:hAnsi="Arial" w:cs="Arial"/>
                <w:color w:val="000000" w:themeColor="text1"/>
                <w:sz w:val="17"/>
                <w:szCs w:val="17"/>
                <w:lang w:val="es-ES"/>
              </w:rPr>
              <w:t xml:space="preserve"> por el MEF</w:t>
            </w:r>
            <w:r w:rsidRPr="5269B710">
              <w:rPr>
                <w:rFonts w:ascii="Arial" w:hAnsi="Arial" w:cs="Arial"/>
                <w:color w:val="000000" w:themeColor="text1"/>
                <w:sz w:val="17"/>
                <w:szCs w:val="17"/>
                <w:lang w:val="es-ES"/>
              </w:rPr>
              <w:t>.</w:t>
            </w:r>
          </w:p>
        </w:tc>
        <w:tc>
          <w:tcPr>
            <w:tcW w:w="587" w:type="pct"/>
            <w:vAlign w:val="center"/>
          </w:tcPr>
          <w:p w14:paraId="3DBA38A9"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Plan</w:t>
            </w:r>
          </w:p>
        </w:tc>
        <w:tc>
          <w:tcPr>
            <w:tcW w:w="360" w:type="pct"/>
            <w:vAlign w:val="center"/>
          </w:tcPr>
          <w:p w14:paraId="2C1C90A0"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0</w:t>
            </w:r>
          </w:p>
        </w:tc>
        <w:tc>
          <w:tcPr>
            <w:tcW w:w="494" w:type="pct"/>
            <w:vAlign w:val="center"/>
          </w:tcPr>
          <w:p w14:paraId="5EE50CCF"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0</w:t>
            </w:r>
          </w:p>
        </w:tc>
        <w:tc>
          <w:tcPr>
            <w:tcW w:w="406" w:type="pct"/>
            <w:vAlign w:val="center"/>
          </w:tcPr>
          <w:p w14:paraId="1429545E"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1</w:t>
            </w:r>
          </w:p>
        </w:tc>
        <w:tc>
          <w:tcPr>
            <w:tcW w:w="1396" w:type="pct"/>
            <w:vAlign w:val="center"/>
          </w:tcPr>
          <w:p w14:paraId="10965499" w14:textId="77777777" w:rsidR="005951F0" w:rsidRPr="00134831" w:rsidRDefault="005951F0" w:rsidP="006E0CEB">
            <w:pPr>
              <w:rPr>
                <w:rFonts w:ascii="Arial" w:hAnsi="Arial" w:cs="Arial"/>
                <w:color w:val="000000" w:themeColor="text1"/>
                <w:sz w:val="17"/>
                <w:szCs w:val="17"/>
                <w:lang w:val="es-ES"/>
              </w:rPr>
            </w:pPr>
            <w:r w:rsidRPr="00134831">
              <w:rPr>
                <w:rFonts w:ascii="Arial" w:hAnsi="Arial" w:cs="Arial"/>
                <w:color w:val="000000"/>
                <w:sz w:val="17"/>
                <w:szCs w:val="17"/>
                <w:lang w:val="es-ES"/>
              </w:rPr>
              <w:t>Acta del CONAGUA aprobando los Planes Operativos del PNSH y nota del MEF adjuntando las partidas presupuestarias para la ejecución del Plan Operativo anual.</w:t>
            </w:r>
          </w:p>
          <w:p w14:paraId="723818C4" w14:textId="77777777" w:rsidR="005951F0" w:rsidRPr="00134831" w:rsidRDefault="005951F0" w:rsidP="006E0CEB">
            <w:pPr>
              <w:rPr>
                <w:rFonts w:ascii="Arial" w:hAnsi="Arial" w:cs="Arial"/>
                <w:color w:val="000000" w:themeColor="text1"/>
                <w:sz w:val="17"/>
                <w:szCs w:val="17"/>
                <w:lang w:val="es-ES_tradnl"/>
              </w:rPr>
            </w:pPr>
          </w:p>
        </w:tc>
      </w:tr>
      <w:tr w:rsidR="005951F0" w:rsidRPr="00134831" w14:paraId="1BD37130" w14:textId="77777777" w:rsidTr="00134831">
        <w:trPr>
          <w:trHeight w:val="485"/>
        </w:trPr>
        <w:tc>
          <w:tcPr>
            <w:tcW w:w="1756" w:type="pct"/>
            <w:vAlign w:val="center"/>
          </w:tcPr>
          <w:p w14:paraId="435AE2BB" w14:textId="1207790D" w:rsidR="005951F0" w:rsidRPr="00134831" w:rsidRDefault="00E939DD" w:rsidP="006E0CEB">
            <w:pPr>
              <w:jc w:val="both"/>
              <w:rPr>
                <w:rFonts w:ascii="Arial" w:hAnsi="Arial" w:cs="Arial"/>
                <w:sz w:val="17"/>
                <w:szCs w:val="17"/>
                <w:lang w:val="es-ES"/>
              </w:rPr>
            </w:pPr>
            <w:r w:rsidRPr="5269B710">
              <w:rPr>
                <w:rFonts w:ascii="Arial" w:hAnsi="Arial" w:cs="Arial"/>
                <w:color w:val="000000" w:themeColor="text1"/>
                <w:sz w:val="17"/>
                <w:szCs w:val="17"/>
                <w:lang w:val="es-ES"/>
              </w:rPr>
              <w:t xml:space="preserve">Estructura técnico administrativa de la Secretaría Técnica del CONAGUA creada </w:t>
            </w:r>
            <w:r>
              <w:rPr>
                <w:rFonts w:ascii="Arial" w:hAnsi="Arial" w:cs="Arial"/>
                <w:color w:val="000000" w:themeColor="text1"/>
                <w:sz w:val="17"/>
                <w:szCs w:val="17"/>
                <w:lang w:val="es-ES"/>
              </w:rPr>
              <w:t>por</w:t>
            </w:r>
            <w:r w:rsidRPr="5269B710">
              <w:rPr>
                <w:rFonts w:ascii="Arial" w:hAnsi="Arial" w:cs="Arial"/>
                <w:color w:val="000000" w:themeColor="text1"/>
                <w:sz w:val="17"/>
                <w:szCs w:val="17"/>
                <w:lang w:val="es-ES"/>
              </w:rPr>
              <w:t xml:space="preserve"> MIAMBIENTE y asignación presupuestaria para </w:t>
            </w:r>
            <w:r>
              <w:rPr>
                <w:rFonts w:ascii="Arial" w:hAnsi="Arial" w:cs="Arial"/>
                <w:color w:val="000000" w:themeColor="text1"/>
                <w:sz w:val="17"/>
                <w:szCs w:val="17"/>
                <w:lang w:val="es-ES"/>
              </w:rPr>
              <w:t>su</w:t>
            </w:r>
            <w:r w:rsidRPr="5269B710">
              <w:rPr>
                <w:rFonts w:ascii="Arial" w:hAnsi="Arial" w:cs="Arial"/>
                <w:color w:val="000000" w:themeColor="text1"/>
                <w:sz w:val="17"/>
                <w:szCs w:val="17"/>
                <w:lang w:val="es-ES"/>
              </w:rPr>
              <w:t xml:space="preserve"> funcionamiento</w:t>
            </w:r>
            <w:r>
              <w:rPr>
                <w:rFonts w:ascii="Arial" w:hAnsi="Arial" w:cs="Arial"/>
                <w:color w:val="000000" w:themeColor="text1"/>
                <w:sz w:val="17"/>
                <w:szCs w:val="17"/>
                <w:lang w:val="es-ES"/>
              </w:rPr>
              <w:t xml:space="preserve"> por el MEF</w:t>
            </w:r>
            <w:r w:rsidRPr="5269B710">
              <w:rPr>
                <w:rFonts w:ascii="Arial" w:hAnsi="Arial" w:cs="Arial"/>
                <w:color w:val="000000" w:themeColor="text1"/>
                <w:sz w:val="17"/>
                <w:szCs w:val="17"/>
                <w:lang w:val="es-ES"/>
              </w:rPr>
              <w:t>.</w:t>
            </w:r>
          </w:p>
        </w:tc>
        <w:tc>
          <w:tcPr>
            <w:tcW w:w="587" w:type="pct"/>
            <w:vAlign w:val="center"/>
          </w:tcPr>
          <w:p w14:paraId="10B90B75"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Estructura</w:t>
            </w:r>
          </w:p>
        </w:tc>
        <w:tc>
          <w:tcPr>
            <w:tcW w:w="360" w:type="pct"/>
            <w:vAlign w:val="center"/>
          </w:tcPr>
          <w:p w14:paraId="25F95415"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0</w:t>
            </w:r>
          </w:p>
        </w:tc>
        <w:tc>
          <w:tcPr>
            <w:tcW w:w="494" w:type="pct"/>
            <w:vAlign w:val="center"/>
          </w:tcPr>
          <w:p w14:paraId="691B7587"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0</w:t>
            </w:r>
          </w:p>
        </w:tc>
        <w:tc>
          <w:tcPr>
            <w:tcW w:w="406" w:type="pct"/>
            <w:vAlign w:val="center"/>
          </w:tcPr>
          <w:p w14:paraId="5D78BC52"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1</w:t>
            </w:r>
          </w:p>
        </w:tc>
        <w:tc>
          <w:tcPr>
            <w:tcW w:w="1396" w:type="pct"/>
            <w:vAlign w:val="center"/>
          </w:tcPr>
          <w:p w14:paraId="7BDD6E6D" w14:textId="77777777" w:rsidR="005951F0" w:rsidRPr="00134831" w:rsidRDefault="005951F0" w:rsidP="006E0CEB">
            <w:pPr>
              <w:rPr>
                <w:rFonts w:ascii="Arial" w:hAnsi="Arial" w:cs="Arial"/>
                <w:color w:val="000000"/>
                <w:sz w:val="17"/>
                <w:szCs w:val="17"/>
                <w:lang w:val="es-ES"/>
              </w:rPr>
            </w:pPr>
            <w:r w:rsidRPr="00134831">
              <w:rPr>
                <w:rFonts w:ascii="Arial" w:hAnsi="Arial" w:cs="Arial"/>
                <w:color w:val="000000"/>
                <w:sz w:val="17"/>
                <w:szCs w:val="17"/>
                <w:lang w:val="es-ES"/>
              </w:rPr>
              <w:t>Publicación en la Gaceta Oficial de la Resolución Ministerial que crea la estructura técnico administrativa de la Secretaría Técnica dentro de MIAMBIENTE y partidas presupuestarias para su funcionamiento.</w:t>
            </w:r>
          </w:p>
          <w:p w14:paraId="78E2473A" w14:textId="77777777" w:rsidR="005951F0" w:rsidRPr="00134831" w:rsidRDefault="005951F0" w:rsidP="006E0CEB">
            <w:pPr>
              <w:rPr>
                <w:rFonts w:ascii="Arial" w:hAnsi="Arial" w:cs="Arial"/>
                <w:color w:val="000000" w:themeColor="text1"/>
                <w:sz w:val="17"/>
                <w:szCs w:val="17"/>
                <w:lang w:val="es-ES_tradnl"/>
              </w:rPr>
            </w:pPr>
          </w:p>
        </w:tc>
      </w:tr>
      <w:tr w:rsidR="005951F0" w:rsidRPr="00134831" w14:paraId="54A7C0AF" w14:textId="77777777" w:rsidTr="00134831">
        <w:trPr>
          <w:trHeight w:val="485"/>
        </w:trPr>
        <w:tc>
          <w:tcPr>
            <w:tcW w:w="1756" w:type="pct"/>
            <w:vAlign w:val="center"/>
          </w:tcPr>
          <w:p w14:paraId="19A9EE52" w14:textId="3ADB1DB2" w:rsidR="005951F0" w:rsidRPr="00134831" w:rsidRDefault="004E4CBC" w:rsidP="006E0CEB">
            <w:pPr>
              <w:jc w:val="both"/>
              <w:rPr>
                <w:rFonts w:ascii="Arial" w:hAnsi="Arial" w:cs="Arial"/>
                <w:sz w:val="17"/>
                <w:szCs w:val="17"/>
                <w:lang w:val="es-ES"/>
              </w:rPr>
            </w:pPr>
            <w:r w:rsidRPr="004E4CBC">
              <w:rPr>
                <w:rFonts w:ascii="Arial" w:hAnsi="Arial" w:cs="Arial"/>
                <w:sz w:val="17"/>
                <w:szCs w:val="17"/>
                <w:lang w:val="es-ES"/>
              </w:rPr>
              <w:t>Anteproyecto de ley para la creación de la Empresa Pública de Saneamiento de Panamá, que define sus objetivos, atribuciones y prerrogativas, gobierno corporativo, régimen laboral y estructura salarial, patrimonio, y tarifas, tasas y régimen de subsidio, presentado por el Consejo de Gabinete a la Asamblea Nacional.</w:t>
            </w:r>
          </w:p>
        </w:tc>
        <w:tc>
          <w:tcPr>
            <w:tcW w:w="587" w:type="pct"/>
            <w:vAlign w:val="center"/>
          </w:tcPr>
          <w:p w14:paraId="272875E4"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Anteproyecto</w:t>
            </w:r>
          </w:p>
        </w:tc>
        <w:tc>
          <w:tcPr>
            <w:tcW w:w="360" w:type="pct"/>
            <w:vAlign w:val="center"/>
          </w:tcPr>
          <w:p w14:paraId="563F64D9"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0</w:t>
            </w:r>
          </w:p>
        </w:tc>
        <w:tc>
          <w:tcPr>
            <w:tcW w:w="494" w:type="pct"/>
            <w:vAlign w:val="center"/>
          </w:tcPr>
          <w:p w14:paraId="590CBB70"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0</w:t>
            </w:r>
          </w:p>
        </w:tc>
        <w:tc>
          <w:tcPr>
            <w:tcW w:w="406" w:type="pct"/>
            <w:vAlign w:val="center"/>
          </w:tcPr>
          <w:p w14:paraId="587F9306" w14:textId="77777777" w:rsidR="005951F0" w:rsidRPr="00134831" w:rsidRDefault="005951F0" w:rsidP="006E0CEB">
            <w:pPr>
              <w:jc w:val="center"/>
              <w:rPr>
                <w:rFonts w:ascii="Arial" w:hAnsi="Arial" w:cs="Arial"/>
                <w:sz w:val="17"/>
                <w:szCs w:val="17"/>
                <w:lang w:val="es-BO"/>
              </w:rPr>
            </w:pPr>
            <w:r w:rsidRPr="00134831">
              <w:rPr>
                <w:rFonts w:ascii="Arial" w:hAnsi="Arial" w:cs="Arial"/>
                <w:sz w:val="17"/>
                <w:szCs w:val="17"/>
                <w:lang w:val="es-BO"/>
              </w:rPr>
              <w:t>1</w:t>
            </w:r>
          </w:p>
        </w:tc>
        <w:tc>
          <w:tcPr>
            <w:tcW w:w="1396" w:type="pct"/>
            <w:vAlign w:val="center"/>
          </w:tcPr>
          <w:p w14:paraId="31383721" w14:textId="713821E5" w:rsidR="005951F0" w:rsidRPr="00134831" w:rsidRDefault="004E4CBC" w:rsidP="006E0CEB">
            <w:pPr>
              <w:rPr>
                <w:rFonts w:ascii="Arial" w:hAnsi="Arial" w:cs="Arial"/>
                <w:color w:val="000000" w:themeColor="text1"/>
                <w:sz w:val="17"/>
                <w:szCs w:val="17"/>
                <w:lang w:val="es-ES"/>
              </w:rPr>
            </w:pPr>
            <w:r w:rsidRPr="004E4CBC">
              <w:rPr>
                <w:rFonts w:ascii="Arial" w:hAnsi="Arial" w:cs="Arial"/>
                <w:color w:val="000000"/>
                <w:sz w:val="17"/>
                <w:szCs w:val="17"/>
                <w:lang w:val="es-ES"/>
              </w:rPr>
              <w:t>Resolución del Consejo de Gabinete presentando ante la Asamblea Nacional, el Anteproyecto de Ley.</w:t>
            </w:r>
          </w:p>
        </w:tc>
      </w:tr>
    </w:tbl>
    <w:p w14:paraId="0385B8A6" w14:textId="77777777" w:rsidR="00F1122D" w:rsidRPr="002B384A" w:rsidRDefault="00F1122D" w:rsidP="00C419B8">
      <w:pPr>
        <w:pStyle w:val="ListParagraph"/>
        <w:spacing w:before="120" w:after="120"/>
        <w:ind w:left="540"/>
        <w:contextualSpacing w:val="0"/>
        <w:jc w:val="both"/>
        <w:rPr>
          <w:rFonts w:ascii="Arial" w:hAnsi="Arial" w:cs="Arial"/>
          <w:b/>
          <w:bCs/>
          <w:lang w:val="es-ES_tradnl"/>
        </w:rPr>
      </w:pPr>
    </w:p>
    <w:p w14:paraId="135DBB82" w14:textId="77777777" w:rsidR="00C419B8" w:rsidRPr="001C59A0" w:rsidRDefault="00C419B8" w:rsidP="00C419B8">
      <w:pPr>
        <w:pStyle w:val="ListParagraph"/>
        <w:numPr>
          <w:ilvl w:val="0"/>
          <w:numId w:val="5"/>
        </w:numPr>
        <w:spacing w:before="120" w:after="120"/>
        <w:ind w:left="540" w:hanging="540"/>
        <w:contextualSpacing w:val="0"/>
        <w:jc w:val="both"/>
        <w:rPr>
          <w:rFonts w:ascii="Arial" w:hAnsi="Arial" w:cs="Arial"/>
          <w:b/>
          <w:bCs/>
          <w:lang w:val="es-ES"/>
        </w:rPr>
      </w:pPr>
      <w:r w:rsidRPr="001C59A0">
        <w:rPr>
          <w:rFonts w:ascii="Arial" w:hAnsi="Arial" w:cs="Arial"/>
          <w:b/>
          <w:bCs/>
          <w:lang w:val="es-ES"/>
        </w:rPr>
        <w:t>Recolección de la información</w:t>
      </w:r>
      <w:bookmarkEnd w:id="1"/>
    </w:p>
    <w:p w14:paraId="0DEF3502" w14:textId="77777777" w:rsidR="00C419B8" w:rsidRPr="001C59A0" w:rsidRDefault="00802F10" w:rsidP="00C419B8">
      <w:pPr>
        <w:pStyle w:val="ListParagraph"/>
        <w:numPr>
          <w:ilvl w:val="1"/>
          <w:numId w:val="4"/>
        </w:numPr>
        <w:spacing w:before="120" w:after="120"/>
        <w:ind w:left="540" w:hanging="540"/>
        <w:contextualSpacing w:val="0"/>
        <w:jc w:val="both"/>
        <w:rPr>
          <w:rFonts w:ascii="Arial" w:hAnsi="Arial" w:cs="Arial"/>
          <w:lang w:val="es-CO"/>
        </w:rPr>
      </w:pPr>
      <w:r w:rsidRPr="001C59A0">
        <w:rPr>
          <w:rFonts w:ascii="Arial" w:hAnsi="Arial" w:cs="Arial"/>
          <w:lang w:val="es-CO"/>
        </w:rPr>
        <w:t xml:space="preserve">El Gobierno de </w:t>
      </w:r>
      <w:r w:rsidR="00DE7057">
        <w:rPr>
          <w:rFonts w:ascii="Arial" w:hAnsi="Arial" w:cs="Arial"/>
          <w:lang w:val="es-CO"/>
        </w:rPr>
        <w:t>Panamá</w:t>
      </w:r>
      <w:r w:rsidRPr="001C59A0">
        <w:rPr>
          <w:rFonts w:ascii="Arial" w:hAnsi="Arial" w:cs="Arial"/>
          <w:lang w:val="es-CO"/>
        </w:rPr>
        <w:t xml:space="preserve"> y el Banco han acordado efectuar reuniones de seguimiento en fechas a definir de común acuerdo. </w:t>
      </w:r>
      <w:r w:rsidR="00C419B8" w:rsidRPr="001C59A0">
        <w:rPr>
          <w:rFonts w:ascii="Arial" w:hAnsi="Arial" w:cs="Arial"/>
          <w:lang w:val="es-CO"/>
        </w:rPr>
        <w:t>Dada la modalidad de la operación</w:t>
      </w:r>
      <w:r>
        <w:rPr>
          <w:rFonts w:ascii="Arial" w:hAnsi="Arial" w:cs="Arial"/>
          <w:lang w:val="es-CO"/>
        </w:rPr>
        <w:t>,</w:t>
      </w:r>
      <w:r w:rsidR="00C419B8" w:rsidRPr="001C59A0">
        <w:rPr>
          <w:rFonts w:ascii="Arial" w:hAnsi="Arial" w:cs="Arial"/>
          <w:lang w:val="es-CO"/>
        </w:rPr>
        <w:t xml:space="preserve"> la recolección de la información se lleva</w:t>
      </w:r>
      <w:r w:rsidR="00BB23BB">
        <w:rPr>
          <w:rFonts w:ascii="Arial" w:hAnsi="Arial" w:cs="Arial"/>
          <w:lang w:val="es-CO"/>
        </w:rPr>
        <w:t>rá</w:t>
      </w:r>
      <w:r w:rsidR="00C419B8" w:rsidRPr="001C59A0">
        <w:rPr>
          <w:rFonts w:ascii="Arial" w:hAnsi="Arial" w:cs="Arial"/>
          <w:lang w:val="es-CO"/>
        </w:rPr>
        <w:t xml:space="preserve"> a cabo una sola vez antes del desembolso de cada tramo, y con el objetivo de preparar el informe de cumplimiento que garantice </w:t>
      </w:r>
      <w:r w:rsidR="00BB23BB">
        <w:rPr>
          <w:rFonts w:ascii="Arial" w:hAnsi="Arial" w:cs="Arial"/>
          <w:lang w:val="es-CO"/>
        </w:rPr>
        <w:t xml:space="preserve">la </w:t>
      </w:r>
      <w:r w:rsidR="007F5B8A">
        <w:rPr>
          <w:rFonts w:ascii="Arial" w:hAnsi="Arial" w:cs="Arial"/>
          <w:lang w:val="es-CO"/>
        </w:rPr>
        <w:t>consecución de</w:t>
      </w:r>
      <w:r w:rsidR="00C419B8" w:rsidRPr="001C59A0">
        <w:rPr>
          <w:rFonts w:ascii="Arial" w:hAnsi="Arial" w:cs="Arial"/>
          <w:lang w:val="es-CO"/>
        </w:rPr>
        <w:t xml:space="preserve"> todos los compromisos establecidos en la </w:t>
      </w:r>
      <w:hyperlink r:id="rId10" w:history="1">
        <w:r>
          <w:rPr>
            <w:rStyle w:val="Hyperlink"/>
            <w:rFonts w:ascii="Arial" w:hAnsi="Arial" w:cs="Arial"/>
            <w:lang w:val="es-CO"/>
          </w:rPr>
          <w:t>Matriz de Política</w:t>
        </w:r>
      </w:hyperlink>
      <w:r w:rsidR="008C3C38">
        <w:rPr>
          <w:rFonts w:ascii="Arial" w:hAnsi="Arial" w:cs="Arial"/>
          <w:lang w:val="es-CO"/>
        </w:rPr>
        <w:t xml:space="preserve"> </w:t>
      </w:r>
      <w:r w:rsidR="00C419B8" w:rsidRPr="001C59A0">
        <w:rPr>
          <w:rFonts w:ascii="Arial" w:hAnsi="Arial" w:cs="Arial"/>
          <w:lang w:val="es-CO"/>
        </w:rPr>
        <w:t xml:space="preserve">y </w:t>
      </w:r>
      <w:r>
        <w:rPr>
          <w:rFonts w:ascii="Arial" w:hAnsi="Arial" w:cs="Arial"/>
          <w:lang w:val="es-CO"/>
        </w:rPr>
        <w:t xml:space="preserve">los indicadores de impacto y de resultados contenidos en la </w:t>
      </w:r>
      <w:hyperlink r:id="rId11" w:history="1">
        <w:r w:rsidRPr="00802F10">
          <w:rPr>
            <w:rStyle w:val="Hyperlink"/>
            <w:rFonts w:ascii="Arial" w:hAnsi="Arial" w:cs="Arial"/>
            <w:lang w:val="es-CO"/>
          </w:rPr>
          <w:t xml:space="preserve">Matriz de </w:t>
        </w:r>
        <w:r w:rsidR="00C419B8" w:rsidRPr="00802F10">
          <w:rPr>
            <w:rStyle w:val="Hyperlink"/>
            <w:rFonts w:ascii="Arial" w:hAnsi="Arial" w:cs="Arial"/>
            <w:lang w:val="es-CO"/>
          </w:rPr>
          <w:t>Resultados</w:t>
        </w:r>
      </w:hyperlink>
      <w:r w:rsidR="00C419B8" w:rsidRPr="001C59A0">
        <w:rPr>
          <w:rFonts w:ascii="Arial" w:hAnsi="Arial" w:cs="Arial"/>
          <w:lang w:val="es-CO"/>
        </w:rPr>
        <w:t xml:space="preserve">, </w:t>
      </w:r>
      <w:r>
        <w:rPr>
          <w:rFonts w:ascii="Arial" w:hAnsi="Arial" w:cs="Arial"/>
          <w:lang w:val="es-CO"/>
        </w:rPr>
        <w:t xml:space="preserve">así como </w:t>
      </w:r>
      <w:r w:rsidRPr="001C59A0">
        <w:rPr>
          <w:rFonts w:ascii="Arial" w:hAnsi="Arial" w:cs="Arial"/>
          <w:lang w:val="es-CO"/>
        </w:rPr>
        <w:t xml:space="preserve"> </w:t>
      </w:r>
      <w:r w:rsidR="00C419B8" w:rsidRPr="001C59A0">
        <w:rPr>
          <w:rFonts w:ascii="Arial" w:hAnsi="Arial" w:cs="Arial"/>
          <w:lang w:val="es-CO"/>
        </w:rPr>
        <w:t>que se ha</w:t>
      </w:r>
      <w:r>
        <w:rPr>
          <w:rFonts w:ascii="Arial" w:hAnsi="Arial" w:cs="Arial"/>
          <w:lang w:val="es-CO"/>
        </w:rPr>
        <w:t>yan</w:t>
      </w:r>
      <w:r w:rsidR="00C419B8" w:rsidRPr="001C59A0">
        <w:rPr>
          <w:rFonts w:ascii="Arial" w:hAnsi="Arial" w:cs="Arial"/>
          <w:lang w:val="es-CO"/>
        </w:rPr>
        <w:t xml:space="preserve"> proporcionado todos los documentos establecidos como </w:t>
      </w:r>
      <w:hyperlink r:id="rId12" w:history="1">
        <w:r w:rsidRPr="00802F10">
          <w:rPr>
            <w:rStyle w:val="Hyperlink"/>
            <w:rFonts w:ascii="Arial" w:hAnsi="Arial" w:cs="Arial"/>
            <w:lang w:val="es-CO"/>
          </w:rPr>
          <w:t>M</w:t>
        </w:r>
        <w:r w:rsidR="00C419B8" w:rsidRPr="00802F10">
          <w:rPr>
            <w:rStyle w:val="Hyperlink"/>
            <w:rFonts w:ascii="Arial" w:hAnsi="Arial" w:cs="Arial"/>
            <w:lang w:val="es-CO"/>
          </w:rPr>
          <w:t xml:space="preserve">edios de </w:t>
        </w:r>
        <w:r w:rsidRPr="00802F10">
          <w:rPr>
            <w:rStyle w:val="Hyperlink"/>
            <w:rFonts w:ascii="Arial" w:hAnsi="Arial" w:cs="Arial"/>
            <w:lang w:val="es-CO"/>
          </w:rPr>
          <w:t>V</w:t>
        </w:r>
        <w:r w:rsidR="00C419B8" w:rsidRPr="00802F10">
          <w:rPr>
            <w:rStyle w:val="Hyperlink"/>
            <w:rFonts w:ascii="Arial" w:hAnsi="Arial" w:cs="Arial"/>
            <w:lang w:val="es-CO"/>
          </w:rPr>
          <w:t>erificación</w:t>
        </w:r>
      </w:hyperlink>
      <w:r w:rsidR="00C419B8" w:rsidRPr="001C59A0">
        <w:rPr>
          <w:rFonts w:ascii="Arial" w:hAnsi="Arial" w:cs="Arial"/>
          <w:lang w:val="es-CO"/>
        </w:rPr>
        <w:t xml:space="preserve">. </w:t>
      </w:r>
    </w:p>
    <w:p w14:paraId="2CD14BD8" w14:textId="4A6FBB1B" w:rsidR="00C419B8" w:rsidRDefault="00C419B8" w:rsidP="00940452">
      <w:pPr>
        <w:pStyle w:val="ListParagraph"/>
        <w:numPr>
          <w:ilvl w:val="1"/>
          <w:numId w:val="4"/>
        </w:numPr>
        <w:spacing w:before="120" w:after="120"/>
        <w:ind w:left="540" w:hanging="540"/>
        <w:contextualSpacing w:val="0"/>
        <w:jc w:val="both"/>
        <w:rPr>
          <w:rFonts w:ascii="Arial" w:hAnsi="Arial" w:cs="Arial"/>
          <w:lang w:val="es-CO"/>
        </w:rPr>
      </w:pPr>
      <w:r w:rsidRPr="001C59A0">
        <w:rPr>
          <w:rFonts w:ascii="Arial" w:hAnsi="Arial" w:cs="Arial"/>
          <w:lang w:val="es-CO"/>
        </w:rPr>
        <w:t xml:space="preserve">El BID seguirá apoyando al Gobierno de </w:t>
      </w:r>
      <w:r w:rsidR="00DE7057">
        <w:rPr>
          <w:rFonts w:ascii="Arial" w:hAnsi="Arial" w:cs="Arial"/>
          <w:lang w:val="es-CO"/>
        </w:rPr>
        <w:t>Panamá</w:t>
      </w:r>
      <w:r w:rsidRPr="001C59A0">
        <w:rPr>
          <w:rFonts w:ascii="Arial" w:hAnsi="Arial" w:cs="Arial"/>
          <w:lang w:val="es-CO"/>
        </w:rPr>
        <w:t xml:space="preserve"> en el cumplimiento de los compromisos de política mediante recursos de Cooperación Técnica (CT) no reembolsable a ser aprobados en el </w:t>
      </w:r>
      <w:r w:rsidR="00DE7057">
        <w:rPr>
          <w:rFonts w:ascii="Arial" w:hAnsi="Arial" w:cs="Arial"/>
          <w:lang w:val="es-CO"/>
        </w:rPr>
        <w:t>segundo trimestre de 2017</w:t>
      </w:r>
      <w:r w:rsidRPr="001C59A0">
        <w:rPr>
          <w:rFonts w:ascii="Arial" w:hAnsi="Arial" w:cs="Arial"/>
          <w:lang w:val="es-CO"/>
        </w:rPr>
        <w:t xml:space="preserve">. </w:t>
      </w:r>
    </w:p>
    <w:p w14:paraId="3B69D21A" w14:textId="0007B1B4" w:rsidR="000957B7" w:rsidRDefault="000957B7" w:rsidP="00940452">
      <w:pPr>
        <w:pStyle w:val="ListParagraph"/>
        <w:numPr>
          <w:ilvl w:val="1"/>
          <w:numId w:val="4"/>
        </w:numPr>
        <w:spacing w:before="120" w:after="120"/>
        <w:ind w:left="540" w:hanging="540"/>
        <w:contextualSpacing w:val="0"/>
        <w:jc w:val="both"/>
        <w:rPr>
          <w:rFonts w:ascii="Arial" w:hAnsi="Arial" w:cs="Arial"/>
          <w:lang w:val="es-CO"/>
        </w:rPr>
      </w:pPr>
      <w:r>
        <w:rPr>
          <w:rFonts w:ascii="Arial" w:hAnsi="Arial" w:cs="Arial"/>
          <w:lang w:val="es-CO"/>
        </w:rPr>
        <w:t xml:space="preserve">El presupuesto designado para el seguimiento de los medios de verificación se describe a continuación: </w:t>
      </w:r>
    </w:p>
    <w:tbl>
      <w:tblPr>
        <w:tblW w:w="3959" w:type="pct"/>
        <w:jc w:val="center"/>
        <w:tblLayout w:type="fixed"/>
        <w:tblLook w:val="04A0" w:firstRow="1" w:lastRow="0" w:firstColumn="1" w:lastColumn="0" w:noHBand="0" w:noVBand="1"/>
      </w:tblPr>
      <w:tblGrid>
        <w:gridCol w:w="4192"/>
        <w:gridCol w:w="2637"/>
      </w:tblGrid>
      <w:tr w:rsidR="000957B7" w:rsidRPr="001C59A0" w14:paraId="33D33C23" w14:textId="77777777" w:rsidTr="000957B7">
        <w:trPr>
          <w:trHeight w:val="250"/>
          <w:jc w:val="center"/>
        </w:trPr>
        <w:tc>
          <w:tcPr>
            <w:tcW w:w="3069" w:type="pc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5F8F39C5" w14:textId="77777777" w:rsidR="000957B7" w:rsidRPr="001C59A0" w:rsidRDefault="000957B7" w:rsidP="006E0CEB">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t>Actividad</w:t>
            </w:r>
          </w:p>
        </w:tc>
        <w:tc>
          <w:tcPr>
            <w:tcW w:w="1931" w:type="pct"/>
            <w:tcBorders>
              <w:top w:val="single" w:sz="8" w:space="0" w:color="auto"/>
              <w:left w:val="single" w:sz="8" w:space="0" w:color="auto"/>
              <w:right w:val="single" w:sz="4" w:space="0" w:color="auto"/>
            </w:tcBorders>
            <w:shd w:val="clear" w:color="000000" w:fill="D9D9D9"/>
          </w:tcPr>
          <w:p w14:paraId="37362918" w14:textId="77777777" w:rsidR="000957B7" w:rsidRPr="001C59A0" w:rsidRDefault="000957B7" w:rsidP="006E0CEB">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t>Responsable y Costo</w:t>
            </w:r>
          </w:p>
        </w:tc>
      </w:tr>
      <w:tr w:rsidR="000957B7" w:rsidRPr="000957B7" w14:paraId="7979673D" w14:textId="77777777" w:rsidTr="000957B7">
        <w:trPr>
          <w:trHeight w:val="394"/>
          <w:jc w:val="center"/>
        </w:trPr>
        <w:tc>
          <w:tcPr>
            <w:tcW w:w="3069" w:type="pct"/>
            <w:tcBorders>
              <w:top w:val="nil"/>
              <w:left w:val="single" w:sz="8" w:space="0" w:color="auto"/>
              <w:bottom w:val="single" w:sz="8" w:space="0" w:color="auto"/>
              <w:right w:val="single" w:sz="8" w:space="0" w:color="auto"/>
            </w:tcBorders>
            <w:shd w:val="clear" w:color="auto" w:fill="auto"/>
            <w:noWrap/>
            <w:vAlign w:val="center"/>
            <w:hideMark/>
          </w:tcPr>
          <w:p w14:paraId="49B6C9F4" w14:textId="357964B7" w:rsidR="000957B7" w:rsidRPr="00063817" w:rsidRDefault="000957B7" w:rsidP="000957B7">
            <w:pPr>
              <w:rPr>
                <w:rFonts w:ascii="Arial" w:hAnsi="Arial" w:cs="Arial"/>
                <w:b/>
                <w:bCs/>
                <w:color w:val="000000"/>
                <w:sz w:val="18"/>
                <w:szCs w:val="20"/>
                <w:lang w:val="es-MX"/>
              </w:rPr>
            </w:pPr>
            <w:r>
              <w:rPr>
                <w:rFonts w:ascii="Arial" w:hAnsi="Arial" w:cs="Arial"/>
                <w:bCs/>
                <w:color w:val="000000"/>
                <w:sz w:val="18"/>
                <w:szCs w:val="20"/>
                <w:lang w:val="es-MX"/>
              </w:rPr>
              <w:t>Reuniones de revisión del cumplimiento de los compromisos</w:t>
            </w:r>
          </w:p>
        </w:tc>
        <w:tc>
          <w:tcPr>
            <w:tcW w:w="1931" w:type="pct"/>
            <w:tcBorders>
              <w:top w:val="single" w:sz="8" w:space="0" w:color="auto"/>
              <w:left w:val="nil"/>
              <w:bottom w:val="single" w:sz="8" w:space="0" w:color="auto"/>
              <w:right w:val="single" w:sz="8" w:space="0" w:color="auto"/>
            </w:tcBorders>
            <w:shd w:val="clear" w:color="auto" w:fill="auto"/>
            <w:vAlign w:val="center"/>
          </w:tcPr>
          <w:p w14:paraId="44BBF381" w14:textId="1CBD0382" w:rsidR="000957B7" w:rsidRPr="001C59A0" w:rsidRDefault="000957B7" w:rsidP="006E0CEB">
            <w:pPr>
              <w:jc w:val="center"/>
              <w:rPr>
                <w:rFonts w:ascii="Arial" w:hAnsi="Arial" w:cs="Arial"/>
                <w:bCs/>
                <w:color w:val="000000"/>
                <w:sz w:val="18"/>
                <w:szCs w:val="20"/>
                <w:lang w:val="es-MX"/>
              </w:rPr>
            </w:pPr>
            <w:r>
              <w:rPr>
                <w:rFonts w:ascii="Arial" w:hAnsi="Arial" w:cs="Arial"/>
                <w:bCs/>
                <w:color w:val="000000"/>
                <w:sz w:val="18"/>
                <w:szCs w:val="20"/>
                <w:lang w:val="es-MX"/>
              </w:rPr>
              <w:t>US$5</w:t>
            </w:r>
            <w:r w:rsidRPr="001C59A0">
              <w:rPr>
                <w:rFonts w:ascii="Arial" w:hAnsi="Arial" w:cs="Arial"/>
                <w:bCs/>
                <w:color w:val="000000"/>
                <w:sz w:val="18"/>
                <w:szCs w:val="20"/>
                <w:lang w:val="es-MX"/>
              </w:rPr>
              <w:t>,000</w:t>
            </w:r>
            <w:r>
              <w:rPr>
                <w:rFonts w:ascii="Arial" w:hAnsi="Arial" w:cs="Arial"/>
                <w:bCs/>
                <w:color w:val="000000"/>
                <w:sz w:val="18"/>
                <w:szCs w:val="20"/>
                <w:lang w:val="es-MX"/>
              </w:rPr>
              <w:t xml:space="preserve"> IDB</w:t>
            </w:r>
          </w:p>
        </w:tc>
      </w:tr>
      <w:tr w:rsidR="000957B7" w:rsidRPr="00063817" w14:paraId="2425534B" w14:textId="77777777" w:rsidTr="000957B7">
        <w:trPr>
          <w:trHeight w:val="394"/>
          <w:jc w:val="center"/>
        </w:trPr>
        <w:tc>
          <w:tcPr>
            <w:tcW w:w="3069" w:type="pct"/>
            <w:tcBorders>
              <w:top w:val="nil"/>
              <w:left w:val="single" w:sz="8" w:space="0" w:color="auto"/>
              <w:bottom w:val="single" w:sz="8" w:space="0" w:color="auto"/>
              <w:right w:val="single" w:sz="8" w:space="0" w:color="auto"/>
            </w:tcBorders>
            <w:shd w:val="clear" w:color="auto" w:fill="auto"/>
            <w:noWrap/>
            <w:vAlign w:val="center"/>
          </w:tcPr>
          <w:p w14:paraId="235D2BCE" w14:textId="1B972788" w:rsidR="000957B7" w:rsidRPr="001C59A0" w:rsidRDefault="000957B7" w:rsidP="000957B7">
            <w:pPr>
              <w:rPr>
                <w:rFonts w:ascii="Arial" w:hAnsi="Arial" w:cs="Arial"/>
                <w:bCs/>
                <w:color w:val="000000"/>
                <w:sz w:val="18"/>
                <w:szCs w:val="20"/>
                <w:lang w:val="es-MX"/>
              </w:rPr>
            </w:pPr>
            <w:r>
              <w:rPr>
                <w:rFonts w:ascii="Arial" w:hAnsi="Arial" w:cs="Arial"/>
                <w:bCs/>
                <w:color w:val="000000"/>
                <w:sz w:val="18"/>
                <w:szCs w:val="20"/>
                <w:lang w:val="es-MX"/>
              </w:rPr>
              <w:t xml:space="preserve">Talleres de presentación de presentación del avance y contenido de los medios de verificación  </w:t>
            </w:r>
          </w:p>
        </w:tc>
        <w:tc>
          <w:tcPr>
            <w:tcW w:w="1931" w:type="pct"/>
            <w:tcBorders>
              <w:top w:val="single" w:sz="8" w:space="0" w:color="auto"/>
              <w:left w:val="nil"/>
              <w:bottom w:val="single" w:sz="8" w:space="0" w:color="auto"/>
              <w:right w:val="single" w:sz="8" w:space="0" w:color="auto"/>
            </w:tcBorders>
            <w:shd w:val="clear" w:color="auto" w:fill="auto"/>
            <w:vAlign w:val="center"/>
          </w:tcPr>
          <w:p w14:paraId="2989BD06" w14:textId="669AF632" w:rsidR="000957B7" w:rsidRPr="001C59A0" w:rsidRDefault="000957B7" w:rsidP="006E0CEB">
            <w:pPr>
              <w:jc w:val="center"/>
              <w:rPr>
                <w:rFonts w:ascii="Arial" w:hAnsi="Arial" w:cs="Arial"/>
                <w:bCs/>
                <w:color w:val="000000"/>
                <w:sz w:val="18"/>
                <w:szCs w:val="20"/>
                <w:lang w:val="es-MX"/>
              </w:rPr>
            </w:pPr>
            <w:r>
              <w:rPr>
                <w:rFonts w:ascii="Arial" w:hAnsi="Arial" w:cs="Arial"/>
                <w:bCs/>
                <w:color w:val="000000"/>
                <w:sz w:val="18"/>
                <w:szCs w:val="20"/>
                <w:lang w:val="es-MX"/>
              </w:rPr>
              <w:t>US$</w:t>
            </w:r>
            <w:r w:rsidRPr="001C59A0">
              <w:rPr>
                <w:rFonts w:ascii="Arial" w:hAnsi="Arial" w:cs="Arial"/>
                <w:bCs/>
                <w:color w:val="000000"/>
                <w:sz w:val="18"/>
                <w:szCs w:val="20"/>
                <w:lang w:val="es-MX"/>
              </w:rPr>
              <w:t>5,000</w:t>
            </w:r>
            <w:r>
              <w:rPr>
                <w:rFonts w:ascii="Arial" w:hAnsi="Arial" w:cs="Arial"/>
                <w:bCs/>
                <w:color w:val="000000"/>
                <w:sz w:val="18"/>
                <w:szCs w:val="20"/>
                <w:lang w:val="es-MX"/>
              </w:rPr>
              <w:t xml:space="preserve"> IDB</w:t>
            </w:r>
          </w:p>
        </w:tc>
      </w:tr>
      <w:tr w:rsidR="000957B7" w:rsidRPr="00063817" w14:paraId="3DD1FE85" w14:textId="77777777" w:rsidTr="000957B7">
        <w:trPr>
          <w:trHeight w:val="394"/>
          <w:jc w:val="center"/>
        </w:trPr>
        <w:tc>
          <w:tcPr>
            <w:tcW w:w="3069" w:type="pct"/>
            <w:tcBorders>
              <w:top w:val="nil"/>
              <w:left w:val="single" w:sz="8" w:space="0" w:color="auto"/>
              <w:bottom w:val="single" w:sz="8" w:space="0" w:color="auto"/>
              <w:right w:val="single" w:sz="8" w:space="0" w:color="auto"/>
            </w:tcBorders>
            <w:shd w:val="clear" w:color="auto" w:fill="auto"/>
            <w:noWrap/>
            <w:vAlign w:val="center"/>
          </w:tcPr>
          <w:p w14:paraId="02F540BA" w14:textId="5709DD2B" w:rsidR="000957B7" w:rsidRDefault="000957B7" w:rsidP="006E0CEB">
            <w:pPr>
              <w:jc w:val="right"/>
              <w:rPr>
                <w:rFonts w:ascii="Arial" w:hAnsi="Arial" w:cs="Arial"/>
                <w:bCs/>
                <w:color w:val="000000"/>
                <w:sz w:val="18"/>
                <w:szCs w:val="20"/>
                <w:lang w:val="es-MX"/>
              </w:rPr>
            </w:pPr>
            <w:r w:rsidRPr="001C59A0">
              <w:rPr>
                <w:rFonts w:ascii="Arial" w:hAnsi="Arial" w:cs="Arial"/>
                <w:bCs/>
                <w:color w:val="000000"/>
                <w:sz w:val="18"/>
                <w:szCs w:val="20"/>
                <w:lang w:val="es-MX"/>
              </w:rPr>
              <w:t>Total</w:t>
            </w:r>
          </w:p>
        </w:tc>
        <w:tc>
          <w:tcPr>
            <w:tcW w:w="1931" w:type="pct"/>
            <w:tcBorders>
              <w:top w:val="single" w:sz="8" w:space="0" w:color="auto"/>
              <w:left w:val="nil"/>
              <w:bottom w:val="single" w:sz="8" w:space="0" w:color="auto"/>
              <w:right w:val="single" w:sz="8" w:space="0" w:color="auto"/>
            </w:tcBorders>
            <w:shd w:val="clear" w:color="auto" w:fill="auto"/>
            <w:vAlign w:val="center"/>
          </w:tcPr>
          <w:p w14:paraId="0BD32228" w14:textId="1A3C5644" w:rsidR="000957B7" w:rsidRPr="001C59A0" w:rsidRDefault="000957B7" w:rsidP="006E0CEB">
            <w:pPr>
              <w:jc w:val="center"/>
              <w:rPr>
                <w:rFonts w:ascii="Arial" w:hAnsi="Arial" w:cs="Arial"/>
                <w:bCs/>
                <w:color w:val="000000"/>
                <w:sz w:val="18"/>
                <w:szCs w:val="20"/>
                <w:lang w:val="es-MX"/>
              </w:rPr>
            </w:pPr>
            <w:r w:rsidRPr="001C59A0">
              <w:rPr>
                <w:rFonts w:ascii="Arial" w:hAnsi="Arial" w:cs="Arial"/>
                <w:bCs/>
                <w:color w:val="000000"/>
                <w:sz w:val="18"/>
                <w:szCs w:val="20"/>
                <w:lang w:val="es-MX"/>
              </w:rPr>
              <w:t>US$</w:t>
            </w:r>
            <w:r>
              <w:rPr>
                <w:rFonts w:ascii="Arial" w:hAnsi="Arial" w:cs="Arial"/>
                <w:bCs/>
                <w:color w:val="000000"/>
                <w:sz w:val="18"/>
                <w:szCs w:val="20"/>
                <w:lang w:val="es-MX"/>
              </w:rPr>
              <w:t>10</w:t>
            </w:r>
            <w:r w:rsidRPr="001C59A0">
              <w:rPr>
                <w:rFonts w:ascii="Arial" w:hAnsi="Arial" w:cs="Arial"/>
                <w:bCs/>
                <w:color w:val="000000"/>
                <w:sz w:val="18"/>
                <w:szCs w:val="20"/>
                <w:lang w:val="es-MX"/>
              </w:rPr>
              <w:t>,000 IDB</w:t>
            </w:r>
            <w:r>
              <w:rPr>
                <w:rFonts w:ascii="Arial" w:hAnsi="Arial" w:cs="Arial"/>
                <w:bCs/>
                <w:color w:val="000000"/>
                <w:sz w:val="18"/>
                <w:szCs w:val="20"/>
                <w:lang w:val="es-MX"/>
              </w:rPr>
              <w:t>*</w:t>
            </w:r>
          </w:p>
        </w:tc>
      </w:tr>
    </w:tbl>
    <w:p w14:paraId="74576732" w14:textId="74555401" w:rsidR="00802F10" w:rsidRPr="008A78D3" w:rsidRDefault="000957B7" w:rsidP="00C419B8">
      <w:pPr>
        <w:pStyle w:val="Title"/>
        <w:tabs>
          <w:tab w:val="clear" w:pos="1440"/>
          <w:tab w:val="clear" w:pos="3060"/>
        </w:tabs>
        <w:spacing w:before="120" w:after="120"/>
        <w:ind w:left="720"/>
        <w:jc w:val="both"/>
        <w:outlineLvl w:val="9"/>
        <w:rPr>
          <w:rFonts w:ascii="Arial" w:hAnsi="Arial" w:cs="Arial"/>
          <w:lang w:val="es-CO"/>
        </w:rPr>
      </w:pPr>
      <w:r>
        <w:rPr>
          <w:rFonts w:ascii="Arial" w:hAnsi="Arial" w:cs="Arial"/>
          <w:lang w:val="es-CO"/>
        </w:rPr>
        <w:t>*</w:t>
      </w:r>
      <w:r>
        <w:rPr>
          <w:rFonts w:ascii="Arial" w:hAnsi="Arial" w:cs="Arial"/>
          <w:sz w:val="20"/>
          <w:szCs w:val="20"/>
          <w:lang w:val="es-CO"/>
        </w:rPr>
        <w:t>P</w:t>
      </w:r>
      <w:r w:rsidRPr="000957B7">
        <w:rPr>
          <w:rFonts w:ascii="Arial" w:hAnsi="Arial" w:cs="Arial"/>
          <w:sz w:val="20"/>
          <w:szCs w:val="20"/>
          <w:lang w:val="es-CO"/>
        </w:rPr>
        <w:t>resupuesto transaccional.</w:t>
      </w:r>
    </w:p>
    <w:p w14:paraId="581EDF2D" w14:textId="77777777" w:rsidR="00C419B8" w:rsidRPr="001C59A0" w:rsidRDefault="00C419B8" w:rsidP="00C419B8">
      <w:pPr>
        <w:pStyle w:val="FirstHeading"/>
        <w:keepNext w:val="0"/>
        <w:widowControl w:val="0"/>
        <w:numPr>
          <w:ilvl w:val="0"/>
          <w:numId w:val="4"/>
        </w:numPr>
        <w:tabs>
          <w:tab w:val="clear" w:pos="90"/>
        </w:tabs>
        <w:ind w:left="540" w:hanging="540"/>
        <w:rPr>
          <w:rFonts w:ascii="Arial" w:hAnsi="Arial" w:cs="Arial"/>
          <w:szCs w:val="24"/>
        </w:rPr>
      </w:pPr>
      <w:r w:rsidRPr="001C59A0">
        <w:rPr>
          <w:rFonts w:ascii="Arial" w:hAnsi="Arial" w:cs="Arial"/>
          <w:szCs w:val="24"/>
        </w:rPr>
        <w:t>Evaluación</w:t>
      </w:r>
    </w:p>
    <w:p w14:paraId="33649E7C" w14:textId="77777777" w:rsidR="00C419B8" w:rsidRPr="001C59A0" w:rsidRDefault="00C419B8" w:rsidP="00C419B8">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C59A0">
        <w:rPr>
          <w:rFonts w:ascii="Arial" w:hAnsi="Arial" w:cs="Arial"/>
          <w:szCs w:val="24"/>
          <w:lang w:val="es-ES"/>
        </w:rPr>
        <w:t xml:space="preserve">En esta sección se presenta la metodología de evaluación del programa, partiendo de las preguntas de evaluación, </w:t>
      </w:r>
      <w:r w:rsidRPr="001C59A0">
        <w:rPr>
          <w:rFonts w:ascii="Arial" w:eastAsia="Arial Unicode MS" w:hAnsi="Arial" w:cs="Arial"/>
          <w:bCs/>
          <w:szCs w:val="24"/>
          <w:lang w:val="es-ES"/>
        </w:rPr>
        <w:t>describiendo</w:t>
      </w:r>
      <w:r w:rsidRPr="001C59A0">
        <w:rPr>
          <w:rFonts w:ascii="Arial" w:hAnsi="Arial" w:cs="Arial"/>
          <w:szCs w:val="24"/>
          <w:lang w:val="es-ES"/>
        </w:rPr>
        <w:t xml:space="preserve"> el alcance y los mecanismos de recolección de información</w:t>
      </w:r>
      <w:r w:rsidR="0005070E">
        <w:rPr>
          <w:rFonts w:ascii="Arial" w:hAnsi="Arial" w:cs="Arial"/>
          <w:szCs w:val="24"/>
          <w:lang w:val="es-ES"/>
        </w:rPr>
        <w:t>,</w:t>
      </w:r>
      <w:r w:rsidRPr="001C59A0">
        <w:rPr>
          <w:rFonts w:ascii="Arial" w:hAnsi="Arial" w:cs="Arial"/>
          <w:szCs w:val="24"/>
          <w:lang w:val="es-ES"/>
        </w:rPr>
        <w:t xml:space="preserve"> y </w:t>
      </w:r>
      <w:r w:rsidRPr="001C59A0">
        <w:rPr>
          <w:rFonts w:ascii="Arial" w:hAnsi="Arial" w:cs="Arial"/>
          <w:bCs/>
          <w:szCs w:val="24"/>
          <w:lang w:val="es-ES"/>
        </w:rPr>
        <w:t>presentando</w:t>
      </w:r>
      <w:r w:rsidRPr="001C59A0">
        <w:rPr>
          <w:rFonts w:ascii="Arial" w:hAnsi="Arial" w:cs="Arial"/>
          <w:szCs w:val="24"/>
          <w:lang w:val="es-ES"/>
        </w:rPr>
        <w:t xml:space="preserve"> los indicadores de resultado e impacto definidos.</w:t>
      </w:r>
    </w:p>
    <w:p w14:paraId="3620CC6C" w14:textId="77777777" w:rsidR="00C419B8" w:rsidRPr="001C59A0" w:rsidRDefault="00C419B8" w:rsidP="00C419B8">
      <w:pPr>
        <w:pStyle w:val="Paragraph"/>
        <w:widowControl w:val="0"/>
        <w:numPr>
          <w:ilvl w:val="0"/>
          <w:numId w:val="3"/>
        </w:numPr>
        <w:tabs>
          <w:tab w:val="left" w:pos="0"/>
        </w:tabs>
        <w:ind w:left="540" w:hanging="540"/>
        <w:rPr>
          <w:rFonts w:ascii="Arial" w:hAnsi="Arial" w:cs="Arial"/>
          <w:b/>
          <w:spacing w:val="-3"/>
          <w:szCs w:val="24"/>
          <w:lang w:val="es-ES"/>
        </w:rPr>
      </w:pPr>
      <w:r w:rsidRPr="001C59A0">
        <w:rPr>
          <w:rFonts w:ascii="Arial" w:hAnsi="Arial" w:cs="Arial"/>
          <w:b/>
          <w:spacing w:val="-3"/>
          <w:szCs w:val="24"/>
          <w:lang w:val="es-ES"/>
        </w:rPr>
        <w:t>Principales preguntas de evaluación.</w:t>
      </w:r>
    </w:p>
    <w:p w14:paraId="234F08C1" w14:textId="77777777" w:rsidR="00C419B8" w:rsidRDefault="00C419B8" w:rsidP="00C419B8">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sidRPr="001C59A0">
        <w:rPr>
          <w:rFonts w:ascii="Arial" w:hAnsi="Arial" w:cs="Arial"/>
          <w:lang w:val="es-ES_tradnl"/>
        </w:rPr>
        <w:t>¿Se ha impulsado la integración energética regional considerando la potencialidad y la complementariedad de los recursos energéticos de los países y teniendo en cuenta la seguridad energética nacional?</w:t>
      </w:r>
    </w:p>
    <w:p w14:paraId="2A0F8C76" w14:textId="77777777" w:rsidR="00DE7057" w:rsidRDefault="00DE7057" w:rsidP="00DE7057">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 xml:space="preserve">¿Se ha logrado </w:t>
      </w:r>
      <w:r w:rsidRPr="00DE7057">
        <w:rPr>
          <w:rFonts w:ascii="Arial" w:hAnsi="Arial" w:cs="Arial"/>
          <w:lang w:val="es-ES_tradnl"/>
        </w:rPr>
        <w:t>fortalecer el marco normativo e institucional de</w:t>
      </w:r>
      <w:r>
        <w:rPr>
          <w:rFonts w:ascii="Arial" w:hAnsi="Arial" w:cs="Arial"/>
          <w:lang w:val="es-ES_tradnl"/>
        </w:rPr>
        <w:t xml:space="preserve"> los sectores de energía y agua y saneamiento?</w:t>
      </w:r>
    </w:p>
    <w:p w14:paraId="318C551F" w14:textId="77777777" w:rsidR="00DE7057" w:rsidRDefault="00DE7057" w:rsidP="00DE7057">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 xml:space="preserve">¿Se ha mejorado </w:t>
      </w:r>
      <w:r w:rsidRPr="00DE7057">
        <w:rPr>
          <w:rFonts w:ascii="Arial" w:hAnsi="Arial" w:cs="Arial"/>
          <w:lang w:val="es-ES_tradnl"/>
        </w:rPr>
        <w:t xml:space="preserve">la seguridad energética </w:t>
      </w:r>
      <w:r>
        <w:rPr>
          <w:rFonts w:ascii="Arial" w:hAnsi="Arial" w:cs="Arial"/>
          <w:lang w:val="es-ES_tradnl"/>
        </w:rPr>
        <w:t>del país por medio de la diversificación de la matriz energética?</w:t>
      </w:r>
    </w:p>
    <w:p w14:paraId="6FAA6053" w14:textId="77777777" w:rsidR="00940452" w:rsidRDefault="00DE7057" w:rsidP="00DE7057">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w:t>
      </w:r>
      <w:r w:rsidR="00940452">
        <w:rPr>
          <w:rFonts w:ascii="Arial" w:hAnsi="Arial" w:cs="Arial"/>
          <w:lang w:val="es-ES_tradnl"/>
        </w:rPr>
        <w:t xml:space="preserve">Se ha avanzado en la </w:t>
      </w:r>
      <w:r w:rsidRPr="00DE7057">
        <w:rPr>
          <w:rFonts w:ascii="Arial" w:hAnsi="Arial" w:cs="Arial"/>
          <w:lang w:val="es-ES_tradnl"/>
        </w:rPr>
        <w:t xml:space="preserve">sostenibilidad financiera del sector </w:t>
      </w:r>
      <w:r w:rsidR="00940452">
        <w:rPr>
          <w:rFonts w:ascii="Arial" w:hAnsi="Arial" w:cs="Arial"/>
          <w:lang w:val="es-ES_tradnl"/>
        </w:rPr>
        <w:t xml:space="preserve">de energía </w:t>
      </w:r>
      <w:r w:rsidRPr="00DE7057">
        <w:rPr>
          <w:rFonts w:ascii="Arial" w:hAnsi="Arial" w:cs="Arial"/>
          <w:lang w:val="es-ES_tradnl"/>
        </w:rPr>
        <w:t>y la carga fiscal reduciendo el costo de los subsidios del sec</w:t>
      </w:r>
      <w:r w:rsidR="00940452">
        <w:rPr>
          <w:rFonts w:ascii="Arial" w:hAnsi="Arial" w:cs="Arial"/>
          <w:lang w:val="es-ES_tradnl"/>
        </w:rPr>
        <w:t>tor y mejorando su focalización?</w:t>
      </w:r>
    </w:p>
    <w:p w14:paraId="69F7E784" w14:textId="6B4F2EA1" w:rsidR="004A508F" w:rsidRDefault="004A508F" w:rsidP="00DE7057">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¿S</w:t>
      </w:r>
      <w:r w:rsidR="0092689F">
        <w:rPr>
          <w:rFonts w:ascii="Arial" w:hAnsi="Arial" w:cs="Arial"/>
          <w:lang w:val="es-ES_tradnl"/>
        </w:rPr>
        <w:t xml:space="preserve">e incrementaron los hogares con acceso al servicio de agua potable </w:t>
      </w:r>
      <w:r w:rsidR="00F45712">
        <w:rPr>
          <w:rFonts w:ascii="Arial" w:hAnsi="Arial" w:cs="Arial"/>
          <w:lang w:val="es-ES_tradnl"/>
        </w:rPr>
        <w:t>en zonas urbanas?</w:t>
      </w:r>
    </w:p>
    <w:p w14:paraId="302A69B2" w14:textId="6954A33F" w:rsidR="00F45712" w:rsidRDefault="00F45712" w:rsidP="00F45712">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¿Se incrementaron los hogares con acceso al servicio de agua potable en zonas rurales?</w:t>
      </w:r>
    </w:p>
    <w:p w14:paraId="0FCDFE1C" w14:textId="6902A095" w:rsidR="0092689F" w:rsidRDefault="0092689F" w:rsidP="0092689F">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 xml:space="preserve">¿Se incrementaron los hogares con </w:t>
      </w:r>
      <w:r w:rsidR="00671CF3">
        <w:rPr>
          <w:rFonts w:ascii="Arial" w:hAnsi="Arial" w:cs="Arial"/>
          <w:lang w:val="es-ES_tradnl"/>
        </w:rPr>
        <w:t>conexión al servicio de alcantarillado sanitario y tratamiento en zonas urbanas</w:t>
      </w:r>
      <w:r>
        <w:rPr>
          <w:rFonts w:ascii="Arial" w:hAnsi="Arial" w:cs="Arial"/>
          <w:lang w:val="es-ES_tradnl"/>
        </w:rPr>
        <w:t>?</w:t>
      </w:r>
    </w:p>
    <w:p w14:paraId="6C9A2C18" w14:textId="4DD2BE34" w:rsidR="0092689F" w:rsidRDefault="00671CF3" w:rsidP="0092689F">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¿Se incrementaron los hogares con acceso domiciliaria a agua potable mejorado?</w:t>
      </w:r>
    </w:p>
    <w:p w14:paraId="36A22A9E" w14:textId="36B3E662" w:rsidR="00671CF3" w:rsidRDefault="00671CF3" w:rsidP="0092689F">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w:t>
      </w:r>
      <w:r w:rsidR="00F45712">
        <w:rPr>
          <w:rFonts w:ascii="Arial" w:hAnsi="Arial" w:cs="Arial"/>
          <w:lang w:val="es-ES_tradnl"/>
        </w:rPr>
        <w:t xml:space="preserve">Hubo coordinación entre las </w:t>
      </w:r>
      <w:r>
        <w:rPr>
          <w:rFonts w:ascii="Arial" w:hAnsi="Arial" w:cs="Arial"/>
          <w:lang w:val="es-ES_tradnl"/>
        </w:rPr>
        <w:t>entidades sectoriales</w:t>
      </w:r>
      <w:r w:rsidR="00F45712">
        <w:rPr>
          <w:rFonts w:ascii="Arial" w:hAnsi="Arial" w:cs="Arial"/>
          <w:lang w:val="es-ES_tradnl"/>
        </w:rPr>
        <w:t xml:space="preserve"> (</w:t>
      </w:r>
      <w:r w:rsidR="00F45712" w:rsidRPr="00F45712">
        <w:rPr>
          <w:rFonts w:ascii="Arial" w:hAnsi="Arial" w:cs="Arial"/>
          <w:lang w:val="es-ES_tradnl"/>
        </w:rPr>
        <w:t>MIAMBIENTE, MINSA, MIDA, ACP, ASEP, MEF, Ministerio de la Presidencia e IDAAN)</w:t>
      </w:r>
      <w:r w:rsidR="00F45712">
        <w:rPr>
          <w:rFonts w:ascii="Arial" w:hAnsi="Arial" w:cs="Arial"/>
          <w:color w:val="000000" w:themeColor="text1"/>
          <w:sz w:val="18"/>
          <w:szCs w:val="18"/>
          <w:lang w:val="es-ES_tradnl"/>
        </w:rPr>
        <w:t xml:space="preserve"> </w:t>
      </w:r>
      <w:r>
        <w:rPr>
          <w:rFonts w:ascii="Arial" w:hAnsi="Arial" w:cs="Arial"/>
          <w:lang w:val="es-ES_tradnl"/>
        </w:rPr>
        <w:t>?</w:t>
      </w:r>
    </w:p>
    <w:p w14:paraId="7DF9327E" w14:textId="1DB5955E" w:rsidR="00847F01" w:rsidRDefault="00847F01" w:rsidP="0092689F">
      <w:pPr>
        <w:pStyle w:val="ListParagraph"/>
        <w:numPr>
          <w:ilvl w:val="0"/>
          <w:numId w:val="6"/>
        </w:numPr>
        <w:tabs>
          <w:tab w:val="left" w:pos="0"/>
        </w:tabs>
        <w:spacing w:before="120" w:after="120"/>
        <w:ind w:left="540" w:hanging="540"/>
        <w:contextualSpacing w:val="0"/>
        <w:jc w:val="both"/>
        <w:rPr>
          <w:rFonts w:ascii="Arial" w:hAnsi="Arial" w:cs="Arial"/>
          <w:lang w:val="es-ES_tradnl"/>
        </w:rPr>
      </w:pPr>
      <w:r>
        <w:rPr>
          <w:rFonts w:ascii="Arial" w:hAnsi="Arial" w:cs="Arial"/>
          <w:lang w:val="es-ES_tradnl"/>
        </w:rPr>
        <w:t>¿Se creó la Empresa Pública de Saneamiento?</w:t>
      </w:r>
    </w:p>
    <w:p w14:paraId="7721DE0E" w14:textId="77777777" w:rsidR="00671CF3" w:rsidRPr="00671CF3" w:rsidRDefault="00671CF3" w:rsidP="00671CF3">
      <w:pPr>
        <w:tabs>
          <w:tab w:val="left" w:pos="0"/>
        </w:tabs>
        <w:spacing w:before="120" w:after="120"/>
        <w:jc w:val="both"/>
        <w:rPr>
          <w:rFonts w:ascii="Arial" w:hAnsi="Arial" w:cs="Arial"/>
          <w:lang w:val="es-ES_tradnl"/>
        </w:rPr>
      </w:pPr>
    </w:p>
    <w:p w14:paraId="4BC67109" w14:textId="719A9033" w:rsidR="00C419B8" w:rsidRPr="001C59A0" w:rsidRDefault="0092689F" w:rsidP="0092689F">
      <w:pPr>
        <w:pStyle w:val="Paragraph"/>
        <w:widowControl w:val="0"/>
        <w:numPr>
          <w:ilvl w:val="0"/>
          <w:numId w:val="3"/>
        </w:numPr>
        <w:tabs>
          <w:tab w:val="left" w:pos="0"/>
        </w:tabs>
        <w:ind w:left="540" w:hanging="540"/>
        <w:rPr>
          <w:rFonts w:ascii="Arial" w:hAnsi="Arial" w:cs="Arial"/>
          <w:szCs w:val="24"/>
          <w:lang w:val="es-BO"/>
        </w:rPr>
      </w:pPr>
      <w:r w:rsidRPr="001C59A0">
        <w:rPr>
          <w:rFonts w:ascii="Arial" w:hAnsi="Arial" w:cs="Arial"/>
          <w:b/>
          <w:szCs w:val="24"/>
          <w:lang w:val="es-BO"/>
        </w:rPr>
        <w:t xml:space="preserve"> </w:t>
      </w:r>
      <w:r w:rsidR="00C419B8" w:rsidRPr="001C59A0">
        <w:rPr>
          <w:rFonts w:ascii="Arial" w:hAnsi="Arial" w:cs="Arial"/>
          <w:b/>
          <w:szCs w:val="24"/>
          <w:lang w:val="es-BO"/>
        </w:rPr>
        <w:t>Conocimiento existente.</w:t>
      </w:r>
      <w:r w:rsidR="00C419B8" w:rsidRPr="001C59A0">
        <w:rPr>
          <w:rFonts w:ascii="Arial" w:hAnsi="Arial" w:cs="Arial"/>
          <w:szCs w:val="24"/>
          <w:lang w:val="es-BO"/>
        </w:rPr>
        <w:t xml:space="preserve"> </w:t>
      </w:r>
    </w:p>
    <w:p w14:paraId="16EB3CAA" w14:textId="31740F12" w:rsidR="00625725" w:rsidRDefault="00C419B8" w:rsidP="00B53250">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625725">
        <w:rPr>
          <w:rFonts w:ascii="Arial" w:hAnsi="Arial" w:cs="Arial"/>
          <w:szCs w:val="24"/>
          <w:lang w:val="es-ES"/>
        </w:rPr>
        <w:t xml:space="preserve">Durante el diseño de la preparación se realizó un Análisis Económico (Anexo I) </w:t>
      </w:r>
      <w:r w:rsidR="00940452" w:rsidRPr="00625725">
        <w:rPr>
          <w:rFonts w:ascii="Arial" w:hAnsi="Arial" w:cs="Arial"/>
          <w:szCs w:val="24"/>
          <w:lang w:val="es-ES"/>
        </w:rPr>
        <w:t xml:space="preserve">para </w:t>
      </w:r>
      <w:r w:rsidR="00B53250">
        <w:rPr>
          <w:rFonts w:ascii="Arial" w:hAnsi="Arial" w:cs="Arial"/>
          <w:szCs w:val="24"/>
          <w:lang w:val="es-ES"/>
        </w:rPr>
        <w:t xml:space="preserve">el </w:t>
      </w:r>
      <w:r w:rsidR="00E6662B">
        <w:rPr>
          <w:rFonts w:ascii="Arial" w:hAnsi="Arial" w:cs="Arial"/>
          <w:szCs w:val="24"/>
          <w:lang w:val="es-ES"/>
        </w:rPr>
        <w:t>Componente</w:t>
      </w:r>
      <w:r w:rsidR="00B53250" w:rsidRPr="00B53250">
        <w:rPr>
          <w:rFonts w:ascii="Arial" w:hAnsi="Arial" w:cs="Arial"/>
          <w:szCs w:val="24"/>
          <w:lang w:val="es-ES"/>
        </w:rPr>
        <w:t xml:space="preserve"> 2: Desarrollo Sostenible del Sector Energético</w:t>
      </w:r>
      <w:r w:rsidR="00B53250">
        <w:rPr>
          <w:rFonts w:ascii="Arial" w:hAnsi="Arial" w:cs="Arial"/>
          <w:szCs w:val="24"/>
          <w:lang w:val="es-ES"/>
        </w:rPr>
        <w:t xml:space="preserve"> y</w:t>
      </w:r>
      <w:r w:rsidR="00873348">
        <w:rPr>
          <w:rFonts w:ascii="Arial" w:hAnsi="Arial" w:cs="Arial"/>
          <w:szCs w:val="24"/>
          <w:lang w:val="es-ES"/>
        </w:rPr>
        <w:t xml:space="preserve"> para el</w:t>
      </w:r>
      <w:r w:rsidR="00B53250">
        <w:rPr>
          <w:rFonts w:ascii="Arial" w:hAnsi="Arial" w:cs="Arial"/>
          <w:szCs w:val="24"/>
          <w:lang w:val="es-ES"/>
        </w:rPr>
        <w:t xml:space="preserve"> </w:t>
      </w:r>
      <w:r w:rsidR="00E6662B">
        <w:rPr>
          <w:rFonts w:ascii="Arial" w:hAnsi="Arial" w:cs="Arial"/>
          <w:szCs w:val="24"/>
          <w:lang w:val="es-ES"/>
        </w:rPr>
        <w:t>Componente</w:t>
      </w:r>
      <w:r w:rsidR="00B53250" w:rsidRPr="00B53250">
        <w:rPr>
          <w:rFonts w:ascii="Arial" w:hAnsi="Arial" w:cs="Arial"/>
          <w:szCs w:val="24"/>
          <w:lang w:val="es-ES"/>
        </w:rPr>
        <w:t xml:space="preserve"> 3. Desarrollo sostenible del sector de agua y saneamiento</w:t>
      </w:r>
      <w:r w:rsidR="004132C1">
        <w:rPr>
          <w:rFonts w:ascii="Arial" w:hAnsi="Arial" w:cs="Arial"/>
          <w:szCs w:val="24"/>
          <w:lang w:val="es-ES"/>
        </w:rPr>
        <w:t>. Los principales resultados se describen a continuación:</w:t>
      </w:r>
      <w:r w:rsidR="00B53250">
        <w:rPr>
          <w:rFonts w:ascii="Arial" w:hAnsi="Arial" w:cs="Arial"/>
          <w:szCs w:val="24"/>
          <w:lang w:val="es-ES"/>
        </w:rPr>
        <w:t xml:space="preserve"> </w:t>
      </w:r>
    </w:p>
    <w:p w14:paraId="598309CB" w14:textId="71F886B4" w:rsidR="00B53250" w:rsidRDefault="00E6662B" w:rsidP="00F1122D">
      <w:pPr>
        <w:pStyle w:val="BodyText2"/>
        <w:numPr>
          <w:ilvl w:val="1"/>
          <w:numId w:val="4"/>
        </w:numPr>
        <w:tabs>
          <w:tab w:val="left" w:pos="0"/>
          <w:tab w:val="left" w:pos="720"/>
        </w:tabs>
        <w:spacing w:before="120" w:line="240" w:lineRule="auto"/>
        <w:ind w:left="540" w:hanging="540"/>
        <w:jc w:val="both"/>
        <w:rPr>
          <w:rFonts w:ascii="Arial" w:hAnsi="Arial" w:cs="Arial"/>
          <w:b/>
          <w:szCs w:val="24"/>
          <w:lang w:val="es-ES"/>
        </w:rPr>
      </w:pPr>
      <w:r>
        <w:rPr>
          <w:rFonts w:ascii="Arial" w:hAnsi="Arial" w:cs="Arial"/>
          <w:b/>
          <w:szCs w:val="24"/>
          <w:lang w:val="es-ES"/>
        </w:rPr>
        <w:t>Componente</w:t>
      </w:r>
      <w:r w:rsidR="00B53250" w:rsidRPr="00B53250">
        <w:rPr>
          <w:rFonts w:ascii="Arial" w:hAnsi="Arial" w:cs="Arial"/>
          <w:b/>
          <w:szCs w:val="24"/>
          <w:lang w:val="es-ES"/>
        </w:rPr>
        <w:t xml:space="preserve"> 2: Desarrollo Sostenible del Sector Energético</w:t>
      </w:r>
    </w:p>
    <w:p w14:paraId="06170474" w14:textId="77777777" w:rsidR="001927AE" w:rsidRPr="001927AE" w:rsidRDefault="001927AE" w:rsidP="001927AE">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927AE">
        <w:rPr>
          <w:rFonts w:ascii="Arial" w:hAnsi="Arial" w:cs="Arial"/>
          <w:szCs w:val="24"/>
          <w:lang w:val="es-ES"/>
        </w:rPr>
        <w:t xml:space="preserve">Se realizó una evaluación de los beneficios económicos derivados de la diversificación de la matriz energética con mayor participación de energías renovables (solar y eólica) que conduce a menores costos de generación y reducción de emisiones de CO2. Se estima que el Valor Presente Neto (VPN) de los beneficios por menores costos de inversión y generación ascienden a US$52 millones y el VPN de beneficios ambientales asciende a US$30 millones por medio de la reducción de emisiones de 16.4 millones de toneladas de CO2 para el período 2020-2030. Por lo tanto, el VPNF asciende a US$52 MM, ya que los factores de cuenta son iguales a 1. El VPNe asciende a US$84 MM, ya que la única externalidad considerada es la ambiental. El análisis está en línea con los principales supuestos concebidos en los escenarios del Plan de Expansión del SIN y considera una tasa de descuento del 12% y un valor de la tonelada de CO2 de US$6,01. </w:t>
      </w:r>
    </w:p>
    <w:p w14:paraId="3C127E14" w14:textId="753FC231" w:rsidR="001927AE" w:rsidRPr="001927AE" w:rsidRDefault="001927AE" w:rsidP="001927AE">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927AE">
        <w:rPr>
          <w:rFonts w:ascii="Arial" w:hAnsi="Arial" w:cs="Arial"/>
          <w:szCs w:val="24"/>
          <w:lang w:val="es-ES"/>
        </w:rPr>
        <w:t>Con la introducción del GN para generación eléctrica, se estima un beneficio en VPN de US$148 millones por menores precios de energía, junto con beneficios ambientales valorados en US$47 millones frente a la segunda mejor opción de generación térmica con carbón, debido a la reducción de emisiones de 16.6 millones de toneladas de CO2 para el período 2018-2030. El VPNF asciende a US$148 MM y el VPNe a US$195</w:t>
      </w:r>
      <w:ins w:id="8" w:author="Vanegas, Wilkferg Rico" w:date="2017-06-29T13:12:00Z">
        <w:r w:rsidR="005B4051">
          <w:rPr>
            <w:rFonts w:ascii="Arial" w:hAnsi="Arial" w:cs="Arial"/>
            <w:szCs w:val="24"/>
            <w:lang w:val="es-ES"/>
          </w:rPr>
          <w:t xml:space="preserve">. </w:t>
        </w:r>
      </w:ins>
      <w:bookmarkStart w:id="9" w:name="_GoBack"/>
      <w:bookmarkEnd w:id="9"/>
      <w:r w:rsidRPr="001927AE">
        <w:rPr>
          <w:rFonts w:ascii="Arial" w:hAnsi="Arial" w:cs="Arial"/>
          <w:szCs w:val="24"/>
          <w:lang w:val="es-ES"/>
        </w:rPr>
        <w:t xml:space="preserve">La estimación de los beneficios considera los precios de mercado ofertados en las convocatorias de contratación de suministro exclusivo de potencia firme y energía para centrales de generación termoeléctricas, realizados en 2015. </w:t>
      </w:r>
    </w:p>
    <w:p w14:paraId="2C7B97FD" w14:textId="77777777" w:rsidR="001927AE" w:rsidRPr="001927AE" w:rsidRDefault="001927AE" w:rsidP="001927AE">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927AE">
        <w:rPr>
          <w:rFonts w:ascii="Arial" w:hAnsi="Arial" w:cs="Arial"/>
          <w:szCs w:val="24"/>
          <w:lang w:val="es-ES"/>
        </w:rPr>
        <w:t>Las medidas de EE que contribuyen al logro de las metas trazadas en el PEN permiten un ahorro de 6.8 TWh en el período 2017-2030, lo que representa reducciones del consumo que van del 10,6% para el sector residencial; 16,9% para el comercial e industrial; y 19% para el público, con reducción de emisiones de 1.3 millones de toneladas de CO2. Estos ahorros generan un VPNe de US$1.129 millones asociado con mejoras en eficiencia de luminarias, diseños eficientes en nuevas edificaciones y reemplazo de equipos de refrigeración.</w:t>
      </w:r>
    </w:p>
    <w:p w14:paraId="1C828CC5" w14:textId="77777777" w:rsidR="001927AE" w:rsidRPr="001927AE" w:rsidRDefault="001927AE" w:rsidP="001927AE">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927AE">
        <w:rPr>
          <w:rFonts w:ascii="Arial" w:hAnsi="Arial" w:cs="Arial"/>
          <w:szCs w:val="24"/>
          <w:lang w:val="es-ES"/>
        </w:rPr>
        <w:t>La mejor focalización de subsidios otorgados al consumo eléctrico, buscando reducir los consumos subsidiados mediante el Fondo de Estabilización Tarifaria FET hasta 300 kWh/mes a partir de 2016 y 2017, arrojará un beneficio de US$ 9 millones anuales, en comparación con los otorgados en 2015. El FET fue prorrogado hasta 2020 con lo cual, el desmonte de los subsidios para el consumo entre 301 y 400 kWh/mes representaría un ahorro fiscal de US$36 millones en dicho período. De materializarse en 2020 la terminación del FET, permitiría un ahorro fiscal adicional del orden de USD 43 millones anuales a partir de 2021.</w:t>
      </w:r>
    </w:p>
    <w:p w14:paraId="575F1C75" w14:textId="038F1179" w:rsidR="001927AE" w:rsidRDefault="001927AE" w:rsidP="001927AE">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927AE">
        <w:rPr>
          <w:rFonts w:ascii="Arial" w:hAnsi="Arial" w:cs="Arial"/>
          <w:szCs w:val="24"/>
          <w:lang w:val="es-ES"/>
        </w:rPr>
        <w:t>El Plan de Universalización del Servicio Eléctrico busca cubrir un universo de 100.000 viviendas que actualmente se encuentran sin electricidad, de las cuales un 28% no cuentan con posibilidades de conexión a red, por lo cual deberán ser atendidas con las soluciones aisladas antes mencionadas. Se proyecta una electrificación uniforme de estas 28.000 viviendas durante un periodo de 5 años a partir de 2017. Las soluciones óptimas son: 36% sistemas solares fotovoltaicos, 35%; sistemas híbridos y 29% sistemas con diésel. Adicionalmente, se considera que estas soluciones podrán atender demandas de 92 kWh/mes por usuario. La solución costo-eficiente, con respecto a sistemas puramente con diésel, genera ahorros de US$ MM130 para la duración del plan.</w:t>
      </w:r>
    </w:p>
    <w:p w14:paraId="229DF6D2" w14:textId="77777777" w:rsidR="006E0CEB" w:rsidRPr="001927AE" w:rsidRDefault="006E0CEB" w:rsidP="00134831">
      <w:pPr>
        <w:pStyle w:val="BodyText2"/>
        <w:tabs>
          <w:tab w:val="left" w:pos="0"/>
          <w:tab w:val="left" w:pos="720"/>
        </w:tabs>
        <w:spacing w:before="120" w:line="240" w:lineRule="auto"/>
        <w:ind w:left="540"/>
        <w:jc w:val="both"/>
        <w:rPr>
          <w:rFonts w:ascii="Arial" w:hAnsi="Arial" w:cs="Arial"/>
          <w:szCs w:val="24"/>
          <w:lang w:val="es-ES"/>
        </w:rPr>
      </w:pPr>
    </w:p>
    <w:p w14:paraId="6A47843F" w14:textId="77777777" w:rsidR="001927AE" w:rsidRPr="004132C1" w:rsidRDefault="001927AE" w:rsidP="00873348">
      <w:pPr>
        <w:pStyle w:val="BodyText2"/>
        <w:tabs>
          <w:tab w:val="left" w:pos="0"/>
          <w:tab w:val="left" w:pos="720"/>
        </w:tabs>
        <w:spacing w:before="120" w:line="240" w:lineRule="auto"/>
        <w:ind w:left="540"/>
        <w:jc w:val="both"/>
        <w:rPr>
          <w:rFonts w:ascii="Arial" w:hAnsi="Arial" w:cs="Arial"/>
          <w:szCs w:val="24"/>
          <w:lang w:val="es-ES"/>
        </w:rPr>
      </w:pPr>
    </w:p>
    <w:p w14:paraId="2238F2D2" w14:textId="40D98546" w:rsidR="00C419B8" w:rsidRPr="00B53250" w:rsidRDefault="00E6662B" w:rsidP="00F1122D">
      <w:pPr>
        <w:pStyle w:val="BodyText2"/>
        <w:numPr>
          <w:ilvl w:val="1"/>
          <w:numId w:val="4"/>
        </w:numPr>
        <w:tabs>
          <w:tab w:val="left" w:pos="0"/>
          <w:tab w:val="left" w:pos="720"/>
        </w:tabs>
        <w:spacing w:before="120" w:line="240" w:lineRule="auto"/>
        <w:ind w:left="540" w:hanging="540"/>
        <w:jc w:val="both"/>
        <w:rPr>
          <w:rFonts w:ascii="Arial" w:hAnsi="Arial" w:cs="Arial"/>
          <w:b/>
          <w:szCs w:val="24"/>
          <w:lang w:val="es-ES"/>
        </w:rPr>
      </w:pPr>
      <w:r>
        <w:rPr>
          <w:rFonts w:ascii="Arial" w:hAnsi="Arial" w:cs="Arial"/>
          <w:b/>
          <w:szCs w:val="24"/>
          <w:lang w:val="es-ES"/>
        </w:rPr>
        <w:t>Componente</w:t>
      </w:r>
      <w:r w:rsidR="00B53250" w:rsidRPr="00B53250">
        <w:rPr>
          <w:rFonts w:ascii="Arial" w:hAnsi="Arial" w:cs="Arial"/>
          <w:b/>
          <w:szCs w:val="24"/>
          <w:lang w:val="es-ES"/>
        </w:rPr>
        <w:t xml:space="preserve"> 3. Desarrollo sostenible del sector de agua y saneamiento </w:t>
      </w:r>
    </w:p>
    <w:p w14:paraId="61E54E1E" w14:textId="77777777" w:rsidR="00136BF0" w:rsidRDefault="00136BF0" w:rsidP="00136BF0">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F2586F">
        <w:rPr>
          <w:rFonts w:ascii="Arial" w:hAnsi="Arial" w:cs="Arial"/>
          <w:szCs w:val="24"/>
          <w:lang w:val="es-ES"/>
        </w:rPr>
        <w:t xml:space="preserve">Durante el proceso de preparación de la operación, se elaboró un análisis Beneficio-costo a los resultados esperados del programático los cuales son: i- aumento de cobertura en los servicios de agua potable, alcantarillado sanitario y ii- mejora en el servicio de agua potable medido </w:t>
      </w:r>
      <w:r>
        <w:rPr>
          <w:rFonts w:ascii="Arial" w:hAnsi="Arial" w:cs="Arial"/>
          <w:szCs w:val="24"/>
          <w:lang w:val="es-ES"/>
        </w:rPr>
        <w:t>como el incremento en la continuidad de la provisión del servicio (24 horas, 7 días a la semana)</w:t>
      </w:r>
      <w:r w:rsidRPr="00F2586F">
        <w:rPr>
          <w:rFonts w:ascii="Arial" w:hAnsi="Arial" w:cs="Arial"/>
          <w:szCs w:val="24"/>
          <w:lang w:val="es-ES"/>
        </w:rPr>
        <w:t xml:space="preserve">. </w:t>
      </w:r>
    </w:p>
    <w:p w14:paraId="34F2B003" w14:textId="77777777" w:rsidR="00136BF0" w:rsidRPr="00F2586F" w:rsidRDefault="00136BF0" w:rsidP="00136BF0">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F2586F">
        <w:rPr>
          <w:rFonts w:ascii="Arial" w:hAnsi="Arial" w:cs="Arial"/>
          <w:szCs w:val="24"/>
          <w:lang w:val="es-ES"/>
        </w:rPr>
        <w:t xml:space="preserve">Para determinar las coberturas sin reformas se supuso que no habría incremento de cobertura, debido a que no habría inversión. Para la situación con proyecto, se proyectó la cobertura suponiendo que esta aumenta debido a los cambios de política. En cuanto a la calidad, se hizo el supuesto que sin programa permanecería el nivel de servicio igual al del 2015, es decir que el 78% de los usuarios cuenta con un servicio continuo (24 horas al día) y el 22% restante cuenta con un servicio discontinuo con un promedio de 10 horas por día. </w:t>
      </w:r>
    </w:p>
    <w:p w14:paraId="5D573822" w14:textId="77777777" w:rsidR="00136BF0" w:rsidRPr="00F2586F" w:rsidRDefault="00136BF0" w:rsidP="00136BF0">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F2586F">
        <w:rPr>
          <w:rFonts w:ascii="Arial" w:hAnsi="Arial" w:cs="Arial"/>
          <w:szCs w:val="24"/>
          <w:lang w:val="es-ES"/>
        </w:rPr>
        <w:t>En cuanto a los beneficios, para el programa de incremento de cobertura de agua potable, los beneficios considerados fueron: i- el ahorro de recursos (acarreo de agua o compra a carro tanques) y ii- el aumento de consumo de los no conectados. Estos beneficios se valoraron utilizando una curva de demanda mensual.</w:t>
      </w:r>
      <w:r>
        <w:rPr>
          <w:rFonts w:ascii="Arial" w:hAnsi="Arial" w:cs="Arial"/>
          <w:szCs w:val="24"/>
          <w:lang w:val="es-ES"/>
        </w:rPr>
        <w:t xml:space="preserve"> </w:t>
      </w:r>
      <w:r w:rsidRPr="00F2586F">
        <w:rPr>
          <w:rFonts w:ascii="Arial" w:hAnsi="Arial" w:cs="Arial"/>
          <w:szCs w:val="24"/>
          <w:lang w:val="es-ES"/>
        </w:rPr>
        <w:t>Los beneficios del incremento de cobertura en alcantarillado sanitario, se estimaron utilizando la metodología de valoración contingente para estimar el valor de disposición a pagar (DAP). Como se</w:t>
      </w:r>
      <w:r>
        <w:rPr>
          <w:rFonts w:ascii="Arial" w:hAnsi="Arial" w:cs="Arial"/>
          <w:szCs w:val="24"/>
          <w:lang w:val="es-ES"/>
        </w:rPr>
        <w:t xml:space="preserve"> explica en el Anexo Socioeconómico,</w:t>
      </w:r>
      <w:r w:rsidRPr="00F2586F">
        <w:rPr>
          <w:rFonts w:ascii="Arial" w:hAnsi="Arial" w:cs="Arial"/>
          <w:szCs w:val="24"/>
          <w:lang w:val="es-ES"/>
        </w:rPr>
        <w:t xml:space="preserve"> la DAP utilizada en el presente análisis se obtuvo de los proyectos que el BID ha financiado en Panamá. </w:t>
      </w:r>
    </w:p>
    <w:p w14:paraId="76115068" w14:textId="77777777" w:rsidR="00136BF0" w:rsidRPr="00F2586F" w:rsidRDefault="00136BF0" w:rsidP="00136BF0">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F2586F">
        <w:rPr>
          <w:rFonts w:ascii="Arial" w:hAnsi="Arial" w:cs="Arial"/>
          <w:szCs w:val="24"/>
          <w:lang w:val="es-ES"/>
        </w:rPr>
        <w:t xml:space="preserve">En cuanto a los beneficios por mejora del servicio, se calculó el valor de la reducción del racionamiento utilizando una curva de demanda estimada con la información existente de costos de compra de agua no entubada y con el valor de y consumos actuales del agua entubada. </w:t>
      </w:r>
    </w:p>
    <w:p w14:paraId="1146A0BE" w14:textId="77777777" w:rsidR="00136BF0" w:rsidRDefault="00136BF0" w:rsidP="00136BF0">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F2586F">
        <w:rPr>
          <w:rFonts w:ascii="Arial" w:hAnsi="Arial" w:cs="Arial"/>
          <w:szCs w:val="24"/>
          <w:lang w:val="es-ES"/>
        </w:rPr>
        <w:t>Los costos considerados fueron los incrementales de inversión, operación y mantenimiento correspondientes al diferencial de cobertura.  En la evaluación se utilizó una tasa de descuento del 12%.</w:t>
      </w:r>
    </w:p>
    <w:p w14:paraId="5D914F58" w14:textId="63A0687F" w:rsidR="00136BF0" w:rsidRPr="00827782" w:rsidRDefault="00136BF0" w:rsidP="00136BF0">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827782">
        <w:rPr>
          <w:rFonts w:ascii="Arial" w:hAnsi="Arial" w:cs="Arial"/>
          <w:szCs w:val="24"/>
          <w:lang w:val="es-ES"/>
        </w:rPr>
        <w:t xml:space="preserve">Los resultados del análisis muestran que el programa es viable para este objetivo. Estas reformas producen beneficios en valor presente por US$ </w:t>
      </w:r>
      <w:r>
        <w:rPr>
          <w:rFonts w:ascii="Arial" w:hAnsi="Arial" w:cs="Arial"/>
          <w:szCs w:val="24"/>
          <w:lang w:val="es-ES"/>
        </w:rPr>
        <w:t>2,</w:t>
      </w:r>
      <w:r w:rsidR="00442883">
        <w:rPr>
          <w:rFonts w:ascii="Arial" w:hAnsi="Arial" w:cs="Arial"/>
          <w:szCs w:val="24"/>
          <w:lang w:val="es-ES"/>
        </w:rPr>
        <w:t>024</w:t>
      </w:r>
      <w:r>
        <w:rPr>
          <w:rFonts w:ascii="Arial" w:hAnsi="Arial" w:cs="Arial"/>
          <w:szCs w:val="24"/>
          <w:lang w:val="es-ES"/>
        </w:rPr>
        <w:t xml:space="preserve"> </w:t>
      </w:r>
      <w:r w:rsidRPr="00827782">
        <w:rPr>
          <w:rFonts w:ascii="Arial" w:hAnsi="Arial" w:cs="Arial"/>
          <w:szCs w:val="24"/>
          <w:lang w:val="es-ES"/>
        </w:rPr>
        <w:t xml:space="preserve">millones, para unas inversiones </w:t>
      </w:r>
      <w:r>
        <w:rPr>
          <w:rFonts w:ascii="Arial" w:hAnsi="Arial" w:cs="Arial"/>
          <w:szCs w:val="24"/>
          <w:lang w:val="es-ES"/>
        </w:rPr>
        <w:t>en</w:t>
      </w:r>
      <w:r w:rsidRPr="00827782">
        <w:rPr>
          <w:rFonts w:ascii="Arial" w:hAnsi="Arial" w:cs="Arial"/>
          <w:szCs w:val="24"/>
          <w:lang w:val="es-ES"/>
        </w:rPr>
        <w:t xml:space="preserve"> valor presente </w:t>
      </w:r>
      <w:r>
        <w:rPr>
          <w:rFonts w:ascii="Arial" w:hAnsi="Arial" w:cs="Arial"/>
          <w:szCs w:val="24"/>
          <w:lang w:val="es-ES"/>
        </w:rPr>
        <w:t xml:space="preserve">por </w:t>
      </w:r>
      <w:r w:rsidRPr="00827782">
        <w:rPr>
          <w:rFonts w:ascii="Arial" w:hAnsi="Arial" w:cs="Arial"/>
          <w:szCs w:val="24"/>
          <w:lang w:val="es-ES"/>
        </w:rPr>
        <w:t xml:space="preserve">US$ </w:t>
      </w:r>
      <w:r w:rsidR="00275756">
        <w:rPr>
          <w:rFonts w:ascii="Arial" w:hAnsi="Arial" w:cs="Arial"/>
          <w:szCs w:val="24"/>
          <w:lang w:val="es-ES"/>
        </w:rPr>
        <w:t>1,738</w:t>
      </w:r>
      <w:r w:rsidRPr="00827782">
        <w:rPr>
          <w:rFonts w:ascii="Arial" w:hAnsi="Arial" w:cs="Arial"/>
          <w:szCs w:val="24"/>
          <w:lang w:val="es-ES"/>
        </w:rPr>
        <w:t xml:space="preserve"> millones</w:t>
      </w:r>
      <w:r>
        <w:rPr>
          <w:rFonts w:ascii="Arial" w:hAnsi="Arial" w:cs="Arial"/>
          <w:szCs w:val="24"/>
          <w:lang w:val="es-ES"/>
        </w:rPr>
        <w:t xml:space="preserve">. El programa es viable con </w:t>
      </w:r>
      <w:r w:rsidR="00275756">
        <w:rPr>
          <w:rFonts w:ascii="Arial" w:hAnsi="Arial" w:cs="Arial"/>
          <w:szCs w:val="24"/>
          <w:lang w:val="es-ES"/>
        </w:rPr>
        <w:t>un</w:t>
      </w:r>
      <w:r>
        <w:rPr>
          <w:rFonts w:ascii="Arial" w:hAnsi="Arial" w:cs="Arial"/>
          <w:szCs w:val="24"/>
          <w:lang w:val="es-ES"/>
        </w:rPr>
        <w:t xml:space="preserve"> valor presente </w:t>
      </w:r>
      <w:r w:rsidR="00275756">
        <w:rPr>
          <w:rFonts w:ascii="Arial" w:hAnsi="Arial" w:cs="Arial"/>
          <w:szCs w:val="24"/>
          <w:lang w:val="es-ES"/>
        </w:rPr>
        <w:t xml:space="preserve">neto </w:t>
      </w:r>
      <w:r>
        <w:rPr>
          <w:rFonts w:ascii="Arial" w:hAnsi="Arial" w:cs="Arial"/>
          <w:szCs w:val="24"/>
          <w:lang w:val="es-ES"/>
        </w:rPr>
        <w:t xml:space="preserve">de US$ </w:t>
      </w:r>
      <w:r w:rsidR="00275756">
        <w:rPr>
          <w:rFonts w:ascii="Arial" w:hAnsi="Arial" w:cs="Arial"/>
          <w:szCs w:val="24"/>
          <w:lang w:val="es-ES"/>
        </w:rPr>
        <w:t>286</w:t>
      </w:r>
      <w:r>
        <w:rPr>
          <w:rFonts w:ascii="Arial" w:hAnsi="Arial" w:cs="Arial"/>
          <w:szCs w:val="24"/>
          <w:lang w:val="es-ES"/>
        </w:rPr>
        <w:t xml:space="preserve"> millones y</w:t>
      </w:r>
      <w:r w:rsidRPr="00827782">
        <w:rPr>
          <w:rFonts w:ascii="Arial" w:hAnsi="Arial" w:cs="Arial"/>
          <w:szCs w:val="24"/>
          <w:lang w:val="es-ES"/>
        </w:rPr>
        <w:t xml:space="preserve"> u</w:t>
      </w:r>
      <w:r w:rsidR="00275756">
        <w:rPr>
          <w:rFonts w:ascii="Arial" w:hAnsi="Arial" w:cs="Arial"/>
          <w:szCs w:val="24"/>
          <w:lang w:val="es-ES"/>
        </w:rPr>
        <w:t>na tasa interna de retorno de 14.3</w:t>
      </w:r>
      <w:r w:rsidRPr="00827782">
        <w:rPr>
          <w:rFonts w:ascii="Arial" w:hAnsi="Arial" w:cs="Arial"/>
          <w:szCs w:val="24"/>
          <w:lang w:val="es-ES"/>
        </w:rPr>
        <w:t>%.</w:t>
      </w:r>
    </w:p>
    <w:p w14:paraId="04E2D93C" w14:textId="77777777" w:rsidR="00C419B8" w:rsidRPr="001C59A0" w:rsidRDefault="00C419B8" w:rsidP="00C419B8">
      <w:pPr>
        <w:pStyle w:val="Paragraph"/>
        <w:widowControl w:val="0"/>
        <w:numPr>
          <w:ilvl w:val="0"/>
          <w:numId w:val="3"/>
        </w:numPr>
        <w:tabs>
          <w:tab w:val="left" w:pos="0"/>
        </w:tabs>
        <w:ind w:left="540" w:hanging="540"/>
        <w:rPr>
          <w:rFonts w:ascii="Arial" w:hAnsi="Arial" w:cs="Arial"/>
          <w:szCs w:val="24"/>
          <w:lang w:val="es-BO"/>
        </w:rPr>
      </w:pPr>
      <w:r w:rsidRPr="001C59A0">
        <w:rPr>
          <w:rFonts w:ascii="Arial" w:hAnsi="Arial" w:cs="Arial"/>
          <w:b/>
          <w:spacing w:val="-3"/>
          <w:szCs w:val="24"/>
          <w:lang w:val="es-ES"/>
        </w:rPr>
        <w:t>Indicadores</w:t>
      </w:r>
      <w:r w:rsidRPr="001C59A0">
        <w:rPr>
          <w:rFonts w:ascii="Arial" w:hAnsi="Arial" w:cs="Arial"/>
          <w:b/>
          <w:szCs w:val="24"/>
          <w:lang w:val="es-BO"/>
        </w:rPr>
        <w:t xml:space="preserve"> principales para la evaluación.</w:t>
      </w:r>
      <w:r w:rsidRPr="001C59A0">
        <w:rPr>
          <w:rFonts w:ascii="Arial" w:hAnsi="Arial" w:cs="Arial"/>
          <w:szCs w:val="24"/>
          <w:lang w:val="es-BO"/>
        </w:rPr>
        <w:t xml:space="preserve"> </w:t>
      </w:r>
    </w:p>
    <w:p w14:paraId="3B182260" w14:textId="77777777" w:rsidR="00E30072" w:rsidRDefault="00C419B8" w:rsidP="00C419B8">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C59A0">
        <w:rPr>
          <w:rFonts w:ascii="Arial" w:hAnsi="Arial" w:cs="Arial"/>
          <w:szCs w:val="24"/>
          <w:lang w:val="es-ES"/>
        </w:rPr>
        <w:t>Los indicadores principales considerados para la evaluación del programa son:</w:t>
      </w:r>
    </w:p>
    <w:p w14:paraId="43EA3077" w14:textId="0E1688AC" w:rsidR="00F1122D" w:rsidRPr="00F1122D" w:rsidRDefault="00F1122D" w:rsidP="00F1122D">
      <w:pPr>
        <w:pStyle w:val="NoSpacing"/>
        <w:jc w:val="center"/>
        <w:rPr>
          <w:b/>
          <w:smallCaps/>
          <w:sz w:val="20"/>
          <w:szCs w:val="20"/>
          <w:lang w:val="es-BO"/>
        </w:rPr>
      </w:pPr>
      <w:r>
        <w:rPr>
          <w:b/>
          <w:smallCaps/>
          <w:sz w:val="20"/>
          <w:szCs w:val="20"/>
          <w:lang w:val="es-BO"/>
        </w:rPr>
        <w:t>IMPACTOS ESPERADOS</w:t>
      </w:r>
    </w:p>
    <w:tbl>
      <w:tblPr>
        <w:tblW w:w="5736" w:type="pct"/>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1"/>
        <w:gridCol w:w="1171"/>
        <w:gridCol w:w="849"/>
        <w:gridCol w:w="980"/>
        <w:gridCol w:w="4239"/>
      </w:tblGrid>
      <w:tr w:rsidR="00AA17B1" w:rsidRPr="00AA17B1" w14:paraId="2E253A95" w14:textId="77777777" w:rsidTr="00AA17B1">
        <w:trPr>
          <w:trHeight w:val="467"/>
        </w:trPr>
        <w:tc>
          <w:tcPr>
            <w:tcW w:w="1344" w:type="pct"/>
            <w:shd w:val="clear" w:color="auto" w:fill="D9D9D9" w:themeFill="background1" w:themeFillShade="D9"/>
            <w:vAlign w:val="center"/>
          </w:tcPr>
          <w:p w14:paraId="2D7E7AE1" w14:textId="77777777" w:rsidR="00AA17B1" w:rsidRPr="00AA17B1" w:rsidRDefault="00AA17B1" w:rsidP="006E0CEB">
            <w:pPr>
              <w:jc w:val="center"/>
              <w:rPr>
                <w:rFonts w:ascii="Arial" w:hAnsi="Arial" w:cs="Arial"/>
                <w:b/>
                <w:sz w:val="17"/>
                <w:szCs w:val="17"/>
                <w:lang w:val="es-BO"/>
              </w:rPr>
            </w:pPr>
            <w:r w:rsidRPr="00AA17B1">
              <w:rPr>
                <w:rFonts w:ascii="Arial" w:hAnsi="Arial" w:cs="Arial"/>
                <w:b/>
                <w:sz w:val="17"/>
                <w:szCs w:val="17"/>
                <w:lang w:val="es-BO"/>
              </w:rPr>
              <w:t>Impacto/Indicador</w:t>
            </w:r>
          </w:p>
        </w:tc>
        <w:tc>
          <w:tcPr>
            <w:tcW w:w="591" w:type="pct"/>
            <w:shd w:val="clear" w:color="auto" w:fill="D9D9D9" w:themeFill="background1" w:themeFillShade="D9"/>
            <w:vAlign w:val="center"/>
          </w:tcPr>
          <w:p w14:paraId="683CE1DA" w14:textId="77777777" w:rsidR="00AA17B1" w:rsidRPr="00AA17B1" w:rsidRDefault="00AA17B1" w:rsidP="006E0CEB">
            <w:pPr>
              <w:jc w:val="center"/>
              <w:rPr>
                <w:rFonts w:ascii="Arial" w:hAnsi="Arial" w:cs="Arial"/>
                <w:b/>
                <w:sz w:val="17"/>
                <w:szCs w:val="17"/>
                <w:lang w:val="es-BO"/>
              </w:rPr>
            </w:pPr>
            <w:r w:rsidRPr="00AA17B1">
              <w:rPr>
                <w:rFonts w:ascii="Arial" w:hAnsi="Arial" w:cs="Arial"/>
                <w:b/>
                <w:sz w:val="17"/>
                <w:szCs w:val="17"/>
                <w:lang w:val="es-BO"/>
              </w:rPr>
              <w:t>Unidad de medida</w:t>
            </w:r>
          </w:p>
        </w:tc>
        <w:tc>
          <w:tcPr>
            <w:tcW w:w="429" w:type="pct"/>
            <w:shd w:val="clear" w:color="auto" w:fill="D9D9D9" w:themeFill="background1" w:themeFillShade="D9"/>
            <w:vAlign w:val="center"/>
          </w:tcPr>
          <w:p w14:paraId="02B1596B" w14:textId="77777777" w:rsidR="00AA17B1" w:rsidRPr="00AA17B1" w:rsidRDefault="00AA17B1" w:rsidP="006E0CEB">
            <w:pPr>
              <w:jc w:val="center"/>
              <w:rPr>
                <w:rFonts w:ascii="Arial" w:hAnsi="Arial" w:cs="Arial"/>
                <w:b/>
                <w:sz w:val="17"/>
                <w:szCs w:val="17"/>
                <w:lang w:val="es-BO"/>
              </w:rPr>
            </w:pPr>
            <w:r w:rsidRPr="00AA17B1">
              <w:rPr>
                <w:rFonts w:ascii="Arial" w:hAnsi="Arial" w:cs="Arial"/>
                <w:b/>
                <w:sz w:val="17"/>
                <w:szCs w:val="17"/>
                <w:lang w:val="es-BO"/>
              </w:rPr>
              <w:t>Línea de base (2015)</w:t>
            </w:r>
          </w:p>
        </w:tc>
        <w:tc>
          <w:tcPr>
            <w:tcW w:w="495" w:type="pct"/>
            <w:shd w:val="clear" w:color="auto" w:fill="D9D9D9" w:themeFill="background1" w:themeFillShade="D9"/>
            <w:vAlign w:val="center"/>
          </w:tcPr>
          <w:p w14:paraId="68BFFC97" w14:textId="77777777" w:rsidR="00AA17B1" w:rsidRPr="00AA17B1" w:rsidRDefault="00AA17B1" w:rsidP="006E0CEB">
            <w:pPr>
              <w:jc w:val="center"/>
              <w:rPr>
                <w:rFonts w:ascii="Arial" w:hAnsi="Arial" w:cs="Arial"/>
                <w:b/>
                <w:sz w:val="17"/>
                <w:szCs w:val="17"/>
                <w:lang w:val="es-BO"/>
              </w:rPr>
            </w:pPr>
            <w:r w:rsidRPr="00AA17B1">
              <w:rPr>
                <w:rFonts w:ascii="Arial" w:hAnsi="Arial" w:cs="Arial"/>
                <w:b/>
                <w:sz w:val="17"/>
                <w:szCs w:val="17"/>
                <w:lang w:val="es-BO"/>
              </w:rPr>
              <w:t>Meta Final (2020)</w:t>
            </w:r>
          </w:p>
        </w:tc>
        <w:tc>
          <w:tcPr>
            <w:tcW w:w="2140" w:type="pct"/>
            <w:shd w:val="clear" w:color="auto" w:fill="D9D9D9" w:themeFill="background1" w:themeFillShade="D9"/>
            <w:vAlign w:val="center"/>
          </w:tcPr>
          <w:p w14:paraId="2AC58F77" w14:textId="77777777" w:rsidR="00AA17B1" w:rsidRPr="00AA17B1" w:rsidRDefault="00AA17B1" w:rsidP="006E0CEB">
            <w:pPr>
              <w:jc w:val="center"/>
              <w:rPr>
                <w:rFonts w:ascii="Arial" w:hAnsi="Arial" w:cs="Arial"/>
                <w:b/>
                <w:sz w:val="17"/>
                <w:szCs w:val="17"/>
              </w:rPr>
            </w:pPr>
            <w:r w:rsidRPr="00AA17B1">
              <w:rPr>
                <w:rFonts w:ascii="Arial" w:hAnsi="Arial" w:cs="Arial"/>
                <w:b/>
                <w:sz w:val="17"/>
                <w:szCs w:val="17"/>
                <w:lang w:val="es-BO"/>
              </w:rPr>
              <w:t>Medios de verificación/</w:t>
            </w:r>
          </w:p>
          <w:p w14:paraId="59B5CA78" w14:textId="5CD2AF7D" w:rsidR="00AA17B1" w:rsidRPr="00AA17B1" w:rsidRDefault="00AA17B1" w:rsidP="00AA17B1">
            <w:pPr>
              <w:jc w:val="center"/>
              <w:rPr>
                <w:rFonts w:ascii="Arial" w:hAnsi="Arial" w:cs="Arial"/>
                <w:b/>
                <w:sz w:val="17"/>
                <w:szCs w:val="17"/>
                <w:lang w:val="es-CO"/>
              </w:rPr>
            </w:pPr>
            <w:r w:rsidRPr="00AA17B1">
              <w:rPr>
                <w:rFonts w:ascii="Arial" w:hAnsi="Arial" w:cs="Arial"/>
                <w:b/>
                <w:sz w:val="17"/>
                <w:szCs w:val="17"/>
                <w:lang w:val="es-CO"/>
              </w:rPr>
              <w:t>Observaciones</w:t>
            </w:r>
          </w:p>
        </w:tc>
      </w:tr>
      <w:tr w:rsidR="00C27D0F" w:rsidRPr="00AA17B1" w14:paraId="29586570" w14:textId="77777777" w:rsidTr="00AA17B1">
        <w:trPr>
          <w:trHeight w:val="215"/>
        </w:trPr>
        <w:tc>
          <w:tcPr>
            <w:tcW w:w="5000" w:type="pct"/>
            <w:gridSpan w:val="5"/>
            <w:shd w:val="clear" w:color="auto" w:fill="C6D9F1" w:themeFill="text2" w:themeFillTint="33"/>
          </w:tcPr>
          <w:p w14:paraId="65452990" w14:textId="77777777" w:rsidR="00C27D0F" w:rsidRPr="00AA17B1" w:rsidRDefault="00C27D0F" w:rsidP="006E0CEB">
            <w:pPr>
              <w:spacing w:before="120" w:after="120"/>
              <w:ind w:left="360"/>
              <w:rPr>
                <w:rFonts w:ascii="Arial" w:hAnsi="Arial" w:cs="Arial"/>
                <w:b/>
                <w:i/>
                <w:sz w:val="17"/>
                <w:szCs w:val="17"/>
                <w:lang w:val="es-BO"/>
              </w:rPr>
            </w:pPr>
            <w:r w:rsidRPr="00AA17B1">
              <w:rPr>
                <w:rFonts w:ascii="Arial" w:hAnsi="Arial" w:cs="Arial"/>
                <w:b/>
                <w:i/>
                <w:sz w:val="17"/>
                <w:szCs w:val="17"/>
                <w:lang w:val="es-US"/>
              </w:rPr>
              <w:t>Productividad Energética mejorada</w:t>
            </w:r>
          </w:p>
        </w:tc>
      </w:tr>
      <w:tr w:rsidR="00AA17B1" w:rsidRPr="00134831" w14:paraId="4EDCDE7E" w14:textId="77777777" w:rsidTr="00AA17B1">
        <w:trPr>
          <w:trHeight w:val="1088"/>
        </w:trPr>
        <w:tc>
          <w:tcPr>
            <w:tcW w:w="1344" w:type="pct"/>
            <w:vAlign w:val="center"/>
          </w:tcPr>
          <w:p w14:paraId="3F383149" w14:textId="77777777" w:rsidR="00C27D0F" w:rsidRPr="00AA17B1" w:rsidRDefault="00C27D0F" w:rsidP="006E0CEB">
            <w:pPr>
              <w:rPr>
                <w:rFonts w:ascii="Arial" w:hAnsi="Arial" w:cs="Arial"/>
                <w:sz w:val="17"/>
                <w:szCs w:val="17"/>
                <w:lang w:val="es-BO"/>
              </w:rPr>
            </w:pPr>
            <w:r w:rsidRPr="00AA17B1">
              <w:rPr>
                <w:rFonts w:ascii="Arial" w:hAnsi="Arial" w:cs="Arial"/>
                <w:color w:val="000000" w:themeColor="text1"/>
                <w:sz w:val="17"/>
                <w:szCs w:val="17"/>
                <w:lang w:val="es-BO"/>
              </w:rPr>
              <w:t xml:space="preserve">Intensidad de consumo eléctrico </w:t>
            </w:r>
          </w:p>
        </w:tc>
        <w:tc>
          <w:tcPr>
            <w:tcW w:w="591" w:type="pct"/>
            <w:vAlign w:val="center"/>
          </w:tcPr>
          <w:p w14:paraId="69C78ED1" w14:textId="77777777" w:rsidR="00C27D0F" w:rsidRPr="00AA17B1" w:rsidRDefault="00C27D0F" w:rsidP="006E0CEB">
            <w:pPr>
              <w:jc w:val="center"/>
              <w:rPr>
                <w:rFonts w:ascii="Arial" w:hAnsi="Arial" w:cs="Arial"/>
                <w:sz w:val="17"/>
                <w:szCs w:val="17"/>
                <w:lang w:val="es-BO"/>
              </w:rPr>
            </w:pPr>
            <w:r w:rsidRPr="00AA17B1">
              <w:rPr>
                <w:rFonts w:ascii="Arial" w:hAnsi="Arial" w:cs="Arial"/>
                <w:color w:val="000000" w:themeColor="text1"/>
                <w:sz w:val="17"/>
                <w:szCs w:val="17"/>
                <w:lang w:val="es-BO" w:eastAsia="zh-CN"/>
              </w:rPr>
              <w:t xml:space="preserve">Kbep/PIB US$millones </w:t>
            </w:r>
          </w:p>
        </w:tc>
        <w:tc>
          <w:tcPr>
            <w:tcW w:w="429" w:type="pct"/>
            <w:vAlign w:val="center"/>
          </w:tcPr>
          <w:p w14:paraId="27BEC4D7" w14:textId="77777777" w:rsidR="00C27D0F" w:rsidRPr="00AA17B1" w:rsidRDefault="00C27D0F" w:rsidP="006E0CEB">
            <w:pPr>
              <w:ind w:left="-117" w:right="-99"/>
              <w:jc w:val="center"/>
              <w:rPr>
                <w:rFonts w:ascii="Arial" w:hAnsi="Arial" w:cs="Arial"/>
                <w:sz w:val="17"/>
                <w:szCs w:val="17"/>
                <w:lang w:val="es-ES"/>
              </w:rPr>
            </w:pPr>
            <w:r w:rsidRPr="00AA17B1">
              <w:rPr>
                <w:rFonts w:ascii="Arial" w:hAnsi="Arial" w:cs="Arial"/>
                <w:color w:val="000000" w:themeColor="text1"/>
                <w:sz w:val="17"/>
                <w:szCs w:val="17"/>
                <w:lang w:val="es-ES"/>
              </w:rPr>
              <w:t>70</w:t>
            </w:r>
          </w:p>
        </w:tc>
        <w:tc>
          <w:tcPr>
            <w:tcW w:w="495" w:type="pct"/>
            <w:vAlign w:val="center"/>
          </w:tcPr>
          <w:p w14:paraId="5C922892" w14:textId="77777777" w:rsidR="00C27D0F" w:rsidRPr="00AA17B1" w:rsidRDefault="00C27D0F" w:rsidP="006E0CEB">
            <w:pPr>
              <w:jc w:val="center"/>
              <w:rPr>
                <w:rFonts w:ascii="Arial" w:hAnsi="Arial" w:cs="Arial"/>
                <w:sz w:val="17"/>
                <w:szCs w:val="17"/>
                <w:lang w:val="es-ES"/>
              </w:rPr>
            </w:pPr>
            <w:r w:rsidRPr="00AA17B1">
              <w:rPr>
                <w:rFonts w:ascii="Arial" w:hAnsi="Arial" w:cs="Arial"/>
                <w:color w:val="000000" w:themeColor="text1"/>
                <w:sz w:val="17"/>
                <w:szCs w:val="17"/>
                <w:lang w:val="es-ES"/>
              </w:rPr>
              <w:t>65</w:t>
            </w:r>
          </w:p>
        </w:tc>
        <w:tc>
          <w:tcPr>
            <w:tcW w:w="2140" w:type="pct"/>
            <w:vAlign w:val="center"/>
          </w:tcPr>
          <w:p w14:paraId="6E2B5947" w14:textId="77777777" w:rsidR="00C27D0F" w:rsidRPr="00AA17B1" w:rsidRDefault="00C27D0F" w:rsidP="006E0CEB">
            <w:pPr>
              <w:spacing w:after="60"/>
              <w:jc w:val="center"/>
              <w:rPr>
                <w:rFonts w:ascii="Arial" w:hAnsi="Arial" w:cs="Arial"/>
                <w:color w:val="000000" w:themeColor="text1"/>
                <w:sz w:val="17"/>
                <w:szCs w:val="17"/>
                <w:lang w:val="es-BO"/>
              </w:rPr>
            </w:pPr>
            <w:r w:rsidRPr="00AA17B1">
              <w:rPr>
                <w:rFonts w:ascii="Arial" w:hAnsi="Arial" w:cs="Arial"/>
                <w:color w:val="000000" w:themeColor="text1"/>
                <w:sz w:val="17"/>
                <w:szCs w:val="17"/>
                <w:lang w:val="es-ES"/>
              </w:rPr>
              <w:t>Estadísticas</w:t>
            </w:r>
            <w:r w:rsidRPr="00AA17B1">
              <w:rPr>
                <w:rFonts w:ascii="Arial" w:hAnsi="Arial" w:cs="Arial"/>
                <w:color w:val="000000" w:themeColor="text1"/>
                <w:sz w:val="17"/>
                <w:szCs w:val="17"/>
                <w:lang w:val="es-BO"/>
              </w:rPr>
              <w:t xml:space="preserve"> de electricidad de la ASEP (Oferta)</w:t>
            </w:r>
          </w:p>
          <w:p w14:paraId="5D48D9EA" w14:textId="43F7800C" w:rsidR="00C27D0F" w:rsidRPr="00AA17B1" w:rsidRDefault="00C27D0F" w:rsidP="00AA17B1">
            <w:pPr>
              <w:jc w:val="center"/>
              <w:rPr>
                <w:rFonts w:ascii="Arial" w:hAnsi="Arial" w:cs="Arial"/>
                <w:sz w:val="17"/>
                <w:szCs w:val="17"/>
                <w:lang w:val="es-ES_tradnl"/>
              </w:rPr>
            </w:pPr>
            <w:r w:rsidRPr="00AA17B1">
              <w:rPr>
                <w:rFonts w:ascii="Arial" w:hAnsi="Arial" w:cs="Arial"/>
                <w:color w:val="000000" w:themeColor="text1"/>
                <w:sz w:val="17"/>
                <w:szCs w:val="17"/>
                <w:lang w:val="es-BO"/>
              </w:rPr>
              <w:t>Información oficial del PIB de Panamá de la página del MEF (</w:t>
            </w:r>
            <w:r w:rsidRPr="00AA17B1">
              <w:rPr>
                <w:rFonts w:ascii="Arial" w:hAnsi="Arial" w:cs="Arial"/>
                <w:color w:val="000000" w:themeColor="text1"/>
                <w:sz w:val="17"/>
                <w:szCs w:val="17"/>
                <w:lang w:val="es-ES"/>
              </w:rPr>
              <w:t>Relación entre consumo energético y el volumen de la actividad económica y se calcula como el cociente entre el consumo energético y el producto interior bruto)</w:t>
            </w:r>
          </w:p>
        </w:tc>
      </w:tr>
      <w:tr w:rsidR="00AA17B1" w:rsidRPr="00134831" w14:paraId="49309089" w14:textId="77777777" w:rsidTr="00AA17B1">
        <w:trPr>
          <w:trHeight w:val="161"/>
        </w:trPr>
        <w:tc>
          <w:tcPr>
            <w:tcW w:w="5000" w:type="pct"/>
            <w:gridSpan w:val="5"/>
            <w:shd w:val="clear" w:color="auto" w:fill="C6D9F1" w:themeFill="text2" w:themeFillTint="33"/>
          </w:tcPr>
          <w:p w14:paraId="0A50649D" w14:textId="77777777" w:rsidR="00C27D0F" w:rsidRPr="00AA17B1" w:rsidRDefault="00C27D0F" w:rsidP="006E0CEB">
            <w:pPr>
              <w:spacing w:before="120" w:after="120"/>
              <w:ind w:left="360"/>
              <w:rPr>
                <w:rFonts w:ascii="Arial" w:hAnsi="Arial" w:cs="Arial"/>
                <w:b/>
                <w:i/>
                <w:color w:val="000000"/>
                <w:sz w:val="17"/>
                <w:szCs w:val="17"/>
                <w:lang w:val="es-ES"/>
              </w:rPr>
            </w:pPr>
            <w:r w:rsidRPr="00AA17B1">
              <w:rPr>
                <w:rFonts w:ascii="Arial" w:hAnsi="Arial" w:cs="Arial"/>
                <w:b/>
                <w:i/>
                <w:color w:val="000000"/>
                <w:sz w:val="17"/>
                <w:szCs w:val="17"/>
                <w:lang w:val="es-ES"/>
              </w:rPr>
              <w:t>Reducción de emisiones de Gases Efecto Invernadero (GEI)</w:t>
            </w:r>
          </w:p>
        </w:tc>
      </w:tr>
      <w:tr w:rsidR="00AA17B1" w:rsidRPr="00134831" w14:paraId="7E1067F1" w14:textId="77777777" w:rsidTr="00AA17B1">
        <w:trPr>
          <w:trHeight w:val="719"/>
        </w:trPr>
        <w:tc>
          <w:tcPr>
            <w:tcW w:w="1344" w:type="pct"/>
            <w:vAlign w:val="center"/>
          </w:tcPr>
          <w:p w14:paraId="6725A5C5" w14:textId="77777777" w:rsidR="00C27D0F" w:rsidRPr="00AA17B1" w:rsidRDefault="00C27D0F" w:rsidP="006E0CEB">
            <w:pPr>
              <w:pStyle w:val="ListParagraph"/>
              <w:ind w:left="0"/>
              <w:rPr>
                <w:rFonts w:ascii="Arial" w:hAnsi="Arial" w:cs="Arial"/>
                <w:sz w:val="17"/>
                <w:szCs w:val="17"/>
                <w:lang w:val="es-ES"/>
              </w:rPr>
            </w:pPr>
            <w:r w:rsidRPr="00AA17B1">
              <w:rPr>
                <w:rFonts w:ascii="Arial" w:hAnsi="Arial" w:cs="Arial"/>
                <w:sz w:val="17"/>
                <w:szCs w:val="17"/>
                <w:lang w:val="es-ES"/>
              </w:rPr>
              <w:t>E</w:t>
            </w:r>
            <w:r w:rsidRPr="00AA17B1">
              <w:rPr>
                <w:rFonts w:ascii="Arial" w:hAnsi="Arial" w:cs="Arial"/>
                <w:color w:val="000000"/>
                <w:sz w:val="17"/>
                <w:szCs w:val="17"/>
                <w:lang w:val="es-ES"/>
              </w:rPr>
              <w:t>misiones acumuladas de Gases Efecto Invernadero (GEI)</w:t>
            </w:r>
            <w:r w:rsidRPr="00AA17B1">
              <w:rPr>
                <w:rStyle w:val="FootnoteReference"/>
                <w:rFonts w:ascii="Arial" w:eastAsiaTheme="majorEastAsia" w:hAnsi="Arial" w:cs="Arial"/>
                <w:color w:val="000000"/>
                <w:sz w:val="17"/>
                <w:szCs w:val="17"/>
                <w:lang w:val="es-ES"/>
              </w:rPr>
              <w:footnoteReference w:id="2"/>
            </w:r>
            <w:r w:rsidRPr="00AA17B1">
              <w:rPr>
                <w:rFonts w:ascii="Arial" w:hAnsi="Arial" w:cs="Arial"/>
                <w:color w:val="000000"/>
                <w:sz w:val="17"/>
                <w:szCs w:val="17"/>
                <w:lang w:val="es-ES"/>
              </w:rPr>
              <w:t xml:space="preserve"> evitadas por el Programa en el </w:t>
            </w:r>
            <w:r w:rsidRPr="00AA17B1">
              <w:rPr>
                <w:rFonts w:ascii="Arial" w:hAnsi="Arial" w:cs="Arial"/>
                <w:sz w:val="17"/>
                <w:szCs w:val="17"/>
                <w:lang w:val="es-ES"/>
              </w:rPr>
              <w:t>Sector Eléctrico</w:t>
            </w:r>
          </w:p>
        </w:tc>
        <w:tc>
          <w:tcPr>
            <w:tcW w:w="591" w:type="pct"/>
            <w:vAlign w:val="center"/>
          </w:tcPr>
          <w:p w14:paraId="2A5553C7" w14:textId="77777777" w:rsidR="00C27D0F" w:rsidRPr="00AA17B1" w:rsidRDefault="00C27D0F" w:rsidP="006E0CEB">
            <w:pPr>
              <w:jc w:val="center"/>
              <w:rPr>
                <w:rFonts w:ascii="Arial" w:hAnsi="Arial" w:cs="Arial"/>
                <w:sz w:val="17"/>
                <w:szCs w:val="17"/>
                <w:lang w:val="es-ES"/>
              </w:rPr>
            </w:pPr>
            <w:r w:rsidRPr="00AA17B1">
              <w:rPr>
                <w:rFonts w:ascii="Arial" w:hAnsi="Arial" w:cs="Arial"/>
                <w:sz w:val="17"/>
                <w:szCs w:val="17"/>
                <w:lang w:val="es-ES"/>
              </w:rPr>
              <w:t>tCO</w:t>
            </w:r>
            <w:r w:rsidRPr="00AA17B1">
              <w:rPr>
                <w:rFonts w:ascii="Arial" w:hAnsi="Arial" w:cs="Arial"/>
                <w:sz w:val="17"/>
                <w:szCs w:val="17"/>
                <w:vertAlign w:val="subscript"/>
                <w:lang w:val="es-ES"/>
              </w:rPr>
              <w:t xml:space="preserve">2 </w:t>
            </w:r>
            <w:r w:rsidRPr="00AA17B1">
              <w:rPr>
                <w:rFonts w:ascii="Arial" w:hAnsi="Arial" w:cs="Arial"/>
                <w:sz w:val="17"/>
                <w:szCs w:val="17"/>
                <w:lang w:val="es-ES"/>
              </w:rPr>
              <w:t xml:space="preserve"> (millones)</w:t>
            </w:r>
          </w:p>
        </w:tc>
        <w:tc>
          <w:tcPr>
            <w:tcW w:w="429" w:type="pct"/>
            <w:vAlign w:val="center"/>
          </w:tcPr>
          <w:p w14:paraId="267BD1A3" w14:textId="77777777" w:rsidR="00C27D0F" w:rsidRPr="00AA17B1" w:rsidRDefault="00C27D0F" w:rsidP="006E0CEB">
            <w:pPr>
              <w:jc w:val="center"/>
              <w:rPr>
                <w:rFonts w:ascii="Arial" w:hAnsi="Arial" w:cs="Arial"/>
                <w:sz w:val="17"/>
                <w:szCs w:val="17"/>
                <w:lang w:val="es-US"/>
              </w:rPr>
            </w:pPr>
            <w:r w:rsidRPr="00AA17B1">
              <w:rPr>
                <w:rFonts w:ascii="Arial" w:hAnsi="Arial" w:cs="Arial"/>
                <w:color w:val="000000" w:themeColor="text1"/>
                <w:sz w:val="17"/>
                <w:szCs w:val="17"/>
              </w:rPr>
              <w:t>0</w:t>
            </w:r>
          </w:p>
        </w:tc>
        <w:tc>
          <w:tcPr>
            <w:tcW w:w="495" w:type="pct"/>
            <w:vAlign w:val="center"/>
          </w:tcPr>
          <w:p w14:paraId="7726139B" w14:textId="77777777" w:rsidR="00C27D0F" w:rsidRPr="00AA17B1" w:rsidRDefault="00C27D0F" w:rsidP="006E0CEB">
            <w:pPr>
              <w:jc w:val="center"/>
              <w:rPr>
                <w:rFonts w:ascii="Arial" w:hAnsi="Arial" w:cs="Arial"/>
                <w:sz w:val="17"/>
                <w:szCs w:val="17"/>
                <w:highlight w:val="yellow"/>
                <w:lang w:val="es-US"/>
              </w:rPr>
            </w:pPr>
            <w:r w:rsidRPr="00AA17B1">
              <w:rPr>
                <w:rFonts w:ascii="Arial" w:hAnsi="Arial" w:cs="Arial"/>
                <w:color w:val="000000" w:themeColor="text1"/>
                <w:sz w:val="17"/>
                <w:szCs w:val="17"/>
                <w:lang w:val="es-BO"/>
              </w:rPr>
              <w:t>3.9</w:t>
            </w:r>
          </w:p>
        </w:tc>
        <w:tc>
          <w:tcPr>
            <w:tcW w:w="2140" w:type="pct"/>
            <w:vAlign w:val="center"/>
          </w:tcPr>
          <w:p w14:paraId="0ACB26C2" w14:textId="77777777" w:rsidR="00C27D0F" w:rsidRPr="00AA17B1" w:rsidRDefault="00C27D0F" w:rsidP="006E0CEB">
            <w:pPr>
              <w:spacing w:before="120" w:after="120"/>
              <w:jc w:val="center"/>
              <w:rPr>
                <w:rFonts w:ascii="Arial" w:hAnsi="Arial" w:cs="Arial"/>
                <w:sz w:val="17"/>
                <w:szCs w:val="17"/>
                <w:lang w:val="es-ES"/>
              </w:rPr>
            </w:pPr>
            <w:r w:rsidRPr="00AA17B1">
              <w:rPr>
                <w:rFonts w:ascii="Arial" w:hAnsi="Arial" w:cs="Arial"/>
                <w:color w:val="000000" w:themeColor="text1"/>
                <w:sz w:val="17"/>
                <w:szCs w:val="17"/>
                <w:lang w:val="es-ES"/>
              </w:rPr>
              <w:t>Plan de Expansión del Sistema Interconectado Nacional (ETESA)– Escenario de referencia Vs. escenario renovable</w:t>
            </w:r>
          </w:p>
          <w:p w14:paraId="2E9AA749" w14:textId="77777777" w:rsidR="00C27D0F" w:rsidRPr="00AA17B1" w:rsidRDefault="00C27D0F" w:rsidP="006E0CEB">
            <w:pPr>
              <w:spacing w:before="120" w:after="120"/>
              <w:jc w:val="center"/>
              <w:rPr>
                <w:rFonts w:ascii="Arial" w:hAnsi="Arial" w:cs="Arial"/>
                <w:sz w:val="17"/>
                <w:szCs w:val="17"/>
                <w:lang w:val="es-ES_tradnl"/>
              </w:rPr>
            </w:pPr>
          </w:p>
        </w:tc>
      </w:tr>
    </w:tbl>
    <w:p w14:paraId="7B17321B" w14:textId="77777777" w:rsidR="00F1122D" w:rsidRPr="00F1122D" w:rsidRDefault="00F1122D" w:rsidP="00F1122D">
      <w:pPr>
        <w:pStyle w:val="NoSpacing"/>
        <w:jc w:val="center"/>
        <w:rPr>
          <w:b/>
          <w:smallCaps/>
          <w:sz w:val="20"/>
          <w:szCs w:val="20"/>
          <w:lang w:val="es-ES_tradnl"/>
        </w:rPr>
      </w:pPr>
    </w:p>
    <w:p w14:paraId="0DB483E1" w14:textId="252E3BD1" w:rsidR="00C419B8" w:rsidRDefault="00F1122D" w:rsidP="00F1122D">
      <w:pPr>
        <w:pStyle w:val="NoSpacing"/>
        <w:jc w:val="center"/>
        <w:rPr>
          <w:lang w:val="es-ES"/>
        </w:rPr>
      </w:pPr>
      <w:r>
        <w:rPr>
          <w:b/>
          <w:smallCaps/>
          <w:sz w:val="20"/>
          <w:szCs w:val="20"/>
          <w:lang w:val="es-BO"/>
        </w:rPr>
        <w:t>RESULTADOS ESPERADOS</w:t>
      </w:r>
      <w:r w:rsidR="00E30072" w:rsidRPr="00940452" w:rsidDel="00E30072">
        <w:rPr>
          <w:highlight w:val="yellow"/>
          <w:lang w:val="es-ES"/>
        </w:rPr>
        <w:t xml:space="preserve"> </w:t>
      </w:r>
    </w:p>
    <w:p w14:paraId="79B98615" w14:textId="77777777" w:rsidR="006E0CEB" w:rsidRPr="001C59A0" w:rsidRDefault="006E0CEB" w:rsidP="00F1122D">
      <w:pPr>
        <w:pStyle w:val="NoSpacing"/>
        <w:jc w:val="center"/>
        <w:rPr>
          <w:lang w:val="es-ES"/>
        </w:rPr>
      </w:pPr>
    </w:p>
    <w:tbl>
      <w:tblPr>
        <w:tblW w:w="5736" w:type="pct"/>
        <w:tblInd w:w="-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59"/>
        <w:gridCol w:w="992"/>
        <w:gridCol w:w="960"/>
        <w:gridCol w:w="960"/>
        <w:gridCol w:w="4229"/>
      </w:tblGrid>
      <w:tr w:rsidR="006E0CEB" w:rsidRPr="002619F0" w14:paraId="20F1B332" w14:textId="77777777" w:rsidTr="00134831">
        <w:trPr>
          <w:trHeight w:val="251"/>
        </w:trPr>
        <w:tc>
          <w:tcPr>
            <w:tcW w:w="1393" w:type="pct"/>
            <w:shd w:val="clear" w:color="auto" w:fill="D9D9D9" w:themeFill="background1" w:themeFillShade="D9"/>
            <w:vAlign w:val="center"/>
          </w:tcPr>
          <w:p w14:paraId="1FD7FDDE" w14:textId="77777777" w:rsidR="006E0CEB" w:rsidRPr="00134831" w:rsidRDefault="006E0CEB" w:rsidP="006E0CEB">
            <w:pPr>
              <w:jc w:val="center"/>
              <w:rPr>
                <w:rFonts w:ascii="Arial" w:hAnsi="Arial" w:cs="Arial"/>
                <w:b/>
                <w:sz w:val="17"/>
                <w:szCs w:val="17"/>
                <w:lang w:val="es-ES"/>
              </w:rPr>
            </w:pPr>
            <w:r w:rsidRPr="00134831">
              <w:rPr>
                <w:rFonts w:ascii="Arial" w:hAnsi="Arial" w:cs="Arial"/>
                <w:b/>
                <w:sz w:val="17"/>
                <w:szCs w:val="17"/>
              </w:rPr>
              <w:t>Result</w:t>
            </w:r>
            <w:r w:rsidRPr="00134831">
              <w:rPr>
                <w:rFonts w:ascii="Arial" w:hAnsi="Arial" w:cs="Arial"/>
                <w:b/>
                <w:sz w:val="17"/>
                <w:szCs w:val="17"/>
                <w:lang w:val="es-ES"/>
              </w:rPr>
              <w:t xml:space="preserve">ado / Indicador </w:t>
            </w:r>
          </w:p>
        </w:tc>
        <w:tc>
          <w:tcPr>
            <w:tcW w:w="501" w:type="pct"/>
            <w:shd w:val="clear" w:color="auto" w:fill="D9D9D9" w:themeFill="background1" w:themeFillShade="D9"/>
            <w:vAlign w:val="center"/>
          </w:tcPr>
          <w:p w14:paraId="3C32FC06" w14:textId="77777777" w:rsidR="006E0CEB" w:rsidRPr="00134831" w:rsidRDefault="006E0CEB" w:rsidP="006E0CEB">
            <w:pPr>
              <w:jc w:val="center"/>
              <w:rPr>
                <w:rFonts w:ascii="Arial" w:hAnsi="Arial" w:cs="Arial"/>
                <w:b/>
                <w:sz w:val="17"/>
                <w:szCs w:val="17"/>
                <w:lang w:val="es-ES"/>
              </w:rPr>
            </w:pPr>
            <w:r w:rsidRPr="00134831">
              <w:rPr>
                <w:rFonts w:ascii="Arial" w:hAnsi="Arial" w:cs="Arial"/>
                <w:b/>
                <w:sz w:val="17"/>
                <w:szCs w:val="17"/>
                <w:lang w:val="es-ES"/>
              </w:rPr>
              <w:t>Unidad de medida</w:t>
            </w:r>
          </w:p>
        </w:tc>
        <w:tc>
          <w:tcPr>
            <w:tcW w:w="485" w:type="pct"/>
            <w:shd w:val="clear" w:color="auto" w:fill="D9D9D9" w:themeFill="background1" w:themeFillShade="D9"/>
            <w:vAlign w:val="center"/>
          </w:tcPr>
          <w:p w14:paraId="0AFB4BDF" w14:textId="77777777" w:rsidR="006E0CEB" w:rsidRPr="00134831" w:rsidRDefault="006E0CEB" w:rsidP="006E0CEB">
            <w:pPr>
              <w:jc w:val="center"/>
              <w:rPr>
                <w:rFonts w:ascii="Arial" w:hAnsi="Arial" w:cs="Arial"/>
                <w:b/>
                <w:sz w:val="17"/>
                <w:szCs w:val="17"/>
                <w:lang w:val="es-ES"/>
              </w:rPr>
            </w:pPr>
            <w:r w:rsidRPr="00134831">
              <w:rPr>
                <w:rFonts w:ascii="Arial" w:hAnsi="Arial" w:cs="Arial"/>
                <w:b/>
                <w:sz w:val="17"/>
                <w:szCs w:val="17"/>
                <w:lang w:val="es-ES"/>
              </w:rPr>
              <w:t>Línea de base (2015)</w:t>
            </w:r>
          </w:p>
        </w:tc>
        <w:tc>
          <w:tcPr>
            <w:tcW w:w="485" w:type="pct"/>
            <w:shd w:val="clear" w:color="auto" w:fill="D9D9D9" w:themeFill="background1" w:themeFillShade="D9"/>
            <w:vAlign w:val="center"/>
          </w:tcPr>
          <w:p w14:paraId="659A6DBF" w14:textId="77777777" w:rsidR="006E0CEB" w:rsidRPr="00134831" w:rsidRDefault="006E0CEB" w:rsidP="006E0CEB">
            <w:pPr>
              <w:jc w:val="center"/>
              <w:rPr>
                <w:rFonts w:ascii="Arial" w:hAnsi="Arial" w:cs="Arial"/>
                <w:b/>
                <w:sz w:val="17"/>
                <w:szCs w:val="17"/>
                <w:lang w:val="es-ES"/>
              </w:rPr>
            </w:pPr>
            <w:r w:rsidRPr="00134831">
              <w:rPr>
                <w:rFonts w:ascii="Arial" w:hAnsi="Arial" w:cs="Arial"/>
                <w:b/>
                <w:sz w:val="17"/>
                <w:szCs w:val="17"/>
                <w:lang w:val="es-ES"/>
              </w:rPr>
              <w:t>Meta (2020)</w:t>
            </w:r>
          </w:p>
        </w:tc>
        <w:tc>
          <w:tcPr>
            <w:tcW w:w="2136" w:type="pct"/>
            <w:shd w:val="clear" w:color="auto" w:fill="D9D9D9" w:themeFill="background1" w:themeFillShade="D9"/>
            <w:vAlign w:val="center"/>
          </w:tcPr>
          <w:p w14:paraId="70711A04" w14:textId="77777777" w:rsidR="006E0CEB" w:rsidRPr="00134831" w:rsidRDefault="006E0CEB" w:rsidP="006E0CEB">
            <w:pPr>
              <w:jc w:val="center"/>
              <w:rPr>
                <w:rFonts w:ascii="Arial" w:hAnsi="Arial" w:cs="Arial"/>
                <w:b/>
                <w:sz w:val="17"/>
                <w:szCs w:val="17"/>
                <w:lang w:val="es-ES"/>
              </w:rPr>
            </w:pPr>
            <w:r w:rsidRPr="00134831">
              <w:rPr>
                <w:rFonts w:ascii="Arial" w:hAnsi="Arial" w:cs="Arial"/>
                <w:b/>
                <w:sz w:val="17"/>
                <w:szCs w:val="17"/>
                <w:lang w:val="es-ES"/>
              </w:rPr>
              <w:t>Medios de verificación/</w:t>
            </w:r>
          </w:p>
          <w:p w14:paraId="3DFFFF4B" w14:textId="77777777" w:rsidR="006E0CEB" w:rsidRPr="00134831" w:rsidRDefault="006E0CEB" w:rsidP="006E0CEB">
            <w:pPr>
              <w:jc w:val="center"/>
              <w:rPr>
                <w:rFonts w:ascii="Arial" w:hAnsi="Arial" w:cs="Arial"/>
                <w:b/>
                <w:sz w:val="17"/>
                <w:szCs w:val="17"/>
                <w:lang w:val="es-ES"/>
              </w:rPr>
            </w:pPr>
            <w:r w:rsidRPr="00134831">
              <w:rPr>
                <w:rFonts w:ascii="Arial" w:hAnsi="Arial" w:cs="Arial"/>
                <w:b/>
                <w:sz w:val="17"/>
                <w:szCs w:val="17"/>
                <w:lang w:val="es-ES"/>
              </w:rPr>
              <w:t>Observaciones</w:t>
            </w:r>
          </w:p>
        </w:tc>
      </w:tr>
      <w:tr w:rsidR="006E0CEB" w:rsidRPr="00134831" w14:paraId="4D1DD835" w14:textId="77777777" w:rsidTr="00134831">
        <w:trPr>
          <w:trHeight w:val="494"/>
        </w:trPr>
        <w:tc>
          <w:tcPr>
            <w:tcW w:w="5000" w:type="pct"/>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tcPr>
          <w:p w14:paraId="73743B8F" w14:textId="77777777" w:rsidR="006E0CEB" w:rsidRPr="00134831" w:rsidRDefault="006E0CEB" w:rsidP="006E0CEB">
            <w:pPr>
              <w:rPr>
                <w:rFonts w:ascii="Arial" w:hAnsi="Arial" w:cs="Arial"/>
                <w:b/>
                <w:i/>
                <w:sz w:val="17"/>
                <w:szCs w:val="17"/>
                <w:lang w:val="es-ES"/>
              </w:rPr>
            </w:pPr>
            <w:r w:rsidRPr="00134831">
              <w:rPr>
                <w:rFonts w:ascii="Arial" w:hAnsi="Arial" w:cs="Arial"/>
                <w:b/>
                <w:sz w:val="17"/>
                <w:szCs w:val="17"/>
                <w:lang w:val="es-ES"/>
              </w:rPr>
              <w:t>Componente 2. Desarrollo Sostenible del Sector Energético</w:t>
            </w:r>
          </w:p>
        </w:tc>
      </w:tr>
      <w:tr w:rsidR="006E0CEB" w:rsidRPr="00134831" w14:paraId="43818E95" w14:textId="77777777" w:rsidTr="00134831">
        <w:trPr>
          <w:trHeight w:val="64"/>
        </w:trPr>
        <w:tc>
          <w:tcPr>
            <w:tcW w:w="5000" w:type="pct"/>
            <w:gridSpan w:val="5"/>
            <w:shd w:val="clear" w:color="auto" w:fill="C6D9F1" w:themeFill="text2" w:themeFillTint="33"/>
          </w:tcPr>
          <w:p w14:paraId="0CFC3B74" w14:textId="77777777" w:rsidR="006E0CEB" w:rsidRPr="00134831" w:rsidRDefault="006E0CEB" w:rsidP="006E0CEB">
            <w:pPr>
              <w:rPr>
                <w:rFonts w:ascii="Arial" w:hAnsi="Arial" w:cs="Arial"/>
                <w:b/>
                <w:i/>
                <w:sz w:val="17"/>
                <w:szCs w:val="17"/>
                <w:lang w:val="es-CO"/>
              </w:rPr>
            </w:pPr>
            <w:bookmarkStart w:id="10" w:name="_Hlk481058479"/>
            <w:r w:rsidRPr="00134831">
              <w:rPr>
                <w:rFonts w:ascii="Arial" w:hAnsi="Arial" w:cs="Arial"/>
                <w:b/>
                <w:i/>
                <w:sz w:val="17"/>
                <w:szCs w:val="17"/>
                <w:lang w:val="es-ES"/>
              </w:rPr>
              <w:t>Matriz energética diversificada y sostenible</w:t>
            </w:r>
          </w:p>
        </w:tc>
      </w:tr>
      <w:bookmarkEnd w:id="10"/>
      <w:tr w:rsidR="006E0CEB" w:rsidRPr="00134831" w14:paraId="7DDC48CA" w14:textId="77777777" w:rsidTr="00134831">
        <w:trPr>
          <w:trHeight w:val="64"/>
        </w:trPr>
        <w:tc>
          <w:tcPr>
            <w:tcW w:w="1393" w:type="pct"/>
            <w:shd w:val="clear" w:color="auto" w:fill="auto"/>
            <w:vAlign w:val="center"/>
          </w:tcPr>
          <w:p w14:paraId="5C47C1DE" w14:textId="77777777" w:rsidR="006E0CEB" w:rsidRPr="00134831" w:rsidRDefault="006E0CEB" w:rsidP="006E0CEB">
            <w:pPr>
              <w:pStyle w:val="ListParagraph"/>
              <w:ind w:left="0"/>
              <w:contextualSpacing w:val="0"/>
              <w:rPr>
                <w:rFonts w:ascii="Arial" w:hAnsi="Arial" w:cs="Arial"/>
                <w:sz w:val="17"/>
                <w:szCs w:val="17"/>
                <w:lang w:val="es-ES"/>
              </w:rPr>
            </w:pPr>
            <w:r w:rsidRPr="00134831">
              <w:rPr>
                <w:rFonts w:ascii="Arial" w:hAnsi="Arial" w:cs="Arial"/>
                <w:sz w:val="17"/>
                <w:szCs w:val="17"/>
                <w:lang w:val="es-ES"/>
              </w:rPr>
              <w:t>Capacidad instalada de Energía Renovable (ER) en el Sistema Interconectado Nacional (SIN).</w:t>
            </w:r>
          </w:p>
        </w:tc>
        <w:tc>
          <w:tcPr>
            <w:tcW w:w="501" w:type="pct"/>
            <w:shd w:val="clear" w:color="auto" w:fill="auto"/>
            <w:vAlign w:val="center"/>
          </w:tcPr>
          <w:p w14:paraId="47E55663" w14:textId="77777777" w:rsidR="006E0CEB" w:rsidRPr="00134831" w:rsidRDefault="006E0CEB" w:rsidP="006E0CEB">
            <w:pPr>
              <w:jc w:val="center"/>
              <w:rPr>
                <w:rFonts w:ascii="Arial" w:hAnsi="Arial" w:cs="Arial"/>
                <w:sz w:val="17"/>
                <w:szCs w:val="17"/>
                <w:lang w:val="es-BO"/>
              </w:rPr>
            </w:pPr>
            <w:r w:rsidRPr="00134831">
              <w:rPr>
                <w:rFonts w:ascii="Arial" w:hAnsi="Arial" w:cs="Arial"/>
                <w:sz w:val="17"/>
                <w:szCs w:val="17"/>
                <w:lang w:val="es-BO"/>
              </w:rPr>
              <w:t>MW</w:t>
            </w:r>
          </w:p>
        </w:tc>
        <w:tc>
          <w:tcPr>
            <w:tcW w:w="485" w:type="pct"/>
            <w:shd w:val="clear" w:color="auto" w:fill="auto"/>
            <w:vAlign w:val="center"/>
          </w:tcPr>
          <w:p w14:paraId="442FEDA7"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248</w:t>
            </w:r>
          </w:p>
        </w:tc>
        <w:tc>
          <w:tcPr>
            <w:tcW w:w="485" w:type="pct"/>
            <w:shd w:val="clear" w:color="auto" w:fill="auto"/>
            <w:vAlign w:val="center"/>
          </w:tcPr>
          <w:p w14:paraId="7DBD09C3"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883</w:t>
            </w:r>
          </w:p>
        </w:tc>
        <w:tc>
          <w:tcPr>
            <w:tcW w:w="2136" w:type="pct"/>
            <w:vAlign w:val="center"/>
          </w:tcPr>
          <w:p w14:paraId="582C85D5" w14:textId="77777777" w:rsidR="006E0CEB" w:rsidRPr="00134831" w:rsidRDefault="006E0CEB" w:rsidP="006E0CEB">
            <w:pPr>
              <w:rPr>
                <w:rFonts w:ascii="Arial" w:hAnsi="Arial" w:cs="Arial"/>
                <w:color w:val="000000" w:themeColor="text1"/>
                <w:sz w:val="17"/>
                <w:szCs w:val="17"/>
                <w:lang w:val="es-BO"/>
              </w:rPr>
            </w:pPr>
            <w:r w:rsidRPr="00134831">
              <w:rPr>
                <w:rFonts w:ascii="Arial" w:hAnsi="Arial" w:cs="Arial"/>
                <w:color w:val="000000" w:themeColor="text1"/>
                <w:sz w:val="17"/>
                <w:szCs w:val="17"/>
                <w:lang w:val="es-ES"/>
              </w:rPr>
              <w:t>Plan de Expansión SIN (ETESA) – Escenario renovable (</w:t>
            </w:r>
            <w:r w:rsidRPr="00134831">
              <w:rPr>
                <w:rFonts w:ascii="Arial" w:hAnsi="Arial" w:cs="Arial"/>
                <w:sz w:val="17"/>
                <w:szCs w:val="17"/>
                <w:lang w:val="es-ES"/>
              </w:rPr>
              <w:t>Considera ER como biogás, eólica y solar fotovoltaica)</w:t>
            </w:r>
          </w:p>
          <w:p w14:paraId="3F17304B" w14:textId="77777777" w:rsidR="006E0CEB" w:rsidRPr="00134831" w:rsidRDefault="006E0CEB" w:rsidP="006E0CEB">
            <w:pPr>
              <w:rPr>
                <w:rFonts w:ascii="Arial" w:hAnsi="Arial" w:cs="Arial"/>
                <w:sz w:val="17"/>
                <w:szCs w:val="17"/>
                <w:lang w:val="es-BO"/>
              </w:rPr>
            </w:pPr>
            <w:r w:rsidRPr="00134831">
              <w:rPr>
                <w:rFonts w:ascii="Arial" w:hAnsi="Arial" w:cs="Arial"/>
                <w:color w:val="000000" w:themeColor="text1"/>
                <w:sz w:val="17"/>
                <w:szCs w:val="17"/>
                <w:lang w:val="es-BO"/>
              </w:rPr>
              <w:t>Estadísticas de electricidad semestrales de la ASEP (Oferta)</w:t>
            </w:r>
          </w:p>
          <w:p w14:paraId="77A48702" w14:textId="77777777" w:rsidR="006E0CEB" w:rsidRPr="00134831" w:rsidRDefault="006E0CEB" w:rsidP="006E0CEB">
            <w:pPr>
              <w:jc w:val="center"/>
              <w:rPr>
                <w:rFonts w:ascii="Arial" w:hAnsi="Arial" w:cs="Arial"/>
                <w:sz w:val="17"/>
                <w:szCs w:val="17"/>
                <w:lang w:val="es-BO"/>
              </w:rPr>
            </w:pPr>
          </w:p>
        </w:tc>
      </w:tr>
      <w:tr w:rsidR="006E0CEB" w:rsidRPr="00134831" w14:paraId="7063FB04" w14:textId="77777777" w:rsidTr="00134831">
        <w:trPr>
          <w:trHeight w:val="1340"/>
        </w:trPr>
        <w:tc>
          <w:tcPr>
            <w:tcW w:w="139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E17156" w14:textId="77777777" w:rsidR="006E0CEB" w:rsidRPr="00134831" w:rsidRDefault="006E0CEB" w:rsidP="006E0CEB">
            <w:pPr>
              <w:pStyle w:val="ListParagraph"/>
              <w:ind w:left="0"/>
              <w:rPr>
                <w:rFonts w:ascii="Arial" w:hAnsi="Arial" w:cs="Arial"/>
                <w:color w:val="000000" w:themeColor="text1"/>
                <w:sz w:val="17"/>
                <w:szCs w:val="17"/>
                <w:lang w:val="es-BO"/>
              </w:rPr>
            </w:pPr>
            <w:r w:rsidRPr="00134831">
              <w:rPr>
                <w:rFonts w:ascii="Arial" w:hAnsi="Arial" w:cs="Arial"/>
                <w:color w:val="000000" w:themeColor="text1"/>
                <w:sz w:val="17"/>
                <w:szCs w:val="17"/>
                <w:lang w:val="es-BO"/>
              </w:rPr>
              <w:t>Generación eléctrica anual con nuevas fuentes alternativas con bajas emisiones de GEI.</w:t>
            </w:r>
          </w:p>
        </w:tc>
        <w:tc>
          <w:tcPr>
            <w:tcW w:w="50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C59EC7" w14:textId="77777777" w:rsidR="006E0CEB" w:rsidRPr="00134831" w:rsidRDefault="006E0CEB" w:rsidP="006E0CEB">
            <w:pPr>
              <w:jc w:val="center"/>
              <w:rPr>
                <w:rFonts w:ascii="Arial" w:hAnsi="Arial" w:cs="Arial"/>
                <w:color w:val="000000" w:themeColor="text1"/>
                <w:sz w:val="17"/>
                <w:szCs w:val="17"/>
                <w:lang w:val="es-BO" w:eastAsia="zh-CN"/>
              </w:rPr>
            </w:pPr>
            <w:r w:rsidRPr="00134831">
              <w:rPr>
                <w:rFonts w:ascii="Arial" w:hAnsi="Arial" w:cs="Arial"/>
                <w:color w:val="000000" w:themeColor="text1"/>
                <w:sz w:val="17"/>
                <w:szCs w:val="17"/>
                <w:lang w:val="es-BO" w:eastAsia="zh-CN"/>
              </w:rPr>
              <w:t>GWh/Año</w:t>
            </w:r>
          </w:p>
        </w:tc>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68E40D" w14:textId="77777777" w:rsidR="006E0CEB" w:rsidRPr="00134831" w:rsidRDefault="006E0CEB" w:rsidP="006E0CEB">
            <w:pPr>
              <w:jc w:val="center"/>
              <w:rPr>
                <w:rFonts w:ascii="Arial" w:hAnsi="Arial" w:cs="Arial"/>
                <w:color w:val="000000" w:themeColor="text1"/>
                <w:sz w:val="17"/>
                <w:szCs w:val="17"/>
                <w:lang w:val="es-ES"/>
              </w:rPr>
            </w:pPr>
            <w:r w:rsidRPr="00134831">
              <w:rPr>
                <w:rFonts w:ascii="Arial" w:hAnsi="Arial" w:cs="Arial"/>
                <w:color w:val="000000" w:themeColor="text1"/>
                <w:sz w:val="17"/>
                <w:szCs w:val="17"/>
                <w:lang w:val="es-ES"/>
              </w:rPr>
              <w:t>181</w:t>
            </w:r>
          </w:p>
        </w:tc>
        <w:tc>
          <w:tcPr>
            <w:tcW w:w="4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01A390" w14:textId="77777777" w:rsidR="006E0CEB" w:rsidRPr="00134831" w:rsidRDefault="006E0CEB" w:rsidP="006E0CEB">
            <w:pPr>
              <w:jc w:val="center"/>
              <w:rPr>
                <w:rFonts w:ascii="Arial" w:hAnsi="Arial" w:cs="Arial"/>
                <w:color w:val="000000" w:themeColor="text1"/>
                <w:sz w:val="17"/>
                <w:szCs w:val="17"/>
                <w:lang w:val="es-ES"/>
              </w:rPr>
            </w:pPr>
            <w:r w:rsidRPr="00134831">
              <w:rPr>
                <w:rFonts w:ascii="Arial" w:hAnsi="Arial" w:cs="Arial"/>
                <w:color w:val="000000" w:themeColor="text1"/>
                <w:sz w:val="17"/>
                <w:szCs w:val="17"/>
                <w:lang w:val="es-ES"/>
              </w:rPr>
              <w:t>6.599</w:t>
            </w:r>
          </w:p>
        </w:tc>
        <w:tc>
          <w:tcPr>
            <w:tcW w:w="213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EC80D0" w14:textId="77777777" w:rsidR="006E0CEB" w:rsidRPr="00134831" w:rsidRDefault="006E0CEB" w:rsidP="006E0CEB">
            <w:pPr>
              <w:rPr>
                <w:rFonts w:ascii="Arial" w:hAnsi="Arial" w:cs="Arial"/>
                <w:color w:val="000000" w:themeColor="text1"/>
                <w:sz w:val="17"/>
                <w:szCs w:val="17"/>
                <w:lang w:val="es-ES"/>
              </w:rPr>
            </w:pPr>
            <w:r w:rsidRPr="00134831">
              <w:rPr>
                <w:rFonts w:ascii="Arial" w:hAnsi="Arial" w:cs="Arial"/>
                <w:color w:val="000000" w:themeColor="text1"/>
                <w:sz w:val="17"/>
                <w:szCs w:val="17"/>
                <w:lang w:val="es-ES"/>
              </w:rPr>
              <w:t>Plan de Expansión del Sistema Interconectado Nacional (ETESA) – Escenario de referencia Vs. escenario renovable Considera GN, biogas, generación eólica y solar fotovoltaica</w:t>
            </w:r>
            <w:r w:rsidRPr="00134831">
              <w:rPr>
                <w:rStyle w:val="FootnoteReference"/>
                <w:rFonts w:ascii="Arial" w:eastAsiaTheme="majorEastAsia" w:hAnsi="Arial" w:cs="Arial"/>
                <w:color w:val="000000" w:themeColor="text1"/>
                <w:sz w:val="17"/>
                <w:szCs w:val="17"/>
                <w:lang w:val="es-ES"/>
              </w:rPr>
              <w:footnoteReference w:id="3"/>
            </w:r>
            <w:r w:rsidRPr="00134831">
              <w:rPr>
                <w:rFonts w:ascii="Arial" w:hAnsi="Arial" w:cs="Arial"/>
                <w:color w:val="000000" w:themeColor="text1"/>
                <w:sz w:val="17"/>
                <w:szCs w:val="17"/>
                <w:lang w:val="es-ES"/>
              </w:rPr>
              <w:t>.</w:t>
            </w:r>
          </w:p>
          <w:p w14:paraId="05167991" w14:textId="77777777" w:rsidR="006E0CEB" w:rsidRPr="00134831" w:rsidRDefault="006E0CEB" w:rsidP="006E0CEB">
            <w:pPr>
              <w:jc w:val="center"/>
              <w:rPr>
                <w:rFonts w:ascii="Arial" w:hAnsi="Arial" w:cs="Arial"/>
                <w:color w:val="000000" w:themeColor="text1"/>
                <w:sz w:val="17"/>
                <w:szCs w:val="17"/>
                <w:lang w:val="es-BO"/>
              </w:rPr>
            </w:pPr>
          </w:p>
          <w:p w14:paraId="4A426686" w14:textId="77777777" w:rsidR="006E0CEB" w:rsidRPr="00134831" w:rsidRDefault="006E0CEB" w:rsidP="006E0CEB">
            <w:pPr>
              <w:rPr>
                <w:rFonts w:ascii="Arial" w:hAnsi="Arial" w:cs="Arial"/>
                <w:color w:val="000000" w:themeColor="text1"/>
                <w:sz w:val="17"/>
                <w:szCs w:val="17"/>
                <w:lang w:val="es-BO"/>
              </w:rPr>
            </w:pPr>
            <w:r w:rsidRPr="00134831">
              <w:rPr>
                <w:rFonts w:ascii="Arial" w:hAnsi="Arial" w:cs="Arial"/>
                <w:color w:val="000000" w:themeColor="text1"/>
                <w:sz w:val="17"/>
                <w:szCs w:val="17"/>
                <w:lang w:val="es-BO"/>
              </w:rPr>
              <w:t>Estadísticas de electricidad semestrales de la ASEP (Oferta).</w:t>
            </w:r>
          </w:p>
        </w:tc>
      </w:tr>
      <w:tr w:rsidR="006E0CEB" w:rsidRPr="00134831" w14:paraId="6E215892" w14:textId="77777777" w:rsidTr="00134831">
        <w:trPr>
          <w:trHeight w:val="359"/>
        </w:trPr>
        <w:tc>
          <w:tcPr>
            <w:tcW w:w="1393" w:type="pct"/>
            <w:tcBorders>
              <w:bottom w:val="single" w:sz="4" w:space="0" w:color="000000" w:themeColor="text1"/>
            </w:tcBorders>
            <w:shd w:val="clear" w:color="auto" w:fill="auto"/>
            <w:vAlign w:val="center"/>
          </w:tcPr>
          <w:p w14:paraId="46A1CE93" w14:textId="77777777" w:rsidR="006E0CEB" w:rsidRPr="00134831" w:rsidRDefault="006E0CEB" w:rsidP="006E0CEB">
            <w:pPr>
              <w:pStyle w:val="ListParagraph"/>
              <w:ind w:left="0"/>
              <w:rPr>
                <w:rFonts w:ascii="Arial" w:hAnsi="Arial" w:cs="Arial"/>
                <w:sz w:val="17"/>
                <w:szCs w:val="17"/>
                <w:lang w:val="es-ES"/>
              </w:rPr>
            </w:pPr>
            <w:r w:rsidRPr="00134831">
              <w:rPr>
                <w:rFonts w:ascii="Arial" w:hAnsi="Arial" w:cs="Arial"/>
                <w:sz w:val="17"/>
                <w:szCs w:val="17"/>
                <w:lang w:val="es-BO"/>
              </w:rPr>
              <w:t>Capacidad instalada de generación con GN en el</w:t>
            </w:r>
            <w:r w:rsidRPr="00134831">
              <w:rPr>
                <w:rFonts w:ascii="Arial" w:hAnsi="Arial" w:cs="Arial"/>
                <w:sz w:val="17"/>
                <w:szCs w:val="17"/>
                <w:lang w:val="es-ES"/>
              </w:rPr>
              <w:t xml:space="preserve"> SIN.</w:t>
            </w:r>
          </w:p>
        </w:tc>
        <w:tc>
          <w:tcPr>
            <w:tcW w:w="501" w:type="pct"/>
            <w:tcBorders>
              <w:bottom w:val="single" w:sz="4" w:space="0" w:color="000000" w:themeColor="text1"/>
            </w:tcBorders>
            <w:shd w:val="clear" w:color="auto" w:fill="auto"/>
            <w:vAlign w:val="center"/>
          </w:tcPr>
          <w:p w14:paraId="487EBCA3" w14:textId="77777777" w:rsidR="006E0CEB" w:rsidRPr="00134831" w:rsidRDefault="006E0CEB" w:rsidP="006E0CEB">
            <w:pPr>
              <w:jc w:val="center"/>
              <w:rPr>
                <w:rFonts w:ascii="Arial" w:hAnsi="Arial" w:cs="Arial"/>
                <w:sz w:val="17"/>
                <w:szCs w:val="17"/>
                <w:lang w:val="es-ES" w:eastAsia="zh-CN"/>
              </w:rPr>
            </w:pPr>
            <w:r w:rsidRPr="00134831">
              <w:rPr>
                <w:rFonts w:ascii="Arial" w:hAnsi="Arial" w:cs="Arial"/>
                <w:sz w:val="17"/>
                <w:szCs w:val="17"/>
                <w:lang w:val="es-ES" w:eastAsia="zh-CN"/>
              </w:rPr>
              <w:t>MW</w:t>
            </w:r>
          </w:p>
        </w:tc>
        <w:tc>
          <w:tcPr>
            <w:tcW w:w="485" w:type="pct"/>
            <w:tcBorders>
              <w:bottom w:val="single" w:sz="4" w:space="0" w:color="000000" w:themeColor="text1"/>
            </w:tcBorders>
            <w:shd w:val="clear" w:color="auto" w:fill="auto"/>
            <w:vAlign w:val="center"/>
          </w:tcPr>
          <w:p w14:paraId="41178DE2"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0</w:t>
            </w:r>
          </w:p>
        </w:tc>
        <w:tc>
          <w:tcPr>
            <w:tcW w:w="485" w:type="pct"/>
            <w:tcBorders>
              <w:bottom w:val="single" w:sz="4" w:space="0" w:color="000000" w:themeColor="text1"/>
            </w:tcBorders>
            <w:shd w:val="clear" w:color="auto" w:fill="auto"/>
            <w:vAlign w:val="center"/>
          </w:tcPr>
          <w:p w14:paraId="3FAAFAAE"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962</w:t>
            </w:r>
          </w:p>
        </w:tc>
        <w:tc>
          <w:tcPr>
            <w:tcW w:w="2136" w:type="pct"/>
            <w:tcBorders>
              <w:bottom w:val="single" w:sz="4" w:space="0" w:color="000000" w:themeColor="text1"/>
            </w:tcBorders>
            <w:shd w:val="clear" w:color="auto" w:fill="auto"/>
            <w:vAlign w:val="center"/>
          </w:tcPr>
          <w:p w14:paraId="1D5FCE6A" w14:textId="77777777" w:rsidR="006E0CEB" w:rsidRPr="00134831" w:rsidRDefault="006E0CEB" w:rsidP="006E0CEB">
            <w:pPr>
              <w:rPr>
                <w:rFonts w:ascii="Arial" w:hAnsi="Arial" w:cs="Arial"/>
                <w:sz w:val="17"/>
                <w:szCs w:val="17"/>
                <w:lang w:val="es-BO"/>
              </w:rPr>
            </w:pPr>
            <w:r w:rsidRPr="00134831">
              <w:rPr>
                <w:rFonts w:ascii="Arial" w:hAnsi="Arial" w:cs="Arial"/>
                <w:sz w:val="17"/>
                <w:szCs w:val="17"/>
                <w:lang w:val="es-ES"/>
              </w:rPr>
              <w:t>Plan de Expansión del SIN (ETESA) – Escenario de referencia Vs. escenario renovable (Incluye resultado de las convocatorias de generación térmica ya realizadas y nuevas plantas).</w:t>
            </w:r>
          </w:p>
          <w:p w14:paraId="7F7E6CE1" w14:textId="77777777" w:rsidR="006E0CEB" w:rsidRPr="00134831" w:rsidRDefault="006E0CEB" w:rsidP="006E0CEB">
            <w:pPr>
              <w:jc w:val="center"/>
              <w:rPr>
                <w:rFonts w:ascii="Arial" w:hAnsi="Arial" w:cs="Arial"/>
                <w:sz w:val="17"/>
                <w:szCs w:val="17"/>
                <w:lang w:val="es-BO"/>
              </w:rPr>
            </w:pPr>
          </w:p>
          <w:p w14:paraId="3023F2AB" w14:textId="77777777" w:rsidR="006E0CEB" w:rsidRPr="00134831" w:rsidRDefault="006E0CEB" w:rsidP="006E0CEB">
            <w:pPr>
              <w:rPr>
                <w:rFonts w:ascii="Arial" w:hAnsi="Arial" w:cs="Arial"/>
                <w:sz w:val="17"/>
                <w:szCs w:val="17"/>
                <w:lang w:val="es-BO"/>
              </w:rPr>
            </w:pPr>
            <w:r w:rsidRPr="00134831">
              <w:rPr>
                <w:rFonts w:ascii="Arial" w:hAnsi="Arial" w:cs="Arial"/>
                <w:sz w:val="17"/>
                <w:szCs w:val="17"/>
                <w:lang w:val="es-BO"/>
              </w:rPr>
              <w:t>Estadísticas de electricidad semestrales de la ASEP (Oferta).</w:t>
            </w:r>
          </w:p>
        </w:tc>
      </w:tr>
      <w:tr w:rsidR="006E0CEB" w:rsidRPr="00134831" w14:paraId="11042417" w14:textId="77777777" w:rsidTr="00134831">
        <w:trPr>
          <w:trHeight w:val="359"/>
        </w:trPr>
        <w:tc>
          <w:tcPr>
            <w:tcW w:w="1393" w:type="pct"/>
            <w:tcBorders>
              <w:bottom w:val="single" w:sz="4" w:space="0" w:color="000000" w:themeColor="text1"/>
            </w:tcBorders>
            <w:shd w:val="clear" w:color="auto" w:fill="auto"/>
            <w:vAlign w:val="center"/>
          </w:tcPr>
          <w:p w14:paraId="104FB9B3" w14:textId="77777777" w:rsidR="006E0CEB" w:rsidRPr="00134831" w:rsidRDefault="006E0CEB" w:rsidP="006E0CEB">
            <w:pPr>
              <w:pStyle w:val="ListParagraph"/>
              <w:ind w:left="0"/>
              <w:rPr>
                <w:rFonts w:ascii="Arial" w:hAnsi="Arial" w:cs="Arial"/>
                <w:sz w:val="17"/>
                <w:szCs w:val="17"/>
                <w:lang w:val="es-BO"/>
              </w:rPr>
            </w:pPr>
            <w:r w:rsidRPr="00134831">
              <w:rPr>
                <w:rFonts w:ascii="Arial" w:hAnsi="Arial" w:cs="Arial"/>
                <w:sz w:val="17"/>
                <w:szCs w:val="17"/>
                <w:lang w:val="es-BO"/>
              </w:rPr>
              <w:t>Costo promedio de generación de electricidad.</w:t>
            </w:r>
          </w:p>
        </w:tc>
        <w:tc>
          <w:tcPr>
            <w:tcW w:w="501" w:type="pct"/>
            <w:tcBorders>
              <w:bottom w:val="single" w:sz="4" w:space="0" w:color="000000" w:themeColor="text1"/>
            </w:tcBorders>
            <w:shd w:val="clear" w:color="auto" w:fill="auto"/>
            <w:vAlign w:val="center"/>
          </w:tcPr>
          <w:p w14:paraId="5D93C7CA" w14:textId="77777777" w:rsidR="006E0CEB" w:rsidRPr="00134831" w:rsidRDefault="006E0CEB" w:rsidP="006E0CEB">
            <w:pPr>
              <w:jc w:val="center"/>
              <w:rPr>
                <w:rFonts w:ascii="Arial" w:hAnsi="Arial" w:cs="Arial"/>
                <w:sz w:val="17"/>
                <w:szCs w:val="17"/>
                <w:lang w:val="es-ES" w:eastAsia="zh-CN"/>
              </w:rPr>
            </w:pPr>
            <w:r w:rsidRPr="00134831">
              <w:rPr>
                <w:rFonts w:ascii="Arial" w:hAnsi="Arial" w:cs="Arial"/>
                <w:sz w:val="17"/>
                <w:szCs w:val="17"/>
                <w:lang w:val="es-ES" w:eastAsia="zh-CN"/>
              </w:rPr>
              <w:t>US$/MWh</w:t>
            </w:r>
          </w:p>
        </w:tc>
        <w:tc>
          <w:tcPr>
            <w:tcW w:w="485" w:type="pct"/>
            <w:tcBorders>
              <w:bottom w:val="single" w:sz="4" w:space="0" w:color="000000" w:themeColor="text1"/>
            </w:tcBorders>
            <w:shd w:val="clear" w:color="auto" w:fill="auto"/>
            <w:vAlign w:val="center"/>
          </w:tcPr>
          <w:p w14:paraId="09648054"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117.8</w:t>
            </w:r>
          </w:p>
        </w:tc>
        <w:tc>
          <w:tcPr>
            <w:tcW w:w="485" w:type="pct"/>
            <w:tcBorders>
              <w:bottom w:val="single" w:sz="4" w:space="0" w:color="000000" w:themeColor="text1"/>
            </w:tcBorders>
            <w:shd w:val="clear" w:color="auto" w:fill="auto"/>
            <w:vAlign w:val="center"/>
          </w:tcPr>
          <w:p w14:paraId="6F9BD83A"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112.2</w:t>
            </w:r>
          </w:p>
        </w:tc>
        <w:tc>
          <w:tcPr>
            <w:tcW w:w="2136" w:type="pct"/>
            <w:tcBorders>
              <w:bottom w:val="single" w:sz="4" w:space="0" w:color="000000" w:themeColor="text1"/>
            </w:tcBorders>
            <w:shd w:val="clear" w:color="auto" w:fill="auto"/>
            <w:vAlign w:val="center"/>
          </w:tcPr>
          <w:p w14:paraId="48C30E60" w14:textId="77777777" w:rsidR="006E0CEB" w:rsidRPr="00134831" w:rsidRDefault="006E0CEB" w:rsidP="006E0CEB">
            <w:pPr>
              <w:rPr>
                <w:rFonts w:ascii="Arial" w:hAnsi="Arial" w:cs="Arial"/>
                <w:color w:val="000000" w:themeColor="text1"/>
                <w:sz w:val="17"/>
                <w:szCs w:val="17"/>
                <w:lang w:val="es-BO"/>
              </w:rPr>
            </w:pPr>
            <w:r w:rsidRPr="00134831">
              <w:rPr>
                <w:rFonts w:ascii="Arial" w:hAnsi="Arial" w:cs="Arial"/>
                <w:color w:val="000000" w:themeColor="text1"/>
                <w:sz w:val="17"/>
                <w:szCs w:val="17"/>
                <w:lang w:val="es-BO"/>
              </w:rPr>
              <w:t>Estadísticas de electricidad semestrales de la ASEP</w:t>
            </w:r>
          </w:p>
          <w:p w14:paraId="7E0B4287" w14:textId="77777777" w:rsidR="006E0CEB" w:rsidRPr="00134831" w:rsidRDefault="006E0CEB" w:rsidP="006E0CEB">
            <w:pPr>
              <w:rPr>
                <w:rFonts w:ascii="Arial" w:hAnsi="Arial" w:cs="Arial"/>
                <w:sz w:val="17"/>
                <w:szCs w:val="17"/>
                <w:lang w:val="es-ES"/>
              </w:rPr>
            </w:pPr>
            <w:r w:rsidRPr="00134831">
              <w:rPr>
                <w:rFonts w:ascii="Arial" w:hAnsi="Arial" w:cs="Arial"/>
                <w:color w:val="000000" w:themeColor="text1"/>
                <w:sz w:val="17"/>
                <w:szCs w:val="17"/>
                <w:lang w:val="es-BO"/>
              </w:rPr>
              <w:t>(Reducción estimada como resultado de la introducción de GN y ER en la matriz eléctrica del país).</w:t>
            </w:r>
          </w:p>
        </w:tc>
      </w:tr>
      <w:tr w:rsidR="006E0CEB" w:rsidRPr="00134831" w14:paraId="39B9C097" w14:textId="77777777" w:rsidTr="00134831">
        <w:trPr>
          <w:trHeight w:val="359"/>
        </w:trPr>
        <w:tc>
          <w:tcPr>
            <w:tcW w:w="1393" w:type="pct"/>
            <w:tcBorders>
              <w:bottom w:val="single" w:sz="4" w:space="0" w:color="000000" w:themeColor="text1"/>
            </w:tcBorders>
            <w:shd w:val="clear" w:color="auto" w:fill="auto"/>
            <w:vAlign w:val="center"/>
          </w:tcPr>
          <w:p w14:paraId="66E94152" w14:textId="77777777" w:rsidR="006E0CEB" w:rsidRPr="00134831" w:rsidRDefault="006E0CEB" w:rsidP="006E0CEB">
            <w:pPr>
              <w:pStyle w:val="ListParagraph"/>
              <w:ind w:left="0"/>
              <w:rPr>
                <w:rFonts w:ascii="Arial" w:hAnsi="Arial" w:cs="Arial"/>
                <w:sz w:val="17"/>
                <w:szCs w:val="17"/>
                <w:lang w:val="es-BO"/>
              </w:rPr>
            </w:pPr>
            <w:r w:rsidRPr="00134831">
              <w:rPr>
                <w:rFonts w:ascii="Arial" w:hAnsi="Arial" w:cs="Arial"/>
                <w:sz w:val="17"/>
                <w:szCs w:val="17"/>
                <w:lang w:val="es-BO"/>
              </w:rPr>
              <w:t>Energía eléctrica comercializada entre Panamá y el SIEPAC</w:t>
            </w:r>
          </w:p>
        </w:tc>
        <w:tc>
          <w:tcPr>
            <w:tcW w:w="501" w:type="pct"/>
            <w:tcBorders>
              <w:bottom w:val="single" w:sz="4" w:space="0" w:color="000000" w:themeColor="text1"/>
            </w:tcBorders>
            <w:shd w:val="clear" w:color="auto" w:fill="auto"/>
            <w:vAlign w:val="center"/>
          </w:tcPr>
          <w:p w14:paraId="1D7BE51F" w14:textId="77777777" w:rsidR="006E0CEB" w:rsidRPr="00134831" w:rsidRDefault="006E0CEB" w:rsidP="006E0CEB">
            <w:pPr>
              <w:jc w:val="center"/>
              <w:rPr>
                <w:rFonts w:ascii="Arial" w:hAnsi="Arial" w:cs="Arial"/>
                <w:sz w:val="17"/>
                <w:szCs w:val="17"/>
                <w:lang w:val="es-BO" w:eastAsia="zh-CN"/>
              </w:rPr>
            </w:pPr>
            <w:r w:rsidRPr="00134831">
              <w:rPr>
                <w:rFonts w:ascii="Arial" w:hAnsi="Arial" w:cs="Arial"/>
                <w:sz w:val="17"/>
                <w:szCs w:val="17"/>
                <w:lang w:val="es-BO" w:eastAsia="zh-CN"/>
              </w:rPr>
              <w:t>GWh</w:t>
            </w:r>
          </w:p>
        </w:tc>
        <w:tc>
          <w:tcPr>
            <w:tcW w:w="485" w:type="pct"/>
            <w:tcBorders>
              <w:bottom w:val="single" w:sz="4" w:space="0" w:color="000000" w:themeColor="text1"/>
            </w:tcBorders>
            <w:shd w:val="clear" w:color="auto" w:fill="auto"/>
            <w:vAlign w:val="center"/>
          </w:tcPr>
          <w:p w14:paraId="3511932E"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300</w:t>
            </w:r>
          </w:p>
        </w:tc>
        <w:tc>
          <w:tcPr>
            <w:tcW w:w="485" w:type="pct"/>
            <w:tcBorders>
              <w:bottom w:val="single" w:sz="4" w:space="0" w:color="000000" w:themeColor="text1"/>
            </w:tcBorders>
            <w:shd w:val="clear" w:color="auto" w:fill="auto"/>
            <w:vAlign w:val="center"/>
          </w:tcPr>
          <w:p w14:paraId="7E481909"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1.500</w:t>
            </w:r>
          </w:p>
        </w:tc>
        <w:tc>
          <w:tcPr>
            <w:tcW w:w="2136" w:type="pct"/>
            <w:tcBorders>
              <w:bottom w:val="single" w:sz="4" w:space="0" w:color="000000" w:themeColor="text1"/>
            </w:tcBorders>
            <w:shd w:val="clear" w:color="auto" w:fill="auto"/>
          </w:tcPr>
          <w:p w14:paraId="2EF5597E" w14:textId="77777777" w:rsidR="006E0CEB" w:rsidRPr="00134831" w:rsidRDefault="006E0CEB" w:rsidP="006E0CEB">
            <w:pPr>
              <w:rPr>
                <w:rFonts w:ascii="Arial" w:hAnsi="Arial" w:cs="Arial"/>
                <w:sz w:val="17"/>
                <w:szCs w:val="17"/>
                <w:lang w:val="es-ES"/>
              </w:rPr>
            </w:pPr>
          </w:p>
          <w:p w14:paraId="15770DEB" w14:textId="77777777" w:rsidR="006E0CEB" w:rsidRPr="00134831" w:rsidRDefault="006E0CEB" w:rsidP="006E0CEB">
            <w:pPr>
              <w:rPr>
                <w:rFonts w:ascii="Arial" w:hAnsi="Arial" w:cs="Arial"/>
                <w:sz w:val="17"/>
                <w:szCs w:val="17"/>
                <w:lang w:val="es-ES"/>
              </w:rPr>
            </w:pPr>
            <w:r w:rsidRPr="00134831">
              <w:rPr>
                <w:rFonts w:ascii="Arial" w:hAnsi="Arial" w:cs="Arial"/>
                <w:sz w:val="17"/>
                <w:szCs w:val="17"/>
                <w:lang w:val="es-ES"/>
              </w:rPr>
              <w:t xml:space="preserve">Informes de estadísticas sobre el sector eléctrico en Centroamérica de la CEPAL. </w:t>
            </w:r>
          </w:p>
          <w:p w14:paraId="135DAD5E" w14:textId="77777777" w:rsidR="006E0CEB" w:rsidRPr="00134831" w:rsidRDefault="006E0CEB" w:rsidP="006E0CEB">
            <w:pPr>
              <w:rPr>
                <w:rFonts w:ascii="Arial" w:hAnsi="Arial" w:cs="Arial"/>
                <w:sz w:val="17"/>
                <w:szCs w:val="17"/>
                <w:lang w:val="es-ES"/>
              </w:rPr>
            </w:pPr>
            <w:r w:rsidRPr="00134831">
              <w:rPr>
                <w:rFonts w:ascii="Arial" w:hAnsi="Arial" w:cs="Arial"/>
                <w:sz w:val="17"/>
                <w:szCs w:val="17"/>
                <w:lang w:val="es-ES"/>
              </w:rPr>
              <w:t>(Los valores consisten en la sumatoria de las exportaciones e importaciones de energía eléctrica entre Panamá y el SIEPAC)</w:t>
            </w:r>
          </w:p>
          <w:p w14:paraId="0BD09D15" w14:textId="77777777" w:rsidR="006E0CEB" w:rsidRPr="00134831" w:rsidRDefault="006E0CEB" w:rsidP="006E0CEB">
            <w:pPr>
              <w:rPr>
                <w:rFonts w:ascii="Arial" w:hAnsi="Arial" w:cs="Arial"/>
                <w:sz w:val="17"/>
                <w:szCs w:val="17"/>
                <w:lang w:val="es-ES"/>
              </w:rPr>
            </w:pPr>
          </w:p>
          <w:p w14:paraId="5D26EF5E" w14:textId="77777777" w:rsidR="006E0CEB" w:rsidRPr="00134831" w:rsidRDefault="006E0CEB" w:rsidP="006E0CEB">
            <w:pPr>
              <w:rPr>
                <w:rFonts w:ascii="Arial" w:hAnsi="Arial" w:cs="Arial"/>
                <w:sz w:val="17"/>
                <w:szCs w:val="17"/>
                <w:lang w:val="es-ES_tradnl"/>
              </w:rPr>
            </w:pPr>
          </w:p>
        </w:tc>
      </w:tr>
      <w:tr w:rsidR="006E0CEB" w:rsidRPr="00134831" w14:paraId="0AE3A1B3" w14:textId="77777777" w:rsidTr="00134831">
        <w:trPr>
          <w:trHeight w:val="359"/>
        </w:trPr>
        <w:tc>
          <w:tcPr>
            <w:tcW w:w="1393" w:type="pct"/>
            <w:tcBorders>
              <w:bottom w:val="single" w:sz="4" w:space="0" w:color="000000" w:themeColor="text1"/>
            </w:tcBorders>
            <w:shd w:val="clear" w:color="auto" w:fill="auto"/>
            <w:vAlign w:val="center"/>
          </w:tcPr>
          <w:p w14:paraId="261E39B9" w14:textId="77777777" w:rsidR="006E0CEB" w:rsidRPr="00134831" w:rsidRDefault="006E0CEB" w:rsidP="006E0CEB">
            <w:pPr>
              <w:pStyle w:val="ListParagraph"/>
              <w:ind w:left="0"/>
              <w:rPr>
                <w:rFonts w:ascii="Arial" w:hAnsi="Arial" w:cs="Arial"/>
                <w:sz w:val="17"/>
                <w:szCs w:val="17"/>
                <w:lang w:val="es-BO"/>
              </w:rPr>
            </w:pPr>
            <w:r w:rsidRPr="00134831">
              <w:rPr>
                <w:rFonts w:ascii="Arial" w:hAnsi="Arial" w:cs="Arial"/>
                <w:sz w:val="17"/>
                <w:szCs w:val="17"/>
                <w:lang w:val="es-BO"/>
              </w:rPr>
              <w:t>Ahorro energético por la implementación de medidas de eficiencia energética</w:t>
            </w:r>
            <w:r w:rsidRPr="00134831">
              <w:rPr>
                <w:rStyle w:val="FootnoteReference"/>
                <w:rFonts w:ascii="Arial" w:eastAsiaTheme="majorEastAsia" w:hAnsi="Arial" w:cs="Arial"/>
                <w:sz w:val="17"/>
                <w:szCs w:val="17"/>
                <w:lang w:val="es-BO"/>
              </w:rPr>
              <w:footnoteReference w:id="4"/>
            </w:r>
            <w:r w:rsidRPr="00134831">
              <w:rPr>
                <w:rFonts w:ascii="Arial" w:hAnsi="Arial" w:cs="Arial"/>
                <w:sz w:val="17"/>
                <w:szCs w:val="17"/>
                <w:lang w:val="es-BO"/>
              </w:rPr>
              <w:t xml:space="preserve">. </w:t>
            </w:r>
          </w:p>
        </w:tc>
        <w:tc>
          <w:tcPr>
            <w:tcW w:w="501" w:type="pct"/>
            <w:tcBorders>
              <w:bottom w:val="single" w:sz="4" w:space="0" w:color="000000" w:themeColor="text1"/>
            </w:tcBorders>
            <w:shd w:val="clear" w:color="auto" w:fill="auto"/>
            <w:vAlign w:val="center"/>
          </w:tcPr>
          <w:p w14:paraId="70993204" w14:textId="77777777" w:rsidR="006E0CEB" w:rsidRPr="00134831" w:rsidRDefault="006E0CEB" w:rsidP="006E0CEB">
            <w:pPr>
              <w:jc w:val="center"/>
              <w:rPr>
                <w:rFonts w:ascii="Arial" w:hAnsi="Arial" w:cs="Arial"/>
                <w:sz w:val="17"/>
                <w:szCs w:val="17"/>
                <w:lang w:val="es-BO" w:eastAsia="zh-CN"/>
              </w:rPr>
            </w:pPr>
            <w:r w:rsidRPr="00134831">
              <w:rPr>
                <w:rFonts w:ascii="Arial" w:hAnsi="Arial" w:cs="Arial"/>
                <w:sz w:val="17"/>
                <w:szCs w:val="17"/>
                <w:lang w:val="es-BO" w:eastAsia="zh-CN"/>
              </w:rPr>
              <w:t>GWh/año</w:t>
            </w:r>
          </w:p>
        </w:tc>
        <w:tc>
          <w:tcPr>
            <w:tcW w:w="485" w:type="pct"/>
            <w:tcBorders>
              <w:bottom w:val="single" w:sz="4" w:space="0" w:color="000000" w:themeColor="text1"/>
            </w:tcBorders>
            <w:shd w:val="clear" w:color="auto" w:fill="auto"/>
            <w:vAlign w:val="center"/>
          </w:tcPr>
          <w:p w14:paraId="4020AC0E"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0</w:t>
            </w:r>
          </w:p>
        </w:tc>
        <w:tc>
          <w:tcPr>
            <w:tcW w:w="485" w:type="pct"/>
            <w:tcBorders>
              <w:bottom w:val="single" w:sz="4" w:space="0" w:color="000000" w:themeColor="text1"/>
            </w:tcBorders>
            <w:shd w:val="clear" w:color="auto" w:fill="auto"/>
            <w:vAlign w:val="center"/>
          </w:tcPr>
          <w:p w14:paraId="40755E71"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600</w:t>
            </w:r>
          </w:p>
        </w:tc>
        <w:tc>
          <w:tcPr>
            <w:tcW w:w="2136" w:type="pct"/>
            <w:tcBorders>
              <w:bottom w:val="single" w:sz="4" w:space="0" w:color="000000" w:themeColor="text1"/>
            </w:tcBorders>
            <w:shd w:val="clear" w:color="auto" w:fill="auto"/>
          </w:tcPr>
          <w:p w14:paraId="71B4E838" w14:textId="77777777" w:rsidR="006E0CEB" w:rsidRPr="00134831" w:rsidRDefault="006E0CEB" w:rsidP="006E0CEB">
            <w:pPr>
              <w:rPr>
                <w:rFonts w:ascii="Arial" w:hAnsi="Arial" w:cs="Arial"/>
                <w:sz w:val="17"/>
                <w:szCs w:val="17"/>
                <w:lang w:val="es-ES"/>
              </w:rPr>
            </w:pPr>
            <w:r w:rsidRPr="00134831">
              <w:rPr>
                <w:rFonts w:ascii="Arial" w:hAnsi="Arial" w:cs="Arial"/>
                <w:sz w:val="17"/>
                <w:szCs w:val="17"/>
                <w:lang w:val="es-ES"/>
              </w:rPr>
              <w:t>Informes de cumplimiento del PEN preparado por la Secretaría de Energía SNE.</w:t>
            </w:r>
          </w:p>
          <w:p w14:paraId="443D9E03" w14:textId="77777777" w:rsidR="006E0CEB" w:rsidRPr="00134831" w:rsidRDefault="006E0CEB" w:rsidP="006E0CEB">
            <w:pPr>
              <w:rPr>
                <w:rFonts w:ascii="Arial" w:hAnsi="Arial" w:cs="Arial"/>
                <w:sz w:val="17"/>
                <w:szCs w:val="17"/>
                <w:lang w:val="es-ES_tradnl"/>
              </w:rPr>
            </w:pPr>
          </w:p>
        </w:tc>
      </w:tr>
      <w:tr w:rsidR="006E0CEB" w:rsidRPr="00134831" w14:paraId="10049CE4" w14:textId="77777777" w:rsidTr="00134831">
        <w:trPr>
          <w:trHeight w:val="368"/>
        </w:trPr>
        <w:tc>
          <w:tcPr>
            <w:tcW w:w="5000" w:type="pct"/>
            <w:gridSpan w:val="5"/>
            <w:shd w:val="clear" w:color="auto" w:fill="C6D9F1" w:themeFill="text2" w:themeFillTint="33"/>
            <w:vAlign w:val="center"/>
          </w:tcPr>
          <w:p w14:paraId="59BF03E0" w14:textId="77777777" w:rsidR="006E0CEB" w:rsidRPr="00134831" w:rsidRDefault="006E0CEB" w:rsidP="006E0CEB">
            <w:pPr>
              <w:rPr>
                <w:rFonts w:ascii="Arial" w:hAnsi="Arial" w:cs="Arial"/>
                <w:b/>
                <w:i/>
                <w:sz w:val="17"/>
                <w:szCs w:val="17"/>
                <w:lang w:val="es-ES"/>
              </w:rPr>
            </w:pPr>
            <w:r w:rsidRPr="00134831">
              <w:rPr>
                <w:rFonts w:ascii="Arial" w:hAnsi="Arial" w:cs="Arial"/>
                <w:b/>
                <w:i/>
                <w:sz w:val="17"/>
                <w:szCs w:val="17"/>
                <w:lang w:val="es-ES"/>
              </w:rPr>
              <w:t>Capacidad institucional y regulatoria del sector energético mejorada</w:t>
            </w:r>
          </w:p>
        </w:tc>
      </w:tr>
      <w:tr w:rsidR="006E0CEB" w:rsidRPr="00134831" w14:paraId="1E0DA10B" w14:textId="77777777" w:rsidTr="00134831">
        <w:trPr>
          <w:trHeight w:val="341"/>
        </w:trPr>
        <w:tc>
          <w:tcPr>
            <w:tcW w:w="1393" w:type="pct"/>
            <w:vAlign w:val="center"/>
          </w:tcPr>
          <w:p w14:paraId="1C039B9D" w14:textId="77777777" w:rsidR="006E0CEB" w:rsidRPr="00134831" w:rsidRDefault="006E0CEB" w:rsidP="006E0CEB">
            <w:pPr>
              <w:pStyle w:val="ListParagraph"/>
              <w:ind w:left="0"/>
              <w:contextualSpacing w:val="0"/>
              <w:rPr>
                <w:rFonts w:ascii="Arial" w:hAnsi="Arial" w:cs="Arial"/>
                <w:sz w:val="17"/>
                <w:szCs w:val="17"/>
                <w:lang w:val="es-BO"/>
              </w:rPr>
            </w:pPr>
            <w:r w:rsidRPr="00134831">
              <w:rPr>
                <w:rFonts w:ascii="Arial" w:hAnsi="Arial" w:cs="Arial"/>
                <w:sz w:val="17"/>
                <w:szCs w:val="17"/>
                <w:lang w:val="es-BO"/>
              </w:rPr>
              <w:t>Contratos de compra energía de largo plazo con estándares internacionales y que consideren diferentes tipos de tecnologías firmados.</w:t>
            </w:r>
          </w:p>
        </w:tc>
        <w:tc>
          <w:tcPr>
            <w:tcW w:w="501" w:type="pct"/>
            <w:vAlign w:val="center"/>
          </w:tcPr>
          <w:p w14:paraId="5175A622" w14:textId="77777777" w:rsidR="006E0CEB" w:rsidRPr="00134831" w:rsidRDefault="006E0CEB" w:rsidP="006E0CEB">
            <w:pPr>
              <w:jc w:val="center"/>
              <w:rPr>
                <w:rFonts w:ascii="Arial" w:hAnsi="Arial" w:cs="Arial"/>
                <w:sz w:val="17"/>
                <w:szCs w:val="17"/>
                <w:lang w:val="es-BO"/>
              </w:rPr>
            </w:pPr>
            <w:r w:rsidRPr="00134831">
              <w:rPr>
                <w:rFonts w:ascii="Arial" w:hAnsi="Arial" w:cs="Arial"/>
                <w:sz w:val="17"/>
                <w:szCs w:val="17"/>
                <w:lang w:val="es-BO"/>
              </w:rPr>
              <w:t>Contrato</w:t>
            </w:r>
          </w:p>
        </w:tc>
        <w:tc>
          <w:tcPr>
            <w:tcW w:w="485" w:type="pct"/>
            <w:vAlign w:val="center"/>
          </w:tcPr>
          <w:p w14:paraId="297346DC"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1</w:t>
            </w:r>
          </w:p>
        </w:tc>
        <w:tc>
          <w:tcPr>
            <w:tcW w:w="485" w:type="pct"/>
            <w:vAlign w:val="center"/>
          </w:tcPr>
          <w:p w14:paraId="46723DF6"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2</w:t>
            </w:r>
          </w:p>
        </w:tc>
        <w:tc>
          <w:tcPr>
            <w:tcW w:w="2136" w:type="pct"/>
            <w:vAlign w:val="center"/>
          </w:tcPr>
          <w:p w14:paraId="27BFF09E" w14:textId="77777777" w:rsidR="006E0CEB" w:rsidRPr="00134831" w:rsidRDefault="006E0CEB" w:rsidP="006E0CEB">
            <w:pPr>
              <w:rPr>
                <w:rFonts w:ascii="Arial" w:hAnsi="Arial" w:cs="Arial"/>
                <w:sz w:val="17"/>
                <w:szCs w:val="17"/>
                <w:lang w:val="es-BO"/>
              </w:rPr>
            </w:pPr>
            <w:r w:rsidRPr="00134831">
              <w:rPr>
                <w:rFonts w:ascii="Arial" w:hAnsi="Arial" w:cs="Arial"/>
                <w:sz w:val="17"/>
                <w:szCs w:val="17"/>
                <w:lang w:val="es-BO"/>
              </w:rPr>
              <w:t xml:space="preserve">Informe de la SNE.  </w:t>
            </w:r>
          </w:p>
          <w:p w14:paraId="097EA69B" w14:textId="77777777" w:rsidR="006E0CEB" w:rsidRPr="00134831" w:rsidRDefault="006E0CEB" w:rsidP="006E0CEB">
            <w:pPr>
              <w:rPr>
                <w:rFonts w:ascii="Arial" w:hAnsi="Arial" w:cs="Arial"/>
                <w:sz w:val="17"/>
                <w:szCs w:val="17"/>
                <w:lang w:val="es-ES"/>
              </w:rPr>
            </w:pPr>
            <w:r w:rsidRPr="00134831">
              <w:rPr>
                <w:rFonts w:ascii="Arial" w:hAnsi="Arial" w:cs="Arial"/>
                <w:sz w:val="17"/>
                <w:szCs w:val="17"/>
                <w:lang w:val="es-ES"/>
              </w:rPr>
              <w:t>(Constituyen contratos entre el estado y empresas generadores de energía eléctrica).</w:t>
            </w:r>
          </w:p>
          <w:p w14:paraId="5ACA4D8B" w14:textId="77777777" w:rsidR="006E0CEB" w:rsidRPr="00134831" w:rsidRDefault="006E0CEB" w:rsidP="006E0CEB">
            <w:pPr>
              <w:jc w:val="center"/>
              <w:rPr>
                <w:rFonts w:ascii="Arial" w:hAnsi="Arial" w:cs="Arial"/>
                <w:sz w:val="17"/>
                <w:szCs w:val="17"/>
                <w:lang w:val="es-ES"/>
              </w:rPr>
            </w:pPr>
          </w:p>
        </w:tc>
      </w:tr>
      <w:tr w:rsidR="006E0CEB" w:rsidRPr="002619F0" w14:paraId="5B26AE95" w14:textId="77777777" w:rsidTr="00134831">
        <w:trPr>
          <w:trHeight w:val="359"/>
        </w:trPr>
        <w:tc>
          <w:tcPr>
            <w:tcW w:w="5000" w:type="pct"/>
            <w:gridSpan w:val="5"/>
            <w:shd w:val="clear" w:color="auto" w:fill="C6D9F1" w:themeFill="text2" w:themeFillTint="33"/>
            <w:vAlign w:val="center"/>
          </w:tcPr>
          <w:p w14:paraId="0BE7EAC8" w14:textId="77777777" w:rsidR="006E0CEB" w:rsidRPr="00134831" w:rsidRDefault="006E0CEB" w:rsidP="006E0CEB">
            <w:pPr>
              <w:rPr>
                <w:rFonts w:ascii="Arial" w:hAnsi="Arial" w:cs="Arial"/>
                <w:i/>
                <w:sz w:val="17"/>
                <w:szCs w:val="17"/>
                <w:lang w:val="es-BO"/>
              </w:rPr>
            </w:pPr>
            <w:r w:rsidRPr="00134831">
              <w:rPr>
                <w:rFonts w:ascii="Arial" w:hAnsi="Arial" w:cs="Arial"/>
                <w:b/>
                <w:i/>
                <w:sz w:val="17"/>
                <w:szCs w:val="17"/>
                <w:lang w:val="es-ES"/>
              </w:rPr>
              <w:t>Subsidios al sector energético racionalizados</w:t>
            </w:r>
          </w:p>
        </w:tc>
      </w:tr>
      <w:tr w:rsidR="006E0CEB" w:rsidRPr="00134831" w14:paraId="75887AB1" w14:textId="77777777" w:rsidTr="00134831">
        <w:trPr>
          <w:trHeight w:val="359"/>
        </w:trPr>
        <w:tc>
          <w:tcPr>
            <w:tcW w:w="1393" w:type="pct"/>
            <w:shd w:val="clear" w:color="auto" w:fill="auto"/>
            <w:vAlign w:val="center"/>
          </w:tcPr>
          <w:p w14:paraId="76045F3F" w14:textId="77777777" w:rsidR="006E0CEB" w:rsidRPr="00134831" w:rsidRDefault="006E0CEB" w:rsidP="006E0CEB">
            <w:pPr>
              <w:pStyle w:val="ListParagraph"/>
              <w:ind w:left="0"/>
              <w:rPr>
                <w:rFonts w:ascii="Arial" w:hAnsi="Arial" w:cs="Arial"/>
                <w:sz w:val="17"/>
                <w:szCs w:val="17"/>
                <w:lang w:val="es-ES"/>
              </w:rPr>
            </w:pPr>
            <w:r w:rsidRPr="00134831">
              <w:rPr>
                <w:rFonts w:ascii="Arial" w:hAnsi="Arial" w:cs="Arial"/>
                <w:color w:val="000000" w:themeColor="text1"/>
                <w:sz w:val="17"/>
                <w:szCs w:val="17"/>
                <w:lang w:val="es-BO"/>
              </w:rPr>
              <w:t>Aporte del estado en subsidios para el rango de consumo definido entre 101 kWh/mes y 300 kWh/mes (FET).</w:t>
            </w:r>
          </w:p>
        </w:tc>
        <w:tc>
          <w:tcPr>
            <w:tcW w:w="501" w:type="pct"/>
            <w:shd w:val="clear" w:color="auto" w:fill="auto"/>
            <w:vAlign w:val="center"/>
          </w:tcPr>
          <w:p w14:paraId="20C6DAEA" w14:textId="77777777" w:rsidR="006E0CEB" w:rsidRPr="00134831" w:rsidRDefault="006E0CEB" w:rsidP="006E0CEB">
            <w:pPr>
              <w:jc w:val="center"/>
              <w:rPr>
                <w:rFonts w:ascii="Arial" w:hAnsi="Arial" w:cs="Arial"/>
                <w:sz w:val="17"/>
                <w:szCs w:val="17"/>
                <w:lang w:val="es-ES" w:eastAsia="zh-CN"/>
              </w:rPr>
            </w:pPr>
            <w:r w:rsidRPr="00134831">
              <w:rPr>
                <w:rFonts w:ascii="Arial" w:hAnsi="Arial" w:cs="Arial"/>
                <w:color w:val="000000" w:themeColor="text1"/>
                <w:sz w:val="17"/>
                <w:szCs w:val="17"/>
                <w:lang w:val="es-BO"/>
              </w:rPr>
              <w:t>US$ millones</w:t>
            </w:r>
          </w:p>
        </w:tc>
        <w:tc>
          <w:tcPr>
            <w:tcW w:w="485" w:type="pct"/>
            <w:shd w:val="clear" w:color="auto" w:fill="auto"/>
            <w:vAlign w:val="center"/>
          </w:tcPr>
          <w:p w14:paraId="07C9138F" w14:textId="77777777" w:rsidR="006E0CEB" w:rsidRPr="00134831" w:rsidRDefault="006E0CEB" w:rsidP="006E0CEB">
            <w:pPr>
              <w:jc w:val="center"/>
              <w:rPr>
                <w:rFonts w:ascii="Arial" w:hAnsi="Arial" w:cs="Arial"/>
                <w:sz w:val="17"/>
                <w:szCs w:val="17"/>
                <w:lang w:val="es-ES"/>
              </w:rPr>
            </w:pPr>
            <w:r w:rsidRPr="00134831">
              <w:rPr>
                <w:rFonts w:ascii="Arial" w:hAnsi="Arial" w:cs="Arial"/>
                <w:color w:val="000000" w:themeColor="text1"/>
                <w:sz w:val="17"/>
                <w:szCs w:val="17"/>
                <w:lang w:val="es-ES"/>
              </w:rPr>
              <w:t>43.3</w:t>
            </w:r>
            <w:r w:rsidRPr="00134831">
              <w:rPr>
                <w:rStyle w:val="FootnoteReference"/>
                <w:rFonts w:ascii="Arial" w:eastAsiaTheme="majorEastAsia" w:hAnsi="Arial" w:cs="Arial"/>
                <w:color w:val="000000" w:themeColor="text1"/>
                <w:sz w:val="17"/>
                <w:szCs w:val="17"/>
                <w:lang w:val="es-ES"/>
              </w:rPr>
              <w:footnoteReference w:id="5"/>
            </w:r>
          </w:p>
        </w:tc>
        <w:tc>
          <w:tcPr>
            <w:tcW w:w="485" w:type="pct"/>
            <w:shd w:val="clear" w:color="auto" w:fill="auto"/>
            <w:vAlign w:val="center"/>
          </w:tcPr>
          <w:p w14:paraId="4800128A" w14:textId="77777777" w:rsidR="006E0CEB" w:rsidRPr="00134831" w:rsidRDefault="006E0CEB" w:rsidP="006E0CEB">
            <w:pPr>
              <w:jc w:val="center"/>
              <w:rPr>
                <w:rFonts w:ascii="Arial" w:hAnsi="Arial" w:cs="Arial"/>
                <w:sz w:val="17"/>
                <w:szCs w:val="17"/>
                <w:lang w:val="es-ES"/>
              </w:rPr>
            </w:pPr>
            <w:r w:rsidRPr="00134831">
              <w:rPr>
                <w:rFonts w:ascii="Arial" w:hAnsi="Arial" w:cs="Arial"/>
                <w:color w:val="000000" w:themeColor="text1"/>
                <w:sz w:val="17"/>
                <w:szCs w:val="17"/>
                <w:lang w:val="es-ES"/>
              </w:rPr>
              <w:t>0</w:t>
            </w:r>
          </w:p>
        </w:tc>
        <w:tc>
          <w:tcPr>
            <w:tcW w:w="2136" w:type="pct"/>
            <w:shd w:val="clear" w:color="auto" w:fill="auto"/>
            <w:vAlign w:val="center"/>
          </w:tcPr>
          <w:p w14:paraId="45D41DCF" w14:textId="77777777" w:rsidR="006E0CEB" w:rsidRPr="00134831" w:rsidRDefault="006E0CEB" w:rsidP="006E0CEB">
            <w:pPr>
              <w:rPr>
                <w:rFonts w:ascii="Arial" w:hAnsi="Arial" w:cs="Arial"/>
                <w:sz w:val="17"/>
                <w:szCs w:val="17"/>
                <w:lang w:val="es-BO"/>
              </w:rPr>
            </w:pPr>
            <w:r w:rsidRPr="00134831">
              <w:rPr>
                <w:rFonts w:ascii="Arial" w:hAnsi="Arial" w:cs="Arial"/>
                <w:color w:val="000000" w:themeColor="text1"/>
                <w:sz w:val="17"/>
                <w:szCs w:val="17"/>
                <w:lang w:val="es-BO"/>
              </w:rPr>
              <w:t>Resoluciones del Gabinete (</w:t>
            </w:r>
            <w:r w:rsidRPr="00134831">
              <w:rPr>
                <w:rFonts w:ascii="Arial" w:hAnsi="Arial" w:cs="Arial"/>
                <w:color w:val="000000" w:themeColor="text1"/>
                <w:sz w:val="17"/>
                <w:szCs w:val="17"/>
                <w:lang w:val="es-ES"/>
              </w:rPr>
              <w:t>El desmonte de los subsidios del FET entre 101 y 300 kWh/mes</w:t>
            </w:r>
            <w:r w:rsidRPr="00134831">
              <w:rPr>
                <w:rFonts w:ascii="Arial" w:hAnsi="Arial" w:cs="Arial"/>
                <w:color w:val="000000" w:themeColor="text1"/>
                <w:sz w:val="17"/>
                <w:szCs w:val="17"/>
                <w:lang w:val="es-BO"/>
              </w:rPr>
              <w:t xml:space="preserve"> permite la focalización de subsidios en consumo de subsistencia definido por Ley en hasta 100 kWh/mes).</w:t>
            </w:r>
          </w:p>
        </w:tc>
      </w:tr>
      <w:tr w:rsidR="006E0CEB" w:rsidRPr="00134831" w14:paraId="66B09D93" w14:textId="77777777" w:rsidTr="00134831">
        <w:trPr>
          <w:trHeight w:val="368"/>
        </w:trPr>
        <w:tc>
          <w:tcPr>
            <w:tcW w:w="5000" w:type="pct"/>
            <w:gridSpan w:val="5"/>
            <w:shd w:val="clear" w:color="auto" w:fill="C6D9F1" w:themeFill="text2" w:themeFillTint="33"/>
          </w:tcPr>
          <w:p w14:paraId="0FD7D91B" w14:textId="77777777" w:rsidR="006E0CEB" w:rsidRPr="00134831" w:rsidRDefault="006E0CEB" w:rsidP="006E0CEB">
            <w:pPr>
              <w:rPr>
                <w:rFonts w:ascii="Arial" w:hAnsi="Arial" w:cs="Arial"/>
                <w:b/>
                <w:sz w:val="17"/>
                <w:szCs w:val="17"/>
                <w:lang w:val="es-ES"/>
              </w:rPr>
            </w:pPr>
            <w:r w:rsidRPr="00134831">
              <w:rPr>
                <w:rFonts w:ascii="Arial" w:hAnsi="Arial" w:cs="Arial"/>
                <w:b/>
                <w:sz w:val="17"/>
                <w:szCs w:val="17"/>
                <w:lang w:val="es-ES"/>
              </w:rPr>
              <w:t>Componente 3. Desarrollo sostenible del sector de agua y saneamiento</w:t>
            </w:r>
          </w:p>
        </w:tc>
      </w:tr>
      <w:tr w:rsidR="006E0CEB" w:rsidRPr="00134831" w14:paraId="4D8529A2" w14:textId="77777777" w:rsidTr="00134831">
        <w:trPr>
          <w:trHeight w:val="368"/>
        </w:trPr>
        <w:tc>
          <w:tcPr>
            <w:tcW w:w="5000" w:type="pct"/>
            <w:gridSpan w:val="5"/>
            <w:shd w:val="clear" w:color="auto" w:fill="C6D9F1" w:themeFill="text2" w:themeFillTint="33"/>
          </w:tcPr>
          <w:p w14:paraId="2099F628" w14:textId="77777777" w:rsidR="006E0CEB" w:rsidRPr="00134831" w:rsidRDefault="006E0CEB" w:rsidP="006E0CEB">
            <w:pPr>
              <w:rPr>
                <w:rFonts w:ascii="Arial" w:hAnsi="Arial" w:cs="Arial"/>
                <w:b/>
                <w:i/>
                <w:sz w:val="17"/>
                <w:szCs w:val="17"/>
                <w:lang w:val="es-CO"/>
              </w:rPr>
            </w:pPr>
            <w:r w:rsidRPr="00134831">
              <w:rPr>
                <w:rFonts w:ascii="Arial" w:hAnsi="Arial" w:cs="Arial"/>
                <w:b/>
                <w:i/>
                <w:sz w:val="17"/>
                <w:szCs w:val="17"/>
                <w:lang w:val="es-ES"/>
              </w:rPr>
              <w:t>Capacidad institucional y regulatoria del sector de Agua y Saneamiento mejorada</w:t>
            </w:r>
          </w:p>
        </w:tc>
      </w:tr>
      <w:tr w:rsidR="006E0CEB" w:rsidRPr="00525915" w14:paraId="1685143D" w14:textId="77777777" w:rsidTr="00134831">
        <w:trPr>
          <w:trHeight w:val="64"/>
        </w:trPr>
        <w:tc>
          <w:tcPr>
            <w:tcW w:w="1393" w:type="pct"/>
            <w:vAlign w:val="center"/>
          </w:tcPr>
          <w:p w14:paraId="089B022C" w14:textId="77777777" w:rsidR="006E0CEB" w:rsidRPr="00134831" w:rsidRDefault="006E0CEB" w:rsidP="006E0CEB">
            <w:pPr>
              <w:rPr>
                <w:rFonts w:ascii="Arial" w:hAnsi="Arial" w:cs="Arial"/>
                <w:sz w:val="17"/>
                <w:szCs w:val="17"/>
                <w:lang w:val="es-ES"/>
              </w:rPr>
            </w:pPr>
            <w:r w:rsidRPr="00134831">
              <w:rPr>
                <w:rFonts w:ascii="Arial" w:hAnsi="Arial" w:cs="Arial"/>
                <w:sz w:val="17"/>
                <w:szCs w:val="17"/>
                <w:lang w:val="es-ES"/>
              </w:rPr>
              <w:t>Hogares con acceso al servicio de agua potable en zona urbana (cobertura urbana).</w:t>
            </w:r>
          </w:p>
        </w:tc>
        <w:tc>
          <w:tcPr>
            <w:tcW w:w="501" w:type="pct"/>
            <w:vAlign w:val="center"/>
          </w:tcPr>
          <w:p w14:paraId="3DAF0F0D"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 xml:space="preserve">Hogares </w:t>
            </w:r>
          </w:p>
          <w:p w14:paraId="7FE140FB"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w:t>
            </w:r>
          </w:p>
        </w:tc>
        <w:tc>
          <w:tcPr>
            <w:tcW w:w="485" w:type="pct"/>
            <w:vAlign w:val="center"/>
          </w:tcPr>
          <w:p w14:paraId="7F86E686" w14:textId="77777777" w:rsidR="006E0CEB" w:rsidRPr="00134831" w:rsidRDefault="006E0CEB" w:rsidP="006E0CEB">
            <w:pPr>
              <w:ind w:left="-117" w:right="-99"/>
              <w:jc w:val="center"/>
              <w:rPr>
                <w:rFonts w:ascii="Arial" w:hAnsi="Arial" w:cs="Arial"/>
                <w:sz w:val="17"/>
                <w:szCs w:val="17"/>
                <w:lang w:val="es-ES"/>
              </w:rPr>
            </w:pPr>
            <w:r w:rsidRPr="00134831">
              <w:rPr>
                <w:rFonts w:ascii="Arial" w:hAnsi="Arial" w:cs="Arial"/>
                <w:sz w:val="17"/>
                <w:szCs w:val="17"/>
                <w:lang w:val="es-ES"/>
              </w:rPr>
              <w:t>717.211</w:t>
            </w:r>
          </w:p>
          <w:p w14:paraId="7546A0EE"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(98%)</w:t>
            </w:r>
          </w:p>
        </w:tc>
        <w:tc>
          <w:tcPr>
            <w:tcW w:w="485" w:type="pct"/>
            <w:vAlign w:val="center"/>
          </w:tcPr>
          <w:p w14:paraId="3198CD36"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810.794</w:t>
            </w:r>
          </w:p>
          <w:p w14:paraId="4E05691B"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(99%)</w:t>
            </w:r>
          </w:p>
        </w:tc>
        <w:tc>
          <w:tcPr>
            <w:tcW w:w="2136" w:type="pct"/>
            <w:vAlign w:val="center"/>
          </w:tcPr>
          <w:p w14:paraId="409E1E81" w14:textId="77777777" w:rsidR="006E0CEB" w:rsidRPr="00134831" w:rsidRDefault="006E0CEB" w:rsidP="006E0CEB">
            <w:pPr>
              <w:rPr>
                <w:rFonts w:ascii="Arial" w:hAnsi="Arial" w:cs="Arial"/>
                <w:sz w:val="17"/>
                <w:szCs w:val="17"/>
                <w:lang w:val="es-ES"/>
              </w:rPr>
            </w:pPr>
            <w:r w:rsidRPr="00134831">
              <w:rPr>
                <w:rFonts w:ascii="Arial" w:hAnsi="Arial" w:cs="Arial"/>
                <w:sz w:val="17"/>
                <w:szCs w:val="17"/>
                <w:lang w:val="es-ES"/>
              </w:rPr>
              <w:t>El Ministerio de Ambiente (MIAMBIENTE) enviará un informe con los avances del indicador.</w:t>
            </w:r>
          </w:p>
          <w:p w14:paraId="0D0511B5" w14:textId="77777777" w:rsidR="006E0CEB" w:rsidRPr="00134831" w:rsidRDefault="006E0CEB" w:rsidP="006E0CEB">
            <w:pPr>
              <w:rPr>
                <w:rFonts w:ascii="Arial" w:hAnsi="Arial" w:cs="Arial"/>
                <w:sz w:val="17"/>
                <w:szCs w:val="17"/>
                <w:lang w:val="es-ES"/>
              </w:rPr>
            </w:pPr>
            <w:r w:rsidRPr="00134831">
              <w:rPr>
                <w:rFonts w:ascii="Arial" w:hAnsi="Arial" w:cs="Arial"/>
                <w:sz w:val="17"/>
                <w:szCs w:val="17"/>
                <w:lang w:val="es-ES"/>
              </w:rPr>
              <w:t>(Calculado en función de las proyecciones de población del censo del 2010).</w:t>
            </w:r>
          </w:p>
        </w:tc>
      </w:tr>
      <w:tr w:rsidR="006E0CEB" w:rsidRPr="00D11900" w14:paraId="59232C88" w14:textId="77777777" w:rsidTr="00134831">
        <w:trPr>
          <w:trHeight w:val="64"/>
        </w:trPr>
        <w:tc>
          <w:tcPr>
            <w:tcW w:w="1393" w:type="pct"/>
            <w:vAlign w:val="center"/>
          </w:tcPr>
          <w:p w14:paraId="0A662694" w14:textId="77777777" w:rsidR="006E0CEB" w:rsidRPr="00134831" w:rsidRDefault="006E0CEB" w:rsidP="006E0CEB">
            <w:pPr>
              <w:rPr>
                <w:rFonts w:ascii="Arial" w:hAnsi="Arial" w:cs="Arial"/>
                <w:sz w:val="17"/>
                <w:szCs w:val="17"/>
                <w:lang w:val="es-BO"/>
              </w:rPr>
            </w:pPr>
            <w:r w:rsidRPr="00134831">
              <w:rPr>
                <w:rFonts w:ascii="Arial" w:hAnsi="Arial" w:cs="Arial"/>
                <w:sz w:val="17"/>
                <w:szCs w:val="17"/>
                <w:lang w:val="es-ES"/>
              </w:rPr>
              <w:t>Hogares con acceso al servicio de agua potable en zona rural (cobertura rural).</w:t>
            </w:r>
          </w:p>
        </w:tc>
        <w:tc>
          <w:tcPr>
            <w:tcW w:w="501" w:type="pct"/>
            <w:vAlign w:val="center"/>
          </w:tcPr>
          <w:p w14:paraId="0BE2BB02"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 xml:space="preserve">Hogares </w:t>
            </w:r>
          </w:p>
          <w:p w14:paraId="142CFAE5"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w:t>
            </w:r>
          </w:p>
        </w:tc>
        <w:tc>
          <w:tcPr>
            <w:tcW w:w="485" w:type="pct"/>
            <w:vAlign w:val="center"/>
          </w:tcPr>
          <w:p w14:paraId="1CA1DB64" w14:textId="77777777" w:rsidR="006E0CEB" w:rsidRPr="00134831" w:rsidRDefault="006E0CEB" w:rsidP="006E0CEB">
            <w:pPr>
              <w:ind w:left="-117" w:right="-99"/>
              <w:jc w:val="center"/>
              <w:rPr>
                <w:rFonts w:ascii="Arial" w:hAnsi="Arial" w:cs="Arial"/>
                <w:sz w:val="17"/>
                <w:szCs w:val="17"/>
                <w:lang w:val="es-ES"/>
              </w:rPr>
            </w:pPr>
            <w:r w:rsidRPr="00134831">
              <w:rPr>
                <w:rFonts w:ascii="Arial" w:hAnsi="Arial" w:cs="Arial"/>
                <w:sz w:val="17"/>
                <w:szCs w:val="17"/>
                <w:lang w:val="es-ES"/>
              </w:rPr>
              <w:t>270.643</w:t>
            </w:r>
          </w:p>
          <w:p w14:paraId="086A47A6" w14:textId="77777777" w:rsidR="006E0CEB" w:rsidRPr="00134831" w:rsidRDefault="006E0CEB" w:rsidP="006E0CEB">
            <w:pPr>
              <w:ind w:left="-117" w:right="-99"/>
              <w:jc w:val="center"/>
              <w:rPr>
                <w:rFonts w:ascii="Arial" w:hAnsi="Arial" w:cs="Arial"/>
                <w:sz w:val="17"/>
                <w:szCs w:val="17"/>
                <w:lang w:val="es-ES"/>
              </w:rPr>
            </w:pPr>
            <w:r w:rsidRPr="00134831">
              <w:rPr>
                <w:rFonts w:ascii="Arial" w:hAnsi="Arial" w:cs="Arial"/>
                <w:sz w:val="17"/>
                <w:szCs w:val="17"/>
                <w:lang w:val="es-ES"/>
              </w:rPr>
              <w:t>(79%)</w:t>
            </w:r>
          </w:p>
        </w:tc>
        <w:tc>
          <w:tcPr>
            <w:tcW w:w="485" w:type="pct"/>
            <w:vAlign w:val="center"/>
          </w:tcPr>
          <w:p w14:paraId="704B673F"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303.631</w:t>
            </w:r>
          </w:p>
          <w:p w14:paraId="17C4C1B8"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(90%)</w:t>
            </w:r>
          </w:p>
        </w:tc>
        <w:tc>
          <w:tcPr>
            <w:tcW w:w="2136" w:type="pct"/>
            <w:vAlign w:val="center"/>
          </w:tcPr>
          <w:p w14:paraId="72485D9F" w14:textId="77777777" w:rsidR="006E0CEB" w:rsidRPr="00134831" w:rsidRDefault="006E0CEB" w:rsidP="006E0CEB">
            <w:pPr>
              <w:rPr>
                <w:rFonts w:ascii="Arial" w:hAnsi="Arial" w:cs="Arial"/>
                <w:sz w:val="17"/>
                <w:szCs w:val="17"/>
                <w:lang w:val="es-ES"/>
              </w:rPr>
            </w:pPr>
            <w:r w:rsidRPr="00134831">
              <w:rPr>
                <w:rFonts w:ascii="Arial" w:hAnsi="Arial" w:cs="Arial"/>
                <w:sz w:val="17"/>
                <w:szCs w:val="17"/>
                <w:lang w:val="es-ES"/>
              </w:rPr>
              <w:t>MIAMBIENTE enviará un informe con los avances del indicador.</w:t>
            </w:r>
          </w:p>
          <w:p w14:paraId="5D3C9C4A" w14:textId="77777777" w:rsidR="006E0CEB" w:rsidRPr="00134831" w:rsidRDefault="006E0CEB" w:rsidP="006E0CEB">
            <w:pPr>
              <w:rPr>
                <w:rFonts w:ascii="Arial" w:hAnsi="Arial" w:cs="Arial"/>
                <w:sz w:val="17"/>
                <w:szCs w:val="17"/>
                <w:lang w:val="es-ES_tradnl"/>
              </w:rPr>
            </w:pPr>
          </w:p>
          <w:p w14:paraId="7944A2B7" w14:textId="77777777" w:rsidR="006E0CEB" w:rsidRPr="00134831" w:rsidRDefault="006E0CEB" w:rsidP="006E0CEB">
            <w:pPr>
              <w:rPr>
                <w:rFonts w:ascii="Arial" w:hAnsi="Arial" w:cs="Arial"/>
                <w:sz w:val="17"/>
                <w:szCs w:val="17"/>
                <w:lang w:val="es-ES"/>
              </w:rPr>
            </w:pPr>
            <w:r w:rsidRPr="00134831">
              <w:rPr>
                <w:rFonts w:ascii="Arial" w:hAnsi="Arial" w:cs="Arial"/>
                <w:sz w:val="17"/>
                <w:szCs w:val="17"/>
                <w:lang w:val="es-ES"/>
              </w:rPr>
              <w:t>(Calculado en función de las proyecciones de población del censo del 2010).</w:t>
            </w:r>
          </w:p>
        </w:tc>
      </w:tr>
      <w:tr w:rsidR="006E0CEB" w:rsidRPr="00D11900" w14:paraId="62B9FE35" w14:textId="77777777" w:rsidTr="00134831">
        <w:trPr>
          <w:trHeight w:val="64"/>
        </w:trPr>
        <w:tc>
          <w:tcPr>
            <w:tcW w:w="1393" w:type="pct"/>
            <w:vAlign w:val="center"/>
          </w:tcPr>
          <w:p w14:paraId="35704688" w14:textId="77777777" w:rsidR="006E0CEB" w:rsidRPr="00134831" w:rsidRDefault="006E0CEB" w:rsidP="006E0CEB">
            <w:pPr>
              <w:rPr>
                <w:rFonts w:ascii="Arial" w:hAnsi="Arial" w:cs="Arial"/>
                <w:sz w:val="17"/>
                <w:szCs w:val="17"/>
                <w:lang w:val="es-ES"/>
              </w:rPr>
            </w:pPr>
            <w:r w:rsidRPr="00134831">
              <w:rPr>
                <w:rFonts w:ascii="Arial" w:hAnsi="Arial" w:cs="Arial"/>
                <w:sz w:val="17"/>
                <w:szCs w:val="17"/>
                <w:lang w:val="es-BO"/>
              </w:rPr>
              <w:t>Hogares urbanos con conexión al servicio de alcantarillado sanitario y tratamiento (cobertura).</w:t>
            </w:r>
          </w:p>
        </w:tc>
        <w:tc>
          <w:tcPr>
            <w:tcW w:w="501" w:type="pct"/>
            <w:vAlign w:val="center"/>
          </w:tcPr>
          <w:p w14:paraId="2F4EA32D"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Hogares</w:t>
            </w:r>
          </w:p>
          <w:p w14:paraId="76D6D208"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w:t>
            </w:r>
          </w:p>
        </w:tc>
        <w:tc>
          <w:tcPr>
            <w:tcW w:w="485" w:type="pct"/>
            <w:vAlign w:val="center"/>
          </w:tcPr>
          <w:p w14:paraId="2A447132" w14:textId="77777777" w:rsidR="006E0CEB" w:rsidRPr="00134831" w:rsidRDefault="006E0CEB" w:rsidP="006E0CEB">
            <w:pPr>
              <w:ind w:left="-117" w:right="-99"/>
              <w:jc w:val="center"/>
              <w:rPr>
                <w:rFonts w:ascii="Arial" w:hAnsi="Arial" w:cs="Arial"/>
                <w:sz w:val="17"/>
                <w:szCs w:val="17"/>
                <w:lang w:val="es-ES"/>
              </w:rPr>
            </w:pPr>
            <w:r w:rsidRPr="00134831">
              <w:rPr>
                <w:rFonts w:ascii="Arial" w:hAnsi="Arial" w:cs="Arial"/>
                <w:sz w:val="17"/>
                <w:szCs w:val="17"/>
                <w:lang w:val="es-ES"/>
              </w:rPr>
              <w:t>431.790</w:t>
            </w:r>
          </w:p>
          <w:p w14:paraId="1EB76169"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(59%)</w:t>
            </w:r>
          </w:p>
        </w:tc>
        <w:tc>
          <w:tcPr>
            <w:tcW w:w="485" w:type="pct"/>
            <w:vAlign w:val="center"/>
          </w:tcPr>
          <w:p w14:paraId="7C20AF3D"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569.992</w:t>
            </w:r>
          </w:p>
          <w:p w14:paraId="0CEFBCE9"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(70%)</w:t>
            </w:r>
          </w:p>
        </w:tc>
        <w:tc>
          <w:tcPr>
            <w:tcW w:w="2136" w:type="pct"/>
            <w:vAlign w:val="center"/>
          </w:tcPr>
          <w:p w14:paraId="642EF2F6" w14:textId="77777777" w:rsidR="006E0CEB" w:rsidRPr="00134831" w:rsidRDefault="006E0CEB" w:rsidP="006E0CEB">
            <w:pPr>
              <w:rPr>
                <w:rFonts w:ascii="Arial" w:hAnsi="Arial" w:cs="Arial"/>
                <w:sz w:val="17"/>
                <w:szCs w:val="17"/>
                <w:lang w:val="es-ES"/>
              </w:rPr>
            </w:pPr>
            <w:r w:rsidRPr="00134831">
              <w:rPr>
                <w:rFonts w:ascii="Arial" w:hAnsi="Arial" w:cs="Arial"/>
                <w:sz w:val="17"/>
                <w:szCs w:val="17"/>
                <w:lang w:val="es-ES"/>
              </w:rPr>
              <w:t>MIAMBIENTE</w:t>
            </w:r>
            <w:r w:rsidRPr="00134831" w:rsidDel="00626E21">
              <w:rPr>
                <w:rFonts w:ascii="Arial" w:hAnsi="Arial" w:cs="Arial"/>
                <w:sz w:val="17"/>
                <w:szCs w:val="17"/>
                <w:lang w:val="es-ES"/>
              </w:rPr>
              <w:t xml:space="preserve"> </w:t>
            </w:r>
            <w:r w:rsidRPr="00134831">
              <w:rPr>
                <w:rFonts w:ascii="Arial" w:hAnsi="Arial" w:cs="Arial"/>
                <w:sz w:val="17"/>
                <w:szCs w:val="17"/>
                <w:lang w:val="es-ES"/>
              </w:rPr>
              <w:t>enviará un informe con los avances del indicador.</w:t>
            </w:r>
          </w:p>
          <w:p w14:paraId="782BA9AC" w14:textId="77777777" w:rsidR="006E0CEB" w:rsidRPr="00134831" w:rsidRDefault="006E0CEB" w:rsidP="006E0CEB">
            <w:pPr>
              <w:rPr>
                <w:rFonts w:ascii="Arial" w:hAnsi="Arial" w:cs="Arial"/>
                <w:sz w:val="17"/>
                <w:szCs w:val="17"/>
                <w:lang w:val="es-ES_tradnl"/>
              </w:rPr>
            </w:pPr>
          </w:p>
          <w:p w14:paraId="3E191150" w14:textId="77777777" w:rsidR="006E0CEB" w:rsidRPr="00134831" w:rsidRDefault="006E0CEB" w:rsidP="006E0CEB">
            <w:pPr>
              <w:rPr>
                <w:rFonts w:ascii="Arial" w:hAnsi="Arial" w:cs="Arial"/>
                <w:sz w:val="17"/>
                <w:szCs w:val="17"/>
                <w:lang w:val="es-BO"/>
              </w:rPr>
            </w:pPr>
            <w:r w:rsidRPr="00134831">
              <w:rPr>
                <w:rFonts w:ascii="Arial" w:hAnsi="Arial" w:cs="Arial"/>
                <w:sz w:val="17"/>
                <w:szCs w:val="17"/>
                <w:lang w:val="es-BO"/>
              </w:rPr>
              <w:t>(</w:t>
            </w:r>
            <w:r w:rsidRPr="00134831">
              <w:rPr>
                <w:rFonts w:ascii="Arial" w:hAnsi="Arial" w:cs="Arial"/>
                <w:sz w:val="17"/>
                <w:szCs w:val="17"/>
                <w:lang w:val="es-ES"/>
              </w:rPr>
              <w:t>Calculado en función de las proyecciones de población del censo del 2010).</w:t>
            </w:r>
          </w:p>
        </w:tc>
      </w:tr>
      <w:tr w:rsidR="006E0CEB" w:rsidRPr="00D11900" w14:paraId="043F7234" w14:textId="77777777" w:rsidTr="00134831">
        <w:trPr>
          <w:trHeight w:val="64"/>
        </w:trPr>
        <w:tc>
          <w:tcPr>
            <w:tcW w:w="1393" w:type="pct"/>
            <w:vAlign w:val="center"/>
          </w:tcPr>
          <w:p w14:paraId="145A106C" w14:textId="77777777" w:rsidR="006E0CEB" w:rsidRPr="00134831" w:rsidRDefault="006E0CEB" w:rsidP="006E0CEB">
            <w:pPr>
              <w:pStyle w:val="ListParagraph"/>
              <w:ind w:left="0"/>
              <w:rPr>
                <w:rFonts w:ascii="Arial" w:hAnsi="Arial" w:cs="Arial"/>
                <w:sz w:val="17"/>
                <w:szCs w:val="17"/>
                <w:lang w:val="es-ES"/>
              </w:rPr>
            </w:pPr>
            <w:r w:rsidRPr="00134831">
              <w:rPr>
                <w:rFonts w:ascii="Arial" w:hAnsi="Arial" w:cs="Arial"/>
                <w:sz w:val="17"/>
                <w:szCs w:val="17"/>
                <w:lang w:val="es-ES"/>
              </w:rPr>
              <w:t>Hogares urbanos con acceso domiciliar a agua potable mejorado</w:t>
            </w:r>
            <w:r w:rsidRPr="00134831">
              <w:rPr>
                <w:rStyle w:val="FootnoteReference"/>
                <w:rFonts w:ascii="Arial" w:eastAsiaTheme="majorEastAsia" w:hAnsi="Arial" w:cs="Arial"/>
                <w:sz w:val="17"/>
                <w:szCs w:val="17"/>
                <w:lang w:val="es-ES"/>
              </w:rPr>
              <w:footnoteReference w:id="6"/>
            </w:r>
            <w:r w:rsidRPr="00134831">
              <w:rPr>
                <w:rFonts w:ascii="Arial" w:hAnsi="Arial" w:cs="Arial"/>
                <w:sz w:val="17"/>
                <w:szCs w:val="17"/>
                <w:lang w:val="es-ES"/>
              </w:rPr>
              <w:t>.</w:t>
            </w:r>
          </w:p>
        </w:tc>
        <w:tc>
          <w:tcPr>
            <w:tcW w:w="501" w:type="pct"/>
            <w:vAlign w:val="center"/>
          </w:tcPr>
          <w:p w14:paraId="5E34B88E"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Hogares</w:t>
            </w:r>
          </w:p>
        </w:tc>
        <w:tc>
          <w:tcPr>
            <w:tcW w:w="485" w:type="pct"/>
            <w:vAlign w:val="center"/>
          </w:tcPr>
          <w:p w14:paraId="2798F7B4"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559.425</w:t>
            </w:r>
          </w:p>
        </w:tc>
        <w:tc>
          <w:tcPr>
            <w:tcW w:w="485" w:type="pct"/>
            <w:vAlign w:val="center"/>
          </w:tcPr>
          <w:p w14:paraId="32637F3F" w14:textId="77777777" w:rsidR="006E0CEB" w:rsidRPr="00134831" w:rsidRDefault="006E0CEB" w:rsidP="006E0CEB">
            <w:pPr>
              <w:jc w:val="center"/>
              <w:rPr>
                <w:rFonts w:ascii="Arial" w:hAnsi="Arial" w:cs="Arial"/>
                <w:sz w:val="17"/>
                <w:szCs w:val="17"/>
                <w:lang w:val="es-ES"/>
              </w:rPr>
            </w:pPr>
            <w:r w:rsidRPr="00134831">
              <w:rPr>
                <w:rFonts w:ascii="Arial" w:hAnsi="Arial" w:cs="Arial"/>
                <w:sz w:val="17"/>
                <w:szCs w:val="17"/>
                <w:lang w:val="es-ES"/>
              </w:rPr>
              <w:t>794.578</w:t>
            </w:r>
          </w:p>
        </w:tc>
        <w:tc>
          <w:tcPr>
            <w:tcW w:w="2136" w:type="pct"/>
            <w:vAlign w:val="center"/>
          </w:tcPr>
          <w:p w14:paraId="2E1558F9" w14:textId="77777777" w:rsidR="006E0CEB" w:rsidRPr="00134831" w:rsidRDefault="006E0CEB" w:rsidP="006E0CEB">
            <w:pPr>
              <w:rPr>
                <w:rFonts w:ascii="Arial" w:hAnsi="Arial" w:cs="Arial"/>
                <w:sz w:val="17"/>
                <w:szCs w:val="17"/>
                <w:lang w:val="es-ES"/>
              </w:rPr>
            </w:pPr>
            <w:r w:rsidRPr="00134831">
              <w:rPr>
                <w:rFonts w:ascii="Arial" w:hAnsi="Arial" w:cs="Arial"/>
                <w:sz w:val="17"/>
                <w:szCs w:val="17"/>
                <w:lang w:val="es-ES"/>
              </w:rPr>
              <w:t>MIAMBIENTE enviará un informe con los avances del indicador.</w:t>
            </w:r>
          </w:p>
          <w:p w14:paraId="04030E12" w14:textId="77777777" w:rsidR="006E0CEB" w:rsidRPr="00134831" w:rsidRDefault="006E0CEB" w:rsidP="006E0CEB">
            <w:pPr>
              <w:rPr>
                <w:rFonts w:ascii="Arial" w:hAnsi="Arial" w:cs="Arial"/>
                <w:sz w:val="17"/>
                <w:szCs w:val="17"/>
                <w:lang w:val="es-ES"/>
              </w:rPr>
            </w:pPr>
            <w:r w:rsidRPr="00134831">
              <w:rPr>
                <w:rFonts w:ascii="Arial" w:hAnsi="Arial" w:cs="Arial"/>
                <w:sz w:val="17"/>
                <w:szCs w:val="17"/>
                <w:lang w:val="es-ES"/>
              </w:rPr>
              <w:t>(Calculado en función de las proyecciones de población del censo del 2010).</w:t>
            </w:r>
          </w:p>
        </w:tc>
      </w:tr>
      <w:tr w:rsidR="006E0CEB" w:rsidRPr="00D11900" w14:paraId="4C758B6D" w14:textId="77777777" w:rsidTr="00134831">
        <w:trPr>
          <w:trHeight w:val="64"/>
        </w:trPr>
        <w:tc>
          <w:tcPr>
            <w:tcW w:w="1393" w:type="pct"/>
            <w:vAlign w:val="center"/>
          </w:tcPr>
          <w:p w14:paraId="110CE812" w14:textId="77777777" w:rsidR="006E0CEB" w:rsidRPr="00134831" w:rsidRDefault="006E0CEB" w:rsidP="006E0CEB">
            <w:pPr>
              <w:pStyle w:val="ListParagraph"/>
              <w:ind w:left="0"/>
              <w:rPr>
                <w:rFonts w:ascii="Arial" w:hAnsi="Arial" w:cs="Arial"/>
                <w:sz w:val="17"/>
                <w:szCs w:val="17"/>
                <w:lang w:val="es-ES"/>
              </w:rPr>
            </w:pPr>
            <w:r w:rsidRPr="00134831">
              <w:rPr>
                <w:rFonts w:ascii="Arial" w:hAnsi="Arial" w:cs="Arial"/>
                <w:color w:val="000000" w:themeColor="text1"/>
                <w:sz w:val="17"/>
                <w:szCs w:val="17"/>
                <w:lang w:val="es-ES"/>
              </w:rPr>
              <w:t>Entidades sectoriales (MIAMBIENTE, MINSA, MIDA, ACP, ASEP, MEF, Ministerio de la Presidencia e IDAAN) coordinadas</w:t>
            </w:r>
            <w:r w:rsidRPr="00134831">
              <w:rPr>
                <w:rStyle w:val="FootnoteReference"/>
                <w:rFonts w:ascii="Arial" w:eastAsiaTheme="majorEastAsia" w:hAnsi="Arial" w:cs="Arial"/>
                <w:color w:val="000000" w:themeColor="text1"/>
                <w:sz w:val="17"/>
                <w:szCs w:val="17"/>
                <w:lang w:val="es-ES"/>
              </w:rPr>
              <w:footnoteReference w:id="7"/>
            </w:r>
            <w:r w:rsidRPr="00134831">
              <w:rPr>
                <w:rFonts w:ascii="Arial" w:hAnsi="Arial" w:cs="Arial"/>
                <w:color w:val="000000" w:themeColor="text1"/>
                <w:sz w:val="17"/>
                <w:szCs w:val="17"/>
                <w:lang w:val="es-ES"/>
              </w:rPr>
              <w:t>.</w:t>
            </w:r>
          </w:p>
        </w:tc>
        <w:tc>
          <w:tcPr>
            <w:tcW w:w="501" w:type="pct"/>
            <w:vAlign w:val="center"/>
          </w:tcPr>
          <w:p w14:paraId="372FB057" w14:textId="77777777" w:rsidR="006E0CEB" w:rsidRPr="00134831" w:rsidRDefault="006E0CEB" w:rsidP="006E0CEB">
            <w:pPr>
              <w:jc w:val="center"/>
              <w:rPr>
                <w:rFonts w:ascii="Arial" w:hAnsi="Arial" w:cs="Arial"/>
                <w:sz w:val="17"/>
                <w:szCs w:val="17"/>
                <w:lang w:val="es-ES"/>
              </w:rPr>
            </w:pPr>
            <w:r w:rsidRPr="00134831">
              <w:rPr>
                <w:rFonts w:ascii="Arial" w:hAnsi="Arial" w:cs="Arial"/>
                <w:color w:val="000000" w:themeColor="text1"/>
                <w:sz w:val="17"/>
                <w:szCs w:val="17"/>
                <w:lang w:val="es-ES"/>
              </w:rPr>
              <w:t>Entidad</w:t>
            </w:r>
          </w:p>
        </w:tc>
        <w:tc>
          <w:tcPr>
            <w:tcW w:w="485" w:type="pct"/>
            <w:vAlign w:val="center"/>
          </w:tcPr>
          <w:p w14:paraId="3B8CBD1E" w14:textId="77777777" w:rsidR="006E0CEB" w:rsidRPr="00134831" w:rsidRDefault="006E0CEB" w:rsidP="006E0CEB">
            <w:pPr>
              <w:jc w:val="center"/>
              <w:rPr>
                <w:rFonts w:ascii="Arial" w:hAnsi="Arial" w:cs="Arial"/>
                <w:sz w:val="17"/>
                <w:szCs w:val="17"/>
                <w:lang w:val="es-ES"/>
              </w:rPr>
            </w:pPr>
            <w:r w:rsidRPr="00134831">
              <w:rPr>
                <w:rFonts w:ascii="Arial" w:hAnsi="Arial" w:cs="Arial"/>
                <w:color w:val="000000" w:themeColor="text1"/>
                <w:sz w:val="17"/>
                <w:szCs w:val="17"/>
                <w:lang w:val="es-ES"/>
              </w:rPr>
              <w:t>0</w:t>
            </w:r>
          </w:p>
        </w:tc>
        <w:tc>
          <w:tcPr>
            <w:tcW w:w="485" w:type="pct"/>
            <w:vAlign w:val="center"/>
          </w:tcPr>
          <w:p w14:paraId="213FF4A1" w14:textId="77777777" w:rsidR="006E0CEB" w:rsidRPr="00134831" w:rsidRDefault="006E0CEB" w:rsidP="006E0CEB">
            <w:pPr>
              <w:jc w:val="center"/>
              <w:rPr>
                <w:rFonts w:ascii="Arial" w:hAnsi="Arial" w:cs="Arial"/>
                <w:sz w:val="17"/>
                <w:szCs w:val="17"/>
                <w:lang w:val="es-ES"/>
              </w:rPr>
            </w:pPr>
            <w:r w:rsidRPr="00134831">
              <w:rPr>
                <w:rFonts w:ascii="Arial" w:hAnsi="Arial" w:cs="Arial"/>
                <w:color w:val="000000" w:themeColor="text1"/>
                <w:sz w:val="17"/>
                <w:szCs w:val="17"/>
                <w:lang w:val="es-ES"/>
              </w:rPr>
              <w:t>8</w:t>
            </w:r>
          </w:p>
        </w:tc>
        <w:tc>
          <w:tcPr>
            <w:tcW w:w="2136" w:type="pct"/>
          </w:tcPr>
          <w:p w14:paraId="2D9877F7" w14:textId="77777777" w:rsidR="006E0CEB" w:rsidRPr="00134831" w:rsidRDefault="006E0CEB" w:rsidP="006E0CEB">
            <w:pPr>
              <w:rPr>
                <w:rFonts w:ascii="Arial" w:hAnsi="Arial" w:cs="Arial"/>
                <w:color w:val="000000"/>
                <w:sz w:val="17"/>
                <w:szCs w:val="17"/>
                <w:lang w:val="es-ES"/>
              </w:rPr>
            </w:pPr>
            <w:r w:rsidRPr="00134831">
              <w:rPr>
                <w:rFonts w:ascii="Arial" w:hAnsi="Arial" w:cs="Arial"/>
                <w:color w:val="000000"/>
                <w:sz w:val="17"/>
                <w:szCs w:val="17"/>
                <w:lang w:val="es-ES"/>
              </w:rPr>
              <w:t>Publicación en la Gaceta Oficial de la Resolución Ministerial que crea la estructura técnico administrativa de la Secretaría Técnica dentro de MIAMBIENTE y partidas presupuestarias para su funcionamiento.</w:t>
            </w:r>
          </w:p>
          <w:p w14:paraId="4D3F1067" w14:textId="77777777" w:rsidR="006E0CEB" w:rsidRPr="00134831" w:rsidRDefault="006E0CEB" w:rsidP="006E0CEB">
            <w:pPr>
              <w:rPr>
                <w:rFonts w:ascii="Arial" w:hAnsi="Arial" w:cs="Arial"/>
                <w:color w:val="000000"/>
                <w:sz w:val="17"/>
                <w:szCs w:val="17"/>
                <w:lang w:val="es-ES_tradnl"/>
              </w:rPr>
            </w:pPr>
          </w:p>
          <w:p w14:paraId="076518D0" w14:textId="77777777" w:rsidR="006E0CEB" w:rsidRPr="00134831" w:rsidRDefault="006E0CEB" w:rsidP="006E0CEB">
            <w:pPr>
              <w:rPr>
                <w:rFonts w:ascii="Arial" w:hAnsi="Arial" w:cs="Arial"/>
                <w:sz w:val="17"/>
                <w:szCs w:val="17"/>
                <w:lang w:val="es-ES"/>
              </w:rPr>
            </w:pPr>
            <w:r w:rsidRPr="00134831">
              <w:rPr>
                <w:rFonts w:ascii="Arial" w:hAnsi="Arial" w:cs="Arial"/>
                <w:sz w:val="17"/>
                <w:szCs w:val="17"/>
                <w:lang w:val="es-ES"/>
              </w:rPr>
              <w:t>Se considera que las entidades mencionadas están coordinadas cuando CONAGUA esté funcionando bajo el Decreto que aprueba el Plan Nacional de Seguridad Hídrica y establece el Consejo Nacional de Agua y la Secretaría Técnica.</w:t>
            </w:r>
          </w:p>
        </w:tc>
      </w:tr>
      <w:tr w:rsidR="006E0CEB" w:rsidRPr="00D11900" w14:paraId="18A89049" w14:textId="77777777" w:rsidTr="00134831">
        <w:trPr>
          <w:trHeight w:val="64"/>
        </w:trPr>
        <w:tc>
          <w:tcPr>
            <w:tcW w:w="1393" w:type="pct"/>
            <w:vAlign w:val="center"/>
          </w:tcPr>
          <w:p w14:paraId="5472A059" w14:textId="77777777" w:rsidR="006E0CEB" w:rsidRPr="00134831" w:rsidRDefault="006E0CEB" w:rsidP="006E0CEB">
            <w:pPr>
              <w:pStyle w:val="ListParagraph"/>
              <w:ind w:left="0"/>
              <w:rPr>
                <w:rFonts w:ascii="Arial" w:hAnsi="Arial" w:cs="Arial"/>
                <w:sz w:val="17"/>
                <w:szCs w:val="17"/>
                <w:lang w:val="es-ES"/>
              </w:rPr>
            </w:pPr>
            <w:r w:rsidRPr="00134831">
              <w:rPr>
                <w:rFonts w:ascii="Arial" w:hAnsi="Arial" w:cs="Arial"/>
                <w:color w:val="000000" w:themeColor="text1"/>
                <w:sz w:val="17"/>
                <w:szCs w:val="17"/>
                <w:lang w:val="es-ES"/>
              </w:rPr>
              <w:t xml:space="preserve">Empresa Pública de Saneamiento creada. </w:t>
            </w:r>
          </w:p>
        </w:tc>
        <w:tc>
          <w:tcPr>
            <w:tcW w:w="501" w:type="pct"/>
            <w:vAlign w:val="center"/>
          </w:tcPr>
          <w:p w14:paraId="4C7E68AC" w14:textId="77777777" w:rsidR="006E0CEB" w:rsidRPr="00134831" w:rsidRDefault="006E0CEB" w:rsidP="006E0CEB">
            <w:pPr>
              <w:jc w:val="center"/>
              <w:rPr>
                <w:rFonts w:ascii="Arial" w:hAnsi="Arial" w:cs="Arial"/>
                <w:sz w:val="17"/>
                <w:szCs w:val="17"/>
                <w:lang w:val="es-ES"/>
              </w:rPr>
            </w:pPr>
            <w:r w:rsidRPr="00134831">
              <w:rPr>
                <w:rFonts w:ascii="Arial" w:hAnsi="Arial" w:cs="Arial"/>
                <w:color w:val="000000" w:themeColor="text1"/>
                <w:sz w:val="17"/>
                <w:szCs w:val="17"/>
                <w:lang w:val="es-ES"/>
              </w:rPr>
              <w:t>Empresa</w:t>
            </w:r>
          </w:p>
        </w:tc>
        <w:tc>
          <w:tcPr>
            <w:tcW w:w="485" w:type="pct"/>
            <w:vAlign w:val="center"/>
          </w:tcPr>
          <w:p w14:paraId="28826F5E" w14:textId="77777777" w:rsidR="006E0CEB" w:rsidRPr="00134831" w:rsidRDefault="006E0CEB" w:rsidP="006E0CEB">
            <w:pPr>
              <w:jc w:val="center"/>
              <w:rPr>
                <w:rFonts w:ascii="Arial" w:hAnsi="Arial" w:cs="Arial"/>
                <w:sz w:val="17"/>
                <w:szCs w:val="17"/>
                <w:lang w:val="es-ES"/>
              </w:rPr>
            </w:pPr>
            <w:r w:rsidRPr="00134831">
              <w:rPr>
                <w:rFonts w:ascii="Arial" w:hAnsi="Arial" w:cs="Arial"/>
                <w:color w:val="000000" w:themeColor="text1"/>
                <w:sz w:val="17"/>
                <w:szCs w:val="17"/>
                <w:lang w:val="es-ES"/>
              </w:rPr>
              <w:t>0</w:t>
            </w:r>
          </w:p>
        </w:tc>
        <w:tc>
          <w:tcPr>
            <w:tcW w:w="485" w:type="pct"/>
            <w:vAlign w:val="center"/>
          </w:tcPr>
          <w:p w14:paraId="2EF73DAB" w14:textId="77777777" w:rsidR="006E0CEB" w:rsidRPr="00134831" w:rsidRDefault="006E0CEB" w:rsidP="006E0CEB">
            <w:pPr>
              <w:jc w:val="center"/>
              <w:rPr>
                <w:rFonts w:ascii="Arial" w:hAnsi="Arial" w:cs="Arial"/>
                <w:sz w:val="17"/>
                <w:szCs w:val="17"/>
                <w:lang w:val="es-ES"/>
              </w:rPr>
            </w:pPr>
            <w:r w:rsidRPr="00134831">
              <w:rPr>
                <w:rFonts w:ascii="Arial" w:hAnsi="Arial" w:cs="Arial"/>
                <w:color w:val="000000" w:themeColor="text1"/>
                <w:sz w:val="17"/>
                <w:szCs w:val="17"/>
                <w:lang w:val="es-ES"/>
              </w:rPr>
              <w:t>1</w:t>
            </w:r>
          </w:p>
        </w:tc>
        <w:tc>
          <w:tcPr>
            <w:tcW w:w="2136" w:type="pct"/>
          </w:tcPr>
          <w:p w14:paraId="5E059EC3" w14:textId="41CAAB93" w:rsidR="006E0CEB" w:rsidRPr="00134831" w:rsidRDefault="006E0CEB" w:rsidP="006E0CEB">
            <w:pPr>
              <w:rPr>
                <w:rFonts w:ascii="Arial" w:hAnsi="Arial" w:cs="Arial"/>
                <w:sz w:val="17"/>
                <w:szCs w:val="17"/>
                <w:lang w:val="es-BO"/>
              </w:rPr>
            </w:pPr>
            <w:r w:rsidRPr="00134831">
              <w:rPr>
                <w:rFonts w:ascii="Arial" w:hAnsi="Arial" w:cs="Arial"/>
                <w:color w:val="000000"/>
                <w:sz w:val="17"/>
                <w:szCs w:val="17"/>
                <w:lang w:val="es-ES"/>
              </w:rPr>
              <w:t>Publicación en Gaceta Oficial de la Ley para la creación de la Empresa Pública de Saneamiento.</w:t>
            </w:r>
          </w:p>
        </w:tc>
      </w:tr>
    </w:tbl>
    <w:p w14:paraId="71D57CFE" w14:textId="77777777" w:rsidR="00AA17B1" w:rsidRPr="00AA17B1" w:rsidRDefault="00AA17B1" w:rsidP="00AA17B1">
      <w:pPr>
        <w:pStyle w:val="Paragraph"/>
        <w:widowControl w:val="0"/>
        <w:tabs>
          <w:tab w:val="clear" w:pos="1440"/>
        </w:tabs>
        <w:ind w:left="540" w:firstLine="0"/>
        <w:rPr>
          <w:rFonts w:ascii="Arial" w:hAnsi="Arial" w:cs="Arial"/>
          <w:szCs w:val="24"/>
          <w:lang w:val="es-ES"/>
        </w:rPr>
      </w:pPr>
    </w:p>
    <w:p w14:paraId="23206B56" w14:textId="5F37917E" w:rsidR="00C419B8" w:rsidRPr="001C59A0" w:rsidRDefault="00C419B8" w:rsidP="00C419B8">
      <w:pPr>
        <w:pStyle w:val="Paragraph"/>
        <w:widowControl w:val="0"/>
        <w:numPr>
          <w:ilvl w:val="0"/>
          <w:numId w:val="3"/>
        </w:numPr>
        <w:ind w:left="540" w:hanging="540"/>
        <w:rPr>
          <w:rFonts w:ascii="Arial" w:hAnsi="Arial" w:cs="Arial"/>
          <w:szCs w:val="24"/>
          <w:lang w:val="es-ES"/>
        </w:rPr>
      </w:pPr>
      <w:r w:rsidRPr="001C59A0">
        <w:rPr>
          <w:rFonts w:ascii="Arial" w:hAnsi="Arial" w:cs="Arial"/>
          <w:b/>
          <w:szCs w:val="24"/>
          <w:lang w:val="es-ES"/>
        </w:rPr>
        <w:t xml:space="preserve">Metodología de Evaluación. </w:t>
      </w:r>
    </w:p>
    <w:p w14:paraId="2DC2847B" w14:textId="77777777" w:rsidR="00C419B8" w:rsidRPr="001C59A0" w:rsidRDefault="00C419B8" w:rsidP="00C419B8">
      <w:pPr>
        <w:pStyle w:val="Paragraph"/>
        <w:numPr>
          <w:ilvl w:val="1"/>
          <w:numId w:val="4"/>
        </w:numPr>
        <w:spacing w:before="100" w:after="100"/>
        <w:ind w:left="540" w:hanging="540"/>
        <w:rPr>
          <w:rFonts w:ascii="Arial" w:hAnsi="Arial" w:cs="Arial"/>
          <w:color w:val="000000"/>
          <w:lang w:val="es-ES"/>
        </w:rPr>
      </w:pPr>
      <w:r w:rsidRPr="001C59A0">
        <w:rPr>
          <w:rFonts w:ascii="Arial" w:hAnsi="Arial" w:cs="Arial"/>
          <w:color w:val="000000"/>
          <w:lang w:val="es-ES"/>
        </w:rPr>
        <w:t xml:space="preserve">Las metodologías propuestas consisten en un análisis antes – después para medir el alcance de los resultados y una evaluación </w:t>
      </w:r>
      <w:r w:rsidR="007F5B8A">
        <w:rPr>
          <w:rFonts w:ascii="Arial" w:hAnsi="Arial" w:cs="Arial"/>
          <w:color w:val="000000"/>
          <w:lang w:val="es-ES"/>
        </w:rPr>
        <w:t>de impacto</w:t>
      </w:r>
      <w:r w:rsidRPr="001C59A0">
        <w:rPr>
          <w:rFonts w:ascii="Arial" w:hAnsi="Arial" w:cs="Arial"/>
          <w:color w:val="000000"/>
          <w:lang w:val="es-ES"/>
        </w:rPr>
        <w:t>.</w:t>
      </w:r>
    </w:p>
    <w:p w14:paraId="1A612C0A" w14:textId="77777777" w:rsidR="00C419B8" w:rsidRPr="001C59A0" w:rsidRDefault="00C419B8" w:rsidP="00C419B8">
      <w:pPr>
        <w:pStyle w:val="Paragraph"/>
        <w:numPr>
          <w:ilvl w:val="1"/>
          <w:numId w:val="4"/>
        </w:numPr>
        <w:spacing w:before="100" w:after="100"/>
        <w:ind w:left="540" w:hanging="540"/>
        <w:rPr>
          <w:rFonts w:ascii="Arial" w:hAnsi="Arial" w:cs="Arial"/>
          <w:color w:val="000000"/>
          <w:lang w:val="es-ES"/>
        </w:rPr>
      </w:pPr>
      <w:r w:rsidRPr="001C59A0">
        <w:rPr>
          <w:rFonts w:ascii="Arial" w:hAnsi="Arial" w:cs="Arial"/>
          <w:b/>
          <w:color w:val="000000"/>
          <w:lang w:val="es-ES"/>
        </w:rPr>
        <w:t>Método antes – después.</w:t>
      </w:r>
      <w:r w:rsidRPr="001C59A0">
        <w:rPr>
          <w:rFonts w:ascii="Arial" w:hAnsi="Arial" w:cs="Arial"/>
          <w:color w:val="000000"/>
          <w:lang w:val="es-ES"/>
        </w:rPr>
        <w:t xml:space="preserve"> Para definir si los resultados se han alcanzado, se </w:t>
      </w:r>
      <w:r w:rsidR="00625725" w:rsidRPr="001C59A0">
        <w:rPr>
          <w:rFonts w:ascii="Arial" w:hAnsi="Arial" w:cs="Arial"/>
          <w:color w:val="000000"/>
          <w:lang w:val="es-ES"/>
        </w:rPr>
        <w:t>realizará</w:t>
      </w:r>
      <w:r w:rsidRPr="001C59A0">
        <w:rPr>
          <w:rFonts w:ascii="Arial" w:hAnsi="Arial" w:cs="Arial"/>
          <w:color w:val="000000"/>
          <w:lang w:val="es-ES"/>
        </w:rPr>
        <w:t xml:space="preserve"> una medición antes – después</w:t>
      </w:r>
      <w:r w:rsidR="007F5B8A">
        <w:rPr>
          <w:rFonts w:ascii="Arial" w:hAnsi="Arial" w:cs="Arial"/>
          <w:color w:val="000000"/>
          <w:lang w:val="es-ES"/>
        </w:rPr>
        <w:t xml:space="preserve"> siguiendo los lineamientos establecidos por el Banco para la preparación de los </w:t>
      </w:r>
      <w:r w:rsidR="007F5B8A" w:rsidRPr="001C59A0">
        <w:rPr>
          <w:rFonts w:ascii="Arial" w:hAnsi="Arial" w:cs="Arial"/>
          <w:lang w:val="es-ES_tradnl" w:eastAsia="es-ES"/>
        </w:rPr>
        <w:t>Informe</w:t>
      </w:r>
      <w:r w:rsidR="007F5B8A">
        <w:rPr>
          <w:rFonts w:ascii="Arial" w:hAnsi="Arial" w:cs="Arial"/>
          <w:lang w:val="es-ES_tradnl" w:eastAsia="es-ES"/>
        </w:rPr>
        <w:t>s</w:t>
      </w:r>
      <w:r w:rsidR="007F5B8A" w:rsidRPr="001C59A0">
        <w:rPr>
          <w:rFonts w:ascii="Arial" w:hAnsi="Arial" w:cs="Arial"/>
          <w:lang w:val="es-ES_tradnl" w:eastAsia="es-ES"/>
        </w:rPr>
        <w:t xml:space="preserve"> de Terminación de Proyecto </w:t>
      </w:r>
      <w:r w:rsidR="007F5B8A">
        <w:rPr>
          <w:rFonts w:ascii="Arial" w:hAnsi="Arial" w:cs="Arial"/>
          <w:lang w:val="es-ES_tradnl" w:eastAsia="es-ES"/>
        </w:rPr>
        <w:t>(</w:t>
      </w:r>
      <w:r w:rsidR="007F5B8A" w:rsidRPr="001C59A0">
        <w:rPr>
          <w:rFonts w:ascii="Arial" w:hAnsi="Arial" w:cs="Arial"/>
          <w:lang w:val="es-ES_tradnl" w:eastAsia="es-ES"/>
        </w:rPr>
        <w:t>PCR</w:t>
      </w:r>
      <w:r w:rsidR="007F5B8A">
        <w:rPr>
          <w:rFonts w:ascii="Arial" w:hAnsi="Arial" w:cs="Arial"/>
          <w:lang w:val="es-ES_tradnl" w:eastAsia="es-ES"/>
        </w:rPr>
        <w:t>)</w:t>
      </w:r>
      <w:r w:rsidRPr="001C59A0">
        <w:rPr>
          <w:rFonts w:ascii="Arial" w:hAnsi="Arial" w:cs="Arial"/>
          <w:color w:val="000000"/>
          <w:lang w:val="es-ES"/>
        </w:rPr>
        <w:t>, en función a los indicadores de impacto y resultado establecidos en la matriz, descritos en la sección anterior.</w:t>
      </w:r>
    </w:p>
    <w:p w14:paraId="1CE34ECE" w14:textId="0406DB09" w:rsidR="00B53250" w:rsidRDefault="00625725" w:rsidP="00B53250">
      <w:pPr>
        <w:pStyle w:val="BodyText2"/>
        <w:numPr>
          <w:ilvl w:val="1"/>
          <w:numId w:val="4"/>
        </w:numPr>
        <w:tabs>
          <w:tab w:val="left" w:pos="0"/>
          <w:tab w:val="left" w:pos="720"/>
        </w:tabs>
        <w:spacing w:before="120" w:line="240" w:lineRule="auto"/>
        <w:ind w:left="540" w:hanging="540"/>
        <w:jc w:val="both"/>
        <w:rPr>
          <w:rFonts w:ascii="Arial" w:hAnsi="Arial" w:cs="Arial"/>
          <w:b/>
          <w:szCs w:val="24"/>
          <w:lang w:val="es-ES"/>
        </w:rPr>
      </w:pPr>
      <w:r w:rsidRPr="00625725">
        <w:rPr>
          <w:rFonts w:ascii="Arial" w:hAnsi="Arial" w:cs="Arial"/>
          <w:b/>
          <w:color w:val="000000"/>
          <w:lang w:val="es-ES"/>
        </w:rPr>
        <w:t>Evaluación económica ex post</w:t>
      </w:r>
      <w:r>
        <w:rPr>
          <w:rFonts w:ascii="Arial" w:hAnsi="Arial" w:cs="Arial"/>
          <w:b/>
          <w:color w:val="000000"/>
          <w:lang w:val="es-ES"/>
        </w:rPr>
        <w:t xml:space="preserve"> el </w:t>
      </w:r>
      <w:r w:rsidR="00E6662B">
        <w:rPr>
          <w:rFonts w:ascii="Arial" w:hAnsi="Arial" w:cs="Arial"/>
          <w:b/>
          <w:szCs w:val="24"/>
          <w:lang w:val="es-ES"/>
        </w:rPr>
        <w:t>Componente</w:t>
      </w:r>
      <w:r w:rsidR="00B53250" w:rsidRPr="00B53250">
        <w:rPr>
          <w:rFonts w:ascii="Arial" w:hAnsi="Arial" w:cs="Arial"/>
          <w:b/>
          <w:szCs w:val="24"/>
          <w:lang w:val="es-ES"/>
        </w:rPr>
        <w:t xml:space="preserve"> 2: Desarrollo Sostenible del Sector Energético</w:t>
      </w:r>
      <w:r w:rsidR="00E6662B">
        <w:rPr>
          <w:rFonts w:ascii="Arial" w:hAnsi="Arial" w:cs="Arial"/>
          <w:b/>
          <w:szCs w:val="24"/>
          <w:lang w:val="es-ES"/>
        </w:rPr>
        <w:t>.</w:t>
      </w:r>
    </w:p>
    <w:p w14:paraId="17178805" w14:textId="77777777" w:rsidR="00767B5B" w:rsidRPr="001927AE" w:rsidRDefault="00767B5B" w:rsidP="001927AE">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927AE">
        <w:rPr>
          <w:rFonts w:ascii="Arial" w:hAnsi="Arial" w:cs="Arial"/>
          <w:szCs w:val="24"/>
          <w:lang w:val="es-ES"/>
        </w:rPr>
        <w:t>La evaluación ex post del programa tiene como finalidad analizar el grado de cumplimiento de los objetivos y metas trazadas, como también evaluar el impacto y los efectos derivados de la materialización de los resultados. En este sentido, la evaluación ex post requiere de datos reales que se obtengan producto de un monitoreo periódico.</w:t>
      </w:r>
    </w:p>
    <w:p w14:paraId="7CC9D67E" w14:textId="77777777" w:rsidR="00767B5B" w:rsidRPr="001927AE" w:rsidRDefault="00767B5B" w:rsidP="001927AE">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927AE">
        <w:rPr>
          <w:rFonts w:ascii="Arial" w:hAnsi="Arial" w:cs="Arial"/>
          <w:szCs w:val="24"/>
          <w:lang w:val="es-ES"/>
        </w:rPr>
        <w:t>Considerando el alcance de las medidas del Programa, y que estas tendrán efecto en el mediano y largo plazo, se plantea que la medición de indicadores de resultado se evalúe con una periodicidad de entre tres a cinco años tomando como referencia de línea base el año 2015 (periodo con mayor disponibilidad de información actualmente). Adicionalmente, se debe tener en cuenta que existe un rezago natural en la medición y publicación de cierta información (en algunos casos de hasta un año y medio), por lo cual el análisis con cierto periodo de corte tendrá que hacerse aproximadamente un año después (por ejemplo, el análisis de datos del año 2020 deberá hacerse probablemente en a finales del 2021 o principios de 2022).</w:t>
      </w:r>
    </w:p>
    <w:p w14:paraId="6636A631" w14:textId="4477DBF7" w:rsidR="00767B5B" w:rsidRPr="001927AE" w:rsidRDefault="00767B5B" w:rsidP="001927AE">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927AE">
        <w:rPr>
          <w:rFonts w:ascii="Arial" w:hAnsi="Arial" w:cs="Arial"/>
          <w:szCs w:val="24"/>
          <w:lang w:val="es-ES"/>
        </w:rPr>
        <w:t xml:space="preserve">Para efectos del monitoreo y recopilación de datos, </w:t>
      </w:r>
      <w:r w:rsidR="00F40A8D">
        <w:rPr>
          <w:rFonts w:ascii="Arial" w:hAnsi="Arial" w:cs="Arial"/>
          <w:szCs w:val="24"/>
          <w:lang w:val="es-ES"/>
        </w:rPr>
        <w:t>e</w:t>
      </w:r>
      <w:r w:rsidR="006141B6">
        <w:rPr>
          <w:rFonts w:ascii="Arial" w:hAnsi="Arial" w:cs="Arial"/>
          <w:szCs w:val="24"/>
          <w:lang w:val="es-ES"/>
        </w:rPr>
        <w:t>l Banco usará</w:t>
      </w:r>
      <w:r w:rsidRPr="001927AE">
        <w:rPr>
          <w:rFonts w:ascii="Arial" w:hAnsi="Arial" w:cs="Arial"/>
          <w:szCs w:val="24"/>
          <w:lang w:val="es-ES"/>
        </w:rPr>
        <w:t xml:space="preserve"> los informes periódicos que ya son publicados por las entidades oficiales como la ASEP en sus Estadísticas de Electricidad Semestrales (estadísticas de oferta para capacidad instalada del SIN y generación eléctrica por fuente, al igual que las estadísticas de demanda para consumo eléctrico por sectores). Para el monitoreo de otros indicadores como el de cobertura (nuevas viviendas rurales con acceso a la energía eléctrica), es necesario que el GdP profundice en la información estadística de zonas rurales sin servicio de energía eléctrica (elemento que también debe formar parte de la caracterización del universo de viviendas si acceso al servicio eléctrico), o en su defecto, que se realicen estudios posteriores para la verificación del estado de la electrificación en las distintas regiones del país a través de visitas a las comunidades.</w:t>
      </w:r>
    </w:p>
    <w:p w14:paraId="57530023" w14:textId="5992A0E8" w:rsidR="00625725" w:rsidRPr="001927AE" w:rsidRDefault="00767B5B" w:rsidP="001927AE">
      <w:pPr>
        <w:pStyle w:val="BodyText2"/>
        <w:numPr>
          <w:ilvl w:val="1"/>
          <w:numId w:val="4"/>
        </w:numPr>
        <w:tabs>
          <w:tab w:val="left" w:pos="0"/>
          <w:tab w:val="left" w:pos="720"/>
        </w:tabs>
        <w:spacing w:before="120" w:line="240" w:lineRule="auto"/>
        <w:ind w:left="540" w:hanging="540"/>
        <w:jc w:val="both"/>
        <w:rPr>
          <w:rFonts w:ascii="Arial" w:hAnsi="Arial" w:cs="Arial"/>
          <w:szCs w:val="24"/>
          <w:lang w:val="es-ES"/>
        </w:rPr>
      </w:pPr>
      <w:r w:rsidRPr="001927AE">
        <w:rPr>
          <w:rFonts w:ascii="Arial" w:hAnsi="Arial" w:cs="Arial"/>
          <w:szCs w:val="24"/>
          <w:lang w:val="es-ES"/>
        </w:rPr>
        <w:t>Es importante que la recopilación y monitoreo de datos sea complementada con análisis particulares de las causas de los resultados con el fin de poder identificar posibles efectos cruzados de eventos macroeconómicos particulares u otras coyunturas que alteren el comportamiento de la oferta y la demanda.</w:t>
      </w:r>
    </w:p>
    <w:p w14:paraId="58B51381" w14:textId="428D20FE" w:rsidR="00834C64" w:rsidRPr="00D81D2F" w:rsidRDefault="00625725" w:rsidP="00153BE9">
      <w:pPr>
        <w:pStyle w:val="Paragraph"/>
        <w:numPr>
          <w:ilvl w:val="1"/>
          <w:numId w:val="4"/>
        </w:numPr>
        <w:spacing w:before="100" w:after="100"/>
        <w:ind w:left="540" w:hanging="540"/>
        <w:rPr>
          <w:rFonts w:ascii="Arial" w:hAnsi="Arial" w:cs="Arial"/>
          <w:b/>
          <w:color w:val="000000"/>
          <w:lang w:val="es-ES"/>
        </w:rPr>
      </w:pPr>
      <w:r w:rsidRPr="00153BE9">
        <w:rPr>
          <w:rFonts w:ascii="Arial" w:hAnsi="Arial" w:cs="Arial"/>
          <w:b/>
          <w:color w:val="000000"/>
          <w:lang w:val="es-ES"/>
        </w:rPr>
        <w:t xml:space="preserve"> </w:t>
      </w:r>
      <w:r w:rsidRPr="00834C64">
        <w:rPr>
          <w:rFonts w:ascii="Arial" w:hAnsi="Arial" w:cs="Arial"/>
          <w:b/>
          <w:color w:val="000000"/>
          <w:lang w:val="es-ES"/>
        </w:rPr>
        <w:t xml:space="preserve">Evaluación económica ex post </w:t>
      </w:r>
      <w:r w:rsidR="00E6662B">
        <w:rPr>
          <w:rFonts w:ascii="Arial" w:hAnsi="Arial" w:cs="Arial"/>
          <w:b/>
          <w:color w:val="000000"/>
          <w:lang w:val="es-ES"/>
        </w:rPr>
        <w:t>d</w:t>
      </w:r>
      <w:r w:rsidRPr="00834C64">
        <w:rPr>
          <w:rFonts w:ascii="Arial" w:hAnsi="Arial" w:cs="Arial"/>
          <w:b/>
          <w:color w:val="000000"/>
          <w:lang w:val="es-ES"/>
        </w:rPr>
        <w:t xml:space="preserve">el </w:t>
      </w:r>
      <w:r w:rsidR="00E6662B">
        <w:rPr>
          <w:rFonts w:ascii="Arial" w:hAnsi="Arial" w:cs="Arial"/>
          <w:b/>
          <w:color w:val="000000"/>
          <w:lang w:val="es-ES"/>
        </w:rPr>
        <w:t>Componente</w:t>
      </w:r>
      <w:r w:rsidR="00B53250" w:rsidRPr="00153BE9">
        <w:rPr>
          <w:rFonts w:ascii="Arial" w:hAnsi="Arial" w:cs="Arial"/>
          <w:b/>
          <w:color w:val="000000"/>
          <w:lang w:val="es-ES"/>
        </w:rPr>
        <w:t xml:space="preserve"> 3. Desarrollo sostenible del sector de agua y saneamiento</w:t>
      </w:r>
      <w:r w:rsidR="00136BF0" w:rsidRPr="00153BE9">
        <w:rPr>
          <w:rFonts w:ascii="Arial" w:hAnsi="Arial" w:cs="Arial"/>
          <w:b/>
          <w:color w:val="000000"/>
          <w:lang w:val="es-ES"/>
        </w:rPr>
        <w:t xml:space="preserve">. </w:t>
      </w:r>
      <w:r w:rsidR="00136BF0" w:rsidRPr="00153BE9">
        <w:rPr>
          <w:rFonts w:ascii="Arial" w:hAnsi="Arial" w:cs="Arial"/>
          <w:color w:val="000000"/>
          <w:lang w:val="es-ES"/>
        </w:rPr>
        <w:t>Para la evaluación del programa se realizará un análisis costo beneficio ex - post, es decir, se medirán los cambios observados en variables clave después de que la intervención o intervenciones hayan tenido lugar. La metodología de evaluación ex post utilizará los mismos elementos del análisis costo-beneficio reseñado anteriormente.</w:t>
      </w:r>
      <w:r w:rsidR="00834C64" w:rsidRPr="00153BE9">
        <w:rPr>
          <w:rFonts w:ascii="Arial" w:hAnsi="Arial" w:cs="Arial"/>
          <w:color w:val="000000"/>
          <w:lang w:val="es-ES"/>
        </w:rPr>
        <w:t xml:space="preserve"> </w:t>
      </w:r>
    </w:p>
    <w:p w14:paraId="11935CC4" w14:textId="7CD31E70" w:rsidR="00D81D2F" w:rsidRDefault="00D81D2F" w:rsidP="005A21F9">
      <w:pPr>
        <w:pStyle w:val="Paragraph"/>
        <w:numPr>
          <w:ilvl w:val="1"/>
          <w:numId w:val="4"/>
        </w:numPr>
        <w:spacing w:before="100" w:after="100"/>
        <w:ind w:left="540" w:hanging="540"/>
        <w:rPr>
          <w:rFonts w:ascii="Arial" w:hAnsi="Arial" w:cs="Arial"/>
          <w:color w:val="000000"/>
          <w:lang w:val="es-ES"/>
        </w:rPr>
      </w:pPr>
      <w:r w:rsidRPr="00D81D2F">
        <w:rPr>
          <w:rFonts w:ascii="Arial" w:hAnsi="Arial" w:cs="Arial"/>
          <w:color w:val="000000"/>
          <w:lang w:val="es-ES"/>
        </w:rPr>
        <w:t xml:space="preserve">La viabilidad socioeconómica ex post </w:t>
      </w:r>
      <w:r>
        <w:rPr>
          <w:rFonts w:ascii="Arial" w:hAnsi="Arial" w:cs="Arial"/>
          <w:color w:val="000000"/>
          <w:lang w:val="es-ES"/>
        </w:rPr>
        <w:t xml:space="preserve">del Programa </w:t>
      </w:r>
      <w:r w:rsidRPr="00D81D2F">
        <w:rPr>
          <w:rFonts w:ascii="Arial" w:hAnsi="Arial" w:cs="Arial"/>
          <w:color w:val="000000"/>
          <w:lang w:val="es-ES"/>
        </w:rPr>
        <w:t xml:space="preserve">se determinará comparando los flujos reales de costos evaluados a precios de eficiencia deflactados con el índice de precios de la construcción y beneficios reales. Para los beneficios en </w:t>
      </w:r>
      <w:r w:rsidR="00E851F1">
        <w:rPr>
          <w:rFonts w:ascii="Arial" w:hAnsi="Arial" w:cs="Arial"/>
          <w:color w:val="000000"/>
          <w:lang w:val="es-ES"/>
        </w:rPr>
        <w:t>la cobertura y continuidad</w:t>
      </w:r>
      <w:r w:rsidRPr="00D81D2F">
        <w:rPr>
          <w:rFonts w:ascii="Arial" w:hAnsi="Arial" w:cs="Arial"/>
          <w:color w:val="000000"/>
          <w:lang w:val="es-ES"/>
        </w:rPr>
        <w:t xml:space="preserve"> de agua, se utilizará el valor real de los consumos, se comparará con el consumo que se tenía antes de aumentar la oferta y la diferencia se valorará utilizando la curva de demanda existente. Para los proyectos de saneamiento se utilizará como beneficio </w:t>
      </w:r>
      <w:r w:rsidR="000A23F0" w:rsidRPr="000A23F0">
        <w:rPr>
          <w:rFonts w:ascii="Arial" w:hAnsi="Arial" w:cs="Arial"/>
          <w:color w:val="000000"/>
          <w:lang w:val="es-ES"/>
        </w:rPr>
        <w:t>los valores originales de la DAP actualizados según las variables que correspondan</w:t>
      </w:r>
      <w:r w:rsidR="005A21F9">
        <w:rPr>
          <w:rFonts w:ascii="Arial" w:hAnsi="Arial" w:cs="Arial"/>
          <w:color w:val="000000"/>
          <w:lang w:val="es-ES"/>
        </w:rPr>
        <w:t xml:space="preserve">. </w:t>
      </w:r>
      <w:r w:rsidRPr="005A21F9">
        <w:rPr>
          <w:rFonts w:ascii="Arial" w:hAnsi="Arial" w:cs="Arial"/>
          <w:color w:val="000000"/>
          <w:lang w:val="es-ES"/>
        </w:rPr>
        <w:t>Los costos a ser utilizados en la evaluación serán los reales deflactados con el índice de precios de la construcción</w:t>
      </w:r>
      <w:r w:rsidR="005A21F9">
        <w:rPr>
          <w:rFonts w:ascii="Arial" w:hAnsi="Arial" w:cs="Arial"/>
          <w:color w:val="000000"/>
          <w:lang w:val="es-ES"/>
        </w:rPr>
        <w:t>.</w:t>
      </w:r>
    </w:p>
    <w:p w14:paraId="4C8CB8CF" w14:textId="2C05DE89" w:rsidR="00EC0F38" w:rsidRDefault="00EC0F38" w:rsidP="005A21F9">
      <w:pPr>
        <w:pStyle w:val="Paragraph"/>
        <w:numPr>
          <w:ilvl w:val="1"/>
          <w:numId w:val="4"/>
        </w:numPr>
        <w:spacing w:before="100" w:after="100"/>
        <w:ind w:left="540" w:hanging="540"/>
        <w:rPr>
          <w:rFonts w:ascii="Arial" w:hAnsi="Arial" w:cs="Arial"/>
          <w:color w:val="000000"/>
          <w:lang w:val="es-ES"/>
        </w:rPr>
      </w:pPr>
      <w:r w:rsidRPr="00E24E40">
        <w:rPr>
          <w:rFonts w:ascii="Arial" w:hAnsi="Arial" w:cs="Arial"/>
          <w:color w:val="000000"/>
          <w:lang w:val="es-ES"/>
        </w:rPr>
        <w:t xml:space="preserve">La metodología de evaluación utilizará los mismos elementos del análisis costo-beneficio reseñado en las secciones anteriores. Para realizar la evaluación socioeconómica ex post, </w:t>
      </w:r>
      <w:r w:rsidR="006141B6">
        <w:rPr>
          <w:rFonts w:ascii="Arial" w:hAnsi="Arial" w:cs="Arial"/>
          <w:color w:val="000000"/>
          <w:lang w:val="es-ES"/>
        </w:rPr>
        <w:t>El Banco recopilará información p</w:t>
      </w:r>
      <w:r w:rsidR="006E6941">
        <w:rPr>
          <w:rFonts w:ascii="Arial" w:hAnsi="Arial" w:cs="Arial"/>
          <w:color w:val="000000"/>
          <w:lang w:val="es-ES"/>
        </w:rPr>
        <w:t>ú</w:t>
      </w:r>
      <w:r w:rsidR="006141B6">
        <w:rPr>
          <w:rFonts w:ascii="Arial" w:hAnsi="Arial" w:cs="Arial"/>
          <w:color w:val="000000"/>
          <w:lang w:val="es-ES"/>
        </w:rPr>
        <w:t xml:space="preserve">blica disponible en los sitios web de la ASEP y la SNE sobre </w:t>
      </w:r>
      <w:r w:rsidRPr="00E24E40">
        <w:rPr>
          <w:rFonts w:ascii="Arial" w:hAnsi="Arial" w:cs="Arial"/>
          <w:color w:val="000000"/>
          <w:lang w:val="es-ES"/>
        </w:rPr>
        <w:t xml:space="preserve">los siguientes elementos: costos de inversión realizados, costos de operación y mantenimiento anuales incurridos durante la operación del sistema y, i) para </w:t>
      </w:r>
      <w:r w:rsidR="000649B6" w:rsidRPr="00E24E40">
        <w:rPr>
          <w:rFonts w:ascii="Arial" w:hAnsi="Arial" w:cs="Arial"/>
          <w:color w:val="000000"/>
          <w:lang w:val="es-ES"/>
        </w:rPr>
        <w:t>las intervenciones en</w:t>
      </w:r>
      <w:r w:rsidRPr="00E24E40">
        <w:rPr>
          <w:rFonts w:ascii="Arial" w:hAnsi="Arial" w:cs="Arial"/>
          <w:color w:val="000000"/>
          <w:lang w:val="es-ES"/>
        </w:rPr>
        <w:t xml:space="preserve"> agua, consumo de agua promedio de los hogares beneficiados</w:t>
      </w:r>
      <w:r w:rsidR="000649B6" w:rsidRPr="00E24E40">
        <w:rPr>
          <w:rFonts w:ascii="Arial" w:hAnsi="Arial" w:cs="Arial"/>
          <w:color w:val="000000"/>
          <w:lang w:val="es-ES"/>
        </w:rPr>
        <w:t>, horas de servicio de agua al día y cuántos días a la semana se recibe,</w:t>
      </w:r>
      <w:r w:rsidRPr="00E24E40">
        <w:rPr>
          <w:rFonts w:ascii="Arial" w:hAnsi="Arial" w:cs="Arial"/>
          <w:color w:val="000000"/>
          <w:lang w:val="es-ES"/>
        </w:rPr>
        <w:t xml:space="preserve"> y el número de viviendas efectivamente conectadas al sistema y tasa de crecimiento de las conexiones; ii) para proyectos de saneamiento, el número de viviendas efectivamente conectadas al sistema</w:t>
      </w:r>
      <w:r w:rsidR="00E24E40" w:rsidRPr="00E24E40">
        <w:rPr>
          <w:rFonts w:ascii="Arial" w:hAnsi="Arial" w:cs="Arial"/>
          <w:color w:val="000000"/>
          <w:lang w:val="es-ES"/>
        </w:rPr>
        <w:t xml:space="preserve"> y tasa de crecimiento de las conexiones.</w:t>
      </w:r>
      <w:r w:rsidRPr="00E24E40">
        <w:rPr>
          <w:rFonts w:ascii="Arial" w:hAnsi="Arial" w:cs="Arial"/>
          <w:color w:val="000000"/>
          <w:lang w:val="es-ES"/>
        </w:rPr>
        <w:t xml:space="preserve"> Para la obtención de información sobre consumos reales de agua potable y de </w:t>
      </w:r>
      <w:r w:rsidR="00905E6B" w:rsidRPr="00E24E40">
        <w:rPr>
          <w:rFonts w:ascii="Arial" w:hAnsi="Arial" w:cs="Arial"/>
          <w:color w:val="000000"/>
          <w:lang w:val="es-ES"/>
        </w:rPr>
        <w:t>carro tanque o acarreo</w:t>
      </w:r>
      <w:r w:rsidR="00EF5C16">
        <w:rPr>
          <w:rFonts w:ascii="Arial" w:hAnsi="Arial" w:cs="Arial"/>
          <w:color w:val="000000"/>
          <w:lang w:val="es-ES"/>
        </w:rPr>
        <w:t xml:space="preserve"> así como la información sobre los hogares conectados a agua potable, hogares con servicio de agua 24/7 y hogares conectados al alcantarillado sanitario</w:t>
      </w:r>
      <w:r w:rsidRPr="00E24E40">
        <w:rPr>
          <w:rFonts w:ascii="Arial" w:hAnsi="Arial" w:cs="Arial"/>
          <w:color w:val="000000"/>
          <w:lang w:val="es-ES"/>
        </w:rPr>
        <w:t xml:space="preserve">, se </w:t>
      </w:r>
      <w:r w:rsidR="00EF5C16">
        <w:rPr>
          <w:rFonts w:ascii="Arial" w:hAnsi="Arial" w:cs="Arial"/>
          <w:color w:val="000000"/>
          <w:lang w:val="es-ES"/>
        </w:rPr>
        <w:t>obtendrá esta información a partir de los boletines estadísticos que de manera anual prepara</w:t>
      </w:r>
      <w:r w:rsidR="00AC36FC">
        <w:rPr>
          <w:rFonts w:ascii="Arial" w:hAnsi="Arial" w:cs="Arial"/>
          <w:color w:val="000000"/>
          <w:lang w:val="es-ES"/>
        </w:rPr>
        <w:t>n</w:t>
      </w:r>
      <w:r w:rsidR="00EF5C16">
        <w:rPr>
          <w:rFonts w:ascii="Arial" w:hAnsi="Arial" w:cs="Arial"/>
          <w:color w:val="000000"/>
          <w:lang w:val="es-ES"/>
        </w:rPr>
        <w:t xml:space="preserve"> el IDAAN</w:t>
      </w:r>
      <w:r w:rsidR="00AC36FC">
        <w:rPr>
          <w:rFonts w:ascii="Arial" w:hAnsi="Arial" w:cs="Arial"/>
          <w:color w:val="000000"/>
          <w:lang w:val="es-ES"/>
        </w:rPr>
        <w:t xml:space="preserve"> y la ASEP publicados en sus sitios web</w:t>
      </w:r>
      <w:r w:rsidR="00EF5C16">
        <w:rPr>
          <w:rFonts w:ascii="Arial" w:hAnsi="Arial" w:cs="Arial"/>
          <w:color w:val="000000"/>
          <w:lang w:val="es-ES"/>
        </w:rPr>
        <w:t>.</w:t>
      </w:r>
      <w:r w:rsidR="00A464B1">
        <w:rPr>
          <w:rFonts w:ascii="Arial" w:hAnsi="Arial" w:cs="Arial"/>
          <w:color w:val="000000"/>
          <w:lang w:val="es-ES"/>
        </w:rPr>
        <w:t xml:space="preserve"> </w:t>
      </w:r>
    </w:p>
    <w:p w14:paraId="3447AF80" w14:textId="77777777" w:rsidR="00EA0363" w:rsidRPr="00625725" w:rsidRDefault="00EA0363" w:rsidP="00153BE9">
      <w:pPr>
        <w:pStyle w:val="Paragraph"/>
        <w:tabs>
          <w:tab w:val="clear" w:pos="1440"/>
        </w:tabs>
        <w:spacing w:before="100" w:after="100"/>
        <w:ind w:left="540" w:firstLine="0"/>
        <w:rPr>
          <w:rFonts w:ascii="Arial" w:hAnsi="Arial" w:cs="Arial"/>
          <w:color w:val="000000"/>
          <w:lang w:val="es-ES"/>
        </w:rPr>
      </w:pPr>
    </w:p>
    <w:p w14:paraId="3D24A30F" w14:textId="77777777" w:rsidR="00C419B8" w:rsidRPr="001C59A0" w:rsidRDefault="00C419B8" w:rsidP="00C419B8">
      <w:pPr>
        <w:pStyle w:val="Paragraph"/>
        <w:widowControl w:val="0"/>
        <w:numPr>
          <w:ilvl w:val="0"/>
          <w:numId w:val="3"/>
        </w:numPr>
        <w:rPr>
          <w:rFonts w:ascii="Arial" w:hAnsi="Arial" w:cs="Arial"/>
          <w:b/>
          <w:spacing w:val="-3"/>
          <w:szCs w:val="24"/>
          <w:lang w:val="es-ES"/>
        </w:rPr>
      </w:pPr>
      <w:r w:rsidRPr="001C59A0">
        <w:rPr>
          <w:rFonts w:ascii="Arial" w:hAnsi="Arial" w:cs="Arial"/>
          <w:b/>
          <w:spacing w:val="-3"/>
          <w:szCs w:val="24"/>
          <w:lang w:val="es-ES"/>
        </w:rPr>
        <w:t>Informe de Terminación del Proyecto (PCR)</w:t>
      </w:r>
    </w:p>
    <w:p w14:paraId="41903CF5" w14:textId="77777777" w:rsidR="00C419B8" w:rsidRPr="001C59A0" w:rsidRDefault="00C419B8" w:rsidP="00C419B8">
      <w:pPr>
        <w:pStyle w:val="Paragraph"/>
        <w:numPr>
          <w:ilvl w:val="1"/>
          <w:numId w:val="4"/>
        </w:numPr>
        <w:spacing w:before="100" w:after="100"/>
        <w:ind w:left="540" w:hanging="540"/>
        <w:rPr>
          <w:rFonts w:ascii="Arial" w:hAnsi="Arial" w:cs="Arial"/>
          <w:spacing w:val="-3"/>
          <w:szCs w:val="24"/>
          <w:lang w:val="es-ES"/>
        </w:rPr>
      </w:pPr>
      <w:bookmarkStart w:id="11" w:name="_Ref463963712"/>
      <w:r w:rsidRPr="001C59A0">
        <w:rPr>
          <w:rFonts w:ascii="Arial" w:hAnsi="Arial" w:cs="Arial"/>
          <w:lang w:val="es-ES_tradnl" w:eastAsia="es-ES"/>
        </w:rPr>
        <w:t>El Informe de Terminación de Proyecto o PCR, por sus siglas en inglés, es el principal instrumento de rendición de cuentas que utiliza el Banco para mostrar tanto a partes involucradas internos y externos al Banco, el desempeño de sus operaciones con garantía soberana y la efectividad en el Desarrollo de las mismas. Asimismo, presenta los principales hallazgos y recomendaciones a fin de fortalecer el diseño y ejecución de futuros proyectos.</w:t>
      </w:r>
      <w:bookmarkEnd w:id="11"/>
    </w:p>
    <w:p w14:paraId="557F59EB" w14:textId="3AD8E807" w:rsidR="00C419B8" w:rsidRPr="001C59A0" w:rsidRDefault="00C419B8" w:rsidP="00C419B8">
      <w:pPr>
        <w:pStyle w:val="Paragraph"/>
        <w:numPr>
          <w:ilvl w:val="1"/>
          <w:numId w:val="4"/>
        </w:numPr>
        <w:spacing w:before="100" w:after="100"/>
        <w:ind w:left="540" w:hanging="540"/>
        <w:rPr>
          <w:rFonts w:ascii="Arial" w:hAnsi="Arial" w:cs="Arial"/>
          <w:lang w:val="es-ES_tradnl" w:eastAsia="es-ES"/>
        </w:rPr>
      </w:pPr>
      <w:r w:rsidRPr="001C59A0">
        <w:rPr>
          <w:rFonts w:ascii="Arial" w:hAnsi="Arial" w:cs="Arial"/>
          <w:spacing w:val="-3"/>
          <w:szCs w:val="24"/>
          <w:lang w:val="es-ES"/>
        </w:rPr>
        <w:t xml:space="preserve">El PCR será aplicado según las nuevas guías que entraron en vigencia el 5 de </w:t>
      </w:r>
      <w:r w:rsidR="000152B2">
        <w:rPr>
          <w:rFonts w:ascii="Arial" w:hAnsi="Arial" w:cs="Arial"/>
          <w:spacing w:val="-3"/>
          <w:szCs w:val="24"/>
          <w:lang w:val="es-ES"/>
        </w:rPr>
        <w:t>a</w:t>
      </w:r>
      <w:r w:rsidRPr="001C59A0">
        <w:rPr>
          <w:rFonts w:ascii="Arial" w:hAnsi="Arial" w:cs="Arial"/>
          <w:spacing w:val="-3"/>
          <w:szCs w:val="24"/>
          <w:lang w:val="es-ES"/>
        </w:rPr>
        <w:t xml:space="preserve">gosto de 2014, bajo el código OP-1242; y tuvieron su primera actualización en </w:t>
      </w:r>
      <w:r w:rsidR="00E6662B">
        <w:rPr>
          <w:rFonts w:ascii="Arial" w:hAnsi="Arial" w:cs="Arial"/>
          <w:spacing w:val="-3"/>
          <w:szCs w:val="24"/>
          <w:lang w:val="es-ES"/>
        </w:rPr>
        <w:t>f</w:t>
      </w:r>
      <w:r w:rsidRPr="001C59A0">
        <w:rPr>
          <w:rFonts w:ascii="Arial" w:hAnsi="Arial" w:cs="Arial"/>
          <w:spacing w:val="-3"/>
          <w:szCs w:val="24"/>
          <w:lang w:val="es-ES"/>
        </w:rPr>
        <w:t>ebrero de 2015.</w:t>
      </w:r>
    </w:p>
    <w:p w14:paraId="11A98130" w14:textId="77777777" w:rsidR="00C419B8" w:rsidRPr="001C59A0" w:rsidRDefault="00C419B8" w:rsidP="00C419B8">
      <w:pPr>
        <w:pStyle w:val="Paragraph"/>
        <w:numPr>
          <w:ilvl w:val="1"/>
          <w:numId w:val="4"/>
        </w:numPr>
        <w:spacing w:before="100" w:after="100"/>
        <w:ind w:left="540" w:hanging="540"/>
        <w:rPr>
          <w:rFonts w:ascii="Arial" w:hAnsi="Arial" w:cs="Arial"/>
          <w:lang w:val="es-ES_tradnl" w:eastAsia="es-ES"/>
        </w:rPr>
      </w:pPr>
      <w:r w:rsidRPr="001C59A0">
        <w:rPr>
          <w:rFonts w:ascii="Arial" w:hAnsi="Arial" w:cs="Arial"/>
          <w:spacing w:val="-3"/>
          <w:szCs w:val="24"/>
          <w:lang w:val="es-ES"/>
        </w:rPr>
        <w:t xml:space="preserve">La evaluación será conducida a partir del análisis de los </w:t>
      </w:r>
      <w:r w:rsidRPr="001C59A0">
        <w:rPr>
          <w:rFonts w:ascii="Arial" w:hAnsi="Arial" w:cs="Arial"/>
          <w:lang w:val="es-ES_tradnl" w:eastAsia="es-ES"/>
        </w:rPr>
        <w:t xml:space="preserve">criterios centrales y criterios no centrales. Los criterios centrales del PCR, básicamente evalúan el desempeño del proyecto y se determinan en forma objetiva con base en los resultados y </w:t>
      </w:r>
      <w:r w:rsidRPr="001C59A0">
        <w:rPr>
          <w:rFonts w:ascii="Arial" w:hAnsi="Arial" w:cs="Arial"/>
          <w:spacing w:val="-3"/>
          <w:szCs w:val="24"/>
          <w:lang w:val="es-ES"/>
        </w:rPr>
        <w:t>productos</w:t>
      </w:r>
      <w:r w:rsidRPr="001C59A0">
        <w:rPr>
          <w:rFonts w:ascii="Arial" w:hAnsi="Arial" w:cs="Arial"/>
          <w:lang w:val="es-ES_tradnl" w:eastAsia="es-ES"/>
        </w:rPr>
        <w:t xml:space="preserve"> del mismo, y se califica a través de cuatro criterios: (i) Efectividad, (ii) Eficiencia</w:t>
      </w:r>
      <w:r w:rsidRPr="001C59A0">
        <w:rPr>
          <w:rStyle w:val="FootnoteReference"/>
          <w:rFonts w:ascii="Arial" w:hAnsi="Arial" w:cs="Arial"/>
          <w:lang w:val="es-ES_tradnl" w:eastAsia="es-ES"/>
        </w:rPr>
        <w:footnoteReference w:id="8"/>
      </w:r>
      <w:r w:rsidRPr="001C59A0">
        <w:rPr>
          <w:rFonts w:ascii="Arial" w:hAnsi="Arial" w:cs="Arial"/>
          <w:lang w:val="es-ES_tradnl" w:eastAsia="es-ES"/>
        </w:rPr>
        <w:t xml:space="preserve">, (iii) Relevancia y (iv) Sostenibilidad.  </w:t>
      </w:r>
    </w:p>
    <w:p w14:paraId="702933A6" w14:textId="77777777" w:rsidR="00C419B8" w:rsidRPr="001C59A0" w:rsidRDefault="00C419B8" w:rsidP="00C419B8">
      <w:pPr>
        <w:pStyle w:val="Paragraph"/>
        <w:numPr>
          <w:ilvl w:val="1"/>
          <w:numId w:val="4"/>
        </w:numPr>
        <w:spacing w:before="100" w:after="100"/>
        <w:ind w:left="540" w:hanging="540"/>
        <w:rPr>
          <w:rFonts w:ascii="Arial" w:hAnsi="Arial" w:cs="Arial"/>
          <w:lang w:val="es-BO" w:eastAsia="es-ES"/>
        </w:rPr>
      </w:pPr>
      <w:r w:rsidRPr="001C59A0">
        <w:rPr>
          <w:rFonts w:ascii="Arial" w:hAnsi="Arial" w:cs="Arial"/>
          <w:lang w:val="es-BO" w:eastAsia="es-ES"/>
        </w:rPr>
        <w:t xml:space="preserve">Los criterios no centrales del PCR son aquellos evaluables, pero que no califican la efectividad de la intervención. En su defecto evalúan la contribución de la operación a los </w:t>
      </w:r>
      <w:r w:rsidRPr="001C59A0">
        <w:rPr>
          <w:rFonts w:ascii="Arial" w:hAnsi="Arial" w:cs="Arial"/>
          <w:spacing w:val="-3"/>
          <w:szCs w:val="24"/>
          <w:lang w:val="es-ES"/>
        </w:rPr>
        <w:t>objetivos</w:t>
      </w:r>
      <w:r w:rsidRPr="001C59A0">
        <w:rPr>
          <w:rFonts w:ascii="Arial" w:hAnsi="Arial" w:cs="Arial"/>
          <w:lang w:val="es-BO" w:eastAsia="es-ES"/>
        </w:rPr>
        <w:t xml:space="preserve"> de desarrollo del Banco; la contribución a los objetivos de desarrollo del país; el cumplimiento del plan de monitoreo y evaluación; el uso de sistemas país y la implementación y mitigación de salvaguardas ambientales y sociales.</w:t>
      </w:r>
    </w:p>
    <w:p w14:paraId="77AF579E" w14:textId="3C71C522" w:rsidR="00C419B8" w:rsidRDefault="00C419B8" w:rsidP="00C419B8">
      <w:pPr>
        <w:pStyle w:val="Paragraph"/>
        <w:numPr>
          <w:ilvl w:val="1"/>
          <w:numId w:val="4"/>
        </w:numPr>
        <w:spacing w:before="100" w:after="100"/>
        <w:ind w:left="540" w:hanging="540"/>
        <w:rPr>
          <w:rFonts w:ascii="Arial" w:hAnsi="Arial" w:cs="Arial"/>
          <w:spacing w:val="-3"/>
          <w:szCs w:val="24"/>
          <w:lang w:val="es-ES"/>
        </w:rPr>
      </w:pPr>
      <w:r w:rsidRPr="001C59A0">
        <w:rPr>
          <w:rFonts w:ascii="Arial" w:hAnsi="Arial" w:cs="Arial"/>
          <w:spacing w:val="-3"/>
          <w:szCs w:val="24"/>
          <w:lang w:val="es-ES"/>
        </w:rPr>
        <w:t xml:space="preserve">Será realizado hasta 6 meses después de haber desembolsado </w:t>
      </w:r>
      <w:r w:rsidR="00064FEF">
        <w:rPr>
          <w:rFonts w:ascii="Arial" w:hAnsi="Arial" w:cs="Arial"/>
          <w:spacing w:val="-3"/>
          <w:szCs w:val="24"/>
          <w:lang w:val="es-ES"/>
        </w:rPr>
        <w:t>la</w:t>
      </w:r>
      <w:r w:rsidR="00064FEF" w:rsidRPr="001C59A0">
        <w:rPr>
          <w:rFonts w:ascii="Arial" w:hAnsi="Arial" w:cs="Arial"/>
          <w:spacing w:val="-3"/>
          <w:szCs w:val="24"/>
          <w:lang w:val="es-ES"/>
        </w:rPr>
        <w:t xml:space="preserve"> </w:t>
      </w:r>
      <w:r w:rsidRPr="001C59A0">
        <w:rPr>
          <w:rFonts w:ascii="Arial" w:hAnsi="Arial" w:cs="Arial"/>
          <w:spacing w:val="-3"/>
          <w:szCs w:val="24"/>
          <w:lang w:val="es-ES"/>
        </w:rPr>
        <w:t>segund</w:t>
      </w:r>
      <w:r w:rsidR="00064FEF">
        <w:rPr>
          <w:rFonts w:ascii="Arial" w:hAnsi="Arial" w:cs="Arial"/>
          <w:spacing w:val="-3"/>
          <w:szCs w:val="24"/>
          <w:lang w:val="es-ES"/>
        </w:rPr>
        <w:t xml:space="preserve">a </w:t>
      </w:r>
      <w:r w:rsidRPr="001C59A0">
        <w:rPr>
          <w:rFonts w:ascii="Arial" w:hAnsi="Arial" w:cs="Arial"/>
          <w:spacing w:val="-3"/>
          <w:szCs w:val="24"/>
          <w:lang w:val="es-ES"/>
        </w:rPr>
        <w:t>operación</w:t>
      </w:r>
      <w:r w:rsidR="00064FEF">
        <w:rPr>
          <w:rFonts w:ascii="Arial" w:hAnsi="Arial" w:cs="Arial"/>
          <w:spacing w:val="-3"/>
          <w:szCs w:val="24"/>
          <w:lang w:val="es-ES"/>
        </w:rPr>
        <w:t xml:space="preserve"> programática</w:t>
      </w:r>
      <w:r w:rsidRPr="001C59A0">
        <w:rPr>
          <w:rFonts w:ascii="Arial" w:hAnsi="Arial" w:cs="Arial"/>
          <w:spacing w:val="-3"/>
          <w:szCs w:val="24"/>
          <w:lang w:val="es-ES"/>
        </w:rPr>
        <w:t>.</w:t>
      </w:r>
    </w:p>
    <w:p w14:paraId="1CC15365" w14:textId="77777777" w:rsidR="00BC6D71" w:rsidRPr="001C59A0" w:rsidRDefault="00BC6D71" w:rsidP="00D6554E">
      <w:pPr>
        <w:pStyle w:val="Paragraph"/>
        <w:tabs>
          <w:tab w:val="clear" w:pos="1440"/>
        </w:tabs>
        <w:spacing w:before="100" w:after="100"/>
        <w:ind w:left="1080" w:firstLine="0"/>
        <w:rPr>
          <w:rFonts w:ascii="Arial" w:hAnsi="Arial" w:cs="Arial"/>
          <w:spacing w:val="-3"/>
          <w:szCs w:val="24"/>
          <w:lang w:val="es-ES"/>
        </w:rPr>
      </w:pPr>
    </w:p>
    <w:p w14:paraId="3FA8FB12" w14:textId="77777777" w:rsidR="00C419B8" w:rsidRPr="001C59A0" w:rsidRDefault="00C419B8" w:rsidP="00C419B8">
      <w:pPr>
        <w:pStyle w:val="Paragraph"/>
        <w:tabs>
          <w:tab w:val="clear" w:pos="1440"/>
        </w:tabs>
        <w:spacing w:before="100" w:after="100"/>
        <w:ind w:left="900" w:firstLine="0"/>
        <w:jc w:val="center"/>
        <w:rPr>
          <w:rFonts w:ascii="Arial" w:hAnsi="Arial" w:cs="Arial"/>
          <w:spacing w:val="-3"/>
          <w:szCs w:val="24"/>
          <w:lang w:val="es-ES"/>
        </w:rPr>
      </w:pPr>
      <w:r w:rsidRPr="001C59A0">
        <w:rPr>
          <w:rFonts w:ascii="Arial" w:hAnsi="Arial" w:cs="Arial"/>
          <w:b/>
          <w:bCs/>
          <w:color w:val="000000"/>
          <w:sz w:val="20"/>
          <w:lang w:val="es-ES"/>
        </w:rPr>
        <w:t>Plan de Trabajo de Evaluación</w:t>
      </w:r>
    </w:p>
    <w:tbl>
      <w:tblPr>
        <w:tblW w:w="4813" w:type="pct"/>
        <w:jc w:val="center"/>
        <w:tblLayout w:type="fixed"/>
        <w:tblLook w:val="04A0" w:firstRow="1" w:lastRow="0" w:firstColumn="1" w:lastColumn="0" w:noHBand="0" w:noVBand="1"/>
      </w:tblPr>
      <w:tblGrid>
        <w:gridCol w:w="3463"/>
        <w:gridCol w:w="682"/>
        <w:gridCol w:w="704"/>
        <w:gridCol w:w="629"/>
        <w:gridCol w:w="721"/>
        <w:gridCol w:w="2071"/>
        <w:gridCol w:w="32"/>
      </w:tblGrid>
      <w:tr w:rsidR="00625725" w:rsidRPr="001C59A0" w14:paraId="69FCB720" w14:textId="77777777" w:rsidTr="00474389">
        <w:trPr>
          <w:gridAfter w:val="1"/>
          <w:wAfter w:w="19" w:type="pct"/>
          <w:trHeight w:val="250"/>
          <w:jc w:val="center"/>
        </w:trPr>
        <w:tc>
          <w:tcPr>
            <w:tcW w:w="2086" w:type="pc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50B4AFEA" w14:textId="77777777" w:rsidR="00625725" w:rsidRPr="001C59A0" w:rsidRDefault="00625725" w:rsidP="00DE4B10">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t>Actividad</w:t>
            </w:r>
          </w:p>
        </w:tc>
        <w:tc>
          <w:tcPr>
            <w:tcW w:w="411" w:type="pct"/>
            <w:tcBorders>
              <w:top w:val="single" w:sz="8" w:space="0" w:color="auto"/>
              <w:left w:val="nil"/>
              <w:right w:val="single" w:sz="8" w:space="0" w:color="000000"/>
            </w:tcBorders>
            <w:shd w:val="clear" w:color="000000" w:fill="D9D9D9"/>
            <w:noWrap/>
            <w:vAlign w:val="center"/>
            <w:hideMark/>
          </w:tcPr>
          <w:p w14:paraId="3ECD7DB3" w14:textId="77777777" w:rsidR="00625725" w:rsidRPr="001C59A0" w:rsidRDefault="00625725" w:rsidP="00DE4B10">
            <w:pPr>
              <w:spacing w:before="120" w:after="120"/>
              <w:jc w:val="center"/>
              <w:rPr>
                <w:rFonts w:ascii="Arial" w:hAnsi="Arial" w:cs="Arial"/>
                <w:b/>
                <w:bCs/>
                <w:color w:val="000000"/>
                <w:sz w:val="18"/>
                <w:szCs w:val="20"/>
                <w:lang w:val="es-ES"/>
              </w:rPr>
            </w:pPr>
            <w:r>
              <w:rPr>
                <w:rFonts w:ascii="Arial" w:hAnsi="Arial" w:cs="Arial"/>
                <w:b/>
                <w:bCs/>
                <w:color w:val="000000"/>
                <w:sz w:val="18"/>
                <w:szCs w:val="20"/>
                <w:lang w:val="es-ES"/>
              </w:rPr>
              <w:t>2017</w:t>
            </w:r>
          </w:p>
        </w:tc>
        <w:tc>
          <w:tcPr>
            <w:tcW w:w="424" w:type="pct"/>
            <w:tcBorders>
              <w:top w:val="single" w:sz="8" w:space="0" w:color="auto"/>
              <w:left w:val="nil"/>
              <w:right w:val="single" w:sz="8" w:space="0" w:color="000000"/>
            </w:tcBorders>
            <w:shd w:val="clear" w:color="000000" w:fill="D9D9D9"/>
            <w:noWrap/>
            <w:vAlign w:val="center"/>
            <w:hideMark/>
          </w:tcPr>
          <w:p w14:paraId="6C5BFFC3" w14:textId="77777777" w:rsidR="00625725" w:rsidRPr="001C59A0" w:rsidRDefault="00625725" w:rsidP="00DE4B10">
            <w:pPr>
              <w:spacing w:before="120" w:after="120"/>
              <w:jc w:val="center"/>
              <w:rPr>
                <w:rFonts w:ascii="Arial" w:hAnsi="Arial" w:cs="Arial"/>
                <w:b/>
                <w:bCs/>
                <w:color w:val="000000"/>
                <w:sz w:val="18"/>
                <w:szCs w:val="20"/>
                <w:lang w:val="es-ES"/>
              </w:rPr>
            </w:pPr>
            <w:r>
              <w:rPr>
                <w:rFonts w:ascii="Arial" w:hAnsi="Arial" w:cs="Arial"/>
                <w:b/>
                <w:bCs/>
                <w:color w:val="000000"/>
                <w:sz w:val="18"/>
                <w:szCs w:val="20"/>
                <w:lang w:val="es-ES"/>
              </w:rPr>
              <w:t>2018</w:t>
            </w:r>
          </w:p>
        </w:tc>
        <w:tc>
          <w:tcPr>
            <w:tcW w:w="379" w:type="pct"/>
            <w:tcBorders>
              <w:top w:val="single" w:sz="8" w:space="0" w:color="auto"/>
              <w:left w:val="nil"/>
              <w:bottom w:val="single" w:sz="8" w:space="0" w:color="auto"/>
              <w:right w:val="single" w:sz="8" w:space="0" w:color="000000"/>
            </w:tcBorders>
            <w:shd w:val="clear" w:color="000000" w:fill="D9D9D9"/>
            <w:noWrap/>
            <w:vAlign w:val="center"/>
            <w:hideMark/>
          </w:tcPr>
          <w:p w14:paraId="206FBD79" w14:textId="77777777" w:rsidR="00625725" w:rsidRPr="001C59A0" w:rsidRDefault="00625725" w:rsidP="00DE4B10">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t>201</w:t>
            </w:r>
            <w:r>
              <w:rPr>
                <w:rFonts w:ascii="Arial" w:hAnsi="Arial" w:cs="Arial"/>
                <w:b/>
                <w:bCs/>
                <w:color w:val="000000"/>
                <w:sz w:val="18"/>
                <w:szCs w:val="20"/>
                <w:lang w:val="es-ES"/>
              </w:rPr>
              <w:t>9</w:t>
            </w:r>
          </w:p>
        </w:tc>
        <w:tc>
          <w:tcPr>
            <w:tcW w:w="434" w:type="pct"/>
            <w:tcBorders>
              <w:top w:val="single" w:sz="8" w:space="0" w:color="auto"/>
              <w:left w:val="nil"/>
              <w:right w:val="single" w:sz="8" w:space="0" w:color="000000"/>
            </w:tcBorders>
            <w:shd w:val="clear" w:color="000000" w:fill="D9D9D9"/>
            <w:noWrap/>
            <w:vAlign w:val="center"/>
            <w:hideMark/>
          </w:tcPr>
          <w:p w14:paraId="79C49881" w14:textId="77777777" w:rsidR="00625725" w:rsidRPr="001C59A0" w:rsidRDefault="00625725" w:rsidP="00DE4B10">
            <w:pPr>
              <w:spacing w:before="120" w:after="120"/>
              <w:jc w:val="center"/>
              <w:rPr>
                <w:rFonts w:ascii="Arial" w:hAnsi="Arial" w:cs="Arial"/>
                <w:b/>
                <w:bCs/>
                <w:color w:val="000000"/>
                <w:sz w:val="18"/>
                <w:szCs w:val="20"/>
                <w:lang w:val="es-ES"/>
              </w:rPr>
            </w:pPr>
            <w:r>
              <w:rPr>
                <w:rFonts w:ascii="Arial" w:hAnsi="Arial" w:cs="Arial"/>
                <w:b/>
                <w:bCs/>
                <w:color w:val="000000"/>
                <w:sz w:val="18"/>
                <w:szCs w:val="20"/>
                <w:lang w:val="es-ES"/>
              </w:rPr>
              <w:t>2020</w:t>
            </w:r>
          </w:p>
        </w:tc>
        <w:tc>
          <w:tcPr>
            <w:tcW w:w="1247" w:type="pct"/>
            <w:tcBorders>
              <w:top w:val="single" w:sz="8" w:space="0" w:color="auto"/>
              <w:left w:val="single" w:sz="8" w:space="0" w:color="auto"/>
              <w:right w:val="single" w:sz="4" w:space="0" w:color="auto"/>
            </w:tcBorders>
            <w:shd w:val="clear" w:color="000000" w:fill="D9D9D9"/>
          </w:tcPr>
          <w:p w14:paraId="061B8CFF" w14:textId="77777777" w:rsidR="00625725" w:rsidRPr="001C59A0" w:rsidRDefault="00625725" w:rsidP="00DE4B10">
            <w:pPr>
              <w:spacing w:before="120" w:after="120"/>
              <w:jc w:val="center"/>
              <w:rPr>
                <w:rFonts w:ascii="Arial" w:hAnsi="Arial" w:cs="Arial"/>
                <w:b/>
                <w:bCs/>
                <w:color w:val="000000"/>
                <w:sz w:val="18"/>
                <w:szCs w:val="20"/>
                <w:lang w:val="es-ES"/>
              </w:rPr>
            </w:pPr>
            <w:r w:rsidRPr="001C59A0">
              <w:rPr>
                <w:rFonts w:ascii="Arial" w:hAnsi="Arial" w:cs="Arial"/>
                <w:b/>
                <w:bCs/>
                <w:color w:val="000000"/>
                <w:sz w:val="18"/>
                <w:szCs w:val="20"/>
                <w:lang w:val="es-ES"/>
              </w:rPr>
              <w:t>Responsable y Costo</w:t>
            </w:r>
          </w:p>
        </w:tc>
      </w:tr>
      <w:tr w:rsidR="00625725" w:rsidRPr="00D11900" w14:paraId="15146120" w14:textId="77777777" w:rsidTr="00474389">
        <w:trPr>
          <w:gridAfter w:val="1"/>
          <w:wAfter w:w="19" w:type="pct"/>
          <w:trHeight w:val="394"/>
          <w:jc w:val="center"/>
        </w:trPr>
        <w:tc>
          <w:tcPr>
            <w:tcW w:w="2086" w:type="pct"/>
            <w:tcBorders>
              <w:top w:val="nil"/>
              <w:left w:val="single" w:sz="8" w:space="0" w:color="auto"/>
              <w:bottom w:val="single" w:sz="8" w:space="0" w:color="auto"/>
              <w:right w:val="single" w:sz="8" w:space="0" w:color="auto"/>
            </w:tcBorders>
            <w:shd w:val="clear" w:color="auto" w:fill="auto"/>
            <w:noWrap/>
            <w:vAlign w:val="center"/>
            <w:hideMark/>
          </w:tcPr>
          <w:p w14:paraId="1F0A3213" w14:textId="77777777" w:rsidR="00625725" w:rsidRPr="00063817" w:rsidRDefault="00625725" w:rsidP="00DE4B10">
            <w:pPr>
              <w:rPr>
                <w:rFonts w:ascii="Arial" w:hAnsi="Arial" w:cs="Arial"/>
                <w:b/>
                <w:bCs/>
                <w:color w:val="000000"/>
                <w:sz w:val="18"/>
                <w:szCs w:val="20"/>
                <w:lang w:val="es-MX"/>
              </w:rPr>
            </w:pPr>
            <w:r w:rsidRPr="00063817">
              <w:rPr>
                <w:rFonts w:ascii="Arial" w:hAnsi="Arial" w:cs="Arial"/>
                <w:b/>
                <w:bCs/>
                <w:color w:val="000000"/>
                <w:sz w:val="18"/>
                <w:szCs w:val="20"/>
                <w:lang w:val="es-MX"/>
              </w:rPr>
              <w:t xml:space="preserve">Informe de Terminación de Proyecto (PCR) </w:t>
            </w:r>
          </w:p>
        </w:tc>
        <w:tc>
          <w:tcPr>
            <w:tcW w:w="411" w:type="pct"/>
            <w:tcBorders>
              <w:top w:val="single" w:sz="8" w:space="0" w:color="auto"/>
              <w:left w:val="nil"/>
              <w:bottom w:val="single" w:sz="8" w:space="0" w:color="auto"/>
              <w:right w:val="single" w:sz="8" w:space="0" w:color="auto"/>
            </w:tcBorders>
            <w:shd w:val="clear" w:color="auto" w:fill="auto"/>
            <w:noWrap/>
            <w:vAlign w:val="center"/>
            <w:hideMark/>
          </w:tcPr>
          <w:p w14:paraId="652FC882" w14:textId="77777777" w:rsidR="00625725" w:rsidRPr="001C59A0" w:rsidRDefault="00625725" w:rsidP="00DE4B10">
            <w:pPr>
              <w:jc w:val="center"/>
              <w:rPr>
                <w:rFonts w:ascii="Arial" w:hAnsi="Arial" w:cs="Arial"/>
                <w:bCs/>
                <w:color w:val="000000"/>
                <w:sz w:val="18"/>
                <w:szCs w:val="20"/>
                <w:lang w:val="es-MX"/>
              </w:rPr>
            </w:pPr>
          </w:p>
          <w:p w14:paraId="752C199C" w14:textId="77777777" w:rsidR="00625725" w:rsidRPr="001C59A0" w:rsidRDefault="00625725" w:rsidP="00DE4B10">
            <w:pPr>
              <w:jc w:val="center"/>
              <w:rPr>
                <w:rFonts w:ascii="Arial" w:hAnsi="Arial" w:cs="Arial"/>
                <w:bCs/>
                <w:color w:val="000000"/>
                <w:sz w:val="18"/>
                <w:szCs w:val="20"/>
                <w:lang w:val="es-MX"/>
              </w:rPr>
            </w:pPr>
          </w:p>
        </w:tc>
        <w:tc>
          <w:tcPr>
            <w:tcW w:w="424" w:type="pct"/>
            <w:tcBorders>
              <w:top w:val="single" w:sz="8" w:space="0" w:color="auto"/>
              <w:left w:val="nil"/>
              <w:bottom w:val="single" w:sz="8" w:space="0" w:color="auto"/>
              <w:right w:val="single" w:sz="8" w:space="0" w:color="auto"/>
            </w:tcBorders>
            <w:shd w:val="clear" w:color="auto" w:fill="auto"/>
            <w:noWrap/>
            <w:vAlign w:val="center"/>
          </w:tcPr>
          <w:p w14:paraId="37DF7593" w14:textId="77777777" w:rsidR="00625725" w:rsidRPr="001C59A0" w:rsidRDefault="00625725" w:rsidP="00DE4B10">
            <w:pPr>
              <w:jc w:val="center"/>
              <w:rPr>
                <w:rFonts w:ascii="Arial" w:hAnsi="Arial" w:cs="Arial"/>
                <w:bCs/>
                <w:color w:val="000000"/>
                <w:sz w:val="18"/>
                <w:szCs w:val="20"/>
                <w:lang w:val="es-MX"/>
              </w:rPr>
            </w:pPr>
          </w:p>
        </w:tc>
        <w:tc>
          <w:tcPr>
            <w:tcW w:w="379"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12AE64A4" w14:textId="4BA5005C" w:rsidR="00625725" w:rsidRPr="001C59A0" w:rsidRDefault="00625725" w:rsidP="00DE4B10">
            <w:pPr>
              <w:jc w:val="center"/>
              <w:rPr>
                <w:rFonts w:ascii="Arial" w:hAnsi="Arial" w:cs="Arial"/>
                <w:bCs/>
                <w:color w:val="000000"/>
                <w:sz w:val="18"/>
                <w:szCs w:val="20"/>
                <w:lang w:val="es-MX"/>
              </w:rPr>
            </w:pPr>
          </w:p>
        </w:tc>
        <w:tc>
          <w:tcPr>
            <w:tcW w:w="434" w:type="pct"/>
            <w:tcBorders>
              <w:top w:val="single" w:sz="8" w:space="0" w:color="auto"/>
              <w:left w:val="nil"/>
              <w:bottom w:val="single" w:sz="8" w:space="0" w:color="auto"/>
              <w:right w:val="single" w:sz="8" w:space="0" w:color="auto"/>
            </w:tcBorders>
            <w:shd w:val="clear" w:color="auto" w:fill="auto"/>
            <w:noWrap/>
            <w:vAlign w:val="center"/>
            <w:hideMark/>
          </w:tcPr>
          <w:p w14:paraId="4757B20F" w14:textId="77777777" w:rsidR="00625725" w:rsidRPr="001C59A0" w:rsidRDefault="00625725" w:rsidP="00DE4B10">
            <w:pPr>
              <w:jc w:val="center"/>
              <w:rPr>
                <w:rFonts w:ascii="Arial" w:hAnsi="Arial" w:cs="Arial"/>
                <w:bCs/>
                <w:color w:val="000000"/>
                <w:sz w:val="18"/>
                <w:szCs w:val="20"/>
                <w:lang w:val="es-MX"/>
              </w:rPr>
            </w:pPr>
          </w:p>
          <w:p w14:paraId="0A56B20F" w14:textId="77777777" w:rsidR="00625725" w:rsidRPr="001C59A0" w:rsidRDefault="00625725" w:rsidP="00DE4B10">
            <w:pPr>
              <w:jc w:val="center"/>
              <w:rPr>
                <w:rFonts w:ascii="Arial" w:hAnsi="Arial" w:cs="Arial"/>
                <w:bCs/>
                <w:color w:val="000000"/>
                <w:sz w:val="18"/>
                <w:szCs w:val="20"/>
                <w:lang w:val="es-MX"/>
              </w:rPr>
            </w:pPr>
          </w:p>
        </w:tc>
        <w:tc>
          <w:tcPr>
            <w:tcW w:w="1247" w:type="pct"/>
            <w:tcBorders>
              <w:top w:val="single" w:sz="8" w:space="0" w:color="auto"/>
              <w:left w:val="nil"/>
              <w:bottom w:val="single" w:sz="8" w:space="0" w:color="auto"/>
              <w:right w:val="single" w:sz="8" w:space="0" w:color="auto"/>
            </w:tcBorders>
            <w:shd w:val="clear" w:color="auto" w:fill="auto"/>
            <w:vAlign w:val="center"/>
          </w:tcPr>
          <w:p w14:paraId="3AF99D4D" w14:textId="61BD8FDB" w:rsidR="00625725" w:rsidRPr="001C59A0" w:rsidRDefault="00625725" w:rsidP="00625725">
            <w:pPr>
              <w:jc w:val="center"/>
              <w:rPr>
                <w:rFonts w:ascii="Arial" w:hAnsi="Arial" w:cs="Arial"/>
                <w:bCs/>
                <w:color w:val="000000"/>
                <w:sz w:val="18"/>
                <w:szCs w:val="20"/>
                <w:lang w:val="es-MX"/>
              </w:rPr>
            </w:pPr>
          </w:p>
        </w:tc>
      </w:tr>
      <w:tr w:rsidR="00063817" w:rsidRPr="00063817" w14:paraId="3CB5F127" w14:textId="77777777" w:rsidTr="00474389">
        <w:trPr>
          <w:gridAfter w:val="1"/>
          <w:wAfter w:w="19" w:type="pct"/>
          <w:trHeight w:val="394"/>
          <w:jc w:val="center"/>
        </w:trPr>
        <w:tc>
          <w:tcPr>
            <w:tcW w:w="2086" w:type="pct"/>
            <w:tcBorders>
              <w:top w:val="nil"/>
              <w:left w:val="single" w:sz="8" w:space="0" w:color="auto"/>
              <w:bottom w:val="single" w:sz="8" w:space="0" w:color="auto"/>
              <w:right w:val="single" w:sz="8" w:space="0" w:color="auto"/>
            </w:tcBorders>
            <w:shd w:val="clear" w:color="auto" w:fill="auto"/>
            <w:noWrap/>
            <w:vAlign w:val="center"/>
          </w:tcPr>
          <w:p w14:paraId="4FBBAD65" w14:textId="5EC23D3D" w:rsidR="00063817" w:rsidRPr="001C59A0" w:rsidRDefault="00063817" w:rsidP="00063817">
            <w:pPr>
              <w:jc w:val="right"/>
              <w:rPr>
                <w:rFonts w:ascii="Arial" w:hAnsi="Arial" w:cs="Arial"/>
                <w:bCs/>
                <w:color w:val="000000"/>
                <w:sz w:val="18"/>
                <w:szCs w:val="20"/>
                <w:lang w:val="es-MX"/>
              </w:rPr>
            </w:pPr>
            <w:r>
              <w:rPr>
                <w:rFonts w:ascii="Arial" w:hAnsi="Arial" w:cs="Arial"/>
                <w:bCs/>
                <w:color w:val="000000"/>
                <w:sz w:val="18"/>
                <w:szCs w:val="20"/>
                <w:lang w:val="es-MX"/>
              </w:rPr>
              <w:t>Contratación de consultor para la preparación del PCR</w:t>
            </w:r>
          </w:p>
        </w:tc>
        <w:tc>
          <w:tcPr>
            <w:tcW w:w="411" w:type="pct"/>
            <w:tcBorders>
              <w:top w:val="single" w:sz="8" w:space="0" w:color="auto"/>
              <w:left w:val="nil"/>
              <w:bottom w:val="single" w:sz="8" w:space="0" w:color="auto"/>
              <w:right w:val="single" w:sz="8" w:space="0" w:color="auto"/>
            </w:tcBorders>
            <w:shd w:val="clear" w:color="auto" w:fill="auto"/>
            <w:noWrap/>
            <w:vAlign w:val="center"/>
          </w:tcPr>
          <w:p w14:paraId="6DF7D0BC" w14:textId="77777777" w:rsidR="00063817" w:rsidRPr="001C59A0" w:rsidRDefault="00063817" w:rsidP="00DE4B10">
            <w:pPr>
              <w:jc w:val="center"/>
              <w:rPr>
                <w:rFonts w:ascii="Arial" w:hAnsi="Arial" w:cs="Arial"/>
                <w:bCs/>
                <w:color w:val="000000"/>
                <w:sz w:val="18"/>
                <w:szCs w:val="20"/>
                <w:lang w:val="es-MX"/>
              </w:rPr>
            </w:pPr>
          </w:p>
        </w:tc>
        <w:tc>
          <w:tcPr>
            <w:tcW w:w="424" w:type="pct"/>
            <w:tcBorders>
              <w:top w:val="single" w:sz="8" w:space="0" w:color="auto"/>
              <w:left w:val="nil"/>
              <w:bottom w:val="single" w:sz="8" w:space="0" w:color="auto"/>
              <w:right w:val="single" w:sz="8" w:space="0" w:color="auto"/>
            </w:tcBorders>
            <w:shd w:val="clear" w:color="auto" w:fill="auto"/>
            <w:noWrap/>
            <w:vAlign w:val="center"/>
          </w:tcPr>
          <w:p w14:paraId="570FAABD" w14:textId="77777777" w:rsidR="00063817" w:rsidRPr="001C59A0" w:rsidRDefault="00063817" w:rsidP="00DE4B10">
            <w:pPr>
              <w:jc w:val="center"/>
              <w:rPr>
                <w:rFonts w:ascii="Arial" w:hAnsi="Arial" w:cs="Arial"/>
                <w:bCs/>
                <w:color w:val="000000"/>
                <w:sz w:val="18"/>
                <w:szCs w:val="20"/>
                <w:lang w:val="es-MX"/>
              </w:rPr>
            </w:pPr>
          </w:p>
        </w:tc>
        <w:tc>
          <w:tcPr>
            <w:tcW w:w="379"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0F160AFA" w14:textId="77777777" w:rsidR="00063817" w:rsidRDefault="00063817" w:rsidP="00DE4B10">
            <w:pPr>
              <w:jc w:val="center"/>
              <w:rPr>
                <w:rFonts w:ascii="Arial" w:hAnsi="Arial" w:cs="Arial"/>
                <w:bCs/>
                <w:color w:val="000000"/>
                <w:sz w:val="18"/>
                <w:szCs w:val="20"/>
                <w:lang w:val="es-MX"/>
              </w:rPr>
            </w:pPr>
          </w:p>
        </w:tc>
        <w:tc>
          <w:tcPr>
            <w:tcW w:w="434" w:type="pct"/>
            <w:tcBorders>
              <w:top w:val="single" w:sz="8" w:space="0" w:color="auto"/>
              <w:left w:val="nil"/>
              <w:bottom w:val="single" w:sz="8" w:space="0" w:color="auto"/>
              <w:right w:val="single" w:sz="8" w:space="0" w:color="auto"/>
            </w:tcBorders>
            <w:shd w:val="clear" w:color="auto" w:fill="auto"/>
            <w:noWrap/>
            <w:vAlign w:val="center"/>
          </w:tcPr>
          <w:p w14:paraId="5BAFC507" w14:textId="77777777" w:rsidR="00063817" w:rsidRPr="001C59A0" w:rsidRDefault="00063817" w:rsidP="00DE4B10">
            <w:pPr>
              <w:jc w:val="center"/>
              <w:rPr>
                <w:rFonts w:ascii="Arial" w:hAnsi="Arial" w:cs="Arial"/>
                <w:bCs/>
                <w:color w:val="000000"/>
                <w:sz w:val="18"/>
                <w:szCs w:val="20"/>
                <w:lang w:val="es-MX"/>
              </w:rPr>
            </w:pPr>
          </w:p>
        </w:tc>
        <w:tc>
          <w:tcPr>
            <w:tcW w:w="1247" w:type="pct"/>
            <w:tcBorders>
              <w:top w:val="single" w:sz="8" w:space="0" w:color="auto"/>
              <w:left w:val="nil"/>
              <w:bottom w:val="single" w:sz="8" w:space="0" w:color="auto"/>
              <w:right w:val="single" w:sz="8" w:space="0" w:color="auto"/>
            </w:tcBorders>
            <w:shd w:val="clear" w:color="auto" w:fill="auto"/>
            <w:vAlign w:val="center"/>
          </w:tcPr>
          <w:p w14:paraId="01267DD4" w14:textId="00FBB7C4" w:rsidR="00063817" w:rsidRPr="001C59A0" w:rsidRDefault="00063817" w:rsidP="00625725">
            <w:pPr>
              <w:jc w:val="center"/>
              <w:rPr>
                <w:rFonts w:ascii="Arial" w:hAnsi="Arial" w:cs="Arial"/>
                <w:bCs/>
                <w:color w:val="000000"/>
                <w:sz w:val="18"/>
                <w:szCs w:val="20"/>
                <w:lang w:val="es-MX"/>
              </w:rPr>
            </w:pPr>
            <w:r w:rsidRPr="001C59A0">
              <w:rPr>
                <w:rFonts w:ascii="Arial" w:hAnsi="Arial" w:cs="Arial"/>
                <w:bCs/>
                <w:color w:val="000000"/>
                <w:sz w:val="18"/>
                <w:szCs w:val="20"/>
                <w:lang w:val="es-MX"/>
              </w:rPr>
              <w:t>US$15,000</w:t>
            </w:r>
            <w:r>
              <w:rPr>
                <w:rFonts w:ascii="Arial" w:hAnsi="Arial" w:cs="Arial"/>
                <w:bCs/>
                <w:color w:val="000000"/>
                <w:sz w:val="18"/>
                <w:szCs w:val="20"/>
                <w:lang w:val="es-MX"/>
              </w:rPr>
              <w:t xml:space="preserve"> IDB</w:t>
            </w:r>
          </w:p>
        </w:tc>
      </w:tr>
      <w:tr w:rsidR="00063817" w:rsidRPr="00063817" w14:paraId="38A49E74" w14:textId="77777777" w:rsidTr="00474389">
        <w:trPr>
          <w:gridAfter w:val="1"/>
          <w:wAfter w:w="19" w:type="pct"/>
          <w:trHeight w:val="394"/>
          <w:jc w:val="center"/>
        </w:trPr>
        <w:tc>
          <w:tcPr>
            <w:tcW w:w="2086" w:type="pct"/>
            <w:tcBorders>
              <w:top w:val="nil"/>
              <w:left w:val="single" w:sz="8" w:space="0" w:color="auto"/>
              <w:bottom w:val="single" w:sz="8" w:space="0" w:color="auto"/>
              <w:right w:val="single" w:sz="8" w:space="0" w:color="auto"/>
            </w:tcBorders>
            <w:shd w:val="clear" w:color="auto" w:fill="auto"/>
            <w:noWrap/>
            <w:vAlign w:val="center"/>
          </w:tcPr>
          <w:p w14:paraId="415FA94A" w14:textId="25A88BD6" w:rsidR="00063817" w:rsidRPr="001C59A0" w:rsidRDefault="00063817" w:rsidP="00063817">
            <w:pPr>
              <w:jc w:val="right"/>
              <w:rPr>
                <w:rFonts w:ascii="Arial" w:hAnsi="Arial" w:cs="Arial"/>
                <w:bCs/>
                <w:color w:val="000000"/>
                <w:sz w:val="18"/>
                <w:szCs w:val="20"/>
                <w:lang w:val="es-MX"/>
              </w:rPr>
            </w:pPr>
            <w:r>
              <w:rPr>
                <w:rFonts w:ascii="Arial" w:hAnsi="Arial" w:cs="Arial"/>
                <w:bCs/>
                <w:color w:val="000000"/>
                <w:sz w:val="18"/>
                <w:szCs w:val="20"/>
                <w:lang w:val="es-MX"/>
              </w:rPr>
              <w:t>Preparación y entrega de los medios de verificación de la primera operación</w:t>
            </w:r>
          </w:p>
        </w:tc>
        <w:tc>
          <w:tcPr>
            <w:tcW w:w="411" w:type="pct"/>
            <w:tcBorders>
              <w:top w:val="single" w:sz="8" w:space="0" w:color="auto"/>
              <w:left w:val="nil"/>
              <w:bottom w:val="single" w:sz="8" w:space="0" w:color="auto"/>
              <w:right w:val="single" w:sz="8" w:space="0" w:color="auto"/>
            </w:tcBorders>
            <w:shd w:val="clear" w:color="auto" w:fill="BFBFBF" w:themeFill="background1" w:themeFillShade="BF"/>
            <w:noWrap/>
            <w:vAlign w:val="center"/>
          </w:tcPr>
          <w:p w14:paraId="0DEE5D98" w14:textId="77777777" w:rsidR="00063817" w:rsidRPr="001C59A0" w:rsidRDefault="00063817" w:rsidP="00DE4B10">
            <w:pPr>
              <w:jc w:val="center"/>
              <w:rPr>
                <w:rFonts w:ascii="Arial" w:hAnsi="Arial" w:cs="Arial"/>
                <w:bCs/>
                <w:color w:val="000000"/>
                <w:sz w:val="18"/>
                <w:szCs w:val="20"/>
                <w:lang w:val="es-MX"/>
              </w:rPr>
            </w:pPr>
          </w:p>
        </w:tc>
        <w:tc>
          <w:tcPr>
            <w:tcW w:w="424" w:type="pct"/>
            <w:tcBorders>
              <w:top w:val="single" w:sz="8" w:space="0" w:color="auto"/>
              <w:left w:val="nil"/>
              <w:bottom w:val="single" w:sz="8" w:space="0" w:color="auto"/>
              <w:right w:val="single" w:sz="8" w:space="0" w:color="auto"/>
            </w:tcBorders>
            <w:shd w:val="clear" w:color="auto" w:fill="auto"/>
            <w:noWrap/>
            <w:vAlign w:val="center"/>
          </w:tcPr>
          <w:p w14:paraId="0C893E4E" w14:textId="77777777" w:rsidR="00063817" w:rsidRPr="001C59A0" w:rsidRDefault="00063817" w:rsidP="00DE4B10">
            <w:pPr>
              <w:jc w:val="center"/>
              <w:rPr>
                <w:rFonts w:ascii="Arial" w:hAnsi="Arial" w:cs="Arial"/>
                <w:bCs/>
                <w:color w:val="000000"/>
                <w:sz w:val="18"/>
                <w:szCs w:val="20"/>
                <w:lang w:val="es-MX"/>
              </w:rPr>
            </w:pPr>
          </w:p>
        </w:tc>
        <w:tc>
          <w:tcPr>
            <w:tcW w:w="379" w:type="pct"/>
            <w:tcBorders>
              <w:top w:val="single" w:sz="8" w:space="0" w:color="auto"/>
              <w:left w:val="nil"/>
              <w:bottom w:val="single" w:sz="8" w:space="0" w:color="auto"/>
              <w:right w:val="single" w:sz="8" w:space="0" w:color="auto"/>
            </w:tcBorders>
            <w:shd w:val="clear" w:color="auto" w:fill="auto"/>
            <w:noWrap/>
            <w:vAlign w:val="center"/>
          </w:tcPr>
          <w:p w14:paraId="0827DEA7" w14:textId="77777777" w:rsidR="00063817" w:rsidRPr="001C59A0" w:rsidRDefault="00063817" w:rsidP="00DE4B10">
            <w:pPr>
              <w:jc w:val="center"/>
              <w:rPr>
                <w:rFonts w:ascii="Arial" w:hAnsi="Arial" w:cs="Arial"/>
                <w:bCs/>
                <w:color w:val="000000"/>
                <w:sz w:val="18"/>
                <w:szCs w:val="20"/>
                <w:lang w:val="es-MX"/>
              </w:rPr>
            </w:pPr>
          </w:p>
        </w:tc>
        <w:tc>
          <w:tcPr>
            <w:tcW w:w="434" w:type="pct"/>
            <w:tcBorders>
              <w:top w:val="single" w:sz="8" w:space="0" w:color="auto"/>
              <w:left w:val="nil"/>
              <w:bottom w:val="single" w:sz="8" w:space="0" w:color="auto"/>
              <w:right w:val="single" w:sz="8" w:space="0" w:color="auto"/>
            </w:tcBorders>
            <w:shd w:val="clear" w:color="auto" w:fill="auto"/>
            <w:noWrap/>
            <w:vAlign w:val="center"/>
          </w:tcPr>
          <w:p w14:paraId="7C955580" w14:textId="77777777" w:rsidR="00063817" w:rsidRPr="001C59A0" w:rsidRDefault="00063817" w:rsidP="00DE4B10">
            <w:pPr>
              <w:jc w:val="center"/>
              <w:rPr>
                <w:rFonts w:ascii="Arial" w:hAnsi="Arial" w:cs="Arial"/>
                <w:bCs/>
                <w:color w:val="000000"/>
                <w:sz w:val="18"/>
                <w:szCs w:val="20"/>
                <w:lang w:val="es-MX"/>
              </w:rPr>
            </w:pPr>
          </w:p>
        </w:tc>
        <w:tc>
          <w:tcPr>
            <w:tcW w:w="1247" w:type="pct"/>
            <w:tcBorders>
              <w:top w:val="single" w:sz="8" w:space="0" w:color="auto"/>
              <w:left w:val="nil"/>
              <w:bottom w:val="single" w:sz="8" w:space="0" w:color="auto"/>
              <w:right w:val="single" w:sz="8" w:space="0" w:color="auto"/>
            </w:tcBorders>
            <w:shd w:val="clear" w:color="auto" w:fill="auto"/>
            <w:vAlign w:val="center"/>
          </w:tcPr>
          <w:p w14:paraId="07FE0F7B" w14:textId="0863AC50" w:rsidR="00063817" w:rsidRPr="001C59A0" w:rsidRDefault="00063817" w:rsidP="00625725">
            <w:pPr>
              <w:jc w:val="center"/>
              <w:rPr>
                <w:rFonts w:ascii="Arial" w:hAnsi="Arial" w:cs="Arial"/>
                <w:bCs/>
                <w:color w:val="000000"/>
                <w:sz w:val="18"/>
                <w:szCs w:val="20"/>
                <w:lang w:val="es-MX"/>
              </w:rPr>
            </w:pPr>
            <w:r>
              <w:rPr>
                <w:rFonts w:ascii="Arial" w:hAnsi="Arial" w:cs="Arial"/>
                <w:bCs/>
                <w:color w:val="000000"/>
                <w:sz w:val="18"/>
                <w:szCs w:val="20"/>
                <w:lang w:val="es-MX"/>
              </w:rPr>
              <w:t>US$</w:t>
            </w:r>
            <w:r w:rsidRPr="001C59A0">
              <w:rPr>
                <w:rFonts w:ascii="Arial" w:hAnsi="Arial" w:cs="Arial"/>
                <w:bCs/>
                <w:color w:val="000000"/>
                <w:sz w:val="18"/>
                <w:szCs w:val="20"/>
                <w:lang w:val="es-MX"/>
              </w:rPr>
              <w:t>5,000</w:t>
            </w:r>
            <w:r>
              <w:rPr>
                <w:rFonts w:ascii="Arial" w:hAnsi="Arial" w:cs="Arial"/>
                <w:bCs/>
                <w:color w:val="000000"/>
                <w:sz w:val="18"/>
                <w:szCs w:val="20"/>
                <w:lang w:val="es-MX"/>
              </w:rPr>
              <w:t xml:space="preserve"> MEF</w:t>
            </w:r>
          </w:p>
        </w:tc>
      </w:tr>
      <w:tr w:rsidR="00063817" w:rsidRPr="00063817" w14:paraId="2D7624B2" w14:textId="77777777" w:rsidTr="00474389">
        <w:trPr>
          <w:gridAfter w:val="1"/>
          <w:wAfter w:w="19" w:type="pct"/>
          <w:trHeight w:val="394"/>
          <w:jc w:val="center"/>
        </w:trPr>
        <w:tc>
          <w:tcPr>
            <w:tcW w:w="2086" w:type="pct"/>
            <w:tcBorders>
              <w:top w:val="nil"/>
              <w:left w:val="single" w:sz="8" w:space="0" w:color="auto"/>
              <w:bottom w:val="single" w:sz="8" w:space="0" w:color="auto"/>
              <w:right w:val="single" w:sz="8" w:space="0" w:color="auto"/>
            </w:tcBorders>
            <w:shd w:val="clear" w:color="auto" w:fill="auto"/>
            <w:noWrap/>
            <w:vAlign w:val="center"/>
          </w:tcPr>
          <w:p w14:paraId="12CF33E7" w14:textId="5F86B600" w:rsidR="00063817" w:rsidRPr="001C59A0" w:rsidRDefault="00063817" w:rsidP="00063817">
            <w:pPr>
              <w:jc w:val="right"/>
              <w:rPr>
                <w:rFonts w:ascii="Arial" w:hAnsi="Arial" w:cs="Arial"/>
                <w:bCs/>
                <w:color w:val="000000"/>
                <w:sz w:val="18"/>
                <w:szCs w:val="20"/>
                <w:lang w:val="es-MX"/>
              </w:rPr>
            </w:pPr>
            <w:r>
              <w:rPr>
                <w:rFonts w:ascii="Arial" w:hAnsi="Arial" w:cs="Arial"/>
                <w:bCs/>
                <w:color w:val="000000"/>
                <w:sz w:val="18"/>
                <w:szCs w:val="20"/>
                <w:lang w:val="es-MX"/>
              </w:rPr>
              <w:t>Preparación y entrega de los medios de verificación de la segunda operación</w:t>
            </w:r>
          </w:p>
        </w:tc>
        <w:tc>
          <w:tcPr>
            <w:tcW w:w="411" w:type="pct"/>
            <w:tcBorders>
              <w:top w:val="single" w:sz="8" w:space="0" w:color="auto"/>
              <w:left w:val="nil"/>
              <w:bottom w:val="single" w:sz="8" w:space="0" w:color="auto"/>
              <w:right w:val="single" w:sz="8" w:space="0" w:color="auto"/>
            </w:tcBorders>
            <w:shd w:val="clear" w:color="auto" w:fill="auto"/>
            <w:noWrap/>
            <w:vAlign w:val="center"/>
          </w:tcPr>
          <w:p w14:paraId="3206DB3E" w14:textId="77777777" w:rsidR="00063817" w:rsidRPr="001C59A0" w:rsidRDefault="00063817" w:rsidP="00DE4B10">
            <w:pPr>
              <w:jc w:val="center"/>
              <w:rPr>
                <w:rFonts w:ascii="Arial" w:hAnsi="Arial" w:cs="Arial"/>
                <w:bCs/>
                <w:color w:val="000000"/>
                <w:sz w:val="18"/>
                <w:szCs w:val="20"/>
                <w:lang w:val="es-MX"/>
              </w:rPr>
            </w:pPr>
          </w:p>
        </w:tc>
        <w:tc>
          <w:tcPr>
            <w:tcW w:w="424"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4C15A773" w14:textId="77777777" w:rsidR="00063817" w:rsidRPr="001C59A0" w:rsidRDefault="00063817" w:rsidP="00DE4B10">
            <w:pPr>
              <w:jc w:val="center"/>
              <w:rPr>
                <w:rFonts w:ascii="Arial" w:hAnsi="Arial" w:cs="Arial"/>
                <w:bCs/>
                <w:color w:val="000000"/>
                <w:sz w:val="18"/>
                <w:szCs w:val="20"/>
                <w:lang w:val="es-MX"/>
              </w:rPr>
            </w:pPr>
          </w:p>
        </w:tc>
        <w:tc>
          <w:tcPr>
            <w:tcW w:w="379"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75C5BD04" w14:textId="77777777" w:rsidR="00063817" w:rsidRPr="001C59A0" w:rsidRDefault="00063817" w:rsidP="00DE4B10">
            <w:pPr>
              <w:jc w:val="center"/>
              <w:rPr>
                <w:rFonts w:ascii="Arial" w:hAnsi="Arial" w:cs="Arial"/>
                <w:bCs/>
                <w:color w:val="000000"/>
                <w:sz w:val="18"/>
                <w:szCs w:val="20"/>
                <w:lang w:val="es-MX"/>
              </w:rPr>
            </w:pPr>
          </w:p>
        </w:tc>
        <w:tc>
          <w:tcPr>
            <w:tcW w:w="434" w:type="pct"/>
            <w:tcBorders>
              <w:top w:val="single" w:sz="8" w:space="0" w:color="auto"/>
              <w:left w:val="nil"/>
              <w:bottom w:val="single" w:sz="8" w:space="0" w:color="auto"/>
              <w:right w:val="single" w:sz="8" w:space="0" w:color="auto"/>
            </w:tcBorders>
            <w:shd w:val="clear" w:color="auto" w:fill="auto"/>
            <w:noWrap/>
            <w:vAlign w:val="center"/>
          </w:tcPr>
          <w:p w14:paraId="3DF14547" w14:textId="77777777" w:rsidR="00063817" w:rsidRPr="001C59A0" w:rsidRDefault="00063817" w:rsidP="00DE4B10">
            <w:pPr>
              <w:jc w:val="center"/>
              <w:rPr>
                <w:rFonts w:ascii="Arial" w:hAnsi="Arial" w:cs="Arial"/>
                <w:bCs/>
                <w:color w:val="000000"/>
                <w:sz w:val="18"/>
                <w:szCs w:val="20"/>
                <w:lang w:val="es-MX"/>
              </w:rPr>
            </w:pPr>
          </w:p>
        </w:tc>
        <w:tc>
          <w:tcPr>
            <w:tcW w:w="1247" w:type="pct"/>
            <w:tcBorders>
              <w:top w:val="single" w:sz="8" w:space="0" w:color="auto"/>
              <w:left w:val="nil"/>
              <w:bottom w:val="single" w:sz="8" w:space="0" w:color="auto"/>
              <w:right w:val="single" w:sz="8" w:space="0" w:color="auto"/>
            </w:tcBorders>
            <w:shd w:val="clear" w:color="auto" w:fill="auto"/>
            <w:vAlign w:val="center"/>
          </w:tcPr>
          <w:p w14:paraId="6BFB9453" w14:textId="10D2D44A" w:rsidR="00063817" w:rsidRPr="001C59A0" w:rsidRDefault="00063817" w:rsidP="00625725">
            <w:pPr>
              <w:jc w:val="center"/>
              <w:rPr>
                <w:rFonts w:ascii="Arial" w:hAnsi="Arial" w:cs="Arial"/>
                <w:bCs/>
                <w:color w:val="000000"/>
                <w:sz w:val="18"/>
                <w:szCs w:val="20"/>
                <w:lang w:val="es-MX"/>
              </w:rPr>
            </w:pPr>
            <w:r w:rsidRPr="001C59A0">
              <w:rPr>
                <w:rFonts w:ascii="Arial" w:hAnsi="Arial" w:cs="Arial"/>
                <w:bCs/>
                <w:color w:val="000000"/>
                <w:sz w:val="18"/>
                <w:szCs w:val="20"/>
                <w:lang w:val="es-MX"/>
              </w:rPr>
              <w:t>US$5,000</w:t>
            </w:r>
            <w:r>
              <w:rPr>
                <w:rFonts w:ascii="Arial" w:hAnsi="Arial" w:cs="Arial"/>
                <w:bCs/>
                <w:color w:val="000000"/>
                <w:sz w:val="18"/>
                <w:szCs w:val="20"/>
                <w:lang w:val="es-MX"/>
              </w:rPr>
              <w:t xml:space="preserve"> MEF</w:t>
            </w:r>
          </w:p>
        </w:tc>
      </w:tr>
      <w:tr w:rsidR="00625725" w:rsidRPr="001C59A0" w14:paraId="1766AAC7" w14:textId="77777777" w:rsidTr="00474389">
        <w:trPr>
          <w:gridAfter w:val="1"/>
          <w:wAfter w:w="19" w:type="pct"/>
          <w:trHeight w:val="394"/>
          <w:jc w:val="center"/>
        </w:trPr>
        <w:tc>
          <w:tcPr>
            <w:tcW w:w="2086" w:type="pct"/>
            <w:tcBorders>
              <w:top w:val="nil"/>
              <w:left w:val="single" w:sz="8" w:space="0" w:color="auto"/>
              <w:bottom w:val="single" w:sz="8" w:space="0" w:color="auto"/>
              <w:right w:val="single" w:sz="8" w:space="0" w:color="auto"/>
            </w:tcBorders>
            <w:shd w:val="clear" w:color="auto" w:fill="auto"/>
            <w:noWrap/>
            <w:vAlign w:val="center"/>
          </w:tcPr>
          <w:p w14:paraId="49DECD69" w14:textId="77777777" w:rsidR="00625725" w:rsidRPr="00063817" w:rsidRDefault="00625725" w:rsidP="00DE4B10">
            <w:pPr>
              <w:rPr>
                <w:rFonts w:ascii="Arial" w:hAnsi="Arial" w:cs="Arial"/>
                <w:b/>
                <w:bCs/>
                <w:color w:val="000000"/>
                <w:sz w:val="18"/>
                <w:szCs w:val="20"/>
                <w:lang w:val="es-MX"/>
              </w:rPr>
            </w:pPr>
            <w:r w:rsidRPr="00063817">
              <w:rPr>
                <w:rFonts w:ascii="Arial" w:hAnsi="Arial" w:cs="Arial"/>
                <w:b/>
                <w:bCs/>
                <w:color w:val="000000"/>
                <w:sz w:val="18"/>
                <w:szCs w:val="20"/>
                <w:lang w:val="es-MX"/>
              </w:rPr>
              <w:t>Evaluación económica ex post</w:t>
            </w:r>
          </w:p>
        </w:tc>
        <w:tc>
          <w:tcPr>
            <w:tcW w:w="411" w:type="pct"/>
            <w:tcBorders>
              <w:top w:val="single" w:sz="8" w:space="0" w:color="auto"/>
              <w:left w:val="nil"/>
              <w:bottom w:val="single" w:sz="8" w:space="0" w:color="auto"/>
              <w:right w:val="single" w:sz="8" w:space="0" w:color="auto"/>
            </w:tcBorders>
            <w:shd w:val="clear" w:color="auto" w:fill="auto"/>
            <w:noWrap/>
            <w:vAlign w:val="center"/>
          </w:tcPr>
          <w:p w14:paraId="037B053F" w14:textId="77777777" w:rsidR="00625725" w:rsidRPr="001C59A0" w:rsidRDefault="00625725" w:rsidP="00DE4B10">
            <w:pPr>
              <w:jc w:val="center"/>
              <w:rPr>
                <w:rFonts w:ascii="Arial" w:hAnsi="Arial" w:cs="Arial"/>
                <w:bCs/>
                <w:color w:val="000000"/>
                <w:sz w:val="18"/>
                <w:szCs w:val="20"/>
                <w:lang w:val="es-MX"/>
              </w:rPr>
            </w:pPr>
          </w:p>
        </w:tc>
        <w:tc>
          <w:tcPr>
            <w:tcW w:w="424" w:type="pct"/>
            <w:tcBorders>
              <w:top w:val="single" w:sz="8" w:space="0" w:color="auto"/>
              <w:left w:val="nil"/>
              <w:bottom w:val="single" w:sz="8" w:space="0" w:color="auto"/>
              <w:right w:val="single" w:sz="8" w:space="0" w:color="auto"/>
            </w:tcBorders>
            <w:shd w:val="clear" w:color="auto" w:fill="auto"/>
            <w:noWrap/>
            <w:vAlign w:val="center"/>
          </w:tcPr>
          <w:p w14:paraId="2184FC09" w14:textId="77777777" w:rsidR="00625725" w:rsidRPr="001C59A0" w:rsidRDefault="00625725" w:rsidP="00DE4B10">
            <w:pPr>
              <w:jc w:val="center"/>
              <w:rPr>
                <w:rFonts w:ascii="Arial" w:hAnsi="Arial" w:cs="Arial"/>
                <w:bCs/>
                <w:color w:val="000000"/>
                <w:sz w:val="18"/>
                <w:szCs w:val="20"/>
                <w:lang w:val="es-MX"/>
              </w:rPr>
            </w:pPr>
          </w:p>
        </w:tc>
        <w:tc>
          <w:tcPr>
            <w:tcW w:w="379" w:type="pct"/>
            <w:tcBorders>
              <w:top w:val="single" w:sz="8" w:space="0" w:color="auto"/>
              <w:left w:val="nil"/>
              <w:bottom w:val="single" w:sz="8" w:space="0" w:color="auto"/>
              <w:right w:val="single" w:sz="8" w:space="0" w:color="auto"/>
            </w:tcBorders>
            <w:shd w:val="clear" w:color="auto" w:fill="auto"/>
            <w:noWrap/>
            <w:vAlign w:val="center"/>
          </w:tcPr>
          <w:p w14:paraId="05C596F3" w14:textId="77777777" w:rsidR="00625725" w:rsidRPr="001C59A0" w:rsidRDefault="00625725" w:rsidP="00625725">
            <w:pPr>
              <w:jc w:val="center"/>
              <w:rPr>
                <w:rFonts w:ascii="Arial" w:hAnsi="Arial" w:cs="Arial"/>
                <w:bCs/>
                <w:color w:val="000000"/>
                <w:sz w:val="18"/>
                <w:szCs w:val="20"/>
                <w:lang w:val="es-MX"/>
              </w:rPr>
            </w:pPr>
          </w:p>
        </w:tc>
        <w:tc>
          <w:tcPr>
            <w:tcW w:w="434"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1AA59077" w14:textId="1A5B5B40" w:rsidR="00625725" w:rsidRPr="001C59A0" w:rsidRDefault="00625725" w:rsidP="00625725">
            <w:pPr>
              <w:jc w:val="center"/>
              <w:rPr>
                <w:rFonts w:ascii="Arial" w:hAnsi="Arial" w:cs="Arial"/>
                <w:bCs/>
                <w:color w:val="000000"/>
                <w:sz w:val="18"/>
                <w:szCs w:val="20"/>
                <w:lang w:val="es-MX"/>
              </w:rPr>
            </w:pPr>
          </w:p>
        </w:tc>
        <w:tc>
          <w:tcPr>
            <w:tcW w:w="1247" w:type="pct"/>
            <w:tcBorders>
              <w:top w:val="single" w:sz="8" w:space="0" w:color="auto"/>
              <w:left w:val="nil"/>
              <w:bottom w:val="single" w:sz="8" w:space="0" w:color="auto"/>
              <w:right w:val="single" w:sz="8" w:space="0" w:color="auto"/>
            </w:tcBorders>
            <w:shd w:val="clear" w:color="auto" w:fill="auto"/>
            <w:vAlign w:val="center"/>
          </w:tcPr>
          <w:p w14:paraId="5CA3EA76" w14:textId="76F8F2A1" w:rsidR="00625725" w:rsidRPr="001C59A0" w:rsidRDefault="00625725" w:rsidP="007F5B8A">
            <w:pPr>
              <w:jc w:val="center"/>
              <w:rPr>
                <w:rFonts w:ascii="Arial" w:hAnsi="Arial" w:cs="Arial"/>
                <w:bCs/>
                <w:color w:val="000000"/>
                <w:sz w:val="18"/>
                <w:szCs w:val="20"/>
                <w:lang w:val="es-MX"/>
              </w:rPr>
            </w:pPr>
          </w:p>
        </w:tc>
      </w:tr>
      <w:tr w:rsidR="00063817" w:rsidRPr="00063817" w14:paraId="798345BC" w14:textId="77777777" w:rsidTr="00474389">
        <w:trPr>
          <w:gridAfter w:val="1"/>
          <w:wAfter w:w="19" w:type="pct"/>
          <w:trHeight w:val="394"/>
          <w:jc w:val="center"/>
        </w:trPr>
        <w:tc>
          <w:tcPr>
            <w:tcW w:w="2086" w:type="pct"/>
            <w:tcBorders>
              <w:top w:val="nil"/>
              <w:left w:val="single" w:sz="8" w:space="0" w:color="auto"/>
              <w:bottom w:val="single" w:sz="8" w:space="0" w:color="auto"/>
              <w:right w:val="single" w:sz="8" w:space="0" w:color="auto"/>
            </w:tcBorders>
            <w:shd w:val="clear" w:color="auto" w:fill="auto"/>
            <w:noWrap/>
            <w:vAlign w:val="center"/>
          </w:tcPr>
          <w:p w14:paraId="0D06FA19" w14:textId="425445F5" w:rsidR="00063817" w:rsidRDefault="00063817" w:rsidP="00063817">
            <w:pPr>
              <w:jc w:val="right"/>
              <w:rPr>
                <w:rFonts w:ascii="Arial" w:hAnsi="Arial" w:cs="Arial"/>
                <w:bCs/>
                <w:color w:val="000000"/>
                <w:sz w:val="18"/>
                <w:szCs w:val="20"/>
                <w:lang w:val="es-MX"/>
              </w:rPr>
            </w:pPr>
            <w:r>
              <w:rPr>
                <w:rFonts w:ascii="Arial" w:hAnsi="Arial" w:cs="Arial"/>
                <w:bCs/>
                <w:color w:val="000000"/>
                <w:sz w:val="18"/>
                <w:szCs w:val="20"/>
                <w:lang w:val="es-MX"/>
              </w:rPr>
              <w:t>Contratación de consultor para la preparación del PCR</w:t>
            </w:r>
          </w:p>
        </w:tc>
        <w:tc>
          <w:tcPr>
            <w:tcW w:w="411" w:type="pct"/>
            <w:tcBorders>
              <w:top w:val="single" w:sz="8" w:space="0" w:color="auto"/>
              <w:left w:val="nil"/>
              <w:bottom w:val="single" w:sz="8" w:space="0" w:color="auto"/>
              <w:right w:val="single" w:sz="8" w:space="0" w:color="auto"/>
            </w:tcBorders>
            <w:shd w:val="clear" w:color="auto" w:fill="auto"/>
            <w:noWrap/>
            <w:vAlign w:val="center"/>
          </w:tcPr>
          <w:p w14:paraId="5FB54515" w14:textId="77777777" w:rsidR="00063817" w:rsidRPr="001C59A0" w:rsidRDefault="00063817" w:rsidP="00DE4B10">
            <w:pPr>
              <w:jc w:val="center"/>
              <w:rPr>
                <w:rFonts w:ascii="Arial" w:hAnsi="Arial" w:cs="Arial"/>
                <w:bCs/>
                <w:color w:val="000000"/>
                <w:sz w:val="18"/>
                <w:szCs w:val="20"/>
                <w:lang w:val="es-MX"/>
              </w:rPr>
            </w:pPr>
          </w:p>
        </w:tc>
        <w:tc>
          <w:tcPr>
            <w:tcW w:w="424" w:type="pct"/>
            <w:tcBorders>
              <w:top w:val="single" w:sz="8" w:space="0" w:color="auto"/>
              <w:left w:val="nil"/>
              <w:bottom w:val="single" w:sz="8" w:space="0" w:color="auto"/>
              <w:right w:val="single" w:sz="8" w:space="0" w:color="auto"/>
            </w:tcBorders>
            <w:shd w:val="clear" w:color="auto" w:fill="auto"/>
            <w:noWrap/>
            <w:vAlign w:val="center"/>
          </w:tcPr>
          <w:p w14:paraId="482812B7" w14:textId="77777777" w:rsidR="00063817" w:rsidRPr="001C59A0" w:rsidRDefault="00063817" w:rsidP="00DE4B10">
            <w:pPr>
              <w:jc w:val="center"/>
              <w:rPr>
                <w:rFonts w:ascii="Arial" w:hAnsi="Arial" w:cs="Arial"/>
                <w:bCs/>
                <w:color w:val="000000"/>
                <w:sz w:val="18"/>
                <w:szCs w:val="20"/>
                <w:lang w:val="es-MX"/>
              </w:rPr>
            </w:pPr>
          </w:p>
        </w:tc>
        <w:tc>
          <w:tcPr>
            <w:tcW w:w="379" w:type="pct"/>
            <w:tcBorders>
              <w:top w:val="single" w:sz="8" w:space="0" w:color="auto"/>
              <w:left w:val="nil"/>
              <w:bottom w:val="single" w:sz="8" w:space="0" w:color="auto"/>
              <w:right w:val="single" w:sz="8" w:space="0" w:color="auto"/>
            </w:tcBorders>
            <w:shd w:val="clear" w:color="auto" w:fill="auto"/>
            <w:noWrap/>
            <w:vAlign w:val="center"/>
          </w:tcPr>
          <w:p w14:paraId="4462D963" w14:textId="77777777" w:rsidR="00063817" w:rsidRPr="001C59A0" w:rsidRDefault="00063817" w:rsidP="00625725">
            <w:pPr>
              <w:jc w:val="center"/>
              <w:rPr>
                <w:rFonts w:ascii="Arial" w:hAnsi="Arial" w:cs="Arial"/>
                <w:bCs/>
                <w:color w:val="000000"/>
                <w:sz w:val="18"/>
                <w:szCs w:val="20"/>
                <w:lang w:val="es-MX"/>
              </w:rPr>
            </w:pPr>
          </w:p>
        </w:tc>
        <w:tc>
          <w:tcPr>
            <w:tcW w:w="434" w:type="pct"/>
            <w:tcBorders>
              <w:top w:val="single" w:sz="8" w:space="0" w:color="auto"/>
              <w:left w:val="nil"/>
              <w:bottom w:val="single" w:sz="8" w:space="0" w:color="auto"/>
              <w:right w:val="single" w:sz="8" w:space="0" w:color="auto"/>
            </w:tcBorders>
            <w:shd w:val="clear" w:color="auto" w:fill="D9D9D9" w:themeFill="background1" w:themeFillShade="D9"/>
            <w:noWrap/>
            <w:vAlign w:val="center"/>
          </w:tcPr>
          <w:p w14:paraId="1F3A7BD1" w14:textId="77777777" w:rsidR="00063817" w:rsidRPr="001C59A0" w:rsidRDefault="00063817" w:rsidP="00625725">
            <w:pPr>
              <w:jc w:val="center"/>
              <w:rPr>
                <w:rFonts w:ascii="Arial" w:hAnsi="Arial" w:cs="Arial"/>
                <w:bCs/>
                <w:color w:val="000000"/>
                <w:sz w:val="18"/>
                <w:szCs w:val="20"/>
                <w:lang w:val="es-MX"/>
              </w:rPr>
            </w:pPr>
          </w:p>
        </w:tc>
        <w:tc>
          <w:tcPr>
            <w:tcW w:w="1247" w:type="pct"/>
            <w:tcBorders>
              <w:top w:val="single" w:sz="8" w:space="0" w:color="auto"/>
              <w:left w:val="nil"/>
              <w:bottom w:val="single" w:sz="8" w:space="0" w:color="auto"/>
              <w:right w:val="single" w:sz="8" w:space="0" w:color="auto"/>
            </w:tcBorders>
            <w:shd w:val="clear" w:color="auto" w:fill="auto"/>
            <w:vAlign w:val="center"/>
          </w:tcPr>
          <w:p w14:paraId="21ACB407" w14:textId="48FEB83F" w:rsidR="00063817" w:rsidRPr="001C59A0" w:rsidRDefault="00063817" w:rsidP="007F5B8A">
            <w:pPr>
              <w:jc w:val="center"/>
              <w:rPr>
                <w:rFonts w:ascii="Arial" w:hAnsi="Arial" w:cs="Arial"/>
                <w:bCs/>
                <w:color w:val="000000"/>
                <w:sz w:val="18"/>
                <w:szCs w:val="20"/>
                <w:lang w:val="es-MX"/>
              </w:rPr>
            </w:pPr>
            <w:r w:rsidRPr="001C59A0">
              <w:rPr>
                <w:rFonts w:ascii="Arial" w:hAnsi="Arial" w:cs="Arial"/>
                <w:bCs/>
                <w:color w:val="000000"/>
                <w:sz w:val="18"/>
                <w:szCs w:val="20"/>
                <w:lang w:val="es-MX"/>
              </w:rPr>
              <w:t>US$</w:t>
            </w:r>
            <w:r>
              <w:rPr>
                <w:rFonts w:ascii="Arial" w:hAnsi="Arial" w:cs="Arial"/>
                <w:bCs/>
                <w:color w:val="000000"/>
                <w:sz w:val="18"/>
                <w:szCs w:val="20"/>
                <w:lang w:val="es-MX"/>
              </w:rPr>
              <w:t>20</w:t>
            </w:r>
            <w:r w:rsidRPr="001C59A0">
              <w:rPr>
                <w:rFonts w:ascii="Arial" w:hAnsi="Arial" w:cs="Arial"/>
                <w:bCs/>
                <w:color w:val="000000"/>
                <w:sz w:val="18"/>
                <w:szCs w:val="20"/>
                <w:lang w:val="es-MX"/>
              </w:rPr>
              <w:t>,000 IDB</w:t>
            </w:r>
          </w:p>
        </w:tc>
      </w:tr>
      <w:tr w:rsidR="00625725" w:rsidRPr="001C59A0" w14:paraId="3A506FEC" w14:textId="77777777" w:rsidTr="00063817">
        <w:trPr>
          <w:trHeight w:val="394"/>
          <w:jc w:val="center"/>
        </w:trPr>
        <w:tc>
          <w:tcPr>
            <w:tcW w:w="2086" w:type="pct"/>
            <w:tcBorders>
              <w:top w:val="nil"/>
              <w:left w:val="single" w:sz="8" w:space="0" w:color="auto"/>
              <w:bottom w:val="single" w:sz="8" w:space="0" w:color="auto"/>
              <w:right w:val="single" w:sz="8" w:space="0" w:color="auto"/>
            </w:tcBorders>
            <w:shd w:val="clear" w:color="auto" w:fill="auto"/>
            <w:noWrap/>
            <w:vAlign w:val="center"/>
          </w:tcPr>
          <w:p w14:paraId="58B25C13" w14:textId="77777777" w:rsidR="00625725" w:rsidRPr="001C59A0" w:rsidRDefault="00625725" w:rsidP="00DE4B10">
            <w:pPr>
              <w:rPr>
                <w:rFonts w:ascii="Arial" w:hAnsi="Arial" w:cs="Arial"/>
                <w:bCs/>
                <w:color w:val="000000"/>
                <w:sz w:val="18"/>
                <w:szCs w:val="20"/>
                <w:lang w:val="es-MX"/>
              </w:rPr>
            </w:pPr>
            <w:r w:rsidRPr="001C59A0">
              <w:rPr>
                <w:rFonts w:ascii="Arial" w:hAnsi="Arial" w:cs="Arial"/>
                <w:bCs/>
                <w:color w:val="000000"/>
                <w:sz w:val="18"/>
                <w:szCs w:val="20"/>
                <w:lang w:val="es-MX"/>
              </w:rPr>
              <w:t>Total</w:t>
            </w:r>
          </w:p>
        </w:tc>
        <w:tc>
          <w:tcPr>
            <w:tcW w:w="2914" w:type="pct"/>
            <w:gridSpan w:val="6"/>
            <w:tcBorders>
              <w:top w:val="single" w:sz="8" w:space="0" w:color="auto"/>
              <w:left w:val="nil"/>
              <w:bottom w:val="single" w:sz="8" w:space="0" w:color="auto"/>
              <w:right w:val="single" w:sz="8" w:space="0" w:color="auto"/>
            </w:tcBorders>
            <w:shd w:val="clear" w:color="auto" w:fill="auto"/>
            <w:noWrap/>
            <w:vAlign w:val="center"/>
          </w:tcPr>
          <w:p w14:paraId="4D831F31" w14:textId="162E9183" w:rsidR="00625725" w:rsidRPr="001C59A0" w:rsidRDefault="00531586" w:rsidP="00625725">
            <w:pPr>
              <w:jc w:val="right"/>
              <w:rPr>
                <w:rFonts w:ascii="Arial" w:hAnsi="Arial" w:cs="Arial"/>
                <w:bCs/>
                <w:color w:val="000000"/>
                <w:sz w:val="18"/>
                <w:szCs w:val="20"/>
                <w:lang w:val="es-MX"/>
              </w:rPr>
            </w:pPr>
            <w:r>
              <w:rPr>
                <w:rFonts w:ascii="Arial" w:hAnsi="Arial" w:cs="Arial"/>
                <w:bCs/>
                <w:color w:val="000000"/>
                <w:sz w:val="18"/>
                <w:szCs w:val="20"/>
                <w:lang w:val="es-MX"/>
              </w:rPr>
              <w:t xml:space="preserve">US$ </w:t>
            </w:r>
            <w:r w:rsidR="00063817">
              <w:rPr>
                <w:rFonts w:ascii="Arial" w:hAnsi="Arial" w:cs="Arial"/>
                <w:bCs/>
                <w:color w:val="000000"/>
                <w:sz w:val="18"/>
                <w:szCs w:val="20"/>
                <w:lang w:val="es-MX"/>
              </w:rPr>
              <w:t>45</w:t>
            </w:r>
            <w:r w:rsidR="00625725" w:rsidRPr="001C59A0">
              <w:rPr>
                <w:rFonts w:ascii="Arial" w:hAnsi="Arial" w:cs="Arial"/>
                <w:bCs/>
                <w:color w:val="000000"/>
                <w:sz w:val="18"/>
                <w:szCs w:val="20"/>
                <w:lang w:val="es-MX"/>
              </w:rPr>
              <w:t>,000</w:t>
            </w:r>
          </w:p>
        </w:tc>
      </w:tr>
    </w:tbl>
    <w:p w14:paraId="3AE27166" w14:textId="77777777" w:rsidR="00C419B8" w:rsidRPr="001C59A0" w:rsidRDefault="00C419B8" w:rsidP="00474389">
      <w:pPr>
        <w:pStyle w:val="Paragraph"/>
        <w:tabs>
          <w:tab w:val="clear" w:pos="1440"/>
        </w:tabs>
        <w:spacing w:before="100" w:after="100"/>
        <w:ind w:left="900" w:firstLine="0"/>
        <w:rPr>
          <w:rFonts w:ascii="Arial" w:hAnsi="Arial" w:cs="Arial"/>
          <w:b/>
          <w:lang w:val="es-ES" w:eastAsia="x-none"/>
        </w:rPr>
      </w:pPr>
    </w:p>
    <w:sectPr w:rsidR="00C419B8" w:rsidRPr="001C59A0" w:rsidSect="005951F0">
      <w:headerReference w:type="default" r:id="rId13"/>
      <w:pgSz w:w="12240" w:h="15840"/>
      <w:pgMar w:top="1440" w:right="1800" w:bottom="907" w:left="180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FC137" w14:textId="77777777" w:rsidR="00E939DD" w:rsidRDefault="00E939DD" w:rsidP="00530A6E">
      <w:r>
        <w:separator/>
      </w:r>
    </w:p>
  </w:endnote>
  <w:endnote w:type="continuationSeparator" w:id="0">
    <w:p w14:paraId="69B298C0" w14:textId="77777777" w:rsidR="00E939DD" w:rsidRDefault="00E939DD" w:rsidP="00530A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9721C" w14:textId="77777777" w:rsidR="00E939DD" w:rsidRDefault="00E939DD" w:rsidP="00530A6E">
      <w:r>
        <w:separator/>
      </w:r>
    </w:p>
  </w:footnote>
  <w:footnote w:type="continuationSeparator" w:id="0">
    <w:p w14:paraId="3BDF3774" w14:textId="77777777" w:rsidR="00E939DD" w:rsidRDefault="00E939DD" w:rsidP="00530A6E">
      <w:r>
        <w:continuationSeparator/>
      </w:r>
    </w:p>
  </w:footnote>
  <w:footnote w:id="1">
    <w:p w14:paraId="7789C668" w14:textId="77777777" w:rsidR="00E939DD" w:rsidRPr="007C4669" w:rsidRDefault="00E939DD" w:rsidP="005925ED">
      <w:pPr>
        <w:pStyle w:val="FootnoteText"/>
        <w:rPr>
          <w:lang w:val="es-ES"/>
        </w:rPr>
      </w:pPr>
      <w:r>
        <w:rPr>
          <w:rStyle w:val="FootnoteReference"/>
          <w:rFonts w:eastAsiaTheme="majorEastAsia"/>
        </w:rPr>
        <w:footnoteRef/>
      </w:r>
      <w:r w:rsidRPr="5269B710">
        <w:rPr>
          <w:lang w:val="es-ES"/>
        </w:rPr>
        <w:t xml:space="preserve"> El PEN fue aprobado en junio de 2016 y para el establecimiento de sus metas se usó información de 2013. La actualización del PEN incluirá actualización de la línea base y metas del mismo, así como un análisis de su la implementación.</w:t>
      </w:r>
    </w:p>
  </w:footnote>
  <w:footnote w:id="2">
    <w:p w14:paraId="2D1BB321" w14:textId="77777777" w:rsidR="00E939DD" w:rsidRPr="00AB67EB" w:rsidRDefault="00E939DD" w:rsidP="00C27D0F">
      <w:pPr>
        <w:pStyle w:val="FootnoteText"/>
        <w:ind w:left="180" w:hanging="180"/>
        <w:rPr>
          <w:rFonts w:ascii="Arial" w:hAnsi="Arial" w:cs="Arial"/>
          <w:sz w:val="18"/>
          <w:szCs w:val="18"/>
          <w:lang w:val="es-ES"/>
        </w:rPr>
      </w:pPr>
      <w:r w:rsidRPr="00A430BF">
        <w:rPr>
          <w:rStyle w:val="FootnoteReference"/>
          <w:rFonts w:ascii="Arial" w:eastAsiaTheme="majorEastAsia" w:hAnsi="Arial" w:cs="Arial"/>
          <w:sz w:val="18"/>
          <w:szCs w:val="18"/>
        </w:rPr>
        <w:footnoteRef/>
      </w:r>
      <w:r w:rsidRPr="00AB67EB">
        <w:rPr>
          <w:rFonts w:ascii="Arial" w:hAnsi="Arial" w:cs="Arial"/>
          <w:sz w:val="18"/>
          <w:szCs w:val="18"/>
          <w:lang w:val="es-ES"/>
        </w:rPr>
        <w:t xml:space="preserve"> </w:t>
      </w:r>
      <w:r>
        <w:rPr>
          <w:rFonts w:ascii="Arial" w:hAnsi="Arial" w:cs="Arial"/>
          <w:sz w:val="18"/>
          <w:szCs w:val="18"/>
          <w:lang w:val="es-ES_tradnl"/>
        </w:rPr>
        <w:tab/>
      </w:r>
      <w:r w:rsidRPr="00A430BF">
        <w:rPr>
          <w:rFonts w:ascii="Arial" w:hAnsi="Arial" w:cs="Arial"/>
          <w:sz w:val="18"/>
          <w:szCs w:val="18"/>
          <w:lang w:val="es-CO"/>
        </w:rPr>
        <w:t>Emisiones de GEI calculadas en emisiones de CO</w:t>
      </w:r>
      <w:r w:rsidRPr="00A430BF">
        <w:rPr>
          <w:rFonts w:ascii="Arial" w:hAnsi="Arial" w:cs="Arial"/>
          <w:sz w:val="18"/>
          <w:szCs w:val="18"/>
          <w:vertAlign w:val="subscript"/>
          <w:lang w:val="es-CO"/>
        </w:rPr>
        <w:t>2</w:t>
      </w:r>
      <w:r w:rsidRPr="00A430BF">
        <w:rPr>
          <w:rFonts w:ascii="Arial" w:hAnsi="Arial" w:cs="Arial"/>
          <w:sz w:val="18"/>
          <w:szCs w:val="18"/>
          <w:lang w:val="es-CO"/>
        </w:rPr>
        <w:t xml:space="preserve"> equivalentes.</w:t>
      </w:r>
    </w:p>
  </w:footnote>
  <w:footnote w:id="3">
    <w:p w14:paraId="15B3F426" w14:textId="77777777" w:rsidR="00E939DD" w:rsidRPr="00134831" w:rsidRDefault="00E939DD" w:rsidP="006E0CEB">
      <w:pPr>
        <w:pStyle w:val="FootnoteText"/>
        <w:ind w:left="270" w:hanging="270"/>
        <w:rPr>
          <w:rFonts w:ascii="Arial" w:hAnsi="Arial" w:cs="Arial"/>
          <w:sz w:val="18"/>
          <w:szCs w:val="18"/>
          <w:lang w:val="es-ES_tradnl"/>
        </w:rPr>
      </w:pPr>
      <w:r w:rsidRPr="00F21824">
        <w:rPr>
          <w:rStyle w:val="FootnoteReference"/>
          <w:rFonts w:ascii="Arial" w:eastAsiaTheme="majorEastAsia" w:hAnsi="Arial" w:cs="Arial"/>
          <w:sz w:val="18"/>
          <w:szCs w:val="18"/>
        </w:rPr>
        <w:footnoteRef/>
      </w:r>
      <w:r w:rsidRPr="00134831">
        <w:rPr>
          <w:rFonts w:ascii="Arial" w:hAnsi="Arial" w:cs="Arial"/>
          <w:sz w:val="18"/>
          <w:szCs w:val="18"/>
          <w:lang w:val="es-ES_tradnl"/>
        </w:rPr>
        <w:t xml:space="preserve"> </w:t>
      </w:r>
      <w:r w:rsidRPr="00134831">
        <w:rPr>
          <w:rFonts w:ascii="Arial" w:hAnsi="Arial" w:cs="Arial"/>
          <w:sz w:val="18"/>
          <w:szCs w:val="18"/>
          <w:lang w:val="es-ES_tradnl"/>
        </w:rPr>
        <w:tab/>
        <w:t xml:space="preserve">No considera energía hidroeléctrica. </w:t>
      </w:r>
    </w:p>
  </w:footnote>
  <w:footnote w:id="4">
    <w:p w14:paraId="33AA0F0D" w14:textId="77777777" w:rsidR="00E939DD" w:rsidRPr="00F21824" w:rsidRDefault="00E939DD" w:rsidP="006E0CEB">
      <w:pPr>
        <w:pStyle w:val="FootnoteText"/>
        <w:ind w:left="270" w:hanging="270"/>
        <w:rPr>
          <w:rFonts w:ascii="Arial" w:hAnsi="Arial" w:cs="Arial"/>
          <w:sz w:val="18"/>
          <w:szCs w:val="18"/>
          <w:lang w:val="es-ES_tradnl"/>
        </w:rPr>
      </w:pPr>
      <w:r w:rsidRPr="00F21824">
        <w:rPr>
          <w:rStyle w:val="FootnoteReference"/>
          <w:rFonts w:ascii="Arial" w:eastAsiaTheme="majorEastAsia" w:hAnsi="Arial" w:cs="Arial"/>
          <w:sz w:val="18"/>
          <w:szCs w:val="18"/>
        </w:rPr>
        <w:footnoteRef/>
      </w:r>
      <w:r w:rsidRPr="00134831">
        <w:rPr>
          <w:rFonts w:ascii="Arial" w:hAnsi="Arial" w:cs="Arial"/>
          <w:sz w:val="18"/>
          <w:szCs w:val="18"/>
          <w:lang w:val="es-ES_tradnl"/>
        </w:rPr>
        <w:t xml:space="preserve"> </w:t>
      </w:r>
      <w:r w:rsidRPr="00134831">
        <w:rPr>
          <w:rFonts w:ascii="Arial" w:hAnsi="Arial" w:cs="Arial"/>
          <w:sz w:val="18"/>
          <w:szCs w:val="18"/>
          <w:lang w:val="es-ES_tradnl"/>
        </w:rPr>
        <w:tab/>
        <w:t xml:space="preserve">De acuerdo al PEN 2015-2050 se consideran la implementación de políticas y la promoción del uso racional y eficiente de la energía enfocado tanto en equipos eléctricos, como en la mejora en los métodos de construcción y materiales utilizados en edificaciones principalmente para economizar los gastos de iluminación y equipos acondicionadores de aire a largo plazo. </w:t>
      </w:r>
    </w:p>
  </w:footnote>
  <w:footnote w:id="5">
    <w:p w14:paraId="1E1036DF" w14:textId="77777777" w:rsidR="00E939DD" w:rsidRPr="00134831" w:rsidRDefault="00E939DD" w:rsidP="006E0CEB">
      <w:pPr>
        <w:pStyle w:val="FootnoteText"/>
        <w:ind w:left="270" w:hanging="270"/>
        <w:rPr>
          <w:rFonts w:ascii="Arial" w:hAnsi="Arial" w:cs="Arial"/>
          <w:sz w:val="18"/>
          <w:szCs w:val="18"/>
          <w:lang w:val="es-ES_tradnl"/>
        </w:rPr>
      </w:pPr>
      <w:r w:rsidRPr="00F21824">
        <w:rPr>
          <w:rStyle w:val="FootnoteReference"/>
          <w:rFonts w:ascii="Arial" w:eastAsiaTheme="majorEastAsia" w:hAnsi="Arial" w:cs="Arial"/>
          <w:sz w:val="18"/>
          <w:szCs w:val="18"/>
        </w:rPr>
        <w:footnoteRef/>
      </w:r>
      <w:r w:rsidRPr="00134831">
        <w:rPr>
          <w:rFonts w:ascii="Arial" w:hAnsi="Arial" w:cs="Arial"/>
          <w:sz w:val="18"/>
          <w:szCs w:val="18"/>
          <w:lang w:val="es-ES_tradnl"/>
        </w:rPr>
        <w:t xml:space="preserve"> </w:t>
      </w:r>
      <w:r w:rsidRPr="00134831">
        <w:rPr>
          <w:rFonts w:ascii="Arial" w:hAnsi="Arial" w:cs="Arial"/>
          <w:sz w:val="18"/>
          <w:szCs w:val="18"/>
          <w:lang w:val="es-ES_tradnl"/>
        </w:rPr>
        <w:tab/>
      </w:r>
      <w:hyperlink r:id="rId1" w:history="1">
        <w:r w:rsidRPr="00134831">
          <w:rPr>
            <w:rStyle w:val="Hyperlink"/>
            <w:rFonts w:ascii="Arial" w:hAnsi="Arial" w:cs="Arial"/>
            <w:sz w:val="18"/>
            <w:szCs w:val="18"/>
            <w:lang w:val="es-ES_tradnl"/>
          </w:rPr>
          <w:t>http://www.asep.gob.pa</w:t>
        </w:r>
      </w:hyperlink>
      <w:r w:rsidRPr="00134831">
        <w:rPr>
          <w:rFonts w:ascii="Arial" w:hAnsi="Arial" w:cs="Arial"/>
          <w:sz w:val="18"/>
          <w:szCs w:val="18"/>
          <w:lang w:val="es-ES_tradnl"/>
        </w:rPr>
        <w:t xml:space="preserve">.  </w:t>
      </w:r>
    </w:p>
  </w:footnote>
  <w:footnote w:id="6">
    <w:p w14:paraId="6F15D7FC" w14:textId="77777777" w:rsidR="00E939DD" w:rsidRPr="00134831" w:rsidRDefault="00E939DD" w:rsidP="006E0CEB">
      <w:pPr>
        <w:pStyle w:val="FootnoteText"/>
        <w:ind w:left="270" w:hanging="270"/>
        <w:rPr>
          <w:rFonts w:ascii="Arial" w:hAnsi="Arial" w:cs="Arial"/>
          <w:sz w:val="18"/>
          <w:szCs w:val="18"/>
          <w:lang w:val="es-ES_tradnl"/>
        </w:rPr>
      </w:pPr>
      <w:r w:rsidRPr="00F21824">
        <w:rPr>
          <w:rStyle w:val="FootnoteReference"/>
          <w:rFonts w:ascii="Arial" w:eastAsiaTheme="majorEastAsia" w:hAnsi="Arial" w:cs="Arial"/>
          <w:sz w:val="18"/>
          <w:szCs w:val="18"/>
        </w:rPr>
        <w:footnoteRef/>
      </w:r>
      <w:r w:rsidRPr="00134831">
        <w:rPr>
          <w:rFonts w:ascii="Arial" w:hAnsi="Arial" w:cs="Arial"/>
          <w:sz w:val="18"/>
          <w:szCs w:val="18"/>
          <w:lang w:val="es-ES_tradnl"/>
        </w:rPr>
        <w:t xml:space="preserve"> </w:t>
      </w:r>
      <w:r w:rsidRPr="00134831">
        <w:rPr>
          <w:rFonts w:ascii="Arial" w:hAnsi="Arial" w:cs="Arial"/>
          <w:sz w:val="18"/>
          <w:szCs w:val="18"/>
          <w:lang w:val="es-ES_tradnl"/>
        </w:rPr>
        <w:tab/>
        <w:t>Mejorado significa que los hogares pasan de recibir el servicio 10 horas en promedio al día a 24 horas al día, 7 días a la semana.</w:t>
      </w:r>
    </w:p>
  </w:footnote>
  <w:footnote w:id="7">
    <w:p w14:paraId="340BC99F" w14:textId="77777777" w:rsidR="00E939DD" w:rsidRPr="00F21824" w:rsidRDefault="00E939DD" w:rsidP="006E0CEB">
      <w:pPr>
        <w:pStyle w:val="FootnoteText"/>
        <w:ind w:left="270" w:hanging="270"/>
        <w:rPr>
          <w:rFonts w:ascii="Arial" w:hAnsi="Arial" w:cs="Arial"/>
          <w:sz w:val="18"/>
          <w:szCs w:val="18"/>
          <w:lang w:val="es-ES_tradnl"/>
        </w:rPr>
      </w:pPr>
      <w:r w:rsidRPr="00F21824">
        <w:rPr>
          <w:rStyle w:val="FootnoteReference"/>
          <w:rFonts w:ascii="Arial" w:eastAsiaTheme="majorEastAsia" w:hAnsi="Arial" w:cs="Arial"/>
          <w:sz w:val="18"/>
          <w:szCs w:val="18"/>
        </w:rPr>
        <w:footnoteRef/>
      </w:r>
      <w:r w:rsidRPr="00134831">
        <w:rPr>
          <w:rFonts w:ascii="Arial" w:hAnsi="Arial" w:cs="Arial"/>
          <w:sz w:val="18"/>
          <w:szCs w:val="18"/>
          <w:lang w:val="es-ES_tradnl"/>
        </w:rPr>
        <w:t xml:space="preserve"> </w:t>
      </w:r>
      <w:r w:rsidRPr="00134831">
        <w:rPr>
          <w:rFonts w:ascii="Arial" w:hAnsi="Arial" w:cs="Arial"/>
          <w:sz w:val="18"/>
          <w:szCs w:val="18"/>
          <w:lang w:val="es-ES_tradnl"/>
        </w:rPr>
        <w:tab/>
      </w:r>
      <w:r w:rsidRPr="00134831">
        <w:rPr>
          <w:rFonts w:ascii="Arial" w:hAnsi="Arial" w:cs="Arial"/>
          <w:color w:val="000000" w:themeColor="text1"/>
          <w:sz w:val="18"/>
          <w:szCs w:val="18"/>
          <w:lang w:val="es-ES_tradnl"/>
        </w:rPr>
        <w:t>Las entidades sectoriales a ser coordinadas son: MIAMBIENTE, MINSA, MIDA, ACP, ASEP, MEF, Ministerio de la Presidencia e IDAAN</w:t>
      </w:r>
    </w:p>
  </w:footnote>
  <w:footnote w:id="8">
    <w:p w14:paraId="24AC5116" w14:textId="77777777" w:rsidR="00E939DD" w:rsidRPr="00D6554E" w:rsidRDefault="00E939DD" w:rsidP="00D6554E">
      <w:pPr>
        <w:pStyle w:val="FootnoteText"/>
        <w:ind w:left="180" w:hanging="180"/>
        <w:rPr>
          <w:sz w:val="18"/>
          <w:szCs w:val="18"/>
          <w:lang w:val="es-BO"/>
        </w:rPr>
      </w:pPr>
      <w:r w:rsidRPr="00D6554E">
        <w:rPr>
          <w:rStyle w:val="FootnoteReference"/>
          <w:sz w:val="18"/>
          <w:szCs w:val="18"/>
        </w:rPr>
        <w:footnoteRef/>
      </w:r>
      <w:r w:rsidRPr="00D6554E">
        <w:rPr>
          <w:sz w:val="18"/>
          <w:szCs w:val="18"/>
          <w:lang w:val="es-BO"/>
        </w:rPr>
        <w:t xml:space="preserve"> </w:t>
      </w:r>
      <w:r w:rsidRPr="00D6554E">
        <w:rPr>
          <w:sz w:val="18"/>
          <w:szCs w:val="18"/>
          <w:lang w:val="es-ES_tradnl" w:eastAsia="es-ES"/>
        </w:rPr>
        <w:t>En este caso, el criterio de eficiencia se evalúa pero no se califica al ser un programático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rPr>
      <w:id w:val="-307712577"/>
      <w:docPartObj>
        <w:docPartGallery w:val="Page Numbers (Top of Page)"/>
        <w:docPartUnique/>
      </w:docPartObj>
    </w:sdtPr>
    <w:sdtEndPr>
      <w:rPr>
        <w:sz w:val="24"/>
      </w:rPr>
    </w:sdtEndPr>
    <w:sdtContent>
      <w:p w14:paraId="2306499B" w14:textId="77777777" w:rsidR="00E939DD" w:rsidRDefault="00E939DD" w:rsidP="001167C9">
        <w:pPr>
          <w:pStyle w:val="Header"/>
          <w:jc w:val="right"/>
        </w:pPr>
      </w:p>
      <w:p w14:paraId="43429028" w14:textId="77777777" w:rsidR="00E939DD" w:rsidRPr="001641DD" w:rsidRDefault="005B4051" w:rsidP="001641DD">
        <w:pPr>
          <w:pStyle w:val="Header"/>
          <w:jc w:val="right"/>
          <w:rPr>
            <w:lang w:val="es-ES_tradnl"/>
          </w:rP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C7B94"/>
    <w:multiLevelType w:val="hybridMultilevel"/>
    <w:tmpl w:val="5A168DB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4B37A62"/>
    <w:multiLevelType w:val="hybridMultilevel"/>
    <w:tmpl w:val="5448A330"/>
    <w:lvl w:ilvl="0" w:tplc="8892B9BC">
      <w:start w:val="1"/>
      <w:numFmt w:val="decimal"/>
      <w:pStyle w:val="Banknumbered"/>
      <w:lvlText w:val="%1."/>
      <w:lvlJc w:val="left"/>
      <w:pPr>
        <w:ind w:left="720" w:hanging="360"/>
      </w:pPr>
    </w:lvl>
    <w:lvl w:ilvl="1" w:tplc="D062F1AC">
      <w:start w:val="1"/>
      <w:numFmt w:val="lowerLetter"/>
      <w:lvlText w:val="%2."/>
      <w:lvlJc w:val="left"/>
      <w:pPr>
        <w:ind w:left="1440" w:hanging="360"/>
      </w:pPr>
    </w:lvl>
    <w:lvl w:ilvl="2" w:tplc="EC7CEA70">
      <w:start w:val="1"/>
      <w:numFmt w:val="lowerRoman"/>
      <w:lvlText w:val="%3."/>
      <w:lvlJc w:val="right"/>
      <w:pPr>
        <w:ind w:left="2160" w:hanging="180"/>
      </w:pPr>
    </w:lvl>
    <w:lvl w:ilvl="3" w:tplc="7DCC7474">
      <w:start w:val="1"/>
      <w:numFmt w:val="decimal"/>
      <w:lvlText w:val="%4."/>
      <w:lvlJc w:val="left"/>
      <w:pPr>
        <w:ind w:left="2880" w:hanging="360"/>
      </w:pPr>
    </w:lvl>
    <w:lvl w:ilvl="4" w:tplc="F1E46218">
      <w:start w:val="1"/>
      <w:numFmt w:val="lowerLetter"/>
      <w:lvlText w:val="%5."/>
      <w:lvlJc w:val="left"/>
      <w:pPr>
        <w:ind w:left="3600" w:hanging="360"/>
      </w:pPr>
    </w:lvl>
    <w:lvl w:ilvl="5" w:tplc="B2D421B2">
      <w:start w:val="1"/>
      <w:numFmt w:val="lowerRoman"/>
      <w:lvlText w:val="%6."/>
      <w:lvlJc w:val="right"/>
      <w:pPr>
        <w:ind w:left="4320" w:hanging="180"/>
      </w:pPr>
    </w:lvl>
    <w:lvl w:ilvl="6" w:tplc="02CE06CE">
      <w:start w:val="1"/>
      <w:numFmt w:val="decimal"/>
      <w:lvlText w:val="%7."/>
      <w:lvlJc w:val="left"/>
      <w:pPr>
        <w:ind w:left="5040" w:hanging="360"/>
      </w:pPr>
    </w:lvl>
    <w:lvl w:ilvl="7" w:tplc="90F69492">
      <w:start w:val="1"/>
      <w:numFmt w:val="lowerLetter"/>
      <w:lvlText w:val="%8."/>
      <w:lvlJc w:val="left"/>
      <w:pPr>
        <w:ind w:left="5760" w:hanging="360"/>
      </w:pPr>
    </w:lvl>
    <w:lvl w:ilvl="8" w:tplc="5120964A">
      <w:start w:val="1"/>
      <w:numFmt w:val="lowerRoman"/>
      <w:lvlText w:val="%9."/>
      <w:lvlJc w:val="right"/>
      <w:pPr>
        <w:ind w:left="6480" w:hanging="180"/>
      </w:pPr>
    </w:lvl>
  </w:abstractNum>
  <w:abstractNum w:abstractNumId="2" w15:restartNumberingAfterBreak="0">
    <w:nsid w:val="0A3254A0"/>
    <w:multiLevelType w:val="hybridMultilevel"/>
    <w:tmpl w:val="1AA22BF0"/>
    <w:lvl w:ilvl="0" w:tplc="E5220954">
      <w:start w:val="1"/>
      <w:numFmt w:val="lowerLetter"/>
      <w:lvlText w:val="%1)"/>
      <w:lvlJc w:val="left"/>
      <w:pPr>
        <w:ind w:left="1152" w:hanging="360"/>
      </w:pPr>
      <w:rPr>
        <w:rFonts w:hint="default"/>
      </w:rPr>
    </w:lvl>
    <w:lvl w:ilvl="1" w:tplc="340A0019" w:tentative="1">
      <w:start w:val="1"/>
      <w:numFmt w:val="lowerLetter"/>
      <w:lvlText w:val="%2."/>
      <w:lvlJc w:val="left"/>
      <w:pPr>
        <w:ind w:left="1872" w:hanging="360"/>
      </w:pPr>
    </w:lvl>
    <w:lvl w:ilvl="2" w:tplc="340A001B" w:tentative="1">
      <w:start w:val="1"/>
      <w:numFmt w:val="lowerRoman"/>
      <w:lvlText w:val="%3."/>
      <w:lvlJc w:val="right"/>
      <w:pPr>
        <w:ind w:left="2592" w:hanging="180"/>
      </w:pPr>
    </w:lvl>
    <w:lvl w:ilvl="3" w:tplc="340A000F" w:tentative="1">
      <w:start w:val="1"/>
      <w:numFmt w:val="decimal"/>
      <w:lvlText w:val="%4."/>
      <w:lvlJc w:val="left"/>
      <w:pPr>
        <w:ind w:left="3312" w:hanging="360"/>
      </w:pPr>
    </w:lvl>
    <w:lvl w:ilvl="4" w:tplc="340A0019" w:tentative="1">
      <w:start w:val="1"/>
      <w:numFmt w:val="lowerLetter"/>
      <w:lvlText w:val="%5."/>
      <w:lvlJc w:val="left"/>
      <w:pPr>
        <w:ind w:left="4032" w:hanging="360"/>
      </w:pPr>
    </w:lvl>
    <w:lvl w:ilvl="5" w:tplc="340A001B" w:tentative="1">
      <w:start w:val="1"/>
      <w:numFmt w:val="lowerRoman"/>
      <w:lvlText w:val="%6."/>
      <w:lvlJc w:val="right"/>
      <w:pPr>
        <w:ind w:left="4752" w:hanging="180"/>
      </w:pPr>
    </w:lvl>
    <w:lvl w:ilvl="6" w:tplc="340A000F" w:tentative="1">
      <w:start w:val="1"/>
      <w:numFmt w:val="decimal"/>
      <w:lvlText w:val="%7."/>
      <w:lvlJc w:val="left"/>
      <w:pPr>
        <w:ind w:left="5472" w:hanging="360"/>
      </w:pPr>
    </w:lvl>
    <w:lvl w:ilvl="7" w:tplc="340A0019" w:tentative="1">
      <w:start w:val="1"/>
      <w:numFmt w:val="lowerLetter"/>
      <w:lvlText w:val="%8."/>
      <w:lvlJc w:val="left"/>
      <w:pPr>
        <w:ind w:left="6192" w:hanging="360"/>
      </w:pPr>
    </w:lvl>
    <w:lvl w:ilvl="8" w:tplc="340A001B" w:tentative="1">
      <w:start w:val="1"/>
      <w:numFmt w:val="lowerRoman"/>
      <w:lvlText w:val="%9."/>
      <w:lvlJc w:val="right"/>
      <w:pPr>
        <w:ind w:left="6912" w:hanging="180"/>
      </w:pPr>
    </w:lvl>
  </w:abstractNum>
  <w:abstractNum w:abstractNumId="3" w15:restartNumberingAfterBreak="0">
    <w:nsid w:val="0CA3768B"/>
    <w:multiLevelType w:val="hybridMultilevel"/>
    <w:tmpl w:val="1076FB32"/>
    <w:lvl w:ilvl="0" w:tplc="340A0001">
      <w:start w:val="1"/>
      <w:numFmt w:val="bullet"/>
      <w:lvlText w:val=""/>
      <w:lvlJc w:val="left"/>
      <w:pPr>
        <w:ind w:left="765" w:hanging="360"/>
      </w:pPr>
      <w:rPr>
        <w:rFonts w:ascii="Symbol" w:hAnsi="Symbol" w:hint="default"/>
      </w:rPr>
    </w:lvl>
    <w:lvl w:ilvl="1" w:tplc="340A0003">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4" w15:restartNumberingAfterBreak="0">
    <w:nsid w:val="0F3818FC"/>
    <w:multiLevelType w:val="hybridMultilevel"/>
    <w:tmpl w:val="4E884436"/>
    <w:lvl w:ilvl="0" w:tplc="04090001">
      <w:start w:val="1"/>
      <w:numFmt w:val="bullet"/>
      <w:lvlText w:val=""/>
      <w:lvlJc w:val="left"/>
      <w:pPr>
        <w:ind w:left="1043" w:hanging="360"/>
      </w:pPr>
      <w:rPr>
        <w:rFonts w:ascii="Symbol" w:hAnsi="Symbol" w:hint="default"/>
      </w:rPr>
    </w:lvl>
    <w:lvl w:ilvl="1" w:tplc="04090003" w:tentative="1">
      <w:start w:val="1"/>
      <w:numFmt w:val="bullet"/>
      <w:lvlText w:val="o"/>
      <w:lvlJc w:val="left"/>
      <w:pPr>
        <w:ind w:left="1763" w:hanging="360"/>
      </w:pPr>
      <w:rPr>
        <w:rFonts w:ascii="Courier New" w:hAnsi="Courier New" w:cs="Courier New" w:hint="default"/>
      </w:rPr>
    </w:lvl>
    <w:lvl w:ilvl="2" w:tplc="04090005" w:tentative="1">
      <w:start w:val="1"/>
      <w:numFmt w:val="bullet"/>
      <w:lvlText w:val=""/>
      <w:lvlJc w:val="left"/>
      <w:pPr>
        <w:ind w:left="2483" w:hanging="360"/>
      </w:pPr>
      <w:rPr>
        <w:rFonts w:ascii="Wingdings" w:hAnsi="Wingdings" w:hint="default"/>
      </w:rPr>
    </w:lvl>
    <w:lvl w:ilvl="3" w:tplc="04090001" w:tentative="1">
      <w:start w:val="1"/>
      <w:numFmt w:val="bullet"/>
      <w:lvlText w:val=""/>
      <w:lvlJc w:val="left"/>
      <w:pPr>
        <w:ind w:left="3203" w:hanging="360"/>
      </w:pPr>
      <w:rPr>
        <w:rFonts w:ascii="Symbol" w:hAnsi="Symbol" w:hint="default"/>
      </w:rPr>
    </w:lvl>
    <w:lvl w:ilvl="4" w:tplc="04090003" w:tentative="1">
      <w:start w:val="1"/>
      <w:numFmt w:val="bullet"/>
      <w:lvlText w:val="o"/>
      <w:lvlJc w:val="left"/>
      <w:pPr>
        <w:ind w:left="3923" w:hanging="360"/>
      </w:pPr>
      <w:rPr>
        <w:rFonts w:ascii="Courier New" w:hAnsi="Courier New" w:cs="Courier New" w:hint="default"/>
      </w:rPr>
    </w:lvl>
    <w:lvl w:ilvl="5" w:tplc="04090005" w:tentative="1">
      <w:start w:val="1"/>
      <w:numFmt w:val="bullet"/>
      <w:lvlText w:val=""/>
      <w:lvlJc w:val="left"/>
      <w:pPr>
        <w:ind w:left="4643" w:hanging="360"/>
      </w:pPr>
      <w:rPr>
        <w:rFonts w:ascii="Wingdings" w:hAnsi="Wingdings" w:hint="default"/>
      </w:rPr>
    </w:lvl>
    <w:lvl w:ilvl="6" w:tplc="04090001" w:tentative="1">
      <w:start w:val="1"/>
      <w:numFmt w:val="bullet"/>
      <w:lvlText w:val=""/>
      <w:lvlJc w:val="left"/>
      <w:pPr>
        <w:ind w:left="5363" w:hanging="360"/>
      </w:pPr>
      <w:rPr>
        <w:rFonts w:ascii="Symbol" w:hAnsi="Symbol" w:hint="default"/>
      </w:rPr>
    </w:lvl>
    <w:lvl w:ilvl="7" w:tplc="04090003" w:tentative="1">
      <w:start w:val="1"/>
      <w:numFmt w:val="bullet"/>
      <w:lvlText w:val="o"/>
      <w:lvlJc w:val="left"/>
      <w:pPr>
        <w:ind w:left="6083" w:hanging="360"/>
      </w:pPr>
      <w:rPr>
        <w:rFonts w:ascii="Courier New" w:hAnsi="Courier New" w:cs="Courier New" w:hint="default"/>
      </w:rPr>
    </w:lvl>
    <w:lvl w:ilvl="8" w:tplc="04090005" w:tentative="1">
      <w:start w:val="1"/>
      <w:numFmt w:val="bullet"/>
      <w:lvlText w:val=""/>
      <w:lvlJc w:val="left"/>
      <w:pPr>
        <w:ind w:left="6803" w:hanging="360"/>
      </w:pPr>
      <w:rPr>
        <w:rFonts w:ascii="Wingdings" w:hAnsi="Wingdings" w:hint="default"/>
      </w:rPr>
    </w:lvl>
  </w:abstractNum>
  <w:abstractNum w:abstractNumId="5" w15:restartNumberingAfterBreak="0">
    <w:nsid w:val="135A1E92"/>
    <w:multiLevelType w:val="hybridMultilevel"/>
    <w:tmpl w:val="2166C040"/>
    <w:lvl w:ilvl="0" w:tplc="16DAF15C">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6" w15:restartNumberingAfterBreak="0">
    <w:nsid w:val="16C654F1"/>
    <w:multiLevelType w:val="hybridMultilevel"/>
    <w:tmpl w:val="19D4348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1AC4052E"/>
    <w:multiLevelType w:val="hybridMultilevel"/>
    <w:tmpl w:val="C304090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1D79533A"/>
    <w:multiLevelType w:val="multilevel"/>
    <w:tmpl w:val="FF560952"/>
    <w:lvl w:ilvl="0">
      <w:start w:val="1"/>
      <w:numFmt w:val="upperRoman"/>
      <w:pStyle w:val="FirstHeading"/>
      <w:lvlText w:val="%1."/>
      <w:lvlJc w:val="right"/>
      <w:pPr>
        <w:ind w:left="720" w:hanging="720"/>
      </w:pPr>
    </w:lvl>
    <w:lvl w:ilvl="1">
      <w:start w:val="1"/>
      <w:numFmt w:val="decimal"/>
      <w:pStyle w:val="SecHeading"/>
      <w:lvlText w:val="%2."/>
      <w:lvlJc w:val="left"/>
      <w:pPr>
        <w:tabs>
          <w:tab w:val="num" w:pos="1296"/>
        </w:tabs>
        <w:ind w:left="1296" w:hanging="576"/>
      </w:pPr>
    </w:lvl>
    <w:lvl w:ilvl="2">
      <w:start w:val="1"/>
      <w:numFmt w:val="lowerLetter"/>
      <w:pStyle w:val="SubHeading1"/>
      <w:lvlText w:val="%3)"/>
      <w:lvlJc w:val="left"/>
      <w:pPr>
        <w:tabs>
          <w:tab w:val="num" w:pos="666"/>
        </w:tabs>
        <w:ind w:left="666" w:hanging="576"/>
      </w:pPr>
    </w:lvl>
    <w:lvl w:ilvl="3">
      <w:start w:val="1"/>
      <w:numFmt w:val="lowerRoman"/>
      <w:pStyle w:val="Subheading2"/>
      <w:lvlText w:val="(%4)"/>
      <w:lvlJc w:val="right"/>
      <w:pPr>
        <w:tabs>
          <w:tab w:val="num" w:pos="2376"/>
        </w:tabs>
        <w:ind w:left="2376" w:hanging="288"/>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9" w15:restartNumberingAfterBreak="0">
    <w:nsid w:val="2260681E"/>
    <w:multiLevelType w:val="hybridMultilevel"/>
    <w:tmpl w:val="7B10A50C"/>
    <w:lvl w:ilvl="0" w:tplc="312E07C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61711D"/>
    <w:multiLevelType w:val="hybridMultilevel"/>
    <w:tmpl w:val="AFC483F4"/>
    <w:lvl w:ilvl="0" w:tplc="A0EC231C">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8F62C0"/>
    <w:multiLevelType w:val="hybridMultilevel"/>
    <w:tmpl w:val="DCF6762C"/>
    <w:lvl w:ilvl="0" w:tplc="F092A13A">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FB55E3D"/>
    <w:multiLevelType w:val="hybridMultilevel"/>
    <w:tmpl w:val="E56CF87E"/>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31067149"/>
    <w:multiLevelType w:val="hybridMultilevel"/>
    <w:tmpl w:val="EC1A559C"/>
    <w:lvl w:ilvl="0" w:tplc="54A4A546">
      <w:start w:val="20"/>
      <w:numFmt w:val="bullet"/>
      <w:lvlText w:val="-"/>
      <w:lvlJc w:val="left"/>
      <w:pPr>
        <w:ind w:left="720" w:hanging="360"/>
      </w:pPr>
      <w:rPr>
        <w:rFonts w:ascii="Calibri" w:eastAsiaTheme="minorHAnsi" w:hAnsi="Calibri"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330E4F99"/>
    <w:multiLevelType w:val="hybridMultilevel"/>
    <w:tmpl w:val="AE2A167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339E7FC8"/>
    <w:multiLevelType w:val="hybridMultilevel"/>
    <w:tmpl w:val="C85E5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2F2F02"/>
    <w:multiLevelType w:val="hybridMultilevel"/>
    <w:tmpl w:val="12BCFCBA"/>
    <w:lvl w:ilvl="0" w:tplc="ED627828">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7" w15:restartNumberingAfterBreak="0">
    <w:nsid w:val="377D739D"/>
    <w:multiLevelType w:val="multilevel"/>
    <w:tmpl w:val="F6E65D82"/>
    <w:lvl w:ilvl="0">
      <w:start w:val="3"/>
      <w:numFmt w:val="upperRoman"/>
      <w:lvlText w:val="%1."/>
      <w:lvlJc w:val="left"/>
      <w:pPr>
        <w:ind w:left="1080" w:hanging="720"/>
      </w:pPr>
      <w:rPr>
        <w:rFonts w:hint="default"/>
        <w:b/>
      </w:rPr>
    </w:lvl>
    <w:lvl w:ilvl="1">
      <w:start w:val="1"/>
      <w:numFmt w:val="decimal"/>
      <w:isLgl/>
      <w:lvlText w:val="%1.%2."/>
      <w:lvlJc w:val="left"/>
      <w:pPr>
        <w:ind w:left="1080" w:hanging="720"/>
      </w:pPr>
      <w:rPr>
        <w:rFonts w:hint="default"/>
        <w:b w:val="0"/>
      </w:rPr>
    </w:lvl>
    <w:lvl w:ilvl="2">
      <w:start w:val="1"/>
      <w:numFmt w:val="bullet"/>
      <w:lvlText w:val=""/>
      <w:lvlJc w:val="left"/>
      <w:pPr>
        <w:ind w:left="1080" w:hanging="720"/>
      </w:pPr>
      <w:rPr>
        <w:rFonts w:ascii="Symbol" w:hAnsi="Symbol"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160" w:hanging="1800"/>
      </w:pPr>
      <w:rPr>
        <w:rFonts w:hint="default"/>
        <w:b/>
      </w:rPr>
    </w:lvl>
  </w:abstractNum>
  <w:abstractNum w:abstractNumId="18" w15:restartNumberingAfterBreak="0">
    <w:nsid w:val="37CB2C9B"/>
    <w:multiLevelType w:val="hybridMultilevel"/>
    <w:tmpl w:val="7F2077CE"/>
    <w:lvl w:ilvl="0" w:tplc="C3C4A706">
      <w:start w:val="1"/>
      <w:numFmt w:val="bullet"/>
      <w:pStyle w:val="Bullet"/>
      <w:lvlText w:val=""/>
      <w:lvlJc w:val="left"/>
      <w:pPr>
        <w:ind w:left="1080" w:hanging="360"/>
      </w:pPr>
      <w:rPr>
        <w:rFonts w:ascii="Symbol" w:hAnsi="Symbol"/>
      </w:rPr>
    </w:lvl>
    <w:lvl w:ilvl="1" w:tplc="359E5848">
      <w:start w:val="1"/>
      <w:numFmt w:val="bullet"/>
      <w:lvlText w:val="o"/>
      <w:lvlJc w:val="left"/>
      <w:pPr>
        <w:ind w:left="1800" w:hanging="360"/>
      </w:pPr>
      <w:rPr>
        <w:rFonts w:ascii="Courier New" w:hAnsi="Courier New"/>
      </w:rPr>
    </w:lvl>
    <w:lvl w:ilvl="2" w:tplc="1C0437E4">
      <w:start w:val="1"/>
      <w:numFmt w:val="bullet"/>
      <w:lvlText w:val=""/>
      <w:lvlJc w:val="left"/>
      <w:pPr>
        <w:ind w:left="2520" w:hanging="360"/>
      </w:pPr>
      <w:rPr>
        <w:rFonts w:ascii="Wingdings" w:hAnsi="Wingdings"/>
      </w:rPr>
    </w:lvl>
    <w:lvl w:ilvl="3" w:tplc="78B2B2AE">
      <w:start w:val="1"/>
      <w:numFmt w:val="bullet"/>
      <w:lvlText w:val=""/>
      <w:lvlJc w:val="left"/>
      <w:pPr>
        <w:ind w:left="3240" w:hanging="360"/>
      </w:pPr>
      <w:rPr>
        <w:rFonts w:ascii="Symbol" w:hAnsi="Symbol"/>
      </w:rPr>
    </w:lvl>
    <w:lvl w:ilvl="4" w:tplc="3F48FC98">
      <w:start w:val="1"/>
      <w:numFmt w:val="bullet"/>
      <w:lvlText w:val="o"/>
      <w:lvlJc w:val="left"/>
      <w:pPr>
        <w:ind w:left="3960" w:hanging="360"/>
      </w:pPr>
      <w:rPr>
        <w:rFonts w:ascii="Courier New" w:hAnsi="Courier New"/>
      </w:rPr>
    </w:lvl>
    <w:lvl w:ilvl="5" w:tplc="2004B80C">
      <w:start w:val="1"/>
      <w:numFmt w:val="bullet"/>
      <w:lvlText w:val=""/>
      <w:lvlJc w:val="left"/>
      <w:pPr>
        <w:ind w:left="4680" w:hanging="360"/>
      </w:pPr>
      <w:rPr>
        <w:rFonts w:ascii="Wingdings" w:hAnsi="Wingdings"/>
      </w:rPr>
    </w:lvl>
    <w:lvl w:ilvl="6" w:tplc="4E326A10">
      <w:start w:val="1"/>
      <w:numFmt w:val="bullet"/>
      <w:lvlText w:val=""/>
      <w:lvlJc w:val="left"/>
      <w:pPr>
        <w:ind w:left="5400" w:hanging="360"/>
      </w:pPr>
      <w:rPr>
        <w:rFonts w:ascii="Symbol" w:hAnsi="Symbol"/>
      </w:rPr>
    </w:lvl>
    <w:lvl w:ilvl="7" w:tplc="65E22BF2">
      <w:start w:val="1"/>
      <w:numFmt w:val="bullet"/>
      <w:lvlText w:val="o"/>
      <w:lvlJc w:val="left"/>
      <w:pPr>
        <w:ind w:left="6120" w:hanging="360"/>
      </w:pPr>
      <w:rPr>
        <w:rFonts w:ascii="Courier New" w:hAnsi="Courier New"/>
      </w:rPr>
    </w:lvl>
    <w:lvl w:ilvl="8" w:tplc="43CE85B4">
      <w:start w:val="1"/>
      <w:numFmt w:val="bullet"/>
      <w:lvlText w:val=""/>
      <w:lvlJc w:val="left"/>
      <w:pPr>
        <w:ind w:left="6840" w:hanging="360"/>
      </w:pPr>
      <w:rPr>
        <w:rFonts w:ascii="Wingdings" w:hAnsi="Wingdings"/>
      </w:rPr>
    </w:lvl>
  </w:abstractNum>
  <w:abstractNum w:abstractNumId="19" w15:restartNumberingAfterBreak="0">
    <w:nsid w:val="39257BA7"/>
    <w:multiLevelType w:val="multilevel"/>
    <w:tmpl w:val="18C21D76"/>
    <w:lvl w:ilvl="0">
      <w:start w:val="1"/>
      <w:numFmt w:val="decimal"/>
      <w:lvlText w:val="%1."/>
      <w:lvlJc w:val="left"/>
      <w:pPr>
        <w:ind w:left="720" w:hanging="360"/>
      </w:pPr>
      <w:rPr>
        <w:rFonts w:hint="default"/>
        <w:b/>
        <w:u w:val="single"/>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E2E2F48"/>
    <w:multiLevelType w:val="hybridMultilevel"/>
    <w:tmpl w:val="7C681796"/>
    <w:lvl w:ilvl="0" w:tplc="A6241B88">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42364EF7"/>
    <w:multiLevelType w:val="hybridMultilevel"/>
    <w:tmpl w:val="41666986"/>
    <w:lvl w:ilvl="0" w:tplc="39A279E6">
      <w:start w:val="1"/>
      <w:numFmt w:val="low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2" w15:restartNumberingAfterBreak="0">
    <w:nsid w:val="49D816FB"/>
    <w:multiLevelType w:val="multilevel"/>
    <w:tmpl w:val="36DC049E"/>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EF72575"/>
    <w:multiLevelType w:val="hybridMultilevel"/>
    <w:tmpl w:val="497C86C6"/>
    <w:lvl w:ilvl="0" w:tplc="C1E043AA">
      <w:start w:val="20"/>
      <w:numFmt w:val="bullet"/>
      <w:lvlText w:val="-"/>
      <w:lvlJc w:val="left"/>
      <w:pPr>
        <w:ind w:left="720" w:hanging="360"/>
      </w:pPr>
      <w:rPr>
        <w:rFonts w:ascii="Calibri" w:eastAsiaTheme="minorHAnsi" w:hAnsi="Calibri"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4" w15:restartNumberingAfterBreak="0">
    <w:nsid w:val="53BC15C4"/>
    <w:multiLevelType w:val="hybridMultilevel"/>
    <w:tmpl w:val="FE9AE7A8"/>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5" w15:restartNumberingAfterBreak="0">
    <w:nsid w:val="61B10987"/>
    <w:multiLevelType w:val="hybridMultilevel"/>
    <w:tmpl w:val="670497E6"/>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6" w15:restartNumberingAfterBreak="0">
    <w:nsid w:val="63AB6D73"/>
    <w:multiLevelType w:val="hybridMultilevel"/>
    <w:tmpl w:val="A5121D7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7" w15:restartNumberingAfterBreak="0">
    <w:nsid w:val="650A7A19"/>
    <w:multiLevelType w:val="hybridMultilevel"/>
    <w:tmpl w:val="9C865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2D0E22"/>
    <w:multiLevelType w:val="hybridMultilevel"/>
    <w:tmpl w:val="D762847E"/>
    <w:lvl w:ilvl="0" w:tplc="400A0019">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9" w15:restartNumberingAfterBreak="0">
    <w:nsid w:val="74C74592"/>
    <w:multiLevelType w:val="multilevel"/>
    <w:tmpl w:val="D68E96DE"/>
    <w:lvl w:ilvl="0">
      <w:start w:val="1"/>
      <w:numFmt w:val="upperRoman"/>
      <w:pStyle w:val="Heading1"/>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30" w15:restartNumberingAfterBreak="0">
    <w:nsid w:val="758E0EF5"/>
    <w:multiLevelType w:val="hybridMultilevel"/>
    <w:tmpl w:val="FED4A2DA"/>
    <w:lvl w:ilvl="0" w:tplc="340A0001">
      <w:start w:val="1"/>
      <w:numFmt w:val="bullet"/>
      <w:lvlText w:val=""/>
      <w:lvlJc w:val="left"/>
      <w:pPr>
        <w:ind w:left="765" w:hanging="360"/>
      </w:pPr>
      <w:rPr>
        <w:rFonts w:ascii="Symbol" w:hAnsi="Symbol" w:hint="default"/>
      </w:rPr>
    </w:lvl>
    <w:lvl w:ilvl="1" w:tplc="340A0003" w:tentative="1">
      <w:start w:val="1"/>
      <w:numFmt w:val="bullet"/>
      <w:lvlText w:val="o"/>
      <w:lvlJc w:val="left"/>
      <w:pPr>
        <w:ind w:left="1485" w:hanging="360"/>
      </w:pPr>
      <w:rPr>
        <w:rFonts w:ascii="Courier New" w:hAnsi="Courier New" w:cs="Courier New" w:hint="default"/>
      </w:rPr>
    </w:lvl>
    <w:lvl w:ilvl="2" w:tplc="340A0005" w:tentative="1">
      <w:start w:val="1"/>
      <w:numFmt w:val="bullet"/>
      <w:lvlText w:val=""/>
      <w:lvlJc w:val="left"/>
      <w:pPr>
        <w:ind w:left="2205" w:hanging="360"/>
      </w:pPr>
      <w:rPr>
        <w:rFonts w:ascii="Wingdings" w:hAnsi="Wingdings" w:hint="default"/>
      </w:rPr>
    </w:lvl>
    <w:lvl w:ilvl="3" w:tplc="340A0001" w:tentative="1">
      <w:start w:val="1"/>
      <w:numFmt w:val="bullet"/>
      <w:lvlText w:val=""/>
      <w:lvlJc w:val="left"/>
      <w:pPr>
        <w:ind w:left="2925" w:hanging="360"/>
      </w:pPr>
      <w:rPr>
        <w:rFonts w:ascii="Symbol" w:hAnsi="Symbol" w:hint="default"/>
      </w:rPr>
    </w:lvl>
    <w:lvl w:ilvl="4" w:tplc="340A0003" w:tentative="1">
      <w:start w:val="1"/>
      <w:numFmt w:val="bullet"/>
      <w:lvlText w:val="o"/>
      <w:lvlJc w:val="left"/>
      <w:pPr>
        <w:ind w:left="3645" w:hanging="360"/>
      </w:pPr>
      <w:rPr>
        <w:rFonts w:ascii="Courier New" w:hAnsi="Courier New" w:cs="Courier New" w:hint="default"/>
      </w:rPr>
    </w:lvl>
    <w:lvl w:ilvl="5" w:tplc="340A0005" w:tentative="1">
      <w:start w:val="1"/>
      <w:numFmt w:val="bullet"/>
      <w:lvlText w:val=""/>
      <w:lvlJc w:val="left"/>
      <w:pPr>
        <w:ind w:left="4365" w:hanging="360"/>
      </w:pPr>
      <w:rPr>
        <w:rFonts w:ascii="Wingdings" w:hAnsi="Wingdings" w:hint="default"/>
      </w:rPr>
    </w:lvl>
    <w:lvl w:ilvl="6" w:tplc="340A0001" w:tentative="1">
      <w:start w:val="1"/>
      <w:numFmt w:val="bullet"/>
      <w:lvlText w:val=""/>
      <w:lvlJc w:val="left"/>
      <w:pPr>
        <w:ind w:left="5085" w:hanging="360"/>
      </w:pPr>
      <w:rPr>
        <w:rFonts w:ascii="Symbol" w:hAnsi="Symbol" w:hint="default"/>
      </w:rPr>
    </w:lvl>
    <w:lvl w:ilvl="7" w:tplc="340A0003" w:tentative="1">
      <w:start w:val="1"/>
      <w:numFmt w:val="bullet"/>
      <w:lvlText w:val="o"/>
      <w:lvlJc w:val="left"/>
      <w:pPr>
        <w:ind w:left="5805" w:hanging="360"/>
      </w:pPr>
      <w:rPr>
        <w:rFonts w:ascii="Courier New" w:hAnsi="Courier New" w:cs="Courier New" w:hint="default"/>
      </w:rPr>
    </w:lvl>
    <w:lvl w:ilvl="8" w:tplc="340A0005" w:tentative="1">
      <w:start w:val="1"/>
      <w:numFmt w:val="bullet"/>
      <w:lvlText w:val=""/>
      <w:lvlJc w:val="left"/>
      <w:pPr>
        <w:ind w:left="6525" w:hanging="360"/>
      </w:pPr>
      <w:rPr>
        <w:rFonts w:ascii="Wingdings" w:hAnsi="Wingdings" w:hint="default"/>
      </w:rPr>
    </w:lvl>
  </w:abstractNum>
  <w:abstractNum w:abstractNumId="31" w15:restartNumberingAfterBreak="0">
    <w:nsid w:val="7F3E4506"/>
    <w:multiLevelType w:val="multilevel"/>
    <w:tmpl w:val="28441710"/>
    <w:lvl w:ilvl="0">
      <w:start w:val="1"/>
      <w:numFmt w:val="decimal"/>
      <w:lvlText w:val="%1."/>
      <w:lvlJc w:val="left"/>
      <w:pPr>
        <w:ind w:left="360" w:hanging="360"/>
      </w:pPr>
      <w:rPr>
        <w:rFonts w:hint="default"/>
      </w:rPr>
    </w:lvl>
    <w:lvl w:ilvl="1">
      <w:start w:val="1"/>
      <w:numFmt w:val="decimal"/>
      <w:lvlText w:val="%1.%2."/>
      <w:lvlJc w:val="left"/>
      <w:pPr>
        <w:ind w:left="716" w:hanging="432"/>
      </w:pPr>
    </w:lvl>
    <w:lvl w:ilvl="2">
      <w:start w:val="1"/>
      <w:numFmt w:val="decimal"/>
      <w:lvlText w:val="%1.%2.%3."/>
      <w:lvlJc w:val="left"/>
      <w:pPr>
        <w:ind w:left="1212"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9"/>
  </w:num>
  <w:num w:numId="2">
    <w:abstractNumId w:val="8"/>
  </w:num>
  <w:num w:numId="3">
    <w:abstractNumId w:val="9"/>
  </w:num>
  <w:num w:numId="4">
    <w:abstractNumId w:val="22"/>
  </w:num>
  <w:num w:numId="5">
    <w:abstractNumId w:val="28"/>
  </w:num>
  <w:num w:numId="6">
    <w:abstractNumId w:val="16"/>
  </w:num>
  <w:num w:numId="7">
    <w:abstractNumId w:val="20"/>
  </w:num>
  <w:num w:numId="8">
    <w:abstractNumId w:val="31"/>
  </w:num>
  <w:num w:numId="9">
    <w:abstractNumId w:val="26"/>
  </w:num>
  <w:num w:numId="10">
    <w:abstractNumId w:val="14"/>
  </w:num>
  <w:num w:numId="11">
    <w:abstractNumId w:val="1"/>
  </w:num>
  <w:num w:numId="12">
    <w:abstractNumId w:val="18"/>
  </w:num>
  <w:num w:numId="13">
    <w:abstractNumId w:val="2"/>
  </w:num>
  <w:num w:numId="14">
    <w:abstractNumId w:val="25"/>
  </w:num>
  <w:num w:numId="15">
    <w:abstractNumId w:val="12"/>
  </w:num>
  <w:num w:numId="16">
    <w:abstractNumId w:val="6"/>
  </w:num>
  <w:num w:numId="17">
    <w:abstractNumId w:val="24"/>
  </w:num>
  <w:num w:numId="18">
    <w:abstractNumId w:val="7"/>
  </w:num>
  <w:num w:numId="19">
    <w:abstractNumId w:val="0"/>
  </w:num>
  <w:num w:numId="20">
    <w:abstractNumId w:val="3"/>
  </w:num>
  <w:num w:numId="21">
    <w:abstractNumId w:val="30"/>
  </w:num>
  <w:num w:numId="22">
    <w:abstractNumId w:val="5"/>
  </w:num>
  <w:num w:numId="23">
    <w:abstractNumId w:val="21"/>
  </w:num>
  <w:num w:numId="24">
    <w:abstractNumId w:val="13"/>
  </w:num>
  <w:num w:numId="25">
    <w:abstractNumId w:val="23"/>
  </w:num>
  <w:num w:numId="26">
    <w:abstractNumId w:val="27"/>
  </w:num>
  <w:num w:numId="27">
    <w:abstractNumId w:val="10"/>
  </w:num>
  <w:num w:numId="28">
    <w:abstractNumId w:val="19"/>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11"/>
  </w:num>
  <w:num w:numId="32">
    <w:abstractNumId w:val="15"/>
  </w:num>
  <w:num w:numId="33">
    <w:abstractNumId w:val="4"/>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negas, Wilkferg Rico">
    <w15:presenceInfo w15:providerId="AD" w15:userId="S-1-5-21-3560232635-1406422398-2702866923-435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20"/>
  <w:hyphenationZone w:val="425"/>
  <w:drawingGridHorizontalSpacing w:val="120"/>
  <w:displayHorizontalDrawingGridEvery w:val="2"/>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AC3"/>
    <w:rsid w:val="000014BF"/>
    <w:rsid w:val="000031D9"/>
    <w:rsid w:val="00005C0E"/>
    <w:rsid w:val="0000675F"/>
    <w:rsid w:val="00010F47"/>
    <w:rsid w:val="00013939"/>
    <w:rsid w:val="00014D26"/>
    <w:rsid w:val="000152B2"/>
    <w:rsid w:val="00015FDF"/>
    <w:rsid w:val="00023C66"/>
    <w:rsid w:val="0002710C"/>
    <w:rsid w:val="00030889"/>
    <w:rsid w:val="00031C82"/>
    <w:rsid w:val="00043BD5"/>
    <w:rsid w:val="0005070E"/>
    <w:rsid w:val="000519FA"/>
    <w:rsid w:val="00052B85"/>
    <w:rsid w:val="00053E35"/>
    <w:rsid w:val="000605EA"/>
    <w:rsid w:val="00062A61"/>
    <w:rsid w:val="00062ECE"/>
    <w:rsid w:val="00063544"/>
    <w:rsid w:val="00063817"/>
    <w:rsid w:val="000649B6"/>
    <w:rsid w:val="00064FEF"/>
    <w:rsid w:val="00066FD8"/>
    <w:rsid w:val="00067A0D"/>
    <w:rsid w:val="000721CB"/>
    <w:rsid w:val="00080E6B"/>
    <w:rsid w:val="000817FB"/>
    <w:rsid w:val="00081862"/>
    <w:rsid w:val="00086045"/>
    <w:rsid w:val="000947FF"/>
    <w:rsid w:val="000957B7"/>
    <w:rsid w:val="000960C6"/>
    <w:rsid w:val="00097AB2"/>
    <w:rsid w:val="000A063F"/>
    <w:rsid w:val="000A17AF"/>
    <w:rsid w:val="000A23F0"/>
    <w:rsid w:val="000A2949"/>
    <w:rsid w:val="000A5FF0"/>
    <w:rsid w:val="000B0A6A"/>
    <w:rsid w:val="000B186A"/>
    <w:rsid w:val="000B2024"/>
    <w:rsid w:val="000B2894"/>
    <w:rsid w:val="000B656A"/>
    <w:rsid w:val="000B6E87"/>
    <w:rsid w:val="000C3BE1"/>
    <w:rsid w:val="000C4727"/>
    <w:rsid w:val="000C6386"/>
    <w:rsid w:val="000C7A6C"/>
    <w:rsid w:val="000D17A6"/>
    <w:rsid w:val="000D556E"/>
    <w:rsid w:val="000D5C45"/>
    <w:rsid w:val="000E16C1"/>
    <w:rsid w:val="000E583F"/>
    <w:rsid w:val="000E7A18"/>
    <w:rsid w:val="00100989"/>
    <w:rsid w:val="00107663"/>
    <w:rsid w:val="00107D44"/>
    <w:rsid w:val="0011098F"/>
    <w:rsid w:val="00110F7A"/>
    <w:rsid w:val="0011167D"/>
    <w:rsid w:val="00111AEE"/>
    <w:rsid w:val="001136F5"/>
    <w:rsid w:val="001167C9"/>
    <w:rsid w:val="00117928"/>
    <w:rsid w:val="00120FEC"/>
    <w:rsid w:val="0012118F"/>
    <w:rsid w:val="0012414D"/>
    <w:rsid w:val="00124DF5"/>
    <w:rsid w:val="00131F49"/>
    <w:rsid w:val="00133551"/>
    <w:rsid w:val="001347A7"/>
    <w:rsid w:val="00134831"/>
    <w:rsid w:val="00136BF0"/>
    <w:rsid w:val="0014161E"/>
    <w:rsid w:val="001417F1"/>
    <w:rsid w:val="001468FE"/>
    <w:rsid w:val="001515E6"/>
    <w:rsid w:val="001530F4"/>
    <w:rsid w:val="00153BE9"/>
    <w:rsid w:val="00154610"/>
    <w:rsid w:val="0015621C"/>
    <w:rsid w:val="00160777"/>
    <w:rsid w:val="00160B02"/>
    <w:rsid w:val="001633A2"/>
    <w:rsid w:val="001641BB"/>
    <w:rsid w:val="001641DD"/>
    <w:rsid w:val="001743E5"/>
    <w:rsid w:val="00176B50"/>
    <w:rsid w:val="0018341D"/>
    <w:rsid w:val="001927AE"/>
    <w:rsid w:val="00192BBB"/>
    <w:rsid w:val="001933FE"/>
    <w:rsid w:val="001957AE"/>
    <w:rsid w:val="00195FC2"/>
    <w:rsid w:val="001A1F50"/>
    <w:rsid w:val="001A44BD"/>
    <w:rsid w:val="001A57EC"/>
    <w:rsid w:val="001A67BC"/>
    <w:rsid w:val="001B054B"/>
    <w:rsid w:val="001B2D4B"/>
    <w:rsid w:val="001B4FED"/>
    <w:rsid w:val="001B5576"/>
    <w:rsid w:val="001C59A0"/>
    <w:rsid w:val="001D3EC6"/>
    <w:rsid w:val="001D45B1"/>
    <w:rsid w:val="001E2995"/>
    <w:rsid w:val="001E31CC"/>
    <w:rsid w:val="001E577D"/>
    <w:rsid w:val="001E63CD"/>
    <w:rsid w:val="001E7DC3"/>
    <w:rsid w:val="001F01A7"/>
    <w:rsid w:val="001F05F8"/>
    <w:rsid w:val="001F19D7"/>
    <w:rsid w:val="001F36D0"/>
    <w:rsid w:val="001F485A"/>
    <w:rsid w:val="00202900"/>
    <w:rsid w:val="002057D1"/>
    <w:rsid w:val="002063FA"/>
    <w:rsid w:val="0020705F"/>
    <w:rsid w:val="00215334"/>
    <w:rsid w:val="00216D03"/>
    <w:rsid w:val="002177B7"/>
    <w:rsid w:val="0022066F"/>
    <w:rsid w:val="002211A9"/>
    <w:rsid w:val="00222644"/>
    <w:rsid w:val="0022270B"/>
    <w:rsid w:val="00223F4F"/>
    <w:rsid w:val="00224B8A"/>
    <w:rsid w:val="0023656F"/>
    <w:rsid w:val="00237567"/>
    <w:rsid w:val="00240631"/>
    <w:rsid w:val="00244D4B"/>
    <w:rsid w:val="00246FC9"/>
    <w:rsid w:val="00252416"/>
    <w:rsid w:val="002559C0"/>
    <w:rsid w:val="0025681E"/>
    <w:rsid w:val="00261F8D"/>
    <w:rsid w:val="00263F58"/>
    <w:rsid w:val="00265D8F"/>
    <w:rsid w:val="00267C80"/>
    <w:rsid w:val="00271FDC"/>
    <w:rsid w:val="002736CF"/>
    <w:rsid w:val="00274390"/>
    <w:rsid w:val="00275756"/>
    <w:rsid w:val="00280DC2"/>
    <w:rsid w:val="00281268"/>
    <w:rsid w:val="00281AC3"/>
    <w:rsid w:val="00282FBD"/>
    <w:rsid w:val="00283322"/>
    <w:rsid w:val="00284D79"/>
    <w:rsid w:val="00285916"/>
    <w:rsid w:val="00287C3B"/>
    <w:rsid w:val="002949F4"/>
    <w:rsid w:val="00294FFB"/>
    <w:rsid w:val="00295D75"/>
    <w:rsid w:val="00296583"/>
    <w:rsid w:val="0029730E"/>
    <w:rsid w:val="002A056E"/>
    <w:rsid w:val="002A33C2"/>
    <w:rsid w:val="002B3102"/>
    <w:rsid w:val="002B384A"/>
    <w:rsid w:val="002B5636"/>
    <w:rsid w:val="002B6F72"/>
    <w:rsid w:val="002B792C"/>
    <w:rsid w:val="002C134D"/>
    <w:rsid w:val="002C268E"/>
    <w:rsid w:val="002C3FFE"/>
    <w:rsid w:val="002C6AF3"/>
    <w:rsid w:val="002D1B02"/>
    <w:rsid w:val="002D1E15"/>
    <w:rsid w:val="002D374F"/>
    <w:rsid w:val="002D680E"/>
    <w:rsid w:val="002E1F46"/>
    <w:rsid w:val="002E2C7A"/>
    <w:rsid w:val="002E3F77"/>
    <w:rsid w:val="002E46A5"/>
    <w:rsid w:val="002E5F6C"/>
    <w:rsid w:val="002F0D17"/>
    <w:rsid w:val="002F255C"/>
    <w:rsid w:val="002F50CB"/>
    <w:rsid w:val="002F5DD6"/>
    <w:rsid w:val="002F6F90"/>
    <w:rsid w:val="0030253E"/>
    <w:rsid w:val="003026EE"/>
    <w:rsid w:val="00302AB7"/>
    <w:rsid w:val="00305BF8"/>
    <w:rsid w:val="00306757"/>
    <w:rsid w:val="003123A6"/>
    <w:rsid w:val="00317F64"/>
    <w:rsid w:val="003227BA"/>
    <w:rsid w:val="0032663A"/>
    <w:rsid w:val="00337543"/>
    <w:rsid w:val="003515E9"/>
    <w:rsid w:val="00356FFF"/>
    <w:rsid w:val="003604CF"/>
    <w:rsid w:val="00363626"/>
    <w:rsid w:val="003750FA"/>
    <w:rsid w:val="00377B03"/>
    <w:rsid w:val="0038164A"/>
    <w:rsid w:val="003822C0"/>
    <w:rsid w:val="00382F1F"/>
    <w:rsid w:val="0038338A"/>
    <w:rsid w:val="00383BB2"/>
    <w:rsid w:val="0038441B"/>
    <w:rsid w:val="003854BB"/>
    <w:rsid w:val="003964FB"/>
    <w:rsid w:val="00396984"/>
    <w:rsid w:val="00396F81"/>
    <w:rsid w:val="003A36D4"/>
    <w:rsid w:val="003A5574"/>
    <w:rsid w:val="003A5826"/>
    <w:rsid w:val="003B0B3A"/>
    <w:rsid w:val="003B25D4"/>
    <w:rsid w:val="003B2E3C"/>
    <w:rsid w:val="003B374F"/>
    <w:rsid w:val="003B40CB"/>
    <w:rsid w:val="003B62A4"/>
    <w:rsid w:val="003B79A7"/>
    <w:rsid w:val="003C6E2A"/>
    <w:rsid w:val="003C6FEE"/>
    <w:rsid w:val="003D552E"/>
    <w:rsid w:val="003D5532"/>
    <w:rsid w:val="003D7955"/>
    <w:rsid w:val="003E1D96"/>
    <w:rsid w:val="003E3BDC"/>
    <w:rsid w:val="003E68D0"/>
    <w:rsid w:val="003F2323"/>
    <w:rsid w:val="004016ED"/>
    <w:rsid w:val="00402A76"/>
    <w:rsid w:val="00403D11"/>
    <w:rsid w:val="00405174"/>
    <w:rsid w:val="004060BD"/>
    <w:rsid w:val="004064E5"/>
    <w:rsid w:val="00406B8C"/>
    <w:rsid w:val="00406EA6"/>
    <w:rsid w:val="0041011B"/>
    <w:rsid w:val="0041239D"/>
    <w:rsid w:val="004132C1"/>
    <w:rsid w:val="0041339E"/>
    <w:rsid w:val="00414BEE"/>
    <w:rsid w:val="00415E16"/>
    <w:rsid w:val="00416285"/>
    <w:rsid w:val="0042162C"/>
    <w:rsid w:val="00422B81"/>
    <w:rsid w:val="00422E5F"/>
    <w:rsid w:val="00424184"/>
    <w:rsid w:val="0042669F"/>
    <w:rsid w:val="00426E2F"/>
    <w:rsid w:val="00427FF6"/>
    <w:rsid w:val="00431177"/>
    <w:rsid w:val="004312E6"/>
    <w:rsid w:val="00442883"/>
    <w:rsid w:val="00444D9C"/>
    <w:rsid w:val="0044674F"/>
    <w:rsid w:val="00451BB6"/>
    <w:rsid w:val="00451BF2"/>
    <w:rsid w:val="00452F78"/>
    <w:rsid w:val="0045536F"/>
    <w:rsid w:val="00455860"/>
    <w:rsid w:val="004569C2"/>
    <w:rsid w:val="00461414"/>
    <w:rsid w:val="00463526"/>
    <w:rsid w:val="00465DB8"/>
    <w:rsid w:val="00465EA8"/>
    <w:rsid w:val="00466834"/>
    <w:rsid w:val="004670F6"/>
    <w:rsid w:val="00467806"/>
    <w:rsid w:val="0047412F"/>
    <w:rsid w:val="00474389"/>
    <w:rsid w:val="00477B70"/>
    <w:rsid w:val="00480F0A"/>
    <w:rsid w:val="00487E74"/>
    <w:rsid w:val="00490161"/>
    <w:rsid w:val="00491A40"/>
    <w:rsid w:val="004A0843"/>
    <w:rsid w:val="004A34BE"/>
    <w:rsid w:val="004A508F"/>
    <w:rsid w:val="004A616F"/>
    <w:rsid w:val="004B0002"/>
    <w:rsid w:val="004B45D3"/>
    <w:rsid w:val="004C1B17"/>
    <w:rsid w:val="004C24A6"/>
    <w:rsid w:val="004C3EA9"/>
    <w:rsid w:val="004C651D"/>
    <w:rsid w:val="004C658A"/>
    <w:rsid w:val="004D1B8B"/>
    <w:rsid w:val="004D2882"/>
    <w:rsid w:val="004D32ED"/>
    <w:rsid w:val="004D3462"/>
    <w:rsid w:val="004D40E5"/>
    <w:rsid w:val="004D6218"/>
    <w:rsid w:val="004D6B22"/>
    <w:rsid w:val="004E4CBC"/>
    <w:rsid w:val="004F53DE"/>
    <w:rsid w:val="00500499"/>
    <w:rsid w:val="00501185"/>
    <w:rsid w:val="00501620"/>
    <w:rsid w:val="00502F0E"/>
    <w:rsid w:val="0050342B"/>
    <w:rsid w:val="00506B35"/>
    <w:rsid w:val="005071F8"/>
    <w:rsid w:val="0051105A"/>
    <w:rsid w:val="0051240D"/>
    <w:rsid w:val="00513F9F"/>
    <w:rsid w:val="00514DBD"/>
    <w:rsid w:val="005172F0"/>
    <w:rsid w:val="005177B2"/>
    <w:rsid w:val="00525915"/>
    <w:rsid w:val="00530A6E"/>
    <w:rsid w:val="00530EA8"/>
    <w:rsid w:val="00531586"/>
    <w:rsid w:val="00537521"/>
    <w:rsid w:val="005401BC"/>
    <w:rsid w:val="005408E3"/>
    <w:rsid w:val="005421BB"/>
    <w:rsid w:val="00543F4F"/>
    <w:rsid w:val="00544C35"/>
    <w:rsid w:val="00546169"/>
    <w:rsid w:val="00546746"/>
    <w:rsid w:val="00547E9D"/>
    <w:rsid w:val="00550DB9"/>
    <w:rsid w:val="005552D8"/>
    <w:rsid w:val="005633A9"/>
    <w:rsid w:val="00566D4F"/>
    <w:rsid w:val="0057086D"/>
    <w:rsid w:val="00574C7F"/>
    <w:rsid w:val="00575B19"/>
    <w:rsid w:val="00576462"/>
    <w:rsid w:val="005770E5"/>
    <w:rsid w:val="00580214"/>
    <w:rsid w:val="00583036"/>
    <w:rsid w:val="00583C33"/>
    <w:rsid w:val="0058495B"/>
    <w:rsid w:val="00584D54"/>
    <w:rsid w:val="005852B3"/>
    <w:rsid w:val="00586BDE"/>
    <w:rsid w:val="00591D50"/>
    <w:rsid w:val="0059210B"/>
    <w:rsid w:val="005925ED"/>
    <w:rsid w:val="005951F0"/>
    <w:rsid w:val="005978C6"/>
    <w:rsid w:val="005A21F9"/>
    <w:rsid w:val="005A516D"/>
    <w:rsid w:val="005A5BAB"/>
    <w:rsid w:val="005A715C"/>
    <w:rsid w:val="005B4051"/>
    <w:rsid w:val="005B44EB"/>
    <w:rsid w:val="005B6341"/>
    <w:rsid w:val="005B76CB"/>
    <w:rsid w:val="005B7707"/>
    <w:rsid w:val="005C3B68"/>
    <w:rsid w:val="005C6DEA"/>
    <w:rsid w:val="005C7538"/>
    <w:rsid w:val="005E0ECB"/>
    <w:rsid w:val="005E39A5"/>
    <w:rsid w:val="005E3EE8"/>
    <w:rsid w:val="005E4065"/>
    <w:rsid w:val="005F5628"/>
    <w:rsid w:val="005F6874"/>
    <w:rsid w:val="005F72E3"/>
    <w:rsid w:val="005F7D9F"/>
    <w:rsid w:val="00602972"/>
    <w:rsid w:val="006040FC"/>
    <w:rsid w:val="006041CE"/>
    <w:rsid w:val="006053CA"/>
    <w:rsid w:val="00605D0A"/>
    <w:rsid w:val="006069D2"/>
    <w:rsid w:val="006078F1"/>
    <w:rsid w:val="00610BC3"/>
    <w:rsid w:val="006124F6"/>
    <w:rsid w:val="00612E61"/>
    <w:rsid w:val="0061307E"/>
    <w:rsid w:val="006141B6"/>
    <w:rsid w:val="00620CEB"/>
    <w:rsid w:val="00621CB7"/>
    <w:rsid w:val="00625725"/>
    <w:rsid w:val="00626246"/>
    <w:rsid w:val="00630287"/>
    <w:rsid w:val="00630669"/>
    <w:rsid w:val="00634B20"/>
    <w:rsid w:val="006370F5"/>
    <w:rsid w:val="006429AF"/>
    <w:rsid w:val="00644492"/>
    <w:rsid w:val="00644504"/>
    <w:rsid w:val="006448E2"/>
    <w:rsid w:val="006505D5"/>
    <w:rsid w:val="006507FA"/>
    <w:rsid w:val="00654FFB"/>
    <w:rsid w:val="0066116F"/>
    <w:rsid w:val="006715A0"/>
    <w:rsid w:val="00671CF3"/>
    <w:rsid w:val="006730AD"/>
    <w:rsid w:val="006733CD"/>
    <w:rsid w:val="00674C06"/>
    <w:rsid w:val="006753A6"/>
    <w:rsid w:val="00677927"/>
    <w:rsid w:val="00677EBA"/>
    <w:rsid w:val="0068168C"/>
    <w:rsid w:val="00695621"/>
    <w:rsid w:val="00697030"/>
    <w:rsid w:val="006A1055"/>
    <w:rsid w:val="006A3C1E"/>
    <w:rsid w:val="006A4243"/>
    <w:rsid w:val="006B0ED2"/>
    <w:rsid w:val="006B5C00"/>
    <w:rsid w:val="006D1765"/>
    <w:rsid w:val="006D23DD"/>
    <w:rsid w:val="006E0CEB"/>
    <w:rsid w:val="006E1CBC"/>
    <w:rsid w:val="006E3E1D"/>
    <w:rsid w:val="006E6941"/>
    <w:rsid w:val="006E6B25"/>
    <w:rsid w:val="006F1EF5"/>
    <w:rsid w:val="006F63C5"/>
    <w:rsid w:val="006F6810"/>
    <w:rsid w:val="0070013A"/>
    <w:rsid w:val="00703794"/>
    <w:rsid w:val="00704FFB"/>
    <w:rsid w:val="007069E2"/>
    <w:rsid w:val="00707E32"/>
    <w:rsid w:val="00711630"/>
    <w:rsid w:val="00720022"/>
    <w:rsid w:val="0072337A"/>
    <w:rsid w:val="00725C3C"/>
    <w:rsid w:val="00727A64"/>
    <w:rsid w:val="00731137"/>
    <w:rsid w:val="0073377D"/>
    <w:rsid w:val="00734E4D"/>
    <w:rsid w:val="00736479"/>
    <w:rsid w:val="00737813"/>
    <w:rsid w:val="00740F31"/>
    <w:rsid w:val="0074165A"/>
    <w:rsid w:val="00743617"/>
    <w:rsid w:val="00744029"/>
    <w:rsid w:val="00745C43"/>
    <w:rsid w:val="00747EA1"/>
    <w:rsid w:val="00752F9F"/>
    <w:rsid w:val="00753475"/>
    <w:rsid w:val="0075390D"/>
    <w:rsid w:val="00753A15"/>
    <w:rsid w:val="00766BAA"/>
    <w:rsid w:val="00767B5B"/>
    <w:rsid w:val="00770A7A"/>
    <w:rsid w:val="007745D7"/>
    <w:rsid w:val="0078177B"/>
    <w:rsid w:val="007825C2"/>
    <w:rsid w:val="00784651"/>
    <w:rsid w:val="00785271"/>
    <w:rsid w:val="007972EC"/>
    <w:rsid w:val="007A1939"/>
    <w:rsid w:val="007A5866"/>
    <w:rsid w:val="007A7B00"/>
    <w:rsid w:val="007B1349"/>
    <w:rsid w:val="007B48F2"/>
    <w:rsid w:val="007B4CF4"/>
    <w:rsid w:val="007B4F7A"/>
    <w:rsid w:val="007B64A6"/>
    <w:rsid w:val="007C2848"/>
    <w:rsid w:val="007C3521"/>
    <w:rsid w:val="007C4F9A"/>
    <w:rsid w:val="007D14F5"/>
    <w:rsid w:val="007D390F"/>
    <w:rsid w:val="007E213F"/>
    <w:rsid w:val="007E21E3"/>
    <w:rsid w:val="007E5C10"/>
    <w:rsid w:val="007E71D7"/>
    <w:rsid w:val="007F5B8A"/>
    <w:rsid w:val="0080052B"/>
    <w:rsid w:val="008013C2"/>
    <w:rsid w:val="00802C7C"/>
    <w:rsid w:val="00802F10"/>
    <w:rsid w:val="00804169"/>
    <w:rsid w:val="00806623"/>
    <w:rsid w:val="00807EA0"/>
    <w:rsid w:val="00815AF4"/>
    <w:rsid w:val="00820CBF"/>
    <w:rsid w:val="008228C7"/>
    <w:rsid w:val="00823F65"/>
    <w:rsid w:val="00824F9F"/>
    <w:rsid w:val="00826150"/>
    <w:rsid w:val="00826769"/>
    <w:rsid w:val="0082742E"/>
    <w:rsid w:val="0083077A"/>
    <w:rsid w:val="008312DD"/>
    <w:rsid w:val="00833622"/>
    <w:rsid w:val="00834C64"/>
    <w:rsid w:val="00836BA8"/>
    <w:rsid w:val="00837749"/>
    <w:rsid w:val="00841D23"/>
    <w:rsid w:val="0084207C"/>
    <w:rsid w:val="00842C66"/>
    <w:rsid w:val="00847F01"/>
    <w:rsid w:val="008501D1"/>
    <w:rsid w:val="0086131C"/>
    <w:rsid w:val="008615F7"/>
    <w:rsid w:val="00862B43"/>
    <w:rsid w:val="00862FD4"/>
    <w:rsid w:val="00862FF9"/>
    <w:rsid w:val="008633A2"/>
    <w:rsid w:val="00863EF0"/>
    <w:rsid w:val="00867044"/>
    <w:rsid w:val="00873348"/>
    <w:rsid w:val="00876B8A"/>
    <w:rsid w:val="008808C9"/>
    <w:rsid w:val="00880CF0"/>
    <w:rsid w:val="008814E5"/>
    <w:rsid w:val="00881C2D"/>
    <w:rsid w:val="00883FD0"/>
    <w:rsid w:val="008874E7"/>
    <w:rsid w:val="0089001F"/>
    <w:rsid w:val="00891BB1"/>
    <w:rsid w:val="008929DD"/>
    <w:rsid w:val="008A02B3"/>
    <w:rsid w:val="008A1CFF"/>
    <w:rsid w:val="008A2909"/>
    <w:rsid w:val="008A78D3"/>
    <w:rsid w:val="008B16EE"/>
    <w:rsid w:val="008B2DC3"/>
    <w:rsid w:val="008B4802"/>
    <w:rsid w:val="008B4CA5"/>
    <w:rsid w:val="008B7D21"/>
    <w:rsid w:val="008C03F9"/>
    <w:rsid w:val="008C3C38"/>
    <w:rsid w:val="008C7AAE"/>
    <w:rsid w:val="008D21A6"/>
    <w:rsid w:val="008D3017"/>
    <w:rsid w:val="008D344E"/>
    <w:rsid w:val="008D3F00"/>
    <w:rsid w:val="008E4A17"/>
    <w:rsid w:val="008E5E30"/>
    <w:rsid w:val="008E7AE4"/>
    <w:rsid w:val="008F3092"/>
    <w:rsid w:val="008F5693"/>
    <w:rsid w:val="008F63DC"/>
    <w:rsid w:val="0090222F"/>
    <w:rsid w:val="00905E6B"/>
    <w:rsid w:val="00906F21"/>
    <w:rsid w:val="00911D51"/>
    <w:rsid w:val="00911E00"/>
    <w:rsid w:val="00913D8C"/>
    <w:rsid w:val="00917B5A"/>
    <w:rsid w:val="0092094B"/>
    <w:rsid w:val="00924A7C"/>
    <w:rsid w:val="00925B80"/>
    <w:rsid w:val="0092689F"/>
    <w:rsid w:val="00931518"/>
    <w:rsid w:val="0093182C"/>
    <w:rsid w:val="009338EF"/>
    <w:rsid w:val="00940452"/>
    <w:rsid w:val="00944E8E"/>
    <w:rsid w:val="009469E9"/>
    <w:rsid w:val="009516C2"/>
    <w:rsid w:val="00951C99"/>
    <w:rsid w:val="0095312F"/>
    <w:rsid w:val="00953CE5"/>
    <w:rsid w:val="009547B5"/>
    <w:rsid w:val="0095796F"/>
    <w:rsid w:val="00964042"/>
    <w:rsid w:val="00965C57"/>
    <w:rsid w:val="009672BA"/>
    <w:rsid w:val="009673C0"/>
    <w:rsid w:val="00967531"/>
    <w:rsid w:val="00967655"/>
    <w:rsid w:val="00967F11"/>
    <w:rsid w:val="009727F1"/>
    <w:rsid w:val="0097477C"/>
    <w:rsid w:val="00980A2F"/>
    <w:rsid w:val="0098318B"/>
    <w:rsid w:val="00983F30"/>
    <w:rsid w:val="00986E88"/>
    <w:rsid w:val="009920D8"/>
    <w:rsid w:val="009A0475"/>
    <w:rsid w:val="009A0A9D"/>
    <w:rsid w:val="009A50FA"/>
    <w:rsid w:val="009B261D"/>
    <w:rsid w:val="009B3935"/>
    <w:rsid w:val="009B7749"/>
    <w:rsid w:val="009C0610"/>
    <w:rsid w:val="009C22BB"/>
    <w:rsid w:val="009C4493"/>
    <w:rsid w:val="009D14E5"/>
    <w:rsid w:val="009E0CAB"/>
    <w:rsid w:val="009E2E3E"/>
    <w:rsid w:val="009F0721"/>
    <w:rsid w:val="009F2624"/>
    <w:rsid w:val="009F2CEB"/>
    <w:rsid w:val="009F4DA7"/>
    <w:rsid w:val="009F6685"/>
    <w:rsid w:val="009F7F76"/>
    <w:rsid w:val="00A04CEE"/>
    <w:rsid w:val="00A04F71"/>
    <w:rsid w:val="00A067B4"/>
    <w:rsid w:val="00A07837"/>
    <w:rsid w:val="00A1248A"/>
    <w:rsid w:val="00A147A9"/>
    <w:rsid w:val="00A202DD"/>
    <w:rsid w:val="00A207CA"/>
    <w:rsid w:val="00A20BD6"/>
    <w:rsid w:val="00A26100"/>
    <w:rsid w:val="00A266B9"/>
    <w:rsid w:val="00A307FA"/>
    <w:rsid w:val="00A30CCE"/>
    <w:rsid w:val="00A312A3"/>
    <w:rsid w:val="00A32A8D"/>
    <w:rsid w:val="00A33E7E"/>
    <w:rsid w:val="00A34AC6"/>
    <w:rsid w:val="00A3532E"/>
    <w:rsid w:val="00A40DDA"/>
    <w:rsid w:val="00A437AA"/>
    <w:rsid w:val="00A45F54"/>
    <w:rsid w:val="00A464B1"/>
    <w:rsid w:val="00A46F13"/>
    <w:rsid w:val="00A50F9B"/>
    <w:rsid w:val="00A6072B"/>
    <w:rsid w:val="00A631ED"/>
    <w:rsid w:val="00A701F5"/>
    <w:rsid w:val="00A71C85"/>
    <w:rsid w:val="00A740B3"/>
    <w:rsid w:val="00A743C1"/>
    <w:rsid w:val="00A84885"/>
    <w:rsid w:val="00A857B0"/>
    <w:rsid w:val="00A85A58"/>
    <w:rsid w:val="00A90B17"/>
    <w:rsid w:val="00A9234B"/>
    <w:rsid w:val="00A92D54"/>
    <w:rsid w:val="00A93F35"/>
    <w:rsid w:val="00A94144"/>
    <w:rsid w:val="00A95993"/>
    <w:rsid w:val="00A95F68"/>
    <w:rsid w:val="00AA17B1"/>
    <w:rsid w:val="00AA27A8"/>
    <w:rsid w:val="00AA2D61"/>
    <w:rsid w:val="00AA53BC"/>
    <w:rsid w:val="00AA5554"/>
    <w:rsid w:val="00AB5FEC"/>
    <w:rsid w:val="00AB74E4"/>
    <w:rsid w:val="00AC035E"/>
    <w:rsid w:val="00AC0CF1"/>
    <w:rsid w:val="00AC0D1D"/>
    <w:rsid w:val="00AC2F5A"/>
    <w:rsid w:val="00AC36FC"/>
    <w:rsid w:val="00AC72F1"/>
    <w:rsid w:val="00AD0A37"/>
    <w:rsid w:val="00AD5ADC"/>
    <w:rsid w:val="00AE2997"/>
    <w:rsid w:val="00AE41B0"/>
    <w:rsid w:val="00AE426C"/>
    <w:rsid w:val="00AE60BC"/>
    <w:rsid w:val="00B00245"/>
    <w:rsid w:val="00B004F6"/>
    <w:rsid w:val="00B04502"/>
    <w:rsid w:val="00B06A15"/>
    <w:rsid w:val="00B10D6F"/>
    <w:rsid w:val="00B11C51"/>
    <w:rsid w:val="00B1729D"/>
    <w:rsid w:val="00B21909"/>
    <w:rsid w:val="00B2439C"/>
    <w:rsid w:val="00B25CEA"/>
    <w:rsid w:val="00B3074F"/>
    <w:rsid w:val="00B30A1C"/>
    <w:rsid w:val="00B32DB2"/>
    <w:rsid w:val="00B34CD9"/>
    <w:rsid w:val="00B360E2"/>
    <w:rsid w:val="00B377C1"/>
    <w:rsid w:val="00B43240"/>
    <w:rsid w:val="00B43B25"/>
    <w:rsid w:val="00B43BFA"/>
    <w:rsid w:val="00B44AE7"/>
    <w:rsid w:val="00B45C40"/>
    <w:rsid w:val="00B47A58"/>
    <w:rsid w:val="00B5320D"/>
    <w:rsid w:val="00B53250"/>
    <w:rsid w:val="00B558D6"/>
    <w:rsid w:val="00B60FDF"/>
    <w:rsid w:val="00B6292D"/>
    <w:rsid w:val="00B62BC2"/>
    <w:rsid w:val="00B70874"/>
    <w:rsid w:val="00B741C6"/>
    <w:rsid w:val="00B83ACB"/>
    <w:rsid w:val="00B85E8E"/>
    <w:rsid w:val="00B86024"/>
    <w:rsid w:val="00B92B03"/>
    <w:rsid w:val="00B9574D"/>
    <w:rsid w:val="00B96E22"/>
    <w:rsid w:val="00BA0857"/>
    <w:rsid w:val="00BA7303"/>
    <w:rsid w:val="00BB23BB"/>
    <w:rsid w:val="00BB2401"/>
    <w:rsid w:val="00BB25A4"/>
    <w:rsid w:val="00BB4723"/>
    <w:rsid w:val="00BB56D3"/>
    <w:rsid w:val="00BB6C0D"/>
    <w:rsid w:val="00BB7199"/>
    <w:rsid w:val="00BB72C2"/>
    <w:rsid w:val="00BC112D"/>
    <w:rsid w:val="00BC5F7D"/>
    <w:rsid w:val="00BC6D71"/>
    <w:rsid w:val="00BD3434"/>
    <w:rsid w:val="00BE07FC"/>
    <w:rsid w:val="00BE1EB7"/>
    <w:rsid w:val="00BE4DB4"/>
    <w:rsid w:val="00BF2D78"/>
    <w:rsid w:val="00BF3BC6"/>
    <w:rsid w:val="00C00771"/>
    <w:rsid w:val="00C04622"/>
    <w:rsid w:val="00C10BB5"/>
    <w:rsid w:val="00C11822"/>
    <w:rsid w:val="00C135C6"/>
    <w:rsid w:val="00C13FEB"/>
    <w:rsid w:val="00C2281A"/>
    <w:rsid w:val="00C251A1"/>
    <w:rsid w:val="00C251A9"/>
    <w:rsid w:val="00C257C0"/>
    <w:rsid w:val="00C278F6"/>
    <w:rsid w:val="00C27D0F"/>
    <w:rsid w:val="00C31500"/>
    <w:rsid w:val="00C32265"/>
    <w:rsid w:val="00C419B8"/>
    <w:rsid w:val="00C43FE4"/>
    <w:rsid w:val="00C44EF7"/>
    <w:rsid w:val="00C62E47"/>
    <w:rsid w:val="00C656F9"/>
    <w:rsid w:val="00C65733"/>
    <w:rsid w:val="00C66195"/>
    <w:rsid w:val="00C67010"/>
    <w:rsid w:val="00C6742B"/>
    <w:rsid w:val="00C74B5C"/>
    <w:rsid w:val="00C77024"/>
    <w:rsid w:val="00C81905"/>
    <w:rsid w:val="00C8615D"/>
    <w:rsid w:val="00C90C58"/>
    <w:rsid w:val="00C90E92"/>
    <w:rsid w:val="00C92DE3"/>
    <w:rsid w:val="00C9366B"/>
    <w:rsid w:val="00C95495"/>
    <w:rsid w:val="00C960A4"/>
    <w:rsid w:val="00CA34DF"/>
    <w:rsid w:val="00CA685C"/>
    <w:rsid w:val="00CB11D0"/>
    <w:rsid w:val="00CB1DA3"/>
    <w:rsid w:val="00CB31AE"/>
    <w:rsid w:val="00CB5170"/>
    <w:rsid w:val="00CB5781"/>
    <w:rsid w:val="00CB609D"/>
    <w:rsid w:val="00CC1F25"/>
    <w:rsid w:val="00CC1F90"/>
    <w:rsid w:val="00CC5C8B"/>
    <w:rsid w:val="00CC698C"/>
    <w:rsid w:val="00CD0E5B"/>
    <w:rsid w:val="00CD5D91"/>
    <w:rsid w:val="00CD62B5"/>
    <w:rsid w:val="00CD6C31"/>
    <w:rsid w:val="00CD76B8"/>
    <w:rsid w:val="00CD7F04"/>
    <w:rsid w:val="00CE351B"/>
    <w:rsid w:val="00CE4005"/>
    <w:rsid w:val="00CE4A94"/>
    <w:rsid w:val="00CE4C2E"/>
    <w:rsid w:val="00CE79F7"/>
    <w:rsid w:val="00CF1ECC"/>
    <w:rsid w:val="00CF2264"/>
    <w:rsid w:val="00CF3132"/>
    <w:rsid w:val="00CF36A8"/>
    <w:rsid w:val="00CF5875"/>
    <w:rsid w:val="00CF7AD8"/>
    <w:rsid w:val="00D01B96"/>
    <w:rsid w:val="00D03AA1"/>
    <w:rsid w:val="00D11900"/>
    <w:rsid w:val="00D12CD7"/>
    <w:rsid w:val="00D13BF8"/>
    <w:rsid w:val="00D1589B"/>
    <w:rsid w:val="00D214E9"/>
    <w:rsid w:val="00D21530"/>
    <w:rsid w:val="00D23607"/>
    <w:rsid w:val="00D30BF0"/>
    <w:rsid w:val="00D344B3"/>
    <w:rsid w:val="00D344E0"/>
    <w:rsid w:val="00D35C29"/>
    <w:rsid w:val="00D413F8"/>
    <w:rsid w:val="00D41E6D"/>
    <w:rsid w:val="00D430CD"/>
    <w:rsid w:val="00D468C8"/>
    <w:rsid w:val="00D54564"/>
    <w:rsid w:val="00D55EF4"/>
    <w:rsid w:val="00D6554E"/>
    <w:rsid w:val="00D735C1"/>
    <w:rsid w:val="00D81D2F"/>
    <w:rsid w:val="00D83F41"/>
    <w:rsid w:val="00D85E53"/>
    <w:rsid w:val="00D8655E"/>
    <w:rsid w:val="00D938E2"/>
    <w:rsid w:val="00D947B1"/>
    <w:rsid w:val="00DA5910"/>
    <w:rsid w:val="00DA618B"/>
    <w:rsid w:val="00DA6654"/>
    <w:rsid w:val="00DB449D"/>
    <w:rsid w:val="00DB6067"/>
    <w:rsid w:val="00DB723D"/>
    <w:rsid w:val="00DC0C04"/>
    <w:rsid w:val="00DC1490"/>
    <w:rsid w:val="00DC3075"/>
    <w:rsid w:val="00DC6154"/>
    <w:rsid w:val="00DD404A"/>
    <w:rsid w:val="00DD7E83"/>
    <w:rsid w:val="00DE1F4E"/>
    <w:rsid w:val="00DE2706"/>
    <w:rsid w:val="00DE3A7D"/>
    <w:rsid w:val="00DE4B10"/>
    <w:rsid w:val="00DE7057"/>
    <w:rsid w:val="00DF062D"/>
    <w:rsid w:val="00DF0FB7"/>
    <w:rsid w:val="00DF10A8"/>
    <w:rsid w:val="00DF1DB9"/>
    <w:rsid w:val="00DF47A2"/>
    <w:rsid w:val="00DF634C"/>
    <w:rsid w:val="00E01F0D"/>
    <w:rsid w:val="00E02538"/>
    <w:rsid w:val="00E11669"/>
    <w:rsid w:val="00E22102"/>
    <w:rsid w:val="00E238D2"/>
    <w:rsid w:val="00E24C6D"/>
    <w:rsid w:val="00E24E40"/>
    <w:rsid w:val="00E2561A"/>
    <w:rsid w:val="00E26929"/>
    <w:rsid w:val="00E30072"/>
    <w:rsid w:val="00E30C1D"/>
    <w:rsid w:val="00E353EA"/>
    <w:rsid w:val="00E35E37"/>
    <w:rsid w:val="00E40AD9"/>
    <w:rsid w:val="00E4288A"/>
    <w:rsid w:val="00E54DAB"/>
    <w:rsid w:val="00E55C10"/>
    <w:rsid w:val="00E62070"/>
    <w:rsid w:val="00E64643"/>
    <w:rsid w:val="00E6662B"/>
    <w:rsid w:val="00E751FE"/>
    <w:rsid w:val="00E75320"/>
    <w:rsid w:val="00E75A99"/>
    <w:rsid w:val="00E75AA9"/>
    <w:rsid w:val="00E7686E"/>
    <w:rsid w:val="00E80B23"/>
    <w:rsid w:val="00E851F1"/>
    <w:rsid w:val="00E87FDB"/>
    <w:rsid w:val="00E90BC0"/>
    <w:rsid w:val="00E92350"/>
    <w:rsid w:val="00E939DD"/>
    <w:rsid w:val="00EA0363"/>
    <w:rsid w:val="00EA0588"/>
    <w:rsid w:val="00EA0C0E"/>
    <w:rsid w:val="00EA5512"/>
    <w:rsid w:val="00EB01CA"/>
    <w:rsid w:val="00EC0F38"/>
    <w:rsid w:val="00EC2B31"/>
    <w:rsid w:val="00EC2E10"/>
    <w:rsid w:val="00EC58FE"/>
    <w:rsid w:val="00ED13FF"/>
    <w:rsid w:val="00ED1E05"/>
    <w:rsid w:val="00ED2892"/>
    <w:rsid w:val="00ED7A60"/>
    <w:rsid w:val="00EE40B0"/>
    <w:rsid w:val="00EE5B06"/>
    <w:rsid w:val="00EF1400"/>
    <w:rsid w:val="00EF2734"/>
    <w:rsid w:val="00EF39B2"/>
    <w:rsid w:val="00EF4F23"/>
    <w:rsid w:val="00EF594E"/>
    <w:rsid w:val="00EF5C16"/>
    <w:rsid w:val="00F03497"/>
    <w:rsid w:val="00F044ED"/>
    <w:rsid w:val="00F07AD0"/>
    <w:rsid w:val="00F10905"/>
    <w:rsid w:val="00F1122D"/>
    <w:rsid w:val="00F24B5D"/>
    <w:rsid w:val="00F25582"/>
    <w:rsid w:val="00F25C3F"/>
    <w:rsid w:val="00F32FB1"/>
    <w:rsid w:val="00F40A8D"/>
    <w:rsid w:val="00F4441E"/>
    <w:rsid w:val="00F45712"/>
    <w:rsid w:val="00F57288"/>
    <w:rsid w:val="00F7051D"/>
    <w:rsid w:val="00F76EB7"/>
    <w:rsid w:val="00F82BE1"/>
    <w:rsid w:val="00F830C8"/>
    <w:rsid w:val="00F836CD"/>
    <w:rsid w:val="00F9783B"/>
    <w:rsid w:val="00FA13DD"/>
    <w:rsid w:val="00FA4C31"/>
    <w:rsid w:val="00FB1D32"/>
    <w:rsid w:val="00FB22C0"/>
    <w:rsid w:val="00FC0EE7"/>
    <w:rsid w:val="00FC2BC4"/>
    <w:rsid w:val="00FC3B46"/>
    <w:rsid w:val="00FC4367"/>
    <w:rsid w:val="00FC4BB5"/>
    <w:rsid w:val="00FC4DE0"/>
    <w:rsid w:val="00FC6ABF"/>
    <w:rsid w:val="00FC7BCA"/>
    <w:rsid w:val="00FD4703"/>
    <w:rsid w:val="00FD484A"/>
    <w:rsid w:val="00FD48BC"/>
    <w:rsid w:val="00FD76B8"/>
    <w:rsid w:val="00FD7EFA"/>
    <w:rsid w:val="00FE1AD9"/>
    <w:rsid w:val="00FE542B"/>
    <w:rsid w:val="00FE7BE1"/>
    <w:rsid w:val="00FF254C"/>
    <w:rsid w:val="00FF2F9D"/>
    <w:rsid w:val="00FF519E"/>
    <w:rsid w:val="00FF7B23"/>
    <w:rsid w:val="00FF7B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7469DE9"/>
  <w15:docId w15:val="{924FA5F9-9442-4744-AF0F-27B1125C6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30A6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530A6E"/>
    <w:pPr>
      <w:keepNext/>
      <w:numPr>
        <w:numId w:val="1"/>
      </w:numPr>
      <w:spacing w:before="240" w:after="60"/>
      <w:outlineLvl w:val="0"/>
    </w:pPr>
    <w:rPr>
      <w:rFonts w:ascii="Arial" w:hAnsi="Arial"/>
      <w:b/>
      <w:kern w:val="28"/>
      <w:sz w:val="28"/>
      <w:szCs w:val="20"/>
    </w:rPr>
  </w:style>
  <w:style w:type="paragraph" w:styleId="Heading2">
    <w:name w:val="heading 2"/>
    <w:basedOn w:val="Normal"/>
    <w:next w:val="Normal"/>
    <w:link w:val="Heading2Char"/>
    <w:uiPriority w:val="99"/>
    <w:unhideWhenUsed/>
    <w:qFormat/>
    <w:rsid w:val="00C44EF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qFormat/>
    <w:rsid w:val="00530A6E"/>
    <w:pPr>
      <w:keepNext/>
      <w:numPr>
        <w:ilvl w:val="2"/>
        <w:numId w:val="1"/>
      </w:numPr>
      <w:spacing w:before="240" w:after="60"/>
      <w:outlineLvl w:val="2"/>
    </w:pPr>
    <w:rPr>
      <w:rFonts w:ascii="Arial" w:hAnsi="Arial"/>
      <w:szCs w:val="20"/>
    </w:rPr>
  </w:style>
  <w:style w:type="paragraph" w:styleId="Heading4">
    <w:name w:val="heading 4"/>
    <w:basedOn w:val="Normal"/>
    <w:next w:val="Normal"/>
    <w:link w:val="Heading4Char"/>
    <w:uiPriority w:val="9"/>
    <w:qFormat/>
    <w:rsid w:val="00530A6E"/>
    <w:pPr>
      <w:keepNext/>
      <w:numPr>
        <w:ilvl w:val="3"/>
        <w:numId w:val="1"/>
      </w:numPr>
      <w:spacing w:before="240" w:after="60"/>
      <w:outlineLvl w:val="3"/>
    </w:pPr>
    <w:rPr>
      <w:rFonts w:ascii="Arial" w:hAnsi="Arial"/>
      <w:b/>
      <w:szCs w:val="20"/>
    </w:rPr>
  </w:style>
  <w:style w:type="paragraph" w:styleId="Heading5">
    <w:name w:val="heading 5"/>
    <w:basedOn w:val="Normal"/>
    <w:next w:val="Normal"/>
    <w:link w:val="Heading5Char"/>
    <w:uiPriority w:val="9"/>
    <w:semiHidden/>
    <w:unhideWhenUsed/>
    <w:qFormat/>
    <w:rsid w:val="004B0002"/>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530A6E"/>
    <w:pPr>
      <w:numPr>
        <w:ilvl w:val="5"/>
        <w:numId w:val="1"/>
      </w:numPr>
      <w:spacing w:before="240" w:after="60"/>
      <w:outlineLvl w:val="5"/>
    </w:pPr>
    <w:rPr>
      <w:i/>
      <w:sz w:val="22"/>
      <w:szCs w:val="20"/>
    </w:rPr>
  </w:style>
  <w:style w:type="paragraph" w:styleId="Heading7">
    <w:name w:val="heading 7"/>
    <w:basedOn w:val="Normal"/>
    <w:next w:val="Normal"/>
    <w:link w:val="Heading7Char"/>
    <w:uiPriority w:val="9"/>
    <w:qFormat/>
    <w:rsid w:val="00530A6E"/>
    <w:pPr>
      <w:numPr>
        <w:ilvl w:val="6"/>
        <w:numId w:val="1"/>
      </w:numPr>
      <w:spacing w:before="240" w:after="60"/>
      <w:outlineLvl w:val="6"/>
    </w:pPr>
    <w:rPr>
      <w:rFonts w:ascii="Arial" w:hAnsi="Arial"/>
      <w:szCs w:val="20"/>
    </w:rPr>
  </w:style>
  <w:style w:type="paragraph" w:styleId="Heading8">
    <w:name w:val="heading 8"/>
    <w:basedOn w:val="Normal"/>
    <w:next w:val="Normal"/>
    <w:link w:val="Heading8Char"/>
    <w:uiPriority w:val="9"/>
    <w:qFormat/>
    <w:rsid w:val="00530A6E"/>
    <w:pPr>
      <w:numPr>
        <w:ilvl w:val="7"/>
        <w:numId w:val="1"/>
      </w:numPr>
      <w:spacing w:before="240" w:after="60"/>
      <w:outlineLvl w:val="7"/>
    </w:pPr>
    <w:rPr>
      <w:rFonts w:ascii="Arial" w:hAnsi="Arial"/>
      <w:i/>
      <w:szCs w:val="20"/>
    </w:rPr>
  </w:style>
  <w:style w:type="paragraph" w:styleId="Heading9">
    <w:name w:val="heading 9"/>
    <w:basedOn w:val="Normal"/>
    <w:next w:val="Normal"/>
    <w:link w:val="Heading9Char"/>
    <w:uiPriority w:val="9"/>
    <w:qFormat/>
    <w:rsid w:val="00530A6E"/>
    <w:pPr>
      <w:numPr>
        <w:ilvl w:val="8"/>
        <w:numId w:val="1"/>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81AC3"/>
    <w:pPr>
      <w:spacing w:after="0" w:line="240" w:lineRule="auto"/>
    </w:pPr>
  </w:style>
  <w:style w:type="character" w:customStyle="1" w:styleId="Heading1Char">
    <w:name w:val="Heading 1 Char"/>
    <w:basedOn w:val="DefaultParagraphFont"/>
    <w:link w:val="Heading1"/>
    <w:uiPriority w:val="9"/>
    <w:rsid w:val="00530A6E"/>
    <w:rPr>
      <w:rFonts w:ascii="Arial" w:eastAsia="Times New Roman" w:hAnsi="Arial" w:cs="Times New Roman"/>
      <w:b/>
      <w:kern w:val="28"/>
      <w:sz w:val="28"/>
      <w:szCs w:val="20"/>
    </w:rPr>
  </w:style>
  <w:style w:type="character" w:customStyle="1" w:styleId="Heading3Char">
    <w:name w:val="Heading 3 Char"/>
    <w:basedOn w:val="DefaultParagraphFont"/>
    <w:link w:val="Heading3"/>
    <w:uiPriority w:val="9"/>
    <w:rsid w:val="00530A6E"/>
    <w:rPr>
      <w:rFonts w:ascii="Arial" w:eastAsia="Times New Roman" w:hAnsi="Arial" w:cs="Times New Roman"/>
      <w:sz w:val="24"/>
      <w:szCs w:val="20"/>
    </w:rPr>
  </w:style>
  <w:style w:type="character" w:customStyle="1" w:styleId="Heading4Char">
    <w:name w:val="Heading 4 Char"/>
    <w:basedOn w:val="DefaultParagraphFont"/>
    <w:link w:val="Heading4"/>
    <w:uiPriority w:val="9"/>
    <w:rsid w:val="00530A6E"/>
    <w:rPr>
      <w:rFonts w:ascii="Arial" w:eastAsia="Times New Roman" w:hAnsi="Arial" w:cs="Times New Roman"/>
      <w:b/>
      <w:sz w:val="24"/>
      <w:szCs w:val="20"/>
    </w:rPr>
  </w:style>
  <w:style w:type="character" w:customStyle="1" w:styleId="Heading6Char">
    <w:name w:val="Heading 6 Char"/>
    <w:basedOn w:val="DefaultParagraphFont"/>
    <w:link w:val="Heading6"/>
    <w:rsid w:val="00530A6E"/>
    <w:rPr>
      <w:rFonts w:ascii="Times New Roman" w:eastAsia="Times New Roman" w:hAnsi="Times New Roman" w:cs="Times New Roman"/>
      <w:i/>
      <w:szCs w:val="20"/>
    </w:rPr>
  </w:style>
  <w:style w:type="character" w:customStyle="1" w:styleId="Heading7Char">
    <w:name w:val="Heading 7 Char"/>
    <w:basedOn w:val="DefaultParagraphFont"/>
    <w:link w:val="Heading7"/>
    <w:uiPriority w:val="9"/>
    <w:rsid w:val="00530A6E"/>
    <w:rPr>
      <w:rFonts w:ascii="Arial" w:eastAsia="Times New Roman" w:hAnsi="Arial" w:cs="Times New Roman"/>
      <w:sz w:val="24"/>
      <w:szCs w:val="20"/>
    </w:rPr>
  </w:style>
  <w:style w:type="character" w:customStyle="1" w:styleId="Heading8Char">
    <w:name w:val="Heading 8 Char"/>
    <w:basedOn w:val="DefaultParagraphFont"/>
    <w:link w:val="Heading8"/>
    <w:uiPriority w:val="9"/>
    <w:rsid w:val="00530A6E"/>
    <w:rPr>
      <w:rFonts w:ascii="Arial" w:eastAsia="Times New Roman" w:hAnsi="Arial" w:cs="Times New Roman"/>
      <w:i/>
      <w:sz w:val="24"/>
      <w:szCs w:val="20"/>
    </w:rPr>
  </w:style>
  <w:style w:type="character" w:customStyle="1" w:styleId="Heading9Char">
    <w:name w:val="Heading 9 Char"/>
    <w:basedOn w:val="DefaultParagraphFont"/>
    <w:link w:val="Heading9"/>
    <w:uiPriority w:val="9"/>
    <w:rsid w:val="00530A6E"/>
    <w:rPr>
      <w:rFonts w:ascii="Arial" w:eastAsia="Times New Roman" w:hAnsi="Arial" w:cs="Times New Roman"/>
      <w:b/>
      <w:i/>
      <w:sz w:val="18"/>
      <w:szCs w:val="20"/>
    </w:rPr>
  </w:style>
  <w:style w:type="paragraph" w:customStyle="1" w:styleId="Chapter">
    <w:name w:val="Chapter"/>
    <w:basedOn w:val="Normal"/>
    <w:next w:val="Normal"/>
    <w:rsid w:val="00530A6E"/>
    <w:pPr>
      <w:tabs>
        <w:tab w:val="num" w:pos="720"/>
        <w:tab w:val="left" w:pos="1440"/>
      </w:tabs>
      <w:spacing w:after="240"/>
      <w:ind w:left="720" w:hanging="720"/>
      <w:jc w:val="center"/>
    </w:pPr>
    <w:rPr>
      <w:b/>
      <w:smallCaps/>
      <w:noProof/>
      <w:szCs w:val="20"/>
    </w:rPr>
  </w:style>
  <w:style w:type="paragraph" w:customStyle="1" w:styleId="Paragraph">
    <w:name w:val="Paragraph"/>
    <w:aliases w:val="paragraph,p,PARAGRAPH,PG,pa,at"/>
    <w:basedOn w:val="BodyTextIndent"/>
    <w:link w:val="ParagraphChar"/>
    <w:qFormat/>
    <w:rsid w:val="00530A6E"/>
    <w:pPr>
      <w:tabs>
        <w:tab w:val="num" w:pos="1440"/>
      </w:tabs>
      <w:spacing w:before="120"/>
      <w:ind w:left="1440" w:hanging="720"/>
      <w:jc w:val="both"/>
      <w:outlineLvl w:val="1"/>
    </w:pPr>
    <w:rPr>
      <w:szCs w:val="20"/>
    </w:rPr>
  </w:style>
  <w:style w:type="paragraph" w:styleId="Header">
    <w:name w:val="header"/>
    <w:basedOn w:val="Normal"/>
    <w:link w:val="HeaderChar"/>
    <w:rsid w:val="00530A6E"/>
    <w:pPr>
      <w:tabs>
        <w:tab w:val="center" w:pos="4320"/>
        <w:tab w:val="right" w:pos="8640"/>
      </w:tabs>
    </w:pPr>
  </w:style>
  <w:style w:type="character" w:customStyle="1" w:styleId="HeaderChar">
    <w:name w:val="Header Char"/>
    <w:basedOn w:val="DefaultParagraphFont"/>
    <w:link w:val="Header"/>
    <w:rsid w:val="00530A6E"/>
    <w:rPr>
      <w:rFonts w:ascii="Times New Roman" w:eastAsia="Times New Roman" w:hAnsi="Times New Roman" w:cs="Times New Roman"/>
      <w:sz w:val="24"/>
      <w:szCs w:val="24"/>
    </w:rPr>
  </w:style>
  <w:style w:type="paragraph" w:styleId="BodyTextIndent">
    <w:name w:val="Body Text Indent"/>
    <w:basedOn w:val="Normal"/>
    <w:link w:val="BodyTextIndentChar"/>
    <w:uiPriority w:val="99"/>
    <w:semiHidden/>
    <w:unhideWhenUsed/>
    <w:rsid w:val="00530A6E"/>
    <w:pPr>
      <w:spacing w:after="120"/>
      <w:ind w:left="360"/>
    </w:pPr>
  </w:style>
  <w:style w:type="character" w:customStyle="1" w:styleId="BodyTextIndentChar">
    <w:name w:val="Body Text Indent Char"/>
    <w:basedOn w:val="DefaultParagraphFont"/>
    <w:link w:val="BodyTextIndent"/>
    <w:uiPriority w:val="99"/>
    <w:semiHidden/>
    <w:rsid w:val="00530A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530A6E"/>
    <w:pPr>
      <w:tabs>
        <w:tab w:val="center" w:pos="4680"/>
        <w:tab w:val="right" w:pos="9360"/>
      </w:tabs>
    </w:pPr>
  </w:style>
  <w:style w:type="character" w:customStyle="1" w:styleId="FooterChar">
    <w:name w:val="Footer Char"/>
    <w:basedOn w:val="DefaultParagraphFont"/>
    <w:link w:val="Footer"/>
    <w:uiPriority w:val="99"/>
    <w:rsid w:val="00530A6E"/>
    <w:rPr>
      <w:rFonts w:ascii="Times New Roman" w:eastAsia="Times New Roman" w:hAnsi="Times New Roman" w:cs="Times New Roman"/>
      <w:sz w:val="24"/>
      <w:szCs w:val="24"/>
    </w:rPr>
  </w:style>
  <w:style w:type="paragraph" w:styleId="BalloonText">
    <w:name w:val="Balloon Text"/>
    <w:basedOn w:val="Normal"/>
    <w:link w:val="BalloonTextChar"/>
    <w:uiPriority w:val="99"/>
    <w:unhideWhenUsed/>
    <w:rsid w:val="00530A6E"/>
    <w:rPr>
      <w:rFonts w:ascii="Tahoma" w:hAnsi="Tahoma" w:cs="Tahoma"/>
      <w:sz w:val="16"/>
      <w:szCs w:val="16"/>
    </w:rPr>
  </w:style>
  <w:style w:type="character" w:customStyle="1" w:styleId="BalloonTextChar">
    <w:name w:val="Balloon Text Char"/>
    <w:basedOn w:val="DefaultParagraphFont"/>
    <w:link w:val="BalloonText"/>
    <w:uiPriority w:val="99"/>
    <w:rsid w:val="00530A6E"/>
    <w:rPr>
      <w:rFonts w:ascii="Tahoma" w:eastAsia="Times New Roman" w:hAnsi="Tahoma" w:cs="Tahoma"/>
      <w:sz w:val="16"/>
      <w:szCs w:val="16"/>
    </w:rPr>
  </w:style>
  <w:style w:type="character" w:customStyle="1" w:styleId="Heading2Char">
    <w:name w:val="Heading 2 Char"/>
    <w:basedOn w:val="DefaultParagraphFont"/>
    <w:link w:val="Heading2"/>
    <w:uiPriority w:val="99"/>
    <w:rsid w:val="00C44EF7"/>
    <w:rPr>
      <w:rFonts w:asciiTheme="majorHAnsi" w:eastAsiaTheme="majorEastAsia" w:hAnsiTheme="majorHAnsi" w:cstheme="majorBidi"/>
      <w:b/>
      <w:bCs/>
      <w:color w:val="4F81BD" w:themeColor="accent1"/>
      <w:sz w:val="26"/>
      <w:szCs w:val="26"/>
    </w:rPr>
  </w:style>
  <w:style w:type="paragraph" w:styleId="BodyText">
    <w:name w:val="Body Text"/>
    <w:basedOn w:val="Normal"/>
    <w:link w:val="BodyTextChar"/>
    <w:uiPriority w:val="99"/>
    <w:unhideWhenUsed/>
    <w:rsid w:val="00C44EF7"/>
    <w:pPr>
      <w:spacing w:after="120"/>
    </w:pPr>
  </w:style>
  <w:style w:type="character" w:customStyle="1" w:styleId="BodyTextChar">
    <w:name w:val="Body Text Char"/>
    <w:basedOn w:val="DefaultParagraphFont"/>
    <w:link w:val="BodyText"/>
    <w:uiPriority w:val="99"/>
    <w:rsid w:val="00C44EF7"/>
    <w:rPr>
      <w:rFonts w:ascii="Times New Roman" w:eastAsia="Times New Roman" w:hAnsi="Times New Roman" w:cs="Times New Roman"/>
      <w:sz w:val="24"/>
      <w:szCs w:val="24"/>
    </w:rPr>
  </w:style>
  <w:style w:type="character" w:styleId="PageNumber">
    <w:name w:val="page number"/>
    <w:basedOn w:val="DefaultParagraphFont"/>
    <w:rsid w:val="00C44EF7"/>
  </w:style>
  <w:style w:type="paragraph" w:styleId="Subtitle">
    <w:name w:val="Subtitle"/>
    <w:basedOn w:val="Normal"/>
    <w:link w:val="SubtitleChar"/>
    <w:uiPriority w:val="11"/>
    <w:qFormat/>
    <w:rsid w:val="00C44EF7"/>
    <w:pPr>
      <w:tabs>
        <w:tab w:val="center" w:pos="4680"/>
      </w:tabs>
      <w:spacing w:before="120"/>
      <w:jc w:val="center"/>
    </w:pPr>
    <w:rPr>
      <w:b/>
      <w:bCs/>
      <w:szCs w:val="20"/>
      <w:lang w:val="es-ES"/>
    </w:rPr>
  </w:style>
  <w:style w:type="character" w:customStyle="1" w:styleId="SubtitleChar">
    <w:name w:val="Subtitle Char"/>
    <w:basedOn w:val="DefaultParagraphFont"/>
    <w:link w:val="Subtitle"/>
    <w:uiPriority w:val="11"/>
    <w:rsid w:val="00C44EF7"/>
    <w:rPr>
      <w:rFonts w:ascii="Times New Roman" w:eastAsia="Times New Roman" w:hAnsi="Times New Roman" w:cs="Times New Roman"/>
      <w:b/>
      <w:bCs/>
      <w:sz w:val="24"/>
      <w:szCs w:val="20"/>
      <w:lang w:val="es-ES"/>
    </w:rPr>
  </w:style>
  <w:style w:type="character" w:styleId="Hyperlink">
    <w:name w:val="Hyperlink"/>
    <w:basedOn w:val="DefaultParagraphFont"/>
    <w:uiPriority w:val="99"/>
    <w:rsid w:val="00891BB1"/>
    <w:rPr>
      <w:color w:val="0000FF"/>
      <w:u w:val="single"/>
    </w:rPr>
  </w:style>
  <w:style w:type="paragraph" w:styleId="ListParagraph">
    <w:name w:val="List Paragraph"/>
    <w:basedOn w:val="Normal"/>
    <w:link w:val="ListParagraphChar"/>
    <w:uiPriority w:val="34"/>
    <w:qFormat/>
    <w:rsid w:val="00731137"/>
    <w:pPr>
      <w:ind w:left="720"/>
      <w:contextualSpacing/>
    </w:pPr>
  </w:style>
  <w:style w:type="paragraph" w:customStyle="1" w:styleId="subpar">
    <w:name w:val="subpar"/>
    <w:basedOn w:val="BodyTextIndent3"/>
    <w:rsid w:val="002D1E15"/>
    <w:pPr>
      <w:tabs>
        <w:tab w:val="num" w:pos="1152"/>
      </w:tabs>
      <w:spacing w:before="120"/>
      <w:ind w:left="1152" w:hanging="432"/>
      <w:jc w:val="both"/>
      <w:outlineLvl w:val="2"/>
    </w:pPr>
    <w:rPr>
      <w:sz w:val="24"/>
      <w:szCs w:val="20"/>
    </w:rPr>
  </w:style>
  <w:style w:type="paragraph" w:customStyle="1" w:styleId="SubSubPar">
    <w:name w:val="SubSubPar"/>
    <w:basedOn w:val="subpar"/>
    <w:rsid w:val="002D1E15"/>
  </w:style>
  <w:style w:type="character" w:customStyle="1" w:styleId="ParagraphChar">
    <w:name w:val="Paragraph Char"/>
    <w:aliases w:val="paragraph Char,p Char,PARAGRAPH Char,PG Char,pa Char,at Char"/>
    <w:basedOn w:val="DefaultParagraphFont"/>
    <w:link w:val="Paragraph"/>
    <w:locked/>
    <w:rsid w:val="002D1E15"/>
    <w:rPr>
      <w:rFonts w:ascii="Times New Roman" w:eastAsia="Times New Roman" w:hAnsi="Times New Roman" w:cs="Times New Roman"/>
      <w:sz w:val="24"/>
      <w:szCs w:val="20"/>
    </w:rPr>
  </w:style>
  <w:style w:type="paragraph" w:styleId="BodyTextIndent3">
    <w:name w:val="Body Text Indent 3"/>
    <w:basedOn w:val="Normal"/>
    <w:link w:val="BodyTextIndent3Char"/>
    <w:uiPriority w:val="99"/>
    <w:semiHidden/>
    <w:unhideWhenUsed/>
    <w:rsid w:val="002D1E15"/>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D1E15"/>
    <w:rPr>
      <w:rFonts w:ascii="Times New Roman" w:eastAsia="Times New Roman" w:hAnsi="Times New Roman" w:cs="Times New Roman"/>
      <w:sz w:val="16"/>
      <w:szCs w:val="16"/>
    </w:rPr>
  </w:style>
  <w:style w:type="paragraph" w:styleId="FootnoteText">
    <w:name w:val="footnote text"/>
    <w:aliases w:val="fn,single space,footnote text,foottextfra,footnote,F,Texto nota pie Car Car,texto de nota al pie,Nota a pie/Bibliog,Texto nota pie Car Car Car Car Car Car Car Car,Texto nota pie Car Car Car,f,FOOTNOTES,Footnote Text Char Char,ALTS FOOTNOTE"/>
    <w:basedOn w:val="Normal"/>
    <w:link w:val="FootnoteTextChar1"/>
    <w:qFormat/>
    <w:rsid w:val="002D1E15"/>
    <w:rPr>
      <w:sz w:val="20"/>
      <w:szCs w:val="20"/>
    </w:rPr>
  </w:style>
  <w:style w:type="character" w:customStyle="1" w:styleId="FootnoteTextChar">
    <w:name w:val="Footnote Text Char"/>
    <w:aliases w:val="foottextfra Char,footnote Char,F Char,Texto nota pie Car Car Char,texto de nota al pie Char,Nota a pie/Bibliog Char,Texto nota pie Car Car Car Car Car Car Car Car Char,Texto nota pie Car Car Car Char,Texto de rodapé Char,fn Char1"/>
    <w:basedOn w:val="DefaultParagraphFont"/>
    <w:uiPriority w:val="99"/>
    <w:rsid w:val="002D1E15"/>
    <w:rPr>
      <w:rFonts w:ascii="Times New Roman" w:eastAsia="Times New Roman" w:hAnsi="Times New Roman" w:cs="Times New Roman"/>
      <w:sz w:val="20"/>
      <w:szCs w:val="20"/>
    </w:rPr>
  </w:style>
  <w:style w:type="character" w:styleId="FootnoteReference">
    <w:name w:val="footnote reference"/>
    <w:aliases w:val="referencia nota al pie,ftref,16 Point,Superscript 6 Point,FC,Ref,de nota al pie,(Ref. de nota al pie),Fußnotenzeichen DISS,Style 24,Appel note de bas de page,Ref. de nota al pie.,Footnote Referencefra,Referência de rodapé,titulo 2"/>
    <w:basedOn w:val="DefaultParagraphFont"/>
    <w:qFormat/>
    <w:rsid w:val="002D1E15"/>
    <w:rPr>
      <w:vertAlign w:val="superscript"/>
    </w:rPr>
  </w:style>
  <w:style w:type="character" w:customStyle="1" w:styleId="FootnoteTextChar1">
    <w:name w:val="Footnote Text Char1"/>
    <w:aliases w:val="fn Char,single space Char,footnote text Char,foottextfra Char1,footnote Char1,F Char1,Texto nota pie Car Car Char1,texto de nota al pie Char1,Nota a pie/Bibliog Char1,Texto nota pie Car Car Car Car Car Car Car Car Char1,f Char"/>
    <w:basedOn w:val="DefaultParagraphFont"/>
    <w:link w:val="FootnoteText"/>
    <w:uiPriority w:val="99"/>
    <w:locked/>
    <w:rsid w:val="002D1E15"/>
    <w:rPr>
      <w:rFonts w:ascii="Times New Roman" w:eastAsia="Times New Roman" w:hAnsi="Times New Roman" w:cs="Times New Roman"/>
      <w:sz w:val="20"/>
      <w:szCs w:val="20"/>
    </w:rPr>
  </w:style>
  <w:style w:type="paragraph" w:customStyle="1" w:styleId="heading-b24">
    <w:name w:val="heading-b24"/>
    <w:basedOn w:val="Normal"/>
    <w:next w:val="Normal"/>
    <w:rsid w:val="00396984"/>
    <w:pPr>
      <w:spacing w:after="600"/>
      <w:jc w:val="center"/>
    </w:pPr>
    <w:rPr>
      <w:rFonts w:ascii="Times New Roman Bold" w:hAnsi="Times New Roman Bold"/>
      <w:b/>
      <w:smallCaps/>
      <w:spacing w:val="-3"/>
      <w:szCs w:val="20"/>
      <w:lang w:val="es-ES_tradnl"/>
    </w:rPr>
  </w:style>
  <w:style w:type="character" w:styleId="Strong">
    <w:name w:val="Strong"/>
    <w:basedOn w:val="DefaultParagraphFont"/>
    <w:uiPriority w:val="22"/>
    <w:qFormat/>
    <w:rsid w:val="00396984"/>
    <w:rPr>
      <w:b/>
      <w:bCs/>
    </w:rPr>
  </w:style>
  <w:style w:type="character" w:styleId="CommentReference">
    <w:name w:val="annotation reference"/>
    <w:basedOn w:val="DefaultParagraphFont"/>
    <w:uiPriority w:val="99"/>
    <w:unhideWhenUsed/>
    <w:rsid w:val="00CD6C31"/>
    <w:rPr>
      <w:sz w:val="16"/>
      <w:szCs w:val="16"/>
    </w:rPr>
  </w:style>
  <w:style w:type="paragraph" w:styleId="CommentText">
    <w:name w:val="annotation text"/>
    <w:basedOn w:val="Normal"/>
    <w:link w:val="CommentTextChar"/>
    <w:uiPriority w:val="99"/>
    <w:unhideWhenUsed/>
    <w:rsid w:val="00CD6C31"/>
    <w:rPr>
      <w:sz w:val="20"/>
      <w:szCs w:val="20"/>
    </w:rPr>
  </w:style>
  <w:style w:type="character" w:customStyle="1" w:styleId="CommentTextChar">
    <w:name w:val="Comment Text Char"/>
    <w:basedOn w:val="DefaultParagraphFont"/>
    <w:link w:val="CommentText"/>
    <w:uiPriority w:val="99"/>
    <w:rsid w:val="00CD6C31"/>
    <w:rPr>
      <w:rFonts w:ascii="Times New Roman" w:eastAsia="Times New Roman" w:hAnsi="Times New Roman" w:cs="Times New Roman"/>
      <w:sz w:val="20"/>
      <w:szCs w:val="20"/>
    </w:rPr>
  </w:style>
  <w:style w:type="character" w:customStyle="1" w:styleId="NoSpacingChar">
    <w:name w:val="No Spacing Char"/>
    <w:link w:val="NoSpacing"/>
    <w:uiPriority w:val="1"/>
    <w:rsid w:val="0047412F"/>
  </w:style>
  <w:style w:type="paragraph" w:styleId="Title">
    <w:name w:val="Title"/>
    <w:basedOn w:val="Normal"/>
    <w:link w:val="TitleChar"/>
    <w:qFormat/>
    <w:rsid w:val="0047412F"/>
    <w:pPr>
      <w:tabs>
        <w:tab w:val="left" w:pos="1440"/>
        <w:tab w:val="left" w:pos="3060"/>
      </w:tabs>
      <w:jc w:val="center"/>
      <w:outlineLvl w:val="0"/>
    </w:pPr>
    <w:rPr>
      <w:lang w:val="es-ES" w:eastAsia="x-none"/>
    </w:rPr>
  </w:style>
  <w:style w:type="character" w:customStyle="1" w:styleId="TitleChar">
    <w:name w:val="Title Char"/>
    <w:basedOn w:val="DefaultParagraphFont"/>
    <w:link w:val="Title"/>
    <w:rsid w:val="0047412F"/>
    <w:rPr>
      <w:rFonts w:ascii="Times New Roman" w:eastAsia="Times New Roman" w:hAnsi="Times New Roman" w:cs="Times New Roman"/>
      <w:sz w:val="24"/>
      <w:szCs w:val="24"/>
      <w:lang w:val="es-ES" w:eastAsia="x-none"/>
    </w:rPr>
  </w:style>
  <w:style w:type="paragraph" w:customStyle="1" w:styleId="FirstHeading">
    <w:name w:val="FirstHeading"/>
    <w:basedOn w:val="Normal"/>
    <w:link w:val="FirstHeadingChar"/>
    <w:uiPriority w:val="99"/>
    <w:rsid w:val="0047412F"/>
    <w:pPr>
      <w:keepNext/>
      <w:numPr>
        <w:numId w:val="2"/>
      </w:numPr>
      <w:tabs>
        <w:tab w:val="left" w:pos="0"/>
        <w:tab w:val="left" w:pos="90"/>
      </w:tabs>
      <w:spacing w:before="120" w:after="120"/>
    </w:pPr>
    <w:rPr>
      <w:rFonts w:eastAsia="Batang"/>
      <w:b/>
      <w:szCs w:val="20"/>
      <w:lang w:val="es-ES"/>
    </w:rPr>
  </w:style>
  <w:style w:type="paragraph" w:customStyle="1" w:styleId="SecHeading">
    <w:name w:val="SecHeading"/>
    <w:basedOn w:val="Normal"/>
    <w:next w:val="Normal"/>
    <w:uiPriority w:val="99"/>
    <w:rsid w:val="0047412F"/>
    <w:pPr>
      <w:keepNext/>
      <w:numPr>
        <w:ilvl w:val="1"/>
        <w:numId w:val="2"/>
      </w:numPr>
      <w:spacing w:before="120" w:after="120"/>
    </w:pPr>
    <w:rPr>
      <w:rFonts w:eastAsia="Batang"/>
      <w:b/>
      <w:szCs w:val="20"/>
      <w:lang w:val="es-ES_tradnl"/>
    </w:rPr>
  </w:style>
  <w:style w:type="paragraph" w:customStyle="1" w:styleId="SubHeading1">
    <w:name w:val="SubHeading1"/>
    <w:basedOn w:val="SecHeading"/>
    <w:uiPriority w:val="99"/>
    <w:rsid w:val="0047412F"/>
    <w:pPr>
      <w:numPr>
        <w:ilvl w:val="2"/>
      </w:numPr>
    </w:pPr>
  </w:style>
  <w:style w:type="paragraph" w:customStyle="1" w:styleId="Subheading2">
    <w:name w:val="Subheading2"/>
    <w:basedOn w:val="SecHeading"/>
    <w:uiPriority w:val="99"/>
    <w:rsid w:val="0047412F"/>
    <w:pPr>
      <w:numPr>
        <w:ilvl w:val="3"/>
      </w:numPr>
    </w:pPr>
  </w:style>
  <w:style w:type="paragraph" w:styleId="CommentSubject">
    <w:name w:val="annotation subject"/>
    <w:basedOn w:val="CommentText"/>
    <w:next w:val="CommentText"/>
    <w:link w:val="CommentSubjectChar"/>
    <w:uiPriority w:val="99"/>
    <w:semiHidden/>
    <w:unhideWhenUsed/>
    <w:rsid w:val="00A6072B"/>
    <w:rPr>
      <w:b/>
      <w:bCs/>
    </w:rPr>
  </w:style>
  <w:style w:type="character" w:customStyle="1" w:styleId="CommentSubjectChar">
    <w:name w:val="Comment Subject Char"/>
    <w:basedOn w:val="CommentTextChar"/>
    <w:link w:val="CommentSubject"/>
    <w:uiPriority w:val="99"/>
    <w:semiHidden/>
    <w:rsid w:val="00A6072B"/>
    <w:rPr>
      <w:rFonts w:ascii="Times New Roman" w:eastAsia="Times New Roman" w:hAnsi="Times New Roman" w:cs="Times New Roman"/>
      <w:b/>
      <w:bCs/>
      <w:sz w:val="20"/>
      <w:szCs w:val="20"/>
    </w:rPr>
  </w:style>
  <w:style w:type="paragraph" w:styleId="Revision">
    <w:name w:val="Revision"/>
    <w:hidden/>
    <w:uiPriority w:val="99"/>
    <w:semiHidden/>
    <w:rsid w:val="00A6072B"/>
    <w:pPr>
      <w:spacing w:after="0" w:line="240" w:lineRule="auto"/>
    </w:pPr>
    <w:rPr>
      <w:rFonts w:ascii="Times New Roman" w:eastAsia="Times New Roman" w:hAnsi="Times New Roman" w:cs="Times New Roman"/>
      <w:sz w:val="24"/>
      <w:szCs w:val="24"/>
    </w:rPr>
  </w:style>
  <w:style w:type="paragraph" w:customStyle="1" w:styleId="Newpage">
    <w:name w:val="Newpage"/>
    <w:basedOn w:val="Normal"/>
    <w:link w:val="NewpageChar"/>
    <w:rsid w:val="00CE79F7"/>
    <w:pPr>
      <w:tabs>
        <w:tab w:val="left" w:pos="1440"/>
        <w:tab w:val="left" w:pos="3060"/>
      </w:tabs>
      <w:jc w:val="center"/>
    </w:pPr>
    <w:rPr>
      <w:rFonts w:cs="Arial"/>
      <w:b/>
      <w:smallCaps/>
      <w:spacing w:val="-3"/>
      <w:szCs w:val="20"/>
      <w:lang w:val="es-ES_tradnl"/>
    </w:rPr>
  </w:style>
  <w:style w:type="character" w:customStyle="1" w:styleId="ParagraphCar">
    <w:name w:val="Paragraph Car"/>
    <w:rsid w:val="00911E00"/>
    <w:rPr>
      <w:sz w:val="24"/>
    </w:rPr>
  </w:style>
  <w:style w:type="character" w:customStyle="1" w:styleId="FirstHeadingChar">
    <w:name w:val="FirstHeading Char"/>
    <w:link w:val="FirstHeading"/>
    <w:uiPriority w:val="99"/>
    <w:rsid w:val="00911E00"/>
    <w:rPr>
      <w:rFonts w:ascii="Times New Roman" w:eastAsia="Batang" w:hAnsi="Times New Roman" w:cs="Times New Roman"/>
      <w:b/>
      <w:sz w:val="24"/>
      <w:szCs w:val="20"/>
      <w:lang w:val="es-ES"/>
    </w:rPr>
  </w:style>
  <w:style w:type="table" w:styleId="TableGrid">
    <w:name w:val="Table Grid"/>
    <w:basedOn w:val="TableNormal"/>
    <w:uiPriority w:val="39"/>
    <w:rsid w:val="0022264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Car1">
    <w:name w:val="Paragraph Car1"/>
    <w:locked/>
    <w:rsid w:val="009727F1"/>
    <w:rPr>
      <w:sz w:val="24"/>
    </w:rPr>
  </w:style>
  <w:style w:type="paragraph" w:customStyle="1" w:styleId="Default">
    <w:name w:val="Default"/>
    <w:rsid w:val="0050118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ewpageChar">
    <w:name w:val="Newpage Char"/>
    <w:link w:val="Newpage"/>
    <w:rsid w:val="00480F0A"/>
    <w:rPr>
      <w:rFonts w:ascii="Times New Roman" w:eastAsia="Times New Roman" w:hAnsi="Times New Roman" w:cs="Arial"/>
      <w:b/>
      <w:smallCaps/>
      <w:spacing w:val="-3"/>
      <w:sz w:val="24"/>
      <w:szCs w:val="20"/>
      <w:lang w:val="es-ES_tradnl"/>
    </w:rPr>
  </w:style>
  <w:style w:type="character" w:customStyle="1" w:styleId="ListParagraphChar">
    <w:name w:val="List Paragraph Char"/>
    <w:link w:val="ListParagraph"/>
    <w:uiPriority w:val="34"/>
    <w:locked/>
    <w:rsid w:val="00422B81"/>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semiHidden/>
    <w:rsid w:val="004B0002"/>
    <w:rPr>
      <w:rFonts w:eastAsiaTheme="minorEastAsia"/>
      <w:b/>
      <w:bCs/>
      <w:i/>
      <w:iCs/>
      <w:sz w:val="26"/>
      <w:szCs w:val="26"/>
    </w:rPr>
  </w:style>
  <w:style w:type="character" w:styleId="FollowedHyperlink">
    <w:name w:val="FollowedHyperlink"/>
    <w:basedOn w:val="DefaultParagraphFont"/>
    <w:uiPriority w:val="99"/>
    <w:semiHidden/>
    <w:unhideWhenUsed/>
    <w:rsid w:val="00281268"/>
    <w:rPr>
      <w:color w:val="800080" w:themeColor="followedHyperlink"/>
      <w:u w:val="single"/>
    </w:rPr>
  </w:style>
  <w:style w:type="paragraph" w:styleId="NormalWeb">
    <w:name w:val="Normal (Web)"/>
    <w:basedOn w:val="Normal"/>
    <w:uiPriority w:val="99"/>
    <w:semiHidden/>
    <w:unhideWhenUsed/>
    <w:rsid w:val="00465EA8"/>
    <w:pPr>
      <w:spacing w:before="100" w:beforeAutospacing="1" w:after="100" w:afterAutospacing="1"/>
    </w:pPr>
  </w:style>
  <w:style w:type="paragraph" w:styleId="BodyText2">
    <w:name w:val="Body Text 2"/>
    <w:basedOn w:val="Normal"/>
    <w:link w:val="BodyText2Char"/>
    <w:rsid w:val="00415E16"/>
    <w:pPr>
      <w:spacing w:after="120" w:line="480" w:lineRule="auto"/>
    </w:pPr>
    <w:rPr>
      <w:spacing w:val="-3"/>
      <w:szCs w:val="20"/>
      <w:lang w:val="es-ES_tradnl"/>
    </w:rPr>
  </w:style>
  <w:style w:type="character" w:customStyle="1" w:styleId="BodyText2Char">
    <w:name w:val="Body Text 2 Char"/>
    <w:basedOn w:val="DefaultParagraphFont"/>
    <w:link w:val="BodyText2"/>
    <w:rsid w:val="00415E16"/>
    <w:rPr>
      <w:rFonts w:ascii="Times New Roman" w:eastAsia="Times New Roman" w:hAnsi="Times New Roman" w:cs="Times New Roman"/>
      <w:spacing w:val="-3"/>
      <w:sz w:val="24"/>
      <w:szCs w:val="20"/>
      <w:lang w:val="es-ES_tradnl"/>
    </w:rPr>
  </w:style>
  <w:style w:type="paragraph" w:styleId="BodyText3">
    <w:name w:val="Body Text 3"/>
    <w:basedOn w:val="Normal"/>
    <w:link w:val="BodyText3Char"/>
    <w:uiPriority w:val="99"/>
    <w:rsid w:val="00377B03"/>
    <w:rPr>
      <w:szCs w:val="20"/>
      <w:lang w:val="es-ES_tradnl" w:eastAsia="es-ES"/>
    </w:rPr>
  </w:style>
  <w:style w:type="character" w:customStyle="1" w:styleId="BodyText3Char">
    <w:name w:val="Body Text 3 Char"/>
    <w:basedOn w:val="DefaultParagraphFont"/>
    <w:link w:val="BodyText3"/>
    <w:uiPriority w:val="99"/>
    <w:rsid w:val="00377B03"/>
    <w:rPr>
      <w:rFonts w:ascii="Times New Roman" w:eastAsia="Times New Roman" w:hAnsi="Times New Roman" w:cs="Times New Roman"/>
      <w:sz w:val="24"/>
      <w:szCs w:val="20"/>
      <w:lang w:val="es-ES_tradnl" w:eastAsia="es-ES"/>
    </w:rPr>
  </w:style>
  <w:style w:type="paragraph" w:customStyle="1" w:styleId="Bullet">
    <w:name w:val="Bullet"/>
    <w:basedOn w:val="ListParagraph"/>
    <w:qFormat/>
    <w:rsid w:val="00377B03"/>
    <w:pPr>
      <w:numPr>
        <w:numId w:val="12"/>
      </w:numPr>
      <w:spacing w:before="120"/>
      <w:contextualSpacing w:val="0"/>
    </w:pPr>
    <w:rPr>
      <w:rFonts w:eastAsiaTheme="minorHAnsi" w:cstheme="minorBidi"/>
      <w:szCs w:val="22"/>
    </w:rPr>
  </w:style>
  <w:style w:type="paragraph" w:customStyle="1" w:styleId="Banknumbered">
    <w:name w:val="Bank numbered"/>
    <w:qFormat/>
    <w:rsid w:val="00377B03"/>
    <w:pPr>
      <w:numPr>
        <w:numId w:val="11"/>
      </w:numPr>
      <w:spacing w:before="120" w:after="0" w:line="240" w:lineRule="auto"/>
      <w:ind w:left="0" w:firstLine="0"/>
    </w:pPr>
    <w:rPr>
      <w:rFonts w:ascii="Times New Roman" w:hAnsi="Times New Roman"/>
      <w:sz w:val="24"/>
      <w:szCs w:val="24"/>
    </w:rPr>
  </w:style>
  <w:style w:type="paragraph" w:styleId="EndnoteText">
    <w:name w:val="endnote text"/>
    <w:basedOn w:val="Normal"/>
    <w:link w:val="EndnoteTextChar"/>
    <w:uiPriority w:val="99"/>
    <w:semiHidden/>
    <w:unhideWhenUsed/>
    <w:rsid w:val="00377B03"/>
    <w:rPr>
      <w:sz w:val="20"/>
      <w:szCs w:val="20"/>
    </w:rPr>
  </w:style>
  <w:style w:type="character" w:customStyle="1" w:styleId="EndnoteTextChar">
    <w:name w:val="Endnote Text Char"/>
    <w:basedOn w:val="DefaultParagraphFont"/>
    <w:link w:val="EndnoteText"/>
    <w:uiPriority w:val="99"/>
    <w:semiHidden/>
    <w:rsid w:val="00377B03"/>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377B03"/>
    <w:rPr>
      <w:vertAlign w:val="superscript"/>
    </w:rPr>
  </w:style>
  <w:style w:type="character" w:customStyle="1" w:styleId="apple-converted-space">
    <w:name w:val="apple-converted-space"/>
    <w:basedOn w:val="DefaultParagraphFont"/>
    <w:rsid w:val="00377B03"/>
  </w:style>
  <w:style w:type="character" w:customStyle="1" w:styleId="Estilo1Car">
    <w:name w:val="Estilo1 Car"/>
    <w:basedOn w:val="DefaultParagraphFont"/>
    <w:link w:val="Estilo1"/>
    <w:locked/>
    <w:rsid w:val="00377B03"/>
    <w:rPr>
      <w:rFonts w:ascii="Times New Roman" w:eastAsiaTheme="majorEastAsia" w:hAnsi="Times New Roman" w:cstheme="majorBidi"/>
      <w:sz w:val="24"/>
      <w:szCs w:val="24"/>
      <w:lang w:bidi="en-US"/>
    </w:rPr>
  </w:style>
  <w:style w:type="paragraph" w:customStyle="1" w:styleId="Estilo1">
    <w:name w:val="Estilo1"/>
    <w:basedOn w:val="Normal"/>
    <w:link w:val="Estilo1Car"/>
    <w:qFormat/>
    <w:rsid w:val="00377B03"/>
    <w:pPr>
      <w:spacing w:before="120" w:after="320"/>
      <w:ind w:firstLine="284"/>
      <w:jc w:val="both"/>
    </w:pPr>
    <w:rPr>
      <w:rFonts w:eastAsiaTheme="majorEastAsia" w:cstheme="majorBidi"/>
      <w:lang w:bidi="en-US"/>
    </w:rPr>
  </w:style>
  <w:style w:type="paragraph" w:styleId="TOCHeading">
    <w:name w:val="TOC Heading"/>
    <w:basedOn w:val="Heading1"/>
    <w:next w:val="Normal"/>
    <w:uiPriority w:val="39"/>
    <w:unhideWhenUsed/>
    <w:qFormat/>
    <w:rsid w:val="00377B03"/>
    <w:pPr>
      <w:keepLines/>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s-CL" w:eastAsia="es-CL"/>
    </w:rPr>
  </w:style>
  <w:style w:type="paragraph" w:styleId="TOC1">
    <w:name w:val="toc 1"/>
    <w:basedOn w:val="Normal"/>
    <w:next w:val="Normal"/>
    <w:autoRedefine/>
    <w:uiPriority w:val="39"/>
    <w:unhideWhenUsed/>
    <w:rsid w:val="00377B03"/>
    <w:pPr>
      <w:spacing w:after="100"/>
    </w:pPr>
    <w:rPr>
      <w:rFonts w:eastAsiaTheme="minorHAnsi"/>
      <w:lang w:val="es-CL" w:eastAsia="es-CL"/>
    </w:rPr>
  </w:style>
  <w:style w:type="paragraph" w:styleId="TOC2">
    <w:name w:val="toc 2"/>
    <w:basedOn w:val="Normal"/>
    <w:next w:val="Normal"/>
    <w:autoRedefine/>
    <w:uiPriority w:val="39"/>
    <w:unhideWhenUsed/>
    <w:rsid w:val="00377B03"/>
    <w:pPr>
      <w:spacing w:after="100"/>
      <w:ind w:left="240"/>
    </w:pPr>
    <w:rPr>
      <w:rFonts w:eastAsiaTheme="minorHAnsi"/>
      <w:lang w:val="es-CL" w:eastAsia="es-CL"/>
    </w:rPr>
  </w:style>
  <w:style w:type="paragraph" w:styleId="TOC3">
    <w:name w:val="toc 3"/>
    <w:basedOn w:val="Normal"/>
    <w:next w:val="Normal"/>
    <w:autoRedefine/>
    <w:uiPriority w:val="39"/>
    <w:unhideWhenUsed/>
    <w:rsid w:val="00377B03"/>
    <w:pPr>
      <w:spacing w:after="100"/>
      <w:ind w:left="480"/>
    </w:pPr>
    <w:rPr>
      <w:rFonts w:eastAsiaTheme="minorHAnsi"/>
      <w:lang w:val="es-CL" w:eastAsia="es-CL"/>
    </w:rPr>
  </w:style>
  <w:style w:type="character" w:customStyle="1" w:styleId="a">
    <w:name w:val="a"/>
    <w:basedOn w:val="DefaultParagraphFont"/>
    <w:rsid w:val="00377B03"/>
  </w:style>
  <w:style w:type="paragraph" w:styleId="Caption">
    <w:name w:val="caption"/>
    <w:basedOn w:val="Normal"/>
    <w:next w:val="Normal"/>
    <w:uiPriority w:val="35"/>
    <w:unhideWhenUsed/>
    <w:qFormat/>
    <w:rsid w:val="00EA0363"/>
    <w:pPr>
      <w:spacing w:after="200"/>
    </w:pPr>
    <w:rPr>
      <w:rFonts w:asciiTheme="minorHAnsi" w:eastAsiaTheme="minorHAnsi" w:hAnsiTheme="minorHAnsi" w:cstheme="minorBidi"/>
      <w:b/>
      <w:bCs/>
      <w:color w:val="4F81BD" w:themeColor="accent1"/>
      <w:sz w:val="18"/>
      <w:szCs w:val="18"/>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343293">
      <w:bodyDiv w:val="1"/>
      <w:marLeft w:val="0"/>
      <w:marRight w:val="0"/>
      <w:marTop w:val="0"/>
      <w:marBottom w:val="0"/>
      <w:divBdr>
        <w:top w:val="none" w:sz="0" w:space="0" w:color="auto"/>
        <w:left w:val="none" w:sz="0" w:space="0" w:color="auto"/>
        <w:bottom w:val="none" w:sz="0" w:space="0" w:color="auto"/>
        <w:right w:val="none" w:sz="0" w:space="0" w:color="auto"/>
      </w:divBdr>
    </w:div>
    <w:div w:id="482161392">
      <w:bodyDiv w:val="1"/>
      <w:marLeft w:val="0"/>
      <w:marRight w:val="0"/>
      <w:marTop w:val="0"/>
      <w:marBottom w:val="0"/>
      <w:divBdr>
        <w:top w:val="none" w:sz="0" w:space="0" w:color="auto"/>
        <w:left w:val="none" w:sz="0" w:space="0" w:color="auto"/>
        <w:bottom w:val="none" w:sz="0" w:space="0" w:color="auto"/>
        <w:right w:val="none" w:sz="0" w:space="0" w:color="auto"/>
      </w:divBdr>
    </w:div>
    <w:div w:id="652871791">
      <w:bodyDiv w:val="1"/>
      <w:marLeft w:val="0"/>
      <w:marRight w:val="0"/>
      <w:marTop w:val="0"/>
      <w:marBottom w:val="0"/>
      <w:divBdr>
        <w:top w:val="none" w:sz="0" w:space="0" w:color="auto"/>
        <w:left w:val="none" w:sz="0" w:space="0" w:color="auto"/>
        <w:bottom w:val="none" w:sz="0" w:space="0" w:color="auto"/>
        <w:right w:val="none" w:sz="0" w:space="0" w:color="auto"/>
      </w:divBdr>
    </w:div>
    <w:div w:id="690494743">
      <w:bodyDiv w:val="1"/>
      <w:marLeft w:val="0"/>
      <w:marRight w:val="0"/>
      <w:marTop w:val="0"/>
      <w:marBottom w:val="0"/>
      <w:divBdr>
        <w:top w:val="none" w:sz="0" w:space="0" w:color="auto"/>
        <w:left w:val="none" w:sz="0" w:space="0" w:color="auto"/>
        <w:bottom w:val="none" w:sz="0" w:space="0" w:color="auto"/>
        <w:right w:val="none" w:sz="0" w:space="0" w:color="auto"/>
      </w:divBdr>
    </w:div>
    <w:div w:id="1128202982">
      <w:bodyDiv w:val="1"/>
      <w:marLeft w:val="0"/>
      <w:marRight w:val="0"/>
      <w:marTop w:val="0"/>
      <w:marBottom w:val="0"/>
      <w:divBdr>
        <w:top w:val="none" w:sz="0" w:space="0" w:color="auto"/>
        <w:left w:val="none" w:sz="0" w:space="0" w:color="auto"/>
        <w:bottom w:val="none" w:sz="0" w:space="0" w:color="auto"/>
        <w:right w:val="none" w:sz="0" w:space="0" w:color="auto"/>
      </w:divBdr>
    </w:div>
    <w:div w:id="1943299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acetaoficial.gob.pa/pdfTemp/28066/GacetaNo_28066_20160704.pdf"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dbdocs.iadb.org/wsdocs/getDocument.aspx?DOCNU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dbdocs.iadb.org/wsdocs/getDocument.aspx?DOCNUM="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idbdocs.iadb.org/wsdocs/getDocument.aspx?DOCNUM=" TargetMode="External"/><Relationship Id="rId4" Type="http://schemas.openxmlformats.org/officeDocument/2006/relationships/settings" Target="settings.xml"/><Relationship Id="rId9" Type="http://schemas.openxmlformats.org/officeDocument/2006/relationships/hyperlink" Target="http://ministeriopublico.gob.pa/wp-content/multimedia/2017/01/Decreto-Ejecutivo-No.-1-de-5-de-enero-de-2016.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asep.gob.pa/images/electricidad/tarifas/resumen_subsidios_2015_septiembre-20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CB4C7-B099-4647-833A-4656A6E5A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14</Pages>
  <Words>5324</Words>
  <Characters>30350</Characters>
  <Application>Microsoft Office Word</Application>
  <DocSecurity>0</DocSecurity>
  <Lines>252</Lines>
  <Paragraphs>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almar</dc:creator>
  <cp:keywords/>
  <dc:description/>
  <cp:lastModifiedBy>Vanegas, Wilkferg Rico</cp:lastModifiedBy>
  <cp:revision>70</cp:revision>
  <cp:lastPrinted>2014-05-13T14:10:00Z</cp:lastPrinted>
  <dcterms:created xsi:type="dcterms:W3CDTF">2017-05-05T00:10:00Z</dcterms:created>
  <dcterms:modified xsi:type="dcterms:W3CDTF">2017-06-29T17:12:00Z</dcterms:modified>
</cp:coreProperties>
</file>