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people.xml" ContentType="application/vnd.openxmlformats-officedocument.wordprocessingml.people+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body>
    <w:p xmlns:wp14="http://schemas.microsoft.com/office/word/2010/wordml" w:rsidRPr="009C438F" w:rsidR="009C438F" w:rsidP="009C438F" w:rsidRDefault="009C438F" w14:paraId="6F297EAC" wp14:textId="77777777">
      <w:pPr>
        <w:jc w:val="center"/>
        <w:rPr>
          <w:rFonts w:ascii="Arial Narrow" w:hAnsi="Arial Narrow" w:eastAsia="Calibri" w:cs="Times New Roman"/>
          <w:b/>
          <w:sz w:val="24"/>
          <w:szCs w:val="24"/>
          <w:lang w:val="es-ES_tradnl"/>
        </w:rPr>
      </w:pPr>
      <w:r w:rsidRPr="009C438F">
        <w:rPr>
          <w:rFonts w:ascii="Arial Narrow" w:hAnsi="Arial Narrow" w:eastAsia="Calibri" w:cs="Times New Roman"/>
          <w:b/>
          <w:sz w:val="24"/>
          <w:szCs w:val="24"/>
          <w:lang w:val="es-ES_tradnl"/>
        </w:rPr>
        <w:t xml:space="preserve">Programa Acceso Universal </w:t>
      </w:r>
      <w:del w:author="Cardenas Valero, Juan Carlos" w:date="2018-11-30T12:59:00Z" w:id="0">
        <w:r w:rsidRPr="009C438F" w:rsidDel="00BB12F6">
          <w:rPr>
            <w:rFonts w:ascii="Arial Narrow" w:hAnsi="Arial Narrow" w:eastAsia="Calibri" w:cs="Times New Roman"/>
            <w:b/>
            <w:sz w:val="24"/>
            <w:szCs w:val="24"/>
            <w:lang w:val="es-ES_tradnl"/>
          </w:rPr>
          <w:delText xml:space="preserve">de Energía para Todos en Panamá </w:delText>
        </w:r>
      </w:del>
      <w:ins w:author="Cardenas Valero, Juan Carlos" w:date="2018-11-30T12:59:00Z" w:id="1">
        <w:r w:rsidR="00BB12F6">
          <w:rPr>
            <w:rFonts w:ascii="Arial Narrow" w:hAnsi="Arial Narrow" w:eastAsia="Calibri" w:cs="Times New Roman"/>
            <w:b/>
            <w:sz w:val="24"/>
            <w:szCs w:val="24"/>
            <w:lang w:val="es-ES_tradnl"/>
          </w:rPr>
          <w:t>a la Energía</w:t>
        </w:r>
      </w:ins>
    </w:p>
    <w:p xmlns:wp14="http://schemas.microsoft.com/office/word/2010/wordml" w:rsidRPr="00A24F06" w:rsidR="009C438F" w:rsidP="00A24F06" w:rsidRDefault="009C438F" w14:paraId="107794FD" wp14:textId="77777777">
      <w:pPr>
        <w:jc w:val="center"/>
        <w:rPr>
          <w:rFonts w:ascii="Arial Narrow" w:hAnsi="Arial Narrow" w:eastAsia="Calibri" w:cs="Times New Roman"/>
          <w:b/>
          <w:sz w:val="24"/>
          <w:szCs w:val="24"/>
          <w:lang w:val="es-ES_tradnl"/>
        </w:rPr>
      </w:pPr>
      <w:r w:rsidRPr="009C438F">
        <w:rPr>
          <w:rFonts w:ascii="Arial Narrow" w:hAnsi="Arial Narrow" w:eastAsia="Calibri" w:cs="Times New Roman"/>
          <w:b/>
          <w:sz w:val="24"/>
          <w:szCs w:val="24"/>
          <w:lang w:val="es-ES_tradnl"/>
        </w:rPr>
        <w:t>Viabilidad Técnica</w:t>
      </w:r>
    </w:p>
    <w:p xmlns:wp14="http://schemas.microsoft.com/office/word/2010/wordml" w:rsidRPr="009C438F" w:rsidR="009C438F" w:rsidP="009C438F" w:rsidRDefault="009C438F" w14:paraId="652ADDA2" wp14:textId="77777777">
      <w:pPr>
        <w:pStyle w:val="ListParagraph"/>
        <w:numPr>
          <w:ilvl w:val="0"/>
          <w:numId w:val="2"/>
        </w:numPr>
        <w:rPr>
          <w:rFonts w:ascii="Arial Narrow" w:hAnsi="Arial Narrow" w:eastAsia="Calibri" w:cs="Times New Roman"/>
          <w:b/>
          <w:sz w:val="24"/>
          <w:szCs w:val="24"/>
          <w:lang w:val="es-ES_tradnl"/>
        </w:rPr>
      </w:pPr>
      <w:r w:rsidRPr="009C438F">
        <w:rPr>
          <w:rFonts w:ascii="Arial Narrow" w:hAnsi="Arial Narrow" w:eastAsia="Calibri" w:cs="Times New Roman"/>
          <w:b/>
          <w:sz w:val="24"/>
          <w:szCs w:val="24"/>
          <w:lang w:val="es-ES_tradnl"/>
        </w:rPr>
        <w:t>Objetivo</w:t>
      </w:r>
    </w:p>
    <w:p xmlns:wp14="http://schemas.microsoft.com/office/word/2010/wordml" w:rsidR="00795D94" w:rsidP="00D95C26" w:rsidRDefault="00795D94" w14:paraId="672A6659" wp14:textId="77777777">
      <w:pPr>
        <w:pStyle w:val="ListParagraph"/>
        <w:jc w:val="both"/>
        <w:rPr>
          <w:rFonts w:ascii="Arial Narrow" w:hAnsi="Arial Narrow" w:eastAsia="Calibri" w:cs="Times New Roman"/>
          <w:sz w:val="24"/>
          <w:szCs w:val="24"/>
          <w:lang w:val="es-ES_tradnl"/>
        </w:rPr>
      </w:pPr>
    </w:p>
    <w:p xmlns:wp14="http://schemas.microsoft.com/office/word/2010/wordml" w:rsidR="009C438F" w:rsidP="00D95C26" w:rsidRDefault="00D95C26" w14:paraId="61FACB0C" wp14:textId="77777777">
      <w:pPr>
        <w:pStyle w:val="ListParagraph"/>
        <w:jc w:val="both"/>
        <w:rPr>
          <w:rFonts w:ascii="Arial Narrow" w:hAnsi="Arial Narrow" w:eastAsia="Calibri" w:cs="Times New Roman"/>
          <w:sz w:val="24"/>
          <w:szCs w:val="24"/>
          <w:lang w:val="es-ES_tradnl"/>
        </w:rPr>
      </w:pPr>
      <w:r w:rsidRPr="00D95C26">
        <w:rPr>
          <w:rFonts w:ascii="Arial Narrow" w:hAnsi="Arial Narrow" w:eastAsia="Calibri" w:cs="Times New Roman"/>
          <w:sz w:val="24"/>
          <w:szCs w:val="24"/>
          <w:lang w:val="es-ES_tradnl"/>
        </w:rPr>
        <w:t>El objetivo de este documento es presentar los lineamientos, criterios y procedimiento a seguir para la identificación, selección</w:t>
      </w:r>
      <w:r w:rsidR="00B00B39">
        <w:rPr>
          <w:rFonts w:ascii="Arial Narrow" w:hAnsi="Arial Narrow" w:eastAsia="Calibri" w:cs="Times New Roman"/>
          <w:sz w:val="24"/>
          <w:szCs w:val="24"/>
          <w:lang w:val="es-ES_tradnl"/>
        </w:rPr>
        <w:t>, aprobación</w:t>
      </w:r>
      <w:r w:rsidRPr="00D95C26">
        <w:rPr>
          <w:rFonts w:ascii="Arial Narrow" w:hAnsi="Arial Narrow" w:eastAsia="Calibri" w:cs="Times New Roman"/>
          <w:sz w:val="24"/>
          <w:szCs w:val="24"/>
          <w:lang w:val="es-ES_tradnl"/>
        </w:rPr>
        <w:t xml:space="preserve"> y priorización de los proyectos </w:t>
      </w:r>
      <w:r>
        <w:rPr>
          <w:rFonts w:ascii="Arial Narrow" w:hAnsi="Arial Narrow" w:eastAsia="Calibri" w:cs="Times New Roman"/>
          <w:sz w:val="24"/>
          <w:szCs w:val="24"/>
          <w:lang w:val="es-ES_tradnl"/>
        </w:rPr>
        <w:t xml:space="preserve">de electrificación rural </w:t>
      </w:r>
      <w:r w:rsidRPr="00D95C26">
        <w:rPr>
          <w:rFonts w:ascii="Arial Narrow" w:hAnsi="Arial Narrow" w:eastAsia="Calibri" w:cs="Times New Roman"/>
          <w:sz w:val="24"/>
          <w:szCs w:val="24"/>
          <w:lang w:val="es-ES_tradnl"/>
        </w:rPr>
        <w:t xml:space="preserve">a desarrollar </w:t>
      </w:r>
      <w:r>
        <w:rPr>
          <w:rFonts w:ascii="Arial Narrow" w:hAnsi="Arial Narrow" w:eastAsia="Calibri" w:cs="Times New Roman"/>
          <w:sz w:val="24"/>
          <w:szCs w:val="24"/>
          <w:lang w:val="es-ES_tradnl"/>
        </w:rPr>
        <w:t>como parte</w:t>
      </w:r>
      <w:r w:rsidRPr="00D95C26">
        <w:rPr>
          <w:rFonts w:ascii="Arial Narrow" w:hAnsi="Arial Narrow" w:eastAsia="Calibri" w:cs="Times New Roman"/>
          <w:sz w:val="24"/>
          <w:szCs w:val="24"/>
          <w:lang w:val="es-ES_tradnl"/>
        </w:rPr>
        <w:t xml:space="preserve"> </w:t>
      </w:r>
      <w:r>
        <w:rPr>
          <w:rFonts w:ascii="Arial Narrow" w:hAnsi="Arial Narrow" w:eastAsia="Calibri" w:cs="Times New Roman"/>
          <w:sz w:val="24"/>
          <w:szCs w:val="24"/>
          <w:lang w:val="es-ES_tradnl"/>
        </w:rPr>
        <w:t>d</w:t>
      </w:r>
      <w:r w:rsidRPr="00D95C26">
        <w:rPr>
          <w:rFonts w:ascii="Arial Narrow" w:hAnsi="Arial Narrow" w:eastAsia="Calibri" w:cs="Times New Roman"/>
          <w:sz w:val="24"/>
          <w:szCs w:val="24"/>
          <w:lang w:val="es-ES_tradnl"/>
        </w:rPr>
        <w:t xml:space="preserve">el Programa Acceso Universal </w:t>
      </w:r>
      <w:del w:author="Cardenas Valero, Juan Carlos" w:date="2018-11-30T12:59:00Z" w:id="2">
        <w:r w:rsidRPr="00D95C26" w:rsidDel="00F92F5A">
          <w:rPr>
            <w:rFonts w:ascii="Arial Narrow" w:hAnsi="Arial Narrow" w:eastAsia="Calibri" w:cs="Times New Roman"/>
            <w:sz w:val="24"/>
            <w:szCs w:val="24"/>
            <w:lang w:val="es-ES_tradnl"/>
          </w:rPr>
          <w:delText>de</w:delText>
        </w:r>
      </w:del>
      <w:ins w:author="Cardenas Valero, Juan Carlos" w:date="2018-11-30T12:59:00Z" w:id="3">
        <w:r w:rsidR="00F92F5A">
          <w:rPr>
            <w:rFonts w:ascii="Arial Narrow" w:hAnsi="Arial Narrow" w:eastAsia="Calibri" w:cs="Times New Roman"/>
            <w:sz w:val="24"/>
            <w:szCs w:val="24"/>
            <w:lang w:val="es-ES_tradnl"/>
          </w:rPr>
          <w:t xml:space="preserve">a la </w:t>
        </w:r>
      </w:ins>
      <w:del w:author="Cardenas Valero, Juan Carlos" w:date="2018-11-30T12:59:00Z" w:id="4">
        <w:r w:rsidRPr="00D95C26" w:rsidDel="00F92F5A">
          <w:rPr>
            <w:rFonts w:ascii="Arial Narrow" w:hAnsi="Arial Narrow" w:eastAsia="Calibri" w:cs="Times New Roman"/>
            <w:sz w:val="24"/>
            <w:szCs w:val="24"/>
            <w:lang w:val="es-ES_tradnl"/>
          </w:rPr>
          <w:delText xml:space="preserve"> </w:delText>
        </w:r>
      </w:del>
      <w:r w:rsidRPr="00D95C26">
        <w:rPr>
          <w:rFonts w:ascii="Arial Narrow" w:hAnsi="Arial Narrow" w:eastAsia="Calibri" w:cs="Times New Roman"/>
          <w:sz w:val="24"/>
          <w:szCs w:val="24"/>
          <w:lang w:val="es-ES_tradnl"/>
        </w:rPr>
        <w:t>Energía</w:t>
      </w:r>
      <w:del w:author="Cardenas Valero, Juan Carlos" w:date="2018-11-30T12:59:00Z" w:id="5">
        <w:r w:rsidRPr="00D95C26" w:rsidDel="00F92F5A">
          <w:rPr>
            <w:rFonts w:ascii="Arial Narrow" w:hAnsi="Arial Narrow" w:eastAsia="Calibri" w:cs="Times New Roman"/>
            <w:sz w:val="24"/>
            <w:szCs w:val="24"/>
            <w:lang w:val="es-ES_tradnl"/>
          </w:rPr>
          <w:delText xml:space="preserve"> para Todos</w:delText>
        </w:r>
      </w:del>
      <w:r w:rsidRPr="00D95C26">
        <w:rPr>
          <w:rFonts w:ascii="Arial Narrow" w:hAnsi="Arial Narrow" w:eastAsia="Calibri" w:cs="Times New Roman"/>
          <w:sz w:val="24"/>
          <w:szCs w:val="24"/>
          <w:lang w:val="es-ES_tradnl"/>
        </w:rPr>
        <w:t xml:space="preserve"> en Panamá</w:t>
      </w:r>
      <w:r w:rsidR="002511F5">
        <w:rPr>
          <w:rFonts w:ascii="Arial Narrow" w:hAnsi="Arial Narrow" w:eastAsia="Calibri" w:cs="Times New Roman"/>
          <w:sz w:val="24"/>
          <w:szCs w:val="24"/>
          <w:lang w:val="es-ES_tradnl"/>
        </w:rPr>
        <w:t xml:space="preserve"> (</w:t>
      </w:r>
      <w:r w:rsidR="00F52FB2">
        <w:rPr>
          <w:rFonts w:ascii="Arial Narrow" w:hAnsi="Arial Narrow" w:eastAsia="Calibri" w:cs="Times New Roman"/>
          <w:sz w:val="24"/>
          <w:szCs w:val="24"/>
          <w:lang w:val="es-ES_tradnl"/>
        </w:rPr>
        <w:t>PAUE), con base en la normatividad y procedimientos de la Oficina de Electrificación Rural (OER).</w:t>
      </w:r>
      <w:r w:rsidRPr="00D95C26">
        <w:rPr>
          <w:rFonts w:ascii="Arial Narrow" w:hAnsi="Arial Narrow" w:eastAsia="Calibri" w:cs="Times New Roman"/>
          <w:sz w:val="24"/>
          <w:szCs w:val="24"/>
          <w:lang w:val="es-ES_tradnl"/>
        </w:rPr>
        <w:t xml:space="preserve"> </w:t>
      </w:r>
    </w:p>
    <w:p xmlns:wp14="http://schemas.microsoft.com/office/word/2010/wordml" w:rsidRPr="00D95C26" w:rsidR="00D95C26" w:rsidP="00D95C26" w:rsidRDefault="00D95C26" w14:paraId="0A37501D" wp14:textId="77777777">
      <w:pPr>
        <w:pStyle w:val="ListParagraph"/>
        <w:jc w:val="both"/>
        <w:rPr>
          <w:rFonts w:ascii="Arial Narrow" w:hAnsi="Arial Narrow" w:eastAsia="Calibri" w:cs="Times New Roman"/>
          <w:sz w:val="24"/>
          <w:szCs w:val="24"/>
          <w:lang w:val="es-ES_tradnl"/>
        </w:rPr>
      </w:pPr>
    </w:p>
    <w:p xmlns:wp14="http://schemas.microsoft.com/office/word/2010/wordml" w:rsidRPr="00802CB6" w:rsidR="00207577" w:rsidP="00802CB6" w:rsidRDefault="009C438F" w14:paraId="74E60B5D" wp14:textId="77777777">
      <w:pPr>
        <w:pStyle w:val="ListParagraph"/>
        <w:numPr>
          <w:ilvl w:val="0"/>
          <w:numId w:val="2"/>
        </w:numPr>
        <w:rPr>
          <w:rFonts w:ascii="Arial Narrow" w:hAnsi="Arial Narrow" w:eastAsia="Calibri" w:cs="Times New Roman"/>
          <w:b/>
          <w:sz w:val="24"/>
          <w:szCs w:val="24"/>
          <w:lang w:val="es-ES_tradnl"/>
        </w:rPr>
      </w:pPr>
      <w:r w:rsidRPr="009C438F">
        <w:rPr>
          <w:rFonts w:ascii="Arial Narrow" w:hAnsi="Arial Narrow" w:eastAsia="Calibri" w:cs="Times New Roman"/>
          <w:b/>
          <w:sz w:val="24"/>
          <w:szCs w:val="24"/>
          <w:lang w:val="es-ES_tradnl"/>
        </w:rPr>
        <w:t>Antecedentes</w:t>
      </w:r>
    </w:p>
    <w:p xmlns:wp14="http://schemas.microsoft.com/office/word/2010/wordml" w:rsidR="00795D94" w:rsidP="0065164B" w:rsidRDefault="00795D94" w14:paraId="5DAB6C7B" wp14:textId="77777777">
      <w:pPr>
        <w:pStyle w:val="ListParagraph"/>
        <w:jc w:val="both"/>
        <w:rPr>
          <w:rFonts w:ascii="Arial Narrow" w:hAnsi="Arial Narrow" w:eastAsia="Calibri" w:cs="Times New Roman"/>
          <w:sz w:val="24"/>
          <w:szCs w:val="24"/>
          <w:lang w:val="es-CO"/>
        </w:rPr>
      </w:pPr>
    </w:p>
    <w:p xmlns:wp14="http://schemas.microsoft.com/office/word/2010/wordml" w:rsidR="0065164B" w:rsidP="0065164B" w:rsidRDefault="0065164B" w14:paraId="02101FBE" wp14:textId="77777777">
      <w:pPr>
        <w:pStyle w:val="ListParagraph"/>
        <w:jc w:val="both"/>
        <w:rPr>
          <w:rFonts w:ascii="Arial Narrow" w:hAnsi="Arial Narrow" w:eastAsia="Calibri" w:cs="Times New Roman"/>
          <w:sz w:val="24"/>
          <w:szCs w:val="24"/>
          <w:lang w:val="es-CO"/>
        </w:rPr>
      </w:pPr>
      <w:r w:rsidRPr="006F0EFD">
        <w:rPr>
          <w:rFonts w:ascii="Arial Narrow" w:hAnsi="Arial Narrow" w:eastAsia="Calibri" w:cs="Times New Roman"/>
          <w:sz w:val="24"/>
          <w:szCs w:val="24"/>
          <w:lang w:val="es-CO"/>
        </w:rPr>
        <w:t>Durante la última década Panamá ha incrementado sus indicadores de cobertura eléctrica de manera importante, pasando del 8</w:t>
      </w:r>
      <w:ins w:author="Cardenas Valero, Juan Carlos" w:date="2018-11-30T13:00:00Z" w:id="6">
        <w:r w:rsidR="00F92F5A">
          <w:rPr>
            <w:rFonts w:ascii="Arial Narrow" w:hAnsi="Arial Narrow" w:eastAsia="Calibri" w:cs="Times New Roman"/>
            <w:sz w:val="24"/>
            <w:szCs w:val="24"/>
            <w:lang w:val="es-CO"/>
          </w:rPr>
          <w:t>6,9%</w:t>
        </w:r>
      </w:ins>
      <w:del w:author="Cardenas Valero, Juan Carlos" w:date="2018-11-30T13:00:00Z" w:id="7">
        <w:r w:rsidRPr="006F0EFD" w:rsidDel="00F92F5A">
          <w:rPr>
            <w:rFonts w:ascii="Arial Narrow" w:hAnsi="Arial Narrow" w:eastAsia="Calibri" w:cs="Times New Roman"/>
            <w:sz w:val="24"/>
            <w:szCs w:val="24"/>
            <w:lang w:val="es-CO"/>
          </w:rPr>
          <w:delText>5</w:delText>
        </w:r>
      </w:del>
      <w:r w:rsidRPr="006F0EFD">
        <w:rPr>
          <w:rFonts w:ascii="Arial Narrow" w:hAnsi="Arial Narrow" w:eastAsia="Calibri" w:cs="Times New Roman"/>
          <w:sz w:val="24"/>
          <w:szCs w:val="24"/>
          <w:lang w:val="es-CO"/>
        </w:rPr>
        <w:t xml:space="preserve"> </w:t>
      </w:r>
      <w:ins w:author="Cardenas Valero, Juan Carlos" w:date="2018-11-30T13:00:00Z" w:id="8">
        <w:r w:rsidR="00F92F5A">
          <w:rPr>
            <w:rFonts w:ascii="Arial Narrow" w:hAnsi="Arial Narrow" w:eastAsia="Calibri" w:cs="Times New Roman"/>
            <w:sz w:val="24"/>
            <w:szCs w:val="24"/>
            <w:lang w:val="es-CO"/>
          </w:rPr>
          <w:t xml:space="preserve">en 2010 </w:t>
        </w:r>
      </w:ins>
      <w:r w:rsidRPr="006F0EFD">
        <w:rPr>
          <w:rFonts w:ascii="Arial Narrow" w:hAnsi="Arial Narrow" w:eastAsia="Calibri" w:cs="Times New Roman"/>
          <w:sz w:val="24"/>
          <w:szCs w:val="24"/>
          <w:lang w:val="es-CO"/>
        </w:rPr>
        <w:t xml:space="preserve">al </w:t>
      </w:r>
      <w:del w:author="Cardenas Valero, Juan Carlos" w:date="2018-11-30T13:00:00Z" w:id="9">
        <w:r w:rsidRPr="006F0EFD" w:rsidDel="00F92F5A">
          <w:rPr>
            <w:rFonts w:ascii="Arial Narrow" w:hAnsi="Arial Narrow" w:eastAsia="Calibri" w:cs="Times New Roman"/>
            <w:sz w:val="24"/>
            <w:szCs w:val="24"/>
            <w:lang w:val="es-CO"/>
          </w:rPr>
          <w:delText>91</w:delText>
        </w:r>
      </w:del>
      <w:ins w:author="Cardenas Valero, Juan Carlos" w:date="2018-11-30T13:00:00Z" w:id="10">
        <w:r w:rsidRPr="006F0EFD" w:rsidR="00F92F5A">
          <w:rPr>
            <w:rFonts w:ascii="Arial Narrow" w:hAnsi="Arial Narrow" w:eastAsia="Calibri" w:cs="Times New Roman"/>
            <w:sz w:val="24"/>
            <w:szCs w:val="24"/>
            <w:lang w:val="es-CO"/>
          </w:rPr>
          <w:t>9</w:t>
        </w:r>
        <w:r w:rsidR="00F92F5A">
          <w:rPr>
            <w:rFonts w:ascii="Arial Narrow" w:hAnsi="Arial Narrow" w:eastAsia="Calibri" w:cs="Times New Roman"/>
            <w:sz w:val="24"/>
            <w:szCs w:val="24"/>
            <w:lang w:val="es-CO"/>
          </w:rPr>
          <w:t>4,5</w:t>
        </w:r>
      </w:ins>
      <w:r w:rsidRPr="006F0EFD">
        <w:rPr>
          <w:rFonts w:ascii="Arial Narrow" w:hAnsi="Arial Narrow" w:eastAsia="Calibri" w:cs="Times New Roman"/>
          <w:sz w:val="24"/>
          <w:szCs w:val="24"/>
          <w:lang w:val="es-CO"/>
        </w:rPr>
        <w:t xml:space="preserve">% en </w:t>
      </w:r>
      <w:del w:author="Cardenas Valero, Juan Carlos" w:date="2018-11-30T13:00:00Z" w:id="11">
        <w:r w:rsidRPr="006F0EFD" w:rsidDel="00F92F5A">
          <w:rPr>
            <w:rFonts w:ascii="Arial Narrow" w:hAnsi="Arial Narrow" w:eastAsia="Calibri" w:cs="Times New Roman"/>
            <w:sz w:val="24"/>
            <w:szCs w:val="24"/>
            <w:lang w:val="es-CO"/>
          </w:rPr>
          <w:delText>la actualidad</w:delText>
        </w:r>
      </w:del>
      <w:ins w:author="Cardenas Valero, Juan Carlos" w:date="2018-11-30T13:00:00Z" w:id="12">
        <w:r w:rsidR="00F92F5A">
          <w:rPr>
            <w:rFonts w:ascii="Arial Narrow" w:hAnsi="Arial Narrow" w:eastAsia="Calibri" w:cs="Times New Roman"/>
            <w:sz w:val="24"/>
            <w:szCs w:val="24"/>
            <w:lang w:val="es-CO"/>
          </w:rPr>
          <w:t>2017</w:t>
        </w:r>
      </w:ins>
      <w:r w:rsidRPr="006F0EFD">
        <w:rPr>
          <w:rFonts w:ascii="Arial Narrow" w:hAnsi="Arial Narrow" w:eastAsia="Calibri" w:cs="Times New Roman"/>
          <w:sz w:val="24"/>
          <w:szCs w:val="24"/>
          <w:lang w:val="es-CO"/>
        </w:rPr>
        <w:t>.</w:t>
      </w:r>
    </w:p>
    <w:p xmlns:wp14="http://schemas.microsoft.com/office/word/2010/wordml" w:rsidR="0065164B" w:rsidP="0065164B" w:rsidRDefault="0065164B" w14:paraId="02EB378F" wp14:textId="77777777">
      <w:pPr>
        <w:pStyle w:val="ListParagraph"/>
        <w:jc w:val="both"/>
        <w:rPr>
          <w:rFonts w:ascii="Arial Narrow" w:hAnsi="Arial Narrow" w:eastAsia="Calibri" w:cs="Times New Roman"/>
          <w:sz w:val="24"/>
          <w:szCs w:val="24"/>
          <w:lang w:val="es-CO"/>
        </w:rPr>
      </w:pPr>
    </w:p>
    <w:p xmlns:wp14="http://schemas.microsoft.com/office/word/2010/wordml" w:rsidR="006F0EFD" w:rsidP="0065164B" w:rsidRDefault="00D95C26" w14:paraId="1DA6E131" wp14:textId="77777777" wp14:noSpellErr="1">
      <w:pPr>
        <w:pStyle w:val="ListParagraph"/>
        <w:jc w:val="both"/>
        <w:rPr>
          <w:rFonts w:ascii="Arial Narrow" w:hAnsi="Arial Narrow" w:eastAsia="Calibri" w:cs="Times New Roman"/>
          <w:sz w:val="24"/>
          <w:szCs w:val="24"/>
          <w:lang w:val="es-CO"/>
        </w:rPr>
      </w:pPr>
      <w:r w:rsidRPr="0065164B">
        <w:rPr>
          <w:rFonts w:ascii="Arial Narrow" w:hAnsi="Arial Narrow" w:eastAsia="Calibri" w:cs="Times New Roman"/>
          <w:sz w:val="24"/>
          <w:szCs w:val="24"/>
          <w:lang w:val="es-CO"/>
        </w:rPr>
        <w:t xml:space="preserve">En las zonas rurales, donde se encuentra la población más vulnerable del país, aunque se </w:t>
      </w:r>
      <w:r w:rsidR="00B00B39">
        <w:rPr>
          <w:rFonts w:ascii="Arial Narrow" w:hAnsi="Arial Narrow" w:eastAsia="Calibri" w:cs="Times New Roman"/>
          <w:sz w:val="24"/>
          <w:szCs w:val="24"/>
          <w:lang w:val="es-CO"/>
        </w:rPr>
        <w:t>presentan avances</w:t>
      </w:r>
      <w:r w:rsidRPr="0065164B">
        <w:rPr>
          <w:rFonts w:ascii="Arial Narrow" w:hAnsi="Arial Narrow" w:eastAsia="Calibri" w:cs="Times New Roman"/>
          <w:sz w:val="24"/>
          <w:szCs w:val="24"/>
          <w:lang w:val="es-CO"/>
        </w:rPr>
        <w:t xml:space="preserve"> al compararse con </w:t>
      </w:r>
      <w:del w:author="Cardenas Valero, Juan Carlos" w:date="2018-11-30T13:01:00Z" w:id="13">
        <w:r w:rsidRPr="0065164B" w:rsidDel="00F92F5A">
          <w:rPr>
            <w:rFonts w:ascii="Arial Narrow" w:hAnsi="Arial Narrow" w:eastAsia="Calibri" w:cs="Times New Roman"/>
            <w:sz w:val="24"/>
            <w:szCs w:val="24"/>
            <w:lang w:val="es-CO"/>
          </w:rPr>
          <w:delText xml:space="preserve">2006 </w:delText>
        </w:r>
      </w:del>
      <w:ins w:author="Cardenas Valero, Juan Carlos" w:date="2018-11-30T13:01:00Z" w:id="14">
        <w:r w:rsidRPr="0065164B" w:rsidR="00F92F5A">
          <w:rPr>
            <w:rFonts w:ascii="Arial Narrow" w:hAnsi="Arial Narrow" w:eastAsia="Calibri" w:cs="Times New Roman"/>
            <w:sz w:val="24"/>
            <w:szCs w:val="24"/>
            <w:lang w:val="es-CO"/>
          </w:rPr>
          <w:t>20</w:t>
        </w:r>
        <w:r w:rsidR="00F92F5A">
          <w:rPr>
            <w:rFonts w:ascii="Arial Narrow" w:hAnsi="Arial Narrow" w:eastAsia="Calibri" w:cs="Times New Roman"/>
            <w:sz w:val="24"/>
            <w:szCs w:val="24"/>
            <w:lang w:val="es-CO"/>
          </w:rPr>
          <w:t>10</w:t>
        </w:r>
        <w:r w:rsidRPr="0065164B" w:rsidR="00F92F5A">
          <w:rPr>
            <w:rFonts w:ascii="Arial Narrow" w:hAnsi="Arial Narrow" w:eastAsia="Calibri" w:cs="Times New Roman"/>
            <w:sz w:val="24"/>
            <w:szCs w:val="24"/>
            <w:lang w:val="es-CO"/>
          </w:rPr>
          <w:t xml:space="preserve"> </w:t>
        </w:r>
      </w:ins>
      <w:r w:rsidRPr="0065164B">
        <w:rPr>
          <w:rFonts w:ascii="Arial Narrow" w:hAnsi="Arial Narrow" w:eastAsia="Calibri" w:cs="Times New Roman"/>
          <w:sz w:val="24"/>
          <w:szCs w:val="24"/>
          <w:lang w:val="es-CO"/>
        </w:rPr>
        <w:t xml:space="preserve">cuando el índice de cobertura era de un </w:t>
      </w:r>
      <w:del w:author="Cardenas Valero, Juan Carlos" w:date="2018-11-30T13:01:00Z" w:id="15">
        <w:r w:rsidRPr="0065164B" w:rsidDel="00F92F5A">
          <w:rPr>
            <w:rFonts w:ascii="Arial Narrow" w:hAnsi="Arial Narrow" w:eastAsia="Calibri" w:cs="Times New Roman"/>
            <w:sz w:val="24"/>
            <w:szCs w:val="24"/>
            <w:lang w:val="es-CO"/>
          </w:rPr>
          <w:delText>58</w:delText>
        </w:r>
      </w:del>
      <w:ins w:author="Cardenas Valero, Juan Carlos" w:date="2018-11-30T13:01:00Z" w:id="16">
        <w:r w:rsidR="00F92F5A">
          <w:rPr>
            <w:rFonts w:ascii="Arial Narrow" w:hAnsi="Arial Narrow" w:eastAsia="Calibri" w:cs="Times New Roman"/>
            <w:sz w:val="24"/>
            <w:szCs w:val="24"/>
            <w:lang w:val="es-CO"/>
          </w:rPr>
          <w:t>61,7</w:t>
        </w:r>
      </w:ins>
      <w:r w:rsidRPr="0065164B">
        <w:rPr>
          <w:rFonts w:ascii="Arial Narrow" w:hAnsi="Arial Narrow" w:eastAsia="Calibri" w:cs="Times New Roman"/>
          <w:sz w:val="24"/>
          <w:szCs w:val="24"/>
          <w:lang w:val="es-CO"/>
        </w:rPr>
        <w:t>%, se estima un 7</w:t>
      </w:r>
      <w:del w:author="Cardenas Valero, Juan Carlos" w:date="2018-11-30T13:01:00Z" w:id="17">
        <w:r w:rsidRPr="0065164B" w:rsidDel="00F92F5A">
          <w:rPr>
            <w:rFonts w:ascii="Arial Narrow" w:hAnsi="Arial Narrow" w:eastAsia="Calibri" w:cs="Times New Roman"/>
            <w:sz w:val="24"/>
            <w:szCs w:val="24"/>
            <w:lang w:val="es-CO"/>
          </w:rPr>
          <w:delText>1</w:delText>
        </w:r>
      </w:del>
      <w:ins w:author="Cardenas Valero, Juan Carlos" w:date="2018-11-30T13:01:00Z" w:id="18">
        <w:r w:rsidR="00F92F5A">
          <w:rPr>
            <w:rFonts w:ascii="Arial Narrow" w:hAnsi="Arial Narrow" w:eastAsia="Calibri" w:cs="Times New Roman"/>
            <w:sz w:val="24"/>
            <w:szCs w:val="24"/>
            <w:lang w:val="es-CO"/>
          </w:rPr>
          <w:t>8,5</w:t>
        </w:r>
      </w:ins>
      <w:r w:rsidRPr="0065164B">
        <w:rPr>
          <w:rFonts w:ascii="Arial Narrow" w:hAnsi="Arial Narrow" w:eastAsia="Calibri" w:cs="Times New Roman"/>
          <w:sz w:val="24"/>
          <w:szCs w:val="24"/>
          <w:lang w:val="es-CO"/>
        </w:rPr>
        <w:t>%, para el año 201</w:t>
      </w:r>
      <w:del w:author="Cardenas Valero, Juan Carlos" w:date="2018-11-30T13:01:00Z" w:id="19">
        <w:r w:rsidRPr="0065164B" w:rsidDel="00F92F5A">
          <w:rPr>
            <w:rFonts w:ascii="Arial Narrow" w:hAnsi="Arial Narrow" w:eastAsia="Calibri" w:cs="Times New Roman"/>
            <w:sz w:val="24"/>
            <w:szCs w:val="24"/>
            <w:lang w:val="es-CO"/>
          </w:rPr>
          <w:delText>5</w:delText>
        </w:r>
      </w:del>
      <w:ins w:author="Cardenas Valero, Juan Carlos" w:date="2018-11-30T13:01:00Z" w:id="20">
        <w:r w:rsidR="00F92F5A">
          <w:rPr>
            <w:rFonts w:ascii="Arial Narrow" w:hAnsi="Arial Narrow" w:eastAsia="Calibri" w:cs="Times New Roman"/>
            <w:sz w:val="24"/>
            <w:szCs w:val="24"/>
            <w:lang w:val="es-CO"/>
          </w:rPr>
          <w:t>7</w:t>
        </w:r>
      </w:ins>
      <w:del w:author="Cardenas Valero, Juan Carlos" w:date="2018-11-30T13:01:00Z" w:id="21">
        <w:r w:rsidDel="00F92F5A" w:rsidR="00B00B39">
          <w:rPr>
            <w:rStyle w:val="FootnoteReference"/>
            <w:rFonts w:ascii="Arial Narrow" w:hAnsi="Arial Narrow" w:eastAsia="Calibri" w:cs="Times New Roman"/>
            <w:sz w:val="24"/>
            <w:szCs w:val="24"/>
            <w:lang w:val="es-CO"/>
          </w:rPr>
          <w:footnoteReference w:id="1"/>
        </w:r>
      </w:del>
      <w:r w:rsidRPr="0065164B">
        <w:rPr>
          <w:rFonts w:ascii="Arial Narrow" w:hAnsi="Arial Narrow" w:eastAsia="Calibri" w:cs="Times New Roman"/>
          <w:sz w:val="24"/>
          <w:szCs w:val="24"/>
          <w:lang w:val="es-CO"/>
        </w:rPr>
        <w:t xml:space="preserve">. La cobertura en las áreas urbanas </w:t>
      </w:r>
      <w:r w:rsidRPr="0065164B" w:rsidR="0065164B">
        <w:rPr>
          <w:rFonts w:ascii="Arial Narrow" w:hAnsi="Arial Narrow" w:eastAsia="Calibri" w:cs="Times New Roman"/>
          <w:sz w:val="24"/>
          <w:szCs w:val="24"/>
          <w:lang w:val="es-CO"/>
        </w:rPr>
        <w:t xml:space="preserve">es </w:t>
      </w:r>
      <w:r w:rsidRPr="0065164B">
        <w:rPr>
          <w:rFonts w:ascii="Arial Narrow" w:hAnsi="Arial Narrow" w:eastAsia="Calibri" w:cs="Times New Roman"/>
          <w:sz w:val="24"/>
          <w:szCs w:val="24"/>
          <w:lang w:val="es-CO"/>
        </w:rPr>
        <w:t>de un 97%.</w:t>
      </w:r>
    </w:p>
    <w:p xmlns:wp14="http://schemas.microsoft.com/office/word/2010/wordml" w:rsidR="0065164B" w:rsidP="0065164B" w:rsidRDefault="0065164B" w14:paraId="6A05A809" wp14:textId="77777777">
      <w:pPr>
        <w:pStyle w:val="ListParagraph"/>
        <w:jc w:val="both"/>
        <w:rPr>
          <w:rFonts w:ascii="Arial Narrow" w:hAnsi="Arial Narrow" w:eastAsia="Calibri" w:cs="Times New Roman"/>
          <w:sz w:val="24"/>
          <w:szCs w:val="24"/>
          <w:lang w:val="es-CO"/>
        </w:rPr>
      </w:pPr>
    </w:p>
    <w:p xmlns:wp14="http://schemas.microsoft.com/office/word/2010/wordml" w:rsidR="003074CA" w:rsidP="0065164B" w:rsidRDefault="0065164B" w14:paraId="740D2CC3" wp14:textId="77777777">
      <w:pPr>
        <w:pStyle w:val="ListParagraph"/>
        <w:jc w:val="both"/>
        <w:rPr>
          <w:rFonts w:ascii="Arial Narrow" w:hAnsi="Arial Narrow" w:eastAsia="Calibri" w:cs="Times New Roman"/>
          <w:sz w:val="24"/>
          <w:szCs w:val="24"/>
          <w:lang w:val="es-CO"/>
        </w:rPr>
      </w:pPr>
      <w:r w:rsidRPr="0065164B">
        <w:rPr>
          <w:rFonts w:ascii="Arial Narrow" w:hAnsi="Arial Narrow" w:eastAsia="Calibri" w:cs="Times New Roman"/>
          <w:sz w:val="24"/>
          <w:szCs w:val="24"/>
          <w:lang w:val="es-ES_tradnl"/>
        </w:rPr>
        <w:t xml:space="preserve">De acuerdo con cifras del </w:t>
      </w:r>
      <w:r w:rsidRPr="0065164B" w:rsidR="00B00B39">
        <w:rPr>
          <w:rFonts w:ascii="Arial Narrow" w:hAnsi="Arial Narrow" w:eastAsia="Calibri" w:cs="Times New Roman"/>
          <w:sz w:val="24"/>
          <w:szCs w:val="24"/>
          <w:lang w:val="es-CO"/>
        </w:rPr>
        <w:t xml:space="preserve">Instituto Nacional de Estadísticas de Panamá </w:t>
      </w:r>
      <w:r w:rsidR="00B00B39">
        <w:rPr>
          <w:rFonts w:ascii="Arial Narrow" w:hAnsi="Arial Narrow" w:eastAsia="Calibri" w:cs="Times New Roman"/>
          <w:sz w:val="24"/>
          <w:szCs w:val="24"/>
          <w:lang w:val="es-CO"/>
        </w:rPr>
        <w:t>(</w:t>
      </w:r>
      <w:r w:rsidRPr="0065164B">
        <w:rPr>
          <w:rFonts w:ascii="Arial Narrow" w:hAnsi="Arial Narrow" w:eastAsia="Calibri" w:cs="Times New Roman"/>
          <w:sz w:val="24"/>
          <w:szCs w:val="24"/>
          <w:lang w:val="es-ES_tradnl"/>
        </w:rPr>
        <w:t>INEC</w:t>
      </w:r>
      <w:r w:rsidR="00B00B39">
        <w:rPr>
          <w:rFonts w:ascii="Arial Narrow" w:hAnsi="Arial Narrow" w:eastAsia="Calibri" w:cs="Times New Roman"/>
          <w:sz w:val="24"/>
          <w:szCs w:val="24"/>
          <w:lang w:val="es-ES_tradnl"/>
        </w:rPr>
        <w:t>)</w:t>
      </w:r>
      <w:r w:rsidRPr="0065164B">
        <w:rPr>
          <w:rFonts w:ascii="Arial Narrow" w:hAnsi="Arial Narrow" w:eastAsia="Calibri" w:cs="Times New Roman"/>
          <w:sz w:val="24"/>
          <w:szCs w:val="24"/>
          <w:lang w:val="es-ES_tradnl"/>
        </w:rPr>
        <w:t xml:space="preserve"> de 2017, en Panamá existen aproximadamente 94 mil familias sin acceso a electricidad, </w:t>
      </w:r>
      <w:proofErr w:type="gramStart"/>
      <w:r w:rsidRPr="0065164B">
        <w:rPr>
          <w:rFonts w:ascii="Arial Narrow" w:hAnsi="Arial Narrow" w:eastAsia="Calibri" w:cs="Times New Roman"/>
          <w:sz w:val="24"/>
          <w:szCs w:val="24"/>
          <w:lang w:val="es-ES_tradnl"/>
        </w:rPr>
        <w:t>aproximadamente unas</w:t>
      </w:r>
      <w:proofErr w:type="gramEnd"/>
      <w:r w:rsidRPr="0065164B">
        <w:rPr>
          <w:rFonts w:ascii="Arial Narrow" w:hAnsi="Arial Narrow" w:eastAsia="Calibri" w:cs="Times New Roman"/>
          <w:sz w:val="24"/>
          <w:szCs w:val="24"/>
          <w:lang w:val="es-ES_tradnl"/>
        </w:rPr>
        <w:t xml:space="preserve"> </w:t>
      </w:r>
      <w:del w:author="Cardenas Valero, Juan Carlos" w:date="2018-11-30T13:01:00Z" w:id="25">
        <w:r w:rsidRPr="0065164B" w:rsidDel="00F92F5A">
          <w:rPr>
            <w:rFonts w:ascii="Arial Narrow" w:hAnsi="Arial Narrow" w:eastAsia="Calibri" w:cs="Times New Roman"/>
            <w:sz w:val="24"/>
            <w:szCs w:val="24"/>
            <w:lang w:val="es-ES_tradnl"/>
          </w:rPr>
          <w:delText xml:space="preserve">600 </w:delText>
        </w:r>
      </w:del>
      <w:ins w:author="Cardenas Valero, Juan Carlos" w:date="2018-11-30T13:01:00Z" w:id="26">
        <w:r w:rsidR="00F92F5A">
          <w:rPr>
            <w:rFonts w:ascii="Arial Narrow" w:hAnsi="Arial Narrow" w:eastAsia="Calibri" w:cs="Times New Roman"/>
            <w:sz w:val="24"/>
            <w:szCs w:val="24"/>
            <w:lang w:val="es-ES_tradnl"/>
          </w:rPr>
          <w:t>565</w:t>
        </w:r>
        <w:r w:rsidRPr="0065164B" w:rsidR="00F92F5A">
          <w:rPr>
            <w:rFonts w:ascii="Arial Narrow" w:hAnsi="Arial Narrow" w:eastAsia="Calibri" w:cs="Times New Roman"/>
            <w:sz w:val="24"/>
            <w:szCs w:val="24"/>
            <w:lang w:val="es-ES_tradnl"/>
          </w:rPr>
          <w:t xml:space="preserve"> </w:t>
        </w:r>
      </w:ins>
      <w:r w:rsidRPr="0065164B">
        <w:rPr>
          <w:rFonts w:ascii="Arial Narrow" w:hAnsi="Arial Narrow" w:eastAsia="Calibri" w:cs="Times New Roman"/>
          <w:sz w:val="24"/>
          <w:szCs w:val="24"/>
          <w:lang w:val="es-ES_tradnl"/>
        </w:rPr>
        <w:t xml:space="preserve">escuelas y unos </w:t>
      </w:r>
      <w:del w:author="Cardenas Valero, Juan Carlos" w:date="2018-11-30T13:01:00Z" w:id="27">
        <w:r w:rsidRPr="0065164B" w:rsidDel="00F92F5A">
          <w:rPr>
            <w:rFonts w:ascii="Arial Narrow" w:hAnsi="Arial Narrow" w:eastAsia="Calibri" w:cs="Times New Roman"/>
            <w:sz w:val="24"/>
            <w:szCs w:val="24"/>
            <w:lang w:val="es-ES_tradnl"/>
          </w:rPr>
          <w:delText>100</w:delText>
        </w:r>
      </w:del>
      <w:ins w:author="Cardenas Valero, Juan Carlos" w:date="2018-11-30T13:01:00Z" w:id="28">
        <w:r w:rsidR="00F92F5A">
          <w:rPr>
            <w:rFonts w:ascii="Arial Narrow" w:hAnsi="Arial Narrow" w:eastAsia="Calibri" w:cs="Times New Roman"/>
            <w:sz w:val="24"/>
            <w:szCs w:val="24"/>
            <w:lang w:val="es-ES_tradnl"/>
          </w:rPr>
          <w:t>75</w:t>
        </w:r>
      </w:ins>
      <w:r w:rsidRPr="0065164B">
        <w:rPr>
          <w:rFonts w:ascii="Arial Narrow" w:hAnsi="Arial Narrow" w:eastAsia="Calibri" w:cs="Times New Roman"/>
          <w:sz w:val="24"/>
          <w:szCs w:val="24"/>
          <w:lang w:val="es-ES_tradnl"/>
        </w:rPr>
        <w:t xml:space="preserve"> centros de salud. En los últimos 8 años, Panamá, con el apoyo del BID ha logrado avanzar </w:t>
      </w:r>
      <w:r w:rsidR="00F52FB2">
        <w:rPr>
          <w:rFonts w:ascii="Arial Narrow" w:hAnsi="Arial Narrow" w:eastAsia="Calibri" w:cs="Times New Roman"/>
          <w:sz w:val="24"/>
          <w:szCs w:val="24"/>
          <w:lang w:val="es-ES_tradnl"/>
        </w:rPr>
        <w:t>suministrando el servicio</w:t>
      </w:r>
      <w:r w:rsidRPr="0065164B">
        <w:rPr>
          <w:rFonts w:ascii="Arial Narrow" w:hAnsi="Arial Narrow" w:eastAsia="Calibri" w:cs="Times New Roman"/>
          <w:sz w:val="24"/>
          <w:szCs w:val="24"/>
          <w:lang w:val="es-ES_tradnl"/>
        </w:rPr>
        <w:t xml:space="preserve"> aproximadamente 36 mil familias</w:t>
      </w:r>
      <w:r>
        <w:rPr>
          <w:rFonts w:ascii="Arial Narrow" w:hAnsi="Arial Narrow" w:eastAsia="Calibri" w:cs="Times New Roman"/>
          <w:sz w:val="24"/>
          <w:szCs w:val="24"/>
          <w:lang w:val="es-ES_tradnl"/>
        </w:rPr>
        <w:t xml:space="preserve">, </w:t>
      </w:r>
      <w:r>
        <w:rPr>
          <w:rFonts w:ascii="Arial Narrow" w:hAnsi="Arial Narrow" w:eastAsia="Calibri" w:cs="Times New Roman"/>
          <w:sz w:val="24"/>
          <w:szCs w:val="24"/>
          <w:lang w:val="es-CO"/>
        </w:rPr>
        <w:t>con</w:t>
      </w:r>
      <w:r w:rsidRPr="0065164B">
        <w:rPr>
          <w:rFonts w:ascii="Arial Narrow" w:hAnsi="Arial Narrow" w:eastAsia="Calibri" w:cs="Times New Roman"/>
          <w:sz w:val="24"/>
          <w:szCs w:val="24"/>
          <w:lang w:val="es-CO"/>
        </w:rPr>
        <w:t xml:space="preserve"> los Programas de Electrificación Rural (PER) (1790/OC-PN) y PER</w:t>
      </w:r>
      <w:r w:rsidR="00F52FB2">
        <w:rPr>
          <w:rFonts w:ascii="Arial Narrow" w:hAnsi="Arial Narrow" w:eastAsia="Calibri" w:cs="Times New Roman"/>
          <w:sz w:val="24"/>
          <w:szCs w:val="24"/>
          <w:lang w:val="es-CO"/>
        </w:rPr>
        <w:t xml:space="preserve"> </w:t>
      </w:r>
      <w:r w:rsidRPr="0065164B">
        <w:rPr>
          <w:rFonts w:ascii="Arial Narrow" w:hAnsi="Arial Narrow" w:eastAsia="Calibri" w:cs="Times New Roman"/>
          <w:sz w:val="24"/>
          <w:szCs w:val="24"/>
          <w:lang w:val="es-CO"/>
        </w:rPr>
        <w:t>S</w:t>
      </w:r>
      <w:r w:rsidR="00F52FB2">
        <w:rPr>
          <w:rFonts w:ascii="Arial Narrow" w:hAnsi="Arial Narrow" w:eastAsia="Calibri" w:cs="Times New Roman"/>
          <w:sz w:val="24"/>
          <w:szCs w:val="24"/>
          <w:lang w:val="es-CO"/>
        </w:rPr>
        <w:t>ostenible</w:t>
      </w:r>
      <w:r w:rsidRPr="0065164B">
        <w:rPr>
          <w:rFonts w:ascii="Arial Narrow" w:hAnsi="Arial Narrow" w:eastAsia="Calibri" w:cs="Times New Roman"/>
          <w:sz w:val="24"/>
          <w:szCs w:val="24"/>
          <w:lang w:val="es-CO"/>
        </w:rPr>
        <w:t xml:space="preserve"> II (Contrato préstamo BID 3165OC PN 3166 CH PN). </w:t>
      </w:r>
    </w:p>
    <w:p xmlns:wp14="http://schemas.microsoft.com/office/word/2010/wordml" w:rsidR="003074CA" w:rsidP="0065164B" w:rsidRDefault="003074CA" w14:paraId="5A39BBE3" wp14:textId="77777777">
      <w:pPr>
        <w:pStyle w:val="ListParagraph"/>
        <w:jc w:val="both"/>
        <w:rPr>
          <w:rFonts w:ascii="Arial Narrow" w:hAnsi="Arial Narrow" w:eastAsia="Calibri" w:cs="Times New Roman"/>
          <w:sz w:val="24"/>
          <w:szCs w:val="24"/>
          <w:lang w:val="es-CO"/>
        </w:rPr>
      </w:pPr>
    </w:p>
    <w:p xmlns:wp14="http://schemas.microsoft.com/office/word/2010/wordml" w:rsidR="00802CB6" w:rsidP="003074CA" w:rsidRDefault="0065164B" w14:paraId="0CF3241B" wp14:textId="77777777">
      <w:pPr>
        <w:pStyle w:val="ListParagraph"/>
        <w:jc w:val="both"/>
        <w:rPr>
          <w:rFonts w:ascii="Arial Narrow" w:hAnsi="Arial Narrow" w:eastAsia="Calibri" w:cs="Times New Roman"/>
          <w:sz w:val="24"/>
          <w:szCs w:val="24"/>
          <w:lang w:val="es-CO"/>
        </w:rPr>
      </w:pPr>
      <w:r w:rsidRPr="0065164B">
        <w:rPr>
          <w:rFonts w:ascii="Arial Narrow" w:hAnsi="Arial Narrow" w:eastAsia="Calibri" w:cs="Times New Roman"/>
          <w:sz w:val="24"/>
          <w:szCs w:val="24"/>
          <w:lang w:val="es-CO"/>
        </w:rPr>
        <w:t>Los PER</w:t>
      </w:r>
      <w:r w:rsidR="00F52FB2">
        <w:rPr>
          <w:rFonts w:ascii="Arial Narrow" w:hAnsi="Arial Narrow" w:eastAsia="Calibri" w:cs="Times New Roman"/>
          <w:sz w:val="24"/>
          <w:szCs w:val="24"/>
          <w:lang w:val="es-CO"/>
        </w:rPr>
        <w:t>s</w:t>
      </w:r>
      <w:r w:rsidRPr="0065164B">
        <w:rPr>
          <w:rFonts w:ascii="Arial Narrow" w:hAnsi="Arial Narrow" w:eastAsia="Calibri" w:cs="Times New Roman"/>
          <w:sz w:val="24"/>
          <w:szCs w:val="24"/>
          <w:lang w:val="es-CO"/>
        </w:rPr>
        <w:t xml:space="preserve">, han brindado diferentes modalidades de acceso </w:t>
      </w:r>
      <w:r w:rsidR="003074CA">
        <w:rPr>
          <w:rFonts w:ascii="Arial Narrow" w:hAnsi="Arial Narrow" w:eastAsia="Calibri" w:cs="Times New Roman"/>
          <w:sz w:val="24"/>
          <w:szCs w:val="24"/>
          <w:lang w:val="es-CO"/>
        </w:rPr>
        <w:t xml:space="preserve">mediante extensión de redes y sistemas aislados </w:t>
      </w:r>
      <w:r w:rsidRPr="0065164B">
        <w:rPr>
          <w:rFonts w:ascii="Arial Narrow" w:hAnsi="Arial Narrow" w:eastAsia="Calibri" w:cs="Times New Roman"/>
          <w:sz w:val="24"/>
          <w:szCs w:val="24"/>
          <w:lang w:val="es-CO"/>
        </w:rPr>
        <w:t>con el uso de energía renovable, demostrando su relevancia como instrumento</w:t>
      </w:r>
      <w:r w:rsidR="003074CA">
        <w:rPr>
          <w:rFonts w:ascii="Arial Narrow" w:hAnsi="Arial Narrow" w:eastAsia="Calibri" w:cs="Times New Roman"/>
          <w:sz w:val="24"/>
          <w:szCs w:val="24"/>
          <w:lang w:val="es-CO"/>
        </w:rPr>
        <w:t>s</w:t>
      </w:r>
      <w:r w:rsidRPr="0065164B">
        <w:rPr>
          <w:rFonts w:ascii="Arial Narrow" w:hAnsi="Arial Narrow" w:eastAsia="Calibri" w:cs="Times New Roman"/>
          <w:sz w:val="24"/>
          <w:szCs w:val="24"/>
          <w:lang w:val="es-CO"/>
        </w:rPr>
        <w:t xml:space="preserve"> de </w:t>
      </w:r>
      <w:r w:rsidR="003074CA">
        <w:rPr>
          <w:rFonts w:ascii="Arial Narrow" w:hAnsi="Arial Narrow" w:eastAsia="Calibri" w:cs="Times New Roman"/>
          <w:sz w:val="24"/>
          <w:szCs w:val="24"/>
          <w:lang w:val="es-CO"/>
        </w:rPr>
        <w:t xml:space="preserve">suministro de </w:t>
      </w:r>
      <w:r w:rsidRPr="0065164B">
        <w:rPr>
          <w:rFonts w:ascii="Arial Narrow" w:hAnsi="Arial Narrow" w:eastAsia="Calibri" w:cs="Times New Roman"/>
          <w:sz w:val="24"/>
          <w:szCs w:val="24"/>
          <w:lang w:val="es-CO"/>
        </w:rPr>
        <w:t xml:space="preserve">energía a las zonas rurales, dada la necesidad social y económica de cubrir áreas remotas pobres, no servidas, no rentables y </w:t>
      </w:r>
      <w:r w:rsidR="00B00B39">
        <w:rPr>
          <w:rFonts w:ascii="Arial Narrow" w:hAnsi="Arial Narrow" w:eastAsia="Calibri" w:cs="Times New Roman"/>
          <w:sz w:val="24"/>
          <w:szCs w:val="24"/>
          <w:lang w:val="es-CO"/>
        </w:rPr>
        <w:t>que no hacen parte</w:t>
      </w:r>
      <w:r w:rsidR="006841E0">
        <w:rPr>
          <w:rFonts w:ascii="Arial Narrow" w:hAnsi="Arial Narrow" w:eastAsia="Calibri" w:cs="Times New Roman"/>
          <w:sz w:val="24"/>
          <w:szCs w:val="24"/>
          <w:lang w:val="es-CO"/>
        </w:rPr>
        <w:t xml:space="preserve"> </w:t>
      </w:r>
      <w:r w:rsidR="00B00B39">
        <w:rPr>
          <w:rFonts w:ascii="Arial Narrow" w:hAnsi="Arial Narrow" w:eastAsia="Calibri" w:cs="Times New Roman"/>
          <w:sz w:val="24"/>
          <w:szCs w:val="24"/>
          <w:lang w:val="es-CO"/>
        </w:rPr>
        <w:t>de las</w:t>
      </w:r>
      <w:r w:rsidRPr="0065164B">
        <w:rPr>
          <w:rFonts w:ascii="Arial Narrow" w:hAnsi="Arial Narrow" w:eastAsia="Calibri" w:cs="Times New Roman"/>
          <w:sz w:val="24"/>
          <w:szCs w:val="24"/>
          <w:lang w:val="es-CO"/>
        </w:rPr>
        <w:t xml:space="preserve"> área</w:t>
      </w:r>
      <w:r w:rsidR="00B00B39">
        <w:rPr>
          <w:rFonts w:ascii="Arial Narrow" w:hAnsi="Arial Narrow" w:eastAsia="Calibri" w:cs="Times New Roman"/>
          <w:sz w:val="24"/>
          <w:szCs w:val="24"/>
          <w:lang w:val="es-CO"/>
        </w:rPr>
        <w:t>s</w:t>
      </w:r>
      <w:r w:rsidRPr="0065164B">
        <w:rPr>
          <w:rFonts w:ascii="Arial Narrow" w:hAnsi="Arial Narrow" w:eastAsia="Calibri" w:cs="Times New Roman"/>
          <w:sz w:val="24"/>
          <w:szCs w:val="24"/>
          <w:lang w:val="es-CO"/>
        </w:rPr>
        <w:t xml:space="preserve"> de concesión de las distribuidoras </w:t>
      </w:r>
      <w:r w:rsidR="00B00B39">
        <w:rPr>
          <w:rFonts w:ascii="Arial Narrow" w:hAnsi="Arial Narrow" w:eastAsia="Calibri" w:cs="Times New Roman"/>
          <w:sz w:val="24"/>
          <w:szCs w:val="24"/>
          <w:lang w:val="es-CO"/>
        </w:rPr>
        <w:t>en</w:t>
      </w:r>
      <w:r w:rsidRPr="0065164B">
        <w:rPr>
          <w:rFonts w:ascii="Arial Narrow" w:hAnsi="Arial Narrow" w:eastAsia="Calibri" w:cs="Times New Roman"/>
          <w:sz w:val="24"/>
          <w:szCs w:val="24"/>
          <w:lang w:val="es-CO"/>
        </w:rPr>
        <w:t xml:space="preserve"> Panamá.</w:t>
      </w:r>
    </w:p>
    <w:p xmlns:wp14="http://schemas.microsoft.com/office/word/2010/wordml" w:rsidRPr="003074CA" w:rsidR="003074CA" w:rsidP="003074CA" w:rsidRDefault="003074CA" w14:paraId="41C8F396" wp14:textId="77777777">
      <w:pPr>
        <w:pStyle w:val="ListParagraph"/>
        <w:jc w:val="both"/>
        <w:rPr>
          <w:rFonts w:ascii="Arial Narrow" w:hAnsi="Arial Narrow" w:eastAsia="Calibri" w:cs="Times New Roman"/>
          <w:sz w:val="24"/>
          <w:szCs w:val="24"/>
          <w:lang w:val="es-ES_tradnl"/>
        </w:rPr>
      </w:pPr>
    </w:p>
    <w:p xmlns:wp14="http://schemas.microsoft.com/office/word/2010/wordml" w:rsidR="0065164B" w:rsidP="00B00B39" w:rsidRDefault="006F0EFD" w14:paraId="42ED4AD2" wp14:textId="77777777">
      <w:pPr>
        <w:pStyle w:val="ListParagraph"/>
        <w:jc w:val="both"/>
        <w:rPr>
          <w:rFonts w:ascii="Arial Narrow" w:hAnsi="Arial Narrow" w:eastAsia="Calibri" w:cs="Times New Roman"/>
          <w:sz w:val="24"/>
          <w:szCs w:val="24"/>
          <w:lang w:val="es-CO"/>
        </w:rPr>
      </w:pPr>
      <w:r w:rsidRPr="006F0EFD">
        <w:rPr>
          <w:rFonts w:ascii="Arial Narrow" w:hAnsi="Arial Narrow" w:eastAsia="Calibri" w:cs="Times New Roman"/>
          <w:sz w:val="24"/>
          <w:szCs w:val="24"/>
          <w:lang w:val="es-CO"/>
        </w:rPr>
        <w:t>El acceso a un servicio moderno de electricidad es clave para el desarrollo sostenido y equitativo, por lo que Panamá ha decidido dar un impulso renovado a la ampliación de la cobertura rural, principalmente en zonas aisladas</w:t>
      </w:r>
      <w:r w:rsidR="00B00B39">
        <w:rPr>
          <w:rFonts w:ascii="Arial Narrow" w:hAnsi="Arial Narrow" w:eastAsia="Calibri" w:cs="Times New Roman"/>
          <w:sz w:val="24"/>
          <w:szCs w:val="24"/>
          <w:lang w:val="es-CO"/>
        </w:rPr>
        <w:t>,</w:t>
      </w:r>
      <w:r w:rsidRPr="006F0EFD">
        <w:rPr>
          <w:rFonts w:ascii="Arial Narrow" w:hAnsi="Arial Narrow" w:eastAsia="Calibri" w:cs="Times New Roman"/>
          <w:sz w:val="24"/>
          <w:szCs w:val="24"/>
          <w:lang w:val="es-CO"/>
        </w:rPr>
        <w:t xml:space="preserve"> </w:t>
      </w:r>
      <w:r w:rsidR="00B00B39">
        <w:rPr>
          <w:rFonts w:ascii="Arial Narrow" w:hAnsi="Arial Narrow" w:eastAsia="Calibri" w:cs="Times New Roman"/>
          <w:sz w:val="24"/>
          <w:szCs w:val="24"/>
          <w:lang w:val="es-CO"/>
        </w:rPr>
        <w:t>en</w:t>
      </w:r>
      <w:r w:rsidRPr="006F0EFD">
        <w:rPr>
          <w:rFonts w:ascii="Arial Narrow" w:hAnsi="Arial Narrow" w:eastAsia="Calibri" w:cs="Times New Roman"/>
          <w:sz w:val="24"/>
          <w:szCs w:val="24"/>
          <w:lang w:val="es-CO"/>
        </w:rPr>
        <w:t xml:space="preserve"> y fuera del área de concesión, con el fin de reducir la pobreza, mejorar las condiciones de vida e incrementar la eficiencia en el uso de los recursos públicos dedicados a electrificación rural.</w:t>
      </w:r>
    </w:p>
    <w:p xmlns:wp14="http://schemas.microsoft.com/office/word/2010/wordml" w:rsidRPr="00B00B39" w:rsidR="00B00B39" w:rsidP="00B00B39" w:rsidRDefault="00B00B39" w14:paraId="72A3D3EC" wp14:textId="77777777">
      <w:pPr>
        <w:pStyle w:val="ListParagraph"/>
        <w:jc w:val="both"/>
        <w:rPr>
          <w:rFonts w:ascii="Arial Narrow" w:hAnsi="Arial Narrow" w:eastAsia="Calibri" w:cs="Times New Roman"/>
          <w:sz w:val="24"/>
          <w:szCs w:val="24"/>
          <w:lang w:val="es-CO"/>
        </w:rPr>
      </w:pPr>
    </w:p>
    <w:p xmlns:wp14="http://schemas.microsoft.com/office/word/2010/wordml" w:rsidRPr="00B00B39" w:rsidR="00802CB6" w:rsidP="00B00B39" w:rsidRDefault="006F0EFD" w14:paraId="629673F1" wp14:textId="77777777">
      <w:pPr>
        <w:pStyle w:val="ListParagraph"/>
        <w:jc w:val="both"/>
        <w:rPr>
          <w:rFonts w:ascii="Arial Narrow" w:hAnsi="Arial Narrow" w:eastAsia="Calibri" w:cs="Times New Roman"/>
          <w:sz w:val="24"/>
          <w:szCs w:val="24"/>
          <w:lang w:val="es-CO"/>
        </w:rPr>
      </w:pPr>
      <w:r w:rsidRPr="0065164B">
        <w:rPr>
          <w:rFonts w:ascii="Arial Narrow" w:hAnsi="Arial Narrow" w:eastAsia="Calibri" w:cs="Times New Roman"/>
          <w:sz w:val="24"/>
          <w:szCs w:val="24"/>
          <w:lang w:val="es-CO"/>
        </w:rPr>
        <w:lastRenderedPageBreak/>
        <w:t xml:space="preserve">Se estima que las inversiones en infraestructura requeridas para llegar al 100% de cobertura eléctrica estarían </w:t>
      </w:r>
      <w:r w:rsidR="006841E0">
        <w:rPr>
          <w:rFonts w:ascii="Arial Narrow" w:hAnsi="Arial Narrow" w:eastAsia="Calibri" w:cs="Times New Roman"/>
          <w:sz w:val="24"/>
          <w:szCs w:val="24"/>
          <w:lang w:val="es-CO"/>
        </w:rPr>
        <w:t>d</w:t>
      </w:r>
      <w:r w:rsidRPr="0065164B">
        <w:rPr>
          <w:rFonts w:ascii="Arial Narrow" w:hAnsi="Arial Narrow" w:eastAsia="Calibri" w:cs="Times New Roman"/>
          <w:sz w:val="24"/>
          <w:szCs w:val="24"/>
          <w:lang w:val="es-CO"/>
        </w:rPr>
        <w:t xml:space="preserve">el orden de </w:t>
      </w:r>
      <w:r w:rsidR="000C6696">
        <w:rPr>
          <w:rFonts w:ascii="Arial Narrow" w:hAnsi="Arial Narrow" w:eastAsia="Calibri" w:cs="Times New Roman"/>
          <w:sz w:val="24"/>
          <w:szCs w:val="24"/>
          <w:lang w:val="es-CO"/>
        </w:rPr>
        <w:t xml:space="preserve">USD </w:t>
      </w:r>
      <w:del w:author="Cardenas Valero, Juan Carlos" w:date="2018-11-30T13:02:00Z" w:id="29">
        <w:r w:rsidDel="00F92F5A" w:rsidR="000C6696">
          <w:rPr>
            <w:rFonts w:ascii="Arial Narrow" w:hAnsi="Arial Narrow" w:eastAsia="Calibri" w:cs="Times New Roman"/>
            <w:sz w:val="24"/>
            <w:szCs w:val="24"/>
            <w:lang w:val="es-CO"/>
          </w:rPr>
          <w:delText xml:space="preserve">375 </w:delText>
        </w:r>
      </w:del>
      <w:ins w:author="Cardenas Valero, Juan Carlos" w:date="2018-11-30T13:01:00Z" w:id="30">
        <w:r w:rsidR="00F92F5A">
          <w:rPr>
            <w:rFonts w:ascii="Arial Narrow" w:hAnsi="Arial Narrow" w:eastAsia="Calibri" w:cs="Times New Roman"/>
            <w:sz w:val="24"/>
            <w:szCs w:val="24"/>
            <w:lang w:val="es-CO"/>
          </w:rPr>
          <w:t>37</w:t>
        </w:r>
      </w:ins>
      <w:ins w:author="Cardenas Valero, Juan Carlos" w:date="2018-11-30T13:02:00Z" w:id="31">
        <w:r w:rsidR="00F92F5A">
          <w:rPr>
            <w:rFonts w:ascii="Arial Narrow" w:hAnsi="Arial Narrow" w:eastAsia="Calibri" w:cs="Times New Roman"/>
            <w:sz w:val="24"/>
            <w:szCs w:val="24"/>
            <w:lang w:val="es-CO"/>
          </w:rPr>
          <w:t>6</w:t>
        </w:r>
      </w:ins>
      <w:ins w:author="Cardenas Valero, Juan Carlos" w:date="2018-11-30T13:01:00Z" w:id="32">
        <w:r w:rsidR="00F92F5A">
          <w:rPr>
            <w:rFonts w:ascii="Arial Narrow" w:hAnsi="Arial Narrow" w:eastAsia="Calibri" w:cs="Times New Roman"/>
            <w:sz w:val="24"/>
            <w:szCs w:val="24"/>
            <w:lang w:val="es-CO"/>
          </w:rPr>
          <w:t xml:space="preserve"> </w:t>
        </w:r>
      </w:ins>
      <w:r w:rsidRPr="0065164B">
        <w:rPr>
          <w:rFonts w:ascii="Arial Narrow" w:hAnsi="Arial Narrow" w:eastAsia="Calibri" w:cs="Times New Roman"/>
          <w:sz w:val="24"/>
          <w:szCs w:val="24"/>
          <w:lang w:val="es-CO"/>
        </w:rPr>
        <w:t>millones.</w:t>
      </w:r>
    </w:p>
    <w:p xmlns:wp14="http://schemas.microsoft.com/office/word/2010/wordml" w:rsidR="00802CB6" w:rsidP="006F0EFD" w:rsidRDefault="00802CB6" w14:paraId="0D0B940D" wp14:textId="77777777">
      <w:pPr>
        <w:pStyle w:val="ListParagraph"/>
        <w:jc w:val="both"/>
        <w:rPr>
          <w:rFonts w:ascii="Arial Narrow" w:hAnsi="Arial Narrow" w:eastAsia="Calibri" w:cs="Times New Roman"/>
          <w:sz w:val="24"/>
          <w:szCs w:val="24"/>
          <w:lang w:val="es-CO"/>
        </w:rPr>
      </w:pPr>
    </w:p>
    <w:p xmlns:wp14="http://schemas.microsoft.com/office/word/2010/wordml" w:rsidRPr="003074CA" w:rsidR="003074CA" w:rsidP="003074CA" w:rsidRDefault="006F0EFD" w14:paraId="0C1D9203" wp14:textId="77777777">
      <w:pPr>
        <w:pStyle w:val="ListParagraph"/>
        <w:jc w:val="both"/>
        <w:rPr>
          <w:rFonts w:ascii="Arial Narrow" w:hAnsi="Arial Narrow" w:eastAsia="Calibri" w:cs="Times New Roman"/>
          <w:sz w:val="24"/>
          <w:szCs w:val="24"/>
          <w:lang w:val="es-CO"/>
        </w:rPr>
      </w:pPr>
      <w:r w:rsidRPr="006F0EFD">
        <w:rPr>
          <w:rFonts w:ascii="Arial Narrow" w:hAnsi="Arial Narrow" w:eastAsia="Calibri" w:cs="Times New Roman"/>
          <w:sz w:val="24"/>
          <w:szCs w:val="24"/>
          <w:lang w:val="es-CO"/>
        </w:rPr>
        <w:t>En el Plan Energético Nacional de Panamá, 2015-2050, se proyectó ampliar la cobertura del servicio de energía, mediante energía convencionales y renovables, en más de 24 puntos porcentuales, para llevar este nivel de cobertura a 95% en el periodo comprendido entre los años 2015 y 2019.</w:t>
      </w:r>
      <w:r w:rsidR="003074CA">
        <w:rPr>
          <w:rFonts w:ascii="Arial Narrow" w:hAnsi="Arial Narrow" w:eastAsia="Calibri" w:cs="Times New Roman"/>
          <w:sz w:val="24"/>
          <w:szCs w:val="24"/>
          <w:lang w:val="es-CO"/>
        </w:rPr>
        <w:t xml:space="preserve"> </w:t>
      </w:r>
      <w:r w:rsidRPr="006F0EFD" w:rsidR="003074CA">
        <w:rPr>
          <w:rFonts w:ascii="Arial Narrow" w:hAnsi="Arial Narrow" w:eastAsia="Calibri" w:cs="Times New Roman"/>
          <w:sz w:val="24"/>
          <w:szCs w:val="24"/>
          <w:lang w:val="es-CO"/>
        </w:rPr>
        <w:t xml:space="preserve">Esto representa llevar energía eléctrica a más de 50 mil familias de las </w:t>
      </w:r>
      <w:r w:rsidR="003074CA">
        <w:rPr>
          <w:rFonts w:ascii="Arial Narrow" w:hAnsi="Arial Narrow" w:eastAsia="Calibri" w:cs="Times New Roman"/>
          <w:sz w:val="24"/>
          <w:szCs w:val="24"/>
          <w:lang w:val="es-CO"/>
        </w:rPr>
        <w:t>94</w:t>
      </w:r>
      <w:r w:rsidRPr="006F0EFD" w:rsidR="003074CA">
        <w:rPr>
          <w:rFonts w:ascii="Arial Narrow" w:hAnsi="Arial Narrow" w:eastAsia="Calibri" w:cs="Times New Roman"/>
          <w:sz w:val="24"/>
          <w:szCs w:val="24"/>
          <w:lang w:val="es-CO"/>
        </w:rPr>
        <w:t xml:space="preserve"> mil que se estima no tienen acceso a este servicio.</w:t>
      </w:r>
    </w:p>
    <w:p xmlns:wp14="http://schemas.microsoft.com/office/word/2010/wordml" w:rsidR="003074CA" w:rsidP="003074CA" w:rsidRDefault="003074CA" w14:paraId="0E27B00A" wp14:textId="77777777">
      <w:pPr>
        <w:pStyle w:val="ListParagraph"/>
        <w:jc w:val="both"/>
        <w:rPr>
          <w:rFonts w:ascii="Arial Narrow" w:hAnsi="Arial Narrow" w:eastAsia="Calibri" w:cs="Times New Roman"/>
          <w:sz w:val="24"/>
          <w:szCs w:val="24"/>
          <w:lang w:val="es-CO"/>
        </w:rPr>
      </w:pPr>
    </w:p>
    <w:p xmlns:wp14="http://schemas.microsoft.com/office/word/2010/wordml" w:rsidR="003074CA" w:rsidP="003074CA" w:rsidRDefault="003074CA" w14:paraId="4FA2B473" wp14:textId="77777777">
      <w:pPr>
        <w:pStyle w:val="ListParagraph"/>
        <w:jc w:val="both"/>
        <w:rPr>
          <w:rFonts w:ascii="Arial Narrow" w:hAnsi="Arial Narrow" w:eastAsia="Calibri" w:cs="Times New Roman"/>
          <w:sz w:val="24"/>
          <w:szCs w:val="24"/>
          <w:lang w:val="es-ES_tradnl"/>
        </w:rPr>
      </w:pPr>
      <w:r>
        <w:rPr>
          <w:rFonts w:ascii="Arial Narrow" w:hAnsi="Arial Narrow" w:eastAsia="Calibri" w:cs="Times New Roman"/>
          <w:sz w:val="24"/>
          <w:szCs w:val="24"/>
          <w:lang w:val="es-ES_tradnl"/>
        </w:rPr>
        <w:t xml:space="preserve">A su vez, en </w:t>
      </w:r>
      <w:r w:rsidRPr="0099633B">
        <w:rPr>
          <w:rFonts w:ascii="Arial Narrow" w:hAnsi="Arial Narrow" w:eastAsia="Calibri" w:cs="Times New Roman"/>
          <w:sz w:val="24"/>
          <w:szCs w:val="24"/>
          <w:lang w:val="es-ES_tradnl"/>
        </w:rPr>
        <w:t xml:space="preserve">la información del compendio estadístico energético de la </w:t>
      </w:r>
      <w:r>
        <w:rPr>
          <w:rFonts w:ascii="Arial Narrow" w:hAnsi="Arial Narrow" w:eastAsia="Calibri" w:cs="Times New Roman"/>
          <w:sz w:val="24"/>
          <w:szCs w:val="24"/>
          <w:lang w:val="es-ES_tradnl"/>
        </w:rPr>
        <w:t>SNE</w:t>
      </w:r>
      <w:r w:rsidRPr="0099633B">
        <w:rPr>
          <w:rFonts w:ascii="Arial Narrow" w:hAnsi="Arial Narrow" w:eastAsia="Calibri" w:cs="Times New Roman"/>
          <w:sz w:val="24"/>
          <w:szCs w:val="24"/>
          <w:lang w:val="es-ES_tradnl"/>
        </w:rPr>
        <w:t xml:space="preserve">, se define un cubrimiento del servicio eléctrico aproximado del </w:t>
      </w:r>
      <w:del w:author="Cardenas Valero, Juan Carlos" w:date="2018-11-30T13:02:00Z" w:id="33">
        <w:r w:rsidRPr="0099633B" w:rsidDel="00F92F5A">
          <w:rPr>
            <w:rFonts w:ascii="Arial Narrow" w:hAnsi="Arial Narrow" w:eastAsia="Calibri" w:cs="Times New Roman"/>
            <w:sz w:val="24"/>
            <w:szCs w:val="24"/>
            <w:lang w:val="es-ES_tradnl"/>
          </w:rPr>
          <w:delText>92</w:delText>
        </w:r>
      </w:del>
      <w:ins w:author="Cardenas Valero, Juan Carlos" w:date="2018-11-30T13:02:00Z" w:id="34">
        <w:r w:rsidRPr="0099633B" w:rsidR="00F92F5A">
          <w:rPr>
            <w:rFonts w:ascii="Arial Narrow" w:hAnsi="Arial Narrow" w:eastAsia="Calibri" w:cs="Times New Roman"/>
            <w:sz w:val="24"/>
            <w:szCs w:val="24"/>
            <w:lang w:val="es-ES_tradnl"/>
          </w:rPr>
          <w:t>9</w:t>
        </w:r>
        <w:r w:rsidR="00F92F5A">
          <w:rPr>
            <w:rFonts w:ascii="Arial Narrow" w:hAnsi="Arial Narrow" w:eastAsia="Calibri" w:cs="Times New Roman"/>
            <w:sz w:val="24"/>
            <w:szCs w:val="24"/>
            <w:lang w:val="es-ES_tradnl"/>
          </w:rPr>
          <w:t>4,5</w:t>
        </w:r>
      </w:ins>
      <w:r w:rsidRPr="0099633B">
        <w:rPr>
          <w:rFonts w:ascii="Arial Narrow" w:hAnsi="Arial Narrow" w:eastAsia="Calibri" w:cs="Times New Roman"/>
          <w:sz w:val="24"/>
          <w:szCs w:val="24"/>
          <w:lang w:val="es-ES_tradnl"/>
        </w:rPr>
        <w:t>% en 2017 y se identifica la necesidad de llegar a territorios muy aislados para lograr la meta de cubrimiento del 100%.</w:t>
      </w:r>
    </w:p>
    <w:p xmlns:wp14="http://schemas.microsoft.com/office/word/2010/wordml" w:rsidR="00E21838" w:rsidP="003074CA" w:rsidRDefault="00E21838" w14:paraId="60061E4C" wp14:textId="77777777">
      <w:pPr>
        <w:pStyle w:val="ListParagraph"/>
        <w:jc w:val="both"/>
        <w:rPr>
          <w:rFonts w:ascii="Arial Narrow" w:hAnsi="Arial Narrow" w:eastAsia="Calibri" w:cs="Times New Roman"/>
          <w:sz w:val="24"/>
          <w:szCs w:val="24"/>
          <w:lang w:val="es-ES_tradnl"/>
        </w:rPr>
      </w:pPr>
    </w:p>
    <w:p xmlns:wp14="http://schemas.microsoft.com/office/word/2010/wordml" w:rsidR="00802CB6" w:rsidP="00F126B6" w:rsidRDefault="003074CA" w14:paraId="19ED0737" wp14:textId="77777777">
      <w:pPr>
        <w:pStyle w:val="ListParagraph"/>
        <w:jc w:val="both"/>
        <w:rPr>
          <w:rFonts w:ascii="Arial Narrow" w:hAnsi="Arial Narrow" w:eastAsia="Calibri" w:cs="Times New Roman"/>
          <w:sz w:val="24"/>
          <w:szCs w:val="24"/>
          <w:lang w:val="es-ES_tradnl"/>
        </w:rPr>
      </w:pPr>
      <w:r w:rsidRPr="003074CA">
        <w:rPr>
          <w:rFonts w:ascii="Arial Narrow" w:hAnsi="Arial Narrow" w:eastAsia="Calibri" w:cs="Times New Roman"/>
          <w:sz w:val="24"/>
          <w:szCs w:val="24"/>
          <w:lang w:val="es-ES_tradnl"/>
        </w:rPr>
        <w:t>Con estos antecedentes</w:t>
      </w:r>
      <w:r w:rsidR="00E21838">
        <w:rPr>
          <w:rFonts w:ascii="Arial Narrow" w:hAnsi="Arial Narrow" w:eastAsia="Calibri" w:cs="Times New Roman"/>
          <w:sz w:val="24"/>
          <w:szCs w:val="24"/>
          <w:lang w:val="es-ES_tradnl"/>
        </w:rPr>
        <w:t xml:space="preserve">, </w:t>
      </w:r>
      <w:r w:rsidRPr="003074CA">
        <w:rPr>
          <w:rFonts w:ascii="Arial Narrow" w:hAnsi="Arial Narrow" w:eastAsia="Calibri" w:cs="Times New Roman"/>
          <w:sz w:val="24"/>
          <w:szCs w:val="24"/>
          <w:lang w:val="es-ES_tradnl"/>
        </w:rPr>
        <w:t xml:space="preserve">con </w:t>
      </w:r>
      <w:r w:rsidR="000C6696">
        <w:rPr>
          <w:rFonts w:ascii="Arial Narrow" w:hAnsi="Arial Narrow" w:eastAsia="Calibri" w:cs="Times New Roman"/>
          <w:sz w:val="24"/>
          <w:szCs w:val="24"/>
          <w:lang w:val="es-ES_tradnl"/>
        </w:rPr>
        <w:t xml:space="preserve">el objetivo de dar </w:t>
      </w:r>
      <w:r w:rsidRPr="003074CA">
        <w:rPr>
          <w:rFonts w:ascii="Arial Narrow" w:hAnsi="Arial Narrow" w:eastAsia="Calibri" w:cs="Times New Roman"/>
          <w:sz w:val="24"/>
          <w:szCs w:val="24"/>
          <w:lang w:val="es-ES_tradnl"/>
        </w:rPr>
        <w:t xml:space="preserve">cumplimiento de Objetivo de Desarrollo Sostenible </w:t>
      </w:r>
      <w:r>
        <w:rPr>
          <w:rFonts w:ascii="Arial Narrow" w:hAnsi="Arial Narrow" w:eastAsia="Calibri" w:cs="Times New Roman"/>
          <w:sz w:val="24"/>
          <w:szCs w:val="24"/>
          <w:lang w:val="es-ES_tradnl"/>
        </w:rPr>
        <w:t xml:space="preserve">Nro. </w:t>
      </w:r>
      <w:r w:rsidRPr="003074CA">
        <w:rPr>
          <w:rFonts w:ascii="Arial Narrow" w:hAnsi="Arial Narrow" w:eastAsia="Calibri" w:cs="Times New Roman"/>
          <w:sz w:val="24"/>
          <w:szCs w:val="24"/>
          <w:lang w:val="es-ES_tradnl"/>
        </w:rPr>
        <w:t>7</w:t>
      </w:r>
      <w:r w:rsidR="00E21838">
        <w:rPr>
          <w:rFonts w:ascii="Arial Narrow" w:hAnsi="Arial Narrow" w:eastAsia="Calibri" w:cs="Times New Roman"/>
          <w:sz w:val="24"/>
          <w:szCs w:val="24"/>
          <w:lang w:val="es-ES_tradnl"/>
        </w:rPr>
        <w:t xml:space="preserve"> y coherente con la estrategia país del BID, </w:t>
      </w:r>
      <w:r>
        <w:rPr>
          <w:rFonts w:ascii="Arial Narrow" w:hAnsi="Arial Narrow" w:eastAsia="Calibri" w:cs="Times New Roman"/>
          <w:sz w:val="24"/>
          <w:szCs w:val="24"/>
          <w:lang w:val="es-ES_tradnl"/>
        </w:rPr>
        <w:t>se estructuró</w:t>
      </w:r>
      <w:r w:rsidRPr="003074CA">
        <w:rPr>
          <w:rFonts w:ascii="Arial Narrow" w:hAnsi="Arial Narrow" w:eastAsia="Calibri" w:cs="Times New Roman"/>
          <w:sz w:val="24"/>
          <w:szCs w:val="24"/>
          <w:lang w:val="es-ES_tradnl"/>
        </w:rPr>
        <w:t xml:space="preserve"> </w:t>
      </w:r>
      <w:r>
        <w:rPr>
          <w:rFonts w:ascii="Arial Narrow" w:hAnsi="Arial Narrow" w:eastAsia="Calibri" w:cs="Times New Roman"/>
          <w:sz w:val="24"/>
          <w:szCs w:val="24"/>
          <w:lang w:val="es-ES_tradnl"/>
        </w:rPr>
        <w:t xml:space="preserve">el Programa </w:t>
      </w:r>
      <w:r w:rsidRPr="003074CA">
        <w:rPr>
          <w:rFonts w:ascii="Arial Narrow" w:hAnsi="Arial Narrow" w:eastAsia="Calibri" w:cs="Times New Roman"/>
          <w:sz w:val="24"/>
          <w:szCs w:val="24"/>
          <w:lang w:val="es-ES_tradnl"/>
        </w:rPr>
        <w:t xml:space="preserve">Acceso Universal </w:t>
      </w:r>
      <w:del w:author="Cardenas Valero, Juan Carlos" w:date="2018-11-30T13:02:00Z" w:id="35">
        <w:r w:rsidRPr="003074CA" w:rsidDel="00F92F5A">
          <w:rPr>
            <w:rFonts w:ascii="Arial Narrow" w:hAnsi="Arial Narrow" w:eastAsia="Calibri" w:cs="Times New Roman"/>
            <w:sz w:val="24"/>
            <w:szCs w:val="24"/>
            <w:lang w:val="es-ES_tradnl"/>
          </w:rPr>
          <w:delText xml:space="preserve">de </w:delText>
        </w:r>
      </w:del>
      <w:ins w:author="Cardenas Valero, Juan Carlos" w:date="2018-11-30T13:02:00Z" w:id="36">
        <w:r w:rsidR="00F92F5A">
          <w:rPr>
            <w:rFonts w:ascii="Arial Narrow" w:hAnsi="Arial Narrow" w:eastAsia="Calibri" w:cs="Times New Roman"/>
            <w:sz w:val="24"/>
            <w:szCs w:val="24"/>
            <w:lang w:val="es-ES_tradnl"/>
          </w:rPr>
          <w:t xml:space="preserve">a la </w:t>
        </w:r>
      </w:ins>
      <w:r w:rsidRPr="003074CA">
        <w:rPr>
          <w:rFonts w:ascii="Arial Narrow" w:hAnsi="Arial Narrow" w:eastAsia="Calibri" w:cs="Times New Roman"/>
          <w:sz w:val="24"/>
          <w:szCs w:val="24"/>
          <w:lang w:val="es-ES_tradnl"/>
        </w:rPr>
        <w:t>Energía</w:t>
      </w:r>
      <w:del w:author="Cardenas Valero, Juan Carlos" w:date="2018-11-30T13:02:00Z" w:id="37">
        <w:r w:rsidRPr="003074CA" w:rsidDel="00F92F5A">
          <w:rPr>
            <w:rFonts w:ascii="Arial Narrow" w:hAnsi="Arial Narrow" w:eastAsia="Calibri" w:cs="Times New Roman"/>
            <w:sz w:val="24"/>
            <w:szCs w:val="24"/>
            <w:lang w:val="es-ES_tradnl"/>
          </w:rPr>
          <w:delText xml:space="preserve"> para Todos</w:delText>
        </w:r>
      </w:del>
      <w:r w:rsidRPr="003074CA">
        <w:rPr>
          <w:rFonts w:ascii="Arial Narrow" w:hAnsi="Arial Narrow" w:eastAsia="Calibri" w:cs="Times New Roman"/>
          <w:sz w:val="24"/>
          <w:szCs w:val="24"/>
          <w:lang w:val="es-ES_tradnl"/>
        </w:rPr>
        <w:t xml:space="preserve"> en Panamá</w:t>
      </w:r>
      <w:r>
        <w:rPr>
          <w:rFonts w:ascii="Arial Narrow" w:hAnsi="Arial Narrow" w:eastAsia="Calibri" w:cs="Times New Roman"/>
          <w:sz w:val="24"/>
          <w:szCs w:val="24"/>
          <w:lang w:val="es-ES_tradnl"/>
        </w:rPr>
        <w:t xml:space="preserve">, el cual </w:t>
      </w:r>
      <w:r w:rsidRPr="003074CA">
        <w:rPr>
          <w:rFonts w:ascii="Arial Narrow" w:hAnsi="Arial Narrow" w:eastAsia="Calibri" w:cs="Times New Roman"/>
          <w:sz w:val="24"/>
          <w:szCs w:val="24"/>
          <w:lang w:val="es-ES_tradnl"/>
        </w:rPr>
        <w:t>le permit</w:t>
      </w:r>
      <w:r>
        <w:rPr>
          <w:rFonts w:ascii="Arial Narrow" w:hAnsi="Arial Narrow" w:eastAsia="Calibri" w:cs="Times New Roman"/>
          <w:sz w:val="24"/>
          <w:szCs w:val="24"/>
          <w:lang w:val="es-ES_tradnl"/>
        </w:rPr>
        <w:t>irá</w:t>
      </w:r>
      <w:r w:rsidRPr="003074CA">
        <w:rPr>
          <w:rFonts w:ascii="Arial Narrow" w:hAnsi="Arial Narrow" w:eastAsia="Calibri" w:cs="Times New Roman"/>
          <w:sz w:val="24"/>
          <w:szCs w:val="24"/>
          <w:lang w:val="es-ES_tradnl"/>
        </w:rPr>
        <w:t xml:space="preserve"> al país avanzar hacia la </w:t>
      </w:r>
      <w:r>
        <w:rPr>
          <w:rFonts w:ascii="Arial Narrow" w:hAnsi="Arial Narrow" w:eastAsia="Calibri" w:cs="Times New Roman"/>
          <w:sz w:val="24"/>
          <w:szCs w:val="24"/>
          <w:lang w:val="es-ES_tradnl"/>
        </w:rPr>
        <w:t>u</w:t>
      </w:r>
      <w:r w:rsidRPr="003074CA">
        <w:rPr>
          <w:rFonts w:ascii="Arial Narrow" w:hAnsi="Arial Narrow" w:eastAsia="Calibri" w:cs="Times New Roman"/>
          <w:sz w:val="24"/>
          <w:szCs w:val="24"/>
          <w:lang w:val="es-ES_tradnl"/>
        </w:rPr>
        <w:t xml:space="preserve">niversalización del servicio eléctrico, </w:t>
      </w:r>
      <w:r w:rsidR="00E21838">
        <w:rPr>
          <w:rFonts w:ascii="Arial Narrow" w:hAnsi="Arial Narrow" w:eastAsia="Calibri" w:cs="Times New Roman"/>
          <w:sz w:val="24"/>
          <w:szCs w:val="24"/>
          <w:lang w:val="es-ES_tradnl"/>
        </w:rPr>
        <w:t xml:space="preserve">100% de cobertura para el año 2030, </w:t>
      </w:r>
      <w:r w:rsidRPr="003074CA">
        <w:rPr>
          <w:rFonts w:ascii="Arial Narrow" w:hAnsi="Arial Narrow" w:eastAsia="Calibri" w:cs="Times New Roman"/>
          <w:sz w:val="24"/>
          <w:szCs w:val="24"/>
          <w:lang w:val="es-ES_tradnl"/>
        </w:rPr>
        <w:t xml:space="preserve">en donde se incluyan aspectos técnicos, </w:t>
      </w:r>
      <w:r w:rsidR="00E21838">
        <w:rPr>
          <w:rFonts w:ascii="Arial Narrow" w:hAnsi="Arial Narrow" w:eastAsia="Calibri" w:cs="Times New Roman"/>
          <w:sz w:val="24"/>
          <w:szCs w:val="24"/>
          <w:lang w:val="es-ES_tradnl"/>
        </w:rPr>
        <w:t xml:space="preserve">ambientales, </w:t>
      </w:r>
      <w:r w:rsidRPr="003074CA">
        <w:rPr>
          <w:rFonts w:ascii="Arial Narrow" w:hAnsi="Arial Narrow" w:eastAsia="Calibri" w:cs="Times New Roman"/>
          <w:sz w:val="24"/>
          <w:szCs w:val="24"/>
          <w:lang w:val="es-ES_tradnl"/>
        </w:rPr>
        <w:t xml:space="preserve">económicos, </w:t>
      </w:r>
      <w:r w:rsidR="00E21838">
        <w:rPr>
          <w:rFonts w:ascii="Arial Narrow" w:hAnsi="Arial Narrow" w:eastAsia="Calibri" w:cs="Times New Roman"/>
          <w:sz w:val="24"/>
          <w:szCs w:val="24"/>
          <w:lang w:val="es-ES_tradnl"/>
        </w:rPr>
        <w:t xml:space="preserve">sociales, </w:t>
      </w:r>
      <w:r w:rsidRPr="003074CA">
        <w:rPr>
          <w:rFonts w:ascii="Arial Narrow" w:hAnsi="Arial Narrow" w:eastAsia="Calibri" w:cs="Times New Roman"/>
          <w:sz w:val="24"/>
          <w:szCs w:val="24"/>
          <w:lang w:val="es-ES_tradnl"/>
        </w:rPr>
        <w:t>regulatorios y de fortalecimiento institucional de la OER.</w:t>
      </w:r>
    </w:p>
    <w:p xmlns:wp14="http://schemas.microsoft.com/office/word/2010/wordml" w:rsidR="00F126B6" w:rsidP="00F126B6" w:rsidRDefault="00F126B6" w14:paraId="44EAFD9C" wp14:textId="77777777">
      <w:pPr>
        <w:pStyle w:val="ListParagraph"/>
        <w:jc w:val="both"/>
        <w:rPr>
          <w:rFonts w:ascii="Arial Narrow" w:hAnsi="Arial Narrow" w:eastAsia="Calibri" w:cs="Times New Roman"/>
          <w:sz w:val="24"/>
          <w:szCs w:val="24"/>
          <w:lang w:val="es-ES_tradnl"/>
        </w:rPr>
      </w:pPr>
    </w:p>
    <w:p xmlns:wp14="http://schemas.microsoft.com/office/word/2010/wordml" w:rsidR="009C438F" w:rsidP="00F126B6" w:rsidRDefault="00F126B6" w14:paraId="742B5523" wp14:textId="77777777">
      <w:pPr>
        <w:pStyle w:val="ListParagraph"/>
        <w:jc w:val="both"/>
        <w:rPr>
          <w:rFonts w:ascii="Arial Narrow" w:hAnsi="Arial Narrow" w:eastAsia="Calibri" w:cs="Times New Roman"/>
          <w:sz w:val="24"/>
          <w:szCs w:val="24"/>
          <w:lang w:val="es-ES_tradnl"/>
        </w:rPr>
      </w:pPr>
      <w:r>
        <w:rPr>
          <w:rFonts w:ascii="Arial Narrow" w:hAnsi="Arial Narrow" w:eastAsia="Calibri" w:cs="Times New Roman"/>
          <w:sz w:val="24"/>
          <w:szCs w:val="24"/>
          <w:lang w:val="es-ES_tradnl"/>
        </w:rPr>
        <w:t xml:space="preserve">Es importante </w:t>
      </w:r>
      <w:r w:rsidR="00E21838">
        <w:rPr>
          <w:rFonts w:ascii="Arial Narrow" w:hAnsi="Arial Narrow" w:eastAsia="Calibri" w:cs="Times New Roman"/>
          <w:sz w:val="24"/>
          <w:szCs w:val="24"/>
          <w:lang w:val="es-ES_tradnl"/>
        </w:rPr>
        <w:t xml:space="preserve">señalar </w:t>
      </w:r>
      <w:r>
        <w:rPr>
          <w:rFonts w:ascii="Arial Narrow" w:hAnsi="Arial Narrow" w:eastAsia="Calibri" w:cs="Times New Roman"/>
          <w:sz w:val="24"/>
          <w:szCs w:val="24"/>
          <w:lang w:val="es-ES_tradnl"/>
        </w:rPr>
        <w:t>que tanto este programa como los PERs, son coherentes con l</w:t>
      </w:r>
      <w:r w:rsidRPr="00F126B6">
        <w:rPr>
          <w:rFonts w:ascii="Arial Narrow" w:hAnsi="Arial Narrow" w:eastAsia="Calibri" w:cs="Times New Roman"/>
          <w:sz w:val="24"/>
          <w:szCs w:val="24"/>
          <w:lang w:val="es-ES_tradnl"/>
        </w:rPr>
        <w:t xml:space="preserve">a estrategia de País del BID para Panamá, </w:t>
      </w:r>
      <w:r>
        <w:rPr>
          <w:rFonts w:ascii="Arial Narrow" w:hAnsi="Arial Narrow" w:eastAsia="Calibri" w:cs="Times New Roman"/>
          <w:sz w:val="24"/>
          <w:szCs w:val="24"/>
          <w:lang w:val="es-ES_tradnl"/>
        </w:rPr>
        <w:t xml:space="preserve">que </w:t>
      </w:r>
      <w:r w:rsidRPr="00F126B6">
        <w:rPr>
          <w:rFonts w:ascii="Arial Narrow" w:hAnsi="Arial Narrow" w:eastAsia="Calibri" w:cs="Times New Roman"/>
          <w:sz w:val="24"/>
          <w:szCs w:val="24"/>
          <w:lang w:val="es-ES_tradnl"/>
        </w:rPr>
        <w:t>enfatiza las intervenciones en las siguientes áreas: (i) mejorar la prestación de servicios básicos a la población en situación de pobreza</w:t>
      </w:r>
      <w:r>
        <w:rPr>
          <w:rFonts w:ascii="Arial Narrow" w:hAnsi="Arial Narrow" w:eastAsia="Calibri" w:cs="Times New Roman"/>
          <w:sz w:val="24"/>
          <w:szCs w:val="24"/>
          <w:lang w:val="es-ES_tradnl"/>
        </w:rPr>
        <w:t>,</w:t>
      </w:r>
      <w:r w:rsidRPr="00F126B6">
        <w:rPr>
          <w:rFonts w:ascii="Arial Narrow" w:hAnsi="Arial Narrow" w:eastAsia="Calibri" w:cs="Times New Roman"/>
          <w:sz w:val="24"/>
          <w:szCs w:val="24"/>
          <w:lang w:val="es-ES_tradnl"/>
        </w:rPr>
        <w:t xml:space="preserve"> (ii) fortalecer el perfil educativo de la población y (iii) profundizar los servicios logísticos, la eficiencia y la conectividad de la infraestructura productiva.</w:t>
      </w:r>
    </w:p>
    <w:p xmlns:wp14="http://schemas.microsoft.com/office/word/2010/wordml" w:rsidRPr="00F126B6" w:rsidR="00F126B6" w:rsidP="00F126B6" w:rsidRDefault="00F126B6" w14:paraId="4B94D5A5" wp14:textId="77777777">
      <w:pPr>
        <w:pStyle w:val="ListParagraph"/>
        <w:jc w:val="both"/>
        <w:rPr>
          <w:rFonts w:ascii="Arial Narrow" w:hAnsi="Arial Narrow" w:eastAsia="Calibri" w:cs="Times New Roman"/>
          <w:sz w:val="24"/>
          <w:szCs w:val="24"/>
          <w:lang w:val="es-ES_tradnl"/>
        </w:rPr>
      </w:pPr>
    </w:p>
    <w:p xmlns:wp14="http://schemas.microsoft.com/office/word/2010/wordml" w:rsidRPr="008609F2" w:rsidR="008609F2" w:rsidP="008609F2" w:rsidRDefault="009C438F" w14:paraId="46BA5E65" wp14:textId="77777777">
      <w:pPr>
        <w:pStyle w:val="ListParagraph"/>
        <w:numPr>
          <w:ilvl w:val="0"/>
          <w:numId w:val="2"/>
        </w:numPr>
        <w:rPr>
          <w:rFonts w:ascii="Arial Narrow" w:hAnsi="Arial Narrow" w:eastAsia="Calibri" w:cs="Times New Roman"/>
          <w:b/>
          <w:sz w:val="24"/>
          <w:szCs w:val="24"/>
          <w:lang w:val="es-ES_tradnl"/>
        </w:rPr>
      </w:pPr>
      <w:r w:rsidRPr="009C438F">
        <w:rPr>
          <w:rFonts w:ascii="Arial Narrow" w:hAnsi="Arial Narrow" w:eastAsia="Calibri" w:cs="Times New Roman"/>
          <w:b/>
          <w:sz w:val="24"/>
          <w:szCs w:val="24"/>
          <w:lang w:val="es-ES_tradnl"/>
        </w:rPr>
        <w:t xml:space="preserve">Marco </w:t>
      </w:r>
      <w:r>
        <w:rPr>
          <w:rFonts w:ascii="Arial Narrow" w:hAnsi="Arial Narrow" w:eastAsia="Calibri" w:cs="Times New Roman"/>
          <w:b/>
          <w:sz w:val="24"/>
          <w:szCs w:val="24"/>
          <w:lang w:val="es-ES_tradnl"/>
        </w:rPr>
        <w:t xml:space="preserve">Normativo </w:t>
      </w:r>
      <w:r w:rsidR="007375B6">
        <w:rPr>
          <w:rFonts w:ascii="Arial Narrow" w:hAnsi="Arial Narrow" w:eastAsia="Calibri" w:cs="Times New Roman"/>
          <w:b/>
          <w:sz w:val="24"/>
          <w:szCs w:val="24"/>
          <w:lang w:val="es-ES_tradnl"/>
        </w:rPr>
        <w:t>Sector Eléctrico Panamá (SEP)</w:t>
      </w:r>
    </w:p>
    <w:p xmlns:wp14="http://schemas.microsoft.com/office/word/2010/wordml" w:rsidR="004A6C5B" w:rsidP="004A6C5B" w:rsidRDefault="00BC3CA3" w14:paraId="204EEBAB" wp14:textId="77777777">
      <w:pPr>
        <w:ind w:left="708"/>
        <w:jc w:val="both"/>
        <w:rPr>
          <w:rFonts w:ascii="Arial Narrow" w:hAnsi="Arial Narrow" w:eastAsia="Calibri" w:cs="Times New Roman"/>
          <w:b/>
          <w:sz w:val="24"/>
          <w:szCs w:val="24"/>
          <w:lang w:val="es-ES_tradnl"/>
        </w:rPr>
      </w:pPr>
      <w:r w:rsidRPr="00C5418E">
        <w:rPr>
          <w:rFonts w:ascii="Arial Narrow" w:hAnsi="Arial Narrow" w:eastAsia="Calibri" w:cs="Times New Roman"/>
          <w:b/>
          <w:sz w:val="24"/>
          <w:szCs w:val="24"/>
          <w:lang w:val="es-ES_tradnl"/>
        </w:rPr>
        <w:t>Marco Normativo</w:t>
      </w:r>
    </w:p>
    <w:p xmlns:wp14="http://schemas.microsoft.com/office/word/2010/wordml" w:rsidRPr="004A6C5B" w:rsidR="00554719" w:rsidP="004A6C5B" w:rsidRDefault="00554719" w14:paraId="4864CA46" wp14:textId="77777777">
      <w:pPr>
        <w:ind w:left="708"/>
        <w:jc w:val="both"/>
        <w:rPr>
          <w:rFonts w:ascii="Arial Narrow" w:hAnsi="Arial Narrow" w:eastAsia="Calibri" w:cs="Times New Roman"/>
          <w:b/>
          <w:sz w:val="24"/>
          <w:szCs w:val="24"/>
          <w:lang w:val="es-ES_tradnl"/>
        </w:rPr>
      </w:pPr>
      <w:r w:rsidRPr="00554719">
        <w:rPr>
          <w:rFonts w:ascii="Arial Narrow" w:hAnsi="Arial Narrow" w:eastAsia="Calibri" w:cs="Times New Roman"/>
          <w:sz w:val="24"/>
          <w:szCs w:val="24"/>
          <w:lang w:val="es-CO"/>
        </w:rPr>
        <w:t>Las leyes, decretos y normas</w:t>
      </w:r>
      <w:r>
        <w:rPr>
          <w:rFonts w:ascii="Arial Narrow" w:hAnsi="Arial Narrow" w:eastAsia="Calibri" w:cs="Times New Roman"/>
          <w:sz w:val="24"/>
          <w:szCs w:val="24"/>
          <w:lang w:val="es-CO"/>
        </w:rPr>
        <w:t xml:space="preserve"> principales </w:t>
      </w:r>
      <w:r w:rsidRPr="00554719">
        <w:rPr>
          <w:rFonts w:ascii="Arial Narrow" w:hAnsi="Arial Narrow" w:eastAsia="Calibri" w:cs="Times New Roman"/>
          <w:sz w:val="24"/>
          <w:szCs w:val="24"/>
          <w:lang w:val="es-CO"/>
        </w:rPr>
        <w:t xml:space="preserve">sobre las cuales se establece el marco general del funcionamiento y desarrollo del </w:t>
      </w:r>
      <w:r>
        <w:rPr>
          <w:rFonts w:ascii="Arial Narrow" w:hAnsi="Arial Narrow" w:eastAsia="Calibri" w:cs="Times New Roman"/>
          <w:sz w:val="24"/>
          <w:szCs w:val="24"/>
          <w:lang w:val="es-CO"/>
        </w:rPr>
        <w:t>SEP son</w:t>
      </w:r>
      <w:r w:rsidR="00777EF6">
        <w:rPr>
          <w:rFonts w:ascii="Arial Narrow" w:hAnsi="Arial Narrow" w:eastAsia="Calibri" w:cs="Times New Roman"/>
          <w:sz w:val="24"/>
          <w:szCs w:val="24"/>
          <w:lang w:val="es-CO"/>
        </w:rPr>
        <w:t xml:space="preserve"> las siguientes</w:t>
      </w:r>
      <w:r w:rsidR="00777EF6">
        <w:rPr>
          <w:rStyle w:val="FootnoteReference"/>
          <w:rFonts w:ascii="Arial Narrow" w:hAnsi="Arial Narrow" w:eastAsia="Calibri" w:cs="Times New Roman"/>
          <w:sz w:val="24"/>
          <w:szCs w:val="24"/>
          <w:lang w:val="es-CO"/>
        </w:rPr>
        <w:footnoteReference w:id="2"/>
      </w:r>
      <w:r w:rsidRPr="00554719">
        <w:rPr>
          <w:rFonts w:ascii="Arial Narrow" w:hAnsi="Arial Narrow" w:eastAsia="Calibri" w:cs="Times New Roman"/>
          <w:sz w:val="24"/>
          <w:szCs w:val="24"/>
          <w:lang w:val="es-CO"/>
        </w:rPr>
        <w:t>:</w:t>
      </w:r>
    </w:p>
    <w:p xmlns:wp14="http://schemas.microsoft.com/office/word/2010/wordml" w:rsidRPr="00777EF6" w:rsidR="00554719" w:rsidP="00777EF6" w:rsidRDefault="00554719" w14:paraId="141AD611" wp14:textId="77777777">
      <w:pPr>
        <w:pStyle w:val="ListParagraph"/>
        <w:numPr>
          <w:ilvl w:val="0"/>
          <w:numId w:val="12"/>
        </w:numPr>
        <w:jc w:val="both"/>
        <w:rPr>
          <w:rFonts w:ascii="Arial Narrow" w:hAnsi="Arial Narrow" w:eastAsia="Calibri" w:cs="Times New Roman"/>
          <w:sz w:val="24"/>
          <w:szCs w:val="24"/>
          <w:lang w:val="es-CO"/>
        </w:rPr>
      </w:pPr>
      <w:r w:rsidRPr="00777EF6">
        <w:rPr>
          <w:rFonts w:ascii="Arial Narrow" w:hAnsi="Arial Narrow" w:eastAsia="Calibri" w:cs="Times New Roman"/>
          <w:sz w:val="24"/>
          <w:szCs w:val="24"/>
          <w:lang w:val="es-CO"/>
        </w:rPr>
        <w:t>Ley 26 de 29 de enero de 1996 “Por la cual se crea el Ente Regulador de los Servicios Públicos.</w:t>
      </w:r>
    </w:p>
    <w:p xmlns:wp14="http://schemas.microsoft.com/office/word/2010/wordml" w:rsidRPr="00777EF6" w:rsidR="00554719" w:rsidP="00777EF6" w:rsidRDefault="00554719" w14:paraId="5A30E8D7" wp14:textId="77777777">
      <w:pPr>
        <w:pStyle w:val="ListParagraph"/>
        <w:numPr>
          <w:ilvl w:val="0"/>
          <w:numId w:val="12"/>
        </w:numPr>
        <w:jc w:val="both"/>
        <w:rPr>
          <w:rFonts w:ascii="Arial Narrow" w:hAnsi="Arial Narrow" w:eastAsia="Calibri" w:cs="Times New Roman"/>
          <w:sz w:val="24"/>
          <w:szCs w:val="24"/>
          <w:lang w:val="es-CO"/>
        </w:rPr>
      </w:pPr>
      <w:r w:rsidRPr="00777EF6">
        <w:rPr>
          <w:rFonts w:ascii="Arial Narrow" w:hAnsi="Arial Narrow" w:eastAsia="Calibri" w:cs="Times New Roman"/>
          <w:sz w:val="24"/>
          <w:szCs w:val="24"/>
          <w:lang w:val="es-CO"/>
        </w:rPr>
        <w:t xml:space="preserve">Ley 6 de 3 de febrero de 1997, por la cual se dicta el Marco Regulatorio e Institucional para la prestación del servicio público de </w:t>
      </w:r>
      <w:r w:rsidR="00777EF6">
        <w:rPr>
          <w:rFonts w:ascii="Arial Narrow" w:hAnsi="Arial Narrow" w:eastAsia="Calibri" w:cs="Times New Roman"/>
          <w:sz w:val="24"/>
          <w:szCs w:val="24"/>
          <w:lang w:val="es-CO"/>
        </w:rPr>
        <w:t>e</w:t>
      </w:r>
      <w:r w:rsidRPr="00777EF6">
        <w:rPr>
          <w:rFonts w:ascii="Arial Narrow" w:hAnsi="Arial Narrow" w:eastAsia="Calibri" w:cs="Times New Roman"/>
          <w:sz w:val="24"/>
          <w:szCs w:val="24"/>
          <w:lang w:val="es-CO"/>
        </w:rPr>
        <w:t>lectricidad.</w:t>
      </w:r>
    </w:p>
    <w:p xmlns:wp14="http://schemas.microsoft.com/office/word/2010/wordml" w:rsidRPr="00777EF6" w:rsidR="00554719" w:rsidP="00777EF6" w:rsidRDefault="00554719" w14:paraId="08D82E02" wp14:textId="77777777">
      <w:pPr>
        <w:pStyle w:val="ListParagraph"/>
        <w:numPr>
          <w:ilvl w:val="0"/>
          <w:numId w:val="12"/>
        </w:numPr>
        <w:jc w:val="both"/>
        <w:rPr>
          <w:rFonts w:ascii="Arial Narrow" w:hAnsi="Arial Narrow" w:eastAsia="Calibri" w:cs="Times New Roman"/>
          <w:sz w:val="24"/>
          <w:szCs w:val="24"/>
          <w:lang w:val="es-CO"/>
        </w:rPr>
      </w:pPr>
      <w:r w:rsidRPr="00777EF6">
        <w:rPr>
          <w:rFonts w:ascii="Arial Narrow" w:hAnsi="Arial Narrow" w:eastAsia="Calibri" w:cs="Times New Roman"/>
          <w:sz w:val="24"/>
          <w:szCs w:val="24"/>
          <w:lang w:val="es-CO"/>
        </w:rPr>
        <w:lastRenderedPageBreak/>
        <w:t>Decreto Ley 10 de 26 de febrero de 1998, por el cual se modifican algunos Artículos de la Ley 6 de 3 de febrero de 1997.</w:t>
      </w:r>
    </w:p>
    <w:p xmlns:wp14="http://schemas.microsoft.com/office/word/2010/wordml" w:rsidRPr="00777EF6" w:rsidR="00554719" w:rsidP="00777EF6" w:rsidRDefault="00554719" w14:paraId="603BD29D" wp14:textId="77777777">
      <w:pPr>
        <w:pStyle w:val="ListParagraph"/>
        <w:numPr>
          <w:ilvl w:val="0"/>
          <w:numId w:val="12"/>
        </w:numPr>
        <w:jc w:val="both"/>
        <w:rPr>
          <w:rFonts w:ascii="Arial Narrow" w:hAnsi="Arial Narrow" w:eastAsia="Calibri" w:cs="Times New Roman"/>
          <w:sz w:val="24"/>
          <w:szCs w:val="24"/>
          <w:lang w:val="es-CO"/>
        </w:rPr>
      </w:pPr>
      <w:r w:rsidRPr="00777EF6">
        <w:rPr>
          <w:rFonts w:ascii="Arial Narrow" w:hAnsi="Arial Narrow" w:eastAsia="Calibri" w:cs="Times New Roman"/>
          <w:sz w:val="24"/>
          <w:szCs w:val="24"/>
          <w:lang w:val="es-CO"/>
        </w:rPr>
        <w:t>Decreto Ejecutivo 22 de 19 de junio de 1998, por el cual se reglamenta la Ley No. 6 de 3 de febrero de 1997, que dicta el Marco Regulatorio e Institucional para la prestación del Servicio Público de Electricidad.</w:t>
      </w:r>
    </w:p>
    <w:p xmlns:wp14="http://schemas.microsoft.com/office/word/2010/wordml" w:rsidRPr="00777EF6" w:rsidR="00554719" w:rsidP="00777EF6" w:rsidRDefault="00554719" w14:paraId="0BE3E303" wp14:textId="77777777">
      <w:pPr>
        <w:pStyle w:val="ListParagraph"/>
        <w:numPr>
          <w:ilvl w:val="0"/>
          <w:numId w:val="12"/>
        </w:numPr>
        <w:jc w:val="both"/>
        <w:rPr>
          <w:rFonts w:ascii="Arial Narrow" w:hAnsi="Arial Narrow" w:eastAsia="Calibri" w:cs="Times New Roman"/>
          <w:sz w:val="24"/>
          <w:szCs w:val="24"/>
          <w:lang w:val="es-CO"/>
        </w:rPr>
      </w:pPr>
      <w:r w:rsidRPr="00777EF6">
        <w:rPr>
          <w:rFonts w:ascii="Arial Narrow" w:hAnsi="Arial Narrow" w:eastAsia="Calibri" w:cs="Times New Roman"/>
          <w:sz w:val="24"/>
          <w:szCs w:val="24"/>
          <w:lang w:val="es-CO"/>
        </w:rPr>
        <w:t>Decreto Ejecutivo No. 23 de 22 de junio de 1998, por medio de la cual se extiende al servicio público de electricidad el contenido del Decreto Ejecutivo No. 138 de 15 de junio de 1998</w:t>
      </w:r>
    </w:p>
    <w:p xmlns:wp14="http://schemas.microsoft.com/office/word/2010/wordml" w:rsidRPr="00777EF6" w:rsidR="00554719" w:rsidP="00777EF6" w:rsidRDefault="00554719" w14:paraId="536C3099" wp14:textId="77777777">
      <w:pPr>
        <w:pStyle w:val="ListParagraph"/>
        <w:numPr>
          <w:ilvl w:val="0"/>
          <w:numId w:val="12"/>
        </w:numPr>
        <w:jc w:val="both"/>
        <w:rPr>
          <w:rFonts w:ascii="Arial Narrow" w:hAnsi="Arial Narrow" w:eastAsia="Calibri" w:cs="Times New Roman"/>
          <w:sz w:val="24"/>
          <w:szCs w:val="24"/>
          <w:lang w:val="es-CO"/>
        </w:rPr>
      </w:pPr>
      <w:r w:rsidRPr="00777EF6">
        <w:rPr>
          <w:rFonts w:ascii="Arial Narrow" w:hAnsi="Arial Narrow" w:eastAsia="Calibri" w:cs="Times New Roman"/>
          <w:sz w:val="24"/>
          <w:szCs w:val="24"/>
          <w:lang w:val="es-CO"/>
        </w:rPr>
        <w:t>Ley 15 de 7 de febrero de 2001, que establece las normas para subsidiar el consumo básico o de subsistencia de los clientes del servicio público de electricidad y dicta otras disposiciones.</w:t>
      </w:r>
    </w:p>
    <w:p xmlns:wp14="http://schemas.microsoft.com/office/word/2010/wordml" w:rsidRPr="00777EF6" w:rsidR="00554719" w:rsidP="00777EF6" w:rsidRDefault="00554719" w14:paraId="68DD795A" wp14:textId="77777777">
      <w:pPr>
        <w:pStyle w:val="ListParagraph"/>
        <w:numPr>
          <w:ilvl w:val="0"/>
          <w:numId w:val="12"/>
        </w:numPr>
        <w:jc w:val="both"/>
        <w:rPr>
          <w:rFonts w:ascii="Arial Narrow" w:hAnsi="Arial Narrow" w:eastAsia="Calibri" w:cs="Times New Roman"/>
          <w:sz w:val="24"/>
          <w:szCs w:val="24"/>
          <w:lang w:val="es-CO"/>
        </w:rPr>
      </w:pPr>
      <w:r w:rsidRPr="00777EF6">
        <w:rPr>
          <w:rFonts w:ascii="Arial Narrow" w:hAnsi="Arial Narrow" w:eastAsia="Calibri" w:cs="Times New Roman"/>
          <w:sz w:val="24"/>
          <w:szCs w:val="24"/>
          <w:lang w:val="es-CO"/>
        </w:rPr>
        <w:t>Decreto Ley No. 10 de 22 de febrero de 2006. Que reorganiza la estructura y atribuciones del Ente Regulador de los Servicios Públicos denominándose Autoridad Nacional de los Servicios Públicos.</w:t>
      </w:r>
    </w:p>
    <w:p xmlns:wp14="http://schemas.microsoft.com/office/word/2010/wordml" w:rsidRPr="00777EF6" w:rsidR="00554719" w:rsidP="00777EF6" w:rsidRDefault="00554719" w14:paraId="39317F4D" wp14:textId="77777777">
      <w:pPr>
        <w:pStyle w:val="ListParagraph"/>
        <w:numPr>
          <w:ilvl w:val="0"/>
          <w:numId w:val="12"/>
        </w:numPr>
        <w:jc w:val="both"/>
        <w:rPr>
          <w:rFonts w:ascii="Arial Narrow" w:hAnsi="Arial Narrow" w:eastAsia="Calibri" w:cs="Times New Roman"/>
          <w:sz w:val="24"/>
          <w:szCs w:val="24"/>
          <w:lang w:val="es-CO"/>
        </w:rPr>
      </w:pPr>
      <w:r w:rsidRPr="00777EF6">
        <w:rPr>
          <w:rFonts w:ascii="Arial Narrow" w:hAnsi="Arial Narrow" w:eastAsia="Calibri" w:cs="Times New Roman"/>
          <w:sz w:val="24"/>
          <w:szCs w:val="24"/>
          <w:lang w:val="es-CO"/>
        </w:rPr>
        <w:t>Decreto Ejecutivo No.143 (de 29 de septiembre de 2006) “Por el cual se adopta el Texto Único de la Ley 26 de 29 de enero de 1996, adicionada y modificada por el Decreto Ley 10 de 22 de febrero de 2006”.</w:t>
      </w:r>
    </w:p>
    <w:p xmlns:wp14="http://schemas.microsoft.com/office/word/2010/wordml" w:rsidRPr="00777EF6" w:rsidR="00554719" w:rsidP="00777EF6" w:rsidRDefault="00554719" w14:paraId="30DCC29C" wp14:textId="77777777">
      <w:pPr>
        <w:pStyle w:val="ListParagraph"/>
        <w:numPr>
          <w:ilvl w:val="0"/>
          <w:numId w:val="12"/>
        </w:numPr>
        <w:jc w:val="both"/>
        <w:rPr>
          <w:rFonts w:ascii="Arial Narrow" w:hAnsi="Arial Narrow" w:eastAsia="Calibri" w:cs="Times New Roman"/>
          <w:sz w:val="24"/>
          <w:szCs w:val="24"/>
          <w:lang w:val="es-CO"/>
        </w:rPr>
      </w:pPr>
      <w:r w:rsidRPr="00777EF6">
        <w:rPr>
          <w:rFonts w:ascii="Arial Narrow" w:hAnsi="Arial Narrow" w:eastAsia="Calibri" w:cs="Times New Roman"/>
          <w:sz w:val="24"/>
          <w:szCs w:val="24"/>
          <w:lang w:val="es-CO"/>
        </w:rPr>
        <w:t>Decreto Ejecutivo 279 de 14 de noviembre del 2006, por el cual se reglamenta la Ley 26 de 29 de enero de 1996, reformada por el Decreto Ley 10 de 22 de febrero del 2006, que reorganiza la estructura y atribuciones del Ente Regulador de los Servicios Públicos.</w:t>
      </w:r>
    </w:p>
    <w:p xmlns:wp14="http://schemas.microsoft.com/office/word/2010/wordml" w:rsidRPr="00777EF6" w:rsidR="00554719" w:rsidP="00777EF6" w:rsidRDefault="00554719" w14:paraId="20A66ED8" wp14:textId="77777777">
      <w:pPr>
        <w:pStyle w:val="ListParagraph"/>
        <w:numPr>
          <w:ilvl w:val="0"/>
          <w:numId w:val="12"/>
        </w:numPr>
        <w:jc w:val="both"/>
        <w:rPr>
          <w:rFonts w:ascii="Arial Narrow" w:hAnsi="Arial Narrow" w:eastAsia="Calibri" w:cs="Times New Roman"/>
          <w:sz w:val="24"/>
          <w:szCs w:val="24"/>
          <w:lang w:val="es-CO"/>
        </w:rPr>
      </w:pPr>
      <w:r w:rsidRPr="00777EF6">
        <w:rPr>
          <w:rFonts w:ascii="Arial Narrow" w:hAnsi="Arial Narrow" w:eastAsia="Calibri" w:cs="Times New Roman"/>
          <w:sz w:val="24"/>
          <w:szCs w:val="24"/>
          <w:lang w:val="es-CO"/>
        </w:rPr>
        <w:t>Ley 52 (De miércoles 30 de julio de 2008) "que crea la Secretaría Nacional de Energía y dicta otras disposiciones".</w:t>
      </w:r>
    </w:p>
    <w:p xmlns:wp14="http://schemas.microsoft.com/office/word/2010/wordml" w:rsidRPr="00777EF6" w:rsidR="00554719" w:rsidP="00777EF6" w:rsidRDefault="00554719" w14:paraId="53BFCA65" wp14:textId="77777777">
      <w:pPr>
        <w:pStyle w:val="ListParagraph"/>
        <w:numPr>
          <w:ilvl w:val="0"/>
          <w:numId w:val="12"/>
        </w:numPr>
        <w:jc w:val="both"/>
        <w:rPr>
          <w:rFonts w:ascii="Arial Narrow" w:hAnsi="Arial Narrow" w:eastAsia="Calibri" w:cs="Times New Roman"/>
          <w:sz w:val="24"/>
          <w:szCs w:val="24"/>
          <w:lang w:val="es-CO"/>
        </w:rPr>
      </w:pPr>
      <w:r w:rsidRPr="00777EF6">
        <w:rPr>
          <w:rFonts w:ascii="Arial Narrow" w:hAnsi="Arial Narrow" w:eastAsia="Calibri" w:cs="Times New Roman"/>
          <w:sz w:val="24"/>
          <w:szCs w:val="24"/>
          <w:lang w:val="es-CO"/>
        </w:rPr>
        <w:t>Ley 57 de 13 de octubre del 2009, que modifica artículos de la Ley 6 de 3 de febrero del 1997.</w:t>
      </w:r>
    </w:p>
    <w:p xmlns:wp14="http://schemas.microsoft.com/office/word/2010/wordml" w:rsidRPr="00777EF6" w:rsidR="00554719" w:rsidP="00777EF6" w:rsidRDefault="00554719" w14:paraId="59E24844" wp14:textId="77777777">
      <w:pPr>
        <w:pStyle w:val="ListParagraph"/>
        <w:numPr>
          <w:ilvl w:val="0"/>
          <w:numId w:val="12"/>
        </w:numPr>
        <w:jc w:val="both"/>
        <w:rPr>
          <w:rFonts w:ascii="Arial Narrow" w:hAnsi="Arial Narrow" w:eastAsia="Calibri" w:cs="Times New Roman"/>
          <w:sz w:val="24"/>
          <w:szCs w:val="24"/>
          <w:lang w:val="es-CO"/>
        </w:rPr>
      </w:pPr>
      <w:r w:rsidRPr="00777EF6">
        <w:rPr>
          <w:rFonts w:ascii="Arial Narrow" w:hAnsi="Arial Narrow" w:eastAsia="Calibri" w:cs="Times New Roman"/>
          <w:sz w:val="24"/>
          <w:szCs w:val="24"/>
          <w:lang w:val="es-CO"/>
        </w:rPr>
        <w:t>Resolución de Gabinete 101 de 23 de agosto del 2009, por la que se instruye a entidades, autoridades y organismos con atribuciones y funciones relacionadas con la prestación del servicio público de electricidad, para que adopten medidas dirigidas a verificar el estricto cumplimiento de los criterios sociales y económicos que obligatoriamente deben cumplir los prestadores del servicio público de electricidad.</w:t>
      </w:r>
    </w:p>
    <w:p xmlns:wp14="http://schemas.microsoft.com/office/word/2010/wordml" w:rsidRPr="00777EF6" w:rsidR="00554719" w:rsidP="00777EF6" w:rsidRDefault="00554719" w14:paraId="2536B62B" wp14:textId="77777777">
      <w:pPr>
        <w:pStyle w:val="ListParagraph"/>
        <w:numPr>
          <w:ilvl w:val="0"/>
          <w:numId w:val="12"/>
        </w:numPr>
        <w:jc w:val="both"/>
        <w:rPr>
          <w:rFonts w:ascii="Arial Narrow" w:hAnsi="Arial Narrow" w:eastAsia="Calibri" w:cs="Times New Roman"/>
          <w:sz w:val="24"/>
          <w:szCs w:val="24"/>
          <w:lang w:val="es-CO"/>
        </w:rPr>
      </w:pPr>
      <w:r w:rsidRPr="00777EF6">
        <w:rPr>
          <w:rFonts w:ascii="Arial Narrow" w:hAnsi="Arial Narrow" w:eastAsia="Calibri" w:cs="Times New Roman"/>
          <w:sz w:val="24"/>
          <w:szCs w:val="24"/>
          <w:lang w:val="es-CO"/>
        </w:rPr>
        <w:t>La Ley 58 del 30 de mayo de 2011 que modifica y adiciona artículos a la Ley 6 de 1997, sobre el Marco regulatorio e institucional para la prestación del servicio público de electricidad, para impulsar la equidad en el suministro de energía eléctrica en las áreas rurales.</w:t>
      </w:r>
    </w:p>
    <w:p xmlns:wp14="http://schemas.microsoft.com/office/word/2010/wordml" w:rsidRPr="00777EF6" w:rsidR="00554719" w:rsidP="00777EF6" w:rsidRDefault="00554719" w14:paraId="5EF8B67B" wp14:textId="77777777">
      <w:pPr>
        <w:pStyle w:val="ListParagraph"/>
        <w:numPr>
          <w:ilvl w:val="0"/>
          <w:numId w:val="12"/>
        </w:numPr>
        <w:jc w:val="both"/>
        <w:rPr>
          <w:rFonts w:ascii="Arial Narrow" w:hAnsi="Arial Narrow" w:eastAsia="Calibri" w:cs="Times New Roman"/>
          <w:sz w:val="24"/>
          <w:szCs w:val="24"/>
          <w:lang w:val="es-CO"/>
        </w:rPr>
      </w:pPr>
      <w:r w:rsidRPr="00777EF6">
        <w:rPr>
          <w:rFonts w:ascii="Arial Narrow" w:hAnsi="Arial Narrow" w:eastAsia="Calibri" w:cs="Times New Roman"/>
          <w:sz w:val="24"/>
          <w:szCs w:val="24"/>
          <w:lang w:val="es-CO"/>
        </w:rPr>
        <w:t>Ley 67 de 9 de diciembre de 2016, que modifica y adiciona artículos a la Ley 6 de 1997, sobre el Marco regulatorio e institucional para la prestación del servicio público de electricidad, para impulsar la equidad en el suministro de energía eléctrica en las áreas rurales.</w:t>
      </w:r>
    </w:p>
    <w:p xmlns:wp14="http://schemas.microsoft.com/office/word/2010/wordml" w:rsidRPr="002B36E9" w:rsidR="00554719" w:rsidP="00777EF6" w:rsidRDefault="00554719" w14:paraId="788C3767" wp14:textId="77777777">
      <w:pPr>
        <w:pStyle w:val="ListParagraph"/>
        <w:numPr>
          <w:ilvl w:val="0"/>
          <w:numId w:val="12"/>
        </w:numPr>
        <w:jc w:val="both"/>
        <w:rPr>
          <w:rFonts w:ascii="Arial Narrow" w:hAnsi="Arial Narrow" w:eastAsia="Calibri" w:cs="Times New Roman"/>
          <w:sz w:val="24"/>
          <w:szCs w:val="24"/>
          <w:lang w:val="es-CO"/>
        </w:rPr>
      </w:pPr>
      <w:r w:rsidRPr="00777EF6">
        <w:rPr>
          <w:rFonts w:ascii="Arial Narrow" w:hAnsi="Arial Narrow" w:eastAsia="Calibri" w:cs="Times New Roman"/>
          <w:sz w:val="24"/>
          <w:szCs w:val="24"/>
          <w:lang w:val="es-CO"/>
        </w:rPr>
        <w:t>Contrato de Conces</w:t>
      </w:r>
      <w:r w:rsidRPr="002B36E9">
        <w:rPr>
          <w:rFonts w:ascii="Arial Narrow" w:hAnsi="Arial Narrow" w:eastAsia="Calibri" w:cs="Times New Roman"/>
          <w:sz w:val="24"/>
          <w:szCs w:val="24"/>
          <w:lang w:val="es-CO"/>
        </w:rPr>
        <w:t>ión No. 70-13 Edemet</w:t>
      </w:r>
    </w:p>
    <w:p xmlns:wp14="http://schemas.microsoft.com/office/word/2010/wordml" w:rsidRPr="002B36E9" w:rsidR="00554719" w:rsidP="00777EF6" w:rsidRDefault="00554719" w14:paraId="710F4026" wp14:textId="77777777">
      <w:pPr>
        <w:pStyle w:val="ListParagraph"/>
        <w:numPr>
          <w:ilvl w:val="0"/>
          <w:numId w:val="12"/>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Contrato de Concesión No. 69-13 Edechi</w:t>
      </w:r>
    </w:p>
    <w:p xmlns:wp14="http://schemas.microsoft.com/office/word/2010/wordml" w:rsidRPr="002B36E9" w:rsidR="00554719" w:rsidP="00795D94" w:rsidRDefault="00554719" w14:paraId="482E645A" wp14:textId="77777777">
      <w:pPr>
        <w:pStyle w:val="ListParagraph"/>
        <w:numPr>
          <w:ilvl w:val="0"/>
          <w:numId w:val="12"/>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Contrato de Concesión No. 71-13 Ensa.</w:t>
      </w:r>
    </w:p>
    <w:p xmlns:wp14="http://schemas.microsoft.com/office/word/2010/wordml" w:rsidRPr="002B36E9" w:rsidR="008609F2" w:rsidP="00BC3CA3" w:rsidRDefault="00BC3CA3" w14:paraId="55086019" wp14:textId="77777777">
      <w:pPr>
        <w:ind w:left="708"/>
        <w:jc w:val="both"/>
        <w:rPr>
          <w:rFonts w:ascii="Arial Narrow" w:hAnsi="Arial Narrow" w:eastAsia="Calibri" w:cs="Times New Roman"/>
          <w:b/>
          <w:sz w:val="24"/>
          <w:szCs w:val="24"/>
          <w:lang w:val="es-ES_tradnl"/>
        </w:rPr>
      </w:pPr>
      <w:r w:rsidRPr="002B36E9">
        <w:rPr>
          <w:rFonts w:ascii="Arial Narrow" w:hAnsi="Arial Narrow" w:eastAsia="Calibri" w:cs="Times New Roman"/>
          <w:b/>
          <w:sz w:val="24"/>
          <w:szCs w:val="24"/>
          <w:lang w:val="es-ES_tradnl"/>
        </w:rPr>
        <w:lastRenderedPageBreak/>
        <w:t xml:space="preserve">Ampliación de Cobertura </w:t>
      </w:r>
    </w:p>
    <w:p xmlns:wp14="http://schemas.microsoft.com/office/word/2010/wordml" w:rsidRPr="002B36E9" w:rsidR="00BC3CA3" w:rsidP="00BC3CA3" w:rsidRDefault="00BC3CA3" w14:paraId="5A10EECD" wp14:textId="77777777">
      <w:pPr>
        <w:ind w:left="708"/>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El suministro de la energía a usuario final corresponde a la actividad de distribución</w:t>
      </w:r>
      <w:r w:rsidRPr="002B36E9">
        <w:rPr>
          <w:rStyle w:val="FootnoteReference"/>
          <w:rFonts w:ascii="Arial Narrow" w:hAnsi="Arial Narrow" w:eastAsia="Calibri" w:cs="Times New Roman"/>
          <w:sz w:val="24"/>
          <w:szCs w:val="24"/>
          <w:lang w:val="es-ES_tradnl"/>
        </w:rPr>
        <w:footnoteReference w:id="3"/>
      </w:r>
      <w:r w:rsidRPr="002B36E9">
        <w:rPr>
          <w:rFonts w:ascii="Arial Narrow" w:hAnsi="Arial Narrow" w:eastAsia="Calibri" w:cs="Times New Roman"/>
          <w:sz w:val="24"/>
          <w:szCs w:val="24"/>
          <w:lang w:val="es-ES_tradnl"/>
        </w:rPr>
        <w:t xml:space="preserve">, la cual se encuentra definida en la Ley 6 de 3 de febrero de 1997 </w:t>
      </w:r>
      <w:r w:rsidRPr="002B36E9" w:rsidR="008609F2">
        <w:rPr>
          <w:rFonts w:ascii="Arial Narrow" w:hAnsi="Arial Narrow" w:eastAsia="Calibri" w:cs="Times New Roman"/>
          <w:sz w:val="24"/>
          <w:szCs w:val="24"/>
          <w:lang w:val="es-ES_tradnl"/>
        </w:rPr>
        <w:t xml:space="preserve">y </w:t>
      </w:r>
      <w:r w:rsidRPr="002B36E9">
        <w:rPr>
          <w:rFonts w:ascii="Arial Narrow" w:hAnsi="Arial Narrow" w:eastAsia="Calibri" w:cs="Times New Roman"/>
          <w:sz w:val="24"/>
          <w:szCs w:val="24"/>
          <w:lang w:val="es-ES_tradnl"/>
        </w:rPr>
        <w:t xml:space="preserve">que </w:t>
      </w:r>
      <w:r w:rsidRPr="002B36E9" w:rsidR="008609F2">
        <w:rPr>
          <w:rFonts w:ascii="Arial Narrow" w:hAnsi="Arial Narrow" w:eastAsia="Calibri" w:cs="Times New Roman"/>
          <w:sz w:val="24"/>
          <w:szCs w:val="24"/>
          <w:lang w:val="es-ES_tradnl"/>
        </w:rPr>
        <w:t>en Panamá es una actividad regulada y prestada actualmente por tres empresas (ver diagrama)</w:t>
      </w:r>
      <w:r w:rsidRPr="002B36E9">
        <w:rPr>
          <w:rFonts w:ascii="Arial Narrow" w:hAnsi="Arial Narrow" w:eastAsia="Calibri" w:cs="Times New Roman"/>
          <w:sz w:val="24"/>
          <w:szCs w:val="24"/>
          <w:lang w:val="es-ES_tradnl"/>
        </w:rPr>
        <w:t>:</w:t>
      </w:r>
    </w:p>
    <w:p xmlns:wp14="http://schemas.microsoft.com/office/word/2010/wordml" w:rsidRPr="002B36E9" w:rsidR="006F0C4D" w:rsidP="006F0C4D" w:rsidRDefault="006F0C4D" w14:paraId="39B18ADF" wp14:textId="77777777">
      <w:pPr>
        <w:pStyle w:val="ListParagraph"/>
        <w:numPr>
          <w:ilvl w:val="0"/>
          <w:numId w:val="8"/>
        </w:numPr>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Empresa de Distribución Eléctrica Metro Oeste, S.A. (EDEMET), zona de concesión en la parte occidental de la ciudad de Panamá, el oeste de la provincia de Panamá y las provincias de Coclé, Herrera, Los Santos y Veraguas con el 43.9%</w:t>
      </w:r>
      <w:r w:rsidRPr="002B36E9" w:rsidR="00C5418E">
        <w:rPr>
          <w:rFonts w:ascii="Arial Narrow" w:hAnsi="Arial Narrow" w:eastAsia="Calibri" w:cs="Times New Roman"/>
          <w:sz w:val="24"/>
          <w:szCs w:val="24"/>
          <w:lang w:val="es-ES_tradnl"/>
        </w:rPr>
        <w:t xml:space="preserve"> del mercado</w:t>
      </w:r>
      <w:r w:rsidRPr="002B36E9">
        <w:rPr>
          <w:rFonts w:ascii="Arial Narrow" w:hAnsi="Arial Narrow" w:eastAsia="Calibri" w:cs="Times New Roman"/>
          <w:sz w:val="24"/>
          <w:szCs w:val="24"/>
          <w:lang w:val="es-ES_tradnl"/>
        </w:rPr>
        <w:t xml:space="preserve">. </w:t>
      </w:r>
    </w:p>
    <w:p xmlns:wp14="http://schemas.microsoft.com/office/word/2010/wordml" w:rsidRPr="002B36E9" w:rsidR="006F0C4D" w:rsidP="006F0C4D" w:rsidRDefault="006F0C4D" w14:paraId="069E8870" wp14:textId="77777777">
      <w:pPr>
        <w:pStyle w:val="ListParagraph"/>
        <w:numPr>
          <w:ilvl w:val="0"/>
          <w:numId w:val="8"/>
        </w:numPr>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Elektra Noreste, S.A., (ENSA), zona de concesión es el sector este de la ciudad y provincia de Panamá, el Golfo de Panamá, la provincia de Colón y los sistemas aislados, Darién y Guna Yala con el 42%</w:t>
      </w:r>
      <w:r w:rsidRPr="002B36E9" w:rsidR="00C5418E">
        <w:rPr>
          <w:rFonts w:ascii="Arial Narrow" w:hAnsi="Arial Narrow" w:eastAsia="Calibri" w:cs="Times New Roman"/>
          <w:sz w:val="24"/>
          <w:szCs w:val="24"/>
          <w:lang w:val="es-ES_tradnl"/>
        </w:rPr>
        <w:t xml:space="preserve"> del mercado</w:t>
      </w:r>
      <w:r w:rsidRPr="002B36E9">
        <w:rPr>
          <w:rFonts w:ascii="Arial Narrow" w:hAnsi="Arial Narrow" w:eastAsia="Calibri" w:cs="Times New Roman"/>
          <w:sz w:val="24"/>
          <w:szCs w:val="24"/>
          <w:lang w:val="es-ES_tradnl"/>
        </w:rPr>
        <w:t xml:space="preserve">. </w:t>
      </w:r>
    </w:p>
    <w:p xmlns:wp14="http://schemas.microsoft.com/office/word/2010/wordml" w:rsidRPr="002B36E9" w:rsidR="00BC3CA3" w:rsidP="006F0C4D" w:rsidRDefault="006F0C4D" w14:paraId="233F57A6" wp14:textId="77777777">
      <w:pPr>
        <w:pStyle w:val="ListParagraph"/>
        <w:numPr>
          <w:ilvl w:val="0"/>
          <w:numId w:val="8"/>
        </w:numPr>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Empresa de Distribución Eléctrica Chiriquí, S.A: (EDECHI), zona de concesión en las provincias de Chiriquí y Bocas del Toro con el 14</w:t>
      </w:r>
      <w:del w:author="Cardenas Valero, Juan Carlos" w:date="2018-11-30T13:03:00Z" w:id="38">
        <w:r w:rsidRPr="002B36E9" w:rsidDel="00F92F5A">
          <w:rPr>
            <w:rFonts w:ascii="Arial Narrow" w:hAnsi="Arial Narrow" w:eastAsia="Calibri" w:cs="Times New Roman"/>
            <w:sz w:val="24"/>
            <w:szCs w:val="24"/>
            <w:lang w:val="es-ES_tradnl"/>
          </w:rPr>
          <w:delText>.</w:delText>
        </w:r>
      </w:del>
      <w:ins w:author="Cardenas Valero, Juan Carlos" w:date="2018-11-30T13:03:00Z" w:id="39">
        <w:r w:rsidR="00F92F5A">
          <w:rPr>
            <w:rFonts w:ascii="Arial Narrow" w:hAnsi="Arial Narrow" w:eastAsia="Calibri" w:cs="Times New Roman"/>
            <w:sz w:val="24"/>
            <w:szCs w:val="24"/>
            <w:lang w:val="es-ES_tradnl"/>
          </w:rPr>
          <w:t>,</w:t>
        </w:r>
      </w:ins>
      <w:r w:rsidRPr="002B36E9">
        <w:rPr>
          <w:rFonts w:ascii="Arial Narrow" w:hAnsi="Arial Narrow" w:eastAsia="Calibri" w:cs="Times New Roman"/>
          <w:sz w:val="24"/>
          <w:szCs w:val="24"/>
          <w:lang w:val="es-ES_tradnl"/>
        </w:rPr>
        <w:t>1%</w:t>
      </w:r>
      <w:r w:rsidRPr="002B36E9" w:rsidR="00C5418E">
        <w:rPr>
          <w:rFonts w:ascii="Arial Narrow" w:hAnsi="Arial Narrow" w:eastAsia="Calibri" w:cs="Times New Roman"/>
          <w:sz w:val="24"/>
          <w:szCs w:val="24"/>
          <w:lang w:val="es-ES_tradnl"/>
        </w:rPr>
        <w:t xml:space="preserve"> del mercado</w:t>
      </w:r>
      <w:r w:rsidRPr="002B36E9" w:rsidR="00554719">
        <w:rPr>
          <w:rFonts w:ascii="Arial Narrow" w:hAnsi="Arial Narrow" w:eastAsia="Calibri" w:cs="Times New Roman"/>
          <w:sz w:val="24"/>
          <w:szCs w:val="24"/>
          <w:lang w:val="es-ES_tradnl"/>
        </w:rPr>
        <w:t>.</w:t>
      </w:r>
    </w:p>
    <w:p xmlns:wp14="http://schemas.microsoft.com/office/word/2010/wordml" w:rsidRPr="002B36E9" w:rsidR="006F0C4D" w:rsidP="00BC3CA3" w:rsidRDefault="008609F2" w14:paraId="42E02514" wp14:textId="77777777">
      <w:pPr>
        <w:ind w:left="708"/>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Adicional</w:t>
      </w:r>
      <w:r w:rsidRPr="002B36E9" w:rsidR="00BC3CA3">
        <w:rPr>
          <w:rFonts w:ascii="Arial Narrow" w:hAnsi="Arial Narrow" w:eastAsia="Calibri" w:cs="Times New Roman"/>
          <w:sz w:val="24"/>
          <w:szCs w:val="24"/>
          <w:lang w:val="es-ES_tradnl"/>
        </w:rPr>
        <w:t>mente</w:t>
      </w:r>
      <w:r w:rsidRPr="002B36E9">
        <w:rPr>
          <w:rFonts w:ascii="Arial Narrow" w:hAnsi="Arial Narrow" w:eastAsia="Calibri" w:cs="Times New Roman"/>
          <w:sz w:val="24"/>
          <w:szCs w:val="24"/>
          <w:lang w:val="es-ES_tradnl"/>
        </w:rPr>
        <w:t xml:space="preserve"> a estas concesiones, existen auto generadores, que de acuerdo con la Ley pueden vender excedentes sin tener zonas o concesiones asignadas y es el caso de Bocas Fruit Company, donde se establecen las condiciones principales de la prestación del servicio y los requerimientos y responsabilidades de los agentes y los clientes. </w:t>
      </w:r>
    </w:p>
    <w:p xmlns:wp14="http://schemas.microsoft.com/office/word/2010/wordml" w:rsidRPr="002B36E9" w:rsidR="008609F2" w:rsidP="006F0C4D" w:rsidRDefault="008609F2" w14:paraId="083825C4" wp14:textId="77777777">
      <w:pPr>
        <w:ind w:left="708"/>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 xml:space="preserve">Algunos de los aspectos principales </w:t>
      </w:r>
      <w:r w:rsidRPr="002B36E9" w:rsidR="006F0C4D">
        <w:rPr>
          <w:rFonts w:ascii="Arial Narrow" w:hAnsi="Arial Narrow" w:eastAsia="Calibri" w:cs="Times New Roman"/>
          <w:sz w:val="24"/>
          <w:szCs w:val="24"/>
          <w:lang w:val="es-ES_tradnl"/>
        </w:rPr>
        <w:t>de la Ley 6</w:t>
      </w:r>
      <w:r w:rsidRPr="002B36E9">
        <w:rPr>
          <w:rFonts w:ascii="Arial Narrow" w:hAnsi="Arial Narrow" w:eastAsia="Calibri" w:cs="Times New Roman"/>
          <w:sz w:val="24"/>
          <w:szCs w:val="24"/>
          <w:lang w:val="es-ES_tradnl"/>
        </w:rPr>
        <w:t>:</w:t>
      </w:r>
    </w:p>
    <w:p xmlns:wp14="http://schemas.microsoft.com/office/word/2010/wordml" w:rsidRPr="002B36E9" w:rsidR="006F0C4D" w:rsidP="006F0C4D" w:rsidRDefault="008609F2" w14:paraId="4523E387" wp14:textId="77777777">
      <w:pPr>
        <w:pStyle w:val="ListParagraph"/>
        <w:numPr>
          <w:ilvl w:val="0"/>
          <w:numId w:val="9"/>
        </w:numPr>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 xml:space="preserve">Las condiciones de obligatoriedad de conexión de usuarios. </w:t>
      </w:r>
    </w:p>
    <w:p xmlns:wp14="http://schemas.microsoft.com/office/word/2010/wordml" w:rsidRPr="002B36E9" w:rsidR="006F0C4D" w:rsidP="006F0C4D" w:rsidRDefault="008609F2" w14:paraId="5058EF9D" wp14:textId="77777777">
      <w:pPr>
        <w:pStyle w:val="ListParagraph"/>
        <w:numPr>
          <w:ilvl w:val="0"/>
          <w:numId w:val="9"/>
        </w:numPr>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 xml:space="preserve">El contenido de los Contratos de Concesión. </w:t>
      </w:r>
    </w:p>
    <w:p xmlns:wp14="http://schemas.microsoft.com/office/word/2010/wordml" w:rsidRPr="002B36E9" w:rsidR="006F0C4D" w:rsidP="006F0C4D" w:rsidRDefault="008609F2" w14:paraId="412BBDBD" wp14:textId="77777777">
      <w:pPr>
        <w:pStyle w:val="ListParagraph"/>
        <w:numPr>
          <w:ilvl w:val="0"/>
          <w:numId w:val="9"/>
        </w:numPr>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Las metas de expansión y de calidad</w:t>
      </w:r>
      <w:r w:rsidRPr="002B36E9" w:rsidR="006F0C4D">
        <w:rPr>
          <w:rStyle w:val="FootnoteReference"/>
          <w:rFonts w:ascii="Arial Narrow" w:hAnsi="Arial Narrow" w:eastAsia="Calibri" w:cs="Times New Roman"/>
          <w:sz w:val="24"/>
          <w:szCs w:val="24"/>
          <w:lang w:val="es-ES_tradnl"/>
        </w:rPr>
        <w:footnoteReference w:id="4"/>
      </w:r>
      <w:r w:rsidRPr="002B36E9">
        <w:rPr>
          <w:rFonts w:ascii="Arial Narrow" w:hAnsi="Arial Narrow" w:eastAsia="Calibri" w:cs="Times New Roman"/>
          <w:sz w:val="24"/>
          <w:szCs w:val="24"/>
          <w:lang w:val="es-ES_tradnl"/>
        </w:rPr>
        <w:t xml:space="preserve">. </w:t>
      </w:r>
    </w:p>
    <w:p xmlns:wp14="http://schemas.microsoft.com/office/word/2010/wordml" w:rsidRPr="002B36E9" w:rsidR="006F0C4D" w:rsidP="006F0C4D" w:rsidRDefault="008609F2" w14:paraId="3CAFAD3C" wp14:textId="77777777">
      <w:pPr>
        <w:pStyle w:val="ListParagraph"/>
        <w:numPr>
          <w:ilvl w:val="0"/>
          <w:numId w:val="9"/>
        </w:numPr>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 xml:space="preserve">Las reglas de integración vertical. </w:t>
      </w:r>
    </w:p>
    <w:p xmlns:wp14="http://schemas.microsoft.com/office/word/2010/wordml" w:rsidRPr="002B36E9" w:rsidR="006F0C4D" w:rsidP="006F0C4D" w:rsidRDefault="008609F2" w14:paraId="3DD27B57" wp14:textId="77777777">
      <w:pPr>
        <w:pStyle w:val="ListParagraph"/>
        <w:numPr>
          <w:ilvl w:val="0"/>
          <w:numId w:val="9"/>
        </w:numPr>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 xml:space="preserve">La elaboración de normas técnicas específicas para las zonas rurales. </w:t>
      </w:r>
    </w:p>
    <w:p xmlns:wp14="http://schemas.microsoft.com/office/word/2010/wordml" w:rsidRPr="002B36E9" w:rsidR="006F0C4D" w:rsidP="006F0C4D" w:rsidRDefault="008609F2" w14:paraId="50749B38" wp14:textId="77777777">
      <w:pPr>
        <w:pStyle w:val="ListParagraph"/>
        <w:numPr>
          <w:ilvl w:val="0"/>
          <w:numId w:val="9"/>
        </w:numPr>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 xml:space="preserve">Las reglas para la creación de sistemas aislados y rurales. </w:t>
      </w:r>
    </w:p>
    <w:p xmlns:wp14="http://schemas.microsoft.com/office/word/2010/wordml" w:rsidRPr="002B36E9" w:rsidR="006F0C4D" w:rsidP="006F0C4D" w:rsidRDefault="008609F2" w14:paraId="5A0CAA87" wp14:textId="77777777">
      <w:pPr>
        <w:pStyle w:val="ListParagraph"/>
        <w:numPr>
          <w:ilvl w:val="0"/>
          <w:numId w:val="9"/>
        </w:numPr>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 xml:space="preserve">Los criterios para la selección del prestador del servicio en el área rural. </w:t>
      </w:r>
    </w:p>
    <w:p xmlns:wp14="http://schemas.microsoft.com/office/word/2010/wordml" w:rsidRPr="002B36E9" w:rsidR="006F0C4D" w:rsidP="008609F2" w:rsidRDefault="006F0C4D" w14:paraId="3DEEC669" wp14:textId="77777777">
      <w:pPr>
        <w:pStyle w:val="ListParagraph"/>
        <w:jc w:val="both"/>
        <w:rPr>
          <w:rFonts w:ascii="Arial Narrow" w:hAnsi="Arial Narrow" w:eastAsia="Calibri" w:cs="Times New Roman"/>
          <w:sz w:val="24"/>
          <w:szCs w:val="24"/>
          <w:lang w:val="es-ES_tradnl"/>
        </w:rPr>
      </w:pPr>
    </w:p>
    <w:p xmlns:wp14="http://schemas.microsoft.com/office/word/2010/wordml" w:rsidRPr="002B36E9" w:rsidR="00291333" w:rsidP="00795D94" w:rsidRDefault="006F0C4D" w14:paraId="1D546630" wp14:textId="77777777">
      <w:pPr>
        <w:pStyle w:val="ListParagraph"/>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A su vez</w:t>
      </w:r>
      <w:r w:rsidRPr="002B36E9" w:rsidR="0099633B">
        <w:rPr>
          <w:rFonts w:ascii="Arial Narrow" w:hAnsi="Arial Narrow" w:eastAsia="Calibri" w:cs="Times New Roman"/>
          <w:sz w:val="24"/>
          <w:szCs w:val="24"/>
          <w:lang w:val="es-ES_tradnl"/>
        </w:rPr>
        <w:t xml:space="preserve">, se tienen </w:t>
      </w:r>
      <w:r w:rsidRPr="002B36E9" w:rsidR="008609F2">
        <w:rPr>
          <w:rFonts w:ascii="Arial Narrow" w:hAnsi="Arial Narrow" w:eastAsia="Calibri" w:cs="Times New Roman"/>
          <w:sz w:val="24"/>
          <w:szCs w:val="24"/>
          <w:lang w:val="es-ES_tradnl"/>
        </w:rPr>
        <w:t xml:space="preserve">normas específicas </w:t>
      </w:r>
      <w:r w:rsidRPr="002B36E9" w:rsidR="00291333">
        <w:rPr>
          <w:rFonts w:ascii="Arial Narrow" w:hAnsi="Arial Narrow" w:eastAsia="Calibri" w:cs="Times New Roman"/>
          <w:sz w:val="24"/>
          <w:szCs w:val="24"/>
          <w:lang w:val="es-ES_tradnl"/>
        </w:rPr>
        <w:t>en</w:t>
      </w:r>
      <w:r w:rsidRPr="002B36E9" w:rsidR="008609F2">
        <w:rPr>
          <w:rFonts w:ascii="Arial Narrow" w:hAnsi="Arial Narrow" w:eastAsia="Calibri" w:cs="Times New Roman"/>
          <w:sz w:val="24"/>
          <w:szCs w:val="24"/>
          <w:lang w:val="es-ES_tradnl"/>
        </w:rPr>
        <w:t xml:space="preserve"> electrificación rural en</w:t>
      </w:r>
      <w:r w:rsidRPr="002B36E9" w:rsidR="0099633B">
        <w:rPr>
          <w:rFonts w:ascii="Arial Narrow" w:hAnsi="Arial Narrow" w:eastAsia="Calibri" w:cs="Times New Roman"/>
          <w:sz w:val="24"/>
          <w:szCs w:val="24"/>
          <w:lang w:val="es-ES_tradnl"/>
        </w:rPr>
        <w:t>:</w:t>
      </w:r>
    </w:p>
    <w:p xmlns:wp14="http://schemas.microsoft.com/office/word/2010/wordml" w:rsidRPr="002B36E9" w:rsidR="00795D94" w:rsidP="00795D94" w:rsidRDefault="00795D94" w14:paraId="3656B9AB" wp14:textId="77777777">
      <w:pPr>
        <w:pStyle w:val="ListParagraph"/>
        <w:jc w:val="both"/>
        <w:rPr>
          <w:rFonts w:ascii="Arial Narrow" w:hAnsi="Arial Narrow" w:eastAsia="Calibri" w:cs="Times New Roman"/>
          <w:sz w:val="24"/>
          <w:szCs w:val="24"/>
          <w:lang w:val="es-ES_tradnl"/>
        </w:rPr>
      </w:pPr>
    </w:p>
    <w:p xmlns:wp14="http://schemas.microsoft.com/office/word/2010/wordml" w:rsidRPr="002B36E9" w:rsidR="00291333" w:rsidP="00C5418E" w:rsidRDefault="008609F2" w14:paraId="7EC98883" wp14:textId="77777777">
      <w:pPr>
        <w:pStyle w:val="ListParagraph"/>
        <w:numPr>
          <w:ilvl w:val="0"/>
          <w:numId w:val="11"/>
        </w:numPr>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T</w:t>
      </w:r>
      <w:r w:rsidRPr="002B36E9" w:rsidR="00291333">
        <w:rPr>
          <w:rFonts w:ascii="Arial Narrow" w:hAnsi="Arial Narrow" w:eastAsia="Calibri" w:cs="Times New Roman"/>
          <w:sz w:val="24"/>
          <w:szCs w:val="24"/>
          <w:lang w:val="es-ES_tradnl"/>
        </w:rPr>
        <w:t>I</w:t>
      </w:r>
      <w:r w:rsidRPr="002B36E9">
        <w:rPr>
          <w:rFonts w:ascii="Arial Narrow" w:hAnsi="Arial Narrow" w:eastAsia="Calibri" w:cs="Times New Roman"/>
          <w:sz w:val="24"/>
          <w:szCs w:val="24"/>
          <w:lang w:val="es-ES_tradnl"/>
        </w:rPr>
        <w:t xml:space="preserve">TULO XIV de la Ley 6 de 1997 y el Decreto Ejecutivo No. 29 de 1998 donde se desarrolla </w:t>
      </w:r>
      <w:r w:rsidRPr="002B36E9" w:rsidR="0099633B">
        <w:rPr>
          <w:rFonts w:ascii="Arial Narrow" w:hAnsi="Arial Narrow" w:eastAsia="Calibri" w:cs="Times New Roman"/>
          <w:sz w:val="24"/>
          <w:szCs w:val="24"/>
          <w:lang w:val="es-ES_tradnl"/>
        </w:rPr>
        <w:t xml:space="preserve">  </w:t>
      </w:r>
      <w:r w:rsidRPr="002B36E9">
        <w:rPr>
          <w:rFonts w:ascii="Arial Narrow" w:hAnsi="Arial Narrow" w:eastAsia="Calibri" w:cs="Times New Roman"/>
          <w:sz w:val="24"/>
          <w:szCs w:val="24"/>
          <w:lang w:val="es-ES_tradnl"/>
        </w:rPr>
        <w:t xml:space="preserve"> Artículo 95 con todas las facultades de la OER. </w:t>
      </w:r>
    </w:p>
    <w:p xmlns:wp14="http://schemas.microsoft.com/office/word/2010/wordml" w:rsidRPr="002B36E9" w:rsidR="00291333" w:rsidP="00C5418E" w:rsidRDefault="00291333" w14:paraId="606D8B2D" wp14:textId="77777777">
      <w:pPr>
        <w:pStyle w:val="ListParagraph"/>
        <w:numPr>
          <w:ilvl w:val="0"/>
          <w:numId w:val="11"/>
        </w:numPr>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L</w:t>
      </w:r>
      <w:r w:rsidRPr="002B36E9" w:rsidR="008609F2">
        <w:rPr>
          <w:rFonts w:ascii="Arial Narrow" w:hAnsi="Arial Narrow" w:eastAsia="Calibri" w:cs="Times New Roman"/>
          <w:sz w:val="24"/>
          <w:szCs w:val="24"/>
          <w:lang w:val="es-ES_tradnl"/>
        </w:rPr>
        <w:t xml:space="preserve">a Ley No. 15 de 2001 establece las reglas para los subsidios en la prestación del servicio de energía. </w:t>
      </w:r>
    </w:p>
    <w:p xmlns:wp14="http://schemas.microsoft.com/office/word/2010/wordml" w:rsidRPr="002B36E9" w:rsidR="00291333" w:rsidP="00C5418E" w:rsidRDefault="008609F2" w14:paraId="72CD3348" wp14:textId="77777777">
      <w:pPr>
        <w:pStyle w:val="ListParagraph"/>
        <w:numPr>
          <w:ilvl w:val="0"/>
          <w:numId w:val="11"/>
        </w:numPr>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 xml:space="preserve">Decreto Ejecutivo No. 22 de 1998 </w:t>
      </w:r>
    </w:p>
    <w:p xmlns:wp14="http://schemas.microsoft.com/office/word/2010/wordml" w:rsidRPr="002B36E9" w:rsidR="00291333" w:rsidP="00C5418E" w:rsidRDefault="008609F2" w14:paraId="1FE0B2AA" wp14:textId="77777777">
      <w:pPr>
        <w:pStyle w:val="ListParagraph"/>
        <w:numPr>
          <w:ilvl w:val="0"/>
          <w:numId w:val="11"/>
        </w:numPr>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lastRenderedPageBreak/>
        <w:t xml:space="preserve">Ley 6 de 3 de febrero de 1997 </w:t>
      </w:r>
    </w:p>
    <w:p xmlns:wp14="http://schemas.microsoft.com/office/word/2010/wordml" w:rsidRPr="002B36E9" w:rsidR="00291333" w:rsidP="00C5418E" w:rsidRDefault="008609F2" w14:paraId="2F5638F7" wp14:textId="77777777">
      <w:pPr>
        <w:pStyle w:val="ListParagraph"/>
        <w:numPr>
          <w:ilvl w:val="0"/>
          <w:numId w:val="11"/>
        </w:numPr>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 xml:space="preserve">Decreto Ejecutivo No. 29 de 1998 </w:t>
      </w:r>
    </w:p>
    <w:p xmlns:wp14="http://schemas.microsoft.com/office/word/2010/wordml" w:rsidRPr="002B36E9" w:rsidR="00291333" w:rsidP="00C5418E" w:rsidRDefault="008609F2" w14:paraId="498F2B92" wp14:textId="77777777">
      <w:pPr>
        <w:pStyle w:val="ListParagraph"/>
        <w:numPr>
          <w:ilvl w:val="0"/>
          <w:numId w:val="11"/>
        </w:numPr>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 xml:space="preserve">Ley 15 de 7 de febrero de 2001 </w:t>
      </w:r>
    </w:p>
    <w:p xmlns:wp14="http://schemas.microsoft.com/office/word/2010/wordml" w:rsidRPr="002B36E9" w:rsidR="00291333" w:rsidP="00C5418E" w:rsidRDefault="008609F2" w14:paraId="5E687EB7" wp14:textId="77777777">
      <w:pPr>
        <w:pStyle w:val="ListParagraph"/>
        <w:numPr>
          <w:ilvl w:val="0"/>
          <w:numId w:val="11"/>
        </w:numPr>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 xml:space="preserve">Ley No. 43 de 25 de abril de 2011 </w:t>
      </w:r>
    </w:p>
    <w:p xmlns:wp14="http://schemas.microsoft.com/office/word/2010/wordml" w:rsidRPr="002B36E9" w:rsidR="00777EF6" w:rsidP="00D85970" w:rsidRDefault="00291333" w14:paraId="433AD6BF" wp14:textId="77777777">
      <w:pPr>
        <w:pStyle w:val="ListParagraph"/>
        <w:numPr>
          <w:ilvl w:val="0"/>
          <w:numId w:val="11"/>
        </w:numPr>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Resolución JD-764 de 1998</w:t>
      </w:r>
    </w:p>
    <w:p xmlns:wp14="http://schemas.microsoft.com/office/word/2010/wordml" w:rsidRPr="002B36E9" w:rsidR="00D85970" w:rsidP="00D85970" w:rsidRDefault="00D85970" w14:paraId="45FB0818" wp14:textId="77777777">
      <w:pPr>
        <w:pStyle w:val="ListParagraph"/>
        <w:ind w:left="1080"/>
        <w:jc w:val="both"/>
        <w:rPr>
          <w:rFonts w:ascii="Arial Narrow" w:hAnsi="Arial Narrow" w:eastAsia="Calibri" w:cs="Times New Roman"/>
          <w:sz w:val="24"/>
          <w:szCs w:val="24"/>
          <w:lang w:val="es-ES_tradnl"/>
        </w:rPr>
      </w:pPr>
    </w:p>
    <w:p xmlns:wp14="http://schemas.microsoft.com/office/word/2010/wordml" w:rsidRPr="002B36E9" w:rsidR="00777EF6" w:rsidP="00777EF6" w:rsidRDefault="00777EF6" w14:paraId="46A59323" wp14:textId="77777777">
      <w:pPr>
        <w:pStyle w:val="ListParagraph"/>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Con base en el artículo 95 de la Ley 6 de febrero 3 de 1997, la OER es la encargada de promover proyectos de ER, en áreas rurales no servidas, no rentables y no concesionadas. Los proyectos de ER, se han ejecutados con recursos de Presupuesto del Estado (recursos asignados del presupuesto general más recursos del Fondo de Electrificación (FER) y de banca multilateral, principalmente el BID.</w:t>
      </w:r>
    </w:p>
    <w:p xmlns:wp14="http://schemas.microsoft.com/office/word/2010/wordml" w:rsidRPr="002B36E9" w:rsidR="00777EF6" w:rsidP="00777EF6" w:rsidRDefault="00777EF6" w14:paraId="049F31CB" wp14:textId="77777777">
      <w:pPr>
        <w:pStyle w:val="ListParagraph"/>
        <w:jc w:val="both"/>
        <w:rPr>
          <w:rFonts w:ascii="Arial Narrow" w:hAnsi="Arial Narrow" w:eastAsia="Calibri" w:cs="Times New Roman"/>
          <w:sz w:val="24"/>
          <w:szCs w:val="24"/>
          <w:lang w:val="es-CO"/>
        </w:rPr>
      </w:pPr>
    </w:p>
    <w:p xmlns:wp14="http://schemas.microsoft.com/office/word/2010/wordml" w:rsidRPr="002B36E9" w:rsidR="00D85970" w:rsidP="00D85970" w:rsidRDefault="00E05CF8" w14:paraId="70A09591" wp14:textId="77777777">
      <w:pPr>
        <w:pStyle w:val="ListParagraph"/>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La OER, considerando lo establecido en los contratos de concesión en la Claúsula 22 Obligaciones de Electrificación dentro de la Zona de Concesión, debe realizar un inventario de las comunidades rurales, ubicadas dentro del área de Concesión</w:t>
      </w:r>
      <w:r w:rsidRPr="002B36E9" w:rsidR="00795D94">
        <w:rPr>
          <w:rStyle w:val="FootnoteReference"/>
          <w:rFonts w:ascii="Arial Narrow" w:hAnsi="Arial Narrow" w:eastAsia="Calibri" w:cs="Times New Roman"/>
          <w:sz w:val="24"/>
          <w:szCs w:val="24"/>
          <w:lang w:val="es-CO"/>
        </w:rPr>
        <w:footnoteReference w:id="5"/>
      </w:r>
      <w:r w:rsidRPr="002B36E9">
        <w:rPr>
          <w:rFonts w:ascii="Arial Narrow" w:hAnsi="Arial Narrow" w:eastAsia="Calibri" w:cs="Times New Roman"/>
          <w:sz w:val="24"/>
          <w:szCs w:val="24"/>
          <w:lang w:val="es-CO"/>
        </w:rPr>
        <w:t xml:space="preserve">. </w:t>
      </w:r>
    </w:p>
    <w:p xmlns:wp14="http://schemas.microsoft.com/office/word/2010/wordml" w:rsidRPr="002B36E9" w:rsidR="00795D94" w:rsidP="00D85970" w:rsidRDefault="00795D94" w14:paraId="53128261" wp14:textId="77777777">
      <w:pPr>
        <w:pStyle w:val="ListParagraph"/>
        <w:jc w:val="both"/>
        <w:rPr>
          <w:rFonts w:ascii="Arial Narrow" w:hAnsi="Arial Narrow" w:eastAsia="Calibri" w:cs="Times New Roman"/>
          <w:sz w:val="24"/>
          <w:szCs w:val="24"/>
          <w:lang w:val="es-CO"/>
        </w:rPr>
      </w:pPr>
    </w:p>
    <w:p xmlns:wp14="http://schemas.microsoft.com/office/word/2010/wordml" w:rsidRPr="002B36E9" w:rsidR="00795D94" w:rsidP="00535701" w:rsidRDefault="00795D94" w14:paraId="33E9B5F6" wp14:textId="77777777">
      <w:pPr>
        <w:pStyle w:val="ListParagraph"/>
        <w:numPr>
          <w:ilvl w:val="0"/>
          <w:numId w:val="2"/>
        </w:numPr>
        <w:jc w:val="both"/>
        <w:rPr>
          <w:rFonts w:ascii="Arial Narrow" w:hAnsi="Arial Narrow" w:eastAsia="Calibri" w:cs="Times New Roman"/>
          <w:b/>
          <w:sz w:val="24"/>
          <w:szCs w:val="24"/>
          <w:lang w:val="es-ES_tradnl"/>
        </w:rPr>
      </w:pPr>
      <w:r w:rsidRPr="002B36E9">
        <w:rPr>
          <w:rFonts w:ascii="Arial Narrow" w:hAnsi="Arial Narrow" w:eastAsia="Calibri" w:cs="Times New Roman"/>
          <w:b/>
          <w:sz w:val="24"/>
          <w:szCs w:val="24"/>
          <w:lang w:val="es-ES_tradnl"/>
        </w:rPr>
        <w:t xml:space="preserve">Criterios </w:t>
      </w:r>
      <w:r w:rsidRPr="002B36E9" w:rsidR="00266A41">
        <w:rPr>
          <w:rFonts w:ascii="Arial Narrow" w:hAnsi="Arial Narrow" w:eastAsia="Calibri" w:cs="Times New Roman"/>
          <w:b/>
          <w:sz w:val="24"/>
          <w:szCs w:val="24"/>
          <w:lang w:val="es-ES_tradnl"/>
        </w:rPr>
        <w:t xml:space="preserve">para la identificación de </w:t>
      </w:r>
      <w:r w:rsidRPr="002B36E9" w:rsidR="00E20DE5">
        <w:rPr>
          <w:rFonts w:ascii="Arial Narrow" w:hAnsi="Arial Narrow" w:eastAsia="Calibri" w:cs="Times New Roman"/>
          <w:b/>
          <w:sz w:val="24"/>
          <w:szCs w:val="24"/>
          <w:lang w:val="es-ES_tradnl"/>
        </w:rPr>
        <w:t xml:space="preserve">Proyectos para el </w:t>
      </w:r>
      <w:r w:rsidRPr="002B36E9" w:rsidR="00D85970">
        <w:rPr>
          <w:rFonts w:ascii="Arial Narrow" w:hAnsi="Arial Narrow" w:eastAsia="Calibri" w:cs="Times New Roman"/>
          <w:b/>
          <w:sz w:val="24"/>
          <w:szCs w:val="24"/>
          <w:lang w:val="es-ES_tradnl"/>
        </w:rPr>
        <w:t>Programa Acceso Universal de Energía para Todos</w:t>
      </w:r>
    </w:p>
    <w:p xmlns:wp14="http://schemas.microsoft.com/office/word/2010/wordml" w:rsidRPr="002B36E9" w:rsidR="00795D94" w:rsidP="00795D94" w:rsidRDefault="00795D94" w14:paraId="62486C05" wp14:textId="77777777">
      <w:pPr>
        <w:pStyle w:val="ListParagraph"/>
        <w:jc w:val="both"/>
        <w:rPr>
          <w:rFonts w:ascii="Arial Narrow" w:hAnsi="Arial Narrow" w:eastAsia="Calibri" w:cs="Times New Roman"/>
          <w:b/>
          <w:sz w:val="24"/>
          <w:szCs w:val="24"/>
          <w:lang w:val="es-ES_tradnl"/>
        </w:rPr>
      </w:pPr>
    </w:p>
    <w:p xmlns:wp14="http://schemas.microsoft.com/office/word/2010/wordml" w:rsidRPr="002B36E9" w:rsidR="00610B3C" w:rsidP="00610B3C" w:rsidRDefault="00610B3C" w14:paraId="6D74FEFF" wp14:textId="77777777">
      <w:pPr>
        <w:pStyle w:val="ListParagraph"/>
        <w:numPr>
          <w:ilvl w:val="0"/>
          <w:numId w:val="16"/>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 xml:space="preserve">Como criterio general de elegibilidad, los proyectos a ser financiados con </w:t>
      </w:r>
      <w:r w:rsidRPr="002B36E9" w:rsidR="00795D94">
        <w:rPr>
          <w:rFonts w:ascii="Arial Narrow" w:hAnsi="Arial Narrow" w:eastAsia="Calibri" w:cs="Times New Roman"/>
          <w:sz w:val="24"/>
          <w:szCs w:val="24"/>
          <w:lang w:val="es-CO"/>
        </w:rPr>
        <w:t>el PAUE</w:t>
      </w:r>
      <w:r w:rsidRPr="002B36E9">
        <w:rPr>
          <w:rFonts w:ascii="Arial Narrow" w:hAnsi="Arial Narrow" w:eastAsia="Calibri" w:cs="Times New Roman"/>
          <w:sz w:val="24"/>
          <w:szCs w:val="24"/>
          <w:lang w:val="es-CO"/>
        </w:rPr>
        <w:t xml:space="preserve"> deben ser consistentes con la </w:t>
      </w:r>
      <w:r w:rsidRPr="002B36E9" w:rsidR="00D85970">
        <w:rPr>
          <w:rFonts w:ascii="Arial Narrow" w:hAnsi="Arial Narrow" w:eastAsia="Calibri" w:cs="Times New Roman"/>
          <w:sz w:val="24"/>
          <w:szCs w:val="24"/>
          <w:lang w:val="es-CO"/>
        </w:rPr>
        <w:t>e</w:t>
      </w:r>
      <w:r w:rsidRPr="002B36E9">
        <w:rPr>
          <w:rFonts w:ascii="Arial Narrow" w:hAnsi="Arial Narrow" w:eastAsia="Calibri" w:cs="Times New Roman"/>
          <w:sz w:val="24"/>
          <w:szCs w:val="24"/>
          <w:lang w:val="es-CO"/>
        </w:rPr>
        <w:t>strategia del Gobierno de Panamá en el sector eléctrico rural, orientada a promover la electrificación en áreas rurales no servidas, no rentables y no concesionadas.</w:t>
      </w:r>
    </w:p>
    <w:p xmlns:wp14="http://schemas.microsoft.com/office/word/2010/wordml" w:rsidRPr="002B36E9" w:rsidR="00157AC5" w:rsidP="00157AC5" w:rsidRDefault="00610B3C" w14:paraId="02915AB2" wp14:textId="77777777">
      <w:pPr>
        <w:pStyle w:val="ListParagraph"/>
        <w:numPr>
          <w:ilvl w:val="0"/>
          <w:numId w:val="16"/>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 xml:space="preserve">En el ámbito del </w:t>
      </w:r>
      <w:r w:rsidRPr="002B36E9" w:rsidR="00D85970">
        <w:rPr>
          <w:rFonts w:ascii="Arial Narrow" w:hAnsi="Arial Narrow" w:eastAsia="Calibri" w:cs="Times New Roman"/>
          <w:sz w:val="24"/>
          <w:szCs w:val="24"/>
          <w:lang w:val="es-CO"/>
        </w:rPr>
        <w:t>p</w:t>
      </w:r>
      <w:r w:rsidRPr="002B36E9">
        <w:rPr>
          <w:rFonts w:ascii="Arial Narrow" w:hAnsi="Arial Narrow" w:eastAsia="Calibri" w:cs="Times New Roman"/>
          <w:sz w:val="24"/>
          <w:szCs w:val="24"/>
          <w:lang w:val="es-CO"/>
        </w:rPr>
        <w:t>rograma, los proyectos de electrificación rural elegibles deben cumplir con los siguientes criterios</w:t>
      </w:r>
      <w:r w:rsidRPr="002B36E9" w:rsidR="00157AC5">
        <w:rPr>
          <w:rFonts w:ascii="Arial Narrow" w:hAnsi="Arial Narrow" w:eastAsia="Calibri" w:cs="Times New Roman"/>
          <w:sz w:val="24"/>
          <w:szCs w:val="24"/>
          <w:lang w:val="es-CO"/>
        </w:rPr>
        <w:t>, de acuerdo con la normatividad vigente y procedimientos establecidos</w:t>
      </w:r>
      <w:r w:rsidRPr="002B36E9">
        <w:rPr>
          <w:rFonts w:ascii="Arial Narrow" w:hAnsi="Arial Narrow" w:eastAsia="Calibri" w:cs="Times New Roman"/>
          <w:sz w:val="24"/>
          <w:szCs w:val="24"/>
          <w:lang w:val="es-CO"/>
        </w:rPr>
        <w:t>:</w:t>
      </w:r>
    </w:p>
    <w:p xmlns:wp14="http://schemas.microsoft.com/office/word/2010/wordml" w:rsidRPr="002B36E9" w:rsidR="00157AC5" w:rsidP="00157AC5" w:rsidRDefault="00157AC5" w14:paraId="4101652C" wp14:textId="77777777">
      <w:pPr>
        <w:pStyle w:val="ListParagraph"/>
        <w:ind w:left="1080"/>
        <w:jc w:val="both"/>
        <w:rPr>
          <w:rFonts w:ascii="Arial Narrow" w:hAnsi="Arial Narrow" w:eastAsia="Calibri" w:cs="Times New Roman"/>
          <w:sz w:val="24"/>
          <w:szCs w:val="24"/>
          <w:lang w:val="es-CO"/>
        </w:rPr>
      </w:pPr>
    </w:p>
    <w:p xmlns:wp14="http://schemas.microsoft.com/office/word/2010/wordml" w:rsidRPr="002B36E9" w:rsidR="00636832" w:rsidP="00610B3C" w:rsidRDefault="00636832" w14:paraId="379BF1B4" wp14:textId="77777777">
      <w:pPr>
        <w:pStyle w:val="ListParagraph"/>
        <w:numPr>
          <w:ilvl w:val="0"/>
          <w:numId w:val="17"/>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La ejecución del proyecto debe ser solicitada por las comunidades.</w:t>
      </w:r>
    </w:p>
    <w:p xmlns:wp14="http://schemas.microsoft.com/office/word/2010/wordml" w:rsidRPr="002B36E9" w:rsidR="00610B3C" w:rsidP="00610B3C" w:rsidRDefault="002511F5" w14:paraId="3E8F4A7A" wp14:textId="77777777">
      <w:pPr>
        <w:pStyle w:val="ListParagraph"/>
        <w:numPr>
          <w:ilvl w:val="0"/>
          <w:numId w:val="17"/>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Deben c</w:t>
      </w:r>
      <w:r w:rsidRPr="002B36E9" w:rsidR="00610B3C">
        <w:rPr>
          <w:rFonts w:ascii="Arial Narrow" w:hAnsi="Arial Narrow" w:eastAsia="Calibri" w:cs="Times New Roman"/>
          <w:sz w:val="24"/>
          <w:szCs w:val="24"/>
          <w:lang w:val="es-CO"/>
        </w:rPr>
        <w:t xml:space="preserve">ontribuir al logro de uno o más de los </w:t>
      </w:r>
      <w:r w:rsidRPr="002B36E9">
        <w:rPr>
          <w:rFonts w:ascii="Arial Narrow" w:hAnsi="Arial Narrow" w:eastAsia="Calibri" w:cs="Times New Roman"/>
          <w:sz w:val="24"/>
          <w:szCs w:val="24"/>
          <w:lang w:val="es-CO"/>
        </w:rPr>
        <w:t xml:space="preserve">objetivos, </w:t>
      </w:r>
      <w:r w:rsidRPr="002B36E9" w:rsidR="00610B3C">
        <w:rPr>
          <w:rFonts w:ascii="Arial Narrow" w:hAnsi="Arial Narrow" w:eastAsia="Calibri" w:cs="Times New Roman"/>
          <w:sz w:val="24"/>
          <w:szCs w:val="24"/>
          <w:lang w:val="es-CO"/>
        </w:rPr>
        <w:t>productos</w:t>
      </w:r>
      <w:r w:rsidRPr="002B36E9">
        <w:rPr>
          <w:rFonts w:ascii="Arial Narrow" w:hAnsi="Arial Narrow" w:eastAsia="Calibri" w:cs="Times New Roman"/>
          <w:sz w:val="24"/>
          <w:szCs w:val="24"/>
          <w:lang w:val="es-CO"/>
        </w:rPr>
        <w:t xml:space="preserve"> y </w:t>
      </w:r>
      <w:r w:rsidRPr="002B36E9" w:rsidR="00610B3C">
        <w:rPr>
          <w:rFonts w:ascii="Arial Narrow" w:hAnsi="Arial Narrow" w:eastAsia="Calibri" w:cs="Times New Roman"/>
          <w:sz w:val="24"/>
          <w:szCs w:val="24"/>
          <w:lang w:val="es-CO"/>
        </w:rPr>
        <w:t>resultados</w:t>
      </w:r>
      <w:r w:rsidRPr="002B36E9">
        <w:rPr>
          <w:rFonts w:ascii="Arial Narrow" w:hAnsi="Arial Narrow" w:eastAsia="Calibri" w:cs="Times New Roman"/>
          <w:sz w:val="24"/>
          <w:szCs w:val="24"/>
          <w:lang w:val="es-CO"/>
        </w:rPr>
        <w:t xml:space="preserve"> </w:t>
      </w:r>
      <w:r w:rsidRPr="002B36E9" w:rsidR="00610B3C">
        <w:rPr>
          <w:rFonts w:ascii="Arial Narrow" w:hAnsi="Arial Narrow" w:eastAsia="Calibri" w:cs="Times New Roman"/>
          <w:sz w:val="24"/>
          <w:szCs w:val="24"/>
          <w:lang w:val="es-CO"/>
        </w:rPr>
        <w:t xml:space="preserve">definidos en la Matriz de Resultados del </w:t>
      </w:r>
      <w:r w:rsidRPr="002B36E9" w:rsidR="00157AC5">
        <w:rPr>
          <w:rFonts w:ascii="Arial Narrow" w:hAnsi="Arial Narrow" w:eastAsia="Calibri" w:cs="Times New Roman"/>
          <w:sz w:val="24"/>
          <w:szCs w:val="24"/>
          <w:lang w:val="es-CO"/>
        </w:rPr>
        <w:t>p</w:t>
      </w:r>
      <w:r w:rsidRPr="002B36E9" w:rsidR="00610B3C">
        <w:rPr>
          <w:rFonts w:ascii="Arial Narrow" w:hAnsi="Arial Narrow" w:eastAsia="Calibri" w:cs="Times New Roman"/>
          <w:sz w:val="24"/>
          <w:szCs w:val="24"/>
          <w:lang w:val="es-CO"/>
        </w:rPr>
        <w:t>rograma.</w:t>
      </w:r>
    </w:p>
    <w:p xmlns:wp14="http://schemas.microsoft.com/office/word/2010/wordml" w:rsidRPr="002B36E9" w:rsidR="00636832" w:rsidP="00636832" w:rsidRDefault="00610B3C" w14:paraId="5901DA30" wp14:textId="77777777">
      <w:pPr>
        <w:pStyle w:val="ListParagraph"/>
        <w:numPr>
          <w:ilvl w:val="0"/>
          <w:numId w:val="17"/>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 xml:space="preserve">Estar enmarcado en la Componente 1 del </w:t>
      </w:r>
      <w:r w:rsidRPr="002B36E9" w:rsidR="00157AC5">
        <w:rPr>
          <w:rFonts w:ascii="Arial Narrow" w:hAnsi="Arial Narrow" w:eastAsia="Calibri" w:cs="Times New Roman"/>
          <w:sz w:val="24"/>
          <w:szCs w:val="24"/>
          <w:lang w:val="es-CO"/>
        </w:rPr>
        <w:t>p</w:t>
      </w:r>
      <w:r w:rsidRPr="002B36E9">
        <w:rPr>
          <w:rFonts w:ascii="Arial Narrow" w:hAnsi="Arial Narrow" w:eastAsia="Calibri" w:cs="Times New Roman"/>
          <w:sz w:val="24"/>
          <w:szCs w:val="24"/>
          <w:lang w:val="es-CO"/>
        </w:rPr>
        <w:t xml:space="preserve">rograma y </w:t>
      </w:r>
      <w:r w:rsidRPr="002B36E9" w:rsidR="00636832">
        <w:rPr>
          <w:rFonts w:ascii="Arial Narrow" w:hAnsi="Arial Narrow" w:eastAsia="Calibri" w:cs="Times New Roman"/>
          <w:sz w:val="24"/>
          <w:szCs w:val="24"/>
          <w:lang w:val="es-CO"/>
        </w:rPr>
        <w:t xml:space="preserve">los proyectos deben </w:t>
      </w:r>
      <w:r w:rsidRPr="002B36E9">
        <w:rPr>
          <w:rFonts w:ascii="Arial Narrow" w:hAnsi="Arial Narrow" w:eastAsia="Calibri" w:cs="Times New Roman"/>
          <w:sz w:val="24"/>
          <w:szCs w:val="24"/>
          <w:lang w:val="es-CO"/>
        </w:rPr>
        <w:t>corresponder a</w:t>
      </w:r>
      <w:r w:rsidRPr="002B36E9" w:rsidR="00636832">
        <w:rPr>
          <w:rFonts w:ascii="Arial Narrow" w:hAnsi="Arial Narrow" w:eastAsia="Calibri" w:cs="Times New Roman"/>
          <w:sz w:val="24"/>
          <w:szCs w:val="24"/>
          <w:lang w:val="es-CO"/>
        </w:rPr>
        <w:t>:</w:t>
      </w:r>
    </w:p>
    <w:p xmlns:wp14="http://schemas.microsoft.com/office/word/2010/wordml" w:rsidRPr="002B36E9" w:rsidR="00636832" w:rsidP="00636832" w:rsidRDefault="00636832" w14:paraId="4B99056E" wp14:textId="77777777">
      <w:pPr>
        <w:pStyle w:val="ListParagraph"/>
        <w:ind w:left="1440"/>
        <w:jc w:val="both"/>
        <w:rPr>
          <w:rFonts w:ascii="Arial Narrow" w:hAnsi="Arial Narrow" w:eastAsia="Calibri" w:cs="Times New Roman"/>
          <w:sz w:val="24"/>
          <w:szCs w:val="24"/>
          <w:lang w:val="es-CO"/>
        </w:rPr>
      </w:pPr>
    </w:p>
    <w:p xmlns:wp14="http://schemas.microsoft.com/office/word/2010/wordml" w:rsidRPr="002B36E9" w:rsidR="00AD7BE0" w:rsidP="00AD7BE0" w:rsidRDefault="00636832" w14:paraId="3DD946E2" wp14:textId="77777777">
      <w:pPr>
        <w:pStyle w:val="ListParagraph"/>
        <w:numPr>
          <w:ilvl w:val="0"/>
          <w:numId w:val="18"/>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E</w:t>
      </w:r>
      <w:r w:rsidRPr="002B36E9" w:rsidR="00610B3C">
        <w:rPr>
          <w:rFonts w:ascii="Arial Narrow" w:hAnsi="Arial Narrow" w:eastAsia="Calibri" w:cs="Times New Roman"/>
          <w:sz w:val="24"/>
          <w:szCs w:val="24"/>
          <w:lang w:val="es-CO"/>
        </w:rPr>
        <w:t>xtensión</w:t>
      </w:r>
      <w:r w:rsidRPr="002B36E9">
        <w:rPr>
          <w:rFonts w:ascii="Arial Narrow" w:hAnsi="Arial Narrow" w:eastAsia="Calibri" w:cs="Times New Roman"/>
          <w:sz w:val="24"/>
          <w:szCs w:val="24"/>
          <w:lang w:val="es-CO"/>
        </w:rPr>
        <w:t xml:space="preserve"> </w:t>
      </w:r>
      <w:r w:rsidRPr="002B36E9" w:rsidR="00610B3C">
        <w:rPr>
          <w:rFonts w:ascii="Arial Narrow" w:hAnsi="Arial Narrow" w:eastAsia="Calibri" w:cs="Times New Roman"/>
          <w:sz w:val="24"/>
          <w:szCs w:val="24"/>
          <w:lang w:val="es-CO"/>
        </w:rPr>
        <w:t>de redes</w:t>
      </w:r>
      <w:r w:rsidRPr="002B36E9" w:rsidR="002511F5">
        <w:rPr>
          <w:rFonts w:ascii="Arial Narrow" w:hAnsi="Arial Narrow" w:eastAsia="Calibri" w:cs="Times New Roman"/>
          <w:sz w:val="24"/>
          <w:szCs w:val="24"/>
          <w:lang w:val="es-CO"/>
        </w:rPr>
        <w:t>.</w:t>
      </w:r>
    </w:p>
    <w:p xmlns:wp14="http://schemas.microsoft.com/office/word/2010/wordml" w:rsidRPr="002B36E9" w:rsidR="00610B3C" w:rsidP="00636832" w:rsidRDefault="00636832" w14:paraId="3092E3C8" wp14:textId="77777777">
      <w:pPr>
        <w:pStyle w:val="ListParagraph"/>
        <w:numPr>
          <w:ilvl w:val="0"/>
          <w:numId w:val="18"/>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S</w:t>
      </w:r>
      <w:r w:rsidRPr="002B36E9" w:rsidR="00610B3C">
        <w:rPr>
          <w:rFonts w:ascii="Arial Narrow" w:hAnsi="Arial Narrow" w:eastAsia="Calibri" w:cs="Times New Roman"/>
          <w:sz w:val="24"/>
          <w:szCs w:val="24"/>
          <w:lang w:val="es-CO"/>
        </w:rPr>
        <w:t>istemas aislados</w:t>
      </w:r>
      <w:r w:rsidRPr="002B36E9" w:rsidR="00AD7BE0">
        <w:rPr>
          <w:rFonts w:ascii="Arial Narrow" w:hAnsi="Arial Narrow" w:eastAsia="Calibri" w:cs="Times New Roman"/>
          <w:sz w:val="24"/>
          <w:szCs w:val="24"/>
          <w:lang w:val="es-CO"/>
        </w:rPr>
        <w:t>, individuales o micro</w:t>
      </w:r>
      <w:r w:rsidRPr="002B36E9" w:rsidR="00157AC5">
        <w:rPr>
          <w:rFonts w:ascii="Arial Narrow" w:hAnsi="Arial Narrow" w:eastAsia="Calibri" w:cs="Times New Roman"/>
          <w:sz w:val="24"/>
          <w:szCs w:val="24"/>
          <w:lang w:val="es-CO"/>
        </w:rPr>
        <w:t>-</w:t>
      </w:r>
      <w:r w:rsidRPr="002B36E9" w:rsidR="00AD7BE0">
        <w:rPr>
          <w:rFonts w:ascii="Arial Narrow" w:hAnsi="Arial Narrow" w:eastAsia="Calibri" w:cs="Times New Roman"/>
          <w:sz w:val="24"/>
          <w:szCs w:val="24"/>
          <w:lang w:val="es-CO"/>
        </w:rPr>
        <w:t>redes</w:t>
      </w:r>
      <w:r w:rsidRPr="002B36E9" w:rsidR="00C445B3">
        <w:rPr>
          <w:rFonts w:ascii="Arial Narrow" w:hAnsi="Arial Narrow" w:eastAsia="Calibri" w:cs="Times New Roman"/>
          <w:sz w:val="24"/>
          <w:szCs w:val="24"/>
          <w:lang w:val="es-CO"/>
        </w:rPr>
        <w:t xml:space="preserve"> con fuentes de generación de energía renovables y sostenibles</w:t>
      </w:r>
      <w:r w:rsidRPr="002B36E9" w:rsidR="002511F5">
        <w:rPr>
          <w:rFonts w:ascii="Arial Narrow" w:hAnsi="Arial Narrow" w:eastAsia="Calibri" w:cs="Times New Roman"/>
          <w:sz w:val="24"/>
          <w:szCs w:val="24"/>
          <w:lang w:val="es-CO"/>
        </w:rPr>
        <w:t>.</w:t>
      </w:r>
    </w:p>
    <w:p xmlns:wp14="http://schemas.microsoft.com/office/word/2010/wordml" w:rsidRPr="002B36E9" w:rsidR="00636832" w:rsidP="00C445B3" w:rsidRDefault="00636832" w14:paraId="4E5314BA" wp14:textId="77777777">
      <w:pPr>
        <w:pStyle w:val="ListParagraph"/>
        <w:numPr>
          <w:ilvl w:val="0"/>
          <w:numId w:val="18"/>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lastRenderedPageBreak/>
        <w:t>Normalización de redes o sistemas aislados</w:t>
      </w:r>
      <w:r w:rsidRPr="002B36E9" w:rsidR="00C445B3">
        <w:rPr>
          <w:rFonts w:ascii="Arial Narrow" w:hAnsi="Arial Narrow" w:eastAsia="Calibri" w:cs="Times New Roman"/>
          <w:sz w:val="24"/>
          <w:szCs w:val="24"/>
          <w:lang w:val="es-CO"/>
        </w:rPr>
        <w:t xml:space="preserve">, incluyendo </w:t>
      </w:r>
      <w:r w:rsidRPr="002B36E9" w:rsidR="00157AC5">
        <w:rPr>
          <w:rFonts w:ascii="Arial Narrow" w:hAnsi="Arial Narrow" w:eastAsia="Calibri" w:cs="Times New Roman"/>
          <w:sz w:val="24"/>
          <w:szCs w:val="24"/>
          <w:lang w:val="es-CO"/>
        </w:rPr>
        <w:t xml:space="preserve">la </w:t>
      </w:r>
      <w:r w:rsidRPr="002B36E9" w:rsidR="00C445B3">
        <w:rPr>
          <w:rFonts w:ascii="Arial Narrow" w:hAnsi="Arial Narrow" w:eastAsia="Calibri" w:cs="Times New Roman"/>
          <w:sz w:val="24"/>
          <w:szCs w:val="24"/>
          <w:lang w:val="es-CO"/>
        </w:rPr>
        <w:t xml:space="preserve">legalización de </w:t>
      </w:r>
      <w:r w:rsidRPr="002B36E9" w:rsidR="00157AC5">
        <w:rPr>
          <w:rFonts w:ascii="Arial Narrow" w:hAnsi="Arial Narrow" w:eastAsia="Calibri" w:cs="Times New Roman"/>
          <w:sz w:val="24"/>
          <w:szCs w:val="24"/>
          <w:lang w:val="es-CO"/>
        </w:rPr>
        <w:t>los beneficiarios</w:t>
      </w:r>
      <w:r w:rsidRPr="002B36E9" w:rsidR="00C445B3">
        <w:rPr>
          <w:rFonts w:ascii="Arial Narrow" w:hAnsi="Arial Narrow" w:eastAsia="Calibri" w:cs="Times New Roman"/>
          <w:sz w:val="24"/>
          <w:szCs w:val="24"/>
          <w:lang w:val="es-CO"/>
        </w:rPr>
        <w:t xml:space="preserve"> y adecuación de las redes e instalaciones internas a los reglamentos técnicos vigentes, en áreas rurales</w:t>
      </w:r>
      <w:r w:rsidRPr="002B36E9" w:rsidR="002511F5">
        <w:rPr>
          <w:rFonts w:ascii="Arial Narrow" w:hAnsi="Arial Narrow" w:eastAsia="Calibri" w:cs="Times New Roman"/>
          <w:sz w:val="24"/>
          <w:szCs w:val="24"/>
          <w:lang w:val="es-CO"/>
        </w:rPr>
        <w:t>.</w:t>
      </w:r>
    </w:p>
    <w:p xmlns:wp14="http://schemas.microsoft.com/office/word/2010/wordml" w:rsidRPr="002B36E9" w:rsidR="00636832" w:rsidP="00636832" w:rsidRDefault="00636832" w14:paraId="1299C43A" wp14:textId="77777777">
      <w:pPr>
        <w:pStyle w:val="ListParagraph"/>
        <w:ind w:left="1800"/>
        <w:jc w:val="both"/>
        <w:rPr>
          <w:rFonts w:ascii="Arial Narrow" w:hAnsi="Arial Narrow" w:eastAsia="Calibri" w:cs="Times New Roman"/>
          <w:sz w:val="24"/>
          <w:szCs w:val="24"/>
          <w:lang w:val="es-CO"/>
        </w:rPr>
      </w:pPr>
    </w:p>
    <w:p xmlns:wp14="http://schemas.microsoft.com/office/word/2010/wordml" w:rsidRPr="002B36E9" w:rsidR="00BF1766" w:rsidP="00BF1766" w:rsidRDefault="00636832" w14:paraId="2EA083E8" wp14:textId="77777777">
      <w:pPr>
        <w:pStyle w:val="ListParagraph"/>
        <w:numPr>
          <w:ilvl w:val="0"/>
          <w:numId w:val="17"/>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Los proyectos deben incluir sistemas de medición inteligente</w:t>
      </w:r>
      <w:r w:rsidRPr="002B36E9" w:rsidR="002511F5">
        <w:rPr>
          <w:rFonts w:ascii="Arial Narrow" w:hAnsi="Arial Narrow" w:eastAsia="Calibri" w:cs="Times New Roman"/>
          <w:sz w:val="24"/>
          <w:szCs w:val="24"/>
          <w:lang w:val="es-CO"/>
        </w:rPr>
        <w:t>.</w:t>
      </w:r>
    </w:p>
    <w:p xmlns:wp14="http://schemas.microsoft.com/office/word/2010/wordml" w:rsidRPr="002B36E9" w:rsidR="000C6696" w:rsidP="00BF1766" w:rsidRDefault="000C6696" w14:paraId="43F91000" wp14:textId="77777777">
      <w:pPr>
        <w:pStyle w:val="ListParagraph"/>
        <w:numPr>
          <w:ilvl w:val="0"/>
          <w:numId w:val="17"/>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 xml:space="preserve">Los proyectos </w:t>
      </w:r>
      <w:r w:rsidRPr="002B36E9" w:rsidR="008A30B2">
        <w:rPr>
          <w:rFonts w:ascii="Arial Narrow" w:hAnsi="Arial Narrow" w:eastAsia="Calibri" w:cs="Times New Roman"/>
          <w:sz w:val="24"/>
          <w:szCs w:val="24"/>
          <w:lang w:val="es-CO"/>
        </w:rPr>
        <w:t xml:space="preserve">preferiblemente </w:t>
      </w:r>
      <w:r w:rsidRPr="002B36E9">
        <w:rPr>
          <w:rFonts w:ascii="Arial Narrow" w:hAnsi="Arial Narrow" w:eastAsia="Calibri" w:cs="Times New Roman"/>
          <w:sz w:val="24"/>
          <w:szCs w:val="24"/>
          <w:lang w:val="es-CO"/>
        </w:rPr>
        <w:t xml:space="preserve">no </w:t>
      </w:r>
      <w:r w:rsidRPr="002B36E9" w:rsidR="008A30B2">
        <w:rPr>
          <w:rFonts w:ascii="Arial Narrow" w:hAnsi="Arial Narrow" w:eastAsia="Calibri" w:cs="Times New Roman"/>
          <w:sz w:val="24"/>
          <w:szCs w:val="24"/>
          <w:lang w:val="es-CO"/>
        </w:rPr>
        <w:t xml:space="preserve">deben </w:t>
      </w:r>
      <w:r w:rsidRPr="002B36E9">
        <w:rPr>
          <w:rFonts w:ascii="Arial Narrow" w:hAnsi="Arial Narrow" w:eastAsia="Calibri" w:cs="Times New Roman"/>
          <w:sz w:val="24"/>
          <w:szCs w:val="24"/>
          <w:lang w:val="es-CO"/>
        </w:rPr>
        <w:t>considerar la utilización de “tapia”</w:t>
      </w:r>
      <w:r w:rsidRPr="002B36E9" w:rsidR="002511F5">
        <w:rPr>
          <w:rFonts w:ascii="Arial Narrow" w:hAnsi="Arial Narrow" w:eastAsia="Calibri" w:cs="Times New Roman"/>
          <w:sz w:val="24"/>
          <w:szCs w:val="24"/>
          <w:lang w:val="es-CO"/>
        </w:rPr>
        <w:t>.</w:t>
      </w:r>
    </w:p>
    <w:p xmlns:wp14="http://schemas.microsoft.com/office/word/2010/wordml" w:rsidRPr="002B36E9" w:rsidR="00BF1766" w:rsidP="00BF1766" w:rsidRDefault="00BF1766" w14:paraId="17DA742D" wp14:textId="77777777">
      <w:pPr>
        <w:pStyle w:val="ListParagraph"/>
        <w:numPr>
          <w:ilvl w:val="0"/>
          <w:numId w:val="17"/>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 xml:space="preserve">Los proyectos deben </w:t>
      </w:r>
      <w:r w:rsidRPr="002B36E9" w:rsidR="002511F5">
        <w:rPr>
          <w:rFonts w:ascii="Arial Narrow" w:hAnsi="Arial Narrow" w:eastAsia="Calibri" w:cs="Times New Roman"/>
          <w:sz w:val="24"/>
          <w:szCs w:val="24"/>
          <w:lang w:val="es-CO"/>
        </w:rPr>
        <w:t>corresponder</w:t>
      </w:r>
      <w:r w:rsidRPr="002B36E9">
        <w:rPr>
          <w:rFonts w:ascii="Arial Narrow" w:hAnsi="Arial Narrow" w:eastAsia="Calibri" w:cs="Times New Roman"/>
          <w:sz w:val="24"/>
          <w:szCs w:val="24"/>
          <w:lang w:val="es-CO"/>
        </w:rPr>
        <w:t xml:space="preserve"> </w:t>
      </w:r>
      <w:r w:rsidRPr="002B36E9" w:rsidR="00636832">
        <w:rPr>
          <w:rFonts w:ascii="Arial Narrow" w:hAnsi="Arial Narrow" w:eastAsia="Calibri" w:cs="Times New Roman"/>
          <w:sz w:val="24"/>
          <w:szCs w:val="24"/>
          <w:lang w:val="es-CO"/>
        </w:rPr>
        <w:t>la “solución completa”</w:t>
      </w:r>
      <w:r w:rsidRPr="002B36E9">
        <w:rPr>
          <w:rFonts w:ascii="Arial Narrow" w:hAnsi="Arial Narrow" w:eastAsia="Calibri" w:cs="Times New Roman"/>
          <w:sz w:val="24"/>
          <w:szCs w:val="24"/>
          <w:lang w:val="es-CO"/>
        </w:rPr>
        <w:t xml:space="preserve">, </w:t>
      </w:r>
      <w:r w:rsidRPr="002B36E9" w:rsidR="002511F5">
        <w:rPr>
          <w:rFonts w:ascii="Arial Narrow" w:hAnsi="Arial Narrow" w:eastAsia="Calibri" w:cs="Times New Roman"/>
          <w:sz w:val="24"/>
          <w:szCs w:val="24"/>
          <w:lang w:val="es-CO"/>
        </w:rPr>
        <w:t>incluyendo</w:t>
      </w:r>
      <w:r w:rsidRPr="002B36E9">
        <w:rPr>
          <w:rFonts w:ascii="Arial Narrow" w:hAnsi="Arial Narrow" w:eastAsia="Calibri" w:cs="Times New Roman"/>
          <w:sz w:val="24"/>
          <w:szCs w:val="24"/>
          <w:lang w:val="es-CO"/>
        </w:rPr>
        <w:t xml:space="preserve"> los permisos, autorizaciones, etc. </w:t>
      </w:r>
      <w:r w:rsidRPr="002B36E9" w:rsidR="002511F5">
        <w:rPr>
          <w:rFonts w:ascii="Arial Narrow" w:hAnsi="Arial Narrow" w:eastAsia="Calibri" w:cs="Times New Roman"/>
          <w:sz w:val="24"/>
          <w:szCs w:val="24"/>
          <w:lang w:val="es-CO"/>
        </w:rPr>
        <w:t xml:space="preserve">y </w:t>
      </w:r>
      <w:r w:rsidRPr="002B36E9">
        <w:rPr>
          <w:rFonts w:ascii="Arial Narrow" w:hAnsi="Arial Narrow" w:eastAsia="Calibri" w:cs="Times New Roman"/>
          <w:sz w:val="24"/>
          <w:szCs w:val="24"/>
          <w:lang w:val="es-CO"/>
        </w:rPr>
        <w:t xml:space="preserve">los equipos </w:t>
      </w:r>
      <w:r w:rsidRPr="002B36E9" w:rsidR="00C445B3">
        <w:rPr>
          <w:rFonts w:ascii="Arial Narrow" w:hAnsi="Arial Narrow" w:eastAsia="Calibri" w:cs="Times New Roman"/>
          <w:sz w:val="24"/>
          <w:szCs w:val="24"/>
          <w:lang w:val="es-CO"/>
        </w:rPr>
        <w:t xml:space="preserve">e instalaciones </w:t>
      </w:r>
      <w:r w:rsidRPr="002B36E9">
        <w:rPr>
          <w:rFonts w:ascii="Arial Narrow" w:hAnsi="Arial Narrow" w:eastAsia="Calibri" w:cs="Times New Roman"/>
          <w:sz w:val="24"/>
          <w:szCs w:val="24"/>
          <w:lang w:val="es-CO"/>
        </w:rPr>
        <w:t>requerid</w:t>
      </w:r>
      <w:r w:rsidRPr="002B36E9" w:rsidR="00C445B3">
        <w:rPr>
          <w:rFonts w:ascii="Arial Narrow" w:hAnsi="Arial Narrow" w:eastAsia="Calibri" w:cs="Times New Roman"/>
          <w:sz w:val="24"/>
          <w:szCs w:val="24"/>
          <w:lang w:val="es-CO"/>
        </w:rPr>
        <w:t>a</w:t>
      </w:r>
      <w:r w:rsidRPr="002B36E9">
        <w:rPr>
          <w:rFonts w:ascii="Arial Narrow" w:hAnsi="Arial Narrow" w:eastAsia="Calibri" w:cs="Times New Roman"/>
          <w:sz w:val="24"/>
          <w:szCs w:val="24"/>
          <w:lang w:val="es-CO"/>
        </w:rPr>
        <w:t>s para que los beneficiarios dispongan del servicio de energía eléctrica</w:t>
      </w:r>
      <w:r w:rsidRPr="002B36E9" w:rsidR="00A03BA2">
        <w:rPr>
          <w:rFonts w:ascii="Arial Narrow" w:hAnsi="Arial Narrow" w:eastAsia="Calibri" w:cs="Times New Roman"/>
          <w:sz w:val="24"/>
          <w:szCs w:val="24"/>
          <w:lang w:val="es-CO"/>
        </w:rPr>
        <w:t xml:space="preserve"> continua</w:t>
      </w:r>
      <w:r w:rsidRPr="002B36E9">
        <w:rPr>
          <w:rFonts w:ascii="Arial Narrow" w:hAnsi="Arial Narrow" w:eastAsia="Calibri" w:cs="Times New Roman"/>
          <w:sz w:val="24"/>
          <w:szCs w:val="24"/>
          <w:lang w:val="es-CO"/>
        </w:rPr>
        <w:t>.</w:t>
      </w:r>
    </w:p>
    <w:p xmlns:wp14="http://schemas.microsoft.com/office/word/2010/wordml" w:rsidRPr="002B36E9" w:rsidR="00BF1766" w:rsidP="00BF1766" w:rsidRDefault="00636832" w14:paraId="433E21C8" wp14:textId="77777777">
      <w:pPr>
        <w:pStyle w:val="ListParagraph"/>
        <w:numPr>
          <w:ilvl w:val="0"/>
          <w:numId w:val="17"/>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 xml:space="preserve"> </w:t>
      </w:r>
      <w:r w:rsidRPr="002B36E9" w:rsidR="00BF1766">
        <w:rPr>
          <w:rFonts w:ascii="Arial Narrow" w:hAnsi="Arial Narrow" w:eastAsia="Calibri" w:cs="Times New Roman"/>
          <w:sz w:val="24"/>
          <w:szCs w:val="24"/>
          <w:lang w:val="es-CO"/>
        </w:rPr>
        <w:t xml:space="preserve">Se debe </w:t>
      </w:r>
      <w:r w:rsidRPr="002B36E9" w:rsidR="002511F5">
        <w:rPr>
          <w:rFonts w:ascii="Arial Narrow" w:hAnsi="Arial Narrow" w:eastAsia="Calibri" w:cs="Times New Roman"/>
          <w:sz w:val="24"/>
          <w:szCs w:val="24"/>
          <w:lang w:val="es-CO"/>
        </w:rPr>
        <w:t>incluir</w:t>
      </w:r>
      <w:r w:rsidRPr="002B36E9" w:rsidR="00BF1766">
        <w:rPr>
          <w:rFonts w:ascii="Arial Narrow" w:hAnsi="Arial Narrow" w:eastAsia="Calibri" w:cs="Times New Roman"/>
          <w:sz w:val="24"/>
          <w:szCs w:val="24"/>
          <w:lang w:val="es-CO"/>
        </w:rPr>
        <w:t xml:space="preserve"> un </w:t>
      </w:r>
      <w:r w:rsidRPr="002B36E9" w:rsidR="00610B3C">
        <w:rPr>
          <w:rFonts w:ascii="Arial Narrow" w:hAnsi="Arial Narrow" w:eastAsia="Calibri" w:cs="Times New Roman"/>
          <w:sz w:val="24"/>
          <w:szCs w:val="24"/>
          <w:lang w:val="es-CO"/>
        </w:rPr>
        <w:t xml:space="preserve">informe técnico completo del proyecto, elaborado según la guía </w:t>
      </w:r>
      <w:r w:rsidRPr="002B36E9" w:rsidR="00BF1766">
        <w:rPr>
          <w:rFonts w:ascii="Arial Narrow" w:hAnsi="Arial Narrow" w:eastAsia="Calibri" w:cs="Times New Roman"/>
          <w:sz w:val="24"/>
          <w:szCs w:val="24"/>
          <w:lang w:val="es-CO"/>
        </w:rPr>
        <w:t>establecida por la OER</w:t>
      </w:r>
      <w:r w:rsidRPr="002B36E9" w:rsidR="00610B3C">
        <w:rPr>
          <w:rFonts w:ascii="Arial Narrow" w:hAnsi="Arial Narrow" w:eastAsia="Calibri" w:cs="Times New Roman"/>
          <w:sz w:val="24"/>
          <w:szCs w:val="24"/>
          <w:lang w:val="es-CO"/>
        </w:rPr>
        <w:t xml:space="preserve">. Este documento debe </w:t>
      </w:r>
      <w:r w:rsidRPr="002B36E9" w:rsidR="00BF1766">
        <w:rPr>
          <w:rFonts w:ascii="Arial Narrow" w:hAnsi="Arial Narrow" w:eastAsia="Calibri" w:cs="Times New Roman"/>
          <w:sz w:val="24"/>
          <w:szCs w:val="24"/>
          <w:lang w:val="es-CO"/>
        </w:rPr>
        <w:t>incluir:</w:t>
      </w:r>
    </w:p>
    <w:p xmlns:wp14="http://schemas.microsoft.com/office/word/2010/wordml" w:rsidRPr="002B36E9" w:rsidR="00BF1766" w:rsidP="00BF1766" w:rsidRDefault="00BF1766" w14:paraId="4DDBEF00" wp14:textId="77777777">
      <w:pPr>
        <w:pStyle w:val="ListParagraph"/>
        <w:ind w:left="1440"/>
        <w:jc w:val="both"/>
        <w:rPr>
          <w:rFonts w:ascii="Arial Narrow" w:hAnsi="Arial Narrow" w:eastAsia="Calibri" w:cs="Times New Roman"/>
          <w:sz w:val="24"/>
          <w:szCs w:val="24"/>
          <w:lang w:val="es-CO"/>
        </w:rPr>
      </w:pPr>
    </w:p>
    <w:p xmlns:wp14="http://schemas.microsoft.com/office/word/2010/wordml" w:rsidRPr="002B36E9" w:rsidR="00BF1766" w:rsidP="00BF1766" w:rsidRDefault="00BF1766" w14:paraId="67F33B0B" wp14:textId="77777777">
      <w:pPr>
        <w:pStyle w:val="ListParagraph"/>
        <w:numPr>
          <w:ilvl w:val="0"/>
          <w:numId w:val="19"/>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La</w:t>
      </w:r>
      <w:r w:rsidRPr="002B36E9" w:rsidR="00610B3C">
        <w:rPr>
          <w:rFonts w:ascii="Arial Narrow" w:hAnsi="Arial Narrow" w:eastAsia="Calibri" w:cs="Times New Roman"/>
          <w:sz w:val="24"/>
          <w:szCs w:val="24"/>
          <w:lang w:val="es-CO"/>
        </w:rPr>
        <w:t xml:space="preserve"> solicitud de la comunidad</w:t>
      </w:r>
      <w:r w:rsidRPr="002B36E9">
        <w:rPr>
          <w:rFonts w:ascii="Arial Narrow" w:hAnsi="Arial Narrow" w:eastAsia="Calibri" w:cs="Times New Roman"/>
          <w:sz w:val="24"/>
          <w:szCs w:val="24"/>
          <w:lang w:val="es-CO"/>
        </w:rPr>
        <w:t>.</w:t>
      </w:r>
    </w:p>
    <w:p xmlns:wp14="http://schemas.microsoft.com/office/word/2010/wordml" w:rsidRPr="002B36E9" w:rsidR="00BF1766" w:rsidP="00BF1766" w:rsidRDefault="00BF1766" w14:paraId="76D32B36" wp14:textId="77777777">
      <w:pPr>
        <w:pStyle w:val="ListParagraph"/>
        <w:numPr>
          <w:ilvl w:val="0"/>
          <w:numId w:val="19"/>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E</w:t>
      </w:r>
      <w:r w:rsidRPr="002B36E9" w:rsidR="00610B3C">
        <w:rPr>
          <w:rFonts w:ascii="Arial Narrow" w:hAnsi="Arial Narrow" w:eastAsia="Calibri" w:cs="Times New Roman"/>
          <w:sz w:val="24"/>
          <w:szCs w:val="24"/>
          <w:lang w:val="es-CO"/>
        </w:rPr>
        <w:t>l diagrama esquemático del proyecto</w:t>
      </w:r>
      <w:r w:rsidRPr="002B36E9">
        <w:rPr>
          <w:rFonts w:ascii="Arial Narrow" w:hAnsi="Arial Narrow" w:eastAsia="Calibri" w:cs="Times New Roman"/>
          <w:sz w:val="24"/>
          <w:szCs w:val="24"/>
          <w:lang w:val="es-CO"/>
        </w:rPr>
        <w:t>.</w:t>
      </w:r>
      <w:r w:rsidRPr="002B36E9" w:rsidR="00610B3C">
        <w:rPr>
          <w:rFonts w:ascii="Arial Narrow" w:hAnsi="Arial Narrow" w:eastAsia="Calibri" w:cs="Times New Roman"/>
          <w:sz w:val="24"/>
          <w:szCs w:val="24"/>
          <w:lang w:val="es-CO"/>
        </w:rPr>
        <w:t xml:space="preserve"> </w:t>
      </w:r>
    </w:p>
    <w:p xmlns:wp14="http://schemas.microsoft.com/office/word/2010/wordml" w:rsidRPr="002B36E9" w:rsidR="00BF1766" w:rsidP="00BF1766" w:rsidRDefault="00BF1766" w14:paraId="36F16401" wp14:textId="77777777">
      <w:pPr>
        <w:pStyle w:val="ListParagraph"/>
        <w:numPr>
          <w:ilvl w:val="0"/>
          <w:numId w:val="19"/>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E</w:t>
      </w:r>
      <w:r w:rsidRPr="002B36E9" w:rsidR="00610B3C">
        <w:rPr>
          <w:rFonts w:ascii="Arial Narrow" w:hAnsi="Arial Narrow" w:eastAsia="Calibri" w:cs="Times New Roman"/>
          <w:sz w:val="24"/>
          <w:szCs w:val="24"/>
          <w:lang w:val="es-CO"/>
        </w:rPr>
        <w:t>l listado de los beneficiarios del servicio</w:t>
      </w:r>
      <w:r w:rsidRPr="002B36E9">
        <w:rPr>
          <w:rFonts w:ascii="Arial Narrow" w:hAnsi="Arial Narrow" w:eastAsia="Calibri" w:cs="Times New Roman"/>
          <w:sz w:val="24"/>
          <w:szCs w:val="24"/>
          <w:lang w:val="es-CO"/>
        </w:rPr>
        <w:t>.</w:t>
      </w:r>
      <w:r w:rsidRPr="002B36E9" w:rsidR="00610B3C">
        <w:rPr>
          <w:rFonts w:ascii="Arial Narrow" w:hAnsi="Arial Narrow" w:eastAsia="Calibri" w:cs="Times New Roman"/>
          <w:sz w:val="24"/>
          <w:szCs w:val="24"/>
          <w:lang w:val="es-CO"/>
        </w:rPr>
        <w:t xml:space="preserve"> </w:t>
      </w:r>
    </w:p>
    <w:p xmlns:wp14="http://schemas.microsoft.com/office/word/2010/wordml" w:rsidRPr="002B36E9" w:rsidR="00610B3C" w:rsidP="00BF1766" w:rsidRDefault="00BF1766" w14:paraId="4EADD897" wp14:textId="77777777">
      <w:pPr>
        <w:pStyle w:val="ListParagraph"/>
        <w:numPr>
          <w:ilvl w:val="0"/>
          <w:numId w:val="19"/>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L</w:t>
      </w:r>
      <w:r w:rsidRPr="002B36E9" w:rsidR="00610B3C">
        <w:rPr>
          <w:rFonts w:ascii="Arial Narrow" w:hAnsi="Arial Narrow" w:eastAsia="Calibri" w:cs="Times New Roman"/>
          <w:sz w:val="24"/>
          <w:szCs w:val="24"/>
          <w:lang w:val="es-CO"/>
        </w:rPr>
        <w:t>a ficha de caracterización y evaluación ambiental y las encuestas socioeconómicas correspondientes.</w:t>
      </w:r>
    </w:p>
    <w:p xmlns:wp14="http://schemas.microsoft.com/office/word/2010/wordml" w:rsidRPr="002B36E9" w:rsidR="006E6DD3" w:rsidP="006E6DD3" w:rsidRDefault="006E6DD3" w14:paraId="10070B61" wp14:textId="77777777">
      <w:pPr>
        <w:pStyle w:val="ListParagraph"/>
        <w:numPr>
          <w:ilvl w:val="0"/>
          <w:numId w:val="19"/>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 xml:space="preserve">Un documento de prediseño completo, conteniendo como mínimo la información descrita en el Resolución AN No. 4775 Elec de 16 de septiembre de 2011, emitida por la ASEP. </w:t>
      </w:r>
    </w:p>
    <w:p xmlns:wp14="http://schemas.microsoft.com/office/word/2010/wordml" w:rsidRPr="002B36E9" w:rsidR="006E6DD3" w:rsidP="006E6DD3" w:rsidRDefault="006E6DD3" w14:paraId="0B4650EE" wp14:textId="77777777">
      <w:pPr>
        <w:pStyle w:val="ListParagraph"/>
        <w:numPr>
          <w:ilvl w:val="0"/>
          <w:numId w:val="19"/>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Para los proyectos de sistemas aislados, se debe incluir: la cantidad de viviendas o locales e infraestructuras sociales, las instalaciones eléctricas y el modelo de gestión del proyecto para la prestación del servicio eléctrico.</w:t>
      </w:r>
    </w:p>
    <w:p xmlns:wp14="http://schemas.microsoft.com/office/word/2010/wordml" w:rsidRPr="002B36E9" w:rsidR="00BF1766" w:rsidP="00610B3C" w:rsidRDefault="00BF1766" w14:paraId="3461D779" wp14:textId="77777777">
      <w:pPr>
        <w:pStyle w:val="ListParagraph"/>
        <w:jc w:val="both"/>
        <w:rPr>
          <w:rFonts w:ascii="Arial Narrow" w:hAnsi="Arial Narrow" w:eastAsia="Calibri" w:cs="Times New Roman"/>
          <w:sz w:val="24"/>
          <w:szCs w:val="24"/>
          <w:lang w:val="es-CO"/>
        </w:rPr>
      </w:pPr>
    </w:p>
    <w:p xmlns:wp14="http://schemas.microsoft.com/office/word/2010/wordml" w:rsidRPr="002B36E9" w:rsidR="00610B3C" w:rsidP="00AD7BE0" w:rsidRDefault="00610B3C" w14:paraId="77652AE7" wp14:textId="77777777">
      <w:pPr>
        <w:pStyle w:val="ListParagraph"/>
        <w:numPr>
          <w:ilvl w:val="0"/>
          <w:numId w:val="17"/>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Ad</w:t>
      </w:r>
      <w:r w:rsidRPr="002B36E9" w:rsidR="00BF1766">
        <w:rPr>
          <w:rFonts w:ascii="Arial Narrow" w:hAnsi="Arial Narrow" w:eastAsia="Calibri" w:cs="Times New Roman"/>
          <w:sz w:val="24"/>
          <w:szCs w:val="24"/>
          <w:lang w:val="es-CO"/>
        </w:rPr>
        <w:t>icionalmente</w:t>
      </w:r>
      <w:r w:rsidRPr="002B36E9">
        <w:rPr>
          <w:rFonts w:ascii="Arial Narrow" w:hAnsi="Arial Narrow" w:eastAsia="Calibri" w:cs="Times New Roman"/>
          <w:sz w:val="24"/>
          <w:szCs w:val="24"/>
          <w:lang w:val="es-CO"/>
        </w:rPr>
        <w:t xml:space="preserve">, los proyectos de electrificación rural correspondientes </w:t>
      </w:r>
      <w:r w:rsidRPr="002B36E9" w:rsidR="00BF1766">
        <w:rPr>
          <w:rFonts w:ascii="Arial Narrow" w:hAnsi="Arial Narrow" w:eastAsia="Calibri" w:cs="Times New Roman"/>
          <w:sz w:val="24"/>
          <w:szCs w:val="24"/>
          <w:lang w:val="es-CO"/>
        </w:rPr>
        <w:t>a</w:t>
      </w:r>
      <w:r w:rsidRPr="002B36E9" w:rsidR="00AD7BE0">
        <w:rPr>
          <w:rFonts w:ascii="Arial Narrow" w:hAnsi="Arial Narrow" w:eastAsia="Calibri" w:cs="Times New Roman"/>
          <w:sz w:val="24"/>
          <w:szCs w:val="24"/>
          <w:lang w:val="es-CO"/>
        </w:rPr>
        <w:t xml:space="preserve"> </w:t>
      </w:r>
      <w:r w:rsidRPr="002B36E9">
        <w:rPr>
          <w:rFonts w:ascii="Arial Narrow" w:hAnsi="Arial Narrow" w:eastAsia="Calibri" w:cs="Times New Roman"/>
          <w:sz w:val="24"/>
          <w:szCs w:val="24"/>
          <w:lang w:val="es-CO"/>
        </w:rPr>
        <w:t>sistemas aislados, deben cumplir con:</w:t>
      </w:r>
    </w:p>
    <w:p xmlns:wp14="http://schemas.microsoft.com/office/word/2010/wordml" w:rsidRPr="002B36E9" w:rsidR="00BF1766" w:rsidP="00BF1766" w:rsidRDefault="00BF1766" w14:paraId="3CF2D8B6" wp14:textId="77777777">
      <w:pPr>
        <w:pStyle w:val="ListParagraph"/>
        <w:ind w:left="1416"/>
        <w:jc w:val="both"/>
        <w:rPr>
          <w:rFonts w:ascii="Arial Narrow" w:hAnsi="Arial Narrow" w:eastAsia="Calibri" w:cs="Times New Roman"/>
          <w:sz w:val="24"/>
          <w:szCs w:val="24"/>
          <w:lang w:val="es-CO"/>
        </w:rPr>
      </w:pPr>
    </w:p>
    <w:p xmlns:wp14="http://schemas.microsoft.com/office/word/2010/wordml" w:rsidRPr="002B36E9" w:rsidR="00610B3C" w:rsidP="00BF1766" w:rsidRDefault="00610B3C" w14:paraId="19FBDDA3" wp14:textId="77777777">
      <w:pPr>
        <w:pStyle w:val="ListParagraph"/>
        <w:numPr>
          <w:ilvl w:val="0"/>
          <w:numId w:val="20"/>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 xml:space="preserve">No estar </w:t>
      </w:r>
      <w:r w:rsidRPr="002B36E9" w:rsidR="00BF1766">
        <w:rPr>
          <w:rFonts w:ascii="Arial Narrow" w:hAnsi="Arial Narrow" w:eastAsia="Calibri" w:cs="Times New Roman"/>
          <w:sz w:val="24"/>
          <w:szCs w:val="24"/>
          <w:lang w:val="es-CO"/>
        </w:rPr>
        <w:t>incluidos</w:t>
      </w:r>
      <w:r w:rsidRPr="002B36E9">
        <w:rPr>
          <w:rFonts w:ascii="Arial Narrow" w:hAnsi="Arial Narrow" w:eastAsia="Calibri" w:cs="Times New Roman"/>
          <w:sz w:val="24"/>
          <w:szCs w:val="24"/>
          <w:lang w:val="es-CO"/>
        </w:rPr>
        <w:t xml:space="preserve"> en el alcance del </w:t>
      </w:r>
      <w:r w:rsidRPr="002B36E9" w:rsidR="002511F5">
        <w:rPr>
          <w:rFonts w:ascii="Arial Narrow" w:hAnsi="Arial Narrow" w:eastAsia="Calibri" w:cs="Times New Roman"/>
          <w:sz w:val="24"/>
          <w:szCs w:val="24"/>
          <w:lang w:val="es-CO"/>
        </w:rPr>
        <w:t>p</w:t>
      </w:r>
      <w:r w:rsidRPr="002B36E9">
        <w:rPr>
          <w:rFonts w:ascii="Arial Narrow" w:hAnsi="Arial Narrow" w:eastAsia="Calibri" w:cs="Times New Roman"/>
          <w:sz w:val="24"/>
          <w:szCs w:val="24"/>
          <w:lang w:val="es-CO"/>
        </w:rPr>
        <w:t xml:space="preserve">lan </w:t>
      </w:r>
      <w:r w:rsidRPr="002B36E9" w:rsidR="002511F5">
        <w:rPr>
          <w:rFonts w:ascii="Arial Narrow" w:hAnsi="Arial Narrow" w:eastAsia="Calibri" w:cs="Times New Roman"/>
          <w:sz w:val="24"/>
          <w:szCs w:val="24"/>
          <w:lang w:val="es-CO"/>
        </w:rPr>
        <w:t>e</w:t>
      </w:r>
      <w:r w:rsidRPr="002B36E9">
        <w:rPr>
          <w:rFonts w:ascii="Arial Narrow" w:hAnsi="Arial Narrow" w:eastAsia="Calibri" w:cs="Times New Roman"/>
          <w:sz w:val="24"/>
          <w:szCs w:val="24"/>
          <w:lang w:val="es-CO"/>
        </w:rPr>
        <w:t xml:space="preserve">stratégico de </w:t>
      </w:r>
      <w:r w:rsidRPr="002B36E9" w:rsidR="002511F5">
        <w:rPr>
          <w:rFonts w:ascii="Arial Narrow" w:hAnsi="Arial Narrow" w:eastAsia="Calibri" w:cs="Times New Roman"/>
          <w:sz w:val="24"/>
          <w:szCs w:val="24"/>
          <w:lang w:val="es-CO"/>
        </w:rPr>
        <w:t>e</w:t>
      </w:r>
      <w:r w:rsidRPr="002B36E9">
        <w:rPr>
          <w:rFonts w:ascii="Arial Narrow" w:hAnsi="Arial Narrow" w:eastAsia="Calibri" w:cs="Times New Roman"/>
          <w:sz w:val="24"/>
          <w:szCs w:val="24"/>
          <w:lang w:val="es-CO"/>
        </w:rPr>
        <w:t xml:space="preserve">lectrificación </w:t>
      </w:r>
      <w:r w:rsidRPr="002B36E9" w:rsidR="002511F5">
        <w:rPr>
          <w:rFonts w:ascii="Arial Narrow" w:hAnsi="Arial Narrow" w:eastAsia="Calibri" w:cs="Times New Roman"/>
          <w:sz w:val="24"/>
          <w:szCs w:val="24"/>
          <w:lang w:val="es-CO"/>
        </w:rPr>
        <w:t>r</w:t>
      </w:r>
      <w:r w:rsidRPr="002B36E9">
        <w:rPr>
          <w:rFonts w:ascii="Arial Narrow" w:hAnsi="Arial Narrow" w:eastAsia="Calibri" w:cs="Times New Roman"/>
          <w:sz w:val="24"/>
          <w:szCs w:val="24"/>
          <w:lang w:val="es-CO"/>
        </w:rPr>
        <w:t>ural presentado por las empresas distribuidoras y aprobado por la ASEP.</w:t>
      </w:r>
    </w:p>
    <w:p xmlns:wp14="http://schemas.microsoft.com/office/word/2010/wordml" w:rsidRPr="002B36E9" w:rsidR="006E6DD3" w:rsidP="006E6DD3" w:rsidRDefault="006E6DD3" w14:paraId="0FB78278" wp14:textId="77777777">
      <w:pPr>
        <w:pStyle w:val="ListParagraph"/>
        <w:ind w:left="1776"/>
        <w:jc w:val="both"/>
        <w:rPr>
          <w:rFonts w:ascii="Arial Narrow" w:hAnsi="Arial Narrow" w:eastAsia="Calibri" w:cs="Times New Roman"/>
          <w:sz w:val="24"/>
          <w:szCs w:val="24"/>
          <w:lang w:val="es-CO"/>
        </w:rPr>
      </w:pPr>
    </w:p>
    <w:p xmlns:wp14="http://schemas.microsoft.com/office/word/2010/wordml" w:rsidRPr="002B36E9" w:rsidR="00DD0932" w:rsidP="00DD0932" w:rsidRDefault="00610B3C" w14:paraId="42751ECF" wp14:textId="77777777">
      <w:pPr>
        <w:pStyle w:val="ListParagraph"/>
        <w:numPr>
          <w:ilvl w:val="0"/>
          <w:numId w:val="16"/>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 xml:space="preserve">Es condición de ejecución del </w:t>
      </w:r>
      <w:r w:rsidRPr="002B36E9" w:rsidR="002511F5">
        <w:rPr>
          <w:rFonts w:ascii="Arial Narrow" w:hAnsi="Arial Narrow" w:eastAsia="Calibri" w:cs="Times New Roman"/>
          <w:sz w:val="24"/>
          <w:szCs w:val="24"/>
          <w:lang w:val="es-CO"/>
        </w:rPr>
        <w:t>p</w:t>
      </w:r>
      <w:r w:rsidRPr="002B36E9">
        <w:rPr>
          <w:rFonts w:ascii="Arial Narrow" w:hAnsi="Arial Narrow" w:eastAsia="Calibri" w:cs="Times New Roman"/>
          <w:sz w:val="24"/>
          <w:szCs w:val="24"/>
          <w:lang w:val="es-CO"/>
        </w:rPr>
        <w:t xml:space="preserve">rograma, que cada proyecto de electrificación rural, u obra por la cual el Estado paga un incentivo monetario financiado por el </w:t>
      </w:r>
      <w:r w:rsidRPr="002B36E9" w:rsidR="002511F5">
        <w:rPr>
          <w:rFonts w:ascii="Arial Narrow" w:hAnsi="Arial Narrow" w:eastAsia="Calibri" w:cs="Times New Roman"/>
          <w:sz w:val="24"/>
          <w:szCs w:val="24"/>
          <w:lang w:val="es-CO"/>
        </w:rPr>
        <w:t>p</w:t>
      </w:r>
      <w:r w:rsidRPr="002B36E9">
        <w:rPr>
          <w:rFonts w:ascii="Arial Narrow" w:hAnsi="Arial Narrow" w:eastAsia="Calibri" w:cs="Times New Roman"/>
          <w:sz w:val="24"/>
          <w:szCs w:val="24"/>
          <w:lang w:val="es-CO"/>
        </w:rPr>
        <w:t xml:space="preserve">rograma, deberá figurar en un plan de </w:t>
      </w:r>
      <w:r w:rsidRPr="002B36E9" w:rsidR="00A03BA2">
        <w:rPr>
          <w:rFonts w:ascii="Arial Narrow" w:hAnsi="Arial Narrow" w:eastAsia="Calibri" w:cs="Times New Roman"/>
          <w:sz w:val="24"/>
          <w:szCs w:val="24"/>
          <w:lang w:val="es-CO"/>
        </w:rPr>
        <w:t xml:space="preserve">adquisiciones </w:t>
      </w:r>
      <w:r w:rsidRPr="002B36E9">
        <w:rPr>
          <w:rFonts w:ascii="Arial Narrow" w:hAnsi="Arial Narrow" w:eastAsia="Calibri" w:cs="Times New Roman"/>
          <w:sz w:val="24"/>
          <w:szCs w:val="24"/>
          <w:lang w:val="es-CO"/>
        </w:rPr>
        <w:t xml:space="preserve">previamente haya recibido la </w:t>
      </w:r>
      <w:r w:rsidRPr="002B36E9" w:rsidR="00DD0932">
        <w:rPr>
          <w:rFonts w:ascii="Arial Narrow" w:hAnsi="Arial Narrow" w:eastAsia="Calibri" w:cs="Times New Roman"/>
          <w:sz w:val="24"/>
          <w:szCs w:val="24"/>
          <w:lang w:val="es-CO"/>
        </w:rPr>
        <w:t>No</w:t>
      </w:r>
      <w:r w:rsidRPr="002B36E9">
        <w:rPr>
          <w:rFonts w:ascii="Arial Narrow" w:hAnsi="Arial Narrow" w:eastAsia="Calibri" w:cs="Times New Roman"/>
          <w:sz w:val="24"/>
          <w:szCs w:val="24"/>
          <w:lang w:val="es-CO"/>
        </w:rPr>
        <w:t xml:space="preserve"> </w:t>
      </w:r>
      <w:r w:rsidRPr="002B36E9" w:rsidR="00DD0932">
        <w:rPr>
          <w:rFonts w:ascii="Arial Narrow" w:hAnsi="Arial Narrow" w:eastAsia="Calibri" w:cs="Times New Roman"/>
          <w:sz w:val="24"/>
          <w:szCs w:val="24"/>
          <w:lang w:val="es-CO"/>
        </w:rPr>
        <w:t>O</w:t>
      </w:r>
      <w:r w:rsidRPr="002B36E9">
        <w:rPr>
          <w:rFonts w:ascii="Arial Narrow" w:hAnsi="Arial Narrow" w:eastAsia="Calibri" w:cs="Times New Roman"/>
          <w:sz w:val="24"/>
          <w:szCs w:val="24"/>
          <w:lang w:val="es-CO"/>
        </w:rPr>
        <w:t xml:space="preserve">bjeción del </w:t>
      </w:r>
      <w:r w:rsidRPr="002B36E9" w:rsidR="002511F5">
        <w:rPr>
          <w:rFonts w:ascii="Arial Narrow" w:hAnsi="Arial Narrow" w:eastAsia="Calibri" w:cs="Times New Roman"/>
          <w:sz w:val="24"/>
          <w:szCs w:val="24"/>
          <w:lang w:val="es-CO"/>
        </w:rPr>
        <w:t>BID</w:t>
      </w:r>
      <w:r w:rsidRPr="002B36E9">
        <w:rPr>
          <w:rFonts w:ascii="Arial Narrow" w:hAnsi="Arial Narrow" w:eastAsia="Calibri" w:cs="Times New Roman"/>
          <w:sz w:val="24"/>
          <w:szCs w:val="24"/>
          <w:lang w:val="es-CO"/>
        </w:rPr>
        <w:t xml:space="preserve"> a fin de ser elegible para financiamiento con recursos de</w:t>
      </w:r>
      <w:r w:rsidRPr="002B36E9" w:rsidR="002511F5">
        <w:rPr>
          <w:rFonts w:ascii="Arial Narrow" w:hAnsi="Arial Narrow" w:eastAsia="Calibri" w:cs="Times New Roman"/>
          <w:sz w:val="24"/>
          <w:szCs w:val="24"/>
          <w:lang w:val="es-CO"/>
        </w:rPr>
        <w:t xml:space="preserve"> este</w:t>
      </w:r>
      <w:r w:rsidRPr="002B36E9">
        <w:rPr>
          <w:rFonts w:ascii="Arial Narrow" w:hAnsi="Arial Narrow" w:eastAsia="Calibri" w:cs="Times New Roman"/>
          <w:sz w:val="24"/>
          <w:szCs w:val="24"/>
          <w:lang w:val="es-CO"/>
        </w:rPr>
        <w:t xml:space="preserve"> </w:t>
      </w:r>
      <w:r w:rsidRPr="002B36E9" w:rsidR="002511F5">
        <w:rPr>
          <w:rFonts w:ascii="Arial Narrow" w:hAnsi="Arial Narrow" w:eastAsia="Calibri" w:cs="Times New Roman"/>
          <w:sz w:val="24"/>
          <w:szCs w:val="24"/>
          <w:lang w:val="es-CO"/>
        </w:rPr>
        <w:t>p</w:t>
      </w:r>
      <w:r w:rsidRPr="002B36E9">
        <w:rPr>
          <w:rFonts w:ascii="Arial Narrow" w:hAnsi="Arial Narrow" w:eastAsia="Calibri" w:cs="Times New Roman"/>
          <w:sz w:val="24"/>
          <w:szCs w:val="24"/>
          <w:lang w:val="es-CO"/>
        </w:rPr>
        <w:t>rograma</w:t>
      </w:r>
      <w:r w:rsidRPr="002B36E9" w:rsidR="00DD0932">
        <w:rPr>
          <w:rFonts w:ascii="Arial Narrow" w:hAnsi="Arial Narrow" w:eastAsia="Calibri" w:cs="Times New Roman"/>
          <w:sz w:val="24"/>
          <w:szCs w:val="24"/>
          <w:lang w:val="es-CO"/>
        </w:rPr>
        <w:t>.</w:t>
      </w:r>
    </w:p>
    <w:p xmlns:wp14="http://schemas.microsoft.com/office/word/2010/wordml" w:rsidRPr="002B36E9" w:rsidR="0034670B" w:rsidP="00DD0932" w:rsidRDefault="00610B3C" w14:paraId="36C029EE" wp14:textId="77777777">
      <w:pPr>
        <w:pStyle w:val="ListParagraph"/>
        <w:numPr>
          <w:ilvl w:val="0"/>
          <w:numId w:val="16"/>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 xml:space="preserve">Se ha definido </w:t>
      </w:r>
      <w:r w:rsidRPr="002B36E9" w:rsidR="00DD0932">
        <w:rPr>
          <w:rFonts w:ascii="Arial Narrow" w:hAnsi="Arial Narrow" w:eastAsia="Calibri" w:cs="Times New Roman"/>
          <w:sz w:val="24"/>
          <w:szCs w:val="24"/>
          <w:lang w:val="es-CO"/>
        </w:rPr>
        <w:t xml:space="preserve">que </w:t>
      </w:r>
      <w:r w:rsidRPr="002B36E9">
        <w:rPr>
          <w:rFonts w:ascii="Arial Narrow" w:hAnsi="Arial Narrow" w:eastAsia="Calibri" w:cs="Times New Roman"/>
          <w:sz w:val="24"/>
          <w:szCs w:val="24"/>
          <w:lang w:val="es-CO"/>
        </w:rPr>
        <w:t xml:space="preserve">los proyectos de electrificación rural que se ejecutarán durante </w:t>
      </w:r>
      <w:r w:rsidRPr="002B36E9" w:rsidR="002511F5">
        <w:rPr>
          <w:rFonts w:ascii="Arial Narrow" w:hAnsi="Arial Narrow" w:eastAsia="Calibri" w:cs="Times New Roman"/>
          <w:sz w:val="24"/>
          <w:szCs w:val="24"/>
          <w:lang w:val="es-CO"/>
        </w:rPr>
        <w:t>dos primeros</w:t>
      </w:r>
      <w:r w:rsidRPr="002B36E9">
        <w:rPr>
          <w:rFonts w:ascii="Arial Narrow" w:hAnsi="Arial Narrow" w:eastAsia="Calibri" w:cs="Times New Roman"/>
          <w:sz w:val="24"/>
          <w:szCs w:val="24"/>
          <w:lang w:val="es-CO"/>
        </w:rPr>
        <w:t xml:space="preserve"> año</w:t>
      </w:r>
      <w:r w:rsidRPr="002B36E9" w:rsidR="002511F5">
        <w:rPr>
          <w:rFonts w:ascii="Arial Narrow" w:hAnsi="Arial Narrow" w:eastAsia="Calibri" w:cs="Times New Roman"/>
          <w:sz w:val="24"/>
          <w:szCs w:val="24"/>
          <w:lang w:val="es-CO"/>
        </w:rPr>
        <w:t>s</w:t>
      </w:r>
      <w:r w:rsidRPr="002B36E9">
        <w:rPr>
          <w:rFonts w:ascii="Arial Narrow" w:hAnsi="Arial Narrow" w:eastAsia="Calibri" w:cs="Times New Roman"/>
          <w:sz w:val="24"/>
          <w:szCs w:val="24"/>
          <w:lang w:val="es-CO"/>
        </w:rPr>
        <w:t xml:space="preserve"> del </w:t>
      </w:r>
      <w:r w:rsidRPr="002B36E9" w:rsidR="002511F5">
        <w:rPr>
          <w:rFonts w:ascii="Arial Narrow" w:hAnsi="Arial Narrow" w:eastAsia="Calibri" w:cs="Times New Roman"/>
          <w:sz w:val="24"/>
          <w:szCs w:val="24"/>
          <w:lang w:val="es-CO"/>
        </w:rPr>
        <w:t>p</w:t>
      </w:r>
      <w:r w:rsidRPr="002B36E9">
        <w:rPr>
          <w:rFonts w:ascii="Arial Narrow" w:hAnsi="Arial Narrow" w:eastAsia="Calibri" w:cs="Times New Roman"/>
          <w:sz w:val="24"/>
          <w:szCs w:val="24"/>
          <w:lang w:val="es-CO"/>
        </w:rPr>
        <w:t xml:space="preserve">rograma, </w:t>
      </w:r>
      <w:r w:rsidRPr="002B36E9" w:rsidR="00DD0932">
        <w:rPr>
          <w:rFonts w:ascii="Arial Narrow" w:hAnsi="Arial Narrow" w:eastAsia="Calibri" w:cs="Times New Roman"/>
          <w:sz w:val="24"/>
          <w:szCs w:val="24"/>
          <w:lang w:val="es-CO"/>
        </w:rPr>
        <w:t xml:space="preserve">serán </w:t>
      </w:r>
      <w:r w:rsidRPr="002B36E9">
        <w:rPr>
          <w:rFonts w:ascii="Arial Narrow" w:hAnsi="Arial Narrow" w:eastAsia="Calibri" w:cs="Times New Roman"/>
          <w:sz w:val="24"/>
          <w:szCs w:val="24"/>
          <w:lang w:val="es-CO"/>
        </w:rPr>
        <w:t>seleccionados de la base de datos de proyectos de la OER</w:t>
      </w:r>
      <w:r w:rsidRPr="002B36E9" w:rsidR="005568D9">
        <w:rPr>
          <w:rStyle w:val="FootnoteReference"/>
          <w:rFonts w:ascii="Arial Narrow" w:hAnsi="Arial Narrow" w:eastAsia="Calibri" w:cs="Times New Roman"/>
          <w:sz w:val="24"/>
          <w:szCs w:val="24"/>
          <w:lang w:val="es-CO"/>
        </w:rPr>
        <w:footnoteReference w:id="6"/>
      </w:r>
      <w:r w:rsidRPr="002B36E9">
        <w:rPr>
          <w:rFonts w:ascii="Arial Narrow" w:hAnsi="Arial Narrow" w:eastAsia="Calibri" w:cs="Times New Roman"/>
          <w:sz w:val="24"/>
          <w:szCs w:val="24"/>
          <w:lang w:val="es-CO"/>
        </w:rPr>
        <w:t xml:space="preserve"> aplicando los criterios de elegibilidad del </w:t>
      </w:r>
      <w:r w:rsidRPr="002B36E9" w:rsidR="002511F5">
        <w:rPr>
          <w:rFonts w:ascii="Arial Narrow" w:hAnsi="Arial Narrow" w:eastAsia="Calibri" w:cs="Times New Roman"/>
          <w:sz w:val="24"/>
          <w:szCs w:val="24"/>
          <w:lang w:val="es-CO"/>
        </w:rPr>
        <w:t>p</w:t>
      </w:r>
      <w:r w:rsidRPr="002B36E9">
        <w:rPr>
          <w:rFonts w:ascii="Arial Narrow" w:hAnsi="Arial Narrow" w:eastAsia="Calibri" w:cs="Times New Roman"/>
          <w:sz w:val="24"/>
          <w:szCs w:val="24"/>
          <w:lang w:val="es-CO"/>
        </w:rPr>
        <w:t xml:space="preserve">rograma. Los </w:t>
      </w:r>
      <w:r w:rsidRPr="002B36E9" w:rsidR="00DD0932">
        <w:rPr>
          <w:rFonts w:ascii="Arial Narrow" w:hAnsi="Arial Narrow" w:eastAsia="Calibri" w:cs="Times New Roman"/>
          <w:sz w:val="24"/>
          <w:szCs w:val="24"/>
          <w:lang w:val="es-CO"/>
        </w:rPr>
        <w:t>restantes</w:t>
      </w:r>
      <w:r w:rsidRPr="002B36E9">
        <w:rPr>
          <w:rFonts w:ascii="Arial Narrow" w:hAnsi="Arial Narrow" w:eastAsia="Calibri" w:cs="Times New Roman"/>
          <w:sz w:val="24"/>
          <w:szCs w:val="24"/>
          <w:lang w:val="es-CO"/>
        </w:rPr>
        <w:t xml:space="preserve"> proyectos que se ejecutarán con los recursos del </w:t>
      </w:r>
      <w:r w:rsidRPr="002B36E9" w:rsidR="00570E04">
        <w:rPr>
          <w:rFonts w:ascii="Arial Narrow" w:hAnsi="Arial Narrow" w:eastAsia="Calibri" w:cs="Times New Roman"/>
          <w:sz w:val="24"/>
          <w:szCs w:val="24"/>
          <w:lang w:val="es-CO"/>
        </w:rPr>
        <w:t>p</w:t>
      </w:r>
      <w:r w:rsidRPr="002B36E9">
        <w:rPr>
          <w:rFonts w:ascii="Arial Narrow" w:hAnsi="Arial Narrow" w:eastAsia="Calibri" w:cs="Times New Roman"/>
          <w:sz w:val="24"/>
          <w:szCs w:val="24"/>
          <w:lang w:val="es-CO"/>
        </w:rPr>
        <w:t>rograma y el ciclo que seguirán en la fase de pre-</w:t>
      </w:r>
      <w:r w:rsidRPr="002B36E9">
        <w:rPr>
          <w:rFonts w:ascii="Arial Narrow" w:hAnsi="Arial Narrow" w:eastAsia="Calibri" w:cs="Times New Roman"/>
          <w:sz w:val="24"/>
          <w:szCs w:val="24"/>
          <w:lang w:val="es-CO"/>
        </w:rPr>
        <w:lastRenderedPageBreak/>
        <w:t xml:space="preserve">inversión, ejecución y post-ejecución cumplirán con lo definido en </w:t>
      </w:r>
      <w:r w:rsidRPr="002B36E9" w:rsidR="00DD0932">
        <w:rPr>
          <w:rFonts w:ascii="Arial Narrow" w:hAnsi="Arial Narrow" w:eastAsia="Calibri" w:cs="Times New Roman"/>
          <w:sz w:val="24"/>
          <w:szCs w:val="24"/>
          <w:lang w:val="es-CO"/>
        </w:rPr>
        <w:t>el Manual Operativo del Programa (M</w:t>
      </w:r>
      <w:r w:rsidRPr="002B36E9">
        <w:rPr>
          <w:rFonts w:ascii="Arial Narrow" w:hAnsi="Arial Narrow" w:eastAsia="Calibri" w:cs="Times New Roman"/>
          <w:sz w:val="24"/>
          <w:szCs w:val="24"/>
          <w:lang w:val="es-CO"/>
        </w:rPr>
        <w:t>OP</w:t>
      </w:r>
      <w:r w:rsidRPr="002B36E9" w:rsidR="00DD0932">
        <w:rPr>
          <w:rFonts w:ascii="Arial Narrow" w:hAnsi="Arial Narrow" w:eastAsia="Calibri" w:cs="Times New Roman"/>
          <w:sz w:val="24"/>
          <w:szCs w:val="24"/>
          <w:lang w:val="es-CO"/>
        </w:rPr>
        <w:t>)</w:t>
      </w:r>
      <w:r w:rsidRPr="002B36E9">
        <w:rPr>
          <w:rFonts w:ascii="Arial Narrow" w:hAnsi="Arial Narrow" w:eastAsia="Calibri" w:cs="Times New Roman"/>
          <w:sz w:val="24"/>
          <w:szCs w:val="24"/>
          <w:lang w:val="es-CO"/>
        </w:rPr>
        <w:t>.</w:t>
      </w:r>
    </w:p>
    <w:p xmlns:wp14="http://schemas.microsoft.com/office/word/2010/wordml" w:rsidRPr="002B36E9" w:rsidR="00610B3C" w:rsidP="0034670B" w:rsidRDefault="00610B3C" w14:paraId="51E15AC1" wp14:textId="77777777">
      <w:pPr>
        <w:pStyle w:val="ListParagraph"/>
        <w:numPr>
          <w:ilvl w:val="0"/>
          <w:numId w:val="16"/>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 xml:space="preserve">Los proyectos de electrificación rural que se ejecuten con fondos del </w:t>
      </w:r>
      <w:r w:rsidRPr="002B36E9" w:rsidR="00570E04">
        <w:rPr>
          <w:rFonts w:ascii="Arial Narrow" w:hAnsi="Arial Narrow" w:eastAsia="Calibri" w:cs="Times New Roman"/>
          <w:sz w:val="24"/>
          <w:szCs w:val="24"/>
          <w:lang w:val="es-CO"/>
        </w:rPr>
        <w:t>p</w:t>
      </w:r>
      <w:r w:rsidRPr="002B36E9">
        <w:rPr>
          <w:rFonts w:ascii="Arial Narrow" w:hAnsi="Arial Narrow" w:eastAsia="Calibri" w:cs="Times New Roman"/>
          <w:sz w:val="24"/>
          <w:szCs w:val="24"/>
          <w:lang w:val="es-CO"/>
        </w:rPr>
        <w:t>rograma deben cumplir con una verificación de su viabilidad técnica, socioeconómica, financiera, ambiental de forma que se asegure su sostenibilidad apoyada en condiciones de organización y participación de los usuarios.</w:t>
      </w:r>
    </w:p>
    <w:p xmlns:wp14="http://schemas.microsoft.com/office/word/2010/wordml" w:rsidRPr="002B36E9" w:rsidR="0034670B" w:rsidP="0034670B" w:rsidRDefault="0034670B" w14:paraId="1FC39945" wp14:textId="77777777">
      <w:pPr>
        <w:pStyle w:val="ListParagraph"/>
        <w:ind w:left="1080"/>
        <w:jc w:val="both"/>
        <w:rPr>
          <w:rFonts w:ascii="Arial Narrow" w:hAnsi="Arial Narrow" w:eastAsia="Calibri" w:cs="Times New Roman"/>
          <w:sz w:val="24"/>
          <w:szCs w:val="24"/>
          <w:lang w:val="es-CO"/>
        </w:rPr>
      </w:pPr>
    </w:p>
    <w:p xmlns:wp14="http://schemas.microsoft.com/office/word/2010/wordml" w:rsidRPr="002B36E9" w:rsidR="00610B3C" w:rsidP="0034670B" w:rsidRDefault="00B36FA4" w14:paraId="56A1EB68" wp14:textId="77777777">
      <w:pPr>
        <w:pStyle w:val="ListParagraph"/>
        <w:numPr>
          <w:ilvl w:val="0"/>
          <w:numId w:val="2"/>
        </w:numPr>
        <w:rPr>
          <w:rFonts w:ascii="Arial Narrow" w:hAnsi="Arial Narrow" w:eastAsia="Calibri" w:cs="Times New Roman"/>
          <w:b/>
          <w:sz w:val="24"/>
          <w:szCs w:val="24"/>
          <w:lang w:val="es-ES_tradnl"/>
        </w:rPr>
      </w:pPr>
      <w:r w:rsidRPr="002B36E9">
        <w:rPr>
          <w:rFonts w:ascii="Arial Narrow" w:hAnsi="Arial Narrow" w:eastAsia="Calibri" w:cs="Times New Roman"/>
          <w:b/>
          <w:sz w:val="24"/>
          <w:szCs w:val="24"/>
          <w:lang w:val="es-ES_tradnl"/>
        </w:rPr>
        <w:t>Viabilidad</w:t>
      </w:r>
      <w:r w:rsidRPr="002B36E9" w:rsidR="00266A41">
        <w:rPr>
          <w:rFonts w:ascii="Arial Narrow" w:hAnsi="Arial Narrow" w:eastAsia="Calibri" w:cs="Times New Roman"/>
          <w:b/>
          <w:sz w:val="24"/>
          <w:szCs w:val="24"/>
          <w:lang w:val="es-ES_tradnl"/>
        </w:rPr>
        <w:t xml:space="preserve"> </w:t>
      </w:r>
      <w:r w:rsidRPr="002B36E9" w:rsidR="0034670B">
        <w:rPr>
          <w:rFonts w:ascii="Arial Narrow" w:hAnsi="Arial Narrow" w:eastAsia="Calibri" w:cs="Times New Roman"/>
          <w:b/>
          <w:sz w:val="24"/>
          <w:szCs w:val="24"/>
          <w:lang w:val="es-ES_tradnl"/>
        </w:rPr>
        <w:t>de los Proyectos</w:t>
      </w:r>
    </w:p>
    <w:p xmlns:wp14="http://schemas.microsoft.com/office/word/2010/wordml" w:rsidRPr="002B36E9" w:rsidR="00B270E0" w:rsidP="0034670B" w:rsidRDefault="00B270E0" w14:paraId="0562CB0E" wp14:textId="77777777">
      <w:pPr>
        <w:pStyle w:val="ListParagraph"/>
        <w:jc w:val="both"/>
        <w:rPr>
          <w:rFonts w:ascii="Arial Narrow" w:hAnsi="Arial Narrow" w:eastAsia="Calibri" w:cs="Times New Roman"/>
          <w:sz w:val="24"/>
          <w:szCs w:val="24"/>
          <w:lang w:val="es-ES_tradnl"/>
        </w:rPr>
      </w:pPr>
    </w:p>
    <w:p xmlns:wp14="http://schemas.microsoft.com/office/word/2010/wordml" w:rsidRPr="002B36E9" w:rsidR="00E20DE5" w:rsidP="0034670B" w:rsidRDefault="00E20DE5" w14:paraId="1D0C2ACE" wp14:textId="77777777">
      <w:pPr>
        <w:pStyle w:val="ListParagraph"/>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Para la selección</w:t>
      </w:r>
      <w:r w:rsidRPr="002B36E9" w:rsidR="00570E04">
        <w:rPr>
          <w:rFonts w:ascii="Arial Narrow" w:hAnsi="Arial Narrow" w:eastAsia="Calibri" w:cs="Times New Roman"/>
          <w:sz w:val="24"/>
          <w:szCs w:val="24"/>
          <w:lang w:val="es-ES_tradnl"/>
        </w:rPr>
        <w:t>, aprobación</w:t>
      </w:r>
      <w:r w:rsidRPr="002B36E9">
        <w:rPr>
          <w:rFonts w:ascii="Arial Narrow" w:hAnsi="Arial Narrow" w:eastAsia="Calibri" w:cs="Times New Roman"/>
          <w:sz w:val="24"/>
          <w:szCs w:val="24"/>
          <w:lang w:val="es-ES_tradnl"/>
        </w:rPr>
        <w:t xml:space="preserve"> y priorización de los </w:t>
      </w:r>
      <w:r w:rsidRPr="002B36E9" w:rsidR="00374329">
        <w:rPr>
          <w:rFonts w:ascii="Arial Narrow" w:hAnsi="Arial Narrow" w:eastAsia="Calibri" w:cs="Times New Roman"/>
          <w:sz w:val="24"/>
          <w:szCs w:val="24"/>
          <w:lang w:val="es-ES_tradnl"/>
        </w:rPr>
        <w:t xml:space="preserve">diferentes </w:t>
      </w:r>
      <w:r w:rsidRPr="002B36E9">
        <w:rPr>
          <w:rFonts w:ascii="Arial Narrow" w:hAnsi="Arial Narrow" w:eastAsia="Calibri" w:cs="Times New Roman"/>
          <w:sz w:val="24"/>
          <w:szCs w:val="24"/>
          <w:lang w:val="es-ES_tradnl"/>
        </w:rPr>
        <w:t xml:space="preserve">proyectos que se </w:t>
      </w:r>
      <w:r w:rsidRPr="002B36E9" w:rsidR="00374329">
        <w:rPr>
          <w:rFonts w:ascii="Arial Narrow" w:hAnsi="Arial Narrow" w:eastAsia="Calibri" w:cs="Times New Roman"/>
          <w:sz w:val="24"/>
          <w:szCs w:val="24"/>
          <w:lang w:val="es-ES_tradnl"/>
        </w:rPr>
        <w:t xml:space="preserve">considerarán y </w:t>
      </w:r>
      <w:r w:rsidRPr="002B36E9">
        <w:rPr>
          <w:rFonts w:ascii="Arial Narrow" w:hAnsi="Arial Narrow" w:eastAsia="Calibri" w:cs="Times New Roman"/>
          <w:sz w:val="24"/>
          <w:szCs w:val="24"/>
          <w:lang w:val="es-ES_tradnl"/>
        </w:rPr>
        <w:t>desarrollarán como parte del Programa</w:t>
      </w:r>
      <w:r w:rsidRPr="002B36E9">
        <w:rPr>
          <w:rFonts w:ascii="Arial Narrow" w:hAnsi="Arial Narrow" w:eastAsia="Calibri" w:cs="Times New Roman"/>
          <w:b/>
          <w:sz w:val="24"/>
          <w:szCs w:val="24"/>
          <w:lang w:val="es-ES_tradnl"/>
        </w:rPr>
        <w:t xml:space="preserve"> </w:t>
      </w:r>
      <w:r w:rsidRPr="002B36E9">
        <w:rPr>
          <w:rFonts w:ascii="Arial Narrow" w:hAnsi="Arial Narrow" w:eastAsia="Calibri" w:cs="Times New Roman"/>
          <w:sz w:val="24"/>
          <w:szCs w:val="24"/>
          <w:lang w:val="es-ES_tradnl"/>
        </w:rPr>
        <w:t>Acceso Universal de Energía para Todos en Panamá</w:t>
      </w:r>
      <w:r w:rsidRPr="002B36E9" w:rsidR="00374329">
        <w:rPr>
          <w:rFonts w:ascii="Arial Narrow" w:hAnsi="Arial Narrow" w:eastAsia="Calibri" w:cs="Times New Roman"/>
          <w:sz w:val="24"/>
          <w:szCs w:val="24"/>
          <w:lang w:val="es-ES_tradnl"/>
        </w:rPr>
        <w:t>,</w:t>
      </w:r>
      <w:r w:rsidRPr="002B36E9">
        <w:rPr>
          <w:rFonts w:ascii="Arial Narrow" w:hAnsi="Arial Narrow" w:eastAsia="Calibri" w:cs="Times New Roman"/>
          <w:sz w:val="24"/>
          <w:szCs w:val="24"/>
          <w:lang w:val="es-ES_tradnl"/>
        </w:rPr>
        <w:t xml:space="preserve"> </w:t>
      </w:r>
      <w:r w:rsidRPr="002B36E9" w:rsidR="00374329">
        <w:rPr>
          <w:rFonts w:ascii="Arial Narrow" w:hAnsi="Arial Narrow" w:eastAsia="Calibri" w:cs="Times New Roman"/>
          <w:sz w:val="24"/>
          <w:szCs w:val="24"/>
          <w:lang w:val="es-ES_tradnl"/>
        </w:rPr>
        <w:t>se deberán tener en cuenta para cada proyecto</w:t>
      </w:r>
      <w:r w:rsidRPr="002B36E9">
        <w:rPr>
          <w:rFonts w:ascii="Arial Narrow" w:hAnsi="Arial Narrow" w:eastAsia="Calibri" w:cs="Times New Roman"/>
          <w:sz w:val="24"/>
          <w:szCs w:val="24"/>
          <w:lang w:val="es-ES_tradnl"/>
        </w:rPr>
        <w:t>:</w:t>
      </w:r>
    </w:p>
    <w:p xmlns:wp14="http://schemas.microsoft.com/office/word/2010/wordml" w:rsidRPr="002B36E9" w:rsidR="0034670B" w:rsidP="0034670B" w:rsidRDefault="0034670B" w14:paraId="34CE0A41" wp14:textId="77777777">
      <w:pPr>
        <w:pStyle w:val="ListParagraph"/>
        <w:jc w:val="both"/>
        <w:rPr>
          <w:rFonts w:ascii="Arial Narrow" w:hAnsi="Arial Narrow" w:eastAsia="Calibri" w:cs="Times New Roman"/>
          <w:sz w:val="24"/>
          <w:szCs w:val="24"/>
          <w:lang w:val="es-ES_tradnl"/>
        </w:rPr>
      </w:pPr>
    </w:p>
    <w:p xmlns:wp14="http://schemas.microsoft.com/office/word/2010/wordml" w:rsidRPr="002B36E9" w:rsidR="00E20DE5" w:rsidP="00E20DE5" w:rsidRDefault="00E20DE5" w14:paraId="6C5335CE" wp14:textId="77777777">
      <w:pPr>
        <w:pStyle w:val="ListParagraph"/>
        <w:numPr>
          <w:ilvl w:val="0"/>
          <w:numId w:val="8"/>
        </w:numPr>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La viabilidad técnica.</w:t>
      </w:r>
    </w:p>
    <w:p xmlns:wp14="http://schemas.microsoft.com/office/word/2010/wordml" w:rsidRPr="002B36E9" w:rsidR="00E20DE5" w:rsidP="00E20DE5" w:rsidRDefault="00E20DE5" w14:paraId="6C530059" wp14:textId="77777777">
      <w:pPr>
        <w:pStyle w:val="ListParagraph"/>
        <w:numPr>
          <w:ilvl w:val="0"/>
          <w:numId w:val="8"/>
        </w:numPr>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La viabilidad social y ambiental.</w:t>
      </w:r>
    </w:p>
    <w:p xmlns:wp14="http://schemas.microsoft.com/office/word/2010/wordml" w:rsidRPr="002B36E9" w:rsidR="00E20DE5" w:rsidP="00E20DE5" w:rsidRDefault="00E20DE5" w14:paraId="56159228" wp14:textId="77777777">
      <w:pPr>
        <w:pStyle w:val="ListParagraph"/>
        <w:numPr>
          <w:ilvl w:val="0"/>
          <w:numId w:val="8"/>
        </w:numPr>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La viabilidad económica</w:t>
      </w:r>
      <w:r w:rsidRPr="002B36E9" w:rsidR="00374329">
        <w:rPr>
          <w:rFonts w:ascii="Arial Narrow" w:hAnsi="Arial Narrow" w:eastAsia="Calibri" w:cs="Times New Roman"/>
          <w:sz w:val="24"/>
          <w:szCs w:val="24"/>
          <w:lang w:val="es-ES_tradnl"/>
        </w:rPr>
        <w:t>.</w:t>
      </w:r>
    </w:p>
    <w:p xmlns:wp14="http://schemas.microsoft.com/office/word/2010/wordml" w:rsidRPr="002B36E9" w:rsidR="00E20DE5" w:rsidP="00E20DE5" w:rsidRDefault="00E20DE5" w14:paraId="62EBF3C5" wp14:textId="77777777">
      <w:pPr>
        <w:pStyle w:val="ListParagraph"/>
        <w:rPr>
          <w:rFonts w:ascii="Arial Narrow" w:hAnsi="Arial Narrow" w:eastAsia="Calibri" w:cs="Times New Roman"/>
          <w:sz w:val="24"/>
          <w:szCs w:val="24"/>
          <w:lang w:val="es-ES_tradnl"/>
        </w:rPr>
      </w:pPr>
    </w:p>
    <w:p xmlns:wp14="http://schemas.microsoft.com/office/word/2010/wordml" w:rsidRPr="002B36E9" w:rsidR="0034670B" w:rsidP="00C71758" w:rsidRDefault="00E20DE5" w14:paraId="2E885334" wp14:textId="77777777">
      <w:pPr>
        <w:pStyle w:val="ListParagraph"/>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En el caso de la viabilidad técnica</w:t>
      </w:r>
      <w:r w:rsidRPr="002B36E9" w:rsidR="0034670B">
        <w:rPr>
          <w:rFonts w:ascii="Arial Narrow" w:hAnsi="Arial Narrow" w:eastAsia="Calibri" w:cs="Times New Roman"/>
          <w:sz w:val="24"/>
          <w:szCs w:val="24"/>
          <w:lang w:val="es-ES_tradnl"/>
        </w:rPr>
        <w:t xml:space="preserve"> de los proyectos</w:t>
      </w:r>
      <w:r w:rsidRPr="002B36E9">
        <w:rPr>
          <w:rFonts w:ascii="Arial Narrow" w:hAnsi="Arial Narrow" w:eastAsia="Calibri" w:cs="Times New Roman"/>
          <w:sz w:val="24"/>
          <w:szCs w:val="24"/>
          <w:lang w:val="es-ES_tradnl"/>
        </w:rPr>
        <w:t xml:space="preserve">, objeto de este documento, se </w:t>
      </w:r>
      <w:r w:rsidRPr="002B36E9" w:rsidR="00374329">
        <w:rPr>
          <w:rFonts w:ascii="Arial Narrow" w:hAnsi="Arial Narrow" w:eastAsia="Calibri" w:cs="Times New Roman"/>
          <w:sz w:val="24"/>
          <w:szCs w:val="24"/>
          <w:lang w:val="es-ES_tradnl"/>
        </w:rPr>
        <w:t>basarán</w:t>
      </w:r>
      <w:r w:rsidRPr="002B36E9">
        <w:rPr>
          <w:rFonts w:ascii="Arial Narrow" w:hAnsi="Arial Narrow" w:eastAsia="Calibri" w:cs="Times New Roman"/>
          <w:sz w:val="24"/>
          <w:szCs w:val="24"/>
          <w:lang w:val="es-ES_tradnl"/>
        </w:rPr>
        <w:t xml:space="preserve"> en</w:t>
      </w:r>
      <w:r w:rsidRPr="002B36E9" w:rsidR="0034670B">
        <w:rPr>
          <w:rFonts w:ascii="Arial Narrow" w:hAnsi="Arial Narrow" w:eastAsia="Calibri" w:cs="Times New Roman"/>
          <w:sz w:val="24"/>
          <w:szCs w:val="24"/>
          <w:lang w:val="es-ES_tradnl"/>
        </w:rPr>
        <w:t xml:space="preserve"> los criterios establecidos para este </w:t>
      </w:r>
      <w:r w:rsidRPr="002B36E9" w:rsidR="00570E04">
        <w:rPr>
          <w:rFonts w:ascii="Arial Narrow" w:hAnsi="Arial Narrow" w:eastAsia="Calibri" w:cs="Times New Roman"/>
          <w:sz w:val="24"/>
          <w:szCs w:val="24"/>
          <w:lang w:val="es-ES_tradnl"/>
        </w:rPr>
        <w:t>p</w:t>
      </w:r>
      <w:r w:rsidRPr="002B36E9" w:rsidR="0034670B">
        <w:rPr>
          <w:rFonts w:ascii="Arial Narrow" w:hAnsi="Arial Narrow" w:eastAsia="Calibri" w:cs="Times New Roman"/>
          <w:sz w:val="24"/>
          <w:szCs w:val="24"/>
          <w:lang w:val="es-ES_tradnl"/>
        </w:rPr>
        <w:t>rograma, considerando</w:t>
      </w:r>
      <w:r w:rsidRPr="002B36E9">
        <w:rPr>
          <w:rFonts w:ascii="Arial Narrow" w:hAnsi="Arial Narrow" w:eastAsia="Calibri" w:cs="Times New Roman"/>
          <w:sz w:val="24"/>
          <w:szCs w:val="24"/>
          <w:lang w:val="es-ES_tradnl"/>
        </w:rPr>
        <w:t xml:space="preserve"> la normatividad </w:t>
      </w:r>
      <w:r w:rsidRPr="002B36E9" w:rsidR="00374329">
        <w:rPr>
          <w:rFonts w:ascii="Arial Narrow" w:hAnsi="Arial Narrow" w:eastAsia="Calibri" w:cs="Times New Roman"/>
          <w:sz w:val="24"/>
          <w:szCs w:val="24"/>
          <w:lang w:val="es-ES_tradnl"/>
        </w:rPr>
        <w:t>y</w:t>
      </w:r>
      <w:r w:rsidRPr="002B36E9">
        <w:rPr>
          <w:rFonts w:ascii="Arial Narrow" w:hAnsi="Arial Narrow" w:eastAsia="Calibri" w:cs="Times New Roman"/>
          <w:sz w:val="24"/>
          <w:szCs w:val="24"/>
          <w:lang w:val="es-ES_tradnl"/>
        </w:rPr>
        <w:t xml:space="preserve"> procedi</w:t>
      </w:r>
      <w:r w:rsidRPr="002B36E9" w:rsidR="00374329">
        <w:rPr>
          <w:rFonts w:ascii="Arial Narrow" w:hAnsi="Arial Narrow" w:eastAsia="Calibri" w:cs="Times New Roman"/>
          <w:sz w:val="24"/>
          <w:szCs w:val="24"/>
          <w:lang w:val="es-ES_tradnl"/>
        </w:rPr>
        <w:t xml:space="preserve">mientos </w:t>
      </w:r>
      <w:r w:rsidRPr="002B36E9" w:rsidR="006604AF">
        <w:rPr>
          <w:rFonts w:ascii="Arial Narrow" w:hAnsi="Arial Narrow" w:eastAsia="Calibri" w:cs="Times New Roman"/>
          <w:sz w:val="24"/>
          <w:szCs w:val="24"/>
          <w:lang w:val="es-ES_tradnl"/>
        </w:rPr>
        <w:t xml:space="preserve">vigentes de </w:t>
      </w:r>
      <w:r w:rsidRPr="002B36E9" w:rsidR="00B36FA4">
        <w:rPr>
          <w:rFonts w:ascii="Arial Narrow" w:hAnsi="Arial Narrow" w:eastAsia="Calibri" w:cs="Times New Roman"/>
          <w:sz w:val="24"/>
          <w:szCs w:val="24"/>
          <w:lang w:val="es-ES_tradnl"/>
        </w:rPr>
        <w:t>l</w:t>
      </w:r>
      <w:r w:rsidRPr="002B36E9" w:rsidR="00374329">
        <w:rPr>
          <w:rFonts w:ascii="Arial Narrow" w:hAnsi="Arial Narrow" w:eastAsia="Calibri" w:cs="Times New Roman"/>
          <w:sz w:val="24"/>
          <w:szCs w:val="24"/>
          <w:lang w:val="es-ES_tradnl"/>
        </w:rPr>
        <w:t>a OER, los cuales se aplicarán en este programa</w:t>
      </w:r>
      <w:r w:rsidRPr="002B36E9" w:rsidR="00570E04">
        <w:rPr>
          <w:rFonts w:ascii="Arial Narrow" w:hAnsi="Arial Narrow" w:eastAsia="Calibri" w:cs="Times New Roman"/>
          <w:sz w:val="24"/>
          <w:szCs w:val="24"/>
          <w:lang w:val="es-ES_tradnl"/>
        </w:rPr>
        <w:t xml:space="preserve"> de acuerdo con lo indicado en el Numeral 4.</w:t>
      </w:r>
      <w:r w:rsidRPr="002B36E9" w:rsidR="00374329">
        <w:rPr>
          <w:rFonts w:ascii="Arial Narrow" w:hAnsi="Arial Narrow" w:eastAsia="Calibri" w:cs="Times New Roman"/>
          <w:sz w:val="24"/>
          <w:szCs w:val="24"/>
          <w:lang w:val="es-ES_tradnl"/>
        </w:rPr>
        <w:t xml:space="preserve"> </w:t>
      </w:r>
    </w:p>
    <w:p xmlns:wp14="http://schemas.microsoft.com/office/word/2010/wordml" w:rsidRPr="002B36E9" w:rsidR="0034670B" w:rsidP="00C71758" w:rsidRDefault="0034670B" w14:paraId="6D98A12B" wp14:textId="77777777">
      <w:pPr>
        <w:pStyle w:val="ListParagraph"/>
        <w:jc w:val="both"/>
        <w:rPr>
          <w:rFonts w:ascii="Arial Narrow" w:hAnsi="Arial Narrow" w:eastAsia="Calibri" w:cs="Times New Roman"/>
          <w:sz w:val="24"/>
          <w:szCs w:val="24"/>
          <w:lang w:val="es-ES_tradnl"/>
        </w:rPr>
      </w:pPr>
    </w:p>
    <w:p xmlns:wp14="http://schemas.microsoft.com/office/word/2010/wordml" w:rsidRPr="002B36E9" w:rsidR="007D0CF3" w:rsidP="007D0CF3" w:rsidRDefault="00374329" w14:paraId="75F93936" wp14:textId="77777777">
      <w:pPr>
        <w:pStyle w:val="ListParagraph"/>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 xml:space="preserve">Los proyectos a </w:t>
      </w:r>
      <w:r w:rsidRPr="002B36E9" w:rsidR="006604AF">
        <w:rPr>
          <w:rFonts w:ascii="Arial Narrow" w:hAnsi="Arial Narrow" w:eastAsia="Calibri" w:cs="Times New Roman"/>
          <w:sz w:val="24"/>
          <w:szCs w:val="24"/>
          <w:lang w:val="es-ES_tradnl"/>
        </w:rPr>
        <w:t xml:space="preserve">ejecutar </w:t>
      </w:r>
      <w:r w:rsidRPr="002B36E9">
        <w:rPr>
          <w:rFonts w:ascii="Arial Narrow" w:hAnsi="Arial Narrow" w:eastAsia="Calibri" w:cs="Times New Roman"/>
          <w:sz w:val="24"/>
          <w:szCs w:val="24"/>
          <w:lang w:val="es-ES_tradnl"/>
        </w:rPr>
        <w:t xml:space="preserve">deberán cumplir </w:t>
      </w:r>
      <w:r w:rsidRPr="002B36E9" w:rsidR="0034670B">
        <w:rPr>
          <w:rFonts w:ascii="Arial Narrow" w:hAnsi="Arial Narrow" w:eastAsia="Calibri" w:cs="Times New Roman"/>
          <w:sz w:val="24"/>
          <w:szCs w:val="24"/>
          <w:lang w:val="es-ES_tradnl"/>
        </w:rPr>
        <w:t>adicional a</w:t>
      </w:r>
      <w:r w:rsidRPr="002B36E9">
        <w:rPr>
          <w:rFonts w:ascii="Arial Narrow" w:hAnsi="Arial Narrow" w:eastAsia="Calibri" w:cs="Times New Roman"/>
          <w:sz w:val="24"/>
          <w:szCs w:val="24"/>
          <w:lang w:val="es-ES_tradnl"/>
        </w:rPr>
        <w:t xml:space="preserve"> la viabilidad técnica, </w:t>
      </w:r>
      <w:r w:rsidRPr="002B36E9" w:rsidR="0034670B">
        <w:rPr>
          <w:rFonts w:ascii="Arial Narrow" w:hAnsi="Arial Narrow" w:eastAsia="Calibri" w:cs="Times New Roman"/>
          <w:sz w:val="24"/>
          <w:szCs w:val="24"/>
          <w:lang w:val="es-ES_tradnl"/>
        </w:rPr>
        <w:t>con l</w:t>
      </w:r>
      <w:r w:rsidRPr="002B36E9" w:rsidR="006604AF">
        <w:rPr>
          <w:rFonts w:ascii="Arial Narrow" w:hAnsi="Arial Narrow" w:eastAsia="Calibri" w:cs="Times New Roman"/>
          <w:sz w:val="24"/>
          <w:szCs w:val="24"/>
          <w:lang w:val="es-ES_tradnl"/>
        </w:rPr>
        <w:t>os criterios de</w:t>
      </w:r>
      <w:r w:rsidRPr="002B36E9" w:rsidR="0034670B">
        <w:rPr>
          <w:rFonts w:ascii="Arial Narrow" w:hAnsi="Arial Narrow" w:eastAsia="Calibri" w:cs="Times New Roman"/>
          <w:sz w:val="24"/>
          <w:szCs w:val="24"/>
          <w:lang w:val="es-ES_tradnl"/>
        </w:rPr>
        <w:t xml:space="preserve"> viabilidad </w:t>
      </w:r>
      <w:r w:rsidRPr="002B36E9">
        <w:rPr>
          <w:rFonts w:ascii="Arial Narrow" w:hAnsi="Arial Narrow" w:eastAsia="Calibri" w:cs="Times New Roman"/>
          <w:sz w:val="24"/>
          <w:szCs w:val="24"/>
          <w:lang w:val="es-ES_tradnl"/>
        </w:rPr>
        <w:t>social, ambiental y económica establecid</w:t>
      </w:r>
      <w:r w:rsidRPr="002B36E9" w:rsidR="006604AF">
        <w:rPr>
          <w:rFonts w:ascii="Arial Narrow" w:hAnsi="Arial Narrow" w:eastAsia="Calibri" w:cs="Times New Roman"/>
          <w:sz w:val="24"/>
          <w:szCs w:val="24"/>
          <w:lang w:val="es-ES_tradnl"/>
        </w:rPr>
        <w:t>o</w:t>
      </w:r>
      <w:r w:rsidRPr="002B36E9">
        <w:rPr>
          <w:rFonts w:ascii="Arial Narrow" w:hAnsi="Arial Narrow" w:eastAsia="Calibri" w:cs="Times New Roman"/>
          <w:sz w:val="24"/>
          <w:szCs w:val="24"/>
          <w:lang w:val="es-ES_tradnl"/>
        </w:rPr>
        <w:t xml:space="preserve">s para el </w:t>
      </w:r>
      <w:r w:rsidRPr="002B36E9" w:rsidR="00570E04">
        <w:rPr>
          <w:rFonts w:ascii="Arial Narrow" w:hAnsi="Arial Narrow" w:eastAsia="Calibri" w:cs="Times New Roman"/>
          <w:sz w:val="24"/>
          <w:szCs w:val="24"/>
          <w:lang w:val="es-ES_tradnl"/>
        </w:rPr>
        <w:t>p</w:t>
      </w:r>
      <w:r w:rsidRPr="002B36E9">
        <w:rPr>
          <w:rFonts w:ascii="Arial Narrow" w:hAnsi="Arial Narrow" w:eastAsia="Calibri" w:cs="Times New Roman"/>
          <w:sz w:val="24"/>
          <w:szCs w:val="24"/>
          <w:lang w:val="es-ES_tradnl"/>
        </w:rPr>
        <w:t>rograma</w:t>
      </w:r>
      <w:r w:rsidRPr="002B36E9" w:rsidR="00570E04">
        <w:rPr>
          <w:rFonts w:ascii="Arial Narrow" w:hAnsi="Arial Narrow" w:eastAsia="Calibri" w:cs="Times New Roman"/>
          <w:sz w:val="24"/>
          <w:szCs w:val="24"/>
          <w:lang w:val="es-ES_tradnl"/>
        </w:rPr>
        <w:t>.</w:t>
      </w:r>
    </w:p>
    <w:p xmlns:wp14="http://schemas.microsoft.com/office/word/2010/wordml" w:rsidRPr="002B36E9" w:rsidR="00B36FA4" w:rsidP="007D0CF3" w:rsidRDefault="00B36FA4" w14:paraId="2946DB82" wp14:textId="77777777">
      <w:pPr>
        <w:pStyle w:val="ListParagraph"/>
        <w:jc w:val="both"/>
        <w:rPr>
          <w:rFonts w:ascii="Arial Narrow" w:hAnsi="Arial Narrow" w:eastAsia="Calibri" w:cs="Times New Roman"/>
          <w:sz w:val="24"/>
          <w:szCs w:val="24"/>
          <w:lang w:val="es-ES_tradnl"/>
        </w:rPr>
      </w:pPr>
    </w:p>
    <w:p xmlns:wp14="http://schemas.microsoft.com/office/word/2010/wordml" w:rsidRPr="002B36E9" w:rsidR="00B36FA4" w:rsidP="00B36FA4" w:rsidRDefault="005568D9" w14:paraId="35EEB49B" wp14:textId="77777777">
      <w:pPr>
        <w:pStyle w:val="ListParagraph"/>
        <w:numPr>
          <w:ilvl w:val="0"/>
          <w:numId w:val="2"/>
        </w:numPr>
        <w:rPr>
          <w:rFonts w:ascii="Arial Narrow" w:hAnsi="Arial Narrow" w:eastAsia="Calibri" w:cs="Times New Roman"/>
          <w:b/>
          <w:sz w:val="24"/>
          <w:szCs w:val="24"/>
          <w:lang w:val="es-ES_tradnl"/>
        </w:rPr>
      </w:pPr>
      <w:r w:rsidRPr="002B36E9">
        <w:rPr>
          <w:rFonts w:ascii="Arial Narrow" w:hAnsi="Arial Narrow" w:eastAsia="Calibri" w:cs="Times New Roman"/>
          <w:b/>
          <w:sz w:val="24"/>
          <w:szCs w:val="24"/>
          <w:lang w:val="es-ES_tradnl"/>
        </w:rPr>
        <w:t>Selección, a</w:t>
      </w:r>
      <w:r w:rsidRPr="002B36E9" w:rsidR="00B36FA4">
        <w:rPr>
          <w:rFonts w:ascii="Arial Narrow" w:hAnsi="Arial Narrow" w:eastAsia="Calibri" w:cs="Times New Roman"/>
          <w:b/>
          <w:sz w:val="24"/>
          <w:szCs w:val="24"/>
          <w:lang w:val="es-ES_tradnl"/>
        </w:rPr>
        <w:t xml:space="preserve">probación y priorización de los proyectos </w:t>
      </w:r>
    </w:p>
    <w:p xmlns:wp14="http://schemas.microsoft.com/office/word/2010/wordml" w:rsidRPr="002B36E9" w:rsidR="00B270E0" w:rsidP="005568D9" w:rsidRDefault="00B270E0" w14:paraId="5997CC1D" wp14:textId="77777777">
      <w:pPr>
        <w:pStyle w:val="ListParagraph"/>
        <w:jc w:val="both"/>
        <w:rPr>
          <w:rFonts w:ascii="Arial Narrow" w:hAnsi="Arial Narrow" w:eastAsia="Calibri" w:cs="Times New Roman"/>
          <w:sz w:val="24"/>
          <w:szCs w:val="24"/>
          <w:lang w:val="es-ES_tradnl"/>
        </w:rPr>
      </w:pPr>
    </w:p>
    <w:p xmlns:wp14="http://schemas.microsoft.com/office/word/2010/wordml" w:rsidRPr="002B36E9" w:rsidR="005568D9" w:rsidP="005568D9" w:rsidRDefault="00B36FA4" w14:paraId="6F7A1324" wp14:textId="77777777">
      <w:pPr>
        <w:pStyle w:val="ListParagraph"/>
        <w:jc w:val="both"/>
        <w:rPr>
          <w:rFonts w:ascii="Arial Narrow" w:hAnsi="Arial Narrow" w:eastAsia="Calibri" w:cs="Times New Roman"/>
          <w:sz w:val="24"/>
          <w:szCs w:val="24"/>
          <w:lang w:val="es-ES_tradnl"/>
        </w:rPr>
      </w:pPr>
      <w:r w:rsidRPr="002B36E9">
        <w:rPr>
          <w:rFonts w:ascii="Arial Narrow" w:hAnsi="Arial Narrow" w:eastAsia="Calibri" w:cs="Times New Roman"/>
          <w:sz w:val="24"/>
          <w:szCs w:val="24"/>
          <w:lang w:val="es-ES_tradnl"/>
        </w:rPr>
        <w:t xml:space="preserve">Con base en el cumplimiento de los criterios y la disponibilidad de la información requerida de los </w:t>
      </w:r>
      <w:r w:rsidRPr="002B36E9" w:rsidR="005568D9">
        <w:rPr>
          <w:rFonts w:ascii="Arial Narrow" w:hAnsi="Arial Narrow" w:eastAsia="Calibri" w:cs="Times New Roman"/>
          <w:sz w:val="24"/>
          <w:szCs w:val="24"/>
          <w:lang w:val="es-ES_tradnl"/>
        </w:rPr>
        <w:t>proyectos indicada</w:t>
      </w:r>
      <w:r w:rsidRPr="002B36E9">
        <w:rPr>
          <w:rFonts w:ascii="Arial Narrow" w:hAnsi="Arial Narrow" w:eastAsia="Calibri" w:cs="Times New Roman"/>
          <w:sz w:val="24"/>
          <w:szCs w:val="24"/>
          <w:lang w:val="es-ES_tradnl"/>
        </w:rPr>
        <w:t xml:space="preserve"> en </w:t>
      </w:r>
      <w:r w:rsidRPr="002B36E9" w:rsidR="00266A41">
        <w:rPr>
          <w:rFonts w:ascii="Arial Narrow" w:hAnsi="Arial Narrow" w:eastAsia="Calibri" w:cs="Times New Roman"/>
          <w:sz w:val="24"/>
          <w:szCs w:val="24"/>
          <w:lang w:val="es-ES_tradnl"/>
        </w:rPr>
        <w:t>los</w:t>
      </w:r>
      <w:r w:rsidRPr="002B36E9">
        <w:rPr>
          <w:rFonts w:ascii="Arial Narrow" w:hAnsi="Arial Narrow" w:eastAsia="Calibri" w:cs="Times New Roman"/>
          <w:sz w:val="24"/>
          <w:szCs w:val="24"/>
          <w:lang w:val="es-ES_tradnl"/>
        </w:rPr>
        <w:t xml:space="preserve"> Numeral</w:t>
      </w:r>
      <w:r w:rsidRPr="002B36E9" w:rsidR="00266A41">
        <w:rPr>
          <w:rFonts w:ascii="Arial Narrow" w:hAnsi="Arial Narrow" w:eastAsia="Calibri" w:cs="Times New Roman"/>
          <w:sz w:val="24"/>
          <w:szCs w:val="24"/>
          <w:lang w:val="es-ES_tradnl"/>
        </w:rPr>
        <w:t>es</w:t>
      </w:r>
      <w:r w:rsidRPr="002B36E9">
        <w:rPr>
          <w:rFonts w:ascii="Arial Narrow" w:hAnsi="Arial Narrow" w:eastAsia="Calibri" w:cs="Times New Roman"/>
          <w:sz w:val="24"/>
          <w:szCs w:val="24"/>
          <w:lang w:val="es-ES_tradnl"/>
        </w:rPr>
        <w:t xml:space="preserve"> 4</w:t>
      </w:r>
      <w:r w:rsidRPr="002B36E9" w:rsidR="00266A41">
        <w:rPr>
          <w:rFonts w:ascii="Arial Narrow" w:hAnsi="Arial Narrow" w:eastAsia="Calibri" w:cs="Times New Roman"/>
          <w:sz w:val="24"/>
          <w:szCs w:val="24"/>
          <w:lang w:val="es-ES_tradnl"/>
        </w:rPr>
        <w:t xml:space="preserve"> y 5</w:t>
      </w:r>
      <w:r w:rsidRPr="002B36E9">
        <w:rPr>
          <w:rFonts w:ascii="Arial Narrow" w:hAnsi="Arial Narrow" w:eastAsia="Calibri" w:cs="Times New Roman"/>
          <w:sz w:val="24"/>
          <w:szCs w:val="24"/>
          <w:lang w:val="es-ES_tradnl"/>
        </w:rPr>
        <w:t xml:space="preserve">, </w:t>
      </w:r>
      <w:r w:rsidRPr="002B36E9" w:rsidR="00266A41">
        <w:rPr>
          <w:rFonts w:ascii="Arial Narrow" w:hAnsi="Arial Narrow" w:eastAsia="Calibri" w:cs="Times New Roman"/>
          <w:sz w:val="24"/>
          <w:szCs w:val="24"/>
          <w:lang w:val="es-ES_tradnl"/>
        </w:rPr>
        <w:t>el</w:t>
      </w:r>
      <w:r w:rsidRPr="002B36E9">
        <w:rPr>
          <w:rFonts w:ascii="Arial Narrow" w:hAnsi="Arial Narrow" w:eastAsia="Calibri" w:cs="Times New Roman"/>
          <w:sz w:val="24"/>
          <w:szCs w:val="24"/>
          <w:lang w:val="es-ES_tradnl"/>
        </w:rPr>
        <w:t xml:space="preserve"> Comité </w:t>
      </w:r>
      <w:r w:rsidRPr="002B36E9" w:rsidR="005568D9">
        <w:rPr>
          <w:rFonts w:ascii="Arial Narrow" w:hAnsi="Arial Narrow" w:eastAsia="Calibri" w:cs="Times New Roman"/>
          <w:sz w:val="24"/>
          <w:szCs w:val="24"/>
          <w:lang w:val="es-ES_tradnl"/>
        </w:rPr>
        <w:t>Técnico</w:t>
      </w:r>
      <w:r w:rsidRPr="002B36E9">
        <w:rPr>
          <w:rFonts w:ascii="Arial Narrow" w:hAnsi="Arial Narrow" w:eastAsia="Calibri" w:cs="Times New Roman"/>
          <w:sz w:val="24"/>
          <w:szCs w:val="24"/>
          <w:lang w:val="es-ES_tradnl"/>
        </w:rPr>
        <w:t xml:space="preserve"> </w:t>
      </w:r>
      <w:r w:rsidRPr="002B36E9" w:rsidR="00820955">
        <w:rPr>
          <w:rFonts w:ascii="Arial Narrow" w:hAnsi="Arial Narrow" w:eastAsia="Calibri" w:cs="Times New Roman"/>
          <w:sz w:val="24"/>
          <w:szCs w:val="24"/>
          <w:lang w:val="es-ES_tradnl"/>
        </w:rPr>
        <w:t xml:space="preserve">del programa evaluará los diferentes proyectos, para su respectiva </w:t>
      </w:r>
      <w:r w:rsidRPr="002B36E9">
        <w:rPr>
          <w:rFonts w:ascii="Arial Narrow" w:hAnsi="Arial Narrow" w:eastAsia="Calibri" w:cs="Times New Roman"/>
          <w:sz w:val="24"/>
          <w:szCs w:val="24"/>
          <w:lang w:val="es-ES_tradnl"/>
        </w:rPr>
        <w:t xml:space="preserve">aprobación y priorización, </w:t>
      </w:r>
      <w:r w:rsidRPr="002B36E9" w:rsidR="00820955">
        <w:rPr>
          <w:rFonts w:ascii="Arial Narrow" w:hAnsi="Arial Narrow" w:eastAsia="Calibri" w:cs="Times New Roman"/>
          <w:sz w:val="24"/>
          <w:szCs w:val="24"/>
          <w:lang w:val="es-ES_tradnl"/>
        </w:rPr>
        <w:t xml:space="preserve">para los </w:t>
      </w:r>
      <w:r w:rsidRPr="002B36E9">
        <w:rPr>
          <w:rFonts w:ascii="Arial Narrow" w:hAnsi="Arial Narrow" w:eastAsia="Calibri" w:cs="Times New Roman"/>
          <w:sz w:val="24"/>
          <w:szCs w:val="24"/>
          <w:lang w:val="es-ES_tradnl"/>
        </w:rPr>
        <w:t xml:space="preserve">que </w:t>
      </w:r>
      <w:r w:rsidRPr="002B36E9" w:rsidR="005568D9">
        <w:rPr>
          <w:rFonts w:ascii="Arial Narrow" w:hAnsi="Arial Narrow" w:eastAsia="Calibri" w:cs="Times New Roman"/>
          <w:sz w:val="24"/>
          <w:szCs w:val="24"/>
          <w:lang w:val="es-ES_tradnl"/>
        </w:rPr>
        <w:t xml:space="preserve">se establecerán las fechas de inicio de la construcción y entrada de operación del proyecto, diseño y presupuesto y en general, la información adicional que considere el Comité. </w:t>
      </w:r>
    </w:p>
    <w:p xmlns:wp14="http://schemas.microsoft.com/office/word/2010/wordml" w:rsidRPr="002B36E9" w:rsidR="005568D9" w:rsidP="005568D9" w:rsidRDefault="005568D9" w14:paraId="110FFD37" wp14:textId="77777777">
      <w:pPr>
        <w:pStyle w:val="ListParagraph"/>
        <w:jc w:val="both"/>
        <w:rPr>
          <w:rFonts w:ascii="Arial Narrow" w:hAnsi="Arial Narrow" w:eastAsia="Calibri" w:cs="Times New Roman"/>
          <w:sz w:val="24"/>
          <w:szCs w:val="24"/>
          <w:lang w:val="es-ES_tradnl"/>
        </w:rPr>
      </w:pPr>
    </w:p>
    <w:p xmlns:wp14="http://schemas.microsoft.com/office/word/2010/wordml" w:rsidRPr="002B36E9" w:rsidR="00D90E7C" w:rsidP="005568D9" w:rsidRDefault="005568D9" w14:paraId="53A68E58" wp14:textId="77777777">
      <w:pPr>
        <w:pStyle w:val="ListParagraph"/>
        <w:jc w:val="both"/>
        <w:rPr>
          <w:rFonts w:ascii="Arial Narrow" w:hAnsi="Arial Narrow" w:eastAsia="Calibri" w:cs="Times New Roman"/>
          <w:sz w:val="24"/>
          <w:szCs w:val="24"/>
          <w:lang w:val="es-ES"/>
        </w:rPr>
      </w:pPr>
      <w:r w:rsidRPr="002B36E9">
        <w:rPr>
          <w:rFonts w:ascii="Arial Narrow" w:hAnsi="Arial Narrow" w:eastAsia="Calibri" w:cs="Times New Roman"/>
          <w:sz w:val="24"/>
          <w:szCs w:val="24"/>
          <w:lang w:val="es-ES"/>
        </w:rPr>
        <w:t xml:space="preserve">La selección y aprobación de los proyectos a desarrollar como parte de este programa, se realizará por un Comité Técnico conformado por el </w:t>
      </w:r>
      <w:r w:rsidRPr="002B36E9" w:rsidR="00266A41">
        <w:rPr>
          <w:rFonts w:ascii="Arial Narrow" w:hAnsi="Arial Narrow" w:eastAsia="Calibri" w:cs="Times New Roman"/>
          <w:sz w:val="24"/>
          <w:szCs w:val="24"/>
          <w:lang w:val="es-ES"/>
        </w:rPr>
        <w:t>M</w:t>
      </w:r>
      <w:r w:rsidRPr="002B36E9">
        <w:rPr>
          <w:rFonts w:ascii="Arial Narrow" w:hAnsi="Arial Narrow" w:eastAsia="Calibri" w:cs="Times New Roman"/>
          <w:sz w:val="24"/>
          <w:szCs w:val="24"/>
          <w:lang w:val="es-ES"/>
        </w:rPr>
        <w:t xml:space="preserve">inistro del </w:t>
      </w:r>
      <w:r w:rsidRPr="002B36E9" w:rsidR="00820955">
        <w:rPr>
          <w:rFonts w:ascii="Arial Narrow" w:hAnsi="Arial Narrow" w:eastAsia="Calibri" w:cs="Times New Roman"/>
          <w:sz w:val="24"/>
          <w:szCs w:val="24"/>
          <w:lang w:val="es-ES"/>
        </w:rPr>
        <w:t>Ministerio de Economía y Finanzas (</w:t>
      </w:r>
      <w:r w:rsidRPr="002B36E9">
        <w:rPr>
          <w:rFonts w:ascii="Arial Narrow" w:hAnsi="Arial Narrow" w:eastAsia="Calibri" w:cs="Times New Roman"/>
          <w:sz w:val="24"/>
          <w:szCs w:val="24"/>
          <w:lang w:val="es-ES"/>
        </w:rPr>
        <w:t>MEF</w:t>
      </w:r>
      <w:r w:rsidRPr="002B36E9" w:rsidR="00820955">
        <w:rPr>
          <w:rFonts w:ascii="Arial Narrow" w:hAnsi="Arial Narrow" w:eastAsia="Calibri" w:cs="Times New Roman"/>
          <w:sz w:val="24"/>
          <w:szCs w:val="24"/>
          <w:lang w:val="es-ES"/>
        </w:rPr>
        <w:t>)</w:t>
      </w:r>
      <w:r w:rsidRPr="002B36E9">
        <w:rPr>
          <w:rFonts w:ascii="Arial Narrow" w:hAnsi="Arial Narrow" w:eastAsia="Calibri" w:cs="Times New Roman"/>
          <w:sz w:val="24"/>
          <w:szCs w:val="24"/>
          <w:lang w:val="es-ES"/>
        </w:rPr>
        <w:t xml:space="preserve"> o su delegado, el Secretario Técnico de la </w:t>
      </w:r>
      <w:r w:rsidRPr="002B36E9" w:rsidR="00820955">
        <w:rPr>
          <w:rFonts w:ascii="Arial Narrow" w:hAnsi="Arial Narrow" w:eastAsia="Calibri" w:cs="Times New Roman"/>
          <w:sz w:val="24"/>
          <w:szCs w:val="24"/>
          <w:lang w:val="es-ES"/>
        </w:rPr>
        <w:t>Secretaría Nacional de Energía (</w:t>
      </w:r>
      <w:r w:rsidRPr="002B36E9">
        <w:rPr>
          <w:rFonts w:ascii="Arial Narrow" w:hAnsi="Arial Narrow" w:eastAsia="Calibri" w:cs="Times New Roman"/>
          <w:sz w:val="24"/>
          <w:szCs w:val="24"/>
          <w:lang w:val="es-ES"/>
        </w:rPr>
        <w:t>SNE</w:t>
      </w:r>
      <w:r w:rsidRPr="002B36E9" w:rsidR="00820955">
        <w:rPr>
          <w:rFonts w:ascii="Arial Narrow" w:hAnsi="Arial Narrow" w:eastAsia="Calibri" w:cs="Times New Roman"/>
          <w:sz w:val="24"/>
          <w:szCs w:val="24"/>
          <w:lang w:val="es-ES"/>
        </w:rPr>
        <w:t>)</w:t>
      </w:r>
      <w:r w:rsidRPr="002B36E9">
        <w:rPr>
          <w:rFonts w:ascii="Arial Narrow" w:hAnsi="Arial Narrow" w:eastAsia="Calibri" w:cs="Times New Roman"/>
          <w:sz w:val="24"/>
          <w:szCs w:val="24"/>
          <w:lang w:val="es-ES"/>
        </w:rPr>
        <w:t xml:space="preserve"> o su delegado, el Administrador de la </w:t>
      </w:r>
      <w:r w:rsidRPr="002B36E9" w:rsidR="00820955">
        <w:rPr>
          <w:rFonts w:ascii="Arial Narrow" w:hAnsi="Arial Narrow" w:eastAsia="Calibri" w:cs="Times New Roman"/>
          <w:sz w:val="24"/>
          <w:szCs w:val="24"/>
          <w:lang w:val="es-ES"/>
        </w:rPr>
        <w:t>Autoridad Nacional de los Servicios Públicos (</w:t>
      </w:r>
      <w:r w:rsidRPr="002B36E9">
        <w:rPr>
          <w:rFonts w:ascii="Arial Narrow" w:hAnsi="Arial Narrow" w:eastAsia="Calibri" w:cs="Times New Roman"/>
          <w:sz w:val="24"/>
          <w:szCs w:val="24"/>
          <w:lang w:val="es-ES"/>
        </w:rPr>
        <w:t>ASEP</w:t>
      </w:r>
      <w:r w:rsidRPr="002B36E9" w:rsidR="00820955">
        <w:rPr>
          <w:rFonts w:ascii="Arial Narrow" w:hAnsi="Arial Narrow" w:eastAsia="Calibri" w:cs="Times New Roman"/>
          <w:sz w:val="24"/>
          <w:szCs w:val="24"/>
          <w:lang w:val="es-ES"/>
        </w:rPr>
        <w:t>)</w:t>
      </w:r>
      <w:r w:rsidRPr="002B36E9">
        <w:rPr>
          <w:rFonts w:ascii="Arial Narrow" w:hAnsi="Arial Narrow" w:eastAsia="Calibri" w:cs="Times New Roman"/>
          <w:sz w:val="24"/>
          <w:szCs w:val="24"/>
          <w:lang w:val="es-ES"/>
        </w:rPr>
        <w:t xml:space="preserve"> o su delegado y el director de la OER, quien realizará la secretaría del Comité, adicional a la coordinación y preparación de la información requerida y solicitada para estas reuniones. </w:t>
      </w:r>
    </w:p>
    <w:p xmlns:wp14="http://schemas.microsoft.com/office/word/2010/wordml" w:rsidRPr="002B36E9" w:rsidR="00D90E7C" w:rsidP="005568D9" w:rsidRDefault="00D90E7C" w14:paraId="6B699379" wp14:textId="77777777">
      <w:pPr>
        <w:pStyle w:val="ListParagraph"/>
        <w:jc w:val="both"/>
        <w:rPr>
          <w:rFonts w:ascii="Arial Narrow" w:hAnsi="Arial Narrow" w:eastAsia="Calibri" w:cs="Times New Roman"/>
          <w:sz w:val="24"/>
          <w:szCs w:val="24"/>
          <w:lang w:val="es-ES"/>
        </w:rPr>
      </w:pPr>
    </w:p>
    <w:p xmlns:wp14="http://schemas.microsoft.com/office/word/2010/wordml" w:rsidRPr="002B36E9" w:rsidR="00D90E7C" w:rsidP="005568D9" w:rsidRDefault="005568D9" w14:paraId="477BA8BF" wp14:textId="77777777">
      <w:pPr>
        <w:pStyle w:val="ListParagraph"/>
        <w:jc w:val="both"/>
        <w:rPr>
          <w:rFonts w:ascii="Arial Narrow" w:hAnsi="Arial Narrow" w:eastAsia="Calibri" w:cs="Times New Roman"/>
          <w:sz w:val="24"/>
          <w:szCs w:val="24"/>
          <w:lang w:val="es-ES"/>
        </w:rPr>
      </w:pPr>
      <w:r w:rsidRPr="002B36E9">
        <w:rPr>
          <w:rFonts w:ascii="Arial Narrow" w:hAnsi="Arial Narrow" w:eastAsia="Calibri" w:cs="Times New Roman"/>
          <w:sz w:val="24"/>
          <w:szCs w:val="24"/>
          <w:lang w:val="es-ES"/>
        </w:rPr>
        <w:t xml:space="preserve">En el caso de proyectos que se consideren viables y que requieran de estudios adicionales, éstos podrán ser financiados con recursos de la Componente </w:t>
      </w:r>
      <w:r w:rsidRPr="002B36E9" w:rsidR="00A03BA2">
        <w:rPr>
          <w:rFonts w:ascii="Arial Narrow" w:hAnsi="Arial Narrow" w:eastAsia="Calibri" w:cs="Times New Roman"/>
          <w:sz w:val="24"/>
          <w:szCs w:val="24"/>
          <w:lang w:val="es-ES"/>
        </w:rPr>
        <w:t>1</w:t>
      </w:r>
      <w:r w:rsidRPr="002B36E9">
        <w:rPr>
          <w:rFonts w:ascii="Arial Narrow" w:hAnsi="Arial Narrow" w:eastAsia="Calibri" w:cs="Times New Roman"/>
          <w:sz w:val="24"/>
          <w:szCs w:val="24"/>
          <w:lang w:val="es-ES"/>
        </w:rPr>
        <w:t xml:space="preserve"> del programa.</w:t>
      </w:r>
      <w:r w:rsidRPr="002B36E9" w:rsidR="00D90E7C">
        <w:rPr>
          <w:rFonts w:ascii="Arial Narrow" w:hAnsi="Arial Narrow" w:eastAsia="Calibri" w:cs="Times New Roman"/>
          <w:sz w:val="24"/>
          <w:szCs w:val="24"/>
          <w:lang w:val="es-ES"/>
        </w:rPr>
        <w:t xml:space="preserve"> </w:t>
      </w:r>
    </w:p>
    <w:p xmlns:wp14="http://schemas.microsoft.com/office/word/2010/wordml" w:rsidRPr="002B36E9" w:rsidR="00D90E7C" w:rsidP="005568D9" w:rsidRDefault="00D90E7C" w14:paraId="3FE9F23F" wp14:textId="77777777">
      <w:pPr>
        <w:pStyle w:val="ListParagraph"/>
        <w:jc w:val="both"/>
        <w:rPr>
          <w:rFonts w:ascii="Arial Narrow" w:hAnsi="Arial Narrow" w:eastAsia="Calibri" w:cs="Times New Roman"/>
          <w:sz w:val="24"/>
          <w:szCs w:val="24"/>
          <w:lang w:val="es-ES"/>
        </w:rPr>
      </w:pPr>
    </w:p>
    <w:p xmlns:wp14="http://schemas.microsoft.com/office/word/2010/wordml" w:rsidRPr="002B36E9" w:rsidR="005568D9" w:rsidP="005568D9" w:rsidRDefault="00D90E7C" w14:paraId="0EBC544A" wp14:textId="77777777">
      <w:pPr>
        <w:pStyle w:val="ListParagraph"/>
        <w:jc w:val="both"/>
        <w:rPr>
          <w:rFonts w:ascii="Arial Narrow" w:hAnsi="Arial Narrow" w:eastAsia="Calibri" w:cs="Times New Roman"/>
          <w:sz w:val="24"/>
          <w:szCs w:val="24"/>
          <w:lang w:val="es-ES"/>
        </w:rPr>
      </w:pPr>
      <w:r w:rsidRPr="002B36E9">
        <w:rPr>
          <w:rFonts w:ascii="Arial Narrow" w:hAnsi="Arial Narrow" w:eastAsia="Calibri" w:cs="Times New Roman"/>
          <w:sz w:val="24"/>
          <w:szCs w:val="24"/>
          <w:lang w:val="es-ES"/>
        </w:rPr>
        <w:t>La información de los proyectos se preparará con base en los formatos utilizados por la OER, los cuales podrán ser ajustados si el Comité así lo considera</w:t>
      </w:r>
      <w:r w:rsidRPr="002B36E9" w:rsidR="007439DF">
        <w:rPr>
          <w:rStyle w:val="FootnoteReference"/>
          <w:rFonts w:ascii="Arial Narrow" w:hAnsi="Arial Narrow" w:eastAsia="Calibri" w:cs="Times New Roman"/>
          <w:sz w:val="24"/>
          <w:szCs w:val="24"/>
          <w:lang w:val="es-ES"/>
        </w:rPr>
        <w:footnoteReference w:id="7"/>
      </w:r>
      <w:r w:rsidRPr="002B36E9">
        <w:rPr>
          <w:rFonts w:ascii="Arial Narrow" w:hAnsi="Arial Narrow" w:eastAsia="Calibri" w:cs="Times New Roman"/>
          <w:sz w:val="24"/>
          <w:szCs w:val="24"/>
          <w:lang w:val="es-ES"/>
        </w:rPr>
        <w:t xml:space="preserve">. </w:t>
      </w:r>
    </w:p>
    <w:p xmlns:wp14="http://schemas.microsoft.com/office/word/2010/wordml" w:rsidRPr="002B36E9" w:rsidR="005568D9" w:rsidP="005568D9" w:rsidRDefault="005568D9" w14:paraId="1F72F646" wp14:textId="77777777">
      <w:pPr>
        <w:pStyle w:val="ListParagraph"/>
        <w:jc w:val="both"/>
        <w:rPr>
          <w:rFonts w:ascii="Arial Narrow" w:hAnsi="Arial Narrow" w:eastAsia="Calibri" w:cs="Times New Roman"/>
          <w:sz w:val="24"/>
          <w:szCs w:val="24"/>
          <w:lang w:val="es-ES"/>
        </w:rPr>
      </w:pPr>
    </w:p>
    <w:p xmlns:wp14="http://schemas.microsoft.com/office/word/2010/wordml" w:rsidRPr="002B36E9" w:rsidR="00570E04" w:rsidP="00266A41" w:rsidRDefault="005568D9" w14:paraId="5C4460B9" wp14:textId="77777777">
      <w:pPr>
        <w:pStyle w:val="ListParagraph"/>
        <w:jc w:val="both"/>
        <w:rPr>
          <w:rFonts w:ascii="Arial Narrow" w:hAnsi="Arial Narrow" w:eastAsia="Calibri" w:cs="Times New Roman"/>
          <w:sz w:val="24"/>
          <w:szCs w:val="24"/>
          <w:lang w:val="es-ES"/>
        </w:rPr>
      </w:pPr>
      <w:r w:rsidRPr="002B36E9">
        <w:rPr>
          <w:rFonts w:ascii="Arial Narrow" w:hAnsi="Arial Narrow" w:eastAsia="Calibri" w:cs="Times New Roman"/>
          <w:sz w:val="24"/>
          <w:szCs w:val="24"/>
          <w:lang w:val="es-ES"/>
        </w:rPr>
        <w:t>Para los proyectos aprobados que estén localizados en áreas rurales no servidas, no rentables y no concesionadas, se realizarán licitaciones internacionales de grupos de proyectos localizados en un mism</w:t>
      </w:r>
      <w:r w:rsidRPr="002B36E9" w:rsidR="00A03BA2">
        <w:rPr>
          <w:rFonts w:ascii="Arial Narrow" w:hAnsi="Arial Narrow" w:eastAsia="Calibri" w:cs="Times New Roman"/>
          <w:sz w:val="24"/>
          <w:szCs w:val="24"/>
          <w:lang w:val="es-ES"/>
        </w:rPr>
        <w:t>o territorio geopolítico</w:t>
      </w:r>
      <w:r w:rsidRPr="002B36E9">
        <w:rPr>
          <w:rFonts w:ascii="Arial Narrow" w:hAnsi="Arial Narrow" w:eastAsia="Calibri" w:cs="Times New Roman"/>
          <w:sz w:val="24"/>
          <w:szCs w:val="24"/>
          <w:lang w:val="es-ES"/>
        </w:rPr>
        <w:t xml:space="preserve">. Un proceso similar se realizará para aquellos aprobados que, estando localizados en un área concesionada, el concesionario no este interesado en realizar. </w:t>
      </w:r>
    </w:p>
    <w:p xmlns:wp14="http://schemas.microsoft.com/office/word/2010/wordml" w:rsidRPr="002B36E9" w:rsidR="00266A41" w:rsidP="00266A41" w:rsidRDefault="00266A41" w14:paraId="08CE6F91" wp14:textId="77777777">
      <w:pPr>
        <w:pStyle w:val="ListParagraph"/>
        <w:jc w:val="both"/>
        <w:rPr>
          <w:rFonts w:ascii="Arial Narrow" w:hAnsi="Arial Narrow" w:eastAsia="Calibri" w:cs="Times New Roman"/>
          <w:sz w:val="24"/>
          <w:szCs w:val="24"/>
          <w:lang w:val="es-ES"/>
        </w:rPr>
      </w:pPr>
    </w:p>
    <w:p xmlns:wp14="http://schemas.microsoft.com/office/word/2010/wordml" w:rsidRPr="002B36E9" w:rsidR="005720AA" w:rsidP="00374329" w:rsidRDefault="00820955" w14:paraId="5A536738" wp14:textId="77777777">
      <w:pPr>
        <w:pStyle w:val="ListParagraph"/>
        <w:numPr>
          <w:ilvl w:val="0"/>
          <w:numId w:val="2"/>
        </w:numPr>
        <w:rPr>
          <w:rFonts w:ascii="Arial Narrow" w:hAnsi="Arial Narrow" w:eastAsia="Calibri" w:cs="Times New Roman"/>
          <w:b/>
          <w:sz w:val="24"/>
          <w:szCs w:val="24"/>
          <w:lang w:val="es-ES_tradnl"/>
        </w:rPr>
      </w:pPr>
      <w:r w:rsidRPr="002B36E9">
        <w:rPr>
          <w:rFonts w:ascii="Arial Narrow" w:hAnsi="Arial Narrow" w:eastAsia="Calibri" w:cs="Times New Roman"/>
          <w:b/>
          <w:sz w:val="24"/>
          <w:szCs w:val="24"/>
          <w:lang w:val="es-ES_tradnl"/>
        </w:rPr>
        <w:t xml:space="preserve">Procedimiento para la Identificación </w:t>
      </w:r>
      <w:r w:rsidRPr="002B36E9" w:rsidR="009C438F">
        <w:rPr>
          <w:rFonts w:ascii="Arial Narrow" w:hAnsi="Arial Narrow" w:eastAsia="Calibri" w:cs="Times New Roman"/>
          <w:b/>
          <w:sz w:val="24"/>
          <w:szCs w:val="24"/>
          <w:lang w:val="es-ES_tradnl"/>
        </w:rPr>
        <w:t>de Proyectos</w:t>
      </w:r>
    </w:p>
    <w:p xmlns:wp14="http://schemas.microsoft.com/office/word/2010/wordml" w:rsidRPr="002B36E9" w:rsidR="00820955" w:rsidP="00820955" w:rsidRDefault="00820955" w14:paraId="61CDCEAD" wp14:textId="77777777">
      <w:pPr>
        <w:pStyle w:val="ListParagraph"/>
        <w:jc w:val="both"/>
        <w:rPr>
          <w:rFonts w:ascii="Arial Narrow" w:hAnsi="Arial Narrow" w:eastAsia="Calibri" w:cs="Times New Roman"/>
          <w:sz w:val="24"/>
          <w:szCs w:val="24"/>
          <w:lang w:val="es-CO"/>
        </w:rPr>
      </w:pPr>
    </w:p>
    <w:p xmlns:wp14="http://schemas.microsoft.com/office/word/2010/wordml" w:rsidRPr="002B36E9" w:rsidR="00374329" w:rsidP="00D90E7C" w:rsidRDefault="005720AA" w14:paraId="36CEC6BF" wp14:textId="77777777">
      <w:pPr>
        <w:pStyle w:val="ListParagraph"/>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 xml:space="preserve">Para la </w:t>
      </w:r>
      <w:r w:rsidRPr="002B36E9" w:rsidR="00374329">
        <w:rPr>
          <w:rFonts w:ascii="Arial Narrow" w:hAnsi="Arial Narrow" w:eastAsia="Calibri" w:cs="Times New Roman"/>
          <w:sz w:val="24"/>
          <w:szCs w:val="24"/>
          <w:lang w:val="es-CO"/>
        </w:rPr>
        <w:t>identificación</w:t>
      </w:r>
      <w:r w:rsidRPr="002B36E9">
        <w:rPr>
          <w:rFonts w:ascii="Arial Narrow" w:hAnsi="Arial Narrow" w:eastAsia="Calibri" w:cs="Times New Roman"/>
          <w:sz w:val="24"/>
          <w:szCs w:val="24"/>
          <w:lang w:val="es-CO"/>
        </w:rPr>
        <w:t xml:space="preserve"> de los proyectos de </w:t>
      </w:r>
      <w:r w:rsidRPr="002B36E9" w:rsidR="00820955">
        <w:rPr>
          <w:rFonts w:ascii="Arial Narrow" w:hAnsi="Arial Narrow" w:eastAsia="Calibri" w:cs="Times New Roman"/>
          <w:sz w:val="24"/>
          <w:szCs w:val="24"/>
          <w:lang w:val="es-CO"/>
        </w:rPr>
        <w:t xml:space="preserve">electrificación rural </w:t>
      </w:r>
      <w:r w:rsidRPr="002B36E9" w:rsidR="00A04502">
        <w:rPr>
          <w:rFonts w:ascii="Arial Narrow" w:hAnsi="Arial Narrow" w:eastAsia="Calibri" w:cs="Times New Roman"/>
          <w:sz w:val="24"/>
          <w:szCs w:val="24"/>
          <w:lang w:val="es-CO"/>
        </w:rPr>
        <w:t xml:space="preserve">para el </w:t>
      </w:r>
      <w:r w:rsidRPr="002B36E9" w:rsidR="00820955">
        <w:rPr>
          <w:rFonts w:ascii="Arial Narrow" w:hAnsi="Arial Narrow" w:eastAsia="Calibri" w:cs="Times New Roman"/>
          <w:sz w:val="24"/>
          <w:szCs w:val="24"/>
          <w:lang w:val="es-CO"/>
        </w:rPr>
        <w:t>PAUE</w:t>
      </w:r>
      <w:r w:rsidRPr="002B36E9">
        <w:rPr>
          <w:rFonts w:ascii="Arial Narrow" w:hAnsi="Arial Narrow" w:eastAsia="Calibri" w:cs="Times New Roman"/>
          <w:sz w:val="24"/>
          <w:szCs w:val="24"/>
          <w:lang w:val="es-CO"/>
        </w:rPr>
        <w:t xml:space="preserve">, se </w:t>
      </w:r>
      <w:r w:rsidRPr="002B36E9" w:rsidR="00820955">
        <w:rPr>
          <w:rFonts w:ascii="Arial Narrow" w:hAnsi="Arial Narrow" w:eastAsia="Calibri" w:cs="Times New Roman"/>
          <w:sz w:val="24"/>
          <w:szCs w:val="24"/>
          <w:lang w:val="es-CO"/>
        </w:rPr>
        <w:t>considera</w:t>
      </w:r>
      <w:r w:rsidRPr="002B36E9" w:rsidR="00E05CF8">
        <w:rPr>
          <w:rFonts w:ascii="Arial Narrow" w:hAnsi="Arial Narrow" w:eastAsia="Calibri" w:cs="Times New Roman"/>
          <w:sz w:val="24"/>
          <w:szCs w:val="24"/>
          <w:lang w:val="es-CO"/>
        </w:rPr>
        <w:t xml:space="preserve"> </w:t>
      </w:r>
      <w:r w:rsidRPr="002B36E9" w:rsidR="00A04502">
        <w:rPr>
          <w:rFonts w:ascii="Arial Narrow" w:hAnsi="Arial Narrow" w:eastAsia="Calibri" w:cs="Times New Roman"/>
          <w:sz w:val="24"/>
          <w:szCs w:val="24"/>
          <w:lang w:val="es-CO"/>
        </w:rPr>
        <w:t xml:space="preserve">el procedimiento </w:t>
      </w:r>
      <w:r w:rsidRPr="002B36E9" w:rsidR="00374329">
        <w:rPr>
          <w:rFonts w:ascii="Arial Narrow" w:hAnsi="Arial Narrow" w:eastAsia="Calibri" w:cs="Times New Roman"/>
          <w:sz w:val="24"/>
          <w:szCs w:val="24"/>
          <w:lang w:val="es-CO"/>
        </w:rPr>
        <w:t xml:space="preserve">que se </w:t>
      </w:r>
      <w:r w:rsidRPr="002B36E9" w:rsidR="00D90E7C">
        <w:rPr>
          <w:rFonts w:ascii="Arial Narrow" w:hAnsi="Arial Narrow" w:eastAsia="Calibri" w:cs="Times New Roman"/>
          <w:sz w:val="24"/>
          <w:szCs w:val="24"/>
          <w:lang w:val="es-CO"/>
        </w:rPr>
        <w:t xml:space="preserve">presenta en el Anexo </w:t>
      </w:r>
      <w:r w:rsidRPr="002B36E9" w:rsidR="007439DF">
        <w:rPr>
          <w:rFonts w:ascii="Arial Narrow" w:hAnsi="Arial Narrow" w:eastAsia="Calibri" w:cs="Times New Roman"/>
          <w:sz w:val="24"/>
          <w:szCs w:val="24"/>
          <w:lang w:val="es-CO"/>
        </w:rPr>
        <w:t>2</w:t>
      </w:r>
      <w:r w:rsidRPr="002B36E9" w:rsidR="003F1FB9">
        <w:rPr>
          <w:rStyle w:val="FootnoteReference"/>
          <w:rFonts w:ascii="Arial Narrow" w:hAnsi="Arial Narrow" w:eastAsia="Calibri" w:cs="Times New Roman"/>
          <w:sz w:val="24"/>
          <w:szCs w:val="24"/>
          <w:lang w:val="es-CO"/>
        </w:rPr>
        <w:footnoteReference w:id="8"/>
      </w:r>
      <w:r w:rsidRPr="002B36E9" w:rsidR="00D90E7C">
        <w:rPr>
          <w:rFonts w:ascii="Arial Narrow" w:hAnsi="Arial Narrow" w:eastAsia="Calibri" w:cs="Times New Roman"/>
          <w:sz w:val="24"/>
          <w:szCs w:val="24"/>
          <w:lang w:val="es-CO"/>
        </w:rPr>
        <w:t xml:space="preserve">. En terminos generales, las </w:t>
      </w:r>
      <w:del w:author="Cardenas Valero, Juan Carlos" w:date="2018-11-30T13:03:00Z" w:id="40">
        <w:r w:rsidRPr="002B36E9" w:rsidDel="00F92F5A" w:rsidR="00D90E7C">
          <w:rPr>
            <w:rFonts w:ascii="Arial Narrow" w:hAnsi="Arial Narrow" w:eastAsia="Calibri" w:cs="Times New Roman"/>
            <w:sz w:val="24"/>
            <w:szCs w:val="24"/>
            <w:lang w:val="es-CO"/>
          </w:rPr>
          <w:delText xml:space="preserve">proncipales </w:delText>
        </w:r>
      </w:del>
      <w:ins w:author="Cardenas Valero, Juan Carlos" w:date="2018-11-30T13:03:00Z" w:id="41">
        <w:r w:rsidRPr="002B36E9" w:rsidR="00F92F5A">
          <w:rPr>
            <w:rFonts w:ascii="Arial Narrow" w:hAnsi="Arial Narrow" w:eastAsia="Calibri" w:cs="Times New Roman"/>
            <w:sz w:val="24"/>
            <w:szCs w:val="24"/>
            <w:lang w:val="es-CO"/>
          </w:rPr>
          <w:t>pr</w:t>
        </w:r>
        <w:r w:rsidR="00F92F5A">
          <w:rPr>
            <w:rFonts w:ascii="Arial Narrow" w:hAnsi="Arial Narrow" w:eastAsia="Calibri" w:cs="Times New Roman"/>
            <w:sz w:val="24"/>
            <w:szCs w:val="24"/>
            <w:lang w:val="es-CO"/>
          </w:rPr>
          <w:t>i</w:t>
        </w:r>
        <w:bookmarkStart w:name="_GoBack" w:id="42"/>
        <w:bookmarkEnd w:id="42"/>
        <w:r w:rsidRPr="002B36E9" w:rsidR="00F92F5A">
          <w:rPr>
            <w:rFonts w:ascii="Arial Narrow" w:hAnsi="Arial Narrow" w:eastAsia="Calibri" w:cs="Times New Roman"/>
            <w:sz w:val="24"/>
            <w:szCs w:val="24"/>
            <w:lang w:val="es-CO"/>
          </w:rPr>
          <w:t xml:space="preserve">ncipales </w:t>
        </w:r>
      </w:ins>
      <w:r w:rsidRPr="002B36E9" w:rsidR="00D90E7C">
        <w:rPr>
          <w:rFonts w:ascii="Arial Narrow" w:hAnsi="Arial Narrow" w:eastAsia="Calibri" w:cs="Times New Roman"/>
          <w:sz w:val="24"/>
          <w:szCs w:val="24"/>
          <w:lang w:val="es-CO"/>
        </w:rPr>
        <w:t>corresponden a:</w:t>
      </w:r>
    </w:p>
    <w:p xmlns:wp14="http://schemas.microsoft.com/office/word/2010/wordml" w:rsidRPr="002B36E9" w:rsidR="00D90E7C" w:rsidP="00D90E7C" w:rsidRDefault="00D90E7C" w14:paraId="6BB9E253" wp14:textId="77777777">
      <w:pPr>
        <w:pStyle w:val="ListParagraph"/>
        <w:jc w:val="both"/>
        <w:rPr>
          <w:rFonts w:ascii="Arial Narrow" w:hAnsi="Arial Narrow" w:eastAsia="Calibri" w:cs="Times New Roman"/>
          <w:sz w:val="24"/>
          <w:szCs w:val="24"/>
          <w:lang w:val="es-CO"/>
        </w:rPr>
      </w:pPr>
    </w:p>
    <w:p xmlns:wp14="http://schemas.microsoft.com/office/word/2010/wordml" w:rsidRPr="002B36E9" w:rsidR="005720AA" w:rsidP="00D90E7C" w:rsidRDefault="005720AA" w14:paraId="59251F0A" wp14:textId="77777777">
      <w:pPr>
        <w:pStyle w:val="ListParagraph"/>
        <w:numPr>
          <w:ilvl w:val="0"/>
          <w:numId w:val="21"/>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Solicitud de las comunidades de la necesidad del servicio</w:t>
      </w:r>
      <w:r w:rsidRPr="002B36E9" w:rsidR="00374329">
        <w:rPr>
          <w:rFonts w:ascii="Arial Narrow" w:hAnsi="Arial Narrow" w:eastAsia="Calibri" w:cs="Times New Roman"/>
          <w:sz w:val="24"/>
          <w:szCs w:val="24"/>
          <w:lang w:val="es-CO"/>
        </w:rPr>
        <w:t>.</w:t>
      </w:r>
    </w:p>
    <w:p xmlns:wp14="http://schemas.microsoft.com/office/word/2010/wordml" w:rsidRPr="002B36E9" w:rsidR="00D90E7C" w:rsidP="00D90E7C" w:rsidRDefault="005720AA" w14:paraId="5DDA5211" wp14:textId="77777777">
      <w:pPr>
        <w:pStyle w:val="ListParagraph"/>
        <w:numPr>
          <w:ilvl w:val="0"/>
          <w:numId w:val="21"/>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 xml:space="preserve">Verificación que el proyecto esté incluido en el </w:t>
      </w:r>
      <w:r w:rsidRPr="002B36E9" w:rsidR="00374329">
        <w:rPr>
          <w:rFonts w:ascii="Arial Narrow" w:hAnsi="Arial Narrow" w:eastAsia="Calibri" w:cs="Times New Roman"/>
          <w:sz w:val="24"/>
          <w:szCs w:val="24"/>
          <w:lang w:val="es-CO"/>
        </w:rPr>
        <w:t>p</w:t>
      </w:r>
      <w:r w:rsidRPr="002B36E9">
        <w:rPr>
          <w:rFonts w:ascii="Arial Narrow" w:hAnsi="Arial Narrow" w:eastAsia="Calibri" w:cs="Times New Roman"/>
          <w:sz w:val="24"/>
          <w:szCs w:val="24"/>
          <w:lang w:val="es-CO"/>
        </w:rPr>
        <w:t xml:space="preserve">lan de </w:t>
      </w:r>
      <w:r w:rsidRPr="002B36E9" w:rsidR="00D90E7C">
        <w:rPr>
          <w:rFonts w:ascii="Arial Narrow" w:hAnsi="Arial Narrow" w:eastAsia="Calibri" w:cs="Times New Roman"/>
          <w:sz w:val="24"/>
          <w:szCs w:val="24"/>
          <w:lang w:val="es-CO"/>
        </w:rPr>
        <w:t>electrificación rural</w:t>
      </w:r>
      <w:r w:rsidRPr="002B36E9">
        <w:rPr>
          <w:rFonts w:ascii="Arial Narrow" w:hAnsi="Arial Narrow" w:eastAsia="Calibri" w:cs="Times New Roman"/>
          <w:sz w:val="24"/>
          <w:szCs w:val="24"/>
          <w:lang w:val="es-CO"/>
        </w:rPr>
        <w:t xml:space="preserve"> de las concesionarias, para el periodo tarifario</w:t>
      </w:r>
      <w:r w:rsidRPr="002B36E9" w:rsidR="00D90E7C">
        <w:rPr>
          <w:rFonts w:ascii="Arial Narrow" w:hAnsi="Arial Narrow" w:eastAsia="Calibri" w:cs="Times New Roman"/>
          <w:sz w:val="24"/>
          <w:szCs w:val="24"/>
          <w:lang w:val="es-CO"/>
        </w:rPr>
        <w:t xml:space="preserve"> vigente</w:t>
      </w:r>
      <w:r w:rsidRPr="002B36E9">
        <w:rPr>
          <w:rFonts w:ascii="Arial Narrow" w:hAnsi="Arial Narrow" w:eastAsia="Calibri" w:cs="Times New Roman"/>
          <w:sz w:val="24"/>
          <w:szCs w:val="24"/>
          <w:lang w:val="es-CO"/>
        </w:rPr>
        <w:t>.</w:t>
      </w:r>
      <w:r w:rsidRPr="002B36E9" w:rsidR="00D90E7C">
        <w:rPr>
          <w:rFonts w:ascii="Arial Narrow" w:hAnsi="Arial Narrow" w:eastAsia="Calibri" w:cs="Times New Roman"/>
          <w:sz w:val="24"/>
          <w:szCs w:val="24"/>
          <w:lang w:val="es-CO"/>
        </w:rPr>
        <w:t xml:space="preserve"> </w:t>
      </w:r>
    </w:p>
    <w:p xmlns:wp14="http://schemas.microsoft.com/office/word/2010/wordml" w:rsidRPr="002B36E9" w:rsidR="00D90E7C" w:rsidP="00D90E7C" w:rsidRDefault="00D90E7C" w14:paraId="23DE523C" wp14:textId="77777777">
      <w:pPr>
        <w:pStyle w:val="ListParagraph"/>
        <w:ind w:left="1080"/>
        <w:jc w:val="both"/>
        <w:rPr>
          <w:rFonts w:ascii="Arial Narrow" w:hAnsi="Arial Narrow" w:eastAsia="Calibri" w:cs="Times New Roman"/>
          <w:sz w:val="24"/>
          <w:szCs w:val="24"/>
          <w:lang w:val="es-CO"/>
        </w:rPr>
      </w:pPr>
    </w:p>
    <w:p xmlns:wp14="http://schemas.microsoft.com/office/word/2010/wordml" w:rsidRPr="002B36E9" w:rsidR="005720AA" w:rsidP="00D90E7C" w:rsidRDefault="005720AA" w14:paraId="3608CB89" wp14:textId="77777777">
      <w:pPr>
        <w:pStyle w:val="ListParagraph"/>
        <w:ind w:left="1080"/>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Si está Incluido, solicitar a la concesionaria, la fecha de ejecución y energización del proyecto.</w:t>
      </w:r>
    </w:p>
    <w:p xmlns:wp14="http://schemas.microsoft.com/office/word/2010/wordml" w:rsidRPr="002B36E9" w:rsidR="005720AA" w:rsidP="00D90E7C" w:rsidRDefault="005720AA" w14:paraId="0D2031A1" wp14:textId="77777777">
      <w:pPr>
        <w:ind w:left="1080"/>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 xml:space="preserve">De no estar incluido, </w:t>
      </w:r>
      <w:r w:rsidRPr="002B36E9" w:rsidR="00D90E7C">
        <w:rPr>
          <w:rFonts w:ascii="Arial Narrow" w:hAnsi="Arial Narrow" w:eastAsia="Calibri" w:cs="Times New Roman"/>
          <w:sz w:val="24"/>
          <w:szCs w:val="24"/>
          <w:lang w:val="es-CO"/>
        </w:rPr>
        <w:t xml:space="preserve">la </w:t>
      </w:r>
      <w:r w:rsidRPr="002B36E9">
        <w:rPr>
          <w:rFonts w:ascii="Arial Narrow" w:hAnsi="Arial Narrow" w:eastAsia="Calibri" w:cs="Times New Roman"/>
          <w:sz w:val="24"/>
          <w:szCs w:val="24"/>
          <w:lang w:val="es-CO"/>
        </w:rPr>
        <w:t xml:space="preserve">OER, debe validar y verificar la información, </w:t>
      </w:r>
      <w:r w:rsidRPr="002B36E9" w:rsidR="00D90E7C">
        <w:rPr>
          <w:rFonts w:ascii="Arial Narrow" w:hAnsi="Arial Narrow" w:eastAsia="Calibri" w:cs="Times New Roman"/>
          <w:sz w:val="24"/>
          <w:szCs w:val="24"/>
          <w:lang w:val="es-CO"/>
        </w:rPr>
        <w:t xml:space="preserve">incluyendo a </w:t>
      </w:r>
      <w:r w:rsidRPr="002B36E9">
        <w:rPr>
          <w:rFonts w:ascii="Arial Narrow" w:hAnsi="Arial Narrow" w:eastAsia="Calibri" w:cs="Times New Roman"/>
          <w:sz w:val="24"/>
          <w:szCs w:val="24"/>
          <w:lang w:val="es-CO"/>
        </w:rPr>
        <w:t xml:space="preserve">otras </w:t>
      </w:r>
      <w:r w:rsidRPr="002B36E9" w:rsidR="00D90E7C">
        <w:rPr>
          <w:rFonts w:ascii="Arial Narrow" w:hAnsi="Arial Narrow" w:eastAsia="Calibri" w:cs="Times New Roman"/>
          <w:sz w:val="24"/>
          <w:szCs w:val="24"/>
          <w:lang w:val="es-CO"/>
        </w:rPr>
        <w:t>i</w:t>
      </w:r>
      <w:r w:rsidRPr="002B36E9">
        <w:rPr>
          <w:rFonts w:ascii="Arial Narrow" w:hAnsi="Arial Narrow" w:eastAsia="Calibri" w:cs="Times New Roman"/>
          <w:sz w:val="24"/>
          <w:szCs w:val="24"/>
          <w:lang w:val="es-CO"/>
        </w:rPr>
        <w:t xml:space="preserve">nstituciones de Gobierno </w:t>
      </w:r>
      <w:r w:rsidRPr="002B36E9" w:rsidR="00D90E7C">
        <w:rPr>
          <w:rFonts w:ascii="Arial Narrow" w:hAnsi="Arial Narrow" w:eastAsia="Calibri" w:cs="Times New Roman"/>
          <w:sz w:val="24"/>
          <w:szCs w:val="24"/>
          <w:lang w:val="es-CO"/>
        </w:rPr>
        <w:t xml:space="preserve">que </w:t>
      </w:r>
      <w:r w:rsidRPr="002B36E9" w:rsidR="00936ED9">
        <w:rPr>
          <w:rFonts w:ascii="Arial Narrow" w:hAnsi="Arial Narrow" w:eastAsia="Calibri" w:cs="Times New Roman"/>
          <w:sz w:val="24"/>
          <w:szCs w:val="24"/>
          <w:lang w:val="es-CO"/>
        </w:rPr>
        <w:t>hayan cons</w:t>
      </w:r>
      <w:r w:rsidRPr="002B36E9" w:rsidR="00D90E7C">
        <w:rPr>
          <w:rFonts w:ascii="Arial Narrow" w:hAnsi="Arial Narrow" w:eastAsia="Calibri" w:cs="Times New Roman"/>
          <w:sz w:val="24"/>
          <w:szCs w:val="24"/>
          <w:lang w:val="es-CO"/>
        </w:rPr>
        <w:t xml:space="preserve">iderado </w:t>
      </w:r>
      <w:r w:rsidRPr="002B36E9">
        <w:rPr>
          <w:rFonts w:ascii="Arial Narrow" w:hAnsi="Arial Narrow" w:eastAsia="Calibri" w:cs="Times New Roman"/>
          <w:sz w:val="24"/>
          <w:szCs w:val="24"/>
          <w:lang w:val="es-CO"/>
        </w:rPr>
        <w:t>proyectos relacionados</w:t>
      </w:r>
      <w:r w:rsidRPr="002B36E9" w:rsidR="00D90E7C">
        <w:rPr>
          <w:rFonts w:ascii="Arial Narrow" w:hAnsi="Arial Narrow" w:eastAsia="Calibri" w:cs="Times New Roman"/>
          <w:sz w:val="24"/>
          <w:szCs w:val="24"/>
          <w:lang w:val="es-CO"/>
        </w:rPr>
        <w:t xml:space="preserve">, con el objeto de efectuar un </w:t>
      </w:r>
      <w:r w:rsidRPr="002B36E9">
        <w:rPr>
          <w:rFonts w:ascii="Arial Narrow" w:hAnsi="Arial Narrow" w:eastAsia="Calibri" w:cs="Times New Roman"/>
          <w:sz w:val="24"/>
          <w:szCs w:val="24"/>
          <w:lang w:val="es-CO"/>
        </w:rPr>
        <w:t>uso eficiente de los recursos estatales.</w:t>
      </w:r>
    </w:p>
    <w:p xmlns:wp14="http://schemas.microsoft.com/office/word/2010/wordml" w:rsidRPr="002B36E9" w:rsidR="005720AA" w:rsidP="00825308" w:rsidRDefault="00D90E7C" w14:paraId="0E4B9E71" wp14:textId="77777777">
      <w:pPr>
        <w:pStyle w:val="ListParagraph"/>
        <w:numPr>
          <w:ilvl w:val="0"/>
          <w:numId w:val="21"/>
        </w:numPr>
        <w:jc w:val="both"/>
        <w:rPr>
          <w:rFonts w:ascii="Arial Narrow" w:hAnsi="Arial Narrow" w:eastAsia="Calibri" w:cs="Times New Roman"/>
          <w:sz w:val="24"/>
          <w:szCs w:val="24"/>
          <w:lang w:val="es-CO"/>
        </w:rPr>
      </w:pPr>
      <w:r w:rsidRPr="002B36E9">
        <w:rPr>
          <w:rFonts w:ascii="Arial Narrow" w:hAnsi="Arial Narrow" w:eastAsia="Calibri" w:cs="Times New Roman"/>
          <w:sz w:val="24"/>
          <w:szCs w:val="24"/>
          <w:lang w:val="es-CO"/>
        </w:rPr>
        <w:t xml:space="preserve">Preparación de la información </w:t>
      </w:r>
      <w:r w:rsidRPr="002B36E9" w:rsidR="00825308">
        <w:rPr>
          <w:rFonts w:ascii="Arial Narrow" w:hAnsi="Arial Narrow" w:eastAsia="Calibri" w:cs="Times New Roman"/>
          <w:sz w:val="24"/>
          <w:szCs w:val="24"/>
          <w:lang w:val="es-CO"/>
        </w:rPr>
        <w:t>solicitada para ser considerado el proyecto en el PAUE</w:t>
      </w:r>
      <w:r w:rsidRPr="002B36E9" w:rsidR="00475ECA">
        <w:rPr>
          <w:rFonts w:ascii="Arial Narrow" w:hAnsi="Arial Narrow" w:eastAsia="Calibri" w:cs="Times New Roman"/>
          <w:sz w:val="24"/>
          <w:szCs w:val="24"/>
          <w:lang w:val="es-CO"/>
        </w:rPr>
        <w:t xml:space="preserve"> para evaluación por parte del Comité Técnico.</w:t>
      </w:r>
      <w:r w:rsidRPr="002B36E9" w:rsidR="00825308">
        <w:rPr>
          <w:rFonts w:ascii="Arial Narrow" w:hAnsi="Arial Narrow" w:eastAsia="Calibri" w:cs="Times New Roman"/>
          <w:sz w:val="24"/>
          <w:szCs w:val="24"/>
          <w:lang w:val="es-CO"/>
        </w:rPr>
        <w:t xml:space="preserve"> </w:t>
      </w:r>
    </w:p>
    <w:p xmlns:wp14="http://schemas.microsoft.com/office/word/2010/wordml" w:rsidR="009C438F" w:rsidP="00825308" w:rsidRDefault="009C438F" w14:paraId="52E56223" wp14:textId="77777777">
      <w:pPr>
        <w:rPr>
          <w:rFonts w:ascii="Arial Narrow" w:hAnsi="Arial Narrow" w:eastAsia="Calibri" w:cs="Times New Roman"/>
          <w:sz w:val="24"/>
          <w:szCs w:val="24"/>
          <w:lang w:val="es-CO"/>
        </w:rPr>
      </w:pPr>
    </w:p>
    <w:p xmlns:wp14="http://schemas.microsoft.com/office/word/2010/wordml" w:rsidRPr="00825308" w:rsidR="00825308" w:rsidP="00825308" w:rsidRDefault="00825308" w14:paraId="07547A01" wp14:textId="77777777">
      <w:pPr>
        <w:rPr>
          <w:rFonts w:ascii="Arial Narrow" w:hAnsi="Arial Narrow" w:eastAsia="Calibri" w:cs="Times New Roman"/>
          <w:sz w:val="24"/>
          <w:szCs w:val="24"/>
          <w:lang w:val="es-ES_tradnl"/>
        </w:rPr>
      </w:pPr>
    </w:p>
    <w:p xmlns:wp14="http://schemas.microsoft.com/office/word/2010/wordml" w:rsidR="006B1AEB" w:rsidP="007439DF" w:rsidRDefault="006B1AEB" w14:paraId="1D5BF69B" wp14:textId="77777777">
      <w:pPr>
        <w:ind w:left="360"/>
        <w:jc w:val="center"/>
        <w:rPr>
          <w:rFonts w:ascii="Arial Narrow" w:hAnsi="Arial Narrow" w:eastAsia="Calibri" w:cs="Times New Roman"/>
          <w:b/>
          <w:sz w:val="24"/>
          <w:szCs w:val="24"/>
          <w:lang w:val="es-ES_tradnl"/>
        </w:rPr>
      </w:pPr>
      <w:r>
        <w:rPr>
          <w:rFonts w:ascii="Arial Narrow" w:hAnsi="Arial Narrow" w:eastAsia="Calibri" w:cs="Times New Roman"/>
          <w:b/>
          <w:sz w:val="24"/>
          <w:szCs w:val="24"/>
          <w:lang w:val="es-ES_tradnl"/>
        </w:rPr>
        <w:lastRenderedPageBreak/>
        <w:t>Anexos</w:t>
      </w:r>
    </w:p>
    <w:p xmlns:wp14="http://schemas.microsoft.com/office/word/2010/wordml" w:rsidRPr="00825308" w:rsidR="005568D9" w:rsidP="00825308" w:rsidRDefault="00CC5C00" w14:paraId="570DF60A" wp14:textId="77777777">
      <w:pPr>
        <w:ind w:left="360"/>
        <w:rPr>
          <w:rFonts w:ascii="Arial Narrow" w:hAnsi="Arial Narrow" w:eastAsia="Calibri" w:cs="Times New Roman"/>
          <w:b/>
          <w:sz w:val="24"/>
          <w:szCs w:val="24"/>
          <w:lang w:val="es-ES_tradnl"/>
        </w:rPr>
      </w:pPr>
      <w:r w:rsidRPr="00825308">
        <w:rPr>
          <w:rFonts w:ascii="Arial Narrow" w:hAnsi="Arial Narrow" w:eastAsia="Calibri" w:cs="Times New Roman"/>
          <w:b/>
          <w:sz w:val="24"/>
          <w:szCs w:val="24"/>
          <w:lang w:val="es-ES_tradnl"/>
        </w:rPr>
        <w:t>Anexo</w:t>
      </w:r>
      <w:r w:rsidRPr="00825308" w:rsidR="005568D9">
        <w:rPr>
          <w:rFonts w:ascii="Arial Narrow" w:hAnsi="Arial Narrow" w:eastAsia="Calibri" w:cs="Times New Roman"/>
          <w:b/>
          <w:sz w:val="24"/>
          <w:szCs w:val="24"/>
          <w:lang w:val="es-ES_tradnl"/>
        </w:rPr>
        <w:t xml:space="preserve"> 1</w:t>
      </w:r>
    </w:p>
    <w:p xmlns:wp14="http://schemas.microsoft.com/office/word/2010/wordml" w:rsidRPr="005568D9" w:rsidR="005568D9" w:rsidP="005568D9" w:rsidRDefault="005568D9" w14:paraId="26248728" wp14:textId="77777777">
      <w:pPr>
        <w:ind w:left="360"/>
        <w:rPr>
          <w:rFonts w:ascii="Arial Narrow" w:hAnsi="Arial Narrow" w:eastAsia="Calibri" w:cs="Times New Roman"/>
          <w:sz w:val="24"/>
          <w:szCs w:val="24"/>
          <w:lang w:val="es-ES_tradnl"/>
        </w:rPr>
      </w:pPr>
      <w:r w:rsidRPr="005568D9">
        <w:rPr>
          <w:rFonts w:ascii="Arial Narrow" w:hAnsi="Arial Narrow" w:eastAsia="Calibri" w:cs="Times New Roman"/>
          <w:sz w:val="24"/>
          <w:szCs w:val="24"/>
          <w:lang w:val="es-ES_tradnl"/>
        </w:rPr>
        <w:t>Muestra de proyectos seleccionada para el programa</w:t>
      </w:r>
      <w:r w:rsidR="007827F6">
        <w:rPr>
          <w:rFonts w:ascii="Arial Narrow" w:hAnsi="Arial Narrow" w:eastAsia="Calibri" w:cs="Times New Roman"/>
          <w:sz w:val="24"/>
          <w:szCs w:val="24"/>
          <w:lang w:val="es-ES_tradnl"/>
        </w:rPr>
        <w:t xml:space="preserve"> (incluye hoja de calculo en Excel)</w:t>
      </w:r>
    </w:p>
    <w:p xmlns:wp14="http://schemas.microsoft.com/office/word/2010/wordml" w:rsidR="005568D9" w:rsidP="00CC5C00" w:rsidRDefault="005568D9" w14:paraId="2661B9E4" wp14:textId="77777777">
      <w:pPr>
        <w:ind w:left="360"/>
        <w:rPr>
          <w:rFonts w:ascii="Arial Narrow" w:hAnsi="Arial Narrow" w:eastAsia="Calibri" w:cs="Times New Roman"/>
          <w:b/>
          <w:sz w:val="24"/>
          <w:szCs w:val="24"/>
          <w:lang w:val="es-ES_tradnl"/>
        </w:rPr>
      </w:pPr>
      <w:r>
        <w:rPr>
          <w:rFonts w:ascii="Arial Narrow" w:hAnsi="Arial Narrow" w:eastAsia="Calibri" w:cs="Times New Roman"/>
          <w:b/>
          <w:sz w:val="24"/>
          <w:szCs w:val="24"/>
          <w:lang w:val="es-ES_tradnl"/>
        </w:rPr>
        <w:t>Anexo 2</w:t>
      </w:r>
    </w:p>
    <w:p xmlns:wp14="http://schemas.microsoft.com/office/word/2010/wordml" w:rsidRPr="003F1FB9" w:rsidR="003F1FB9" w:rsidP="00D90E7C" w:rsidRDefault="003F1FB9" w14:paraId="57493C2C" wp14:textId="77777777">
      <w:pPr>
        <w:ind w:left="360"/>
        <w:rPr>
          <w:rFonts w:ascii="Arial Narrow" w:hAnsi="Arial Narrow" w:eastAsia="Calibri" w:cs="Times New Roman"/>
          <w:sz w:val="24"/>
          <w:szCs w:val="24"/>
          <w:lang w:val="es-ES_tradnl"/>
        </w:rPr>
      </w:pPr>
      <w:r w:rsidRPr="003F1FB9">
        <w:rPr>
          <w:rFonts w:ascii="Arial Narrow" w:hAnsi="Arial Narrow" w:eastAsia="Calibri" w:cs="Times New Roman"/>
          <w:sz w:val="24"/>
          <w:szCs w:val="24"/>
          <w:lang w:val="es-ES_tradnl"/>
        </w:rPr>
        <w:t>Procedimiento para la identificación y aprobación de proyectos para el PAUE</w:t>
      </w:r>
    </w:p>
    <w:p xmlns:wp14="http://schemas.microsoft.com/office/word/2010/wordml" w:rsidRPr="00D90E7C" w:rsidR="00D90E7C" w:rsidP="00D90E7C" w:rsidRDefault="00D90E7C" w14:paraId="5043CB0F" wp14:textId="77777777">
      <w:pPr>
        <w:ind w:left="360"/>
        <w:rPr>
          <w:rFonts w:ascii="Arial Narrow" w:hAnsi="Arial Narrow" w:eastAsia="Calibri" w:cs="Times New Roman"/>
          <w:b/>
          <w:sz w:val="24"/>
          <w:szCs w:val="24"/>
          <w:lang w:val="es-ES_tradnl"/>
        </w:rPr>
      </w:pPr>
    </w:p>
    <w:p xmlns:wp14="http://schemas.microsoft.com/office/word/2010/wordml" w:rsidR="00475ECA" w:rsidP="00475ECA" w:rsidRDefault="005568D9" w14:paraId="07459315" wp14:textId="77777777">
      <w:pPr>
        <w:spacing w:after="0" w:line="240" w:lineRule="auto"/>
        <w:rPr>
          <w:lang w:val="es-ES_tradnl"/>
        </w:rPr>
      </w:pPr>
      <w:r>
        <w:rPr>
          <w:lang w:val="es-ES_tradnl"/>
        </w:rPr>
        <w:br w:type="page"/>
      </w:r>
    </w:p>
    <w:p xmlns:wp14="http://schemas.microsoft.com/office/word/2010/wordml" w:rsidR="00475ECA" w:rsidP="00475ECA" w:rsidRDefault="00475ECA" w14:paraId="6537F28F" wp14:textId="77777777">
      <w:pPr>
        <w:spacing w:after="0" w:line="240" w:lineRule="auto"/>
        <w:rPr>
          <w:lang w:val="es-ES_tradnl"/>
        </w:rPr>
      </w:pPr>
    </w:p>
    <w:p xmlns:wp14="http://schemas.microsoft.com/office/word/2010/wordml" w:rsidR="00475ECA" w:rsidP="00475ECA" w:rsidRDefault="00475ECA" w14:paraId="6DFB9E20" wp14:textId="77777777">
      <w:pPr>
        <w:spacing w:after="0" w:line="240" w:lineRule="auto"/>
        <w:rPr>
          <w:lang w:val="es-ES_tradnl"/>
        </w:rPr>
      </w:pPr>
    </w:p>
    <w:p xmlns:wp14="http://schemas.microsoft.com/office/word/2010/wordml" w:rsidR="00475ECA" w:rsidP="00475ECA" w:rsidRDefault="00475ECA" w14:paraId="40DA518F" wp14:textId="77777777">
      <w:pPr>
        <w:spacing w:after="0" w:line="240" w:lineRule="auto"/>
        <w:jc w:val="center"/>
        <w:rPr>
          <w:rFonts w:ascii="Arial" w:hAnsi="Arial" w:cs="Arial"/>
          <w:b/>
          <w:sz w:val="24"/>
          <w:szCs w:val="24"/>
          <w:lang w:val="es-ES_tradnl"/>
        </w:rPr>
      </w:pPr>
      <w:r w:rsidRPr="00475ECA">
        <w:rPr>
          <w:rFonts w:ascii="Arial" w:hAnsi="Arial" w:cs="Arial"/>
          <w:b/>
          <w:sz w:val="24"/>
          <w:szCs w:val="24"/>
          <w:lang w:val="es-ES_tradnl"/>
        </w:rPr>
        <w:t>Anexo 1</w:t>
      </w:r>
    </w:p>
    <w:p xmlns:wp14="http://schemas.microsoft.com/office/word/2010/wordml" w:rsidR="003F1FB9" w:rsidP="00475ECA" w:rsidRDefault="003F1FB9" w14:paraId="70DF9E56" wp14:textId="77777777">
      <w:pPr>
        <w:spacing w:after="0" w:line="240" w:lineRule="auto"/>
        <w:jc w:val="center"/>
        <w:rPr>
          <w:rFonts w:ascii="Arial" w:hAnsi="Arial" w:cs="Arial"/>
          <w:b/>
          <w:sz w:val="24"/>
          <w:szCs w:val="24"/>
          <w:lang w:val="es-ES_tradnl"/>
        </w:rPr>
      </w:pPr>
    </w:p>
    <w:p xmlns:wp14="http://schemas.microsoft.com/office/word/2010/wordml" w:rsidRPr="003F1FB9" w:rsidR="003F1FB9" w:rsidP="00475ECA" w:rsidRDefault="003F1FB9" w14:paraId="2CBCEAB5" wp14:textId="77777777">
      <w:pPr>
        <w:spacing w:after="0" w:line="240" w:lineRule="auto"/>
        <w:jc w:val="center"/>
        <w:rPr>
          <w:rFonts w:ascii="Arial" w:hAnsi="Arial" w:cs="Arial"/>
          <w:b/>
          <w:sz w:val="24"/>
          <w:szCs w:val="24"/>
          <w:lang w:val="es-ES_tradnl"/>
        </w:rPr>
      </w:pPr>
      <w:r w:rsidRPr="003F1FB9">
        <w:rPr>
          <w:rFonts w:ascii="Arial Narrow" w:hAnsi="Arial Narrow" w:eastAsia="Calibri" w:cs="Times New Roman"/>
          <w:b/>
          <w:sz w:val="24"/>
          <w:szCs w:val="24"/>
          <w:lang w:val="es-ES_tradnl"/>
        </w:rPr>
        <w:t xml:space="preserve">Muestra de </w:t>
      </w:r>
      <w:r>
        <w:rPr>
          <w:rFonts w:ascii="Arial Narrow" w:hAnsi="Arial Narrow" w:eastAsia="Calibri" w:cs="Times New Roman"/>
          <w:b/>
          <w:sz w:val="24"/>
          <w:szCs w:val="24"/>
          <w:lang w:val="es-ES_tradnl"/>
        </w:rPr>
        <w:t>P</w:t>
      </w:r>
      <w:r w:rsidRPr="003F1FB9">
        <w:rPr>
          <w:rFonts w:ascii="Arial Narrow" w:hAnsi="Arial Narrow" w:eastAsia="Calibri" w:cs="Times New Roman"/>
          <w:b/>
          <w:sz w:val="24"/>
          <w:szCs w:val="24"/>
          <w:lang w:val="es-ES_tradnl"/>
        </w:rPr>
        <w:t xml:space="preserve">royectos seleccionada para el </w:t>
      </w:r>
      <w:r>
        <w:rPr>
          <w:rFonts w:ascii="Arial Narrow" w:hAnsi="Arial Narrow" w:eastAsia="Calibri" w:cs="Times New Roman"/>
          <w:b/>
          <w:sz w:val="24"/>
          <w:szCs w:val="24"/>
          <w:lang w:val="es-ES_tradnl"/>
        </w:rPr>
        <w:t>PAUE</w:t>
      </w:r>
    </w:p>
    <w:p xmlns:wp14="http://schemas.microsoft.com/office/word/2010/wordml" w:rsidR="004D3AB6" w:rsidP="00475ECA" w:rsidRDefault="005568D9" w14:paraId="44E871BC" wp14:textId="77777777">
      <w:pPr>
        <w:spacing w:after="0" w:line="240" w:lineRule="auto"/>
        <w:rPr>
          <w:lang w:val="es-ES_tradnl"/>
        </w:rPr>
      </w:pPr>
      <w:r w:rsidRPr="005568D9">
        <w:rPr>
          <w:noProof/>
          <w:lang w:val="es-ES_tradnl"/>
        </w:rPr>
        <w:drawing>
          <wp:inline xmlns:wp14="http://schemas.microsoft.com/office/word/2010/wordprocessingDrawing" distT="0" distB="0" distL="0" distR="0" wp14:anchorId="5EFDA7D5" wp14:editId="478E80C3">
            <wp:extent cx="5612130" cy="7262495"/>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12130" cy="7262495"/>
                    </a:xfrm>
                    <a:prstGeom prst="rect">
                      <a:avLst/>
                    </a:prstGeom>
                  </pic:spPr>
                </pic:pic>
              </a:graphicData>
            </a:graphic>
          </wp:inline>
        </w:drawing>
      </w:r>
    </w:p>
    <w:p xmlns:wp14="http://schemas.microsoft.com/office/word/2010/wordml" w:rsidR="005568D9" w:rsidP="005568D9" w:rsidRDefault="005568D9" w14:paraId="144A5D23" wp14:textId="77777777">
      <w:pPr>
        <w:jc w:val="center"/>
        <w:rPr>
          <w:lang w:val="es-ES_tradnl"/>
        </w:rPr>
      </w:pPr>
    </w:p>
    <w:p xmlns:wp14="http://schemas.microsoft.com/office/word/2010/wordml" w:rsidR="005568D9" w:rsidP="005568D9" w:rsidRDefault="005568D9" w14:paraId="738610EB" wp14:textId="77777777">
      <w:pPr>
        <w:jc w:val="center"/>
        <w:rPr>
          <w:lang w:val="es-ES_tradnl"/>
        </w:rPr>
      </w:pPr>
    </w:p>
    <w:p xmlns:wp14="http://schemas.microsoft.com/office/word/2010/wordml" w:rsidR="005568D9" w:rsidP="005568D9" w:rsidRDefault="005568D9" w14:paraId="637805D2" wp14:textId="77777777">
      <w:pPr>
        <w:jc w:val="center"/>
        <w:rPr>
          <w:lang w:val="es-ES_tradnl"/>
        </w:rPr>
      </w:pPr>
    </w:p>
    <w:p xmlns:wp14="http://schemas.microsoft.com/office/word/2010/wordml" w:rsidR="005568D9" w:rsidP="005568D9" w:rsidRDefault="007827F6" w14:paraId="463F29E8" wp14:textId="77777777">
      <w:pPr>
        <w:jc w:val="center"/>
        <w:rPr>
          <w:lang w:val="es-ES_tradnl"/>
        </w:rPr>
      </w:pPr>
      <w:r w:rsidRPr="007827F6">
        <w:rPr>
          <w:noProof/>
          <w:lang w:val="es-ES_tradnl"/>
        </w:rPr>
        <w:drawing>
          <wp:inline xmlns:wp14="http://schemas.microsoft.com/office/word/2010/wordprocessingDrawing" distT="0" distB="0" distL="0" distR="0" wp14:anchorId="75D4D0EC" wp14:editId="39750625">
            <wp:extent cx="5612130" cy="7262495"/>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12130" cy="7262495"/>
                    </a:xfrm>
                    <a:prstGeom prst="rect">
                      <a:avLst/>
                    </a:prstGeom>
                  </pic:spPr>
                </pic:pic>
              </a:graphicData>
            </a:graphic>
          </wp:inline>
        </w:drawing>
      </w:r>
    </w:p>
    <w:p xmlns:wp14="http://schemas.microsoft.com/office/word/2010/wordml" w:rsidR="007827F6" w:rsidP="005568D9" w:rsidRDefault="007827F6" w14:paraId="3B7B4B86" wp14:textId="77777777">
      <w:pPr>
        <w:jc w:val="center"/>
        <w:rPr>
          <w:lang w:val="es-ES_tradnl"/>
        </w:rPr>
      </w:pPr>
    </w:p>
    <w:p xmlns:wp14="http://schemas.microsoft.com/office/word/2010/wordml" w:rsidR="007827F6" w:rsidP="00475ECA" w:rsidRDefault="00475ECA" w14:paraId="4FCF79F9" wp14:textId="77777777">
      <w:pPr>
        <w:spacing w:after="0" w:line="240" w:lineRule="auto"/>
        <w:jc w:val="center"/>
        <w:rPr>
          <w:rFonts w:ascii="Arial" w:hAnsi="Arial" w:cs="Arial"/>
          <w:b/>
          <w:sz w:val="24"/>
          <w:szCs w:val="24"/>
          <w:lang w:val="es-ES_tradnl"/>
        </w:rPr>
      </w:pPr>
      <w:r w:rsidRPr="00475ECA">
        <w:rPr>
          <w:rFonts w:ascii="Arial" w:hAnsi="Arial" w:cs="Arial"/>
          <w:b/>
          <w:sz w:val="24"/>
          <w:szCs w:val="24"/>
          <w:lang w:val="es-ES_tradnl"/>
        </w:rPr>
        <w:t xml:space="preserve">Anexo </w:t>
      </w:r>
      <w:r>
        <w:rPr>
          <w:rFonts w:ascii="Arial" w:hAnsi="Arial" w:cs="Arial"/>
          <w:b/>
          <w:sz w:val="24"/>
          <w:szCs w:val="24"/>
          <w:lang w:val="es-ES_tradnl"/>
        </w:rPr>
        <w:t>3</w:t>
      </w:r>
    </w:p>
    <w:p xmlns:wp14="http://schemas.microsoft.com/office/word/2010/wordml" w:rsidR="006B1AEB" w:rsidP="00475ECA" w:rsidRDefault="006B1AEB" w14:paraId="3A0FF5F2" wp14:textId="77777777">
      <w:pPr>
        <w:spacing w:after="0" w:line="240" w:lineRule="auto"/>
        <w:jc w:val="center"/>
        <w:rPr>
          <w:rFonts w:ascii="Arial" w:hAnsi="Arial" w:cs="Arial"/>
          <w:b/>
          <w:sz w:val="24"/>
          <w:szCs w:val="24"/>
          <w:lang w:val="es-ES_tradnl"/>
        </w:rPr>
      </w:pPr>
    </w:p>
    <w:p xmlns:wp14="http://schemas.microsoft.com/office/word/2010/wordml" w:rsidR="007827F6" w:rsidP="003F1FB9" w:rsidRDefault="003F1FB9" w14:paraId="5396BF4D" wp14:textId="77777777">
      <w:pPr>
        <w:ind w:left="360"/>
        <w:jc w:val="center"/>
        <w:rPr>
          <w:rFonts w:ascii="Arial Narrow" w:hAnsi="Arial Narrow" w:eastAsia="Calibri" w:cs="Times New Roman"/>
          <w:b/>
          <w:sz w:val="24"/>
          <w:szCs w:val="24"/>
          <w:lang w:val="es-ES_tradnl"/>
        </w:rPr>
      </w:pPr>
      <w:r w:rsidRPr="003F1FB9">
        <w:rPr>
          <w:rFonts w:ascii="Arial Narrow" w:hAnsi="Arial Narrow" w:eastAsia="Calibri" w:cs="Times New Roman"/>
          <w:b/>
          <w:sz w:val="24"/>
          <w:szCs w:val="24"/>
          <w:lang w:val="es-ES_tradnl"/>
        </w:rPr>
        <w:t>Procedimiento para la identificación y aprobación de proyectos para el PAUE</w:t>
      </w:r>
    </w:p>
    <w:p xmlns:wp14="http://schemas.microsoft.com/office/word/2010/wordml" w:rsidRPr="003F1FB9" w:rsidR="003F1FB9" w:rsidP="003F1FB9" w:rsidRDefault="002702AF" w14:paraId="762E4D52" wp14:textId="77777777">
      <w:pPr>
        <w:ind w:left="360"/>
        <w:jc w:val="center"/>
        <w:rPr>
          <w:rFonts w:ascii="Arial Narrow" w:hAnsi="Arial Narrow" w:eastAsia="Calibri" w:cs="Times New Roman"/>
          <w:b/>
          <w:sz w:val="24"/>
          <w:szCs w:val="24"/>
          <w:lang w:val="es-ES_tradnl"/>
        </w:rPr>
      </w:pPr>
      <w:r>
        <w:rPr>
          <w:rFonts w:ascii="Arial" w:hAnsi="Arial" w:cs="Arial"/>
          <w:bCs/>
          <w:noProof/>
          <w:spacing w:val="1"/>
          <w:lang w:val="es-CO"/>
        </w:rPr>
        <mc:AlternateContent>
          <mc:Choice Requires="wps">
            <w:drawing>
              <wp:anchor xmlns:wp14="http://schemas.microsoft.com/office/word/2010/wordprocessingDrawing" distT="0" distB="0" distL="114300" distR="114300" simplePos="0" relativeHeight="251680768" behindDoc="0" locked="0" layoutInCell="1" allowOverlap="1" wp14:anchorId="760D0082" wp14:editId="6BD98491">
                <wp:simplePos x="0" y="0"/>
                <wp:positionH relativeFrom="column">
                  <wp:posOffset>1196340</wp:posOffset>
                </wp:positionH>
                <wp:positionV relativeFrom="paragraph">
                  <wp:posOffset>66675</wp:posOffset>
                </wp:positionV>
                <wp:extent cx="1885950" cy="408940"/>
                <wp:effectExtent l="12700" t="12700" r="44450" b="4826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5950" cy="408940"/>
                        </a:xfrm>
                        <a:prstGeom prst="rect">
                          <a:avLst/>
                        </a:prstGeom>
                        <a:solidFill>
                          <a:srgbClr val="FFC000"/>
                        </a:solidFill>
                        <a:ln w="38100">
                          <a:solidFill>
                            <a:srgbClr val="F2F2F2"/>
                          </a:solidFill>
                          <a:miter lim="800000"/>
                          <a:headEnd/>
                          <a:tailEnd/>
                        </a:ln>
                        <a:effectLst>
                          <a:outerShdw dist="28398" dir="3806097" algn="ctr" rotWithShape="0">
                            <a:srgbClr val="7F5F00">
                              <a:alpha val="50000"/>
                            </a:srgbClr>
                          </a:outerShdw>
                        </a:effectLst>
                      </wps:spPr>
                      <wps:txbx>
                        <w:txbxContent>
                          <w:p xmlns:wp14="http://schemas.microsoft.com/office/word/2010/wordml" w:rsidRPr="00B5105D" w:rsidR="00D90E7C" w:rsidP="00D90E7C" w:rsidRDefault="00D90E7C" w14:paraId="6FC3C8C4" wp14:textId="77777777">
                            <w:pPr>
                              <w:jc w:val="center"/>
                              <w:rPr>
                                <w:sz w:val="16"/>
                                <w:szCs w:val="16"/>
                                <w:lang w:val="es-PA"/>
                              </w:rPr>
                            </w:pPr>
                            <w:r w:rsidRPr="00B5105D">
                              <w:rPr>
                                <w:sz w:val="16"/>
                                <w:szCs w:val="16"/>
                                <w:lang w:val="es-PA"/>
                              </w:rPr>
                              <w:t>Solicitud presentada por la</w:t>
                            </w:r>
                            <w:r>
                              <w:rPr>
                                <w:sz w:val="16"/>
                                <w:szCs w:val="16"/>
                                <w:lang w:val="es-PA"/>
                              </w:rPr>
                              <w:t>s</w:t>
                            </w:r>
                            <w:r w:rsidRPr="00B5105D">
                              <w:rPr>
                                <w:sz w:val="16"/>
                                <w:szCs w:val="16"/>
                                <w:lang w:val="es-PA"/>
                              </w:rPr>
                              <w:t xml:space="preserve"> Comunidades a </w:t>
                            </w:r>
                            <w:r>
                              <w:rPr>
                                <w:sz w:val="16"/>
                                <w:szCs w:val="16"/>
                                <w:lang w:val="es-PA"/>
                              </w:rPr>
                              <w:t xml:space="preserve">la </w:t>
                            </w:r>
                            <w:r w:rsidRPr="00B5105D">
                              <w:rPr>
                                <w:sz w:val="16"/>
                                <w:szCs w:val="16"/>
                                <w:lang w:val="es-PA"/>
                              </w:rPr>
                              <w:t>OER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038EAC5">
              <v:rect id="Rectángulo 19" style="position:absolute;left:0;text-align:left;margin-left:94.2pt;margin-top:5.25pt;width:148.5pt;height:32.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ffc000" strokecolor="#f2f2f2" strokeweight="3pt" w14:anchorId="760D0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">
                <v:shadow on="t" color="#7f5f00" opacity=".5" offset="1pt"/>
                <v:textbox>
                  <w:txbxContent>
                    <w:p w:rsidRPr="00B5105D" w:rsidR="00D90E7C" w:rsidP="00D90E7C" w:rsidRDefault="00D90E7C" w14:paraId="6E42C657" wp14:textId="77777777">
                      <w:pPr>
                        <w:jc w:val="center"/>
                        <w:rPr>
                          <w:sz w:val="16"/>
                          <w:szCs w:val="16"/>
                          <w:lang w:val="es-PA"/>
                        </w:rPr>
                      </w:pPr>
                      <w:r w:rsidRPr="00B5105D">
                        <w:rPr>
                          <w:sz w:val="16"/>
                          <w:szCs w:val="16"/>
                          <w:lang w:val="es-PA"/>
                        </w:rPr>
                        <w:t>Solicitud presentada por la</w:t>
                      </w:r>
                      <w:r>
                        <w:rPr>
                          <w:sz w:val="16"/>
                          <w:szCs w:val="16"/>
                          <w:lang w:val="es-PA"/>
                        </w:rPr>
                        <w:t>s</w:t>
                      </w:r>
                      <w:r w:rsidRPr="00B5105D">
                        <w:rPr>
                          <w:sz w:val="16"/>
                          <w:szCs w:val="16"/>
                          <w:lang w:val="es-PA"/>
                        </w:rPr>
                        <w:t xml:space="preserve"> Comunidades a </w:t>
                      </w:r>
                      <w:r>
                        <w:rPr>
                          <w:sz w:val="16"/>
                          <w:szCs w:val="16"/>
                          <w:lang w:val="es-PA"/>
                        </w:rPr>
                        <w:t xml:space="preserve">la </w:t>
                      </w:r>
                      <w:r w:rsidRPr="00B5105D">
                        <w:rPr>
                          <w:sz w:val="16"/>
                          <w:szCs w:val="16"/>
                          <w:lang w:val="es-PA"/>
                        </w:rPr>
                        <w:t>OER</w:t>
                      </w:r>
                    </w:p>
                  </w:txbxContent>
                </v:textbox>
              </v:rect>
            </w:pict>
          </mc:Fallback>
        </mc:AlternateContent>
      </w:r>
    </w:p>
    <w:p xmlns:wp14="http://schemas.microsoft.com/office/word/2010/wordml" w:rsidR="00D90E7C" w:rsidP="00D90E7C" w:rsidRDefault="002702AF" w14:paraId="1CA230DB" wp14:textId="77777777">
      <w:pPr>
        <w:ind w:right="266"/>
        <w:jc w:val="center"/>
        <w:rPr>
          <w:rFonts w:ascii="Arial" w:hAnsi="Arial" w:cs="Arial"/>
          <w:bCs/>
          <w:spacing w:val="1"/>
          <w:lang w:val="es-CO"/>
        </w:rPr>
      </w:pPr>
      <w:r>
        <w:rPr>
          <w:rFonts w:ascii="Arial" w:hAnsi="Arial" w:cs="Arial"/>
          <w:bCs/>
          <w:noProof/>
          <w:spacing w:val="1"/>
          <w:lang w:val="es-CO"/>
        </w:rPr>
        <mc:AlternateContent>
          <mc:Choice Requires="wps">
            <w:drawing>
              <wp:anchor xmlns:wp14="http://schemas.microsoft.com/office/word/2010/wordprocessingDrawing" distT="0" distB="0" distL="114300" distR="114300" simplePos="0" relativeHeight="251661312" behindDoc="0" locked="0" layoutInCell="1" allowOverlap="1" wp14:anchorId="20CA32E2" wp14:editId="080EDB93">
                <wp:simplePos x="0" y="0"/>
                <wp:positionH relativeFrom="column">
                  <wp:posOffset>2028825</wp:posOffset>
                </wp:positionH>
                <wp:positionV relativeFrom="paragraph">
                  <wp:posOffset>299085</wp:posOffset>
                </wp:positionV>
                <wp:extent cx="314325" cy="257175"/>
                <wp:effectExtent l="101600" t="12700" r="104775" b="60325"/>
                <wp:wrapNone/>
                <wp:docPr id="18" name="Flecha: hacia abaj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57175"/>
                        </a:xfrm>
                        <a:prstGeom prst="downArrow">
                          <a:avLst>
                            <a:gd name="adj1" fmla="val 50000"/>
                            <a:gd name="adj2" fmla="val 25000"/>
                          </a:avLst>
                        </a:prstGeom>
                        <a:solidFill>
                          <a:srgbClr val="A5A5A5"/>
                        </a:solidFill>
                        <a:ln w="38100">
                          <a:solidFill>
                            <a:srgbClr val="F2F2F2"/>
                          </a:solidFill>
                          <a:miter lim="800000"/>
                          <a:headEnd/>
                          <a:tailEnd/>
                        </a:ln>
                        <a:effectLst>
                          <a:outerShdw dist="28398" dir="3806097" algn="ctr" rotWithShape="0">
                            <a:srgbClr val="525252">
                              <a:alpha val="50000"/>
                            </a:srgb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EBF0063">
              <v:shapetype id="_x0000_t67" coordsize="21600,21600" o:spt="67" adj="16200,5400" path="m0@0l@1@0@1,0@2,0@2@0,21600@0,10800,21600xe" w14:anchorId="1D2C0C26">
                <v:stroke joinstyle="miter"/>
                <v:formulas>
                  <v:f eqn="val #0"/>
                  <v:f eqn="val #1"/>
                  <v:f eqn="sum height 0 #1"/>
                  <v:f eqn="sum 10800 0 #1"/>
                  <v:f eqn="sum width 0 #0"/>
                  <v:f eqn="prod @4 @3 10800"/>
                  <v:f eqn="sum width 0 @5"/>
                </v:formulas>
                <v:path textboxrect="@1,0,@2,@6" o:connecttype="custom" o:connectlocs="10800,0;0,@0;10800,21600;21600,@0" o:connectangles="270,180,90,0"/>
                <v:handles>
                  <v:h position="#1,#0" xrange="0,10800" yrange="0,21600"/>
                </v:handles>
              </v:shapetype>
              <v:shape id="Flecha: hacia abajo 18" style="position:absolute;margin-left:159.75pt;margin-top:23.55pt;width:24.75pt;height: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a5a5a5" strokecolor="#f2f2f2" strokeweight="3pt" type="#_x0000_t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">
                <v:shadow on="t" color="#525252" opacity=".5" offset="1pt"/>
                <v:textbox style="layout-flow:vertical-ideographic"/>
              </v:shape>
            </w:pict>
          </mc:Fallback>
        </mc:AlternateContent>
      </w:r>
    </w:p>
    <w:p xmlns:wp14="http://schemas.microsoft.com/office/word/2010/wordml" w:rsidR="00D90E7C" w:rsidP="00D90E7C" w:rsidRDefault="00D90E7C" w14:paraId="5630AD66" wp14:textId="77777777">
      <w:pPr>
        <w:ind w:right="266"/>
        <w:jc w:val="center"/>
        <w:rPr>
          <w:rFonts w:ascii="Arial" w:hAnsi="Arial" w:cs="Arial"/>
          <w:bCs/>
          <w:spacing w:val="1"/>
          <w:lang w:val="es-CO"/>
        </w:rPr>
      </w:pPr>
    </w:p>
    <w:p xmlns:wp14="http://schemas.microsoft.com/office/word/2010/wordml" w:rsidR="00D90E7C" w:rsidP="00D90E7C" w:rsidRDefault="002702AF" w14:paraId="0055193E" wp14:textId="77777777">
      <w:pPr>
        <w:ind w:right="266"/>
        <w:rPr>
          <w:rFonts w:ascii="Arial" w:hAnsi="Arial" w:cs="Arial"/>
          <w:bCs/>
          <w:spacing w:val="1"/>
          <w:lang w:val="es-CO"/>
        </w:rPr>
      </w:pPr>
      <w:r>
        <w:rPr>
          <w:rFonts w:ascii="Arial" w:hAnsi="Arial" w:cs="Arial"/>
          <w:bCs/>
          <w:noProof/>
          <w:spacing w:val="1"/>
          <w:lang w:val="es-CO"/>
        </w:rPr>
        <mc:AlternateContent>
          <mc:Choice Requires="wps">
            <w:drawing>
              <wp:anchor xmlns:wp14="http://schemas.microsoft.com/office/word/2010/wordprocessingDrawing" distT="0" distB="0" distL="114300" distR="114300" simplePos="0" relativeHeight="251662336" behindDoc="0" locked="0" layoutInCell="1" allowOverlap="1" wp14:anchorId="3D0A5737" wp14:editId="50C0B764">
                <wp:simplePos x="0" y="0"/>
                <wp:positionH relativeFrom="column">
                  <wp:posOffset>1358265</wp:posOffset>
                </wp:positionH>
                <wp:positionV relativeFrom="paragraph">
                  <wp:posOffset>95885</wp:posOffset>
                </wp:positionV>
                <wp:extent cx="1695450" cy="243840"/>
                <wp:effectExtent l="12700" t="12700" r="44450" b="48260"/>
                <wp:wrapNone/>
                <wp:docPr id="17" name="Rectá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0" cy="243840"/>
                        </a:xfrm>
                        <a:prstGeom prst="rect">
                          <a:avLst/>
                        </a:prstGeom>
                        <a:solidFill>
                          <a:srgbClr val="FFC000"/>
                        </a:solidFill>
                        <a:ln w="38100">
                          <a:solidFill>
                            <a:srgbClr val="F2F2F2"/>
                          </a:solidFill>
                          <a:miter lim="800000"/>
                          <a:headEnd/>
                          <a:tailEnd/>
                        </a:ln>
                        <a:effectLst>
                          <a:outerShdw dist="28398" dir="3806097" algn="ctr" rotWithShape="0">
                            <a:srgbClr val="7F5F00">
                              <a:alpha val="50000"/>
                            </a:srgbClr>
                          </a:outerShdw>
                        </a:effectLst>
                      </wps:spPr>
                      <wps:txbx>
                        <w:txbxContent>
                          <w:p xmlns:wp14="http://schemas.microsoft.com/office/word/2010/wordml" w:rsidRPr="00B5105D" w:rsidR="00D90E7C" w:rsidP="00D90E7C" w:rsidRDefault="00D90E7C" w14:paraId="0EDB339E" wp14:textId="77777777">
                            <w:pPr>
                              <w:jc w:val="center"/>
                              <w:rPr>
                                <w:sz w:val="16"/>
                                <w:szCs w:val="16"/>
                                <w:lang w:val="es-PA"/>
                              </w:rPr>
                            </w:pPr>
                            <w:r w:rsidRPr="00B5105D">
                              <w:rPr>
                                <w:sz w:val="16"/>
                                <w:szCs w:val="16"/>
                                <w:lang w:val="es-PA"/>
                              </w:rPr>
                              <w:t>Revisión de Base de Datos de OER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2AAA9A1">
              <v:rect id="Rectángulo 17" style="position:absolute;margin-left:106.95pt;margin-top:7.55pt;width:133.5pt;height:1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fillcolor="#ffc000" strokecolor="#f2f2f2" strokeweight="3pt" w14:anchorId="3D0A5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">
                <v:shadow on="t" color="#7f5f00" opacity=".5" offset="1pt"/>
                <v:textbox>
                  <w:txbxContent>
                    <w:p w:rsidRPr="00B5105D" w:rsidR="00D90E7C" w:rsidP="00D90E7C" w:rsidRDefault="00D90E7C" w14:paraId="7DDFF399" wp14:textId="77777777">
                      <w:pPr>
                        <w:jc w:val="center"/>
                        <w:rPr>
                          <w:sz w:val="16"/>
                          <w:szCs w:val="16"/>
                          <w:lang w:val="es-PA"/>
                        </w:rPr>
                      </w:pPr>
                      <w:r w:rsidRPr="00B5105D">
                        <w:rPr>
                          <w:sz w:val="16"/>
                          <w:szCs w:val="16"/>
                          <w:lang w:val="es-PA"/>
                        </w:rPr>
                        <w:t>Revisión de Base de Datos de OER</w:t>
                      </w:r>
                    </w:p>
                  </w:txbxContent>
                </v:textbox>
              </v:rect>
            </w:pict>
          </mc:Fallback>
        </mc:AlternateContent>
      </w:r>
    </w:p>
    <w:p xmlns:wp14="http://schemas.microsoft.com/office/word/2010/wordml" w:rsidR="00D90E7C" w:rsidP="00D90E7C" w:rsidRDefault="002702AF" w14:paraId="42DC2C92" wp14:textId="77777777">
      <w:pPr>
        <w:ind w:right="266"/>
        <w:jc w:val="center"/>
        <w:rPr>
          <w:rFonts w:ascii="Arial" w:hAnsi="Arial" w:cs="Arial"/>
          <w:bCs/>
          <w:spacing w:val="1"/>
          <w:lang w:val="es-CO"/>
        </w:rPr>
      </w:pPr>
      <w:r>
        <w:rPr>
          <w:rFonts w:ascii="Arial" w:hAnsi="Arial" w:cs="Arial"/>
          <w:bCs/>
          <w:noProof/>
          <w:spacing w:val="1"/>
          <w:lang w:val="es-CO"/>
        </w:rPr>
        <mc:AlternateContent>
          <mc:Choice Requires="wps">
            <w:drawing>
              <wp:anchor xmlns:wp14="http://schemas.microsoft.com/office/word/2010/wordprocessingDrawing" distT="0" distB="0" distL="114300" distR="114300" simplePos="0" relativeHeight="251684864" behindDoc="0" locked="0" layoutInCell="1" allowOverlap="1" wp14:anchorId="334D8036" wp14:editId="3F3C66F7">
                <wp:simplePos x="0" y="0"/>
                <wp:positionH relativeFrom="column">
                  <wp:posOffset>1333500</wp:posOffset>
                </wp:positionH>
                <wp:positionV relativeFrom="paragraph">
                  <wp:posOffset>240030</wp:posOffset>
                </wp:positionV>
                <wp:extent cx="1695450" cy="243840"/>
                <wp:effectExtent l="12700" t="12700" r="44450" b="48260"/>
                <wp:wrapNone/>
                <wp:docPr id="24" name="Rectángu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0" cy="243840"/>
                        </a:xfrm>
                        <a:prstGeom prst="rect">
                          <a:avLst/>
                        </a:prstGeom>
                        <a:solidFill>
                          <a:srgbClr val="FFC000"/>
                        </a:solidFill>
                        <a:ln w="38100">
                          <a:solidFill>
                            <a:srgbClr val="F2F2F2"/>
                          </a:solidFill>
                          <a:miter lim="800000"/>
                          <a:headEnd/>
                          <a:tailEnd/>
                        </a:ln>
                        <a:effectLst>
                          <a:outerShdw dist="28398" dir="3806097" algn="ctr" rotWithShape="0">
                            <a:srgbClr val="7F5F00">
                              <a:alpha val="50000"/>
                            </a:srgbClr>
                          </a:outerShdw>
                        </a:effectLst>
                      </wps:spPr>
                      <wps:txbx>
                        <w:txbxContent>
                          <w:p xmlns:wp14="http://schemas.microsoft.com/office/word/2010/wordml" w:rsidRPr="00B5105D" w:rsidR="002702AF" w:rsidP="002702AF" w:rsidRDefault="002702AF" w14:paraId="7954EF5E" wp14:textId="77777777">
                            <w:pPr>
                              <w:jc w:val="center"/>
                              <w:rPr>
                                <w:sz w:val="16"/>
                                <w:szCs w:val="16"/>
                                <w:lang w:val="es-PA"/>
                              </w:rPr>
                            </w:pPr>
                            <w:r>
                              <w:rPr>
                                <w:sz w:val="16"/>
                                <w:szCs w:val="16"/>
                                <w:lang w:val="es-PA"/>
                              </w:rPr>
                              <w:t>Evalación Comité Técnico PAUE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65AAA633">
              <v:rect id="Rectángulo 24" style="position:absolute;left:0;text-align:left;margin-left:105pt;margin-top:18.9pt;width:133.5pt;height:19.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8" fillcolor="#ffc000" strokecolor="#f2f2f2" strokeweight="3pt" w14:anchorId="334D80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">
                <v:shadow on="t" color="#7f5f00" opacity=".5" offset="1pt"/>
                <v:textbox>
                  <w:txbxContent>
                    <w:p w:rsidRPr="00B5105D" w:rsidR="002702AF" w:rsidP="002702AF" w:rsidRDefault="002702AF" w14:paraId="7D52394E" wp14:textId="77777777">
                      <w:pPr>
                        <w:jc w:val="center"/>
                        <w:rPr>
                          <w:sz w:val="16"/>
                          <w:szCs w:val="16"/>
                          <w:lang w:val="es-PA"/>
                        </w:rPr>
                      </w:pPr>
                      <w:r>
                        <w:rPr>
                          <w:sz w:val="16"/>
                          <w:szCs w:val="16"/>
                          <w:lang w:val="es-PA"/>
                        </w:rPr>
                        <w:t>Evalación Comité Técnico PAUE</w:t>
                      </w:r>
                    </w:p>
                  </w:txbxContent>
                </v:textbox>
              </v:rect>
            </w:pict>
          </mc:Fallback>
        </mc:AlternateContent>
      </w:r>
    </w:p>
    <w:p xmlns:wp14="http://schemas.microsoft.com/office/word/2010/wordml" w:rsidR="00D90E7C" w:rsidP="00D90E7C" w:rsidRDefault="00D90E7C" w14:paraId="61829076" wp14:textId="77777777">
      <w:pPr>
        <w:ind w:right="266"/>
        <w:rPr>
          <w:rFonts w:ascii="Arial" w:hAnsi="Arial" w:cs="Arial"/>
          <w:bCs/>
          <w:spacing w:val="1"/>
          <w:lang w:val="es-CO"/>
        </w:rPr>
      </w:pPr>
    </w:p>
    <w:p xmlns:wp14="http://schemas.microsoft.com/office/word/2010/wordml" w:rsidRPr="00136566" w:rsidR="00D90E7C" w:rsidP="00D90E7C" w:rsidRDefault="00D90E7C" w14:paraId="74C942B0" wp14:textId="77777777">
      <w:pPr>
        <w:ind w:right="266"/>
        <w:rPr>
          <w:rFonts w:ascii="Arial" w:hAnsi="Arial" w:cs="Arial"/>
          <w:b/>
          <w:bCs/>
          <w:spacing w:val="1"/>
          <w:lang w:val="es-CO"/>
        </w:rPr>
      </w:pPr>
      <w:r>
        <w:rPr>
          <w:rFonts w:ascii="Arial" w:hAnsi="Arial" w:cs="Arial"/>
          <w:bCs/>
          <w:noProof/>
          <w:spacing w:val="1"/>
          <w:lang w:val="es-CO"/>
        </w:rPr>
        <mc:AlternateContent>
          <mc:Choice Requires="wps">
            <w:drawing>
              <wp:anchor xmlns:wp14="http://schemas.microsoft.com/office/word/2010/wordprocessingDrawing" distT="0" distB="0" distL="114300" distR="114300" simplePos="0" relativeHeight="251665408" behindDoc="0" locked="0" layoutInCell="1" allowOverlap="1" wp14:anchorId="0C484C13" wp14:editId="4C9B3916">
                <wp:simplePos x="0" y="0"/>
                <wp:positionH relativeFrom="column">
                  <wp:posOffset>2000250</wp:posOffset>
                </wp:positionH>
                <wp:positionV relativeFrom="paragraph">
                  <wp:posOffset>48895</wp:posOffset>
                </wp:positionV>
                <wp:extent cx="314325" cy="257175"/>
                <wp:effectExtent l="123825" t="22860" r="133350" b="72390"/>
                <wp:wrapNone/>
                <wp:docPr id="16" name="Flecha: hacia abaj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57175"/>
                        </a:xfrm>
                        <a:prstGeom prst="downArrow">
                          <a:avLst>
                            <a:gd name="adj1" fmla="val 50000"/>
                            <a:gd name="adj2" fmla="val 25000"/>
                          </a:avLst>
                        </a:prstGeom>
                        <a:solidFill>
                          <a:srgbClr val="A5A5A5"/>
                        </a:solidFill>
                        <a:ln w="38100">
                          <a:solidFill>
                            <a:srgbClr val="F2F2F2"/>
                          </a:solidFill>
                          <a:miter lim="800000"/>
                          <a:headEnd/>
                          <a:tailEnd/>
                        </a:ln>
                        <a:effectLst>
                          <a:outerShdw dist="28398" dir="3806097" algn="ctr" rotWithShape="0">
                            <a:srgbClr val="525252">
                              <a:alpha val="50000"/>
                            </a:srgb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6F93B9BB">
              <v:shape id="Flecha: hacia abajo 16" style="position:absolute;margin-left:157.5pt;margin-top:3.85pt;width:24.75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a5a5a5" strokecolor="#f2f2f2" strokeweight="3pt" type="#_x0000_t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" w14:anchorId="527321AA">
                <v:shadow on="t" color="#525252" opacity=".5" offset="1pt"/>
                <v:textbox style="layout-flow:vertical-ideographic"/>
              </v:shape>
            </w:pict>
          </mc:Fallback>
        </mc:AlternateContent>
      </w:r>
    </w:p>
    <w:p xmlns:wp14="http://schemas.microsoft.com/office/word/2010/wordml" w:rsidR="00D90E7C" w:rsidP="00D90E7C" w:rsidRDefault="00936ED9" w14:paraId="0FDC00EF" wp14:textId="77777777">
      <w:pPr>
        <w:ind w:right="266"/>
        <w:jc w:val="center"/>
        <w:rPr>
          <w:rFonts w:ascii="Arial" w:hAnsi="Arial" w:cs="Arial"/>
          <w:bCs/>
          <w:spacing w:val="1"/>
          <w:lang w:val="es-CO"/>
        </w:rPr>
      </w:pPr>
      <w:r>
        <w:rPr>
          <w:rFonts w:ascii="Arial" w:hAnsi="Arial" w:cs="Arial"/>
          <w:bCs/>
          <w:noProof/>
          <w:spacing w:val="1"/>
          <w:lang w:val="es-CO"/>
        </w:rPr>
        <mc:AlternateContent>
          <mc:Choice Requires="wps">
            <w:drawing>
              <wp:anchor xmlns:wp14="http://schemas.microsoft.com/office/word/2010/wordprocessingDrawing" distT="0" distB="0" distL="114300" distR="114300" simplePos="0" relativeHeight="251667456" behindDoc="0" locked="0" layoutInCell="1" allowOverlap="1" wp14:anchorId="5EA9DAF1" wp14:editId="35412C2A">
                <wp:simplePos x="0" y="0"/>
                <wp:positionH relativeFrom="column">
                  <wp:posOffset>1339215</wp:posOffset>
                </wp:positionH>
                <wp:positionV relativeFrom="paragraph">
                  <wp:posOffset>310515</wp:posOffset>
                </wp:positionV>
                <wp:extent cx="1695450" cy="371475"/>
                <wp:effectExtent l="12700" t="12700" r="44450" b="47625"/>
                <wp:wrapNone/>
                <wp:docPr id="13"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0" cy="371475"/>
                        </a:xfrm>
                        <a:prstGeom prst="rect">
                          <a:avLst/>
                        </a:prstGeom>
                        <a:solidFill>
                          <a:srgbClr val="FFC000"/>
                        </a:solidFill>
                        <a:ln w="38100">
                          <a:solidFill>
                            <a:srgbClr val="F2F2F2"/>
                          </a:solidFill>
                          <a:miter lim="800000"/>
                          <a:headEnd/>
                          <a:tailEnd/>
                        </a:ln>
                        <a:effectLst>
                          <a:outerShdw dist="28398" dir="3806097" algn="ctr" rotWithShape="0">
                            <a:srgbClr val="7F5F00">
                              <a:alpha val="50000"/>
                            </a:srgbClr>
                          </a:outerShdw>
                        </a:effectLst>
                      </wps:spPr>
                      <wps:txbx>
                        <w:txbxContent>
                          <w:p xmlns:wp14="http://schemas.microsoft.com/office/word/2010/wordml" w:rsidRPr="00B5105D" w:rsidR="00D90E7C" w:rsidP="00D90E7C" w:rsidRDefault="00936ED9" w14:paraId="518AD7F8" wp14:textId="77777777">
                            <w:pPr>
                              <w:jc w:val="center"/>
                              <w:rPr>
                                <w:sz w:val="16"/>
                                <w:szCs w:val="16"/>
                                <w:lang w:val="es-PA"/>
                              </w:rPr>
                            </w:pPr>
                            <w:r>
                              <w:rPr>
                                <w:sz w:val="16"/>
                                <w:szCs w:val="16"/>
                                <w:lang w:val="es-PA"/>
                              </w:rPr>
                              <w:t>¿</w:t>
                            </w:r>
                            <w:r w:rsidR="00D90E7C">
                              <w:rPr>
                                <w:sz w:val="16"/>
                                <w:szCs w:val="16"/>
                                <w:lang w:val="es-PA"/>
                              </w:rPr>
                              <w:t xml:space="preserve">Comunidad </w:t>
                            </w:r>
                            <w:r>
                              <w:rPr>
                                <w:sz w:val="16"/>
                                <w:szCs w:val="16"/>
                                <w:lang w:val="es-PA"/>
                              </w:rPr>
                              <w:t xml:space="preserve">localizada en las </w:t>
                            </w:r>
                            <w:r w:rsidR="00D90E7C">
                              <w:rPr>
                                <w:sz w:val="16"/>
                                <w:szCs w:val="16"/>
                                <w:lang w:val="es-PA"/>
                              </w:rPr>
                              <w:t>área</w:t>
                            </w:r>
                            <w:r>
                              <w:rPr>
                                <w:sz w:val="16"/>
                                <w:szCs w:val="16"/>
                                <w:lang w:val="es-PA"/>
                              </w:rPr>
                              <w:t>s</w:t>
                            </w:r>
                            <w:r w:rsidR="00D90E7C">
                              <w:rPr>
                                <w:sz w:val="16"/>
                                <w:szCs w:val="16"/>
                                <w:lang w:val="es-PA"/>
                              </w:rPr>
                              <w:t xml:space="preserve"> de concesión actual?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1582E92B">
              <v:rect id="Rectángulo 13" style="position:absolute;left:0;text-align:left;margin-left:105.45pt;margin-top:24.45pt;width:133.5pt;height:2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9" fillcolor="#ffc000" strokecolor="#f2f2f2" strokeweight="3pt" w14:anchorId="5EA9DAF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">
                <v:shadow on="t" color="#7f5f00" opacity=".5" offset="1pt"/>
                <v:textbox>
                  <w:txbxContent>
                    <w:p w:rsidRPr="00B5105D" w:rsidR="00D90E7C" w:rsidP="00D90E7C" w:rsidRDefault="00936ED9" w14:paraId="3654F9C9" wp14:textId="77777777">
                      <w:pPr>
                        <w:jc w:val="center"/>
                        <w:rPr>
                          <w:sz w:val="16"/>
                          <w:szCs w:val="16"/>
                          <w:lang w:val="es-PA"/>
                        </w:rPr>
                      </w:pPr>
                      <w:r>
                        <w:rPr>
                          <w:sz w:val="16"/>
                          <w:szCs w:val="16"/>
                          <w:lang w:val="es-PA"/>
                        </w:rPr>
                        <w:t>¿</w:t>
                      </w:r>
                      <w:r w:rsidR="00D90E7C">
                        <w:rPr>
                          <w:sz w:val="16"/>
                          <w:szCs w:val="16"/>
                          <w:lang w:val="es-PA"/>
                        </w:rPr>
                        <w:t xml:space="preserve">Comunidad </w:t>
                      </w:r>
                      <w:r>
                        <w:rPr>
                          <w:sz w:val="16"/>
                          <w:szCs w:val="16"/>
                          <w:lang w:val="es-PA"/>
                        </w:rPr>
                        <w:t xml:space="preserve">localizada en las </w:t>
                      </w:r>
                      <w:r w:rsidR="00D90E7C">
                        <w:rPr>
                          <w:sz w:val="16"/>
                          <w:szCs w:val="16"/>
                          <w:lang w:val="es-PA"/>
                        </w:rPr>
                        <w:t>área</w:t>
                      </w:r>
                      <w:r>
                        <w:rPr>
                          <w:sz w:val="16"/>
                          <w:szCs w:val="16"/>
                          <w:lang w:val="es-PA"/>
                        </w:rPr>
                        <w:t>s</w:t>
                      </w:r>
                      <w:r w:rsidR="00D90E7C">
                        <w:rPr>
                          <w:sz w:val="16"/>
                          <w:szCs w:val="16"/>
                          <w:lang w:val="es-PA"/>
                        </w:rPr>
                        <w:t xml:space="preserve"> de concesión actual?</w:t>
                      </w:r>
                    </w:p>
                  </w:txbxContent>
                </v:textbox>
              </v:rect>
            </w:pict>
          </mc:Fallback>
        </mc:AlternateContent>
      </w:r>
      <w:r w:rsidR="00D90E7C">
        <w:rPr>
          <w:rFonts w:ascii="Arial" w:hAnsi="Arial" w:cs="Arial"/>
          <w:b/>
          <w:bCs/>
          <w:spacing w:val="1"/>
          <w:lang w:val="es-CO"/>
        </w:rPr>
        <w:t xml:space="preserve">                                         </w:t>
      </w:r>
      <w:r w:rsidRPr="00136566" w:rsidR="00D90E7C">
        <w:rPr>
          <w:rFonts w:ascii="Arial" w:hAnsi="Arial" w:cs="Arial"/>
          <w:b/>
          <w:bCs/>
          <w:spacing w:val="1"/>
          <w:lang w:val="es-CO"/>
        </w:rPr>
        <w:t>SI</w:t>
      </w:r>
    </w:p>
    <w:p xmlns:wp14="http://schemas.microsoft.com/office/word/2010/wordml" w:rsidR="00D90E7C" w:rsidP="00D90E7C" w:rsidRDefault="00D90E7C" w14:paraId="60C3868D" wp14:textId="77777777">
      <w:pPr>
        <w:tabs>
          <w:tab w:val="left" w:pos="5160"/>
        </w:tabs>
        <w:ind w:right="266"/>
        <w:jc w:val="center"/>
        <w:rPr>
          <w:rFonts w:ascii="Arial" w:hAnsi="Arial" w:cs="Arial"/>
          <w:bCs/>
          <w:spacing w:val="1"/>
          <w:lang w:val="es-CO"/>
        </w:rPr>
      </w:pPr>
      <w:r>
        <w:rPr>
          <w:rFonts w:ascii="Arial" w:hAnsi="Arial" w:cs="Arial"/>
          <w:bCs/>
          <w:noProof/>
          <w:spacing w:val="1"/>
          <w:lang w:val="es-CO"/>
        </w:rPr>
        <mc:AlternateContent>
          <mc:Choice Requires="wps">
            <w:drawing>
              <wp:anchor xmlns:wp14="http://schemas.microsoft.com/office/word/2010/wordprocessingDrawing" distT="0" distB="0" distL="114300" distR="114300" simplePos="0" relativeHeight="251669504" behindDoc="0" locked="0" layoutInCell="1" allowOverlap="1" wp14:anchorId="79E9E611" wp14:editId="1D2C1BA8">
                <wp:simplePos x="0" y="0"/>
                <wp:positionH relativeFrom="column">
                  <wp:posOffset>3362325</wp:posOffset>
                </wp:positionH>
                <wp:positionV relativeFrom="paragraph">
                  <wp:posOffset>107950</wp:posOffset>
                </wp:positionV>
                <wp:extent cx="438150" cy="219075"/>
                <wp:effectExtent l="19050" t="70485" r="66675" b="91440"/>
                <wp:wrapNone/>
                <wp:docPr id="15" name="Flecha: a la derecha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219075"/>
                        </a:xfrm>
                        <a:prstGeom prst="rightArrow">
                          <a:avLst>
                            <a:gd name="adj1" fmla="val 50000"/>
                            <a:gd name="adj2" fmla="val 50000"/>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txbx>
                        <w:txbxContent>
                          <w:p xmlns:wp14="http://schemas.microsoft.com/office/word/2010/wordml" w:rsidR="00D90E7C" w:rsidP="00D90E7C" w:rsidRDefault="00D90E7C" w14:paraId="2BA226A1" wp14:textId="7777777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4A14C965">
              <v:shapetype id="_x0000_t13" coordsize="21600,21600" o:spt="13" adj="16200,5400" path="m@0,l@0@1,0@1,0@2@0@2@0,21600,21600,10800xe" w14:anchorId="79E9E611">
                <v:stroke joinstyle="miter"/>
                <v:formulas>
                  <v:f eqn="val #0"/>
                  <v:f eqn="val #1"/>
                  <v:f eqn="sum height 0 #1"/>
                  <v:f eqn="sum 10800 0 #1"/>
                  <v:f eqn="sum width 0 #0"/>
                  <v:f eqn="prod @4 @3 10800"/>
                  <v:f eqn="sum width 0 @5"/>
                </v:formulas>
                <v:path textboxrect="0,@1,@6,@2" o:connecttype="custom" o:connectlocs="@0,0;0,10800;@0,21600;21600,10800" o:connectangles="270,180,90,0"/>
                <v:handles>
                  <v:h position="#0,#1" xrange="0,21600" yrange="0,10800"/>
                </v:handles>
              </v:shapetype>
              <v:shape id="Flecha: a la derecha 15" style="position:absolute;left:0;text-align:left;margin-left:264.75pt;margin-top:8.5pt;width:34.5pt;height:1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30" fillcolor="#ed7d31" strokecolor="#f2f2f2" strokeweight="3pt" type="#_x0000_t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">
                <v:shadow on="t" color="#823b0b" opacity=".5" offset="1pt"/>
                <v:textbox>
                  <w:txbxContent>
                    <w:p w:rsidR="00D90E7C" w:rsidP="00D90E7C" w:rsidRDefault="00D90E7C" w14:paraId="17AD93B2" wp14:textId="77777777"/>
                  </w:txbxContent>
                </v:textbox>
              </v:shape>
            </w:pict>
          </mc:Fallback>
        </mc:AlternateContent>
      </w:r>
      <w:r>
        <w:rPr>
          <w:rFonts w:ascii="Arial" w:hAnsi="Arial" w:cs="Arial"/>
          <w:bCs/>
          <w:noProof/>
          <w:spacing w:val="1"/>
          <w:lang w:val="es-CO"/>
        </w:rPr>
        <mc:AlternateContent>
          <mc:Choice Requires="wps">
            <w:drawing>
              <wp:anchor xmlns:wp14="http://schemas.microsoft.com/office/word/2010/wordprocessingDrawing" distT="0" distB="0" distL="114300" distR="114300" simplePos="0" relativeHeight="251668480" behindDoc="0" locked="0" layoutInCell="1" allowOverlap="1" wp14:anchorId="402DAAB6" wp14:editId="32FAE82D">
                <wp:simplePos x="0" y="0"/>
                <wp:positionH relativeFrom="column">
                  <wp:posOffset>3905250</wp:posOffset>
                </wp:positionH>
                <wp:positionV relativeFrom="paragraph">
                  <wp:posOffset>21590</wp:posOffset>
                </wp:positionV>
                <wp:extent cx="1914525" cy="381000"/>
                <wp:effectExtent l="19050" t="22225" r="38100" b="44450"/>
                <wp:wrapNone/>
                <wp:docPr id="14" name="Rectá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381000"/>
                        </a:xfrm>
                        <a:prstGeom prst="rect">
                          <a:avLst/>
                        </a:prstGeom>
                        <a:solidFill>
                          <a:srgbClr val="4472C4"/>
                        </a:solidFill>
                        <a:ln w="38100">
                          <a:solidFill>
                            <a:srgbClr val="F2F2F2"/>
                          </a:solidFill>
                          <a:miter lim="800000"/>
                          <a:headEnd/>
                          <a:tailEnd/>
                        </a:ln>
                        <a:effectLst>
                          <a:outerShdw dist="28398" dir="3806097" algn="ctr" rotWithShape="0">
                            <a:srgbClr val="1F3763">
                              <a:alpha val="50000"/>
                            </a:srgbClr>
                          </a:outerShdw>
                        </a:effectLst>
                      </wps:spPr>
                      <wps:txbx>
                        <w:txbxContent>
                          <w:p xmlns:wp14="http://schemas.microsoft.com/office/word/2010/wordml" w:rsidRPr="001979EE" w:rsidR="00D90E7C" w:rsidP="00D90E7C" w:rsidRDefault="00D90E7C" w14:paraId="0BCA1AA6" wp14:textId="77777777">
                            <w:pPr>
                              <w:jc w:val="center"/>
                              <w:rPr>
                                <w:b/>
                                <w:sz w:val="16"/>
                                <w:szCs w:val="16"/>
                                <w:lang w:val="es-PA"/>
                              </w:rPr>
                            </w:pPr>
                            <w:r w:rsidRPr="001979EE">
                              <w:rPr>
                                <w:b/>
                                <w:sz w:val="16"/>
                                <w:szCs w:val="16"/>
                                <w:lang w:val="es-PA"/>
                              </w:rPr>
                              <w:t>Elaboración de Pre diseño y presupuesto de Proyecto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4E48D5DF">
              <v:rect id="Rectángulo 14" style="position:absolute;left:0;text-align:left;margin-left:307.5pt;margin-top:1.7pt;width:150.75pt;height:3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31" fillcolor="#4472c4" strokecolor="#f2f2f2" strokeweight="3pt" w14:anchorId="402DAA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">
                <v:shadow on="t" color="#1f3763" opacity=".5" offset="1pt"/>
                <v:textbox>
                  <w:txbxContent>
                    <w:p w:rsidRPr="001979EE" w:rsidR="00D90E7C" w:rsidP="00D90E7C" w:rsidRDefault="00D90E7C" w14:paraId="59B52F89" wp14:textId="77777777">
                      <w:pPr>
                        <w:jc w:val="center"/>
                        <w:rPr>
                          <w:b/>
                          <w:sz w:val="16"/>
                          <w:szCs w:val="16"/>
                          <w:lang w:val="es-PA"/>
                        </w:rPr>
                      </w:pPr>
                      <w:r w:rsidRPr="001979EE">
                        <w:rPr>
                          <w:b/>
                          <w:sz w:val="16"/>
                          <w:szCs w:val="16"/>
                          <w:lang w:val="es-PA"/>
                        </w:rPr>
                        <w:t>Elaboración de Pre diseño y presupuesto de Proyecto</w:t>
                      </w:r>
                    </w:p>
                  </w:txbxContent>
                </v:textbox>
              </v:rect>
            </w:pict>
          </mc:Fallback>
        </mc:AlternateContent>
      </w:r>
    </w:p>
    <w:p xmlns:wp14="http://schemas.microsoft.com/office/word/2010/wordml" w:rsidR="00D90E7C" w:rsidP="00D90E7C" w:rsidRDefault="00D90E7C" w14:paraId="0DE4B5B7" wp14:textId="77777777">
      <w:pPr>
        <w:ind w:right="266"/>
        <w:rPr>
          <w:rFonts w:ascii="Arial" w:hAnsi="Arial" w:cs="Arial"/>
          <w:bCs/>
          <w:spacing w:val="1"/>
          <w:lang w:val="es-CO"/>
        </w:rPr>
      </w:pPr>
    </w:p>
    <w:p xmlns:wp14="http://schemas.microsoft.com/office/word/2010/wordml" w:rsidRPr="00136566" w:rsidR="00D90E7C" w:rsidP="00D90E7C" w:rsidRDefault="00936ED9" w14:paraId="5C41C62B" wp14:textId="77777777">
      <w:pPr>
        <w:ind w:right="266"/>
        <w:rPr>
          <w:rFonts w:ascii="Arial" w:hAnsi="Arial" w:cs="Arial"/>
          <w:bCs/>
          <w:spacing w:val="1"/>
          <w:lang w:val="es-CO"/>
        </w:rPr>
      </w:pPr>
      <w:r>
        <w:rPr>
          <w:rFonts w:ascii="Arial" w:hAnsi="Arial" w:cs="Arial"/>
          <w:bCs/>
          <w:noProof/>
          <w:spacing w:val="1"/>
          <w:lang w:val="es-CO"/>
        </w:rPr>
        <mc:AlternateContent>
          <mc:Choice Requires="wps">
            <w:drawing>
              <wp:anchor xmlns:wp14="http://schemas.microsoft.com/office/word/2010/wordprocessingDrawing" distT="0" distB="0" distL="114300" distR="114300" simplePos="0" relativeHeight="251671552" behindDoc="0" locked="0" layoutInCell="1" allowOverlap="1" wp14:anchorId="103CC20F" wp14:editId="05ED75FF">
                <wp:simplePos x="0" y="0"/>
                <wp:positionH relativeFrom="column">
                  <wp:posOffset>2028825</wp:posOffset>
                </wp:positionH>
                <wp:positionV relativeFrom="paragraph">
                  <wp:posOffset>6350</wp:posOffset>
                </wp:positionV>
                <wp:extent cx="314325" cy="257175"/>
                <wp:effectExtent l="101600" t="12700" r="104775" b="60325"/>
                <wp:wrapNone/>
                <wp:docPr id="11" name="Flecha: hacia abaj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57175"/>
                        </a:xfrm>
                        <a:prstGeom prst="downArrow">
                          <a:avLst>
                            <a:gd name="adj1" fmla="val 50000"/>
                            <a:gd name="adj2" fmla="val 25000"/>
                          </a:avLst>
                        </a:prstGeom>
                        <a:solidFill>
                          <a:srgbClr val="A5A5A5"/>
                        </a:solidFill>
                        <a:ln w="38100">
                          <a:solidFill>
                            <a:srgbClr val="F2F2F2"/>
                          </a:solidFill>
                          <a:miter lim="800000"/>
                          <a:headEnd/>
                          <a:tailEnd/>
                        </a:ln>
                        <a:effectLst>
                          <a:outerShdw dist="28398" dir="3806097" algn="ctr" rotWithShape="0">
                            <a:srgbClr val="525252">
                              <a:alpha val="50000"/>
                            </a:srgb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0AF29B10">
              <v:shape id="Flecha: hacia abajo 11" style="position:absolute;margin-left:159.75pt;margin-top:.5pt;width:24.75pt;height:2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a5a5a5" strokecolor="#f2f2f2" strokeweight="3pt" type="#_x0000_t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" w14:anchorId="7C4D5E23">
                <v:shadow on="t" color="#525252" opacity=".5" offset="1pt"/>
                <v:textbox style="layout-flow:vertical-ideographic"/>
              </v:shape>
            </w:pict>
          </mc:Fallback>
        </mc:AlternateContent>
      </w:r>
      <w:r w:rsidR="00D90E7C">
        <w:rPr>
          <w:rFonts w:ascii="Arial" w:hAnsi="Arial" w:cs="Arial"/>
          <w:bCs/>
          <w:noProof/>
          <w:spacing w:val="1"/>
          <w:lang w:val="es-CO"/>
        </w:rPr>
        <mc:AlternateContent>
          <mc:Choice Requires="wps">
            <w:drawing>
              <wp:anchor xmlns:wp14="http://schemas.microsoft.com/office/word/2010/wordprocessingDrawing" distT="0" distB="0" distL="114300" distR="114300" simplePos="0" relativeHeight="251670528" behindDoc="0" locked="0" layoutInCell="1" allowOverlap="1" wp14:anchorId="20480E38" wp14:editId="07562E59">
                <wp:simplePos x="0" y="0"/>
                <wp:positionH relativeFrom="column">
                  <wp:posOffset>4657725</wp:posOffset>
                </wp:positionH>
                <wp:positionV relativeFrom="paragraph">
                  <wp:posOffset>13970</wp:posOffset>
                </wp:positionV>
                <wp:extent cx="314325" cy="257175"/>
                <wp:effectExtent l="123825" t="26035" r="133350" b="69215"/>
                <wp:wrapNone/>
                <wp:docPr id="12" name="Flecha: hacia abaj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57175"/>
                        </a:xfrm>
                        <a:prstGeom prst="downArrow">
                          <a:avLst>
                            <a:gd name="adj1" fmla="val 50000"/>
                            <a:gd name="adj2" fmla="val 25000"/>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6E211ED9">
              <v:shape id="Flecha: hacia abajo 12" style="position:absolute;margin-left:366.75pt;margin-top:1.1pt;width:24.75pt;height:2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ed7d31" strokecolor="#f2f2f2" strokeweight="3pt" type="#_x0000_t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" w14:anchorId="0C8209FE">
                <v:shadow on="t" color="#823b0b" opacity=".5" offset="1pt"/>
                <v:textbox style="layout-flow:vertical-ideographic"/>
              </v:shape>
            </w:pict>
          </mc:Fallback>
        </mc:AlternateContent>
      </w:r>
      <w:r w:rsidR="00D90E7C">
        <w:rPr>
          <w:rFonts w:ascii="Arial" w:hAnsi="Arial" w:cs="Arial"/>
          <w:b/>
          <w:bCs/>
          <w:spacing w:val="1"/>
          <w:lang w:val="es-CO"/>
        </w:rPr>
        <w:t xml:space="preserve">                                          </w:t>
      </w:r>
      <w:r w:rsidRPr="00136566" w:rsidR="00D90E7C">
        <w:rPr>
          <w:rFonts w:ascii="Arial" w:hAnsi="Arial" w:cs="Arial"/>
          <w:b/>
          <w:bCs/>
          <w:spacing w:val="1"/>
          <w:lang w:val="es-CO"/>
        </w:rPr>
        <w:t>NO</w:t>
      </w:r>
    </w:p>
    <w:p xmlns:wp14="http://schemas.microsoft.com/office/word/2010/wordml" w:rsidR="00D90E7C" w:rsidP="00D90E7C" w:rsidRDefault="00936ED9" w14:paraId="19A9065B" wp14:textId="77777777">
      <w:pPr>
        <w:ind w:right="266"/>
        <w:jc w:val="center"/>
        <w:rPr>
          <w:rFonts w:ascii="Arial" w:hAnsi="Arial" w:cs="Arial"/>
          <w:bCs/>
          <w:spacing w:val="1"/>
          <w:lang w:val="es-CO"/>
        </w:rPr>
      </w:pPr>
      <w:r>
        <w:rPr>
          <w:rFonts w:ascii="Arial" w:hAnsi="Arial" w:cs="Arial"/>
          <w:bCs/>
          <w:noProof/>
          <w:spacing w:val="1"/>
          <w:lang w:val="es-CO"/>
        </w:rPr>
        <mc:AlternateContent>
          <mc:Choice Requires="wps">
            <w:drawing>
              <wp:anchor xmlns:wp14="http://schemas.microsoft.com/office/word/2010/wordprocessingDrawing" distT="0" distB="0" distL="114300" distR="114300" simplePos="0" relativeHeight="251664384" behindDoc="0" locked="0" layoutInCell="1" allowOverlap="1" wp14:anchorId="63526CC4" wp14:editId="6C2379D6">
                <wp:simplePos x="0" y="0"/>
                <wp:positionH relativeFrom="column">
                  <wp:posOffset>1259205</wp:posOffset>
                </wp:positionH>
                <wp:positionV relativeFrom="paragraph">
                  <wp:posOffset>290195</wp:posOffset>
                </wp:positionV>
                <wp:extent cx="1800225" cy="377190"/>
                <wp:effectExtent l="12700" t="12700" r="41275" b="5461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377190"/>
                        </a:xfrm>
                        <a:prstGeom prst="rect">
                          <a:avLst/>
                        </a:prstGeom>
                        <a:solidFill>
                          <a:srgbClr val="FFC000"/>
                        </a:solidFill>
                        <a:ln w="38100">
                          <a:solidFill>
                            <a:srgbClr val="F2F2F2"/>
                          </a:solidFill>
                          <a:miter lim="800000"/>
                          <a:headEnd/>
                          <a:tailEnd/>
                        </a:ln>
                        <a:effectLst>
                          <a:outerShdw dist="28398" dir="3806097" algn="ctr" rotWithShape="0">
                            <a:srgbClr val="7F5F00">
                              <a:alpha val="50000"/>
                            </a:srgbClr>
                          </a:outerShdw>
                        </a:effectLst>
                      </wps:spPr>
                      <wps:txbx>
                        <w:txbxContent>
                          <w:p xmlns:wp14="http://schemas.microsoft.com/office/word/2010/wordml" w:rsidRPr="00B5105D" w:rsidR="00D90E7C" w:rsidP="00D90E7C" w:rsidRDefault="00D90E7C" w14:paraId="11C318F0" wp14:textId="77777777">
                            <w:pPr>
                              <w:jc w:val="center"/>
                              <w:rPr>
                                <w:sz w:val="16"/>
                                <w:szCs w:val="16"/>
                                <w:lang w:val="es-PA"/>
                              </w:rPr>
                            </w:pPr>
                            <w:r w:rsidRPr="00B5105D">
                              <w:rPr>
                                <w:sz w:val="16"/>
                                <w:szCs w:val="16"/>
                                <w:lang w:val="es-PA"/>
                              </w:rPr>
                              <w:t>Elaboración de Pre diseño y presupuesto de Proyecto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18613C5F">
              <v:rect id="Rectángulo 9" style="position:absolute;left:0;text-align:left;margin-left:99.15pt;margin-top:22.85pt;width:141.75pt;height:29.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32" fillcolor="#ffc000" strokecolor="#f2f2f2" strokeweight="3pt" w14:anchorId="63526CC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">
                <v:shadow on="t" color="#7f5f00" opacity=".5" offset="1pt"/>
                <v:textbox>
                  <w:txbxContent>
                    <w:p w:rsidRPr="00B5105D" w:rsidR="00D90E7C" w:rsidP="00D90E7C" w:rsidRDefault="00D90E7C" w14:paraId="5C571651" wp14:textId="77777777">
                      <w:pPr>
                        <w:jc w:val="center"/>
                        <w:rPr>
                          <w:sz w:val="16"/>
                          <w:szCs w:val="16"/>
                          <w:lang w:val="es-PA"/>
                        </w:rPr>
                      </w:pPr>
                      <w:r w:rsidRPr="00B5105D">
                        <w:rPr>
                          <w:sz w:val="16"/>
                          <w:szCs w:val="16"/>
                          <w:lang w:val="es-PA"/>
                        </w:rPr>
                        <w:t>Elaboración de Pre diseño y presupuesto de Proyecto</w:t>
                      </w:r>
                    </w:p>
                  </w:txbxContent>
                </v:textbox>
              </v:rect>
            </w:pict>
          </mc:Fallback>
        </mc:AlternateContent>
      </w:r>
      <w:r w:rsidR="00D90E7C">
        <w:rPr>
          <w:rFonts w:ascii="Arial" w:hAnsi="Arial" w:cs="Arial"/>
          <w:bCs/>
          <w:noProof/>
          <w:spacing w:val="1"/>
          <w:lang w:val="es-CO"/>
        </w:rPr>
        <mc:AlternateContent>
          <mc:Choice Requires="wps">
            <w:drawing>
              <wp:anchor xmlns:wp14="http://schemas.microsoft.com/office/word/2010/wordprocessingDrawing" distT="0" distB="0" distL="114300" distR="114300" simplePos="0" relativeHeight="251666432" behindDoc="0" locked="0" layoutInCell="1" allowOverlap="1" wp14:anchorId="01D46220" wp14:editId="4BC518BA">
                <wp:simplePos x="0" y="0"/>
                <wp:positionH relativeFrom="column">
                  <wp:posOffset>3888105</wp:posOffset>
                </wp:positionH>
                <wp:positionV relativeFrom="paragraph">
                  <wp:posOffset>176530</wp:posOffset>
                </wp:positionV>
                <wp:extent cx="1990725" cy="556260"/>
                <wp:effectExtent l="12700" t="12700" r="41275" b="5334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556260"/>
                        </a:xfrm>
                        <a:prstGeom prst="rect">
                          <a:avLst/>
                        </a:prstGeom>
                        <a:solidFill>
                          <a:srgbClr val="4472C4"/>
                        </a:solidFill>
                        <a:ln w="38100">
                          <a:solidFill>
                            <a:srgbClr val="F2F2F2"/>
                          </a:solidFill>
                          <a:miter lim="800000"/>
                          <a:headEnd/>
                          <a:tailEnd/>
                        </a:ln>
                        <a:effectLst>
                          <a:outerShdw dist="28398" dir="3806097" algn="ctr" rotWithShape="0">
                            <a:srgbClr val="1F3763">
                              <a:alpha val="50000"/>
                            </a:srgbClr>
                          </a:outerShdw>
                        </a:effectLst>
                      </wps:spPr>
                      <wps:txbx>
                        <w:txbxContent>
                          <w:p xmlns:wp14="http://schemas.microsoft.com/office/word/2010/wordml" w:rsidRPr="001979EE" w:rsidR="00D90E7C" w:rsidP="00D90E7C" w:rsidRDefault="00D90E7C" w14:paraId="08A104D9" wp14:textId="77777777">
                            <w:pPr>
                              <w:jc w:val="center"/>
                              <w:rPr>
                                <w:b/>
                                <w:sz w:val="16"/>
                                <w:szCs w:val="16"/>
                                <w:lang w:val="es-PA"/>
                              </w:rPr>
                            </w:pPr>
                            <w:r w:rsidRPr="001979EE">
                              <w:rPr>
                                <w:b/>
                                <w:sz w:val="16"/>
                                <w:szCs w:val="16"/>
                                <w:lang w:val="es-PA"/>
                              </w:rPr>
                              <w:t xml:space="preserve">Envio Proyecto a Concesionario para su verificación y potencial ejecución, </w:t>
                            </w:r>
                            <w:r w:rsidR="00936ED9">
                              <w:rPr>
                                <w:b/>
                                <w:sz w:val="16"/>
                                <w:szCs w:val="16"/>
                                <w:lang w:val="es-PA"/>
                              </w:rPr>
                              <w:t>como parte</w:t>
                            </w:r>
                            <w:r w:rsidRPr="001979EE">
                              <w:rPr>
                                <w:b/>
                                <w:sz w:val="16"/>
                                <w:szCs w:val="16"/>
                                <w:lang w:val="es-PA"/>
                              </w:rPr>
                              <w:t xml:space="preserve"> del Plan Pliego Tarifario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2996F67">
              <v:rect id="Rectángulo 10" style="position:absolute;left:0;text-align:left;margin-left:306.15pt;margin-top:13.9pt;width:156.75pt;height:43.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33" fillcolor="#4472c4" strokecolor="#f2f2f2" strokeweight="3pt" w14:anchorId="01D46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">
                <v:shadow on="t" color="#1f3763" opacity=".5" offset="1pt"/>
                <v:textbox>
                  <w:txbxContent>
                    <w:p w:rsidRPr="001979EE" w:rsidR="00D90E7C" w:rsidP="00D90E7C" w:rsidRDefault="00D90E7C" w14:paraId="0A7CF03A" wp14:textId="77777777">
                      <w:pPr>
                        <w:jc w:val="center"/>
                        <w:rPr>
                          <w:b/>
                          <w:sz w:val="16"/>
                          <w:szCs w:val="16"/>
                          <w:lang w:val="es-PA"/>
                        </w:rPr>
                      </w:pPr>
                      <w:r w:rsidRPr="001979EE">
                        <w:rPr>
                          <w:b/>
                          <w:sz w:val="16"/>
                          <w:szCs w:val="16"/>
                          <w:lang w:val="es-PA"/>
                        </w:rPr>
                        <w:t xml:space="preserve">Envio Proyecto a Concesionario para su verificación y potencial ejecución, </w:t>
                      </w:r>
                      <w:r w:rsidR="00936ED9">
                        <w:rPr>
                          <w:b/>
                          <w:sz w:val="16"/>
                          <w:szCs w:val="16"/>
                          <w:lang w:val="es-PA"/>
                        </w:rPr>
                        <w:t>como parte</w:t>
                      </w:r>
                      <w:r w:rsidRPr="001979EE">
                        <w:rPr>
                          <w:b/>
                          <w:sz w:val="16"/>
                          <w:szCs w:val="16"/>
                          <w:lang w:val="es-PA"/>
                        </w:rPr>
                        <w:t xml:space="preserve"> del Plan Pliego Tarifario</w:t>
                      </w:r>
                    </w:p>
                  </w:txbxContent>
                </v:textbox>
              </v:rect>
            </w:pict>
          </mc:Fallback>
        </mc:AlternateContent>
      </w:r>
    </w:p>
    <w:p xmlns:wp14="http://schemas.microsoft.com/office/word/2010/wordml" w:rsidR="00D90E7C" w:rsidP="00D90E7C" w:rsidRDefault="00D90E7C" w14:paraId="0EBBB637" wp14:textId="77777777">
      <w:pPr>
        <w:ind w:right="266"/>
        <w:jc w:val="center"/>
        <w:rPr>
          <w:rFonts w:ascii="Arial" w:hAnsi="Arial" w:cs="Arial"/>
          <w:bCs/>
          <w:spacing w:val="1"/>
          <w:lang w:val="es-CO"/>
        </w:rPr>
      </w:pPr>
      <w:r>
        <w:rPr>
          <w:rFonts w:ascii="Arial" w:hAnsi="Arial" w:cs="Arial"/>
          <w:bCs/>
          <w:noProof/>
          <w:spacing w:val="1"/>
          <w:lang w:val="es-CO"/>
        </w:rPr>
        <mc:AlternateContent>
          <mc:Choice Requires="wps">
            <w:drawing>
              <wp:anchor xmlns:wp14="http://schemas.microsoft.com/office/word/2010/wordprocessingDrawing" distT="0" distB="0" distL="114300" distR="114300" simplePos="0" relativeHeight="251663360" behindDoc="0" locked="0" layoutInCell="1" allowOverlap="1" wp14:anchorId="2805F065" wp14:editId="06E40AAB">
                <wp:simplePos x="0" y="0"/>
                <wp:positionH relativeFrom="column">
                  <wp:posOffset>3381375</wp:posOffset>
                </wp:positionH>
                <wp:positionV relativeFrom="paragraph">
                  <wp:posOffset>85090</wp:posOffset>
                </wp:positionV>
                <wp:extent cx="419100" cy="219075"/>
                <wp:effectExtent l="19050" t="66675" r="66675" b="95250"/>
                <wp:wrapNone/>
                <wp:docPr id="8" name="Flecha: a la derecha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219075"/>
                        </a:xfrm>
                        <a:prstGeom prst="rightArrow">
                          <a:avLst>
                            <a:gd name="adj1" fmla="val 50000"/>
                            <a:gd name="adj2" fmla="val 47826"/>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278E43E7">
              <v:shape id="Flecha: a la derecha 8" style="position:absolute;margin-left:266.25pt;margin-top:6.7pt;width:33pt;height:1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ed7d31" strokecolor="#f2f2f2" strokeweight="3pt" type="#_x0000_t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" w14:anchorId="4999DE24">
                <v:shadow on="t" color="#823b0b" opacity=".5" offset="1pt"/>
              </v:shape>
            </w:pict>
          </mc:Fallback>
        </mc:AlternateContent>
      </w:r>
    </w:p>
    <w:p xmlns:wp14="http://schemas.microsoft.com/office/word/2010/wordml" w:rsidR="00D90E7C" w:rsidP="00D90E7C" w:rsidRDefault="00D90E7C" w14:paraId="1E188AF1" wp14:textId="77777777">
      <w:pPr>
        <w:ind w:right="266"/>
        <w:jc w:val="center"/>
        <w:rPr>
          <w:rFonts w:ascii="Arial" w:hAnsi="Arial" w:cs="Arial"/>
          <w:bCs/>
          <w:spacing w:val="1"/>
          <w:lang w:val="es-CO"/>
        </w:rPr>
      </w:pPr>
      <w:r>
        <w:rPr>
          <w:rFonts w:ascii="Arial" w:hAnsi="Arial" w:cs="Arial"/>
          <w:bCs/>
          <w:noProof/>
          <w:spacing w:val="1"/>
          <w:lang w:val="es-CO"/>
        </w:rPr>
        <mc:AlternateContent>
          <mc:Choice Requires="wps">
            <w:drawing>
              <wp:anchor xmlns:wp14="http://schemas.microsoft.com/office/word/2010/wordprocessingDrawing" distT="0" distB="0" distL="114300" distR="114300" simplePos="0" relativeHeight="251672576" behindDoc="0" locked="0" layoutInCell="1" allowOverlap="1" wp14:anchorId="7579E988" wp14:editId="6100F513">
                <wp:simplePos x="0" y="0"/>
                <wp:positionH relativeFrom="column">
                  <wp:posOffset>2047875</wp:posOffset>
                </wp:positionH>
                <wp:positionV relativeFrom="paragraph">
                  <wp:posOffset>157480</wp:posOffset>
                </wp:positionV>
                <wp:extent cx="314325" cy="257175"/>
                <wp:effectExtent l="123825" t="22860" r="133350" b="72390"/>
                <wp:wrapNone/>
                <wp:docPr id="7" name="Flecha: hacia abaj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57175"/>
                        </a:xfrm>
                        <a:prstGeom prst="downArrow">
                          <a:avLst>
                            <a:gd name="adj1" fmla="val 50000"/>
                            <a:gd name="adj2" fmla="val 25000"/>
                          </a:avLst>
                        </a:prstGeom>
                        <a:solidFill>
                          <a:srgbClr val="A5A5A5"/>
                        </a:solidFill>
                        <a:ln w="38100">
                          <a:solidFill>
                            <a:srgbClr val="F2F2F2"/>
                          </a:solidFill>
                          <a:miter lim="800000"/>
                          <a:headEnd/>
                          <a:tailEnd/>
                        </a:ln>
                        <a:effectLst>
                          <a:outerShdw dist="28398" dir="3806097" algn="ctr" rotWithShape="0">
                            <a:srgbClr val="525252">
                              <a:alpha val="50000"/>
                            </a:srgb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58E478F6">
              <v:shape id="Flecha: hacia abajo 7" style="position:absolute;margin-left:161.25pt;margin-top:12.4pt;width:24.75pt;height:20.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a5a5a5" strokecolor="#f2f2f2" strokeweight="3pt" type="#_x0000_t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" w14:anchorId="07EA3D94">
                <v:shadow on="t" color="#525252" opacity=".5" offset="1pt"/>
                <v:textbox style="layout-flow:vertical-ideographic"/>
              </v:shape>
            </w:pict>
          </mc:Fallback>
        </mc:AlternateContent>
      </w:r>
    </w:p>
    <w:p xmlns:wp14="http://schemas.microsoft.com/office/word/2010/wordml" w:rsidR="00D90E7C" w:rsidP="00D90E7C" w:rsidRDefault="00936ED9" w14:paraId="61CD8890" wp14:textId="77777777">
      <w:pPr>
        <w:ind w:right="266"/>
        <w:jc w:val="center"/>
        <w:rPr>
          <w:rFonts w:ascii="Arial" w:hAnsi="Arial" w:cs="Arial"/>
          <w:bCs/>
          <w:spacing w:val="1"/>
          <w:lang w:val="es-CO"/>
        </w:rPr>
      </w:pPr>
      <w:r>
        <w:rPr>
          <w:rFonts w:ascii="Arial" w:hAnsi="Arial" w:cs="Arial"/>
          <w:bCs/>
          <w:noProof/>
          <w:spacing w:val="1"/>
          <w:lang w:val="es-CO"/>
        </w:rPr>
        <mc:AlternateContent>
          <mc:Choice Requires="wps">
            <w:drawing>
              <wp:anchor xmlns:wp14="http://schemas.microsoft.com/office/word/2010/wordprocessingDrawing" distT="0" distB="0" distL="114300" distR="114300" simplePos="0" relativeHeight="251673600" behindDoc="0" locked="0" layoutInCell="1" allowOverlap="1" wp14:anchorId="35755717" wp14:editId="719AEBFD">
                <wp:simplePos x="0" y="0"/>
                <wp:positionH relativeFrom="column">
                  <wp:posOffset>1297305</wp:posOffset>
                </wp:positionH>
                <wp:positionV relativeFrom="paragraph">
                  <wp:posOffset>240665</wp:posOffset>
                </wp:positionV>
                <wp:extent cx="1790700" cy="243840"/>
                <wp:effectExtent l="12700" t="12700" r="38100" b="4826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0700" cy="243840"/>
                        </a:xfrm>
                        <a:prstGeom prst="rect">
                          <a:avLst/>
                        </a:prstGeom>
                        <a:solidFill>
                          <a:srgbClr val="FFC000"/>
                        </a:solidFill>
                        <a:ln w="38100">
                          <a:solidFill>
                            <a:srgbClr val="F2F2F2"/>
                          </a:solidFill>
                          <a:miter lim="800000"/>
                          <a:headEnd/>
                          <a:tailEnd/>
                        </a:ln>
                        <a:effectLst>
                          <a:outerShdw dist="28398" dir="3806097" algn="ctr" rotWithShape="0">
                            <a:srgbClr val="7F5F00">
                              <a:alpha val="50000"/>
                            </a:srgbClr>
                          </a:outerShdw>
                        </a:effectLst>
                      </wps:spPr>
                      <wps:txbx>
                        <w:txbxContent>
                          <w:p xmlns:wp14="http://schemas.microsoft.com/office/word/2010/wordml" w:rsidRPr="00B5105D" w:rsidR="00D90E7C" w:rsidP="00936ED9" w:rsidRDefault="00D90E7C" w14:paraId="3B18E290" wp14:textId="77777777">
                            <w:pPr>
                              <w:jc w:val="center"/>
                              <w:rPr>
                                <w:sz w:val="16"/>
                                <w:szCs w:val="16"/>
                                <w:lang w:val="es-PA"/>
                              </w:rPr>
                            </w:pPr>
                            <w:r>
                              <w:rPr>
                                <w:sz w:val="16"/>
                                <w:szCs w:val="16"/>
                                <w:lang w:val="es-PA"/>
                              </w:rPr>
                              <w:t xml:space="preserve">Aprobación Comité </w:t>
                            </w:r>
                            <w:r w:rsidR="00936ED9">
                              <w:rPr>
                                <w:sz w:val="16"/>
                                <w:szCs w:val="16"/>
                                <w:lang w:val="es-PA"/>
                              </w:rPr>
                              <w:t>Técnico PAUE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10AE167F">
              <v:rect id="Rectángulo 4" style="position:absolute;left:0;text-align:left;margin-left:102.15pt;margin-top:18.95pt;width:141pt;height:19.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34" fillcolor="#ffc000" strokecolor="#f2f2f2" strokeweight="3pt" w14:anchorId="35755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">
                <v:shadow on="t" color="#7f5f00" opacity=".5" offset="1pt"/>
                <v:textbox>
                  <w:txbxContent>
                    <w:p w:rsidRPr="00B5105D" w:rsidR="00D90E7C" w:rsidP="00936ED9" w:rsidRDefault="00D90E7C" w14:paraId="00F59C07" wp14:textId="77777777">
                      <w:pPr>
                        <w:jc w:val="center"/>
                        <w:rPr>
                          <w:sz w:val="16"/>
                          <w:szCs w:val="16"/>
                          <w:lang w:val="es-PA"/>
                        </w:rPr>
                      </w:pPr>
                      <w:r>
                        <w:rPr>
                          <w:sz w:val="16"/>
                          <w:szCs w:val="16"/>
                          <w:lang w:val="es-PA"/>
                        </w:rPr>
                        <w:t xml:space="preserve">Aprobación Comité </w:t>
                      </w:r>
                      <w:r w:rsidR="00936ED9">
                        <w:rPr>
                          <w:sz w:val="16"/>
                          <w:szCs w:val="16"/>
                          <w:lang w:val="es-PA"/>
                        </w:rPr>
                        <w:t>Técnico PAUE</w:t>
                      </w:r>
                    </w:p>
                  </w:txbxContent>
                </v:textbox>
              </v:rect>
            </w:pict>
          </mc:Fallback>
        </mc:AlternateContent>
      </w:r>
      <w:r w:rsidR="00D90E7C">
        <w:rPr>
          <w:rFonts w:ascii="Arial" w:hAnsi="Arial" w:cs="Arial"/>
          <w:bCs/>
          <w:noProof/>
          <w:spacing w:val="1"/>
          <w:lang w:val="es-CO"/>
        </w:rPr>
        <mc:AlternateContent>
          <mc:Choice Requires="wps">
            <w:drawing>
              <wp:anchor xmlns:wp14="http://schemas.microsoft.com/office/word/2010/wordprocessingDrawing" distT="0" distB="0" distL="114300" distR="114300" simplePos="0" relativeHeight="251678720" behindDoc="0" locked="0" layoutInCell="1" allowOverlap="1" wp14:anchorId="7CC6BEAD" wp14:editId="6F8DFED0">
                <wp:simplePos x="0" y="0"/>
                <wp:positionH relativeFrom="column">
                  <wp:posOffset>4676775</wp:posOffset>
                </wp:positionH>
                <wp:positionV relativeFrom="paragraph">
                  <wp:posOffset>23495</wp:posOffset>
                </wp:positionV>
                <wp:extent cx="314325" cy="257175"/>
                <wp:effectExtent l="123825" t="26035" r="133350" b="69215"/>
                <wp:wrapNone/>
                <wp:docPr id="6" name="Flecha: hacia abaj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57175"/>
                        </a:xfrm>
                        <a:prstGeom prst="downArrow">
                          <a:avLst>
                            <a:gd name="adj1" fmla="val 50000"/>
                            <a:gd name="adj2" fmla="val 25000"/>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613CC091">
              <v:shape id="Flecha: hacia abajo 6" style="position:absolute;margin-left:368.25pt;margin-top:1.85pt;width:24.75pt;height:20.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ed7d31" strokecolor="#f2f2f2" strokeweight="3pt" type="#_x0000_t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" w14:anchorId="5653D7C1">
                <v:shadow on="t" color="#823b0b" opacity=".5" offset="1pt"/>
                <v:textbox style="layout-flow:vertical-ideographic"/>
              </v:shape>
            </w:pict>
          </mc:Fallback>
        </mc:AlternateContent>
      </w:r>
    </w:p>
    <w:p xmlns:wp14="http://schemas.microsoft.com/office/word/2010/wordml" w:rsidR="00D90E7C" w:rsidP="00D90E7C" w:rsidRDefault="00936ED9" w14:paraId="4F55F64B" wp14:textId="77777777">
      <w:pPr>
        <w:ind w:right="266"/>
        <w:jc w:val="center"/>
        <w:rPr>
          <w:rFonts w:ascii="Arial" w:hAnsi="Arial" w:cs="Arial"/>
          <w:bCs/>
          <w:spacing w:val="1"/>
          <w:lang w:val="es-CO"/>
        </w:rPr>
      </w:pPr>
      <w:r>
        <w:rPr>
          <w:rFonts w:ascii="Arial" w:hAnsi="Arial" w:cs="Arial"/>
          <w:bCs/>
          <w:noProof/>
          <w:spacing w:val="1"/>
          <w:lang w:val="es-CO"/>
        </w:rPr>
        <mc:AlternateContent>
          <mc:Choice Requires="wps">
            <w:drawing>
              <wp:anchor xmlns:wp14="http://schemas.microsoft.com/office/word/2010/wordprocessingDrawing" distT="0" distB="0" distL="114300" distR="114300" simplePos="0" relativeHeight="251682816" behindDoc="0" locked="0" layoutInCell="1" allowOverlap="1" wp14:anchorId="0F941032" wp14:editId="3E3E12E0">
                <wp:simplePos x="0" y="0"/>
                <wp:positionH relativeFrom="column">
                  <wp:posOffset>1297305</wp:posOffset>
                </wp:positionH>
                <wp:positionV relativeFrom="paragraph">
                  <wp:posOffset>279400</wp:posOffset>
                </wp:positionV>
                <wp:extent cx="1790700" cy="283845"/>
                <wp:effectExtent l="12700" t="12700" r="38100" b="46355"/>
                <wp:wrapNone/>
                <wp:docPr id="22" name="Rectángu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0700" cy="283845"/>
                        </a:xfrm>
                        <a:prstGeom prst="rect">
                          <a:avLst/>
                        </a:prstGeom>
                        <a:solidFill>
                          <a:srgbClr val="FFC000"/>
                        </a:solidFill>
                        <a:ln w="38100">
                          <a:solidFill>
                            <a:srgbClr val="F2F2F2"/>
                          </a:solidFill>
                          <a:miter lim="800000"/>
                          <a:headEnd/>
                          <a:tailEnd/>
                        </a:ln>
                        <a:effectLst>
                          <a:outerShdw dist="28398" dir="3806097" algn="ctr" rotWithShape="0">
                            <a:srgbClr val="7F5F00">
                              <a:alpha val="50000"/>
                            </a:srgbClr>
                          </a:outerShdw>
                        </a:effectLst>
                      </wps:spPr>
                      <wps:txbx>
                        <w:txbxContent>
                          <w:p xmlns:wp14="http://schemas.microsoft.com/office/word/2010/wordml" w:rsidRPr="00B5105D" w:rsidR="00936ED9" w:rsidP="00936ED9" w:rsidRDefault="00936ED9" w14:paraId="785680D7" wp14:textId="77777777">
                            <w:pPr>
                              <w:jc w:val="center"/>
                              <w:rPr>
                                <w:sz w:val="16"/>
                                <w:szCs w:val="16"/>
                                <w:lang w:val="es-PA"/>
                              </w:rPr>
                            </w:pPr>
                            <w:r>
                              <w:rPr>
                                <w:sz w:val="16"/>
                                <w:szCs w:val="16"/>
                                <w:lang w:val="es-PA"/>
                              </w:rPr>
                              <w:t xml:space="preserve">Proceso licitatorio Grupo Proyectos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1B60BB82">
              <v:rect id="Rectángulo 22" style="position:absolute;left:0;text-align:left;margin-left:102.15pt;margin-top:22pt;width:141pt;height:22.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35" fillcolor="#ffc000" strokecolor="#f2f2f2" strokeweight="3pt" w14:anchorId="0F941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">
                <v:shadow on="t" color="#7f5f00" opacity=".5" offset="1pt"/>
                <v:textbox>
                  <w:txbxContent>
                    <w:p w:rsidRPr="00B5105D" w:rsidR="00936ED9" w:rsidP="00936ED9" w:rsidRDefault="00936ED9" w14:paraId="6B93EE98" wp14:textId="77777777">
                      <w:pPr>
                        <w:jc w:val="center"/>
                        <w:rPr>
                          <w:sz w:val="16"/>
                          <w:szCs w:val="16"/>
                          <w:lang w:val="es-PA"/>
                        </w:rPr>
                      </w:pPr>
                      <w:r>
                        <w:rPr>
                          <w:sz w:val="16"/>
                          <w:szCs w:val="16"/>
                          <w:lang w:val="es-PA"/>
                        </w:rPr>
                        <w:t xml:space="preserve">Proceso licitatorio Grupo Proyectos </w:t>
                      </w:r>
                    </w:p>
                  </w:txbxContent>
                </v:textbox>
              </v:rect>
            </w:pict>
          </mc:Fallback>
        </mc:AlternateContent>
      </w:r>
      <w:r w:rsidR="00D90E7C">
        <w:rPr>
          <w:rFonts w:ascii="Arial" w:hAnsi="Arial" w:cs="Arial"/>
          <w:bCs/>
          <w:noProof/>
          <w:spacing w:val="1"/>
          <w:lang w:val="es-CO"/>
        </w:rPr>
        <mc:AlternateContent>
          <mc:Choice Requires="wps">
            <w:drawing>
              <wp:anchor xmlns:wp14="http://schemas.microsoft.com/office/word/2010/wordprocessingDrawing" distT="0" distB="0" distL="114300" distR="114300" simplePos="0" relativeHeight="251675648" behindDoc="0" locked="0" layoutInCell="1" allowOverlap="1" wp14:anchorId="5F5C328F" wp14:editId="6F0C7648">
                <wp:simplePos x="0" y="0"/>
                <wp:positionH relativeFrom="column">
                  <wp:posOffset>3952875</wp:posOffset>
                </wp:positionH>
                <wp:positionV relativeFrom="paragraph">
                  <wp:posOffset>133985</wp:posOffset>
                </wp:positionV>
                <wp:extent cx="1933575" cy="428625"/>
                <wp:effectExtent l="19050" t="26035" r="38100" b="5016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428625"/>
                        </a:xfrm>
                        <a:prstGeom prst="rect">
                          <a:avLst/>
                        </a:prstGeom>
                        <a:solidFill>
                          <a:srgbClr val="4472C4"/>
                        </a:solidFill>
                        <a:ln w="38100">
                          <a:solidFill>
                            <a:srgbClr val="F2F2F2"/>
                          </a:solidFill>
                          <a:miter lim="800000"/>
                          <a:headEnd/>
                          <a:tailEnd/>
                        </a:ln>
                        <a:effectLst>
                          <a:outerShdw dist="28398" dir="3806097" algn="ctr" rotWithShape="0">
                            <a:srgbClr val="1F3763">
                              <a:alpha val="50000"/>
                            </a:srgbClr>
                          </a:outerShdw>
                        </a:effectLst>
                      </wps:spPr>
                      <wps:txbx>
                        <w:txbxContent>
                          <w:p xmlns:wp14="http://schemas.microsoft.com/office/word/2010/wordml" w:rsidRPr="001979EE" w:rsidR="00D90E7C" w:rsidP="00D90E7C" w:rsidRDefault="00D90E7C" w14:paraId="3682CA9B" wp14:textId="77777777">
                            <w:pPr>
                              <w:jc w:val="center"/>
                              <w:rPr>
                                <w:b/>
                                <w:sz w:val="16"/>
                                <w:szCs w:val="16"/>
                                <w:lang w:val="es-PA"/>
                              </w:rPr>
                            </w:pPr>
                            <w:r w:rsidRPr="001979EE">
                              <w:rPr>
                                <w:b/>
                                <w:sz w:val="16"/>
                                <w:szCs w:val="16"/>
                                <w:lang w:val="es-PA"/>
                              </w:rPr>
                              <w:t>Acuerdo de Ejecución OER Concesionarios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689CA627">
              <v:rect id="Rectángulo 5" style="position:absolute;left:0;text-align:left;margin-left:311.25pt;margin-top:10.55pt;width:152.25pt;height:33.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36" fillcolor="#4472c4" strokecolor="#f2f2f2" strokeweight="3pt" w14:anchorId="5F5C32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">
                <v:shadow on="t" color="#1f3763" opacity=".5" offset="1pt"/>
                <v:textbox>
                  <w:txbxContent>
                    <w:p w:rsidRPr="001979EE" w:rsidR="00D90E7C" w:rsidP="00D90E7C" w:rsidRDefault="00D90E7C" w14:paraId="3E9DD656" wp14:textId="77777777">
                      <w:pPr>
                        <w:jc w:val="center"/>
                        <w:rPr>
                          <w:b/>
                          <w:sz w:val="16"/>
                          <w:szCs w:val="16"/>
                          <w:lang w:val="es-PA"/>
                        </w:rPr>
                      </w:pPr>
                      <w:r w:rsidRPr="001979EE">
                        <w:rPr>
                          <w:b/>
                          <w:sz w:val="16"/>
                          <w:szCs w:val="16"/>
                          <w:lang w:val="es-PA"/>
                        </w:rPr>
                        <w:t>Acuerdo de Ejecución OER Concesionarios</w:t>
                      </w:r>
                    </w:p>
                  </w:txbxContent>
                </v:textbox>
              </v:rect>
            </w:pict>
          </mc:Fallback>
        </mc:AlternateContent>
      </w:r>
    </w:p>
    <w:p xmlns:wp14="http://schemas.microsoft.com/office/word/2010/wordml" w:rsidR="00D90E7C" w:rsidP="00D90E7C" w:rsidRDefault="00D90E7C" w14:paraId="66204FF1" wp14:textId="77777777">
      <w:pPr>
        <w:ind w:right="266"/>
        <w:jc w:val="center"/>
        <w:rPr>
          <w:rFonts w:ascii="Arial" w:hAnsi="Arial" w:cs="Arial"/>
          <w:bCs/>
          <w:spacing w:val="1"/>
          <w:lang w:val="es-CO"/>
        </w:rPr>
      </w:pPr>
    </w:p>
    <w:p xmlns:wp14="http://schemas.microsoft.com/office/word/2010/wordml" w:rsidR="00D90E7C" w:rsidP="00D90E7C" w:rsidRDefault="00936ED9" w14:paraId="5C8ABB77" wp14:textId="77777777">
      <w:pPr>
        <w:ind w:right="266"/>
        <w:jc w:val="center"/>
        <w:rPr>
          <w:rFonts w:ascii="Arial" w:hAnsi="Arial" w:cs="Arial"/>
          <w:bCs/>
          <w:spacing w:val="1"/>
          <w:lang w:val="es-CO"/>
        </w:rPr>
      </w:pPr>
      <w:r>
        <w:rPr>
          <w:rFonts w:ascii="Arial" w:hAnsi="Arial" w:cs="Arial"/>
          <w:bCs/>
          <w:noProof/>
          <w:spacing w:val="1"/>
          <w:lang w:val="es-CO"/>
        </w:rPr>
        <mc:AlternateContent>
          <mc:Choice Requires="wps">
            <w:drawing>
              <wp:anchor xmlns:wp14="http://schemas.microsoft.com/office/word/2010/wordprocessingDrawing" distT="0" distB="0" distL="114300" distR="114300" simplePos="0" relativeHeight="251677696" behindDoc="0" locked="0" layoutInCell="1" allowOverlap="1" wp14:anchorId="4C229C4B" wp14:editId="66D2D810">
                <wp:simplePos x="0" y="0"/>
                <wp:positionH relativeFrom="column">
                  <wp:posOffset>4676775</wp:posOffset>
                </wp:positionH>
                <wp:positionV relativeFrom="paragraph">
                  <wp:posOffset>156210</wp:posOffset>
                </wp:positionV>
                <wp:extent cx="314325" cy="459740"/>
                <wp:effectExtent l="47625" t="23495" r="38100" b="107315"/>
                <wp:wrapNone/>
                <wp:docPr id="3" name="Forma libre: forma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14325" cy="459740"/>
                        </a:xfrm>
                        <a:custGeom>
                          <a:avLst/>
                          <a:gdLst>
                            <a:gd name="G0" fmla="+- 15126 0 0"/>
                            <a:gd name="G1" fmla="+- 2912 0 0"/>
                            <a:gd name="G2" fmla="+- 12158 0 2912"/>
                            <a:gd name="G3" fmla="+- G2 0 2912"/>
                            <a:gd name="G4" fmla="*/ G3 32768 32059"/>
                            <a:gd name="G5" fmla="*/ G4 1 2"/>
                            <a:gd name="G6" fmla="+- 21600 0 15126"/>
                            <a:gd name="G7" fmla="*/ G6 2912 6079"/>
                            <a:gd name="G8" fmla="+- G7 15126 0"/>
                            <a:gd name="T0" fmla="*/ 15126 w 21600"/>
                            <a:gd name="T1" fmla="*/ 0 h 21600"/>
                            <a:gd name="T2" fmla="*/ 15126 w 21600"/>
                            <a:gd name="T3" fmla="*/ 12158 h 21600"/>
                            <a:gd name="T4" fmla="*/ 3237 w 21600"/>
                            <a:gd name="T5" fmla="*/ 21600 h 21600"/>
                            <a:gd name="T6" fmla="*/ 21600 w 21600"/>
                            <a:gd name="T7" fmla="*/ 6079 h 21600"/>
                            <a:gd name="T8" fmla="*/ 17694720 60000 65536"/>
                            <a:gd name="T9" fmla="*/ 5898240 60000 65536"/>
                            <a:gd name="T10" fmla="*/ 5898240 60000 65536"/>
                            <a:gd name="T11" fmla="*/ 0 60000 65536"/>
                            <a:gd name="T12" fmla="*/ 12427 w 21600"/>
                            <a:gd name="T13" fmla="*/ G1 h 21600"/>
                            <a:gd name="T14" fmla="*/ G8 w 21600"/>
                            <a:gd name="T15" fmla="*/ G2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close/>
                            </a:path>
                          </a:pathLst>
                        </a:cu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149DC7D5">
              <v:shape id="Forma libre: forma 3" style="position:absolute;margin-left:368.25pt;margin-top:12.3pt;width:24.75pt;height:36.2pt;rotation:18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id="_x0000_s1026" fillcolor="#ed7d31" strokecolor="#f2f2f2" strokeweight="3pt" path="m21600,6079l15126,r,2912l12427,2912c5564,2912,,7052,,12158r,9442l6474,21600r,-9442c6474,10550,9139,9246,12427,9246r2699,l15126,12158,21600,607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" w14:anchorId="50EC69DA">
                <v:stroke joinstyle="miter"/>
                <v:shadow on="t" color="#823b0b" opacity=".5" offset="1pt"/>
                <v:path textboxrect="12427,2912,18227,9246" o:connecttype="custom" o:connectlocs="220115,0;220115,258774;47105,459740;314325,129387" o:connectangles="270,90,90,0"/>
              </v:shape>
            </w:pict>
          </mc:Fallback>
        </mc:AlternateContent>
      </w:r>
      <w:r>
        <w:rPr>
          <w:rFonts w:ascii="Arial" w:hAnsi="Arial" w:cs="Arial"/>
          <w:bCs/>
          <w:noProof/>
          <w:spacing w:val="1"/>
          <w:lang w:val="es-CO"/>
        </w:rPr>
        <mc:AlternateContent>
          <mc:Choice Requires="wps">
            <w:drawing>
              <wp:anchor xmlns:wp14="http://schemas.microsoft.com/office/word/2010/wordprocessingDrawing" distT="0" distB="0" distL="114300" distR="114300" simplePos="0" relativeHeight="251676672" behindDoc="0" locked="0" layoutInCell="1" allowOverlap="1" wp14:anchorId="41B7D074" wp14:editId="43C4C888">
                <wp:simplePos x="0" y="0"/>
                <wp:positionH relativeFrom="column">
                  <wp:posOffset>2052638</wp:posOffset>
                </wp:positionH>
                <wp:positionV relativeFrom="paragraph">
                  <wp:posOffset>282893</wp:posOffset>
                </wp:positionV>
                <wp:extent cx="574040" cy="235585"/>
                <wp:effectExtent l="21590" t="23495" r="57150" b="135890"/>
                <wp:wrapNone/>
                <wp:docPr id="2" name="Forma libre: forma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74040" cy="235585"/>
                        </a:xfrm>
                        <a:custGeom>
                          <a:avLst/>
                          <a:gdLst>
                            <a:gd name="G0" fmla="+- 9257 0 0"/>
                            <a:gd name="G1" fmla="+- 18514 0 0"/>
                            <a:gd name="G2" fmla="+- 7200 0 0"/>
                            <a:gd name="G3" fmla="*/ 9257 1 2"/>
                            <a:gd name="G4" fmla="+- G3 10800 0"/>
                            <a:gd name="G5" fmla="+- 21600 9257 18514"/>
                            <a:gd name="G6" fmla="+- 18514 7200 0"/>
                            <a:gd name="G7" fmla="*/ G6 1 2"/>
                            <a:gd name="G8" fmla="*/ 18514 2 1"/>
                            <a:gd name="G9" fmla="+- G8 0 21600"/>
                            <a:gd name="G10" fmla="*/ 21600 G0 G1"/>
                            <a:gd name="G11" fmla="*/ 21600 G4 G1"/>
                            <a:gd name="G12" fmla="*/ 21600 G5 G1"/>
                            <a:gd name="G13" fmla="*/ 21600 G7 G1"/>
                            <a:gd name="G14" fmla="*/ 18514 1 2"/>
                            <a:gd name="G15" fmla="+- G5 0 G4"/>
                            <a:gd name="G16" fmla="+- G0 0 G4"/>
                            <a:gd name="G17" fmla="*/ G2 G15 G16"/>
                            <a:gd name="T0" fmla="*/ 15429 w 21600"/>
                            <a:gd name="T1" fmla="*/ 0 h 21600"/>
                            <a:gd name="T2" fmla="*/ 9257 w 21600"/>
                            <a:gd name="T3" fmla="*/ 7200 h 21600"/>
                            <a:gd name="T4" fmla="*/ 0 w 21600"/>
                            <a:gd name="T5" fmla="*/ 18001 h 21600"/>
                            <a:gd name="T6" fmla="*/ 9257 w 21600"/>
                            <a:gd name="T7" fmla="*/ 21600 h 21600"/>
                            <a:gd name="T8" fmla="*/ 18514 w 21600"/>
                            <a:gd name="T9" fmla="*/ 15000 h 21600"/>
                            <a:gd name="T10" fmla="*/ 21600 w 21600"/>
                            <a:gd name="T11" fmla="*/ 7200 h 21600"/>
                            <a:gd name="T12" fmla="*/ 17694720 60000 65536"/>
                            <a:gd name="T13" fmla="*/ 11796480 60000 65536"/>
                            <a:gd name="T14" fmla="*/ 11796480 60000 65536"/>
                            <a:gd name="T15" fmla="*/ 5898240 60000 65536"/>
                            <a:gd name="T16" fmla="*/ 0 60000 65536"/>
                            <a:gd name="T17" fmla="*/ 0 60000 65536"/>
                            <a:gd name="T18" fmla="*/ 0 w 21600"/>
                            <a:gd name="T19" fmla="*/ G12 h 21600"/>
                            <a:gd name="T20" fmla="*/ G1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close/>
                            </a:path>
                          </a:pathLst>
                        </a:custGeom>
                        <a:solidFill>
                          <a:srgbClr val="A5A5A5"/>
                        </a:solidFill>
                        <a:ln w="38100">
                          <a:solidFill>
                            <a:srgbClr val="F2F2F2"/>
                          </a:solidFill>
                          <a:miter lim="800000"/>
                          <a:headEnd/>
                          <a:tailEnd/>
                        </a:ln>
                        <a:effectLst>
                          <a:outerShdw dist="28398" dir="3806097" algn="ctr" rotWithShape="0">
                            <a:srgbClr val="525252">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C8DD06A">
              <v:shape id="Forma libre: forma 2" style="position:absolute;margin-left:161.65pt;margin-top:22.3pt;width:45.2pt;height:18.55pt;rotation:9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id="_x0000_s1026" fillcolor="#a5a5a5" strokecolor="#f2f2f2" strokeweight="3pt" path="m15429,l9257,7200r3086,l12343,14400,,14400r,7200l18514,21600r,-14400l21600,7200,1542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" w14:anchorId="676F3073">
                <v:stroke joinstyle="miter"/>
                <v:shadow on="t" color="#525252" opacity=".5" offset="1pt"/>
                <v:path textboxrect="0,14400,18514,21600" o:connecttype="custom" o:connectlocs="410040,0;246013,78528;0,196332;246013,235585;492027,163601;574040,78528" o:connectangles="270,180,180,90,0,0"/>
              </v:shape>
            </w:pict>
          </mc:Fallback>
        </mc:AlternateContent>
      </w:r>
    </w:p>
    <w:p xmlns:wp14="http://schemas.microsoft.com/office/word/2010/wordml" w:rsidR="00D90E7C" w:rsidP="00D90E7C" w:rsidRDefault="00936ED9" w14:paraId="2EF519FE" wp14:textId="77777777">
      <w:pPr>
        <w:ind w:right="266"/>
        <w:jc w:val="center"/>
        <w:rPr>
          <w:rFonts w:ascii="Arial" w:hAnsi="Arial" w:cs="Arial"/>
          <w:bCs/>
          <w:spacing w:val="1"/>
          <w:lang w:val="es-CO"/>
        </w:rPr>
      </w:pPr>
      <w:r>
        <w:rPr>
          <w:rFonts w:ascii="Arial" w:hAnsi="Arial" w:cs="Arial"/>
          <w:bCs/>
          <w:noProof/>
          <w:spacing w:val="1"/>
          <w:lang w:val="es-CO"/>
        </w:rPr>
        <mc:AlternateContent>
          <mc:Choice Requires="wps">
            <w:drawing>
              <wp:anchor xmlns:wp14="http://schemas.microsoft.com/office/word/2010/wordprocessingDrawing" distT="0" distB="0" distL="114300" distR="114300" simplePos="0" relativeHeight="251674624" behindDoc="0" locked="0" layoutInCell="1" allowOverlap="1" wp14:anchorId="6F4DF3CD" wp14:editId="1C8EFCFB">
                <wp:simplePos x="0" y="0"/>
                <wp:positionH relativeFrom="column">
                  <wp:posOffset>2737485</wp:posOffset>
                </wp:positionH>
                <wp:positionV relativeFrom="paragraph">
                  <wp:posOffset>144145</wp:posOffset>
                </wp:positionV>
                <wp:extent cx="1657350" cy="320040"/>
                <wp:effectExtent l="12700" t="12700" r="44450" b="4826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320040"/>
                        </a:xfrm>
                        <a:prstGeom prst="rect">
                          <a:avLst/>
                        </a:prstGeom>
                        <a:solidFill>
                          <a:srgbClr val="70AD47"/>
                        </a:solidFill>
                        <a:ln w="38100">
                          <a:solidFill>
                            <a:srgbClr val="F2F2F2"/>
                          </a:solidFill>
                          <a:miter lim="800000"/>
                          <a:headEnd/>
                          <a:tailEnd/>
                        </a:ln>
                        <a:effectLst>
                          <a:outerShdw dist="28398" dir="3806097" algn="ctr" rotWithShape="0">
                            <a:srgbClr val="375623">
                              <a:alpha val="50000"/>
                            </a:srgbClr>
                          </a:outerShdw>
                        </a:effectLst>
                      </wps:spPr>
                      <wps:txbx>
                        <w:txbxContent>
                          <w:p xmlns:wp14="http://schemas.microsoft.com/office/word/2010/wordml" w:rsidRPr="00136566" w:rsidR="00D90E7C" w:rsidP="00D90E7C" w:rsidRDefault="00D90E7C" w14:paraId="3745E8A4" wp14:textId="77777777">
                            <w:pPr>
                              <w:jc w:val="center"/>
                              <w:rPr>
                                <w:b/>
                                <w:sz w:val="16"/>
                                <w:szCs w:val="16"/>
                                <w:lang w:val="es-PA"/>
                              </w:rPr>
                            </w:pPr>
                            <w:r w:rsidRPr="00136566">
                              <w:rPr>
                                <w:b/>
                                <w:sz w:val="16"/>
                                <w:szCs w:val="16"/>
                                <w:lang w:val="es-PA"/>
                              </w:rPr>
                              <w:t>Ejecución del Proyecto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1D620FC0">
              <v:rect id="Rectángulo 1" style="position:absolute;left:0;text-align:left;margin-left:215.55pt;margin-top:11.35pt;width:130.5pt;height:25.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37" fillcolor="#70ad47" strokecolor="#f2f2f2" strokeweight="3pt" w14:anchorId="6F4DF3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">
                <v:shadow on="t" color="#375623" opacity=".5" offset="1pt"/>
                <v:textbox>
                  <w:txbxContent>
                    <w:p w:rsidRPr="00136566" w:rsidR="00D90E7C" w:rsidP="00D90E7C" w:rsidRDefault="00D90E7C" w14:paraId="09C1A528" wp14:textId="77777777">
                      <w:pPr>
                        <w:jc w:val="center"/>
                        <w:rPr>
                          <w:b/>
                          <w:sz w:val="16"/>
                          <w:szCs w:val="16"/>
                          <w:lang w:val="es-PA"/>
                        </w:rPr>
                      </w:pPr>
                      <w:r w:rsidRPr="00136566">
                        <w:rPr>
                          <w:b/>
                          <w:sz w:val="16"/>
                          <w:szCs w:val="16"/>
                          <w:lang w:val="es-PA"/>
                        </w:rPr>
                        <w:t>Ejecución del Proyecto</w:t>
                      </w:r>
                    </w:p>
                  </w:txbxContent>
                </v:textbox>
              </v:rect>
            </w:pict>
          </mc:Fallback>
        </mc:AlternateContent>
      </w:r>
    </w:p>
    <w:p xmlns:wp14="http://schemas.microsoft.com/office/word/2010/wordml" w:rsidRPr="00374329" w:rsidR="00D90E7C" w:rsidP="00D90E7C" w:rsidRDefault="00D90E7C" w14:paraId="2DBF0D7D" wp14:textId="77777777">
      <w:pPr>
        <w:pStyle w:val="ListParagraph"/>
        <w:jc w:val="both"/>
        <w:rPr>
          <w:rFonts w:ascii="Arial Narrow" w:hAnsi="Arial Narrow" w:eastAsia="Calibri" w:cs="Times New Roman"/>
          <w:sz w:val="24"/>
          <w:szCs w:val="24"/>
          <w:lang w:val="es-CO"/>
        </w:rPr>
      </w:pPr>
    </w:p>
    <w:p xmlns:wp14="http://schemas.microsoft.com/office/word/2010/wordml" w:rsidR="00D90E7C" w:rsidP="00D90E7C" w:rsidRDefault="00D90E7C" w14:paraId="6B62F1B3" wp14:textId="77777777">
      <w:pPr>
        <w:pStyle w:val="ListParagraph"/>
        <w:jc w:val="both"/>
        <w:rPr>
          <w:rFonts w:ascii="Arial Narrow" w:hAnsi="Arial Narrow" w:eastAsia="Calibri" w:cs="Times New Roman"/>
          <w:sz w:val="24"/>
          <w:szCs w:val="24"/>
          <w:lang w:val="es-CO"/>
        </w:rPr>
      </w:pPr>
    </w:p>
    <w:p xmlns:wp14="http://schemas.microsoft.com/office/word/2010/wordml" w:rsidR="00D90E7C" w:rsidP="00D90E7C" w:rsidRDefault="00D90E7C" w14:paraId="02F2C34E" wp14:textId="77777777">
      <w:pPr>
        <w:pStyle w:val="ListParagraph"/>
        <w:jc w:val="both"/>
        <w:rPr>
          <w:rFonts w:ascii="Arial Narrow" w:hAnsi="Arial Narrow" w:eastAsia="Calibri" w:cs="Times New Roman"/>
          <w:b/>
          <w:sz w:val="24"/>
          <w:szCs w:val="24"/>
          <w:lang w:val="es-CO"/>
        </w:rPr>
      </w:pPr>
    </w:p>
    <w:p xmlns:wp14="http://schemas.microsoft.com/office/word/2010/wordml" w:rsidRPr="006604AF" w:rsidR="00D90E7C" w:rsidP="00D90E7C" w:rsidRDefault="00D90E7C" w14:paraId="680A4E5D" wp14:textId="77777777">
      <w:pPr>
        <w:jc w:val="both"/>
        <w:rPr>
          <w:rFonts w:ascii="Arial Narrow" w:hAnsi="Arial Narrow" w:eastAsia="Calibri" w:cs="Times New Roman"/>
          <w:sz w:val="24"/>
          <w:szCs w:val="24"/>
          <w:lang w:val="es-CO"/>
        </w:rPr>
      </w:pPr>
    </w:p>
    <w:p xmlns:wp14="http://schemas.microsoft.com/office/word/2010/wordml" w:rsidRPr="009C438F" w:rsidR="008E0A03" w:rsidP="005568D9" w:rsidRDefault="008E0A03" w14:paraId="19219836" wp14:textId="77777777">
      <w:pPr>
        <w:jc w:val="center"/>
        <w:rPr>
          <w:lang w:val="es-ES_tradnl"/>
        </w:rPr>
      </w:pPr>
    </w:p>
    <w:sectPr w:rsidRPr="009C438F" w:rsidR="008E0A03" w:rsidSect="00CE4FEF">
      <w:sectPrChange w:author="Cardenas Valero, Juan Carlos" w:date="2019-01-23T10:47:57.0308663" w:id="791559473">
        <w:sectPr w:rsidRPr="009C438F" w:rsidR="008E0A03" w:rsidSect="00CE4FEF">
          <w:pgSz w:w="12240" w:h="15840"/>
          <w:pgMar w:top="1417" w:right="1701" w:bottom="1417" w:left="1701" w:header="708" w:footer="708" w:gutter="0"/>
          <w:cols w:space="708"/>
          <w:docGrid w:linePitch="360"/>
        </w:sectPr>
      </w:sectPrChange>
      <w:pgSz w:w="12240" w:h="15840" w:orient="portrait"/>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AF14F1" w:rsidP="00BC3CA3" w:rsidRDefault="00AF14F1" w14:paraId="296FEF7D" wp14:textId="77777777">
      <w:pPr>
        <w:spacing w:after="0" w:line="240" w:lineRule="auto"/>
      </w:pPr>
      <w:r>
        <w:separator/>
      </w:r>
    </w:p>
  </w:endnote>
  <w:endnote w:type="continuationSeparator" w:id="0">
    <w:p xmlns:wp14="http://schemas.microsoft.com/office/word/2010/wordml" w:rsidR="00AF14F1" w:rsidP="00BC3CA3" w:rsidRDefault="00AF14F1" w14:paraId="7194DBDC"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AF14F1" w:rsidP="00BC3CA3" w:rsidRDefault="00AF14F1" w14:paraId="769D0D3C" wp14:textId="77777777">
      <w:pPr>
        <w:spacing w:after="0" w:line="240" w:lineRule="auto"/>
      </w:pPr>
      <w:r>
        <w:separator/>
      </w:r>
    </w:p>
  </w:footnote>
  <w:footnote w:type="continuationSeparator" w:id="0">
    <w:p xmlns:wp14="http://schemas.microsoft.com/office/word/2010/wordml" w:rsidR="00AF14F1" w:rsidP="00BC3CA3" w:rsidRDefault="00AF14F1" w14:paraId="54CD245A" wp14:textId="77777777">
      <w:pPr>
        <w:spacing w:after="0" w:line="240" w:lineRule="auto"/>
      </w:pPr>
      <w:r>
        <w:continuationSeparator/>
      </w:r>
    </w:p>
  </w:footnote>
  <w:footnote w:id="1">
    <w:p xmlns:wp14="http://schemas.microsoft.com/office/word/2010/wordml" w:rsidR="00B00B39" w:rsidDel="00F92F5A" w:rsidP="00B00B39" w:rsidRDefault="00B00B39" w14:paraId="0B34B500" wp14:textId="77777777">
      <w:pPr>
        <w:pStyle w:val="FootnoteText"/>
        <w:jc w:val="both"/>
        <w:rPr>
          <w:del w:author="Cardenas Valero, Juan Carlos" w:date="2018-11-30T13:01:00Z" w:id="22"/>
          <w:rFonts w:ascii="Arial" w:hAnsi="Arial" w:cs="Arial"/>
          <w:sz w:val="16"/>
          <w:szCs w:val="16"/>
          <w:lang w:val="es-ES"/>
        </w:rPr>
      </w:pPr>
      <w:del w:author="Cardenas Valero, Juan Carlos" w:date="2018-11-30T13:01:00Z" w:id="23">
        <w:r w:rsidDel="00F92F5A">
          <w:rPr>
            <w:rStyle w:val="FootnoteReference"/>
          </w:rPr>
          <w:footnoteRef/>
        </w:r>
        <w:r w:rsidRPr="00B00B39" w:rsidDel="00F92F5A">
          <w:rPr>
            <w:lang w:val="es-CO"/>
          </w:rPr>
          <w:delText xml:space="preserve"> </w:delText>
        </w:r>
        <w:r w:rsidDel="00F92F5A" w:rsidR="00AF14F1">
          <w:rPr>
            <w:rStyle w:val="Hyperlink"/>
            <w:rFonts w:ascii="Arial" w:hAnsi="Arial" w:cs="Arial"/>
            <w:lang w:val="es-ES"/>
          </w:rPr>
          <w:fldChar w:fldCharType="begin"/>
        </w:r>
        <w:r w:rsidDel="00F92F5A" w:rsidR="00AF14F1">
          <w:rPr>
            <w:rStyle w:val="Hyperlink"/>
            <w:rFonts w:ascii="Arial" w:hAnsi="Arial" w:cs="Arial"/>
            <w:lang w:val="es-ES"/>
          </w:rPr>
          <w:delInstrText xml:space="preserve"> HYPERLINK "https://datos.bancomundial.org/indicator/EG.ELC.ACCS.UR.ZS" </w:delInstrText>
        </w:r>
        <w:r w:rsidDel="00F92F5A" w:rsidR="00AF14F1">
          <w:rPr>
            <w:rStyle w:val="Hyperlink"/>
            <w:rFonts w:ascii="Arial" w:hAnsi="Arial" w:cs="Arial"/>
            <w:lang w:val="es-ES"/>
          </w:rPr>
          <w:fldChar w:fldCharType="separate"/>
        </w:r>
        <w:r w:rsidRPr="00B00B39" w:rsidDel="00F92F5A">
          <w:rPr>
            <w:rStyle w:val="Hyperlink"/>
            <w:rFonts w:ascii="Arial" w:hAnsi="Arial" w:cs="Arial"/>
            <w:lang w:val="es-ES"/>
          </w:rPr>
          <w:delText>https://datos.bancomundial.org/indicator/EG.ELC.ACCS.UR.ZS</w:delText>
        </w:r>
        <w:r w:rsidDel="00F92F5A" w:rsidR="00AF14F1">
          <w:rPr>
            <w:rStyle w:val="Hyperlink"/>
            <w:rFonts w:ascii="Arial" w:hAnsi="Arial" w:cs="Arial"/>
            <w:lang w:val="es-ES"/>
          </w:rPr>
          <w:fldChar w:fldCharType="end"/>
        </w:r>
        <w:r w:rsidRPr="00B00B39" w:rsidDel="00F92F5A">
          <w:rPr>
            <w:rFonts w:ascii="Arial" w:hAnsi="Arial" w:cs="Arial"/>
            <w:lang w:val="es-ES"/>
          </w:rPr>
          <w:delText xml:space="preserve"> Aunque en América Central se han venido aumentando la prestación del servicio de energía eléctrica en las áreas rurales, para el año 2016, aún se presentaban niveles bajos de cobertura en Nicaragua 56,6%, Honduras 72,2%, Panamá 81,3% y Guatemala 86,4%.</w:delText>
        </w:r>
      </w:del>
    </w:p>
    <w:p xmlns:wp14="http://schemas.microsoft.com/office/word/2010/wordml" w:rsidRPr="00B00B39" w:rsidR="00B00B39" w:rsidDel="00F92F5A" w:rsidP="00B00B39" w:rsidRDefault="00B00B39" w14:paraId="1231BE67" wp14:textId="77777777">
      <w:pPr>
        <w:pStyle w:val="FootnoteText"/>
        <w:jc w:val="both"/>
        <w:rPr>
          <w:del w:author="Cardenas Valero, Juan Carlos" w:date="2018-11-30T13:01:00Z" w:id="24"/>
          <w:rFonts w:ascii="Arial" w:hAnsi="Arial" w:cs="Arial"/>
          <w:sz w:val="16"/>
          <w:szCs w:val="16"/>
          <w:lang w:val="es-ES"/>
        </w:rPr>
      </w:pPr>
    </w:p>
  </w:footnote>
  <w:footnote w:id="2">
    <w:p xmlns:wp14="http://schemas.microsoft.com/office/word/2010/wordml" w:rsidR="00777EF6" w:rsidP="00777EF6" w:rsidRDefault="00777EF6" w14:paraId="15DAF597" wp14:textId="77777777">
      <w:pPr>
        <w:pStyle w:val="FootnoteText"/>
        <w:rPr>
          <w:rFonts w:ascii="Arial" w:hAnsi="Arial" w:cs="Arial"/>
          <w:lang w:val="es-CO"/>
        </w:rPr>
      </w:pPr>
      <w:r>
        <w:rPr>
          <w:rStyle w:val="FootnoteReference"/>
        </w:rPr>
        <w:footnoteRef/>
      </w:r>
      <w:r w:rsidRPr="00777EF6">
        <w:rPr>
          <w:lang w:val="es-CO"/>
        </w:rPr>
        <w:t xml:space="preserve"> </w:t>
      </w:r>
      <w:hyperlink w:history="1" r:id="rId1">
        <w:r w:rsidRPr="00B92C19" w:rsidR="003F1FB9">
          <w:rPr>
            <w:rStyle w:val="Hyperlink"/>
            <w:rFonts w:ascii="Arial" w:hAnsi="Arial" w:cs="Arial"/>
            <w:lang w:val="es-CO"/>
          </w:rPr>
          <w:t>http://www.energia.gob.pa</w:t>
        </w:r>
      </w:hyperlink>
    </w:p>
    <w:p xmlns:wp14="http://schemas.microsoft.com/office/word/2010/wordml" w:rsidRPr="003F1FB9" w:rsidR="003F1FB9" w:rsidP="003F1FB9" w:rsidRDefault="003F1FB9" w14:paraId="2D525933" wp14:textId="77777777">
      <w:pPr>
        <w:pStyle w:val="FootnoteText"/>
        <w:jc w:val="both"/>
        <w:rPr>
          <w:rFonts w:ascii="Arial" w:hAnsi="Arial" w:eastAsia="Calibri" w:cs="Arial"/>
          <w:lang w:val="es-ES_tradnl"/>
        </w:rPr>
      </w:pPr>
      <w:r w:rsidRPr="003F1FB9">
        <w:rPr>
          <w:rFonts w:ascii="Arial" w:hAnsi="Arial" w:eastAsia="Calibri" w:cs="Arial"/>
          <w:lang w:val="es-ES_tradnl"/>
        </w:rPr>
        <w:t>Consultoría “Plan Maestro para la Universalización el Servicio Eléctrico de Panamá”</w:t>
      </w:r>
      <w:r>
        <w:rPr>
          <w:rFonts w:ascii="Arial" w:hAnsi="Arial" w:eastAsia="Calibri" w:cs="Arial"/>
          <w:lang w:val="es-ES_tradnl"/>
        </w:rPr>
        <w:t>.</w:t>
      </w:r>
    </w:p>
    <w:p xmlns:wp14="http://schemas.microsoft.com/office/word/2010/wordml" w:rsidRPr="003F1FB9" w:rsidR="00777EF6" w:rsidP="003F1FB9" w:rsidRDefault="003F1FB9" w14:paraId="1F970768" wp14:textId="77777777">
      <w:pPr>
        <w:jc w:val="both"/>
        <w:rPr>
          <w:rFonts w:ascii="Arial" w:hAnsi="Arial" w:eastAsia="Calibri" w:cs="Arial"/>
          <w:sz w:val="20"/>
          <w:szCs w:val="20"/>
          <w:lang w:val="es-ES_tradnl"/>
        </w:rPr>
      </w:pPr>
      <w:r w:rsidRPr="003F1FB9">
        <w:rPr>
          <w:rFonts w:ascii="Arial" w:hAnsi="Arial" w:eastAsia="Calibri" w:cs="Arial"/>
          <w:sz w:val="20"/>
          <w:szCs w:val="20"/>
          <w:lang w:val="es-ES_tradnl"/>
        </w:rPr>
        <w:t>Consultoría “Análisis del marco regulatorio vigente para identificar los ajustes necesarios y proponer incentivos eficientes a la participación privada en la prestación del servicio a las ZNI”.</w:t>
      </w:r>
    </w:p>
  </w:footnote>
  <w:footnote w:id="3">
    <w:p xmlns:wp14="http://schemas.microsoft.com/office/word/2010/wordml" w:rsidRPr="002511F5" w:rsidR="00BC3CA3" w:rsidP="00BC3CA3" w:rsidRDefault="00BC3CA3" w14:paraId="69DCBFC6" wp14:textId="77777777">
      <w:pPr>
        <w:pStyle w:val="FootnoteText"/>
        <w:jc w:val="both"/>
        <w:rPr>
          <w:rFonts w:ascii="Arial" w:hAnsi="Arial" w:cs="Arial"/>
          <w:lang w:val="es-ES"/>
        </w:rPr>
      </w:pPr>
      <w:r>
        <w:rPr>
          <w:rStyle w:val="FootnoteReference"/>
        </w:rPr>
        <w:footnoteRef/>
      </w:r>
      <w:r w:rsidRPr="00BC3CA3">
        <w:rPr>
          <w:lang w:val="es-CO"/>
        </w:rPr>
        <w:t xml:space="preserve"> </w:t>
      </w:r>
      <w:r w:rsidRPr="002511F5">
        <w:rPr>
          <w:rFonts w:ascii="Arial" w:hAnsi="Arial" w:eastAsia="Calibri" w:cs="Arial"/>
          <w:lang w:val="es-ES_tradnl"/>
        </w:rPr>
        <w:t>Transporte de la energía por sus redes hasta la entrega final.</w:t>
      </w:r>
    </w:p>
  </w:footnote>
  <w:footnote w:id="4">
    <w:p xmlns:wp14="http://schemas.microsoft.com/office/word/2010/wordml" w:rsidRPr="002511F5" w:rsidR="006F0C4D" w:rsidP="006F0C4D" w:rsidRDefault="006F0C4D" w14:paraId="48970FAD" wp14:textId="77777777">
      <w:pPr>
        <w:pStyle w:val="FootnoteText"/>
        <w:jc w:val="both"/>
        <w:rPr>
          <w:rFonts w:ascii="Arial" w:hAnsi="Arial" w:eastAsia="Calibri" w:cs="Arial"/>
          <w:lang w:val="es-ES_tradnl"/>
        </w:rPr>
      </w:pPr>
      <w:r w:rsidRPr="002511F5">
        <w:rPr>
          <w:rStyle w:val="FootnoteReference"/>
          <w:rFonts w:ascii="Arial" w:hAnsi="Arial" w:cs="Arial"/>
        </w:rPr>
        <w:footnoteRef/>
      </w:r>
      <w:r w:rsidRPr="002511F5">
        <w:rPr>
          <w:rFonts w:ascii="Arial" w:hAnsi="Arial" w:cs="Arial"/>
          <w:lang w:val="es-CO"/>
        </w:rPr>
        <w:t xml:space="preserve"> </w:t>
      </w:r>
      <w:r w:rsidRPr="002511F5">
        <w:rPr>
          <w:rFonts w:ascii="Arial" w:hAnsi="Arial" w:eastAsia="Calibri" w:cs="Arial"/>
          <w:lang w:val="es-ES_tradnl"/>
        </w:rPr>
        <w:t>Para la actividad de distribución se encuentran definidas las normas de calidad de la prestación del servicio en las “Normas de Calidad del Servició Técnico, Anexo A, Resolución JD-764 de la Autoridad Nacional de los Servicios Públicos ASEP”.</w:t>
      </w:r>
    </w:p>
    <w:p xmlns:wp14="http://schemas.microsoft.com/office/word/2010/wordml" w:rsidRPr="006F0C4D" w:rsidR="006F0C4D" w:rsidRDefault="006F0C4D" w14:paraId="36FEB5B0" wp14:textId="77777777">
      <w:pPr>
        <w:pStyle w:val="FootnoteText"/>
        <w:rPr>
          <w:lang w:val="es-ES_tradnl"/>
        </w:rPr>
      </w:pPr>
    </w:p>
  </w:footnote>
  <w:footnote w:id="5">
    <w:p xmlns:wp14="http://schemas.microsoft.com/office/word/2010/wordml" w:rsidRPr="00795D94" w:rsidR="00795D94" w:rsidP="00795D94" w:rsidRDefault="00795D94" w14:paraId="53F64915" wp14:textId="77777777">
      <w:pPr>
        <w:pStyle w:val="FootnoteText"/>
        <w:rPr>
          <w:rFonts w:ascii="Arial" w:hAnsi="Arial" w:cs="Arial"/>
          <w:lang w:val="es-CO"/>
        </w:rPr>
      </w:pPr>
      <w:r>
        <w:rPr>
          <w:rStyle w:val="FootnoteReference"/>
        </w:rPr>
        <w:footnoteRef/>
      </w:r>
      <w:r w:rsidRPr="00795D94">
        <w:rPr>
          <w:lang w:val="es-CO"/>
        </w:rPr>
        <w:t xml:space="preserve"> </w:t>
      </w:r>
      <w:r w:rsidRPr="00795D94">
        <w:rPr>
          <w:rFonts w:ascii="Arial" w:hAnsi="Arial" w:cs="Arial"/>
          <w:lang w:val="es-CO"/>
        </w:rPr>
        <w:t>A la fecha, este inventario, no está disponible y la zona de concesión tampoco está debidamente definida más allá, de la definición geográfica establecida en los contratos de concesión.</w:t>
      </w:r>
    </w:p>
    <w:p xmlns:wp14="http://schemas.microsoft.com/office/word/2010/wordml" w:rsidRPr="00795D94" w:rsidR="00795D94" w:rsidRDefault="00795D94" w14:paraId="30D7AA69" wp14:textId="77777777">
      <w:pPr>
        <w:pStyle w:val="FootnoteText"/>
        <w:rPr>
          <w:lang w:val="es-CO"/>
        </w:rPr>
      </w:pPr>
    </w:p>
  </w:footnote>
  <w:footnote w:id="6">
    <w:p xmlns:wp14="http://schemas.microsoft.com/office/word/2010/wordml" w:rsidRPr="005568D9" w:rsidR="005568D9" w:rsidP="005568D9" w:rsidRDefault="005568D9" w14:paraId="2588183C" wp14:textId="77777777">
      <w:pPr>
        <w:pStyle w:val="FootnoteText"/>
        <w:jc w:val="both"/>
        <w:rPr>
          <w:rFonts w:ascii="Arial" w:hAnsi="Arial" w:cs="Arial"/>
          <w:lang w:val="es-ES"/>
        </w:rPr>
      </w:pPr>
      <w:r>
        <w:rPr>
          <w:rStyle w:val="FootnoteReference"/>
        </w:rPr>
        <w:footnoteRef/>
      </w:r>
      <w:r w:rsidRPr="005568D9">
        <w:rPr>
          <w:lang w:val="es-CO"/>
        </w:rPr>
        <w:t xml:space="preserve"> </w:t>
      </w:r>
      <w:r w:rsidRPr="005568D9">
        <w:rPr>
          <w:rFonts w:ascii="Arial" w:hAnsi="Arial" w:cs="Arial"/>
          <w:lang w:val="es-ES"/>
        </w:rPr>
        <w:t>En el Anexo 1 se presenta la muestra seleccionada de los proyectos disponibles en la OER para</w:t>
      </w:r>
      <w:r>
        <w:rPr>
          <w:rFonts w:ascii="Arial" w:hAnsi="Arial" w:cs="Arial"/>
          <w:lang w:val="es-ES"/>
        </w:rPr>
        <w:t xml:space="preserve"> iniciar el programa.</w:t>
      </w:r>
      <w:r w:rsidRPr="005568D9">
        <w:rPr>
          <w:rFonts w:ascii="Arial" w:hAnsi="Arial" w:cs="Arial"/>
          <w:lang w:val="es-ES"/>
        </w:rPr>
        <w:t xml:space="preserve"> </w:t>
      </w:r>
    </w:p>
  </w:footnote>
  <w:footnote w:id="7">
    <w:p xmlns:wp14="http://schemas.microsoft.com/office/word/2010/wordml" w:rsidR="007439DF" w:rsidRDefault="007439DF" w14:paraId="5424FCC8" wp14:textId="77777777">
      <w:pPr>
        <w:pStyle w:val="FootnoteText"/>
        <w:rPr>
          <w:rFonts w:ascii="Arial" w:hAnsi="Arial" w:cs="Arial"/>
          <w:lang w:val="es-CO"/>
        </w:rPr>
      </w:pPr>
      <w:r>
        <w:rPr>
          <w:rStyle w:val="FootnoteReference"/>
        </w:rPr>
        <w:footnoteRef/>
      </w:r>
      <w:r w:rsidRPr="007439DF">
        <w:rPr>
          <w:lang w:val="es-CO"/>
        </w:rPr>
        <w:t xml:space="preserve"> </w:t>
      </w:r>
      <w:r w:rsidRPr="007439DF">
        <w:rPr>
          <w:rFonts w:ascii="Arial" w:hAnsi="Arial" w:cs="Arial"/>
          <w:lang w:val="es-CO"/>
        </w:rPr>
        <w:t>Los formatos de la OER corresponden a: Solicitudes proyectos,  Levantamiento proyecto, Estado proyecto, Gestión proyecto</w:t>
      </w:r>
      <w:r>
        <w:rPr>
          <w:rFonts w:ascii="Arial" w:hAnsi="Arial" w:cs="Arial"/>
          <w:lang w:val="es-CO"/>
        </w:rPr>
        <w:t>.</w:t>
      </w:r>
    </w:p>
    <w:p xmlns:wp14="http://schemas.microsoft.com/office/word/2010/wordml" w:rsidRPr="007439DF" w:rsidR="007439DF" w:rsidRDefault="007439DF" w14:paraId="7196D064" wp14:textId="77777777">
      <w:pPr>
        <w:pStyle w:val="FootnoteText"/>
        <w:rPr>
          <w:rFonts w:ascii="Arial" w:hAnsi="Arial" w:cs="Arial"/>
          <w:lang w:val="es-CO"/>
        </w:rPr>
      </w:pPr>
    </w:p>
  </w:footnote>
  <w:footnote w:id="8">
    <w:p xmlns:wp14="http://schemas.microsoft.com/office/word/2010/wordml" w:rsidRPr="003F1FB9" w:rsidR="003F1FB9" w:rsidP="003F1FB9" w:rsidRDefault="003F1FB9" w14:paraId="1DB8B7EB" wp14:textId="77777777">
      <w:pPr>
        <w:pStyle w:val="FootnoteText"/>
        <w:jc w:val="both"/>
        <w:rPr>
          <w:rFonts w:ascii="Arial" w:hAnsi="Arial" w:cs="Arial"/>
          <w:lang w:val="es-CO"/>
        </w:rPr>
      </w:pPr>
      <w:r>
        <w:rPr>
          <w:rStyle w:val="FootnoteReference"/>
        </w:rPr>
        <w:footnoteRef/>
      </w:r>
      <w:r w:rsidRPr="003F1FB9">
        <w:rPr>
          <w:lang w:val="es-CO"/>
        </w:rPr>
        <w:t xml:space="preserve"> </w:t>
      </w:r>
      <w:r w:rsidRPr="003F1FB9">
        <w:rPr>
          <w:rFonts w:ascii="Arial" w:hAnsi="Arial" w:cs="Arial"/>
          <w:lang w:val="es-ES"/>
        </w:rPr>
        <w:t xml:space="preserve">Con base en el procedimiento en la OER. </w:t>
      </w:r>
      <w:r w:rsidRPr="003F1FB9">
        <w:rPr>
          <w:rFonts w:ascii="Arial" w:hAnsi="Arial" w:cs="Arial"/>
          <w:lang w:val="es-CO"/>
        </w:rPr>
        <w:t>Consultoría “Plan Maestro para la Universalización el Servicio Eléctrico de Panamá”</w:t>
      </w:r>
      <w:r>
        <w:rPr>
          <w:rFonts w:ascii="Arial" w:hAnsi="Arial" w:cs="Arial"/>
          <w:lang w:val="es-C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3F3E"/>
    <w:multiLevelType w:val="hybridMultilevel"/>
    <w:tmpl w:val="C5249F5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076C690F"/>
    <w:multiLevelType w:val="hybridMultilevel"/>
    <w:tmpl w:val="4386F4DC"/>
    <w:lvl w:ilvl="0" w:tplc="040A0003">
      <w:start w:val="1"/>
      <w:numFmt w:val="bullet"/>
      <w:lvlText w:val="o"/>
      <w:lvlJc w:val="left"/>
      <w:pPr>
        <w:ind w:left="1440" w:hanging="360"/>
      </w:pPr>
      <w:rPr>
        <w:rFonts w:hint="default" w:ascii="Courier New" w:hAnsi="Courier New" w:cs="Courier New"/>
      </w:rPr>
    </w:lvl>
    <w:lvl w:ilvl="1" w:tplc="040A0003" w:tentative="1">
      <w:start w:val="1"/>
      <w:numFmt w:val="bullet"/>
      <w:lvlText w:val="o"/>
      <w:lvlJc w:val="left"/>
      <w:pPr>
        <w:ind w:left="2160" w:hanging="360"/>
      </w:pPr>
      <w:rPr>
        <w:rFonts w:hint="default" w:ascii="Courier New" w:hAnsi="Courier New" w:cs="Courier New"/>
      </w:rPr>
    </w:lvl>
    <w:lvl w:ilvl="2" w:tplc="040A0005" w:tentative="1">
      <w:start w:val="1"/>
      <w:numFmt w:val="bullet"/>
      <w:lvlText w:val=""/>
      <w:lvlJc w:val="left"/>
      <w:pPr>
        <w:ind w:left="2880" w:hanging="360"/>
      </w:pPr>
      <w:rPr>
        <w:rFonts w:hint="default" w:ascii="Wingdings" w:hAnsi="Wingdings"/>
      </w:rPr>
    </w:lvl>
    <w:lvl w:ilvl="3" w:tplc="040A0001" w:tentative="1">
      <w:start w:val="1"/>
      <w:numFmt w:val="bullet"/>
      <w:lvlText w:val=""/>
      <w:lvlJc w:val="left"/>
      <w:pPr>
        <w:ind w:left="3600" w:hanging="360"/>
      </w:pPr>
      <w:rPr>
        <w:rFonts w:hint="default" w:ascii="Symbol" w:hAnsi="Symbol"/>
      </w:rPr>
    </w:lvl>
    <w:lvl w:ilvl="4" w:tplc="040A0003" w:tentative="1">
      <w:start w:val="1"/>
      <w:numFmt w:val="bullet"/>
      <w:lvlText w:val="o"/>
      <w:lvlJc w:val="left"/>
      <w:pPr>
        <w:ind w:left="4320" w:hanging="360"/>
      </w:pPr>
      <w:rPr>
        <w:rFonts w:hint="default" w:ascii="Courier New" w:hAnsi="Courier New" w:cs="Courier New"/>
      </w:rPr>
    </w:lvl>
    <w:lvl w:ilvl="5" w:tplc="040A0005" w:tentative="1">
      <w:start w:val="1"/>
      <w:numFmt w:val="bullet"/>
      <w:lvlText w:val=""/>
      <w:lvlJc w:val="left"/>
      <w:pPr>
        <w:ind w:left="5040" w:hanging="360"/>
      </w:pPr>
      <w:rPr>
        <w:rFonts w:hint="default" w:ascii="Wingdings" w:hAnsi="Wingdings"/>
      </w:rPr>
    </w:lvl>
    <w:lvl w:ilvl="6" w:tplc="040A0001" w:tentative="1">
      <w:start w:val="1"/>
      <w:numFmt w:val="bullet"/>
      <w:lvlText w:val=""/>
      <w:lvlJc w:val="left"/>
      <w:pPr>
        <w:ind w:left="5760" w:hanging="360"/>
      </w:pPr>
      <w:rPr>
        <w:rFonts w:hint="default" w:ascii="Symbol" w:hAnsi="Symbol"/>
      </w:rPr>
    </w:lvl>
    <w:lvl w:ilvl="7" w:tplc="040A0003" w:tentative="1">
      <w:start w:val="1"/>
      <w:numFmt w:val="bullet"/>
      <w:lvlText w:val="o"/>
      <w:lvlJc w:val="left"/>
      <w:pPr>
        <w:ind w:left="6480" w:hanging="360"/>
      </w:pPr>
      <w:rPr>
        <w:rFonts w:hint="default" w:ascii="Courier New" w:hAnsi="Courier New" w:cs="Courier New"/>
      </w:rPr>
    </w:lvl>
    <w:lvl w:ilvl="8" w:tplc="040A0005" w:tentative="1">
      <w:start w:val="1"/>
      <w:numFmt w:val="bullet"/>
      <w:lvlText w:val=""/>
      <w:lvlJc w:val="left"/>
      <w:pPr>
        <w:ind w:left="7200" w:hanging="360"/>
      </w:pPr>
      <w:rPr>
        <w:rFonts w:hint="default" w:ascii="Wingdings" w:hAnsi="Wingdings"/>
      </w:rPr>
    </w:lvl>
  </w:abstractNum>
  <w:abstractNum w:abstractNumId="2" w15:restartNumberingAfterBreak="0">
    <w:nsid w:val="0F042D3D"/>
    <w:multiLevelType w:val="hybridMultilevel"/>
    <w:tmpl w:val="72A6C286"/>
    <w:lvl w:ilvl="0" w:tplc="040A0001">
      <w:start w:val="1"/>
      <w:numFmt w:val="bullet"/>
      <w:lvlText w:val=""/>
      <w:lvlJc w:val="left"/>
      <w:pPr>
        <w:ind w:left="1440" w:hanging="360"/>
      </w:pPr>
      <w:rPr>
        <w:rFonts w:hint="default" w:ascii="Symbol" w:hAnsi="Symbol"/>
      </w:rPr>
    </w:lvl>
    <w:lvl w:ilvl="1" w:tplc="040A0003" w:tentative="1">
      <w:start w:val="1"/>
      <w:numFmt w:val="bullet"/>
      <w:lvlText w:val="o"/>
      <w:lvlJc w:val="left"/>
      <w:pPr>
        <w:ind w:left="2160" w:hanging="360"/>
      </w:pPr>
      <w:rPr>
        <w:rFonts w:hint="default" w:ascii="Courier New" w:hAnsi="Courier New" w:cs="Courier New"/>
      </w:rPr>
    </w:lvl>
    <w:lvl w:ilvl="2" w:tplc="040A0005" w:tentative="1">
      <w:start w:val="1"/>
      <w:numFmt w:val="bullet"/>
      <w:lvlText w:val=""/>
      <w:lvlJc w:val="left"/>
      <w:pPr>
        <w:ind w:left="2880" w:hanging="360"/>
      </w:pPr>
      <w:rPr>
        <w:rFonts w:hint="default" w:ascii="Wingdings" w:hAnsi="Wingdings"/>
      </w:rPr>
    </w:lvl>
    <w:lvl w:ilvl="3" w:tplc="040A0001" w:tentative="1">
      <w:start w:val="1"/>
      <w:numFmt w:val="bullet"/>
      <w:lvlText w:val=""/>
      <w:lvlJc w:val="left"/>
      <w:pPr>
        <w:ind w:left="3600" w:hanging="360"/>
      </w:pPr>
      <w:rPr>
        <w:rFonts w:hint="default" w:ascii="Symbol" w:hAnsi="Symbol"/>
      </w:rPr>
    </w:lvl>
    <w:lvl w:ilvl="4" w:tplc="040A0003" w:tentative="1">
      <w:start w:val="1"/>
      <w:numFmt w:val="bullet"/>
      <w:lvlText w:val="o"/>
      <w:lvlJc w:val="left"/>
      <w:pPr>
        <w:ind w:left="4320" w:hanging="360"/>
      </w:pPr>
      <w:rPr>
        <w:rFonts w:hint="default" w:ascii="Courier New" w:hAnsi="Courier New" w:cs="Courier New"/>
      </w:rPr>
    </w:lvl>
    <w:lvl w:ilvl="5" w:tplc="040A0005" w:tentative="1">
      <w:start w:val="1"/>
      <w:numFmt w:val="bullet"/>
      <w:lvlText w:val=""/>
      <w:lvlJc w:val="left"/>
      <w:pPr>
        <w:ind w:left="5040" w:hanging="360"/>
      </w:pPr>
      <w:rPr>
        <w:rFonts w:hint="default" w:ascii="Wingdings" w:hAnsi="Wingdings"/>
      </w:rPr>
    </w:lvl>
    <w:lvl w:ilvl="6" w:tplc="040A0001" w:tentative="1">
      <w:start w:val="1"/>
      <w:numFmt w:val="bullet"/>
      <w:lvlText w:val=""/>
      <w:lvlJc w:val="left"/>
      <w:pPr>
        <w:ind w:left="5760" w:hanging="360"/>
      </w:pPr>
      <w:rPr>
        <w:rFonts w:hint="default" w:ascii="Symbol" w:hAnsi="Symbol"/>
      </w:rPr>
    </w:lvl>
    <w:lvl w:ilvl="7" w:tplc="040A0003" w:tentative="1">
      <w:start w:val="1"/>
      <w:numFmt w:val="bullet"/>
      <w:lvlText w:val="o"/>
      <w:lvlJc w:val="left"/>
      <w:pPr>
        <w:ind w:left="6480" w:hanging="360"/>
      </w:pPr>
      <w:rPr>
        <w:rFonts w:hint="default" w:ascii="Courier New" w:hAnsi="Courier New" w:cs="Courier New"/>
      </w:rPr>
    </w:lvl>
    <w:lvl w:ilvl="8" w:tplc="040A0005" w:tentative="1">
      <w:start w:val="1"/>
      <w:numFmt w:val="bullet"/>
      <w:lvlText w:val=""/>
      <w:lvlJc w:val="left"/>
      <w:pPr>
        <w:ind w:left="7200" w:hanging="360"/>
      </w:pPr>
      <w:rPr>
        <w:rFonts w:hint="default" w:ascii="Wingdings" w:hAnsi="Wingdings"/>
      </w:rPr>
    </w:lvl>
  </w:abstractNum>
  <w:abstractNum w:abstractNumId="3" w15:restartNumberingAfterBreak="0">
    <w:nsid w:val="12E63B4C"/>
    <w:multiLevelType w:val="hybridMultilevel"/>
    <w:tmpl w:val="3A02DEAA"/>
    <w:lvl w:ilvl="0" w:tplc="040A0001">
      <w:start w:val="1"/>
      <w:numFmt w:val="bullet"/>
      <w:lvlText w:val=""/>
      <w:lvlJc w:val="left"/>
      <w:pPr>
        <w:ind w:left="1068" w:hanging="360"/>
      </w:pPr>
      <w:rPr>
        <w:rFonts w:hint="default" w:ascii="Symbol" w:hAnsi="Symbol"/>
      </w:rPr>
    </w:lvl>
    <w:lvl w:ilvl="1" w:tplc="040A0003" w:tentative="1">
      <w:start w:val="1"/>
      <w:numFmt w:val="bullet"/>
      <w:lvlText w:val="o"/>
      <w:lvlJc w:val="left"/>
      <w:pPr>
        <w:ind w:left="1788" w:hanging="360"/>
      </w:pPr>
      <w:rPr>
        <w:rFonts w:hint="default" w:ascii="Courier New" w:hAnsi="Courier New" w:cs="Courier New"/>
      </w:rPr>
    </w:lvl>
    <w:lvl w:ilvl="2" w:tplc="040A0005" w:tentative="1">
      <w:start w:val="1"/>
      <w:numFmt w:val="bullet"/>
      <w:lvlText w:val=""/>
      <w:lvlJc w:val="left"/>
      <w:pPr>
        <w:ind w:left="2508" w:hanging="360"/>
      </w:pPr>
      <w:rPr>
        <w:rFonts w:hint="default" w:ascii="Wingdings" w:hAnsi="Wingdings"/>
      </w:rPr>
    </w:lvl>
    <w:lvl w:ilvl="3" w:tplc="040A0001" w:tentative="1">
      <w:start w:val="1"/>
      <w:numFmt w:val="bullet"/>
      <w:lvlText w:val=""/>
      <w:lvlJc w:val="left"/>
      <w:pPr>
        <w:ind w:left="3228" w:hanging="360"/>
      </w:pPr>
      <w:rPr>
        <w:rFonts w:hint="default" w:ascii="Symbol" w:hAnsi="Symbol"/>
      </w:rPr>
    </w:lvl>
    <w:lvl w:ilvl="4" w:tplc="040A0003" w:tentative="1">
      <w:start w:val="1"/>
      <w:numFmt w:val="bullet"/>
      <w:lvlText w:val="o"/>
      <w:lvlJc w:val="left"/>
      <w:pPr>
        <w:ind w:left="3948" w:hanging="360"/>
      </w:pPr>
      <w:rPr>
        <w:rFonts w:hint="default" w:ascii="Courier New" w:hAnsi="Courier New" w:cs="Courier New"/>
      </w:rPr>
    </w:lvl>
    <w:lvl w:ilvl="5" w:tplc="040A0005" w:tentative="1">
      <w:start w:val="1"/>
      <w:numFmt w:val="bullet"/>
      <w:lvlText w:val=""/>
      <w:lvlJc w:val="left"/>
      <w:pPr>
        <w:ind w:left="4668" w:hanging="360"/>
      </w:pPr>
      <w:rPr>
        <w:rFonts w:hint="default" w:ascii="Wingdings" w:hAnsi="Wingdings"/>
      </w:rPr>
    </w:lvl>
    <w:lvl w:ilvl="6" w:tplc="040A0001" w:tentative="1">
      <w:start w:val="1"/>
      <w:numFmt w:val="bullet"/>
      <w:lvlText w:val=""/>
      <w:lvlJc w:val="left"/>
      <w:pPr>
        <w:ind w:left="5388" w:hanging="360"/>
      </w:pPr>
      <w:rPr>
        <w:rFonts w:hint="default" w:ascii="Symbol" w:hAnsi="Symbol"/>
      </w:rPr>
    </w:lvl>
    <w:lvl w:ilvl="7" w:tplc="040A0003" w:tentative="1">
      <w:start w:val="1"/>
      <w:numFmt w:val="bullet"/>
      <w:lvlText w:val="o"/>
      <w:lvlJc w:val="left"/>
      <w:pPr>
        <w:ind w:left="6108" w:hanging="360"/>
      </w:pPr>
      <w:rPr>
        <w:rFonts w:hint="default" w:ascii="Courier New" w:hAnsi="Courier New" w:cs="Courier New"/>
      </w:rPr>
    </w:lvl>
    <w:lvl w:ilvl="8" w:tplc="040A0005" w:tentative="1">
      <w:start w:val="1"/>
      <w:numFmt w:val="bullet"/>
      <w:lvlText w:val=""/>
      <w:lvlJc w:val="left"/>
      <w:pPr>
        <w:ind w:left="6828" w:hanging="360"/>
      </w:pPr>
      <w:rPr>
        <w:rFonts w:hint="default" w:ascii="Wingdings" w:hAnsi="Wingdings"/>
      </w:rPr>
    </w:lvl>
  </w:abstractNum>
  <w:abstractNum w:abstractNumId="4" w15:restartNumberingAfterBreak="0">
    <w:nsid w:val="152F65DB"/>
    <w:multiLevelType w:val="hybridMultilevel"/>
    <w:tmpl w:val="0E5ADE04"/>
    <w:lvl w:ilvl="0" w:tplc="040A0001">
      <w:start w:val="1"/>
      <w:numFmt w:val="bullet"/>
      <w:lvlText w:val=""/>
      <w:lvlJc w:val="left"/>
      <w:pPr>
        <w:ind w:left="1080" w:hanging="360"/>
      </w:pPr>
      <w:rPr>
        <w:rFonts w:hint="default" w:ascii="Symbol" w:hAnsi="Symbol"/>
      </w:rPr>
    </w:lvl>
    <w:lvl w:ilvl="1" w:tplc="040A0003" w:tentative="1">
      <w:start w:val="1"/>
      <w:numFmt w:val="bullet"/>
      <w:lvlText w:val="o"/>
      <w:lvlJc w:val="left"/>
      <w:pPr>
        <w:ind w:left="1800" w:hanging="360"/>
      </w:pPr>
      <w:rPr>
        <w:rFonts w:hint="default" w:ascii="Courier New" w:hAnsi="Courier New" w:cs="Courier New"/>
      </w:rPr>
    </w:lvl>
    <w:lvl w:ilvl="2" w:tplc="040A0005" w:tentative="1">
      <w:start w:val="1"/>
      <w:numFmt w:val="bullet"/>
      <w:lvlText w:val=""/>
      <w:lvlJc w:val="left"/>
      <w:pPr>
        <w:ind w:left="2520" w:hanging="360"/>
      </w:pPr>
      <w:rPr>
        <w:rFonts w:hint="default" w:ascii="Wingdings" w:hAnsi="Wingdings"/>
      </w:rPr>
    </w:lvl>
    <w:lvl w:ilvl="3" w:tplc="040A0001" w:tentative="1">
      <w:start w:val="1"/>
      <w:numFmt w:val="bullet"/>
      <w:lvlText w:val=""/>
      <w:lvlJc w:val="left"/>
      <w:pPr>
        <w:ind w:left="3240" w:hanging="360"/>
      </w:pPr>
      <w:rPr>
        <w:rFonts w:hint="default" w:ascii="Symbol" w:hAnsi="Symbol"/>
      </w:rPr>
    </w:lvl>
    <w:lvl w:ilvl="4" w:tplc="040A0003" w:tentative="1">
      <w:start w:val="1"/>
      <w:numFmt w:val="bullet"/>
      <w:lvlText w:val="o"/>
      <w:lvlJc w:val="left"/>
      <w:pPr>
        <w:ind w:left="3960" w:hanging="360"/>
      </w:pPr>
      <w:rPr>
        <w:rFonts w:hint="default" w:ascii="Courier New" w:hAnsi="Courier New" w:cs="Courier New"/>
      </w:rPr>
    </w:lvl>
    <w:lvl w:ilvl="5" w:tplc="040A0005" w:tentative="1">
      <w:start w:val="1"/>
      <w:numFmt w:val="bullet"/>
      <w:lvlText w:val=""/>
      <w:lvlJc w:val="left"/>
      <w:pPr>
        <w:ind w:left="4680" w:hanging="360"/>
      </w:pPr>
      <w:rPr>
        <w:rFonts w:hint="default" w:ascii="Wingdings" w:hAnsi="Wingdings"/>
      </w:rPr>
    </w:lvl>
    <w:lvl w:ilvl="6" w:tplc="040A0001" w:tentative="1">
      <w:start w:val="1"/>
      <w:numFmt w:val="bullet"/>
      <w:lvlText w:val=""/>
      <w:lvlJc w:val="left"/>
      <w:pPr>
        <w:ind w:left="5400" w:hanging="360"/>
      </w:pPr>
      <w:rPr>
        <w:rFonts w:hint="default" w:ascii="Symbol" w:hAnsi="Symbol"/>
      </w:rPr>
    </w:lvl>
    <w:lvl w:ilvl="7" w:tplc="040A0003" w:tentative="1">
      <w:start w:val="1"/>
      <w:numFmt w:val="bullet"/>
      <w:lvlText w:val="o"/>
      <w:lvlJc w:val="left"/>
      <w:pPr>
        <w:ind w:left="6120" w:hanging="360"/>
      </w:pPr>
      <w:rPr>
        <w:rFonts w:hint="default" w:ascii="Courier New" w:hAnsi="Courier New" w:cs="Courier New"/>
      </w:rPr>
    </w:lvl>
    <w:lvl w:ilvl="8" w:tplc="040A0005" w:tentative="1">
      <w:start w:val="1"/>
      <w:numFmt w:val="bullet"/>
      <w:lvlText w:val=""/>
      <w:lvlJc w:val="left"/>
      <w:pPr>
        <w:ind w:left="6840" w:hanging="360"/>
      </w:pPr>
      <w:rPr>
        <w:rFonts w:hint="default" w:ascii="Wingdings" w:hAnsi="Wingdings"/>
      </w:rPr>
    </w:lvl>
  </w:abstractNum>
  <w:abstractNum w:abstractNumId="5" w15:restartNumberingAfterBreak="0">
    <w:nsid w:val="275C2983"/>
    <w:multiLevelType w:val="hybridMultilevel"/>
    <w:tmpl w:val="97D4379C"/>
    <w:lvl w:ilvl="0" w:tplc="B7FCB59C">
      <w:start w:val="1"/>
      <w:numFmt w:val="decimal"/>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6" w15:restartNumberingAfterBreak="0">
    <w:nsid w:val="28714117"/>
    <w:multiLevelType w:val="hybridMultilevel"/>
    <w:tmpl w:val="9176F55E"/>
    <w:lvl w:ilvl="0" w:tplc="040A0003">
      <w:start w:val="1"/>
      <w:numFmt w:val="bullet"/>
      <w:lvlText w:val="o"/>
      <w:lvlJc w:val="left"/>
      <w:pPr>
        <w:ind w:left="1068" w:hanging="360"/>
      </w:pPr>
      <w:rPr>
        <w:rFonts w:hint="default" w:ascii="Courier New" w:hAnsi="Courier New" w:cs="Courier New"/>
      </w:rPr>
    </w:lvl>
    <w:lvl w:ilvl="1" w:tplc="040A0003" w:tentative="1">
      <w:start w:val="1"/>
      <w:numFmt w:val="bullet"/>
      <w:lvlText w:val="o"/>
      <w:lvlJc w:val="left"/>
      <w:pPr>
        <w:ind w:left="1788" w:hanging="360"/>
      </w:pPr>
      <w:rPr>
        <w:rFonts w:hint="default" w:ascii="Courier New" w:hAnsi="Courier New" w:cs="Courier New"/>
      </w:rPr>
    </w:lvl>
    <w:lvl w:ilvl="2" w:tplc="040A0005" w:tentative="1">
      <w:start w:val="1"/>
      <w:numFmt w:val="bullet"/>
      <w:lvlText w:val=""/>
      <w:lvlJc w:val="left"/>
      <w:pPr>
        <w:ind w:left="2508" w:hanging="360"/>
      </w:pPr>
      <w:rPr>
        <w:rFonts w:hint="default" w:ascii="Wingdings" w:hAnsi="Wingdings"/>
      </w:rPr>
    </w:lvl>
    <w:lvl w:ilvl="3" w:tplc="040A0001" w:tentative="1">
      <w:start w:val="1"/>
      <w:numFmt w:val="bullet"/>
      <w:lvlText w:val=""/>
      <w:lvlJc w:val="left"/>
      <w:pPr>
        <w:ind w:left="3228" w:hanging="360"/>
      </w:pPr>
      <w:rPr>
        <w:rFonts w:hint="default" w:ascii="Symbol" w:hAnsi="Symbol"/>
      </w:rPr>
    </w:lvl>
    <w:lvl w:ilvl="4" w:tplc="040A0003" w:tentative="1">
      <w:start w:val="1"/>
      <w:numFmt w:val="bullet"/>
      <w:lvlText w:val="o"/>
      <w:lvlJc w:val="left"/>
      <w:pPr>
        <w:ind w:left="3948" w:hanging="360"/>
      </w:pPr>
      <w:rPr>
        <w:rFonts w:hint="default" w:ascii="Courier New" w:hAnsi="Courier New" w:cs="Courier New"/>
      </w:rPr>
    </w:lvl>
    <w:lvl w:ilvl="5" w:tplc="040A0005" w:tentative="1">
      <w:start w:val="1"/>
      <w:numFmt w:val="bullet"/>
      <w:lvlText w:val=""/>
      <w:lvlJc w:val="left"/>
      <w:pPr>
        <w:ind w:left="4668" w:hanging="360"/>
      </w:pPr>
      <w:rPr>
        <w:rFonts w:hint="default" w:ascii="Wingdings" w:hAnsi="Wingdings"/>
      </w:rPr>
    </w:lvl>
    <w:lvl w:ilvl="6" w:tplc="040A0001" w:tentative="1">
      <w:start w:val="1"/>
      <w:numFmt w:val="bullet"/>
      <w:lvlText w:val=""/>
      <w:lvlJc w:val="left"/>
      <w:pPr>
        <w:ind w:left="5388" w:hanging="360"/>
      </w:pPr>
      <w:rPr>
        <w:rFonts w:hint="default" w:ascii="Symbol" w:hAnsi="Symbol"/>
      </w:rPr>
    </w:lvl>
    <w:lvl w:ilvl="7" w:tplc="040A0003" w:tentative="1">
      <w:start w:val="1"/>
      <w:numFmt w:val="bullet"/>
      <w:lvlText w:val="o"/>
      <w:lvlJc w:val="left"/>
      <w:pPr>
        <w:ind w:left="6108" w:hanging="360"/>
      </w:pPr>
      <w:rPr>
        <w:rFonts w:hint="default" w:ascii="Courier New" w:hAnsi="Courier New" w:cs="Courier New"/>
      </w:rPr>
    </w:lvl>
    <w:lvl w:ilvl="8" w:tplc="040A0005" w:tentative="1">
      <w:start w:val="1"/>
      <w:numFmt w:val="bullet"/>
      <w:lvlText w:val=""/>
      <w:lvlJc w:val="left"/>
      <w:pPr>
        <w:ind w:left="6828" w:hanging="360"/>
      </w:pPr>
      <w:rPr>
        <w:rFonts w:hint="default" w:ascii="Wingdings" w:hAnsi="Wingdings"/>
      </w:rPr>
    </w:lvl>
  </w:abstractNum>
  <w:abstractNum w:abstractNumId="7" w15:restartNumberingAfterBreak="0">
    <w:nsid w:val="308224B9"/>
    <w:multiLevelType w:val="hybridMultilevel"/>
    <w:tmpl w:val="EB3284D0"/>
    <w:lvl w:ilvl="0" w:tplc="040A0001">
      <w:start w:val="1"/>
      <w:numFmt w:val="bullet"/>
      <w:lvlText w:val=""/>
      <w:lvlJc w:val="left"/>
      <w:pPr>
        <w:ind w:left="1080" w:hanging="360"/>
      </w:pPr>
      <w:rPr>
        <w:rFonts w:hint="default" w:ascii="Symbol" w:hAnsi="Symbol"/>
      </w:rPr>
    </w:lvl>
    <w:lvl w:ilvl="1" w:tplc="040A0003" w:tentative="1">
      <w:start w:val="1"/>
      <w:numFmt w:val="bullet"/>
      <w:lvlText w:val="o"/>
      <w:lvlJc w:val="left"/>
      <w:pPr>
        <w:ind w:left="1788" w:hanging="360"/>
      </w:pPr>
      <w:rPr>
        <w:rFonts w:hint="default" w:ascii="Courier New" w:hAnsi="Courier New" w:cs="Courier New"/>
      </w:rPr>
    </w:lvl>
    <w:lvl w:ilvl="2" w:tplc="040A0005" w:tentative="1">
      <w:start w:val="1"/>
      <w:numFmt w:val="bullet"/>
      <w:lvlText w:val=""/>
      <w:lvlJc w:val="left"/>
      <w:pPr>
        <w:ind w:left="2508" w:hanging="360"/>
      </w:pPr>
      <w:rPr>
        <w:rFonts w:hint="default" w:ascii="Wingdings" w:hAnsi="Wingdings"/>
      </w:rPr>
    </w:lvl>
    <w:lvl w:ilvl="3" w:tplc="040A0001" w:tentative="1">
      <w:start w:val="1"/>
      <w:numFmt w:val="bullet"/>
      <w:lvlText w:val=""/>
      <w:lvlJc w:val="left"/>
      <w:pPr>
        <w:ind w:left="3228" w:hanging="360"/>
      </w:pPr>
      <w:rPr>
        <w:rFonts w:hint="default" w:ascii="Symbol" w:hAnsi="Symbol"/>
      </w:rPr>
    </w:lvl>
    <w:lvl w:ilvl="4" w:tplc="040A0003" w:tentative="1">
      <w:start w:val="1"/>
      <w:numFmt w:val="bullet"/>
      <w:lvlText w:val="o"/>
      <w:lvlJc w:val="left"/>
      <w:pPr>
        <w:ind w:left="3948" w:hanging="360"/>
      </w:pPr>
      <w:rPr>
        <w:rFonts w:hint="default" w:ascii="Courier New" w:hAnsi="Courier New" w:cs="Courier New"/>
      </w:rPr>
    </w:lvl>
    <w:lvl w:ilvl="5" w:tplc="040A0005" w:tentative="1">
      <w:start w:val="1"/>
      <w:numFmt w:val="bullet"/>
      <w:lvlText w:val=""/>
      <w:lvlJc w:val="left"/>
      <w:pPr>
        <w:ind w:left="4668" w:hanging="360"/>
      </w:pPr>
      <w:rPr>
        <w:rFonts w:hint="default" w:ascii="Wingdings" w:hAnsi="Wingdings"/>
      </w:rPr>
    </w:lvl>
    <w:lvl w:ilvl="6" w:tplc="040A0001" w:tentative="1">
      <w:start w:val="1"/>
      <w:numFmt w:val="bullet"/>
      <w:lvlText w:val=""/>
      <w:lvlJc w:val="left"/>
      <w:pPr>
        <w:ind w:left="5388" w:hanging="360"/>
      </w:pPr>
      <w:rPr>
        <w:rFonts w:hint="default" w:ascii="Symbol" w:hAnsi="Symbol"/>
      </w:rPr>
    </w:lvl>
    <w:lvl w:ilvl="7" w:tplc="040A0003" w:tentative="1">
      <w:start w:val="1"/>
      <w:numFmt w:val="bullet"/>
      <w:lvlText w:val="o"/>
      <w:lvlJc w:val="left"/>
      <w:pPr>
        <w:ind w:left="6108" w:hanging="360"/>
      </w:pPr>
      <w:rPr>
        <w:rFonts w:hint="default" w:ascii="Courier New" w:hAnsi="Courier New" w:cs="Courier New"/>
      </w:rPr>
    </w:lvl>
    <w:lvl w:ilvl="8" w:tplc="040A0005" w:tentative="1">
      <w:start w:val="1"/>
      <w:numFmt w:val="bullet"/>
      <w:lvlText w:val=""/>
      <w:lvlJc w:val="left"/>
      <w:pPr>
        <w:ind w:left="6828" w:hanging="360"/>
      </w:pPr>
      <w:rPr>
        <w:rFonts w:hint="default" w:ascii="Wingdings" w:hAnsi="Wingdings"/>
      </w:rPr>
    </w:lvl>
  </w:abstractNum>
  <w:abstractNum w:abstractNumId="8" w15:restartNumberingAfterBreak="0">
    <w:nsid w:val="333E047A"/>
    <w:multiLevelType w:val="hybridMultilevel"/>
    <w:tmpl w:val="D1BA42C4"/>
    <w:lvl w:ilvl="0" w:tplc="040A0017">
      <w:start w:val="1"/>
      <w:numFmt w:val="lowerLetter"/>
      <w:lvlText w:val="%1)"/>
      <w:lvlJc w:val="left"/>
      <w:pPr>
        <w:ind w:left="1800" w:hanging="360"/>
      </w:pPr>
    </w:lvl>
    <w:lvl w:ilvl="1" w:tplc="040A0019" w:tentative="1">
      <w:start w:val="1"/>
      <w:numFmt w:val="lowerLetter"/>
      <w:lvlText w:val="%2."/>
      <w:lvlJc w:val="left"/>
      <w:pPr>
        <w:ind w:left="2520" w:hanging="360"/>
      </w:pPr>
    </w:lvl>
    <w:lvl w:ilvl="2" w:tplc="040A001B" w:tentative="1">
      <w:start w:val="1"/>
      <w:numFmt w:val="lowerRoman"/>
      <w:lvlText w:val="%3."/>
      <w:lvlJc w:val="right"/>
      <w:pPr>
        <w:ind w:left="3240" w:hanging="180"/>
      </w:pPr>
    </w:lvl>
    <w:lvl w:ilvl="3" w:tplc="040A000F" w:tentative="1">
      <w:start w:val="1"/>
      <w:numFmt w:val="decimal"/>
      <w:lvlText w:val="%4."/>
      <w:lvlJc w:val="left"/>
      <w:pPr>
        <w:ind w:left="3960" w:hanging="360"/>
      </w:pPr>
    </w:lvl>
    <w:lvl w:ilvl="4" w:tplc="040A0019" w:tentative="1">
      <w:start w:val="1"/>
      <w:numFmt w:val="lowerLetter"/>
      <w:lvlText w:val="%5."/>
      <w:lvlJc w:val="left"/>
      <w:pPr>
        <w:ind w:left="4680" w:hanging="360"/>
      </w:pPr>
    </w:lvl>
    <w:lvl w:ilvl="5" w:tplc="040A001B" w:tentative="1">
      <w:start w:val="1"/>
      <w:numFmt w:val="lowerRoman"/>
      <w:lvlText w:val="%6."/>
      <w:lvlJc w:val="right"/>
      <w:pPr>
        <w:ind w:left="5400" w:hanging="180"/>
      </w:pPr>
    </w:lvl>
    <w:lvl w:ilvl="6" w:tplc="040A000F" w:tentative="1">
      <w:start w:val="1"/>
      <w:numFmt w:val="decimal"/>
      <w:lvlText w:val="%7."/>
      <w:lvlJc w:val="left"/>
      <w:pPr>
        <w:ind w:left="6120" w:hanging="360"/>
      </w:pPr>
    </w:lvl>
    <w:lvl w:ilvl="7" w:tplc="040A0019" w:tentative="1">
      <w:start w:val="1"/>
      <w:numFmt w:val="lowerLetter"/>
      <w:lvlText w:val="%8."/>
      <w:lvlJc w:val="left"/>
      <w:pPr>
        <w:ind w:left="6840" w:hanging="360"/>
      </w:pPr>
    </w:lvl>
    <w:lvl w:ilvl="8" w:tplc="040A001B" w:tentative="1">
      <w:start w:val="1"/>
      <w:numFmt w:val="lowerRoman"/>
      <w:lvlText w:val="%9."/>
      <w:lvlJc w:val="right"/>
      <w:pPr>
        <w:ind w:left="7560" w:hanging="180"/>
      </w:pPr>
    </w:lvl>
  </w:abstractNum>
  <w:abstractNum w:abstractNumId="9" w15:restartNumberingAfterBreak="0">
    <w:nsid w:val="46074CF5"/>
    <w:multiLevelType w:val="hybridMultilevel"/>
    <w:tmpl w:val="4CD04450"/>
    <w:lvl w:ilvl="0" w:tplc="040A0001">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10" w15:restartNumberingAfterBreak="0">
    <w:nsid w:val="4B30449E"/>
    <w:multiLevelType w:val="hybridMultilevel"/>
    <w:tmpl w:val="22BE4B7C"/>
    <w:lvl w:ilvl="0" w:tplc="040A0003">
      <w:start w:val="1"/>
      <w:numFmt w:val="bullet"/>
      <w:lvlText w:val="o"/>
      <w:lvlJc w:val="left"/>
      <w:pPr>
        <w:ind w:left="1440" w:hanging="360"/>
      </w:pPr>
      <w:rPr>
        <w:rFonts w:hint="default" w:ascii="Courier New" w:hAnsi="Courier New" w:cs="Courier New"/>
      </w:rPr>
    </w:lvl>
    <w:lvl w:ilvl="1" w:tplc="040A0003">
      <w:start w:val="1"/>
      <w:numFmt w:val="bullet"/>
      <w:lvlText w:val="o"/>
      <w:lvlJc w:val="left"/>
      <w:pPr>
        <w:ind w:left="2160" w:hanging="360"/>
      </w:pPr>
      <w:rPr>
        <w:rFonts w:hint="default" w:ascii="Courier New" w:hAnsi="Courier New" w:cs="Courier New"/>
      </w:rPr>
    </w:lvl>
    <w:lvl w:ilvl="2" w:tplc="040A0005" w:tentative="1">
      <w:start w:val="1"/>
      <w:numFmt w:val="bullet"/>
      <w:lvlText w:val=""/>
      <w:lvlJc w:val="left"/>
      <w:pPr>
        <w:ind w:left="2880" w:hanging="360"/>
      </w:pPr>
      <w:rPr>
        <w:rFonts w:hint="default" w:ascii="Wingdings" w:hAnsi="Wingdings"/>
      </w:rPr>
    </w:lvl>
    <w:lvl w:ilvl="3" w:tplc="040A0001" w:tentative="1">
      <w:start w:val="1"/>
      <w:numFmt w:val="bullet"/>
      <w:lvlText w:val=""/>
      <w:lvlJc w:val="left"/>
      <w:pPr>
        <w:ind w:left="3600" w:hanging="360"/>
      </w:pPr>
      <w:rPr>
        <w:rFonts w:hint="default" w:ascii="Symbol" w:hAnsi="Symbol"/>
      </w:rPr>
    </w:lvl>
    <w:lvl w:ilvl="4" w:tplc="040A0003" w:tentative="1">
      <w:start w:val="1"/>
      <w:numFmt w:val="bullet"/>
      <w:lvlText w:val="o"/>
      <w:lvlJc w:val="left"/>
      <w:pPr>
        <w:ind w:left="4320" w:hanging="360"/>
      </w:pPr>
      <w:rPr>
        <w:rFonts w:hint="default" w:ascii="Courier New" w:hAnsi="Courier New" w:cs="Courier New"/>
      </w:rPr>
    </w:lvl>
    <w:lvl w:ilvl="5" w:tplc="040A0005" w:tentative="1">
      <w:start w:val="1"/>
      <w:numFmt w:val="bullet"/>
      <w:lvlText w:val=""/>
      <w:lvlJc w:val="left"/>
      <w:pPr>
        <w:ind w:left="5040" w:hanging="360"/>
      </w:pPr>
      <w:rPr>
        <w:rFonts w:hint="default" w:ascii="Wingdings" w:hAnsi="Wingdings"/>
      </w:rPr>
    </w:lvl>
    <w:lvl w:ilvl="6" w:tplc="040A0001" w:tentative="1">
      <w:start w:val="1"/>
      <w:numFmt w:val="bullet"/>
      <w:lvlText w:val=""/>
      <w:lvlJc w:val="left"/>
      <w:pPr>
        <w:ind w:left="5760" w:hanging="360"/>
      </w:pPr>
      <w:rPr>
        <w:rFonts w:hint="default" w:ascii="Symbol" w:hAnsi="Symbol"/>
      </w:rPr>
    </w:lvl>
    <w:lvl w:ilvl="7" w:tplc="040A0003" w:tentative="1">
      <w:start w:val="1"/>
      <w:numFmt w:val="bullet"/>
      <w:lvlText w:val="o"/>
      <w:lvlJc w:val="left"/>
      <w:pPr>
        <w:ind w:left="6480" w:hanging="360"/>
      </w:pPr>
      <w:rPr>
        <w:rFonts w:hint="default" w:ascii="Courier New" w:hAnsi="Courier New" w:cs="Courier New"/>
      </w:rPr>
    </w:lvl>
    <w:lvl w:ilvl="8" w:tplc="040A0005" w:tentative="1">
      <w:start w:val="1"/>
      <w:numFmt w:val="bullet"/>
      <w:lvlText w:val=""/>
      <w:lvlJc w:val="left"/>
      <w:pPr>
        <w:ind w:left="7200" w:hanging="360"/>
      </w:pPr>
      <w:rPr>
        <w:rFonts w:hint="default" w:ascii="Wingdings" w:hAnsi="Wingdings"/>
      </w:rPr>
    </w:lvl>
  </w:abstractNum>
  <w:abstractNum w:abstractNumId="11" w15:restartNumberingAfterBreak="0">
    <w:nsid w:val="532F0060"/>
    <w:multiLevelType w:val="hybridMultilevel"/>
    <w:tmpl w:val="36D860C4"/>
    <w:lvl w:ilvl="0" w:tplc="040A0001">
      <w:start w:val="1"/>
      <w:numFmt w:val="bullet"/>
      <w:lvlText w:val=""/>
      <w:lvlJc w:val="left"/>
      <w:pPr>
        <w:ind w:left="1068" w:hanging="360"/>
      </w:pPr>
      <w:rPr>
        <w:rFonts w:hint="default" w:ascii="Symbol" w:hAnsi="Symbol"/>
      </w:rPr>
    </w:lvl>
    <w:lvl w:ilvl="1" w:tplc="040A0003">
      <w:start w:val="1"/>
      <w:numFmt w:val="bullet"/>
      <w:lvlText w:val="o"/>
      <w:lvlJc w:val="left"/>
      <w:pPr>
        <w:ind w:left="1788" w:hanging="360"/>
      </w:pPr>
      <w:rPr>
        <w:rFonts w:hint="default" w:ascii="Courier New" w:hAnsi="Courier New" w:cs="Courier New"/>
      </w:rPr>
    </w:lvl>
    <w:lvl w:ilvl="2" w:tplc="040A0005" w:tentative="1">
      <w:start w:val="1"/>
      <w:numFmt w:val="bullet"/>
      <w:lvlText w:val=""/>
      <w:lvlJc w:val="left"/>
      <w:pPr>
        <w:ind w:left="2508" w:hanging="360"/>
      </w:pPr>
      <w:rPr>
        <w:rFonts w:hint="default" w:ascii="Wingdings" w:hAnsi="Wingdings"/>
      </w:rPr>
    </w:lvl>
    <w:lvl w:ilvl="3" w:tplc="040A0001" w:tentative="1">
      <w:start w:val="1"/>
      <w:numFmt w:val="bullet"/>
      <w:lvlText w:val=""/>
      <w:lvlJc w:val="left"/>
      <w:pPr>
        <w:ind w:left="3228" w:hanging="360"/>
      </w:pPr>
      <w:rPr>
        <w:rFonts w:hint="default" w:ascii="Symbol" w:hAnsi="Symbol"/>
      </w:rPr>
    </w:lvl>
    <w:lvl w:ilvl="4" w:tplc="040A0003" w:tentative="1">
      <w:start w:val="1"/>
      <w:numFmt w:val="bullet"/>
      <w:lvlText w:val="o"/>
      <w:lvlJc w:val="left"/>
      <w:pPr>
        <w:ind w:left="3948" w:hanging="360"/>
      </w:pPr>
      <w:rPr>
        <w:rFonts w:hint="default" w:ascii="Courier New" w:hAnsi="Courier New" w:cs="Courier New"/>
      </w:rPr>
    </w:lvl>
    <w:lvl w:ilvl="5" w:tplc="040A0005" w:tentative="1">
      <w:start w:val="1"/>
      <w:numFmt w:val="bullet"/>
      <w:lvlText w:val=""/>
      <w:lvlJc w:val="left"/>
      <w:pPr>
        <w:ind w:left="4668" w:hanging="360"/>
      </w:pPr>
      <w:rPr>
        <w:rFonts w:hint="default" w:ascii="Wingdings" w:hAnsi="Wingdings"/>
      </w:rPr>
    </w:lvl>
    <w:lvl w:ilvl="6" w:tplc="040A0001" w:tentative="1">
      <w:start w:val="1"/>
      <w:numFmt w:val="bullet"/>
      <w:lvlText w:val=""/>
      <w:lvlJc w:val="left"/>
      <w:pPr>
        <w:ind w:left="5388" w:hanging="360"/>
      </w:pPr>
      <w:rPr>
        <w:rFonts w:hint="default" w:ascii="Symbol" w:hAnsi="Symbol"/>
      </w:rPr>
    </w:lvl>
    <w:lvl w:ilvl="7" w:tplc="040A0003" w:tentative="1">
      <w:start w:val="1"/>
      <w:numFmt w:val="bullet"/>
      <w:lvlText w:val="o"/>
      <w:lvlJc w:val="left"/>
      <w:pPr>
        <w:ind w:left="6108" w:hanging="360"/>
      </w:pPr>
      <w:rPr>
        <w:rFonts w:hint="default" w:ascii="Courier New" w:hAnsi="Courier New" w:cs="Courier New"/>
      </w:rPr>
    </w:lvl>
    <w:lvl w:ilvl="8" w:tplc="040A0005" w:tentative="1">
      <w:start w:val="1"/>
      <w:numFmt w:val="bullet"/>
      <w:lvlText w:val=""/>
      <w:lvlJc w:val="left"/>
      <w:pPr>
        <w:ind w:left="6828" w:hanging="360"/>
      </w:pPr>
      <w:rPr>
        <w:rFonts w:hint="default" w:ascii="Wingdings" w:hAnsi="Wingdings"/>
      </w:rPr>
    </w:lvl>
  </w:abstractNum>
  <w:abstractNum w:abstractNumId="12" w15:restartNumberingAfterBreak="0">
    <w:nsid w:val="5A9C4A18"/>
    <w:multiLevelType w:val="hybridMultilevel"/>
    <w:tmpl w:val="9B70C5F8"/>
    <w:lvl w:ilvl="0" w:tplc="040A0003">
      <w:start w:val="1"/>
      <w:numFmt w:val="bullet"/>
      <w:lvlText w:val="o"/>
      <w:lvlJc w:val="left"/>
      <w:pPr>
        <w:ind w:left="1440" w:hanging="360"/>
      </w:pPr>
      <w:rPr>
        <w:rFonts w:hint="default" w:ascii="Courier New" w:hAnsi="Courier New" w:cs="Courier New"/>
      </w:rPr>
    </w:lvl>
    <w:lvl w:ilvl="1" w:tplc="040A0003" w:tentative="1">
      <w:start w:val="1"/>
      <w:numFmt w:val="bullet"/>
      <w:lvlText w:val="o"/>
      <w:lvlJc w:val="left"/>
      <w:pPr>
        <w:ind w:left="2160" w:hanging="360"/>
      </w:pPr>
      <w:rPr>
        <w:rFonts w:hint="default" w:ascii="Courier New" w:hAnsi="Courier New" w:cs="Courier New"/>
      </w:rPr>
    </w:lvl>
    <w:lvl w:ilvl="2" w:tplc="040A0005" w:tentative="1">
      <w:start w:val="1"/>
      <w:numFmt w:val="bullet"/>
      <w:lvlText w:val=""/>
      <w:lvlJc w:val="left"/>
      <w:pPr>
        <w:ind w:left="2880" w:hanging="360"/>
      </w:pPr>
      <w:rPr>
        <w:rFonts w:hint="default" w:ascii="Wingdings" w:hAnsi="Wingdings"/>
      </w:rPr>
    </w:lvl>
    <w:lvl w:ilvl="3" w:tplc="040A0001" w:tentative="1">
      <w:start w:val="1"/>
      <w:numFmt w:val="bullet"/>
      <w:lvlText w:val=""/>
      <w:lvlJc w:val="left"/>
      <w:pPr>
        <w:ind w:left="3600" w:hanging="360"/>
      </w:pPr>
      <w:rPr>
        <w:rFonts w:hint="default" w:ascii="Symbol" w:hAnsi="Symbol"/>
      </w:rPr>
    </w:lvl>
    <w:lvl w:ilvl="4" w:tplc="040A0003" w:tentative="1">
      <w:start w:val="1"/>
      <w:numFmt w:val="bullet"/>
      <w:lvlText w:val="o"/>
      <w:lvlJc w:val="left"/>
      <w:pPr>
        <w:ind w:left="4320" w:hanging="360"/>
      </w:pPr>
      <w:rPr>
        <w:rFonts w:hint="default" w:ascii="Courier New" w:hAnsi="Courier New" w:cs="Courier New"/>
      </w:rPr>
    </w:lvl>
    <w:lvl w:ilvl="5" w:tplc="040A0005" w:tentative="1">
      <w:start w:val="1"/>
      <w:numFmt w:val="bullet"/>
      <w:lvlText w:val=""/>
      <w:lvlJc w:val="left"/>
      <w:pPr>
        <w:ind w:left="5040" w:hanging="360"/>
      </w:pPr>
      <w:rPr>
        <w:rFonts w:hint="default" w:ascii="Wingdings" w:hAnsi="Wingdings"/>
      </w:rPr>
    </w:lvl>
    <w:lvl w:ilvl="6" w:tplc="040A0001" w:tentative="1">
      <w:start w:val="1"/>
      <w:numFmt w:val="bullet"/>
      <w:lvlText w:val=""/>
      <w:lvlJc w:val="left"/>
      <w:pPr>
        <w:ind w:left="5760" w:hanging="360"/>
      </w:pPr>
      <w:rPr>
        <w:rFonts w:hint="default" w:ascii="Symbol" w:hAnsi="Symbol"/>
      </w:rPr>
    </w:lvl>
    <w:lvl w:ilvl="7" w:tplc="040A0003" w:tentative="1">
      <w:start w:val="1"/>
      <w:numFmt w:val="bullet"/>
      <w:lvlText w:val="o"/>
      <w:lvlJc w:val="left"/>
      <w:pPr>
        <w:ind w:left="6480" w:hanging="360"/>
      </w:pPr>
      <w:rPr>
        <w:rFonts w:hint="default" w:ascii="Courier New" w:hAnsi="Courier New" w:cs="Courier New"/>
      </w:rPr>
    </w:lvl>
    <w:lvl w:ilvl="8" w:tplc="040A0005" w:tentative="1">
      <w:start w:val="1"/>
      <w:numFmt w:val="bullet"/>
      <w:lvlText w:val=""/>
      <w:lvlJc w:val="left"/>
      <w:pPr>
        <w:ind w:left="7200" w:hanging="360"/>
      </w:pPr>
      <w:rPr>
        <w:rFonts w:hint="default" w:ascii="Wingdings" w:hAnsi="Wingdings"/>
      </w:rPr>
    </w:lvl>
  </w:abstractNum>
  <w:abstractNum w:abstractNumId="13" w15:restartNumberingAfterBreak="0">
    <w:nsid w:val="5F213FB3"/>
    <w:multiLevelType w:val="hybridMultilevel"/>
    <w:tmpl w:val="D3BA2674"/>
    <w:lvl w:ilvl="0" w:tplc="040A0017">
      <w:start w:val="1"/>
      <w:numFmt w:val="lowerLetter"/>
      <w:lvlText w:val="%1)"/>
      <w:lvlJc w:val="left"/>
      <w:pPr>
        <w:ind w:left="1776" w:hanging="360"/>
      </w:pPr>
    </w:lvl>
    <w:lvl w:ilvl="1" w:tplc="040A0019" w:tentative="1">
      <w:start w:val="1"/>
      <w:numFmt w:val="lowerLetter"/>
      <w:lvlText w:val="%2."/>
      <w:lvlJc w:val="left"/>
      <w:pPr>
        <w:ind w:left="2496" w:hanging="360"/>
      </w:pPr>
    </w:lvl>
    <w:lvl w:ilvl="2" w:tplc="040A001B" w:tentative="1">
      <w:start w:val="1"/>
      <w:numFmt w:val="lowerRoman"/>
      <w:lvlText w:val="%3."/>
      <w:lvlJc w:val="right"/>
      <w:pPr>
        <w:ind w:left="3216" w:hanging="180"/>
      </w:pPr>
    </w:lvl>
    <w:lvl w:ilvl="3" w:tplc="040A000F" w:tentative="1">
      <w:start w:val="1"/>
      <w:numFmt w:val="decimal"/>
      <w:lvlText w:val="%4."/>
      <w:lvlJc w:val="left"/>
      <w:pPr>
        <w:ind w:left="3936" w:hanging="360"/>
      </w:pPr>
    </w:lvl>
    <w:lvl w:ilvl="4" w:tplc="040A0019" w:tentative="1">
      <w:start w:val="1"/>
      <w:numFmt w:val="lowerLetter"/>
      <w:lvlText w:val="%5."/>
      <w:lvlJc w:val="left"/>
      <w:pPr>
        <w:ind w:left="4656" w:hanging="360"/>
      </w:pPr>
    </w:lvl>
    <w:lvl w:ilvl="5" w:tplc="040A001B" w:tentative="1">
      <w:start w:val="1"/>
      <w:numFmt w:val="lowerRoman"/>
      <w:lvlText w:val="%6."/>
      <w:lvlJc w:val="right"/>
      <w:pPr>
        <w:ind w:left="5376" w:hanging="180"/>
      </w:pPr>
    </w:lvl>
    <w:lvl w:ilvl="6" w:tplc="040A000F" w:tentative="1">
      <w:start w:val="1"/>
      <w:numFmt w:val="decimal"/>
      <w:lvlText w:val="%7."/>
      <w:lvlJc w:val="left"/>
      <w:pPr>
        <w:ind w:left="6096" w:hanging="360"/>
      </w:pPr>
    </w:lvl>
    <w:lvl w:ilvl="7" w:tplc="040A0019" w:tentative="1">
      <w:start w:val="1"/>
      <w:numFmt w:val="lowerLetter"/>
      <w:lvlText w:val="%8."/>
      <w:lvlJc w:val="left"/>
      <w:pPr>
        <w:ind w:left="6816" w:hanging="360"/>
      </w:pPr>
    </w:lvl>
    <w:lvl w:ilvl="8" w:tplc="040A001B" w:tentative="1">
      <w:start w:val="1"/>
      <w:numFmt w:val="lowerRoman"/>
      <w:lvlText w:val="%9."/>
      <w:lvlJc w:val="right"/>
      <w:pPr>
        <w:ind w:left="7536" w:hanging="180"/>
      </w:pPr>
    </w:lvl>
  </w:abstractNum>
  <w:abstractNum w:abstractNumId="14" w15:restartNumberingAfterBreak="0">
    <w:nsid w:val="5FA8091E"/>
    <w:multiLevelType w:val="hybridMultilevel"/>
    <w:tmpl w:val="3F04D4A2"/>
    <w:lvl w:ilvl="0" w:tplc="040A0001">
      <w:start w:val="1"/>
      <w:numFmt w:val="bullet"/>
      <w:lvlText w:val=""/>
      <w:lvlJc w:val="left"/>
      <w:pPr>
        <w:ind w:left="1080" w:hanging="360"/>
      </w:pPr>
      <w:rPr>
        <w:rFonts w:hint="default" w:ascii="Symbol" w:hAnsi="Symbol"/>
      </w:rPr>
    </w:lvl>
    <w:lvl w:ilvl="1" w:tplc="09F6613A">
      <w:start w:val="7"/>
      <w:numFmt w:val="bullet"/>
      <w:lvlText w:val="-"/>
      <w:lvlJc w:val="left"/>
      <w:pPr>
        <w:ind w:left="1800" w:hanging="360"/>
      </w:pPr>
      <w:rPr>
        <w:rFonts w:hint="default" w:ascii="Arial Narrow" w:hAnsi="Arial Narrow" w:eastAsia="Calibri" w:cs="Times New Roman"/>
      </w:rPr>
    </w:lvl>
    <w:lvl w:ilvl="2" w:tplc="040A0005" w:tentative="1">
      <w:start w:val="1"/>
      <w:numFmt w:val="bullet"/>
      <w:lvlText w:val=""/>
      <w:lvlJc w:val="left"/>
      <w:pPr>
        <w:ind w:left="2520" w:hanging="360"/>
      </w:pPr>
      <w:rPr>
        <w:rFonts w:hint="default" w:ascii="Wingdings" w:hAnsi="Wingdings"/>
      </w:rPr>
    </w:lvl>
    <w:lvl w:ilvl="3" w:tplc="040A0001" w:tentative="1">
      <w:start w:val="1"/>
      <w:numFmt w:val="bullet"/>
      <w:lvlText w:val=""/>
      <w:lvlJc w:val="left"/>
      <w:pPr>
        <w:ind w:left="3240" w:hanging="360"/>
      </w:pPr>
      <w:rPr>
        <w:rFonts w:hint="default" w:ascii="Symbol" w:hAnsi="Symbol"/>
      </w:rPr>
    </w:lvl>
    <w:lvl w:ilvl="4" w:tplc="040A0003" w:tentative="1">
      <w:start w:val="1"/>
      <w:numFmt w:val="bullet"/>
      <w:lvlText w:val="o"/>
      <w:lvlJc w:val="left"/>
      <w:pPr>
        <w:ind w:left="3960" w:hanging="360"/>
      </w:pPr>
      <w:rPr>
        <w:rFonts w:hint="default" w:ascii="Courier New" w:hAnsi="Courier New" w:cs="Courier New"/>
      </w:rPr>
    </w:lvl>
    <w:lvl w:ilvl="5" w:tplc="040A0005" w:tentative="1">
      <w:start w:val="1"/>
      <w:numFmt w:val="bullet"/>
      <w:lvlText w:val=""/>
      <w:lvlJc w:val="left"/>
      <w:pPr>
        <w:ind w:left="4680" w:hanging="360"/>
      </w:pPr>
      <w:rPr>
        <w:rFonts w:hint="default" w:ascii="Wingdings" w:hAnsi="Wingdings"/>
      </w:rPr>
    </w:lvl>
    <w:lvl w:ilvl="6" w:tplc="040A0001" w:tentative="1">
      <w:start w:val="1"/>
      <w:numFmt w:val="bullet"/>
      <w:lvlText w:val=""/>
      <w:lvlJc w:val="left"/>
      <w:pPr>
        <w:ind w:left="5400" w:hanging="360"/>
      </w:pPr>
      <w:rPr>
        <w:rFonts w:hint="default" w:ascii="Symbol" w:hAnsi="Symbol"/>
      </w:rPr>
    </w:lvl>
    <w:lvl w:ilvl="7" w:tplc="040A0003" w:tentative="1">
      <w:start w:val="1"/>
      <w:numFmt w:val="bullet"/>
      <w:lvlText w:val="o"/>
      <w:lvlJc w:val="left"/>
      <w:pPr>
        <w:ind w:left="6120" w:hanging="360"/>
      </w:pPr>
      <w:rPr>
        <w:rFonts w:hint="default" w:ascii="Courier New" w:hAnsi="Courier New" w:cs="Courier New"/>
      </w:rPr>
    </w:lvl>
    <w:lvl w:ilvl="8" w:tplc="040A0005" w:tentative="1">
      <w:start w:val="1"/>
      <w:numFmt w:val="bullet"/>
      <w:lvlText w:val=""/>
      <w:lvlJc w:val="left"/>
      <w:pPr>
        <w:ind w:left="6840" w:hanging="360"/>
      </w:pPr>
      <w:rPr>
        <w:rFonts w:hint="default" w:ascii="Wingdings" w:hAnsi="Wingdings"/>
      </w:rPr>
    </w:lvl>
  </w:abstractNum>
  <w:abstractNum w:abstractNumId="15" w15:restartNumberingAfterBreak="0">
    <w:nsid w:val="69744B4A"/>
    <w:multiLevelType w:val="hybridMultilevel"/>
    <w:tmpl w:val="119E2ABC"/>
    <w:lvl w:ilvl="0" w:tplc="040A0001">
      <w:start w:val="1"/>
      <w:numFmt w:val="bullet"/>
      <w:lvlText w:val=""/>
      <w:lvlJc w:val="left"/>
      <w:pPr>
        <w:ind w:left="1080" w:hanging="360"/>
      </w:pPr>
      <w:rPr>
        <w:rFonts w:hint="default" w:ascii="Symbol" w:hAnsi="Symbol"/>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6" w15:restartNumberingAfterBreak="0">
    <w:nsid w:val="70EF5FF4"/>
    <w:multiLevelType w:val="hybridMultilevel"/>
    <w:tmpl w:val="BAF27E1C"/>
    <w:lvl w:ilvl="0" w:tplc="040A0001">
      <w:start w:val="1"/>
      <w:numFmt w:val="bullet"/>
      <w:lvlText w:val=""/>
      <w:lvlJc w:val="left"/>
      <w:pPr>
        <w:ind w:left="1068" w:hanging="360"/>
      </w:pPr>
      <w:rPr>
        <w:rFonts w:hint="default" w:ascii="Symbol" w:hAnsi="Symbol"/>
      </w:rPr>
    </w:lvl>
    <w:lvl w:ilvl="1" w:tplc="040A0003" w:tentative="1">
      <w:start w:val="1"/>
      <w:numFmt w:val="bullet"/>
      <w:lvlText w:val="o"/>
      <w:lvlJc w:val="left"/>
      <w:pPr>
        <w:ind w:left="1788" w:hanging="360"/>
      </w:pPr>
      <w:rPr>
        <w:rFonts w:hint="default" w:ascii="Courier New" w:hAnsi="Courier New" w:cs="Courier New"/>
      </w:rPr>
    </w:lvl>
    <w:lvl w:ilvl="2" w:tplc="040A0005" w:tentative="1">
      <w:start w:val="1"/>
      <w:numFmt w:val="bullet"/>
      <w:lvlText w:val=""/>
      <w:lvlJc w:val="left"/>
      <w:pPr>
        <w:ind w:left="2508" w:hanging="360"/>
      </w:pPr>
      <w:rPr>
        <w:rFonts w:hint="default" w:ascii="Wingdings" w:hAnsi="Wingdings"/>
      </w:rPr>
    </w:lvl>
    <w:lvl w:ilvl="3" w:tplc="040A0001" w:tentative="1">
      <w:start w:val="1"/>
      <w:numFmt w:val="bullet"/>
      <w:lvlText w:val=""/>
      <w:lvlJc w:val="left"/>
      <w:pPr>
        <w:ind w:left="3228" w:hanging="360"/>
      </w:pPr>
      <w:rPr>
        <w:rFonts w:hint="default" w:ascii="Symbol" w:hAnsi="Symbol"/>
      </w:rPr>
    </w:lvl>
    <w:lvl w:ilvl="4" w:tplc="040A0003" w:tentative="1">
      <w:start w:val="1"/>
      <w:numFmt w:val="bullet"/>
      <w:lvlText w:val="o"/>
      <w:lvlJc w:val="left"/>
      <w:pPr>
        <w:ind w:left="3948" w:hanging="360"/>
      </w:pPr>
      <w:rPr>
        <w:rFonts w:hint="default" w:ascii="Courier New" w:hAnsi="Courier New" w:cs="Courier New"/>
      </w:rPr>
    </w:lvl>
    <w:lvl w:ilvl="5" w:tplc="040A0005" w:tentative="1">
      <w:start w:val="1"/>
      <w:numFmt w:val="bullet"/>
      <w:lvlText w:val=""/>
      <w:lvlJc w:val="left"/>
      <w:pPr>
        <w:ind w:left="4668" w:hanging="360"/>
      </w:pPr>
      <w:rPr>
        <w:rFonts w:hint="default" w:ascii="Wingdings" w:hAnsi="Wingdings"/>
      </w:rPr>
    </w:lvl>
    <w:lvl w:ilvl="6" w:tplc="040A0001" w:tentative="1">
      <w:start w:val="1"/>
      <w:numFmt w:val="bullet"/>
      <w:lvlText w:val=""/>
      <w:lvlJc w:val="left"/>
      <w:pPr>
        <w:ind w:left="5388" w:hanging="360"/>
      </w:pPr>
      <w:rPr>
        <w:rFonts w:hint="default" w:ascii="Symbol" w:hAnsi="Symbol"/>
      </w:rPr>
    </w:lvl>
    <w:lvl w:ilvl="7" w:tplc="040A0003" w:tentative="1">
      <w:start w:val="1"/>
      <w:numFmt w:val="bullet"/>
      <w:lvlText w:val="o"/>
      <w:lvlJc w:val="left"/>
      <w:pPr>
        <w:ind w:left="6108" w:hanging="360"/>
      </w:pPr>
      <w:rPr>
        <w:rFonts w:hint="default" w:ascii="Courier New" w:hAnsi="Courier New" w:cs="Courier New"/>
      </w:rPr>
    </w:lvl>
    <w:lvl w:ilvl="8" w:tplc="040A0005" w:tentative="1">
      <w:start w:val="1"/>
      <w:numFmt w:val="bullet"/>
      <w:lvlText w:val=""/>
      <w:lvlJc w:val="left"/>
      <w:pPr>
        <w:ind w:left="6828" w:hanging="360"/>
      </w:pPr>
      <w:rPr>
        <w:rFonts w:hint="default" w:ascii="Wingdings" w:hAnsi="Wingdings"/>
      </w:rPr>
    </w:lvl>
  </w:abstractNum>
  <w:abstractNum w:abstractNumId="17" w15:restartNumberingAfterBreak="0">
    <w:nsid w:val="730442C0"/>
    <w:multiLevelType w:val="hybridMultilevel"/>
    <w:tmpl w:val="1236E49A"/>
    <w:lvl w:ilvl="0" w:tplc="040A0001">
      <w:start w:val="1"/>
      <w:numFmt w:val="bullet"/>
      <w:lvlText w:val=""/>
      <w:lvlJc w:val="left"/>
      <w:pPr>
        <w:ind w:left="1080" w:hanging="360"/>
      </w:pPr>
      <w:rPr>
        <w:rFonts w:hint="default" w:ascii="Symbol" w:hAnsi="Symbol"/>
      </w:rPr>
    </w:lvl>
    <w:lvl w:ilvl="1" w:tplc="040A0003" w:tentative="1">
      <w:start w:val="1"/>
      <w:numFmt w:val="bullet"/>
      <w:lvlText w:val="o"/>
      <w:lvlJc w:val="left"/>
      <w:pPr>
        <w:ind w:left="1800" w:hanging="360"/>
      </w:pPr>
      <w:rPr>
        <w:rFonts w:hint="default" w:ascii="Courier New" w:hAnsi="Courier New" w:cs="Courier New"/>
      </w:rPr>
    </w:lvl>
    <w:lvl w:ilvl="2" w:tplc="040A0005" w:tentative="1">
      <w:start w:val="1"/>
      <w:numFmt w:val="bullet"/>
      <w:lvlText w:val=""/>
      <w:lvlJc w:val="left"/>
      <w:pPr>
        <w:ind w:left="2520" w:hanging="360"/>
      </w:pPr>
      <w:rPr>
        <w:rFonts w:hint="default" w:ascii="Wingdings" w:hAnsi="Wingdings"/>
      </w:rPr>
    </w:lvl>
    <w:lvl w:ilvl="3" w:tplc="040A0001" w:tentative="1">
      <w:start w:val="1"/>
      <w:numFmt w:val="bullet"/>
      <w:lvlText w:val=""/>
      <w:lvlJc w:val="left"/>
      <w:pPr>
        <w:ind w:left="3240" w:hanging="360"/>
      </w:pPr>
      <w:rPr>
        <w:rFonts w:hint="default" w:ascii="Symbol" w:hAnsi="Symbol"/>
      </w:rPr>
    </w:lvl>
    <w:lvl w:ilvl="4" w:tplc="040A0003" w:tentative="1">
      <w:start w:val="1"/>
      <w:numFmt w:val="bullet"/>
      <w:lvlText w:val="o"/>
      <w:lvlJc w:val="left"/>
      <w:pPr>
        <w:ind w:left="3960" w:hanging="360"/>
      </w:pPr>
      <w:rPr>
        <w:rFonts w:hint="default" w:ascii="Courier New" w:hAnsi="Courier New" w:cs="Courier New"/>
      </w:rPr>
    </w:lvl>
    <w:lvl w:ilvl="5" w:tplc="040A0005" w:tentative="1">
      <w:start w:val="1"/>
      <w:numFmt w:val="bullet"/>
      <w:lvlText w:val=""/>
      <w:lvlJc w:val="left"/>
      <w:pPr>
        <w:ind w:left="4680" w:hanging="360"/>
      </w:pPr>
      <w:rPr>
        <w:rFonts w:hint="default" w:ascii="Wingdings" w:hAnsi="Wingdings"/>
      </w:rPr>
    </w:lvl>
    <w:lvl w:ilvl="6" w:tplc="040A0001" w:tentative="1">
      <w:start w:val="1"/>
      <w:numFmt w:val="bullet"/>
      <w:lvlText w:val=""/>
      <w:lvlJc w:val="left"/>
      <w:pPr>
        <w:ind w:left="5400" w:hanging="360"/>
      </w:pPr>
      <w:rPr>
        <w:rFonts w:hint="default" w:ascii="Symbol" w:hAnsi="Symbol"/>
      </w:rPr>
    </w:lvl>
    <w:lvl w:ilvl="7" w:tplc="040A0003" w:tentative="1">
      <w:start w:val="1"/>
      <w:numFmt w:val="bullet"/>
      <w:lvlText w:val="o"/>
      <w:lvlJc w:val="left"/>
      <w:pPr>
        <w:ind w:left="6120" w:hanging="360"/>
      </w:pPr>
      <w:rPr>
        <w:rFonts w:hint="default" w:ascii="Courier New" w:hAnsi="Courier New" w:cs="Courier New"/>
      </w:rPr>
    </w:lvl>
    <w:lvl w:ilvl="8" w:tplc="040A0005" w:tentative="1">
      <w:start w:val="1"/>
      <w:numFmt w:val="bullet"/>
      <w:lvlText w:val=""/>
      <w:lvlJc w:val="left"/>
      <w:pPr>
        <w:ind w:left="6840" w:hanging="360"/>
      </w:pPr>
      <w:rPr>
        <w:rFonts w:hint="default" w:ascii="Wingdings" w:hAnsi="Wingdings"/>
      </w:rPr>
    </w:lvl>
  </w:abstractNum>
  <w:abstractNum w:abstractNumId="18" w15:restartNumberingAfterBreak="0">
    <w:nsid w:val="780D65DA"/>
    <w:multiLevelType w:val="hybridMultilevel"/>
    <w:tmpl w:val="63C4EC06"/>
    <w:lvl w:ilvl="0" w:tplc="040A000F">
      <w:start w:val="1"/>
      <w:numFmt w:val="decimal"/>
      <w:lvlText w:val="%1."/>
      <w:lvlJc w:val="left"/>
      <w:pPr>
        <w:ind w:left="1080" w:hanging="360"/>
      </w:p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9" w15:restartNumberingAfterBreak="0">
    <w:nsid w:val="7EB07FE9"/>
    <w:multiLevelType w:val="hybridMultilevel"/>
    <w:tmpl w:val="CB668404"/>
    <w:lvl w:ilvl="0" w:tplc="040A0001">
      <w:start w:val="1"/>
      <w:numFmt w:val="bullet"/>
      <w:lvlText w:val=""/>
      <w:lvlJc w:val="left"/>
      <w:pPr>
        <w:ind w:left="1080" w:hanging="360"/>
      </w:pPr>
      <w:rPr>
        <w:rFonts w:hint="default" w:ascii="Symbol" w:hAnsi="Symbol"/>
      </w:rPr>
    </w:lvl>
    <w:lvl w:ilvl="1" w:tplc="040A0003" w:tentative="1">
      <w:start w:val="1"/>
      <w:numFmt w:val="bullet"/>
      <w:lvlText w:val="o"/>
      <w:lvlJc w:val="left"/>
      <w:pPr>
        <w:ind w:left="1800" w:hanging="360"/>
      </w:pPr>
      <w:rPr>
        <w:rFonts w:hint="default" w:ascii="Courier New" w:hAnsi="Courier New" w:cs="Courier New"/>
      </w:rPr>
    </w:lvl>
    <w:lvl w:ilvl="2" w:tplc="040A0005" w:tentative="1">
      <w:start w:val="1"/>
      <w:numFmt w:val="bullet"/>
      <w:lvlText w:val=""/>
      <w:lvlJc w:val="left"/>
      <w:pPr>
        <w:ind w:left="2520" w:hanging="360"/>
      </w:pPr>
      <w:rPr>
        <w:rFonts w:hint="default" w:ascii="Wingdings" w:hAnsi="Wingdings"/>
      </w:rPr>
    </w:lvl>
    <w:lvl w:ilvl="3" w:tplc="040A0001" w:tentative="1">
      <w:start w:val="1"/>
      <w:numFmt w:val="bullet"/>
      <w:lvlText w:val=""/>
      <w:lvlJc w:val="left"/>
      <w:pPr>
        <w:ind w:left="3240" w:hanging="360"/>
      </w:pPr>
      <w:rPr>
        <w:rFonts w:hint="default" w:ascii="Symbol" w:hAnsi="Symbol"/>
      </w:rPr>
    </w:lvl>
    <w:lvl w:ilvl="4" w:tplc="040A0003" w:tentative="1">
      <w:start w:val="1"/>
      <w:numFmt w:val="bullet"/>
      <w:lvlText w:val="o"/>
      <w:lvlJc w:val="left"/>
      <w:pPr>
        <w:ind w:left="3960" w:hanging="360"/>
      </w:pPr>
      <w:rPr>
        <w:rFonts w:hint="default" w:ascii="Courier New" w:hAnsi="Courier New" w:cs="Courier New"/>
      </w:rPr>
    </w:lvl>
    <w:lvl w:ilvl="5" w:tplc="040A0005" w:tentative="1">
      <w:start w:val="1"/>
      <w:numFmt w:val="bullet"/>
      <w:lvlText w:val=""/>
      <w:lvlJc w:val="left"/>
      <w:pPr>
        <w:ind w:left="4680" w:hanging="360"/>
      </w:pPr>
      <w:rPr>
        <w:rFonts w:hint="default" w:ascii="Wingdings" w:hAnsi="Wingdings"/>
      </w:rPr>
    </w:lvl>
    <w:lvl w:ilvl="6" w:tplc="040A0001" w:tentative="1">
      <w:start w:val="1"/>
      <w:numFmt w:val="bullet"/>
      <w:lvlText w:val=""/>
      <w:lvlJc w:val="left"/>
      <w:pPr>
        <w:ind w:left="5400" w:hanging="360"/>
      </w:pPr>
      <w:rPr>
        <w:rFonts w:hint="default" w:ascii="Symbol" w:hAnsi="Symbol"/>
      </w:rPr>
    </w:lvl>
    <w:lvl w:ilvl="7" w:tplc="040A0003" w:tentative="1">
      <w:start w:val="1"/>
      <w:numFmt w:val="bullet"/>
      <w:lvlText w:val="o"/>
      <w:lvlJc w:val="left"/>
      <w:pPr>
        <w:ind w:left="6120" w:hanging="360"/>
      </w:pPr>
      <w:rPr>
        <w:rFonts w:hint="default" w:ascii="Courier New" w:hAnsi="Courier New" w:cs="Courier New"/>
      </w:rPr>
    </w:lvl>
    <w:lvl w:ilvl="8" w:tplc="040A0005" w:tentative="1">
      <w:start w:val="1"/>
      <w:numFmt w:val="bullet"/>
      <w:lvlText w:val=""/>
      <w:lvlJc w:val="left"/>
      <w:pPr>
        <w:ind w:left="6840" w:hanging="360"/>
      </w:pPr>
      <w:rPr>
        <w:rFonts w:hint="default" w:ascii="Wingdings" w:hAnsi="Wingdings"/>
      </w:rPr>
    </w:lvl>
  </w:abstractNum>
  <w:abstractNum w:abstractNumId="20" w15:restartNumberingAfterBreak="0">
    <w:nsid w:val="7F1C24AA"/>
    <w:multiLevelType w:val="hybridMultilevel"/>
    <w:tmpl w:val="A27AA982"/>
    <w:lvl w:ilvl="0" w:tplc="040A0017">
      <w:start w:val="1"/>
      <w:numFmt w:val="lowerLetter"/>
      <w:lvlText w:val="%1)"/>
      <w:lvlJc w:val="left"/>
      <w:pPr>
        <w:ind w:left="1800" w:hanging="360"/>
      </w:pPr>
    </w:lvl>
    <w:lvl w:ilvl="1" w:tplc="040A0019" w:tentative="1">
      <w:start w:val="1"/>
      <w:numFmt w:val="lowerLetter"/>
      <w:lvlText w:val="%2."/>
      <w:lvlJc w:val="left"/>
      <w:pPr>
        <w:ind w:left="2520" w:hanging="360"/>
      </w:pPr>
    </w:lvl>
    <w:lvl w:ilvl="2" w:tplc="040A001B" w:tentative="1">
      <w:start w:val="1"/>
      <w:numFmt w:val="lowerRoman"/>
      <w:lvlText w:val="%3."/>
      <w:lvlJc w:val="right"/>
      <w:pPr>
        <w:ind w:left="3240" w:hanging="180"/>
      </w:pPr>
    </w:lvl>
    <w:lvl w:ilvl="3" w:tplc="040A000F" w:tentative="1">
      <w:start w:val="1"/>
      <w:numFmt w:val="decimal"/>
      <w:lvlText w:val="%4."/>
      <w:lvlJc w:val="left"/>
      <w:pPr>
        <w:ind w:left="3960" w:hanging="360"/>
      </w:pPr>
    </w:lvl>
    <w:lvl w:ilvl="4" w:tplc="040A0019" w:tentative="1">
      <w:start w:val="1"/>
      <w:numFmt w:val="lowerLetter"/>
      <w:lvlText w:val="%5."/>
      <w:lvlJc w:val="left"/>
      <w:pPr>
        <w:ind w:left="4680" w:hanging="360"/>
      </w:pPr>
    </w:lvl>
    <w:lvl w:ilvl="5" w:tplc="040A001B" w:tentative="1">
      <w:start w:val="1"/>
      <w:numFmt w:val="lowerRoman"/>
      <w:lvlText w:val="%6."/>
      <w:lvlJc w:val="right"/>
      <w:pPr>
        <w:ind w:left="5400" w:hanging="180"/>
      </w:pPr>
    </w:lvl>
    <w:lvl w:ilvl="6" w:tplc="040A000F" w:tentative="1">
      <w:start w:val="1"/>
      <w:numFmt w:val="decimal"/>
      <w:lvlText w:val="%7."/>
      <w:lvlJc w:val="left"/>
      <w:pPr>
        <w:ind w:left="6120" w:hanging="360"/>
      </w:pPr>
    </w:lvl>
    <w:lvl w:ilvl="7" w:tplc="040A0019" w:tentative="1">
      <w:start w:val="1"/>
      <w:numFmt w:val="lowerLetter"/>
      <w:lvlText w:val="%8."/>
      <w:lvlJc w:val="left"/>
      <w:pPr>
        <w:ind w:left="6840" w:hanging="360"/>
      </w:pPr>
    </w:lvl>
    <w:lvl w:ilvl="8" w:tplc="040A001B" w:tentative="1">
      <w:start w:val="1"/>
      <w:numFmt w:val="lowerRoman"/>
      <w:lvlText w:val="%9."/>
      <w:lvlJc w:val="right"/>
      <w:pPr>
        <w:ind w:left="7560" w:hanging="180"/>
      </w:pPr>
    </w:lvl>
  </w:abstractNum>
  <w:num w:numId="1">
    <w:abstractNumId w:val="9"/>
  </w:num>
  <w:num w:numId="2">
    <w:abstractNumId w:val="0"/>
  </w:num>
  <w:num w:numId="3">
    <w:abstractNumId w:val="4"/>
  </w:num>
  <w:num w:numId="4">
    <w:abstractNumId w:val="19"/>
  </w:num>
  <w:num w:numId="5">
    <w:abstractNumId w:val="1"/>
  </w:num>
  <w:num w:numId="6">
    <w:abstractNumId w:val="12"/>
  </w:num>
  <w:num w:numId="7">
    <w:abstractNumId w:val="6"/>
  </w:num>
  <w:num w:numId="8">
    <w:abstractNumId w:val="7"/>
  </w:num>
  <w:num w:numId="9">
    <w:abstractNumId w:val="3"/>
  </w:num>
  <w:num w:numId="10">
    <w:abstractNumId w:val="11"/>
  </w:num>
  <w:num w:numId="11">
    <w:abstractNumId w:val="17"/>
  </w:num>
  <w:num w:numId="12">
    <w:abstractNumId w:val="16"/>
  </w:num>
  <w:num w:numId="13">
    <w:abstractNumId w:val="2"/>
  </w:num>
  <w:num w:numId="14">
    <w:abstractNumId w:val="18"/>
  </w:num>
  <w:num w:numId="15">
    <w:abstractNumId w:val="5"/>
  </w:num>
  <w:num w:numId="16">
    <w:abstractNumId w:val="14"/>
  </w:num>
  <w:num w:numId="17">
    <w:abstractNumId w:val="10"/>
  </w:num>
  <w:num w:numId="18">
    <w:abstractNumId w:val="8"/>
  </w:num>
  <w:num w:numId="19">
    <w:abstractNumId w:val="20"/>
  </w:num>
  <w:num w:numId="20">
    <w:abstractNumId w:val="13"/>
  </w:num>
  <w:num w:numId="21">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denas Valero, Juan Carlos">
    <w15:presenceInfo w15:providerId="AD" w15:userId="S::juanca@iadb.org::b58943fa-7501-494d-ae6c-0c2f4fb6e429"/>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93"/>
  <w:proofState w:spelling="clean" w:grammar="dirty"/>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38F"/>
    <w:rsid w:val="000367E1"/>
    <w:rsid w:val="000C6696"/>
    <w:rsid w:val="000E4075"/>
    <w:rsid w:val="00114CEE"/>
    <w:rsid w:val="001309EB"/>
    <w:rsid w:val="00157AC5"/>
    <w:rsid w:val="001602D5"/>
    <w:rsid w:val="001640FA"/>
    <w:rsid w:val="00191750"/>
    <w:rsid w:val="001B4987"/>
    <w:rsid w:val="001C7FF3"/>
    <w:rsid w:val="001D44B2"/>
    <w:rsid w:val="00200E2D"/>
    <w:rsid w:val="002061BB"/>
    <w:rsid w:val="00207577"/>
    <w:rsid w:val="00236B51"/>
    <w:rsid w:val="0023793D"/>
    <w:rsid w:val="002435B7"/>
    <w:rsid w:val="002511F5"/>
    <w:rsid w:val="00266A41"/>
    <w:rsid w:val="002702AF"/>
    <w:rsid w:val="00291333"/>
    <w:rsid w:val="00297391"/>
    <w:rsid w:val="002A1094"/>
    <w:rsid w:val="002B36E9"/>
    <w:rsid w:val="002B796F"/>
    <w:rsid w:val="002E7132"/>
    <w:rsid w:val="003074CA"/>
    <w:rsid w:val="0034670B"/>
    <w:rsid w:val="00366122"/>
    <w:rsid w:val="00374329"/>
    <w:rsid w:val="00390224"/>
    <w:rsid w:val="003F1FB9"/>
    <w:rsid w:val="00441B15"/>
    <w:rsid w:val="00445F0F"/>
    <w:rsid w:val="00447955"/>
    <w:rsid w:val="00475ECA"/>
    <w:rsid w:val="004970D5"/>
    <w:rsid w:val="004A6C5B"/>
    <w:rsid w:val="004B6070"/>
    <w:rsid w:val="004B69C5"/>
    <w:rsid w:val="004C64A9"/>
    <w:rsid w:val="004D3AB6"/>
    <w:rsid w:val="004D490F"/>
    <w:rsid w:val="00505658"/>
    <w:rsid w:val="00520213"/>
    <w:rsid w:val="00521A53"/>
    <w:rsid w:val="00534C95"/>
    <w:rsid w:val="00554719"/>
    <w:rsid w:val="005568D9"/>
    <w:rsid w:val="0055732D"/>
    <w:rsid w:val="00570E04"/>
    <w:rsid w:val="005720AA"/>
    <w:rsid w:val="005910E6"/>
    <w:rsid w:val="00596608"/>
    <w:rsid w:val="005C71CB"/>
    <w:rsid w:val="00610B3C"/>
    <w:rsid w:val="00636832"/>
    <w:rsid w:val="0065164B"/>
    <w:rsid w:val="006604AF"/>
    <w:rsid w:val="00666F19"/>
    <w:rsid w:val="006841E0"/>
    <w:rsid w:val="006A29A3"/>
    <w:rsid w:val="006B1AEB"/>
    <w:rsid w:val="006E1BA5"/>
    <w:rsid w:val="006E6DD3"/>
    <w:rsid w:val="006F0C4D"/>
    <w:rsid w:val="006F0EFD"/>
    <w:rsid w:val="007004C6"/>
    <w:rsid w:val="00725F0E"/>
    <w:rsid w:val="00733DEE"/>
    <w:rsid w:val="007375B6"/>
    <w:rsid w:val="007439DF"/>
    <w:rsid w:val="00750B52"/>
    <w:rsid w:val="00777EF6"/>
    <w:rsid w:val="007827F6"/>
    <w:rsid w:val="00795D94"/>
    <w:rsid w:val="007D0CF3"/>
    <w:rsid w:val="007E1358"/>
    <w:rsid w:val="007F61A9"/>
    <w:rsid w:val="00802CB6"/>
    <w:rsid w:val="00820955"/>
    <w:rsid w:val="00825308"/>
    <w:rsid w:val="008470CC"/>
    <w:rsid w:val="00850A04"/>
    <w:rsid w:val="008609F2"/>
    <w:rsid w:val="008736EF"/>
    <w:rsid w:val="008A30B2"/>
    <w:rsid w:val="008A6031"/>
    <w:rsid w:val="008C5352"/>
    <w:rsid w:val="008E0A03"/>
    <w:rsid w:val="008F3643"/>
    <w:rsid w:val="00936ED9"/>
    <w:rsid w:val="00955488"/>
    <w:rsid w:val="009743E3"/>
    <w:rsid w:val="0099633B"/>
    <w:rsid w:val="009B38BA"/>
    <w:rsid w:val="009C438F"/>
    <w:rsid w:val="009E2881"/>
    <w:rsid w:val="009F3D8D"/>
    <w:rsid w:val="00A027A1"/>
    <w:rsid w:val="00A03BA2"/>
    <w:rsid w:val="00A04502"/>
    <w:rsid w:val="00A07B84"/>
    <w:rsid w:val="00A24F06"/>
    <w:rsid w:val="00A25554"/>
    <w:rsid w:val="00A30E19"/>
    <w:rsid w:val="00A3473C"/>
    <w:rsid w:val="00A50763"/>
    <w:rsid w:val="00A678D7"/>
    <w:rsid w:val="00A84C12"/>
    <w:rsid w:val="00AA0144"/>
    <w:rsid w:val="00AD7BE0"/>
    <w:rsid w:val="00AF14F1"/>
    <w:rsid w:val="00AF364A"/>
    <w:rsid w:val="00B00B39"/>
    <w:rsid w:val="00B25875"/>
    <w:rsid w:val="00B270E0"/>
    <w:rsid w:val="00B36FA4"/>
    <w:rsid w:val="00B81F90"/>
    <w:rsid w:val="00B85817"/>
    <w:rsid w:val="00B914D3"/>
    <w:rsid w:val="00BB12F6"/>
    <w:rsid w:val="00BC0E3F"/>
    <w:rsid w:val="00BC3CA3"/>
    <w:rsid w:val="00BC781A"/>
    <w:rsid w:val="00BD200E"/>
    <w:rsid w:val="00BF1766"/>
    <w:rsid w:val="00C04F8B"/>
    <w:rsid w:val="00C243FC"/>
    <w:rsid w:val="00C445B3"/>
    <w:rsid w:val="00C5418E"/>
    <w:rsid w:val="00C66430"/>
    <w:rsid w:val="00C71758"/>
    <w:rsid w:val="00C87D23"/>
    <w:rsid w:val="00C975FD"/>
    <w:rsid w:val="00CC5C00"/>
    <w:rsid w:val="00CD0180"/>
    <w:rsid w:val="00CE4FEF"/>
    <w:rsid w:val="00CF43CF"/>
    <w:rsid w:val="00D1157C"/>
    <w:rsid w:val="00D16277"/>
    <w:rsid w:val="00D3315F"/>
    <w:rsid w:val="00D40C95"/>
    <w:rsid w:val="00D85970"/>
    <w:rsid w:val="00D90E4D"/>
    <w:rsid w:val="00D90E7C"/>
    <w:rsid w:val="00D95C26"/>
    <w:rsid w:val="00DB6AA3"/>
    <w:rsid w:val="00DD0932"/>
    <w:rsid w:val="00DE0AEF"/>
    <w:rsid w:val="00E05CF8"/>
    <w:rsid w:val="00E20DE5"/>
    <w:rsid w:val="00E21838"/>
    <w:rsid w:val="00E304B0"/>
    <w:rsid w:val="00E30F55"/>
    <w:rsid w:val="00E37A4C"/>
    <w:rsid w:val="00E42355"/>
    <w:rsid w:val="00E8159F"/>
    <w:rsid w:val="00ED2C90"/>
    <w:rsid w:val="00EE6A75"/>
    <w:rsid w:val="00F06830"/>
    <w:rsid w:val="00F073B1"/>
    <w:rsid w:val="00F126B6"/>
    <w:rsid w:val="00F168AC"/>
    <w:rsid w:val="00F3539B"/>
    <w:rsid w:val="00F415B8"/>
    <w:rsid w:val="00F4439F"/>
    <w:rsid w:val="00F52FB2"/>
    <w:rsid w:val="00F7023D"/>
    <w:rsid w:val="00F92F5A"/>
    <w:rsid w:val="00FA01CC"/>
    <w:rsid w:val="00FA1CD8"/>
    <w:rsid w:val="00FC1D36"/>
    <w:rsid w:val="00FF2C98"/>
    <w:rsid w:val="1A3CBAB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1F5E5"/>
  <w15:chartTrackingRefBased/>
  <w15:docId w15:val="{BD25F447-A735-F74E-8029-8009E4B99F1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4"/>
        <w:szCs w:val="24"/>
        <w:lang w:val="es-C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9C438F"/>
    <w:pPr>
      <w:spacing w:after="200" w:line="276" w:lineRule="auto"/>
    </w:pPr>
    <w:rPr>
      <w:sz w:val="22"/>
      <w:szCs w:val="22"/>
      <w:lang w:val="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9C438F"/>
    <w:pPr>
      <w:ind w:left="720"/>
      <w:contextualSpacing/>
    </w:pPr>
  </w:style>
  <w:style w:type="paragraph" w:styleId="FootnoteText">
    <w:name w:val="footnote text"/>
    <w:basedOn w:val="Normal"/>
    <w:link w:val="FootnoteTextChar"/>
    <w:uiPriority w:val="99"/>
    <w:semiHidden/>
    <w:unhideWhenUsed/>
    <w:rsid w:val="00BC3CA3"/>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BC3CA3"/>
    <w:rPr>
      <w:sz w:val="20"/>
      <w:szCs w:val="20"/>
      <w:lang w:val="en-US"/>
    </w:rPr>
  </w:style>
  <w:style w:type="character" w:styleId="FootnoteReference">
    <w:name w:val="footnote reference"/>
    <w:basedOn w:val="DefaultParagraphFont"/>
    <w:uiPriority w:val="99"/>
    <w:semiHidden/>
    <w:unhideWhenUsed/>
    <w:rsid w:val="00BC3CA3"/>
    <w:rPr>
      <w:vertAlign w:val="superscript"/>
    </w:rPr>
  </w:style>
  <w:style w:type="character" w:styleId="Hyperlink">
    <w:name w:val="Hyperlink"/>
    <w:basedOn w:val="DefaultParagraphFont"/>
    <w:uiPriority w:val="99"/>
    <w:unhideWhenUsed/>
    <w:rsid w:val="00B00B39"/>
    <w:rPr>
      <w:color w:val="0563C1" w:themeColor="hyperlink"/>
      <w:u w:val="single"/>
    </w:rPr>
  </w:style>
  <w:style w:type="character" w:styleId="UnresolvedMention">
    <w:name w:val="Unresolved Mention"/>
    <w:basedOn w:val="DefaultParagraphFont"/>
    <w:uiPriority w:val="99"/>
    <w:semiHidden/>
    <w:unhideWhenUsed/>
    <w:rsid w:val="00B00B39"/>
    <w:rPr>
      <w:color w:val="605E5C"/>
      <w:shd w:val="clear" w:color="auto" w:fill="E1DFDD"/>
    </w:rPr>
  </w:style>
  <w:style w:type="paragraph" w:styleId="BalloonText">
    <w:name w:val="Balloon Text"/>
    <w:basedOn w:val="Normal"/>
    <w:link w:val="BalloonTextChar"/>
    <w:uiPriority w:val="99"/>
    <w:semiHidden/>
    <w:unhideWhenUsed/>
    <w:rsid w:val="00BB12F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BB12F6"/>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437010">
      <w:bodyDiv w:val="1"/>
      <w:marLeft w:val="0"/>
      <w:marRight w:val="0"/>
      <w:marTop w:val="0"/>
      <w:marBottom w:val="0"/>
      <w:divBdr>
        <w:top w:val="none" w:sz="0" w:space="0" w:color="auto"/>
        <w:left w:val="none" w:sz="0" w:space="0" w:color="auto"/>
        <w:bottom w:val="none" w:sz="0" w:space="0" w:color="auto"/>
        <w:right w:val="none" w:sz="0" w:space="0" w:color="auto"/>
      </w:divBdr>
    </w:div>
    <w:div w:id="52776350">
      <w:bodyDiv w:val="1"/>
      <w:marLeft w:val="0"/>
      <w:marRight w:val="0"/>
      <w:marTop w:val="0"/>
      <w:marBottom w:val="0"/>
      <w:divBdr>
        <w:top w:val="none" w:sz="0" w:space="0" w:color="auto"/>
        <w:left w:val="none" w:sz="0" w:space="0" w:color="auto"/>
        <w:bottom w:val="none" w:sz="0" w:space="0" w:color="auto"/>
        <w:right w:val="none" w:sz="0" w:space="0" w:color="auto"/>
      </w:divBdr>
    </w:div>
    <w:div w:id="62997543">
      <w:bodyDiv w:val="1"/>
      <w:marLeft w:val="0"/>
      <w:marRight w:val="0"/>
      <w:marTop w:val="0"/>
      <w:marBottom w:val="0"/>
      <w:divBdr>
        <w:top w:val="none" w:sz="0" w:space="0" w:color="auto"/>
        <w:left w:val="none" w:sz="0" w:space="0" w:color="auto"/>
        <w:bottom w:val="none" w:sz="0" w:space="0" w:color="auto"/>
        <w:right w:val="none" w:sz="0" w:space="0" w:color="auto"/>
      </w:divBdr>
    </w:div>
    <w:div w:id="70124932">
      <w:bodyDiv w:val="1"/>
      <w:marLeft w:val="0"/>
      <w:marRight w:val="0"/>
      <w:marTop w:val="0"/>
      <w:marBottom w:val="0"/>
      <w:divBdr>
        <w:top w:val="none" w:sz="0" w:space="0" w:color="auto"/>
        <w:left w:val="none" w:sz="0" w:space="0" w:color="auto"/>
        <w:bottom w:val="none" w:sz="0" w:space="0" w:color="auto"/>
        <w:right w:val="none" w:sz="0" w:space="0" w:color="auto"/>
      </w:divBdr>
    </w:div>
    <w:div w:id="202058657">
      <w:bodyDiv w:val="1"/>
      <w:marLeft w:val="0"/>
      <w:marRight w:val="0"/>
      <w:marTop w:val="0"/>
      <w:marBottom w:val="0"/>
      <w:divBdr>
        <w:top w:val="none" w:sz="0" w:space="0" w:color="auto"/>
        <w:left w:val="none" w:sz="0" w:space="0" w:color="auto"/>
        <w:bottom w:val="none" w:sz="0" w:space="0" w:color="auto"/>
        <w:right w:val="none" w:sz="0" w:space="0" w:color="auto"/>
      </w:divBdr>
    </w:div>
    <w:div w:id="263999526">
      <w:bodyDiv w:val="1"/>
      <w:marLeft w:val="0"/>
      <w:marRight w:val="0"/>
      <w:marTop w:val="0"/>
      <w:marBottom w:val="0"/>
      <w:divBdr>
        <w:top w:val="none" w:sz="0" w:space="0" w:color="auto"/>
        <w:left w:val="none" w:sz="0" w:space="0" w:color="auto"/>
        <w:bottom w:val="none" w:sz="0" w:space="0" w:color="auto"/>
        <w:right w:val="none" w:sz="0" w:space="0" w:color="auto"/>
      </w:divBdr>
    </w:div>
    <w:div w:id="309941875">
      <w:bodyDiv w:val="1"/>
      <w:marLeft w:val="0"/>
      <w:marRight w:val="0"/>
      <w:marTop w:val="0"/>
      <w:marBottom w:val="0"/>
      <w:divBdr>
        <w:top w:val="none" w:sz="0" w:space="0" w:color="auto"/>
        <w:left w:val="none" w:sz="0" w:space="0" w:color="auto"/>
        <w:bottom w:val="none" w:sz="0" w:space="0" w:color="auto"/>
        <w:right w:val="none" w:sz="0" w:space="0" w:color="auto"/>
      </w:divBdr>
    </w:div>
    <w:div w:id="325792592">
      <w:bodyDiv w:val="1"/>
      <w:marLeft w:val="0"/>
      <w:marRight w:val="0"/>
      <w:marTop w:val="0"/>
      <w:marBottom w:val="0"/>
      <w:divBdr>
        <w:top w:val="none" w:sz="0" w:space="0" w:color="auto"/>
        <w:left w:val="none" w:sz="0" w:space="0" w:color="auto"/>
        <w:bottom w:val="none" w:sz="0" w:space="0" w:color="auto"/>
        <w:right w:val="none" w:sz="0" w:space="0" w:color="auto"/>
      </w:divBdr>
    </w:div>
    <w:div w:id="465508276">
      <w:bodyDiv w:val="1"/>
      <w:marLeft w:val="0"/>
      <w:marRight w:val="0"/>
      <w:marTop w:val="0"/>
      <w:marBottom w:val="0"/>
      <w:divBdr>
        <w:top w:val="none" w:sz="0" w:space="0" w:color="auto"/>
        <w:left w:val="none" w:sz="0" w:space="0" w:color="auto"/>
        <w:bottom w:val="none" w:sz="0" w:space="0" w:color="auto"/>
        <w:right w:val="none" w:sz="0" w:space="0" w:color="auto"/>
      </w:divBdr>
    </w:div>
    <w:div w:id="490412464">
      <w:bodyDiv w:val="1"/>
      <w:marLeft w:val="0"/>
      <w:marRight w:val="0"/>
      <w:marTop w:val="0"/>
      <w:marBottom w:val="0"/>
      <w:divBdr>
        <w:top w:val="none" w:sz="0" w:space="0" w:color="auto"/>
        <w:left w:val="none" w:sz="0" w:space="0" w:color="auto"/>
        <w:bottom w:val="none" w:sz="0" w:space="0" w:color="auto"/>
        <w:right w:val="none" w:sz="0" w:space="0" w:color="auto"/>
      </w:divBdr>
    </w:div>
    <w:div w:id="524293778">
      <w:bodyDiv w:val="1"/>
      <w:marLeft w:val="0"/>
      <w:marRight w:val="0"/>
      <w:marTop w:val="0"/>
      <w:marBottom w:val="0"/>
      <w:divBdr>
        <w:top w:val="none" w:sz="0" w:space="0" w:color="auto"/>
        <w:left w:val="none" w:sz="0" w:space="0" w:color="auto"/>
        <w:bottom w:val="none" w:sz="0" w:space="0" w:color="auto"/>
        <w:right w:val="none" w:sz="0" w:space="0" w:color="auto"/>
      </w:divBdr>
    </w:div>
    <w:div w:id="642463502">
      <w:bodyDiv w:val="1"/>
      <w:marLeft w:val="0"/>
      <w:marRight w:val="0"/>
      <w:marTop w:val="0"/>
      <w:marBottom w:val="0"/>
      <w:divBdr>
        <w:top w:val="none" w:sz="0" w:space="0" w:color="auto"/>
        <w:left w:val="none" w:sz="0" w:space="0" w:color="auto"/>
        <w:bottom w:val="none" w:sz="0" w:space="0" w:color="auto"/>
        <w:right w:val="none" w:sz="0" w:space="0" w:color="auto"/>
      </w:divBdr>
    </w:div>
    <w:div w:id="656225804">
      <w:bodyDiv w:val="1"/>
      <w:marLeft w:val="0"/>
      <w:marRight w:val="0"/>
      <w:marTop w:val="0"/>
      <w:marBottom w:val="0"/>
      <w:divBdr>
        <w:top w:val="none" w:sz="0" w:space="0" w:color="auto"/>
        <w:left w:val="none" w:sz="0" w:space="0" w:color="auto"/>
        <w:bottom w:val="none" w:sz="0" w:space="0" w:color="auto"/>
        <w:right w:val="none" w:sz="0" w:space="0" w:color="auto"/>
      </w:divBdr>
    </w:div>
    <w:div w:id="675310252">
      <w:bodyDiv w:val="1"/>
      <w:marLeft w:val="0"/>
      <w:marRight w:val="0"/>
      <w:marTop w:val="0"/>
      <w:marBottom w:val="0"/>
      <w:divBdr>
        <w:top w:val="none" w:sz="0" w:space="0" w:color="auto"/>
        <w:left w:val="none" w:sz="0" w:space="0" w:color="auto"/>
        <w:bottom w:val="none" w:sz="0" w:space="0" w:color="auto"/>
        <w:right w:val="none" w:sz="0" w:space="0" w:color="auto"/>
      </w:divBdr>
    </w:div>
    <w:div w:id="823394480">
      <w:bodyDiv w:val="1"/>
      <w:marLeft w:val="0"/>
      <w:marRight w:val="0"/>
      <w:marTop w:val="0"/>
      <w:marBottom w:val="0"/>
      <w:divBdr>
        <w:top w:val="none" w:sz="0" w:space="0" w:color="auto"/>
        <w:left w:val="none" w:sz="0" w:space="0" w:color="auto"/>
        <w:bottom w:val="none" w:sz="0" w:space="0" w:color="auto"/>
        <w:right w:val="none" w:sz="0" w:space="0" w:color="auto"/>
      </w:divBdr>
    </w:div>
    <w:div w:id="896820721">
      <w:bodyDiv w:val="1"/>
      <w:marLeft w:val="0"/>
      <w:marRight w:val="0"/>
      <w:marTop w:val="0"/>
      <w:marBottom w:val="0"/>
      <w:divBdr>
        <w:top w:val="none" w:sz="0" w:space="0" w:color="auto"/>
        <w:left w:val="none" w:sz="0" w:space="0" w:color="auto"/>
        <w:bottom w:val="none" w:sz="0" w:space="0" w:color="auto"/>
        <w:right w:val="none" w:sz="0" w:space="0" w:color="auto"/>
      </w:divBdr>
    </w:div>
    <w:div w:id="951782458">
      <w:bodyDiv w:val="1"/>
      <w:marLeft w:val="0"/>
      <w:marRight w:val="0"/>
      <w:marTop w:val="0"/>
      <w:marBottom w:val="0"/>
      <w:divBdr>
        <w:top w:val="none" w:sz="0" w:space="0" w:color="auto"/>
        <w:left w:val="none" w:sz="0" w:space="0" w:color="auto"/>
        <w:bottom w:val="none" w:sz="0" w:space="0" w:color="auto"/>
        <w:right w:val="none" w:sz="0" w:space="0" w:color="auto"/>
      </w:divBdr>
    </w:div>
    <w:div w:id="987897813">
      <w:bodyDiv w:val="1"/>
      <w:marLeft w:val="0"/>
      <w:marRight w:val="0"/>
      <w:marTop w:val="0"/>
      <w:marBottom w:val="0"/>
      <w:divBdr>
        <w:top w:val="none" w:sz="0" w:space="0" w:color="auto"/>
        <w:left w:val="none" w:sz="0" w:space="0" w:color="auto"/>
        <w:bottom w:val="none" w:sz="0" w:space="0" w:color="auto"/>
        <w:right w:val="none" w:sz="0" w:space="0" w:color="auto"/>
      </w:divBdr>
    </w:div>
    <w:div w:id="1024136122">
      <w:bodyDiv w:val="1"/>
      <w:marLeft w:val="0"/>
      <w:marRight w:val="0"/>
      <w:marTop w:val="0"/>
      <w:marBottom w:val="0"/>
      <w:divBdr>
        <w:top w:val="none" w:sz="0" w:space="0" w:color="auto"/>
        <w:left w:val="none" w:sz="0" w:space="0" w:color="auto"/>
        <w:bottom w:val="none" w:sz="0" w:space="0" w:color="auto"/>
        <w:right w:val="none" w:sz="0" w:space="0" w:color="auto"/>
      </w:divBdr>
    </w:div>
    <w:div w:id="1039670199">
      <w:bodyDiv w:val="1"/>
      <w:marLeft w:val="0"/>
      <w:marRight w:val="0"/>
      <w:marTop w:val="0"/>
      <w:marBottom w:val="0"/>
      <w:divBdr>
        <w:top w:val="none" w:sz="0" w:space="0" w:color="auto"/>
        <w:left w:val="none" w:sz="0" w:space="0" w:color="auto"/>
        <w:bottom w:val="none" w:sz="0" w:space="0" w:color="auto"/>
        <w:right w:val="none" w:sz="0" w:space="0" w:color="auto"/>
      </w:divBdr>
    </w:div>
    <w:div w:id="1046756597">
      <w:bodyDiv w:val="1"/>
      <w:marLeft w:val="0"/>
      <w:marRight w:val="0"/>
      <w:marTop w:val="0"/>
      <w:marBottom w:val="0"/>
      <w:divBdr>
        <w:top w:val="none" w:sz="0" w:space="0" w:color="auto"/>
        <w:left w:val="none" w:sz="0" w:space="0" w:color="auto"/>
        <w:bottom w:val="none" w:sz="0" w:space="0" w:color="auto"/>
        <w:right w:val="none" w:sz="0" w:space="0" w:color="auto"/>
      </w:divBdr>
    </w:div>
    <w:div w:id="1101492900">
      <w:bodyDiv w:val="1"/>
      <w:marLeft w:val="0"/>
      <w:marRight w:val="0"/>
      <w:marTop w:val="0"/>
      <w:marBottom w:val="0"/>
      <w:divBdr>
        <w:top w:val="none" w:sz="0" w:space="0" w:color="auto"/>
        <w:left w:val="none" w:sz="0" w:space="0" w:color="auto"/>
        <w:bottom w:val="none" w:sz="0" w:space="0" w:color="auto"/>
        <w:right w:val="none" w:sz="0" w:space="0" w:color="auto"/>
      </w:divBdr>
    </w:div>
    <w:div w:id="1202478101">
      <w:bodyDiv w:val="1"/>
      <w:marLeft w:val="0"/>
      <w:marRight w:val="0"/>
      <w:marTop w:val="0"/>
      <w:marBottom w:val="0"/>
      <w:divBdr>
        <w:top w:val="none" w:sz="0" w:space="0" w:color="auto"/>
        <w:left w:val="none" w:sz="0" w:space="0" w:color="auto"/>
        <w:bottom w:val="none" w:sz="0" w:space="0" w:color="auto"/>
        <w:right w:val="none" w:sz="0" w:space="0" w:color="auto"/>
      </w:divBdr>
    </w:div>
    <w:div w:id="1245989589">
      <w:bodyDiv w:val="1"/>
      <w:marLeft w:val="0"/>
      <w:marRight w:val="0"/>
      <w:marTop w:val="0"/>
      <w:marBottom w:val="0"/>
      <w:divBdr>
        <w:top w:val="none" w:sz="0" w:space="0" w:color="auto"/>
        <w:left w:val="none" w:sz="0" w:space="0" w:color="auto"/>
        <w:bottom w:val="none" w:sz="0" w:space="0" w:color="auto"/>
        <w:right w:val="none" w:sz="0" w:space="0" w:color="auto"/>
      </w:divBdr>
    </w:div>
    <w:div w:id="1260680067">
      <w:bodyDiv w:val="1"/>
      <w:marLeft w:val="0"/>
      <w:marRight w:val="0"/>
      <w:marTop w:val="0"/>
      <w:marBottom w:val="0"/>
      <w:divBdr>
        <w:top w:val="none" w:sz="0" w:space="0" w:color="auto"/>
        <w:left w:val="none" w:sz="0" w:space="0" w:color="auto"/>
        <w:bottom w:val="none" w:sz="0" w:space="0" w:color="auto"/>
        <w:right w:val="none" w:sz="0" w:space="0" w:color="auto"/>
      </w:divBdr>
    </w:div>
    <w:div w:id="1427463054">
      <w:bodyDiv w:val="1"/>
      <w:marLeft w:val="0"/>
      <w:marRight w:val="0"/>
      <w:marTop w:val="0"/>
      <w:marBottom w:val="0"/>
      <w:divBdr>
        <w:top w:val="none" w:sz="0" w:space="0" w:color="auto"/>
        <w:left w:val="none" w:sz="0" w:space="0" w:color="auto"/>
        <w:bottom w:val="none" w:sz="0" w:space="0" w:color="auto"/>
        <w:right w:val="none" w:sz="0" w:space="0" w:color="auto"/>
      </w:divBdr>
    </w:div>
    <w:div w:id="1488127248">
      <w:bodyDiv w:val="1"/>
      <w:marLeft w:val="0"/>
      <w:marRight w:val="0"/>
      <w:marTop w:val="0"/>
      <w:marBottom w:val="0"/>
      <w:divBdr>
        <w:top w:val="none" w:sz="0" w:space="0" w:color="auto"/>
        <w:left w:val="none" w:sz="0" w:space="0" w:color="auto"/>
        <w:bottom w:val="none" w:sz="0" w:space="0" w:color="auto"/>
        <w:right w:val="none" w:sz="0" w:space="0" w:color="auto"/>
      </w:divBdr>
    </w:div>
    <w:div w:id="1683358160">
      <w:bodyDiv w:val="1"/>
      <w:marLeft w:val="0"/>
      <w:marRight w:val="0"/>
      <w:marTop w:val="0"/>
      <w:marBottom w:val="0"/>
      <w:divBdr>
        <w:top w:val="none" w:sz="0" w:space="0" w:color="auto"/>
        <w:left w:val="none" w:sz="0" w:space="0" w:color="auto"/>
        <w:bottom w:val="none" w:sz="0" w:space="0" w:color="auto"/>
        <w:right w:val="none" w:sz="0" w:space="0" w:color="auto"/>
      </w:divBdr>
    </w:div>
    <w:div w:id="1921713190">
      <w:bodyDiv w:val="1"/>
      <w:marLeft w:val="0"/>
      <w:marRight w:val="0"/>
      <w:marTop w:val="0"/>
      <w:marBottom w:val="0"/>
      <w:divBdr>
        <w:top w:val="none" w:sz="0" w:space="0" w:color="auto"/>
        <w:left w:val="none" w:sz="0" w:space="0" w:color="auto"/>
        <w:bottom w:val="none" w:sz="0" w:space="0" w:color="auto"/>
        <w:right w:val="none" w:sz="0" w:space="0" w:color="auto"/>
      </w:divBdr>
    </w:div>
    <w:div w:id="1931501269">
      <w:bodyDiv w:val="1"/>
      <w:marLeft w:val="0"/>
      <w:marRight w:val="0"/>
      <w:marTop w:val="0"/>
      <w:marBottom w:val="0"/>
      <w:divBdr>
        <w:top w:val="none" w:sz="0" w:space="0" w:color="auto"/>
        <w:left w:val="none" w:sz="0" w:space="0" w:color="auto"/>
        <w:bottom w:val="none" w:sz="0" w:space="0" w:color="auto"/>
        <w:right w:val="none" w:sz="0" w:space="0" w:color="auto"/>
      </w:divBdr>
    </w:div>
    <w:div w:id="1982222134">
      <w:bodyDiv w:val="1"/>
      <w:marLeft w:val="0"/>
      <w:marRight w:val="0"/>
      <w:marTop w:val="0"/>
      <w:marBottom w:val="0"/>
      <w:divBdr>
        <w:top w:val="none" w:sz="0" w:space="0" w:color="auto"/>
        <w:left w:val="none" w:sz="0" w:space="0" w:color="auto"/>
        <w:bottom w:val="none" w:sz="0" w:space="0" w:color="auto"/>
        <w:right w:val="none" w:sz="0" w:space="0" w:color="auto"/>
      </w:divBdr>
    </w:div>
    <w:div w:id="2018581286">
      <w:bodyDiv w:val="1"/>
      <w:marLeft w:val="0"/>
      <w:marRight w:val="0"/>
      <w:marTop w:val="0"/>
      <w:marBottom w:val="0"/>
      <w:divBdr>
        <w:top w:val="none" w:sz="0" w:space="0" w:color="auto"/>
        <w:left w:val="none" w:sz="0" w:space="0" w:color="auto"/>
        <w:bottom w:val="none" w:sz="0" w:space="0" w:color="auto"/>
        <w:right w:val="none" w:sz="0" w:space="0" w:color="auto"/>
      </w:divBdr>
    </w:div>
    <w:div w:id="2085251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emf" Id="rId8" /><Relationship Type="http://schemas.openxmlformats.org/officeDocument/2006/relationships/customXml" Target="../customXml/item2.xml" Id="rId13" /><Relationship Type="http://schemas.openxmlformats.org/officeDocument/2006/relationships/customXml" Target="../customXml/item7.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5.xml" Id="rId16" /><Relationship Type="http://schemas.openxmlformats.org/officeDocument/2006/relationships/customXml" Target="../customXml/item1.xml" Id="rId1" /><Relationship Type="http://schemas.openxmlformats.org/officeDocument/2006/relationships/footnotes" Target="footnotes.xml" Id="rId6" /><Relationship Type="http://schemas.microsoft.com/office/2011/relationships/people" Target="people.xml" Id="rId11" /><Relationship Type="http://schemas.openxmlformats.org/officeDocument/2006/relationships/webSettings" Target="webSettings.xml" Id="rId5" /><Relationship Type="http://schemas.openxmlformats.org/officeDocument/2006/relationships/customXml" Target="../customXml/item4.xml" Id="rId15" /><Relationship Type="http://schemas.openxmlformats.org/officeDocument/2006/relationships/fontTable" Target="fontTable.xml" Id="rId10" /><Relationship Type="http://schemas.openxmlformats.org/officeDocument/2006/relationships/customXml" Target="../customXml/item8.xml" Id="rId19" /><Relationship Type="http://schemas.openxmlformats.org/officeDocument/2006/relationships/settings" Target="settings.xml" Id="rId4" /><Relationship Type="http://schemas.openxmlformats.org/officeDocument/2006/relationships/image" Target="media/image2.emf" Id="rId9" /><Relationship Type="http://schemas.openxmlformats.org/officeDocument/2006/relationships/customXml" Target="../customXml/item3.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www.energia.gob.p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AD02D69E94E914BB693B79CB5ED504D" ma:contentTypeVersion="923" ma:contentTypeDescription="A content type to manage public (operations) IDB documents" ma:contentTypeScope="" ma:versionID="209f1e3cec67cffd17e99677039adf2c">
  <xsd:schema xmlns:xsd="http://www.w3.org/2001/XMLSchema" xmlns:xs="http://www.w3.org/2001/XMLSchema" xmlns:p="http://schemas.microsoft.com/office/2006/metadata/properties" xmlns:ns2="cdc7663a-08f0-4737-9e8c-148ce897a09c" targetNamespace="http://schemas.microsoft.com/office/2006/metadata/properties" ma:root="true" ma:fieldsID="20d1c0ed8b5aefc47fa1af098239d61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5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Suber, Stephanie Anne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RURAL ELECTRIFICATION</TermName>
          <TermId xmlns="http://schemas.microsoft.com/office/infopath/2007/PartnerControls">90b0719d-742a-4d45-b8c2-5e51d3fda218</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118</Value>
      <Value>22</Value>
      <Value>1</Value>
      <Value>35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PN-L1155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_dlc_DocId xmlns="cdc7663a-08f0-4737-9e8c-148ce897a09c">EZSHARE-486691044-18</_dlc_DocId>
    <_dlc_DocIdUrl xmlns="cdc7663a-08f0-4737-9e8c-148ce897a09c">
      <Url>https://idbg.sharepoint.com/teams/EZ-PN-LON/PN-L1155/_layouts/15/DocIdRedir.aspx?ID=EZSHARE-486691044-18</Url>
      <Description>EZSHARE-486691044-18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E3604A2D-9951-434A-BBE0-22FED839E11F}">
  <ds:schemaRefs>
    <ds:schemaRef ds:uri="http://schemas.openxmlformats.org/officeDocument/2006/bibliography"/>
  </ds:schemaRefs>
</ds:datastoreItem>
</file>

<file path=customXml/itemProps2.xml><?xml version="1.0" encoding="utf-8"?>
<ds:datastoreItem xmlns:ds="http://schemas.openxmlformats.org/officeDocument/2006/customXml" ds:itemID="{86273408-98BC-41A6-92B2-2A140F50FD02}"/>
</file>

<file path=customXml/itemProps3.xml><?xml version="1.0" encoding="utf-8"?>
<ds:datastoreItem xmlns:ds="http://schemas.openxmlformats.org/officeDocument/2006/customXml" ds:itemID="{64A4E4C2-B67B-4174-9824-FE8F0362F4E8}"/>
</file>

<file path=customXml/itemProps4.xml><?xml version="1.0" encoding="utf-8"?>
<ds:datastoreItem xmlns:ds="http://schemas.openxmlformats.org/officeDocument/2006/customXml" ds:itemID="{E39AD615-5358-4DDF-BBAD-914135BEAB20}"/>
</file>

<file path=customXml/itemProps5.xml><?xml version="1.0" encoding="utf-8"?>
<ds:datastoreItem xmlns:ds="http://schemas.openxmlformats.org/officeDocument/2006/customXml" ds:itemID="{EB5812CB-09DF-4DAD-B6AC-F44126F18060}"/>
</file>

<file path=customXml/itemProps6.xml><?xml version="1.0" encoding="utf-8"?>
<ds:datastoreItem xmlns:ds="http://schemas.openxmlformats.org/officeDocument/2006/customXml" ds:itemID="{667C2533-3554-4AD0-8F42-AD1CCE62EF7F}"/>
</file>

<file path=customXml/itemProps7.xml><?xml version="1.0" encoding="utf-8"?>
<ds:datastoreItem xmlns:ds="http://schemas.openxmlformats.org/officeDocument/2006/customXml" ds:itemID="{8BD8F43A-A29D-4308-BBF6-06C9EFC5800B}"/>
</file>

<file path=customXml/itemProps8.xml><?xml version="1.0" encoding="utf-8"?>
<ds:datastoreItem xmlns:ds="http://schemas.openxmlformats.org/officeDocument/2006/customXml" ds:itemID="{9A340E39-8E11-4455-A5C0-855930B5D62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Cardenas Valero, Juan Carlos</cp:lastModifiedBy>
  <cp:revision>3</cp:revision>
  <cp:lastPrinted>2018-11-30T17:27:00Z</cp:lastPrinted>
  <dcterms:created xsi:type="dcterms:W3CDTF">2018-11-30T18:04:00Z</dcterms:created>
  <dcterms:modified xsi:type="dcterms:W3CDTF">2019-01-23T15:47:57Z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118;#RURAL ELECTRIFICATION|90b0719d-742a-4d45-b8c2-5e51d3fda218</vt:lpwstr>
  </property>
  <property fmtid="{D5CDD505-2E9C-101B-9397-08002B2CF9AE}" pid="7" name="Fund IDB">
    <vt:lpwstr/>
  </property>
  <property fmtid="{D5CDD505-2E9C-101B-9397-08002B2CF9AE}" pid="8" name="Country">
    <vt:lpwstr>22;#Panama|7af43a84-776d-43d1-b0f2-8a1f2a8ffc7b</vt:lpwstr>
  </property>
  <property fmtid="{D5CDD505-2E9C-101B-9397-08002B2CF9AE}" pid="9" name="Sector IDB">
    <vt:lpwstr>35;#ENERGY|4fed196a-cd0b-4970-87de-42da17f9b203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cc1fa1ff-0561-4d68-beef-bcc83f12644d</vt:lpwstr>
  </property>
  <property fmtid="{D5CDD505-2E9C-101B-9397-08002B2CF9AE}" pid="12" name="AuthorIds_UIVersion_2">
    <vt:lpwstr>608</vt:lpwstr>
  </property>
  <property fmtid="{D5CDD505-2E9C-101B-9397-08002B2CF9AE}" pid="13" name="ContentTypeId">
    <vt:lpwstr>0x0101001A458A224826124E8B45B1D613300CFC005AD02D69E94E914BB693B79CB5ED504D</vt:lpwstr>
  </property>
</Properties>
</file>