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BE5" w:rsidRPr="00A56BE5" w:rsidRDefault="00A56BE5" w:rsidP="00A56BE5">
      <w:pPr>
        <w:tabs>
          <w:tab w:val="left" w:pos="0"/>
        </w:tabs>
        <w:spacing w:before="120" w:after="0" w:line="240" w:lineRule="auto"/>
        <w:jc w:val="center"/>
        <w:outlineLvl w:val="2"/>
        <w:rPr>
          <w:rFonts w:ascii="Arial" w:eastAsia="Times New Roman" w:hAnsi="Arial" w:cs="Arial"/>
          <w:smallCaps/>
          <w:lang w:val="es-ES"/>
        </w:rPr>
      </w:pPr>
      <w:bookmarkStart w:id="0" w:name="_Toc462859730"/>
      <w:r w:rsidRPr="00A56BE5">
        <w:rPr>
          <w:rFonts w:ascii="Arial" w:eastAsia="Times New Roman" w:hAnsi="Arial" w:cs="Arial"/>
          <w:smallCaps/>
          <w:lang w:val="es-ES"/>
        </w:rPr>
        <w:t>Documento del Banco Interamericano de Desarrollo</w:t>
      </w:r>
      <w:bookmarkEnd w:id="0"/>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b/>
          <w:smallCaps/>
          <w:sz w:val="28"/>
          <w:szCs w:val="28"/>
          <w:lang w:val="es-ES"/>
        </w:rPr>
      </w:pPr>
      <w:r w:rsidRPr="00A56BE5">
        <w:rPr>
          <w:rFonts w:ascii="Arial" w:eastAsia="Times New Roman" w:hAnsi="Arial" w:cs="Arial"/>
          <w:b/>
          <w:smallCaps/>
          <w:sz w:val="28"/>
          <w:szCs w:val="28"/>
          <w:lang w:val="es-ES_tradnl"/>
        </w:rPr>
        <w:t>República Dominicana</w:t>
      </w: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b/>
          <w:smallCaps/>
          <w:sz w:val="28"/>
          <w:szCs w:val="28"/>
          <w:lang w:val="es-ES"/>
        </w:rPr>
      </w:pPr>
      <w:r w:rsidRPr="00A56BE5">
        <w:rPr>
          <w:rFonts w:ascii="Arial" w:eastAsia="Times New Roman" w:hAnsi="Arial" w:cs="Arial"/>
          <w:b/>
          <w:smallCaps/>
          <w:sz w:val="28"/>
          <w:szCs w:val="28"/>
          <w:lang w:val="es-ES_tradnl"/>
        </w:rPr>
        <w:t>Programa de Apoyo al Desarrollo Infantil Temprano</w:t>
      </w:r>
    </w:p>
    <w:p w:rsidR="00A56BE5" w:rsidRPr="00A56BE5" w:rsidRDefault="00A56BE5" w:rsidP="00A56BE5">
      <w:pPr>
        <w:keepNext/>
        <w:tabs>
          <w:tab w:val="left" w:pos="3060"/>
        </w:tabs>
        <w:spacing w:before="240" w:after="0" w:line="240" w:lineRule="auto"/>
        <w:jc w:val="center"/>
        <w:rPr>
          <w:rFonts w:ascii="Arial" w:eastAsia="Times New Roman" w:hAnsi="Arial" w:cs="Arial"/>
          <w:caps/>
          <w:lang w:val="es-ES"/>
        </w:rPr>
      </w:pPr>
    </w:p>
    <w:p w:rsidR="00A56BE5" w:rsidRPr="00A56BE5" w:rsidRDefault="00A56BE5" w:rsidP="00A56BE5">
      <w:pPr>
        <w:keepNext/>
        <w:tabs>
          <w:tab w:val="left" w:pos="3060"/>
        </w:tabs>
        <w:spacing w:before="240" w:after="0" w:line="240" w:lineRule="auto"/>
        <w:jc w:val="center"/>
        <w:rPr>
          <w:rFonts w:ascii="Arial" w:eastAsia="Times New Roman" w:hAnsi="Arial" w:cs="Arial"/>
          <w: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b/>
          <w:smallCaps/>
          <w:lang w:val="es-ES"/>
        </w:rPr>
      </w:pPr>
      <w:r w:rsidRPr="00A56BE5">
        <w:rPr>
          <w:rFonts w:ascii="Arial" w:eastAsia="Times New Roman" w:hAnsi="Arial" w:cs="Arial"/>
          <w:b/>
          <w:smallCaps/>
          <w:lang w:val="es-ES"/>
        </w:rPr>
        <w:t>(DR-L1077)</w:t>
      </w: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A56BE5" w:rsidRPr="00A56BE5" w:rsidRDefault="00A56BE5" w:rsidP="00A56BE5">
      <w:pPr>
        <w:tabs>
          <w:tab w:val="left" w:pos="1440"/>
          <w:tab w:val="left" w:pos="3060"/>
        </w:tabs>
        <w:spacing w:after="0" w:line="240" w:lineRule="auto"/>
        <w:jc w:val="center"/>
        <w:rPr>
          <w:rFonts w:ascii="Arial" w:eastAsia="Times New Roman" w:hAnsi="Arial" w:cs="Arial"/>
          <w:smallCaps/>
          <w:lang w:val="es-ES"/>
        </w:rPr>
      </w:pPr>
    </w:p>
    <w:p w:rsidR="00F42933" w:rsidRPr="00A56BE5" w:rsidRDefault="00F42933" w:rsidP="00F42933">
      <w:pPr>
        <w:pStyle w:val="Newpage"/>
        <w:rPr>
          <w:rFonts w:ascii="Arial" w:hAnsi="Arial"/>
          <w:b w:val="0"/>
          <w:caps/>
          <w:smallCaps w:val="0"/>
          <w:sz w:val="32"/>
          <w:szCs w:val="32"/>
          <w:lang w:val="es-ES"/>
        </w:rPr>
      </w:pPr>
    </w:p>
    <w:p w:rsidR="00F42933" w:rsidRPr="00A56BE5" w:rsidRDefault="00F42933" w:rsidP="00F42933">
      <w:pPr>
        <w:pStyle w:val="Newpage"/>
        <w:rPr>
          <w:rFonts w:ascii="Arial" w:hAnsi="Arial"/>
          <w:b w:val="0"/>
          <w:caps/>
          <w:smallCaps w:val="0"/>
          <w:sz w:val="32"/>
          <w:szCs w:val="32"/>
          <w:lang w:val="es-ES"/>
        </w:rPr>
      </w:pPr>
    </w:p>
    <w:p w:rsidR="00F42933" w:rsidRPr="00A56BE5" w:rsidRDefault="00F42933" w:rsidP="00F42933">
      <w:pPr>
        <w:tabs>
          <w:tab w:val="left" w:pos="1440"/>
          <w:tab w:val="left" w:pos="3060"/>
        </w:tabs>
        <w:spacing w:line="240" w:lineRule="auto"/>
        <w:jc w:val="center"/>
        <w:outlineLvl w:val="0"/>
        <w:rPr>
          <w:rFonts w:ascii="Arial" w:hAnsi="Arial" w:cs="Arial"/>
          <w:b/>
          <w:bCs/>
          <w:smallCaps/>
          <w:sz w:val="24"/>
          <w:szCs w:val="24"/>
          <w:lang w:val="es-ES"/>
        </w:rPr>
      </w:pPr>
      <w:bookmarkStart w:id="1" w:name="_Toc462859731"/>
      <w:r w:rsidRPr="00A56BE5">
        <w:rPr>
          <w:rFonts w:ascii="Arial" w:hAnsi="Arial" w:cs="Arial"/>
          <w:b/>
          <w:bCs/>
          <w:smallCaps/>
          <w:sz w:val="24"/>
          <w:szCs w:val="24"/>
          <w:lang w:val="es-ES"/>
        </w:rPr>
        <w:t>Análisis Económico</w:t>
      </w:r>
      <w:bookmarkEnd w:id="1"/>
    </w:p>
    <w:p w:rsidR="00F42933" w:rsidRPr="00A56BE5" w:rsidRDefault="00F42933" w:rsidP="00F42933">
      <w:pPr>
        <w:tabs>
          <w:tab w:val="left" w:pos="1440"/>
          <w:tab w:val="left" w:pos="3060"/>
        </w:tabs>
        <w:spacing w:line="240" w:lineRule="auto"/>
        <w:jc w:val="center"/>
        <w:outlineLvl w:val="0"/>
        <w:rPr>
          <w:rFonts w:ascii="Arial" w:hAnsi="Arial" w:cs="Arial"/>
          <w:b/>
          <w:smallCaps/>
          <w:sz w:val="24"/>
          <w:szCs w:val="24"/>
          <w:lang w:val="es-ES"/>
        </w:rPr>
      </w:pPr>
      <w:bookmarkStart w:id="2" w:name="_Toc462859732"/>
      <w:r w:rsidRPr="00A56BE5">
        <w:rPr>
          <w:rFonts w:ascii="Arial" w:hAnsi="Arial" w:cs="Arial"/>
          <w:b/>
          <w:bCs/>
          <w:smallCaps/>
          <w:sz w:val="24"/>
          <w:szCs w:val="24"/>
          <w:lang w:val="es-ES"/>
        </w:rPr>
        <w:t>ex – Ante Beneficio - Costo</w:t>
      </w:r>
      <w:bookmarkEnd w:id="2"/>
    </w:p>
    <w:p w:rsidR="00F42933" w:rsidRPr="00A56BE5" w:rsidRDefault="00F42933" w:rsidP="007C3EF6">
      <w:pPr>
        <w:pStyle w:val="ListParagraph"/>
        <w:spacing w:before="120" w:after="0" w:line="240" w:lineRule="auto"/>
        <w:ind w:left="1080"/>
        <w:jc w:val="center"/>
        <w:rPr>
          <w:rFonts w:ascii="Arial" w:hAnsi="Arial" w:cs="Arial"/>
          <w:b/>
          <w:sz w:val="32"/>
          <w:szCs w:val="32"/>
          <w:lang w:val="es-ES"/>
        </w:rPr>
      </w:pPr>
    </w:p>
    <w:p w:rsidR="00F42933" w:rsidRPr="00A56BE5" w:rsidRDefault="00F42933" w:rsidP="007C3EF6">
      <w:pPr>
        <w:pStyle w:val="ListParagraph"/>
        <w:spacing w:before="120" w:after="0" w:line="240" w:lineRule="auto"/>
        <w:ind w:left="1080"/>
        <w:jc w:val="center"/>
        <w:rPr>
          <w:rFonts w:ascii="Arial" w:hAnsi="Arial" w:cs="Arial"/>
          <w:b/>
          <w:sz w:val="32"/>
          <w:szCs w:val="32"/>
          <w:lang w:val="es-ES"/>
        </w:rPr>
      </w:pPr>
    </w:p>
    <w:p w:rsidR="00F42933" w:rsidRPr="00A56BE5" w:rsidRDefault="00F42933" w:rsidP="007C3EF6">
      <w:pPr>
        <w:pStyle w:val="ListParagraph"/>
        <w:spacing w:before="120" w:after="0" w:line="240" w:lineRule="auto"/>
        <w:ind w:left="1080"/>
        <w:jc w:val="center"/>
        <w:rPr>
          <w:rFonts w:ascii="Arial" w:hAnsi="Arial" w:cs="Arial"/>
          <w:b/>
          <w:sz w:val="32"/>
          <w:szCs w:val="32"/>
          <w:lang w:val="es-ES"/>
        </w:rPr>
      </w:pPr>
    </w:p>
    <w:p w:rsidR="00F42933" w:rsidRPr="00A56BE5" w:rsidRDefault="00F42933" w:rsidP="007C3EF6">
      <w:pPr>
        <w:pStyle w:val="ListParagraph"/>
        <w:spacing w:before="120" w:after="0" w:line="240" w:lineRule="auto"/>
        <w:ind w:left="1080"/>
        <w:jc w:val="center"/>
        <w:rPr>
          <w:rFonts w:ascii="Arial" w:hAnsi="Arial" w:cs="Arial"/>
          <w:b/>
          <w:sz w:val="24"/>
          <w:szCs w:val="24"/>
          <w:lang w:val="es-ES"/>
        </w:rPr>
      </w:pPr>
    </w:p>
    <w:p w:rsidR="00A56BE5" w:rsidRPr="00A56BE5" w:rsidRDefault="00A56BE5" w:rsidP="007C3EF6">
      <w:pPr>
        <w:pStyle w:val="ListParagraph"/>
        <w:spacing w:before="120" w:after="0" w:line="240" w:lineRule="auto"/>
        <w:ind w:left="1080"/>
        <w:jc w:val="center"/>
        <w:rPr>
          <w:rFonts w:ascii="Arial" w:hAnsi="Arial" w:cs="Arial"/>
          <w:b/>
          <w:sz w:val="24"/>
          <w:szCs w:val="24"/>
          <w:lang w:val="es-ES"/>
        </w:rPr>
      </w:pPr>
    </w:p>
    <w:p w:rsidR="00A56BE5" w:rsidRPr="00A56BE5" w:rsidRDefault="00A56BE5" w:rsidP="007C3EF6">
      <w:pPr>
        <w:pStyle w:val="ListParagraph"/>
        <w:spacing w:before="120" w:after="0" w:line="240" w:lineRule="auto"/>
        <w:ind w:left="1080"/>
        <w:jc w:val="center"/>
        <w:rPr>
          <w:rFonts w:ascii="Arial" w:hAnsi="Arial" w:cs="Arial"/>
          <w:b/>
          <w:sz w:val="24"/>
          <w:szCs w:val="24"/>
          <w:lang w:val="es-ES"/>
        </w:rPr>
      </w:pPr>
    </w:p>
    <w:p w:rsidR="00A56BE5" w:rsidRPr="00A56BE5" w:rsidRDefault="00A56BE5" w:rsidP="007C3EF6">
      <w:pPr>
        <w:pStyle w:val="ListParagraph"/>
        <w:spacing w:before="120" w:after="0" w:line="240" w:lineRule="auto"/>
        <w:ind w:left="1080"/>
        <w:jc w:val="center"/>
        <w:rPr>
          <w:rFonts w:ascii="Arial" w:hAnsi="Arial" w:cs="Arial"/>
          <w:b/>
          <w:sz w:val="24"/>
          <w:szCs w:val="24"/>
          <w:lang w:val="es-ES"/>
        </w:rPr>
      </w:pPr>
    </w:p>
    <w:p w:rsidR="00A56BE5" w:rsidRPr="00A56BE5" w:rsidRDefault="00A56BE5" w:rsidP="007C3EF6">
      <w:pPr>
        <w:pStyle w:val="ListParagraph"/>
        <w:spacing w:before="120" w:after="0" w:line="240" w:lineRule="auto"/>
        <w:ind w:left="1080"/>
        <w:jc w:val="center"/>
        <w:rPr>
          <w:rFonts w:ascii="Arial" w:hAnsi="Arial" w:cs="Arial"/>
          <w:b/>
          <w:sz w:val="24"/>
          <w:szCs w:val="24"/>
          <w:lang w:val="es-ES"/>
        </w:rPr>
      </w:pPr>
    </w:p>
    <w:p w:rsidR="00A56BE5" w:rsidRPr="00A56BE5" w:rsidRDefault="00A56BE5" w:rsidP="00F42933">
      <w:pPr>
        <w:pStyle w:val="ListParagraph"/>
        <w:spacing w:before="120" w:after="0" w:line="240" w:lineRule="auto"/>
        <w:ind w:left="1080"/>
        <w:jc w:val="center"/>
        <w:rPr>
          <w:rFonts w:ascii="Arial" w:hAnsi="Arial" w:cs="Arial"/>
          <w:b/>
          <w:sz w:val="24"/>
          <w:szCs w:val="24"/>
          <w:lang w:val="es-ES"/>
        </w:rPr>
      </w:pPr>
    </w:p>
    <w:p w:rsidR="00F42933" w:rsidRPr="00A56BE5" w:rsidRDefault="00F42933" w:rsidP="00F42933">
      <w:pPr>
        <w:pStyle w:val="ListParagraph"/>
        <w:spacing w:before="120" w:after="0" w:line="240" w:lineRule="auto"/>
        <w:ind w:left="1080"/>
        <w:jc w:val="center"/>
        <w:rPr>
          <w:rFonts w:ascii="Arial" w:hAnsi="Arial" w:cs="Arial"/>
          <w:b/>
          <w:sz w:val="24"/>
          <w:szCs w:val="24"/>
          <w:lang w:val="es-ES"/>
        </w:rPr>
      </w:pPr>
    </w:p>
    <w:p w:rsidR="00F42933" w:rsidRPr="00A56BE5" w:rsidRDefault="00F42933" w:rsidP="00F42933">
      <w:pPr>
        <w:tabs>
          <w:tab w:val="left" w:pos="1440"/>
          <w:tab w:val="left" w:pos="3060"/>
        </w:tabs>
        <w:spacing w:line="240" w:lineRule="auto"/>
        <w:jc w:val="center"/>
        <w:rPr>
          <w:rFonts w:ascii="Arial" w:hAnsi="Arial" w:cs="Arial"/>
          <w:sz w:val="24"/>
          <w:szCs w:val="24"/>
          <w:lang w:val="es-ES"/>
        </w:rPr>
      </w:pPr>
    </w:p>
    <w:p w:rsidR="00012941" w:rsidRPr="00A42361" w:rsidRDefault="00F42933" w:rsidP="00012941">
      <w:pPr>
        <w:pStyle w:val="BodyText"/>
        <w:pBdr>
          <w:top w:val="single" w:sz="4" w:space="1" w:color="auto"/>
          <w:left w:val="single" w:sz="4" w:space="4" w:color="auto"/>
          <w:bottom w:val="single" w:sz="4" w:space="0" w:color="auto"/>
          <w:right w:val="single" w:sz="4" w:space="4" w:color="auto"/>
        </w:pBdr>
        <w:tabs>
          <w:tab w:val="left" w:pos="1440"/>
        </w:tabs>
        <w:jc w:val="both"/>
        <w:rPr>
          <w:rFonts w:ascii="Arial" w:hAnsi="Arial" w:cs="Arial"/>
          <w:sz w:val="20"/>
          <w:lang w:val="es-ES"/>
        </w:rPr>
      </w:pPr>
      <w:r w:rsidRPr="00A56BE5">
        <w:rPr>
          <w:rFonts w:ascii="Arial" w:hAnsi="Arial" w:cs="Arial"/>
          <w:sz w:val="20"/>
          <w:lang w:val="es-ES"/>
        </w:rPr>
        <w:t xml:space="preserve">Este documento fue elaborado por: Carlos Gargiulo </w:t>
      </w:r>
      <w:r w:rsidR="00012941" w:rsidRPr="00A56BE5">
        <w:rPr>
          <w:rFonts w:ascii="Arial" w:hAnsi="Arial" w:cs="Arial"/>
          <w:sz w:val="20"/>
          <w:lang w:val="es-ES"/>
        </w:rPr>
        <w:t xml:space="preserve">(consultor) </w:t>
      </w:r>
      <w:r w:rsidR="00A42361">
        <w:rPr>
          <w:rFonts w:ascii="Arial" w:hAnsi="Arial" w:cs="Arial"/>
          <w:sz w:val="20"/>
          <w:lang w:val="es-ES"/>
        </w:rPr>
        <w:t>bajo la supervisión del Jefe de Equipo Jenelle Thompson (SCL/EDU)</w:t>
      </w:r>
    </w:p>
    <w:p w:rsidR="00F42933" w:rsidRPr="00A56BE5" w:rsidRDefault="00F42933">
      <w:pPr>
        <w:rPr>
          <w:rFonts w:ascii="Arial" w:hAnsi="Arial" w:cs="Arial"/>
          <w:b/>
          <w:bCs/>
          <w:sz w:val="24"/>
          <w:szCs w:val="24"/>
          <w:lang w:val="es-ES"/>
        </w:rPr>
      </w:pPr>
      <w:r w:rsidRPr="00A56BE5">
        <w:rPr>
          <w:rFonts w:ascii="Arial" w:hAnsi="Arial" w:cs="Arial"/>
          <w:b/>
          <w:bCs/>
          <w:sz w:val="24"/>
          <w:szCs w:val="24"/>
          <w:lang w:val="es-ES"/>
        </w:rPr>
        <w:br w:type="page"/>
      </w:r>
    </w:p>
    <w:sdt>
      <w:sdtPr>
        <w:id w:val="844211170"/>
        <w:docPartObj>
          <w:docPartGallery w:val="Table of Contents"/>
          <w:docPartUnique/>
        </w:docPartObj>
      </w:sdtPr>
      <w:sdtEndPr>
        <w:rPr>
          <w:b/>
          <w:bCs/>
          <w:noProof/>
        </w:rPr>
      </w:sdtEndPr>
      <w:sdtContent>
        <w:p w:rsidR="00FA7D72" w:rsidRPr="00FA7D72" w:rsidRDefault="00FA7D72" w:rsidP="00FA7D72">
          <w:pPr>
            <w:pStyle w:val="ListParagraph"/>
            <w:spacing w:before="120" w:after="0" w:line="240" w:lineRule="auto"/>
            <w:ind w:left="0"/>
            <w:jc w:val="center"/>
            <w:rPr>
              <w:rFonts w:ascii="Arial" w:hAnsi="Arial" w:cs="Arial"/>
              <w:smallCaps/>
              <w:noProof/>
            </w:rPr>
          </w:pPr>
          <w:r w:rsidRPr="00A56BE5">
            <w:rPr>
              <w:rFonts w:ascii="Arial" w:hAnsi="Arial" w:cs="Arial"/>
              <w:b/>
              <w:bCs/>
              <w:lang w:val="es-ES"/>
            </w:rPr>
            <w:t>ÍNDICE</w:t>
          </w:r>
          <w:r>
            <w:fldChar w:fldCharType="begin"/>
          </w:r>
          <w:r>
            <w:instrText xml:space="preserve"> TOC \o "1-3" \h \z \u </w:instrText>
          </w:r>
          <w:r>
            <w:fldChar w:fldCharType="separate"/>
          </w:r>
        </w:p>
        <w:p w:rsidR="00FA7D72" w:rsidRPr="00FA7D72" w:rsidRDefault="009F1A17" w:rsidP="00FA7D72">
          <w:pPr>
            <w:pStyle w:val="TOC1"/>
          </w:pPr>
          <w:hyperlink w:anchor="_Toc462859733" w:history="1">
            <w:r w:rsidR="00FA7D72" w:rsidRPr="00FA7D72">
              <w:rPr>
                <w:lang w:val="en-US"/>
              </w:rPr>
              <w:t>I.</w:t>
            </w:r>
            <w:r w:rsidR="00FA7D72" w:rsidRPr="00FA7D72">
              <w:tab/>
            </w:r>
            <w:r w:rsidR="00FA7D72" w:rsidRPr="00FA7D72">
              <w:rPr>
                <w:lang w:val="en-US"/>
              </w:rPr>
              <w:t>Introducción</w:t>
            </w:r>
            <w:r w:rsidR="00FA7D72" w:rsidRPr="00FA7D72">
              <w:rPr>
                <w:webHidden/>
              </w:rPr>
              <w:tab/>
            </w:r>
            <w:r w:rsidR="00FA7D72" w:rsidRPr="00FA7D72">
              <w:rPr>
                <w:webHidden/>
              </w:rPr>
              <w:fldChar w:fldCharType="begin"/>
            </w:r>
            <w:r w:rsidR="00FA7D72" w:rsidRPr="00FA7D72">
              <w:rPr>
                <w:webHidden/>
              </w:rPr>
              <w:instrText xml:space="preserve"> PAGEREF _Toc462859733 \h </w:instrText>
            </w:r>
            <w:r w:rsidR="00FA7D72" w:rsidRPr="00FA7D72">
              <w:rPr>
                <w:webHidden/>
              </w:rPr>
            </w:r>
            <w:r w:rsidR="00FA7D72" w:rsidRPr="00FA7D72">
              <w:rPr>
                <w:webHidden/>
              </w:rPr>
              <w:fldChar w:fldCharType="separate"/>
            </w:r>
            <w:r w:rsidR="00FA7D72" w:rsidRPr="00FA7D72">
              <w:rPr>
                <w:webHidden/>
              </w:rPr>
              <w:t>3</w:t>
            </w:r>
            <w:r w:rsidR="00FA7D72" w:rsidRPr="00FA7D72">
              <w:rPr>
                <w:webHidden/>
              </w:rPr>
              <w:fldChar w:fldCharType="end"/>
            </w:r>
          </w:hyperlink>
        </w:p>
        <w:p w:rsidR="00FA7D72" w:rsidRPr="00FA7D72" w:rsidRDefault="00ED0765">
          <w:pPr>
            <w:pStyle w:val="TOC2"/>
            <w:rPr>
              <w:rFonts w:ascii="Arial" w:hAnsi="Arial" w:cs="Arial"/>
              <w:smallCaps/>
              <w:noProof/>
              <w:sz w:val="22"/>
            </w:rPr>
          </w:pPr>
          <w:r>
            <w:fldChar w:fldCharType="begin"/>
          </w:r>
          <w:r>
            <w:instrText xml:space="preserve"> HYPERLINK \l "_Toc462859734" </w:instrText>
          </w:r>
          <w:r>
            <w:fldChar w:fldCharType="separate"/>
          </w:r>
          <w:r w:rsidR="00FA7D72" w:rsidRPr="00FA7D72">
            <w:rPr>
              <w:rFonts w:ascii="Arial" w:hAnsi="Arial" w:cs="Arial"/>
              <w:smallCaps/>
              <w:sz w:val="22"/>
            </w:rPr>
            <w:t>A.</w:t>
          </w:r>
          <w:r w:rsidR="00FA7D72" w:rsidRPr="00FA7D72">
            <w:rPr>
              <w:rFonts w:ascii="Arial" w:hAnsi="Arial" w:cs="Arial"/>
              <w:smallCaps/>
              <w:noProof/>
              <w:sz w:val="22"/>
            </w:rPr>
            <w:tab/>
          </w:r>
          <w:del w:id="3" w:author="Inter-American Development Bank" w:date="2016-10-07T19:32:00Z">
            <w:r w:rsidR="00FA7D72" w:rsidRPr="00FA7D72" w:rsidDel="00ED0765">
              <w:rPr>
                <w:rFonts w:ascii="Arial" w:hAnsi="Arial" w:cs="Arial"/>
                <w:smallCaps/>
                <w:sz w:val="22"/>
              </w:rPr>
              <w:delText>Comedor    Baño para bebé</w:delText>
            </w:r>
          </w:del>
          <w:ins w:id="4" w:author="Inter-American Development Bank" w:date="2016-10-07T19:32:00Z">
            <w:r>
              <w:rPr>
                <w:rFonts w:ascii="Arial" w:hAnsi="Arial" w:cs="Arial"/>
                <w:smallCaps/>
                <w:sz w:val="22"/>
              </w:rPr>
              <w:t>introducción</w:t>
            </w:r>
          </w:ins>
          <w:del w:id="5" w:author="Inter-American Development Bank" w:date="2016-10-07T19:32:00Z">
            <w:r w:rsidR="00FA7D72" w:rsidRPr="00FA7D72" w:rsidDel="00ED0765">
              <w:rPr>
                <w:rFonts w:ascii="Arial" w:hAnsi="Arial" w:cs="Arial"/>
                <w:smallCaps/>
                <w:sz w:val="22"/>
              </w:rPr>
              <w:delText>s</w:delText>
            </w:r>
          </w:del>
          <w:r w:rsidR="00FA7D72" w:rsidRPr="00FA7D72">
            <w:rPr>
              <w:rFonts w:ascii="Arial" w:hAnsi="Arial" w:cs="Arial"/>
              <w:smallCaps/>
              <w:noProof/>
              <w:webHidden/>
              <w:sz w:val="22"/>
            </w:rPr>
            <w:tab/>
          </w:r>
          <w:r w:rsidR="00FA7D72" w:rsidRPr="00FA7D72">
            <w:rPr>
              <w:rFonts w:ascii="Arial" w:hAnsi="Arial" w:cs="Arial"/>
              <w:smallCaps/>
              <w:noProof/>
              <w:webHidden/>
              <w:sz w:val="22"/>
            </w:rPr>
            <w:fldChar w:fldCharType="begin"/>
          </w:r>
          <w:r w:rsidR="00FA7D72" w:rsidRPr="00FA7D72">
            <w:rPr>
              <w:rFonts w:ascii="Arial" w:hAnsi="Arial" w:cs="Arial"/>
              <w:smallCaps/>
              <w:noProof/>
              <w:webHidden/>
              <w:sz w:val="22"/>
            </w:rPr>
            <w:instrText xml:space="preserve"> PAGEREF _Toc462859734 \h </w:instrText>
          </w:r>
          <w:r w:rsidR="00FA7D72" w:rsidRPr="00FA7D72">
            <w:rPr>
              <w:rFonts w:ascii="Arial" w:hAnsi="Arial" w:cs="Arial"/>
              <w:smallCaps/>
              <w:noProof/>
              <w:webHidden/>
              <w:sz w:val="22"/>
            </w:rPr>
          </w:r>
          <w:r w:rsidR="00FA7D72" w:rsidRPr="00FA7D72">
            <w:rPr>
              <w:rFonts w:ascii="Arial" w:hAnsi="Arial" w:cs="Arial"/>
              <w:smallCaps/>
              <w:noProof/>
              <w:webHidden/>
              <w:sz w:val="22"/>
            </w:rPr>
            <w:fldChar w:fldCharType="separate"/>
          </w:r>
          <w:r w:rsidR="00FA7D72" w:rsidRPr="00FA7D72">
            <w:rPr>
              <w:rFonts w:ascii="Arial" w:hAnsi="Arial" w:cs="Arial"/>
              <w:smallCaps/>
              <w:noProof/>
              <w:webHidden/>
              <w:sz w:val="22"/>
            </w:rPr>
            <w:t>5</w:t>
          </w:r>
          <w:r w:rsidR="00FA7D72" w:rsidRPr="00FA7D72">
            <w:rPr>
              <w:rFonts w:ascii="Arial" w:hAnsi="Arial" w:cs="Arial"/>
              <w:smallCaps/>
              <w:noProof/>
              <w:webHidden/>
              <w:sz w:val="22"/>
            </w:rPr>
            <w:fldChar w:fldCharType="end"/>
          </w:r>
          <w:r>
            <w:rPr>
              <w:rFonts w:ascii="Arial" w:hAnsi="Arial" w:cs="Arial"/>
              <w:smallCaps/>
              <w:noProof/>
              <w:sz w:val="22"/>
            </w:rPr>
            <w:fldChar w:fldCharType="end"/>
          </w:r>
        </w:p>
        <w:p w:rsidR="00FA7D72" w:rsidRPr="00FA7D72" w:rsidRDefault="009F1A17" w:rsidP="00FA7D72">
          <w:pPr>
            <w:pStyle w:val="TOC1"/>
          </w:pPr>
          <w:hyperlink w:anchor="_Toc462859735" w:history="1">
            <w:r w:rsidR="00FA7D72" w:rsidRPr="00FA7D72">
              <w:rPr>
                <w:lang w:val="en-US"/>
              </w:rPr>
              <w:t>II.</w:t>
            </w:r>
            <w:r w:rsidR="00FA7D72" w:rsidRPr="00FA7D72">
              <w:tab/>
            </w:r>
            <w:r w:rsidR="00FA7D72" w:rsidRPr="00FA7D72">
              <w:rPr>
                <w:lang w:val="en-US"/>
              </w:rPr>
              <w:t>Objetivos y Componentes</w:t>
            </w:r>
            <w:r w:rsidR="00FA7D72" w:rsidRPr="00FA7D72">
              <w:rPr>
                <w:webHidden/>
              </w:rPr>
              <w:tab/>
            </w:r>
            <w:r w:rsidR="00FA7D72" w:rsidRPr="00FA7D72">
              <w:rPr>
                <w:webHidden/>
              </w:rPr>
              <w:fldChar w:fldCharType="begin"/>
            </w:r>
            <w:r w:rsidR="00FA7D72" w:rsidRPr="00FA7D72">
              <w:rPr>
                <w:webHidden/>
              </w:rPr>
              <w:instrText xml:space="preserve"> PAGEREF _Toc462859735 \h </w:instrText>
            </w:r>
            <w:r w:rsidR="00FA7D72" w:rsidRPr="00FA7D72">
              <w:rPr>
                <w:webHidden/>
              </w:rPr>
            </w:r>
            <w:r w:rsidR="00FA7D72" w:rsidRPr="00FA7D72">
              <w:rPr>
                <w:webHidden/>
              </w:rPr>
              <w:fldChar w:fldCharType="separate"/>
            </w:r>
            <w:r w:rsidR="00FA7D72" w:rsidRPr="00FA7D72">
              <w:rPr>
                <w:webHidden/>
              </w:rPr>
              <w:t>5</w:t>
            </w:r>
            <w:r w:rsidR="00FA7D72" w:rsidRPr="00FA7D72">
              <w:rPr>
                <w:webHidden/>
              </w:rPr>
              <w:fldChar w:fldCharType="end"/>
            </w:r>
          </w:hyperlink>
        </w:p>
        <w:p w:rsidR="00FA7D72" w:rsidRPr="00FA7D72" w:rsidRDefault="009F1A17">
          <w:pPr>
            <w:pStyle w:val="TOC2"/>
            <w:rPr>
              <w:rFonts w:ascii="Arial" w:hAnsi="Arial" w:cs="Arial"/>
              <w:smallCaps/>
              <w:noProof/>
              <w:sz w:val="22"/>
            </w:rPr>
          </w:pPr>
          <w:hyperlink w:anchor="_Toc462859736" w:history="1">
            <w:r w:rsidR="00FA7D72" w:rsidRPr="00FA7D72">
              <w:rPr>
                <w:rFonts w:ascii="Arial" w:hAnsi="Arial" w:cs="Arial"/>
                <w:smallCaps/>
                <w:sz w:val="22"/>
              </w:rPr>
              <w:t>A.</w:t>
            </w:r>
            <w:r w:rsidR="00FA7D72" w:rsidRPr="00FA7D72">
              <w:rPr>
                <w:rFonts w:ascii="Arial" w:hAnsi="Arial" w:cs="Arial"/>
                <w:smallCaps/>
                <w:noProof/>
                <w:sz w:val="22"/>
              </w:rPr>
              <w:tab/>
            </w:r>
            <w:r w:rsidR="00FA7D72" w:rsidRPr="00FA7D72">
              <w:rPr>
                <w:rFonts w:ascii="Arial" w:hAnsi="Arial" w:cs="Arial"/>
                <w:smallCaps/>
                <w:sz w:val="22"/>
              </w:rPr>
              <w:t>Objetivo General y Específicos de la Operación</w:t>
            </w:r>
            <w:r w:rsidR="00FA7D72" w:rsidRPr="00FA7D72">
              <w:rPr>
                <w:rFonts w:ascii="Arial" w:hAnsi="Arial" w:cs="Arial"/>
                <w:smallCaps/>
                <w:noProof/>
                <w:webHidden/>
                <w:sz w:val="22"/>
              </w:rPr>
              <w:tab/>
            </w:r>
            <w:r w:rsidR="00FA7D72" w:rsidRPr="00FA7D72">
              <w:rPr>
                <w:rFonts w:ascii="Arial" w:hAnsi="Arial" w:cs="Arial"/>
                <w:smallCaps/>
                <w:noProof/>
                <w:webHidden/>
                <w:sz w:val="22"/>
              </w:rPr>
              <w:fldChar w:fldCharType="begin"/>
            </w:r>
            <w:r w:rsidR="00FA7D72" w:rsidRPr="00FA7D72">
              <w:rPr>
                <w:rFonts w:ascii="Arial" w:hAnsi="Arial" w:cs="Arial"/>
                <w:smallCaps/>
                <w:noProof/>
                <w:webHidden/>
                <w:sz w:val="22"/>
              </w:rPr>
              <w:instrText xml:space="preserve"> PAGEREF _Toc462859736 \h </w:instrText>
            </w:r>
            <w:r w:rsidR="00FA7D72" w:rsidRPr="00FA7D72">
              <w:rPr>
                <w:rFonts w:ascii="Arial" w:hAnsi="Arial" w:cs="Arial"/>
                <w:smallCaps/>
                <w:noProof/>
                <w:webHidden/>
                <w:sz w:val="22"/>
              </w:rPr>
            </w:r>
            <w:r w:rsidR="00FA7D72" w:rsidRPr="00FA7D72">
              <w:rPr>
                <w:rFonts w:ascii="Arial" w:hAnsi="Arial" w:cs="Arial"/>
                <w:smallCaps/>
                <w:noProof/>
                <w:webHidden/>
                <w:sz w:val="22"/>
              </w:rPr>
              <w:fldChar w:fldCharType="separate"/>
            </w:r>
            <w:r w:rsidR="00FA7D72" w:rsidRPr="00FA7D72">
              <w:rPr>
                <w:rFonts w:ascii="Arial" w:hAnsi="Arial" w:cs="Arial"/>
                <w:smallCaps/>
                <w:noProof/>
                <w:webHidden/>
                <w:sz w:val="22"/>
              </w:rPr>
              <w:t>5</w:t>
            </w:r>
            <w:r w:rsidR="00FA7D72" w:rsidRPr="00FA7D72">
              <w:rPr>
                <w:rFonts w:ascii="Arial" w:hAnsi="Arial" w:cs="Arial"/>
                <w:smallCaps/>
                <w:noProof/>
                <w:webHidden/>
                <w:sz w:val="22"/>
              </w:rPr>
              <w:fldChar w:fldCharType="end"/>
            </w:r>
          </w:hyperlink>
        </w:p>
        <w:p w:rsidR="00FA7D72" w:rsidRPr="00FA7D72" w:rsidRDefault="009F1A17">
          <w:pPr>
            <w:pStyle w:val="TOC2"/>
            <w:rPr>
              <w:rFonts w:ascii="Arial" w:hAnsi="Arial" w:cs="Arial"/>
              <w:smallCaps/>
              <w:noProof/>
              <w:sz w:val="22"/>
            </w:rPr>
          </w:pPr>
          <w:hyperlink w:anchor="_Toc462859737" w:history="1">
            <w:r w:rsidR="00FA7D72" w:rsidRPr="00FA7D72">
              <w:rPr>
                <w:rFonts w:ascii="Arial" w:hAnsi="Arial" w:cs="Arial"/>
                <w:smallCaps/>
                <w:sz w:val="22"/>
              </w:rPr>
              <w:t>B.</w:t>
            </w:r>
            <w:r w:rsidR="00FA7D72" w:rsidRPr="00FA7D72">
              <w:rPr>
                <w:rFonts w:ascii="Arial" w:hAnsi="Arial" w:cs="Arial"/>
                <w:smallCaps/>
                <w:noProof/>
                <w:sz w:val="22"/>
              </w:rPr>
              <w:tab/>
            </w:r>
            <w:r w:rsidR="00FA7D72" w:rsidRPr="00FA7D72">
              <w:rPr>
                <w:rFonts w:ascii="Arial" w:hAnsi="Arial" w:cs="Arial"/>
                <w:smallCaps/>
                <w:sz w:val="22"/>
              </w:rPr>
              <w:t>Componentes</w:t>
            </w:r>
            <w:r w:rsidR="00FA7D72" w:rsidRPr="00FA7D72">
              <w:rPr>
                <w:rFonts w:ascii="Arial" w:hAnsi="Arial" w:cs="Arial"/>
                <w:smallCaps/>
                <w:noProof/>
                <w:webHidden/>
                <w:sz w:val="22"/>
              </w:rPr>
              <w:tab/>
            </w:r>
            <w:r w:rsidR="00FA7D72" w:rsidRPr="00FA7D72">
              <w:rPr>
                <w:rFonts w:ascii="Arial" w:hAnsi="Arial" w:cs="Arial"/>
                <w:smallCaps/>
                <w:noProof/>
                <w:webHidden/>
                <w:sz w:val="22"/>
              </w:rPr>
              <w:fldChar w:fldCharType="begin"/>
            </w:r>
            <w:r w:rsidR="00FA7D72" w:rsidRPr="00FA7D72">
              <w:rPr>
                <w:rFonts w:ascii="Arial" w:hAnsi="Arial" w:cs="Arial"/>
                <w:smallCaps/>
                <w:noProof/>
                <w:webHidden/>
                <w:sz w:val="22"/>
              </w:rPr>
              <w:instrText xml:space="preserve"> PAGEREF _Toc462859737 \h </w:instrText>
            </w:r>
            <w:r w:rsidR="00FA7D72" w:rsidRPr="00FA7D72">
              <w:rPr>
                <w:rFonts w:ascii="Arial" w:hAnsi="Arial" w:cs="Arial"/>
                <w:smallCaps/>
                <w:noProof/>
                <w:webHidden/>
                <w:sz w:val="22"/>
              </w:rPr>
            </w:r>
            <w:r w:rsidR="00FA7D72" w:rsidRPr="00FA7D72">
              <w:rPr>
                <w:rFonts w:ascii="Arial" w:hAnsi="Arial" w:cs="Arial"/>
                <w:smallCaps/>
                <w:noProof/>
                <w:webHidden/>
                <w:sz w:val="22"/>
              </w:rPr>
              <w:fldChar w:fldCharType="separate"/>
            </w:r>
            <w:r w:rsidR="00FA7D72" w:rsidRPr="00FA7D72">
              <w:rPr>
                <w:rFonts w:ascii="Arial" w:hAnsi="Arial" w:cs="Arial"/>
                <w:smallCaps/>
                <w:noProof/>
                <w:webHidden/>
                <w:sz w:val="22"/>
              </w:rPr>
              <w:t>5</w:t>
            </w:r>
            <w:r w:rsidR="00FA7D72" w:rsidRPr="00FA7D72">
              <w:rPr>
                <w:rFonts w:ascii="Arial" w:hAnsi="Arial" w:cs="Arial"/>
                <w:smallCaps/>
                <w:noProof/>
                <w:webHidden/>
                <w:sz w:val="22"/>
              </w:rPr>
              <w:fldChar w:fldCharType="end"/>
            </w:r>
          </w:hyperlink>
        </w:p>
        <w:p w:rsidR="00FA7D72" w:rsidRPr="00FA7D72" w:rsidRDefault="009F1A17" w:rsidP="00FA7D72">
          <w:pPr>
            <w:pStyle w:val="TOC1"/>
          </w:pPr>
          <w:hyperlink w:anchor="_Toc462859738" w:history="1">
            <w:r w:rsidR="00FA7D72" w:rsidRPr="00FA7D72">
              <w:rPr>
                <w:lang w:val="en-US"/>
              </w:rPr>
              <w:t>III.</w:t>
            </w:r>
            <w:r w:rsidR="00FA7D72" w:rsidRPr="00FA7D72">
              <w:tab/>
            </w:r>
            <w:r w:rsidR="00FA7D72" w:rsidRPr="00FA7D72">
              <w:rPr>
                <w:lang w:val="en-US"/>
              </w:rPr>
              <w:t>Supuestos y Metodología</w:t>
            </w:r>
            <w:r w:rsidR="00FA7D72" w:rsidRPr="00FA7D72">
              <w:rPr>
                <w:webHidden/>
              </w:rPr>
              <w:tab/>
            </w:r>
            <w:r w:rsidR="00FA7D72" w:rsidRPr="00FA7D72">
              <w:rPr>
                <w:webHidden/>
              </w:rPr>
              <w:fldChar w:fldCharType="begin"/>
            </w:r>
            <w:r w:rsidR="00FA7D72" w:rsidRPr="00FA7D72">
              <w:rPr>
                <w:webHidden/>
              </w:rPr>
              <w:instrText xml:space="preserve"> PAGEREF _Toc462859738 \h </w:instrText>
            </w:r>
            <w:r w:rsidR="00FA7D72" w:rsidRPr="00FA7D72">
              <w:rPr>
                <w:webHidden/>
              </w:rPr>
            </w:r>
            <w:r w:rsidR="00FA7D72" w:rsidRPr="00FA7D72">
              <w:rPr>
                <w:webHidden/>
              </w:rPr>
              <w:fldChar w:fldCharType="separate"/>
            </w:r>
            <w:r w:rsidR="00FA7D72" w:rsidRPr="00FA7D72">
              <w:rPr>
                <w:webHidden/>
              </w:rPr>
              <w:t>6</w:t>
            </w:r>
            <w:r w:rsidR="00FA7D72" w:rsidRPr="00FA7D72">
              <w:rPr>
                <w:webHidden/>
              </w:rPr>
              <w:fldChar w:fldCharType="end"/>
            </w:r>
          </w:hyperlink>
        </w:p>
        <w:p w:rsidR="00FA7D72" w:rsidRPr="00FA7D72" w:rsidRDefault="009F1A17">
          <w:pPr>
            <w:pStyle w:val="TOC2"/>
            <w:rPr>
              <w:rFonts w:ascii="Arial" w:hAnsi="Arial" w:cs="Arial"/>
              <w:smallCaps/>
              <w:noProof/>
              <w:sz w:val="22"/>
            </w:rPr>
          </w:pPr>
          <w:hyperlink w:anchor="_Toc462859739" w:history="1">
            <w:r w:rsidR="00FA7D72" w:rsidRPr="00FA7D72">
              <w:rPr>
                <w:rFonts w:ascii="Arial" w:hAnsi="Arial" w:cs="Arial"/>
                <w:smallCaps/>
                <w:sz w:val="22"/>
              </w:rPr>
              <w:t>A.</w:t>
            </w:r>
            <w:r w:rsidR="00FA7D72" w:rsidRPr="00FA7D72">
              <w:rPr>
                <w:rFonts w:ascii="Arial" w:hAnsi="Arial" w:cs="Arial"/>
                <w:smallCaps/>
                <w:noProof/>
                <w:sz w:val="22"/>
              </w:rPr>
              <w:tab/>
            </w:r>
            <w:r w:rsidR="00FA7D72" w:rsidRPr="00FA7D72">
              <w:rPr>
                <w:rFonts w:ascii="Arial" w:hAnsi="Arial" w:cs="Arial"/>
                <w:smallCaps/>
                <w:sz w:val="22"/>
              </w:rPr>
              <w:t>Supuestos</w:t>
            </w:r>
            <w:r w:rsidR="00FA7D72" w:rsidRPr="00FA7D72">
              <w:rPr>
                <w:rFonts w:ascii="Arial" w:hAnsi="Arial" w:cs="Arial"/>
                <w:smallCaps/>
                <w:noProof/>
                <w:webHidden/>
                <w:sz w:val="22"/>
              </w:rPr>
              <w:tab/>
            </w:r>
            <w:r w:rsidR="00FA7D72" w:rsidRPr="00FA7D72">
              <w:rPr>
                <w:rFonts w:ascii="Arial" w:hAnsi="Arial" w:cs="Arial"/>
                <w:smallCaps/>
                <w:noProof/>
                <w:webHidden/>
                <w:sz w:val="22"/>
              </w:rPr>
              <w:fldChar w:fldCharType="begin"/>
            </w:r>
            <w:r w:rsidR="00FA7D72" w:rsidRPr="00FA7D72">
              <w:rPr>
                <w:rFonts w:ascii="Arial" w:hAnsi="Arial" w:cs="Arial"/>
                <w:smallCaps/>
                <w:noProof/>
                <w:webHidden/>
                <w:sz w:val="22"/>
              </w:rPr>
              <w:instrText xml:space="preserve"> PAGEREF _Toc462859739 \h </w:instrText>
            </w:r>
            <w:r w:rsidR="00FA7D72" w:rsidRPr="00FA7D72">
              <w:rPr>
                <w:rFonts w:ascii="Arial" w:hAnsi="Arial" w:cs="Arial"/>
                <w:smallCaps/>
                <w:noProof/>
                <w:webHidden/>
                <w:sz w:val="22"/>
              </w:rPr>
            </w:r>
            <w:r w:rsidR="00FA7D72" w:rsidRPr="00FA7D72">
              <w:rPr>
                <w:rFonts w:ascii="Arial" w:hAnsi="Arial" w:cs="Arial"/>
                <w:smallCaps/>
                <w:noProof/>
                <w:webHidden/>
                <w:sz w:val="22"/>
              </w:rPr>
              <w:fldChar w:fldCharType="separate"/>
            </w:r>
            <w:r w:rsidR="00FA7D72" w:rsidRPr="00FA7D72">
              <w:rPr>
                <w:rFonts w:ascii="Arial" w:hAnsi="Arial" w:cs="Arial"/>
                <w:smallCaps/>
                <w:noProof/>
                <w:webHidden/>
                <w:sz w:val="22"/>
              </w:rPr>
              <w:t>6</w:t>
            </w:r>
            <w:r w:rsidR="00FA7D72" w:rsidRPr="00FA7D72">
              <w:rPr>
                <w:rFonts w:ascii="Arial" w:hAnsi="Arial" w:cs="Arial"/>
                <w:smallCaps/>
                <w:noProof/>
                <w:webHidden/>
                <w:sz w:val="22"/>
              </w:rPr>
              <w:fldChar w:fldCharType="end"/>
            </w:r>
          </w:hyperlink>
        </w:p>
        <w:p w:rsidR="00FA7D72" w:rsidRPr="00FA7D72" w:rsidRDefault="009F1A17">
          <w:pPr>
            <w:pStyle w:val="TOC2"/>
            <w:rPr>
              <w:rFonts w:ascii="Arial" w:hAnsi="Arial" w:cs="Arial"/>
              <w:smallCaps/>
              <w:noProof/>
              <w:sz w:val="22"/>
            </w:rPr>
          </w:pPr>
          <w:hyperlink w:anchor="_Toc462859740" w:history="1">
            <w:r w:rsidR="00FA7D72" w:rsidRPr="00FA7D72">
              <w:rPr>
                <w:rFonts w:ascii="Arial" w:hAnsi="Arial" w:cs="Arial"/>
                <w:smallCaps/>
                <w:sz w:val="22"/>
              </w:rPr>
              <w:t>B.</w:t>
            </w:r>
            <w:r w:rsidR="00FA7D72" w:rsidRPr="00FA7D72">
              <w:rPr>
                <w:rFonts w:ascii="Arial" w:hAnsi="Arial" w:cs="Arial"/>
                <w:smallCaps/>
                <w:noProof/>
                <w:sz w:val="22"/>
              </w:rPr>
              <w:tab/>
            </w:r>
            <w:r w:rsidR="00FA7D72" w:rsidRPr="00FA7D72">
              <w:rPr>
                <w:rFonts w:ascii="Arial" w:hAnsi="Arial" w:cs="Arial"/>
                <w:smallCaps/>
                <w:sz w:val="22"/>
              </w:rPr>
              <w:t>Metodología</w:t>
            </w:r>
            <w:r w:rsidR="00FA7D72" w:rsidRPr="00FA7D72">
              <w:rPr>
                <w:rFonts w:ascii="Arial" w:hAnsi="Arial" w:cs="Arial"/>
                <w:smallCaps/>
                <w:noProof/>
                <w:webHidden/>
                <w:sz w:val="22"/>
              </w:rPr>
              <w:tab/>
            </w:r>
            <w:r w:rsidR="00FA7D72" w:rsidRPr="00FA7D72">
              <w:rPr>
                <w:rFonts w:ascii="Arial" w:hAnsi="Arial" w:cs="Arial"/>
                <w:smallCaps/>
                <w:noProof/>
                <w:webHidden/>
                <w:sz w:val="22"/>
              </w:rPr>
              <w:fldChar w:fldCharType="begin"/>
            </w:r>
            <w:r w:rsidR="00FA7D72" w:rsidRPr="00FA7D72">
              <w:rPr>
                <w:rFonts w:ascii="Arial" w:hAnsi="Arial" w:cs="Arial"/>
                <w:smallCaps/>
                <w:noProof/>
                <w:webHidden/>
                <w:sz w:val="22"/>
              </w:rPr>
              <w:instrText xml:space="preserve"> PAGEREF _Toc462859740 \h </w:instrText>
            </w:r>
            <w:r w:rsidR="00FA7D72" w:rsidRPr="00FA7D72">
              <w:rPr>
                <w:rFonts w:ascii="Arial" w:hAnsi="Arial" w:cs="Arial"/>
                <w:smallCaps/>
                <w:noProof/>
                <w:webHidden/>
                <w:sz w:val="22"/>
              </w:rPr>
            </w:r>
            <w:r w:rsidR="00FA7D72" w:rsidRPr="00FA7D72">
              <w:rPr>
                <w:rFonts w:ascii="Arial" w:hAnsi="Arial" w:cs="Arial"/>
                <w:smallCaps/>
                <w:noProof/>
                <w:webHidden/>
                <w:sz w:val="22"/>
              </w:rPr>
              <w:fldChar w:fldCharType="separate"/>
            </w:r>
            <w:r w:rsidR="00FA7D72" w:rsidRPr="00FA7D72">
              <w:rPr>
                <w:rFonts w:ascii="Arial" w:hAnsi="Arial" w:cs="Arial"/>
                <w:smallCaps/>
                <w:noProof/>
                <w:webHidden/>
                <w:sz w:val="22"/>
              </w:rPr>
              <w:t>7</w:t>
            </w:r>
            <w:r w:rsidR="00FA7D72" w:rsidRPr="00FA7D72">
              <w:rPr>
                <w:rFonts w:ascii="Arial" w:hAnsi="Arial" w:cs="Arial"/>
                <w:smallCaps/>
                <w:noProof/>
                <w:webHidden/>
                <w:sz w:val="22"/>
              </w:rPr>
              <w:fldChar w:fldCharType="end"/>
            </w:r>
          </w:hyperlink>
        </w:p>
        <w:p w:rsidR="00FA7D72" w:rsidRPr="00FA7D72" w:rsidRDefault="009F1A17" w:rsidP="00FA7D72">
          <w:pPr>
            <w:pStyle w:val="TOC1"/>
          </w:pPr>
          <w:hyperlink w:anchor="_Toc462859741" w:history="1">
            <w:r w:rsidR="00FA7D72" w:rsidRPr="00FA7D72">
              <w:rPr>
                <w:lang w:val="en-US"/>
              </w:rPr>
              <w:t>IV.</w:t>
            </w:r>
            <w:r w:rsidR="00FA7D72" w:rsidRPr="00FA7D72">
              <w:tab/>
            </w:r>
            <w:r w:rsidR="00FA7D72" w:rsidRPr="00FA7D72">
              <w:rPr>
                <w:lang w:val="en-US"/>
              </w:rPr>
              <w:t>Beneficios Económico</w:t>
            </w:r>
            <w:r w:rsidR="00FA7D72" w:rsidRPr="00FA7D72">
              <w:rPr>
                <w:webHidden/>
              </w:rPr>
              <w:tab/>
            </w:r>
            <w:r w:rsidR="00FA7D72" w:rsidRPr="00FA7D72">
              <w:rPr>
                <w:webHidden/>
              </w:rPr>
              <w:fldChar w:fldCharType="begin"/>
            </w:r>
            <w:r w:rsidR="00FA7D72" w:rsidRPr="00FA7D72">
              <w:rPr>
                <w:webHidden/>
              </w:rPr>
              <w:instrText xml:space="preserve"> PAGEREF _Toc462859741 \h </w:instrText>
            </w:r>
            <w:r w:rsidR="00FA7D72" w:rsidRPr="00FA7D72">
              <w:rPr>
                <w:webHidden/>
              </w:rPr>
            </w:r>
            <w:r w:rsidR="00FA7D72" w:rsidRPr="00FA7D72">
              <w:rPr>
                <w:webHidden/>
              </w:rPr>
              <w:fldChar w:fldCharType="separate"/>
            </w:r>
            <w:r w:rsidR="00FA7D72" w:rsidRPr="00FA7D72">
              <w:rPr>
                <w:webHidden/>
              </w:rPr>
              <w:t>8</w:t>
            </w:r>
            <w:r w:rsidR="00FA7D72" w:rsidRPr="00FA7D72">
              <w:rPr>
                <w:webHidden/>
              </w:rPr>
              <w:fldChar w:fldCharType="end"/>
            </w:r>
          </w:hyperlink>
        </w:p>
        <w:p w:rsidR="00FA7D72" w:rsidRPr="00FA7D72" w:rsidRDefault="009F1A17" w:rsidP="00B67EAE">
          <w:pPr>
            <w:pStyle w:val="TOC2"/>
            <w:rPr>
              <w:rFonts w:ascii="Arial" w:hAnsi="Arial" w:cs="Arial"/>
              <w:smallCaps/>
              <w:noProof/>
              <w:sz w:val="22"/>
            </w:rPr>
          </w:pPr>
          <w:hyperlink w:anchor="_Toc462859742" w:history="1">
            <w:r w:rsidR="00FA7D72" w:rsidRPr="00FA7D72">
              <w:rPr>
                <w:rFonts w:ascii="Arial" w:hAnsi="Arial" w:cs="Arial"/>
                <w:smallCaps/>
                <w:sz w:val="22"/>
              </w:rPr>
              <w:t>A.</w:t>
            </w:r>
            <w:r w:rsidR="00FA7D72" w:rsidRPr="00FA7D72">
              <w:rPr>
                <w:rFonts w:ascii="Arial" w:hAnsi="Arial" w:cs="Arial"/>
                <w:smallCaps/>
                <w:noProof/>
                <w:sz w:val="22"/>
              </w:rPr>
              <w:tab/>
            </w:r>
            <w:r w:rsidR="00FA7D72" w:rsidRPr="00FA7D72">
              <w:rPr>
                <w:rFonts w:ascii="Arial" w:hAnsi="Arial" w:cs="Arial"/>
                <w:smallCaps/>
                <w:sz w:val="22"/>
              </w:rPr>
              <w:t>Beneficios derivados de una mayor eficiencia interna</w:t>
            </w:r>
            <w:r w:rsidR="00FA7D72" w:rsidRPr="00FA7D72">
              <w:rPr>
                <w:rFonts w:ascii="Arial" w:hAnsi="Arial" w:cs="Arial"/>
                <w:smallCaps/>
                <w:noProof/>
                <w:webHidden/>
                <w:sz w:val="22"/>
              </w:rPr>
              <w:tab/>
            </w:r>
            <w:r w:rsidR="00FA7D72" w:rsidRPr="00FA7D72">
              <w:rPr>
                <w:rFonts w:ascii="Arial" w:hAnsi="Arial" w:cs="Arial"/>
                <w:smallCaps/>
                <w:noProof/>
                <w:webHidden/>
                <w:sz w:val="22"/>
              </w:rPr>
              <w:fldChar w:fldCharType="begin"/>
            </w:r>
            <w:r w:rsidR="00FA7D72" w:rsidRPr="00FA7D72">
              <w:rPr>
                <w:rFonts w:ascii="Arial" w:hAnsi="Arial" w:cs="Arial"/>
                <w:smallCaps/>
                <w:noProof/>
                <w:webHidden/>
                <w:sz w:val="22"/>
              </w:rPr>
              <w:instrText xml:space="preserve"> PAGEREF _Toc462859742 \h </w:instrText>
            </w:r>
            <w:r w:rsidR="00FA7D72" w:rsidRPr="00FA7D72">
              <w:rPr>
                <w:rFonts w:ascii="Arial" w:hAnsi="Arial" w:cs="Arial"/>
                <w:smallCaps/>
                <w:noProof/>
                <w:webHidden/>
                <w:sz w:val="22"/>
              </w:rPr>
            </w:r>
            <w:r w:rsidR="00FA7D72" w:rsidRPr="00FA7D72">
              <w:rPr>
                <w:rFonts w:ascii="Arial" w:hAnsi="Arial" w:cs="Arial"/>
                <w:smallCaps/>
                <w:noProof/>
                <w:webHidden/>
                <w:sz w:val="22"/>
              </w:rPr>
              <w:fldChar w:fldCharType="separate"/>
            </w:r>
            <w:r w:rsidR="00FA7D72" w:rsidRPr="00FA7D72">
              <w:rPr>
                <w:rFonts w:ascii="Arial" w:hAnsi="Arial" w:cs="Arial"/>
                <w:smallCaps/>
                <w:noProof/>
                <w:webHidden/>
                <w:sz w:val="22"/>
              </w:rPr>
              <w:t>9</w:t>
            </w:r>
            <w:r w:rsidR="00FA7D72" w:rsidRPr="00FA7D72">
              <w:rPr>
                <w:rFonts w:ascii="Arial" w:hAnsi="Arial" w:cs="Arial"/>
                <w:smallCaps/>
                <w:noProof/>
                <w:webHidden/>
                <w:sz w:val="22"/>
              </w:rPr>
              <w:fldChar w:fldCharType="end"/>
            </w:r>
          </w:hyperlink>
        </w:p>
        <w:p w:rsidR="00FA7D72" w:rsidRPr="00FA7D72" w:rsidRDefault="009F1A17">
          <w:pPr>
            <w:pStyle w:val="TOC2"/>
            <w:rPr>
              <w:rFonts w:ascii="Arial" w:hAnsi="Arial" w:cs="Arial"/>
              <w:smallCaps/>
              <w:noProof/>
              <w:sz w:val="22"/>
            </w:rPr>
          </w:pPr>
          <w:hyperlink w:anchor="_Toc462859744" w:history="1">
            <w:r w:rsidR="00FA7D72" w:rsidRPr="00FA7D72">
              <w:rPr>
                <w:rFonts w:ascii="Arial" w:hAnsi="Arial" w:cs="Arial"/>
                <w:smallCaps/>
                <w:sz w:val="22"/>
              </w:rPr>
              <w:t>B.</w:t>
            </w:r>
            <w:r w:rsidR="00FA7D72" w:rsidRPr="00FA7D72">
              <w:rPr>
                <w:rFonts w:ascii="Arial" w:hAnsi="Arial" w:cs="Arial"/>
                <w:smallCaps/>
                <w:noProof/>
                <w:sz w:val="22"/>
              </w:rPr>
              <w:tab/>
            </w:r>
            <w:r w:rsidR="00FA7D72" w:rsidRPr="00FA7D72">
              <w:rPr>
                <w:rFonts w:ascii="Arial" w:hAnsi="Arial" w:cs="Arial"/>
                <w:smallCaps/>
                <w:sz w:val="22"/>
              </w:rPr>
              <w:t>Beneficio por un menor número de estudiantes en educación especial remedial</w:t>
            </w:r>
            <w:r w:rsidR="00FA7D72" w:rsidRPr="00FA7D72">
              <w:rPr>
                <w:rFonts w:ascii="Arial" w:hAnsi="Arial" w:cs="Arial"/>
                <w:smallCaps/>
                <w:noProof/>
                <w:webHidden/>
                <w:sz w:val="22"/>
              </w:rPr>
              <w:tab/>
            </w:r>
            <w:r w:rsidR="00FA7D72" w:rsidRPr="00FA7D72">
              <w:rPr>
                <w:rFonts w:ascii="Arial" w:hAnsi="Arial" w:cs="Arial"/>
                <w:smallCaps/>
                <w:noProof/>
                <w:webHidden/>
                <w:sz w:val="22"/>
              </w:rPr>
              <w:fldChar w:fldCharType="begin"/>
            </w:r>
            <w:r w:rsidR="00FA7D72" w:rsidRPr="00FA7D72">
              <w:rPr>
                <w:rFonts w:ascii="Arial" w:hAnsi="Arial" w:cs="Arial"/>
                <w:smallCaps/>
                <w:noProof/>
                <w:webHidden/>
                <w:sz w:val="22"/>
              </w:rPr>
              <w:instrText xml:space="preserve"> PAGEREF _Toc462859744 \h </w:instrText>
            </w:r>
            <w:r w:rsidR="00FA7D72" w:rsidRPr="00FA7D72">
              <w:rPr>
                <w:rFonts w:ascii="Arial" w:hAnsi="Arial" w:cs="Arial"/>
                <w:smallCaps/>
                <w:noProof/>
                <w:webHidden/>
                <w:sz w:val="22"/>
              </w:rPr>
            </w:r>
            <w:r w:rsidR="00FA7D72" w:rsidRPr="00FA7D72">
              <w:rPr>
                <w:rFonts w:ascii="Arial" w:hAnsi="Arial" w:cs="Arial"/>
                <w:smallCaps/>
                <w:noProof/>
                <w:webHidden/>
                <w:sz w:val="22"/>
              </w:rPr>
              <w:fldChar w:fldCharType="separate"/>
            </w:r>
            <w:r w:rsidR="00FA7D72" w:rsidRPr="00FA7D72">
              <w:rPr>
                <w:rFonts w:ascii="Arial" w:hAnsi="Arial" w:cs="Arial"/>
                <w:smallCaps/>
                <w:noProof/>
                <w:webHidden/>
                <w:sz w:val="22"/>
              </w:rPr>
              <w:t>12</w:t>
            </w:r>
            <w:r w:rsidR="00FA7D72" w:rsidRPr="00FA7D72">
              <w:rPr>
                <w:rFonts w:ascii="Arial" w:hAnsi="Arial" w:cs="Arial"/>
                <w:smallCaps/>
                <w:noProof/>
                <w:webHidden/>
                <w:sz w:val="22"/>
              </w:rPr>
              <w:fldChar w:fldCharType="end"/>
            </w:r>
          </w:hyperlink>
        </w:p>
        <w:p w:rsidR="00FA7D72" w:rsidRPr="00FA7D72" w:rsidRDefault="009F1A17">
          <w:pPr>
            <w:pStyle w:val="TOC2"/>
            <w:rPr>
              <w:rFonts w:ascii="Arial" w:hAnsi="Arial" w:cs="Arial"/>
              <w:smallCaps/>
              <w:noProof/>
              <w:sz w:val="22"/>
            </w:rPr>
          </w:pPr>
          <w:hyperlink w:anchor="_Toc462859745" w:history="1">
            <w:r w:rsidR="00FA7D72" w:rsidRPr="00FA7D72">
              <w:rPr>
                <w:rFonts w:ascii="Arial" w:hAnsi="Arial" w:cs="Arial"/>
                <w:smallCaps/>
                <w:sz w:val="22"/>
              </w:rPr>
              <w:t>C.</w:t>
            </w:r>
            <w:r w:rsidR="00FA7D72" w:rsidRPr="00FA7D72">
              <w:rPr>
                <w:rFonts w:ascii="Arial" w:hAnsi="Arial" w:cs="Arial"/>
                <w:smallCaps/>
                <w:noProof/>
                <w:sz w:val="22"/>
              </w:rPr>
              <w:tab/>
            </w:r>
            <w:r w:rsidR="00FA7D72" w:rsidRPr="00FA7D72">
              <w:rPr>
                <w:rFonts w:ascii="Arial" w:hAnsi="Arial" w:cs="Arial"/>
                <w:smallCaps/>
                <w:sz w:val="22"/>
              </w:rPr>
              <w:t>Beneficio por menor criminalidad entre los 12 y 27 años</w:t>
            </w:r>
            <w:r w:rsidR="00FA7D72" w:rsidRPr="00FA7D72">
              <w:rPr>
                <w:rFonts w:ascii="Arial" w:hAnsi="Arial" w:cs="Arial"/>
                <w:smallCaps/>
                <w:noProof/>
                <w:webHidden/>
                <w:sz w:val="22"/>
              </w:rPr>
              <w:tab/>
            </w:r>
            <w:r w:rsidR="00FA7D72" w:rsidRPr="00FA7D72">
              <w:rPr>
                <w:rFonts w:ascii="Arial" w:hAnsi="Arial" w:cs="Arial"/>
                <w:smallCaps/>
                <w:noProof/>
                <w:webHidden/>
                <w:sz w:val="22"/>
              </w:rPr>
              <w:fldChar w:fldCharType="begin"/>
            </w:r>
            <w:r w:rsidR="00FA7D72" w:rsidRPr="00FA7D72">
              <w:rPr>
                <w:rFonts w:ascii="Arial" w:hAnsi="Arial" w:cs="Arial"/>
                <w:smallCaps/>
                <w:noProof/>
                <w:webHidden/>
                <w:sz w:val="22"/>
              </w:rPr>
              <w:instrText xml:space="preserve"> PAGEREF _Toc462859745 \h </w:instrText>
            </w:r>
            <w:r w:rsidR="00FA7D72" w:rsidRPr="00FA7D72">
              <w:rPr>
                <w:rFonts w:ascii="Arial" w:hAnsi="Arial" w:cs="Arial"/>
                <w:smallCaps/>
                <w:noProof/>
                <w:webHidden/>
                <w:sz w:val="22"/>
              </w:rPr>
            </w:r>
            <w:r w:rsidR="00FA7D72" w:rsidRPr="00FA7D72">
              <w:rPr>
                <w:rFonts w:ascii="Arial" w:hAnsi="Arial" w:cs="Arial"/>
                <w:smallCaps/>
                <w:noProof/>
                <w:webHidden/>
                <w:sz w:val="22"/>
              </w:rPr>
              <w:fldChar w:fldCharType="separate"/>
            </w:r>
            <w:r w:rsidR="00FA7D72" w:rsidRPr="00FA7D72">
              <w:rPr>
                <w:rFonts w:ascii="Arial" w:hAnsi="Arial" w:cs="Arial"/>
                <w:smallCaps/>
                <w:noProof/>
                <w:webHidden/>
                <w:sz w:val="22"/>
              </w:rPr>
              <w:t>13</w:t>
            </w:r>
            <w:r w:rsidR="00FA7D72" w:rsidRPr="00FA7D72">
              <w:rPr>
                <w:rFonts w:ascii="Arial" w:hAnsi="Arial" w:cs="Arial"/>
                <w:smallCaps/>
                <w:noProof/>
                <w:webHidden/>
                <w:sz w:val="22"/>
              </w:rPr>
              <w:fldChar w:fldCharType="end"/>
            </w:r>
          </w:hyperlink>
        </w:p>
        <w:p w:rsidR="00FA7D72" w:rsidRPr="00FA7D72" w:rsidRDefault="009F1A17" w:rsidP="00FA7D72">
          <w:pPr>
            <w:pStyle w:val="TOC1"/>
          </w:pPr>
          <w:hyperlink w:anchor="_Toc462859746" w:history="1">
            <w:r w:rsidR="00FA7D72" w:rsidRPr="00FA7D72">
              <w:rPr>
                <w:lang w:val="en-US"/>
              </w:rPr>
              <w:t>V.</w:t>
            </w:r>
            <w:r w:rsidR="00FA7D72" w:rsidRPr="00FA7D72">
              <w:tab/>
            </w:r>
            <w:r w:rsidR="00FA7D72" w:rsidRPr="00FA7D72">
              <w:rPr>
                <w:lang w:val="en-US"/>
              </w:rPr>
              <w:t>Costos del Programa</w:t>
            </w:r>
            <w:r w:rsidR="00FA7D72" w:rsidRPr="00FA7D72">
              <w:rPr>
                <w:webHidden/>
              </w:rPr>
              <w:tab/>
            </w:r>
            <w:r w:rsidR="00FA7D72" w:rsidRPr="00FA7D72">
              <w:rPr>
                <w:webHidden/>
              </w:rPr>
              <w:fldChar w:fldCharType="begin"/>
            </w:r>
            <w:r w:rsidR="00FA7D72" w:rsidRPr="00FA7D72">
              <w:rPr>
                <w:webHidden/>
              </w:rPr>
              <w:instrText xml:space="preserve"> PAGEREF _Toc462859746 \h </w:instrText>
            </w:r>
            <w:r w:rsidR="00FA7D72" w:rsidRPr="00FA7D72">
              <w:rPr>
                <w:webHidden/>
              </w:rPr>
            </w:r>
            <w:r w:rsidR="00FA7D72" w:rsidRPr="00FA7D72">
              <w:rPr>
                <w:webHidden/>
              </w:rPr>
              <w:fldChar w:fldCharType="separate"/>
            </w:r>
            <w:r w:rsidR="00FA7D72" w:rsidRPr="00FA7D72">
              <w:rPr>
                <w:webHidden/>
              </w:rPr>
              <w:t>15</w:t>
            </w:r>
            <w:r w:rsidR="00FA7D72" w:rsidRPr="00FA7D72">
              <w:rPr>
                <w:webHidden/>
              </w:rPr>
              <w:fldChar w:fldCharType="end"/>
            </w:r>
          </w:hyperlink>
        </w:p>
        <w:p w:rsidR="00FA7D72" w:rsidRPr="00FA7D72" w:rsidRDefault="009F1A17">
          <w:pPr>
            <w:pStyle w:val="TOC2"/>
            <w:rPr>
              <w:rFonts w:ascii="Arial" w:hAnsi="Arial" w:cs="Arial"/>
              <w:smallCaps/>
              <w:noProof/>
              <w:sz w:val="22"/>
            </w:rPr>
          </w:pPr>
          <w:hyperlink w:anchor="_Toc462859747" w:history="1">
            <w:r w:rsidR="00FA7D72" w:rsidRPr="00FA7D72">
              <w:rPr>
                <w:rFonts w:ascii="Arial" w:hAnsi="Arial" w:cs="Arial"/>
                <w:smallCaps/>
                <w:sz w:val="22"/>
              </w:rPr>
              <w:t>A.</w:t>
            </w:r>
            <w:r w:rsidR="00FA7D72" w:rsidRPr="00FA7D72">
              <w:rPr>
                <w:rFonts w:ascii="Arial" w:hAnsi="Arial" w:cs="Arial"/>
                <w:smallCaps/>
                <w:noProof/>
                <w:sz w:val="22"/>
              </w:rPr>
              <w:tab/>
            </w:r>
            <w:r w:rsidR="00FA7D72" w:rsidRPr="00FA7D72">
              <w:rPr>
                <w:rFonts w:ascii="Arial" w:hAnsi="Arial" w:cs="Arial"/>
                <w:smallCaps/>
                <w:sz w:val="22"/>
              </w:rPr>
              <w:t>Costos del Préstamo BID</w:t>
            </w:r>
            <w:r w:rsidR="00FA7D72" w:rsidRPr="00FA7D72">
              <w:rPr>
                <w:rFonts w:ascii="Arial" w:hAnsi="Arial" w:cs="Arial"/>
                <w:smallCaps/>
                <w:noProof/>
                <w:webHidden/>
                <w:sz w:val="22"/>
              </w:rPr>
              <w:tab/>
            </w:r>
            <w:r w:rsidR="00FA7D72" w:rsidRPr="00FA7D72">
              <w:rPr>
                <w:rFonts w:ascii="Arial" w:hAnsi="Arial" w:cs="Arial"/>
                <w:smallCaps/>
                <w:noProof/>
                <w:webHidden/>
                <w:sz w:val="22"/>
              </w:rPr>
              <w:fldChar w:fldCharType="begin"/>
            </w:r>
            <w:r w:rsidR="00FA7D72" w:rsidRPr="00FA7D72">
              <w:rPr>
                <w:rFonts w:ascii="Arial" w:hAnsi="Arial" w:cs="Arial"/>
                <w:smallCaps/>
                <w:noProof/>
                <w:webHidden/>
                <w:sz w:val="22"/>
              </w:rPr>
              <w:instrText xml:space="preserve"> PAGEREF _Toc462859747 \h </w:instrText>
            </w:r>
            <w:r w:rsidR="00FA7D72" w:rsidRPr="00FA7D72">
              <w:rPr>
                <w:rFonts w:ascii="Arial" w:hAnsi="Arial" w:cs="Arial"/>
                <w:smallCaps/>
                <w:noProof/>
                <w:webHidden/>
                <w:sz w:val="22"/>
              </w:rPr>
            </w:r>
            <w:r w:rsidR="00FA7D72" w:rsidRPr="00FA7D72">
              <w:rPr>
                <w:rFonts w:ascii="Arial" w:hAnsi="Arial" w:cs="Arial"/>
                <w:smallCaps/>
                <w:noProof/>
                <w:webHidden/>
                <w:sz w:val="22"/>
              </w:rPr>
              <w:fldChar w:fldCharType="separate"/>
            </w:r>
            <w:r w:rsidR="00FA7D72" w:rsidRPr="00FA7D72">
              <w:rPr>
                <w:rFonts w:ascii="Arial" w:hAnsi="Arial" w:cs="Arial"/>
                <w:smallCaps/>
                <w:noProof/>
                <w:webHidden/>
                <w:sz w:val="22"/>
              </w:rPr>
              <w:t>15</w:t>
            </w:r>
            <w:r w:rsidR="00FA7D72" w:rsidRPr="00FA7D72">
              <w:rPr>
                <w:rFonts w:ascii="Arial" w:hAnsi="Arial" w:cs="Arial"/>
                <w:smallCaps/>
                <w:noProof/>
                <w:webHidden/>
                <w:sz w:val="22"/>
              </w:rPr>
              <w:fldChar w:fldCharType="end"/>
            </w:r>
          </w:hyperlink>
        </w:p>
        <w:p w:rsidR="00FA7D72" w:rsidRPr="00FA7D72" w:rsidRDefault="009F1A17">
          <w:pPr>
            <w:pStyle w:val="TOC2"/>
            <w:rPr>
              <w:rFonts w:ascii="Arial" w:hAnsi="Arial" w:cs="Arial"/>
              <w:smallCaps/>
              <w:noProof/>
              <w:sz w:val="22"/>
            </w:rPr>
          </w:pPr>
          <w:hyperlink w:anchor="_Toc462859748" w:history="1">
            <w:r w:rsidR="00FA7D72" w:rsidRPr="00FA7D72">
              <w:rPr>
                <w:rFonts w:ascii="Arial" w:hAnsi="Arial" w:cs="Arial"/>
                <w:smallCaps/>
                <w:sz w:val="22"/>
              </w:rPr>
              <w:t>B.</w:t>
            </w:r>
            <w:r w:rsidR="00FA7D72" w:rsidRPr="00FA7D72">
              <w:rPr>
                <w:rFonts w:ascii="Arial" w:hAnsi="Arial" w:cs="Arial"/>
                <w:smallCaps/>
                <w:noProof/>
                <w:sz w:val="22"/>
              </w:rPr>
              <w:tab/>
            </w:r>
            <w:r w:rsidR="00FA7D72" w:rsidRPr="00FA7D72">
              <w:rPr>
                <w:rFonts w:ascii="Arial" w:hAnsi="Arial" w:cs="Arial"/>
                <w:smallCaps/>
                <w:sz w:val="22"/>
              </w:rPr>
              <w:t>Costos de operación absorbidos por el Gobierno</w:t>
            </w:r>
            <w:r w:rsidR="00FA7D72" w:rsidRPr="00FA7D72">
              <w:rPr>
                <w:rFonts w:ascii="Arial" w:hAnsi="Arial" w:cs="Arial"/>
                <w:smallCaps/>
                <w:noProof/>
                <w:webHidden/>
                <w:sz w:val="22"/>
              </w:rPr>
              <w:tab/>
            </w:r>
            <w:r w:rsidR="00FA7D72" w:rsidRPr="00FA7D72">
              <w:rPr>
                <w:rFonts w:ascii="Arial" w:hAnsi="Arial" w:cs="Arial"/>
                <w:smallCaps/>
                <w:noProof/>
                <w:webHidden/>
                <w:sz w:val="22"/>
              </w:rPr>
              <w:fldChar w:fldCharType="begin"/>
            </w:r>
            <w:r w:rsidR="00FA7D72" w:rsidRPr="00FA7D72">
              <w:rPr>
                <w:rFonts w:ascii="Arial" w:hAnsi="Arial" w:cs="Arial"/>
                <w:smallCaps/>
                <w:noProof/>
                <w:webHidden/>
                <w:sz w:val="22"/>
              </w:rPr>
              <w:instrText xml:space="preserve"> PAGEREF _Toc462859748 \h </w:instrText>
            </w:r>
            <w:r w:rsidR="00FA7D72" w:rsidRPr="00FA7D72">
              <w:rPr>
                <w:rFonts w:ascii="Arial" w:hAnsi="Arial" w:cs="Arial"/>
                <w:smallCaps/>
                <w:noProof/>
                <w:webHidden/>
                <w:sz w:val="22"/>
              </w:rPr>
            </w:r>
            <w:r w:rsidR="00FA7D72" w:rsidRPr="00FA7D72">
              <w:rPr>
                <w:rFonts w:ascii="Arial" w:hAnsi="Arial" w:cs="Arial"/>
                <w:smallCaps/>
                <w:noProof/>
                <w:webHidden/>
                <w:sz w:val="22"/>
              </w:rPr>
              <w:fldChar w:fldCharType="separate"/>
            </w:r>
            <w:r w:rsidR="00FA7D72" w:rsidRPr="00FA7D72">
              <w:rPr>
                <w:rFonts w:ascii="Arial" w:hAnsi="Arial" w:cs="Arial"/>
                <w:smallCaps/>
                <w:noProof/>
                <w:webHidden/>
                <w:sz w:val="22"/>
              </w:rPr>
              <w:t>15</w:t>
            </w:r>
            <w:r w:rsidR="00FA7D72" w:rsidRPr="00FA7D72">
              <w:rPr>
                <w:rFonts w:ascii="Arial" w:hAnsi="Arial" w:cs="Arial"/>
                <w:smallCaps/>
                <w:noProof/>
                <w:webHidden/>
                <w:sz w:val="22"/>
              </w:rPr>
              <w:fldChar w:fldCharType="end"/>
            </w:r>
          </w:hyperlink>
        </w:p>
        <w:p w:rsidR="00FA7D72" w:rsidRPr="00FA7D72" w:rsidRDefault="009F1A17">
          <w:pPr>
            <w:pStyle w:val="TOC2"/>
            <w:rPr>
              <w:rFonts w:ascii="Arial" w:hAnsi="Arial" w:cs="Arial"/>
              <w:smallCaps/>
              <w:noProof/>
              <w:sz w:val="22"/>
            </w:rPr>
          </w:pPr>
          <w:hyperlink w:anchor="_Toc462859749" w:history="1">
            <w:r w:rsidR="00FA7D72" w:rsidRPr="00FA7D72">
              <w:rPr>
                <w:rFonts w:ascii="Arial" w:hAnsi="Arial" w:cs="Arial"/>
                <w:smallCaps/>
                <w:sz w:val="22"/>
              </w:rPr>
              <w:t>C.</w:t>
            </w:r>
            <w:r w:rsidR="00FA7D72" w:rsidRPr="00FA7D72">
              <w:rPr>
                <w:rFonts w:ascii="Arial" w:hAnsi="Arial" w:cs="Arial"/>
                <w:smallCaps/>
                <w:noProof/>
                <w:sz w:val="22"/>
              </w:rPr>
              <w:tab/>
            </w:r>
            <w:r w:rsidR="00FA7D72" w:rsidRPr="00FA7D72">
              <w:rPr>
                <w:rFonts w:ascii="Arial" w:hAnsi="Arial" w:cs="Arial"/>
                <w:smallCaps/>
                <w:sz w:val="22"/>
              </w:rPr>
              <w:t>Costos incrementales por una mayor matrícula</w:t>
            </w:r>
            <w:r w:rsidR="00FA7D72" w:rsidRPr="00FA7D72">
              <w:rPr>
                <w:rFonts w:ascii="Arial" w:hAnsi="Arial" w:cs="Arial"/>
                <w:smallCaps/>
                <w:noProof/>
                <w:webHidden/>
                <w:sz w:val="22"/>
              </w:rPr>
              <w:tab/>
            </w:r>
            <w:r w:rsidR="00FA7D72" w:rsidRPr="00FA7D72">
              <w:rPr>
                <w:rFonts w:ascii="Arial" w:hAnsi="Arial" w:cs="Arial"/>
                <w:smallCaps/>
                <w:noProof/>
                <w:webHidden/>
                <w:sz w:val="22"/>
              </w:rPr>
              <w:fldChar w:fldCharType="begin"/>
            </w:r>
            <w:r w:rsidR="00FA7D72" w:rsidRPr="00FA7D72">
              <w:rPr>
                <w:rFonts w:ascii="Arial" w:hAnsi="Arial" w:cs="Arial"/>
                <w:smallCaps/>
                <w:noProof/>
                <w:webHidden/>
                <w:sz w:val="22"/>
              </w:rPr>
              <w:instrText xml:space="preserve"> PAGEREF _Toc462859749 \h </w:instrText>
            </w:r>
            <w:r w:rsidR="00FA7D72" w:rsidRPr="00FA7D72">
              <w:rPr>
                <w:rFonts w:ascii="Arial" w:hAnsi="Arial" w:cs="Arial"/>
                <w:smallCaps/>
                <w:noProof/>
                <w:webHidden/>
                <w:sz w:val="22"/>
              </w:rPr>
            </w:r>
            <w:r w:rsidR="00FA7D72" w:rsidRPr="00FA7D72">
              <w:rPr>
                <w:rFonts w:ascii="Arial" w:hAnsi="Arial" w:cs="Arial"/>
                <w:smallCaps/>
                <w:noProof/>
                <w:webHidden/>
                <w:sz w:val="22"/>
              </w:rPr>
              <w:fldChar w:fldCharType="separate"/>
            </w:r>
            <w:r w:rsidR="00FA7D72" w:rsidRPr="00FA7D72">
              <w:rPr>
                <w:rFonts w:ascii="Arial" w:hAnsi="Arial" w:cs="Arial"/>
                <w:smallCaps/>
                <w:noProof/>
                <w:webHidden/>
                <w:sz w:val="22"/>
              </w:rPr>
              <w:t>15</w:t>
            </w:r>
            <w:r w:rsidR="00FA7D72" w:rsidRPr="00FA7D72">
              <w:rPr>
                <w:rFonts w:ascii="Arial" w:hAnsi="Arial" w:cs="Arial"/>
                <w:smallCaps/>
                <w:noProof/>
                <w:webHidden/>
                <w:sz w:val="22"/>
              </w:rPr>
              <w:fldChar w:fldCharType="end"/>
            </w:r>
          </w:hyperlink>
        </w:p>
        <w:p w:rsidR="00FA7D72" w:rsidRPr="00FA7D72" w:rsidRDefault="009F1A17" w:rsidP="00FA7D72">
          <w:pPr>
            <w:pStyle w:val="TOC1"/>
          </w:pPr>
          <w:hyperlink w:anchor="_Toc462859750" w:history="1">
            <w:r w:rsidR="00FA7D72" w:rsidRPr="00FA7D72">
              <w:rPr>
                <w:lang w:val="en-US"/>
              </w:rPr>
              <w:t>VI.</w:t>
            </w:r>
            <w:r w:rsidR="00FA7D72" w:rsidRPr="00FA7D72">
              <w:tab/>
            </w:r>
            <w:r w:rsidR="00FA7D72" w:rsidRPr="00FA7D72">
              <w:rPr>
                <w:lang w:val="en-US"/>
              </w:rPr>
              <w:t>Resultados</w:t>
            </w:r>
            <w:r w:rsidR="00FA7D72" w:rsidRPr="00FA7D72">
              <w:rPr>
                <w:webHidden/>
              </w:rPr>
              <w:tab/>
            </w:r>
            <w:r w:rsidR="00FA7D72" w:rsidRPr="00FA7D72">
              <w:rPr>
                <w:webHidden/>
              </w:rPr>
              <w:fldChar w:fldCharType="begin"/>
            </w:r>
            <w:r w:rsidR="00FA7D72" w:rsidRPr="00FA7D72">
              <w:rPr>
                <w:webHidden/>
              </w:rPr>
              <w:instrText xml:space="preserve"> PAGEREF _Toc462859750 \h </w:instrText>
            </w:r>
            <w:r w:rsidR="00FA7D72" w:rsidRPr="00FA7D72">
              <w:rPr>
                <w:webHidden/>
              </w:rPr>
            </w:r>
            <w:r w:rsidR="00FA7D72" w:rsidRPr="00FA7D72">
              <w:rPr>
                <w:webHidden/>
              </w:rPr>
              <w:fldChar w:fldCharType="separate"/>
            </w:r>
            <w:r w:rsidR="00FA7D72" w:rsidRPr="00FA7D72">
              <w:rPr>
                <w:webHidden/>
              </w:rPr>
              <w:t>19</w:t>
            </w:r>
            <w:r w:rsidR="00FA7D72" w:rsidRPr="00FA7D72">
              <w:rPr>
                <w:webHidden/>
              </w:rPr>
              <w:fldChar w:fldCharType="end"/>
            </w:r>
          </w:hyperlink>
        </w:p>
        <w:p w:rsidR="00FA7D72" w:rsidRDefault="009F1A17" w:rsidP="00FA7D72">
          <w:pPr>
            <w:pStyle w:val="TOC1"/>
            <w:rPr>
              <w:rFonts w:asciiTheme="minorHAnsi" w:eastAsiaTheme="minorEastAsia" w:hAnsiTheme="minorHAnsi" w:cstheme="minorBidi"/>
            </w:rPr>
          </w:pPr>
          <w:hyperlink w:anchor="_Toc462859751" w:history="1">
            <w:r w:rsidR="00FA7D72" w:rsidRPr="00FA7D72">
              <w:rPr>
                <w:lang w:val="en-US"/>
              </w:rPr>
              <w:t>VII.</w:t>
            </w:r>
            <w:r w:rsidR="00FA7D72" w:rsidRPr="00FA7D72">
              <w:tab/>
            </w:r>
            <w:r w:rsidR="00FA7D72" w:rsidRPr="00FA7D72">
              <w:rPr>
                <w:lang w:val="en-US"/>
              </w:rPr>
              <w:t>Análisis de Sensibilidad</w:t>
            </w:r>
            <w:r w:rsidR="00FA7D72" w:rsidRPr="00FA7D72">
              <w:rPr>
                <w:webHidden/>
              </w:rPr>
              <w:tab/>
            </w:r>
            <w:r w:rsidR="00FA7D72" w:rsidRPr="00FA7D72">
              <w:rPr>
                <w:webHidden/>
              </w:rPr>
              <w:fldChar w:fldCharType="begin"/>
            </w:r>
            <w:r w:rsidR="00FA7D72" w:rsidRPr="00FA7D72">
              <w:rPr>
                <w:webHidden/>
              </w:rPr>
              <w:instrText xml:space="preserve"> PAGEREF _Toc462859751 \h </w:instrText>
            </w:r>
            <w:r w:rsidR="00FA7D72" w:rsidRPr="00FA7D72">
              <w:rPr>
                <w:webHidden/>
              </w:rPr>
            </w:r>
            <w:r w:rsidR="00FA7D72" w:rsidRPr="00FA7D72">
              <w:rPr>
                <w:webHidden/>
              </w:rPr>
              <w:fldChar w:fldCharType="separate"/>
            </w:r>
            <w:r w:rsidR="00FA7D72" w:rsidRPr="00FA7D72">
              <w:rPr>
                <w:webHidden/>
              </w:rPr>
              <w:t>19</w:t>
            </w:r>
            <w:r w:rsidR="00FA7D72" w:rsidRPr="00FA7D72">
              <w:rPr>
                <w:webHidden/>
              </w:rPr>
              <w:fldChar w:fldCharType="end"/>
            </w:r>
          </w:hyperlink>
        </w:p>
        <w:p w:rsidR="00FA7D72" w:rsidRPr="00FA7D72" w:rsidRDefault="009F1A17" w:rsidP="00FA7D72">
          <w:pPr>
            <w:pStyle w:val="TOC1"/>
            <w:rPr>
              <w:rFonts w:eastAsiaTheme="minorEastAsia"/>
              <w:sz w:val="20"/>
            </w:rPr>
          </w:pPr>
          <w:hyperlink w:anchor="_Toc462859752" w:history="1">
            <w:r w:rsidR="00FA7D72" w:rsidRPr="00FA7D72">
              <w:rPr>
                <w:rStyle w:val="Hyperlink"/>
              </w:rPr>
              <w:t>VIII.</w:t>
            </w:r>
            <w:r w:rsidR="00FA7D72" w:rsidRPr="00FA7D72">
              <w:rPr>
                <w:rFonts w:eastAsiaTheme="minorEastAsia"/>
                <w:sz w:val="20"/>
              </w:rPr>
              <w:tab/>
            </w:r>
            <w:r w:rsidR="00FA7D72" w:rsidRPr="00FA7D72">
              <w:rPr>
                <w:rStyle w:val="Hyperlink"/>
              </w:rPr>
              <w:t>Conclusiones</w:t>
            </w:r>
            <w:r w:rsidR="00FA7D72" w:rsidRPr="00FA7D72">
              <w:rPr>
                <w:webHidden/>
              </w:rPr>
              <w:tab/>
            </w:r>
            <w:r w:rsidR="00FA7D72" w:rsidRPr="00FA7D72">
              <w:rPr>
                <w:webHidden/>
              </w:rPr>
              <w:fldChar w:fldCharType="begin"/>
            </w:r>
            <w:r w:rsidR="00FA7D72" w:rsidRPr="00FA7D72">
              <w:rPr>
                <w:webHidden/>
              </w:rPr>
              <w:instrText xml:space="preserve"> PAGEREF _Toc462859752 \h </w:instrText>
            </w:r>
            <w:r w:rsidR="00FA7D72" w:rsidRPr="00FA7D72">
              <w:rPr>
                <w:webHidden/>
              </w:rPr>
            </w:r>
            <w:r w:rsidR="00FA7D72" w:rsidRPr="00FA7D72">
              <w:rPr>
                <w:webHidden/>
              </w:rPr>
              <w:fldChar w:fldCharType="separate"/>
            </w:r>
            <w:r w:rsidR="00FA7D72" w:rsidRPr="00FA7D72">
              <w:rPr>
                <w:webHidden/>
              </w:rPr>
              <w:t>23</w:t>
            </w:r>
            <w:r w:rsidR="00FA7D72" w:rsidRPr="00FA7D72">
              <w:rPr>
                <w:webHidden/>
              </w:rPr>
              <w:fldChar w:fldCharType="end"/>
            </w:r>
          </w:hyperlink>
        </w:p>
        <w:p w:rsidR="00FA7D72" w:rsidRDefault="00FA7D72">
          <w:r>
            <w:rPr>
              <w:b/>
              <w:bCs/>
              <w:noProof/>
            </w:rPr>
            <w:fldChar w:fldCharType="end"/>
          </w:r>
        </w:p>
      </w:sdtContent>
    </w:sdt>
    <w:p w:rsidR="00F42933" w:rsidRPr="00A56BE5" w:rsidRDefault="00F42933" w:rsidP="00F42933">
      <w:pPr>
        <w:pStyle w:val="ListParagraph"/>
        <w:spacing w:before="120" w:after="0" w:line="240" w:lineRule="auto"/>
        <w:ind w:left="0"/>
        <w:jc w:val="both"/>
        <w:rPr>
          <w:rFonts w:ascii="Arial" w:hAnsi="Arial" w:cs="Arial"/>
          <w:lang w:val="es-ES"/>
        </w:rPr>
      </w:pPr>
    </w:p>
    <w:p w:rsidR="00F42933" w:rsidRPr="00A56BE5" w:rsidRDefault="00F42933">
      <w:pPr>
        <w:rPr>
          <w:rFonts w:ascii="Arial" w:hAnsi="Arial" w:cs="Arial"/>
          <w:b/>
          <w:sz w:val="24"/>
          <w:szCs w:val="24"/>
          <w:lang w:val="es-ES_tradnl"/>
        </w:rPr>
      </w:pPr>
      <w:r w:rsidRPr="00A56BE5">
        <w:rPr>
          <w:rFonts w:ascii="Arial" w:hAnsi="Arial" w:cs="Arial"/>
          <w:b/>
          <w:sz w:val="24"/>
          <w:szCs w:val="24"/>
          <w:lang w:val="es-ES_tradnl"/>
        </w:rPr>
        <w:br w:type="page"/>
      </w:r>
    </w:p>
    <w:p w:rsidR="00BB320D" w:rsidRPr="007C3EF6" w:rsidRDefault="00BB320D" w:rsidP="007C3EF6">
      <w:pPr>
        <w:spacing w:after="0"/>
        <w:jc w:val="center"/>
        <w:rPr>
          <w:rFonts w:ascii="Arial" w:eastAsiaTheme="majorEastAsia" w:hAnsi="Arial" w:cs="Arial"/>
          <w:b/>
          <w:bCs/>
          <w:smallCaps/>
          <w:sz w:val="24"/>
          <w:szCs w:val="24"/>
          <w:lang w:val="es-ES_tradnl"/>
        </w:rPr>
      </w:pPr>
      <w:r w:rsidRPr="007C3EF6">
        <w:rPr>
          <w:rFonts w:ascii="Arial" w:eastAsiaTheme="majorEastAsia" w:hAnsi="Arial" w:cs="Arial"/>
          <w:b/>
          <w:bCs/>
          <w:smallCaps/>
          <w:sz w:val="24"/>
          <w:szCs w:val="24"/>
          <w:lang w:val="es-ES_tradnl"/>
        </w:rPr>
        <w:lastRenderedPageBreak/>
        <w:t>Programa de Apoyo al Desarrollo Infantil Temprano</w:t>
      </w:r>
    </w:p>
    <w:p w:rsidR="000F53AD" w:rsidRPr="007C3EF6" w:rsidRDefault="004D6FE6" w:rsidP="007C3EF6">
      <w:pPr>
        <w:spacing w:after="0"/>
        <w:jc w:val="center"/>
        <w:rPr>
          <w:rFonts w:ascii="Arial" w:eastAsiaTheme="majorEastAsia" w:hAnsi="Arial" w:cs="Arial"/>
          <w:b/>
          <w:bCs/>
          <w:smallCaps/>
          <w:sz w:val="24"/>
          <w:szCs w:val="24"/>
          <w:lang w:val="es-ES_tradnl"/>
        </w:rPr>
      </w:pPr>
      <w:r w:rsidRPr="007C3EF6">
        <w:rPr>
          <w:rFonts w:ascii="Arial" w:eastAsiaTheme="majorEastAsia" w:hAnsi="Arial" w:cs="Arial"/>
          <w:b/>
          <w:bCs/>
          <w:smallCaps/>
          <w:sz w:val="24"/>
          <w:szCs w:val="24"/>
          <w:lang w:val="es-ES_tradnl"/>
        </w:rPr>
        <w:t xml:space="preserve">Análisis </w:t>
      </w:r>
      <w:r w:rsidR="00BB320D" w:rsidRPr="007C3EF6">
        <w:rPr>
          <w:rFonts w:ascii="Arial" w:eastAsiaTheme="majorEastAsia" w:hAnsi="Arial" w:cs="Arial"/>
          <w:b/>
          <w:bCs/>
          <w:smallCaps/>
          <w:sz w:val="24"/>
          <w:szCs w:val="24"/>
          <w:lang w:val="es-ES_tradnl"/>
        </w:rPr>
        <w:t>Ex -ante Beneficio - Costo</w:t>
      </w:r>
    </w:p>
    <w:p w:rsidR="004D6FE6" w:rsidRDefault="002D7802" w:rsidP="007C3EF6">
      <w:pPr>
        <w:spacing w:after="0"/>
        <w:jc w:val="center"/>
        <w:rPr>
          <w:rFonts w:ascii="Arial" w:eastAsiaTheme="majorEastAsia" w:hAnsi="Arial" w:cs="Arial"/>
          <w:b/>
          <w:bCs/>
          <w:smallCaps/>
          <w:sz w:val="24"/>
          <w:szCs w:val="24"/>
          <w:lang w:val="es-ES_tradnl"/>
        </w:rPr>
      </w:pPr>
      <w:r w:rsidRPr="007C3EF6">
        <w:rPr>
          <w:rFonts w:ascii="Arial" w:eastAsiaTheme="majorEastAsia" w:hAnsi="Arial" w:cs="Arial"/>
          <w:b/>
          <w:bCs/>
          <w:smallCaps/>
          <w:sz w:val="24"/>
          <w:szCs w:val="24"/>
          <w:lang w:val="es-ES_tradnl"/>
        </w:rPr>
        <w:t>(</w:t>
      </w:r>
      <w:r w:rsidR="00B961BD" w:rsidRPr="007C3EF6">
        <w:rPr>
          <w:rFonts w:ascii="Arial" w:eastAsiaTheme="majorEastAsia" w:hAnsi="Arial" w:cs="Arial"/>
          <w:b/>
          <w:bCs/>
          <w:smallCaps/>
          <w:szCs w:val="24"/>
          <w:lang w:val="es-ES_tradnl"/>
        </w:rPr>
        <w:t>DR-L10</w:t>
      </w:r>
      <w:r w:rsidR="00BB320D" w:rsidRPr="007C3EF6">
        <w:rPr>
          <w:rFonts w:ascii="Arial" w:eastAsiaTheme="majorEastAsia" w:hAnsi="Arial" w:cs="Arial"/>
          <w:b/>
          <w:bCs/>
          <w:smallCaps/>
          <w:szCs w:val="24"/>
          <w:lang w:val="es-ES_tradnl"/>
        </w:rPr>
        <w:t>77</w:t>
      </w:r>
      <w:r w:rsidRPr="007C3EF6">
        <w:rPr>
          <w:rFonts w:ascii="Arial" w:eastAsiaTheme="majorEastAsia" w:hAnsi="Arial" w:cs="Arial"/>
          <w:b/>
          <w:bCs/>
          <w:smallCaps/>
          <w:sz w:val="24"/>
          <w:szCs w:val="24"/>
          <w:lang w:val="es-ES_tradnl"/>
        </w:rPr>
        <w:t>)</w:t>
      </w:r>
    </w:p>
    <w:p w:rsidR="007C3EF6" w:rsidRPr="007C3EF6" w:rsidRDefault="007C3EF6" w:rsidP="007C3EF6">
      <w:pPr>
        <w:spacing w:after="0"/>
        <w:jc w:val="center"/>
        <w:rPr>
          <w:rFonts w:ascii="Arial" w:eastAsiaTheme="majorEastAsia" w:hAnsi="Arial" w:cs="Arial"/>
          <w:b/>
          <w:bCs/>
          <w:smallCaps/>
          <w:sz w:val="24"/>
          <w:szCs w:val="24"/>
          <w:lang w:val="es-ES_tradnl"/>
        </w:rPr>
      </w:pPr>
    </w:p>
    <w:p w:rsidR="00F42933" w:rsidRPr="00A56BE5" w:rsidRDefault="00F42933" w:rsidP="007C3EF6">
      <w:pPr>
        <w:pStyle w:val="Heading1"/>
        <w:numPr>
          <w:ilvl w:val="0"/>
          <w:numId w:val="16"/>
        </w:numPr>
        <w:spacing w:before="120" w:after="120"/>
        <w:jc w:val="center"/>
        <w:rPr>
          <w:rFonts w:ascii="Arial" w:hAnsi="Arial" w:cs="Arial"/>
          <w:smallCaps/>
          <w:color w:val="auto"/>
          <w:sz w:val="24"/>
          <w:szCs w:val="24"/>
          <w:lang w:val="es-ES_tradnl"/>
        </w:rPr>
      </w:pPr>
      <w:bookmarkStart w:id="6" w:name="_Toc462859733"/>
      <w:r w:rsidRPr="00A56BE5">
        <w:rPr>
          <w:rFonts w:ascii="Arial" w:hAnsi="Arial" w:cs="Arial"/>
          <w:smallCaps/>
          <w:color w:val="auto"/>
          <w:sz w:val="24"/>
          <w:szCs w:val="24"/>
          <w:lang w:val="es-ES_tradnl"/>
        </w:rPr>
        <w:t>Introducción</w:t>
      </w:r>
      <w:bookmarkEnd w:id="6"/>
    </w:p>
    <w:p w:rsidR="00F82C13" w:rsidRPr="007C3EF6" w:rsidRDefault="00F82C13" w:rsidP="007C3EF6">
      <w:pPr>
        <w:pStyle w:val="ListParagraph"/>
        <w:numPr>
          <w:ilvl w:val="1"/>
          <w:numId w:val="5"/>
        </w:numPr>
        <w:spacing w:before="120" w:after="120" w:line="240" w:lineRule="auto"/>
        <w:ind w:hanging="720"/>
        <w:contextualSpacing w:val="0"/>
        <w:jc w:val="both"/>
        <w:rPr>
          <w:rFonts w:ascii="Arial" w:hAnsi="Arial" w:cs="Arial"/>
          <w:lang w:val="es-ES_tradnl"/>
        </w:rPr>
      </w:pPr>
      <w:r w:rsidRPr="00A56BE5">
        <w:rPr>
          <w:rFonts w:ascii="Arial" w:hAnsi="Arial" w:cs="Arial"/>
          <w:lang w:val="es-ES_tradnl"/>
        </w:rPr>
        <w:t xml:space="preserve">La </w:t>
      </w:r>
      <w:r w:rsidR="00BA52ED" w:rsidRPr="00A56BE5">
        <w:rPr>
          <w:rFonts w:ascii="Arial" w:hAnsi="Arial" w:cs="Arial"/>
          <w:lang w:val="es-ES_tradnl"/>
        </w:rPr>
        <w:t>e</w:t>
      </w:r>
      <w:r w:rsidRPr="00A56BE5">
        <w:rPr>
          <w:rFonts w:ascii="Arial" w:hAnsi="Arial" w:cs="Arial"/>
          <w:lang w:val="es-ES_tradnl"/>
        </w:rPr>
        <w:t>ducación ha sido considerada no sólo como una cuestión de justicia social, sino también como un requisito para que el país alcance un desarrollo sostenido y equitativo. Las prioridades deben considerar las deficiencias aún existentes e importantes de cobertura en educación parvularia</w:t>
      </w:r>
      <w:r w:rsidR="00BA52ED" w:rsidRPr="00A56BE5">
        <w:rPr>
          <w:rFonts w:ascii="Arial" w:hAnsi="Arial" w:cs="Arial"/>
          <w:lang w:val="es-ES_tradnl"/>
        </w:rPr>
        <w:t>;</w:t>
      </w:r>
      <w:r w:rsidRPr="00A56BE5">
        <w:rPr>
          <w:rFonts w:ascii="Arial" w:hAnsi="Arial" w:cs="Arial"/>
          <w:lang w:val="es-ES_tradnl"/>
        </w:rPr>
        <w:t xml:space="preserve"> las diferencias en la calidad de la educación a la que acceden los niños, niñas y jóvenes de familias pobres</w:t>
      </w:r>
      <w:r w:rsidR="00BA52ED" w:rsidRPr="00A56BE5">
        <w:rPr>
          <w:rFonts w:ascii="Arial" w:hAnsi="Arial" w:cs="Arial"/>
          <w:lang w:val="es-ES_tradnl"/>
        </w:rPr>
        <w:t>;</w:t>
      </w:r>
      <w:r w:rsidRPr="00A56BE5">
        <w:rPr>
          <w:rFonts w:ascii="Arial" w:hAnsi="Arial" w:cs="Arial"/>
          <w:lang w:val="es-ES_tradnl"/>
        </w:rPr>
        <w:t xml:space="preserve"> y </w:t>
      </w:r>
      <w:r w:rsidR="00BA52ED" w:rsidRPr="00A56BE5">
        <w:rPr>
          <w:rFonts w:ascii="Arial" w:hAnsi="Arial" w:cs="Arial"/>
          <w:lang w:val="es-ES_tradnl"/>
        </w:rPr>
        <w:t>el</w:t>
      </w:r>
      <w:r w:rsidRPr="00A56BE5">
        <w:rPr>
          <w:rFonts w:ascii="Arial" w:hAnsi="Arial" w:cs="Arial"/>
          <w:lang w:val="es-ES_tradnl"/>
        </w:rPr>
        <w:t xml:space="preserve"> acceso a la educación superior.</w:t>
      </w:r>
    </w:p>
    <w:p w:rsidR="00C15401" w:rsidRPr="007C3EF6" w:rsidRDefault="00F82C13" w:rsidP="007C3EF6">
      <w:pPr>
        <w:pStyle w:val="ListParagraph"/>
        <w:numPr>
          <w:ilvl w:val="1"/>
          <w:numId w:val="5"/>
        </w:numPr>
        <w:spacing w:before="120" w:after="120" w:line="240" w:lineRule="auto"/>
        <w:ind w:hanging="720"/>
        <w:contextualSpacing w:val="0"/>
        <w:jc w:val="both"/>
        <w:rPr>
          <w:rFonts w:ascii="Arial" w:hAnsi="Arial" w:cs="Arial"/>
          <w:lang w:val="es-ES_tradnl"/>
        </w:rPr>
      </w:pPr>
      <w:r w:rsidRPr="00A56BE5">
        <w:rPr>
          <w:rFonts w:ascii="Arial" w:hAnsi="Arial" w:cs="Arial"/>
          <w:lang w:val="es-ES_tradnl"/>
        </w:rPr>
        <w:t xml:space="preserve">República Dominicana se enfrenta a importantes desafíos de desarrollo humano. En materia educativa, la tasa neta de cobertura de educación </w:t>
      </w:r>
      <w:r w:rsidR="002D7802">
        <w:rPr>
          <w:rFonts w:ascii="Arial" w:hAnsi="Arial" w:cs="Arial"/>
          <w:lang w:val="es-ES_tradnl"/>
        </w:rPr>
        <w:t xml:space="preserve">primaria </w:t>
      </w:r>
      <w:r w:rsidRPr="00A56BE5">
        <w:rPr>
          <w:rFonts w:ascii="Arial" w:hAnsi="Arial" w:cs="Arial"/>
          <w:lang w:val="es-ES_tradnl"/>
        </w:rPr>
        <w:t xml:space="preserve">es de 95%, mientras que en educación </w:t>
      </w:r>
      <w:r w:rsidR="002D7802">
        <w:rPr>
          <w:rFonts w:ascii="Arial" w:hAnsi="Arial" w:cs="Arial"/>
          <w:lang w:val="es-ES_tradnl"/>
        </w:rPr>
        <w:t xml:space="preserve">secundaria </w:t>
      </w:r>
      <w:r w:rsidRPr="00A56BE5">
        <w:rPr>
          <w:rFonts w:ascii="Arial" w:hAnsi="Arial" w:cs="Arial"/>
          <w:lang w:val="es-ES_tradnl"/>
        </w:rPr>
        <w:t xml:space="preserve"> la tasa neta cae a 54%, muy por debajo del promedio latinoamerica</w:t>
      </w:r>
      <w:r w:rsidR="007C3EF6">
        <w:rPr>
          <w:rFonts w:ascii="Arial" w:hAnsi="Arial" w:cs="Arial"/>
          <w:lang w:val="es-ES_tradnl"/>
        </w:rPr>
        <w:t>no.</w:t>
      </w:r>
    </w:p>
    <w:p w:rsidR="000F1076" w:rsidRPr="007C3EF6" w:rsidRDefault="008A1946" w:rsidP="007C3EF6">
      <w:pPr>
        <w:pStyle w:val="ListParagraph"/>
        <w:numPr>
          <w:ilvl w:val="1"/>
          <w:numId w:val="5"/>
        </w:numPr>
        <w:spacing w:before="120" w:after="120" w:line="240" w:lineRule="auto"/>
        <w:ind w:hanging="720"/>
        <w:contextualSpacing w:val="0"/>
        <w:jc w:val="both"/>
        <w:rPr>
          <w:rFonts w:ascii="Arial" w:hAnsi="Arial" w:cs="Arial"/>
          <w:lang w:val="es-ES_tradnl"/>
        </w:rPr>
      </w:pPr>
      <w:r w:rsidRPr="00A56BE5">
        <w:rPr>
          <w:rFonts w:ascii="Arial" w:hAnsi="Arial" w:cs="Arial"/>
          <w:lang w:val="es-ES_tradnl"/>
        </w:rPr>
        <w:t xml:space="preserve">La Administración </w:t>
      </w:r>
      <w:r w:rsidR="009163D3" w:rsidRPr="00A56BE5">
        <w:rPr>
          <w:rFonts w:ascii="Arial" w:hAnsi="Arial" w:cs="Arial"/>
          <w:lang w:val="es-ES_tradnl"/>
        </w:rPr>
        <w:t xml:space="preserve">actual </w:t>
      </w:r>
      <w:r w:rsidRPr="00A56BE5">
        <w:rPr>
          <w:rFonts w:ascii="Arial" w:hAnsi="Arial" w:cs="Arial"/>
          <w:lang w:val="es-ES_tradnl"/>
        </w:rPr>
        <w:t>en</w:t>
      </w:r>
      <w:r w:rsidR="00C15401" w:rsidRPr="00A56BE5">
        <w:rPr>
          <w:rFonts w:ascii="Arial" w:hAnsi="Arial" w:cs="Arial"/>
          <w:lang w:val="es-ES_tradnl"/>
        </w:rPr>
        <w:t xml:space="preserve"> República Dominicana ap</w:t>
      </w:r>
      <w:r w:rsidRPr="00A56BE5">
        <w:rPr>
          <w:rFonts w:ascii="Arial" w:hAnsi="Arial" w:cs="Arial"/>
          <w:lang w:val="es-ES_tradnl"/>
        </w:rPr>
        <w:t>uesta</w:t>
      </w:r>
      <w:r w:rsidR="00C15401" w:rsidRPr="00A56BE5">
        <w:rPr>
          <w:rFonts w:ascii="Arial" w:hAnsi="Arial" w:cs="Arial"/>
          <w:lang w:val="es-ES_tradnl"/>
        </w:rPr>
        <w:t xml:space="preserve"> a la </w:t>
      </w:r>
      <w:r w:rsidRPr="00A56BE5">
        <w:rPr>
          <w:rFonts w:ascii="Arial" w:hAnsi="Arial" w:cs="Arial"/>
          <w:lang w:val="es-ES_tradnl"/>
        </w:rPr>
        <w:t>educación de primera infancia como uno de los medios de mejorar el nivel educativo de la población. Numerosos estudios</w:t>
      </w:r>
      <w:r w:rsidR="009A4B0F" w:rsidRPr="00A56BE5">
        <w:rPr>
          <w:rStyle w:val="FootnoteReference"/>
          <w:rFonts w:ascii="Arial" w:hAnsi="Arial" w:cs="Arial"/>
          <w:lang w:val="es-ES_tradnl"/>
        </w:rPr>
        <w:footnoteReference w:id="1"/>
      </w:r>
      <w:r w:rsidR="009A4B0F" w:rsidRPr="00A56BE5">
        <w:rPr>
          <w:rFonts w:ascii="Arial" w:hAnsi="Arial" w:cs="Arial"/>
          <w:vertAlign w:val="superscript"/>
          <w:lang w:val="es-ES_tradnl"/>
        </w:rPr>
        <w:t xml:space="preserve">, </w:t>
      </w:r>
      <w:r w:rsidR="009A4B0F" w:rsidRPr="00A56BE5">
        <w:rPr>
          <w:rStyle w:val="FootnoteReference"/>
          <w:rFonts w:ascii="Arial" w:hAnsi="Arial" w:cs="Arial"/>
          <w:lang w:val="es-ES_tradnl"/>
        </w:rPr>
        <w:footnoteReference w:id="2"/>
      </w:r>
      <w:r w:rsidRPr="00A56BE5">
        <w:rPr>
          <w:rFonts w:ascii="Arial" w:hAnsi="Arial" w:cs="Arial"/>
          <w:lang w:val="es-ES_tradnl"/>
        </w:rPr>
        <w:t xml:space="preserve"> señalan que la educación pre-escolar </w:t>
      </w:r>
      <w:r w:rsidR="00B71381" w:rsidRPr="00A56BE5">
        <w:rPr>
          <w:rFonts w:ascii="Arial" w:hAnsi="Arial" w:cs="Arial"/>
          <w:lang w:val="es-ES_tradnl"/>
        </w:rPr>
        <w:t>mejora la eficiencia interna del sistema reduciendo la repetición e incrementando la graduación tanto en los niveles de primaria como de secundaria.</w:t>
      </w:r>
      <w:r w:rsidR="009163D3" w:rsidRPr="00A56BE5">
        <w:rPr>
          <w:rFonts w:ascii="Arial" w:hAnsi="Arial" w:cs="Arial"/>
          <w:lang w:val="es-ES_tradnl"/>
        </w:rPr>
        <w:t xml:space="preserve"> Usando datos de censos Heckman et al. </w:t>
      </w:r>
      <w:r w:rsidR="00CE110C" w:rsidRPr="00A56BE5">
        <w:rPr>
          <w:rFonts w:ascii="Arial" w:hAnsi="Arial" w:cs="Arial"/>
          <w:lang w:val="es-ES_tradnl"/>
        </w:rPr>
        <w:t>a</w:t>
      </w:r>
      <w:r w:rsidR="009163D3" w:rsidRPr="00A56BE5">
        <w:rPr>
          <w:rFonts w:ascii="Arial" w:hAnsi="Arial" w:cs="Arial"/>
          <w:lang w:val="es-ES_tradnl"/>
        </w:rPr>
        <w:t xml:space="preserve">firman que aún más importante en términos de retorno a la inversión, es el retorno </w:t>
      </w:r>
      <w:r w:rsidR="00CE110C" w:rsidRPr="00A56BE5">
        <w:rPr>
          <w:rFonts w:ascii="Arial" w:hAnsi="Arial" w:cs="Arial"/>
          <w:lang w:val="es-ES_tradnl"/>
        </w:rPr>
        <w:t xml:space="preserve">de la inversión en educación pre-escolar </w:t>
      </w:r>
      <w:r w:rsidR="009163D3" w:rsidRPr="00A56BE5">
        <w:rPr>
          <w:rFonts w:ascii="Arial" w:hAnsi="Arial" w:cs="Arial"/>
          <w:lang w:val="es-ES_tradnl"/>
        </w:rPr>
        <w:t>a la sociedad en su conjunto, reduciendo la p</w:t>
      </w:r>
      <w:r w:rsidR="007C3EF6">
        <w:rPr>
          <w:rFonts w:ascii="Arial" w:hAnsi="Arial" w:cs="Arial"/>
          <w:lang w:val="es-ES_tradnl"/>
        </w:rPr>
        <w:t>robabilidad de encarcelamiento.</w:t>
      </w:r>
    </w:p>
    <w:p w:rsidR="00F82C13" w:rsidRPr="007C3EF6" w:rsidRDefault="000F1076" w:rsidP="007C3EF6">
      <w:pPr>
        <w:pStyle w:val="ListParagraph"/>
        <w:numPr>
          <w:ilvl w:val="1"/>
          <w:numId w:val="5"/>
        </w:numPr>
        <w:spacing w:before="120" w:after="120" w:line="240" w:lineRule="auto"/>
        <w:ind w:hanging="720"/>
        <w:contextualSpacing w:val="0"/>
        <w:jc w:val="both"/>
        <w:rPr>
          <w:rFonts w:ascii="Arial" w:hAnsi="Arial" w:cs="Arial"/>
          <w:lang w:val="es-ES_tradnl"/>
        </w:rPr>
      </w:pPr>
      <w:r w:rsidRPr="00A56BE5">
        <w:rPr>
          <w:rFonts w:ascii="Arial" w:hAnsi="Arial" w:cs="Arial"/>
          <w:lang w:val="es-ES_tradnl"/>
        </w:rPr>
        <w:t>Berlinski et al.</w:t>
      </w:r>
      <w:r w:rsidRPr="00A56BE5">
        <w:rPr>
          <w:rStyle w:val="FootnoteReference"/>
          <w:rFonts w:ascii="Arial" w:hAnsi="Arial" w:cs="Arial"/>
          <w:lang w:val="es-ES_tradnl"/>
        </w:rPr>
        <w:footnoteReference w:id="3"/>
      </w:r>
      <w:r w:rsidRPr="00A56BE5">
        <w:rPr>
          <w:rFonts w:ascii="Arial" w:hAnsi="Arial" w:cs="Arial"/>
          <w:lang w:val="es-ES_tradnl"/>
        </w:rPr>
        <w:t xml:space="preserve"> Señalan que los jardines de cuidado infantil sólo benefician a los niños si son de buena calidad. Observan que una alternativa para mejorar la calidad de los mismos sería combinar jardines de cuidado infantil con intervenciones dirigidas a los padres en los centros de cuidado infantil. De esta manera se facilita el trabajo a familia</w:t>
      </w:r>
      <w:r w:rsidR="003F47A8" w:rsidRPr="00A56BE5">
        <w:rPr>
          <w:rFonts w:ascii="Arial" w:hAnsi="Arial" w:cs="Arial"/>
          <w:lang w:val="es-ES_tradnl"/>
        </w:rPr>
        <w:t>s</w:t>
      </w:r>
      <w:r w:rsidRPr="00A56BE5">
        <w:rPr>
          <w:rFonts w:ascii="Arial" w:hAnsi="Arial" w:cs="Arial"/>
          <w:lang w:val="es-ES_tradnl"/>
        </w:rPr>
        <w:t xml:space="preserve"> de </w:t>
      </w:r>
      <w:r w:rsidR="00482CCB" w:rsidRPr="00A56BE5">
        <w:rPr>
          <w:rFonts w:ascii="Arial" w:hAnsi="Arial" w:cs="Arial"/>
          <w:lang w:val="es-ES_tradnl"/>
        </w:rPr>
        <w:t xml:space="preserve">muy </w:t>
      </w:r>
      <w:r w:rsidRPr="00A56BE5">
        <w:rPr>
          <w:rFonts w:ascii="Arial" w:hAnsi="Arial" w:cs="Arial"/>
          <w:lang w:val="es-ES_tradnl"/>
        </w:rPr>
        <w:t xml:space="preserve">bajos recursos </w:t>
      </w:r>
      <w:r w:rsidR="003F47A8" w:rsidRPr="00A56BE5">
        <w:rPr>
          <w:rFonts w:ascii="Arial" w:hAnsi="Arial" w:cs="Arial"/>
          <w:lang w:val="es-ES_tradnl"/>
        </w:rPr>
        <w:t>y se mejora la atención de lo</w:t>
      </w:r>
      <w:r w:rsidR="007C3EF6">
        <w:rPr>
          <w:rFonts w:ascii="Arial" w:hAnsi="Arial" w:cs="Arial"/>
          <w:lang w:val="es-ES_tradnl"/>
        </w:rPr>
        <w:t>s niños.</w:t>
      </w:r>
    </w:p>
    <w:p w:rsidR="00F82C13" w:rsidRPr="007C3EF6" w:rsidRDefault="00F82C13" w:rsidP="007C3EF6">
      <w:pPr>
        <w:pStyle w:val="ListParagraph"/>
        <w:numPr>
          <w:ilvl w:val="1"/>
          <w:numId w:val="5"/>
        </w:numPr>
        <w:spacing w:before="120" w:after="120" w:line="240" w:lineRule="auto"/>
        <w:ind w:hanging="720"/>
        <w:contextualSpacing w:val="0"/>
        <w:jc w:val="both"/>
        <w:rPr>
          <w:rFonts w:ascii="Arial" w:hAnsi="Arial" w:cs="Arial"/>
          <w:lang w:val="es-ES_tradnl"/>
        </w:rPr>
      </w:pPr>
      <w:r w:rsidRPr="00A56BE5">
        <w:rPr>
          <w:rFonts w:ascii="Arial" w:hAnsi="Arial" w:cs="Arial"/>
          <w:lang w:val="es-ES_tradnl"/>
        </w:rPr>
        <w:t>Los servicios de atención a la primera infancia (0-5 años), son muy limitados</w:t>
      </w:r>
      <w:r w:rsidR="009163D3" w:rsidRPr="00A56BE5">
        <w:rPr>
          <w:rFonts w:ascii="Arial" w:hAnsi="Arial" w:cs="Arial"/>
          <w:lang w:val="es-ES_tradnl"/>
        </w:rPr>
        <w:t xml:space="preserve"> en República Dominicana</w:t>
      </w:r>
      <w:r w:rsidRPr="00A56BE5">
        <w:rPr>
          <w:rFonts w:ascii="Arial" w:hAnsi="Arial" w:cs="Arial"/>
          <w:lang w:val="es-ES_tradnl"/>
        </w:rPr>
        <w:t>. En el nivel de educación inicial, para niños de 3 a 5</w:t>
      </w:r>
      <w:ins w:id="21" w:author="IADB" w:date="2016-10-11T15:27:00Z">
        <w:r w:rsidR="009F1A17">
          <w:rPr>
            <w:rFonts w:ascii="Arial" w:hAnsi="Arial" w:cs="Arial"/>
            <w:lang w:val="es-ES_tradnl"/>
          </w:rPr>
          <w:t> </w:t>
        </w:r>
      </w:ins>
      <w:del w:id="22" w:author="IADB" w:date="2016-10-11T15:27:00Z">
        <w:r w:rsidRPr="00A56BE5" w:rsidDel="009F1A17">
          <w:rPr>
            <w:rFonts w:ascii="Arial" w:hAnsi="Arial" w:cs="Arial"/>
            <w:lang w:val="es-ES_tradnl"/>
          </w:rPr>
          <w:delText xml:space="preserve"> </w:delText>
        </w:r>
      </w:del>
      <w:r w:rsidRPr="00A56BE5">
        <w:rPr>
          <w:rFonts w:ascii="Arial" w:hAnsi="Arial" w:cs="Arial"/>
          <w:lang w:val="es-ES_tradnl"/>
        </w:rPr>
        <w:t xml:space="preserve">años, la tasa bruta de </w:t>
      </w:r>
      <w:r w:rsidR="007C3EF6">
        <w:rPr>
          <w:rFonts w:ascii="Arial" w:hAnsi="Arial" w:cs="Arial"/>
          <w:lang w:val="es-ES_tradnl"/>
        </w:rPr>
        <w:t>cobertura alcanza apenas un 48%.</w:t>
      </w:r>
    </w:p>
    <w:p w:rsidR="009B430C" w:rsidRPr="007C3EF6" w:rsidRDefault="00F82C13" w:rsidP="009B430C">
      <w:pPr>
        <w:pStyle w:val="ListParagraph"/>
        <w:numPr>
          <w:ilvl w:val="1"/>
          <w:numId w:val="5"/>
        </w:numPr>
        <w:spacing w:before="120" w:after="120" w:line="240" w:lineRule="auto"/>
        <w:ind w:hanging="720"/>
        <w:contextualSpacing w:val="0"/>
        <w:jc w:val="both"/>
        <w:rPr>
          <w:rFonts w:ascii="Arial" w:hAnsi="Arial" w:cs="Arial"/>
          <w:lang w:val="es-ES_tradnl"/>
        </w:rPr>
      </w:pPr>
      <w:r w:rsidRPr="00A56BE5">
        <w:rPr>
          <w:rFonts w:ascii="Arial" w:hAnsi="Arial" w:cs="Arial"/>
          <w:lang w:val="es-ES_tradnl"/>
        </w:rPr>
        <w:t>Además de la baja cobertura, en el país existen importantes inequidades de acceso según área de residencia y nivel de ingreso. De acuerdo a la ENHOGAR 2009, la asistencia a educación temprana en el área urbana para menores de 5</w:t>
      </w:r>
      <w:ins w:id="23" w:author="IADB" w:date="2016-10-11T15:28:00Z">
        <w:r w:rsidR="009F1A17">
          <w:rPr>
            <w:rFonts w:ascii="Arial" w:hAnsi="Arial" w:cs="Arial"/>
            <w:lang w:val="es-ES_tradnl"/>
          </w:rPr>
          <w:t> </w:t>
        </w:r>
      </w:ins>
      <w:del w:id="24" w:author="IADB" w:date="2016-10-11T15:28:00Z">
        <w:r w:rsidRPr="00A56BE5" w:rsidDel="009F1A17">
          <w:rPr>
            <w:rFonts w:ascii="Arial" w:hAnsi="Arial" w:cs="Arial"/>
            <w:lang w:val="es-ES_tradnl"/>
          </w:rPr>
          <w:delText xml:space="preserve"> </w:delText>
        </w:r>
      </w:del>
      <w:r w:rsidRPr="00A56BE5">
        <w:rPr>
          <w:rFonts w:ascii="Arial" w:hAnsi="Arial" w:cs="Arial"/>
          <w:lang w:val="es-ES_tradnl"/>
        </w:rPr>
        <w:t xml:space="preserve">años (3 y 4 años) es el doble que en el área rural (30.9% y 16.1% respectivamente). Según la misma encuesta, el porcentaje de niños que recibió </w:t>
      </w:r>
      <w:r w:rsidRPr="00A56BE5">
        <w:rPr>
          <w:rFonts w:ascii="Arial" w:hAnsi="Arial" w:cs="Arial"/>
          <w:lang w:val="es-ES_tradnl"/>
        </w:rPr>
        <w:lastRenderedPageBreak/>
        <w:t>educación temprana en el quintil más rico de la población casi quintuplica el porcentaje correspondiente al quintil más pobre.</w:t>
      </w:r>
    </w:p>
    <w:p w:rsidR="009B430C" w:rsidRPr="00A56BE5" w:rsidRDefault="009B430C" w:rsidP="009B430C">
      <w:pPr>
        <w:pStyle w:val="ListParagraph"/>
        <w:numPr>
          <w:ilvl w:val="1"/>
          <w:numId w:val="5"/>
        </w:numPr>
        <w:spacing w:after="0" w:line="240" w:lineRule="auto"/>
        <w:ind w:hanging="720"/>
        <w:contextualSpacing w:val="0"/>
        <w:jc w:val="both"/>
        <w:rPr>
          <w:rFonts w:ascii="Arial" w:hAnsi="Arial" w:cs="Arial"/>
          <w:lang w:val="es-ES_tradnl"/>
        </w:rPr>
      </w:pPr>
      <w:r w:rsidRPr="00A56BE5">
        <w:rPr>
          <w:rFonts w:ascii="Arial" w:hAnsi="Arial" w:cs="Arial"/>
          <w:lang w:val="es-ES_tradnl"/>
        </w:rPr>
        <w:t xml:space="preserve">En la primera etapa de la Administración actual, se estableció el plan nacional de lucha contra la pobreza </w:t>
      </w:r>
      <w:r w:rsidRPr="00A56BE5">
        <w:rPr>
          <w:rFonts w:ascii="Arial" w:hAnsi="Arial" w:cs="Arial"/>
          <w:b/>
          <w:i/>
          <w:lang w:val="es-ES_tradnl"/>
        </w:rPr>
        <w:t>Quisqueya sin Pobreza.</w:t>
      </w:r>
      <w:r w:rsidRPr="00A56BE5">
        <w:rPr>
          <w:rFonts w:ascii="Arial" w:hAnsi="Arial" w:cs="Arial"/>
          <w:lang w:val="es-ES_tradnl"/>
        </w:rPr>
        <w:t xml:space="preserve"> Este nuevo plan comprende</w:t>
      </w:r>
      <w:r w:rsidRPr="00A56BE5">
        <w:rPr>
          <w:rFonts w:ascii="Arial" w:hAnsi="Arial" w:cs="Arial"/>
          <w:b/>
          <w:i/>
          <w:lang w:val="es-ES_tradnl"/>
        </w:rPr>
        <w:t xml:space="preserve"> </w:t>
      </w:r>
      <w:r w:rsidRPr="00A56BE5">
        <w:rPr>
          <w:rFonts w:ascii="Arial" w:hAnsi="Arial" w:cs="Arial"/>
          <w:lang w:val="es-ES_tradnl"/>
        </w:rPr>
        <w:t>tres componentes: alfabetismo, desarrollo local y desarrollo infantil temprano. Este último es el objeto de este estudio y el gobierno lo llamó Quisque</w:t>
      </w:r>
      <w:ins w:id="25" w:author="Inter-American Development Bank" w:date="2016-10-09T15:09:00Z">
        <w:r w:rsidR="002A1D1E">
          <w:rPr>
            <w:rFonts w:ascii="Arial" w:hAnsi="Arial" w:cs="Arial"/>
            <w:lang w:val="es-ES_tradnl"/>
          </w:rPr>
          <w:t>y</w:t>
        </w:r>
      </w:ins>
      <w:del w:id="26" w:author="Inter-American Development Bank" w:date="2016-10-09T15:09:00Z">
        <w:r w:rsidRPr="00A56BE5" w:rsidDel="002A1D1E">
          <w:rPr>
            <w:rFonts w:ascii="Arial" w:hAnsi="Arial" w:cs="Arial"/>
            <w:lang w:val="es-ES_tradnl"/>
          </w:rPr>
          <w:delText>ll</w:delText>
        </w:r>
      </w:del>
      <w:r w:rsidRPr="00A56BE5">
        <w:rPr>
          <w:rFonts w:ascii="Arial" w:hAnsi="Arial" w:cs="Arial"/>
          <w:lang w:val="es-ES_tradnl"/>
        </w:rPr>
        <w:t xml:space="preserve">a Empieza Contigo (QEC). Este programa ofrece servicios de educación inicial (a niños de 3 y 4 años), estimulación temprana (a niños de 0-2 años), salud, nutrición, formación a las familias (visitas a los hogares y talleres de formación para fortalecer las buenas prácticas de crianza), protección, sensibilización y movilización de la comunidad. </w:t>
      </w:r>
    </w:p>
    <w:p w:rsidR="003A079C" w:rsidRPr="00A56BE5" w:rsidRDefault="003A079C" w:rsidP="003A079C">
      <w:pPr>
        <w:pStyle w:val="ListParagraph"/>
        <w:rPr>
          <w:rFonts w:ascii="Arial" w:hAnsi="Arial" w:cs="Arial"/>
          <w:lang w:val="es-ES_tradnl"/>
        </w:rPr>
      </w:pPr>
    </w:p>
    <w:p w:rsidR="003A079C" w:rsidRPr="00A56BE5" w:rsidRDefault="003A079C" w:rsidP="00A56BE5">
      <w:pPr>
        <w:pStyle w:val="ListParagraph"/>
        <w:keepNext/>
        <w:spacing w:after="0" w:line="240" w:lineRule="auto"/>
        <w:contextualSpacing w:val="0"/>
        <w:jc w:val="center"/>
        <w:rPr>
          <w:rFonts w:ascii="Arial" w:hAnsi="Arial" w:cs="Arial"/>
        </w:rPr>
      </w:pPr>
      <w:r w:rsidRPr="00A56BE5">
        <w:rPr>
          <w:rFonts w:ascii="Arial" w:hAnsi="Arial" w:cs="Arial"/>
          <w:noProof/>
        </w:rPr>
        <w:drawing>
          <wp:inline distT="0" distB="0" distL="0" distR="0" wp14:anchorId="1A1553B8" wp14:editId="3F398872">
            <wp:extent cx="1950928" cy="1462054"/>
            <wp:effectExtent l="0" t="0" r="0" b="5080"/>
            <wp:docPr id="7" name="Picture 7" descr="C:\Users\Carlos Gargiulo\AppData\Local\Microsoft\Windows\INetCache\Content.Outlook\FZ65Q224\IMG_32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rlos Gargiulo\AppData\Local\Microsoft\Windows\INetCache\Content.Outlook\FZ65Q224\IMG_325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2677" cy="1463364"/>
                    </a:xfrm>
                    <a:prstGeom prst="rect">
                      <a:avLst/>
                    </a:prstGeom>
                    <a:noFill/>
                    <a:ln>
                      <a:noFill/>
                    </a:ln>
                  </pic:spPr>
                </pic:pic>
              </a:graphicData>
            </a:graphic>
          </wp:inline>
        </w:drawing>
      </w:r>
      <w:r w:rsidRPr="00A56BE5">
        <w:rPr>
          <w:rFonts w:ascii="Arial" w:hAnsi="Arial" w:cs="Arial"/>
          <w:noProof/>
        </w:rPr>
        <w:drawing>
          <wp:inline distT="0" distB="0" distL="0" distR="0" wp14:anchorId="7960A8AC" wp14:editId="0C33D79B">
            <wp:extent cx="1944618" cy="1457325"/>
            <wp:effectExtent l="0" t="0" r="0" b="0"/>
            <wp:docPr id="6" name="Picture 6" descr="C:\Users\Carlos Gargiulo\AppData\Local\Microsoft\Windows\INetCache\Content.Outlook\FZ65Q224\IMG_3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rlos Gargiulo\AppData\Local\Microsoft\Windows\INetCache\Content.Outlook\FZ65Q224\IMG_325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4618" cy="1457325"/>
                    </a:xfrm>
                    <a:prstGeom prst="rect">
                      <a:avLst/>
                    </a:prstGeom>
                    <a:noFill/>
                    <a:ln>
                      <a:noFill/>
                    </a:ln>
                  </pic:spPr>
                </pic:pic>
              </a:graphicData>
            </a:graphic>
          </wp:inline>
        </w:drawing>
      </w:r>
    </w:p>
    <w:p w:rsidR="009B430C" w:rsidRPr="00A56BE5" w:rsidRDefault="00A56BE5" w:rsidP="00A56BE5">
      <w:pPr>
        <w:pStyle w:val="Caption"/>
        <w:ind w:left="720" w:firstLine="720"/>
        <w:rPr>
          <w:rFonts w:ascii="Arial" w:hAnsi="Arial" w:cs="Arial"/>
          <w:color w:val="auto"/>
          <w:sz w:val="22"/>
          <w:szCs w:val="22"/>
          <w:lang w:val="es-ES_tradnl"/>
        </w:rPr>
      </w:pPr>
      <w:r w:rsidRPr="00A56BE5">
        <w:rPr>
          <w:rFonts w:ascii="Arial" w:hAnsi="Arial" w:cs="Arial"/>
          <w:color w:val="auto"/>
          <w:sz w:val="22"/>
          <w:szCs w:val="22"/>
          <w:lang w:val="es-ES_tradnl"/>
        </w:rPr>
        <w:t xml:space="preserve">             </w:t>
      </w:r>
      <w:r w:rsidR="003A079C" w:rsidRPr="00A56BE5">
        <w:rPr>
          <w:rFonts w:ascii="Arial" w:hAnsi="Arial" w:cs="Arial"/>
          <w:color w:val="auto"/>
          <w:sz w:val="22"/>
          <w:szCs w:val="22"/>
          <w:lang w:val="es-ES_tradnl"/>
        </w:rPr>
        <w:t xml:space="preserve">Entrada al CAIPI </w:t>
      </w:r>
      <w:r w:rsidR="003A079C" w:rsidRPr="00A56BE5">
        <w:rPr>
          <w:rFonts w:ascii="Arial" w:hAnsi="Arial" w:cs="Arial"/>
          <w:color w:val="auto"/>
          <w:sz w:val="22"/>
          <w:szCs w:val="22"/>
          <w:lang w:val="es-ES_tradnl"/>
        </w:rPr>
        <w:tab/>
      </w:r>
      <w:r>
        <w:rPr>
          <w:rFonts w:ascii="Arial" w:hAnsi="Arial" w:cs="Arial"/>
          <w:color w:val="auto"/>
          <w:sz w:val="22"/>
          <w:szCs w:val="22"/>
          <w:lang w:val="es-ES_tradnl"/>
        </w:rPr>
        <w:tab/>
        <w:t xml:space="preserve">  </w:t>
      </w:r>
      <w:r w:rsidR="003A079C" w:rsidRPr="00A56BE5">
        <w:rPr>
          <w:rFonts w:ascii="Arial" w:hAnsi="Arial" w:cs="Arial"/>
          <w:color w:val="auto"/>
          <w:sz w:val="22"/>
          <w:szCs w:val="22"/>
          <w:lang w:val="es-ES_tradnl"/>
        </w:rPr>
        <w:t>Personal del CAIPI</w:t>
      </w:r>
    </w:p>
    <w:p w:rsidR="009B430C" w:rsidRPr="00912714" w:rsidRDefault="009B430C" w:rsidP="00912714">
      <w:pPr>
        <w:pStyle w:val="ListParagraph"/>
        <w:numPr>
          <w:ilvl w:val="1"/>
          <w:numId w:val="5"/>
        </w:numPr>
        <w:spacing w:before="120" w:after="120" w:line="240" w:lineRule="auto"/>
        <w:ind w:hanging="720"/>
        <w:contextualSpacing w:val="0"/>
        <w:jc w:val="both"/>
        <w:rPr>
          <w:rFonts w:ascii="Arial" w:hAnsi="Arial" w:cs="Arial"/>
          <w:lang w:val="es-ES_tradnl"/>
        </w:rPr>
      </w:pPr>
      <w:r w:rsidRPr="00A56BE5">
        <w:rPr>
          <w:rFonts w:ascii="Arial" w:hAnsi="Arial" w:cs="Arial"/>
          <w:lang w:val="es-ES_tradnl"/>
        </w:rPr>
        <w:t>La oferta de servicios se materializa a través de centros de atención integral a la primera infancia (CAIPI o centros de asistencia integral a la primera infancia</w:t>
      </w:r>
      <w:r w:rsidR="009163D3" w:rsidRPr="00A56BE5">
        <w:rPr>
          <w:rFonts w:ascii="Arial" w:hAnsi="Arial" w:cs="Arial"/>
          <w:lang w:val="es-ES_tradnl"/>
        </w:rPr>
        <w:t>)</w:t>
      </w:r>
      <w:r w:rsidRPr="00A56BE5">
        <w:rPr>
          <w:rFonts w:ascii="Arial" w:hAnsi="Arial" w:cs="Arial"/>
          <w:lang w:val="es-ES_tradnl"/>
        </w:rPr>
        <w:t xml:space="preserve">, esto es, estancias infantiles dirigidas a niños desde los 45 días hasta los 4 años y 11 meses que funcionan en horario corrido de 7:30 a.m. a las 5:30 p.m. </w:t>
      </w:r>
      <w:r w:rsidR="00CE110C" w:rsidRPr="00A56BE5">
        <w:rPr>
          <w:rFonts w:ascii="Arial" w:hAnsi="Arial" w:cs="Arial"/>
          <w:lang w:val="es-ES_tradnl"/>
        </w:rPr>
        <w:t>Asociados a los CAIPI se crean</w:t>
      </w:r>
      <w:r w:rsidRPr="00A56BE5">
        <w:rPr>
          <w:rFonts w:ascii="Arial" w:hAnsi="Arial" w:cs="Arial"/>
          <w:lang w:val="es-ES_tradnl"/>
        </w:rPr>
        <w:t xml:space="preserve"> centros comunitarios de atención integral a la familia y la infancia (CAFI) de corte ambulatorio (los niños asisten en determinados horarios en función de su edad y las familias reciben visitas domiciliarias y formación). Así pues, cada red de intervención se compon</w:t>
      </w:r>
      <w:r w:rsidR="00CE110C" w:rsidRPr="00A56BE5">
        <w:rPr>
          <w:rFonts w:ascii="Arial" w:hAnsi="Arial" w:cs="Arial"/>
          <w:lang w:val="es-ES_tradnl"/>
        </w:rPr>
        <w:t>e</w:t>
      </w:r>
      <w:r w:rsidRPr="00A56BE5">
        <w:rPr>
          <w:rFonts w:ascii="Arial" w:hAnsi="Arial" w:cs="Arial"/>
          <w:lang w:val="es-ES_tradnl"/>
        </w:rPr>
        <w:t xml:space="preserve"> de un CAIPI y </w:t>
      </w:r>
      <w:r w:rsidR="00CE110C" w:rsidRPr="00A56BE5">
        <w:rPr>
          <w:rFonts w:ascii="Arial" w:hAnsi="Arial" w:cs="Arial"/>
          <w:lang w:val="es-ES_tradnl"/>
        </w:rPr>
        <w:t xml:space="preserve">hasta cuatro </w:t>
      </w:r>
      <w:r w:rsidRPr="00A56BE5">
        <w:rPr>
          <w:rFonts w:ascii="Arial" w:hAnsi="Arial" w:cs="Arial"/>
          <w:lang w:val="es-ES_tradnl"/>
        </w:rPr>
        <w:t>CAFIs.</w:t>
      </w:r>
    </w:p>
    <w:p w:rsidR="00844C13" w:rsidRPr="00A56BE5" w:rsidRDefault="00CE110C" w:rsidP="00912714">
      <w:pPr>
        <w:pStyle w:val="ListParagraph"/>
        <w:numPr>
          <w:ilvl w:val="1"/>
          <w:numId w:val="5"/>
        </w:numPr>
        <w:spacing w:before="120" w:after="120" w:line="240" w:lineRule="auto"/>
        <w:ind w:hanging="720"/>
        <w:contextualSpacing w:val="0"/>
        <w:jc w:val="both"/>
        <w:rPr>
          <w:rFonts w:ascii="Arial" w:hAnsi="Arial" w:cs="Arial"/>
          <w:lang w:val="es-ES_tradnl"/>
        </w:rPr>
      </w:pPr>
      <w:r w:rsidRPr="00A56BE5">
        <w:rPr>
          <w:rFonts w:ascii="Arial" w:hAnsi="Arial" w:cs="Arial"/>
          <w:lang w:val="es-ES_tradnl"/>
        </w:rPr>
        <w:t>Los niños asistentes a los CAIPI son los más vulnerables según el índice de vulnerabilidad desarrollado por el INAIPI (sin importar el cuadrante o perímetro en que se encuentren los niños) y no están confinados a un área específica, sino que podrían residir en todo el territorio correspondiente a la red que depende de dicho CAIPI y asimismo podrían residir en un segmento bajo la responsabilidad de un CAFI. En cambio, los CAFI si tienen una área única y delimitada de intervención. Está previsto que una red en pleno funcionamiento tenga en promedio 1,698 niños atendidos, de los cuales 226 serán de las estancias o CAIPI,  representando solo 13% de los niños servidos</w:t>
      </w:r>
      <w:r w:rsidR="00844C13" w:rsidRPr="00A56BE5">
        <w:rPr>
          <w:rFonts w:ascii="Arial" w:hAnsi="Arial" w:cs="Arial"/>
          <w:lang w:val="es-ES_tradnl"/>
        </w:rPr>
        <w:t>.</w:t>
      </w:r>
    </w:p>
    <w:p w:rsidR="00844C13" w:rsidRPr="00A56BE5" w:rsidRDefault="00844C13" w:rsidP="00844C13">
      <w:pPr>
        <w:pStyle w:val="ListParagraph"/>
        <w:numPr>
          <w:ilvl w:val="1"/>
          <w:numId w:val="5"/>
        </w:numPr>
        <w:spacing w:after="0" w:line="240" w:lineRule="auto"/>
        <w:ind w:hanging="720"/>
        <w:contextualSpacing w:val="0"/>
        <w:jc w:val="both"/>
        <w:rPr>
          <w:rFonts w:ascii="Arial" w:hAnsi="Arial" w:cs="Arial"/>
          <w:lang w:val="es-ES_tradnl"/>
        </w:rPr>
        <w:sectPr w:rsidR="00844C13" w:rsidRPr="00A56BE5" w:rsidSect="00FA7D72">
          <w:headerReference w:type="default" r:id="rId11"/>
          <w:pgSz w:w="12240" w:h="15840" w:code="1"/>
          <w:pgMar w:top="1440" w:right="1800" w:bottom="1440" w:left="1800" w:header="720" w:footer="720" w:gutter="0"/>
          <w:pgNumType w:start="1"/>
          <w:cols w:space="720"/>
          <w:titlePg/>
          <w:docGrid w:linePitch="360"/>
        </w:sectPr>
      </w:pPr>
    </w:p>
    <w:p w:rsidR="00844C13" w:rsidRPr="00A56BE5" w:rsidRDefault="00844C13" w:rsidP="00844C13">
      <w:pPr>
        <w:pStyle w:val="ListParagraph"/>
        <w:spacing w:after="0" w:line="240" w:lineRule="auto"/>
        <w:ind w:left="0"/>
        <w:contextualSpacing w:val="0"/>
        <w:jc w:val="both"/>
        <w:rPr>
          <w:rFonts w:ascii="Arial" w:hAnsi="Arial" w:cs="Arial"/>
          <w:lang w:val="es-ES_tradnl"/>
        </w:rPr>
      </w:pPr>
    </w:p>
    <w:p w:rsidR="00844C13" w:rsidRPr="00A56BE5" w:rsidRDefault="00844C13" w:rsidP="00844C13">
      <w:pPr>
        <w:pStyle w:val="ListParagraph"/>
        <w:rPr>
          <w:rFonts w:ascii="Arial" w:eastAsia="Times New Roman" w:hAnsi="Arial" w:cs="Arial"/>
          <w:snapToGrid w:val="0"/>
          <w:w w:val="0"/>
          <w:sz w:val="0"/>
          <w:szCs w:val="0"/>
          <w:u w:color="000000"/>
          <w:bdr w:val="none" w:sz="0" w:space="0" w:color="000000"/>
          <w:shd w:val="clear" w:color="000000" w:fill="000000"/>
          <w:lang w:val="x-none" w:eastAsia="x-none" w:bidi="x-none"/>
        </w:rPr>
      </w:pPr>
    </w:p>
    <w:p w:rsidR="00844C13" w:rsidRPr="00A56BE5" w:rsidRDefault="00844C13" w:rsidP="00844C13">
      <w:pPr>
        <w:pStyle w:val="ListParagraph"/>
        <w:rPr>
          <w:rFonts w:ascii="Arial" w:eastAsia="Times New Roman" w:hAnsi="Arial" w:cs="Arial"/>
          <w:snapToGrid w:val="0"/>
          <w:w w:val="0"/>
          <w:sz w:val="0"/>
          <w:szCs w:val="0"/>
          <w:u w:color="000000"/>
          <w:bdr w:val="none" w:sz="0" w:space="0" w:color="000000"/>
          <w:shd w:val="clear" w:color="000000" w:fill="000000"/>
          <w:lang w:val="x-none" w:eastAsia="x-none" w:bidi="x-none"/>
        </w:rPr>
      </w:pPr>
    </w:p>
    <w:p w:rsidR="0042186C" w:rsidRPr="00A56BE5" w:rsidRDefault="0042186C" w:rsidP="00A56BE5">
      <w:pPr>
        <w:pStyle w:val="ListParagraph"/>
        <w:spacing w:after="0" w:line="240" w:lineRule="auto"/>
        <w:ind w:left="0"/>
        <w:contextualSpacing w:val="0"/>
        <w:jc w:val="center"/>
        <w:rPr>
          <w:rFonts w:ascii="Arial" w:hAnsi="Arial" w:cs="Arial"/>
          <w:lang w:val="es-ES_tradnl"/>
        </w:rPr>
      </w:pPr>
      <w:r w:rsidRPr="00A56BE5">
        <w:rPr>
          <w:rFonts w:ascii="Arial" w:hAnsi="Arial" w:cs="Arial"/>
          <w:noProof/>
          <w:sz w:val="24"/>
          <w:szCs w:val="24"/>
        </w:rPr>
        <w:drawing>
          <wp:inline distT="0" distB="0" distL="0" distR="0" wp14:anchorId="544D2288" wp14:editId="2E32AA27">
            <wp:extent cx="1781175" cy="1331641"/>
            <wp:effectExtent l="0" t="0" r="0" b="1905"/>
            <wp:docPr id="2" name="Picture 2" descr="C:\Users\Carlos Gargiulo\AppData\Local\Microsoft\Windows\INetCache\Content.Outlook\FZ65Q224\IMG_3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los Gargiulo\AppData\Local\Microsoft\Windows\INetCache\Content.Outlook\FZ65Q224\IMG_322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7872" cy="1329172"/>
                    </a:xfrm>
                    <a:prstGeom prst="rect">
                      <a:avLst/>
                    </a:prstGeom>
                    <a:noFill/>
                    <a:ln>
                      <a:noFill/>
                    </a:ln>
                  </pic:spPr>
                </pic:pic>
              </a:graphicData>
            </a:graphic>
          </wp:inline>
        </w:drawing>
      </w:r>
      <w:r w:rsidRPr="00A56BE5">
        <w:rPr>
          <w:rFonts w:ascii="Arial" w:hAnsi="Arial" w:cs="Arial"/>
          <w:noProof/>
          <w:sz w:val="24"/>
          <w:szCs w:val="24"/>
        </w:rPr>
        <w:drawing>
          <wp:inline distT="0" distB="0" distL="0" distR="0" wp14:anchorId="3779A5D6" wp14:editId="50DBC667">
            <wp:extent cx="1715840" cy="1285875"/>
            <wp:effectExtent l="0" t="0" r="0" b="0"/>
            <wp:docPr id="4" name="Picture 4" descr="C:\Users\Carlos Gargiulo\AppData\Local\Microsoft\Windows\INetCache\Content.Outlook\FZ65Q224\IMG_32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rlos Gargiulo\AppData\Local\Microsoft\Windows\INetCache\Content.Outlook\FZ65Q224\IMG_324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20538" cy="1289395"/>
                    </a:xfrm>
                    <a:prstGeom prst="rect">
                      <a:avLst/>
                    </a:prstGeom>
                    <a:noFill/>
                    <a:ln>
                      <a:noFill/>
                    </a:ln>
                  </pic:spPr>
                </pic:pic>
              </a:graphicData>
            </a:graphic>
          </wp:inline>
        </w:drawing>
      </w:r>
      <w:r w:rsidRPr="00A56BE5">
        <w:rPr>
          <w:rFonts w:ascii="Arial" w:eastAsia="Times New Roman" w:hAnsi="Arial" w:cs="Arial"/>
          <w:noProof/>
          <w:w w:val="0"/>
          <w:sz w:val="0"/>
          <w:szCs w:val="0"/>
          <w:u w:color="000000"/>
          <w:bdr w:val="none" w:sz="0" w:space="0" w:color="000000"/>
          <w:shd w:val="clear" w:color="000000" w:fill="000000"/>
        </w:rPr>
        <w:drawing>
          <wp:inline distT="0" distB="0" distL="0" distR="0" wp14:anchorId="6BECD075" wp14:editId="77060DB0">
            <wp:extent cx="1905000" cy="1427635"/>
            <wp:effectExtent l="0" t="0" r="0" b="1270"/>
            <wp:docPr id="3" name="Picture 3" descr="C:\Users\Carlos Gargiulo\AppData\Local\Microsoft\Windows\INetCache\Content.Outlook\FZ65Q224\IMG_32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rlos Gargiulo\AppData\Local\Microsoft\Windows\INetCache\Content.Outlook\FZ65Q224\IMG_323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427635"/>
                    </a:xfrm>
                    <a:prstGeom prst="rect">
                      <a:avLst/>
                    </a:prstGeom>
                    <a:noFill/>
                    <a:ln>
                      <a:noFill/>
                    </a:ln>
                  </pic:spPr>
                </pic:pic>
              </a:graphicData>
            </a:graphic>
          </wp:inline>
        </w:drawing>
      </w:r>
    </w:p>
    <w:p w:rsidR="0042186C" w:rsidRPr="00A56BE5" w:rsidRDefault="0042186C" w:rsidP="0042186C">
      <w:pPr>
        <w:pStyle w:val="Caption"/>
        <w:ind w:firstLine="720"/>
        <w:jc w:val="both"/>
        <w:rPr>
          <w:rFonts w:ascii="Arial" w:hAnsi="Arial" w:cs="Arial"/>
          <w:color w:val="auto"/>
          <w:sz w:val="22"/>
          <w:szCs w:val="22"/>
          <w:lang w:val="es-ES_tradnl"/>
        </w:rPr>
      </w:pPr>
      <w:r w:rsidRPr="00A56BE5">
        <w:rPr>
          <w:rFonts w:ascii="Arial" w:hAnsi="Arial" w:cs="Arial"/>
          <w:color w:val="auto"/>
          <w:sz w:val="22"/>
          <w:szCs w:val="22"/>
          <w:lang w:val="es-ES_tradnl"/>
        </w:rPr>
        <w:t>Sala de Primeros auxilios</w:t>
      </w:r>
      <w:r w:rsidR="00A56BE5" w:rsidRPr="00A56BE5">
        <w:rPr>
          <w:rFonts w:ascii="Arial" w:hAnsi="Arial" w:cs="Arial"/>
          <w:color w:val="auto"/>
          <w:sz w:val="22"/>
          <w:szCs w:val="22"/>
          <w:lang w:val="es-ES_tradnl"/>
        </w:rPr>
        <w:t xml:space="preserve"> </w:t>
      </w:r>
      <w:r w:rsidR="00A56BE5" w:rsidRPr="00A56BE5">
        <w:rPr>
          <w:rFonts w:ascii="Arial" w:hAnsi="Arial" w:cs="Arial"/>
          <w:color w:val="auto"/>
          <w:sz w:val="22"/>
          <w:szCs w:val="22"/>
          <w:lang w:val="es-ES_tradnl"/>
        </w:rPr>
        <w:tab/>
      </w:r>
      <w:r w:rsidR="005336A4" w:rsidRPr="00A56BE5">
        <w:rPr>
          <w:rFonts w:ascii="Arial" w:hAnsi="Arial" w:cs="Arial"/>
          <w:color w:val="auto"/>
          <w:sz w:val="22"/>
          <w:szCs w:val="22"/>
          <w:lang w:val="es-ES_tradnl"/>
        </w:rPr>
        <w:t>Salón de clases</w:t>
      </w:r>
      <w:r w:rsidR="005336A4" w:rsidRPr="00A56BE5">
        <w:rPr>
          <w:rFonts w:ascii="Arial" w:hAnsi="Arial" w:cs="Arial"/>
          <w:color w:val="auto"/>
          <w:sz w:val="22"/>
          <w:szCs w:val="22"/>
          <w:lang w:val="es-ES_tradnl"/>
        </w:rPr>
        <w:tab/>
      </w:r>
      <w:r w:rsidR="005336A4" w:rsidRPr="00A56BE5">
        <w:rPr>
          <w:rFonts w:ascii="Arial" w:hAnsi="Arial" w:cs="Arial"/>
          <w:color w:val="auto"/>
          <w:sz w:val="22"/>
          <w:szCs w:val="22"/>
          <w:lang w:val="es-ES_tradnl"/>
        </w:rPr>
        <w:tab/>
      </w:r>
      <w:r w:rsidR="005336A4" w:rsidRPr="00A56BE5">
        <w:rPr>
          <w:rFonts w:ascii="Arial" w:hAnsi="Arial" w:cs="Arial"/>
          <w:color w:val="auto"/>
          <w:sz w:val="22"/>
          <w:szCs w:val="22"/>
          <w:lang w:val="es-ES_tradnl"/>
        </w:rPr>
        <w:tab/>
      </w:r>
      <w:r w:rsidRPr="00A56BE5">
        <w:rPr>
          <w:rFonts w:ascii="Arial" w:hAnsi="Arial" w:cs="Arial"/>
          <w:color w:val="auto"/>
          <w:sz w:val="22"/>
          <w:szCs w:val="22"/>
          <w:lang w:val="es-ES_tradnl"/>
        </w:rPr>
        <w:t>Patio de juegos</w:t>
      </w:r>
    </w:p>
    <w:p w:rsidR="009B430C" w:rsidRPr="00A56BE5" w:rsidRDefault="009B430C" w:rsidP="009B430C">
      <w:pPr>
        <w:pStyle w:val="ListParagraph"/>
        <w:numPr>
          <w:ilvl w:val="1"/>
          <w:numId w:val="5"/>
        </w:numPr>
        <w:spacing w:after="0" w:line="240" w:lineRule="auto"/>
        <w:ind w:hanging="720"/>
        <w:contextualSpacing w:val="0"/>
        <w:jc w:val="both"/>
        <w:rPr>
          <w:rFonts w:ascii="Arial" w:hAnsi="Arial" w:cs="Arial"/>
          <w:lang w:val="es-ES_tradnl"/>
        </w:rPr>
      </w:pPr>
      <w:r w:rsidRPr="00A56BE5">
        <w:rPr>
          <w:rFonts w:ascii="Arial" w:hAnsi="Arial" w:cs="Arial"/>
          <w:lang w:val="es-ES_tradnl"/>
        </w:rPr>
        <w:t xml:space="preserve">Asimismo, el programa incorpora la selección, reclutamiento y capacitación de recursos humanos para la provisión idónea de los servicios de protección y atención integral </w:t>
      </w:r>
      <w:r w:rsidR="003F47A8" w:rsidRPr="00A56BE5">
        <w:rPr>
          <w:rFonts w:ascii="Arial" w:hAnsi="Arial" w:cs="Arial"/>
          <w:lang w:val="es-ES_tradnl"/>
        </w:rPr>
        <w:t xml:space="preserve">provista por Quisqueya </w:t>
      </w:r>
      <w:r w:rsidR="00482CCB" w:rsidRPr="00A56BE5">
        <w:rPr>
          <w:rFonts w:ascii="Arial" w:hAnsi="Arial" w:cs="Arial"/>
          <w:lang w:val="es-ES_tradnl"/>
        </w:rPr>
        <w:t>Empieza Contigo</w:t>
      </w:r>
      <w:r w:rsidR="003F47A8" w:rsidRPr="00A56BE5">
        <w:rPr>
          <w:rFonts w:ascii="Arial" w:hAnsi="Arial" w:cs="Arial"/>
          <w:lang w:val="es-ES_tradnl"/>
        </w:rPr>
        <w:t>.</w:t>
      </w:r>
    </w:p>
    <w:p w:rsidR="00C51962" w:rsidRPr="00A56BE5" w:rsidRDefault="00C51962" w:rsidP="00C51962">
      <w:pPr>
        <w:spacing w:after="0" w:line="240" w:lineRule="auto"/>
        <w:ind w:left="360"/>
        <w:jc w:val="both"/>
        <w:rPr>
          <w:rFonts w:ascii="Arial" w:hAnsi="Arial" w:cs="Arial"/>
          <w:lang w:val="es-ES_tradnl"/>
        </w:rPr>
      </w:pPr>
      <w:r w:rsidRPr="00A56BE5">
        <w:rPr>
          <w:rFonts w:ascii="Arial" w:hAnsi="Arial" w:cs="Arial"/>
          <w:noProof/>
          <w:w w:val="0"/>
          <w:u w:color="000000"/>
          <w:bdr w:val="none" w:sz="0" w:space="0" w:color="000000"/>
          <w:shd w:val="clear" w:color="000000" w:fill="000000"/>
        </w:rPr>
        <w:drawing>
          <wp:anchor distT="0" distB="0" distL="114300" distR="114300" simplePos="0" relativeHeight="251660288" behindDoc="1" locked="0" layoutInCell="1" allowOverlap="1" wp14:anchorId="79377533" wp14:editId="5F9823A1">
            <wp:simplePos x="0" y="0"/>
            <wp:positionH relativeFrom="column">
              <wp:posOffset>3790950</wp:posOffset>
            </wp:positionH>
            <wp:positionV relativeFrom="paragraph">
              <wp:posOffset>168275</wp:posOffset>
            </wp:positionV>
            <wp:extent cx="1762125" cy="1320165"/>
            <wp:effectExtent l="0" t="0" r="9525" b="0"/>
            <wp:wrapThrough wrapText="bothSides">
              <wp:wrapPolygon edited="0">
                <wp:start x="0" y="0"/>
                <wp:lineTo x="0" y="21195"/>
                <wp:lineTo x="21483" y="21195"/>
                <wp:lineTo x="21483" y="0"/>
                <wp:lineTo x="0" y="0"/>
              </wp:wrapPolygon>
            </wp:wrapThrough>
            <wp:docPr id="9" name="Picture 9" descr="C:\Users\Carlos Gargiulo\AppData\Local\Microsoft\Windows\INetCache\Content.Outlook\FZ65Q224\IMG_32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arlos Gargiulo\AppData\Local\Microsoft\Windows\INetCache\Content.Outlook\FZ65Q224\IMG_323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62125" cy="1320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430C" w:rsidRPr="00A56BE5" w:rsidRDefault="00C51962" w:rsidP="00C51962">
      <w:pPr>
        <w:spacing w:after="0" w:line="240" w:lineRule="auto"/>
        <w:jc w:val="both"/>
        <w:rPr>
          <w:rFonts w:ascii="Arial" w:hAnsi="Arial" w:cs="Arial"/>
          <w:highlight w:val="yellow"/>
          <w:lang w:val="es-ES_tradnl"/>
        </w:rPr>
      </w:pPr>
      <w:r w:rsidRPr="00A56BE5">
        <w:rPr>
          <w:rFonts w:ascii="Arial" w:hAnsi="Arial" w:cs="Arial"/>
          <w:b/>
          <w:noProof/>
        </w:rPr>
        <w:drawing>
          <wp:anchor distT="0" distB="0" distL="114300" distR="114300" simplePos="0" relativeHeight="251659264" behindDoc="1" locked="0" layoutInCell="1" allowOverlap="1" wp14:anchorId="0EC99EE8" wp14:editId="67E1DFC7">
            <wp:simplePos x="0" y="0"/>
            <wp:positionH relativeFrom="column">
              <wp:posOffset>-57150</wp:posOffset>
            </wp:positionH>
            <wp:positionV relativeFrom="paragraph">
              <wp:posOffset>12065</wp:posOffset>
            </wp:positionV>
            <wp:extent cx="1762125" cy="1320165"/>
            <wp:effectExtent l="0" t="0" r="9525" b="0"/>
            <wp:wrapThrough wrapText="bothSides">
              <wp:wrapPolygon edited="0">
                <wp:start x="0" y="0"/>
                <wp:lineTo x="0" y="21195"/>
                <wp:lineTo x="21483" y="21195"/>
                <wp:lineTo x="21483" y="0"/>
                <wp:lineTo x="0" y="0"/>
              </wp:wrapPolygon>
            </wp:wrapThrough>
            <wp:docPr id="5" name="Picture 5" descr="C:\Users\Carlos Gargiulo\AppData\Local\Microsoft\Windows\INetCache\Content.Outlook\FZ65Q224\IMG_32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rlos Gargiulo\AppData\Local\Microsoft\Windows\INetCache\Content.Outlook\FZ65Q224\IMG_324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62125" cy="132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6BE5">
        <w:rPr>
          <w:rFonts w:ascii="Arial" w:hAnsi="Arial" w:cs="Arial"/>
          <w:noProof/>
        </w:rPr>
        <w:drawing>
          <wp:anchor distT="0" distB="0" distL="114300" distR="114300" simplePos="0" relativeHeight="251661312" behindDoc="1" locked="0" layoutInCell="1" allowOverlap="1" wp14:anchorId="5F52C9A8" wp14:editId="060F0F3F">
            <wp:simplePos x="0" y="0"/>
            <wp:positionH relativeFrom="column">
              <wp:posOffset>1847850</wp:posOffset>
            </wp:positionH>
            <wp:positionV relativeFrom="paragraph">
              <wp:posOffset>8890</wp:posOffset>
            </wp:positionV>
            <wp:extent cx="1748790" cy="1310640"/>
            <wp:effectExtent l="0" t="0" r="3810" b="3810"/>
            <wp:wrapThrough wrapText="bothSides">
              <wp:wrapPolygon edited="0">
                <wp:start x="0" y="0"/>
                <wp:lineTo x="0" y="21349"/>
                <wp:lineTo x="21412" y="21349"/>
                <wp:lineTo x="21412" y="0"/>
                <wp:lineTo x="0" y="0"/>
              </wp:wrapPolygon>
            </wp:wrapThrough>
            <wp:docPr id="8" name="Picture 8" descr="C:\Users\Carlos Gargiulo\AppData\Local\Microsoft\Windows\INetCache\Content.Outlook\FZ65Q224\IMG_32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arlos Gargiulo\AppData\Local\Microsoft\Windows\INetCache\Content.Outlook\FZ65Q224\IMG_324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48790" cy="1310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079C" w:rsidRPr="00A56BE5" w:rsidRDefault="009F1A17" w:rsidP="009F1A17">
      <w:pPr>
        <w:pStyle w:val="Heading2"/>
        <w:numPr>
          <w:ilvl w:val="0"/>
          <w:numId w:val="0"/>
        </w:numPr>
        <w:spacing w:before="0"/>
        <w:ind w:left="720"/>
        <w:rPr>
          <w:rFonts w:ascii="Arial" w:hAnsi="Arial" w:cs="Arial"/>
          <w:color w:val="auto"/>
          <w:sz w:val="22"/>
          <w:szCs w:val="22"/>
          <w:lang w:val="es-ES_tradnl"/>
        </w:rPr>
        <w:pPrChange w:id="35" w:author="IADB" w:date="2016-10-11T15:28:00Z">
          <w:pPr>
            <w:pStyle w:val="Heading2"/>
            <w:numPr>
              <w:ilvl w:val="0"/>
              <w:numId w:val="0"/>
            </w:numPr>
            <w:ind w:left="720" w:firstLine="0"/>
          </w:pPr>
        </w:pPrChange>
      </w:pPr>
      <w:bookmarkStart w:id="36" w:name="_Toc462859734"/>
      <w:r w:rsidRPr="00A56BE5">
        <w:rPr>
          <w:rFonts w:ascii="Arial" w:hAnsi="Arial" w:cs="Arial"/>
          <w:noProof/>
        </w:rPr>
        <mc:AlternateContent>
          <mc:Choice Requires="wps">
            <w:drawing>
              <wp:anchor distT="0" distB="0" distL="114300" distR="114300" simplePos="0" relativeHeight="251663360" behindDoc="0" locked="0" layoutInCell="1" allowOverlap="1" wp14:anchorId="41DC2D92" wp14:editId="36CD16CD">
                <wp:simplePos x="0" y="0"/>
                <wp:positionH relativeFrom="column">
                  <wp:posOffset>4107815</wp:posOffset>
                </wp:positionH>
                <wp:positionV relativeFrom="paragraph">
                  <wp:posOffset>26093</wp:posOffset>
                </wp:positionV>
                <wp:extent cx="1066800" cy="1333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066800" cy="133350"/>
                        </a:xfrm>
                        <a:prstGeom prst="rect">
                          <a:avLst/>
                        </a:prstGeom>
                        <a:solidFill>
                          <a:prstClr val="white"/>
                        </a:solidFill>
                        <a:ln>
                          <a:noFill/>
                        </a:ln>
                        <a:effectLst/>
                      </wps:spPr>
                      <wps:txbx>
                        <w:txbxContent>
                          <w:p w:rsidR="0069123E" w:rsidRPr="00A7153D" w:rsidRDefault="0069123E" w:rsidP="00C51962">
                            <w:pPr>
                              <w:pStyle w:val="Caption"/>
                              <w:rPr>
                                <w:rFonts w:ascii="Arial" w:hAnsi="Arial" w:cs="Arial"/>
                                <w:noProof/>
                                <w:color w:val="auto"/>
                                <w:w w:val="0"/>
                                <w:sz w:val="22"/>
                                <w:szCs w:val="22"/>
                                <w:u w:color="000000"/>
                                <w:bdr w:val="none" w:sz="0" w:space="0" w:color="000000"/>
                                <w:shd w:val="clear" w:color="000000" w:fill="000000"/>
                              </w:rPr>
                            </w:pPr>
                            <w:r w:rsidRPr="00A7153D">
                              <w:rPr>
                                <w:rFonts w:ascii="Arial" w:hAnsi="Arial" w:cs="Arial"/>
                                <w:color w:val="auto"/>
                                <w:sz w:val="22"/>
                                <w:szCs w:val="22"/>
                              </w:rPr>
                              <w:t>Sala de clases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323.45pt;margin-top:2.05pt;width:84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" stroked="f">
                <v:textbox inset="0,0,0,0">
                  <w:txbxContent>
                    <w:p w:rsidR="0069123E" w:rsidRPr="00A7153D" w:rsidRDefault="0069123E" w:rsidP="00C51962">
                      <w:pPr>
                        <w:pStyle w:val="Caption"/>
                        <w:rPr>
                          <w:rFonts w:ascii="Arial" w:hAnsi="Arial" w:cs="Arial"/>
                          <w:noProof/>
                          <w:color w:val="auto"/>
                          <w:w w:val="0"/>
                          <w:sz w:val="22"/>
                          <w:szCs w:val="22"/>
                          <w:u w:color="000000"/>
                          <w:bdr w:val="none" w:sz="0" w:space="0" w:color="000000"/>
                          <w:shd w:val="clear" w:color="000000" w:fill="000000"/>
                        </w:rPr>
                      </w:pPr>
                      <w:r w:rsidRPr="00A7153D">
                        <w:rPr>
                          <w:rFonts w:ascii="Arial" w:hAnsi="Arial" w:cs="Arial"/>
                          <w:color w:val="auto"/>
                          <w:sz w:val="22"/>
                          <w:szCs w:val="22"/>
                        </w:rPr>
                        <w:t>Sala de clases</w:t>
                      </w:r>
                    </w:p>
                  </w:txbxContent>
                </v:textbox>
              </v:shape>
            </w:pict>
          </mc:Fallback>
        </mc:AlternateContent>
      </w:r>
      <w:r w:rsidR="00C51962" w:rsidRPr="00A56BE5">
        <w:rPr>
          <w:rFonts w:ascii="Arial" w:hAnsi="Arial" w:cs="Arial"/>
          <w:color w:val="auto"/>
          <w:sz w:val="22"/>
          <w:szCs w:val="22"/>
          <w:lang w:val="es-ES_tradnl"/>
        </w:rPr>
        <w:t>C</w:t>
      </w:r>
      <w:r w:rsidR="003A079C" w:rsidRPr="00A56BE5">
        <w:rPr>
          <w:rFonts w:ascii="Arial" w:hAnsi="Arial" w:cs="Arial"/>
          <w:color w:val="auto"/>
          <w:sz w:val="22"/>
          <w:szCs w:val="22"/>
          <w:lang w:val="es-ES_tradnl"/>
        </w:rPr>
        <w:t xml:space="preserve">omedor </w:t>
      </w:r>
      <w:r w:rsidR="003A079C" w:rsidRPr="00A56BE5">
        <w:rPr>
          <w:rFonts w:ascii="Arial" w:hAnsi="Arial" w:cs="Arial"/>
          <w:color w:val="auto"/>
          <w:sz w:val="22"/>
          <w:szCs w:val="22"/>
          <w:lang w:val="es-ES_tradnl"/>
        </w:rPr>
        <w:tab/>
      </w:r>
      <w:r w:rsidR="003A079C" w:rsidRPr="00A56BE5">
        <w:rPr>
          <w:rFonts w:ascii="Arial" w:hAnsi="Arial" w:cs="Arial"/>
          <w:color w:val="auto"/>
          <w:sz w:val="22"/>
          <w:szCs w:val="22"/>
          <w:lang w:val="es-ES_tradnl"/>
        </w:rPr>
        <w:tab/>
      </w:r>
      <w:r w:rsidR="003A079C" w:rsidRPr="00A56BE5">
        <w:rPr>
          <w:rFonts w:ascii="Arial" w:hAnsi="Arial" w:cs="Arial"/>
          <w:color w:val="auto"/>
          <w:sz w:val="22"/>
          <w:szCs w:val="22"/>
          <w:lang w:val="es-ES_tradnl"/>
        </w:rPr>
        <w:tab/>
        <w:t>Baño para bebés</w:t>
      </w:r>
      <w:bookmarkEnd w:id="36"/>
    </w:p>
    <w:p w:rsidR="00EA6BC2" w:rsidRPr="00A56BE5" w:rsidRDefault="00EA6BC2" w:rsidP="00A56BE5">
      <w:pPr>
        <w:pStyle w:val="Heading1"/>
        <w:numPr>
          <w:ilvl w:val="0"/>
          <w:numId w:val="16"/>
        </w:numPr>
        <w:ind w:left="360"/>
        <w:jc w:val="center"/>
        <w:rPr>
          <w:rFonts w:ascii="Arial" w:hAnsi="Arial" w:cs="Arial"/>
          <w:smallCaps/>
          <w:color w:val="auto"/>
          <w:sz w:val="24"/>
          <w:szCs w:val="24"/>
          <w:lang w:val="es-ES_tradnl"/>
        </w:rPr>
      </w:pPr>
      <w:bookmarkStart w:id="37" w:name="_Toc462859735"/>
      <w:r w:rsidRPr="00A56BE5">
        <w:rPr>
          <w:rFonts w:ascii="Arial" w:hAnsi="Arial" w:cs="Arial"/>
          <w:smallCaps/>
          <w:color w:val="auto"/>
          <w:sz w:val="24"/>
          <w:szCs w:val="24"/>
          <w:lang w:val="es-ES_tradnl"/>
        </w:rPr>
        <w:t>Objetivos y Componentes</w:t>
      </w:r>
      <w:bookmarkEnd w:id="37"/>
    </w:p>
    <w:p w:rsidR="00ED5BC2" w:rsidRPr="00A56BE5" w:rsidRDefault="00EA6BC2" w:rsidP="00912714">
      <w:pPr>
        <w:pStyle w:val="Heading2"/>
        <w:numPr>
          <w:ilvl w:val="0"/>
          <w:numId w:val="17"/>
        </w:numPr>
        <w:ind w:hanging="720"/>
        <w:rPr>
          <w:rFonts w:ascii="Arial" w:hAnsi="Arial" w:cs="Arial"/>
          <w:color w:val="auto"/>
          <w:sz w:val="22"/>
          <w:szCs w:val="22"/>
          <w:lang w:val="es-ES_tradnl"/>
        </w:rPr>
      </w:pPr>
      <w:bookmarkStart w:id="38" w:name="_Toc462859736"/>
      <w:r w:rsidRPr="00A56BE5">
        <w:rPr>
          <w:rFonts w:ascii="Arial" w:hAnsi="Arial" w:cs="Arial"/>
          <w:color w:val="auto"/>
          <w:sz w:val="22"/>
          <w:szCs w:val="22"/>
          <w:lang w:val="es-ES_tradnl"/>
        </w:rPr>
        <w:t>Objetivo General y Específicos</w:t>
      </w:r>
      <w:r w:rsidR="00C15401" w:rsidRPr="00A56BE5">
        <w:rPr>
          <w:rFonts w:ascii="Arial" w:hAnsi="Arial" w:cs="Arial"/>
          <w:color w:val="auto"/>
          <w:sz w:val="22"/>
          <w:szCs w:val="22"/>
          <w:lang w:val="es-ES_tradnl"/>
        </w:rPr>
        <w:t xml:space="preserve"> de la </w:t>
      </w:r>
      <w:r w:rsidR="00536131" w:rsidRPr="00A56BE5">
        <w:rPr>
          <w:rFonts w:ascii="Arial" w:hAnsi="Arial" w:cs="Arial"/>
          <w:color w:val="auto"/>
          <w:sz w:val="22"/>
          <w:szCs w:val="22"/>
          <w:lang w:val="es-ES_tradnl"/>
        </w:rPr>
        <w:t>O</w:t>
      </w:r>
      <w:r w:rsidR="00C15401" w:rsidRPr="00A56BE5">
        <w:rPr>
          <w:rFonts w:ascii="Arial" w:hAnsi="Arial" w:cs="Arial"/>
          <w:color w:val="auto"/>
          <w:sz w:val="22"/>
          <w:szCs w:val="22"/>
          <w:lang w:val="es-ES_tradnl"/>
        </w:rPr>
        <w:t>peración</w:t>
      </w:r>
      <w:bookmarkEnd w:id="38"/>
    </w:p>
    <w:p w:rsidR="00EA6BC2" w:rsidRPr="00787668" w:rsidRDefault="00EA6BC2" w:rsidP="005376AD">
      <w:pPr>
        <w:pStyle w:val="ListParagraph"/>
        <w:numPr>
          <w:ilvl w:val="0"/>
          <w:numId w:val="30"/>
        </w:numPr>
        <w:spacing w:after="0" w:line="240" w:lineRule="auto"/>
        <w:ind w:hanging="720"/>
        <w:jc w:val="both"/>
        <w:rPr>
          <w:rFonts w:ascii="Arial" w:hAnsi="Arial" w:cs="Arial"/>
          <w:lang w:val="es-ES"/>
        </w:rPr>
      </w:pPr>
      <w:r w:rsidRPr="00787668">
        <w:rPr>
          <w:rFonts w:ascii="Arial" w:hAnsi="Arial" w:cs="Arial"/>
          <w:lang w:val="es-ES"/>
        </w:rPr>
        <w:t xml:space="preserve">El objetivo general de la operación es </w:t>
      </w:r>
      <w:r w:rsidR="002D7802">
        <w:rPr>
          <w:rFonts w:ascii="Arial" w:hAnsi="Arial" w:cs="Arial"/>
          <w:lang w:val="es-ES"/>
        </w:rPr>
        <w:t xml:space="preserve">apoyar los servicios de </w:t>
      </w:r>
      <w:r w:rsidR="00012941" w:rsidRPr="00787668">
        <w:rPr>
          <w:rFonts w:ascii="Arial" w:hAnsi="Arial" w:cs="Arial"/>
          <w:lang w:val="es-ES"/>
        </w:rPr>
        <w:t xml:space="preserve"> </w:t>
      </w:r>
      <w:del w:id="39" w:author="Inter-American Development Bank" w:date="2016-10-06T18:25:00Z">
        <w:r w:rsidR="00012941" w:rsidRPr="00787668" w:rsidDel="001600AC">
          <w:rPr>
            <w:rFonts w:ascii="Arial" w:hAnsi="Arial" w:cs="Arial"/>
            <w:lang w:val="es-ES"/>
          </w:rPr>
          <w:delText xml:space="preserve">el </w:delText>
        </w:r>
      </w:del>
      <w:r w:rsidRPr="00787668">
        <w:rPr>
          <w:rFonts w:ascii="Arial" w:hAnsi="Arial" w:cs="Arial"/>
          <w:lang w:val="es-ES"/>
        </w:rPr>
        <w:t xml:space="preserve">desarrollo infantil </w:t>
      </w:r>
      <w:r w:rsidR="002D7802">
        <w:rPr>
          <w:rFonts w:ascii="Arial" w:hAnsi="Arial" w:cs="Arial"/>
          <w:lang w:val="es-ES"/>
        </w:rPr>
        <w:t>temprano para</w:t>
      </w:r>
      <w:r w:rsidRPr="00787668">
        <w:rPr>
          <w:rFonts w:ascii="Arial" w:hAnsi="Arial" w:cs="Arial"/>
          <w:lang w:val="es-ES"/>
        </w:rPr>
        <w:t xml:space="preserve"> niños menores a 5 años. Los objetivos específicos son: apoyar la expansión de los servicios de primera infancia</w:t>
      </w:r>
      <w:r w:rsidR="002D7802">
        <w:rPr>
          <w:rFonts w:ascii="Arial" w:hAnsi="Arial" w:cs="Arial"/>
          <w:lang w:val="es-ES"/>
        </w:rPr>
        <w:t>,</w:t>
      </w:r>
      <w:r w:rsidR="00012941" w:rsidRPr="00787668">
        <w:rPr>
          <w:rFonts w:ascii="Arial" w:hAnsi="Arial" w:cs="Arial"/>
          <w:lang w:val="es-ES"/>
        </w:rPr>
        <w:t xml:space="preserve"> fortalecer las capacidades </w:t>
      </w:r>
      <w:r w:rsidR="002D7802">
        <w:rPr>
          <w:rFonts w:ascii="Arial" w:hAnsi="Arial" w:cs="Arial"/>
          <w:lang w:val="es-ES"/>
        </w:rPr>
        <w:t xml:space="preserve">de los recursos humanos que brindan dichos servicios y mejorar el sistema de monitoreo y evaluación </w:t>
      </w:r>
      <w:r w:rsidR="00012941" w:rsidRPr="00787668">
        <w:rPr>
          <w:rFonts w:ascii="Arial" w:hAnsi="Arial" w:cs="Arial"/>
          <w:lang w:val="es-ES"/>
        </w:rPr>
        <w:t>de</w:t>
      </w:r>
      <w:r w:rsidRPr="00787668">
        <w:rPr>
          <w:rFonts w:ascii="Arial" w:hAnsi="Arial" w:cs="Arial"/>
          <w:lang w:val="es-ES"/>
        </w:rPr>
        <w:t xml:space="preserve">l INAIPI. </w:t>
      </w:r>
    </w:p>
    <w:p w:rsidR="00536131" w:rsidRPr="00A56BE5" w:rsidRDefault="00EA6BC2" w:rsidP="005376AD">
      <w:pPr>
        <w:pStyle w:val="Heading2"/>
        <w:numPr>
          <w:ilvl w:val="0"/>
          <w:numId w:val="17"/>
        </w:numPr>
        <w:ind w:hanging="720"/>
        <w:rPr>
          <w:rFonts w:ascii="Arial" w:hAnsi="Arial" w:cs="Arial"/>
          <w:color w:val="auto"/>
          <w:sz w:val="22"/>
          <w:szCs w:val="22"/>
          <w:lang w:val="es-ES_tradnl"/>
        </w:rPr>
      </w:pPr>
      <w:bookmarkStart w:id="40" w:name="_Toc462859737"/>
      <w:r w:rsidRPr="00A56BE5">
        <w:rPr>
          <w:rFonts w:ascii="Arial" w:hAnsi="Arial" w:cs="Arial"/>
          <w:color w:val="auto"/>
          <w:sz w:val="22"/>
          <w:szCs w:val="22"/>
          <w:lang w:val="es-ES_tradnl"/>
        </w:rPr>
        <w:t>Componente</w:t>
      </w:r>
      <w:r w:rsidR="00536131" w:rsidRPr="00A56BE5">
        <w:rPr>
          <w:rFonts w:ascii="Arial" w:hAnsi="Arial" w:cs="Arial"/>
          <w:color w:val="auto"/>
          <w:sz w:val="22"/>
          <w:szCs w:val="22"/>
          <w:lang w:val="es-ES_tradnl"/>
        </w:rPr>
        <w:t>s</w:t>
      </w:r>
      <w:bookmarkEnd w:id="40"/>
    </w:p>
    <w:p w:rsidR="00F36046" w:rsidRPr="00912714" w:rsidRDefault="00536131" w:rsidP="00912714">
      <w:pPr>
        <w:pStyle w:val="ListParagraph"/>
        <w:numPr>
          <w:ilvl w:val="0"/>
          <w:numId w:val="30"/>
        </w:numPr>
        <w:spacing w:before="120" w:after="120" w:line="240" w:lineRule="auto"/>
        <w:ind w:hanging="720"/>
        <w:contextualSpacing w:val="0"/>
        <w:jc w:val="both"/>
        <w:rPr>
          <w:rFonts w:ascii="Arial" w:hAnsi="Arial" w:cs="Arial"/>
          <w:lang w:val="es-ES"/>
        </w:rPr>
      </w:pPr>
      <w:r w:rsidRPr="00787668">
        <w:rPr>
          <w:rFonts w:ascii="Arial" w:hAnsi="Arial" w:cs="Arial"/>
          <w:b/>
          <w:lang w:val="es-ES"/>
        </w:rPr>
        <w:t xml:space="preserve">Componente </w:t>
      </w:r>
      <w:r w:rsidR="00EA6BC2" w:rsidRPr="00787668">
        <w:rPr>
          <w:rFonts w:ascii="Arial" w:hAnsi="Arial" w:cs="Arial"/>
          <w:b/>
          <w:lang w:val="es-ES"/>
        </w:rPr>
        <w:t>1: Atención integral de la primera infancia</w:t>
      </w:r>
      <w:r w:rsidRPr="00787668">
        <w:rPr>
          <w:rFonts w:ascii="Arial" w:hAnsi="Arial" w:cs="Arial"/>
          <w:b/>
          <w:lang w:val="es-ES"/>
        </w:rPr>
        <w:t xml:space="preserve"> (US$</w:t>
      </w:r>
      <w:r w:rsidR="00B43B11" w:rsidRPr="00787668">
        <w:rPr>
          <w:rFonts w:ascii="Arial" w:hAnsi="Arial" w:cs="Arial"/>
          <w:b/>
          <w:lang w:val="es-ES"/>
        </w:rPr>
        <w:t>193</w:t>
      </w:r>
      <w:del w:id="41" w:author="Inter-American Development Bank" w:date="2016-10-06T18:25:00Z">
        <w:r w:rsidR="00B43B11" w:rsidRPr="00787668" w:rsidDel="001600AC">
          <w:rPr>
            <w:rFonts w:ascii="Arial" w:hAnsi="Arial" w:cs="Arial"/>
            <w:b/>
            <w:lang w:val="es-ES"/>
          </w:rPr>
          <w:delText>,4</w:delText>
        </w:r>
      </w:del>
      <w:r w:rsidRPr="00787668">
        <w:rPr>
          <w:rFonts w:ascii="Arial" w:hAnsi="Arial" w:cs="Arial"/>
          <w:b/>
          <w:lang w:val="es-ES"/>
        </w:rPr>
        <w:t xml:space="preserve"> millones).</w:t>
      </w:r>
      <w:r w:rsidRPr="00A56BE5">
        <w:rPr>
          <w:rFonts w:ascii="Arial" w:hAnsi="Arial" w:cs="Arial"/>
          <w:lang w:val="es-ES"/>
        </w:rPr>
        <w:t xml:space="preserve"> </w:t>
      </w:r>
      <w:bookmarkStart w:id="42" w:name="_Ref121034960"/>
      <w:r w:rsidR="00F36046" w:rsidRPr="00A56BE5">
        <w:rPr>
          <w:rFonts w:ascii="Arial" w:hAnsi="Arial" w:cs="Arial"/>
          <w:lang w:val="es-ES"/>
        </w:rPr>
        <w:t xml:space="preserve">Este componente financiará parcialmente las prestaciones per cápita de un paquete básico de servicios que brindan los Centros de Atención Integral a la Primera Infancia (CAIPI) y los Centros Comunitarios de Atención a la Infancia y la Familia (CAFI). </w:t>
      </w:r>
    </w:p>
    <w:p w:rsidR="00B43B11" w:rsidRPr="00912714" w:rsidRDefault="00F36046" w:rsidP="00912714">
      <w:pPr>
        <w:pStyle w:val="ListParagraph"/>
        <w:numPr>
          <w:ilvl w:val="0"/>
          <w:numId w:val="30"/>
        </w:numPr>
        <w:spacing w:before="120" w:after="120" w:line="240" w:lineRule="auto"/>
        <w:ind w:hanging="720"/>
        <w:contextualSpacing w:val="0"/>
        <w:jc w:val="both"/>
        <w:rPr>
          <w:rFonts w:ascii="Arial" w:hAnsi="Arial" w:cs="Arial"/>
          <w:lang w:val="es-ES"/>
        </w:rPr>
      </w:pPr>
      <w:r w:rsidRPr="00787668">
        <w:rPr>
          <w:rFonts w:ascii="Arial" w:hAnsi="Arial" w:cs="Arial"/>
          <w:lang w:val="es-ES"/>
        </w:rPr>
        <w:t>El costo per cápita anual del paquete de servicios de los CAIPI está valorizado en US$ 2,917 y el de los CAFI en US$ 78</w:t>
      </w:r>
      <w:ins w:id="43" w:author="Inter-American Development Bank" w:date="2016-10-06T18:25:00Z">
        <w:r w:rsidR="001600AC">
          <w:rPr>
            <w:rFonts w:ascii="Arial" w:hAnsi="Arial" w:cs="Arial"/>
            <w:lang w:val="es-ES"/>
          </w:rPr>
          <w:t>1</w:t>
        </w:r>
      </w:ins>
      <w:del w:id="44" w:author="Inter-American Development Bank" w:date="2016-10-06T18:25:00Z">
        <w:r w:rsidRPr="00787668" w:rsidDel="001600AC">
          <w:rPr>
            <w:rFonts w:ascii="Arial" w:hAnsi="Arial" w:cs="Arial"/>
            <w:lang w:val="es-ES"/>
          </w:rPr>
          <w:delText>4</w:delText>
        </w:r>
      </w:del>
      <w:r w:rsidRPr="00787668">
        <w:rPr>
          <w:rFonts w:ascii="Arial" w:hAnsi="Arial" w:cs="Arial"/>
          <w:lang w:val="es-ES"/>
        </w:rPr>
        <w:t>. Estos montos serán revisados anualmente y actualizados, según corresponda. Las metas mínimas de expansión de cobertura acordadas son de 30 CAIPI y de 90 CAFI anuales, los cuales aten</w:t>
      </w:r>
      <w:r w:rsidR="002D7802">
        <w:rPr>
          <w:rFonts w:ascii="Arial" w:hAnsi="Arial" w:cs="Arial"/>
          <w:lang w:val="es-ES"/>
        </w:rPr>
        <w:t xml:space="preserve">derán cada uno en </w:t>
      </w:r>
      <w:r w:rsidR="002D7802">
        <w:rPr>
          <w:rFonts w:ascii="Arial" w:hAnsi="Arial" w:cs="Arial"/>
          <w:lang w:val="es-ES"/>
        </w:rPr>
        <w:lastRenderedPageBreak/>
        <w:t>promedio a 206 y 337</w:t>
      </w:r>
      <w:r w:rsidRPr="00787668">
        <w:rPr>
          <w:rFonts w:ascii="Arial" w:hAnsi="Arial" w:cs="Arial"/>
          <w:lang w:val="es-ES"/>
        </w:rPr>
        <w:t xml:space="preserve"> niños</w:t>
      </w:r>
      <w:r w:rsidR="00912714">
        <w:rPr>
          <w:rStyle w:val="FootnoteReference"/>
          <w:rFonts w:ascii="Arial" w:hAnsi="Arial" w:cs="Arial"/>
          <w:lang w:val="es-ES"/>
        </w:rPr>
        <w:footnoteReference w:id="4"/>
      </w:r>
      <w:r w:rsidRPr="00787668">
        <w:rPr>
          <w:rFonts w:ascii="Arial" w:hAnsi="Arial" w:cs="Arial"/>
          <w:lang w:val="es-ES"/>
        </w:rPr>
        <w:t xml:space="preserve">, respectivamente. A fin de contribuir a la sostenibilidad del financiamiento, se acordó un esquema parcial y decreciente de apoyo financiero del BID en el siguiente orden: el primer año 90%, el segundo 80% y el tercero 70%. </w:t>
      </w:r>
    </w:p>
    <w:p w:rsidR="00B43B11" w:rsidRPr="00912714" w:rsidRDefault="00B43B11" w:rsidP="00912714">
      <w:pPr>
        <w:pStyle w:val="ListParagraph"/>
        <w:numPr>
          <w:ilvl w:val="0"/>
          <w:numId w:val="30"/>
        </w:numPr>
        <w:spacing w:before="120" w:after="120" w:line="240" w:lineRule="auto"/>
        <w:ind w:hanging="720"/>
        <w:contextualSpacing w:val="0"/>
        <w:jc w:val="both"/>
        <w:rPr>
          <w:rFonts w:ascii="Arial" w:hAnsi="Arial" w:cs="Arial"/>
          <w:lang w:val="es-ES"/>
        </w:rPr>
      </w:pPr>
      <w:r w:rsidRPr="00787668">
        <w:rPr>
          <w:rFonts w:ascii="Arial" w:hAnsi="Arial" w:cs="Arial"/>
          <w:b/>
          <w:lang w:val="es-ES"/>
        </w:rPr>
        <w:t>Componente 2: Fortalecimiento institucional del INAIPI (US$5 millones).</w:t>
      </w:r>
      <w:r w:rsidRPr="00787668">
        <w:rPr>
          <w:rFonts w:ascii="Arial" w:hAnsi="Arial" w:cs="Arial"/>
          <w:lang w:val="es-ES"/>
        </w:rPr>
        <w:t xml:space="preserve"> El objetivo de este componente es fortalecer las capacidades de gestión del INAIPI con énfasis en monitoreo y supervisión de la calidad de los servicios brindados. Las inversiones priorizarán el uso de tecnologías y otras herramientas que permitan garantizar el seguimiento de la población vulnerable atendida por el Programa, tanto en lo relacionado con los servicios recibidos (paquete de servicios básicos prestados) como con los resultados esperados. Se financiarán, entre otras, </w:t>
      </w:r>
      <w:r w:rsidR="00912714">
        <w:rPr>
          <w:rFonts w:ascii="Arial" w:hAnsi="Arial" w:cs="Arial"/>
          <w:lang w:val="es-ES"/>
        </w:rPr>
        <w:t>las siguientes actividades: (i)</w:t>
      </w:r>
      <w:r w:rsidRPr="00787668">
        <w:rPr>
          <w:rFonts w:ascii="Arial" w:hAnsi="Arial" w:cs="Arial"/>
          <w:lang w:val="es-ES"/>
        </w:rPr>
        <w:t>diseño y puesta en marcha de una propuesta de desarrollo organizacional y de gestión; (ii) fortalecimiento del sistema de monitoreo y supervisión de la calidad del servicio; (iii) capacitación de personal gerencial, técnico y operativo del INAIPI; (iv) apoyo a la coordinación interinstitucional; (v) desarrollo del Plan Estratégico de Primera Infancia; y (vi) mejoramiento de los programas de formación.</w:t>
      </w:r>
    </w:p>
    <w:p w:rsidR="00A31515" w:rsidRPr="00787668" w:rsidRDefault="00B43B11" w:rsidP="00912714">
      <w:pPr>
        <w:pStyle w:val="ListParagraph"/>
        <w:numPr>
          <w:ilvl w:val="0"/>
          <w:numId w:val="30"/>
        </w:numPr>
        <w:spacing w:before="120" w:after="120" w:line="240" w:lineRule="auto"/>
        <w:ind w:hanging="720"/>
        <w:contextualSpacing w:val="0"/>
        <w:jc w:val="both"/>
        <w:rPr>
          <w:rFonts w:ascii="Arial" w:hAnsi="Arial" w:cs="Arial"/>
          <w:lang w:val="es-ES"/>
        </w:rPr>
      </w:pPr>
      <w:r w:rsidRPr="00787668">
        <w:rPr>
          <w:rFonts w:ascii="Arial" w:hAnsi="Arial" w:cs="Arial"/>
          <w:b/>
          <w:lang w:val="es-ES"/>
        </w:rPr>
        <w:t>Administración y evaluación del proyecto (US$</w:t>
      </w:r>
      <w:ins w:id="50" w:author="Inter-American Development Bank" w:date="2016-10-06T18:24:00Z">
        <w:r w:rsidR="001600AC">
          <w:rPr>
            <w:rFonts w:ascii="Arial" w:hAnsi="Arial" w:cs="Arial"/>
            <w:b/>
            <w:lang w:val="es-ES"/>
          </w:rPr>
          <w:t>2</w:t>
        </w:r>
      </w:ins>
      <w:del w:id="51" w:author="Inter-American Development Bank" w:date="2016-10-06T18:24:00Z">
        <w:r w:rsidRPr="00787668" w:rsidDel="001600AC">
          <w:rPr>
            <w:rFonts w:ascii="Arial" w:hAnsi="Arial" w:cs="Arial"/>
            <w:b/>
            <w:lang w:val="es-ES"/>
          </w:rPr>
          <w:delText>1.6</w:delText>
        </w:r>
      </w:del>
      <w:r w:rsidRPr="00787668">
        <w:rPr>
          <w:rFonts w:ascii="Arial" w:hAnsi="Arial" w:cs="Arial"/>
          <w:b/>
          <w:lang w:val="es-ES"/>
        </w:rPr>
        <w:t xml:space="preserve"> millones).</w:t>
      </w:r>
      <w:r w:rsidRPr="00787668">
        <w:rPr>
          <w:rFonts w:ascii="Arial" w:hAnsi="Arial" w:cs="Arial"/>
          <w:lang w:val="es-ES"/>
        </w:rPr>
        <w:t xml:space="preserve"> En este apartado el proyecto financiará: (i) la auditoría operativa externa para verificar la cobertura y calidad de los servicios ofrecidos, y la gestión y el monitoreo realizados por el INAIPl; (ii) la auditoría financiera; (iii) el informe de medio término y final; y (iv) el primer seguimiento de datos de la evaluación de impacto cuyo diseño y línea de base viene</w:t>
      </w:r>
      <w:r w:rsidR="00F36046" w:rsidRPr="00787668">
        <w:rPr>
          <w:rFonts w:ascii="Arial" w:hAnsi="Arial" w:cs="Arial"/>
          <w:lang w:val="es-ES"/>
        </w:rPr>
        <w:t>n</w:t>
      </w:r>
      <w:r w:rsidRPr="00787668">
        <w:rPr>
          <w:rFonts w:ascii="Arial" w:hAnsi="Arial" w:cs="Arial"/>
          <w:lang w:val="es-ES"/>
        </w:rPr>
        <w:t xml:space="preserve"> siendo financiada</w:t>
      </w:r>
      <w:r w:rsidR="00F36046" w:rsidRPr="00787668">
        <w:rPr>
          <w:rFonts w:ascii="Arial" w:hAnsi="Arial" w:cs="Arial"/>
          <w:lang w:val="es-ES"/>
        </w:rPr>
        <w:t>s</w:t>
      </w:r>
      <w:r w:rsidRPr="00787668">
        <w:rPr>
          <w:rFonts w:ascii="Arial" w:hAnsi="Arial" w:cs="Arial"/>
          <w:lang w:val="es-ES"/>
        </w:rPr>
        <w:t xml:space="preserve"> por la Cooperación Técnica ATN/SF-14394</w:t>
      </w:r>
    </w:p>
    <w:p w:rsidR="00F42933" w:rsidRPr="00787668" w:rsidRDefault="00F42933" w:rsidP="00A56BE5">
      <w:pPr>
        <w:pStyle w:val="Heading1"/>
        <w:numPr>
          <w:ilvl w:val="0"/>
          <w:numId w:val="16"/>
        </w:numPr>
        <w:jc w:val="center"/>
        <w:rPr>
          <w:rFonts w:ascii="Arial" w:hAnsi="Arial" w:cs="Arial"/>
          <w:smallCaps/>
          <w:color w:val="auto"/>
          <w:sz w:val="24"/>
          <w:szCs w:val="24"/>
          <w:lang w:val="es-ES_tradnl"/>
        </w:rPr>
      </w:pPr>
      <w:bookmarkStart w:id="52" w:name="_Toc462859738"/>
      <w:bookmarkEnd w:id="42"/>
      <w:r w:rsidRPr="00787668">
        <w:rPr>
          <w:rFonts w:ascii="Arial" w:hAnsi="Arial" w:cs="Arial"/>
          <w:smallCaps/>
          <w:color w:val="auto"/>
          <w:sz w:val="24"/>
          <w:szCs w:val="24"/>
          <w:lang w:val="es-ES_tradnl"/>
        </w:rPr>
        <w:t>Supuestos y Metodología</w:t>
      </w:r>
      <w:bookmarkEnd w:id="52"/>
    </w:p>
    <w:p w:rsidR="00AE5895" w:rsidRPr="00912714" w:rsidRDefault="003A731D" w:rsidP="00912714">
      <w:pPr>
        <w:pStyle w:val="Heading2"/>
        <w:numPr>
          <w:ilvl w:val="0"/>
          <w:numId w:val="35"/>
        </w:numPr>
        <w:ind w:left="720" w:hanging="720"/>
        <w:rPr>
          <w:rFonts w:ascii="Arial" w:hAnsi="Arial" w:cs="Arial"/>
          <w:color w:val="auto"/>
          <w:sz w:val="22"/>
          <w:szCs w:val="22"/>
          <w:lang w:val="es-ES_tradnl"/>
        </w:rPr>
      </w:pPr>
      <w:bookmarkStart w:id="53" w:name="_Toc462859739"/>
      <w:r w:rsidRPr="00912714">
        <w:rPr>
          <w:rFonts w:ascii="Arial" w:hAnsi="Arial" w:cs="Arial"/>
          <w:color w:val="auto"/>
          <w:sz w:val="22"/>
          <w:szCs w:val="22"/>
          <w:lang w:val="es-ES_tradnl"/>
        </w:rPr>
        <w:t>Supuestos</w:t>
      </w:r>
      <w:bookmarkEnd w:id="53"/>
    </w:p>
    <w:p w:rsidR="003A731D" w:rsidRPr="00787668" w:rsidRDefault="003A731D" w:rsidP="00912714">
      <w:pPr>
        <w:pStyle w:val="ListParagraph"/>
        <w:numPr>
          <w:ilvl w:val="0"/>
          <w:numId w:val="31"/>
        </w:numPr>
        <w:spacing w:before="120" w:after="120" w:line="240" w:lineRule="auto"/>
        <w:ind w:left="720" w:hanging="720"/>
        <w:contextualSpacing w:val="0"/>
        <w:jc w:val="both"/>
        <w:rPr>
          <w:rFonts w:ascii="Arial" w:hAnsi="Arial" w:cs="Arial"/>
          <w:lang w:val="es-ES"/>
        </w:rPr>
      </w:pPr>
      <w:r w:rsidRPr="00787668">
        <w:rPr>
          <w:rFonts w:ascii="Arial" w:hAnsi="Arial" w:cs="Arial"/>
          <w:lang w:val="es-ES"/>
        </w:rPr>
        <w:t>Los supuestos en este estudio se ofrecen para cada proyecto en particular, pero existen algunos de ellos que aplican para todos o al menos la mayoría de estos proyectos.</w:t>
      </w:r>
    </w:p>
    <w:p w:rsidR="00ED0765" w:rsidRPr="00ED0765" w:rsidRDefault="003A731D" w:rsidP="00ED0765">
      <w:pPr>
        <w:pStyle w:val="ListParagraph"/>
        <w:numPr>
          <w:ilvl w:val="0"/>
          <w:numId w:val="8"/>
        </w:numPr>
        <w:spacing w:before="120" w:after="120" w:line="240" w:lineRule="auto"/>
        <w:ind w:left="1080"/>
        <w:contextualSpacing w:val="0"/>
        <w:jc w:val="both"/>
        <w:rPr>
          <w:ins w:id="54" w:author="Inter-American Development Bank" w:date="2016-10-07T19:32:00Z"/>
          <w:rFonts w:ascii="Arial" w:hAnsi="Arial" w:cs="Arial"/>
          <w:lang w:val="es-ES"/>
          <w:rPrChange w:id="55" w:author="Inter-American Development Bank" w:date="2016-10-07T19:33:00Z">
            <w:rPr>
              <w:ins w:id="56" w:author="Inter-American Development Bank" w:date="2016-10-07T19:32:00Z"/>
              <w:lang w:val="es-ES"/>
            </w:rPr>
          </w:rPrChange>
        </w:rPr>
      </w:pPr>
      <w:r w:rsidRPr="00A56BE5">
        <w:rPr>
          <w:rFonts w:ascii="Arial" w:hAnsi="Arial" w:cs="Arial"/>
          <w:lang w:val="es-ES"/>
        </w:rPr>
        <w:t xml:space="preserve">Existen limitaciones de información nacional acerca del retorno a las inversiones en primera infancia. En estos casos se acude a los resultados obtenidos por estudios </w:t>
      </w:r>
      <w:ins w:id="57" w:author="Inter-American Development Bank" w:date="2016-10-07T16:46:00Z">
        <w:r w:rsidR="00C451E1">
          <w:rPr>
            <w:rFonts w:ascii="Arial" w:hAnsi="Arial" w:cs="Arial"/>
            <w:lang w:val="es-ES"/>
          </w:rPr>
          <w:t xml:space="preserve">rigorosos </w:t>
        </w:r>
      </w:ins>
      <w:r w:rsidRPr="00A56BE5">
        <w:rPr>
          <w:rFonts w:ascii="Arial" w:hAnsi="Arial" w:cs="Arial"/>
          <w:lang w:val="es-ES"/>
        </w:rPr>
        <w:t xml:space="preserve">ex -post de proyectos similares en otros países </w:t>
      </w:r>
      <w:del w:id="58" w:author="Carlos Gargiulo" w:date="2016-10-07T12:49:00Z">
        <w:r w:rsidRPr="00A56BE5" w:rsidDel="0069123E">
          <w:rPr>
            <w:rFonts w:ascii="Arial" w:hAnsi="Arial" w:cs="Arial"/>
            <w:lang w:val="es-ES"/>
          </w:rPr>
          <w:delText>de la Región</w:delText>
        </w:r>
      </w:del>
      <w:ins w:id="59" w:author="Carlos Gargiulo" w:date="2016-10-07T12:49:00Z">
        <w:r w:rsidR="0069123E">
          <w:rPr>
            <w:rFonts w:ascii="Arial" w:hAnsi="Arial" w:cs="Arial"/>
            <w:lang w:val="es-ES"/>
          </w:rPr>
          <w:t>en los que se ha realizado este tipo de evaluación.</w:t>
        </w:r>
      </w:ins>
      <w:ins w:id="60" w:author="Carlos Gargiulo" w:date="2016-10-07T13:02:00Z">
        <w:r w:rsidR="00FB0EBE">
          <w:rPr>
            <w:rFonts w:ascii="Arial" w:hAnsi="Arial" w:cs="Arial"/>
            <w:lang w:val="es-ES"/>
          </w:rPr>
          <w:t xml:space="preserve"> </w:t>
        </w:r>
      </w:ins>
      <w:ins w:id="61" w:author="Carlos Gargiulo" w:date="2016-10-07T13:03:00Z">
        <w:r w:rsidR="00FB0EBE">
          <w:rPr>
            <w:rFonts w:ascii="Arial" w:hAnsi="Arial" w:cs="Arial"/>
            <w:lang w:val="es-ES"/>
          </w:rPr>
          <w:t xml:space="preserve">Al tratarse de una evaluación ex-ante, este </w:t>
        </w:r>
        <w:r w:rsidR="002C7B62">
          <w:rPr>
            <w:rFonts w:ascii="Arial" w:hAnsi="Arial" w:cs="Arial"/>
            <w:lang w:val="es-ES"/>
          </w:rPr>
          <w:t>procedimiento es aceptable pero con</w:t>
        </w:r>
      </w:ins>
      <w:ins w:id="62" w:author="Inter-American Development Bank" w:date="2016-10-07T19:33:00Z">
        <w:r w:rsidR="00ED0765">
          <w:rPr>
            <w:rFonts w:ascii="Arial" w:hAnsi="Arial" w:cs="Arial"/>
            <w:lang w:val="es-ES"/>
          </w:rPr>
          <w:t xml:space="preserve"> </w:t>
        </w:r>
      </w:ins>
      <w:ins w:id="63" w:author="Carlos Gargiulo" w:date="2016-10-07T13:03:00Z">
        <w:del w:id="64" w:author="Inter-American Development Bank" w:date="2016-10-07T19:32:00Z">
          <w:r w:rsidR="002C7B62" w:rsidDel="00ED0765">
            <w:rPr>
              <w:rFonts w:ascii="Arial" w:hAnsi="Arial" w:cs="Arial"/>
              <w:lang w:val="es-ES"/>
            </w:rPr>
            <w:delText xml:space="preserve"> </w:delText>
          </w:r>
        </w:del>
      </w:ins>
      <w:ins w:id="65" w:author="Inter-American Development Bank" w:date="2016-10-07T19:32:00Z">
        <w:r w:rsidR="00ED0765" w:rsidRPr="00ED0765">
          <w:rPr>
            <w:rFonts w:ascii="Arial" w:hAnsi="Arial" w:cs="Arial"/>
            <w:lang w:val="es-ES"/>
            <w:rPrChange w:id="66" w:author="Inter-American Development Bank" w:date="2016-10-07T19:33:00Z">
              <w:rPr>
                <w:lang w:val="es-ES"/>
              </w:rPr>
            </w:rPrChange>
          </w:rPr>
          <w:t xml:space="preserve">reservas. Se ha tomado el cuidado de someter la información relativa a beneficios de programas similares en otros países a un análisis de sostenibilidad en el cuál se toman valores menos favorables para evaluar su efecto sobre los resultados. </w:t>
        </w:r>
      </w:ins>
    </w:p>
    <w:p w:rsidR="00ED0765" w:rsidRPr="00A56BE5" w:rsidRDefault="00ED0765" w:rsidP="00ED0765">
      <w:pPr>
        <w:pStyle w:val="ListParagraph"/>
        <w:numPr>
          <w:ilvl w:val="0"/>
          <w:numId w:val="8"/>
        </w:numPr>
        <w:spacing w:before="120" w:after="120" w:line="240" w:lineRule="auto"/>
        <w:ind w:left="1080"/>
        <w:contextualSpacing w:val="0"/>
        <w:jc w:val="both"/>
        <w:rPr>
          <w:ins w:id="67" w:author="Inter-American Development Bank" w:date="2016-10-07T19:32:00Z"/>
          <w:rFonts w:ascii="Arial" w:hAnsi="Arial" w:cs="Arial"/>
          <w:lang w:val="es-ES"/>
        </w:rPr>
      </w:pPr>
      <w:ins w:id="68" w:author="Inter-American Development Bank" w:date="2016-10-07T19:32:00Z">
        <w:r>
          <w:rPr>
            <w:rFonts w:ascii="Arial" w:hAnsi="Arial" w:cs="Arial"/>
            <w:lang w:val="es-ES"/>
          </w:rPr>
          <w:t>L</w:t>
        </w:r>
        <w:r w:rsidRPr="00A56BE5">
          <w:rPr>
            <w:rFonts w:ascii="Arial" w:hAnsi="Arial" w:cs="Arial"/>
            <w:lang w:val="es-ES"/>
          </w:rPr>
          <w:t xml:space="preserve">os valores de los coeficientes adoptados </w:t>
        </w:r>
        <w:r>
          <w:rPr>
            <w:rFonts w:ascii="Arial" w:hAnsi="Arial" w:cs="Arial"/>
            <w:lang w:val="es-ES"/>
          </w:rPr>
          <w:t xml:space="preserve">de otros países </w:t>
        </w:r>
        <w:r w:rsidRPr="00A56BE5">
          <w:rPr>
            <w:rFonts w:ascii="Arial" w:hAnsi="Arial" w:cs="Arial"/>
            <w:lang w:val="es-ES"/>
          </w:rPr>
          <w:t>repercuten en los resultados</w:t>
        </w:r>
        <w:r>
          <w:rPr>
            <w:rFonts w:ascii="Arial" w:hAnsi="Arial" w:cs="Arial"/>
            <w:lang w:val="es-ES"/>
          </w:rPr>
          <w:t>;</w:t>
        </w:r>
        <w:r w:rsidRPr="00A56BE5">
          <w:rPr>
            <w:rFonts w:ascii="Arial" w:hAnsi="Arial" w:cs="Arial"/>
            <w:lang w:val="es-ES"/>
          </w:rPr>
          <w:t xml:space="preserve"> </w:t>
        </w:r>
        <w:r>
          <w:rPr>
            <w:rFonts w:ascii="Arial" w:hAnsi="Arial" w:cs="Arial"/>
            <w:lang w:val="es-ES"/>
          </w:rPr>
          <w:t xml:space="preserve">estos son considerados robustos sólo si al ser </w:t>
        </w:r>
        <w:r w:rsidRPr="00A56BE5">
          <w:rPr>
            <w:rFonts w:ascii="Arial" w:hAnsi="Arial" w:cs="Arial"/>
            <w:lang w:val="es-ES"/>
          </w:rPr>
          <w:t>sometidos a un análisis de sensibilidad</w:t>
        </w:r>
        <w:r>
          <w:rPr>
            <w:rFonts w:ascii="Arial" w:hAnsi="Arial" w:cs="Arial"/>
            <w:lang w:val="es-ES"/>
          </w:rPr>
          <w:t>, con valores inferiores o menos optimistas a los reportados por la bibliografía, la razón de los valores presentes de los flujos de Beneficios y Costos es aún mayor que la unidad</w:t>
        </w:r>
        <w:r w:rsidRPr="00A56BE5">
          <w:rPr>
            <w:rFonts w:ascii="Arial" w:hAnsi="Arial" w:cs="Arial"/>
            <w:lang w:val="es-ES"/>
          </w:rPr>
          <w:t>.</w:t>
        </w:r>
        <w:r>
          <w:rPr>
            <w:rFonts w:ascii="Arial" w:hAnsi="Arial" w:cs="Arial"/>
            <w:lang w:val="es-ES"/>
          </w:rPr>
          <w:t xml:space="preserve"> Otra manera de demostrar robustez en los resultados, también utilizada en este estudio, es emplear tasas de descuento mayores a las </w:t>
        </w:r>
        <w:r>
          <w:rPr>
            <w:rFonts w:ascii="Arial" w:hAnsi="Arial" w:cs="Arial"/>
            <w:lang w:val="es-ES"/>
          </w:rPr>
          <w:lastRenderedPageBreak/>
          <w:t>utilizadas en el estudio original. En este caso se utilizó una tasa del 12% mientras que en los estudios similares fue de 3, 5 y 7%.</w:t>
        </w:r>
      </w:ins>
    </w:p>
    <w:p w:rsidR="003A731D" w:rsidRPr="00A56BE5" w:rsidRDefault="002C7B62" w:rsidP="00912714">
      <w:pPr>
        <w:pStyle w:val="ListParagraph"/>
        <w:numPr>
          <w:ilvl w:val="0"/>
          <w:numId w:val="8"/>
        </w:numPr>
        <w:spacing w:before="120" w:after="120" w:line="240" w:lineRule="auto"/>
        <w:ind w:left="1080"/>
        <w:contextualSpacing w:val="0"/>
        <w:jc w:val="both"/>
        <w:rPr>
          <w:rFonts w:ascii="Arial" w:hAnsi="Arial" w:cs="Arial"/>
          <w:lang w:val="es-ES"/>
        </w:rPr>
      </w:pPr>
      <w:ins w:id="69" w:author="Carlos Gargiulo" w:date="2016-10-07T13:03:00Z">
        <w:del w:id="70" w:author="Inter-American Development Bank" w:date="2016-10-07T19:32:00Z">
          <w:r w:rsidDel="00ED0765">
            <w:rPr>
              <w:rFonts w:ascii="Arial" w:hAnsi="Arial" w:cs="Arial"/>
              <w:lang w:val="es-ES"/>
            </w:rPr>
            <w:delText>restricciones</w:delText>
          </w:r>
        </w:del>
      </w:ins>
      <w:r w:rsidR="003A731D" w:rsidRPr="00A56BE5">
        <w:rPr>
          <w:rFonts w:ascii="Arial" w:hAnsi="Arial" w:cs="Arial"/>
          <w:lang w:val="es-ES"/>
        </w:rPr>
        <w:t>.</w:t>
      </w:r>
    </w:p>
    <w:p w:rsidR="003A731D" w:rsidRPr="00A56BE5" w:rsidDel="00ED0765" w:rsidRDefault="003A731D" w:rsidP="00912714">
      <w:pPr>
        <w:pStyle w:val="ListParagraph"/>
        <w:numPr>
          <w:ilvl w:val="0"/>
          <w:numId w:val="8"/>
        </w:numPr>
        <w:spacing w:before="120" w:after="120" w:line="240" w:lineRule="auto"/>
        <w:ind w:left="1080"/>
        <w:contextualSpacing w:val="0"/>
        <w:jc w:val="both"/>
        <w:rPr>
          <w:del w:id="71" w:author="Inter-American Development Bank" w:date="2016-10-07T19:33:00Z"/>
          <w:rFonts w:ascii="Arial" w:hAnsi="Arial" w:cs="Arial"/>
          <w:lang w:val="es-ES"/>
        </w:rPr>
      </w:pPr>
      <w:del w:id="72" w:author="Inter-American Development Bank" w:date="2016-10-07T19:33:00Z">
        <w:r w:rsidRPr="00A56BE5" w:rsidDel="00ED0765">
          <w:rPr>
            <w:rFonts w:ascii="Arial" w:hAnsi="Arial" w:cs="Arial"/>
            <w:lang w:val="es-ES"/>
          </w:rPr>
          <w:delText>El uso de información de otros países puede resultar engañosa. Como los valores de los coeficientes adoptados repercuten en los resultados, éstos son sometidos a un análisis de sensibilidad a fin de mostrar la robustez de los resultados.</w:delText>
        </w:r>
      </w:del>
    </w:p>
    <w:p w:rsidR="00026277" w:rsidRPr="00A56BE5" w:rsidRDefault="00026277" w:rsidP="00912714">
      <w:pPr>
        <w:pStyle w:val="ListParagraph"/>
        <w:numPr>
          <w:ilvl w:val="0"/>
          <w:numId w:val="8"/>
        </w:numPr>
        <w:spacing w:before="120" w:after="120" w:line="240" w:lineRule="auto"/>
        <w:ind w:left="1080"/>
        <w:contextualSpacing w:val="0"/>
        <w:jc w:val="both"/>
        <w:rPr>
          <w:rFonts w:ascii="Arial" w:hAnsi="Arial" w:cs="Arial"/>
          <w:lang w:val="es-ES"/>
        </w:rPr>
      </w:pPr>
      <w:r w:rsidRPr="00A56BE5">
        <w:rPr>
          <w:rFonts w:ascii="Arial" w:hAnsi="Arial" w:cs="Arial"/>
          <w:lang w:val="es-ES"/>
        </w:rPr>
        <w:t>Como el presente programa cubre los costos per cápita de los infantes participantes, se asume que el gobierno</w:t>
      </w:r>
      <w:r w:rsidR="008E4DA2" w:rsidRPr="00A56BE5">
        <w:rPr>
          <w:rFonts w:ascii="Arial" w:hAnsi="Arial" w:cs="Arial"/>
          <w:lang w:val="es-ES"/>
        </w:rPr>
        <w:t xml:space="preserve"> construye anualmente 30 CAIPIs y los correspondientes CAFIs. </w:t>
      </w:r>
    </w:p>
    <w:p w:rsidR="003A731D" w:rsidRPr="00A56BE5" w:rsidRDefault="003A731D" w:rsidP="00912714">
      <w:pPr>
        <w:pStyle w:val="ListParagraph"/>
        <w:numPr>
          <w:ilvl w:val="0"/>
          <w:numId w:val="8"/>
        </w:numPr>
        <w:spacing w:before="120" w:after="120" w:line="240" w:lineRule="auto"/>
        <w:ind w:left="1080"/>
        <w:contextualSpacing w:val="0"/>
        <w:jc w:val="both"/>
        <w:rPr>
          <w:rFonts w:ascii="Arial" w:hAnsi="Arial" w:cs="Arial"/>
          <w:lang w:val="es-ES"/>
        </w:rPr>
      </w:pPr>
      <w:r w:rsidRPr="00A56BE5">
        <w:rPr>
          <w:rFonts w:ascii="Arial" w:hAnsi="Arial" w:cs="Arial"/>
          <w:lang w:val="es-ES"/>
        </w:rPr>
        <w:t>Los proyectos de inversión requerirán asistencia técnica para su planificación y ejecución; se asume que en los costos de los mismos se incluyen los recursos necesarios para estudios, capacitaciones y otros.</w:t>
      </w:r>
    </w:p>
    <w:p w:rsidR="003A731D" w:rsidRPr="002D7802" w:rsidRDefault="003A731D" w:rsidP="00912714">
      <w:pPr>
        <w:pStyle w:val="ListParagraph"/>
        <w:numPr>
          <w:ilvl w:val="0"/>
          <w:numId w:val="8"/>
        </w:numPr>
        <w:spacing w:before="120" w:after="120" w:line="240" w:lineRule="auto"/>
        <w:ind w:left="1080"/>
        <w:contextualSpacing w:val="0"/>
        <w:jc w:val="both"/>
        <w:rPr>
          <w:rFonts w:ascii="Arial" w:hAnsi="Arial" w:cs="Arial"/>
          <w:lang w:val="es-ES"/>
        </w:rPr>
      </w:pPr>
      <w:r w:rsidRPr="00A56BE5">
        <w:rPr>
          <w:rFonts w:ascii="Arial" w:hAnsi="Arial" w:cs="Arial"/>
          <w:bCs/>
          <w:lang w:val="es-ES_tradnl"/>
        </w:rPr>
        <w:t>Debido a que el Componente 1 representa el 9</w:t>
      </w:r>
      <w:r w:rsidR="00D22875" w:rsidRPr="00A56BE5">
        <w:rPr>
          <w:rFonts w:ascii="Arial" w:hAnsi="Arial" w:cs="Arial"/>
          <w:bCs/>
          <w:lang w:val="es-ES_tradnl"/>
        </w:rPr>
        <w:t>6,</w:t>
      </w:r>
      <w:ins w:id="73" w:author="Inter-American Development Bank" w:date="2016-10-06T18:25:00Z">
        <w:r w:rsidR="001600AC">
          <w:rPr>
            <w:rFonts w:ascii="Arial" w:hAnsi="Arial" w:cs="Arial"/>
            <w:bCs/>
            <w:lang w:val="es-ES_tradnl"/>
          </w:rPr>
          <w:t>5</w:t>
        </w:r>
      </w:ins>
      <w:del w:id="74" w:author="Inter-American Development Bank" w:date="2016-10-06T18:25:00Z">
        <w:r w:rsidR="00D22875" w:rsidRPr="00A56BE5" w:rsidDel="001600AC">
          <w:rPr>
            <w:rFonts w:ascii="Arial" w:hAnsi="Arial" w:cs="Arial"/>
            <w:bCs/>
            <w:lang w:val="es-ES_tradnl"/>
          </w:rPr>
          <w:delText>7</w:delText>
        </w:r>
        <w:r w:rsidR="002D7802" w:rsidDel="001600AC">
          <w:rPr>
            <w:rFonts w:ascii="Arial" w:hAnsi="Arial" w:cs="Arial"/>
            <w:bCs/>
            <w:lang w:val="es-ES_tradnl"/>
          </w:rPr>
          <w:delText>3</w:delText>
        </w:r>
      </w:del>
      <w:r w:rsidRPr="00A56BE5">
        <w:rPr>
          <w:rFonts w:ascii="Arial" w:hAnsi="Arial" w:cs="Arial"/>
          <w:bCs/>
          <w:lang w:val="es-ES_tradnl"/>
        </w:rPr>
        <w:t>% de la inversión y considerando que para que el proyecto sea exitoso es necesario que los docentes y cuidadores de niños estén bien preparados</w:t>
      </w:r>
      <w:del w:id="75" w:author="Carlos Gargiulo" w:date="2016-10-07T13:49:00Z">
        <w:r w:rsidRPr="00A56BE5" w:rsidDel="002F18E8">
          <w:rPr>
            <w:rFonts w:ascii="Arial" w:hAnsi="Arial" w:cs="Arial"/>
            <w:bCs/>
            <w:lang w:val="es-ES_tradnl"/>
          </w:rPr>
          <w:delText xml:space="preserve">, </w:delText>
        </w:r>
      </w:del>
      <w:ins w:id="76" w:author="Carlos Gargiulo" w:date="2016-10-07T13:49:00Z">
        <w:r w:rsidR="002F18E8">
          <w:rPr>
            <w:rFonts w:ascii="Arial" w:hAnsi="Arial" w:cs="Arial"/>
            <w:bCs/>
            <w:lang w:val="es-ES_tradnl"/>
          </w:rPr>
          <w:t xml:space="preserve">. El valor alternativo del tiempo </w:t>
        </w:r>
      </w:ins>
      <w:ins w:id="77" w:author="Carlos Gargiulo" w:date="2016-10-07T13:50:00Z">
        <w:r w:rsidR="002F18E8">
          <w:rPr>
            <w:rFonts w:ascii="Arial" w:hAnsi="Arial" w:cs="Arial"/>
            <w:bCs/>
            <w:lang w:val="es-ES_tradnl"/>
          </w:rPr>
          <w:t>empleado en la capacitación de madres o encargados se considera no significativo ya que en los CAF</w:t>
        </w:r>
      </w:ins>
      <w:ins w:id="78" w:author="Inter-American Development Bank" w:date="2016-10-07T16:46:00Z">
        <w:r w:rsidR="00C451E1">
          <w:rPr>
            <w:rFonts w:ascii="Arial" w:hAnsi="Arial" w:cs="Arial"/>
            <w:bCs/>
            <w:lang w:val="es-ES_tradnl"/>
          </w:rPr>
          <w:t>I</w:t>
        </w:r>
      </w:ins>
      <w:ins w:id="79" w:author="Carlos Gargiulo" w:date="2016-10-07T13:50:00Z">
        <w:del w:id="80" w:author="Inter-American Development Bank" w:date="2016-10-07T16:46:00Z">
          <w:r w:rsidR="002F18E8" w:rsidDel="00C451E1">
            <w:rPr>
              <w:rFonts w:ascii="Arial" w:hAnsi="Arial" w:cs="Arial"/>
              <w:bCs/>
              <w:lang w:val="es-ES_tradnl"/>
            </w:rPr>
            <w:delText>i</w:delText>
          </w:r>
        </w:del>
        <w:r w:rsidR="002F18E8">
          <w:rPr>
            <w:rFonts w:ascii="Arial" w:hAnsi="Arial" w:cs="Arial"/>
            <w:bCs/>
            <w:lang w:val="es-ES_tradnl"/>
          </w:rPr>
          <w:t>s las madres o cuidadores est</w:t>
        </w:r>
      </w:ins>
      <w:ins w:id="81" w:author="Carlos Gargiulo" w:date="2016-10-07T13:53:00Z">
        <w:r w:rsidR="002F18E8">
          <w:rPr>
            <w:rFonts w:ascii="Arial" w:hAnsi="Arial" w:cs="Arial"/>
            <w:bCs/>
            <w:lang w:val="es-ES_tradnl"/>
          </w:rPr>
          <w:t>án en los hogares de cualquier manera.</w:t>
        </w:r>
      </w:ins>
      <w:ins w:id="82" w:author="Carlos Gargiulo" w:date="2016-10-07T13:49:00Z">
        <w:r w:rsidR="002F18E8" w:rsidRPr="00A56BE5">
          <w:rPr>
            <w:rFonts w:ascii="Arial" w:hAnsi="Arial" w:cs="Arial"/>
            <w:bCs/>
            <w:lang w:val="es-ES_tradnl"/>
          </w:rPr>
          <w:t xml:space="preserve"> </w:t>
        </w:r>
      </w:ins>
      <w:ins w:id="83" w:author="Carlos Gargiulo" w:date="2016-10-07T13:53:00Z">
        <w:r w:rsidR="002F18E8">
          <w:rPr>
            <w:rFonts w:ascii="Arial" w:hAnsi="Arial" w:cs="Arial"/>
            <w:bCs/>
            <w:lang w:val="es-ES_tradnl"/>
          </w:rPr>
          <w:t xml:space="preserve">En los CAIPIs esta capacitación </w:t>
        </w:r>
      </w:ins>
      <w:ins w:id="84" w:author="Inter-American Development Bank" w:date="2016-10-07T16:46:00Z">
        <w:r w:rsidR="00C451E1">
          <w:rPr>
            <w:rFonts w:ascii="Arial" w:hAnsi="Arial" w:cs="Arial"/>
            <w:bCs/>
            <w:lang w:val="es-ES_tradnl"/>
          </w:rPr>
          <w:t xml:space="preserve">suele </w:t>
        </w:r>
      </w:ins>
      <w:ins w:id="85" w:author="Carlos Gargiulo" w:date="2016-10-07T13:53:00Z">
        <w:del w:id="86" w:author="Inter-American Development Bank" w:date="2016-10-07T16:46:00Z">
          <w:r w:rsidR="002F18E8" w:rsidDel="00C451E1">
            <w:rPr>
              <w:rFonts w:ascii="Arial" w:hAnsi="Arial" w:cs="Arial"/>
              <w:bCs/>
              <w:lang w:val="es-ES_tradnl"/>
            </w:rPr>
            <w:delText xml:space="preserve">se </w:delText>
          </w:r>
        </w:del>
        <w:r w:rsidR="002F18E8">
          <w:rPr>
            <w:rFonts w:ascii="Arial" w:hAnsi="Arial" w:cs="Arial"/>
            <w:bCs/>
            <w:lang w:val="es-ES_tradnl"/>
          </w:rPr>
          <w:t>realiza</w:t>
        </w:r>
      </w:ins>
      <w:ins w:id="87" w:author="Inter-American Development Bank" w:date="2016-10-07T16:47:00Z">
        <w:r w:rsidR="00C451E1">
          <w:rPr>
            <w:rFonts w:ascii="Arial" w:hAnsi="Arial" w:cs="Arial"/>
            <w:bCs/>
            <w:lang w:val="es-ES_tradnl"/>
          </w:rPr>
          <w:t>rse</w:t>
        </w:r>
      </w:ins>
      <w:ins w:id="88" w:author="Carlos Gargiulo" w:date="2016-10-07T13:53:00Z">
        <w:r w:rsidR="002F18E8">
          <w:rPr>
            <w:rFonts w:ascii="Arial" w:hAnsi="Arial" w:cs="Arial"/>
            <w:bCs/>
            <w:lang w:val="es-ES_tradnl"/>
          </w:rPr>
          <w:t xml:space="preserve"> despu</w:t>
        </w:r>
      </w:ins>
      <w:ins w:id="89" w:author="Carlos Gargiulo" w:date="2016-10-07T13:54:00Z">
        <w:r w:rsidR="002F18E8">
          <w:rPr>
            <w:rFonts w:ascii="Arial" w:hAnsi="Arial" w:cs="Arial"/>
            <w:bCs/>
            <w:lang w:val="es-ES_tradnl"/>
          </w:rPr>
          <w:t xml:space="preserve">és de la jornada de trabajo de las madres. </w:t>
        </w:r>
      </w:ins>
      <w:del w:id="90" w:author="Carlos Gargiulo" w:date="2016-10-07T13:54:00Z">
        <w:r w:rsidRPr="00A56BE5" w:rsidDel="002F18E8">
          <w:rPr>
            <w:rFonts w:ascii="Arial" w:hAnsi="Arial" w:cs="Arial"/>
            <w:bCs/>
            <w:lang w:val="es-ES_tradnl"/>
          </w:rPr>
          <w:delText>la evaluación se hará en forma conjunta con los otros componentes incluyendo sus costos.</w:delText>
        </w:r>
      </w:del>
    </w:p>
    <w:p w:rsidR="002D7802" w:rsidRPr="00A56BE5" w:rsidRDefault="002D7802" w:rsidP="00912714">
      <w:pPr>
        <w:pStyle w:val="ListParagraph"/>
        <w:numPr>
          <w:ilvl w:val="0"/>
          <w:numId w:val="8"/>
        </w:numPr>
        <w:spacing w:before="120" w:after="120" w:line="240" w:lineRule="auto"/>
        <w:ind w:left="1080"/>
        <w:contextualSpacing w:val="0"/>
        <w:jc w:val="both"/>
        <w:rPr>
          <w:rFonts w:ascii="Arial" w:hAnsi="Arial" w:cs="Arial"/>
          <w:lang w:val="es-ES"/>
        </w:rPr>
      </w:pPr>
      <w:r>
        <w:rPr>
          <w:rFonts w:ascii="Arial" w:hAnsi="Arial" w:cs="Arial"/>
          <w:bCs/>
          <w:lang w:val="es-ES_tradnl"/>
        </w:rPr>
        <w:t>Todos los niños egresados de CAIPI y CAFI ingresan al primer grado de primaria.</w:t>
      </w:r>
    </w:p>
    <w:p w:rsidR="003A731D" w:rsidRPr="00FB0EBE" w:rsidRDefault="003A731D" w:rsidP="00912714">
      <w:pPr>
        <w:pStyle w:val="ListParagraph"/>
        <w:numPr>
          <w:ilvl w:val="0"/>
          <w:numId w:val="8"/>
        </w:numPr>
        <w:spacing w:before="120" w:after="120" w:line="240" w:lineRule="auto"/>
        <w:ind w:left="1080"/>
        <w:contextualSpacing w:val="0"/>
        <w:jc w:val="both"/>
        <w:rPr>
          <w:ins w:id="91" w:author="Carlos Gargiulo" w:date="2016-10-07T12:53:00Z"/>
          <w:rFonts w:ascii="Arial" w:hAnsi="Arial" w:cs="Arial"/>
          <w:lang w:val="es-ES"/>
        </w:rPr>
      </w:pPr>
      <w:r w:rsidRPr="00A56BE5">
        <w:rPr>
          <w:rFonts w:ascii="Arial" w:hAnsi="Arial" w:cs="Arial"/>
          <w:bCs/>
          <w:lang w:val="es-ES_tradnl"/>
        </w:rPr>
        <w:t>Los precios de mercado de bienes y servicios involucrados en la construcción y operación de los proyectos representan su costo marginal de producción.</w:t>
      </w:r>
    </w:p>
    <w:p w:rsidR="0069123E" w:rsidRPr="00FB0EBE" w:rsidRDefault="00FB0EBE" w:rsidP="00FB0EBE">
      <w:pPr>
        <w:pStyle w:val="ListParagraph"/>
        <w:numPr>
          <w:ilvl w:val="0"/>
          <w:numId w:val="8"/>
        </w:numPr>
        <w:spacing w:before="120" w:after="120" w:line="240" w:lineRule="auto"/>
        <w:ind w:left="1080"/>
        <w:contextualSpacing w:val="0"/>
        <w:jc w:val="both"/>
        <w:rPr>
          <w:rFonts w:ascii="Arial" w:hAnsi="Arial" w:cs="Arial"/>
          <w:bCs/>
          <w:lang w:val="es-ES_tradnl"/>
        </w:rPr>
      </w:pPr>
      <w:ins w:id="92" w:author="Carlos Gargiulo" w:date="2016-10-07T12:53:00Z">
        <w:r w:rsidRPr="00FB0EBE">
          <w:rPr>
            <w:rFonts w:ascii="Arial" w:hAnsi="Arial" w:cs="Arial"/>
            <w:bCs/>
            <w:lang w:val="es-ES_tradnl"/>
          </w:rPr>
          <w:t>El análisis económico presenta indicadores de largo plazo para medir el impacto de la intervención que no están alineados con la matriz de resultados</w:t>
        </w:r>
      </w:ins>
      <w:ins w:id="93" w:author="Carlos Gargiulo" w:date="2016-10-07T12:54:00Z">
        <w:r>
          <w:rPr>
            <w:rFonts w:ascii="Arial" w:hAnsi="Arial" w:cs="Arial"/>
            <w:bCs/>
            <w:lang w:val="es-ES_tradnl"/>
          </w:rPr>
          <w:t xml:space="preserve">. </w:t>
        </w:r>
        <w:r w:rsidRPr="00FB0EBE">
          <w:rPr>
            <w:rFonts w:ascii="Arial" w:hAnsi="Arial" w:cs="Arial"/>
            <w:bCs/>
            <w:lang w:val="es-ES_tradnl"/>
          </w:rPr>
          <w:t>E</w:t>
        </w:r>
      </w:ins>
      <w:ins w:id="94" w:author="Carlos Gargiulo" w:date="2016-10-07T12:52:00Z">
        <w:r w:rsidR="0069123E" w:rsidRPr="00FB0EBE">
          <w:rPr>
            <w:rFonts w:ascii="Arial" w:hAnsi="Arial" w:cs="Arial"/>
            <w:bCs/>
            <w:lang w:val="es-ES_tradnl"/>
          </w:rPr>
          <w:t xml:space="preserve">stos indicadores </w:t>
        </w:r>
      </w:ins>
      <w:ins w:id="95" w:author="Carlos Gargiulo" w:date="2016-10-07T12:55:00Z">
        <w:r>
          <w:rPr>
            <w:rFonts w:ascii="Arial" w:hAnsi="Arial" w:cs="Arial"/>
            <w:bCs/>
            <w:lang w:val="es-ES_tradnl"/>
          </w:rPr>
          <w:t>s</w:t>
        </w:r>
      </w:ins>
      <w:ins w:id="96" w:author="Carlos Gargiulo" w:date="2016-10-07T12:54:00Z">
        <w:r w:rsidRPr="00FB0EBE">
          <w:rPr>
            <w:rFonts w:ascii="Arial" w:hAnsi="Arial" w:cs="Arial"/>
            <w:bCs/>
            <w:lang w:val="es-ES_tradnl"/>
          </w:rPr>
          <w:t xml:space="preserve">e </w:t>
        </w:r>
      </w:ins>
      <w:ins w:id="97" w:author="Carlos Gargiulo" w:date="2016-10-07T12:55:00Z">
        <w:r>
          <w:rPr>
            <w:rFonts w:ascii="Arial" w:hAnsi="Arial" w:cs="Arial"/>
            <w:bCs/>
            <w:lang w:val="es-ES_tradnl"/>
          </w:rPr>
          <w:t>incluyeron</w:t>
        </w:r>
      </w:ins>
      <w:ins w:id="98" w:author="Carlos Gargiulo" w:date="2016-10-07T12:54:00Z">
        <w:r w:rsidRPr="00FB0EBE">
          <w:rPr>
            <w:rFonts w:ascii="Arial" w:hAnsi="Arial" w:cs="Arial"/>
            <w:bCs/>
            <w:lang w:val="es-ES_tradnl"/>
          </w:rPr>
          <w:t xml:space="preserve"> </w:t>
        </w:r>
      </w:ins>
      <w:ins w:id="99" w:author="Carlos Gargiulo" w:date="2016-10-07T12:52:00Z">
        <w:r w:rsidR="0069123E" w:rsidRPr="00FB0EBE">
          <w:rPr>
            <w:rFonts w:ascii="Arial" w:hAnsi="Arial" w:cs="Arial"/>
            <w:bCs/>
            <w:lang w:val="es-ES_tradnl"/>
          </w:rPr>
          <w:t xml:space="preserve">porque son los más comúnmente encontrados en la bibliografía </w:t>
        </w:r>
      </w:ins>
      <w:ins w:id="100" w:author="Carlos Gargiulo" w:date="2016-10-07T12:57:00Z">
        <w:r>
          <w:rPr>
            <w:rFonts w:ascii="Arial" w:hAnsi="Arial" w:cs="Arial"/>
            <w:bCs/>
            <w:lang w:val="es-ES_tradnl"/>
          </w:rPr>
          <w:t>(promoción, repetición y delincuencia juvenil)</w:t>
        </w:r>
      </w:ins>
      <w:ins w:id="101" w:author="Carlos Gargiulo" w:date="2016-10-07T12:58:00Z">
        <w:r>
          <w:rPr>
            <w:rFonts w:ascii="Arial" w:hAnsi="Arial" w:cs="Arial"/>
            <w:bCs/>
            <w:lang w:val="es-ES_tradnl"/>
          </w:rPr>
          <w:t xml:space="preserve">. Al tratarse de una evaluación </w:t>
        </w:r>
      </w:ins>
      <w:ins w:id="102" w:author="Carlos Gargiulo" w:date="2016-10-07T13:01:00Z">
        <w:r w:rsidRPr="00FB0EBE">
          <w:rPr>
            <w:rFonts w:ascii="Arial" w:hAnsi="Arial" w:cs="Arial"/>
            <w:bCs/>
            <w:lang w:val="es-ES_tradnl"/>
          </w:rPr>
          <w:t>ex-ante</w:t>
        </w:r>
      </w:ins>
      <w:ins w:id="103" w:author="Carlos Gargiulo" w:date="2016-10-07T12:57:00Z">
        <w:r>
          <w:rPr>
            <w:rFonts w:ascii="Arial" w:hAnsi="Arial" w:cs="Arial"/>
            <w:bCs/>
            <w:lang w:val="es-ES_tradnl"/>
          </w:rPr>
          <w:t xml:space="preserve"> </w:t>
        </w:r>
      </w:ins>
      <w:ins w:id="104" w:author="Carlos Gargiulo" w:date="2016-10-07T12:59:00Z">
        <w:r>
          <w:rPr>
            <w:rFonts w:ascii="Arial" w:hAnsi="Arial" w:cs="Arial"/>
            <w:bCs/>
            <w:lang w:val="es-ES_tradnl"/>
          </w:rPr>
          <w:t xml:space="preserve">se deben utilizar </w:t>
        </w:r>
      </w:ins>
      <w:ins w:id="105" w:author="Carlos Gargiulo" w:date="2016-10-07T13:01:00Z">
        <w:r>
          <w:rPr>
            <w:rFonts w:ascii="Arial" w:hAnsi="Arial" w:cs="Arial"/>
            <w:bCs/>
            <w:lang w:val="es-ES_tradnl"/>
          </w:rPr>
          <w:t>aquel</w:t>
        </w:r>
      </w:ins>
      <w:ins w:id="106" w:author="Carlos Gargiulo" w:date="2016-10-07T12:59:00Z">
        <w:r>
          <w:rPr>
            <w:rFonts w:ascii="Arial" w:hAnsi="Arial" w:cs="Arial"/>
            <w:bCs/>
            <w:lang w:val="es-ES_tradnl"/>
          </w:rPr>
          <w:t xml:space="preserve">los indicadores más </w:t>
        </w:r>
      </w:ins>
      <w:ins w:id="107" w:author="Carlos Gargiulo" w:date="2016-10-07T12:52:00Z">
        <w:r w:rsidR="0069123E" w:rsidRPr="00FB0EBE">
          <w:rPr>
            <w:rFonts w:ascii="Arial" w:hAnsi="Arial" w:cs="Arial"/>
            <w:bCs/>
            <w:lang w:val="es-ES_tradnl"/>
          </w:rPr>
          <w:t xml:space="preserve">esperados </w:t>
        </w:r>
      </w:ins>
      <w:ins w:id="108" w:author="Carlos Gargiulo" w:date="2016-10-07T13:01:00Z">
        <w:r>
          <w:rPr>
            <w:rFonts w:ascii="Arial" w:hAnsi="Arial" w:cs="Arial"/>
            <w:bCs/>
            <w:lang w:val="es-ES_tradnl"/>
          </w:rPr>
          <w:t>en</w:t>
        </w:r>
      </w:ins>
      <w:ins w:id="109" w:author="Carlos Gargiulo" w:date="2016-10-07T12:59:00Z">
        <w:r>
          <w:rPr>
            <w:rFonts w:ascii="Arial" w:hAnsi="Arial" w:cs="Arial"/>
            <w:bCs/>
            <w:lang w:val="es-ES_tradnl"/>
          </w:rPr>
          <w:t xml:space="preserve"> respuesta a</w:t>
        </w:r>
      </w:ins>
      <w:ins w:id="110" w:author="Carlos Gargiulo" w:date="2016-10-07T12:52:00Z">
        <w:r w:rsidR="0069123E" w:rsidRPr="00FB0EBE">
          <w:rPr>
            <w:rFonts w:ascii="Arial" w:hAnsi="Arial" w:cs="Arial"/>
            <w:bCs/>
            <w:lang w:val="es-ES_tradnl"/>
          </w:rPr>
          <w:t>l tratamiento que se realiza</w:t>
        </w:r>
      </w:ins>
      <w:ins w:id="111" w:author="Carlos Gargiulo" w:date="2016-10-07T12:55:00Z">
        <w:r>
          <w:rPr>
            <w:rFonts w:ascii="Arial" w:hAnsi="Arial" w:cs="Arial"/>
            <w:bCs/>
            <w:lang w:val="es-ES_tradnl"/>
          </w:rPr>
          <w:t>rá</w:t>
        </w:r>
      </w:ins>
      <w:ins w:id="112" w:author="Inter-American Development Bank" w:date="2016-10-07T16:48:00Z">
        <w:r w:rsidR="00C451E1">
          <w:rPr>
            <w:rFonts w:ascii="Arial" w:hAnsi="Arial" w:cs="Arial"/>
            <w:bCs/>
            <w:lang w:val="es-ES_tradnl"/>
          </w:rPr>
          <w:t xml:space="preserve"> y dentro del tiempo planificado</w:t>
        </w:r>
      </w:ins>
      <w:ins w:id="113" w:author="Carlos Gargiulo" w:date="2016-10-07T12:52:00Z">
        <w:r w:rsidR="0069123E" w:rsidRPr="00FB0EBE">
          <w:rPr>
            <w:rFonts w:ascii="Arial" w:hAnsi="Arial" w:cs="Arial"/>
            <w:bCs/>
            <w:lang w:val="es-ES_tradnl"/>
          </w:rPr>
          <w:t xml:space="preserve">. </w:t>
        </w:r>
      </w:ins>
      <w:ins w:id="114" w:author="Inter-American Development Bank" w:date="2016-10-07T16:48:00Z">
        <w:r w:rsidR="00C451E1">
          <w:rPr>
            <w:rFonts w:ascii="Arial" w:hAnsi="Arial" w:cs="Arial"/>
            <w:bCs/>
            <w:lang w:val="es-ES_tradnl"/>
          </w:rPr>
          <w:t xml:space="preserve">Por lo tanto, la matriz de resultados solamente incluye indicadores de impacto que esperamos poder medir </w:t>
        </w:r>
      </w:ins>
      <w:ins w:id="115" w:author="Inter-American Development Bank" w:date="2016-10-07T16:49:00Z">
        <w:r w:rsidR="00C451E1">
          <w:rPr>
            <w:rFonts w:ascii="Arial" w:hAnsi="Arial" w:cs="Arial"/>
            <w:bCs/>
            <w:lang w:val="es-ES_tradnl"/>
          </w:rPr>
          <w:t xml:space="preserve">al final de </w:t>
        </w:r>
      </w:ins>
      <w:ins w:id="116" w:author="Inter-American Development Bank" w:date="2016-10-07T16:51:00Z">
        <w:r w:rsidR="00C451E1">
          <w:rPr>
            <w:rFonts w:ascii="Arial" w:hAnsi="Arial" w:cs="Arial"/>
            <w:bCs/>
            <w:lang w:val="es-ES_tradnl"/>
          </w:rPr>
          <w:t>la</w:t>
        </w:r>
      </w:ins>
      <w:ins w:id="117" w:author="Inter-American Development Bank" w:date="2016-10-07T16:49:00Z">
        <w:r w:rsidR="00C451E1">
          <w:rPr>
            <w:rFonts w:ascii="Arial" w:hAnsi="Arial" w:cs="Arial"/>
            <w:bCs/>
            <w:lang w:val="es-ES_tradnl"/>
          </w:rPr>
          <w:t xml:space="preserve"> ejecución del proyecto</w:t>
        </w:r>
      </w:ins>
      <w:ins w:id="118" w:author="Inter-American Development Bank" w:date="2016-10-07T16:48:00Z">
        <w:r w:rsidR="00C451E1">
          <w:rPr>
            <w:rFonts w:ascii="Arial" w:hAnsi="Arial" w:cs="Arial"/>
            <w:bCs/>
            <w:lang w:val="es-ES_tradnl"/>
          </w:rPr>
          <w:t xml:space="preserve">.  </w:t>
        </w:r>
      </w:ins>
      <w:ins w:id="119" w:author="Inter-American Development Bank" w:date="2016-10-07T16:49:00Z">
        <w:r w:rsidR="00C451E1">
          <w:rPr>
            <w:rFonts w:ascii="Arial" w:hAnsi="Arial" w:cs="Arial"/>
            <w:bCs/>
            <w:lang w:val="es-ES_tradnl"/>
          </w:rPr>
          <w:t xml:space="preserve">No obstante, </w:t>
        </w:r>
      </w:ins>
      <w:ins w:id="120" w:author="Inter-American Development Bank" w:date="2016-10-07T16:47:00Z">
        <w:r w:rsidR="00C451E1">
          <w:rPr>
            <w:rFonts w:ascii="Arial" w:hAnsi="Arial" w:cs="Arial"/>
            <w:bCs/>
            <w:lang w:val="es-ES_tradnl"/>
          </w:rPr>
          <w:t xml:space="preserve"> </w:t>
        </w:r>
      </w:ins>
      <w:ins w:id="121" w:author="Carlos Gargiulo" w:date="2016-10-07T12:52:00Z">
        <w:del w:id="122" w:author="Inter-American Development Bank" w:date="2016-10-07T16:49:00Z">
          <w:r w:rsidR="0069123E" w:rsidRPr="00FB0EBE" w:rsidDel="00C451E1">
            <w:rPr>
              <w:rFonts w:ascii="Arial" w:hAnsi="Arial" w:cs="Arial"/>
              <w:bCs/>
              <w:lang w:val="es-ES_tradnl"/>
            </w:rPr>
            <w:delText xml:space="preserve">Al finalizar el proyecto </w:delText>
          </w:r>
        </w:del>
        <w:r w:rsidR="0069123E" w:rsidRPr="00FB0EBE">
          <w:rPr>
            <w:rFonts w:ascii="Arial" w:hAnsi="Arial" w:cs="Arial"/>
            <w:bCs/>
            <w:lang w:val="es-ES_tradnl"/>
          </w:rPr>
          <w:t>los indicadores que se utilizaron en el análisis ex-ante</w:t>
        </w:r>
      </w:ins>
      <w:ins w:id="123" w:author="Carlos Gargiulo" w:date="2016-10-07T12:59:00Z">
        <w:r>
          <w:rPr>
            <w:rFonts w:ascii="Arial" w:hAnsi="Arial" w:cs="Arial"/>
            <w:bCs/>
            <w:lang w:val="es-ES_tradnl"/>
          </w:rPr>
          <w:t xml:space="preserve"> se</w:t>
        </w:r>
      </w:ins>
      <w:ins w:id="124" w:author="Carlos Gargiulo" w:date="2016-10-07T12:52:00Z">
        <w:r w:rsidR="0069123E" w:rsidRPr="00FB0EBE">
          <w:rPr>
            <w:rFonts w:ascii="Arial" w:hAnsi="Arial" w:cs="Arial"/>
            <w:bCs/>
            <w:lang w:val="es-ES_tradnl"/>
          </w:rPr>
          <w:t xml:space="preserve"> </w:t>
        </w:r>
      </w:ins>
      <w:ins w:id="125" w:author="Inter-American Development Bank" w:date="2016-10-07T16:49:00Z">
        <w:r w:rsidR="00C451E1">
          <w:rPr>
            <w:rFonts w:ascii="Arial" w:hAnsi="Arial" w:cs="Arial"/>
            <w:bCs/>
            <w:lang w:val="es-ES_tradnl"/>
          </w:rPr>
          <w:t xml:space="preserve">podrán </w:t>
        </w:r>
      </w:ins>
      <w:ins w:id="126" w:author="Carlos Gargiulo" w:date="2016-10-07T12:52:00Z">
        <w:del w:id="127" w:author="Inter-American Development Bank" w:date="2016-10-07T16:49:00Z">
          <w:r w:rsidR="0069123E" w:rsidRPr="00FB0EBE" w:rsidDel="00C451E1">
            <w:rPr>
              <w:rFonts w:ascii="Arial" w:hAnsi="Arial" w:cs="Arial"/>
              <w:bCs/>
              <w:lang w:val="es-ES_tradnl"/>
            </w:rPr>
            <w:delText>deberán</w:delText>
          </w:r>
        </w:del>
        <w:del w:id="128" w:author="Inter-American Development Bank" w:date="2016-10-07T16:50:00Z">
          <w:r w:rsidR="0069123E" w:rsidRPr="00FB0EBE" w:rsidDel="00C451E1">
            <w:rPr>
              <w:rFonts w:ascii="Arial" w:hAnsi="Arial" w:cs="Arial"/>
              <w:bCs/>
              <w:lang w:val="es-ES_tradnl"/>
            </w:rPr>
            <w:delText xml:space="preserve"> </w:delText>
          </w:r>
        </w:del>
        <w:r w:rsidR="0069123E" w:rsidRPr="00FB0EBE">
          <w:rPr>
            <w:rFonts w:ascii="Arial" w:hAnsi="Arial" w:cs="Arial"/>
            <w:bCs/>
            <w:lang w:val="es-ES_tradnl"/>
          </w:rPr>
          <w:t>considera</w:t>
        </w:r>
      </w:ins>
      <w:ins w:id="129" w:author="Carlos Gargiulo" w:date="2016-10-07T13:00:00Z">
        <w:r>
          <w:rPr>
            <w:rFonts w:ascii="Arial" w:hAnsi="Arial" w:cs="Arial"/>
            <w:bCs/>
            <w:lang w:val="es-ES_tradnl"/>
          </w:rPr>
          <w:t>r</w:t>
        </w:r>
      </w:ins>
      <w:ins w:id="130" w:author="Carlos Gargiulo" w:date="2016-10-07T12:52:00Z">
        <w:r w:rsidR="0069123E" w:rsidRPr="00FB0EBE">
          <w:rPr>
            <w:rFonts w:ascii="Arial" w:hAnsi="Arial" w:cs="Arial"/>
            <w:bCs/>
            <w:lang w:val="es-ES_tradnl"/>
          </w:rPr>
          <w:t xml:space="preserve"> y evalua</w:t>
        </w:r>
      </w:ins>
      <w:ins w:id="131" w:author="Carlos Gargiulo" w:date="2016-10-07T13:00:00Z">
        <w:r>
          <w:rPr>
            <w:rFonts w:ascii="Arial" w:hAnsi="Arial" w:cs="Arial"/>
            <w:bCs/>
            <w:lang w:val="es-ES_tradnl"/>
          </w:rPr>
          <w:t>r</w:t>
        </w:r>
      </w:ins>
      <w:ins w:id="132" w:author="Inter-American Development Bank" w:date="2016-10-07T16:50:00Z">
        <w:r w:rsidR="00C451E1">
          <w:rPr>
            <w:rFonts w:ascii="Arial" w:hAnsi="Arial" w:cs="Arial"/>
            <w:bCs/>
            <w:lang w:val="es-ES_tradnl"/>
          </w:rPr>
          <w:t xml:space="preserve"> en </w:t>
        </w:r>
      </w:ins>
      <w:ins w:id="133" w:author="Inter-American Development Bank" w:date="2016-10-07T16:54:00Z">
        <w:r w:rsidR="00C451E1">
          <w:rPr>
            <w:rFonts w:ascii="Arial" w:hAnsi="Arial" w:cs="Arial"/>
            <w:bCs/>
            <w:lang w:val="es-ES_tradnl"/>
          </w:rPr>
          <w:t xml:space="preserve">un próximo </w:t>
        </w:r>
      </w:ins>
      <w:ins w:id="134" w:author="Inter-American Development Bank" w:date="2016-10-07T16:50:00Z">
        <w:r w:rsidR="00C451E1">
          <w:rPr>
            <w:rFonts w:ascii="Arial" w:hAnsi="Arial" w:cs="Arial"/>
            <w:bCs/>
            <w:lang w:val="es-ES_tradnl"/>
          </w:rPr>
          <w:t xml:space="preserve">futuro </w:t>
        </w:r>
      </w:ins>
      <w:ins w:id="135" w:author="Inter-American Development Bank" w:date="2016-10-07T16:51:00Z">
        <w:r w:rsidR="00C451E1">
          <w:rPr>
            <w:rFonts w:ascii="Arial" w:hAnsi="Arial" w:cs="Arial"/>
            <w:bCs/>
            <w:lang w:val="es-ES_tradnl"/>
          </w:rPr>
          <w:t xml:space="preserve">(p.e. cuando los niños beneficiarios </w:t>
        </w:r>
      </w:ins>
      <w:ins w:id="136" w:author="Inter-American Development Bank" w:date="2016-10-07T16:53:00Z">
        <w:r w:rsidR="00C451E1">
          <w:rPr>
            <w:rFonts w:ascii="Arial" w:hAnsi="Arial" w:cs="Arial"/>
            <w:bCs/>
            <w:lang w:val="es-ES_tradnl"/>
          </w:rPr>
          <w:t>terminen l</w:t>
        </w:r>
      </w:ins>
      <w:ins w:id="137" w:author="Inter-American Development Bank" w:date="2016-10-07T16:52:00Z">
        <w:r w:rsidR="00C451E1">
          <w:rPr>
            <w:rFonts w:ascii="Arial" w:hAnsi="Arial" w:cs="Arial"/>
            <w:bCs/>
            <w:lang w:val="es-ES_tradnl"/>
          </w:rPr>
          <w:t xml:space="preserve">a primaria) </w:t>
        </w:r>
      </w:ins>
      <w:ins w:id="138" w:author="Inter-American Development Bank" w:date="2016-10-07T16:50:00Z">
        <w:r w:rsidR="00C451E1">
          <w:rPr>
            <w:rFonts w:ascii="Arial" w:hAnsi="Arial" w:cs="Arial"/>
            <w:bCs/>
            <w:lang w:val="es-ES_tradnl"/>
          </w:rPr>
          <w:t xml:space="preserve">puesto que </w:t>
        </w:r>
      </w:ins>
      <w:ins w:id="139" w:author="Carlos Gargiulo" w:date="2016-10-07T12:52:00Z">
        <w:del w:id="140" w:author="Inter-American Development Bank" w:date="2016-10-07T16:50:00Z">
          <w:r w:rsidR="0069123E" w:rsidRPr="00FB0EBE" w:rsidDel="00C451E1">
            <w:rPr>
              <w:rFonts w:ascii="Arial" w:hAnsi="Arial" w:cs="Arial"/>
              <w:bCs/>
              <w:lang w:val="es-ES_tradnl"/>
            </w:rPr>
            <w:delText>.</w:delText>
          </w:r>
        </w:del>
      </w:ins>
      <w:ins w:id="141" w:author="Carlos Gargiulo" w:date="2016-10-07T12:57:00Z">
        <w:del w:id="142" w:author="Inter-American Development Bank" w:date="2016-10-07T16:50:00Z">
          <w:r w:rsidDel="00C451E1">
            <w:rPr>
              <w:rFonts w:ascii="Arial" w:hAnsi="Arial" w:cs="Arial"/>
              <w:bCs/>
              <w:lang w:val="es-ES_tradnl"/>
            </w:rPr>
            <w:delText xml:space="preserve"> </w:delText>
          </w:r>
        </w:del>
      </w:ins>
      <w:ins w:id="143" w:author="Carlos Gargiulo" w:date="2016-10-07T13:00:00Z">
        <w:del w:id="144" w:author="Inter-American Development Bank" w:date="2016-10-07T16:50:00Z">
          <w:r w:rsidDel="00C451E1">
            <w:rPr>
              <w:rFonts w:ascii="Arial" w:hAnsi="Arial" w:cs="Arial"/>
              <w:bCs/>
              <w:lang w:val="es-ES_tradnl"/>
            </w:rPr>
            <w:delText>Si bien el proyecto no recopilará esta información,</w:delText>
          </w:r>
        </w:del>
        <w:r>
          <w:rPr>
            <w:rFonts w:ascii="Arial" w:hAnsi="Arial" w:cs="Arial"/>
            <w:bCs/>
            <w:lang w:val="es-ES_tradnl"/>
          </w:rPr>
          <w:t xml:space="preserve"> se trata de datos que son regularmente recabados por el Gobierno.</w:t>
        </w:r>
      </w:ins>
    </w:p>
    <w:p w:rsidR="003A731D" w:rsidRPr="00912714" w:rsidRDefault="00ED5BC2" w:rsidP="00912714">
      <w:pPr>
        <w:pStyle w:val="Heading2"/>
        <w:numPr>
          <w:ilvl w:val="0"/>
          <w:numId w:val="18"/>
        </w:numPr>
        <w:spacing w:before="120" w:after="120"/>
        <w:ind w:hanging="720"/>
        <w:rPr>
          <w:rFonts w:ascii="Arial" w:hAnsi="Arial" w:cs="Arial"/>
          <w:color w:val="auto"/>
          <w:sz w:val="22"/>
          <w:szCs w:val="22"/>
          <w:lang w:val="es-ES_tradnl"/>
        </w:rPr>
      </w:pPr>
      <w:bookmarkStart w:id="145" w:name="_Toc462859740"/>
      <w:r w:rsidRPr="00912714">
        <w:rPr>
          <w:rFonts w:ascii="Arial" w:hAnsi="Arial" w:cs="Arial"/>
          <w:color w:val="auto"/>
          <w:sz w:val="22"/>
          <w:szCs w:val="22"/>
          <w:lang w:val="es-ES_tradnl"/>
        </w:rPr>
        <w:t>Metodología</w:t>
      </w:r>
      <w:bookmarkEnd w:id="145"/>
    </w:p>
    <w:p w:rsidR="00F42933" w:rsidRPr="00787668" w:rsidRDefault="00F42933" w:rsidP="00912714">
      <w:pPr>
        <w:pStyle w:val="ListParagraph"/>
        <w:numPr>
          <w:ilvl w:val="0"/>
          <w:numId w:val="31"/>
        </w:numPr>
        <w:spacing w:before="120" w:after="120" w:line="240" w:lineRule="auto"/>
        <w:ind w:left="720" w:hanging="720"/>
        <w:contextualSpacing w:val="0"/>
        <w:jc w:val="both"/>
        <w:rPr>
          <w:rFonts w:ascii="Arial" w:hAnsi="Arial" w:cs="Arial"/>
          <w:lang w:val="es-ES"/>
        </w:rPr>
      </w:pPr>
      <w:r w:rsidRPr="00A56BE5">
        <w:rPr>
          <w:rFonts w:ascii="Arial" w:hAnsi="Arial" w:cs="Arial"/>
          <w:lang w:val="es-ES"/>
        </w:rPr>
        <w:t xml:space="preserve">El análisis ex – ante </w:t>
      </w:r>
      <w:r w:rsidR="00783488">
        <w:rPr>
          <w:rFonts w:ascii="Arial" w:hAnsi="Arial" w:cs="Arial"/>
          <w:lang w:val="es-ES"/>
        </w:rPr>
        <w:t>de este</w:t>
      </w:r>
      <w:r w:rsidR="00EA6BC2" w:rsidRPr="00A56BE5">
        <w:rPr>
          <w:rFonts w:ascii="Arial" w:hAnsi="Arial" w:cs="Arial"/>
          <w:lang w:val="es-ES"/>
        </w:rPr>
        <w:t xml:space="preserve"> </w:t>
      </w:r>
      <w:r w:rsidR="00783488">
        <w:rPr>
          <w:rFonts w:ascii="Arial" w:hAnsi="Arial" w:cs="Arial"/>
          <w:lang w:val="es-ES"/>
        </w:rPr>
        <w:t xml:space="preserve">programa </w:t>
      </w:r>
      <w:r w:rsidRPr="00787668">
        <w:rPr>
          <w:rFonts w:ascii="Arial" w:hAnsi="Arial" w:cs="Arial"/>
          <w:lang w:val="es-ES"/>
        </w:rPr>
        <w:t>se realiz</w:t>
      </w:r>
      <w:r w:rsidR="00EA6BC2" w:rsidRPr="00787668">
        <w:rPr>
          <w:rFonts w:ascii="Arial" w:hAnsi="Arial" w:cs="Arial"/>
          <w:lang w:val="es-ES"/>
        </w:rPr>
        <w:t>ará</w:t>
      </w:r>
      <w:r w:rsidRPr="00787668">
        <w:rPr>
          <w:rFonts w:ascii="Arial" w:hAnsi="Arial" w:cs="Arial"/>
          <w:lang w:val="es-ES"/>
        </w:rPr>
        <w:t xml:space="preserve"> con base en la relación beneficio-costo o B/C. Este cociente es un indicador de rentabilidad de los proyectos de inversión, que consiste en calcular el valor presente de los beneficios, (VPB) como proporción del valor presente de los costos (VPC). La relación B/C es una herramienta utilizada como </w:t>
      </w:r>
      <w:r w:rsidRPr="00787668">
        <w:rPr>
          <w:rFonts w:ascii="Arial" w:hAnsi="Arial" w:cs="Arial"/>
          <w:lang w:val="es-ES"/>
        </w:rPr>
        <w:lastRenderedPageBreak/>
        <w:t>criterio para la toma de decisiones acerca de la realización de un proyecto de inversión social. Más específicamente:</w:t>
      </w:r>
    </w:p>
    <w:p w:rsidR="00F42933" w:rsidRPr="00A56BE5" w:rsidRDefault="00F42933" w:rsidP="00F42933">
      <w:pPr>
        <w:pStyle w:val="NoSpacing"/>
        <w:spacing w:line="276" w:lineRule="auto"/>
        <w:jc w:val="both"/>
        <w:rPr>
          <w:rFonts w:ascii="Arial" w:hAnsi="Arial" w:cs="Arial"/>
        </w:rPr>
      </w:pPr>
    </w:p>
    <w:p w:rsidR="00F42933" w:rsidRPr="00A56BE5" w:rsidRDefault="00F42933" w:rsidP="00F42933">
      <w:pPr>
        <w:pStyle w:val="ListParagraph"/>
        <w:ind w:left="0"/>
        <w:rPr>
          <w:rFonts w:ascii="Arial" w:hAnsi="Arial" w:cs="Arial"/>
          <w:lang w:val="es-ES_tradnl"/>
        </w:rPr>
      </w:pPr>
      <w:r w:rsidRPr="00A56BE5">
        <w:rPr>
          <w:rFonts w:ascii="Arial" w:eastAsiaTheme="minorEastAsia" w:hAnsi="Arial" w:cs="Arial"/>
          <w:lang w:val="es-ES_tradnl"/>
        </w:rPr>
        <w:tab/>
      </w:r>
      <w:r w:rsidRPr="00A56BE5">
        <w:rPr>
          <w:rFonts w:ascii="Arial" w:eastAsiaTheme="minorEastAsia" w:hAnsi="Arial" w:cs="Arial"/>
          <w:lang w:val="es-ES_tradnl"/>
        </w:rPr>
        <w:tab/>
      </w:r>
      <w:r w:rsidRPr="00A56BE5">
        <w:rPr>
          <w:rFonts w:ascii="Arial" w:eastAsiaTheme="minorEastAsia" w:hAnsi="Arial" w:cs="Arial"/>
          <w:lang w:val="es-ES_tradnl"/>
        </w:rPr>
        <w:tab/>
      </w:r>
      <w:r w:rsidRPr="00A56BE5">
        <w:rPr>
          <w:rFonts w:ascii="Arial" w:eastAsiaTheme="minorEastAsia" w:hAnsi="Arial" w:cs="Arial"/>
          <w:lang w:val="es-ES_tradnl"/>
        </w:rPr>
        <w:tab/>
      </w:r>
      <w:r w:rsidRPr="00A56BE5">
        <w:rPr>
          <w:rFonts w:ascii="Arial" w:eastAsiaTheme="minorEastAsia" w:hAnsi="Arial" w:cs="Arial"/>
          <w:lang w:val="es-ES_tradnl"/>
        </w:rPr>
        <w:tab/>
      </w:r>
      <m:oMath>
        <m:r>
          <w:rPr>
            <w:rFonts w:ascii="Cambria Math" w:hAnsi="Cambria Math" w:cs="Arial"/>
          </w:rPr>
          <m:t>B</m:t>
        </m:r>
        <m:r>
          <w:rPr>
            <w:rFonts w:ascii="Cambria Math" w:hAnsi="Cambria Math" w:cs="Arial"/>
            <w:lang w:val="es-ES_tradnl"/>
          </w:rPr>
          <m:t>/</m:t>
        </m:r>
        <m:r>
          <w:rPr>
            <w:rFonts w:ascii="Cambria Math" w:hAnsi="Cambria Math" w:cs="Arial"/>
          </w:rPr>
          <m:t>C</m:t>
        </m:r>
        <m:r>
          <w:rPr>
            <w:rFonts w:ascii="Cambria Math" w:hAnsi="Cambria Math" w:cs="Arial"/>
            <w:lang w:val="es-ES_tradnl"/>
          </w:rPr>
          <m:t>=</m:t>
        </m:r>
        <m:f>
          <m:fPr>
            <m:ctrlPr>
              <w:rPr>
                <w:rFonts w:ascii="Cambria Math" w:hAnsi="Cambria Math" w:cs="Arial"/>
                <w:i/>
              </w:rPr>
            </m:ctrlPr>
          </m:fPr>
          <m:num>
            <m:r>
              <w:rPr>
                <w:rFonts w:ascii="Cambria Math" w:hAnsi="Cambria Math" w:cs="Arial"/>
              </w:rPr>
              <m:t>VPB</m:t>
            </m:r>
          </m:num>
          <m:den>
            <m:r>
              <w:rPr>
                <w:rFonts w:ascii="Cambria Math" w:hAnsi="Cambria Math" w:cs="Arial"/>
              </w:rPr>
              <m:t>VPC</m:t>
            </m:r>
          </m:den>
        </m:f>
      </m:oMath>
      <w:r w:rsidRPr="00A56BE5">
        <w:rPr>
          <w:rFonts w:ascii="Arial" w:hAnsi="Arial" w:cs="Arial"/>
          <w:lang w:val="es-ES_tradnl"/>
        </w:rPr>
        <w:tab/>
        <w:t>(1)</w:t>
      </w:r>
    </w:p>
    <w:p w:rsidR="00F42933" w:rsidRPr="00A56BE5" w:rsidRDefault="00F42933" w:rsidP="00F42933">
      <w:pPr>
        <w:pStyle w:val="ListParagraph"/>
        <w:ind w:left="0"/>
        <w:rPr>
          <w:rFonts w:ascii="Arial" w:hAnsi="Arial" w:cs="Arial"/>
          <w:lang w:val="es-ES_tradnl"/>
        </w:rPr>
      </w:pPr>
    </w:p>
    <w:p w:rsidR="00F42933" w:rsidRPr="00A56BE5" w:rsidRDefault="00F42933" w:rsidP="00F42933">
      <w:pPr>
        <w:pStyle w:val="ListParagraph"/>
        <w:ind w:left="0"/>
        <w:rPr>
          <w:rFonts w:ascii="Arial" w:hAnsi="Arial" w:cs="Arial"/>
          <w:lang w:val="es-ES_tradnl"/>
        </w:rPr>
      </w:pPr>
      <w:r w:rsidRPr="00A56BE5">
        <w:rPr>
          <w:rFonts w:ascii="Arial" w:hAnsi="Arial" w:cs="Arial"/>
          <w:lang w:val="es-ES_tradnl"/>
        </w:rPr>
        <w:tab/>
      </w:r>
      <w:r w:rsidRPr="00A56BE5">
        <w:rPr>
          <w:rFonts w:ascii="Arial" w:hAnsi="Arial" w:cs="Arial"/>
          <w:lang w:val="es-ES_tradnl"/>
        </w:rPr>
        <w:tab/>
      </w:r>
      <w:r w:rsidRPr="00A56BE5">
        <w:rPr>
          <w:rFonts w:ascii="Arial" w:hAnsi="Arial" w:cs="Arial"/>
          <w:lang w:val="es-ES_tradnl"/>
        </w:rPr>
        <w:tab/>
      </w:r>
      <w:r w:rsidRPr="00A56BE5">
        <w:rPr>
          <w:rFonts w:ascii="Arial" w:hAnsi="Arial" w:cs="Arial"/>
          <w:lang w:val="es-ES_tradnl"/>
        </w:rPr>
        <w:tab/>
      </w:r>
      <m:oMath>
        <m:r>
          <w:rPr>
            <w:rFonts w:ascii="Cambria Math" w:hAnsi="Cambria Math" w:cs="Arial"/>
          </w:rPr>
          <m:t>B</m:t>
        </m:r>
        <m:r>
          <w:rPr>
            <w:rFonts w:ascii="Cambria Math" w:hAnsi="Cambria Math" w:cs="Arial"/>
            <w:lang w:val="es-ES_tradnl"/>
          </w:rPr>
          <m:t>/</m:t>
        </m:r>
        <m:r>
          <w:rPr>
            <w:rFonts w:ascii="Cambria Math" w:hAnsi="Cambria Math" w:cs="Arial"/>
          </w:rPr>
          <m:t>C</m:t>
        </m:r>
        <m:r>
          <w:rPr>
            <w:rFonts w:ascii="Cambria Math" w:hAnsi="Cambria Math" w:cs="Arial"/>
            <w:lang w:val="es-ES_tradnl"/>
          </w:rPr>
          <m:t>=</m:t>
        </m:r>
        <m:f>
          <m:fPr>
            <m:ctrlPr>
              <w:rPr>
                <w:rFonts w:ascii="Cambria Math" w:hAnsi="Cambria Math" w:cs="Arial"/>
                <w:i/>
              </w:rPr>
            </m:ctrlPr>
          </m:fPr>
          <m:num>
            <m:nary>
              <m:naryPr>
                <m:chr m:val="∑"/>
                <m:limLoc m:val="undOvr"/>
                <m:ctrlPr>
                  <w:rPr>
                    <w:rFonts w:ascii="Cambria Math" w:hAnsi="Cambria Math" w:cs="Arial"/>
                    <w:i/>
                  </w:rPr>
                </m:ctrlPr>
              </m:naryPr>
              <m:sub>
                <m:r>
                  <w:rPr>
                    <w:rFonts w:ascii="Cambria Math" w:hAnsi="Cambria Math" w:cs="Arial"/>
                  </w:rPr>
                  <m:t>t</m:t>
                </m:r>
                <m:r>
                  <w:rPr>
                    <w:rFonts w:ascii="Cambria Math" w:hAnsi="Cambria Math" w:cs="Arial"/>
                    <w:lang w:val="es-ES_tradnl"/>
                  </w:rPr>
                  <m:t>=0</m:t>
                </m:r>
              </m:sub>
              <m:sup>
                <m:r>
                  <w:rPr>
                    <w:rFonts w:ascii="Cambria Math" w:hAnsi="Cambria Math" w:cs="Arial"/>
                  </w:rPr>
                  <m:t>T</m:t>
                </m:r>
              </m:sup>
              <m:e>
                <m:r>
                  <w:rPr>
                    <w:rFonts w:ascii="Cambria Math" w:hAnsi="Cambria Math" w:cs="Arial"/>
                    <w:lang w:val="es-ES_tradn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B</m:t>
                        </m:r>
                      </m:e>
                      <m:sub>
                        <m:r>
                          <w:rPr>
                            <w:rFonts w:ascii="Cambria Math" w:hAnsi="Cambria Math" w:cs="Arial"/>
                          </w:rPr>
                          <m:t>t</m:t>
                        </m:r>
                      </m:sub>
                    </m:sSub>
                  </m:num>
                  <m:den>
                    <m:sSup>
                      <m:sSupPr>
                        <m:ctrlPr>
                          <w:rPr>
                            <w:rFonts w:ascii="Cambria Math" w:hAnsi="Cambria Math" w:cs="Arial"/>
                            <w:i/>
                          </w:rPr>
                        </m:ctrlPr>
                      </m:sSupPr>
                      <m:e>
                        <m:r>
                          <w:rPr>
                            <w:rFonts w:ascii="Cambria Math" w:hAnsi="Cambria Math" w:cs="Arial"/>
                            <w:lang w:val="es-ES_tradnl"/>
                          </w:rPr>
                          <m:t>(1+</m:t>
                        </m:r>
                        <m:sSub>
                          <m:sSubPr>
                            <m:ctrlPr>
                              <w:rPr>
                                <w:rFonts w:ascii="Cambria Math" w:hAnsi="Cambria Math" w:cs="Arial"/>
                                <w:i/>
                              </w:rPr>
                            </m:ctrlPr>
                          </m:sSubPr>
                          <m:e>
                            <m:r>
                              <w:rPr>
                                <w:rFonts w:ascii="Cambria Math" w:hAnsi="Cambria Math" w:cs="Arial"/>
                              </w:rPr>
                              <m:t>i</m:t>
                            </m:r>
                          </m:e>
                          <m:sub>
                            <m:r>
                              <w:rPr>
                                <w:rFonts w:ascii="Cambria Math" w:hAnsi="Cambria Math" w:cs="Arial"/>
                              </w:rPr>
                              <m:t>op</m:t>
                            </m:r>
                          </m:sub>
                        </m:sSub>
                        <m:r>
                          <w:rPr>
                            <w:rFonts w:ascii="Cambria Math" w:hAnsi="Cambria Math" w:cs="Arial"/>
                            <w:lang w:val="es-ES_tradnl"/>
                          </w:rPr>
                          <m:t>)</m:t>
                        </m:r>
                      </m:e>
                      <m:sup>
                        <m:r>
                          <w:rPr>
                            <w:rFonts w:ascii="Cambria Math" w:hAnsi="Cambria Math" w:cs="Arial"/>
                          </w:rPr>
                          <m:t>t</m:t>
                        </m:r>
                      </m:sup>
                    </m:sSup>
                  </m:den>
                </m:f>
                <m:r>
                  <w:rPr>
                    <w:rFonts w:ascii="Cambria Math" w:hAnsi="Cambria Math" w:cs="Arial"/>
                    <w:lang w:val="es-ES_tradnl"/>
                  </w:rPr>
                  <m:t>)</m:t>
                </m:r>
              </m:e>
            </m:nary>
          </m:num>
          <m:den>
            <m:nary>
              <m:naryPr>
                <m:chr m:val="∑"/>
                <m:limLoc m:val="undOvr"/>
                <m:ctrlPr>
                  <w:rPr>
                    <w:rFonts w:ascii="Cambria Math" w:hAnsi="Cambria Math" w:cs="Arial"/>
                    <w:i/>
                  </w:rPr>
                </m:ctrlPr>
              </m:naryPr>
              <m:sub>
                <m:r>
                  <w:rPr>
                    <w:rFonts w:ascii="Cambria Math" w:hAnsi="Cambria Math" w:cs="Arial"/>
                  </w:rPr>
                  <m:t>t</m:t>
                </m:r>
                <m:r>
                  <w:rPr>
                    <w:rFonts w:ascii="Cambria Math" w:hAnsi="Cambria Math" w:cs="Arial"/>
                    <w:lang w:val="es-ES_tradnl"/>
                  </w:rPr>
                  <m:t>=0</m:t>
                </m:r>
              </m:sub>
              <m:sup>
                <m:r>
                  <w:rPr>
                    <w:rFonts w:ascii="Cambria Math" w:hAnsi="Cambria Math" w:cs="Arial"/>
                  </w:rPr>
                  <m:t>T</m:t>
                </m:r>
              </m:sup>
              <m:e>
                <m:r>
                  <w:rPr>
                    <w:rFonts w:ascii="Cambria Math" w:hAnsi="Cambria Math" w:cs="Arial"/>
                    <w:lang w:val="es-ES_tradn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t</m:t>
                        </m:r>
                      </m:sub>
                    </m:sSub>
                  </m:num>
                  <m:den>
                    <m:sSup>
                      <m:sSupPr>
                        <m:ctrlPr>
                          <w:rPr>
                            <w:rFonts w:ascii="Cambria Math" w:hAnsi="Cambria Math" w:cs="Arial"/>
                            <w:i/>
                          </w:rPr>
                        </m:ctrlPr>
                      </m:sSupPr>
                      <m:e>
                        <m:r>
                          <w:rPr>
                            <w:rFonts w:ascii="Cambria Math" w:hAnsi="Cambria Math" w:cs="Arial"/>
                            <w:lang w:val="es-ES_tradnl"/>
                          </w:rPr>
                          <m:t>(1+</m:t>
                        </m:r>
                        <m:sSub>
                          <m:sSubPr>
                            <m:ctrlPr>
                              <w:rPr>
                                <w:rFonts w:ascii="Cambria Math" w:hAnsi="Cambria Math" w:cs="Arial"/>
                                <w:i/>
                              </w:rPr>
                            </m:ctrlPr>
                          </m:sSubPr>
                          <m:e>
                            <m:r>
                              <w:rPr>
                                <w:rFonts w:ascii="Cambria Math" w:hAnsi="Cambria Math" w:cs="Arial"/>
                              </w:rPr>
                              <m:t>i</m:t>
                            </m:r>
                          </m:e>
                          <m:sub>
                            <m:r>
                              <w:rPr>
                                <w:rFonts w:ascii="Cambria Math" w:hAnsi="Cambria Math" w:cs="Arial"/>
                              </w:rPr>
                              <m:t>op</m:t>
                            </m:r>
                          </m:sub>
                        </m:sSub>
                        <m:r>
                          <w:rPr>
                            <w:rFonts w:ascii="Cambria Math" w:hAnsi="Cambria Math" w:cs="Arial"/>
                            <w:lang w:val="es-ES_tradnl"/>
                          </w:rPr>
                          <m:t>)</m:t>
                        </m:r>
                      </m:e>
                      <m:sup>
                        <m:r>
                          <w:rPr>
                            <w:rFonts w:ascii="Cambria Math" w:hAnsi="Cambria Math" w:cs="Arial"/>
                          </w:rPr>
                          <m:t>t</m:t>
                        </m:r>
                      </m:sup>
                    </m:sSup>
                  </m:den>
                </m:f>
                <m:r>
                  <w:rPr>
                    <w:rFonts w:ascii="Cambria Math" w:hAnsi="Cambria Math" w:cs="Arial"/>
                    <w:lang w:val="es-ES_tradnl"/>
                  </w:rPr>
                  <m:t>)</m:t>
                </m:r>
              </m:e>
            </m:nary>
          </m:den>
        </m:f>
      </m:oMath>
      <w:r w:rsidRPr="00A56BE5">
        <w:rPr>
          <w:rFonts w:ascii="Arial" w:hAnsi="Arial" w:cs="Arial"/>
          <w:lang w:val="es-ES_tradnl"/>
        </w:rPr>
        <w:t xml:space="preserve">    (2)</w:t>
      </w:r>
    </w:p>
    <w:p w:rsidR="00F42933" w:rsidRPr="00A56BE5" w:rsidRDefault="00F42933" w:rsidP="00F42933">
      <w:pPr>
        <w:pStyle w:val="ListParagraph"/>
        <w:spacing w:after="0" w:line="240" w:lineRule="auto"/>
        <w:contextualSpacing w:val="0"/>
        <w:jc w:val="both"/>
        <w:rPr>
          <w:rFonts w:ascii="Arial" w:hAnsi="Arial" w:cs="Arial"/>
          <w:lang w:val="es-ES_tradnl"/>
        </w:rPr>
      </w:pPr>
    </w:p>
    <w:p w:rsidR="00F42933" w:rsidRPr="00912714" w:rsidRDefault="00F42933" w:rsidP="00912714">
      <w:pPr>
        <w:pStyle w:val="ListParagraph"/>
        <w:spacing w:after="0" w:line="240" w:lineRule="auto"/>
        <w:contextualSpacing w:val="0"/>
        <w:jc w:val="both"/>
        <w:rPr>
          <w:rFonts w:ascii="Arial" w:hAnsi="Arial" w:cs="Arial"/>
          <w:lang w:val="es-ES_tradnl"/>
        </w:rPr>
      </w:pPr>
      <w:r w:rsidRPr="00A56BE5">
        <w:rPr>
          <w:rFonts w:ascii="Arial" w:hAnsi="Arial" w:cs="Arial"/>
          <w:lang w:val="es-ES_tradnl"/>
        </w:rPr>
        <w:t xml:space="preserve">donde </w:t>
      </w:r>
      <m:oMath>
        <m:sSub>
          <m:sSubPr>
            <m:ctrlPr>
              <w:rPr>
                <w:rFonts w:ascii="Cambria Math" w:hAnsi="Cambria Math" w:cs="Arial"/>
                <w:i/>
              </w:rPr>
            </m:ctrlPr>
          </m:sSubPr>
          <m:e>
            <m:r>
              <w:rPr>
                <w:rFonts w:ascii="Cambria Math" w:hAnsi="Cambria Math" w:cs="Arial"/>
              </w:rPr>
              <m:t>i</m:t>
            </m:r>
          </m:e>
          <m:sub>
            <m:r>
              <w:rPr>
                <w:rFonts w:ascii="Cambria Math" w:hAnsi="Cambria Math" w:cs="Arial"/>
              </w:rPr>
              <m:t>op</m:t>
            </m:r>
          </m:sub>
        </m:sSub>
      </m:oMath>
      <w:r w:rsidRPr="00A56BE5">
        <w:rPr>
          <w:rFonts w:ascii="Arial" w:hAnsi="Arial" w:cs="Arial"/>
          <w:lang w:val="es-ES_tradnl"/>
        </w:rPr>
        <w:t xml:space="preserve"> es la tasa de descuento y T es el número de años máximo durante el cual el proyecto genera </w:t>
      </w:r>
      <w:r w:rsidR="00912714">
        <w:rPr>
          <w:rFonts w:ascii="Arial" w:hAnsi="Arial" w:cs="Arial"/>
          <w:lang w:val="es-ES_tradnl"/>
        </w:rPr>
        <w:t>beneficios y/o costos.</w:t>
      </w:r>
    </w:p>
    <w:p w:rsidR="00F42933" w:rsidRPr="00787668" w:rsidRDefault="00F42933" w:rsidP="00912714">
      <w:pPr>
        <w:pStyle w:val="ListParagraph"/>
        <w:numPr>
          <w:ilvl w:val="0"/>
          <w:numId w:val="31"/>
        </w:numPr>
        <w:spacing w:before="120" w:after="120" w:line="240" w:lineRule="auto"/>
        <w:ind w:left="720" w:hanging="720"/>
        <w:contextualSpacing w:val="0"/>
        <w:jc w:val="both"/>
        <w:rPr>
          <w:rFonts w:ascii="Arial" w:hAnsi="Arial" w:cs="Arial"/>
          <w:lang w:val="es-ES"/>
        </w:rPr>
      </w:pPr>
      <w:r w:rsidRPr="00787668">
        <w:rPr>
          <w:rFonts w:ascii="Arial" w:hAnsi="Arial" w:cs="Arial"/>
          <w:lang w:val="es-ES"/>
        </w:rPr>
        <w:t>Como resultado del análisis beneficio</w:t>
      </w:r>
      <w:r w:rsidR="003C2F8B" w:rsidRPr="00787668">
        <w:rPr>
          <w:rFonts w:ascii="Arial" w:hAnsi="Arial" w:cs="Arial"/>
          <w:lang w:val="es-ES"/>
        </w:rPr>
        <w:t>-costo</w:t>
      </w:r>
      <w:r w:rsidRPr="00787668">
        <w:rPr>
          <w:rFonts w:ascii="Arial" w:hAnsi="Arial" w:cs="Arial"/>
          <w:lang w:val="es-ES"/>
        </w:rPr>
        <w:t>, a nivel general, se pueden obtener los siguientes resultados:</w:t>
      </w:r>
    </w:p>
    <w:p w:rsidR="00F42933" w:rsidRPr="00A56BE5" w:rsidRDefault="00F42933" w:rsidP="00912714">
      <w:pPr>
        <w:pStyle w:val="ListParagraph"/>
        <w:numPr>
          <w:ilvl w:val="0"/>
          <w:numId w:val="7"/>
        </w:numPr>
        <w:spacing w:before="120" w:after="120" w:line="240" w:lineRule="auto"/>
        <w:ind w:left="1080"/>
        <w:contextualSpacing w:val="0"/>
        <w:jc w:val="both"/>
        <w:rPr>
          <w:rFonts w:ascii="Arial" w:hAnsi="Arial" w:cs="Arial"/>
          <w:lang w:val="es-ES_tradnl"/>
        </w:rPr>
      </w:pPr>
      <w:r w:rsidRPr="00A56BE5">
        <w:rPr>
          <w:rFonts w:ascii="Arial" w:hAnsi="Arial" w:cs="Arial"/>
          <w:lang w:val="es-ES_tradnl"/>
        </w:rPr>
        <w:t>B/C &gt; 1, el rendimiento económico del proyecto es aceptable, pues el valor presente de los beneficios, supera el valor presente de los costos.</w:t>
      </w:r>
    </w:p>
    <w:p w:rsidR="00F42933" w:rsidRPr="00A56BE5" w:rsidRDefault="00F42933" w:rsidP="00912714">
      <w:pPr>
        <w:pStyle w:val="ListParagraph"/>
        <w:numPr>
          <w:ilvl w:val="0"/>
          <w:numId w:val="7"/>
        </w:numPr>
        <w:spacing w:before="120" w:after="120" w:line="240" w:lineRule="auto"/>
        <w:ind w:left="1080"/>
        <w:contextualSpacing w:val="0"/>
        <w:jc w:val="both"/>
        <w:rPr>
          <w:rFonts w:ascii="Arial" w:hAnsi="Arial" w:cs="Arial"/>
          <w:lang w:val="es-ES_tradnl"/>
        </w:rPr>
      </w:pPr>
      <w:r w:rsidRPr="00A56BE5">
        <w:rPr>
          <w:rFonts w:ascii="Arial" w:hAnsi="Arial" w:cs="Arial"/>
          <w:lang w:val="es-ES_tradnl"/>
        </w:rPr>
        <w:t>B/C &lt; 1, el proyecto no genera un rendimiento económico positivo, ya que el valor presente de los beneficios e</w:t>
      </w:r>
      <w:r w:rsidR="003C2F8B" w:rsidRPr="00A56BE5">
        <w:rPr>
          <w:rFonts w:ascii="Arial" w:hAnsi="Arial" w:cs="Arial"/>
          <w:lang w:val="es-ES_tradnl"/>
        </w:rPr>
        <w:t>s</w:t>
      </w:r>
      <w:r w:rsidRPr="00A56BE5">
        <w:rPr>
          <w:rFonts w:ascii="Arial" w:hAnsi="Arial" w:cs="Arial"/>
          <w:lang w:val="es-ES_tradnl"/>
        </w:rPr>
        <w:t xml:space="preserve"> inferior al valor presente de los costos.</w:t>
      </w:r>
    </w:p>
    <w:p w:rsidR="00F42933" w:rsidRPr="00912714" w:rsidRDefault="00F42933" w:rsidP="00912714">
      <w:pPr>
        <w:pStyle w:val="ListParagraph"/>
        <w:numPr>
          <w:ilvl w:val="0"/>
          <w:numId w:val="7"/>
        </w:numPr>
        <w:spacing w:before="120" w:after="120" w:line="240" w:lineRule="auto"/>
        <w:ind w:left="1080"/>
        <w:contextualSpacing w:val="0"/>
        <w:jc w:val="both"/>
        <w:rPr>
          <w:rFonts w:ascii="Arial" w:hAnsi="Arial" w:cs="Arial"/>
          <w:lang w:val="es-ES_tradnl"/>
        </w:rPr>
      </w:pPr>
      <w:r w:rsidRPr="00A56BE5">
        <w:rPr>
          <w:rFonts w:ascii="Arial" w:hAnsi="Arial" w:cs="Arial"/>
          <w:lang w:val="es-ES_tradnl"/>
        </w:rPr>
        <w:t>B/C = 1, es indiferente desde la perspectiva económica realizar o no el proyecto. Esto significa, que los beneficios económicos compensan exactamente los costos generados por el proyecto. Es decir, cuando el valor presente de las ganancias del proyecto va a ser igual al valor presente de los costos</w:t>
      </w:r>
      <w:r w:rsidR="00912714">
        <w:rPr>
          <w:rFonts w:ascii="Arial" w:hAnsi="Arial" w:cs="Arial"/>
          <w:lang w:val="es-ES_tradnl"/>
        </w:rPr>
        <w:t xml:space="preserve"> generados por sus inversiones.</w:t>
      </w:r>
    </w:p>
    <w:p w:rsidR="00F42933" w:rsidRPr="00A56BE5" w:rsidRDefault="00F42933" w:rsidP="00912714">
      <w:pPr>
        <w:pStyle w:val="ListParagraph"/>
        <w:numPr>
          <w:ilvl w:val="0"/>
          <w:numId w:val="31"/>
        </w:numPr>
        <w:spacing w:before="120" w:after="120" w:line="240" w:lineRule="auto"/>
        <w:ind w:left="720" w:hanging="720"/>
        <w:contextualSpacing w:val="0"/>
        <w:jc w:val="both"/>
        <w:rPr>
          <w:rFonts w:ascii="Arial" w:hAnsi="Arial" w:cs="Arial"/>
          <w:lang w:val="es-ES"/>
        </w:rPr>
      </w:pPr>
      <w:r w:rsidRPr="00A56BE5">
        <w:rPr>
          <w:rFonts w:ascii="Arial" w:hAnsi="Arial" w:cs="Arial"/>
          <w:lang w:val="es-ES"/>
        </w:rPr>
        <w:t xml:space="preserve">La tasa de actualización neta utilizada para el análisis es del 12% </w:t>
      </w:r>
      <w:r w:rsidR="003C2F8B" w:rsidRPr="00A56BE5">
        <w:rPr>
          <w:rFonts w:ascii="Arial" w:hAnsi="Arial" w:cs="Arial"/>
          <w:lang w:val="es-ES"/>
        </w:rPr>
        <w:t>que es el retorno generalmente esperado de una inversión alternativa, aun cuando en este caso se trata</w:t>
      </w:r>
      <w:r w:rsidR="0064358D" w:rsidRPr="00A56BE5">
        <w:rPr>
          <w:rFonts w:ascii="Arial" w:hAnsi="Arial" w:cs="Arial"/>
          <w:lang w:val="es-ES"/>
        </w:rPr>
        <w:t xml:space="preserve"> de u</w:t>
      </w:r>
      <w:r w:rsidR="003C2F8B" w:rsidRPr="00A56BE5">
        <w:rPr>
          <w:rFonts w:ascii="Arial" w:hAnsi="Arial" w:cs="Arial"/>
          <w:lang w:val="es-ES"/>
        </w:rPr>
        <w:t>n proyecto social</w:t>
      </w:r>
      <w:r w:rsidR="008E4DA2" w:rsidRPr="00A56BE5">
        <w:rPr>
          <w:rFonts w:ascii="Arial" w:hAnsi="Arial" w:cs="Arial"/>
          <w:lang w:val="es-ES"/>
        </w:rPr>
        <w:t xml:space="preserve"> para los cuales la literatura aconseja el uso de una tasa del 5%</w:t>
      </w:r>
      <w:r w:rsidRPr="00A56BE5">
        <w:rPr>
          <w:rFonts w:ascii="Arial" w:hAnsi="Arial" w:cs="Arial"/>
          <w:lang w:val="es-ES"/>
        </w:rPr>
        <w:t xml:space="preserve">. </w:t>
      </w:r>
      <w:r w:rsidR="008E4DA2" w:rsidRPr="00A56BE5">
        <w:rPr>
          <w:rFonts w:ascii="Arial" w:hAnsi="Arial" w:cs="Arial"/>
          <w:lang w:val="es-ES"/>
        </w:rPr>
        <w:t xml:space="preserve">No obstante, se presentan los resultados con las tasas antes mencionadas más la del 10%. </w:t>
      </w:r>
      <w:r w:rsidRPr="00A56BE5">
        <w:rPr>
          <w:rFonts w:ascii="Arial" w:hAnsi="Arial" w:cs="Arial"/>
          <w:lang w:val="es-ES"/>
        </w:rPr>
        <w:t xml:space="preserve">El tiempo de amortización (T) se </w:t>
      </w:r>
      <w:r w:rsidR="0064358D" w:rsidRPr="00A56BE5">
        <w:rPr>
          <w:rFonts w:ascii="Arial" w:hAnsi="Arial" w:cs="Arial"/>
          <w:lang w:val="es-ES"/>
        </w:rPr>
        <w:t>estableció</w:t>
      </w:r>
      <w:r w:rsidRPr="00A56BE5">
        <w:rPr>
          <w:rFonts w:ascii="Arial" w:hAnsi="Arial" w:cs="Arial"/>
          <w:lang w:val="es-ES"/>
        </w:rPr>
        <w:t xml:space="preserve"> en 20 años. Los precios se presentan en dólares y se consideran constantes durante el período de amortización.</w:t>
      </w:r>
    </w:p>
    <w:p w:rsidR="00F42933" w:rsidRPr="00A56BE5" w:rsidRDefault="00F42933" w:rsidP="00F42933">
      <w:pPr>
        <w:spacing w:after="0" w:line="240" w:lineRule="auto"/>
        <w:jc w:val="both"/>
        <w:rPr>
          <w:rFonts w:ascii="Arial" w:hAnsi="Arial" w:cs="Arial"/>
          <w:lang w:val="es-ES"/>
        </w:rPr>
      </w:pPr>
    </w:p>
    <w:p w:rsidR="004D6FE6" w:rsidRPr="00A56BE5" w:rsidRDefault="004D6FE6" w:rsidP="004D6FE6">
      <w:pPr>
        <w:jc w:val="both"/>
        <w:rPr>
          <w:rFonts w:ascii="Arial" w:hAnsi="Arial" w:cs="Arial"/>
          <w:b/>
          <w:lang w:val="es-ES_tradnl"/>
        </w:rPr>
      </w:pPr>
      <w:r w:rsidRPr="00A56BE5">
        <w:rPr>
          <w:rFonts w:ascii="Arial" w:hAnsi="Arial" w:cs="Arial"/>
          <w:b/>
          <w:lang w:val="es-ES_tradnl"/>
        </w:rPr>
        <w:t>Componente 1:</w:t>
      </w:r>
    </w:p>
    <w:p w:rsidR="004D6FE6" w:rsidRPr="00787668" w:rsidRDefault="004D6FE6" w:rsidP="005376AD">
      <w:pPr>
        <w:pStyle w:val="ListParagraph"/>
        <w:numPr>
          <w:ilvl w:val="0"/>
          <w:numId w:val="31"/>
        </w:numPr>
        <w:spacing w:after="0" w:line="240" w:lineRule="auto"/>
        <w:ind w:left="720" w:hanging="720"/>
        <w:jc w:val="both"/>
        <w:rPr>
          <w:rFonts w:ascii="Arial" w:hAnsi="Arial" w:cs="Arial"/>
          <w:lang w:val="es-ES"/>
        </w:rPr>
      </w:pPr>
      <w:r w:rsidRPr="00787668">
        <w:rPr>
          <w:rFonts w:ascii="Arial" w:hAnsi="Arial" w:cs="Arial"/>
          <w:lang w:val="es-ES"/>
        </w:rPr>
        <w:t xml:space="preserve">Las intervenciones a realizar en este componente llevan a estimar un beneficio consistente en el incremento de la tasa de promoción </w:t>
      </w:r>
      <w:r w:rsidR="008E4DA2" w:rsidRPr="00787668">
        <w:rPr>
          <w:rFonts w:ascii="Arial" w:hAnsi="Arial" w:cs="Arial"/>
          <w:lang w:val="es-ES"/>
        </w:rPr>
        <w:t>entre grados</w:t>
      </w:r>
      <w:r w:rsidR="00783488">
        <w:rPr>
          <w:rFonts w:ascii="Arial" w:hAnsi="Arial" w:cs="Arial"/>
          <w:lang w:val="es-ES"/>
        </w:rPr>
        <w:t xml:space="preserve"> asociados a una disminución</w:t>
      </w:r>
      <w:r w:rsidRPr="00787668">
        <w:rPr>
          <w:rFonts w:ascii="Arial" w:hAnsi="Arial" w:cs="Arial"/>
          <w:lang w:val="es-ES"/>
        </w:rPr>
        <w:t xml:space="preserve"> </w:t>
      </w:r>
      <w:r w:rsidR="008E4DA2" w:rsidRPr="00787668">
        <w:rPr>
          <w:rFonts w:ascii="Arial" w:hAnsi="Arial" w:cs="Arial"/>
          <w:lang w:val="es-ES"/>
        </w:rPr>
        <w:t xml:space="preserve">de </w:t>
      </w:r>
      <w:r w:rsidR="00783488">
        <w:rPr>
          <w:rFonts w:ascii="Arial" w:hAnsi="Arial" w:cs="Arial"/>
          <w:lang w:val="es-ES"/>
        </w:rPr>
        <w:t xml:space="preserve">la deserción tanto </w:t>
      </w:r>
      <w:r w:rsidR="008E4DA2" w:rsidRPr="00787668">
        <w:rPr>
          <w:rFonts w:ascii="Arial" w:hAnsi="Arial" w:cs="Arial"/>
          <w:lang w:val="es-ES"/>
        </w:rPr>
        <w:t xml:space="preserve">para </w:t>
      </w:r>
      <w:r w:rsidR="00783488">
        <w:rPr>
          <w:rFonts w:ascii="Arial" w:hAnsi="Arial" w:cs="Arial"/>
          <w:lang w:val="es-ES"/>
        </w:rPr>
        <w:t>los niveles</w:t>
      </w:r>
      <w:r w:rsidR="008E4DA2" w:rsidRPr="00787668">
        <w:rPr>
          <w:rFonts w:ascii="Arial" w:hAnsi="Arial" w:cs="Arial"/>
          <w:lang w:val="es-ES"/>
        </w:rPr>
        <w:t xml:space="preserve"> de educación Primari</w:t>
      </w:r>
      <w:r w:rsidR="000F56D5" w:rsidRPr="00787668">
        <w:rPr>
          <w:rFonts w:ascii="Arial" w:hAnsi="Arial" w:cs="Arial"/>
          <w:lang w:val="es-ES"/>
        </w:rPr>
        <w:t>a</w:t>
      </w:r>
      <w:r w:rsidR="008E4DA2" w:rsidRPr="00787668">
        <w:rPr>
          <w:rFonts w:ascii="Arial" w:hAnsi="Arial" w:cs="Arial"/>
          <w:lang w:val="es-ES"/>
        </w:rPr>
        <w:t xml:space="preserve"> </w:t>
      </w:r>
      <w:r w:rsidR="00783488">
        <w:rPr>
          <w:rFonts w:ascii="Arial" w:hAnsi="Arial" w:cs="Arial"/>
          <w:lang w:val="es-ES"/>
        </w:rPr>
        <w:t>como</w:t>
      </w:r>
      <w:r w:rsidR="000F56D5" w:rsidRPr="00787668">
        <w:rPr>
          <w:rFonts w:ascii="Arial" w:hAnsi="Arial" w:cs="Arial"/>
          <w:lang w:val="es-ES"/>
        </w:rPr>
        <w:t xml:space="preserve"> Secundaria</w:t>
      </w:r>
      <w:r w:rsidR="00D4304F">
        <w:rPr>
          <w:rStyle w:val="FootnoteReference"/>
          <w:rFonts w:ascii="Arial" w:hAnsi="Arial" w:cs="Arial"/>
          <w:lang w:val="es-ES"/>
        </w:rPr>
        <w:footnoteReference w:id="5"/>
      </w:r>
      <w:r w:rsidR="000F56D5" w:rsidRPr="00787668">
        <w:rPr>
          <w:rFonts w:ascii="Arial" w:hAnsi="Arial" w:cs="Arial"/>
          <w:lang w:val="es-ES"/>
        </w:rPr>
        <w:t>.</w:t>
      </w:r>
    </w:p>
    <w:p w:rsidR="00ED5BC2" w:rsidRPr="00787668" w:rsidRDefault="00ED5BC2" w:rsidP="005376AD">
      <w:pPr>
        <w:spacing w:after="0" w:line="240" w:lineRule="auto"/>
        <w:ind w:left="720" w:hanging="720"/>
        <w:jc w:val="both"/>
        <w:rPr>
          <w:rFonts w:ascii="Arial" w:hAnsi="Arial" w:cs="Arial"/>
          <w:lang w:val="es-ES"/>
        </w:rPr>
      </w:pPr>
    </w:p>
    <w:p w:rsidR="004D6FE6" w:rsidRPr="00787668" w:rsidRDefault="001A7083" w:rsidP="005376AD">
      <w:pPr>
        <w:pStyle w:val="ListParagraph"/>
        <w:numPr>
          <w:ilvl w:val="0"/>
          <w:numId w:val="31"/>
        </w:numPr>
        <w:spacing w:after="0" w:line="240" w:lineRule="auto"/>
        <w:ind w:left="720" w:hanging="720"/>
        <w:jc w:val="both"/>
        <w:rPr>
          <w:rFonts w:ascii="Arial" w:hAnsi="Arial" w:cs="Arial"/>
          <w:lang w:val="es-ES"/>
        </w:rPr>
      </w:pPr>
      <w:r w:rsidRPr="00787668">
        <w:rPr>
          <w:rFonts w:ascii="Arial" w:hAnsi="Arial" w:cs="Arial"/>
          <w:lang w:val="es-ES"/>
        </w:rPr>
        <w:t xml:space="preserve">Se calcularon las tasas de </w:t>
      </w:r>
      <w:r w:rsidR="00BB320D" w:rsidRPr="00787668">
        <w:rPr>
          <w:rFonts w:ascii="Arial" w:hAnsi="Arial" w:cs="Arial"/>
          <w:lang w:val="es-ES"/>
        </w:rPr>
        <w:t>repetición</w:t>
      </w:r>
      <w:r w:rsidRPr="00787668">
        <w:rPr>
          <w:rFonts w:ascii="Arial" w:hAnsi="Arial" w:cs="Arial"/>
          <w:lang w:val="es-ES"/>
        </w:rPr>
        <w:t>, promoción y deserción a partir de dos años de información de</w:t>
      </w:r>
      <w:r w:rsidR="000F56D5" w:rsidRPr="00787668">
        <w:rPr>
          <w:rFonts w:ascii="Arial" w:hAnsi="Arial" w:cs="Arial"/>
          <w:lang w:val="es-ES"/>
        </w:rPr>
        <w:t>l</w:t>
      </w:r>
      <w:r w:rsidRPr="00787668">
        <w:rPr>
          <w:rFonts w:ascii="Arial" w:hAnsi="Arial" w:cs="Arial"/>
          <w:lang w:val="es-ES"/>
        </w:rPr>
        <w:t xml:space="preserve"> número de matriculados y número de repitentes. </w:t>
      </w:r>
      <w:r w:rsidR="004D6FE6" w:rsidRPr="00787668">
        <w:rPr>
          <w:rFonts w:ascii="Arial" w:hAnsi="Arial" w:cs="Arial"/>
          <w:lang w:val="es-ES"/>
        </w:rPr>
        <w:t>Las fórmulas para la</w:t>
      </w:r>
      <w:r w:rsidRPr="00787668">
        <w:rPr>
          <w:rFonts w:ascii="Arial" w:hAnsi="Arial" w:cs="Arial"/>
          <w:lang w:val="es-ES"/>
        </w:rPr>
        <w:t>s tasas de</w:t>
      </w:r>
      <w:r w:rsidR="004D6FE6" w:rsidRPr="00787668">
        <w:rPr>
          <w:rFonts w:ascii="Arial" w:hAnsi="Arial" w:cs="Arial"/>
          <w:lang w:val="es-ES"/>
        </w:rPr>
        <w:t xml:space="preserve"> </w:t>
      </w:r>
      <w:r w:rsidR="00BB320D" w:rsidRPr="00787668">
        <w:rPr>
          <w:rFonts w:ascii="Arial" w:hAnsi="Arial" w:cs="Arial"/>
          <w:lang w:val="es-ES"/>
        </w:rPr>
        <w:t>repetición</w:t>
      </w:r>
      <w:r w:rsidRPr="00787668">
        <w:rPr>
          <w:rFonts w:ascii="Arial" w:hAnsi="Arial" w:cs="Arial"/>
          <w:lang w:val="es-ES"/>
        </w:rPr>
        <w:t>,</w:t>
      </w:r>
      <w:r w:rsidR="004D6FE6" w:rsidRPr="00787668">
        <w:rPr>
          <w:rFonts w:ascii="Arial" w:hAnsi="Arial" w:cs="Arial"/>
          <w:lang w:val="es-ES"/>
        </w:rPr>
        <w:t xml:space="preserve"> promoción </w:t>
      </w:r>
      <w:r w:rsidRPr="00787668">
        <w:rPr>
          <w:rFonts w:ascii="Arial" w:hAnsi="Arial" w:cs="Arial"/>
          <w:lang w:val="es-ES"/>
        </w:rPr>
        <w:t xml:space="preserve">y deserción </w:t>
      </w:r>
      <w:r w:rsidR="004D6FE6" w:rsidRPr="00787668">
        <w:rPr>
          <w:rFonts w:ascii="Arial" w:hAnsi="Arial" w:cs="Arial"/>
          <w:lang w:val="es-ES"/>
        </w:rPr>
        <w:t xml:space="preserve">son </w:t>
      </w:r>
      <w:r w:rsidRPr="00787668">
        <w:rPr>
          <w:rFonts w:ascii="Arial" w:hAnsi="Arial" w:cs="Arial"/>
          <w:lang w:val="es-ES"/>
        </w:rPr>
        <w:t>las siguientes</w:t>
      </w:r>
      <w:r w:rsidR="004D6FE6" w:rsidRPr="00787668">
        <w:rPr>
          <w:rFonts w:ascii="Arial" w:hAnsi="Arial" w:cs="Arial"/>
          <w:lang w:val="es-ES"/>
        </w:rPr>
        <w:t>:</w:t>
      </w:r>
    </w:p>
    <w:p w:rsidR="00281D9D" w:rsidRPr="00A56BE5" w:rsidRDefault="009F1A17">
      <w:pPr>
        <w:jc w:val="both"/>
        <w:rPr>
          <w:rFonts w:ascii="Arial" w:eastAsiaTheme="minorEastAsia" w:hAnsi="Arial" w:cs="Arial"/>
          <w:i/>
          <w:lang w:val="es-ES_tradnl"/>
        </w:rPr>
      </w:pPr>
      <m:oMathPara>
        <m:oMath>
          <m:sSub>
            <m:sSubPr>
              <m:ctrlPr>
                <w:rPr>
                  <w:rFonts w:ascii="Cambria Math" w:hAnsi="Cambria Math" w:cs="Arial"/>
                  <w:i/>
                  <w:lang w:val="es-ES_tradnl"/>
                </w:rPr>
              </m:ctrlPr>
            </m:sSubPr>
            <m:e>
              <m:r>
                <w:rPr>
                  <w:rFonts w:ascii="Cambria Math" w:hAnsi="Cambria Math" w:cs="Arial"/>
                  <w:lang w:val="es-ES_tradnl"/>
                </w:rPr>
                <m:t xml:space="preserve">Tasa de Repetición </m:t>
              </m:r>
            </m:e>
            <m:sub>
              <m:r>
                <w:rPr>
                  <w:rFonts w:ascii="Cambria Math" w:hAnsi="Cambria Math" w:cs="Arial"/>
                  <w:lang w:val="es-ES_tradnl"/>
                </w:rPr>
                <m:t>g,t</m:t>
              </m:r>
            </m:sub>
          </m:sSub>
          <m:r>
            <m:rPr>
              <m:aln/>
            </m:rPr>
            <w:rPr>
              <w:rFonts w:ascii="Cambria Math" w:hAnsi="Cambria Math" w:cs="Arial"/>
              <w:lang w:val="es-ES_tradnl"/>
            </w:rPr>
            <m:t xml:space="preserve">= </m:t>
          </m:r>
          <m:f>
            <m:fPr>
              <m:ctrlPr>
                <w:rPr>
                  <w:rFonts w:ascii="Cambria Math" w:hAnsi="Cambria Math" w:cs="Arial"/>
                  <w:i/>
                  <w:lang w:val="es-ES_tradnl"/>
                </w:rPr>
              </m:ctrlPr>
            </m:fPr>
            <m:num>
              <m:r>
                <w:rPr>
                  <w:rFonts w:ascii="Cambria Math" w:hAnsi="Cambria Math" w:cs="Arial"/>
                  <w:lang w:val="es-ES_tradnl"/>
                </w:rPr>
                <m:t xml:space="preserve"> </m:t>
              </m:r>
              <m:sSub>
                <m:sSubPr>
                  <m:ctrlPr>
                    <w:rPr>
                      <w:rFonts w:ascii="Cambria Math" w:hAnsi="Cambria Math" w:cs="Arial"/>
                      <w:i/>
                      <w:lang w:val="es-ES_tradnl"/>
                    </w:rPr>
                  </m:ctrlPr>
                </m:sSubPr>
                <m:e>
                  <m:r>
                    <w:rPr>
                      <w:rFonts w:ascii="Cambria Math" w:hAnsi="Cambria Math" w:cs="Arial"/>
                      <w:lang w:val="es-ES_tradnl"/>
                    </w:rPr>
                    <m:t>Repitentes</m:t>
                  </m:r>
                </m:e>
                <m:sub>
                  <m:r>
                    <w:rPr>
                      <w:rFonts w:ascii="Cambria Math" w:hAnsi="Cambria Math" w:cs="Arial"/>
                      <w:lang w:val="es-ES_tradnl"/>
                    </w:rPr>
                    <m:t>g, t+1</m:t>
                  </m:r>
                </m:sub>
              </m:sSub>
            </m:num>
            <m:den>
              <m:sSub>
                <m:sSubPr>
                  <m:ctrlPr>
                    <w:rPr>
                      <w:rFonts w:ascii="Cambria Math" w:hAnsi="Cambria Math" w:cs="Arial"/>
                      <w:i/>
                      <w:lang w:val="es-ES_tradnl"/>
                    </w:rPr>
                  </m:ctrlPr>
                </m:sSubPr>
                <m:e>
                  <m:r>
                    <w:rPr>
                      <w:rFonts w:ascii="Cambria Math" w:hAnsi="Cambria Math" w:cs="Arial"/>
                      <w:lang w:val="es-ES_tradnl"/>
                    </w:rPr>
                    <m:t>Matrícula</m:t>
                  </m:r>
                </m:e>
                <m:sub>
                  <m:r>
                    <w:rPr>
                      <w:rFonts w:ascii="Cambria Math" w:hAnsi="Cambria Math" w:cs="Arial"/>
                      <w:lang w:val="es-ES_tradnl"/>
                    </w:rPr>
                    <m:t>g, t</m:t>
                  </m:r>
                </m:sub>
              </m:sSub>
              <m:r>
                <w:rPr>
                  <w:rFonts w:ascii="Cambria Math" w:hAnsi="Cambria Math" w:cs="Arial"/>
                  <w:lang w:val="es-ES_tradnl"/>
                </w:rPr>
                <m:t xml:space="preserve"> </m:t>
              </m:r>
            </m:den>
          </m:f>
          <m:r>
            <m:rPr>
              <m:sty m:val="p"/>
            </m:rPr>
            <w:rPr>
              <w:rFonts w:ascii="Cambria Math" w:eastAsiaTheme="minorEastAsia" w:hAnsi="Cambria Math" w:cs="Arial"/>
              <w:lang w:val="es-ES_tradnl"/>
            </w:rPr>
            <w:br/>
          </m:r>
        </m:oMath>
        <m:oMath>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 xml:space="preserve">Tasa de Promoción </m:t>
              </m:r>
            </m:e>
            <m:sub>
              <m:r>
                <w:rPr>
                  <w:rFonts w:ascii="Cambria Math" w:eastAsiaTheme="minorEastAsia" w:hAnsi="Cambria Math" w:cs="Arial"/>
                  <w:lang w:val="es-ES_tradnl"/>
                </w:rPr>
                <m:t>g, t</m:t>
              </m:r>
            </m:sub>
          </m:sSub>
          <m:r>
            <m:rPr>
              <m:sty m:val="p"/>
              <m:aln/>
            </m:rPr>
            <w:rPr>
              <w:rFonts w:ascii="Cambria Math" w:eastAsiaTheme="minorEastAsia" w:hAnsi="Cambria Math" w:cs="Arial"/>
              <w:lang w:val="es-ES_tradnl"/>
            </w:rPr>
            <m:t>=</m:t>
          </m:r>
          <m:f>
            <m:fPr>
              <m:ctrlPr>
                <w:rPr>
                  <w:rFonts w:ascii="Cambria Math" w:eastAsiaTheme="minorEastAsia" w:hAnsi="Cambria Math" w:cs="Arial"/>
                  <w:i/>
                  <w:lang w:val="es-ES_tradnl"/>
                </w:rPr>
              </m:ctrlPr>
            </m:fPr>
            <m:num>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 xml:space="preserve">Matrícula </m:t>
                  </m:r>
                </m:e>
                <m:sub>
                  <m:r>
                    <w:rPr>
                      <w:rFonts w:ascii="Cambria Math" w:eastAsiaTheme="minorEastAsia" w:hAnsi="Cambria Math" w:cs="Arial"/>
                      <w:lang w:val="es-ES_tradnl"/>
                    </w:rPr>
                    <m:t>g, t+1</m:t>
                  </m:r>
                </m:sub>
              </m:sSub>
              <m:r>
                <w:rPr>
                  <w:rFonts w:ascii="Cambria Math" w:eastAsiaTheme="minorEastAsia" w:hAnsi="Cambria Math" w:cs="Arial"/>
                  <w:lang w:val="es-ES_tradnl"/>
                </w:rPr>
                <m:t>-</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 xml:space="preserve">Repitentes </m:t>
                  </m:r>
                </m:e>
                <m:sub>
                  <m:r>
                    <w:rPr>
                      <w:rFonts w:ascii="Cambria Math" w:eastAsiaTheme="minorEastAsia" w:hAnsi="Cambria Math" w:cs="Arial"/>
                      <w:lang w:val="es-ES_tradnl"/>
                    </w:rPr>
                    <m:t>g, t+1</m:t>
                  </m:r>
                </m:sub>
              </m:sSub>
            </m:num>
            <m:den>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Matrícula</m:t>
                  </m:r>
                </m:e>
                <m:sub>
                  <m:r>
                    <w:rPr>
                      <w:rFonts w:ascii="Cambria Math" w:eastAsiaTheme="minorEastAsia" w:hAnsi="Cambria Math" w:cs="Arial"/>
                      <w:lang w:val="es-ES_tradnl"/>
                    </w:rPr>
                    <m:t>g, t</m:t>
                  </m:r>
                </m:sub>
              </m:sSub>
              <m:r>
                <w:rPr>
                  <w:rFonts w:ascii="Cambria Math" w:eastAsiaTheme="minorEastAsia" w:hAnsi="Cambria Math" w:cs="Arial"/>
                  <w:lang w:val="es-ES_tradnl"/>
                </w:rPr>
                <m:t xml:space="preserve"> </m:t>
              </m:r>
            </m:den>
          </m:f>
          <m:r>
            <m:rPr>
              <m:sty m:val="p"/>
            </m:rPr>
            <w:rPr>
              <w:rFonts w:ascii="Cambria Math" w:eastAsiaTheme="minorEastAsia" w:hAnsi="Cambria Math" w:cs="Arial"/>
              <w:lang w:val="es-ES_tradnl"/>
            </w:rPr>
            <w:br/>
          </m:r>
        </m:oMath>
        <m:oMath>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Tasa de Deserción</m:t>
              </m:r>
            </m:e>
            <m:sub>
              <m:r>
                <w:rPr>
                  <w:rFonts w:ascii="Cambria Math" w:eastAsiaTheme="minorEastAsia" w:hAnsi="Cambria Math" w:cs="Arial"/>
                  <w:lang w:val="es-ES_tradnl"/>
                </w:rPr>
                <m:t>g, t</m:t>
              </m:r>
            </m:sub>
          </m:sSub>
          <m:r>
            <w:rPr>
              <w:rFonts w:ascii="Cambria Math" w:eastAsiaTheme="minorEastAsia" w:hAnsi="Cambria Math" w:cs="Arial"/>
              <w:lang w:val="es-ES_tradnl"/>
            </w:rPr>
            <m:t xml:space="preserve"> </m:t>
          </m:r>
          <m:r>
            <m:rPr>
              <m:aln/>
            </m:rPr>
            <w:rPr>
              <w:rFonts w:ascii="Cambria Math" w:eastAsiaTheme="minorEastAsia" w:hAnsi="Cambria Math" w:cs="Arial"/>
              <w:lang w:val="es-ES_tradnl"/>
            </w:rPr>
            <m:t xml:space="preserve">=1- </m:t>
          </m:r>
          <m:sSub>
            <m:sSubPr>
              <m:ctrlPr>
                <w:rPr>
                  <w:rFonts w:ascii="Cambria Math" w:eastAsiaTheme="minorEastAsia" w:hAnsi="Cambria Math" w:cs="Arial"/>
                  <w:i/>
                  <w:lang w:val="es-ES_tradnl"/>
                </w:rPr>
              </m:ctrlPr>
            </m:sSubPr>
            <m:e>
              <m:r>
                <w:rPr>
                  <w:rFonts w:ascii="Cambria Math" w:eastAsiaTheme="minorEastAsia" w:hAnsi="Cambria Math" w:cs="Arial"/>
                  <w:lang w:val="es-ES_tradnl"/>
                </w:rPr>
                <m:t>Tasas</m:t>
              </m:r>
            </m:e>
            <m:sub>
              <m:r>
                <w:rPr>
                  <w:rFonts w:ascii="Cambria Math" w:eastAsiaTheme="minorEastAsia" w:hAnsi="Cambria Math" w:cs="Arial"/>
                  <w:lang w:val="es-ES_tradnl"/>
                </w:rPr>
                <m:t>g, t</m:t>
              </m:r>
            </m:sub>
          </m:sSub>
          <m:r>
            <w:rPr>
              <w:rFonts w:ascii="Cambria Math" w:eastAsiaTheme="minorEastAsia" w:hAnsi="Cambria Math" w:cs="Arial"/>
              <w:lang w:val="es-ES_tradnl"/>
            </w:rPr>
            <m:t xml:space="preserve">  (Repetición+Promoción) </m:t>
          </m:r>
        </m:oMath>
      </m:oMathPara>
    </w:p>
    <w:p w:rsidR="003A731D" w:rsidRPr="00A56BE5" w:rsidRDefault="003A731D" w:rsidP="00787668">
      <w:pPr>
        <w:ind w:firstLine="1080"/>
        <w:jc w:val="both"/>
        <w:rPr>
          <w:rFonts w:ascii="Arial" w:hAnsi="Arial" w:cs="Arial"/>
          <w:lang w:val="es-ES_tradnl"/>
        </w:rPr>
      </w:pPr>
      <w:r w:rsidRPr="00A56BE5">
        <w:rPr>
          <w:rFonts w:ascii="Arial" w:hAnsi="Arial" w:cs="Arial"/>
          <w:lang w:val="es-ES_tradnl"/>
        </w:rPr>
        <w:t>El sufijo g representa el grado y el sufijo t el año.</w:t>
      </w:r>
    </w:p>
    <w:p w:rsidR="000425EC" w:rsidRPr="00787668" w:rsidRDefault="000425EC" w:rsidP="005376AD">
      <w:pPr>
        <w:pStyle w:val="ListParagraph"/>
        <w:numPr>
          <w:ilvl w:val="0"/>
          <w:numId w:val="31"/>
        </w:numPr>
        <w:spacing w:after="0" w:line="240" w:lineRule="auto"/>
        <w:ind w:left="720" w:hanging="720"/>
        <w:jc w:val="both"/>
        <w:rPr>
          <w:rFonts w:ascii="Arial" w:hAnsi="Arial" w:cs="Arial"/>
          <w:lang w:val="es-ES"/>
        </w:rPr>
      </w:pPr>
      <w:r w:rsidRPr="00787668">
        <w:rPr>
          <w:rFonts w:ascii="Arial" w:hAnsi="Arial" w:cs="Arial"/>
          <w:lang w:val="es-ES"/>
        </w:rPr>
        <w:t>Con los datos de eficiencia interna de la población estudiantil de primaria y secundaria de República Dominicana, se</w:t>
      </w:r>
      <w:r w:rsidR="00D4304F">
        <w:rPr>
          <w:rFonts w:ascii="Arial" w:hAnsi="Arial" w:cs="Arial"/>
          <w:lang w:val="es-ES"/>
        </w:rPr>
        <w:t xml:space="preserve"> realizó un análisis de cohorte.</w:t>
      </w:r>
    </w:p>
    <w:p w:rsidR="003A731D" w:rsidRPr="00912714" w:rsidRDefault="00912714" w:rsidP="00912714">
      <w:pPr>
        <w:pStyle w:val="Heading1"/>
        <w:numPr>
          <w:ilvl w:val="0"/>
          <w:numId w:val="16"/>
        </w:numPr>
        <w:spacing w:before="120" w:after="120"/>
        <w:jc w:val="center"/>
        <w:rPr>
          <w:rFonts w:ascii="Arial" w:hAnsi="Arial" w:cs="Arial"/>
          <w:smallCaps/>
          <w:color w:val="auto"/>
          <w:sz w:val="24"/>
          <w:szCs w:val="24"/>
          <w:lang w:val="es-ES_tradnl"/>
        </w:rPr>
      </w:pPr>
      <w:bookmarkStart w:id="150" w:name="_Toc462859741"/>
      <w:r>
        <w:rPr>
          <w:rFonts w:ascii="Arial" w:hAnsi="Arial" w:cs="Arial"/>
          <w:smallCaps/>
          <w:color w:val="auto"/>
          <w:sz w:val="24"/>
          <w:szCs w:val="24"/>
          <w:lang w:val="es-ES_tradnl"/>
        </w:rPr>
        <w:t>Beneficios Económico</w:t>
      </w:r>
      <w:bookmarkEnd w:id="150"/>
    </w:p>
    <w:p w:rsidR="002E4337" w:rsidRPr="00912714" w:rsidRDefault="006D1BCF" w:rsidP="00912714">
      <w:pPr>
        <w:pStyle w:val="ListParagraph"/>
        <w:numPr>
          <w:ilvl w:val="1"/>
          <w:numId w:val="16"/>
        </w:numPr>
        <w:spacing w:before="120" w:after="120" w:line="240" w:lineRule="auto"/>
        <w:ind w:left="720"/>
        <w:contextualSpacing w:val="0"/>
        <w:jc w:val="both"/>
        <w:rPr>
          <w:rFonts w:ascii="Arial" w:hAnsi="Arial" w:cs="Arial"/>
          <w:lang w:val="es-ES_tradnl"/>
        </w:rPr>
      </w:pPr>
      <w:r w:rsidRPr="00A56BE5">
        <w:rPr>
          <w:rFonts w:ascii="Arial" w:hAnsi="Arial" w:cs="Arial"/>
          <w:lang w:val="es-MX"/>
        </w:rPr>
        <w:t xml:space="preserve">De acuerdo al esquema de la teoría del cambio propuesto por el proyecto, la intervención principal es el financiamiento de las prestaciones per cápita del paquete de servicios de atención integral a la primera infancia, que se otorga a los niños/as menores de 5 años por los centros de atención CAIPI y CAFI. El </w:t>
      </w:r>
      <w:r w:rsidR="00D4304F">
        <w:rPr>
          <w:rFonts w:ascii="Arial" w:hAnsi="Arial" w:cs="Arial"/>
          <w:lang w:val="es-MX"/>
        </w:rPr>
        <w:t>B</w:t>
      </w:r>
      <w:r w:rsidRPr="00A56BE5">
        <w:rPr>
          <w:rFonts w:ascii="Arial" w:hAnsi="Arial" w:cs="Arial"/>
          <w:lang w:val="es-MX"/>
        </w:rPr>
        <w:t>ID financiará en tres años las prest</w:t>
      </w:r>
      <w:r w:rsidR="00912714">
        <w:rPr>
          <w:rFonts w:ascii="Arial" w:hAnsi="Arial" w:cs="Arial"/>
          <w:lang w:val="es-MX"/>
        </w:rPr>
        <w:t>aciones señaladas en la Tabla 1</w:t>
      </w:r>
      <w:ins w:id="151" w:author="Carlos Gargiulo" w:date="2016-10-07T13:55:00Z">
        <w:r w:rsidR="002F18E8">
          <w:rPr>
            <w:rFonts w:ascii="Arial" w:hAnsi="Arial" w:cs="Arial"/>
            <w:lang w:val="es-MX"/>
          </w:rPr>
          <w:t>.</w:t>
        </w:r>
      </w:ins>
    </w:p>
    <w:tbl>
      <w:tblPr>
        <w:tblW w:w="8940" w:type="dxa"/>
        <w:tblInd w:w="55" w:type="dxa"/>
        <w:tblCellMar>
          <w:left w:w="70" w:type="dxa"/>
          <w:right w:w="70" w:type="dxa"/>
        </w:tblCellMar>
        <w:tblLook w:val="04A0" w:firstRow="1" w:lastRow="0" w:firstColumn="1" w:lastColumn="0" w:noHBand="0" w:noVBand="1"/>
      </w:tblPr>
      <w:tblGrid>
        <w:gridCol w:w="4623"/>
        <w:gridCol w:w="1607"/>
        <w:gridCol w:w="1516"/>
        <w:gridCol w:w="1699"/>
      </w:tblGrid>
      <w:tr w:rsidR="00A56BE5" w:rsidRPr="009F1A17" w:rsidTr="00FC6660">
        <w:trPr>
          <w:trHeight w:val="300"/>
        </w:trPr>
        <w:tc>
          <w:tcPr>
            <w:tcW w:w="7340" w:type="dxa"/>
            <w:gridSpan w:val="3"/>
            <w:tcBorders>
              <w:top w:val="nil"/>
              <w:left w:val="nil"/>
              <w:bottom w:val="nil"/>
              <w:right w:val="nil"/>
            </w:tcBorders>
            <w:shd w:val="clear" w:color="auto" w:fill="auto"/>
            <w:noWrap/>
            <w:vAlign w:val="bottom"/>
            <w:hideMark/>
          </w:tcPr>
          <w:p w:rsidR="00FC6660" w:rsidRPr="00A56BE5" w:rsidRDefault="00FC6660" w:rsidP="00A56BE5">
            <w:pPr>
              <w:keepNext/>
              <w:spacing w:after="0" w:line="240" w:lineRule="auto"/>
              <w:rPr>
                <w:rFonts w:ascii="Arial" w:eastAsia="Times New Roman" w:hAnsi="Arial" w:cs="Arial"/>
                <w:b/>
                <w:bCs/>
                <w:sz w:val="18"/>
                <w:szCs w:val="18"/>
                <w:lang w:val="es-ES_tradnl" w:eastAsia="es-ES_tradnl"/>
              </w:rPr>
            </w:pPr>
            <w:r w:rsidRPr="00A56BE5">
              <w:rPr>
                <w:rFonts w:ascii="Arial" w:eastAsia="Times New Roman" w:hAnsi="Arial" w:cs="Arial"/>
                <w:b/>
                <w:bCs/>
                <w:sz w:val="18"/>
                <w:szCs w:val="18"/>
                <w:lang w:val="es-ES_tradnl" w:eastAsia="es-ES_tradnl"/>
              </w:rPr>
              <w:t>Tabla 1: Tres años con financiamiento per cápita de CAIPIS y CAFIS</w:t>
            </w:r>
          </w:p>
        </w:tc>
        <w:tc>
          <w:tcPr>
            <w:tcW w:w="1600" w:type="dxa"/>
            <w:tcBorders>
              <w:top w:val="nil"/>
              <w:left w:val="nil"/>
              <w:bottom w:val="nil"/>
              <w:right w:val="nil"/>
            </w:tcBorders>
            <w:shd w:val="clear" w:color="auto" w:fill="auto"/>
            <w:noWrap/>
            <w:vAlign w:val="bottom"/>
            <w:hideMark/>
          </w:tcPr>
          <w:p w:rsidR="00FC6660" w:rsidRPr="00A56BE5" w:rsidRDefault="00FC6660" w:rsidP="00A56BE5">
            <w:pPr>
              <w:keepNext/>
              <w:spacing w:after="0" w:line="240" w:lineRule="auto"/>
              <w:rPr>
                <w:rFonts w:ascii="Arial" w:eastAsia="Times New Roman" w:hAnsi="Arial" w:cs="Arial"/>
                <w:sz w:val="18"/>
                <w:szCs w:val="18"/>
                <w:lang w:val="es-ES_tradnl" w:eastAsia="es-ES_tradnl"/>
              </w:rPr>
            </w:pPr>
          </w:p>
        </w:tc>
      </w:tr>
      <w:tr w:rsidR="00A56BE5" w:rsidRPr="00A56BE5" w:rsidTr="00FC6660">
        <w:trPr>
          <w:trHeight w:val="300"/>
        </w:trPr>
        <w:tc>
          <w:tcPr>
            <w:tcW w:w="5034" w:type="dxa"/>
            <w:tcBorders>
              <w:top w:val="single" w:sz="4" w:space="0" w:color="auto"/>
              <w:left w:val="nil"/>
              <w:bottom w:val="single" w:sz="4" w:space="0" w:color="auto"/>
              <w:right w:val="nil"/>
            </w:tcBorders>
            <w:shd w:val="clear" w:color="auto" w:fill="auto"/>
            <w:noWrap/>
            <w:vAlign w:val="bottom"/>
            <w:hideMark/>
          </w:tcPr>
          <w:p w:rsidR="00FC6660" w:rsidRPr="00A56BE5" w:rsidRDefault="00FC6660" w:rsidP="00A56BE5">
            <w:pPr>
              <w:keepNext/>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w:t>
            </w:r>
          </w:p>
        </w:tc>
        <w:tc>
          <w:tcPr>
            <w:tcW w:w="1153" w:type="dxa"/>
            <w:tcBorders>
              <w:top w:val="single" w:sz="4" w:space="0" w:color="auto"/>
              <w:left w:val="nil"/>
              <w:bottom w:val="single" w:sz="4" w:space="0" w:color="auto"/>
              <w:right w:val="nil"/>
            </w:tcBorders>
            <w:shd w:val="clear" w:color="auto" w:fill="auto"/>
            <w:noWrap/>
            <w:vAlign w:val="bottom"/>
            <w:hideMark/>
          </w:tcPr>
          <w:p w:rsidR="00FC6660" w:rsidRPr="00A56BE5" w:rsidRDefault="00FC6660" w:rsidP="00A56BE5">
            <w:pPr>
              <w:keepNext/>
              <w:spacing w:after="0" w:line="240" w:lineRule="auto"/>
              <w:jc w:val="center"/>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Año 1</w:t>
            </w:r>
          </w:p>
        </w:tc>
        <w:tc>
          <w:tcPr>
            <w:tcW w:w="1153" w:type="dxa"/>
            <w:tcBorders>
              <w:top w:val="single" w:sz="4" w:space="0" w:color="auto"/>
              <w:left w:val="nil"/>
              <w:bottom w:val="single" w:sz="4" w:space="0" w:color="auto"/>
              <w:right w:val="nil"/>
            </w:tcBorders>
            <w:shd w:val="clear" w:color="auto" w:fill="auto"/>
            <w:noWrap/>
            <w:vAlign w:val="bottom"/>
            <w:hideMark/>
          </w:tcPr>
          <w:p w:rsidR="00FC6660" w:rsidRPr="00A56BE5" w:rsidRDefault="00FC6660" w:rsidP="00A56BE5">
            <w:pPr>
              <w:keepNext/>
              <w:spacing w:after="0" w:line="240" w:lineRule="auto"/>
              <w:jc w:val="center"/>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Año 2</w:t>
            </w:r>
          </w:p>
        </w:tc>
        <w:tc>
          <w:tcPr>
            <w:tcW w:w="1600" w:type="dxa"/>
            <w:tcBorders>
              <w:top w:val="single" w:sz="4" w:space="0" w:color="auto"/>
              <w:left w:val="nil"/>
              <w:bottom w:val="single" w:sz="4" w:space="0" w:color="auto"/>
              <w:right w:val="nil"/>
            </w:tcBorders>
            <w:shd w:val="clear" w:color="auto" w:fill="auto"/>
            <w:noWrap/>
            <w:vAlign w:val="bottom"/>
            <w:hideMark/>
          </w:tcPr>
          <w:p w:rsidR="00FC6660" w:rsidRPr="00A56BE5" w:rsidRDefault="00FC6660" w:rsidP="00A56BE5">
            <w:pPr>
              <w:keepNext/>
              <w:spacing w:after="0" w:line="240" w:lineRule="auto"/>
              <w:jc w:val="center"/>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Año 3</w:t>
            </w:r>
          </w:p>
        </w:tc>
      </w:tr>
      <w:tr w:rsidR="00A56BE5" w:rsidRPr="00A56BE5" w:rsidTr="00FC6660">
        <w:trPr>
          <w:trHeight w:val="300"/>
        </w:trPr>
        <w:tc>
          <w:tcPr>
            <w:tcW w:w="5034" w:type="dxa"/>
            <w:tcBorders>
              <w:top w:val="nil"/>
              <w:left w:val="nil"/>
              <w:bottom w:val="nil"/>
              <w:right w:val="nil"/>
            </w:tcBorders>
            <w:shd w:val="clear" w:color="auto" w:fill="auto"/>
            <w:noWrap/>
            <w:vAlign w:val="bottom"/>
            <w:hideMark/>
          </w:tcPr>
          <w:p w:rsidR="00FC6660" w:rsidRPr="00A56BE5" w:rsidRDefault="00FC6660" w:rsidP="00A56BE5">
            <w:pPr>
              <w:keepNext/>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A. Número de CAIPIS</w:t>
            </w:r>
          </w:p>
        </w:tc>
        <w:tc>
          <w:tcPr>
            <w:tcW w:w="1153" w:type="dxa"/>
            <w:tcBorders>
              <w:top w:val="nil"/>
              <w:left w:val="nil"/>
              <w:bottom w:val="nil"/>
              <w:right w:val="nil"/>
            </w:tcBorders>
            <w:shd w:val="clear" w:color="auto" w:fill="auto"/>
            <w:noWrap/>
            <w:vAlign w:val="bottom"/>
            <w:hideMark/>
          </w:tcPr>
          <w:p w:rsidR="00FC6660" w:rsidRPr="00A56BE5" w:rsidRDefault="00D4304F"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32</w:t>
            </w:r>
          </w:p>
        </w:tc>
        <w:tc>
          <w:tcPr>
            <w:tcW w:w="1153" w:type="dxa"/>
            <w:tcBorders>
              <w:top w:val="nil"/>
              <w:left w:val="nil"/>
              <w:bottom w:val="nil"/>
              <w:right w:val="nil"/>
            </w:tcBorders>
            <w:shd w:val="clear" w:color="auto" w:fill="auto"/>
            <w:noWrap/>
            <w:vAlign w:val="bottom"/>
            <w:hideMark/>
          </w:tcPr>
          <w:p w:rsidR="00FC6660" w:rsidRPr="00A56BE5" w:rsidRDefault="00FC6660" w:rsidP="00A56BE5">
            <w:pPr>
              <w:keepNext/>
              <w:spacing w:after="0" w:line="240" w:lineRule="auto"/>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60</w:t>
            </w:r>
          </w:p>
        </w:tc>
        <w:tc>
          <w:tcPr>
            <w:tcW w:w="1600" w:type="dxa"/>
            <w:tcBorders>
              <w:top w:val="nil"/>
              <w:left w:val="nil"/>
              <w:bottom w:val="nil"/>
              <w:right w:val="nil"/>
            </w:tcBorders>
            <w:shd w:val="clear" w:color="auto" w:fill="auto"/>
            <w:noWrap/>
            <w:vAlign w:val="bottom"/>
            <w:hideMark/>
          </w:tcPr>
          <w:p w:rsidR="00FC6660" w:rsidRPr="00A56BE5" w:rsidRDefault="00FC6660" w:rsidP="00A56BE5">
            <w:pPr>
              <w:keepNext/>
              <w:spacing w:after="0" w:line="240" w:lineRule="auto"/>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90</w:t>
            </w:r>
          </w:p>
        </w:tc>
      </w:tr>
      <w:tr w:rsidR="00A56BE5" w:rsidRPr="00A56BE5" w:rsidTr="00FC6660">
        <w:trPr>
          <w:trHeight w:val="300"/>
        </w:trPr>
        <w:tc>
          <w:tcPr>
            <w:tcW w:w="5034" w:type="dxa"/>
            <w:tcBorders>
              <w:top w:val="nil"/>
              <w:left w:val="nil"/>
              <w:bottom w:val="nil"/>
              <w:right w:val="nil"/>
            </w:tcBorders>
            <w:shd w:val="clear" w:color="auto" w:fill="auto"/>
            <w:noWrap/>
            <w:vAlign w:val="bottom"/>
            <w:hideMark/>
          </w:tcPr>
          <w:p w:rsidR="00FC6660" w:rsidRPr="00A56BE5" w:rsidRDefault="00FC6660" w:rsidP="00A56BE5">
            <w:pPr>
              <w:keepNext/>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B. Cobertura promedio CAIPIS</w:t>
            </w:r>
          </w:p>
        </w:tc>
        <w:tc>
          <w:tcPr>
            <w:tcW w:w="1153" w:type="dxa"/>
            <w:tcBorders>
              <w:top w:val="nil"/>
              <w:left w:val="nil"/>
              <w:bottom w:val="nil"/>
              <w:right w:val="nil"/>
            </w:tcBorders>
            <w:shd w:val="clear" w:color="auto" w:fill="auto"/>
            <w:noWrap/>
            <w:vAlign w:val="bottom"/>
            <w:hideMark/>
          </w:tcPr>
          <w:p w:rsidR="00FC6660" w:rsidRPr="00A56BE5" w:rsidRDefault="00D4304F"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206</w:t>
            </w:r>
          </w:p>
        </w:tc>
        <w:tc>
          <w:tcPr>
            <w:tcW w:w="1153"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206</w:t>
            </w:r>
          </w:p>
        </w:tc>
        <w:tc>
          <w:tcPr>
            <w:tcW w:w="1600"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206</w:t>
            </w:r>
          </w:p>
        </w:tc>
      </w:tr>
      <w:tr w:rsidR="00A56BE5" w:rsidRPr="00A56BE5" w:rsidTr="00FC6660">
        <w:trPr>
          <w:trHeight w:val="300"/>
        </w:trPr>
        <w:tc>
          <w:tcPr>
            <w:tcW w:w="5034" w:type="dxa"/>
            <w:tcBorders>
              <w:top w:val="nil"/>
              <w:left w:val="nil"/>
              <w:bottom w:val="nil"/>
              <w:right w:val="nil"/>
            </w:tcBorders>
            <w:shd w:val="clear" w:color="auto" w:fill="auto"/>
            <w:noWrap/>
            <w:vAlign w:val="bottom"/>
            <w:hideMark/>
          </w:tcPr>
          <w:p w:rsidR="00FC6660" w:rsidRPr="00A56BE5" w:rsidRDefault="00FC6660" w:rsidP="00A56BE5">
            <w:pPr>
              <w:keepNext/>
              <w:spacing w:after="0" w:line="240" w:lineRule="auto"/>
              <w:rPr>
                <w:rFonts w:ascii="Arial" w:eastAsia="Times New Roman" w:hAnsi="Arial" w:cs="Arial"/>
                <w:sz w:val="18"/>
                <w:szCs w:val="18"/>
                <w:lang w:val="pt-BR" w:eastAsia="es-ES_tradnl"/>
              </w:rPr>
            </w:pPr>
            <w:r w:rsidRPr="00A56BE5">
              <w:rPr>
                <w:rFonts w:ascii="Arial" w:eastAsia="Times New Roman" w:hAnsi="Arial" w:cs="Arial"/>
                <w:sz w:val="18"/>
                <w:szCs w:val="18"/>
                <w:lang w:val="pt-BR" w:eastAsia="es-ES_tradnl"/>
              </w:rPr>
              <w:t>C. Cobertura total CAIPIS (A*B)</w:t>
            </w:r>
          </w:p>
        </w:tc>
        <w:tc>
          <w:tcPr>
            <w:tcW w:w="1153" w:type="dxa"/>
            <w:tcBorders>
              <w:top w:val="nil"/>
              <w:left w:val="nil"/>
              <w:bottom w:val="nil"/>
              <w:right w:val="nil"/>
            </w:tcBorders>
            <w:shd w:val="clear" w:color="auto" w:fill="auto"/>
            <w:noWrap/>
            <w:vAlign w:val="bottom"/>
            <w:hideMark/>
          </w:tcPr>
          <w:p w:rsidR="00FC6660" w:rsidRPr="00A56BE5" w:rsidRDefault="00D4304F"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6,592</w:t>
            </w:r>
          </w:p>
        </w:tc>
        <w:tc>
          <w:tcPr>
            <w:tcW w:w="1153"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12,360</w:t>
            </w:r>
          </w:p>
        </w:tc>
        <w:tc>
          <w:tcPr>
            <w:tcW w:w="1600"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18,540</w:t>
            </w:r>
          </w:p>
        </w:tc>
      </w:tr>
      <w:tr w:rsidR="00A56BE5" w:rsidRPr="00A56BE5" w:rsidTr="00FC6660">
        <w:trPr>
          <w:trHeight w:val="300"/>
        </w:trPr>
        <w:tc>
          <w:tcPr>
            <w:tcW w:w="5034" w:type="dxa"/>
            <w:tcBorders>
              <w:top w:val="nil"/>
              <w:left w:val="nil"/>
              <w:bottom w:val="nil"/>
              <w:right w:val="nil"/>
            </w:tcBorders>
            <w:shd w:val="clear" w:color="auto" w:fill="auto"/>
            <w:noWrap/>
            <w:vAlign w:val="bottom"/>
            <w:hideMark/>
          </w:tcPr>
          <w:p w:rsidR="00FC6660" w:rsidRPr="00A56BE5" w:rsidRDefault="00FC6660" w:rsidP="00A56BE5">
            <w:pPr>
              <w:keepNext/>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D. Costo anual per cápita del paquete de servicios</w:t>
            </w:r>
          </w:p>
        </w:tc>
        <w:tc>
          <w:tcPr>
            <w:tcW w:w="1153" w:type="dxa"/>
            <w:tcBorders>
              <w:top w:val="nil"/>
              <w:left w:val="nil"/>
              <w:bottom w:val="nil"/>
              <w:right w:val="nil"/>
            </w:tcBorders>
            <w:shd w:val="clear" w:color="auto" w:fill="auto"/>
            <w:noWrap/>
            <w:vAlign w:val="bottom"/>
            <w:hideMark/>
          </w:tcPr>
          <w:p w:rsidR="00FC6660" w:rsidRPr="00A56BE5" w:rsidRDefault="00D4304F"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2,917.</w:t>
            </w:r>
          </w:p>
        </w:tc>
        <w:tc>
          <w:tcPr>
            <w:tcW w:w="1153"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2,917</w:t>
            </w:r>
          </w:p>
        </w:tc>
        <w:tc>
          <w:tcPr>
            <w:tcW w:w="1600"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2,917</w:t>
            </w:r>
          </w:p>
        </w:tc>
      </w:tr>
      <w:tr w:rsidR="00A56BE5" w:rsidRPr="00A56BE5" w:rsidTr="00FC6660">
        <w:trPr>
          <w:trHeight w:val="300"/>
        </w:trPr>
        <w:tc>
          <w:tcPr>
            <w:tcW w:w="5034" w:type="dxa"/>
            <w:tcBorders>
              <w:top w:val="single" w:sz="4" w:space="0" w:color="auto"/>
              <w:left w:val="nil"/>
              <w:bottom w:val="single" w:sz="4" w:space="0" w:color="auto"/>
              <w:right w:val="nil"/>
            </w:tcBorders>
            <w:shd w:val="clear" w:color="auto" w:fill="auto"/>
            <w:noWrap/>
            <w:vAlign w:val="bottom"/>
            <w:hideMark/>
          </w:tcPr>
          <w:p w:rsidR="00FC6660" w:rsidRPr="00A56BE5" w:rsidRDefault="00FC6660" w:rsidP="00A56BE5">
            <w:pPr>
              <w:keepNext/>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E. Costo total anual (C*D)</w:t>
            </w:r>
          </w:p>
        </w:tc>
        <w:tc>
          <w:tcPr>
            <w:tcW w:w="1153" w:type="dxa"/>
            <w:tcBorders>
              <w:top w:val="single" w:sz="4" w:space="0" w:color="auto"/>
              <w:left w:val="nil"/>
              <w:bottom w:val="single" w:sz="4" w:space="0" w:color="auto"/>
              <w:right w:val="nil"/>
            </w:tcBorders>
            <w:shd w:val="clear" w:color="auto" w:fill="auto"/>
            <w:noWrap/>
            <w:vAlign w:val="bottom"/>
            <w:hideMark/>
          </w:tcPr>
          <w:p w:rsidR="00FC6660" w:rsidRPr="00A56BE5" w:rsidRDefault="00D4304F"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19,228,864</w:t>
            </w:r>
          </w:p>
        </w:tc>
        <w:tc>
          <w:tcPr>
            <w:tcW w:w="1153" w:type="dxa"/>
            <w:tcBorders>
              <w:top w:val="single" w:sz="4" w:space="0" w:color="auto"/>
              <w:left w:val="nil"/>
              <w:bottom w:val="single" w:sz="4" w:space="0" w:color="auto"/>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36,0</w:t>
            </w:r>
            <w:r w:rsidR="00FC6660" w:rsidRPr="00A56BE5">
              <w:rPr>
                <w:rFonts w:ascii="Arial" w:eastAsia="Times New Roman" w:hAnsi="Arial" w:cs="Arial"/>
                <w:sz w:val="18"/>
                <w:szCs w:val="18"/>
                <w:lang w:val="es-ES_tradnl" w:eastAsia="es-ES_tradnl"/>
              </w:rPr>
              <w:t>5</w:t>
            </w:r>
            <w:r>
              <w:rPr>
                <w:rFonts w:ascii="Arial" w:eastAsia="Times New Roman" w:hAnsi="Arial" w:cs="Arial"/>
                <w:sz w:val="18"/>
                <w:szCs w:val="18"/>
                <w:lang w:val="es-ES_tradnl" w:eastAsia="es-ES_tradnl"/>
              </w:rPr>
              <w:t>4,120</w:t>
            </w:r>
          </w:p>
        </w:tc>
        <w:tc>
          <w:tcPr>
            <w:tcW w:w="1600" w:type="dxa"/>
            <w:tcBorders>
              <w:top w:val="single" w:sz="4" w:space="0" w:color="auto"/>
              <w:left w:val="nil"/>
              <w:bottom w:val="single" w:sz="4" w:space="0" w:color="auto"/>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54,081,180</w:t>
            </w:r>
          </w:p>
        </w:tc>
      </w:tr>
      <w:tr w:rsidR="00A56BE5" w:rsidRPr="00A56BE5" w:rsidTr="00FC6660">
        <w:trPr>
          <w:trHeight w:val="300"/>
        </w:trPr>
        <w:tc>
          <w:tcPr>
            <w:tcW w:w="5034" w:type="dxa"/>
            <w:tcBorders>
              <w:top w:val="nil"/>
              <w:left w:val="nil"/>
              <w:bottom w:val="nil"/>
              <w:right w:val="nil"/>
            </w:tcBorders>
            <w:shd w:val="clear" w:color="auto" w:fill="auto"/>
            <w:noWrap/>
            <w:vAlign w:val="bottom"/>
            <w:hideMark/>
          </w:tcPr>
          <w:p w:rsidR="00FC6660" w:rsidRPr="00A56BE5" w:rsidRDefault="00FC6660" w:rsidP="00A56BE5">
            <w:pPr>
              <w:keepNext/>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F. Número de CAFIS</w:t>
            </w:r>
          </w:p>
        </w:tc>
        <w:tc>
          <w:tcPr>
            <w:tcW w:w="1153" w:type="dxa"/>
            <w:tcBorders>
              <w:top w:val="nil"/>
              <w:left w:val="nil"/>
              <w:bottom w:val="nil"/>
              <w:right w:val="nil"/>
            </w:tcBorders>
            <w:shd w:val="clear" w:color="auto" w:fill="auto"/>
            <w:noWrap/>
            <w:vAlign w:val="bottom"/>
            <w:hideMark/>
          </w:tcPr>
          <w:p w:rsidR="00FC6660" w:rsidRPr="00A56BE5" w:rsidRDefault="00D4304F"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90</w:t>
            </w:r>
          </w:p>
        </w:tc>
        <w:tc>
          <w:tcPr>
            <w:tcW w:w="1153"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180</w:t>
            </w:r>
          </w:p>
        </w:tc>
        <w:tc>
          <w:tcPr>
            <w:tcW w:w="1600"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270</w:t>
            </w:r>
          </w:p>
        </w:tc>
      </w:tr>
      <w:tr w:rsidR="00A56BE5" w:rsidRPr="00A56BE5" w:rsidTr="00FC6660">
        <w:trPr>
          <w:trHeight w:val="300"/>
        </w:trPr>
        <w:tc>
          <w:tcPr>
            <w:tcW w:w="5034" w:type="dxa"/>
            <w:tcBorders>
              <w:top w:val="nil"/>
              <w:left w:val="nil"/>
              <w:bottom w:val="nil"/>
              <w:right w:val="nil"/>
            </w:tcBorders>
            <w:shd w:val="clear" w:color="auto" w:fill="auto"/>
            <w:noWrap/>
            <w:vAlign w:val="center"/>
            <w:hideMark/>
          </w:tcPr>
          <w:p w:rsidR="00FC6660" w:rsidRPr="00A56BE5" w:rsidRDefault="00FC6660" w:rsidP="00A56BE5">
            <w:pPr>
              <w:keepNext/>
              <w:spacing w:after="0" w:line="240" w:lineRule="auto"/>
              <w:jc w:val="both"/>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G. Cobertura promedio CAFIS</w:t>
            </w:r>
          </w:p>
        </w:tc>
        <w:tc>
          <w:tcPr>
            <w:tcW w:w="1153" w:type="dxa"/>
            <w:tcBorders>
              <w:top w:val="nil"/>
              <w:left w:val="nil"/>
              <w:bottom w:val="nil"/>
              <w:right w:val="nil"/>
            </w:tcBorders>
            <w:shd w:val="clear" w:color="auto" w:fill="auto"/>
            <w:noWrap/>
            <w:vAlign w:val="bottom"/>
            <w:hideMark/>
          </w:tcPr>
          <w:p w:rsidR="00FC6660" w:rsidRPr="00A56BE5" w:rsidRDefault="00D4304F"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337</w:t>
            </w:r>
          </w:p>
        </w:tc>
        <w:tc>
          <w:tcPr>
            <w:tcW w:w="1153"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337</w:t>
            </w:r>
          </w:p>
        </w:tc>
        <w:tc>
          <w:tcPr>
            <w:tcW w:w="1600"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337</w:t>
            </w:r>
          </w:p>
        </w:tc>
      </w:tr>
      <w:tr w:rsidR="00A56BE5" w:rsidRPr="00A56BE5" w:rsidTr="00FC6660">
        <w:trPr>
          <w:trHeight w:val="300"/>
        </w:trPr>
        <w:tc>
          <w:tcPr>
            <w:tcW w:w="5034" w:type="dxa"/>
            <w:tcBorders>
              <w:top w:val="nil"/>
              <w:left w:val="nil"/>
              <w:bottom w:val="nil"/>
              <w:right w:val="nil"/>
            </w:tcBorders>
            <w:shd w:val="clear" w:color="auto" w:fill="auto"/>
            <w:noWrap/>
            <w:vAlign w:val="center"/>
            <w:hideMark/>
          </w:tcPr>
          <w:p w:rsidR="00FC6660" w:rsidRPr="00A56BE5" w:rsidRDefault="00FC6660" w:rsidP="00A56BE5">
            <w:pPr>
              <w:keepNext/>
              <w:spacing w:after="0" w:line="240" w:lineRule="auto"/>
              <w:jc w:val="both"/>
              <w:rPr>
                <w:rFonts w:ascii="Arial" w:eastAsia="Times New Roman" w:hAnsi="Arial" w:cs="Arial"/>
                <w:sz w:val="18"/>
                <w:szCs w:val="18"/>
                <w:lang w:val="pt-BR" w:eastAsia="es-ES_tradnl"/>
              </w:rPr>
            </w:pPr>
            <w:r w:rsidRPr="00A56BE5">
              <w:rPr>
                <w:rFonts w:ascii="Arial" w:eastAsia="Times New Roman" w:hAnsi="Arial" w:cs="Arial"/>
                <w:sz w:val="18"/>
                <w:szCs w:val="18"/>
                <w:lang w:val="pt-BR" w:eastAsia="es-ES_tradnl"/>
              </w:rPr>
              <w:t>H. Cobertura anual CAFIS (F*G)</w:t>
            </w:r>
          </w:p>
        </w:tc>
        <w:tc>
          <w:tcPr>
            <w:tcW w:w="1153"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30,330</w:t>
            </w:r>
          </w:p>
        </w:tc>
        <w:tc>
          <w:tcPr>
            <w:tcW w:w="1153"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60</w:t>
            </w:r>
            <w:r w:rsidR="00FC6660" w:rsidRPr="00A56BE5">
              <w:rPr>
                <w:rFonts w:ascii="Arial" w:eastAsia="Times New Roman" w:hAnsi="Arial" w:cs="Arial"/>
                <w:sz w:val="18"/>
                <w:szCs w:val="18"/>
                <w:lang w:val="es-ES_tradnl" w:eastAsia="es-ES_tradnl"/>
              </w:rPr>
              <w:t>,</w:t>
            </w:r>
            <w:r>
              <w:rPr>
                <w:rFonts w:ascii="Arial" w:eastAsia="Times New Roman" w:hAnsi="Arial" w:cs="Arial"/>
                <w:sz w:val="18"/>
                <w:szCs w:val="18"/>
                <w:lang w:val="es-ES_tradnl" w:eastAsia="es-ES_tradnl"/>
              </w:rPr>
              <w:t>660</w:t>
            </w:r>
          </w:p>
        </w:tc>
        <w:tc>
          <w:tcPr>
            <w:tcW w:w="1600" w:type="dxa"/>
            <w:tcBorders>
              <w:top w:val="nil"/>
              <w:left w:val="nil"/>
              <w:bottom w:val="nil"/>
              <w:right w:val="nil"/>
            </w:tcBorders>
            <w:shd w:val="clear" w:color="auto" w:fill="auto"/>
            <w:noWrap/>
            <w:vAlign w:val="bottom"/>
            <w:hideMark/>
          </w:tcPr>
          <w:p w:rsidR="00FC6660" w:rsidRPr="00A56BE5" w:rsidRDefault="00A84DFB" w:rsidP="00A56BE5">
            <w:pPr>
              <w:keepNext/>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90</w:t>
            </w:r>
            <w:r w:rsidR="00FC6660" w:rsidRPr="00A56BE5">
              <w:rPr>
                <w:rFonts w:ascii="Arial" w:eastAsia="Times New Roman" w:hAnsi="Arial" w:cs="Arial"/>
                <w:sz w:val="18"/>
                <w:szCs w:val="18"/>
                <w:lang w:val="es-ES_tradnl" w:eastAsia="es-ES_tradnl"/>
              </w:rPr>
              <w:t>,9</w:t>
            </w:r>
            <w:r>
              <w:rPr>
                <w:rFonts w:ascii="Arial" w:eastAsia="Times New Roman" w:hAnsi="Arial" w:cs="Arial"/>
                <w:sz w:val="18"/>
                <w:szCs w:val="18"/>
                <w:lang w:val="es-ES_tradnl" w:eastAsia="es-ES_tradnl"/>
              </w:rPr>
              <w:t>9</w:t>
            </w:r>
            <w:r w:rsidR="00FC6660" w:rsidRPr="00A56BE5">
              <w:rPr>
                <w:rFonts w:ascii="Arial" w:eastAsia="Times New Roman" w:hAnsi="Arial" w:cs="Arial"/>
                <w:sz w:val="18"/>
                <w:szCs w:val="18"/>
                <w:lang w:val="es-ES_tradnl" w:eastAsia="es-ES_tradnl"/>
              </w:rPr>
              <w:t>0</w:t>
            </w:r>
          </w:p>
        </w:tc>
      </w:tr>
      <w:tr w:rsidR="00A56BE5" w:rsidRPr="00A56BE5" w:rsidTr="00FC6660">
        <w:trPr>
          <w:trHeight w:val="300"/>
        </w:trPr>
        <w:tc>
          <w:tcPr>
            <w:tcW w:w="5034" w:type="dxa"/>
            <w:tcBorders>
              <w:top w:val="nil"/>
              <w:left w:val="nil"/>
              <w:bottom w:val="nil"/>
              <w:right w:val="nil"/>
            </w:tcBorders>
            <w:shd w:val="clear" w:color="auto" w:fill="auto"/>
            <w:noWrap/>
            <w:vAlign w:val="center"/>
            <w:hideMark/>
          </w:tcPr>
          <w:p w:rsidR="00FC6660" w:rsidRPr="00A56BE5" w:rsidRDefault="00FC6660" w:rsidP="00A56BE5">
            <w:pPr>
              <w:keepNext/>
              <w:spacing w:after="0" w:line="240" w:lineRule="auto"/>
              <w:jc w:val="both"/>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I. Costo anual per cápita del paquete de servicios</w:t>
            </w:r>
          </w:p>
        </w:tc>
        <w:tc>
          <w:tcPr>
            <w:tcW w:w="1153" w:type="dxa"/>
            <w:tcBorders>
              <w:top w:val="nil"/>
              <w:left w:val="nil"/>
              <w:bottom w:val="nil"/>
              <w:right w:val="nil"/>
            </w:tcBorders>
            <w:shd w:val="clear" w:color="auto" w:fill="auto"/>
            <w:noWrap/>
            <w:vAlign w:val="bottom"/>
            <w:hideMark/>
          </w:tcPr>
          <w:p w:rsidR="00FC6660" w:rsidRPr="00A56BE5" w:rsidRDefault="00FC6660" w:rsidP="001600AC">
            <w:pPr>
              <w:keepNext/>
              <w:spacing w:after="0" w:line="240" w:lineRule="auto"/>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78</w:t>
            </w:r>
            <w:ins w:id="152" w:author="Inter-American Development Bank" w:date="2016-10-06T18:26:00Z">
              <w:r w:rsidR="001600AC">
                <w:rPr>
                  <w:rFonts w:ascii="Arial" w:eastAsia="Times New Roman" w:hAnsi="Arial" w:cs="Arial"/>
                  <w:sz w:val="18"/>
                  <w:szCs w:val="18"/>
                  <w:lang w:val="es-ES_tradnl" w:eastAsia="es-ES_tradnl"/>
                </w:rPr>
                <w:t>1</w:t>
              </w:r>
            </w:ins>
            <w:del w:id="153" w:author="Inter-American Development Bank" w:date="2016-10-06T18:26:00Z">
              <w:r w:rsidRPr="00A56BE5" w:rsidDel="001600AC">
                <w:rPr>
                  <w:rFonts w:ascii="Arial" w:eastAsia="Times New Roman" w:hAnsi="Arial" w:cs="Arial"/>
                  <w:sz w:val="18"/>
                  <w:szCs w:val="18"/>
                  <w:lang w:val="es-ES_tradnl" w:eastAsia="es-ES_tradnl"/>
                </w:rPr>
                <w:delText>4</w:delText>
              </w:r>
            </w:del>
          </w:p>
        </w:tc>
        <w:tc>
          <w:tcPr>
            <w:tcW w:w="1153" w:type="dxa"/>
            <w:tcBorders>
              <w:top w:val="nil"/>
              <w:left w:val="nil"/>
              <w:bottom w:val="nil"/>
              <w:right w:val="nil"/>
            </w:tcBorders>
            <w:shd w:val="clear" w:color="auto" w:fill="auto"/>
            <w:noWrap/>
            <w:vAlign w:val="bottom"/>
            <w:hideMark/>
          </w:tcPr>
          <w:p w:rsidR="00FC6660" w:rsidRPr="00A56BE5" w:rsidRDefault="00FC6660" w:rsidP="001600AC">
            <w:pPr>
              <w:keepNext/>
              <w:spacing w:after="0" w:line="240" w:lineRule="auto"/>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78</w:t>
            </w:r>
            <w:ins w:id="154" w:author="Inter-American Development Bank" w:date="2016-10-06T18:26:00Z">
              <w:r w:rsidR="001600AC">
                <w:rPr>
                  <w:rFonts w:ascii="Arial" w:eastAsia="Times New Roman" w:hAnsi="Arial" w:cs="Arial"/>
                  <w:sz w:val="18"/>
                  <w:szCs w:val="18"/>
                  <w:lang w:val="es-ES_tradnl" w:eastAsia="es-ES_tradnl"/>
                </w:rPr>
                <w:t>1</w:t>
              </w:r>
            </w:ins>
            <w:del w:id="155" w:author="Inter-American Development Bank" w:date="2016-10-06T18:26:00Z">
              <w:r w:rsidRPr="00A56BE5" w:rsidDel="001600AC">
                <w:rPr>
                  <w:rFonts w:ascii="Arial" w:eastAsia="Times New Roman" w:hAnsi="Arial" w:cs="Arial"/>
                  <w:sz w:val="18"/>
                  <w:szCs w:val="18"/>
                  <w:lang w:val="es-ES_tradnl" w:eastAsia="es-ES_tradnl"/>
                </w:rPr>
                <w:delText>4</w:delText>
              </w:r>
            </w:del>
          </w:p>
        </w:tc>
        <w:tc>
          <w:tcPr>
            <w:tcW w:w="1600" w:type="dxa"/>
            <w:tcBorders>
              <w:top w:val="nil"/>
              <w:left w:val="nil"/>
              <w:bottom w:val="nil"/>
              <w:right w:val="nil"/>
            </w:tcBorders>
            <w:shd w:val="clear" w:color="auto" w:fill="auto"/>
            <w:noWrap/>
            <w:vAlign w:val="bottom"/>
            <w:hideMark/>
          </w:tcPr>
          <w:p w:rsidR="00FC6660" w:rsidRPr="00A56BE5" w:rsidRDefault="00FC6660" w:rsidP="001600AC">
            <w:pPr>
              <w:keepNext/>
              <w:spacing w:after="0" w:line="240" w:lineRule="auto"/>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78</w:t>
            </w:r>
            <w:ins w:id="156" w:author="Inter-American Development Bank" w:date="2016-10-06T18:26:00Z">
              <w:r w:rsidR="001600AC">
                <w:rPr>
                  <w:rFonts w:ascii="Arial" w:eastAsia="Times New Roman" w:hAnsi="Arial" w:cs="Arial"/>
                  <w:sz w:val="18"/>
                  <w:szCs w:val="18"/>
                  <w:lang w:val="es-ES_tradnl" w:eastAsia="es-ES_tradnl"/>
                </w:rPr>
                <w:t>1</w:t>
              </w:r>
            </w:ins>
            <w:del w:id="157" w:author="Inter-American Development Bank" w:date="2016-10-06T18:26:00Z">
              <w:r w:rsidRPr="00A56BE5" w:rsidDel="001600AC">
                <w:rPr>
                  <w:rFonts w:ascii="Arial" w:eastAsia="Times New Roman" w:hAnsi="Arial" w:cs="Arial"/>
                  <w:sz w:val="18"/>
                  <w:szCs w:val="18"/>
                  <w:lang w:val="es-ES_tradnl" w:eastAsia="es-ES_tradnl"/>
                </w:rPr>
                <w:delText>4</w:delText>
              </w:r>
            </w:del>
          </w:p>
        </w:tc>
      </w:tr>
      <w:tr w:rsidR="00A56BE5" w:rsidRPr="00A56BE5" w:rsidTr="00FC6660">
        <w:trPr>
          <w:trHeight w:val="300"/>
        </w:trPr>
        <w:tc>
          <w:tcPr>
            <w:tcW w:w="5034" w:type="dxa"/>
            <w:tcBorders>
              <w:top w:val="single" w:sz="4" w:space="0" w:color="auto"/>
              <w:left w:val="nil"/>
              <w:bottom w:val="single" w:sz="4" w:space="0" w:color="auto"/>
              <w:right w:val="nil"/>
            </w:tcBorders>
            <w:shd w:val="clear" w:color="auto" w:fill="auto"/>
            <w:noWrap/>
            <w:vAlign w:val="center"/>
            <w:hideMark/>
          </w:tcPr>
          <w:p w:rsidR="00FC6660" w:rsidRPr="00A56BE5" w:rsidRDefault="00FC6660" w:rsidP="00FC6660">
            <w:pPr>
              <w:spacing w:after="0" w:line="240" w:lineRule="auto"/>
              <w:jc w:val="both"/>
              <w:rPr>
                <w:rFonts w:ascii="Arial" w:eastAsia="Times New Roman" w:hAnsi="Arial" w:cs="Arial"/>
                <w:sz w:val="18"/>
                <w:szCs w:val="18"/>
                <w:lang w:val="pt-BR" w:eastAsia="es-ES_tradnl"/>
              </w:rPr>
            </w:pPr>
            <w:r w:rsidRPr="00A56BE5">
              <w:rPr>
                <w:rFonts w:ascii="Arial" w:eastAsia="Times New Roman" w:hAnsi="Arial" w:cs="Arial"/>
                <w:sz w:val="18"/>
                <w:szCs w:val="18"/>
                <w:lang w:val="pt-BR" w:eastAsia="es-ES_tradnl"/>
              </w:rPr>
              <w:t>J. Cobertura Anual de CAIPIS y CAFIS</w:t>
            </w:r>
          </w:p>
        </w:tc>
        <w:tc>
          <w:tcPr>
            <w:tcW w:w="1153" w:type="dxa"/>
            <w:tcBorders>
              <w:top w:val="single" w:sz="4" w:space="0" w:color="auto"/>
              <w:left w:val="nil"/>
              <w:bottom w:val="single" w:sz="4" w:space="0" w:color="auto"/>
              <w:right w:val="nil"/>
            </w:tcBorders>
            <w:shd w:val="clear" w:color="auto" w:fill="auto"/>
            <w:noWrap/>
            <w:vAlign w:val="bottom"/>
            <w:hideMark/>
          </w:tcPr>
          <w:p w:rsidR="00FC6660" w:rsidRPr="00A56BE5" w:rsidRDefault="00A84DFB" w:rsidP="00FC6660">
            <w:pPr>
              <w:spacing w:after="0" w:line="240" w:lineRule="auto"/>
              <w:jc w:val="right"/>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36,922</w:t>
            </w:r>
          </w:p>
        </w:tc>
        <w:tc>
          <w:tcPr>
            <w:tcW w:w="1153" w:type="dxa"/>
            <w:tcBorders>
              <w:top w:val="single" w:sz="4" w:space="0" w:color="auto"/>
              <w:left w:val="nil"/>
              <w:bottom w:val="single" w:sz="4" w:space="0" w:color="auto"/>
              <w:right w:val="nil"/>
            </w:tcBorders>
            <w:shd w:val="clear" w:color="auto" w:fill="auto"/>
            <w:noWrap/>
            <w:vAlign w:val="bottom"/>
            <w:hideMark/>
          </w:tcPr>
          <w:p w:rsidR="00FC6660" w:rsidRPr="00A56BE5" w:rsidRDefault="00A84DFB" w:rsidP="00FC6660">
            <w:pPr>
              <w:spacing w:after="0" w:line="240" w:lineRule="auto"/>
              <w:jc w:val="right"/>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73,</w:t>
            </w:r>
            <w:r w:rsidR="00FC6660" w:rsidRPr="00A56BE5">
              <w:rPr>
                <w:rFonts w:ascii="Arial" w:eastAsia="Times New Roman" w:hAnsi="Arial" w:cs="Arial"/>
                <w:b/>
                <w:bCs/>
                <w:sz w:val="18"/>
                <w:szCs w:val="18"/>
                <w:lang w:val="es-ES_tradnl" w:eastAsia="es-ES_tradnl"/>
              </w:rPr>
              <w:t>0</w:t>
            </w:r>
            <w:r>
              <w:rPr>
                <w:rFonts w:ascii="Arial" w:eastAsia="Times New Roman" w:hAnsi="Arial" w:cs="Arial"/>
                <w:b/>
                <w:bCs/>
                <w:sz w:val="18"/>
                <w:szCs w:val="18"/>
                <w:lang w:val="es-ES_tradnl" w:eastAsia="es-ES_tradnl"/>
              </w:rPr>
              <w:t>20</w:t>
            </w:r>
          </w:p>
        </w:tc>
        <w:tc>
          <w:tcPr>
            <w:tcW w:w="1600" w:type="dxa"/>
            <w:tcBorders>
              <w:top w:val="single" w:sz="4" w:space="0" w:color="auto"/>
              <w:left w:val="nil"/>
              <w:bottom w:val="single" w:sz="4" w:space="0" w:color="auto"/>
              <w:right w:val="nil"/>
            </w:tcBorders>
            <w:shd w:val="clear" w:color="auto" w:fill="auto"/>
            <w:noWrap/>
            <w:vAlign w:val="bottom"/>
            <w:hideMark/>
          </w:tcPr>
          <w:p w:rsidR="00FC6660" w:rsidRPr="00A56BE5" w:rsidRDefault="00A84DFB" w:rsidP="00FC6660">
            <w:pPr>
              <w:spacing w:after="0" w:line="240" w:lineRule="auto"/>
              <w:jc w:val="right"/>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109,53</w:t>
            </w:r>
            <w:r w:rsidR="00FC6660" w:rsidRPr="00A56BE5">
              <w:rPr>
                <w:rFonts w:ascii="Arial" w:eastAsia="Times New Roman" w:hAnsi="Arial" w:cs="Arial"/>
                <w:b/>
                <w:bCs/>
                <w:sz w:val="18"/>
                <w:szCs w:val="18"/>
                <w:lang w:val="es-ES_tradnl" w:eastAsia="es-ES_tradnl"/>
              </w:rPr>
              <w:t>0</w:t>
            </w:r>
          </w:p>
        </w:tc>
      </w:tr>
      <w:tr w:rsidR="00A56BE5" w:rsidRPr="00A56BE5" w:rsidTr="00FC6660">
        <w:trPr>
          <w:trHeight w:val="300"/>
        </w:trPr>
        <w:tc>
          <w:tcPr>
            <w:tcW w:w="5034" w:type="dxa"/>
            <w:tcBorders>
              <w:top w:val="nil"/>
              <w:left w:val="nil"/>
              <w:bottom w:val="single" w:sz="4" w:space="0" w:color="auto"/>
              <w:right w:val="nil"/>
            </w:tcBorders>
            <w:shd w:val="clear" w:color="auto" w:fill="auto"/>
            <w:noWrap/>
            <w:vAlign w:val="center"/>
            <w:hideMark/>
          </w:tcPr>
          <w:p w:rsidR="00FC6660" w:rsidRPr="00A56BE5" w:rsidRDefault="00FC6660" w:rsidP="00FC6660">
            <w:pPr>
              <w:spacing w:after="0" w:line="240" w:lineRule="auto"/>
              <w:jc w:val="both"/>
              <w:rPr>
                <w:rFonts w:ascii="Arial" w:eastAsia="Times New Roman" w:hAnsi="Arial" w:cs="Arial"/>
                <w:sz w:val="18"/>
                <w:szCs w:val="18"/>
                <w:lang w:val="pt-BR" w:eastAsia="es-ES_tradnl"/>
              </w:rPr>
            </w:pPr>
            <w:r w:rsidRPr="00A56BE5">
              <w:rPr>
                <w:rFonts w:ascii="Arial" w:eastAsia="Times New Roman" w:hAnsi="Arial" w:cs="Arial"/>
                <w:sz w:val="18"/>
                <w:szCs w:val="18"/>
                <w:lang w:val="pt-BR" w:eastAsia="es-ES_tradnl"/>
              </w:rPr>
              <w:t>K. Costo total anual (H*I)</w:t>
            </w:r>
          </w:p>
        </w:tc>
        <w:tc>
          <w:tcPr>
            <w:tcW w:w="1153" w:type="dxa"/>
            <w:tcBorders>
              <w:top w:val="nil"/>
              <w:left w:val="nil"/>
              <w:bottom w:val="single" w:sz="4" w:space="0" w:color="auto"/>
              <w:right w:val="nil"/>
            </w:tcBorders>
            <w:shd w:val="clear" w:color="auto" w:fill="auto"/>
            <w:noWrap/>
            <w:vAlign w:val="bottom"/>
            <w:hideMark/>
          </w:tcPr>
          <w:p w:rsidR="00FC6660" w:rsidRPr="00A56BE5" w:rsidRDefault="00A84DFB" w:rsidP="001600AC">
            <w:pPr>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23,</w:t>
            </w:r>
            <w:ins w:id="158" w:author="Inter-American Development Bank" w:date="2016-10-06T18:26:00Z">
              <w:r w:rsidR="001600AC">
                <w:rPr>
                  <w:rFonts w:ascii="Arial" w:eastAsia="Times New Roman" w:hAnsi="Arial" w:cs="Arial"/>
                  <w:sz w:val="18"/>
                  <w:szCs w:val="18"/>
                  <w:lang w:val="es-ES_tradnl" w:eastAsia="es-ES_tradnl"/>
                </w:rPr>
                <w:t>687</w:t>
              </w:r>
            </w:ins>
            <w:del w:id="159" w:author="Inter-American Development Bank" w:date="2016-10-06T18:26:00Z">
              <w:r w:rsidDel="001600AC">
                <w:rPr>
                  <w:rFonts w:ascii="Arial" w:eastAsia="Times New Roman" w:hAnsi="Arial" w:cs="Arial"/>
                  <w:sz w:val="18"/>
                  <w:szCs w:val="18"/>
                  <w:lang w:val="es-ES_tradnl" w:eastAsia="es-ES_tradnl"/>
                </w:rPr>
                <w:delText>778</w:delText>
              </w:r>
            </w:del>
            <w:r>
              <w:rPr>
                <w:rFonts w:ascii="Arial" w:eastAsia="Times New Roman" w:hAnsi="Arial" w:cs="Arial"/>
                <w:sz w:val="18"/>
                <w:szCs w:val="18"/>
                <w:lang w:val="es-ES_tradnl" w:eastAsia="es-ES_tradnl"/>
              </w:rPr>
              <w:t>,7</w:t>
            </w:r>
            <w:del w:id="160" w:author="Inter-American Development Bank" w:date="2016-10-06T18:27:00Z">
              <w:r w:rsidDel="001600AC">
                <w:rPr>
                  <w:rFonts w:ascii="Arial" w:eastAsia="Times New Roman" w:hAnsi="Arial" w:cs="Arial"/>
                  <w:sz w:val="18"/>
                  <w:szCs w:val="18"/>
                  <w:lang w:val="es-ES_tradnl" w:eastAsia="es-ES_tradnl"/>
                </w:rPr>
                <w:delText>2</w:delText>
              </w:r>
            </w:del>
            <w:ins w:id="161" w:author="Inter-American Development Bank" w:date="2016-10-06T18:27:00Z">
              <w:r w:rsidR="001600AC">
                <w:rPr>
                  <w:rFonts w:ascii="Arial" w:eastAsia="Times New Roman" w:hAnsi="Arial" w:cs="Arial"/>
                  <w:sz w:val="18"/>
                  <w:szCs w:val="18"/>
                  <w:lang w:val="es-ES_tradnl" w:eastAsia="es-ES_tradnl"/>
                </w:rPr>
                <w:t>3</w:t>
              </w:r>
            </w:ins>
            <w:r>
              <w:rPr>
                <w:rFonts w:ascii="Arial" w:eastAsia="Times New Roman" w:hAnsi="Arial" w:cs="Arial"/>
                <w:sz w:val="18"/>
                <w:szCs w:val="18"/>
                <w:lang w:val="es-ES_tradnl" w:eastAsia="es-ES_tradnl"/>
              </w:rPr>
              <w:t>0</w:t>
            </w:r>
          </w:p>
        </w:tc>
        <w:tc>
          <w:tcPr>
            <w:tcW w:w="1153" w:type="dxa"/>
            <w:tcBorders>
              <w:top w:val="nil"/>
              <w:left w:val="nil"/>
              <w:bottom w:val="single" w:sz="4" w:space="0" w:color="auto"/>
              <w:right w:val="nil"/>
            </w:tcBorders>
            <w:shd w:val="clear" w:color="auto" w:fill="auto"/>
            <w:noWrap/>
            <w:vAlign w:val="bottom"/>
            <w:hideMark/>
          </w:tcPr>
          <w:p w:rsidR="00FC6660" w:rsidRPr="00A56BE5" w:rsidRDefault="00A84DFB" w:rsidP="001600AC">
            <w:pPr>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47,</w:t>
            </w:r>
            <w:del w:id="162" w:author="Inter-American Development Bank" w:date="2016-10-06T18:27:00Z">
              <w:r w:rsidDel="001600AC">
                <w:rPr>
                  <w:rFonts w:ascii="Arial" w:eastAsia="Times New Roman" w:hAnsi="Arial" w:cs="Arial"/>
                  <w:sz w:val="18"/>
                  <w:szCs w:val="18"/>
                  <w:lang w:val="es-ES_tradnl" w:eastAsia="es-ES_tradnl"/>
                </w:rPr>
                <w:delText>557</w:delText>
              </w:r>
            </w:del>
            <w:ins w:id="163" w:author="Inter-American Development Bank" w:date="2016-10-06T18:27:00Z">
              <w:r w:rsidR="001600AC">
                <w:rPr>
                  <w:rFonts w:ascii="Arial" w:eastAsia="Times New Roman" w:hAnsi="Arial" w:cs="Arial"/>
                  <w:sz w:val="18"/>
                  <w:szCs w:val="18"/>
                  <w:lang w:val="es-ES_tradnl" w:eastAsia="es-ES_tradnl"/>
                </w:rPr>
                <w:t>375</w:t>
              </w:r>
            </w:ins>
            <w:r>
              <w:rPr>
                <w:rFonts w:ascii="Arial" w:eastAsia="Times New Roman" w:hAnsi="Arial" w:cs="Arial"/>
                <w:sz w:val="18"/>
                <w:szCs w:val="18"/>
                <w:lang w:val="es-ES_tradnl" w:eastAsia="es-ES_tradnl"/>
              </w:rPr>
              <w:t>,4</w:t>
            </w:r>
            <w:del w:id="164" w:author="Inter-American Development Bank" w:date="2016-10-06T18:27:00Z">
              <w:r w:rsidDel="001600AC">
                <w:rPr>
                  <w:rFonts w:ascii="Arial" w:eastAsia="Times New Roman" w:hAnsi="Arial" w:cs="Arial"/>
                  <w:sz w:val="18"/>
                  <w:szCs w:val="18"/>
                  <w:lang w:val="es-ES_tradnl" w:eastAsia="es-ES_tradnl"/>
                </w:rPr>
                <w:delText>4</w:delText>
              </w:r>
            </w:del>
            <w:ins w:id="165" w:author="Inter-American Development Bank" w:date="2016-10-06T18:27:00Z">
              <w:r w:rsidR="001600AC">
                <w:rPr>
                  <w:rFonts w:ascii="Arial" w:eastAsia="Times New Roman" w:hAnsi="Arial" w:cs="Arial"/>
                  <w:sz w:val="18"/>
                  <w:szCs w:val="18"/>
                  <w:lang w:val="es-ES_tradnl" w:eastAsia="es-ES_tradnl"/>
                </w:rPr>
                <w:t>6</w:t>
              </w:r>
            </w:ins>
            <w:r>
              <w:rPr>
                <w:rFonts w:ascii="Arial" w:eastAsia="Times New Roman" w:hAnsi="Arial" w:cs="Arial"/>
                <w:sz w:val="18"/>
                <w:szCs w:val="18"/>
                <w:lang w:val="es-ES_tradnl" w:eastAsia="es-ES_tradnl"/>
              </w:rPr>
              <w:t>0</w:t>
            </w:r>
          </w:p>
        </w:tc>
        <w:tc>
          <w:tcPr>
            <w:tcW w:w="1600" w:type="dxa"/>
            <w:tcBorders>
              <w:top w:val="nil"/>
              <w:left w:val="nil"/>
              <w:bottom w:val="single" w:sz="4" w:space="0" w:color="auto"/>
              <w:right w:val="nil"/>
            </w:tcBorders>
            <w:shd w:val="clear" w:color="auto" w:fill="auto"/>
            <w:noWrap/>
            <w:vAlign w:val="bottom"/>
            <w:hideMark/>
          </w:tcPr>
          <w:p w:rsidR="00FC6660" w:rsidRPr="00A56BE5" w:rsidRDefault="00A84DFB" w:rsidP="001600AC">
            <w:pPr>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71</w:t>
            </w:r>
            <w:r w:rsidR="00FC6660" w:rsidRPr="00A56BE5">
              <w:rPr>
                <w:rFonts w:ascii="Arial" w:eastAsia="Times New Roman" w:hAnsi="Arial" w:cs="Arial"/>
                <w:sz w:val="18"/>
                <w:szCs w:val="18"/>
                <w:lang w:val="es-ES_tradnl" w:eastAsia="es-ES_tradnl"/>
              </w:rPr>
              <w:t>,</w:t>
            </w:r>
            <w:del w:id="166" w:author="Inter-American Development Bank" w:date="2016-10-06T18:27:00Z">
              <w:r w:rsidDel="001600AC">
                <w:rPr>
                  <w:rFonts w:ascii="Arial" w:eastAsia="Times New Roman" w:hAnsi="Arial" w:cs="Arial"/>
                  <w:sz w:val="18"/>
                  <w:szCs w:val="18"/>
                  <w:lang w:val="es-ES_tradnl" w:eastAsia="es-ES_tradnl"/>
                </w:rPr>
                <w:delText>336</w:delText>
              </w:r>
            </w:del>
            <w:ins w:id="167" w:author="Inter-American Development Bank" w:date="2016-10-06T18:27:00Z">
              <w:r w:rsidR="001600AC">
                <w:rPr>
                  <w:rFonts w:ascii="Arial" w:eastAsia="Times New Roman" w:hAnsi="Arial" w:cs="Arial"/>
                  <w:sz w:val="18"/>
                  <w:szCs w:val="18"/>
                  <w:lang w:val="es-ES_tradnl" w:eastAsia="es-ES_tradnl"/>
                </w:rPr>
                <w:t>063</w:t>
              </w:r>
            </w:ins>
            <w:r>
              <w:rPr>
                <w:rFonts w:ascii="Arial" w:eastAsia="Times New Roman" w:hAnsi="Arial" w:cs="Arial"/>
                <w:sz w:val="18"/>
                <w:szCs w:val="18"/>
                <w:lang w:val="es-ES_tradnl" w:eastAsia="es-ES_tradnl"/>
              </w:rPr>
              <w:t>,1</w:t>
            </w:r>
            <w:ins w:id="168" w:author="Inter-American Development Bank" w:date="2016-10-06T18:27:00Z">
              <w:r w:rsidR="001600AC">
                <w:rPr>
                  <w:rFonts w:ascii="Arial" w:eastAsia="Times New Roman" w:hAnsi="Arial" w:cs="Arial"/>
                  <w:sz w:val="18"/>
                  <w:szCs w:val="18"/>
                  <w:lang w:val="es-ES_tradnl" w:eastAsia="es-ES_tradnl"/>
                </w:rPr>
                <w:t>9</w:t>
              </w:r>
            </w:ins>
            <w:del w:id="169" w:author="Inter-American Development Bank" w:date="2016-10-06T18:27:00Z">
              <w:r w:rsidDel="001600AC">
                <w:rPr>
                  <w:rFonts w:ascii="Arial" w:eastAsia="Times New Roman" w:hAnsi="Arial" w:cs="Arial"/>
                  <w:sz w:val="18"/>
                  <w:szCs w:val="18"/>
                  <w:lang w:val="es-ES_tradnl" w:eastAsia="es-ES_tradnl"/>
                </w:rPr>
                <w:delText>6</w:delText>
              </w:r>
            </w:del>
            <w:r>
              <w:rPr>
                <w:rFonts w:ascii="Arial" w:eastAsia="Times New Roman" w:hAnsi="Arial" w:cs="Arial"/>
                <w:sz w:val="18"/>
                <w:szCs w:val="18"/>
                <w:lang w:val="es-ES_tradnl" w:eastAsia="es-ES_tradnl"/>
              </w:rPr>
              <w:t>0</w:t>
            </w:r>
          </w:p>
        </w:tc>
      </w:tr>
      <w:tr w:rsidR="00A56BE5" w:rsidRPr="00A56BE5" w:rsidTr="00FC6660">
        <w:trPr>
          <w:trHeight w:val="300"/>
        </w:trPr>
        <w:tc>
          <w:tcPr>
            <w:tcW w:w="5034" w:type="dxa"/>
            <w:tcBorders>
              <w:top w:val="nil"/>
              <w:left w:val="nil"/>
              <w:bottom w:val="double" w:sz="6" w:space="0" w:color="auto"/>
              <w:right w:val="nil"/>
            </w:tcBorders>
            <w:shd w:val="clear" w:color="auto" w:fill="auto"/>
            <w:noWrap/>
            <w:vAlign w:val="center"/>
            <w:hideMark/>
          </w:tcPr>
          <w:p w:rsidR="00FC6660" w:rsidRPr="00A56BE5" w:rsidRDefault="00FC6660" w:rsidP="00FC6660">
            <w:pPr>
              <w:spacing w:after="0" w:line="240" w:lineRule="auto"/>
              <w:jc w:val="both"/>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L. Costo anual CAIPIS y CAFIS (E+J)</w:t>
            </w:r>
          </w:p>
        </w:tc>
        <w:tc>
          <w:tcPr>
            <w:tcW w:w="1153" w:type="dxa"/>
            <w:tcBorders>
              <w:top w:val="nil"/>
              <w:left w:val="nil"/>
              <w:bottom w:val="double" w:sz="6" w:space="0" w:color="auto"/>
              <w:right w:val="nil"/>
            </w:tcBorders>
            <w:shd w:val="clear" w:color="auto" w:fill="auto"/>
            <w:noWrap/>
            <w:vAlign w:val="bottom"/>
            <w:hideMark/>
          </w:tcPr>
          <w:p w:rsidR="00FC6660" w:rsidRPr="00A56BE5" w:rsidRDefault="00A84DFB" w:rsidP="001600AC">
            <w:pPr>
              <w:spacing w:after="0" w:line="240" w:lineRule="auto"/>
              <w:jc w:val="right"/>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4</w:t>
            </w:r>
            <w:ins w:id="170" w:author="Inter-American Development Bank" w:date="2016-10-06T18:27:00Z">
              <w:r w:rsidR="001600AC">
                <w:rPr>
                  <w:rFonts w:ascii="Arial" w:eastAsia="Times New Roman" w:hAnsi="Arial" w:cs="Arial"/>
                  <w:b/>
                  <w:bCs/>
                  <w:sz w:val="18"/>
                  <w:szCs w:val="18"/>
                  <w:lang w:val="es-ES_tradnl" w:eastAsia="es-ES_tradnl"/>
                </w:rPr>
                <w:t>2</w:t>
              </w:r>
            </w:ins>
            <w:del w:id="171" w:author="Inter-American Development Bank" w:date="2016-10-06T18:27:00Z">
              <w:r w:rsidDel="001600AC">
                <w:rPr>
                  <w:rFonts w:ascii="Arial" w:eastAsia="Times New Roman" w:hAnsi="Arial" w:cs="Arial"/>
                  <w:b/>
                  <w:bCs/>
                  <w:sz w:val="18"/>
                  <w:szCs w:val="18"/>
                  <w:lang w:val="es-ES_tradnl" w:eastAsia="es-ES_tradnl"/>
                </w:rPr>
                <w:delText>3</w:delText>
              </w:r>
            </w:del>
            <w:r>
              <w:rPr>
                <w:rFonts w:ascii="Arial" w:eastAsia="Times New Roman" w:hAnsi="Arial" w:cs="Arial"/>
                <w:b/>
                <w:bCs/>
                <w:sz w:val="18"/>
                <w:szCs w:val="18"/>
                <w:lang w:val="es-ES_tradnl" w:eastAsia="es-ES_tradnl"/>
              </w:rPr>
              <w:t>,</w:t>
            </w:r>
            <w:del w:id="172" w:author="Inter-American Development Bank" w:date="2016-10-06T18:27:00Z">
              <w:r w:rsidDel="001600AC">
                <w:rPr>
                  <w:rFonts w:ascii="Arial" w:eastAsia="Times New Roman" w:hAnsi="Arial" w:cs="Arial"/>
                  <w:b/>
                  <w:bCs/>
                  <w:sz w:val="18"/>
                  <w:szCs w:val="18"/>
                  <w:lang w:val="es-ES_tradnl" w:eastAsia="es-ES_tradnl"/>
                </w:rPr>
                <w:delText>007</w:delText>
              </w:r>
            </w:del>
            <w:ins w:id="173" w:author="Inter-American Development Bank" w:date="2016-10-06T18:27:00Z">
              <w:r w:rsidR="001600AC">
                <w:rPr>
                  <w:rFonts w:ascii="Arial" w:eastAsia="Times New Roman" w:hAnsi="Arial" w:cs="Arial"/>
                  <w:b/>
                  <w:bCs/>
                  <w:sz w:val="18"/>
                  <w:szCs w:val="18"/>
                  <w:lang w:val="es-ES_tradnl" w:eastAsia="es-ES_tradnl"/>
                </w:rPr>
                <w:t>916</w:t>
              </w:r>
            </w:ins>
            <w:r>
              <w:rPr>
                <w:rFonts w:ascii="Arial" w:eastAsia="Times New Roman" w:hAnsi="Arial" w:cs="Arial"/>
                <w:b/>
                <w:bCs/>
                <w:sz w:val="18"/>
                <w:szCs w:val="18"/>
                <w:lang w:val="es-ES_tradnl" w:eastAsia="es-ES_tradnl"/>
              </w:rPr>
              <w:t>,</w:t>
            </w:r>
            <w:del w:id="174" w:author="Inter-American Development Bank" w:date="2016-10-06T18:28:00Z">
              <w:r w:rsidDel="001600AC">
                <w:rPr>
                  <w:rFonts w:ascii="Arial" w:eastAsia="Times New Roman" w:hAnsi="Arial" w:cs="Arial"/>
                  <w:b/>
                  <w:bCs/>
                  <w:sz w:val="18"/>
                  <w:szCs w:val="18"/>
                  <w:lang w:val="es-ES_tradnl" w:eastAsia="es-ES_tradnl"/>
                </w:rPr>
                <w:delText>584</w:delText>
              </w:r>
            </w:del>
            <w:ins w:id="175" w:author="Inter-American Development Bank" w:date="2016-10-06T18:28:00Z">
              <w:r w:rsidR="001600AC">
                <w:rPr>
                  <w:rFonts w:ascii="Arial" w:eastAsia="Times New Roman" w:hAnsi="Arial" w:cs="Arial"/>
                  <w:b/>
                  <w:bCs/>
                  <w:sz w:val="18"/>
                  <w:szCs w:val="18"/>
                  <w:lang w:val="es-ES_tradnl" w:eastAsia="es-ES_tradnl"/>
                </w:rPr>
                <w:t>594</w:t>
              </w:r>
            </w:ins>
          </w:p>
        </w:tc>
        <w:tc>
          <w:tcPr>
            <w:tcW w:w="1153" w:type="dxa"/>
            <w:tcBorders>
              <w:top w:val="nil"/>
              <w:left w:val="nil"/>
              <w:bottom w:val="double" w:sz="6" w:space="0" w:color="auto"/>
              <w:right w:val="nil"/>
            </w:tcBorders>
            <w:shd w:val="clear" w:color="auto" w:fill="auto"/>
            <w:noWrap/>
            <w:vAlign w:val="bottom"/>
            <w:hideMark/>
          </w:tcPr>
          <w:p w:rsidR="00FC6660" w:rsidRPr="00A56BE5" w:rsidRDefault="00A84DFB" w:rsidP="001600AC">
            <w:pPr>
              <w:spacing w:after="0" w:line="240" w:lineRule="auto"/>
              <w:jc w:val="right"/>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83,</w:t>
            </w:r>
            <w:del w:id="176" w:author="Inter-American Development Bank" w:date="2016-10-06T18:28:00Z">
              <w:r w:rsidDel="001600AC">
                <w:rPr>
                  <w:rFonts w:ascii="Arial" w:eastAsia="Times New Roman" w:hAnsi="Arial" w:cs="Arial"/>
                  <w:b/>
                  <w:bCs/>
                  <w:sz w:val="18"/>
                  <w:szCs w:val="18"/>
                  <w:lang w:val="es-ES_tradnl" w:eastAsia="es-ES_tradnl"/>
                </w:rPr>
                <w:delText>611</w:delText>
              </w:r>
            </w:del>
            <w:ins w:id="177" w:author="Inter-American Development Bank" w:date="2016-10-06T18:28:00Z">
              <w:r w:rsidR="001600AC">
                <w:rPr>
                  <w:rFonts w:ascii="Arial" w:eastAsia="Times New Roman" w:hAnsi="Arial" w:cs="Arial"/>
                  <w:b/>
                  <w:bCs/>
                  <w:sz w:val="18"/>
                  <w:szCs w:val="18"/>
                  <w:lang w:val="es-ES_tradnl" w:eastAsia="es-ES_tradnl"/>
                </w:rPr>
                <w:t>429</w:t>
              </w:r>
            </w:ins>
            <w:r>
              <w:rPr>
                <w:rFonts w:ascii="Arial" w:eastAsia="Times New Roman" w:hAnsi="Arial" w:cs="Arial"/>
                <w:b/>
                <w:bCs/>
                <w:sz w:val="18"/>
                <w:szCs w:val="18"/>
                <w:lang w:val="es-ES_tradnl" w:eastAsia="es-ES_tradnl"/>
              </w:rPr>
              <w:t>,5</w:t>
            </w:r>
            <w:del w:id="178" w:author="Inter-American Development Bank" w:date="2016-10-06T18:28:00Z">
              <w:r w:rsidDel="001600AC">
                <w:rPr>
                  <w:rFonts w:ascii="Arial" w:eastAsia="Times New Roman" w:hAnsi="Arial" w:cs="Arial"/>
                  <w:b/>
                  <w:bCs/>
                  <w:sz w:val="18"/>
                  <w:szCs w:val="18"/>
                  <w:lang w:val="es-ES_tradnl" w:eastAsia="es-ES_tradnl"/>
                </w:rPr>
                <w:delText>6</w:delText>
              </w:r>
            </w:del>
            <w:ins w:id="179" w:author="Inter-American Development Bank" w:date="2016-10-06T18:28:00Z">
              <w:r w:rsidR="001600AC">
                <w:rPr>
                  <w:rFonts w:ascii="Arial" w:eastAsia="Times New Roman" w:hAnsi="Arial" w:cs="Arial"/>
                  <w:b/>
                  <w:bCs/>
                  <w:sz w:val="18"/>
                  <w:szCs w:val="18"/>
                  <w:lang w:val="es-ES_tradnl" w:eastAsia="es-ES_tradnl"/>
                </w:rPr>
                <w:t>8</w:t>
              </w:r>
            </w:ins>
            <w:r>
              <w:rPr>
                <w:rFonts w:ascii="Arial" w:eastAsia="Times New Roman" w:hAnsi="Arial" w:cs="Arial"/>
                <w:b/>
                <w:bCs/>
                <w:sz w:val="18"/>
                <w:szCs w:val="18"/>
                <w:lang w:val="es-ES_tradnl" w:eastAsia="es-ES_tradnl"/>
              </w:rPr>
              <w:t>0</w:t>
            </w:r>
          </w:p>
        </w:tc>
        <w:tc>
          <w:tcPr>
            <w:tcW w:w="1600" w:type="dxa"/>
            <w:tcBorders>
              <w:top w:val="nil"/>
              <w:left w:val="nil"/>
              <w:bottom w:val="double" w:sz="6" w:space="0" w:color="auto"/>
              <w:right w:val="nil"/>
            </w:tcBorders>
            <w:shd w:val="clear" w:color="auto" w:fill="auto"/>
            <w:noWrap/>
            <w:vAlign w:val="bottom"/>
            <w:hideMark/>
          </w:tcPr>
          <w:p w:rsidR="00FC6660" w:rsidRPr="00A56BE5" w:rsidRDefault="00A84DFB" w:rsidP="001600AC">
            <w:pPr>
              <w:spacing w:after="0" w:line="240" w:lineRule="auto"/>
              <w:jc w:val="right"/>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125,</w:t>
            </w:r>
            <w:del w:id="180" w:author="Inter-American Development Bank" w:date="2016-10-06T18:28:00Z">
              <w:r w:rsidDel="001600AC">
                <w:rPr>
                  <w:rFonts w:ascii="Arial" w:eastAsia="Times New Roman" w:hAnsi="Arial" w:cs="Arial"/>
                  <w:b/>
                  <w:bCs/>
                  <w:sz w:val="18"/>
                  <w:szCs w:val="18"/>
                  <w:lang w:val="es-ES_tradnl" w:eastAsia="es-ES_tradnl"/>
                </w:rPr>
                <w:delText>417</w:delText>
              </w:r>
            </w:del>
            <w:ins w:id="181" w:author="Inter-American Development Bank" w:date="2016-10-06T18:28:00Z">
              <w:r w:rsidR="001600AC">
                <w:rPr>
                  <w:rFonts w:ascii="Arial" w:eastAsia="Times New Roman" w:hAnsi="Arial" w:cs="Arial"/>
                  <w:b/>
                  <w:bCs/>
                  <w:sz w:val="18"/>
                  <w:szCs w:val="18"/>
                  <w:lang w:val="es-ES_tradnl" w:eastAsia="es-ES_tradnl"/>
                </w:rPr>
                <w:t>144</w:t>
              </w:r>
            </w:ins>
            <w:r>
              <w:rPr>
                <w:rFonts w:ascii="Arial" w:eastAsia="Times New Roman" w:hAnsi="Arial" w:cs="Arial"/>
                <w:b/>
                <w:bCs/>
                <w:sz w:val="18"/>
                <w:szCs w:val="18"/>
                <w:lang w:val="es-ES_tradnl" w:eastAsia="es-ES_tradnl"/>
              </w:rPr>
              <w:t>,3</w:t>
            </w:r>
            <w:del w:id="182" w:author="Inter-American Development Bank" w:date="2016-10-06T18:28:00Z">
              <w:r w:rsidDel="001600AC">
                <w:rPr>
                  <w:rFonts w:ascii="Arial" w:eastAsia="Times New Roman" w:hAnsi="Arial" w:cs="Arial"/>
                  <w:b/>
                  <w:bCs/>
                  <w:sz w:val="18"/>
                  <w:szCs w:val="18"/>
                  <w:lang w:val="es-ES_tradnl" w:eastAsia="es-ES_tradnl"/>
                </w:rPr>
                <w:delText>4</w:delText>
              </w:r>
            </w:del>
            <w:ins w:id="183" w:author="Inter-American Development Bank" w:date="2016-10-06T18:28:00Z">
              <w:r w:rsidR="001600AC">
                <w:rPr>
                  <w:rFonts w:ascii="Arial" w:eastAsia="Times New Roman" w:hAnsi="Arial" w:cs="Arial"/>
                  <w:b/>
                  <w:bCs/>
                  <w:sz w:val="18"/>
                  <w:szCs w:val="18"/>
                  <w:lang w:val="es-ES_tradnl" w:eastAsia="es-ES_tradnl"/>
                </w:rPr>
                <w:t>7</w:t>
              </w:r>
            </w:ins>
            <w:r>
              <w:rPr>
                <w:rFonts w:ascii="Arial" w:eastAsia="Times New Roman" w:hAnsi="Arial" w:cs="Arial"/>
                <w:b/>
                <w:bCs/>
                <w:sz w:val="18"/>
                <w:szCs w:val="18"/>
                <w:lang w:val="es-ES_tradnl" w:eastAsia="es-ES_tradnl"/>
              </w:rPr>
              <w:t>0</w:t>
            </w:r>
          </w:p>
        </w:tc>
      </w:tr>
      <w:tr w:rsidR="00A56BE5" w:rsidRPr="00A56BE5" w:rsidTr="00FC6660">
        <w:trPr>
          <w:trHeight w:val="315"/>
        </w:trPr>
        <w:tc>
          <w:tcPr>
            <w:tcW w:w="5034" w:type="dxa"/>
            <w:tcBorders>
              <w:top w:val="nil"/>
              <w:left w:val="nil"/>
              <w:bottom w:val="nil"/>
              <w:right w:val="nil"/>
            </w:tcBorders>
            <w:shd w:val="clear" w:color="auto" w:fill="auto"/>
            <w:noWrap/>
            <w:vAlign w:val="center"/>
            <w:hideMark/>
          </w:tcPr>
          <w:p w:rsidR="00FC6660" w:rsidRPr="00A56BE5" w:rsidRDefault="00FC6660" w:rsidP="00FC6660">
            <w:pPr>
              <w:spacing w:after="0" w:line="240" w:lineRule="auto"/>
              <w:jc w:val="both"/>
              <w:rPr>
                <w:rFonts w:ascii="Arial" w:eastAsia="Times New Roman" w:hAnsi="Arial" w:cs="Arial"/>
                <w:sz w:val="18"/>
                <w:szCs w:val="18"/>
                <w:lang w:val="es-ES_tradnl" w:eastAsia="es-ES_tradnl"/>
              </w:rPr>
            </w:pPr>
          </w:p>
        </w:tc>
        <w:tc>
          <w:tcPr>
            <w:tcW w:w="1153" w:type="dxa"/>
            <w:tcBorders>
              <w:top w:val="nil"/>
              <w:left w:val="nil"/>
              <w:bottom w:val="nil"/>
              <w:right w:val="nil"/>
            </w:tcBorders>
            <w:shd w:val="clear" w:color="auto" w:fill="auto"/>
            <w:noWrap/>
            <w:vAlign w:val="bottom"/>
            <w:hideMark/>
          </w:tcPr>
          <w:p w:rsidR="00FC6660" w:rsidRPr="00A56BE5" w:rsidRDefault="00FC6660" w:rsidP="00FC6660">
            <w:pPr>
              <w:spacing w:after="0" w:line="240" w:lineRule="auto"/>
              <w:rPr>
                <w:rFonts w:ascii="Arial" w:eastAsia="Times New Roman" w:hAnsi="Arial" w:cs="Arial"/>
                <w:sz w:val="18"/>
                <w:szCs w:val="18"/>
                <w:lang w:val="es-ES_tradnl" w:eastAsia="es-ES_tradnl"/>
              </w:rPr>
            </w:pPr>
          </w:p>
        </w:tc>
        <w:tc>
          <w:tcPr>
            <w:tcW w:w="1153" w:type="dxa"/>
            <w:tcBorders>
              <w:top w:val="nil"/>
              <w:left w:val="nil"/>
              <w:bottom w:val="nil"/>
              <w:right w:val="nil"/>
            </w:tcBorders>
            <w:shd w:val="clear" w:color="auto" w:fill="auto"/>
            <w:noWrap/>
            <w:vAlign w:val="bottom"/>
            <w:hideMark/>
          </w:tcPr>
          <w:p w:rsidR="00FC6660" w:rsidRPr="00A56BE5" w:rsidRDefault="00FC6660" w:rsidP="00FC6660">
            <w:pPr>
              <w:spacing w:after="0" w:line="240" w:lineRule="auto"/>
              <w:rPr>
                <w:rFonts w:ascii="Arial" w:eastAsia="Times New Roman" w:hAnsi="Arial" w:cs="Arial"/>
                <w:sz w:val="18"/>
                <w:szCs w:val="18"/>
                <w:lang w:val="es-ES_tradnl" w:eastAsia="es-ES_tradnl"/>
              </w:rPr>
            </w:pPr>
          </w:p>
        </w:tc>
        <w:tc>
          <w:tcPr>
            <w:tcW w:w="1600" w:type="dxa"/>
            <w:tcBorders>
              <w:top w:val="nil"/>
              <w:left w:val="nil"/>
              <w:bottom w:val="nil"/>
              <w:right w:val="nil"/>
            </w:tcBorders>
            <w:shd w:val="clear" w:color="auto" w:fill="auto"/>
            <w:noWrap/>
            <w:vAlign w:val="bottom"/>
            <w:hideMark/>
          </w:tcPr>
          <w:p w:rsidR="00FC6660" w:rsidRPr="00A56BE5" w:rsidRDefault="00FC6660" w:rsidP="00FC6660">
            <w:pPr>
              <w:spacing w:after="0" w:line="240" w:lineRule="auto"/>
              <w:rPr>
                <w:rFonts w:ascii="Arial" w:eastAsia="Times New Roman" w:hAnsi="Arial" w:cs="Arial"/>
                <w:sz w:val="18"/>
                <w:szCs w:val="18"/>
                <w:lang w:val="es-ES_tradnl" w:eastAsia="es-ES_tradnl"/>
              </w:rPr>
            </w:pPr>
          </w:p>
        </w:tc>
      </w:tr>
      <w:tr w:rsidR="00A56BE5" w:rsidRPr="00A56BE5" w:rsidTr="00FC6660">
        <w:trPr>
          <w:trHeight w:val="300"/>
        </w:trPr>
        <w:tc>
          <w:tcPr>
            <w:tcW w:w="5034" w:type="dxa"/>
            <w:tcBorders>
              <w:top w:val="single" w:sz="4" w:space="0" w:color="auto"/>
              <w:left w:val="nil"/>
              <w:bottom w:val="nil"/>
              <w:right w:val="nil"/>
            </w:tcBorders>
            <w:shd w:val="clear" w:color="auto" w:fill="auto"/>
            <w:noWrap/>
            <w:vAlign w:val="center"/>
            <w:hideMark/>
          </w:tcPr>
          <w:p w:rsidR="00FC6660" w:rsidRPr="00A56BE5" w:rsidRDefault="00FC6660" w:rsidP="00FC6660">
            <w:pPr>
              <w:spacing w:after="0" w:line="240" w:lineRule="auto"/>
              <w:jc w:val="both"/>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Porcentaje de reconocimiento</w:t>
            </w:r>
          </w:p>
        </w:tc>
        <w:tc>
          <w:tcPr>
            <w:tcW w:w="1153" w:type="dxa"/>
            <w:tcBorders>
              <w:top w:val="single" w:sz="4" w:space="0" w:color="auto"/>
              <w:left w:val="nil"/>
              <w:bottom w:val="nil"/>
              <w:right w:val="nil"/>
            </w:tcBorders>
            <w:shd w:val="clear" w:color="auto" w:fill="auto"/>
            <w:noWrap/>
            <w:vAlign w:val="bottom"/>
            <w:hideMark/>
          </w:tcPr>
          <w:p w:rsidR="00FC6660" w:rsidRPr="00A56BE5" w:rsidRDefault="00FC6660" w:rsidP="00FC6660">
            <w:pPr>
              <w:spacing w:after="0" w:line="240" w:lineRule="auto"/>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90.00%</w:t>
            </w:r>
          </w:p>
        </w:tc>
        <w:tc>
          <w:tcPr>
            <w:tcW w:w="1153" w:type="dxa"/>
            <w:tcBorders>
              <w:top w:val="single" w:sz="4" w:space="0" w:color="auto"/>
              <w:left w:val="nil"/>
              <w:bottom w:val="nil"/>
              <w:right w:val="nil"/>
            </w:tcBorders>
            <w:shd w:val="clear" w:color="auto" w:fill="auto"/>
            <w:noWrap/>
            <w:vAlign w:val="bottom"/>
            <w:hideMark/>
          </w:tcPr>
          <w:p w:rsidR="00FC6660" w:rsidRPr="00A56BE5" w:rsidRDefault="00FC6660" w:rsidP="00FC6660">
            <w:pPr>
              <w:spacing w:after="0" w:line="240" w:lineRule="auto"/>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80.00%</w:t>
            </w:r>
          </w:p>
        </w:tc>
        <w:tc>
          <w:tcPr>
            <w:tcW w:w="1600" w:type="dxa"/>
            <w:tcBorders>
              <w:top w:val="single" w:sz="4" w:space="0" w:color="auto"/>
              <w:left w:val="nil"/>
              <w:bottom w:val="nil"/>
              <w:right w:val="nil"/>
            </w:tcBorders>
            <w:shd w:val="clear" w:color="auto" w:fill="auto"/>
            <w:noWrap/>
            <w:vAlign w:val="bottom"/>
            <w:hideMark/>
          </w:tcPr>
          <w:p w:rsidR="00FC6660" w:rsidRPr="00A56BE5" w:rsidRDefault="00FC6660" w:rsidP="00FC6660">
            <w:pPr>
              <w:spacing w:after="0" w:line="240" w:lineRule="auto"/>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70.00%</w:t>
            </w:r>
          </w:p>
        </w:tc>
      </w:tr>
      <w:tr w:rsidR="00A56BE5" w:rsidRPr="00A56BE5" w:rsidTr="00FC6660">
        <w:trPr>
          <w:trHeight w:val="300"/>
        </w:trPr>
        <w:tc>
          <w:tcPr>
            <w:tcW w:w="5034" w:type="dxa"/>
            <w:tcBorders>
              <w:top w:val="nil"/>
              <w:left w:val="nil"/>
              <w:bottom w:val="single" w:sz="4" w:space="0" w:color="auto"/>
              <w:right w:val="nil"/>
            </w:tcBorders>
            <w:shd w:val="clear" w:color="auto" w:fill="auto"/>
            <w:noWrap/>
            <w:vAlign w:val="center"/>
            <w:hideMark/>
          </w:tcPr>
          <w:p w:rsidR="00FC6660" w:rsidRPr="00A56BE5" w:rsidRDefault="00FC6660" w:rsidP="00FC6660">
            <w:pPr>
              <w:spacing w:after="0" w:line="240" w:lineRule="auto"/>
              <w:jc w:val="both"/>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Monto de reconocimiento</w:t>
            </w:r>
          </w:p>
        </w:tc>
        <w:tc>
          <w:tcPr>
            <w:tcW w:w="1153" w:type="dxa"/>
            <w:tcBorders>
              <w:top w:val="nil"/>
              <w:left w:val="nil"/>
              <w:bottom w:val="single" w:sz="4" w:space="0" w:color="auto"/>
              <w:right w:val="nil"/>
            </w:tcBorders>
            <w:shd w:val="clear" w:color="auto" w:fill="auto"/>
            <w:noWrap/>
            <w:vAlign w:val="bottom"/>
            <w:hideMark/>
          </w:tcPr>
          <w:p w:rsidR="00FC6660" w:rsidRPr="00A56BE5" w:rsidRDefault="00A84DFB" w:rsidP="001600AC">
            <w:pPr>
              <w:spacing w:after="0" w:line="240" w:lineRule="auto"/>
              <w:jc w:val="right"/>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38,</w:t>
            </w:r>
            <w:del w:id="184" w:author="Inter-American Development Bank" w:date="2016-10-06T18:28:00Z">
              <w:r w:rsidDel="001600AC">
                <w:rPr>
                  <w:rFonts w:ascii="Arial" w:eastAsia="Times New Roman" w:hAnsi="Arial" w:cs="Arial"/>
                  <w:b/>
                  <w:bCs/>
                  <w:sz w:val="18"/>
                  <w:szCs w:val="18"/>
                  <w:lang w:val="es-ES_tradnl" w:eastAsia="es-ES_tradnl"/>
                </w:rPr>
                <w:delText>706</w:delText>
              </w:r>
            </w:del>
            <w:ins w:id="185" w:author="Inter-American Development Bank" w:date="2016-10-06T18:28:00Z">
              <w:r w:rsidR="001600AC">
                <w:rPr>
                  <w:rFonts w:ascii="Arial" w:eastAsia="Times New Roman" w:hAnsi="Arial" w:cs="Arial"/>
                  <w:b/>
                  <w:bCs/>
                  <w:sz w:val="18"/>
                  <w:szCs w:val="18"/>
                  <w:lang w:val="es-ES_tradnl" w:eastAsia="es-ES_tradnl"/>
                </w:rPr>
                <w:t>624</w:t>
              </w:r>
            </w:ins>
            <w:r>
              <w:rPr>
                <w:rFonts w:ascii="Arial" w:eastAsia="Times New Roman" w:hAnsi="Arial" w:cs="Arial"/>
                <w:b/>
                <w:bCs/>
                <w:sz w:val="18"/>
                <w:szCs w:val="18"/>
                <w:lang w:val="es-ES_tradnl" w:eastAsia="es-ES_tradnl"/>
              </w:rPr>
              <w:t>,</w:t>
            </w:r>
            <w:del w:id="186" w:author="Inter-American Development Bank" w:date="2016-10-06T18:28:00Z">
              <w:r w:rsidDel="001600AC">
                <w:rPr>
                  <w:rFonts w:ascii="Arial" w:eastAsia="Times New Roman" w:hAnsi="Arial" w:cs="Arial"/>
                  <w:b/>
                  <w:bCs/>
                  <w:sz w:val="18"/>
                  <w:szCs w:val="18"/>
                  <w:lang w:val="es-ES_tradnl" w:eastAsia="es-ES_tradnl"/>
                </w:rPr>
                <w:delText>826</w:delText>
              </w:r>
            </w:del>
            <w:ins w:id="187" w:author="Inter-American Development Bank" w:date="2016-10-06T18:28:00Z">
              <w:r w:rsidR="001600AC">
                <w:rPr>
                  <w:rFonts w:ascii="Arial" w:eastAsia="Times New Roman" w:hAnsi="Arial" w:cs="Arial"/>
                  <w:b/>
                  <w:bCs/>
                  <w:sz w:val="18"/>
                  <w:szCs w:val="18"/>
                  <w:lang w:val="es-ES_tradnl" w:eastAsia="es-ES_tradnl"/>
                </w:rPr>
                <w:t>935</w:t>
              </w:r>
            </w:ins>
          </w:p>
        </w:tc>
        <w:tc>
          <w:tcPr>
            <w:tcW w:w="1153" w:type="dxa"/>
            <w:tcBorders>
              <w:top w:val="nil"/>
              <w:left w:val="nil"/>
              <w:bottom w:val="single" w:sz="4" w:space="0" w:color="auto"/>
              <w:right w:val="nil"/>
            </w:tcBorders>
            <w:shd w:val="clear" w:color="auto" w:fill="auto"/>
            <w:noWrap/>
            <w:vAlign w:val="bottom"/>
            <w:hideMark/>
          </w:tcPr>
          <w:p w:rsidR="00FC6660" w:rsidRPr="00A56BE5" w:rsidRDefault="00A84DFB" w:rsidP="001600AC">
            <w:pPr>
              <w:spacing w:after="0" w:line="240" w:lineRule="auto"/>
              <w:jc w:val="right"/>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66,</w:t>
            </w:r>
            <w:del w:id="188" w:author="Inter-American Development Bank" w:date="2016-10-06T18:28:00Z">
              <w:r w:rsidDel="001600AC">
                <w:rPr>
                  <w:rFonts w:ascii="Arial" w:eastAsia="Times New Roman" w:hAnsi="Arial" w:cs="Arial"/>
                  <w:b/>
                  <w:bCs/>
                  <w:sz w:val="18"/>
                  <w:szCs w:val="18"/>
                  <w:lang w:val="es-ES_tradnl" w:eastAsia="es-ES_tradnl"/>
                </w:rPr>
                <w:delText>889</w:delText>
              </w:r>
            </w:del>
            <w:ins w:id="189" w:author="Inter-American Development Bank" w:date="2016-10-06T18:29:00Z">
              <w:r w:rsidR="001600AC">
                <w:rPr>
                  <w:rFonts w:ascii="Arial" w:eastAsia="Times New Roman" w:hAnsi="Arial" w:cs="Arial"/>
                  <w:b/>
                  <w:bCs/>
                  <w:sz w:val="18"/>
                  <w:szCs w:val="18"/>
                  <w:lang w:val="es-ES_tradnl" w:eastAsia="es-ES_tradnl"/>
                </w:rPr>
                <w:t>743</w:t>
              </w:r>
            </w:ins>
            <w:r>
              <w:rPr>
                <w:rFonts w:ascii="Arial" w:eastAsia="Times New Roman" w:hAnsi="Arial" w:cs="Arial"/>
                <w:b/>
                <w:bCs/>
                <w:sz w:val="18"/>
                <w:szCs w:val="18"/>
                <w:lang w:val="es-ES_tradnl" w:eastAsia="es-ES_tradnl"/>
              </w:rPr>
              <w:t>,</w:t>
            </w:r>
            <w:del w:id="190" w:author="Inter-American Development Bank" w:date="2016-10-06T18:29:00Z">
              <w:r w:rsidDel="001600AC">
                <w:rPr>
                  <w:rFonts w:ascii="Arial" w:eastAsia="Times New Roman" w:hAnsi="Arial" w:cs="Arial"/>
                  <w:b/>
                  <w:bCs/>
                  <w:sz w:val="18"/>
                  <w:szCs w:val="18"/>
                  <w:lang w:val="es-ES_tradnl" w:eastAsia="es-ES_tradnl"/>
                </w:rPr>
                <w:delText>248</w:delText>
              </w:r>
            </w:del>
            <w:ins w:id="191" w:author="Inter-American Development Bank" w:date="2016-10-06T18:29:00Z">
              <w:r w:rsidR="001600AC">
                <w:rPr>
                  <w:rFonts w:ascii="Arial" w:eastAsia="Times New Roman" w:hAnsi="Arial" w:cs="Arial"/>
                  <w:b/>
                  <w:bCs/>
                  <w:sz w:val="18"/>
                  <w:szCs w:val="18"/>
                  <w:lang w:val="es-ES_tradnl" w:eastAsia="es-ES_tradnl"/>
                </w:rPr>
                <w:t>664</w:t>
              </w:r>
            </w:ins>
          </w:p>
        </w:tc>
        <w:tc>
          <w:tcPr>
            <w:tcW w:w="1600" w:type="dxa"/>
            <w:tcBorders>
              <w:top w:val="nil"/>
              <w:left w:val="nil"/>
              <w:bottom w:val="single" w:sz="4" w:space="0" w:color="auto"/>
              <w:right w:val="nil"/>
            </w:tcBorders>
            <w:shd w:val="clear" w:color="auto" w:fill="auto"/>
            <w:noWrap/>
            <w:vAlign w:val="bottom"/>
            <w:hideMark/>
          </w:tcPr>
          <w:p w:rsidR="00FC6660" w:rsidRPr="00A56BE5" w:rsidRDefault="00A84DFB" w:rsidP="001600AC">
            <w:pPr>
              <w:spacing w:after="0" w:line="240" w:lineRule="auto"/>
              <w:jc w:val="right"/>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87,</w:t>
            </w:r>
            <w:del w:id="192" w:author="Inter-American Development Bank" w:date="2016-10-06T18:29:00Z">
              <w:r w:rsidDel="001600AC">
                <w:rPr>
                  <w:rFonts w:ascii="Arial" w:eastAsia="Times New Roman" w:hAnsi="Arial" w:cs="Arial"/>
                  <w:b/>
                  <w:bCs/>
                  <w:sz w:val="18"/>
                  <w:szCs w:val="18"/>
                  <w:lang w:val="es-ES_tradnl" w:eastAsia="es-ES_tradnl"/>
                </w:rPr>
                <w:delText>792</w:delText>
              </w:r>
            </w:del>
            <w:ins w:id="193" w:author="Inter-American Development Bank" w:date="2016-10-06T18:29:00Z">
              <w:r w:rsidR="001600AC">
                <w:rPr>
                  <w:rFonts w:ascii="Arial" w:eastAsia="Times New Roman" w:hAnsi="Arial" w:cs="Arial"/>
                  <w:b/>
                  <w:bCs/>
                  <w:sz w:val="18"/>
                  <w:szCs w:val="18"/>
                  <w:lang w:val="es-ES_tradnl" w:eastAsia="es-ES_tradnl"/>
                </w:rPr>
                <w:t>601</w:t>
              </w:r>
            </w:ins>
            <w:r w:rsidR="00FC6660" w:rsidRPr="00A56BE5">
              <w:rPr>
                <w:rFonts w:ascii="Arial" w:eastAsia="Times New Roman" w:hAnsi="Arial" w:cs="Arial"/>
                <w:b/>
                <w:bCs/>
                <w:sz w:val="18"/>
                <w:szCs w:val="18"/>
                <w:lang w:val="es-ES_tradnl" w:eastAsia="es-ES_tradnl"/>
              </w:rPr>
              <w:t>,</w:t>
            </w:r>
            <w:del w:id="194" w:author="Inter-American Development Bank" w:date="2016-10-06T18:29:00Z">
              <w:r w:rsidDel="001600AC">
                <w:rPr>
                  <w:rFonts w:ascii="Arial" w:eastAsia="Times New Roman" w:hAnsi="Arial" w:cs="Arial"/>
                  <w:b/>
                  <w:bCs/>
                  <w:sz w:val="18"/>
                  <w:szCs w:val="18"/>
                  <w:lang w:val="es-ES_tradnl" w:eastAsia="es-ES_tradnl"/>
                </w:rPr>
                <w:delText>138</w:delText>
              </w:r>
            </w:del>
            <w:ins w:id="195" w:author="Inter-American Development Bank" w:date="2016-10-06T18:29:00Z">
              <w:r w:rsidR="001600AC">
                <w:rPr>
                  <w:rFonts w:ascii="Arial" w:eastAsia="Times New Roman" w:hAnsi="Arial" w:cs="Arial"/>
                  <w:b/>
                  <w:bCs/>
                  <w:sz w:val="18"/>
                  <w:szCs w:val="18"/>
                  <w:lang w:val="es-ES_tradnl" w:eastAsia="es-ES_tradnl"/>
                </w:rPr>
                <w:t>059</w:t>
              </w:r>
            </w:ins>
          </w:p>
        </w:tc>
      </w:tr>
      <w:tr w:rsidR="00A56BE5" w:rsidRPr="00A56BE5" w:rsidTr="00FC6660">
        <w:trPr>
          <w:trHeight w:val="255"/>
        </w:trPr>
        <w:tc>
          <w:tcPr>
            <w:tcW w:w="5034" w:type="dxa"/>
            <w:tcBorders>
              <w:top w:val="nil"/>
              <w:left w:val="nil"/>
              <w:bottom w:val="nil"/>
              <w:right w:val="nil"/>
            </w:tcBorders>
            <w:shd w:val="clear" w:color="auto" w:fill="auto"/>
            <w:noWrap/>
            <w:vAlign w:val="center"/>
            <w:hideMark/>
          </w:tcPr>
          <w:p w:rsidR="00FC6660" w:rsidRPr="00A56BE5" w:rsidRDefault="00FC6660" w:rsidP="00FC6660">
            <w:pPr>
              <w:spacing w:after="0" w:line="240" w:lineRule="auto"/>
              <w:jc w:val="both"/>
              <w:rPr>
                <w:rFonts w:ascii="Arial" w:eastAsia="Times New Roman" w:hAnsi="Arial" w:cs="Arial"/>
                <w:sz w:val="18"/>
                <w:szCs w:val="18"/>
                <w:lang w:val="es-ES_tradnl" w:eastAsia="es-ES_tradnl"/>
              </w:rPr>
            </w:pPr>
          </w:p>
        </w:tc>
        <w:tc>
          <w:tcPr>
            <w:tcW w:w="1153" w:type="dxa"/>
            <w:tcBorders>
              <w:top w:val="nil"/>
              <w:left w:val="nil"/>
              <w:bottom w:val="nil"/>
              <w:right w:val="nil"/>
            </w:tcBorders>
            <w:shd w:val="clear" w:color="auto" w:fill="auto"/>
            <w:noWrap/>
            <w:vAlign w:val="bottom"/>
            <w:hideMark/>
          </w:tcPr>
          <w:p w:rsidR="00FC6660" w:rsidRPr="00A56BE5" w:rsidRDefault="00FC6660" w:rsidP="00FC6660">
            <w:pPr>
              <w:spacing w:after="0" w:line="240" w:lineRule="auto"/>
              <w:rPr>
                <w:rFonts w:ascii="Arial" w:eastAsia="Times New Roman" w:hAnsi="Arial" w:cs="Arial"/>
                <w:sz w:val="18"/>
                <w:szCs w:val="18"/>
                <w:lang w:val="es-ES_tradnl" w:eastAsia="es-ES_tradnl"/>
              </w:rPr>
            </w:pPr>
          </w:p>
        </w:tc>
        <w:tc>
          <w:tcPr>
            <w:tcW w:w="1153" w:type="dxa"/>
            <w:tcBorders>
              <w:top w:val="nil"/>
              <w:left w:val="nil"/>
              <w:bottom w:val="nil"/>
              <w:right w:val="nil"/>
            </w:tcBorders>
            <w:shd w:val="clear" w:color="auto" w:fill="auto"/>
            <w:noWrap/>
            <w:vAlign w:val="bottom"/>
            <w:hideMark/>
          </w:tcPr>
          <w:p w:rsidR="00FC6660" w:rsidRPr="00A56BE5" w:rsidRDefault="00FC6660" w:rsidP="00FC6660">
            <w:pPr>
              <w:spacing w:after="0" w:line="240" w:lineRule="auto"/>
              <w:rPr>
                <w:rFonts w:ascii="Arial" w:eastAsia="Times New Roman" w:hAnsi="Arial" w:cs="Arial"/>
                <w:sz w:val="18"/>
                <w:szCs w:val="18"/>
                <w:lang w:val="es-ES_tradnl" w:eastAsia="es-ES_tradnl"/>
              </w:rPr>
            </w:pPr>
          </w:p>
        </w:tc>
        <w:tc>
          <w:tcPr>
            <w:tcW w:w="1600" w:type="dxa"/>
            <w:tcBorders>
              <w:top w:val="nil"/>
              <w:left w:val="nil"/>
              <w:bottom w:val="nil"/>
              <w:right w:val="nil"/>
            </w:tcBorders>
            <w:shd w:val="clear" w:color="auto" w:fill="auto"/>
            <w:noWrap/>
            <w:vAlign w:val="bottom"/>
            <w:hideMark/>
          </w:tcPr>
          <w:p w:rsidR="00FC6660" w:rsidRPr="00A56BE5" w:rsidRDefault="00FC6660" w:rsidP="00FC6660">
            <w:pPr>
              <w:spacing w:after="0" w:line="240" w:lineRule="auto"/>
              <w:rPr>
                <w:rFonts w:ascii="Arial" w:eastAsia="Times New Roman" w:hAnsi="Arial" w:cs="Arial"/>
                <w:sz w:val="18"/>
                <w:szCs w:val="18"/>
                <w:lang w:val="es-ES_tradnl" w:eastAsia="es-ES_tradnl"/>
              </w:rPr>
            </w:pPr>
          </w:p>
        </w:tc>
      </w:tr>
      <w:tr w:rsidR="00A56BE5" w:rsidRPr="00A56BE5" w:rsidTr="00FC6660">
        <w:trPr>
          <w:trHeight w:val="300"/>
        </w:trPr>
        <w:tc>
          <w:tcPr>
            <w:tcW w:w="5034" w:type="dxa"/>
            <w:tcBorders>
              <w:top w:val="single" w:sz="4" w:space="0" w:color="auto"/>
              <w:left w:val="nil"/>
              <w:bottom w:val="double" w:sz="6" w:space="0" w:color="auto"/>
              <w:right w:val="nil"/>
            </w:tcBorders>
            <w:shd w:val="clear" w:color="auto" w:fill="auto"/>
            <w:noWrap/>
            <w:vAlign w:val="center"/>
            <w:hideMark/>
          </w:tcPr>
          <w:p w:rsidR="00FC6660" w:rsidRPr="00A56BE5" w:rsidRDefault="00FC6660" w:rsidP="00FC6660">
            <w:pPr>
              <w:spacing w:after="0" w:line="240" w:lineRule="auto"/>
              <w:jc w:val="both"/>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MONTO GLOBAL (US $)</w:t>
            </w:r>
          </w:p>
        </w:tc>
        <w:tc>
          <w:tcPr>
            <w:tcW w:w="1153" w:type="dxa"/>
            <w:tcBorders>
              <w:top w:val="single" w:sz="4" w:space="0" w:color="auto"/>
              <w:left w:val="nil"/>
              <w:bottom w:val="double" w:sz="6" w:space="0" w:color="auto"/>
              <w:right w:val="nil"/>
            </w:tcBorders>
            <w:shd w:val="clear" w:color="auto" w:fill="auto"/>
            <w:noWrap/>
            <w:vAlign w:val="bottom"/>
            <w:hideMark/>
          </w:tcPr>
          <w:p w:rsidR="00FC6660" w:rsidRPr="00A56BE5" w:rsidRDefault="00FC6660" w:rsidP="00FC666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w:t>
            </w:r>
          </w:p>
        </w:tc>
        <w:tc>
          <w:tcPr>
            <w:tcW w:w="1153" w:type="dxa"/>
            <w:tcBorders>
              <w:top w:val="single" w:sz="4" w:space="0" w:color="auto"/>
              <w:left w:val="nil"/>
              <w:bottom w:val="double" w:sz="6" w:space="0" w:color="auto"/>
              <w:right w:val="nil"/>
            </w:tcBorders>
            <w:shd w:val="clear" w:color="auto" w:fill="auto"/>
            <w:noWrap/>
            <w:vAlign w:val="bottom"/>
            <w:hideMark/>
          </w:tcPr>
          <w:p w:rsidR="00FC6660" w:rsidRPr="00A56BE5" w:rsidRDefault="00FC6660" w:rsidP="00FC666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w:t>
            </w:r>
          </w:p>
        </w:tc>
        <w:tc>
          <w:tcPr>
            <w:tcW w:w="1600" w:type="dxa"/>
            <w:tcBorders>
              <w:top w:val="single" w:sz="4" w:space="0" w:color="auto"/>
              <w:left w:val="nil"/>
              <w:bottom w:val="double" w:sz="6" w:space="0" w:color="auto"/>
              <w:right w:val="nil"/>
            </w:tcBorders>
            <w:shd w:val="clear" w:color="auto" w:fill="auto"/>
            <w:noWrap/>
            <w:vAlign w:val="bottom"/>
            <w:hideMark/>
          </w:tcPr>
          <w:p w:rsidR="00FC6660" w:rsidRPr="00A56BE5" w:rsidRDefault="00A84DFB" w:rsidP="001600AC">
            <w:pPr>
              <w:spacing w:after="0" w:line="240" w:lineRule="auto"/>
              <w:jc w:val="right"/>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19</w:t>
            </w:r>
            <w:del w:id="196" w:author="Inter-American Development Bank" w:date="2016-10-06T18:29:00Z">
              <w:r w:rsidDel="001600AC">
                <w:rPr>
                  <w:rFonts w:ascii="Arial" w:eastAsia="Times New Roman" w:hAnsi="Arial" w:cs="Arial"/>
                  <w:b/>
                  <w:bCs/>
                  <w:sz w:val="18"/>
                  <w:szCs w:val="18"/>
                  <w:lang w:val="es-ES_tradnl" w:eastAsia="es-ES_tradnl"/>
                </w:rPr>
                <w:delText>3</w:delText>
              </w:r>
            </w:del>
            <w:ins w:id="197" w:author="Inter-American Development Bank" w:date="2016-10-06T18:29:00Z">
              <w:r w:rsidR="001600AC">
                <w:rPr>
                  <w:rFonts w:ascii="Arial" w:eastAsia="Times New Roman" w:hAnsi="Arial" w:cs="Arial"/>
                  <w:b/>
                  <w:bCs/>
                  <w:sz w:val="18"/>
                  <w:szCs w:val="18"/>
                  <w:lang w:val="es-ES_tradnl" w:eastAsia="es-ES_tradnl"/>
                </w:rPr>
                <w:t>2</w:t>
              </w:r>
            </w:ins>
            <w:r>
              <w:rPr>
                <w:rFonts w:ascii="Arial" w:eastAsia="Times New Roman" w:hAnsi="Arial" w:cs="Arial"/>
                <w:b/>
                <w:bCs/>
                <w:sz w:val="18"/>
                <w:szCs w:val="18"/>
                <w:lang w:val="es-ES_tradnl" w:eastAsia="es-ES_tradnl"/>
              </w:rPr>
              <w:t>,</w:t>
            </w:r>
            <w:ins w:id="198" w:author="Inter-American Development Bank" w:date="2016-10-06T18:29:00Z">
              <w:r w:rsidR="001600AC">
                <w:rPr>
                  <w:rFonts w:ascii="Arial" w:eastAsia="Times New Roman" w:hAnsi="Arial" w:cs="Arial"/>
                  <w:b/>
                  <w:bCs/>
                  <w:sz w:val="18"/>
                  <w:szCs w:val="18"/>
                  <w:lang w:val="es-ES_tradnl" w:eastAsia="es-ES_tradnl"/>
                </w:rPr>
                <w:t>969</w:t>
              </w:r>
            </w:ins>
            <w:del w:id="199" w:author="Inter-American Development Bank" w:date="2016-10-06T18:29:00Z">
              <w:r w:rsidDel="001600AC">
                <w:rPr>
                  <w:rFonts w:ascii="Arial" w:eastAsia="Times New Roman" w:hAnsi="Arial" w:cs="Arial"/>
                  <w:b/>
                  <w:bCs/>
                  <w:sz w:val="18"/>
                  <w:szCs w:val="18"/>
                  <w:lang w:val="es-ES_tradnl" w:eastAsia="es-ES_tradnl"/>
                </w:rPr>
                <w:delText>388</w:delText>
              </w:r>
            </w:del>
            <w:r w:rsidR="00FC6660" w:rsidRPr="00A56BE5">
              <w:rPr>
                <w:rFonts w:ascii="Arial" w:eastAsia="Times New Roman" w:hAnsi="Arial" w:cs="Arial"/>
                <w:b/>
                <w:bCs/>
                <w:sz w:val="18"/>
                <w:szCs w:val="18"/>
                <w:lang w:val="es-ES_tradnl" w:eastAsia="es-ES_tradnl"/>
              </w:rPr>
              <w:t>,</w:t>
            </w:r>
            <w:del w:id="200" w:author="Inter-American Development Bank" w:date="2016-10-06T18:29:00Z">
              <w:r w:rsidDel="001600AC">
                <w:rPr>
                  <w:rFonts w:ascii="Arial" w:eastAsia="Times New Roman" w:hAnsi="Arial" w:cs="Arial"/>
                  <w:b/>
                  <w:bCs/>
                  <w:sz w:val="18"/>
                  <w:szCs w:val="18"/>
                  <w:lang w:val="es-ES_tradnl" w:eastAsia="es-ES_tradnl"/>
                </w:rPr>
                <w:delText>212</w:delText>
              </w:r>
            </w:del>
            <w:ins w:id="201" w:author="Inter-American Development Bank" w:date="2016-10-06T18:29:00Z">
              <w:r w:rsidR="001600AC">
                <w:rPr>
                  <w:rFonts w:ascii="Arial" w:eastAsia="Times New Roman" w:hAnsi="Arial" w:cs="Arial"/>
                  <w:b/>
                  <w:bCs/>
                  <w:sz w:val="18"/>
                  <w:szCs w:val="18"/>
                  <w:lang w:val="es-ES_tradnl" w:eastAsia="es-ES_tradnl"/>
                </w:rPr>
                <w:t>658</w:t>
              </w:r>
            </w:ins>
          </w:p>
        </w:tc>
      </w:tr>
    </w:tbl>
    <w:p w:rsidR="00B81BCF" w:rsidRPr="00912714" w:rsidRDefault="006D1BCF" w:rsidP="00912714">
      <w:pPr>
        <w:pStyle w:val="ListParagraph"/>
        <w:numPr>
          <w:ilvl w:val="1"/>
          <w:numId w:val="16"/>
        </w:numPr>
        <w:spacing w:before="120" w:after="120" w:line="240" w:lineRule="auto"/>
        <w:ind w:left="720"/>
        <w:contextualSpacing w:val="0"/>
        <w:jc w:val="both"/>
        <w:rPr>
          <w:rFonts w:ascii="Arial" w:hAnsi="Arial" w:cs="Arial"/>
          <w:lang w:val="es-ES_tradnl"/>
        </w:rPr>
      </w:pPr>
      <w:r w:rsidRPr="00A56BE5">
        <w:rPr>
          <w:rFonts w:ascii="Arial" w:hAnsi="Arial" w:cs="Arial"/>
          <w:lang w:val="es-ES_tradnl"/>
        </w:rPr>
        <w:t xml:space="preserve">Estas atenciones son independientes de </w:t>
      </w:r>
      <w:r w:rsidR="003B657F" w:rsidRPr="00A56BE5">
        <w:rPr>
          <w:rFonts w:ascii="Arial" w:hAnsi="Arial" w:cs="Arial"/>
          <w:lang w:val="es-ES_tradnl"/>
        </w:rPr>
        <w:t xml:space="preserve">una posible mayor expansión en los servicios a la primera infancia </w:t>
      </w:r>
      <w:r w:rsidRPr="00A56BE5">
        <w:rPr>
          <w:rFonts w:ascii="Arial" w:hAnsi="Arial" w:cs="Arial"/>
          <w:lang w:val="es-ES_tradnl"/>
        </w:rPr>
        <w:t xml:space="preserve">que el Gobierno de República Dominicana </w:t>
      </w:r>
      <w:r w:rsidR="003B657F" w:rsidRPr="00A56BE5">
        <w:rPr>
          <w:rFonts w:ascii="Arial" w:hAnsi="Arial" w:cs="Arial"/>
          <w:lang w:val="es-ES_tradnl"/>
        </w:rPr>
        <w:t>realice</w:t>
      </w:r>
      <w:r w:rsidRPr="00A56BE5">
        <w:rPr>
          <w:rFonts w:ascii="Arial" w:hAnsi="Arial" w:cs="Arial"/>
          <w:lang w:val="es-ES_tradnl"/>
        </w:rPr>
        <w:t>. El análisis se basará en los beneficiarios de los servicios incluidos en esta tabla.</w:t>
      </w:r>
    </w:p>
    <w:p w:rsidR="00010F7F" w:rsidRDefault="0093104C" w:rsidP="00912714">
      <w:pPr>
        <w:pStyle w:val="ListParagraph"/>
        <w:numPr>
          <w:ilvl w:val="1"/>
          <w:numId w:val="16"/>
        </w:numPr>
        <w:spacing w:before="120" w:after="120" w:line="240" w:lineRule="auto"/>
        <w:ind w:left="720"/>
        <w:contextualSpacing w:val="0"/>
        <w:jc w:val="both"/>
        <w:rPr>
          <w:ins w:id="202" w:author="Carlos Gargiulo" w:date="2016-10-07T14:03:00Z"/>
          <w:rFonts w:ascii="Arial" w:hAnsi="Arial" w:cs="Arial"/>
          <w:lang w:val="es-ES_tradnl"/>
        </w:rPr>
      </w:pPr>
      <w:r w:rsidRPr="00A56BE5">
        <w:rPr>
          <w:rFonts w:ascii="Arial" w:hAnsi="Arial" w:cs="Arial"/>
          <w:lang w:val="es-ES_tradnl"/>
        </w:rPr>
        <w:t>La asistencia de este programa de Gobierno está dirigida a los niños en condiciones de pobreza y en alto riesgo. La bibliografía indica que: “</w:t>
      </w:r>
      <w:r w:rsidR="00B81BCF" w:rsidRPr="00A56BE5">
        <w:rPr>
          <w:rFonts w:ascii="Arial" w:hAnsi="Arial" w:cs="Arial"/>
          <w:lang w:val="es-ES_tradnl"/>
        </w:rPr>
        <w:t xml:space="preserve">Los niños que nacen en familias pobres comienzan la escuela mucho menos preparados para aprender porque sus capacidades cognitivas y riqueza de su vocabulario son muy inferiores a las de niños de familias con mayores ingresos. Esos niños están en desventaja para aprender. </w:t>
      </w:r>
      <w:r w:rsidR="00B81BCF" w:rsidRPr="00A56BE5">
        <w:rPr>
          <w:rFonts w:ascii="Arial" w:hAnsi="Arial" w:cs="Arial"/>
          <w:lang w:val="es-ES_tradnl"/>
        </w:rPr>
        <w:lastRenderedPageBreak/>
        <w:t>Obtienen menos logros en la escuela, reprueban con mayor frecuencia y, con el tiempo, suelen dejar de estudiar. Cuando crecen, tienen ingresos más bajos y mayores probabilidades de delinquir (Ruhm y Waldfogel, 2011).</w:t>
      </w:r>
      <w:r w:rsidRPr="00A56BE5">
        <w:rPr>
          <w:rFonts w:ascii="Arial" w:hAnsi="Arial" w:cs="Arial"/>
          <w:lang w:val="es-ES_tradnl"/>
        </w:rPr>
        <w:t>”</w:t>
      </w:r>
      <w:r w:rsidRPr="00A56BE5">
        <w:rPr>
          <w:rStyle w:val="FootnoteReference"/>
          <w:rFonts w:ascii="Arial" w:hAnsi="Arial" w:cs="Arial"/>
          <w:lang w:val="es-ES_tradnl"/>
        </w:rPr>
        <w:footnoteReference w:id="6"/>
      </w:r>
      <w:r w:rsidR="00B81BCF" w:rsidRPr="00A56BE5">
        <w:rPr>
          <w:rFonts w:ascii="Arial" w:hAnsi="Arial" w:cs="Arial"/>
          <w:lang w:val="es-ES_tradnl"/>
        </w:rPr>
        <w:t xml:space="preserve"> </w:t>
      </w:r>
    </w:p>
    <w:p w:rsidR="00535E6F" w:rsidRPr="00A56BE5" w:rsidRDefault="00535E6F" w:rsidP="00912714">
      <w:pPr>
        <w:pStyle w:val="ListParagraph"/>
        <w:numPr>
          <w:ilvl w:val="1"/>
          <w:numId w:val="16"/>
        </w:numPr>
        <w:spacing w:before="120" w:after="120" w:line="240" w:lineRule="auto"/>
        <w:ind w:left="720"/>
        <w:contextualSpacing w:val="0"/>
        <w:jc w:val="both"/>
        <w:rPr>
          <w:rFonts w:ascii="Arial" w:hAnsi="Arial" w:cs="Arial"/>
          <w:lang w:val="es-ES_tradnl"/>
        </w:rPr>
      </w:pPr>
      <w:ins w:id="207" w:author="Carlos Gargiulo" w:date="2016-10-07T14:03:00Z">
        <w:r>
          <w:rPr>
            <w:rFonts w:ascii="Arial" w:hAnsi="Arial" w:cs="Arial"/>
            <w:lang w:val="es-ES_tradnl"/>
          </w:rPr>
          <w:t xml:space="preserve">Dado que </w:t>
        </w:r>
      </w:ins>
      <w:ins w:id="208" w:author="Carlos Gargiulo" w:date="2016-10-07T14:04:00Z">
        <w:r>
          <w:rPr>
            <w:rFonts w:ascii="Arial" w:hAnsi="Arial" w:cs="Arial"/>
            <w:lang w:val="es-ES_tradnl"/>
          </w:rPr>
          <w:t>la bibliografía reporta tantos</w:t>
        </w:r>
      </w:ins>
      <w:ins w:id="209" w:author="Carlos Gargiulo" w:date="2016-10-07T14:03:00Z">
        <w:r>
          <w:rPr>
            <w:rFonts w:ascii="Arial" w:hAnsi="Arial" w:cs="Arial"/>
            <w:lang w:val="es-ES_tradnl"/>
          </w:rPr>
          <w:t xml:space="preserve"> beneficios directos </w:t>
        </w:r>
      </w:ins>
      <w:ins w:id="210" w:author="Carlos Gargiulo" w:date="2016-10-07T14:05:00Z">
        <w:r>
          <w:rPr>
            <w:rFonts w:ascii="Arial" w:hAnsi="Arial" w:cs="Arial"/>
            <w:lang w:val="es-ES_tradnl"/>
          </w:rPr>
          <w:t>por</w:t>
        </w:r>
      </w:ins>
      <w:ins w:id="211" w:author="Carlos Gargiulo" w:date="2016-10-07T14:03:00Z">
        <w:r>
          <w:rPr>
            <w:rFonts w:ascii="Arial" w:hAnsi="Arial" w:cs="Arial"/>
            <w:lang w:val="es-ES_tradnl"/>
          </w:rPr>
          <w:t xml:space="preserve"> la atenci</w:t>
        </w:r>
      </w:ins>
      <w:ins w:id="212" w:author="Carlos Gargiulo" w:date="2016-10-07T14:04:00Z">
        <w:r>
          <w:rPr>
            <w:rFonts w:ascii="Arial" w:hAnsi="Arial" w:cs="Arial"/>
            <w:lang w:val="es-ES_tradnl"/>
          </w:rPr>
          <w:t>ón temprana a la niñez</w:t>
        </w:r>
      </w:ins>
      <w:ins w:id="213" w:author="Carlos Gargiulo" w:date="2016-10-07T14:05:00Z">
        <w:r>
          <w:rPr>
            <w:rFonts w:ascii="Arial" w:hAnsi="Arial" w:cs="Arial"/>
            <w:lang w:val="es-ES_tradnl"/>
          </w:rPr>
          <w:t xml:space="preserve">, este análisis sólo toma éstos y prescinde de los beneficios indirectos tales como la posibilidad </w:t>
        </w:r>
      </w:ins>
      <w:ins w:id="214" w:author="Carlos Gargiulo" w:date="2016-10-07T14:06:00Z">
        <w:r>
          <w:rPr>
            <w:rFonts w:ascii="Arial" w:hAnsi="Arial" w:cs="Arial"/>
            <w:lang w:val="es-ES_tradnl"/>
          </w:rPr>
          <w:t xml:space="preserve">de trabajar </w:t>
        </w:r>
      </w:ins>
      <w:ins w:id="215" w:author="Carlos Gargiulo" w:date="2016-10-07T14:05:00Z">
        <w:r>
          <w:rPr>
            <w:rFonts w:ascii="Arial" w:hAnsi="Arial" w:cs="Arial"/>
            <w:lang w:val="es-ES_tradnl"/>
          </w:rPr>
          <w:t>que los CAIPIs brindan a las madres</w:t>
        </w:r>
      </w:ins>
      <w:ins w:id="216" w:author="Carlos Gargiulo" w:date="2016-10-07T14:06:00Z">
        <w:r>
          <w:rPr>
            <w:rFonts w:ascii="Arial" w:hAnsi="Arial" w:cs="Arial"/>
            <w:lang w:val="es-ES_tradnl"/>
          </w:rPr>
          <w:t xml:space="preserve"> de los niños que concurren a estas instalaciones. El resultado de considerar este efecto indirecto sería </w:t>
        </w:r>
      </w:ins>
      <w:ins w:id="217" w:author="Carlos Gargiulo" w:date="2016-10-07T14:07:00Z">
        <w:r>
          <w:rPr>
            <w:rFonts w:ascii="Arial" w:hAnsi="Arial" w:cs="Arial"/>
            <w:lang w:val="es-ES_tradnl"/>
          </w:rPr>
          <w:t xml:space="preserve">de </w:t>
        </w:r>
      </w:ins>
      <w:ins w:id="218" w:author="Carlos Gargiulo" w:date="2016-10-07T14:06:00Z">
        <w:r>
          <w:rPr>
            <w:rFonts w:ascii="Arial" w:hAnsi="Arial" w:cs="Arial"/>
            <w:lang w:val="es-ES_tradnl"/>
          </w:rPr>
          <w:t>aumentar los beneficios.</w:t>
        </w:r>
      </w:ins>
      <w:ins w:id="219" w:author="Carlos Gargiulo" w:date="2016-10-07T14:05:00Z">
        <w:r>
          <w:rPr>
            <w:rFonts w:ascii="Arial" w:hAnsi="Arial" w:cs="Arial"/>
            <w:lang w:val="es-ES_tradnl"/>
          </w:rPr>
          <w:t xml:space="preserve">  </w:t>
        </w:r>
      </w:ins>
      <w:ins w:id="220" w:author="Carlos Gargiulo" w:date="2016-10-07T14:04:00Z">
        <w:r>
          <w:rPr>
            <w:rFonts w:ascii="Arial" w:hAnsi="Arial" w:cs="Arial"/>
            <w:lang w:val="es-ES_tradnl"/>
          </w:rPr>
          <w:t xml:space="preserve"> </w:t>
        </w:r>
      </w:ins>
      <w:ins w:id="221" w:author="Carlos Gargiulo" w:date="2016-10-07T14:08:00Z">
        <w:r>
          <w:rPr>
            <w:rFonts w:ascii="Arial" w:hAnsi="Arial" w:cs="Arial"/>
            <w:lang w:val="es-ES_tradnl"/>
          </w:rPr>
          <w:t>Su consideraci</w:t>
        </w:r>
      </w:ins>
      <w:ins w:id="222" w:author="Carlos Gargiulo" w:date="2016-10-07T14:09:00Z">
        <w:r>
          <w:rPr>
            <w:rFonts w:ascii="Arial" w:hAnsi="Arial" w:cs="Arial"/>
            <w:lang w:val="es-ES_tradnl"/>
          </w:rPr>
          <w:t xml:space="preserve">ón sólo sería necesaria si el análisis </w:t>
        </w:r>
        <w:r w:rsidR="0067789D">
          <w:rPr>
            <w:rFonts w:ascii="Arial" w:hAnsi="Arial" w:cs="Arial"/>
            <w:lang w:val="es-ES_tradnl"/>
          </w:rPr>
          <w:t xml:space="preserve">nos diera una Tasa Interna de </w:t>
        </w:r>
      </w:ins>
      <w:ins w:id="223" w:author="Carlos Gargiulo" w:date="2016-10-07T14:10:00Z">
        <w:r w:rsidR="0067789D">
          <w:rPr>
            <w:rFonts w:ascii="Arial" w:hAnsi="Arial" w:cs="Arial"/>
            <w:lang w:val="es-ES_tradnl"/>
          </w:rPr>
          <w:t>R</w:t>
        </w:r>
      </w:ins>
      <w:ins w:id="224" w:author="Carlos Gargiulo" w:date="2016-10-07T14:09:00Z">
        <w:r w:rsidR="0067789D">
          <w:rPr>
            <w:rFonts w:ascii="Arial" w:hAnsi="Arial" w:cs="Arial"/>
            <w:lang w:val="es-ES_tradnl"/>
          </w:rPr>
          <w:t xml:space="preserve">etorno </w:t>
        </w:r>
      </w:ins>
      <w:ins w:id="225" w:author="Carlos Gargiulo" w:date="2016-10-07T14:10:00Z">
        <w:r w:rsidR="0067789D">
          <w:rPr>
            <w:rFonts w:ascii="Arial" w:hAnsi="Arial" w:cs="Arial"/>
            <w:lang w:val="es-ES_tradnl"/>
          </w:rPr>
          <w:t xml:space="preserve">menor que 12, </w:t>
        </w:r>
      </w:ins>
      <w:ins w:id="226" w:author="Carlos Gargiulo" w:date="2016-10-07T14:09:00Z">
        <w:r w:rsidR="0067789D">
          <w:rPr>
            <w:rFonts w:ascii="Arial" w:hAnsi="Arial" w:cs="Arial"/>
            <w:lang w:val="es-ES_tradnl"/>
          </w:rPr>
          <w:t xml:space="preserve">o un Valor </w:t>
        </w:r>
      </w:ins>
      <w:ins w:id="227" w:author="Carlos Gargiulo" w:date="2016-10-07T14:10:00Z">
        <w:r w:rsidR="0067789D">
          <w:rPr>
            <w:rFonts w:ascii="Arial" w:hAnsi="Arial" w:cs="Arial"/>
            <w:lang w:val="es-ES_tradnl"/>
          </w:rPr>
          <w:t>P</w:t>
        </w:r>
      </w:ins>
      <w:ins w:id="228" w:author="Carlos Gargiulo" w:date="2016-10-07T14:09:00Z">
        <w:r w:rsidR="0067789D">
          <w:rPr>
            <w:rFonts w:ascii="Arial" w:hAnsi="Arial" w:cs="Arial"/>
            <w:lang w:val="es-ES_tradnl"/>
          </w:rPr>
          <w:t xml:space="preserve">resente </w:t>
        </w:r>
      </w:ins>
      <w:ins w:id="229" w:author="Carlos Gargiulo" w:date="2016-10-07T14:10:00Z">
        <w:r w:rsidR="0067789D">
          <w:rPr>
            <w:rFonts w:ascii="Arial" w:hAnsi="Arial" w:cs="Arial"/>
            <w:lang w:val="es-ES_tradnl"/>
          </w:rPr>
          <w:t>N</w:t>
        </w:r>
      </w:ins>
      <w:ins w:id="230" w:author="Carlos Gargiulo" w:date="2016-10-07T14:09:00Z">
        <w:r w:rsidR="0067789D">
          <w:rPr>
            <w:rFonts w:ascii="Arial" w:hAnsi="Arial" w:cs="Arial"/>
            <w:lang w:val="es-ES_tradnl"/>
          </w:rPr>
          <w:t xml:space="preserve">eto </w:t>
        </w:r>
      </w:ins>
      <w:ins w:id="231" w:author="Carlos Gargiulo" w:date="2016-10-07T14:10:00Z">
        <w:r w:rsidR="0067789D">
          <w:rPr>
            <w:rFonts w:ascii="Arial" w:hAnsi="Arial" w:cs="Arial"/>
            <w:lang w:val="es-ES_tradnl"/>
          </w:rPr>
          <w:t>negativo.</w:t>
        </w:r>
      </w:ins>
    </w:p>
    <w:p w:rsidR="00010F7F" w:rsidRPr="00A56BE5" w:rsidRDefault="00010F7F" w:rsidP="00912714">
      <w:pPr>
        <w:pStyle w:val="Heading2"/>
        <w:numPr>
          <w:ilvl w:val="0"/>
          <w:numId w:val="27"/>
        </w:numPr>
        <w:spacing w:before="120" w:after="120"/>
        <w:ind w:hanging="720"/>
        <w:rPr>
          <w:rFonts w:ascii="Arial" w:hAnsi="Arial" w:cs="Arial"/>
          <w:color w:val="auto"/>
          <w:sz w:val="22"/>
          <w:szCs w:val="22"/>
          <w:lang w:val="es-ES_tradnl"/>
        </w:rPr>
      </w:pPr>
      <w:bookmarkStart w:id="232" w:name="_Toc462859742"/>
      <w:r w:rsidRPr="00A56BE5">
        <w:rPr>
          <w:rFonts w:ascii="Arial" w:hAnsi="Arial" w:cs="Arial"/>
          <w:color w:val="auto"/>
          <w:sz w:val="22"/>
          <w:szCs w:val="22"/>
          <w:lang w:val="es-ES_tradnl"/>
        </w:rPr>
        <w:t>Beneficios derivados de una mayor eficiencia interna</w:t>
      </w:r>
      <w:bookmarkEnd w:id="232"/>
    </w:p>
    <w:p w:rsidR="002E4337" w:rsidRPr="00A56BE5" w:rsidRDefault="002E4337" w:rsidP="00912714">
      <w:pPr>
        <w:pStyle w:val="ListParagraph"/>
        <w:numPr>
          <w:ilvl w:val="1"/>
          <w:numId w:val="16"/>
        </w:numPr>
        <w:spacing w:before="120" w:after="120" w:line="240" w:lineRule="auto"/>
        <w:ind w:left="720"/>
        <w:contextualSpacing w:val="0"/>
        <w:jc w:val="both"/>
        <w:rPr>
          <w:rFonts w:ascii="Arial" w:hAnsi="Arial" w:cs="Arial"/>
          <w:lang w:val="es-ES_tradnl"/>
        </w:rPr>
      </w:pPr>
      <w:r w:rsidRPr="00A56BE5">
        <w:rPr>
          <w:rFonts w:ascii="Arial" w:hAnsi="Arial" w:cs="Arial"/>
          <w:lang w:val="es-ES_tradnl"/>
        </w:rPr>
        <w:t>Según estimaciones Heckman y Masterov</w:t>
      </w:r>
      <w:r w:rsidRPr="00A56BE5">
        <w:rPr>
          <w:rStyle w:val="FootnoteReference"/>
          <w:rFonts w:ascii="Arial" w:hAnsi="Arial" w:cs="Arial"/>
          <w:lang w:val="es-ES_tradnl"/>
        </w:rPr>
        <w:footnoteReference w:id="7"/>
      </w:r>
      <w:r w:rsidRPr="00A56BE5">
        <w:rPr>
          <w:rFonts w:ascii="Arial" w:hAnsi="Arial" w:cs="Arial"/>
          <w:lang w:val="es-ES_tradnl"/>
        </w:rPr>
        <w:t>, por cada dólar invertido en el desarrollo infantil hay un retorno de hasta US$17 dólares. Esto se debe a que los niños beneficiados por un desarrollo infantil de calidad suelen ser adultos más productivos con ingresos más altos y que en el futuro dependen menos de los servicios sociales e incursionan menos en el sistema judicial.</w:t>
      </w:r>
      <w:ins w:id="241" w:author="Carlos Gargiulo" w:date="2016-10-07T13:56:00Z">
        <w:r w:rsidR="002F18E8">
          <w:rPr>
            <w:rFonts w:ascii="Arial" w:hAnsi="Arial" w:cs="Arial"/>
            <w:lang w:val="es-ES_tradnl"/>
          </w:rPr>
          <w:t xml:space="preserve"> Estas cifras sólo son demostrativas </w:t>
        </w:r>
      </w:ins>
      <w:ins w:id="242" w:author="Carlos Gargiulo" w:date="2016-10-07T13:57:00Z">
        <w:r w:rsidR="002F18E8">
          <w:rPr>
            <w:rFonts w:ascii="Arial" w:hAnsi="Arial" w:cs="Arial"/>
            <w:lang w:val="es-ES_tradnl"/>
          </w:rPr>
          <w:t xml:space="preserve">y a los fines de comparación, </w:t>
        </w:r>
      </w:ins>
      <w:ins w:id="243" w:author="Carlos Gargiulo" w:date="2016-10-07T13:56:00Z">
        <w:r w:rsidR="002F18E8">
          <w:rPr>
            <w:rFonts w:ascii="Arial" w:hAnsi="Arial" w:cs="Arial"/>
            <w:lang w:val="es-ES_tradnl"/>
          </w:rPr>
          <w:t>pero no se utilizaron en el análisis.</w:t>
        </w:r>
      </w:ins>
    </w:p>
    <w:p w:rsidR="005F4AF4" w:rsidRPr="00A56BE5" w:rsidRDefault="005F4AF4" w:rsidP="00912714">
      <w:pPr>
        <w:pStyle w:val="Heading3"/>
        <w:numPr>
          <w:ilvl w:val="0"/>
          <w:numId w:val="28"/>
        </w:numPr>
        <w:ind w:hanging="720"/>
        <w:rPr>
          <w:rFonts w:ascii="Arial" w:hAnsi="Arial" w:cs="Arial"/>
          <w:color w:val="auto"/>
          <w:lang w:val="es-ES_tradnl"/>
        </w:rPr>
      </w:pPr>
      <w:bookmarkStart w:id="244" w:name="_Toc462859743"/>
      <w:r w:rsidRPr="00A56BE5">
        <w:rPr>
          <w:rFonts w:ascii="Arial" w:hAnsi="Arial" w:cs="Arial"/>
          <w:color w:val="auto"/>
          <w:lang w:val="es-ES_tradnl"/>
        </w:rPr>
        <w:t>Primaria</w:t>
      </w:r>
      <w:bookmarkEnd w:id="244"/>
    </w:p>
    <w:p w:rsidR="00D36972" w:rsidRPr="00A56BE5" w:rsidRDefault="009D7834" w:rsidP="00AE5895">
      <w:pPr>
        <w:pStyle w:val="ListParagraph"/>
        <w:numPr>
          <w:ilvl w:val="1"/>
          <w:numId w:val="16"/>
        </w:numPr>
        <w:spacing w:after="0" w:line="240" w:lineRule="auto"/>
        <w:ind w:left="720"/>
        <w:contextualSpacing w:val="0"/>
        <w:jc w:val="both"/>
        <w:rPr>
          <w:rFonts w:ascii="Arial" w:hAnsi="Arial" w:cs="Arial"/>
          <w:lang w:val="es-ES_tradnl"/>
        </w:rPr>
      </w:pPr>
      <w:r w:rsidRPr="00A56BE5">
        <w:rPr>
          <w:rFonts w:ascii="Arial" w:hAnsi="Arial" w:cs="Arial"/>
          <w:lang w:val="es-ES_tradnl"/>
        </w:rPr>
        <w:t>Se espera que con el tratamiento de primera infancia mejore la eficiencia interna a futuro (Cohort_RD.xls). En esta evaluación se trataron l</w:t>
      </w:r>
      <w:r w:rsidR="00CB371E" w:rsidRPr="00A56BE5">
        <w:rPr>
          <w:rFonts w:ascii="Arial" w:hAnsi="Arial" w:cs="Arial"/>
          <w:lang w:val="es-ES_tradnl"/>
        </w:rPr>
        <w:t xml:space="preserve">os aspectos de promoción y deserción </w:t>
      </w:r>
      <w:r w:rsidR="001C5475">
        <w:rPr>
          <w:rFonts w:ascii="Arial" w:hAnsi="Arial" w:cs="Arial"/>
          <w:lang w:val="es-ES_tradnl"/>
        </w:rPr>
        <w:t>incrementando como resultado del programa levemente</w:t>
      </w:r>
      <w:r w:rsidR="00CB371E" w:rsidRPr="00A56BE5">
        <w:rPr>
          <w:rFonts w:ascii="Arial" w:hAnsi="Arial" w:cs="Arial"/>
          <w:lang w:val="es-ES_tradnl"/>
        </w:rPr>
        <w:t xml:space="preserve"> la </w:t>
      </w:r>
      <w:r w:rsidR="001C5475">
        <w:rPr>
          <w:rFonts w:ascii="Arial" w:hAnsi="Arial" w:cs="Arial"/>
          <w:lang w:val="es-ES_tradnl"/>
        </w:rPr>
        <w:t xml:space="preserve">primera y </w:t>
      </w:r>
      <w:r w:rsidRPr="00A56BE5">
        <w:rPr>
          <w:rFonts w:ascii="Arial" w:hAnsi="Arial" w:cs="Arial"/>
          <w:lang w:val="es-ES_tradnl"/>
        </w:rPr>
        <w:t xml:space="preserve"> ajustando con la disminución </w:t>
      </w:r>
      <w:r w:rsidR="001C5475">
        <w:rPr>
          <w:rFonts w:ascii="Arial" w:hAnsi="Arial" w:cs="Arial"/>
          <w:lang w:val="es-ES_tradnl"/>
        </w:rPr>
        <w:t>en</w:t>
      </w:r>
      <w:r w:rsidRPr="00A56BE5">
        <w:rPr>
          <w:rFonts w:ascii="Arial" w:hAnsi="Arial" w:cs="Arial"/>
          <w:lang w:val="es-ES_tradnl"/>
        </w:rPr>
        <w:t xml:space="preserve"> la deserción en los mismos</w:t>
      </w:r>
      <w:r w:rsidR="001C5475">
        <w:rPr>
          <w:rFonts w:ascii="Arial" w:hAnsi="Arial" w:cs="Arial"/>
          <w:lang w:val="es-ES_tradnl"/>
        </w:rPr>
        <w:t xml:space="preserve"> puntos</w:t>
      </w:r>
      <w:r w:rsidRPr="00A56BE5">
        <w:rPr>
          <w:rFonts w:ascii="Arial" w:hAnsi="Arial" w:cs="Arial"/>
          <w:lang w:val="es-ES_tradnl"/>
        </w:rPr>
        <w:t xml:space="preserve"> porcentuales</w:t>
      </w:r>
      <w:r w:rsidR="00FC6660" w:rsidRPr="00A56BE5">
        <w:rPr>
          <w:rFonts w:ascii="Arial" w:hAnsi="Arial" w:cs="Arial"/>
          <w:lang w:val="es-ES_tradnl"/>
        </w:rPr>
        <w:t>. Los valores</w:t>
      </w:r>
      <w:r w:rsidRPr="00A56BE5">
        <w:rPr>
          <w:rFonts w:ascii="Arial" w:hAnsi="Arial" w:cs="Arial"/>
          <w:lang w:val="es-ES_tradnl"/>
        </w:rPr>
        <w:t xml:space="preserve"> </w:t>
      </w:r>
      <w:r w:rsidR="00FC6660" w:rsidRPr="00A56BE5">
        <w:rPr>
          <w:rFonts w:ascii="Arial" w:hAnsi="Arial" w:cs="Arial"/>
          <w:lang w:val="es-ES_tradnl"/>
        </w:rPr>
        <w:t xml:space="preserve">de </w:t>
      </w:r>
      <w:r w:rsidRPr="00A56BE5">
        <w:rPr>
          <w:rFonts w:ascii="Arial" w:hAnsi="Arial" w:cs="Arial"/>
          <w:lang w:val="es-ES_tradnl"/>
        </w:rPr>
        <w:t xml:space="preserve">la cohorte </w:t>
      </w:r>
      <w:r w:rsidR="00FC6660" w:rsidRPr="00A56BE5">
        <w:rPr>
          <w:rFonts w:ascii="Arial" w:hAnsi="Arial" w:cs="Arial"/>
          <w:lang w:val="es-ES_tradnl"/>
        </w:rPr>
        <w:t xml:space="preserve">nacional </w:t>
      </w:r>
      <w:r w:rsidRPr="00A56BE5">
        <w:rPr>
          <w:rFonts w:ascii="Arial" w:hAnsi="Arial" w:cs="Arial"/>
          <w:lang w:val="es-ES_tradnl"/>
        </w:rPr>
        <w:t>se puede</w:t>
      </w:r>
      <w:r w:rsidR="00FC6660" w:rsidRPr="00A56BE5">
        <w:rPr>
          <w:rFonts w:ascii="Arial" w:hAnsi="Arial" w:cs="Arial"/>
          <w:lang w:val="es-ES_tradnl"/>
        </w:rPr>
        <w:t>n</w:t>
      </w:r>
      <w:r w:rsidRPr="00A56BE5">
        <w:rPr>
          <w:rFonts w:ascii="Arial" w:hAnsi="Arial" w:cs="Arial"/>
          <w:lang w:val="es-ES_tradnl"/>
        </w:rPr>
        <w:t xml:space="preserve"> apreciar con un análisis de cohorte sintético. </w:t>
      </w:r>
      <w:r w:rsidR="001A7083" w:rsidRPr="00A56BE5">
        <w:rPr>
          <w:rFonts w:ascii="Arial" w:hAnsi="Arial" w:cs="Arial"/>
          <w:lang w:val="es-ES_tradnl"/>
        </w:rPr>
        <w:t xml:space="preserve">Se </w:t>
      </w:r>
      <w:r w:rsidR="007D5169" w:rsidRPr="00A56BE5">
        <w:rPr>
          <w:rFonts w:ascii="Arial" w:hAnsi="Arial" w:cs="Arial"/>
          <w:lang w:val="es-ES_tradnl"/>
        </w:rPr>
        <w:t>realizó</w:t>
      </w:r>
      <w:r w:rsidR="001A7083" w:rsidRPr="00A56BE5">
        <w:rPr>
          <w:rFonts w:ascii="Arial" w:hAnsi="Arial" w:cs="Arial"/>
          <w:lang w:val="es-ES_tradnl"/>
        </w:rPr>
        <w:t xml:space="preserve"> </w:t>
      </w:r>
      <w:r w:rsidRPr="00A56BE5">
        <w:rPr>
          <w:rFonts w:ascii="Arial" w:hAnsi="Arial" w:cs="Arial"/>
          <w:lang w:val="es-ES_tradnl"/>
        </w:rPr>
        <w:t xml:space="preserve">este ejercicio </w:t>
      </w:r>
      <w:r w:rsidR="001A7083" w:rsidRPr="00A56BE5">
        <w:rPr>
          <w:rFonts w:ascii="Arial" w:hAnsi="Arial" w:cs="Arial"/>
          <w:lang w:val="es-ES_tradnl"/>
        </w:rPr>
        <w:t xml:space="preserve">para los </w:t>
      </w:r>
      <w:r w:rsidR="004E78CE" w:rsidRPr="00A56BE5">
        <w:rPr>
          <w:rFonts w:ascii="Arial" w:hAnsi="Arial" w:cs="Arial"/>
          <w:lang w:val="es-ES_tradnl"/>
        </w:rPr>
        <w:t>ocho</w:t>
      </w:r>
      <w:r w:rsidR="001A7083" w:rsidRPr="00A56BE5">
        <w:rPr>
          <w:rFonts w:ascii="Arial" w:hAnsi="Arial" w:cs="Arial"/>
          <w:lang w:val="es-ES_tradnl"/>
        </w:rPr>
        <w:t xml:space="preserve"> grados de </w:t>
      </w:r>
      <w:r w:rsidR="007D5169" w:rsidRPr="00A56BE5">
        <w:rPr>
          <w:rFonts w:ascii="Arial" w:hAnsi="Arial" w:cs="Arial"/>
          <w:lang w:val="es-ES_tradnl"/>
        </w:rPr>
        <w:t>primaria</w:t>
      </w:r>
      <w:r w:rsidR="00FC6660" w:rsidRPr="00A56BE5">
        <w:rPr>
          <w:rFonts w:ascii="Arial" w:hAnsi="Arial" w:cs="Arial"/>
          <w:lang w:val="es-ES_tradnl"/>
        </w:rPr>
        <w:t>. Los resultados de la cohorte nacional se aplicaron a</w:t>
      </w:r>
      <w:r w:rsidRPr="00A56BE5">
        <w:rPr>
          <w:rFonts w:ascii="Arial" w:hAnsi="Arial" w:cs="Arial"/>
          <w:lang w:val="es-ES_tradnl"/>
        </w:rPr>
        <w:t xml:space="preserve"> la población objetivo de los infantes beneficiarios del préstamo del Banco.</w:t>
      </w:r>
      <w:r w:rsidR="00A453CE" w:rsidRPr="00A56BE5">
        <w:rPr>
          <w:rFonts w:ascii="Arial" w:hAnsi="Arial" w:cs="Arial"/>
          <w:lang w:val="es-ES_tradnl"/>
        </w:rPr>
        <w:t xml:space="preserve"> </w:t>
      </w:r>
    </w:p>
    <w:p w:rsidR="00AE5895" w:rsidRPr="00A56BE5" w:rsidRDefault="00AE5895" w:rsidP="00AE5895">
      <w:pPr>
        <w:pStyle w:val="ListParagraph"/>
        <w:spacing w:after="0" w:line="240" w:lineRule="auto"/>
        <w:contextualSpacing w:val="0"/>
        <w:jc w:val="both"/>
        <w:rPr>
          <w:rFonts w:ascii="Arial" w:hAnsi="Arial" w:cs="Arial"/>
          <w:sz w:val="24"/>
          <w:szCs w:val="24"/>
          <w:lang w:val="es-ES_tradnl"/>
        </w:rPr>
      </w:pPr>
    </w:p>
    <w:tbl>
      <w:tblPr>
        <w:tblW w:w="8796" w:type="dxa"/>
        <w:tblInd w:w="700" w:type="dxa"/>
        <w:tblCellMar>
          <w:left w:w="70" w:type="dxa"/>
          <w:right w:w="70" w:type="dxa"/>
        </w:tblCellMar>
        <w:tblLook w:val="04A0" w:firstRow="1" w:lastRow="0" w:firstColumn="1" w:lastColumn="0" w:noHBand="0" w:noVBand="1"/>
      </w:tblPr>
      <w:tblGrid>
        <w:gridCol w:w="90"/>
        <w:gridCol w:w="3519"/>
        <w:gridCol w:w="2164"/>
        <w:gridCol w:w="1427"/>
        <w:gridCol w:w="90"/>
        <w:gridCol w:w="1416"/>
        <w:gridCol w:w="90"/>
      </w:tblGrid>
      <w:tr w:rsidR="00A56BE5" w:rsidRPr="00A56BE5" w:rsidTr="009E343D">
        <w:trPr>
          <w:gridAfter w:val="1"/>
          <w:wAfter w:w="90" w:type="dxa"/>
          <w:trHeight w:val="270"/>
        </w:trPr>
        <w:tc>
          <w:tcPr>
            <w:tcW w:w="7200" w:type="dxa"/>
            <w:gridSpan w:val="4"/>
            <w:tcBorders>
              <w:top w:val="nil"/>
              <w:left w:val="nil"/>
              <w:bottom w:val="nil"/>
              <w:right w:val="nil"/>
            </w:tcBorders>
            <w:shd w:val="clear" w:color="auto" w:fill="auto"/>
            <w:noWrap/>
            <w:vAlign w:val="bottom"/>
            <w:hideMark/>
          </w:tcPr>
          <w:p w:rsidR="00924CCC" w:rsidRPr="00A56BE5" w:rsidRDefault="00924CCC" w:rsidP="0035112D">
            <w:pPr>
              <w:spacing w:after="0" w:line="240" w:lineRule="auto"/>
              <w:rPr>
                <w:rFonts w:ascii="Arial" w:eastAsia="Times New Roman" w:hAnsi="Arial" w:cs="Arial"/>
                <w:b/>
                <w:sz w:val="18"/>
                <w:szCs w:val="18"/>
                <w:lang w:val="es-ES_tradnl" w:eastAsia="es-ES_tradnl"/>
              </w:rPr>
            </w:pPr>
            <w:r w:rsidRPr="00A56BE5">
              <w:rPr>
                <w:rFonts w:ascii="Arial" w:eastAsia="Times New Roman" w:hAnsi="Arial" w:cs="Arial"/>
                <w:b/>
                <w:sz w:val="18"/>
                <w:szCs w:val="18"/>
                <w:lang w:val="es-ES_tradnl" w:eastAsia="es-ES_tradnl"/>
              </w:rPr>
              <w:t>Tabl</w:t>
            </w:r>
            <w:r w:rsidR="002D2983" w:rsidRPr="00A56BE5">
              <w:rPr>
                <w:rFonts w:ascii="Arial" w:eastAsia="Times New Roman" w:hAnsi="Arial" w:cs="Arial"/>
                <w:b/>
                <w:sz w:val="18"/>
                <w:szCs w:val="18"/>
                <w:lang w:val="es-ES_tradnl" w:eastAsia="es-ES_tradnl"/>
              </w:rPr>
              <w:t>a</w:t>
            </w:r>
            <w:r w:rsidRPr="00A56BE5">
              <w:rPr>
                <w:rFonts w:ascii="Arial" w:eastAsia="Times New Roman" w:hAnsi="Arial" w:cs="Arial"/>
                <w:b/>
                <w:sz w:val="18"/>
                <w:szCs w:val="18"/>
                <w:lang w:val="es-ES_tradnl" w:eastAsia="es-ES_tradnl"/>
              </w:rPr>
              <w:t xml:space="preserve"> </w:t>
            </w:r>
            <w:r w:rsidR="0035112D" w:rsidRPr="00A56BE5">
              <w:rPr>
                <w:rFonts w:ascii="Arial" w:eastAsia="Times New Roman" w:hAnsi="Arial" w:cs="Arial"/>
                <w:b/>
                <w:sz w:val="18"/>
                <w:szCs w:val="18"/>
                <w:lang w:val="es-ES_tradnl" w:eastAsia="es-ES_tradnl"/>
              </w:rPr>
              <w:t>2</w:t>
            </w:r>
            <w:r w:rsidRPr="00A56BE5">
              <w:rPr>
                <w:rFonts w:ascii="Arial" w:eastAsia="Times New Roman" w:hAnsi="Arial" w:cs="Arial"/>
                <w:b/>
                <w:sz w:val="18"/>
                <w:szCs w:val="18"/>
                <w:lang w:val="es-ES_tradnl" w:eastAsia="es-ES_tradnl"/>
              </w:rPr>
              <w:t xml:space="preserve">: </w:t>
            </w:r>
            <w:r w:rsidR="0004098B" w:rsidRPr="00A56BE5">
              <w:rPr>
                <w:rFonts w:ascii="Arial" w:eastAsia="Times New Roman" w:hAnsi="Arial" w:cs="Arial"/>
                <w:b/>
                <w:sz w:val="18"/>
                <w:szCs w:val="18"/>
                <w:lang w:val="es-ES_tradnl" w:eastAsia="es-ES_tradnl"/>
              </w:rPr>
              <w:t>Análisis de un</w:t>
            </w:r>
            <w:r w:rsidR="00F95072" w:rsidRPr="00A56BE5">
              <w:rPr>
                <w:rFonts w:ascii="Arial" w:eastAsia="Times New Roman" w:hAnsi="Arial" w:cs="Arial"/>
                <w:b/>
                <w:sz w:val="18"/>
                <w:szCs w:val="18"/>
                <w:lang w:val="es-ES_tradnl" w:eastAsia="es-ES_tradnl"/>
              </w:rPr>
              <w:t>a</w:t>
            </w:r>
            <w:r w:rsidR="0004098B" w:rsidRPr="00A56BE5">
              <w:rPr>
                <w:rFonts w:ascii="Arial" w:eastAsia="Times New Roman" w:hAnsi="Arial" w:cs="Arial"/>
                <w:b/>
                <w:sz w:val="18"/>
                <w:szCs w:val="18"/>
                <w:lang w:val="es-ES_tradnl" w:eastAsia="es-ES_tradnl"/>
              </w:rPr>
              <w:t xml:space="preserve"> Cohort</w:t>
            </w:r>
            <w:r w:rsidR="002D2983" w:rsidRPr="00A56BE5">
              <w:rPr>
                <w:rFonts w:ascii="Arial" w:eastAsia="Times New Roman" w:hAnsi="Arial" w:cs="Arial"/>
                <w:b/>
                <w:sz w:val="18"/>
                <w:szCs w:val="18"/>
                <w:lang w:val="es-ES_tradnl" w:eastAsia="es-ES_tradnl"/>
              </w:rPr>
              <w:t>e</w:t>
            </w:r>
            <w:r w:rsidR="0004098B" w:rsidRPr="00A56BE5">
              <w:rPr>
                <w:rFonts w:ascii="Arial" w:eastAsia="Times New Roman" w:hAnsi="Arial" w:cs="Arial"/>
                <w:b/>
                <w:sz w:val="18"/>
                <w:szCs w:val="18"/>
                <w:lang w:val="es-ES_tradnl" w:eastAsia="es-ES_tradnl"/>
              </w:rPr>
              <w:t xml:space="preserve"> </w:t>
            </w:r>
            <w:r w:rsidR="00F95072" w:rsidRPr="00A56BE5">
              <w:rPr>
                <w:rFonts w:ascii="Arial" w:eastAsia="Times New Roman" w:hAnsi="Arial" w:cs="Arial"/>
                <w:b/>
                <w:sz w:val="18"/>
                <w:szCs w:val="18"/>
                <w:lang w:val="es-ES_tradnl" w:eastAsia="es-ES_tradnl"/>
              </w:rPr>
              <w:t>S</w:t>
            </w:r>
            <w:r w:rsidR="0004098B" w:rsidRPr="00A56BE5">
              <w:rPr>
                <w:rFonts w:ascii="Arial" w:eastAsia="Times New Roman" w:hAnsi="Arial" w:cs="Arial"/>
                <w:b/>
                <w:sz w:val="18"/>
                <w:szCs w:val="18"/>
                <w:lang w:val="es-ES_tradnl" w:eastAsia="es-ES_tradnl"/>
              </w:rPr>
              <w:t>intétic</w:t>
            </w:r>
            <w:r w:rsidR="00F95072" w:rsidRPr="00A56BE5">
              <w:rPr>
                <w:rFonts w:ascii="Arial" w:eastAsia="Times New Roman" w:hAnsi="Arial" w:cs="Arial"/>
                <w:b/>
                <w:sz w:val="18"/>
                <w:szCs w:val="18"/>
                <w:lang w:val="es-ES_tradnl" w:eastAsia="es-ES_tradnl"/>
              </w:rPr>
              <w:t>a</w:t>
            </w:r>
            <w:r w:rsidR="0004098B" w:rsidRPr="00A56BE5">
              <w:rPr>
                <w:rFonts w:ascii="Arial" w:eastAsia="Times New Roman" w:hAnsi="Arial" w:cs="Arial"/>
                <w:b/>
                <w:sz w:val="18"/>
                <w:szCs w:val="18"/>
                <w:lang w:val="es-ES_tradnl" w:eastAsia="es-ES_tradnl"/>
              </w:rPr>
              <w:t xml:space="preserve"> para nivel de</w:t>
            </w:r>
            <w:r w:rsidRPr="00A56BE5">
              <w:rPr>
                <w:rFonts w:ascii="Arial" w:eastAsia="Times New Roman" w:hAnsi="Arial" w:cs="Arial"/>
                <w:b/>
                <w:sz w:val="18"/>
                <w:szCs w:val="18"/>
                <w:lang w:val="es-ES_tradnl" w:eastAsia="es-ES_tradnl"/>
              </w:rPr>
              <w:t xml:space="preserve"> PRIMAR</w:t>
            </w:r>
            <w:r w:rsidR="0004098B" w:rsidRPr="00A56BE5">
              <w:rPr>
                <w:rFonts w:ascii="Arial" w:eastAsia="Times New Roman" w:hAnsi="Arial" w:cs="Arial"/>
                <w:b/>
                <w:sz w:val="18"/>
                <w:szCs w:val="18"/>
                <w:lang w:val="es-ES_tradnl" w:eastAsia="es-ES_tradnl"/>
              </w:rPr>
              <w:t>IA</w:t>
            </w:r>
          </w:p>
        </w:tc>
        <w:tc>
          <w:tcPr>
            <w:tcW w:w="1506" w:type="dxa"/>
            <w:gridSpan w:val="2"/>
            <w:tcBorders>
              <w:top w:val="nil"/>
              <w:left w:val="nil"/>
              <w:bottom w:val="nil"/>
              <w:right w:val="nil"/>
            </w:tcBorders>
            <w:shd w:val="clear" w:color="auto" w:fill="auto"/>
            <w:noWrap/>
            <w:vAlign w:val="bottom"/>
            <w:hideMark/>
          </w:tcPr>
          <w:p w:rsidR="00924CCC" w:rsidRPr="00A56BE5" w:rsidRDefault="00924CCC" w:rsidP="00924CCC">
            <w:pPr>
              <w:spacing w:after="0" w:line="240" w:lineRule="auto"/>
              <w:jc w:val="right"/>
              <w:rPr>
                <w:rFonts w:ascii="Arial" w:eastAsia="Times New Roman" w:hAnsi="Arial" w:cs="Arial"/>
                <w:b/>
                <w:sz w:val="18"/>
                <w:szCs w:val="18"/>
                <w:lang w:val="es-ES_tradnl" w:eastAsia="es-ES_tradnl"/>
              </w:rPr>
            </w:pPr>
            <w:r w:rsidRPr="00A56BE5">
              <w:rPr>
                <w:rFonts w:ascii="Arial" w:eastAsia="Times New Roman" w:hAnsi="Arial" w:cs="Arial"/>
                <w:b/>
                <w:sz w:val="18"/>
                <w:szCs w:val="18"/>
                <w:lang w:val="es-ES_tradnl" w:eastAsia="es-ES_tradnl"/>
              </w:rPr>
              <w:t>Original</w:t>
            </w:r>
          </w:p>
        </w:tc>
      </w:tr>
      <w:tr w:rsidR="00A56BE5" w:rsidRPr="00A56BE5" w:rsidTr="009E343D">
        <w:trPr>
          <w:gridBefore w:val="1"/>
          <w:wBefore w:w="90" w:type="dxa"/>
          <w:trHeight w:val="255"/>
        </w:trPr>
        <w:tc>
          <w:tcPr>
            <w:tcW w:w="5683" w:type="dxa"/>
            <w:gridSpan w:val="2"/>
            <w:tcBorders>
              <w:top w:val="single" w:sz="8" w:space="0" w:color="auto"/>
              <w:left w:val="single" w:sz="8" w:space="0" w:color="auto"/>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xml:space="preserve">a. </w:t>
            </w:r>
            <w:r w:rsidR="0004098B" w:rsidRPr="00A56BE5">
              <w:rPr>
                <w:rFonts w:ascii="Arial" w:eastAsia="Times New Roman" w:hAnsi="Arial" w:cs="Arial"/>
                <w:sz w:val="18"/>
                <w:szCs w:val="18"/>
                <w:lang w:val="es-ES_tradnl" w:eastAsia="es-ES_tradnl"/>
              </w:rPr>
              <w:t>Ingreso a Primer Grado</w:t>
            </w:r>
          </w:p>
        </w:tc>
        <w:tc>
          <w:tcPr>
            <w:tcW w:w="1517" w:type="dxa"/>
            <w:gridSpan w:val="2"/>
            <w:tcBorders>
              <w:top w:val="single" w:sz="8" w:space="0" w:color="auto"/>
              <w:left w:val="nil"/>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w:t>
            </w:r>
          </w:p>
        </w:tc>
        <w:tc>
          <w:tcPr>
            <w:tcW w:w="1506" w:type="dxa"/>
            <w:gridSpan w:val="2"/>
            <w:tcBorders>
              <w:top w:val="single" w:sz="8" w:space="0" w:color="auto"/>
              <w:left w:val="nil"/>
              <w:bottom w:val="nil"/>
              <w:right w:val="single" w:sz="8" w:space="0" w:color="auto"/>
            </w:tcBorders>
            <w:shd w:val="clear" w:color="auto" w:fill="auto"/>
            <w:noWrap/>
            <w:vAlign w:val="bottom"/>
            <w:hideMark/>
          </w:tcPr>
          <w:p w:rsidR="00924CCC" w:rsidRPr="00A56BE5" w:rsidRDefault="00924CCC" w:rsidP="009E343D">
            <w:pPr>
              <w:spacing w:after="0" w:line="240" w:lineRule="auto"/>
              <w:ind w:left="755"/>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1,000</w:t>
            </w:r>
          </w:p>
        </w:tc>
      </w:tr>
      <w:tr w:rsidR="00A56BE5" w:rsidRPr="00A56BE5" w:rsidTr="009E343D">
        <w:trPr>
          <w:gridBefore w:val="1"/>
          <w:wBefore w:w="90" w:type="dxa"/>
          <w:trHeight w:val="255"/>
        </w:trPr>
        <w:tc>
          <w:tcPr>
            <w:tcW w:w="7200" w:type="dxa"/>
            <w:gridSpan w:val="4"/>
            <w:tcBorders>
              <w:top w:val="nil"/>
              <w:left w:val="single" w:sz="8" w:space="0" w:color="auto"/>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xml:space="preserve">b. </w:t>
            </w:r>
            <w:r w:rsidR="0004098B" w:rsidRPr="00A56BE5">
              <w:rPr>
                <w:rFonts w:ascii="Arial" w:eastAsia="Times New Roman" w:hAnsi="Arial" w:cs="Arial"/>
                <w:sz w:val="18"/>
                <w:szCs w:val="18"/>
                <w:lang w:val="es-ES_tradnl" w:eastAsia="es-ES_tradnl"/>
              </w:rPr>
              <w:t>Promovido a</w:t>
            </w:r>
            <w:r w:rsidRPr="00A56BE5">
              <w:rPr>
                <w:rFonts w:ascii="Arial" w:eastAsia="Times New Roman" w:hAnsi="Arial" w:cs="Arial"/>
                <w:sz w:val="18"/>
                <w:szCs w:val="18"/>
                <w:lang w:val="es-ES_tradnl" w:eastAsia="es-ES_tradnl"/>
              </w:rPr>
              <w:t xml:space="preserve"> Grad</w:t>
            </w:r>
            <w:r w:rsidR="0004098B" w:rsidRPr="00A56BE5">
              <w:rPr>
                <w:rFonts w:ascii="Arial" w:eastAsia="Times New Roman" w:hAnsi="Arial" w:cs="Arial"/>
                <w:sz w:val="18"/>
                <w:szCs w:val="18"/>
                <w:lang w:val="es-ES_tradnl" w:eastAsia="es-ES_tradnl"/>
              </w:rPr>
              <w:t>o</w:t>
            </w:r>
            <w:r w:rsidRPr="00A56BE5">
              <w:rPr>
                <w:rFonts w:ascii="Arial" w:eastAsia="Times New Roman" w:hAnsi="Arial" w:cs="Arial"/>
                <w:sz w:val="18"/>
                <w:szCs w:val="18"/>
                <w:lang w:val="es-ES_tradnl" w:eastAsia="es-ES_tradnl"/>
              </w:rPr>
              <w:t xml:space="preserve"> 9 / Proxy </w:t>
            </w:r>
            <w:r w:rsidR="0004098B" w:rsidRPr="00A56BE5">
              <w:rPr>
                <w:rFonts w:ascii="Arial" w:eastAsia="Times New Roman" w:hAnsi="Arial" w:cs="Arial"/>
                <w:sz w:val="18"/>
                <w:szCs w:val="18"/>
                <w:lang w:val="es-ES_tradnl" w:eastAsia="es-ES_tradnl"/>
              </w:rPr>
              <w:t>para graduado de primaria</w:t>
            </w:r>
          </w:p>
        </w:tc>
        <w:tc>
          <w:tcPr>
            <w:tcW w:w="1506" w:type="dxa"/>
            <w:gridSpan w:val="2"/>
            <w:tcBorders>
              <w:top w:val="nil"/>
              <w:left w:val="nil"/>
              <w:bottom w:val="nil"/>
              <w:right w:val="single" w:sz="8" w:space="0" w:color="auto"/>
            </w:tcBorders>
            <w:shd w:val="clear" w:color="auto" w:fill="auto"/>
            <w:noWrap/>
            <w:vAlign w:val="bottom"/>
            <w:hideMark/>
          </w:tcPr>
          <w:p w:rsidR="00924CCC" w:rsidRPr="00A56BE5" w:rsidRDefault="00924CCC" w:rsidP="009E343D">
            <w:pPr>
              <w:spacing w:after="0" w:line="240" w:lineRule="auto"/>
              <w:ind w:left="755"/>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779</w:t>
            </w:r>
          </w:p>
        </w:tc>
      </w:tr>
      <w:tr w:rsidR="00A56BE5" w:rsidRPr="00A56BE5" w:rsidTr="009E343D">
        <w:trPr>
          <w:gridBefore w:val="1"/>
          <w:wBefore w:w="90" w:type="dxa"/>
          <w:trHeight w:val="255"/>
        </w:trPr>
        <w:tc>
          <w:tcPr>
            <w:tcW w:w="7200" w:type="dxa"/>
            <w:gridSpan w:val="4"/>
            <w:tcBorders>
              <w:top w:val="nil"/>
              <w:left w:val="single" w:sz="8" w:space="0" w:color="auto"/>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c. Promo</w:t>
            </w:r>
            <w:r w:rsidR="0004098B" w:rsidRPr="00A56BE5">
              <w:rPr>
                <w:rFonts w:ascii="Arial" w:eastAsia="Times New Roman" w:hAnsi="Arial" w:cs="Arial"/>
                <w:sz w:val="18"/>
                <w:szCs w:val="18"/>
                <w:lang w:val="es-ES_tradnl" w:eastAsia="es-ES_tradnl"/>
              </w:rPr>
              <w:t>vido</w:t>
            </w:r>
            <w:r w:rsidRPr="00A56BE5">
              <w:rPr>
                <w:rFonts w:ascii="Arial" w:eastAsia="Times New Roman" w:hAnsi="Arial" w:cs="Arial"/>
                <w:sz w:val="18"/>
                <w:szCs w:val="18"/>
                <w:lang w:val="es-ES_tradnl" w:eastAsia="es-ES_tradnl"/>
              </w:rPr>
              <w:t xml:space="preserve"> </w:t>
            </w:r>
            <w:r w:rsidR="0004098B" w:rsidRPr="00A56BE5">
              <w:rPr>
                <w:rFonts w:ascii="Arial" w:eastAsia="Times New Roman" w:hAnsi="Arial" w:cs="Arial"/>
                <w:sz w:val="18"/>
                <w:szCs w:val="18"/>
                <w:lang w:val="es-ES_tradnl" w:eastAsia="es-ES_tradnl"/>
              </w:rPr>
              <w:t>a</w:t>
            </w:r>
            <w:r w:rsidRPr="00A56BE5">
              <w:rPr>
                <w:rFonts w:ascii="Arial" w:eastAsia="Times New Roman" w:hAnsi="Arial" w:cs="Arial"/>
                <w:sz w:val="18"/>
                <w:szCs w:val="18"/>
                <w:lang w:val="es-ES_tradnl" w:eastAsia="es-ES_tradnl"/>
              </w:rPr>
              <w:t xml:space="preserve"> 9</w:t>
            </w:r>
            <w:r w:rsidR="0004098B" w:rsidRPr="00A56BE5">
              <w:rPr>
                <w:rFonts w:ascii="Arial" w:eastAsia="Times New Roman" w:hAnsi="Arial" w:cs="Arial"/>
                <w:sz w:val="18"/>
                <w:szCs w:val="18"/>
                <w:lang w:val="es-ES_tradnl" w:eastAsia="es-ES_tradnl"/>
              </w:rPr>
              <w:t>no</w:t>
            </w:r>
            <w:r w:rsidRPr="00A56BE5">
              <w:rPr>
                <w:rFonts w:ascii="Arial" w:eastAsia="Times New Roman" w:hAnsi="Arial" w:cs="Arial"/>
                <w:sz w:val="18"/>
                <w:szCs w:val="18"/>
                <w:lang w:val="es-ES_tradnl" w:eastAsia="es-ES_tradnl"/>
              </w:rPr>
              <w:t xml:space="preserve"> grad</w:t>
            </w:r>
            <w:r w:rsidR="0004098B" w:rsidRPr="00A56BE5">
              <w:rPr>
                <w:rFonts w:ascii="Arial" w:eastAsia="Times New Roman" w:hAnsi="Arial" w:cs="Arial"/>
                <w:sz w:val="18"/>
                <w:szCs w:val="18"/>
                <w:lang w:val="es-ES_tradnl" w:eastAsia="es-ES_tradnl"/>
              </w:rPr>
              <w:t>o</w:t>
            </w:r>
            <w:r w:rsidRPr="00A56BE5">
              <w:rPr>
                <w:rFonts w:ascii="Arial" w:eastAsia="Times New Roman" w:hAnsi="Arial" w:cs="Arial"/>
                <w:sz w:val="18"/>
                <w:szCs w:val="18"/>
                <w:lang w:val="es-ES_tradnl" w:eastAsia="es-ES_tradnl"/>
              </w:rPr>
              <w:t xml:space="preserve"> </w:t>
            </w:r>
            <w:r w:rsidR="0004098B" w:rsidRPr="00A56BE5">
              <w:rPr>
                <w:rFonts w:ascii="Arial" w:eastAsia="Times New Roman" w:hAnsi="Arial" w:cs="Arial"/>
                <w:sz w:val="18"/>
                <w:szCs w:val="18"/>
                <w:lang w:val="es-ES_tradnl" w:eastAsia="es-ES_tradnl"/>
              </w:rPr>
              <w:t>sin</w:t>
            </w:r>
            <w:r w:rsidRPr="00A56BE5">
              <w:rPr>
                <w:rFonts w:ascii="Arial" w:eastAsia="Times New Roman" w:hAnsi="Arial" w:cs="Arial"/>
                <w:sz w:val="18"/>
                <w:szCs w:val="18"/>
                <w:lang w:val="es-ES_tradnl" w:eastAsia="es-ES_tradnl"/>
              </w:rPr>
              <w:t xml:space="preserve"> repe</w:t>
            </w:r>
            <w:r w:rsidR="0004098B" w:rsidRPr="00A56BE5">
              <w:rPr>
                <w:rFonts w:ascii="Arial" w:eastAsia="Times New Roman" w:hAnsi="Arial" w:cs="Arial"/>
                <w:sz w:val="18"/>
                <w:szCs w:val="18"/>
                <w:lang w:val="es-ES_tradnl" w:eastAsia="es-ES_tradnl"/>
              </w:rPr>
              <w:t>tir</w:t>
            </w:r>
          </w:p>
        </w:tc>
        <w:tc>
          <w:tcPr>
            <w:tcW w:w="1506" w:type="dxa"/>
            <w:gridSpan w:val="2"/>
            <w:tcBorders>
              <w:top w:val="nil"/>
              <w:left w:val="nil"/>
              <w:bottom w:val="nil"/>
              <w:right w:val="single" w:sz="8" w:space="0" w:color="auto"/>
            </w:tcBorders>
            <w:shd w:val="clear" w:color="auto" w:fill="auto"/>
            <w:noWrap/>
            <w:vAlign w:val="bottom"/>
            <w:hideMark/>
          </w:tcPr>
          <w:p w:rsidR="00924CCC" w:rsidRPr="00A56BE5" w:rsidRDefault="00924CCC" w:rsidP="009E343D">
            <w:pPr>
              <w:spacing w:after="0" w:line="240" w:lineRule="auto"/>
              <w:ind w:left="755"/>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458</w:t>
            </w:r>
          </w:p>
        </w:tc>
      </w:tr>
      <w:tr w:rsidR="00A56BE5" w:rsidRPr="00A56BE5" w:rsidTr="009E343D">
        <w:trPr>
          <w:gridBefore w:val="1"/>
          <w:wBefore w:w="90" w:type="dxa"/>
          <w:trHeight w:val="255"/>
        </w:trPr>
        <w:tc>
          <w:tcPr>
            <w:tcW w:w="3519" w:type="dxa"/>
            <w:tcBorders>
              <w:top w:val="nil"/>
              <w:left w:val="single" w:sz="8" w:space="0" w:color="auto"/>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xml:space="preserve">d. </w:t>
            </w:r>
            <w:r w:rsidR="0004098B" w:rsidRPr="00A56BE5">
              <w:rPr>
                <w:rFonts w:ascii="Arial" w:eastAsia="Times New Roman" w:hAnsi="Arial" w:cs="Arial"/>
                <w:sz w:val="18"/>
                <w:szCs w:val="18"/>
                <w:lang w:val="es-ES_tradnl" w:eastAsia="es-ES_tradnl"/>
              </w:rPr>
              <w:t>Número total de alumnos desertores</w:t>
            </w:r>
          </w:p>
        </w:tc>
        <w:tc>
          <w:tcPr>
            <w:tcW w:w="2164" w:type="dxa"/>
            <w:tcBorders>
              <w:top w:val="nil"/>
              <w:left w:val="nil"/>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p>
        </w:tc>
        <w:tc>
          <w:tcPr>
            <w:tcW w:w="1517" w:type="dxa"/>
            <w:gridSpan w:val="2"/>
            <w:tcBorders>
              <w:top w:val="nil"/>
              <w:left w:val="nil"/>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p>
        </w:tc>
        <w:tc>
          <w:tcPr>
            <w:tcW w:w="1506" w:type="dxa"/>
            <w:gridSpan w:val="2"/>
            <w:tcBorders>
              <w:top w:val="nil"/>
              <w:left w:val="nil"/>
              <w:bottom w:val="nil"/>
              <w:right w:val="single" w:sz="8" w:space="0" w:color="auto"/>
            </w:tcBorders>
            <w:shd w:val="clear" w:color="auto" w:fill="auto"/>
            <w:noWrap/>
            <w:vAlign w:val="bottom"/>
            <w:hideMark/>
          </w:tcPr>
          <w:p w:rsidR="00924CCC" w:rsidRPr="00A56BE5" w:rsidRDefault="00924CCC" w:rsidP="009E343D">
            <w:pPr>
              <w:spacing w:after="0" w:line="240" w:lineRule="auto"/>
              <w:ind w:left="755"/>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217</w:t>
            </w:r>
          </w:p>
        </w:tc>
      </w:tr>
      <w:tr w:rsidR="00A56BE5" w:rsidRPr="00A56BE5" w:rsidTr="009E343D">
        <w:trPr>
          <w:gridBefore w:val="1"/>
          <w:wBefore w:w="90" w:type="dxa"/>
          <w:trHeight w:val="255"/>
        </w:trPr>
        <w:tc>
          <w:tcPr>
            <w:tcW w:w="5683" w:type="dxa"/>
            <w:gridSpan w:val="2"/>
            <w:tcBorders>
              <w:top w:val="nil"/>
              <w:left w:val="single" w:sz="8" w:space="0" w:color="auto"/>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xml:space="preserve">e. Total </w:t>
            </w:r>
            <w:r w:rsidR="0004098B" w:rsidRPr="00A56BE5">
              <w:rPr>
                <w:rFonts w:ascii="Arial" w:eastAsia="Times New Roman" w:hAnsi="Arial" w:cs="Arial"/>
                <w:sz w:val="18"/>
                <w:szCs w:val="18"/>
                <w:lang w:val="es-ES_tradnl" w:eastAsia="es-ES_tradnl"/>
              </w:rPr>
              <w:t>de e</w:t>
            </w:r>
            <w:r w:rsidRPr="00A56BE5">
              <w:rPr>
                <w:rFonts w:ascii="Arial" w:eastAsia="Times New Roman" w:hAnsi="Arial" w:cs="Arial"/>
                <w:sz w:val="18"/>
                <w:szCs w:val="18"/>
                <w:lang w:val="es-ES_tradnl" w:eastAsia="es-ES_tradnl"/>
              </w:rPr>
              <w:t>stud</w:t>
            </w:r>
            <w:r w:rsidR="0004098B" w:rsidRPr="00A56BE5">
              <w:rPr>
                <w:rFonts w:ascii="Arial" w:eastAsia="Times New Roman" w:hAnsi="Arial" w:cs="Arial"/>
                <w:sz w:val="18"/>
                <w:szCs w:val="18"/>
                <w:lang w:val="es-ES_tradnl" w:eastAsia="es-ES_tradnl"/>
              </w:rPr>
              <w:t>iantes</w:t>
            </w:r>
            <w:r w:rsidRPr="00A56BE5">
              <w:rPr>
                <w:rFonts w:ascii="Arial" w:eastAsia="Times New Roman" w:hAnsi="Arial" w:cs="Arial"/>
                <w:sz w:val="18"/>
                <w:szCs w:val="18"/>
                <w:lang w:val="es-ES_tradnl" w:eastAsia="es-ES_tradnl"/>
              </w:rPr>
              <w:t>-</w:t>
            </w:r>
            <w:r w:rsidR="0004098B" w:rsidRPr="00A56BE5">
              <w:rPr>
                <w:rFonts w:ascii="Arial" w:eastAsia="Times New Roman" w:hAnsi="Arial" w:cs="Arial"/>
                <w:sz w:val="18"/>
                <w:szCs w:val="18"/>
                <w:lang w:val="es-ES_tradnl" w:eastAsia="es-ES_tradnl"/>
              </w:rPr>
              <w:t>años</w:t>
            </w:r>
          </w:p>
        </w:tc>
        <w:tc>
          <w:tcPr>
            <w:tcW w:w="1517" w:type="dxa"/>
            <w:gridSpan w:val="2"/>
            <w:tcBorders>
              <w:top w:val="nil"/>
              <w:left w:val="nil"/>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p>
        </w:tc>
        <w:tc>
          <w:tcPr>
            <w:tcW w:w="1506" w:type="dxa"/>
            <w:gridSpan w:val="2"/>
            <w:tcBorders>
              <w:top w:val="nil"/>
              <w:left w:val="nil"/>
              <w:bottom w:val="nil"/>
              <w:right w:val="single" w:sz="8" w:space="0" w:color="auto"/>
            </w:tcBorders>
            <w:shd w:val="clear" w:color="auto" w:fill="auto"/>
            <w:noWrap/>
            <w:vAlign w:val="bottom"/>
            <w:hideMark/>
          </w:tcPr>
          <w:p w:rsidR="00924CCC" w:rsidRPr="00A56BE5" w:rsidRDefault="00924CCC" w:rsidP="009E343D">
            <w:pPr>
              <w:spacing w:after="0" w:line="240" w:lineRule="auto"/>
              <w:ind w:left="755"/>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7,642</w:t>
            </w:r>
          </w:p>
        </w:tc>
      </w:tr>
      <w:tr w:rsidR="00A56BE5" w:rsidRPr="00A56BE5" w:rsidTr="009E343D">
        <w:trPr>
          <w:gridBefore w:val="1"/>
          <w:wBefore w:w="90" w:type="dxa"/>
          <w:trHeight w:val="255"/>
        </w:trPr>
        <w:tc>
          <w:tcPr>
            <w:tcW w:w="5683" w:type="dxa"/>
            <w:gridSpan w:val="2"/>
            <w:tcBorders>
              <w:top w:val="nil"/>
              <w:left w:val="single" w:sz="8" w:space="0" w:color="auto"/>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xml:space="preserve">f. </w:t>
            </w:r>
            <w:r w:rsidR="0004098B" w:rsidRPr="00A56BE5">
              <w:rPr>
                <w:rFonts w:ascii="Arial" w:eastAsia="Times New Roman" w:hAnsi="Arial" w:cs="Arial"/>
                <w:sz w:val="18"/>
                <w:szCs w:val="18"/>
                <w:lang w:val="es-ES_tradnl" w:eastAsia="es-ES_tradnl"/>
              </w:rPr>
              <w:t>Estudiantes</w:t>
            </w:r>
            <w:r w:rsidRPr="00A56BE5">
              <w:rPr>
                <w:rFonts w:ascii="Arial" w:eastAsia="Times New Roman" w:hAnsi="Arial" w:cs="Arial"/>
                <w:sz w:val="18"/>
                <w:szCs w:val="18"/>
                <w:lang w:val="es-ES_tradnl" w:eastAsia="es-ES_tradnl"/>
              </w:rPr>
              <w:t>-</w:t>
            </w:r>
            <w:r w:rsidR="0004098B" w:rsidRPr="00A56BE5">
              <w:rPr>
                <w:rFonts w:ascii="Arial" w:eastAsia="Times New Roman" w:hAnsi="Arial" w:cs="Arial"/>
                <w:sz w:val="18"/>
                <w:szCs w:val="18"/>
                <w:lang w:val="es-ES_tradnl" w:eastAsia="es-ES_tradnl"/>
              </w:rPr>
              <w:t>años</w:t>
            </w:r>
            <w:r w:rsidRPr="00A56BE5">
              <w:rPr>
                <w:rFonts w:ascii="Arial" w:eastAsia="Times New Roman" w:hAnsi="Arial" w:cs="Arial"/>
                <w:sz w:val="18"/>
                <w:szCs w:val="18"/>
                <w:lang w:val="es-ES_tradnl" w:eastAsia="es-ES_tradnl"/>
              </w:rPr>
              <w:t xml:space="preserve"> </w:t>
            </w:r>
            <w:r w:rsidR="0004098B" w:rsidRPr="00A56BE5">
              <w:rPr>
                <w:rFonts w:ascii="Arial" w:eastAsia="Times New Roman" w:hAnsi="Arial" w:cs="Arial"/>
                <w:sz w:val="18"/>
                <w:szCs w:val="18"/>
                <w:lang w:val="es-ES_tradnl" w:eastAsia="es-ES_tradnl"/>
              </w:rPr>
              <w:t>por estudiante promovido a 9no grado</w:t>
            </w:r>
          </w:p>
        </w:tc>
        <w:tc>
          <w:tcPr>
            <w:tcW w:w="1517" w:type="dxa"/>
            <w:gridSpan w:val="2"/>
            <w:tcBorders>
              <w:top w:val="nil"/>
              <w:left w:val="nil"/>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p>
        </w:tc>
        <w:tc>
          <w:tcPr>
            <w:tcW w:w="1506" w:type="dxa"/>
            <w:gridSpan w:val="2"/>
            <w:tcBorders>
              <w:top w:val="nil"/>
              <w:left w:val="nil"/>
              <w:bottom w:val="nil"/>
              <w:right w:val="single" w:sz="8" w:space="0" w:color="auto"/>
            </w:tcBorders>
            <w:shd w:val="clear" w:color="auto" w:fill="auto"/>
            <w:noWrap/>
            <w:vAlign w:val="bottom"/>
            <w:hideMark/>
          </w:tcPr>
          <w:p w:rsidR="00924CCC" w:rsidRPr="00A56BE5" w:rsidRDefault="00924CCC" w:rsidP="009E343D">
            <w:pPr>
              <w:spacing w:after="0" w:line="240" w:lineRule="auto"/>
              <w:ind w:left="755"/>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6,653</w:t>
            </w:r>
          </w:p>
        </w:tc>
      </w:tr>
      <w:tr w:rsidR="00A56BE5" w:rsidRPr="00A56BE5" w:rsidTr="009E343D">
        <w:trPr>
          <w:gridBefore w:val="1"/>
          <w:wBefore w:w="90" w:type="dxa"/>
          <w:trHeight w:val="255"/>
        </w:trPr>
        <w:tc>
          <w:tcPr>
            <w:tcW w:w="7200" w:type="dxa"/>
            <w:gridSpan w:val="4"/>
            <w:tcBorders>
              <w:top w:val="nil"/>
              <w:left w:val="single" w:sz="8" w:space="0" w:color="auto"/>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xml:space="preserve">g. </w:t>
            </w:r>
            <w:r w:rsidR="002D2983" w:rsidRPr="00A56BE5">
              <w:rPr>
                <w:rFonts w:ascii="Arial" w:eastAsia="Times New Roman" w:hAnsi="Arial" w:cs="Arial"/>
                <w:sz w:val="18"/>
                <w:szCs w:val="18"/>
                <w:lang w:val="es-ES_tradnl" w:eastAsia="es-ES_tradnl"/>
              </w:rPr>
              <w:t>Promedio de años para completar la escuela para aquellos que finalizan 8vo grado</w:t>
            </w:r>
          </w:p>
        </w:tc>
        <w:tc>
          <w:tcPr>
            <w:tcW w:w="1506" w:type="dxa"/>
            <w:gridSpan w:val="2"/>
            <w:tcBorders>
              <w:top w:val="nil"/>
              <w:left w:val="nil"/>
              <w:bottom w:val="nil"/>
              <w:right w:val="single" w:sz="8" w:space="0" w:color="auto"/>
            </w:tcBorders>
            <w:shd w:val="clear" w:color="auto" w:fill="auto"/>
            <w:noWrap/>
            <w:vAlign w:val="bottom"/>
            <w:hideMark/>
          </w:tcPr>
          <w:p w:rsidR="00924CCC" w:rsidRPr="00A56BE5" w:rsidRDefault="00924CCC" w:rsidP="009E343D">
            <w:pPr>
              <w:spacing w:after="0" w:line="240" w:lineRule="auto"/>
              <w:ind w:left="755"/>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8.54</w:t>
            </w:r>
          </w:p>
        </w:tc>
      </w:tr>
      <w:tr w:rsidR="00A56BE5" w:rsidRPr="00A56BE5" w:rsidTr="009E343D">
        <w:trPr>
          <w:gridBefore w:val="1"/>
          <w:wBefore w:w="90" w:type="dxa"/>
          <w:trHeight w:val="255"/>
        </w:trPr>
        <w:tc>
          <w:tcPr>
            <w:tcW w:w="7200" w:type="dxa"/>
            <w:gridSpan w:val="4"/>
            <w:tcBorders>
              <w:top w:val="nil"/>
              <w:left w:val="single" w:sz="8" w:space="0" w:color="auto"/>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xml:space="preserve">h. </w:t>
            </w:r>
            <w:r w:rsidR="006628A9" w:rsidRPr="00A56BE5">
              <w:rPr>
                <w:rFonts w:ascii="Arial" w:eastAsia="Times New Roman" w:hAnsi="Arial" w:cs="Arial"/>
                <w:sz w:val="18"/>
                <w:szCs w:val="18"/>
                <w:lang w:val="es-ES_tradnl" w:eastAsia="es-ES_tradnl"/>
              </w:rPr>
              <w:t>Número de años promedio que asistieron los que desertaron.</w:t>
            </w:r>
          </w:p>
        </w:tc>
        <w:tc>
          <w:tcPr>
            <w:tcW w:w="1506" w:type="dxa"/>
            <w:gridSpan w:val="2"/>
            <w:tcBorders>
              <w:top w:val="nil"/>
              <w:left w:val="nil"/>
              <w:bottom w:val="nil"/>
              <w:right w:val="single" w:sz="8" w:space="0" w:color="auto"/>
            </w:tcBorders>
            <w:shd w:val="clear" w:color="auto" w:fill="auto"/>
            <w:noWrap/>
            <w:vAlign w:val="bottom"/>
            <w:hideMark/>
          </w:tcPr>
          <w:p w:rsidR="00924CCC" w:rsidRPr="00A56BE5" w:rsidRDefault="00924CCC" w:rsidP="009E343D">
            <w:pPr>
              <w:spacing w:after="0" w:line="240" w:lineRule="auto"/>
              <w:ind w:left="755"/>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4.55</w:t>
            </w:r>
          </w:p>
        </w:tc>
      </w:tr>
      <w:tr w:rsidR="00A56BE5" w:rsidRPr="00A56BE5" w:rsidTr="009E343D">
        <w:trPr>
          <w:gridBefore w:val="1"/>
          <w:wBefore w:w="90" w:type="dxa"/>
          <w:trHeight w:val="255"/>
        </w:trPr>
        <w:tc>
          <w:tcPr>
            <w:tcW w:w="7200" w:type="dxa"/>
            <w:gridSpan w:val="4"/>
            <w:tcBorders>
              <w:top w:val="nil"/>
              <w:left w:val="single" w:sz="8" w:space="0" w:color="auto"/>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xml:space="preserve">i. </w:t>
            </w:r>
            <w:r w:rsidR="006628A9" w:rsidRPr="00A56BE5">
              <w:rPr>
                <w:rFonts w:ascii="Arial" w:eastAsia="Times New Roman" w:hAnsi="Arial" w:cs="Arial"/>
                <w:sz w:val="18"/>
                <w:szCs w:val="18"/>
                <w:lang w:val="es-ES_tradnl" w:eastAsia="es-ES_tradnl"/>
              </w:rPr>
              <w:t>Número total de años requeridos para lograr un graduado de primaria</w:t>
            </w:r>
          </w:p>
        </w:tc>
        <w:tc>
          <w:tcPr>
            <w:tcW w:w="1506" w:type="dxa"/>
            <w:gridSpan w:val="2"/>
            <w:tcBorders>
              <w:top w:val="nil"/>
              <w:left w:val="nil"/>
              <w:bottom w:val="nil"/>
              <w:right w:val="single" w:sz="8" w:space="0" w:color="auto"/>
            </w:tcBorders>
            <w:shd w:val="clear" w:color="auto" w:fill="auto"/>
            <w:noWrap/>
            <w:vAlign w:val="bottom"/>
            <w:hideMark/>
          </w:tcPr>
          <w:p w:rsidR="00924CCC" w:rsidRPr="00A56BE5" w:rsidRDefault="00924CCC" w:rsidP="009E343D">
            <w:pPr>
              <w:spacing w:after="0" w:line="240" w:lineRule="auto"/>
              <w:ind w:left="755"/>
              <w:jc w:val="right"/>
              <w:rPr>
                <w:rFonts w:ascii="Arial" w:eastAsia="Times New Roman" w:hAnsi="Arial" w:cs="Arial"/>
                <w:b/>
                <w:bCs/>
                <w:sz w:val="18"/>
                <w:szCs w:val="18"/>
                <w:lang w:val="es-ES_tradnl" w:eastAsia="es-ES_tradnl"/>
              </w:rPr>
            </w:pPr>
            <w:r w:rsidRPr="00A56BE5">
              <w:rPr>
                <w:rFonts w:ascii="Arial" w:eastAsia="Times New Roman" w:hAnsi="Arial" w:cs="Arial"/>
                <w:b/>
                <w:bCs/>
                <w:sz w:val="18"/>
                <w:szCs w:val="18"/>
                <w:lang w:val="es-ES_tradnl" w:eastAsia="es-ES_tradnl"/>
              </w:rPr>
              <w:t>9.81</w:t>
            </w:r>
          </w:p>
        </w:tc>
      </w:tr>
      <w:tr w:rsidR="00A56BE5" w:rsidRPr="00A56BE5" w:rsidTr="009E343D">
        <w:trPr>
          <w:gridBefore w:val="1"/>
          <w:wBefore w:w="90" w:type="dxa"/>
          <w:trHeight w:val="255"/>
        </w:trPr>
        <w:tc>
          <w:tcPr>
            <w:tcW w:w="7200" w:type="dxa"/>
            <w:gridSpan w:val="4"/>
            <w:tcBorders>
              <w:top w:val="nil"/>
              <w:left w:val="single" w:sz="8" w:space="0" w:color="auto"/>
              <w:bottom w:val="nil"/>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xml:space="preserve">j. </w:t>
            </w:r>
            <w:r w:rsidR="006628A9" w:rsidRPr="00A56BE5">
              <w:rPr>
                <w:rFonts w:ascii="Arial" w:eastAsia="Times New Roman" w:hAnsi="Arial" w:cs="Arial"/>
                <w:sz w:val="18"/>
                <w:szCs w:val="18"/>
                <w:lang w:val="es-ES_tradnl" w:eastAsia="es-ES_tradnl"/>
              </w:rPr>
              <w:t xml:space="preserve">Razón </w:t>
            </w:r>
            <w:r w:rsidRPr="00A56BE5">
              <w:rPr>
                <w:rFonts w:ascii="Arial" w:eastAsia="Times New Roman" w:hAnsi="Arial" w:cs="Arial"/>
                <w:sz w:val="18"/>
                <w:szCs w:val="18"/>
                <w:lang w:val="es-ES_tradnl" w:eastAsia="es-ES_tradnl"/>
              </w:rPr>
              <w:t>Input / output (</w:t>
            </w:r>
            <w:r w:rsidR="006628A9" w:rsidRPr="00A56BE5">
              <w:rPr>
                <w:rFonts w:ascii="Arial" w:eastAsia="Times New Roman" w:hAnsi="Arial" w:cs="Arial"/>
                <w:sz w:val="18"/>
                <w:szCs w:val="18"/>
                <w:lang w:val="es-ES_tradnl" w:eastAsia="es-ES_tradnl"/>
              </w:rPr>
              <w:t>medida de</w:t>
            </w:r>
            <w:r w:rsidR="002D2983" w:rsidRPr="00A56BE5">
              <w:rPr>
                <w:rFonts w:ascii="Arial" w:eastAsia="Times New Roman" w:hAnsi="Arial" w:cs="Arial"/>
                <w:sz w:val="18"/>
                <w:szCs w:val="18"/>
                <w:lang w:val="es-ES_tradnl" w:eastAsia="es-ES_tradnl"/>
              </w:rPr>
              <w:t xml:space="preserve"> la pérdida o</w:t>
            </w:r>
            <w:r w:rsidRPr="00A56BE5">
              <w:rPr>
                <w:rFonts w:ascii="Arial" w:eastAsia="Times New Roman" w:hAnsi="Arial" w:cs="Arial"/>
                <w:sz w:val="18"/>
                <w:szCs w:val="18"/>
                <w:lang w:val="es-ES_tradnl" w:eastAsia="es-ES_tradnl"/>
              </w:rPr>
              <w:t xml:space="preserve"> "</w:t>
            </w:r>
            <w:r w:rsidR="006628A9" w:rsidRPr="00A56BE5">
              <w:rPr>
                <w:rFonts w:ascii="Arial" w:eastAsia="Times New Roman" w:hAnsi="Arial" w:cs="Arial"/>
                <w:sz w:val="18"/>
                <w:szCs w:val="18"/>
                <w:lang w:val="es-ES_tradnl" w:eastAsia="es-ES_tradnl"/>
              </w:rPr>
              <w:t>desperdicio</w:t>
            </w:r>
            <w:r w:rsidRPr="00A56BE5">
              <w:rPr>
                <w:rFonts w:ascii="Arial" w:eastAsia="Times New Roman" w:hAnsi="Arial" w:cs="Arial"/>
                <w:sz w:val="18"/>
                <w:szCs w:val="18"/>
                <w:lang w:val="es-ES_tradnl" w:eastAsia="es-ES_tradnl"/>
              </w:rPr>
              <w:t>")</w:t>
            </w:r>
          </w:p>
        </w:tc>
        <w:tc>
          <w:tcPr>
            <w:tcW w:w="1506" w:type="dxa"/>
            <w:gridSpan w:val="2"/>
            <w:tcBorders>
              <w:top w:val="nil"/>
              <w:left w:val="nil"/>
              <w:bottom w:val="nil"/>
              <w:right w:val="single" w:sz="8" w:space="0" w:color="auto"/>
            </w:tcBorders>
            <w:shd w:val="clear" w:color="auto" w:fill="auto"/>
            <w:noWrap/>
            <w:vAlign w:val="bottom"/>
            <w:hideMark/>
          </w:tcPr>
          <w:p w:rsidR="00924CCC" w:rsidRPr="00A56BE5" w:rsidRDefault="00924CCC" w:rsidP="009E343D">
            <w:pPr>
              <w:spacing w:after="0" w:line="240" w:lineRule="auto"/>
              <w:ind w:left="755"/>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1.2262</w:t>
            </w:r>
          </w:p>
        </w:tc>
      </w:tr>
      <w:tr w:rsidR="00A56BE5" w:rsidRPr="00A56BE5" w:rsidTr="009E343D">
        <w:trPr>
          <w:gridBefore w:val="1"/>
          <w:wBefore w:w="90" w:type="dxa"/>
          <w:trHeight w:val="270"/>
        </w:trPr>
        <w:tc>
          <w:tcPr>
            <w:tcW w:w="7200" w:type="dxa"/>
            <w:gridSpan w:val="4"/>
            <w:tcBorders>
              <w:top w:val="nil"/>
              <w:left w:val="single" w:sz="8" w:space="0" w:color="auto"/>
              <w:bottom w:val="single" w:sz="8" w:space="0" w:color="auto"/>
              <w:right w:val="nil"/>
            </w:tcBorders>
            <w:shd w:val="clear" w:color="auto" w:fill="auto"/>
            <w:noWrap/>
            <w:vAlign w:val="bottom"/>
            <w:hideMark/>
          </w:tcPr>
          <w:p w:rsidR="00924CCC" w:rsidRPr="00A56BE5" w:rsidRDefault="00924CCC" w:rsidP="009E343D">
            <w:pPr>
              <w:spacing w:after="0" w:line="240" w:lineRule="auto"/>
              <w:ind w:left="200"/>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 xml:space="preserve">k. </w:t>
            </w:r>
            <w:r w:rsidR="006628A9" w:rsidRPr="00A56BE5">
              <w:rPr>
                <w:rFonts w:ascii="Arial" w:eastAsia="Times New Roman" w:hAnsi="Arial" w:cs="Arial"/>
                <w:sz w:val="18"/>
                <w:szCs w:val="18"/>
                <w:lang w:val="es-ES_tradnl" w:eastAsia="es-ES_tradnl"/>
              </w:rPr>
              <w:t>Porcentaje de ingresantes que son promovidos a grado 9no.</w:t>
            </w:r>
          </w:p>
        </w:tc>
        <w:tc>
          <w:tcPr>
            <w:tcW w:w="1506" w:type="dxa"/>
            <w:gridSpan w:val="2"/>
            <w:tcBorders>
              <w:top w:val="nil"/>
              <w:left w:val="nil"/>
              <w:bottom w:val="single" w:sz="8" w:space="0" w:color="auto"/>
              <w:right w:val="single" w:sz="8" w:space="0" w:color="auto"/>
            </w:tcBorders>
            <w:shd w:val="clear" w:color="auto" w:fill="auto"/>
            <w:noWrap/>
            <w:vAlign w:val="bottom"/>
            <w:hideMark/>
          </w:tcPr>
          <w:p w:rsidR="00924CCC" w:rsidRPr="00A56BE5" w:rsidRDefault="00924CCC" w:rsidP="009E343D">
            <w:pPr>
              <w:spacing w:after="0" w:line="240" w:lineRule="auto"/>
              <w:ind w:left="755"/>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77.90%</w:t>
            </w:r>
          </w:p>
        </w:tc>
      </w:tr>
    </w:tbl>
    <w:p w:rsidR="001A7083" w:rsidRPr="00A56BE5" w:rsidRDefault="001A7083" w:rsidP="009D7834">
      <w:pPr>
        <w:spacing w:after="0" w:line="240" w:lineRule="auto"/>
        <w:jc w:val="both"/>
        <w:rPr>
          <w:rFonts w:ascii="Arial" w:hAnsi="Arial" w:cs="Arial"/>
          <w:sz w:val="24"/>
          <w:szCs w:val="24"/>
          <w:lang w:val="es-ES_tradnl"/>
        </w:rPr>
      </w:pPr>
    </w:p>
    <w:p w:rsidR="00633D4A" w:rsidRPr="00A56BE5" w:rsidRDefault="00C83A86" w:rsidP="00C83A86">
      <w:pPr>
        <w:pStyle w:val="ListParagraph"/>
        <w:numPr>
          <w:ilvl w:val="1"/>
          <w:numId w:val="16"/>
        </w:numPr>
        <w:spacing w:after="0" w:line="240" w:lineRule="auto"/>
        <w:contextualSpacing w:val="0"/>
        <w:jc w:val="both"/>
        <w:rPr>
          <w:rFonts w:ascii="Arial" w:hAnsi="Arial" w:cs="Arial"/>
          <w:lang w:val="es-ES_tradnl"/>
        </w:rPr>
      </w:pPr>
      <w:r>
        <w:rPr>
          <w:rFonts w:ascii="Arial" w:hAnsi="Arial" w:cs="Arial"/>
          <w:lang w:val="es-ES_tradnl"/>
        </w:rPr>
        <w:lastRenderedPageBreak/>
        <w:t>Arthur Reynolds et al</w:t>
      </w:r>
      <w:r>
        <w:rPr>
          <w:rStyle w:val="FootnoteReference"/>
          <w:rFonts w:ascii="Arial" w:hAnsi="Arial" w:cs="Arial"/>
          <w:lang w:val="es-ES_tradnl"/>
        </w:rPr>
        <w:footnoteReference w:id="8"/>
      </w:r>
      <w:r>
        <w:rPr>
          <w:rFonts w:ascii="Arial" w:hAnsi="Arial" w:cs="Arial"/>
          <w:lang w:val="es-ES_tradnl"/>
        </w:rPr>
        <w:t xml:space="preserve"> </w:t>
      </w:r>
      <w:r w:rsidRPr="00C83A86">
        <w:rPr>
          <w:rFonts w:ascii="Arial" w:hAnsi="Arial" w:cs="Arial"/>
          <w:lang w:val="es-ES_tradnl"/>
        </w:rPr>
        <w:t xml:space="preserve">encontraron comparando un grupo con atención preescolar con un grupo control, que los resultados del primer grupo estaban asociados con tasas significativamente más bajas de repetición de curso (23,0% vs 38,4%, p &lt;0,001). En esta evaluación se realizó otro análisis de cohorte incrementando la tasa de Promoción en dos puntos porcentuales </w:t>
      </w:r>
      <w:r w:rsidR="001635DD" w:rsidRPr="00A56BE5">
        <w:rPr>
          <w:rFonts w:ascii="Arial" w:hAnsi="Arial" w:cs="Arial"/>
          <w:lang w:val="es-ES_tradnl"/>
        </w:rPr>
        <w:t>y manteniendo fija la tasa de rep</w:t>
      </w:r>
      <w:r w:rsidR="00A453CE" w:rsidRPr="00A56BE5">
        <w:rPr>
          <w:rFonts w:ascii="Arial" w:hAnsi="Arial" w:cs="Arial"/>
          <w:lang w:val="es-ES_tradnl"/>
        </w:rPr>
        <w:t>etición</w:t>
      </w:r>
      <w:r w:rsidR="00234916" w:rsidRPr="00A56BE5">
        <w:rPr>
          <w:rFonts w:ascii="Arial" w:hAnsi="Arial" w:cs="Arial"/>
          <w:lang w:val="es-ES_tradnl"/>
        </w:rPr>
        <w:t xml:space="preserve">. </w:t>
      </w:r>
      <w:r w:rsidR="001635DD" w:rsidRPr="00A56BE5">
        <w:rPr>
          <w:rFonts w:ascii="Arial" w:hAnsi="Arial" w:cs="Arial"/>
          <w:lang w:val="es-ES_tradnl"/>
        </w:rPr>
        <w:t xml:space="preserve">En este caso, el ajuste por el incremento de promoción se logra sólo con la reducción de la tasa de deserción </w:t>
      </w:r>
      <w:r w:rsidR="00F95072" w:rsidRPr="00A56BE5">
        <w:rPr>
          <w:rFonts w:ascii="Arial" w:hAnsi="Arial" w:cs="Arial"/>
          <w:lang w:val="es-ES_tradnl"/>
        </w:rPr>
        <w:t>(l</w:t>
      </w:r>
      <w:r w:rsidR="00633D4A" w:rsidRPr="00A56BE5">
        <w:rPr>
          <w:rFonts w:ascii="Arial" w:hAnsi="Arial" w:cs="Arial"/>
          <w:lang w:val="es-ES_tradnl"/>
        </w:rPr>
        <w:t xml:space="preserve">uego, </w:t>
      </w:r>
      <w:r w:rsidR="00A453CE" w:rsidRPr="00A56BE5">
        <w:rPr>
          <w:rFonts w:ascii="Arial" w:hAnsi="Arial" w:cs="Arial"/>
          <w:lang w:val="es-ES_tradnl"/>
        </w:rPr>
        <w:t>har</w:t>
      </w:r>
      <w:r w:rsidR="00234916" w:rsidRPr="00A56BE5">
        <w:rPr>
          <w:rFonts w:ascii="Arial" w:hAnsi="Arial" w:cs="Arial"/>
          <w:lang w:val="es-ES_tradnl"/>
        </w:rPr>
        <w:t>emos</w:t>
      </w:r>
      <w:r w:rsidR="00633D4A" w:rsidRPr="00A56BE5">
        <w:rPr>
          <w:rFonts w:ascii="Arial" w:hAnsi="Arial" w:cs="Arial"/>
          <w:lang w:val="es-ES_tradnl"/>
        </w:rPr>
        <w:t xml:space="preserve"> el mismo cálculo dejando constante la tasa de </w:t>
      </w:r>
      <w:r w:rsidR="00234916" w:rsidRPr="00A56BE5">
        <w:rPr>
          <w:rFonts w:ascii="Arial" w:hAnsi="Arial" w:cs="Arial"/>
          <w:lang w:val="es-ES_tradnl"/>
        </w:rPr>
        <w:t>deserción</w:t>
      </w:r>
      <w:r w:rsidR="00633D4A" w:rsidRPr="00A56BE5">
        <w:rPr>
          <w:rFonts w:ascii="Arial" w:hAnsi="Arial" w:cs="Arial"/>
          <w:lang w:val="es-ES_tradnl"/>
        </w:rPr>
        <w:t>, es decir ajustando el incremento de promoción con una disminución en la rep</w:t>
      </w:r>
      <w:r w:rsidR="00A453CE" w:rsidRPr="00A56BE5">
        <w:rPr>
          <w:rFonts w:ascii="Arial" w:hAnsi="Arial" w:cs="Arial"/>
          <w:lang w:val="es-ES_tradnl"/>
        </w:rPr>
        <w:t>etición</w:t>
      </w:r>
      <w:r w:rsidR="00F95072" w:rsidRPr="00A56BE5">
        <w:rPr>
          <w:rFonts w:ascii="Arial" w:hAnsi="Arial" w:cs="Arial"/>
          <w:lang w:val="es-ES_tradnl"/>
        </w:rPr>
        <w:t>)</w:t>
      </w:r>
      <w:r w:rsidR="00633D4A" w:rsidRPr="00A56BE5">
        <w:rPr>
          <w:rFonts w:ascii="Arial" w:hAnsi="Arial" w:cs="Arial"/>
          <w:lang w:val="es-ES_tradnl"/>
        </w:rPr>
        <w:t xml:space="preserve">. </w:t>
      </w:r>
    </w:p>
    <w:p w:rsidR="009D7834" w:rsidRPr="00A56BE5" w:rsidRDefault="009D7834" w:rsidP="009D7834">
      <w:pPr>
        <w:spacing w:after="0" w:line="240" w:lineRule="auto"/>
        <w:jc w:val="both"/>
        <w:rPr>
          <w:rFonts w:ascii="Arial" w:hAnsi="Arial" w:cs="Arial"/>
          <w:sz w:val="24"/>
          <w:szCs w:val="24"/>
          <w:lang w:val="es-ES_tradnl"/>
        </w:rPr>
      </w:pPr>
    </w:p>
    <w:tbl>
      <w:tblPr>
        <w:tblW w:w="8710" w:type="dxa"/>
        <w:tblInd w:w="790" w:type="dxa"/>
        <w:tblCellMar>
          <w:left w:w="70" w:type="dxa"/>
          <w:right w:w="70" w:type="dxa"/>
        </w:tblCellMar>
        <w:tblLook w:val="04A0" w:firstRow="1" w:lastRow="0" w:firstColumn="1" w:lastColumn="0" w:noHBand="0" w:noVBand="1"/>
      </w:tblPr>
      <w:tblGrid>
        <w:gridCol w:w="7110"/>
        <w:gridCol w:w="1600"/>
      </w:tblGrid>
      <w:tr w:rsidR="00A56BE5" w:rsidRPr="00A56BE5" w:rsidTr="009E343D">
        <w:trPr>
          <w:trHeight w:val="270"/>
        </w:trPr>
        <w:tc>
          <w:tcPr>
            <w:tcW w:w="7110" w:type="dxa"/>
            <w:tcBorders>
              <w:bottom w:val="single" w:sz="4" w:space="0" w:color="auto"/>
            </w:tcBorders>
            <w:shd w:val="clear" w:color="auto" w:fill="auto"/>
            <w:noWrap/>
            <w:vAlign w:val="bottom"/>
            <w:hideMark/>
          </w:tcPr>
          <w:p w:rsidR="009D7834" w:rsidRPr="00A56BE5" w:rsidRDefault="009D7834" w:rsidP="0035112D">
            <w:pPr>
              <w:spacing w:after="0" w:line="240" w:lineRule="auto"/>
              <w:rPr>
                <w:rFonts w:ascii="Arial" w:eastAsia="Times New Roman" w:hAnsi="Arial" w:cs="Arial"/>
                <w:b/>
                <w:bCs/>
                <w:sz w:val="18"/>
                <w:szCs w:val="18"/>
                <w:lang w:val="es-ES_tradnl" w:eastAsia="es-ES_tradnl"/>
              </w:rPr>
            </w:pPr>
            <w:r w:rsidRPr="00A56BE5">
              <w:rPr>
                <w:rFonts w:ascii="Arial" w:eastAsia="Times New Roman" w:hAnsi="Arial" w:cs="Arial"/>
                <w:b/>
                <w:bCs/>
                <w:sz w:val="18"/>
                <w:szCs w:val="18"/>
                <w:lang w:val="es-ES_tradnl" w:eastAsia="es-ES_tradnl"/>
              </w:rPr>
              <w:t xml:space="preserve">Tabla </w:t>
            </w:r>
            <w:r w:rsidR="0035112D" w:rsidRPr="00A56BE5">
              <w:rPr>
                <w:rFonts w:ascii="Arial" w:eastAsia="Times New Roman" w:hAnsi="Arial" w:cs="Arial"/>
                <w:b/>
                <w:bCs/>
                <w:sz w:val="18"/>
                <w:szCs w:val="18"/>
                <w:lang w:val="es-ES_tradnl" w:eastAsia="es-ES_tradnl"/>
              </w:rPr>
              <w:t>3</w:t>
            </w:r>
            <w:r w:rsidRPr="00A56BE5">
              <w:rPr>
                <w:rFonts w:ascii="Arial" w:eastAsia="Times New Roman" w:hAnsi="Arial" w:cs="Arial"/>
                <w:b/>
                <w:bCs/>
                <w:sz w:val="18"/>
                <w:szCs w:val="18"/>
                <w:lang w:val="es-ES_tradnl" w:eastAsia="es-ES_tradnl"/>
              </w:rPr>
              <w:t>: Análisis de una Cohorte Sintética de Primaria</w:t>
            </w:r>
          </w:p>
        </w:tc>
        <w:tc>
          <w:tcPr>
            <w:tcW w:w="1600" w:type="dxa"/>
            <w:tcBorders>
              <w:bottom w:val="single" w:sz="4" w:space="0" w:color="auto"/>
            </w:tcBorders>
            <w:shd w:val="clear" w:color="auto" w:fill="auto"/>
            <w:noWrap/>
            <w:vAlign w:val="bottom"/>
            <w:hideMark/>
          </w:tcPr>
          <w:p w:rsidR="009D7834" w:rsidRPr="00A56BE5" w:rsidRDefault="000F70B2" w:rsidP="004511E0">
            <w:pPr>
              <w:spacing w:after="0" w:line="240" w:lineRule="auto"/>
              <w:jc w:val="right"/>
              <w:rPr>
                <w:rFonts w:ascii="Arial" w:eastAsia="Times New Roman" w:hAnsi="Arial" w:cs="Arial"/>
                <w:b/>
                <w:sz w:val="18"/>
                <w:szCs w:val="18"/>
                <w:lang w:val="es-ES_tradnl" w:eastAsia="es-ES_tradnl"/>
              </w:rPr>
            </w:pPr>
            <w:r>
              <w:rPr>
                <w:rFonts w:ascii="Arial" w:eastAsia="Times New Roman" w:hAnsi="Arial" w:cs="Arial"/>
                <w:b/>
                <w:sz w:val="18"/>
                <w:szCs w:val="18"/>
                <w:lang w:val="es-ES_tradnl" w:eastAsia="es-ES_tradnl"/>
              </w:rPr>
              <w:t>2pp</w:t>
            </w:r>
            <w:r w:rsidR="009D7834" w:rsidRPr="00A56BE5">
              <w:rPr>
                <w:rFonts w:ascii="Arial" w:eastAsia="Times New Roman" w:hAnsi="Arial" w:cs="Arial"/>
                <w:b/>
                <w:sz w:val="18"/>
                <w:szCs w:val="18"/>
                <w:lang w:val="es-ES_tradnl" w:eastAsia="es-ES_tradnl"/>
              </w:rPr>
              <w:t>&gt;Promoción</w:t>
            </w:r>
          </w:p>
        </w:tc>
      </w:tr>
      <w:tr w:rsidR="00A56BE5" w:rsidRPr="00A56BE5" w:rsidTr="009E343D">
        <w:trPr>
          <w:trHeight w:val="255"/>
        </w:trPr>
        <w:tc>
          <w:tcPr>
            <w:tcW w:w="7110" w:type="dxa"/>
            <w:tcBorders>
              <w:top w:val="single" w:sz="4" w:space="0" w:color="auto"/>
              <w:left w:val="single" w:sz="4" w:space="0" w:color="auto"/>
            </w:tcBorders>
            <w:shd w:val="clear" w:color="auto" w:fill="auto"/>
            <w:noWrap/>
            <w:vAlign w:val="bottom"/>
            <w:hideMark/>
          </w:tcPr>
          <w:p w:rsidR="009D7834" w:rsidRPr="00A56BE5" w:rsidRDefault="009D7834" w:rsidP="004511E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a. Ingreso a Primer Grado</w:t>
            </w:r>
          </w:p>
        </w:tc>
        <w:tc>
          <w:tcPr>
            <w:tcW w:w="1600" w:type="dxa"/>
            <w:tcBorders>
              <w:top w:val="single" w:sz="4" w:space="0" w:color="auto"/>
              <w:right w:val="single" w:sz="4" w:space="0" w:color="auto"/>
            </w:tcBorders>
            <w:shd w:val="clear" w:color="auto" w:fill="auto"/>
            <w:noWrap/>
            <w:vAlign w:val="bottom"/>
            <w:hideMark/>
          </w:tcPr>
          <w:p w:rsidR="009D7834" w:rsidRPr="00A56BE5" w:rsidRDefault="009D7834" w:rsidP="004511E0">
            <w:pPr>
              <w:spacing w:after="0" w:line="240" w:lineRule="auto"/>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1,000</w:t>
            </w:r>
          </w:p>
        </w:tc>
      </w:tr>
      <w:tr w:rsidR="00A56BE5" w:rsidRPr="00A56BE5" w:rsidTr="009E343D">
        <w:trPr>
          <w:trHeight w:val="255"/>
        </w:trPr>
        <w:tc>
          <w:tcPr>
            <w:tcW w:w="7110" w:type="dxa"/>
            <w:tcBorders>
              <w:left w:val="single" w:sz="4" w:space="0" w:color="auto"/>
            </w:tcBorders>
            <w:shd w:val="clear" w:color="auto" w:fill="auto"/>
            <w:noWrap/>
            <w:vAlign w:val="bottom"/>
            <w:hideMark/>
          </w:tcPr>
          <w:p w:rsidR="009D7834" w:rsidRPr="00A56BE5" w:rsidRDefault="009D7834" w:rsidP="004511E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b. Promovido a Grado 9 / Proxy para graduados de Primaria</w:t>
            </w:r>
          </w:p>
        </w:tc>
        <w:tc>
          <w:tcPr>
            <w:tcW w:w="1600" w:type="dxa"/>
            <w:tcBorders>
              <w:right w:val="single" w:sz="4" w:space="0" w:color="auto"/>
            </w:tcBorders>
            <w:shd w:val="clear" w:color="auto" w:fill="auto"/>
            <w:noWrap/>
            <w:vAlign w:val="bottom"/>
            <w:hideMark/>
          </w:tcPr>
          <w:p w:rsidR="009D7834" w:rsidRPr="00A56BE5" w:rsidRDefault="000F70B2" w:rsidP="004511E0">
            <w:pPr>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928</w:t>
            </w:r>
          </w:p>
        </w:tc>
      </w:tr>
      <w:tr w:rsidR="00A56BE5" w:rsidRPr="00A56BE5" w:rsidTr="009E343D">
        <w:trPr>
          <w:trHeight w:val="255"/>
        </w:trPr>
        <w:tc>
          <w:tcPr>
            <w:tcW w:w="7110" w:type="dxa"/>
            <w:tcBorders>
              <w:left w:val="single" w:sz="4" w:space="0" w:color="auto"/>
            </w:tcBorders>
            <w:shd w:val="clear" w:color="auto" w:fill="auto"/>
            <w:noWrap/>
            <w:vAlign w:val="bottom"/>
            <w:hideMark/>
          </w:tcPr>
          <w:p w:rsidR="009D7834" w:rsidRPr="00A56BE5" w:rsidRDefault="009D7834" w:rsidP="004511E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c. Promovido a 9no grado sin repetir</w:t>
            </w:r>
          </w:p>
        </w:tc>
        <w:tc>
          <w:tcPr>
            <w:tcW w:w="1600" w:type="dxa"/>
            <w:tcBorders>
              <w:right w:val="single" w:sz="4" w:space="0" w:color="auto"/>
            </w:tcBorders>
            <w:shd w:val="clear" w:color="auto" w:fill="auto"/>
            <w:noWrap/>
            <w:vAlign w:val="bottom"/>
            <w:hideMark/>
          </w:tcPr>
          <w:p w:rsidR="009D7834" w:rsidRPr="00A56BE5" w:rsidRDefault="000F70B2" w:rsidP="004511E0">
            <w:pPr>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545</w:t>
            </w:r>
          </w:p>
        </w:tc>
      </w:tr>
      <w:tr w:rsidR="00A56BE5" w:rsidRPr="00A56BE5" w:rsidTr="009E343D">
        <w:trPr>
          <w:trHeight w:val="255"/>
        </w:trPr>
        <w:tc>
          <w:tcPr>
            <w:tcW w:w="7110" w:type="dxa"/>
            <w:tcBorders>
              <w:left w:val="single" w:sz="4" w:space="0" w:color="auto"/>
            </w:tcBorders>
            <w:shd w:val="clear" w:color="auto" w:fill="auto"/>
            <w:noWrap/>
            <w:vAlign w:val="bottom"/>
            <w:hideMark/>
          </w:tcPr>
          <w:p w:rsidR="009D7834" w:rsidRPr="00A56BE5" w:rsidRDefault="009D7834" w:rsidP="004511E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d. Número total de alumnos desertores</w:t>
            </w:r>
          </w:p>
        </w:tc>
        <w:tc>
          <w:tcPr>
            <w:tcW w:w="1600" w:type="dxa"/>
            <w:tcBorders>
              <w:right w:val="single" w:sz="4" w:space="0" w:color="auto"/>
            </w:tcBorders>
            <w:shd w:val="clear" w:color="auto" w:fill="auto"/>
            <w:noWrap/>
            <w:vAlign w:val="bottom"/>
            <w:hideMark/>
          </w:tcPr>
          <w:p w:rsidR="009D7834" w:rsidRPr="00A56BE5" w:rsidRDefault="000F70B2" w:rsidP="004511E0">
            <w:pPr>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68</w:t>
            </w:r>
          </w:p>
        </w:tc>
      </w:tr>
      <w:tr w:rsidR="00A56BE5" w:rsidRPr="00A56BE5" w:rsidTr="009E343D">
        <w:trPr>
          <w:trHeight w:val="255"/>
        </w:trPr>
        <w:tc>
          <w:tcPr>
            <w:tcW w:w="7110" w:type="dxa"/>
            <w:tcBorders>
              <w:left w:val="single" w:sz="4" w:space="0" w:color="auto"/>
            </w:tcBorders>
            <w:shd w:val="clear" w:color="auto" w:fill="auto"/>
            <w:noWrap/>
            <w:vAlign w:val="bottom"/>
            <w:hideMark/>
          </w:tcPr>
          <w:p w:rsidR="009D7834" w:rsidRPr="00A56BE5" w:rsidRDefault="009D7834" w:rsidP="004511E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e. Total de estudiantes-años</w:t>
            </w:r>
          </w:p>
        </w:tc>
        <w:tc>
          <w:tcPr>
            <w:tcW w:w="1600" w:type="dxa"/>
            <w:tcBorders>
              <w:right w:val="single" w:sz="4" w:space="0" w:color="auto"/>
            </w:tcBorders>
            <w:shd w:val="clear" w:color="auto" w:fill="auto"/>
            <w:noWrap/>
            <w:vAlign w:val="bottom"/>
            <w:hideMark/>
          </w:tcPr>
          <w:p w:rsidR="009D7834" w:rsidRPr="00A56BE5" w:rsidRDefault="000F70B2" w:rsidP="004511E0">
            <w:pPr>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8.232</w:t>
            </w:r>
          </w:p>
        </w:tc>
      </w:tr>
      <w:tr w:rsidR="00A56BE5" w:rsidRPr="00A56BE5" w:rsidTr="009E343D">
        <w:trPr>
          <w:trHeight w:val="255"/>
        </w:trPr>
        <w:tc>
          <w:tcPr>
            <w:tcW w:w="7110" w:type="dxa"/>
            <w:tcBorders>
              <w:left w:val="single" w:sz="4" w:space="0" w:color="auto"/>
            </w:tcBorders>
            <w:shd w:val="clear" w:color="auto" w:fill="auto"/>
            <w:noWrap/>
            <w:vAlign w:val="bottom"/>
            <w:hideMark/>
          </w:tcPr>
          <w:p w:rsidR="009D7834" w:rsidRPr="00A56BE5" w:rsidRDefault="009D7834" w:rsidP="004511E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f. Estudiantes-años por estudiante promovido a 9no grado</w:t>
            </w:r>
          </w:p>
        </w:tc>
        <w:tc>
          <w:tcPr>
            <w:tcW w:w="1600" w:type="dxa"/>
            <w:tcBorders>
              <w:right w:val="single" w:sz="4" w:space="0" w:color="auto"/>
            </w:tcBorders>
            <w:shd w:val="clear" w:color="auto" w:fill="auto"/>
            <w:noWrap/>
            <w:vAlign w:val="bottom"/>
            <w:hideMark/>
          </w:tcPr>
          <w:p w:rsidR="009D7834" w:rsidRPr="00A56BE5" w:rsidRDefault="000F70B2" w:rsidP="009D7834">
            <w:pPr>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7.922</w:t>
            </w:r>
          </w:p>
        </w:tc>
      </w:tr>
      <w:tr w:rsidR="00A56BE5" w:rsidRPr="00A56BE5" w:rsidTr="009E343D">
        <w:trPr>
          <w:trHeight w:val="255"/>
        </w:trPr>
        <w:tc>
          <w:tcPr>
            <w:tcW w:w="7110" w:type="dxa"/>
            <w:tcBorders>
              <w:left w:val="single" w:sz="4" w:space="0" w:color="auto"/>
            </w:tcBorders>
            <w:shd w:val="clear" w:color="auto" w:fill="auto"/>
            <w:noWrap/>
            <w:vAlign w:val="bottom"/>
            <w:hideMark/>
          </w:tcPr>
          <w:p w:rsidR="009D7834" w:rsidRPr="00A56BE5" w:rsidRDefault="009D7834" w:rsidP="004511E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g. Promedio de años para completar la escuela para aquellos que finalizan 8vo grado</w:t>
            </w:r>
          </w:p>
        </w:tc>
        <w:tc>
          <w:tcPr>
            <w:tcW w:w="1600" w:type="dxa"/>
            <w:tcBorders>
              <w:right w:val="single" w:sz="4" w:space="0" w:color="auto"/>
            </w:tcBorders>
            <w:shd w:val="clear" w:color="auto" w:fill="auto"/>
            <w:noWrap/>
            <w:vAlign w:val="bottom"/>
            <w:hideMark/>
          </w:tcPr>
          <w:p w:rsidR="009D7834" w:rsidRPr="00A56BE5" w:rsidRDefault="009D7834" w:rsidP="004511E0">
            <w:pPr>
              <w:spacing w:after="0" w:line="240" w:lineRule="auto"/>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8.54</w:t>
            </w:r>
          </w:p>
        </w:tc>
      </w:tr>
      <w:tr w:rsidR="00A56BE5" w:rsidRPr="00A56BE5" w:rsidTr="009E343D">
        <w:trPr>
          <w:trHeight w:val="255"/>
        </w:trPr>
        <w:tc>
          <w:tcPr>
            <w:tcW w:w="7110" w:type="dxa"/>
            <w:tcBorders>
              <w:left w:val="single" w:sz="4" w:space="0" w:color="auto"/>
            </w:tcBorders>
            <w:shd w:val="clear" w:color="auto" w:fill="auto"/>
            <w:noWrap/>
            <w:vAlign w:val="bottom"/>
            <w:hideMark/>
          </w:tcPr>
          <w:p w:rsidR="009D7834" w:rsidRPr="00A56BE5" w:rsidRDefault="009D7834" w:rsidP="004511E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h. Número de años promedio que asistieron los que desertaron.</w:t>
            </w:r>
          </w:p>
        </w:tc>
        <w:tc>
          <w:tcPr>
            <w:tcW w:w="1600" w:type="dxa"/>
            <w:tcBorders>
              <w:right w:val="single" w:sz="4" w:space="0" w:color="auto"/>
            </w:tcBorders>
            <w:shd w:val="clear" w:color="auto" w:fill="auto"/>
            <w:noWrap/>
            <w:vAlign w:val="bottom"/>
            <w:hideMark/>
          </w:tcPr>
          <w:p w:rsidR="009D7834" w:rsidRPr="00A56BE5" w:rsidRDefault="000F70B2" w:rsidP="009D7834">
            <w:pPr>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4.53</w:t>
            </w:r>
          </w:p>
        </w:tc>
      </w:tr>
      <w:tr w:rsidR="00A56BE5" w:rsidRPr="00A56BE5" w:rsidTr="009E343D">
        <w:trPr>
          <w:trHeight w:val="255"/>
        </w:trPr>
        <w:tc>
          <w:tcPr>
            <w:tcW w:w="7110" w:type="dxa"/>
            <w:tcBorders>
              <w:left w:val="single" w:sz="4" w:space="0" w:color="auto"/>
            </w:tcBorders>
            <w:shd w:val="clear" w:color="auto" w:fill="auto"/>
            <w:noWrap/>
            <w:vAlign w:val="bottom"/>
            <w:hideMark/>
          </w:tcPr>
          <w:p w:rsidR="009D7834" w:rsidRPr="00A56BE5" w:rsidRDefault="009D7834" w:rsidP="004511E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i. Número de años-estudiante requeridos para producir un graduado de primaria</w:t>
            </w:r>
          </w:p>
        </w:tc>
        <w:tc>
          <w:tcPr>
            <w:tcW w:w="1600" w:type="dxa"/>
            <w:tcBorders>
              <w:right w:val="single" w:sz="4" w:space="0" w:color="auto"/>
            </w:tcBorders>
            <w:shd w:val="clear" w:color="auto" w:fill="auto"/>
            <w:noWrap/>
            <w:vAlign w:val="bottom"/>
            <w:hideMark/>
          </w:tcPr>
          <w:p w:rsidR="009D7834" w:rsidRPr="00A56BE5" w:rsidRDefault="000F70B2" w:rsidP="004511E0">
            <w:pPr>
              <w:spacing w:after="0" w:line="240" w:lineRule="auto"/>
              <w:jc w:val="right"/>
              <w:rPr>
                <w:rFonts w:ascii="Arial" w:eastAsia="Times New Roman" w:hAnsi="Arial" w:cs="Arial"/>
                <w:b/>
                <w:bCs/>
                <w:sz w:val="18"/>
                <w:szCs w:val="18"/>
                <w:lang w:val="es-ES_tradnl" w:eastAsia="es-ES_tradnl"/>
              </w:rPr>
            </w:pPr>
            <w:r>
              <w:rPr>
                <w:rFonts w:ascii="Arial" w:eastAsia="Times New Roman" w:hAnsi="Arial" w:cs="Arial"/>
                <w:b/>
                <w:bCs/>
                <w:sz w:val="18"/>
                <w:szCs w:val="18"/>
                <w:lang w:val="es-ES_tradnl" w:eastAsia="es-ES_tradnl"/>
              </w:rPr>
              <w:t>8.88</w:t>
            </w:r>
          </w:p>
        </w:tc>
      </w:tr>
      <w:tr w:rsidR="00A56BE5" w:rsidRPr="00A56BE5" w:rsidTr="009E343D">
        <w:trPr>
          <w:trHeight w:val="255"/>
        </w:trPr>
        <w:tc>
          <w:tcPr>
            <w:tcW w:w="7110" w:type="dxa"/>
            <w:tcBorders>
              <w:left w:val="single" w:sz="4" w:space="0" w:color="auto"/>
            </w:tcBorders>
            <w:shd w:val="clear" w:color="auto" w:fill="auto"/>
            <w:noWrap/>
            <w:vAlign w:val="bottom"/>
            <w:hideMark/>
          </w:tcPr>
          <w:p w:rsidR="009D7834" w:rsidRPr="00A56BE5" w:rsidRDefault="009D7834" w:rsidP="004511E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j. Razón Input / output (medida de la pérdida o "desperdicio")</w:t>
            </w:r>
          </w:p>
        </w:tc>
        <w:tc>
          <w:tcPr>
            <w:tcW w:w="1600" w:type="dxa"/>
            <w:tcBorders>
              <w:right w:val="single" w:sz="4" w:space="0" w:color="auto"/>
            </w:tcBorders>
            <w:shd w:val="clear" w:color="auto" w:fill="auto"/>
            <w:noWrap/>
            <w:vAlign w:val="bottom"/>
            <w:hideMark/>
          </w:tcPr>
          <w:p w:rsidR="009D7834" w:rsidRPr="00A56BE5" w:rsidRDefault="009D7834" w:rsidP="001C206C">
            <w:pPr>
              <w:spacing w:after="0" w:line="240" w:lineRule="auto"/>
              <w:jc w:val="right"/>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1.1</w:t>
            </w:r>
            <w:r w:rsidR="000F70B2">
              <w:rPr>
                <w:rFonts w:ascii="Arial" w:eastAsia="Times New Roman" w:hAnsi="Arial" w:cs="Arial"/>
                <w:sz w:val="18"/>
                <w:szCs w:val="18"/>
                <w:lang w:val="es-ES_tradnl" w:eastAsia="es-ES_tradnl"/>
              </w:rPr>
              <w:t>094</w:t>
            </w:r>
          </w:p>
        </w:tc>
      </w:tr>
      <w:tr w:rsidR="00A56BE5" w:rsidRPr="000F70B2" w:rsidTr="009E343D">
        <w:trPr>
          <w:trHeight w:val="270"/>
        </w:trPr>
        <w:tc>
          <w:tcPr>
            <w:tcW w:w="7110" w:type="dxa"/>
            <w:tcBorders>
              <w:left w:val="single" w:sz="4" w:space="0" w:color="auto"/>
              <w:bottom w:val="single" w:sz="4" w:space="0" w:color="auto"/>
            </w:tcBorders>
            <w:shd w:val="clear" w:color="auto" w:fill="auto"/>
            <w:noWrap/>
            <w:vAlign w:val="bottom"/>
            <w:hideMark/>
          </w:tcPr>
          <w:p w:rsidR="009D7834" w:rsidRPr="00A56BE5" w:rsidRDefault="009D7834" w:rsidP="004511E0">
            <w:pPr>
              <w:spacing w:after="0" w:line="240" w:lineRule="auto"/>
              <w:rPr>
                <w:rFonts w:ascii="Arial" w:eastAsia="Times New Roman" w:hAnsi="Arial" w:cs="Arial"/>
                <w:sz w:val="18"/>
                <w:szCs w:val="18"/>
                <w:lang w:val="es-ES_tradnl" w:eastAsia="es-ES_tradnl"/>
              </w:rPr>
            </w:pPr>
            <w:r w:rsidRPr="00A56BE5">
              <w:rPr>
                <w:rFonts w:ascii="Arial" w:eastAsia="Times New Roman" w:hAnsi="Arial" w:cs="Arial"/>
                <w:sz w:val="18"/>
                <w:szCs w:val="18"/>
                <w:lang w:val="es-ES_tradnl" w:eastAsia="es-ES_tradnl"/>
              </w:rPr>
              <w:t>k. Porcentaje de ingresantes que son promovidos a grado 9no.</w:t>
            </w:r>
          </w:p>
        </w:tc>
        <w:tc>
          <w:tcPr>
            <w:tcW w:w="1600" w:type="dxa"/>
            <w:tcBorders>
              <w:bottom w:val="single" w:sz="4" w:space="0" w:color="auto"/>
              <w:right w:val="single" w:sz="4" w:space="0" w:color="auto"/>
            </w:tcBorders>
            <w:shd w:val="clear" w:color="auto" w:fill="auto"/>
            <w:noWrap/>
            <w:vAlign w:val="bottom"/>
            <w:hideMark/>
          </w:tcPr>
          <w:p w:rsidR="009D7834" w:rsidRPr="00A56BE5" w:rsidRDefault="000F70B2" w:rsidP="004511E0">
            <w:pPr>
              <w:spacing w:after="0" w:line="240" w:lineRule="auto"/>
              <w:jc w:val="right"/>
              <w:rPr>
                <w:rFonts w:ascii="Arial" w:eastAsia="Times New Roman" w:hAnsi="Arial" w:cs="Arial"/>
                <w:sz w:val="18"/>
                <w:szCs w:val="18"/>
                <w:lang w:val="es-ES_tradnl" w:eastAsia="es-ES_tradnl"/>
              </w:rPr>
            </w:pPr>
            <w:r>
              <w:rPr>
                <w:rFonts w:ascii="Arial" w:eastAsia="Times New Roman" w:hAnsi="Arial" w:cs="Arial"/>
                <w:sz w:val="18"/>
                <w:szCs w:val="18"/>
                <w:lang w:val="es-ES_tradnl" w:eastAsia="es-ES_tradnl"/>
              </w:rPr>
              <w:t>92.76</w:t>
            </w:r>
            <w:r w:rsidR="009D7834" w:rsidRPr="00A56BE5">
              <w:rPr>
                <w:rFonts w:ascii="Arial" w:eastAsia="Times New Roman" w:hAnsi="Arial" w:cs="Arial"/>
                <w:sz w:val="18"/>
                <w:szCs w:val="18"/>
                <w:lang w:val="es-ES_tradnl" w:eastAsia="es-ES_tradnl"/>
              </w:rPr>
              <w:t>%</w:t>
            </w:r>
          </w:p>
        </w:tc>
      </w:tr>
    </w:tbl>
    <w:p w:rsidR="009E343D" w:rsidRPr="00A56BE5" w:rsidRDefault="009E343D" w:rsidP="009E343D">
      <w:pPr>
        <w:pStyle w:val="ListParagraph"/>
        <w:spacing w:after="0" w:line="240" w:lineRule="auto"/>
        <w:contextualSpacing w:val="0"/>
        <w:jc w:val="both"/>
        <w:rPr>
          <w:rFonts w:ascii="Arial" w:hAnsi="Arial" w:cs="Arial"/>
          <w:sz w:val="24"/>
          <w:szCs w:val="24"/>
          <w:lang w:val="es-ES_tradnl"/>
        </w:rPr>
      </w:pPr>
    </w:p>
    <w:p w:rsidR="001C206C" w:rsidRDefault="000F70B2" w:rsidP="000F70B2">
      <w:pPr>
        <w:pStyle w:val="ListParagraph"/>
        <w:numPr>
          <w:ilvl w:val="1"/>
          <w:numId w:val="16"/>
        </w:numPr>
        <w:spacing w:before="120" w:after="120" w:line="240" w:lineRule="auto"/>
        <w:ind w:left="720"/>
        <w:contextualSpacing w:val="0"/>
        <w:jc w:val="both"/>
        <w:rPr>
          <w:rFonts w:ascii="Arial" w:hAnsi="Arial" w:cs="Arial"/>
          <w:lang w:val="es-ES_tradnl"/>
        </w:rPr>
      </w:pPr>
      <w:r>
        <w:rPr>
          <w:rFonts w:ascii="Arial" w:hAnsi="Arial" w:cs="Arial"/>
          <w:lang w:val="es-ES_tradnl"/>
        </w:rPr>
        <w:t xml:space="preserve">Utilizando la última línea de las Tablas 2 y 3, se calculó el número de promovidos por año, en los tres años de duración del proyecto, considerando que la cohorte estaba constituida por los niños ingresante por año al programa. </w:t>
      </w:r>
    </w:p>
    <w:p w:rsidR="000F70B2" w:rsidRDefault="000F70B2" w:rsidP="000F70B2">
      <w:pPr>
        <w:pStyle w:val="ListParagraph"/>
        <w:numPr>
          <w:ilvl w:val="1"/>
          <w:numId w:val="16"/>
        </w:numPr>
        <w:spacing w:after="0" w:line="240" w:lineRule="auto"/>
        <w:ind w:left="720"/>
        <w:contextualSpacing w:val="0"/>
        <w:jc w:val="both"/>
        <w:rPr>
          <w:rFonts w:ascii="Arial" w:hAnsi="Arial" w:cs="Arial"/>
          <w:lang w:val="es-ES_tradnl"/>
        </w:rPr>
      </w:pPr>
      <w:r>
        <w:rPr>
          <w:rFonts w:ascii="Arial" w:hAnsi="Arial" w:cs="Arial"/>
          <w:lang w:val="es-ES_tradnl"/>
        </w:rPr>
        <w:t xml:space="preserve">Considerando la entrada gradual en tres cohortes, </w:t>
      </w:r>
      <w:r w:rsidRPr="000F70B2">
        <w:rPr>
          <w:rFonts w:ascii="Arial" w:hAnsi="Arial" w:cs="Arial"/>
          <w:lang w:val="es-ES_tradnl"/>
        </w:rPr>
        <w:t>al igual que en la Tabla 1, el número de promovidos de primaria por año son los siguientes</w:t>
      </w:r>
    </w:p>
    <w:p w:rsidR="007B04D1" w:rsidRDefault="007B04D1" w:rsidP="007B04D1">
      <w:pPr>
        <w:spacing w:after="0" w:line="240" w:lineRule="auto"/>
        <w:jc w:val="both"/>
        <w:rPr>
          <w:rFonts w:ascii="Arial" w:hAnsi="Arial" w:cs="Arial"/>
          <w:lang w:val="es-ES_tradnl"/>
        </w:rPr>
      </w:pPr>
    </w:p>
    <w:tbl>
      <w:tblPr>
        <w:tblW w:w="8010" w:type="dxa"/>
        <w:jc w:val="center"/>
        <w:tblCellMar>
          <w:left w:w="70" w:type="dxa"/>
          <w:right w:w="70" w:type="dxa"/>
        </w:tblCellMar>
        <w:tblLook w:val="04A0" w:firstRow="1" w:lastRow="0" w:firstColumn="1" w:lastColumn="0" w:noHBand="0" w:noVBand="1"/>
        <w:tblPrChange w:id="250" w:author="IADB" w:date="2016-10-11T15:29:00Z">
          <w:tblPr>
            <w:tblW w:w="8010" w:type="dxa"/>
            <w:jc w:val="center"/>
            <w:tblCellMar>
              <w:left w:w="70" w:type="dxa"/>
              <w:right w:w="70" w:type="dxa"/>
            </w:tblCellMar>
            <w:tblLook w:val="04A0" w:firstRow="1" w:lastRow="0" w:firstColumn="1" w:lastColumn="0" w:noHBand="0" w:noVBand="1"/>
          </w:tblPr>
        </w:tblPrChange>
      </w:tblPr>
      <w:tblGrid>
        <w:gridCol w:w="2880"/>
        <w:gridCol w:w="1620"/>
        <w:gridCol w:w="1440"/>
        <w:gridCol w:w="2070"/>
        <w:tblGridChange w:id="251">
          <w:tblGrid>
            <w:gridCol w:w="2880"/>
            <w:gridCol w:w="1620"/>
            <w:gridCol w:w="1440"/>
            <w:gridCol w:w="2070"/>
          </w:tblGrid>
        </w:tblGridChange>
      </w:tblGrid>
      <w:tr w:rsidR="007B04D1" w:rsidRPr="009F1A17" w:rsidTr="009F1A17">
        <w:trPr>
          <w:trHeight w:val="255"/>
          <w:jc w:val="center"/>
          <w:trPrChange w:id="252" w:author="IADB" w:date="2016-10-11T15:29:00Z">
            <w:trPr>
              <w:trHeight w:val="255"/>
              <w:jc w:val="center"/>
            </w:trPr>
          </w:trPrChange>
        </w:trPr>
        <w:tc>
          <w:tcPr>
            <w:tcW w:w="8010" w:type="dxa"/>
            <w:gridSpan w:val="4"/>
            <w:tcBorders>
              <w:bottom w:val="single" w:sz="4" w:space="0" w:color="auto"/>
            </w:tcBorders>
            <w:shd w:val="clear" w:color="auto" w:fill="auto"/>
            <w:noWrap/>
            <w:vAlign w:val="bottom"/>
            <w:tcPrChange w:id="253" w:author="IADB" w:date="2016-10-11T15:29:00Z">
              <w:tcPr>
                <w:tcW w:w="8010" w:type="dxa"/>
                <w:gridSpan w:val="4"/>
                <w:tcBorders>
                  <w:bottom w:val="single" w:sz="4" w:space="0" w:color="auto"/>
                </w:tcBorders>
                <w:shd w:val="clear" w:color="auto" w:fill="auto"/>
                <w:noWrap/>
                <w:vAlign w:val="bottom"/>
              </w:tcPr>
            </w:tcPrChange>
          </w:tcPr>
          <w:p w:rsidR="007B04D1" w:rsidRPr="00733262" w:rsidRDefault="007B04D1" w:rsidP="00EF61B3">
            <w:pPr>
              <w:spacing w:after="0" w:line="240" w:lineRule="auto"/>
              <w:rPr>
                <w:rFonts w:ascii="Arial" w:eastAsia="Times New Roman" w:hAnsi="Arial" w:cs="Arial"/>
                <w:b/>
                <w:sz w:val="24"/>
                <w:szCs w:val="24"/>
                <w:lang w:val="es-ES_tradnl" w:eastAsia="es-ES_tradnl"/>
              </w:rPr>
            </w:pPr>
            <w:r w:rsidRPr="007B04D1">
              <w:rPr>
                <w:rFonts w:ascii="Arial" w:eastAsia="Times New Roman" w:hAnsi="Arial" w:cs="Arial"/>
                <w:b/>
                <w:sz w:val="18"/>
                <w:szCs w:val="18"/>
                <w:lang w:val="es-ES_tradnl" w:eastAsia="es-ES_tradnl"/>
              </w:rPr>
              <w:t>Tabla 4: Incrementos en promoción de 1ria atribuible al programa</w:t>
            </w:r>
          </w:p>
        </w:tc>
      </w:tr>
      <w:tr w:rsidR="007B04D1" w:rsidRPr="00733262" w:rsidTr="009F1A17">
        <w:trPr>
          <w:trHeight w:val="255"/>
          <w:jc w:val="center"/>
          <w:trPrChange w:id="254" w:author="IADB" w:date="2016-10-11T15:29:00Z">
            <w:trPr>
              <w:trHeight w:val="255"/>
              <w:jc w:val="center"/>
            </w:trPr>
          </w:trPrChange>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tcPrChange w:id="255" w:author="IADB" w:date="2016-10-11T15:29:00Z">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B04D1" w:rsidRPr="00733262" w:rsidRDefault="007B04D1" w:rsidP="00EF61B3">
            <w:pPr>
              <w:spacing w:after="0" w:line="240" w:lineRule="auto"/>
              <w:rPr>
                <w:rFonts w:ascii="Arial" w:eastAsia="Times New Roman" w:hAnsi="Arial" w:cs="Arial"/>
                <w:sz w:val="18"/>
                <w:szCs w:val="18"/>
                <w:lang w:val="es-ES_tradnl" w:eastAsia="es-ES_tradnl"/>
              </w:rPr>
            </w:pPr>
          </w:p>
        </w:tc>
        <w:tc>
          <w:tcPr>
            <w:tcW w:w="1620" w:type="dxa"/>
            <w:tcBorders>
              <w:top w:val="single" w:sz="4" w:space="0" w:color="auto"/>
              <w:left w:val="single" w:sz="4" w:space="0" w:color="auto"/>
              <w:bottom w:val="single" w:sz="4" w:space="0" w:color="auto"/>
              <w:right w:val="single" w:sz="4" w:space="0" w:color="auto"/>
            </w:tcBorders>
            <w:tcPrChange w:id="256" w:author="IADB" w:date="2016-10-11T15:29:00Z">
              <w:tcPr>
                <w:tcW w:w="1620" w:type="dxa"/>
                <w:tcBorders>
                  <w:top w:val="single" w:sz="4" w:space="0" w:color="auto"/>
                  <w:left w:val="single" w:sz="4" w:space="0" w:color="auto"/>
                  <w:bottom w:val="single" w:sz="4" w:space="0" w:color="auto"/>
                  <w:right w:val="single" w:sz="4" w:space="0" w:color="auto"/>
                </w:tcBorders>
              </w:tcPr>
            </w:tcPrChange>
          </w:tcPr>
          <w:p w:rsidR="007B04D1" w:rsidRPr="00733262" w:rsidRDefault="007B04D1"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Ingresantes al Programa por año</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Change w:id="257" w:author="IADB" w:date="2016-10-11T15:29:00Z">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7B04D1" w:rsidRPr="00733262" w:rsidRDefault="007B04D1"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Promoción</w:t>
            </w:r>
          </w:p>
          <w:p w:rsidR="007B04D1" w:rsidRPr="00733262" w:rsidRDefault="007B04D1"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Original</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tcPrChange w:id="258" w:author="IADB" w:date="2016-10-11T15:29:00Z">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7B04D1" w:rsidRPr="00733262" w:rsidRDefault="007B04D1"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xml:space="preserve">2 puntos porcentuales por grado </w:t>
            </w:r>
          </w:p>
        </w:tc>
      </w:tr>
      <w:tr w:rsidR="007B04D1" w:rsidRPr="00733262" w:rsidTr="009F1A17">
        <w:trPr>
          <w:trHeight w:val="255"/>
          <w:jc w:val="center"/>
          <w:trPrChange w:id="259" w:author="IADB" w:date="2016-10-11T15:29:00Z">
            <w:trPr>
              <w:trHeight w:val="255"/>
              <w:jc w:val="center"/>
            </w:trPr>
          </w:trPrChange>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tcPrChange w:id="260" w:author="IADB" w:date="2016-10-11T15:29:00Z">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7B04D1" w:rsidRPr="00733262" w:rsidRDefault="007B04D1"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de Promovidos a 9no grado</w:t>
            </w:r>
          </w:p>
        </w:tc>
        <w:tc>
          <w:tcPr>
            <w:tcW w:w="1620" w:type="dxa"/>
            <w:tcBorders>
              <w:top w:val="single" w:sz="4" w:space="0" w:color="auto"/>
              <w:left w:val="single" w:sz="4" w:space="0" w:color="auto"/>
              <w:bottom w:val="single" w:sz="4" w:space="0" w:color="auto"/>
              <w:right w:val="single" w:sz="4" w:space="0" w:color="auto"/>
            </w:tcBorders>
            <w:vAlign w:val="center"/>
            <w:tcPrChange w:id="261" w:author="IADB" w:date="2016-10-11T15:29:00Z">
              <w:tcPr>
                <w:tcW w:w="1620" w:type="dxa"/>
                <w:tcBorders>
                  <w:top w:val="single" w:sz="4" w:space="0" w:color="auto"/>
                  <w:left w:val="single" w:sz="4" w:space="0" w:color="auto"/>
                  <w:bottom w:val="single" w:sz="4" w:space="0" w:color="auto"/>
                  <w:right w:val="single" w:sz="4" w:space="0" w:color="auto"/>
                </w:tcBorders>
                <w:vAlign w:val="center"/>
              </w:tcPr>
            </w:tcPrChange>
          </w:tcPr>
          <w:p w:rsidR="007B04D1" w:rsidRPr="00733262" w:rsidRDefault="007B04D1" w:rsidP="00EF61B3">
            <w:pPr>
              <w:spacing w:after="0" w:line="240" w:lineRule="auto"/>
              <w:jc w:val="center"/>
              <w:rPr>
                <w:rFonts w:ascii="Arial" w:eastAsia="Times New Roman" w:hAnsi="Arial" w:cs="Arial"/>
                <w:sz w:val="18"/>
                <w:szCs w:val="18"/>
                <w:lang w:val="es-ES_tradnl" w:eastAsia="es-ES_tradnl"/>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Change w:id="262" w:author="IADB" w:date="2016-10-11T15:29:00Z">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77.90%</w:t>
            </w:r>
          </w:p>
        </w:tc>
        <w:tc>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tcPrChange w:id="263" w:author="IADB" w:date="2016-10-11T15:29:00Z">
              <w:tcPr>
                <w:tcW w:w="207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92.76%</w:t>
            </w:r>
          </w:p>
        </w:tc>
      </w:tr>
      <w:tr w:rsidR="007B04D1" w:rsidRPr="00733262" w:rsidTr="009F1A17">
        <w:trPr>
          <w:trHeight w:val="255"/>
          <w:jc w:val="center"/>
          <w:trPrChange w:id="264" w:author="IADB" w:date="2016-10-11T15:29:00Z">
            <w:trPr>
              <w:trHeight w:val="255"/>
              <w:jc w:val="center"/>
            </w:trPr>
          </w:trPrChange>
        </w:trPr>
        <w:tc>
          <w:tcPr>
            <w:tcW w:w="2880" w:type="dxa"/>
            <w:tcBorders>
              <w:top w:val="single" w:sz="4" w:space="0" w:color="auto"/>
              <w:left w:val="single" w:sz="4" w:space="0" w:color="auto"/>
              <w:bottom w:val="nil"/>
              <w:right w:val="single" w:sz="4" w:space="0" w:color="auto"/>
            </w:tcBorders>
            <w:shd w:val="clear" w:color="auto" w:fill="auto"/>
            <w:noWrap/>
            <w:vAlign w:val="bottom"/>
            <w:hideMark/>
            <w:tcPrChange w:id="265" w:author="IADB" w:date="2016-10-11T15:29:00Z">
              <w:tcPr>
                <w:tcW w:w="2880" w:type="dxa"/>
                <w:tcBorders>
                  <w:top w:val="single" w:sz="4" w:space="0" w:color="auto"/>
                  <w:left w:val="single" w:sz="4" w:space="0" w:color="auto"/>
                  <w:bottom w:val="nil"/>
                  <w:right w:val="single" w:sz="4" w:space="0" w:color="auto"/>
                </w:tcBorders>
                <w:shd w:val="clear" w:color="auto" w:fill="auto"/>
                <w:noWrap/>
                <w:vAlign w:val="bottom"/>
                <w:hideMark/>
              </w:tcPr>
            </w:tcPrChange>
          </w:tcPr>
          <w:p w:rsidR="007B04D1" w:rsidRPr="00733262" w:rsidRDefault="007B04D1"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620" w:type="dxa"/>
            <w:tcBorders>
              <w:top w:val="single" w:sz="4" w:space="0" w:color="auto"/>
              <w:left w:val="nil"/>
              <w:bottom w:val="nil"/>
              <w:right w:val="single" w:sz="4" w:space="0" w:color="auto"/>
            </w:tcBorders>
            <w:vAlign w:val="center"/>
            <w:tcPrChange w:id="266" w:author="IADB" w:date="2016-10-11T15:29:00Z">
              <w:tcPr>
                <w:tcW w:w="1620" w:type="dxa"/>
                <w:tcBorders>
                  <w:top w:val="single" w:sz="4" w:space="0" w:color="auto"/>
                  <w:left w:val="nil"/>
                  <w:bottom w:val="nil"/>
                  <w:right w:val="single" w:sz="4" w:space="0" w:color="auto"/>
                </w:tcBorders>
                <w:vAlign w:val="center"/>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37.070</w:t>
            </w:r>
          </w:p>
        </w:tc>
        <w:tc>
          <w:tcPr>
            <w:tcW w:w="1440" w:type="dxa"/>
            <w:tcBorders>
              <w:top w:val="single" w:sz="4" w:space="0" w:color="auto"/>
              <w:left w:val="single" w:sz="4" w:space="0" w:color="auto"/>
              <w:bottom w:val="nil"/>
              <w:right w:val="single" w:sz="4" w:space="0" w:color="auto"/>
            </w:tcBorders>
            <w:shd w:val="clear" w:color="auto" w:fill="auto"/>
            <w:noWrap/>
            <w:vAlign w:val="center"/>
            <w:hideMark/>
            <w:tcPrChange w:id="267" w:author="IADB" w:date="2016-10-11T15:29:00Z">
              <w:tcPr>
                <w:tcW w:w="1440" w:type="dxa"/>
                <w:tcBorders>
                  <w:top w:val="single" w:sz="4" w:space="0" w:color="auto"/>
                  <w:left w:val="single" w:sz="4" w:space="0" w:color="auto"/>
                  <w:bottom w:val="nil"/>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28,877</w:t>
            </w:r>
          </w:p>
        </w:tc>
        <w:tc>
          <w:tcPr>
            <w:tcW w:w="2070" w:type="dxa"/>
            <w:tcBorders>
              <w:top w:val="single" w:sz="4" w:space="0" w:color="auto"/>
              <w:left w:val="single" w:sz="4" w:space="0" w:color="auto"/>
              <w:bottom w:val="nil"/>
              <w:right w:val="single" w:sz="4" w:space="0" w:color="auto"/>
            </w:tcBorders>
            <w:shd w:val="clear" w:color="auto" w:fill="auto"/>
            <w:noWrap/>
            <w:vAlign w:val="center"/>
            <w:hideMark/>
            <w:tcPrChange w:id="268" w:author="IADB" w:date="2016-10-11T15:29:00Z">
              <w:tcPr>
                <w:tcW w:w="2070" w:type="dxa"/>
                <w:tcBorders>
                  <w:top w:val="single" w:sz="4" w:space="0" w:color="auto"/>
                  <w:left w:val="single" w:sz="4" w:space="0" w:color="auto"/>
                  <w:bottom w:val="nil"/>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34,384</w:t>
            </w:r>
          </w:p>
        </w:tc>
      </w:tr>
      <w:tr w:rsidR="007B04D1" w:rsidRPr="00733262" w:rsidTr="009F1A17">
        <w:trPr>
          <w:trHeight w:val="255"/>
          <w:jc w:val="center"/>
          <w:trPrChange w:id="269" w:author="IADB" w:date="2016-10-11T15:29:00Z">
            <w:trPr>
              <w:trHeight w:val="255"/>
              <w:jc w:val="center"/>
            </w:trPr>
          </w:trPrChange>
        </w:trPr>
        <w:tc>
          <w:tcPr>
            <w:tcW w:w="2880" w:type="dxa"/>
            <w:tcBorders>
              <w:top w:val="nil"/>
              <w:left w:val="single" w:sz="4" w:space="0" w:color="auto"/>
              <w:bottom w:val="single" w:sz="4" w:space="0" w:color="auto"/>
              <w:right w:val="single" w:sz="4" w:space="0" w:color="auto"/>
            </w:tcBorders>
            <w:shd w:val="clear" w:color="auto" w:fill="auto"/>
            <w:noWrap/>
            <w:vAlign w:val="bottom"/>
            <w:hideMark/>
            <w:tcPrChange w:id="270" w:author="IADB" w:date="2016-10-11T15:29:00Z">
              <w:tcPr>
                <w:tcW w:w="288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7B04D1" w:rsidRPr="00733262" w:rsidRDefault="007B04D1"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Diferencia</w:t>
            </w:r>
          </w:p>
        </w:tc>
        <w:tc>
          <w:tcPr>
            <w:tcW w:w="1620" w:type="dxa"/>
            <w:tcBorders>
              <w:top w:val="nil"/>
              <w:left w:val="nil"/>
              <w:bottom w:val="single" w:sz="4" w:space="0" w:color="auto"/>
              <w:right w:val="single" w:sz="4" w:space="0" w:color="auto"/>
            </w:tcBorders>
            <w:vAlign w:val="center"/>
            <w:tcPrChange w:id="271" w:author="IADB" w:date="2016-10-11T15:29:00Z">
              <w:tcPr>
                <w:tcW w:w="1620" w:type="dxa"/>
                <w:tcBorders>
                  <w:top w:val="nil"/>
                  <w:left w:val="nil"/>
                  <w:bottom w:val="single" w:sz="4" w:space="0" w:color="auto"/>
                  <w:right w:val="single" w:sz="4" w:space="0" w:color="auto"/>
                </w:tcBorders>
                <w:vAlign w:val="center"/>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p>
        </w:tc>
        <w:tc>
          <w:tcPr>
            <w:tcW w:w="1440" w:type="dxa"/>
            <w:tcBorders>
              <w:top w:val="nil"/>
              <w:left w:val="single" w:sz="4" w:space="0" w:color="auto"/>
              <w:bottom w:val="single" w:sz="4" w:space="0" w:color="auto"/>
              <w:right w:val="single" w:sz="4" w:space="0" w:color="auto"/>
            </w:tcBorders>
            <w:shd w:val="clear" w:color="auto" w:fill="auto"/>
            <w:noWrap/>
            <w:vAlign w:val="center"/>
            <w:hideMark/>
            <w:tcPrChange w:id="272" w:author="IADB" w:date="2016-10-11T15:29:00Z">
              <w:tcPr>
                <w:tcW w:w="14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Change w:id="273" w:author="IADB" w:date="2016-10-11T15:29:00Z">
              <w:tcPr>
                <w:tcW w:w="207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5,507</w:t>
            </w:r>
          </w:p>
        </w:tc>
      </w:tr>
      <w:tr w:rsidR="007B04D1" w:rsidRPr="00733262" w:rsidTr="009F1A17">
        <w:trPr>
          <w:trHeight w:val="255"/>
          <w:jc w:val="center"/>
          <w:trPrChange w:id="274" w:author="IADB" w:date="2016-10-11T15:29:00Z">
            <w:trPr>
              <w:trHeight w:val="255"/>
              <w:jc w:val="center"/>
            </w:trPr>
          </w:trPrChange>
        </w:trPr>
        <w:tc>
          <w:tcPr>
            <w:tcW w:w="2880" w:type="dxa"/>
            <w:tcBorders>
              <w:top w:val="single" w:sz="4" w:space="0" w:color="auto"/>
              <w:left w:val="single" w:sz="4" w:space="0" w:color="auto"/>
              <w:bottom w:val="nil"/>
              <w:right w:val="single" w:sz="4" w:space="0" w:color="auto"/>
            </w:tcBorders>
            <w:shd w:val="clear" w:color="auto" w:fill="auto"/>
            <w:noWrap/>
            <w:vAlign w:val="bottom"/>
            <w:hideMark/>
            <w:tcPrChange w:id="275" w:author="IADB" w:date="2016-10-11T15:29:00Z">
              <w:tcPr>
                <w:tcW w:w="2880" w:type="dxa"/>
                <w:tcBorders>
                  <w:top w:val="single" w:sz="4" w:space="0" w:color="auto"/>
                  <w:left w:val="single" w:sz="4" w:space="0" w:color="auto"/>
                  <w:bottom w:val="nil"/>
                  <w:right w:val="single" w:sz="4" w:space="0" w:color="auto"/>
                </w:tcBorders>
                <w:shd w:val="clear" w:color="auto" w:fill="auto"/>
                <w:noWrap/>
                <w:vAlign w:val="bottom"/>
                <w:hideMark/>
              </w:tcPr>
            </w:tcPrChange>
          </w:tcPr>
          <w:p w:rsidR="007B04D1" w:rsidRPr="00733262" w:rsidRDefault="007B04D1"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620" w:type="dxa"/>
            <w:tcBorders>
              <w:top w:val="single" w:sz="4" w:space="0" w:color="auto"/>
              <w:left w:val="nil"/>
              <w:bottom w:val="nil"/>
              <w:right w:val="single" w:sz="4" w:space="0" w:color="auto"/>
            </w:tcBorders>
            <w:vAlign w:val="center"/>
            <w:tcPrChange w:id="276" w:author="IADB" w:date="2016-10-11T15:29:00Z">
              <w:tcPr>
                <w:tcW w:w="1620" w:type="dxa"/>
                <w:tcBorders>
                  <w:top w:val="single" w:sz="4" w:space="0" w:color="auto"/>
                  <w:left w:val="nil"/>
                  <w:bottom w:val="nil"/>
                  <w:right w:val="single" w:sz="4" w:space="0" w:color="auto"/>
                </w:tcBorders>
                <w:vAlign w:val="center"/>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73.320</w:t>
            </w:r>
          </w:p>
        </w:tc>
        <w:tc>
          <w:tcPr>
            <w:tcW w:w="1440" w:type="dxa"/>
            <w:tcBorders>
              <w:top w:val="single" w:sz="4" w:space="0" w:color="auto"/>
              <w:left w:val="single" w:sz="4" w:space="0" w:color="auto"/>
              <w:bottom w:val="nil"/>
              <w:right w:val="single" w:sz="4" w:space="0" w:color="auto"/>
            </w:tcBorders>
            <w:shd w:val="clear" w:color="auto" w:fill="auto"/>
            <w:noWrap/>
            <w:vAlign w:val="center"/>
            <w:hideMark/>
            <w:tcPrChange w:id="277" w:author="IADB" w:date="2016-10-11T15:29:00Z">
              <w:tcPr>
                <w:tcW w:w="1440" w:type="dxa"/>
                <w:tcBorders>
                  <w:top w:val="single" w:sz="4" w:space="0" w:color="auto"/>
                  <w:left w:val="single" w:sz="4" w:space="0" w:color="auto"/>
                  <w:bottom w:val="nil"/>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57,116</w:t>
            </w:r>
          </w:p>
        </w:tc>
        <w:tc>
          <w:tcPr>
            <w:tcW w:w="2070" w:type="dxa"/>
            <w:tcBorders>
              <w:top w:val="single" w:sz="4" w:space="0" w:color="auto"/>
              <w:left w:val="single" w:sz="4" w:space="0" w:color="auto"/>
              <w:bottom w:val="nil"/>
              <w:right w:val="single" w:sz="4" w:space="0" w:color="auto"/>
            </w:tcBorders>
            <w:shd w:val="clear" w:color="auto" w:fill="auto"/>
            <w:noWrap/>
            <w:vAlign w:val="center"/>
            <w:hideMark/>
            <w:tcPrChange w:id="278" w:author="IADB" w:date="2016-10-11T15:29:00Z">
              <w:tcPr>
                <w:tcW w:w="2070" w:type="dxa"/>
                <w:tcBorders>
                  <w:top w:val="single" w:sz="4" w:space="0" w:color="auto"/>
                  <w:left w:val="single" w:sz="4" w:space="0" w:color="auto"/>
                  <w:bottom w:val="nil"/>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68,008</w:t>
            </w:r>
          </w:p>
        </w:tc>
      </w:tr>
      <w:tr w:rsidR="007B04D1" w:rsidRPr="00733262" w:rsidTr="009F1A17">
        <w:trPr>
          <w:trHeight w:val="255"/>
          <w:jc w:val="center"/>
          <w:trPrChange w:id="279" w:author="IADB" w:date="2016-10-11T15:29:00Z">
            <w:trPr>
              <w:trHeight w:val="255"/>
              <w:jc w:val="center"/>
            </w:trPr>
          </w:trPrChange>
        </w:trPr>
        <w:tc>
          <w:tcPr>
            <w:tcW w:w="2880" w:type="dxa"/>
            <w:tcBorders>
              <w:top w:val="nil"/>
              <w:left w:val="single" w:sz="4" w:space="0" w:color="auto"/>
              <w:bottom w:val="single" w:sz="4" w:space="0" w:color="auto"/>
              <w:right w:val="single" w:sz="4" w:space="0" w:color="auto"/>
            </w:tcBorders>
            <w:shd w:val="clear" w:color="auto" w:fill="auto"/>
            <w:noWrap/>
            <w:vAlign w:val="bottom"/>
            <w:hideMark/>
            <w:tcPrChange w:id="280" w:author="IADB" w:date="2016-10-11T15:29:00Z">
              <w:tcPr>
                <w:tcW w:w="288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7B04D1" w:rsidRPr="00733262" w:rsidRDefault="007B04D1"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Diferencia</w:t>
            </w:r>
          </w:p>
        </w:tc>
        <w:tc>
          <w:tcPr>
            <w:tcW w:w="1620" w:type="dxa"/>
            <w:tcBorders>
              <w:top w:val="nil"/>
              <w:left w:val="nil"/>
              <w:bottom w:val="single" w:sz="4" w:space="0" w:color="auto"/>
              <w:right w:val="single" w:sz="4" w:space="0" w:color="auto"/>
            </w:tcBorders>
            <w:vAlign w:val="center"/>
            <w:tcPrChange w:id="281" w:author="IADB" w:date="2016-10-11T15:29:00Z">
              <w:tcPr>
                <w:tcW w:w="1620" w:type="dxa"/>
                <w:tcBorders>
                  <w:top w:val="nil"/>
                  <w:left w:val="nil"/>
                  <w:bottom w:val="single" w:sz="4" w:space="0" w:color="auto"/>
                  <w:right w:val="single" w:sz="4" w:space="0" w:color="auto"/>
                </w:tcBorders>
                <w:vAlign w:val="center"/>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p>
        </w:tc>
        <w:tc>
          <w:tcPr>
            <w:tcW w:w="1440" w:type="dxa"/>
            <w:tcBorders>
              <w:top w:val="nil"/>
              <w:left w:val="single" w:sz="4" w:space="0" w:color="auto"/>
              <w:bottom w:val="single" w:sz="4" w:space="0" w:color="auto"/>
              <w:right w:val="single" w:sz="4" w:space="0" w:color="auto"/>
            </w:tcBorders>
            <w:shd w:val="clear" w:color="auto" w:fill="auto"/>
            <w:noWrap/>
            <w:vAlign w:val="center"/>
            <w:hideMark/>
            <w:tcPrChange w:id="282" w:author="IADB" w:date="2016-10-11T15:29:00Z">
              <w:tcPr>
                <w:tcW w:w="14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Change w:id="283" w:author="IADB" w:date="2016-10-11T15:29:00Z">
              <w:tcPr>
                <w:tcW w:w="207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10,892</w:t>
            </w:r>
          </w:p>
        </w:tc>
      </w:tr>
      <w:tr w:rsidR="007B04D1" w:rsidRPr="00733262" w:rsidTr="009F1A17">
        <w:trPr>
          <w:trHeight w:val="255"/>
          <w:jc w:val="center"/>
          <w:trPrChange w:id="284" w:author="IADB" w:date="2016-10-11T15:29:00Z">
            <w:trPr>
              <w:trHeight w:val="255"/>
              <w:jc w:val="center"/>
            </w:trPr>
          </w:trPrChange>
        </w:trPr>
        <w:tc>
          <w:tcPr>
            <w:tcW w:w="2880" w:type="dxa"/>
            <w:tcBorders>
              <w:top w:val="single" w:sz="4" w:space="0" w:color="auto"/>
              <w:left w:val="single" w:sz="4" w:space="0" w:color="auto"/>
              <w:bottom w:val="nil"/>
              <w:right w:val="single" w:sz="4" w:space="0" w:color="auto"/>
            </w:tcBorders>
            <w:shd w:val="clear" w:color="auto" w:fill="auto"/>
            <w:noWrap/>
            <w:vAlign w:val="bottom"/>
            <w:hideMark/>
            <w:tcPrChange w:id="285" w:author="IADB" w:date="2016-10-11T15:29:00Z">
              <w:tcPr>
                <w:tcW w:w="2880" w:type="dxa"/>
                <w:tcBorders>
                  <w:top w:val="single" w:sz="4" w:space="0" w:color="auto"/>
                  <w:left w:val="single" w:sz="4" w:space="0" w:color="auto"/>
                  <w:bottom w:val="nil"/>
                  <w:right w:val="single" w:sz="4" w:space="0" w:color="auto"/>
                </w:tcBorders>
                <w:shd w:val="clear" w:color="auto" w:fill="auto"/>
                <w:noWrap/>
                <w:vAlign w:val="bottom"/>
                <w:hideMark/>
              </w:tcPr>
            </w:tcPrChange>
          </w:tcPr>
          <w:p w:rsidR="007B04D1" w:rsidRPr="00733262" w:rsidRDefault="007B04D1"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c>
          <w:tcPr>
            <w:tcW w:w="1620" w:type="dxa"/>
            <w:tcBorders>
              <w:top w:val="single" w:sz="4" w:space="0" w:color="auto"/>
              <w:left w:val="nil"/>
              <w:bottom w:val="nil"/>
              <w:right w:val="single" w:sz="4" w:space="0" w:color="auto"/>
            </w:tcBorders>
            <w:vAlign w:val="center"/>
            <w:tcPrChange w:id="286" w:author="IADB" w:date="2016-10-11T15:29:00Z">
              <w:tcPr>
                <w:tcW w:w="1620" w:type="dxa"/>
                <w:tcBorders>
                  <w:top w:val="single" w:sz="4" w:space="0" w:color="auto"/>
                  <w:left w:val="nil"/>
                  <w:bottom w:val="nil"/>
                  <w:right w:val="single" w:sz="4" w:space="0" w:color="auto"/>
                </w:tcBorders>
                <w:vAlign w:val="center"/>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109.980</w:t>
            </w:r>
          </w:p>
        </w:tc>
        <w:tc>
          <w:tcPr>
            <w:tcW w:w="1440" w:type="dxa"/>
            <w:tcBorders>
              <w:top w:val="single" w:sz="4" w:space="0" w:color="auto"/>
              <w:left w:val="single" w:sz="4" w:space="0" w:color="auto"/>
              <w:bottom w:val="nil"/>
              <w:right w:val="single" w:sz="4" w:space="0" w:color="auto"/>
            </w:tcBorders>
            <w:shd w:val="clear" w:color="auto" w:fill="auto"/>
            <w:noWrap/>
            <w:vAlign w:val="center"/>
            <w:hideMark/>
            <w:tcPrChange w:id="287" w:author="IADB" w:date="2016-10-11T15:29:00Z">
              <w:tcPr>
                <w:tcW w:w="1440" w:type="dxa"/>
                <w:tcBorders>
                  <w:top w:val="single" w:sz="4" w:space="0" w:color="auto"/>
                  <w:left w:val="single" w:sz="4" w:space="0" w:color="auto"/>
                  <w:bottom w:val="nil"/>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85.674</w:t>
            </w:r>
          </w:p>
        </w:tc>
        <w:tc>
          <w:tcPr>
            <w:tcW w:w="2070" w:type="dxa"/>
            <w:tcBorders>
              <w:top w:val="single" w:sz="4" w:space="0" w:color="auto"/>
              <w:left w:val="single" w:sz="4" w:space="0" w:color="auto"/>
              <w:bottom w:val="nil"/>
              <w:right w:val="single" w:sz="4" w:space="0" w:color="auto"/>
            </w:tcBorders>
            <w:shd w:val="clear" w:color="auto" w:fill="auto"/>
            <w:noWrap/>
            <w:vAlign w:val="center"/>
            <w:hideMark/>
            <w:tcPrChange w:id="288" w:author="IADB" w:date="2016-10-11T15:29:00Z">
              <w:tcPr>
                <w:tcW w:w="2070" w:type="dxa"/>
                <w:tcBorders>
                  <w:top w:val="single" w:sz="4" w:space="0" w:color="auto"/>
                  <w:left w:val="single" w:sz="4" w:space="0" w:color="auto"/>
                  <w:bottom w:val="nil"/>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102,012</w:t>
            </w:r>
          </w:p>
        </w:tc>
      </w:tr>
      <w:tr w:rsidR="007B04D1" w:rsidRPr="00733262" w:rsidTr="009F1A17">
        <w:trPr>
          <w:trHeight w:val="255"/>
          <w:jc w:val="center"/>
          <w:trPrChange w:id="289" w:author="IADB" w:date="2016-10-11T15:29:00Z">
            <w:trPr>
              <w:trHeight w:val="255"/>
              <w:jc w:val="center"/>
            </w:trPr>
          </w:trPrChange>
        </w:trPr>
        <w:tc>
          <w:tcPr>
            <w:tcW w:w="2880" w:type="dxa"/>
            <w:tcBorders>
              <w:top w:val="nil"/>
              <w:left w:val="single" w:sz="4" w:space="0" w:color="auto"/>
              <w:bottom w:val="single" w:sz="4" w:space="0" w:color="auto"/>
              <w:right w:val="single" w:sz="4" w:space="0" w:color="auto"/>
            </w:tcBorders>
            <w:shd w:val="clear" w:color="auto" w:fill="auto"/>
            <w:noWrap/>
            <w:vAlign w:val="bottom"/>
            <w:hideMark/>
            <w:tcPrChange w:id="290" w:author="IADB" w:date="2016-10-11T15:29:00Z">
              <w:tcPr>
                <w:tcW w:w="2880" w:type="dxa"/>
                <w:tcBorders>
                  <w:top w:val="nil"/>
                  <w:left w:val="single" w:sz="4" w:space="0" w:color="auto"/>
                  <w:bottom w:val="single" w:sz="4" w:space="0" w:color="auto"/>
                  <w:right w:val="single" w:sz="4" w:space="0" w:color="auto"/>
                </w:tcBorders>
                <w:shd w:val="clear" w:color="auto" w:fill="auto"/>
                <w:noWrap/>
                <w:vAlign w:val="bottom"/>
                <w:hideMark/>
              </w:tcPr>
            </w:tcPrChange>
          </w:tcPr>
          <w:p w:rsidR="007B04D1" w:rsidRPr="00733262" w:rsidRDefault="007B04D1"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Diferencia</w:t>
            </w:r>
          </w:p>
        </w:tc>
        <w:tc>
          <w:tcPr>
            <w:tcW w:w="1620" w:type="dxa"/>
            <w:tcBorders>
              <w:top w:val="nil"/>
              <w:left w:val="nil"/>
              <w:bottom w:val="single" w:sz="4" w:space="0" w:color="auto"/>
              <w:right w:val="single" w:sz="4" w:space="0" w:color="auto"/>
            </w:tcBorders>
            <w:vAlign w:val="center"/>
            <w:tcPrChange w:id="291" w:author="IADB" w:date="2016-10-11T15:29:00Z">
              <w:tcPr>
                <w:tcW w:w="1620" w:type="dxa"/>
                <w:tcBorders>
                  <w:top w:val="nil"/>
                  <w:left w:val="nil"/>
                  <w:bottom w:val="single" w:sz="4" w:space="0" w:color="auto"/>
                  <w:right w:val="single" w:sz="4" w:space="0" w:color="auto"/>
                </w:tcBorders>
                <w:vAlign w:val="center"/>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p>
        </w:tc>
        <w:tc>
          <w:tcPr>
            <w:tcW w:w="1440" w:type="dxa"/>
            <w:tcBorders>
              <w:top w:val="nil"/>
              <w:left w:val="single" w:sz="4" w:space="0" w:color="auto"/>
              <w:bottom w:val="single" w:sz="4" w:space="0" w:color="auto"/>
              <w:right w:val="single" w:sz="4" w:space="0" w:color="auto"/>
            </w:tcBorders>
            <w:shd w:val="clear" w:color="auto" w:fill="auto"/>
            <w:noWrap/>
            <w:vAlign w:val="center"/>
            <w:hideMark/>
            <w:tcPrChange w:id="292" w:author="IADB" w:date="2016-10-11T15:29:00Z">
              <w:tcPr>
                <w:tcW w:w="14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Change w:id="293" w:author="IADB" w:date="2016-10-11T15:29:00Z">
              <w:tcPr>
                <w:tcW w:w="207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7B04D1" w:rsidRPr="00733262" w:rsidRDefault="007B04D1"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16,338</w:t>
            </w:r>
          </w:p>
        </w:tc>
      </w:tr>
    </w:tbl>
    <w:p w:rsidR="007B04D1" w:rsidRPr="007B04D1" w:rsidRDefault="007B04D1" w:rsidP="007B04D1">
      <w:pPr>
        <w:spacing w:after="0" w:line="240" w:lineRule="auto"/>
        <w:jc w:val="both"/>
        <w:rPr>
          <w:rFonts w:ascii="Arial" w:hAnsi="Arial" w:cs="Arial"/>
          <w:lang w:val="es-ES_tradnl"/>
        </w:rPr>
      </w:pPr>
    </w:p>
    <w:p w:rsidR="000A28E7" w:rsidRDefault="00745C68" w:rsidP="00AE5895">
      <w:pPr>
        <w:pStyle w:val="ListParagraph"/>
        <w:numPr>
          <w:ilvl w:val="1"/>
          <w:numId w:val="16"/>
        </w:numPr>
        <w:spacing w:after="0" w:line="240" w:lineRule="auto"/>
        <w:ind w:left="720"/>
        <w:contextualSpacing w:val="0"/>
        <w:jc w:val="both"/>
        <w:rPr>
          <w:rFonts w:ascii="Arial" w:hAnsi="Arial" w:cs="Arial"/>
          <w:lang w:val="es-ES_tradnl"/>
        </w:rPr>
      </w:pPr>
      <w:r w:rsidRPr="00A56BE5">
        <w:rPr>
          <w:rFonts w:ascii="Arial" w:hAnsi="Arial" w:cs="Arial"/>
          <w:lang w:val="es-ES_tradnl"/>
        </w:rPr>
        <w:t xml:space="preserve">Esto es suponiendo que todos los niños que participaron del programa de </w:t>
      </w:r>
      <w:r w:rsidR="007B04D1">
        <w:rPr>
          <w:rFonts w:ascii="Arial" w:hAnsi="Arial" w:cs="Arial"/>
          <w:lang w:val="es-ES_tradnl"/>
        </w:rPr>
        <w:t>primera</w:t>
      </w:r>
      <w:r w:rsidRPr="00A56BE5">
        <w:rPr>
          <w:rFonts w:ascii="Arial" w:hAnsi="Arial" w:cs="Arial"/>
          <w:lang w:val="es-ES_tradnl"/>
        </w:rPr>
        <w:t xml:space="preserve"> infancia ingresan a la escuela. </w:t>
      </w:r>
      <w:r w:rsidR="00935C31" w:rsidRPr="00A56BE5">
        <w:rPr>
          <w:rFonts w:ascii="Arial" w:hAnsi="Arial" w:cs="Arial"/>
          <w:lang w:val="es-ES_tradnl"/>
        </w:rPr>
        <w:t xml:space="preserve">Asumiendo que la diferencia </w:t>
      </w:r>
      <w:r w:rsidR="00A87983" w:rsidRPr="00A56BE5">
        <w:rPr>
          <w:rFonts w:ascii="Arial" w:hAnsi="Arial" w:cs="Arial"/>
          <w:lang w:val="es-ES_tradnl"/>
        </w:rPr>
        <w:t>de</w:t>
      </w:r>
      <w:r w:rsidR="00935C31" w:rsidRPr="00A56BE5">
        <w:rPr>
          <w:rFonts w:ascii="Arial" w:hAnsi="Arial" w:cs="Arial"/>
          <w:lang w:val="es-ES_tradnl"/>
        </w:rPr>
        <w:t xml:space="preserve"> un incremento en promoción de </w:t>
      </w:r>
      <w:r w:rsidR="007B04D1">
        <w:rPr>
          <w:rFonts w:ascii="Arial" w:hAnsi="Arial" w:cs="Arial"/>
          <w:lang w:val="es-ES_tradnl"/>
        </w:rPr>
        <w:t>dos puntos porcentuales</w:t>
      </w:r>
      <w:r w:rsidR="00935C31" w:rsidRPr="00A56BE5">
        <w:rPr>
          <w:rFonts w:ascii="Arial" w:hAnsi="Arial" w:cs="Arial"/>
          <w:lang w:val="es-ES_tradnl"/>
        </w:rPr>
        <w:t xml:space="preserve"> </w:t>
      </w:r>
      <w:r w:rsidRPr="00A56BE5">
        <w:rPr>
          <w:rFonts w:ascii="Arial" w:hAnsi="Arial" w:cs="Arial"/>
          <w:lang w:val="es-ES_tradnl"/>
        </w:rPr>
        <w:t>sea</w:t>
      </w:r>
      <w:r w:rsidR="00935C31" w:rsidRPr="00A56BE5">
        <w:rPr>
          <w:rFonts w:ascii="Arial" w:hAnsi="Arial" w:cs="Arial"/>
          <w:lang w:val="es-ES_tradnl"/>
        </w:rPr>
        <w:t xml:space="preserve"> atribuible al programa de desarrollo infantil temprano, para la cohorte del primer año se tendría un incremento de </w:t>
      </w:r>
      <w:r w:rsidR="007B04D1">
        <w:rPr>
          <w:rFonts w:ascii="Arial" w:hAnsi="Arial" w:cs="Arial"/>
          <w:lang w:val="es-ES_tradnl"/>
        </w:rPr>
        <w:t>5,507</w:t>
      </w:r>
      <w:r w:rsidR="00935C31" w:rsidRPr="00A56BE5">
        <w:rPr>
          <w:rFonts w:ascii="Arial" w:hAnsi="Arial" w:cs="Arial"/>
          <w:lang w:val="es-ES_tradnl"/>
        </w:rPr>
        <w:t xml:space="preserve"> egresados de primaria, que en ausencia del programa hubieran abandonado sin </w:t>
      </w:r>
      <w:r w:rsidR="00935C31" w:rsidRPr="00A56BE5">
        <w:rPr>
          <w:rFonts w:ascii="Arial" w:hAnsi="Arial" w:cs="Arial"/>
          <w:lang w:val="es-ES_tradnl"/>
        </w:rPr>
        <w:lastRenderedPageBreak/>
        <w:t>finalizar este ciclo.</w:t>
      </w:r>
      <w:r w:rsidR="00A87983" w:rsidRPr="00A56BE5">
        <w:rPr>
          <w:rFonts w:ascii="Arial" w:hAnsi="Arial" w:cs="Arial"/>
          <w:lang w:val="es-ES_tradnl"/>
        </w:rPr>
        <w:t xml:space="preserve"> El producto de este incremento en </w:t>
      </w:r>
      <w:r w:rsidR="00C85FC3" w:rsidRPr="00A56BE5">
        <w:rPr>
          <w:rFonts w:ascii="Arial" w:hAnsi="Arial" w:cs="Arial"/>
          <w:lang w:val="es-ES_tradnl"/>
        </w:rPr>
        <w:t xml:space="preserve">el </w:t>
      </w:r>
      <w:r w:rsidR="00A87983" w:rsidRPr="00A56BE5">
        <w:rPr>
          <w:rFonts w:ascii="Arial" w:hAnsi="Arial" w:cs="Arial"/>
          <w:lang w:val="es-ES_tradnl"/>
        </w:rPr>
        <w:t xml:space="preserve">número de egresados por la diferencia en ingresos de una persona sin primaria y con primaria (US$1.034/persona/año) nos da el beneficio de tener más graduados de primaria. Lo mismo para los </w:t>
      </w:r>
      <w:r w:rsidR="002D50AF" w:rsidRPr="00A56BE5">
        <w:rPr>
          <w:rFonts w:ascii="Arial" w:hAnsi="Arial" w:cs="Arial"/>
          <w:lang w:val="es-ES_tradnl"/>
        </w:rPr>
        <w:t xml:space="preserve">dos </w:t>
      </w:r>
      <w:r w:rsidR="00A87983" w:rsidRPr="00A56BE5">
        <w:rPr>
          <w:rFonts w:ascii="Arial" w:hAnsi="Arial" w:cs="Arial"/>
          <w:lang w:val="es-ES_tradnl"/>
        </w:rPr>
        <w:t>años subsiguientes</w:t>
      </w:r>
      <w:r w:rsidR="002D50AF" w:rsidRPr="00A56BE5">
        <w:rPr>
          <w:rFonts w:ascii="Arial" w:hAnsi="Arial" w:cs="Arial"/>
          <w:lang w:val="es-ES_tradnl"/>
        </w:rPr>
        <w:t xml:space="preserve">. </w:t>
      </w:r>
    </w:p>
    <w:p w:rsidR="007B04D1" w:rsidRDefault="007B04D1" w:rsidP="007B04D1">
      <w:pPr>
        <w:spacing w:after="0" w:line="240" w:lineRule="auto"/>
        <w:jc w:val="both"/>
        <w:rPr>
          <w:rFonts w:ascii="Arial" w:hAnsi="Arial" w:cs="Arial"/>
          <w:lang w:val="es-ES_tradnl"/>
        </w:rPr>
      </w:pPr>
    </w:p>
    <w:tbl>
      <w:tblPr>
        <w:tblW w:w="5379" w:type="dxa"/>
        <w:jc w:val="center"/>
        <w:tblCellMar>
          <w:left w:w="70" w:type="dxa"/>
          <w:right w:w="70" w:type="dxa"/>
        </w:tblCellMar>
        <w:tblLook w:val="04A0" w:firstRow="1" w:lastRow="0" w:firstColumn="1" w:lastColumn="0" w:noHBand="0" w:noVBand="1"/>
      </w:tblPr>
      <w:tblGrid>
        <w:gridCol w:w="1442"/>
        <w:gridCol w:w="1448"/>
        <w:gridCol w:w="1141"/>
        <w:gridCol w:w="1348"/>
      </w:tblGrid>
      <w:tr w:rsidR="007B04D1" w:rsidRPr="009F1A17" w:rsidTr="007B04D1">
        <w:trPr>
          <w:trHeight w:val="255"/>
          <w:jc w:val="center"/>
        </w:trPr>
        <w:tc>
          <w:tcPr>
            <w:tcW w:w="5379" w:type="dxa"/>
            <w:gridSpan w:val="4"/>
            <w:tcBorders>
              <w:top w:val="nil"/>
              <w:left w:val="nil"/>
              <w:bottom w:val="nil"/>
              <w:right w:val="nil"/>
            </w:tcBorders>
            <w:shd w:val="clear" w:color="auto" w:fill="auto"/>
            <w:noWrap/>
            <w:vAlign w:val="bottom"/>
            <w:hideMark/>
          </w:tcPr>
          <w:p w:rsidR="007B04D1" w:rsidRPr="00733262" w:rsidRDefault="007B04D1" w:rsidP="00EF61B3">
            <w:pPr>
              <w:spacing w:after="0" w:line="240" w:lineRule="auto"/>
              <w:rPr>
                <w:rFonts w:ascii="Arial" w:eastAsia="Times New Roman" w:hAnsi="Arial" w:cs="Arial"/>
                <w:b/>
                <w:sz w:val="24"/>
                <w:szCs w:val="24"/>
                <w:lang w:val="es-ES_tradnl" w:eastAsia="es-ES_tradnl"/>
              </w:rPr>
            </w:pPr>
            <w:r w:rsidRPr="007B04D1">
              <w:rPr>
                <w:rFonts w:ascii="Arial" w:eastAsia="Times New Roman" w:hAnsi="Arial" w:cs="Arial"/>
                <w:b/>
                <w:sz w:val="18"/>
                <w:szCs w:val="18"/>
                <w:lang w:val="es-ES_tradnl" w:eastAsia="es-ES_tradnl"/>
              </w:rPr>
              <w:t>Tabla 5: Mayor ingreso por &gt;# egresados</w:t>
            </w:r>
          </w:p>
        </w:tc>
      </w:tr>
      <w:tr w:rsidR="007B04D1" w:rsidRPr="00733262" w:rsidTr="007B04D1">
        <w:trPr>
          <w:gridAfter w:val="1"/>
          <w:wAfter w:w="1348" w:type="dxa"/>
          <w:trHeight w:val="255"/>
          <w:jc w:val="center"/>
        </w:trPr>
        <w:tc>
          <w:tcPr>
            <w:tcW w:w="403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B04D1" w:rsidRPr="00733262" w:rsidRDefault="007B04D1"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Incremento por graduación</w:t>
            </w:r>
          </w:p>
        </w:tc>
      </w:tr>
      <w:tr w:rsidR="007B04D1" w:rsidRPr="00733262" w:rsidTr="002F18E8">
        <w:trPr>
          <w:gridAfter w:val="1"/>
          <w:wAfter w:w="1348" w:type="dxa"/>
          <w:trHeight w:val="255"/>
          <w:jc w:val="center"/>
        </w:trPr>
        <w:tc>
          <w:tcPr>
            <w:tcW w:w="14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4D1" w:rsidRPr="00733262" w:rsidRDefault="007B04D1" w:rsidP="002F18E8">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448" w:type="dxa"/>
            <w:tcBorders>
              <w:top w:val="single" w:sz="4" w:space="0" w:color="auto"/>
              <w:left w:val="nil"/>
              <w:bottom w:val="single" w:sz="4" w:space="0" w:color="auto"/>
              <w:right w:val="single" w:sz="4" w:space="0" w:color="auto"/>
            </w:tcBorders>
            <w:shd w:val="clear" w:color="auto" w:fill="auto"/>
            <w:noWrap/>
            <w:vAlign w:val="center"/>
            <w:hideMark/>
          </w:tcPr>
          <w:p w:rsidR="007B04D1" w:rsidRPr="00733262" w:rsidRDefault="007B04D1" w:rsidP="002F18E8">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141" w:type="dxa"/>
            <w:tcBorders>
              <w:top w:val="single" w:sz="4" w:space="0" w:color="auto"/>
              <w:left w:val="nil"/>
              <w:bottom w:val="single" w:sz="4" w:space="0" w:color="auto"/>
              <w:right w:val="single" w:sz="4" w:space="0" w:color="auto"/>
            </w:tcBorders>
            <w:vAlign w:val="center"/>
          </w:tcPr>
          <w:p w:rsidR="007B04D1" w:rsidRPr="00733262" w:rsidRDefault="007B04D1" w:rsidP="002F18E8">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r>
      <w:tr w:rsidR="007B04D1" w:rsidRPr="00733262" w:rsidTr="007B04D1">
        <w:trPr>
          <w:gridAfter w:val="1"/>
          <w:wAfter w:w="1348" w:type="dxa"/>
          <w:trHeight w:val="255"/>
          <w:jc w:val="center"/>
        </w:trPr>
        <w:tc>
          <w:tcPr>
            <w:tcW w:w="14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4D1" w:rsidRPr="00733262" w:rsidRDefault="007B04D1"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$5,696,438</w:t>
            </w:r>
          </w:p>
        </w:tc>
        <w:tc>
          <w:tcPr>
            <w:tcW w:w="1448" w:type="dxa"/>
            <w:tcBorders>
              <w:top w:val="single" w:sz="4" w:space="0" w:color="auto"/>
              <w:left w:val="nil"/>
              <w:bottom w:val="single" w:sz="4" w:space="0" w:color="auto"/>
              <w:right w:val="single" w:sz="4" w:space="0" w:color="auto"/>
            </w:tcBorders>
            <w:shd w:val="clear" w:color="auto" w:fill="auto"/>
            <w:noWrap/>
            <w:vAlign w:val="center"/>
            <w:hideMark/>
          </w:tcPr>
          <w:p w:rsidR="007B04D1" w:rsidRPr="00733262" w:rsidRDefault="007B04D1"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$11,266,869</w:t>
            </w:r>
          </w:p>
        </w:tc>
        <w:tc>
          <w:tcPr>
            <w:tcW w:w="1141" w:type="dxa"/>
            <w:tcBorders>
              <w:top w:val="single" w:sz="4" w:space="0" w:color="auto"/>
              <w:left w:val="nil"/>
              <w:bottom w:val="single" w:sz="4" w:space="0" w:color="auto"/>
              <w:right w:val="single" w:sz="4" w:space="0" w:color="auto"/>
            </w:tcBorders>
            <w:vAlign w:val="center"/>
          </w:tcPr>
          <w:p w:rsidR="007B04D1" w:rsidRPr="00733262" w:rsidRDefault="007B04D1"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$16,963,307</w:t>
            </w:r>
          </w:p>
        </w:tc>
      </w:tr>
    </w:tbl>
    <w:p w:rsidR="00F51A0C" w:rsidRPr="00A56BE5" w:rsidRDefault="00F51A0C" w:rsidP="00F51A0C">
      <w:pPr>
        <w:pStyle w:val="ListParagraph"/>
        <w:spacing w:after="0" w:line="240" w:lineRule="auto"/>
        <w:contextualSpacing w:val="0"/>
        <w:jc w:val="both"/>
        <w:rPr>
          <w:rFonts w:ascii="Arial" w:hAnsi="Arial" w:cs="Arial"/>
          <w:sz w:val="18"/>
          <w:szCs w:val="18"/>
          <w:lang w:val="es-ES_tradnl"/>
        </w:rPr>
      </w:pPr>
    </w:p>
    <w:p w:rsidR="00C85FC3" w:rsidRDefault="00C752A7" w:rsidP="00C85FC3">
      <w:pPr>
        <w:pStyle w:val="ListParagraph"/>
        <w:numPr>
          <w:ilvl w:val="1"/>
          <w:numId w:val="16"/>
        </w:numPr>
        <w:spacing w:after="0" w:line="240" w:lineRule="auto"/>
        <w:ind w:left="720"/>
        <w:contextualSpacing w:val="0"/>
        <w:jc w:val="both"/>
        <w:rPr>
          <w:rFonts w:ascii="Arial" w:hAnsi="Arial" w:cs="Arial"/>
          <w:lang w:val="es-ES_tradnl"/>
        </w:rPr>
      </w:pPr>
      <w:r w:rsidRPr="00A56BE5">
        <w:rPr>
          <w:rFonts w:ascii="Arial" w:hAnsi="Arial" w:cs="Arial"/>
          <w:lang w:val="es-ES_tradnl"/>
        </w:rPr>
        <w:t xml:space="preserve">Utilizando ahora las tablas 2 </w:t>
      </w:r>
      <w:r w:rsidR="00C85FC3" w:rsidRPr="00A56BE5">
        <w:rPr>
          <w:rFonts w:ascii="Arial" w:hAnsi="Arial" w:cs="Arial"/>
          <w:lang w:val="es-ES_tradnl"/>
        </w:rPr>
        <w:t>y</w:t>
      </w:r>
      <w:r w:rsidRPr="00A56BE5">
        <w:rPr>
          <w:rFonts w:ascii="Arial" w:hAnsi="Arial" w:cs="Arial"/>
          <w:lang w:val="es-ES_tradnl"/>
        </w:rPr>
        <w:t xml:space="preserve"> </w:t>
      </w:r>
      <w:r w:rsidR="00C85FC3" w:rsidRPr="00A56BE5">
        <w:rPr>
          <w:rFonts w:ascii="Arial" w:hAnsi="Arial" w:cs="Arial"/>
          <w:lang w:val="es-ES_tradnl"/>
        </w:rPr>
        <w:t>3</w:t>
      </w:r>
      <w:r w:rsidRPr="00A56BE5">
        <w:rPr>
          <w:rFonts w:ascii="Arial" w:hAnsi="Arial" w:cs="Arial"/>
          <w:lang w:val="es-ES_tradnl"/>
        </w:rPr>
        <w:t xml:space="preserve"> </w:t>
      </w:r>
      <w:r w:rsidR="002E3F73" w:rsidRPr="00A56BE5">
        <w:rPr>
          <w:rFonts w:ascii="Arial" w:hAnsi="Arial" w:cs="Arial"/>
          <w:lang w:val="es-ES_tradnl"/>
        </w:rPr>
        <w:t>analizaremos el número de estudiante</w:t>
      </w:r>
      <w:r w:rsidR="00F64F29" w:rsidRPr="00A56BE5">
        <w:rPr>
          <w:rFonts w:ascii="Arial" w:hAnsi="Arial" w:cs="Arial"/>
          <w:lang w:val="es-ES_tradnl"/>
        </w:rPr>
        <w:t>-años</w:t>
      </w:r>
      <w:r w:rsidR="002E3F73" w:rsidRPr="00A56BE5">
        <w:rPr>
          <w:rFonts w:ascii="Arial" w:hAnsi="Arial" w:cs="Arial"/>
          <w:lang w:val="es-ES_tradnl"/>
        </w:rPr>
        <w:t xml:space="preserve"> necesarios para producir un graduado de octavo grado (línea “i”). Tomando la diferencia entre el valor original y </w:t>
      </w:r>
      <w:r w:rsidR="00FB7536">
        <w:rPr>
          <w:rFonts w:ascii="Arial" w:hAnsi="Arial" w:cs="Arial"/>
          <w:u w:val="single"/>
          <w:lang w:val="es-ES_tradnl"/>
        </w:rPr>
        <w:t>dos</w:t>
      </w:r>
      <w:r w:rsidR="002E3F73" w:rsidRPr="00A56BE5">
        <w:rPr>
          <w:rFonts w:ascii="Arial" w:hAnsi="Arial" w:cs="Arial"/>
          <w:u w:val="single"/>
          <w:lang w:val="es-ES_tradnl"/>
        </w:rPr>
        <w:t xml:space="preserve"> punto</w:t>
      </w:r>
      <w:r w:rsidR="00FB7536">
        <w:rPr>
          <w:rFonts w:ascii="Arial" w:hAnsi="Arial" w:cs="Arial"/>
          <w:u w:val="single"/>
          <w:lang w:val="es-ES_tradnl"/>
        </w:rPr>
        <w:t>s</w:t>
      </w:r>
      <w:r w:rsidR="002E3F73" w:rsidRPr="00A56BE5">
        <w:rPr>
          <w:rFonts w:ascii="Arial" w:hAnsi="Arial" w:cs="Arial"/>
          <w:u w:val="single"/>
          <w:lang w:val="es-ES_tradnl"/>
        </w:rPr>
        <w:t xml:space="preserve"> porcentual</w:t>
      </w:r>
      <w:r w:rsidR="00FB7536">
        <w:rPr>
          <w:rFonts w:ascii="Arial" w:hAnsi="Arial" w:cs="Arial"/>
          <w:u w:val="single"/>
          <w:lang w:val="es-ES_tradnl"/>
        </w:rPr>
        <w:t>es</w:t>
      </w:r>
      <w:r w:rsidR="002E3F73" w:rsidRPr="00A56BE5">
        <w:rPr>
          <w:rFonts w:ascii="Arial" w:hAnsi="Arial" w:cs="Arial"/>
          <w:lang w:val="es-ES_tradnl"/>
        </w:rPr>
        <w:t xml:space="preserve"> </w:t>
      </w:r>
      <w:r w:rsidR="00FB7536">
        <w:rPr>
          <w:rFonts w:ascii="Arial" w:hAnsi="Arial" w:cs="Arial"/>
          <w:lang w:val="es-ES_tradnl"/>
        </w:rPr>
        <w:t>en incremento de la promoción (9,81 – 8,88</w:t>
      </w:r>
      <w:r w:rsidR="002E3F73" w:rsidRPr="00A56BE5">
        <w:rPr>
          <w:rFonts w:ascii="Arial" w:hAnsi="Arial" w:cs="Arial"/>
          <w:lang w:val="es-ES_tradnl"/>
        </w:rPr>
        <w:t>) y multiplicando esta diferencia por el número de promovidos</w:t>
      </w:r>
      <w:r w:rsidR="00FB7536">
        <w:rPr>
          <w:rFonts w:ascii="Arial" w:hAnsi="Arial" w:cs="Arial"/>
          <w:lang w:val="es-ES_tradnl"/>
        </w:rPr>
        <w:t xml:space="preserve"> de la primera cohorte</w:t>
      </w:r>
      <w:r w:rsidR="002E3F73" w:rsidRPr="00A56BE5">
        <w:rPr>
          <w:rFonts w:ascii="Arial" w:hAnsi="Arial" w:cs="Arial"/>
          <w:lang w:val="es-ES_tradnl"/>
        </w:rPr>
        <w:t xml:space="preserve"> (</w:t>
      </w:r>
      <w:r w:rsidR="00FB7536">
        <w:rPr>
          <w:rFonts w:ascii="Arial" w:hAnsi="Arial" w:cs="Arial"/>
          <w:lang w:val="es-ES_tradnl"/>
        </w:rPr>
        <w:t>34.384) tomados de la Tabla 4, y</w:t>
      </w:r>
      <w:r w:rsidR="002E3F73" w:rsidRPr="00A56BE5">
        <w:rPr>
          <w:rFonts w:ascii="Arial" w:hAnsi="Arial" w:cs="Arial"/>
          <w:lang w:val="es-ES_tradnl"/>
        </w:rPr>
        <w:t xml:space="preserve"> multiplicado</w:t>
      </w:r>
      <w:r w:rsidR="00FB7536">
        <w:rPr>
          <w:rFonts w:ascii="Arial" w:hAnsi="Arial" w:cs="Arial"/>
          <w:lang w:val="es-ES_tradnl"/>
        </w:rPr>
        <w:t xml:space="preserve"> as u vez</w:t>
      </w:r>
      <w:r w:rsidR="002E3F73" w:rsidRPr="00A56BE5">
        <w:rPr>
          <w:rFonts w:ascii="Arial" w:hAnsi="Arial" w:cs="Arial"/>
          <w:lang w:val="es-ES_tradnl"/>
        </w:rPr>
        <w:t xml:space="preserve"> por el costo por estudiante de primaria por año (US$1.013), nos da el ahorro por año al disminuir el tiempo en la escuela para estos graduados</w:t>
      </w:r>
      <w:r w:rsidR="00FB7536">
        <w:rPr>
          <w:rFonts w:ascii="Arial" w:hAnsi="Arial" w:cs="Arial"/>
          <w:lang w:val="es-ES_tradnl"/>
        </w:rPr>
        <w:t xml:space="preserve"> (US$32.557.504</w:t>
      </w:r>
      <w:r w:rsidR="00F64F29" w:rsidRPr="00A56BE5">
        <w:rPr>
          <w:rFonts w:ascii="Arial" w:hAnsi="Arial" w:cs="Arial"/>
          <w:lang w:val="es-ES_tradnl"/>
        </w:rPr>
        <w:t>)</w:t>
      </w:r>
      <w:r w:rsidR="002E3F73" w:rsidRPr="00A56BE5">
        <w:rPr>
          <w:rFonts w:ascii="Arial" w:hAnsi="Arial" w:cs="Arial"/>
          <w:lang w:val="es-ES_tradnl"/>
        </w:rPr>
        <w:t>.</w:t>
      </w:r>
      <w:r w:rsidR="00C85FC3" w:rsidRPr="00A56BE5">
        <w:rPr>
          <w:rFonts w:ascii="Arial" w:hAnsi="Arial" w:cs="Arial"/>
          <w:lang w:val="es-ES_tradnl"/>
        </w:rPr>
        <w:t xml:space="preserve"> Este beneficio recién se considera en los cálculos en el año 14, es decir al graduarse la</w:t>
      </w:r>
      <w:r w:rsidR="00FB7536">
        <w:rPr>
          <w:rFonts w:ascii="Arial" w:hAnsi="Arial" w:cs="Arial"/>
          <w:lang w:val="es-ES_tradnl"/>
        </w:rPr>
        <w:t xml:space="preserve"> primera</w:t>
      </w:r>
      <w:r w:rsidR="00C85FC3" w:rsidRPr="00A56BE5">
        <w:rPr>
          <w:rFonts w:ascii="Arial" w:hAnsi="Arial" w:cs="Arial"/>
          <w:lang w:val="es-ES_tradnl"/>
        </w:rPr>
        <w:t xml:space="preserve"> cohorte del nivel de educación primaria. Este </w:t>
      </w:r>
      <w:r w:rsidR="00FB7536">
        <w:rPr>
          <w:rFonts w:ascii="Arial" w:hAnsi="Arial" w:cs="Arial"/>
          <w:lang w:val="es-ES_tradnl"/>
        </w:rPr>
        <w:t>mismo cálculo se realizó para las</w:t>
      </w:r>
      <w:r w:rsidR="00C85FC3" w:rsidRPr="00A56BE5">
        <w:rPr>
          <w:rFonts w:ascii="Arial" w:hAnsi="Arial" w:cs="Arial"/>
          <w:lang w:val="es-ES_tradnl"/>
        </w:rPr>
        <w:t xml:space="preserve"> cohorte</w:t>
      </w:r>
      <w:r w:rsidR="00FB7536">
        <w:rPr>
          <w:rFonts w:ascii="Arial" w:hAnsi="Arial" w:cs="Arial"/>
          <w:lang w:val="es-ES_tradnl"/>
        </w:rPr>
        <w:t>s</w:t>
      </w:r>
      <w:r w:rsidR="00C85FC3" w:rsidRPr="00A56BE5">
        <w:rPr>
          <w:rFonts w:ascii="Arial" w:hAnsi="Arial" w:cs="Arial"/>
          <w:lang w:val="es-ES_tradnl"/>
        </w:rPr>
        <w:t xml:space="preserve"> del segundo y tercer año.</w:t>
      </w:r>
      <w:r w:rsidR="00FB7536">
        <w:rPr>
          <w:rFonts w:ascii="Arial" w:hAnsi="Arial" w:cs="Arial"/>
          <w:lang w:val="es-ES_tradnl"/>
        </w:rPr>
        <w:t xml:space="preserve"> Los resultados se dan en la Tabla 6. </w:t>
      </w:r>
    </w:p>
    <w:p w:rsidR="00FB7536" w:rsidRDefault="00FB7536" w:rsidP="00FB7536">
      <w:pPr>
        <w:spacing w:after="0" w:line="240" w:lineRule="auto"/>
        <w:jc w:val="both"/>
        <w:rPr>
          <w:rFonts w:ascii="Arial" w:hAnsi="Arial" w:cs="Arial"/>
          <w:lang w:val="es-ES_tradnl"/>
        </w:rPr>
      </w:pPr>
    </w:p>
    <w:tbl>
      <w:tblPr>
        <w:tblW w:w="6979" w:type="dxa"/>
        <w:jc w:val="center"/>
        <w:tblInd w:w="428" w:type="dxa"/>
        <w:tblCellMar>
          <w:left w:w="70" w:type="dxa"/>
          <w:right w:w="70" w:type="dxa"/>
        </w:tblCellMar>
        <w:tblLook w:val="04A0" w:firstRow="1" w:lastRow="0" w:firstColumn="1" w:lastColumn="0" w:noHBand="0" w:noVBand="1"/>
      </w:tblPr>
      <w:tblGrid>
        <w:gridCol w:w="1620"/>
        <w:gridCol w:w="1573"/>
        <w:gridCol w:w="1893"/>
        <w:gridCol w:w="1893"/>
      </w:tblGrid>
      <w:tr w:rsidR="00FB7536" w:rsidRPr="009F1A17" w:rsidTr="00EF61B3">
        <w:trPr>
          <w:trHeight w:val="270"/>
          <w:jc w:val="center"/>
        </w:trPr>
        <w:tc>
          <w:tcPr>
            <w:tcW w:w="6979" w:type="dxa"/>
            <w:gridSpan w:val="4"/>
            <w:tcBorders>
              <w:top w:val="nil"/>
              <w:left w:val="nil"/>
              <w:bottom w:val="single" w:sz="4" w:space="0" w:color="auto"/>
              <w:right w:val="nil"/>
            </w:tcBorders>
          </w:tcPr>
          <w:p w:rsidR="00FB7536" w:rsidRPr="00733262" w:rsidRDefault="00FB7536" w:rsidP="00EF61B3">
            <w:pPr>
              <w:spacing w:after="0" w:line="240" w:lineRule="auto"/>
              <w:ind w:hanging="70"/>
              <w:rPr>
                <w:rFonts w:ascii="Arial" w:eastAsia="Times New Roman" w:hAnsi="Arial" w:cs="Arial"/>
                <w:b/>
                <w:sz w:val="24"/>
                <w:szCs w:val="24"/>
                <w:lang w:val="es-ES_tradnl" w:eastAsia="es-ES_tradnl"/>
              </w:rPr>
            </w:pPr>
            <w:r w:rsidRPr="00FB7536">
              <w:rPr>
                <w:rFonts w:ascii="Arial" w:eastAsia="Times New Roman" w:hAnsi="Arial" w:cs="Arial"/>
                <w:b/>
                <w:sz w:val="18"/>
                <w:szCs w:val="18"/>
                <w:lang w:val="es-ES_tradnl" w:eastAsia="es-ES_tradnl"/>
              </w:rPr>
              <w:t>Tabla 6: Ahorro por menor costo por graduado</w:t>
            </w:r>
            <w:r w:rsidRPr="00733262">
              <w:rPr>
                <w:rFonts w:ascii="Arial" w:eastAsia="Times New Roman" w:hAnsi="Arial" w:cs="Arial"/>
                <w:b/>
                <w:sz w:val="24"/>
                <w:szCs w:val="24"/>
                <w:lang w:val="es-ES_tradnl" w:eastAsia="es-ES_tradnl"/>
              </w:rPr>
              <w:t xml:space="preserve"> </w:t>
            </w:r>
          </w:p>
        </w:tc>
      </w:tr>
      <w:tr w:rsidR="00FB7536" w:rsidRPr="00733262" w:rsidTr="00EF61B3">
        <w:trPr>
          <w:trHeight w:val="255"/>
          <w:jc w:val="center"/>
        </w:trPr>
        <w:tc>
          <w:tcPr>
            <w:tcW w:w="1620" w:type="dxa"/>
            <w:vMerge w:val="restart"/>
            <w:tcBorders>
              <w:top w:val="single" w:sz="4" w:space="0" w:color="auto"/>
              <w:left w:val="single" w:sz="4" w:space="0" w:color="auto"/>
              <w:right w:val="single" w:sz="4" w:space="0" w:color="auto"/>
            </w:tcBorders>
            <w:shd w:val="clear" w:color="auto" w:fill="auto"/>
            <w:noWrap/>
            <w:vAlign w:val="center"/>
            <w:hideMark/>
          </w:tcPr>
          <w:p w:rsidR="00FB7536" w:rsidRPr="00733262" w:rsidRDefault="00FB7536" w:rsidP="00EF61B3">
            <w:pPr>
              <w:spacing w:after="0" w:line="240" w:lineRule="auto"/>
              <w:ind w:hanging="70"/>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Primaria</w:t>
            </w:r>
          </w:p>
        </w:tc>
        <w:tc>
          <w:tcPr>
            <w:tcW w:w="5359" w:type="dxa"/>
            <w:gridSpan w:val="3"/>
            <w:tcBorders>
              <w:top w:val="single" w:sz="4" w:space="0" w:color="auto"/>
              <w:left w:val="single" w:sz="4" w:space="0" w:color="auto"/>
              <w:right w:val="single" w:sz="4" w:space="0" w:color="auto"/>
            </w:tcBorders>
          </w:tcPr>
          <w:p w:rsidR="00FB7536" w:rsidRPr="00733262" w:rsidRDefault="00FB7536" w:rsidP="00EF61B3">
            <w:pPr>
              <w:spacing w:after="0" w:line="240" w:lineRule="auto"/>
              <w:ind w:hanging="70"/>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Incrementos por Eficiencia Interna</w:t>
            </w:r>
          </w:p>
        </w:tc>
      </w:tr>
      <w:tr w:rsidR="00FB7536" w:rsidRPr="00733262" w:rsidTr="00EF61B3">
        <w:trPr>
          <w:trHeight w:val="255"/>
          <w:jc w:val="center"/>
        </w:trPr>
        <w:tc>
          <w:tcPr>
            <w:tcW w:w="1620" w:type="dxa"/>
            <w:vMerge/>
            <w:tcBorders>
              <w:left w:val="single" w:sz="4" w:space="0" w:color="auto"/>
              <w:bottom w:val="single" w:sz="4" w:space="0" w:color="auto"/>
              <w:right w:val="single" w:sz="4" w:space="0" w:color="auto"/>
            </w:tcBorders>
            <w:shd w:val="clear" w:color="auto" w:fill="auto"/>
            <w:noWrap/>
            <w:vAlign w:val="center"/>
            <w:hideMark/>
          </w:tcPr>
          <w:p w:rsidR="00FB7536" w:rsidRPr="00733262" w:rsidRDefault="00FB7536" w:rsidP="00EF61B3">
            <w:pPr>
              <w:spacing w:after="0" w:line="240" w:lineRule="auto"/>
              <w:ind w:hanging="70"/>
              <w:jc w:val="center"/>
              <w:rPr>
                <w:rFonts w:ascii="Arial" w:eastAsia="Times New Roman" w:hAnsi="Arial" w:cs="Arial"/>
                <w:sz w:val="18"/>
                <w:szCs w:val="18"/>
                <w:lang w:val="es-ES_tradnl" w:eastAsia="es-ES_tradnl"/>
              </w:rPr>
            </w:pPr>
          </w:p>
        </w:tc>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7536" w:rsidRPr="00733262" w:rsidRDefault="00FB7536" w:rsidP="00EF61B3">
            <w:pPr>
              <w:spacing w:after="0" w:line="240" w:lineRule="auto"/>
              <w:ind w:hanging="70"/>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893" w:type="dxa"/>
            <w:tcBorders>
              <w:top w:val="single" w:sz="4" w:space="0" w:color="auto"/>
              <w:left w:val="single" w:sz="4" w:space="0" w:color="auto"/>
              <w:bottom w:val="single" w:sz="4" w:space="0" w:color="auto"/>
              <w:right w:val="single" w:sz="4" w:space="0" w:color="auto"/>
            </w:tcBorders>
            <w:vAlign w:val="center"/>
          </w:tcPr>
          <w:p w:rsidR="00FB7536" w:rsidRPr="00733262" w:rsidRDefault="00FB7536" w:rsidP="00EF61B3">
            <w:pPr>
              <w:spacing w:after="0" w:line="240" w:lineRule="auto"/>
              <w:ind w:hanging="70"/>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7536" w:rsidRPr="00733262" w:rsidRDefault="00FB7536" w:rsidP="00EF61B3">
            <w:pPr>
              <w:spacing w:after="0" w:line="240" w:lineRule="auto"/>
              <w:ind w:hanging="70"/>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r>
      <w:tr w:rsidR="00FB7536" w:rsidRPr="00733262" w:rsidTr="00535E6F">
        <w:trPr>
          <w:trHeight w:val="255"/>
          <w:jc w:val="center"/>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7536" w:rsidRPr="00535E6F" w:rsidRDefault="00FB7536" w:rsidP="00535E6F">
            <w:pPr>
              <w:spacing w:after="0" w:line="240" w:lineRule="auto"/>
              <w:ind w:hanging="70"/>
              <w:jc w:val="center"/>
              <w:rPr>
                <w:rFonts w:ascii="Arial" w:eastAsia="Times New Roman" w:hAnsi="Arial" w:cs="Arial"/>
                <w:sz w:val="18"/>
                <w:szCs w:val="18"/>
                <w:lang w:val="es-ES_tradnl" w:eastAsia="es-ES_tradnl"/>
              </w:rPr>
            </w:pPr>
            <w:r w:rsidRPr="00535E6F">
              <w:rPr>
                <w:rFonts w:ascii="Arial" w:eastAsia="Times New Roman" w:hAnsi="Arial" w:cs="Arial"/>
                <w:sz w:val="18"/>
                <w:szCs w:val="18"/>
                <w:lang w:val="es-ES_tradnl" w:eastAsia="es-ES_tradnl"/>
              </w:rPr>
              <w:t>2 puntos porcentuales</w:t>
            </w:r>
          </w:p>
        </w:tc>
        <w:tc>
          <w:tcPr>
            <w:tcW w:w="15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7536" w:rsidRPr="00733262" w:rsidRDefault="00FB7536" w:rsidP="00EF61B3">
            <w:pPr>
              <w:spacing w:before="60" w:after="60" w:line="240" w:lineRule="auto"/>
              <w:jc w:val="center"/>
              <w:rPr>
                <w:rFonts w:ascii="Arial" w:hAnsi="Arial" w:cs="Arial"/>
                <w:sz w:val="18"/>
                <w:szCs w:val="18"/>
              </w:rPr>
            </w:pPr>
            <w:r w:rsidRPr="00733262">
              <w:rPr>
                <w:rFonts w:ascii="Arial" w:hAnsi="Arial" w:cs="Arial"/>
                <w:sz w:val="18"/>
                <w:szCs w:val="18"/>
              </w:rPr>
              <w:t>$32,557,504</w:t>
            </w:r>
          </w:p>
        </w:tc>
        <w:tc>
          <w:tcPr>
            <w:tcW w:w="1893" w:type="dxa"/>
            <w:tcBorders>
              <w:top w:val="single" w:sz="4" w:space="0" w:color="auto"/>
              <w:left w:val="single" w:sz="4" w:space="0" w:color="auto"/>
              <w:bottom w:val="single" w:sz="4" w:space="0" w:color="auto"/>
              <w:right w:val="single" w:sz="4" w:space="0" w:color="auto"/>
            </w:tcBorders>
            <w:vAlign w:val="center"/>
          </w:tcPr>
          <w:p w:rsidR="00FB7536" w:rsidRPr="00733262" w:rsidRDefault="00FB7536" w:rsidP="00EF61B3">
            <w:pPr>
              <w:spacing w:before="60" w:after="60" w:line="240" w:lineRule="auto"/>
              <w:jc w:val="center"/>
              <w:rPr>
                <w:rFonts w:ascii="Arial" w:hAnsi="Arial" w:cs="Arial"/>
                <w:sz w:val="18"/>
                <w:szCs w:val="18"/>
              </w:rPr>
            </w:pPr>
            <w:r w:rsidRPr="00733262">
              <w:rPr>
                <w:rFonts w:ascii="Arial" w:hAnsi="Arial" w:cs="Arial"/>
                <w:sz w:val="18"/>
                <w:szCs w:val="18"/>
              </w:rPr>
              <w:t>$64,394,826</w:t>
            </w:r>
          </w:p>
        </w:tc>
        <w:tc>
          <w:tcPr>
            <w:tcW w:w="18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7536" w:rsidRPr="00733262" w:rsidRDefault="00FB7536" w:rsidP="00EF61B3">
            <w:pPr>
              <w:spacing w:before="60" w:after="60" w:line="240" w:lineRule="auto"/>
              <w:jc w:val="center"/>
              <w:rPr>
                <w:rFonts w:ascii="Arial" w:hAnsi="Arial" w:cs="Arial"/>
                <w:sz w:val="18"/>
                <w:szCs w:val="18"/>
              </w:rPr>
            </w:pPr>
            <w:r w:rsidRPr="00733262">
              <w:rPr>
                <w:rFonts w:ascii="Arial" w:hAnsi="Arial" w:cs="Arial"/>
                <w:sz w:val="18"/>
                <w:szCs w:val="18"/>
              </w:rPr>
              <w:t>$96,952,330</w:t>
            </w:r>
          </w:p>
        </w:tc>
      </w:tr>
    </w:tbl>
    <w:p w:rsidR="0067789D" w:rsidRDefault="0067789D" w:rsidP="0067789D">
      <w:pPr>
        <w:pStyle w:val="ListParagraph"/>
        <w:spacing w:after="0" w:line="240" w:lineRule="auto"/>
        <w:contextualSpacing w:val="0"/>
        <w:jc w:val="both"/>
        <w:rPr>
          <w:ins w:id="294" w:author="Carlos Gargiulo" w:date="2016-10-07T14:11:00Z"/>
          <w:rFonts w:ascii="Arial" w:hAnsi="Arial" w:cs="Arial"/>
          <w:b/>
          <w:lang w:val="es-ES_tradnl"/>
        </w:rPr>
      </w:pPr>
    </w:p>
    <w:p w:rsidR="00FB7536" w:rsidRPr="00FB7536" w:rsidRDefault="00FB7536" w:rsidP="00912714">
      <w:pPr>
        <w:pStyle w:val="ListParagraph"/>
        <w:numPr>
          <w:ilvl w:val="0"/>
          <w:numId w:val="28"/>
        </w:numPr>
        <w:spacing w:after="0" w:line="240" w:lineRule="auto"/>
        <w:ind w:hanging="720"/>
        <w:contextualSpacing w:val="0"/>
        <w:jc w:val="both"/>
        <w:rPr>
          <w:rFonts w:ascii="Arial" w:hAnsi="Arial" w:cs="Arial"/>
          <w:b/>
          <w:lang w:val="es-ES_tradnl"/>
        </w:rPr>
      </w:pPr>
      <w:r w:rsidRPr="00FB7536">
        <w:rPr>
          <w:rFonts w:ascii="Arial" w:hAnsi="Arial" w:cs="Arial"/>
          <w:b/>
          <w:lang w:val="es-ES_tradnl"/>
        </w:rPr>
        <w:t>Secundaria</w:t>
      </w:r>
    </w:p>
    <w:p w:rsidR="00FB7536" w:rsidRDefault="00FB7536" w:rsidP="00FB7536">
      <w:pPr>
        <w:pStyle w:val="ListParagraph"/>
        <w:spacing w:after="0" w:line="240" w:lineRule="auto"/>
        <w:contextualSpacing w:val="0"/>
        <w:jc w:val="both"/>
        <w:rPr>
          <w:rFonts w:ascii="Arial" w:hAnsi="Arial" w:cs="Arial"/>
          <w:lang w:val="es-ES_tradnl"/>
        </w:rPr>
      </w:pPr>
    </w:p>
    <w:p w:rsidR="005F4AF4" w:rsidRDefault="00FB7536" w:rsidP="00FB7536">
      <w:pPr>
        <w:pStyle w:val="ListParagraph"/>
        <w:numPr>
          <w:ilvl w:val="1"/>
          <w:numId w:val="16"/>
        </w:numPr>
        <w:spacing w:after="0" w:line="240" w:lineRule="auto"/>
        <w:ind w:left="720"/>
        <w:contextualSpacing w:val="0"/>
        <w:jc w:val="both"/>
        <w:rPr>
          <w:rFonts w:ascii="Arial" w:hAnsi="Arial" w:cs="Arial"/>
          <w:lang w:val="es-ES_tradnl"/>
        </w:rPr>
      </w:pPr>
      <w:r w:rsidRPr="00FB7536">
        <w:rPr>
          <w:rFonts w:ascii="Arial" w:hAnsi="Arial" w:cs="Arial"/>
          <w:lang w:val="es-ES_tradnl"/>
        </w:rPr>
        <w:t>Tomando los graduados del Nivel de Primaria, se continuó con la cohorte de secundaria. Se trabajó de igual manera, considerando un incremento de la tasa de promoción de 2 puntos porcentuales los cuales se dedujeron de las tasas de deserción. La Tabla 7 muestra los resultados del análisis de cohorte original y con dos puntos porcentuales de incremento, resumidos en una sola tabla</w:t>
      </w:r>
      <w:r>
        <w:rPr>
          <w:rFonts w:ascii="Arial" w:hAnsi="Arial" w:cs="Arial"/>
          <w:lang w:val="es-ES_tradnl"/>
        </w:rPr>
        <w:t>.</w:t>
      </w:r>
    </w:p>
    <w:p w:rsidR="00F6232E" w:rsidRDefault="00F6232E" w:rsidP="00F6232E">
      <w:pPr>
        <w:spacing w:after="0" w:line="240" w:lineRule="auto"/>
        <w:jc w:val="both"/>
        <w:rPr>
          <w:rFonts w:ascii="Arial" w:hAnsi="Arial" w:cs="Arial"/>
          <w:lang w:val="es-ES_tradnl"/>
        </w:rPr>
      </w:pPr>
    </w:p>
    <w:tbl>
      <w:tblPr>
        <w:tblW w:w="7125" w:type="dxa"/>
        <w:jc w:val="center"/>
        <w:tblCellMar>
          <w:left w:w="70" w:type="dxa"/>
          <w:right w:w="70" w:type="dxa"/>
        </w:tblCellMar>
        <w:tblLook w:val="04A0" w:firstRow="1" w:lastRow="0" w:firstColumn="1" w:lastColumn="0" w:noHBand="0" w:noVBand="1"/>
      </w:tblPr>
      <w:tblGrid>
        <w:gridCol w:w="1799"/>
        <w:gridCol w:w="1800"/>
        <w:gridCol w:w="1096"/>
        <w:gridCol w:w="1170"/>
        <w:gridCol w:w="1260"/>
      </w:tblGrid>
      <w:tr w:rsidR="00FF0EA4" w:rsidRPr="0069123E" w:rsidTr="00EF61B3">
        <w:trPr>
          <w:trHeight w:val="330"/>
          <w:jc w:val="center"/>
        </w:trPr>
        <w:tc>
          <w:tcPr>
            <w:tcW w:w="7125" w:type="dxa"/>
            <w:gridSpan w:val="5"/>
            <w:tcBorders>
              <w:top w:val="nil"/>
              <w:left w:val="nil"/>
              <w:bottom w:val="single" w:sz="8" w:space="0" w:color="auto"/>
              <w:right w:val="nil"/>
            </w:tcBorders>
            <w:shd w:val="clear" w:color="auto" w:fill="auto"/>
            <w:noWrap/>
            <w:vAlign w:val="center"/>
            <w:hideMark/>
          </w:tcPr>
          <w:p w:rsidR="00FF0EA4" w:rsidRPr="00733262" w:rsidRDefault="00FF0EA4" w:rsidP="00FF0EA4">
            <w:pPr>
              <w:keepNext/>
              <w:spacing w:after="0" w:line="240" w:lineRule="auto"/>
              <w:rPr>
                <w:rFonts w:ascii="Arial" w:eastAsia="Times New Roman" w:hAnsi="Arial" w:cs="Arial"/>
                <w:b/>
                <w:bCs/>
                <w:sz w:val="24"/>
                <w:szCs w:val="24"/>
                <w:lang w:val="es-ES_tradnl" w:eastAsia="es-ES_tradnl"/>
              </w:rPr>
            </w:pPr>
            <w:r w:rsidRPr="00FF0EA4">
              <w:rPr>
                <w:rFonts w:ascii="Arial" w:eastAsia="Times New Roman" w:hAnsi="Arial" w:cs="Arial"/>
                <w:b/>
                <w:sz w:val="18"/>
                <w:szCs w:val="18"/>
                <w:lang w:val="es-ES_tradnl" w:eastAsia="es-ES_tradnl"/>
              </w:rPr>
              <w:t>Tabla 7: Análisis de cohorte sintético para Secundaria</w:t>
            </w:r>
          </w:p>
        </w:tc>
      </w:tr>
      <w:tr w:rsidR="00FF0EA4" w:rsidRPr="00733262" w:rsidTr="00EF61B3">
        <w:trPr>
          <w:trHeight w:val="270"/>
          <w:jc w:val="center"/>
        </w:trPr>
        <w:tc>
          <w:tcPr>
            <w:tcW w:w="1799" w:type="dxa"/>
            <w:tcBorders>
              <w:top w:val="nil"/>
              <w:left w:val="single" w:sz="8" w:space="0" w:color="auto"/>
              <w:bottom w:val="single" w:sz="8" w:space="0" w:color="auto"/>
              <w:right w:val="nil"/>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800" w:type="dxa"/>
            <w:tcBorders>
              <w:top w:val="nil"/>
              <w:left w:val="nil"/>
              <w:bottom w:val="single" w:sz="8" w:space="0" w:color="auto"/>
              <w:right w:val="nil"/>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096" w:type="dxa"/>
            <w:tcBorders>
              <w:top w:val="nil"/>
              <w:left w:val="nil"/>
              <w:bottom w:val="single" w:sz="8" w:space="0" w:color="auto"/>
              <w:right w:val="single" w:sz="8" w:space="0" w:color="auto"/>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170" w:type="dxa"/>
            <w:tcBorders>
              <w:top w:val="nil"/>
              <w:left w:val="nil"/>
              <w:bottom w:val="single" w:sz="8" w:space="0" w:color="auto"/>
              <w:right w:val="single" w:sz="8" w:space="0" w:color="auto"/>
            </w:tcBorders>
            <w:shd w:val="clear" w:color="auto" w:fill="auto"/>
            <w:noWrap/>
            <w:vAlign w:val="center"/>
            <w:hideMark/>
          </w:tcPr>
          <w:p w:rsidR="00FF0EA4" w:rsidRPr="00733262" w:rsidRDefault="00FF0EA4"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Original</w:t>
            </w:r>
          </w:p>
        </w:tc>
        <w:tc>
          <w:tcPr>
            <w:tcW w:w="1260" w:type="dxa"/>
            <w:tcBorders>
              <w:top w:val="nil"/>
              <w:left w:val="nil"/>
              <w:bottom w:val="single" w:sz="8" w:space="0" w:color="auto"/>
              <w:right w:val="single" w:sz="8" w:space="0" w:color="auto"/>
            </w:tcBorders>
            <w:shd w:val="clear" w:color="auto" w:fill="auto"/>
            <w:noWrap/>
            <w:vAlign w:val="center"/>
            <w:hideMark/>
          </w:tcPr>
          <w:p w:rsidR="00FF0EA4" w:rsidRPr="00733262" w:rsidRDefault="00FF0EA4"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 p.p.</w:t>
            </w:r>
          </w:p>
        </w:tc>
      </w:tr>
      <w:tr w:rsidR="00FF0EA4" w:rsidRPr="00733262" w:rsidTr="00EF61B3">
        <w:trPr>
          <w:trHeight w:val="255"/>
          <w:jc w:val="center"/>
        </w:trPr>
        <w:tc>
          <w:tcPr>
            <w:tcW w:w="3599" w:type="dxa"/>
            <w:gridSpan w:val="2"/>
            <w:tcBorders>
              <w:top w:val="single" w:sz="8" w:space="0" w:color="auto"/>
              <w:left w:val="single" w:sz="8" w:space="0" w:color="auto"/>
              <w:bottom w:val="nil"/>
              <w:right w:val="nil"/>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a. Ingreso a Grade 9</w:t>
            </w:r>
          </w:p>
        </w:tc>
        <w:tc>
          <w:tcPr>
            <w:tcW w:w="1096"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17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1,000</w:t>
            </w:r>
          </w:p>
        </w:tc>
        <w:tc>
          <w:tcPr>
            <w:tcW w:w="126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1,000</w:t>
            </w:r>
          </w:p>
        </w:tc>
      </w:tr>
      <w:tr w:rsidR="00FF0EA4" w:rsidRPr="00733262" w:rsidTr="00EF61B3">
        <w:trPr>
          <w:trHeight w:val="255"/>
          <w:jc w:val="center"/>
        </w:trPr>
        <w:tc>
          <w:tcPr>
            <w:tcW w:w="4695" w:type="dxa"/>
            <w:gridSpan w:val="3"/>
            <w:tcBorders>
              <w:top w:val="nil"/>
              <w:left w:val="single" w:sz="8" w:space="0" w:color="auto"/>
              <w:bottom w:val="nil"/>
              <w:right w:val="single" w:sz="8" w:space="0" w:color="000000"/>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xml:space="preserve">b. Promovidos de Grado 12 </w:t>
            </w:r>
          </w:p>
        </w:tc>
        <w:tc>
          <w:tcPr>
            <w:tcW w:w="117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785</w:t>
            </w:r>
          </w:p>
        </w:tc>
        <w:tc>
          <w:tcPr>
            <w:tcW w:w="126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861</w:t>
            </w:r>
          </w:p>
        </w:tc>
      </w:tr>
      <w:tr w:rsidR="00FF0EA4" w:rsidRPr="00733262" w:rsidTr="00EF61B3">
        <w:trPr>
          <w:trHeight w:val="255"/>
          <w:jc w:val="center"/>
        </w:trPr>
        <w:tc>
          <w:tcPr>
            <w:tcW w:w="4695" w:type="dxa"/>
            <w:gridSpan w:val="3"/>
            <w:tcBorders>
              <w:top w:val="nil"/>
              <w:left w:val="single" w:sz="8" w:space="0" w:color="auto"/>
              <w:bottom w:val="nil"/>
              <w:right w:val="single" w:sz="8" w:space="0" w:color="000000"/>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 Promovidos de Grado 12 sin repetir</w:t>
            </w:r>
          </w:p>
        </w:tc>
        <w:tc>
          <w:tcPr>
            <w:tcW w:w="117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514</w:t>
            </w:r>
          </w:p>
        </w:tc>
        <w:tc>
          <w:tcPr>
            <w:tcW w:w="126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564</w:t>
            </w:r>
          </w:p>
        </w:tc>
      </w:tr>
      <w:tr w:rsidR="00FF0EA4" w:rsidRPr="00733262" w:rsidTr="00EF61B3">
        <w:trPr>
          <w:trHeight w:val="255"/>
          <w:jc w:val="center"/>
        </w:trPr>
        <w:tc>
          <w:tcPr>
            <w:tcW w:w="3599" w:type="dxa"/>
            <w:gridSpan w:val="2"/>
            <w:tcBorders>
              <w:top w:val="nil"/>
              <w:left w:val="single" w:sz="8" w:space="0" w:color="auto"/>
              <w:bottom w:val="nil"/>
              <w:right w:val="nil"/>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 Total de abandonos</w:t>
            </w:r>
          </w:p>
        </w:tc>
        <w:tc>
          <w:tcPr>
            <w:tcW w:w="1096"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17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215</w:t>
            </w:r>
          </w:p>
        </w:tc>
        <w:tc>
          <w:tcPr>
            <w:tcW w:w="126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138</w:t>
            </w:r>
          </w:p>
        </w:tc>
      </w:tr>
      <w:tr w:rsidR="00FF0EA4" w:rsidRPr="00733262" w:rsidTr="00EF61B3">
        <w:trPr>
          <w:trHeight w:val="255"/>
          <w:jc w:val="center"/>
        </w:trPr>
        <w:tc>
          <w:tcPr>
            <w:tcW w:w="3599" w:type="dxa"/>
            <w:gridSpan w:val="2"/>
            <w:tcBorders>
              <w:top w:val="nil"/>
              <w:left w:val="single" w:sz="8" w:space="0" w:color="auto"/>
              <w:bottom w:val="nil"/>
              <w:right w:val="nil"/>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e. Total de estudiante - años</w:t>
            </w:r>
          </w:p>
        </w:tc>
        <w:tc>
          <w:tcPr>
            <w:tcW w:w="1096"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17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3,995</w:t>
            </w:r>
          </w:p>
        </w:tc>
        <w:tc>
          <w:tcPr>
            <w:tcW w:w="126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4,133</w:t>
            </w:r>
          </w:p>
        </w:tc>
      </w:tr>
      <w:tr w:rsidR="00FF0EA4" w:rsidRPr="00733262" w:rsidTr="00EF61B3">
        <w:trPr>
          <w:trHeight w:val="255"/>
          <w:jc w:val="center"/>
        </w:trPr>
        <w:tc>
          <w:tcPr>
            <w:tcW w:w="4695" w:type="dxa"/>
            <w:gridSpan w:val="3"/>
            <w:tcBorders>
              <w:top w:val="nil"/>
              <w:left w:val="single" w:sz="8" w:space="0" w:color="auto"/>
              <w:bottom w:val="nil"/>
              <w:right w:val="single" w:sz="8" w:space="0" w:color="000000"/>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f. Estudiante – años para promovidos de grado 12</w:t>
            </w:r>
          </w:p>
        </w:tc>
        <w:tc>
          <w:tcPr>
            <w:tcW w:w="117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3,489</w:t>
            </w:r>
          </w:p>
        </w:tc>
        <w:tc>
          <w:tcPr>
            <w:tcW w:w="126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3,831</w:t>
            </w:r>
          </w:p>
        </w:tc>
      </w:tr>
      <w:tr w:rsidR="00FF0EA4" w:rsidRPr="00733262" w:rsidTr="00EF61B3">
        <w:trPr>
          <w:trHeight w:val="255"/>
          <w:jc w:val="center"/>
        </w:trPr>
        <w:tc>
          <w:tcPr>
            <w:tcW w:w="4695" w:type="dxa"/>
            <w:gridSpan w:val="3"/>
            <w:tcBorders>
              <w:top w:val="nil"/>
              <w:left w:val="single" w:sz="8" w:space="0" w:color="auto"/>
              <w:bottom w:val="nil"/>
              <w:right w:val="single" w:sz="8" w:space="0" w:color="000000"/>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g. Promedio de # años para los que finalizan Grado 12</w:t>
            </w:r>
          </w:p>
        </w:tc>
        <w:tc>
          <w:tcPr>
            <w:tcW w:w="117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4.45</w:t>
            </w:r>
          </w:p>
        </w:tc>
        <w:tc>
          <w:tcPr>
            <w:tcW w:w="126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4.45</w:t>
            </w:r>
          </w:p>
        </w:tc>
      </w:tr>
      <w:tr w:rsidR="00FF0EA4" w:rsidRPr="00733262" w:rsidTr="00EF61B3">
        <w:trPr>
          <w:trHeight w:val="255"/>
          <w:jc w:val="center"/>
        </w:trPr>
        <w:tc>
          <w:tcPr>
            <w:tcW w:w="4695" w:type="dxa"/>
            <w:gridSpan w:val="3"/>
            <w:tcBorders>
              <w:top w:val="nil"/>
              <w:left w:val="single" w:sz="8" w:space="0" w:color="auto"/>
              <w:bottom w:val="nil"/>
              <w:right w:val="single" w:sz="8" w:space="0" w:color="000000"/>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h. # de años promedio atendidos por los que desertan</w:t>
            </w:r>
          </w:p>
        </w:tc>
        <w:tc>
          <w:tcPr>
            <w:tcW w:w="117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2.35</w:t>
            </w:r>
          </w:p>
        </w:tc>
        <w:tc>
          <w:tcPr>
            <w:tcW w:w="126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2.19</w:t>
            </w:r>
          </w:p>
        </w:tc>
      </w:tr>
      <w:tr w:rsidR="00FF0EA4" w:rsidRPr="00733262" w:rsidTr="00EF61B3">
        <w:trPr>
          <w:trHeight w:val="255"/>
          <w:jc w:val="center"/>
        </w:trPr>
        <w:tc>
          <w:tcPr>
            <w:tcW w:w="4695" w:type="dxa"/>
            <w:gridSpan w:val="3"/>
            <w:tcBorders>
              <w:top w:val="nil"/>
              <w:left w:val="single" w:sz="8" w:space="0" w:color="auto"/>
              <w:bottom w:val="nil"/>
              <w:right w:val="single" w:sz="8" w:space="0" w:color="000000"/>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xml:space="preserve">i. # total de estudiante- años p/producir un graduado </w:t>
            </w:r>
          </w:p>
        </w:tc>
        <w:tc>
          <w:tcPr>
            <w:tcW w:w="117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5.09</w:t>
            </w:r>
          </w:p>
        </w:tc>
        <w:tc>
          <w:tcPr>
            <w:tcW w:w="126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4.8</w:t>
            </w:r>
          </w:p>
        </w:tc>
      </w:tr>
      <w:tr w:rsidR="00FF0EA4" w:rsidRPr="00733262" w:rsidTr="00EF61B3">
        <w:trPr>
          <w:trHeight w:val="255"/>
          <w:jc w:val="center"/>
        </w:trPr>
        <w:tc>
          <w:tcPr>
            <w:tcW w:w="4695" w:type="dxa"/>
            <w:gridSpan w:val="3"/>
            <w:tcBorders>
              <w:top w:val="nil"/>
              <w:left w:val="single" w:sz="8" w:space="0" w:color="auto"/>
              <w:bottom w:val="nil"/>
              <w:right w:val="single" w:sz="8" w:space="0" w:color="000000"/>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j. Razón Input / output (medida de "desperdicio")</w:t>
            </w:r>
          </w:p>
        </w:tc>
        <w:tc>
          <w:tcPr>
            <w:tcW w:w="117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1.2729</w:t>
            </w:r>
          </w:p>
        </w:tc>
        <w:tc>
          <w:tcPr>
            <w:tcW w:w="1260" w:type="dxa"/>
            <w:tcBorders>
              <w:top w:val="nil"/>
              <w:left w:val="nil"/>
              <w:bottom w:val="nil"/>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1.1994o</w:t>
            </w:r>
          </w:p>
        </w:tc>
      </w:tr>
      <w:tr w:rsidR="00FF0EA4" w:rsidRPr="00733262" w:rsidTr="00EF61B3">
        <w:trPr>
          <w:trHeight w:val="270"/>
          <w:jc w:val="center"/>
        </w:trPr>
        <w:tc>
          <w:tcPr>
            <w:tcW w:w="4695" w:type="dxa"/>
            <w:gridSpan w:val="3"/>
            <w:tcBorders>
              <w:top w:val="nil"/>
              <w:left w:val="single" w:sz="8" w:space="0" w:color="auto"/>
              <w:bottom w:val="single" w:sz="8" w:space="0" w:color="auto"/>
              <w:right w:val="single" w:sz="8" w:space="0" w:color="000000"/>
            </w:tcBorders>
            <w:shd w:val="clear" w:color="auto" w:fill="auto"/>
            <w:noWrap/>
            <w:vAlign w:val="center"/>
            <w:hideMark/>
          </w:tcPr>
          <w:p w:rsidR="00FF0EA4" w:rsidRPr="00733262" w:rsidRDefault="00FF0EA4"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k. Porcentaje de ingresantes promovidos de Grado 12</w:t>
            </w:r>
          </w:p>
        </w:tc>
        <w:tc>
          <w:tcPr>
            <w:tcW w:w="1170" w:type="dxa"/>
            <w:tcBorders>
              <w:top w:val="nil"/>
              <w:left w:val="nil"/>
              <w:bottom w:val="single" w:sz="8" w:space="0" w:color="auto"/>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78.46%</w:t>
            </w:r>
          </w:p>
        </w:tc>
        <w:tc>
          <w:tcPr>
            <w:tcW w:w="1260" w:type="dxa"/>
            <w:tcBorders>
              <w:top w:val="nil"/>
              <w:left w:val="nil"/>
              <w:bottom w:val="single" w:sz="8" w:space="0" w:color="auto"/>
              <w:right w:val="single" w:sz="8" w:space="0" w:color="auto"/>
            </w:tcBorders>
            <w:shd w:val="clear" w:color="auto" w:fill="auto"/>
            <w:noWrap/>
            <w:vAlign w:val="center"/>
            <w:hideMark/>
          </w:tcPr>
          <w:p w:rsidR="00FF0EA4" w:rsidRPr="00733262" w:rsidRDefault="00FF0EA4"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86.15%</w:t>
            </w:r>
          </w:p>
        </w:tc>
      </w:tr>
    </w:tbl>
    <w:p w:rsidR="00A01911" w:rsidRPr="00A56BE5" w:rsidRDefault="00A01911" w:rsidP="00010F7F">
      <w:pPr>
        <w:spacing w:after="0" w:line="240" w:lineRule="auto"/>
        <w:jc w:val="both"/>
        <w:rPr>
          <w:rFonts w:ascii="Arial" w:hAnsi="Arial" w:cs="Arial"/>
          <w:sz w:val="24"/>
          <w:szCs w:val="24"/>
          <w:lang w:val="es-ES_tradnl"/>
        </w:rPr>
      </w:pPr>
    </w:p>
    <w:p w:rsidR="008F149D" w:rsidRDefault="00B341EC" w:rsidP="00921BF2">
      <w:pPr>
        <w:pStyle w:val="ListParagraph"/>
        <w:numPr>
          <w:ilvl w:val="1"/>
          <w:numId w:val="16"/>
        </w:numPr>
        <w:spacing w:after="0" w:line="240" w:lineRule="auto"/>
        <w:contextualSpacing w:val="0"/>
        <w:jc w:val="both"/>
        <w:rPr>
          <w:rFonts w:ascii="Arial" w:hAnsi="Arial" w:cs="Arial"/>
          <w:lang w:val="es-ES_tradnl"/>
        </w:rPr>
      </w:pPr>
      <w:r w:rsidRPr="00A56BE5">
        <w:rPr>
          <w:rFonts w:ascii="Arial" w:hAnsi="Arial" w:cs="Arial"/>
          <w:lang w:val="es-ES_tradnl"/>
        </w:rPr>
        <w:lastRenderedPageBreak/>
        <w:t xml:space="preserve">En la </w:t>
      </w:r>
      <w:r w:rsidR="0054312D" w:rsidRPr="00A56BE5">
        <w:rPr>
          <w:rFonts w:ascii="Arial" w:hAnsi="Arial" w:cs="Arial"/>
          <w:lang w:val="es-ES_tradnl"/>
        </w:rPr>
        <w:t>T</w:t>
      </w:r>
      <w:r w:rsidRPr="00A56BE5">
        <w:rPr>
          <w:rFonts w:ascii="Arial" w:hAnsi="Arial" w:cs="Arial"/>
          <w:lang w:val="es-ES_tradnl"/>
        </w:rPr>
        <w:t xml:space="preserve">abla </w:t>
      </w:r>
      <w:r w:rsidR="00921BF2">
        <w:rPr>
          <w:rFonts w:ascii="Arial" w:hAnsi="Arial" w:cs="Arial"/>
          <w:lang w:val="es-ES_tradnl"/>
        </w:rPr>
        <w:t xml:space="preserve">7, los 2 p.p. </w:t>
      </w:r>
      <w:r w:rsidRPr="00A56BE5">
        <w:rPr>
          <w:rFonts w:ascii="Arial" w:hAnsi="Arial" w:cs="Arial"/>
          <w:lang w:val="es-ES_tradnl"/>
        </w:rPr>
        <w:t xml:space="preserve">implica que tanto en </w:t>
      </w:r>
      <w:r w:rsidR="0054312D" w:rsidRPr="00A56BE5">
        <w:rPr>
          <w:rFonts w:ascii="Arial" w:hAnsi="Arial" w:cs="Arial"/>
          <w:lang w:val="es-ES_tradnl"/>
        </w:rPr>
        <w:t>p</w:t>
      </w:r>
      <w:r w:rsidRPr="00A56BE5">
        <w:rPr>
          <w:rFonts w:ascii="Arial" w:hAnsi="Arial" w:cs="Arial"/>
          <w:lang w:val="es-ES_tradnl"/>
        </w:rPr>
        <w:t xml:space="preserve">rimaria como en </w:t>
      </w:r>
      <w:r w:rsidR="0054312D" w:rsidRPr="00A56BE5">
        <w:rPr>
          <w:rFonts w:ascii="Arial" w:hAnsi="Arial" w:cs="Arial"/>
          <w:lang w:val="es-ES_tradnl"/>
        </w:rPr>
        <w:t>s</w:t>
      </w:r>
      <w:r w:rsidRPr="00A56BE5">
        <w:rPr>
          <w:rFonts w:ascii="Arial" w:hAnsi="Arial" w:cs="Arial"/>
          <w:lang w:val="es-ES_tradnl"/>
        </w:rPr>
        <w:t xml:space="preserve">ecundaria la tasa de promoción se incrementó en dos puntos porcentuales. </w:t>
      </w:r>
      <w:r w:rsidRPr="00921BF2">
        <w:rPr>
          <w:rFonts w:ascii="Arial" w:hAnsi="Arial" w:cs="Arial"/>
          <w:lang w:val="es-ES_tradnl"/>
        </w:rPr>
        <w:t>En secundaria se trabajó de la misma manera que en primaria</w:t>
      </w:r>
      <w:r w:rsidR="008F149D" w:rsidRPr="00921BF2">
        <w:rPr>
          <w:rFonts w:ascii="Arial" w:hAnsi="Arial" w:cs="Arial"/>
          <w:lang w:val="es-ES_tradnl"/>
        </w:rPr>
        <w:t xml:space="preserve"> calculando el número de promovidos de acuerdo con el</w:t>
      </w:r>
      <w:r w:rsidR="00921BF2">
        <w:rPr>
          <w:rFonts w:ascii="Arial" w:hAnsi="Arial" w:cs="Arial"/>
          <w:lang w:val="es-ES_tradnl"/>
        </w:rPr>
        <w:t xml:space="preserve"> análisis de cohortes. </w:t>
      </w:r>
      <w:r w:rsidR="00921BF2" w:rsidRPr="00921BF2">
        <w:rPr>
          <w:rFonts w:ascii="Arial" w:hAnsi="Arial" w:cs="Arial"/>
          <w:lang w:val="es-ES_tradnl"/>
        </w:rPr>
        <w:t>La Tabla 8 muestra el número estimado de promovidos para la situación actual (original) y con el beneficio del programa de primera infancia que, como se dijo anteriormente, incluye un incremento en la promoción de los niños atendidos de dos puntos porcentuales. Este es un cálculo muy conservador ya que el valor inicial u original es la tasa del promedio de la población estudiantil y no la tasa promedio de los niños marginados cuya promoción es aún más baja</w:t>
      </w:r>
      <w:r w:rsidR="00921BF2">
        <w:rPr>
          <w:rFonts w:ascii="Arial" w:hAnsi="Arial" w:cs="Arial"/>
          <w:lang w:val="es-ES_tradnl"/>
        </w:rPr>
        <w:t>.</w:t>
      </w:r>
    </w:p>
    <w:p w:rsidR="003C74DA" w:rsidRDefault="003C74DA" w:rsidP="003C74DA">
      <w:pPr>
        <w:spacing w:after="0" w:line="240" w:lineRule="auto"/>
        <w:jc w:val="both"/>
        <w:rPr>
          <w:rFonts w:ascii="Arial" w:hAnsi="Arial" w:cs="Arial"/>
          <w:lang w:val="es-ES_tradnl"/>
        </w:rPr>
      </w:pPr>
    </w:p>
    <w:tbl>
      <w:tblPr>
        <w:tblW w:w="5310" w:type="dxa"/>
        <w:jc w:val="center"/>
        <w:tblLayout w:type="fixed"/>
        <w:tblCellMar>
          <w:left w:w="70" w:type="dxa"/>
          <w:right w:w="70" w:type="dxa"/>
        </w:tblCellMar>
        <w:tblLook w:val="04A0" w:firstRow="1" w:lastRow="0" w:firstColumn="1" w:lastColumn="0" w:noHBand="0" w:noVBand="1"/>
      </w:tblPr>
      <w:tblGrid>
        <w:gridCol w:w="2970"/>
        <w:gridCol w:w="1170"/>
        <w:gridCol w:w="1170"/>
      </w:tblGrid>
      <w:tr w:rsidR="003C74DA" w:rsidRPr="0069123E" w:rsidTr="00EF61B3">
        <w:trPr>
          <w:trHeight w:val="255"/>
          <w:jc w:val="center"/>
        </w:trPr>
        <w:tc>
          <w:tcPr>
            <w:tcW w:w="5310" w:type="dxa"/>
            <w:gridSpan w:val="3"/>
            <w:tcBorders>
              <w:bottom w:val="single" w:sz="4" w:space="0" w:color="auto"/>
            </w:tcBorders>
            <w:shd w:val="clear" w:color="auto" w:fill="auto"/>
            <w:noWrap/>
            <w:vAlign w:val="center"/>
          </w:tcPr>
          <w:p w:rsidR="003C74DA" w:rsidRPr="00733262" w:rsidRDefault="003C74DA" w:rsidP="009F1A17">
            <w:pPr>
              <w:keepNext/>
              <w:spacing w:after="0" w:line="240" w:lineRule="auto"/>
              <w:rPr>
                <w:rFonts w:ascii="Arial" w:eastAsia="Times New Roman" w:hAnsi="Arial" w:cs="Arial"/>
                <w:b/>
                <w:sz w:val="24"/>
                <w:szCs w:val="24"/>
                <w:lang w:val="es-ES_tradnl" w:eastAsia="es-ES_tradnl"/>
              </w:rPr>
              <w:pPrChange w:id="295" w:author="IADB" w:date="2016-10-11T15:29:00Z">
                <w:pPr>
                  <w:spacing w:after="0" w:line="240" w:lineRule="auto"/>
                </w:pPr>
              </w:pPrChange>
            </w:pPr>
            <w:r w:rsidRPr="003C74DA">
              <w:rPr>
                <w:rFonts w:ascii="Arial" w:eastAsia="Times New Roman" w:hAnsi="Arial" w:cs="Arial"/>
                <w:b/>
                <w:sz w:val="18"/>
                <w:szCs w:val="18"/>
                <w:lang w:val="es-ES_tradnl" w:eastAsia="es-ES_tradnl"/>
              </w:rPr>
              <w:t>Tabla 8: Número Estimado de Promovidos</w:t>
            </w:r>
            <w:r w:rsidRPr="00733262">
              <w:rPr>
                <w:rFonts w:ascii="Arial" w:eastAsia="Times New Roman" w:hAnsi="Arial" w:cs="Arial"/>
                <w:b/>
                <w:sz w:val="24"/>
                <w:szCs w:val="24"/>
                <w:lang w:val="es-ES_tradnl" w:eastAsia="es-ES_tradnl"/>
              </w:rPr>
              <w:t xml:space="preserve"> </w:t>
            </w:r>
          </w:p>
        </w:tc>
      </w:tr>
      <w:tr w:rsidR="003C74DA" w:rsidRPr="00733262" w:rsidTr="00EF61B3">
        <w:trPr>
          <w:trHeight w:val="255"/>
          <w:jc w:val="center"/>
        </w:trPr>
        <w:tc>
          <w:tcPr>
            <w:tcW w:w="29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74DA" w:rsidRPr="00733262" w:rsidRDefault="003C74DA" w:rsidP="009F1A17">
            <w:pPr>
              <w:keepNext/>
              <w:spacing w:after="0" w:line="240" w:lineRule="auto"/>
              <w:jc w:val="center"/>
              <w:rPr>
                <w:rFonts w:ascii="Arial" w:eastAsia="Times New Roman" w:hAnsi="Arial" w:cs="Arial"/>
                <w:sz w:val="18"/>
                <w:szCs w:val="18"/>
                <w:lang w:val="es-ES_tradnl" w:eastAsia="es-ES_tradnl"/>
              </w:rPr>
              <w:pPrChange w:id="296" w:author="IADB" w:date="2016-10-11T15:29:00Z">
                <w:pPr>
                  <w:spacing w:after="0" w:line="240" w:lineRule="auto"/>
                  <w:jc w:val="center"/>
                </w:pPr>
              </w:pPrChange>
            </w:pPr>
            <w:r w:rsidRPr="00733262">
              <w:rPr>
                <w:rFonts w:ascii="Arial" w:eastAsia="Times New Roman" w:hAnsi="Arial" w:cs="Arial"/>
                <w:sz w:val="18"/>
                <w:szCs w:val="18"/>
                <w:lang w:val="es-ES_tradnl" w:eastAsia="es-ES_tradnl"/>
              </w:rPr>
              <w:t>Secundaria</w:t>
            </w:r>
          </w:p>
        </w:tc>
        <w:tc>
          <w:tcPr>
            <w:tcW w:w="1170" w:type="dxa"/>
            <w:tcBorders>
              <w:top w:val="single" w:sz="4" w:space="0" w:color="auto"/>
              <w:left w:val="single" w:sz="4" w:space="0" w:color="auto"/>
              <w:bottom w:val="single" w:sz="4" w:space="0" w:color="auto"/>
              <w:right w:val="single" w:sz="4" w:space="0" w:color="auto"/>
            </w:tcBorders>
            <w:vAlign w:val="center"/>
          </w:tcPr>
          <w:p w:rsidR="003C74DA" w:rsidRPr="00733262" w:rsidRDefault="003C74DA" w:rsidP="009F1A17">
            <w:pPr>
              <w:keepNext/>
              <w:spacing w:after="0" w:line="240" w:lineRule="auto"/>
              <w:jc w:val="center"/>
              <w:rPr>
                <w:rFonts w:ascii="Arial" w:eastAsia="Times New Roman" w:hAnsi="Arial" w:cs="Arial"/>
                <w:sz w:val="18"/>
                <w:szCs w:val="18"/>
                <w:lang w:val="es-ES_tradnl" w:eastAsia="es-ES_tradnl"/>
              </w:rPr>
              <w:pPrChange w:id="297" w:author="IADB" w:date="2016-10-11T15:29:00Z">
                <w:pPr>
                  <w:spacing w:after="0" w:line="240" w:lineRule="auto"/>
                  <w:jc w:val="center"/>
                </w:pPr>
              </w:pPrChange>
            </w:pPr>
            <w:r w:rsidRPr="00733262">
              <w:rPr>
                <w:rFonts w:ascii="Arial" w:eastAsia="Times New Roman" w:hAnsi="Arial" w:cs="Arial"/>
                <w:sz w:val="18"/>
                <w:szCs w:val="18"/>
                <w:lang w:val="es-ES_tradnl" w:eastAsia="es-ES_tradnl"/>
              </w:rPr>
              <w:t>Original</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74DA" w:rsidRPr="00733262" w:rsidRDefault="003C74DA" w:rsidP="009F1A17">
            <w:pPr>
              <w:keepNext/>
              <w:spacing w:after="0" w:line="240" w:lineRule="auto"/>
              <w:jc w:val="center"/>
              <w:rPr>
                <w:rFonts w:ascii="Arial" w:eastAsia="Times New Roman" w:hAnsi="Arial" w:cs="Arial"/>
                <w:sz w:val="18"/>
                <w:szCs w:val="18"/>
                <w:lang w:val="es-ES_tradnl" w:eastAsia="es-ES_tradnl"/>
              </w:rPr>
              <w:pPrChange w:id="298" w:author="IADB" w:date="2016-10-11T15:29:00Z">
                <w:pPr>
                  <w:spacing w:after="0" w:line="240" w:lineRule="auto"/>
                  <w:jc w:val="center"/>
                </w:pPr>
              </w:pPrChange>
            </w:pPr>
            <w:r w:rsidRPr="00733262">
              <w:rPr>
                <w:rFonts w:ascii="Arial" w:eastAsia="Times New Roman" w:hAnsi="Arial" w:cs="Arial"/>
                <w:sz w:val="18"/>
                <w:szCs w:val="18"/>
                <w:lang w:val="es-ES_tradnl" w:eastAsia="es-ES_tradnl"/>
              </w:rPr>
              <w:t>2 p.p.</w:t>
            </w:r>
          </w:p>
        </w:tc>
      </w:tr>
      <w:tr w:rsidR="003C74DA" w:rsidRPr="00733262" w:rsidTr="00EF61B3">
        <w:trPr>
          <w:trHeight w:val="255"/>
          <w:jc w:val="center"/>
        </w:trPr>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74DA" w:rsidRPr="00733262" w:rsidRDefault="003C74DA" w:rsidP="009F1A17">
            <w:pPr>
              <w:keepNext/>
              <w:spacing w:after="0" w:line="240" w:lineRule="auto"/>
              <w:rPr>
                <w:rFonts w:ascii="Arial" w:eastAsia="Times New Roman" w:hAnsi="Arial" w:cs="Arial"/>
                <w:sz w:val="18"/>
                <w:szCs w:val="18"/>
                <w:lang w:val="es-ES_tradnl" w:eastAsia="es-ES_tradnl"/>
              </w:rPr>
              <w:pPrChange w:id="299" w:author="IADB" w:date="2016-10-11T15:29:00Z">
                <w:pPr>
                  <w:spacing w:after="0" w:line="240" w:lineRule="auto"/>
                </w:pPr>
              </w:pPrChange>
            </w:pPr>
            <w:r w:rsidRPr="00733262">
              <w:rPr>
                <w:rFonts w:ascii="Arial" w:eastAsia="Times New Roman" w:hAnsi="Arial" w:cs="Arial"/>
                <w:sz w:val="18"/>
                <w:szCs w:val="18"/>
                <w:lang w:val="es-ES_tradnl" w:eastAsia="es-ES_tradnl"/>
              </w:rPr>
              <w:t>% de Promovidos 12mo grado</w:t>
            </w:r>
          </w:p>
        </w:tc>
        <w:tc>
          <w:tcPr>
            <w:tcW w:w="1170" w:type="dxa"/>
            <w:tcBorders>
              <w:top w:val="single" w:sz="4" w:space="0" w:color="auto"/>
              <w:left w:val="single" w:sz="4" w:space="0" w:color="auto"/>
              <w:bottom w:val="single" w:sz="4" w:space="0" w:color="auto"/>
              <w:right w:val="single" w:sz="4" w:space="0" w:color="auto"/>
            </w:tcBorders>
            <w:vAlign w:val="center"/>
          </w:tcPr>
          <w:p w:rsidR="003C74DA" w:rsidRPr="00733262" w:rsidRDefault="003C74DA" w:rsidP="009F1A17">
            <w:pPr>
              <w:keepNext/>
              <w:spacing w:after="0" w:line="240" w:lineRule="auto"/>
              <w:jc w:val="center"/>
              <w:rPr>
                <w:rFonts w:ascii="Arial" w:eastAsia="Times New Roman" w:hAnsi="Arial" w:cs="Arial"/>
                <w:sz w:val="18"/>
                <w:szCs w:val="18"/>
                <w:lang w:val="es-ES_tradnl" w:eastAsia="es-ES_tradnl"/>
              </w:rPr>
              <w:pPrChange w:id="300" w:author="IADB" w:date="2016-10-11T15:29:00Z">
                <w:pPr>
                  <w:spacing w:after="0" w:line="240" w:lineRule="auto"/>
                  <w:jc w:val="center"/>
                </w:pPr>
              </w:pPrChange>
            </w:pPr>
            <w:r w:rsidRPr="00733262">
              <w:rPr>
                <w:rFonts w:ascii="Arial" w:eastAsia="Times New Roman" w:hAnsi="Arial" w:cs="Arial"/>
                <w:sz w:val="18"/>
                <w:szCs w:val="18"/>
                <w:lang w:val="es-ES_tradnl" w:eastAsia="es-ES_tradnl"/>
              </w:rPr>
              <w:t>78,46%</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74DA" w:rsidRPr="00733262" w:rsidRDefault="003C74DA" w:rsidP="009F1A17">
            <w:pPr>
              <w:keepNext/>
              <w:spacing w:after="0" w:line="240" w:lineRule="auto"/>
              <w:jc w:val="right"/>
              <w:rPr>
                <w:rFonts w:ascii="Arial" w:eastAsia="Times New Roman" w:hAnsi="Arial" w:cs="Arial"/>
                <w:sz w:val="18"/>
                <w:szCs w:val="18"/>
                <w:lang w:val="es-ES_tradnl" w:eastAsia="es-ES_tradnl"/>
              </w:rPr>
              <w:pPrChange w:id="301" w:author="IADB" w:date="2016-10-11T15:29:00Z">
                <w:pPr>
                  <w:spacing w:after="0" w:line="240" w:lineRule="auto"/>
                  <w:jc w:val="right"/>
                </w:pPr>
              </w:pPrChange>
            </w:pPr>
            <w:r w:rsidRPr="00733262">
              <w:rPr>
                <w:rFonts w:ascii="Arial" w:eastAsia="Times New Roman" w:hAnsi="Arial" w:cs="Arial"/>
                <w:sz w:val="18"/>
                <w:szCs w:val="18"/>
                <w:lang w:val="es-ES_tradnl" w:eastAsia="es-ES_tradnl"/>
              </w:rPr>
              <w:t>86,15%</w:t>
            </w:r>
          </w:p>
        </w:tc>
      </w:tr>
      <w:tr w:rsidR="003C74DA" w:rsidRPr="00733262" w:rsidTr="00EF61B3">
        <w:trPr>
          <w:trHeight w:val="255"/>
          <w:jc w:val="center"/>
        </w:trPr>
        <w:tc>
          <w:tcPr>
            <w:tcW w:w="2970" w:type="dxa"/>
            <w:tcBorders>
              <w:top w:val="single" w:sz="4" w:space="0" w:color="auto"/>
              <w:left w:val="single" w:sz="4" w:space="0" w:color="auto"/>
              <w:bottom w:val="nil"/>
              <w:right w:val="single" w:sz="4" w:space="0" w:color="auto"/>
            </w:tcBorders>
            <w:shd w:val="clear" w:color="auto" w:fill="auto"/>
            <w:noWrap/>
            <w:vAlign w:val="bottom"/>
            <w:hideMark/>
          </w:tcPr>
          <w:p w:rsidR="003C74DA" w:rsidRPr="00733262" w:rsidRDefault="003C74DA" w:rsidP="009F1A17">
            <w:pPr>
              <w:keepNext/>
              <w:spacing w:after="0" w:line="240" w:lineRule="auto"/>
              <w:rPr>
                <w:rFonts w:ascii="Arial" w:eastAsia="Times New Roman" w:hAnsi="Arial" w:cs="Arial"/>
                <w:sz w:val="18"/>
                <w:szCs w:val="18"/>
                <w:lang w:val="es-ES_tradnl" w:eastAsia="es-ES_tradnl"/>
              </w:rPr>
              <w:pPrChange w:id="302" w:author="IADB" w:date="2016-10-11T15:29:00Z">
                <w:pPr>
                  <w:spacing w:after="0" w:line="240" w:lineRule="auto"/>
                </w:pPr>
              </w:pPrChange>
            </w:pPr>
            <w:r w:rsidRPr="00733262">
              <w:rPr>
                <w:rFonts w:ascii="Arial" w:eastAsia="Times New Roman" w:hAnsi="Arial" w:cs="Arial"/>
                <w:sz w:val="18"/>
                <w:szCs w:val="18"/>
                <w:lang w:val="es-ES_tradnl" w:eastAsia="es-ES_tradnl"/>
              </w:rPr>
              <w:t>Promovidos 1ria Cohorte 1</w:t>
            </w:r>
          </w:p>
        </w:tc>
        <w:tc>
          <w:tcPr>
            <w:tcW w:w="1170" w:type="dxa"/>
            <w:tcBorders>
              <w:top w:val="single" w:sz="4" w:space="0" w:color="auto"/>
              <w:left w:val="nil"/>
              <w:bottom w:val="nil"/>
              <w:right w:val="single" w:sz="4" w:space="0" w:color="auto"/>
            </w:tcBorders>
            <w:vAlign w:val="center"/>
          </w:tcPr>
          <w:p w:rsidR="003C74DA" w:rsidRPr="00733262" w:rsidRDefault="003C74DA" w:rsidP="009F1A17">
            <w:pPr>
              <w:keepNext/>
              <w:spacing w:after="0" w:line="240" w:lineRule="auto"/>
              <w:jc w:val="right"/>
              <w:rPr>
                <w:rFonts w:ascii="Arial" w:eastAsia="Times New Roman" w:hAnsi="Arial" w:cs="Arial"/>
                <w:sz w:val="18"/>
                <w:szCs w:val="18"/>
                <w:lang w:val="es-ES_tradnl" w:eastAsia="es-ES_tradnl"/>
              </w:rPr>
              <w:pPrChange w:id="303" w:author="IADB" w:date="2016-10-11T15:29:00Z">
                <w:pPr>
                  <w:spacing w:after="0" w:line="240" w:lineRule="auto"/>
                  <w:jc w:val="right"/>
                </w:pPr>
              </w:pPrChange>
            </w:pPr>
            <w:r w:rsidRPr="00733262">
              <w:rPr>
                <w:rFonts w:ascii="Arial" w:eastAsia="Times New Roman" w:hAnsi="Arial" w:cs="Arial"/>
                <w:sz w:val="18"/>
                <w:szCs w:val="18"/>
                <w:lang w:val="es-ES_tradnl" w:eastAsia="es-ES_tradnl"/>
              </w:rPr>
              <w:t>22.658</w:t>
            </w:r>
          </w:p>
        </w:tc>
        <w:tc>
          <w:tcPr>
            <w:tcW w:w="1170" w:type="dxa"/>
            <w:tcBorders>
              <w:top w:val="single" w:sz="4" w:space="0" w:color="auto"/>
              <w:left w:val="nil"/>
              <w:bottom w:val="nil"/>
              <w:right w:val="single" w:sz="4" w:space="0" w:color="auto"/>
            </w:tcBorders>
            <w:shd w:val="clear" w:color="auto" w:fill="auto"/>
            <w:noWrap/>
            <w:vAlign w:val="center"/>
            <w:hideMark/>
          </w:tcPr>
          <w:p w:rsidR="003C74DA" w:rsidRPr="00733262" w:rsidRDefault="003C74DA" w:rsidP="009F1A17">
            <w:pPr>
              <w:keepNext/>
              <w:spacing w:after="0" w:line="240" w:lineRule="auto"/>
              <w:jc w:val="right"/>
              <w:rPr>
                <w:rFonts w:ascii="Arial" w:eastAsia="Times New Roman" w:hAnsi="Arial" w:cs="Arial"/>
                <w:sz w:val="18"/>
                <w:szCs w:val="18"/>
                <w:lang w:val="es-ES_tradnl" w:eastAsia="es-ES_tradnl"/>
              </w:rPr>
              <w:pPrChange w:id="304" w:author="IADB" w:date="2016-10-11T15:29:00Z">
                <w:pPr>
                  <w:spacing w:after="0" w:line="240" w:lineRule="auto"/>
                  <w:jc w:val="right"/>
                </w:pPr>
              </w:pPrChange>
            </w:pPr>
            <w:r w:rsidRPr="00733262">
              <w:rPr>
                <w:rFonts w:ascii="Arial" w:eastAsia="Times New Roman" w:hAnsi="Arial" w:cs="Arial"/>
                <w:sz w:val="18"/>
                <w:szCs w:val="18"/>
                <w:lang w:val="es-ES_tradnl" w:eastAsia="es-ES_tradnl"/>
              </w:rPr>
              <w:t>24.877</w:t>
            </w:r>
          </w:p>
        </w:tc>
      </w:tr>
      <w:tr w:rsidR="003C74DA" w:rsidRPr="00733262" w:rsidTr="00EF61B3">
        <w:trPr>
          <w:trHeight w:val="255"/>
          <w:jc w:val="center"/>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rsidR="003C74DA" w:rsidRPr="00733262" w:rsidRDefault="003C74DA" w:rsidP="009F1A17">
            <w:pPr>
              <w:keepNext/>
              <w:spacing w:after="0" w:line="240" w:lineRule="auto"/>
              <w:rPr>
                <w:rFonts w:ascii="Arial" w:eastAsia="Times New Roman" w:hAnsi="Arial" w:cs="Arial"/>
                <w:sz w:val="18"/>
                <w:szCs w:val="18"/>
                <w:lang w:val="es-ES_tradnl" w:eastAsia="es-ES_tradnl"/>
              </w:rPr>
              <w:pPrChange w:id="305" w:author="IADB" w:date="2016-10-11T15:29:00Z">
                <w:pPr>
                  <w:spacing w:after="0" w:line="240" w:lineRule="auto"/>
                </w:pPr>
              </w:pPrChange>
            </w:pPr>
            <w:r w:rsidRPr="00733262">
              <w:rPr>
                <w:rFonts w:ascii="Arial" w:eastAsia="Times New Roman" w:hAnsi="Arial" w:cs="Arial"/>
                <w:sz w:val="18"/>
                <w:szCs w:val="18"/>
                <w:lang w:val="es-ES_tradnl" w:eastAsia="es-ES_tradnl"/>
              </w:rPr>
              <w:t>Diferencia con Original</w:t>
            </w:r>
          </w:p>
        </w:tc>
        <w:tc>
          <w:tcPr>
            <w:tcW w:w="1170" w:type="dxa"/>
            <w:tcBorders>
              <w:top w:val="nil"/>
              <w:left w:val="nil"/>
              <w:bottom w:val="single" w:sz="4" w:space="0" w:color="auto"/>
              <w:right w:val="single" w:sz="4" w:space="0" w:color="auto"/>
            </w:tcBorders>
            <w:vAlign w:val="center"/>
          </w:tcPr>
          <w:p w:rsidR="003C74DA" w:rsidRPr="00733262" w:rsidRDefault="003C74DA" w:rsidP="009F1A17">
            <w:pPr>
              <w:keepNext/>
              <w:spacing w:after="0" w:line="240" w:lineRule="auto"/>
              <w:jc w:val="right"/>
              <w:rPr>
                <w:rFonts w:ascii="Arial" w:eastAsia="Times New Roman" w:hAnsi="Arial" w:cs="Arial"/>
                <w:sz w:val="18"/>
                <w:szCs w:val="18"/>
                <w:lang w:val="es-ES_tradnl" w:eastAsia="es-ES_tradnl"/>
              </w:rPr>
              <w:pPrChange w:id="306" w:author="IADB" w:date="2016-10-11T15:29:00Z">
                <w:pPr>
                  <w:spacing w:after="0" w:line="240" w:lineRule="auto"/>
                  <w:jc w:val="right"/>
                </w:pPr>
              </w:pPrChange>
            </w:pPr>
          </w:p>
        </w:tc>
        <w:tc>
          <w:tcPr>
            <w:tcW w:w="1170" w:type="dxa"/>
            <w:tcBorders>
              <w:top w:val="nil"/>
              <w:left w:val="nil"/>
              <w:bottom w:val="single" w:sz="4" w:space="0" w:color="auto"/>
              <w:right w:val="single" w:sz="4" w:space="0" w:color="auto"/>
            </w:tcBorders>
            <w:shd w:val="clear" w:color="auto" w:fill="auto"/>
            <w:noWrap/>
            <w:vAlign w:val="center"/>
            <w:hideMark/>
          </w:tcPr>
          <w:p w:rsidR="003C74DA" w:rsidRPr="00733262" w:rsidRDefault="003C74DA" w:rsidP="009F1A17">
            <w:pPr>
              <w:keepNext/>
              <w:spacing w:after="0" w:line="240" w:lineRule="auto"/>
              <w:jc w:val="right"/>
              <w:rPr>
                <w:rFonts w:ascii="Arial" w:eastAsia="Times New Roman" w:hAnsi="Arial" w:cs="Arial"/>
                <w:sz w:val="18"/>
                <w:szCs w:val="18"/>
                <w:lang w:val="es-ES_tradnl" w:eastAsia="es-ES_tradnl"/>
              </w:rPr>
              <w:pPrChange w:id="307" w:author="IADB" w:date="2016-10-11T15:29:00Z">
                <w:pPr>
                  <w:spacing w:after="0" w:line="240" w:lineRule="auto"/>
                  <w:jc w:val="right"/>
                </w:pPr>
              </w:pPrChange>
            </w:pPr>
            <w:r w:rsidRPr="00733262">
              <w:rPr>
                <w:rFonts w:ascii="Arial" w:eastAsia="Times New Roman" w:hAnsi="Arial" w:cs="Arial"/>
                <w:sz w:val="18"/>
                <w:szCs w:val="18"/>
                <w:lang w:val="es-ES_tradnl" w:eastAsia="es-ES_tradnl"/>
              </w:rPr>
              <w:t>2.220</w:t>
            </w:r>
          </w:p>
        </w:tc>
      </w:tr>
      <w:tr w:rsidR="003C74DA" w:rsidRPr="00733262" w:rsidTr="00EF61B3">
        <w:trPr>
          <w:trHeight w:val="255"/>
          <w:jc w:val="center"/>
        </w:trPr>
        <w:tc>
          <w:tcPr>
            <w:tcW w:w="2970" w:type="dxa"/>
            <w:tcBorders>
              <w:top w:val="single" w:sz="4" w:space="0" w:color="auto"/>
              <w:left w:val="single" w:sz="4" w:space="0" w:color="auto"/>
              <w:bottom w:val="nil"/>
              <w:right w:val="single" w:sz="4" w:space="0" w:color="auto"/>
            </w:tcBorders>
            <w:shd w:val="clear" w:color="auto" w:fill="auto"/>
            <w:noWrap/>
            <w:vAlign w:val="bottom"/>
            <w:hideMark/>
          </w:tcPr>
          <w:p w:rsidR="003C74DA" w:rsidRPr="00733262" w:rsidRDefault="003C74DA"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Promovidos 1ria Cohorte 2</w:t>
            </w:r>
          </w:p>
        </w:tc>
        <w:tc>
          <w:tcPr>
            <w:tcW w:w="1170" w:type="dxa"/>
            <w:tcBorders>
              <w:top w:val="single" w:sz="4" w:space="0" w:color="auto"/>
              <w:left w:val="nil"/>
              <w:bottom w:val="nil"/>
              <w:right w:val="single" w:sz="4" w:space="0" w:color="auto"/>
            </w:tcBorders>
            <w:vAlign w:val="center"/>
          </w:tcPr>
          <w:p w:rsidR="003C74DA" w:rsidRPr="00733262" w:rsidRDefault="003C74DA"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44.814</w:t>
            </w:r>
          </w:p>
        </w:tc>
        <w:tc>
          <w:tcPr>
            <w:tcW w:w="1170" w:type="dxa"/>
            <w:tcBorders>
              <w:top w:val="single" w:sz="4" w:space="0" w:color="auto"/>
              <w:left w:val="nil"/>
              <w:bottom w:val="nil"/>
              <w:right w:val="single" w:sz="4" w:space="0" w:color="auto"/>
            </w:tcBorders>
            <w:shd w:val="clear" w:color="auto" w:fill="auto"/>
            <w:noWrap/>
            <w:vAlign w:val="center"/>
            <w:hideMark/>
          </w:tcPr>
          <w:p w:rsidR="003C74DA" w:rsidRPr="00733262" w:rsidRDefault="003C74DA"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49.204</w:t>
            </w:r>
          </w:p>
        </w:tc>
      </w:tr>
      <w:tr w:rsidR="003C74DA" w:rsidRPr="00733262" w:rsidTr="00EF61B3">
        <w:trPr>
          <w:trHeight w:val="255"/>
          <w:jc w:val="center"/>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rsidR="003C74DA" w:rsidRPr="00733262" w:rsidRDefault="003C74DA"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Diferencia con Original</w:t>
            </w:r>
          </w:p>
        </w:tc>
        <w:tc>
          <w:tcPr>
            <w:tcW w:w="1170" w:type="dxa"/>
            <w:tcBorders>
              <w:top w:val="nil"/>
              <w:left w:val="nil"/>
              <w:bottom w:val="single" w:sz="4" w:space="0" w:color="auto"/>
              <w:right w:val="single" w:sz="4" w:space="0" w:color="auto"/>
            </w:tcBorders>
            <w:vAlign w:val="center"/>
          </w:tcPr>
          <w:p w:rsidR="003C74DA" w:rsidRPr="00733262" w:rsidRDefault="003C74DA" w:rsidP="00EF61B3">
            <w:pPr>
              <w:spacing w:after="0" w:line="240" w:lineRule="auto"/>
              <w:jc w:val="right"/>
              <w:rPr>
                <w:rFonts w:ascii="Arial" w:eastAsia="Times New Roman" w:hAnsi="Arial" w:cs="Arial"/>
                <w:sz w:val="18"/>
                <w:szCs w:val="18"/>
                <w:lang w:val="es-ES_tradnl" w:eastAsia="es-ES_tradnl"/>
              </w:rPr>
            </w:pPr>
          </w:p>
        </w:tc>
        <w:tc>
          <w:tcPr>
            <w:tcW w:w="1170" w:type="dxa"/>
            <w:tcBorders>
              <w:top w:val="nil"/>
              <w:left w:val="nil"/>
              <w:bottom w:val="single" w:sz="4" w:space="0" w:color="auto"/>
              <w:right w:val="single" w:sz="4" w:space="0" w:color="auto"/>
            </w:tcBorders>
            <w:shd w:val="clear" w:color="auto" w:fill="auto"/>
            <w:noWrap/>
            <w:vAlign w:val="center"/>
            <w:hideMark/>
          </w:tcPr>
          <w:p w:rsidR="003C74DA" w:rsidRPr="00733262" w:rsidRDefault="003C74DA"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4.390</w:t>
            </w:r>
          </w:p>
        </w:tc>
      </w:tr>
      <w:tr w:rsidR="003C74DA" w:rsidRPr="00733262" w:rsidTr="00EF61B3">
        <w:trPr>
          <w:trHeight w:val="255"/>
          <w:jc w:val="center"/>
        </w:trPr>
        <w:tc>
          <w:tcPr>
            <w:tcW w:w="2970" w:type="dxa"/>
            <w:tcBorders>
              <w:top w:val="single" w:sz="4" w:space="0" w:color="auto"/>
              <w:left w:val="single" w:sz="4" w:space="0" w:color="auto"/>
              <w:bottom w:val="nil"/>
              <w:right w:val="single" w:sz="4" w:space="0" w:color="auto"/>
            </w:tcBorders>
            <w:shd w:val="clear" w:color="auto" w:fill="auto"/>
            <w:noWrap/>
            <w:vAlign w:val="bottom"/>
            <w:hideMark/>
          </w:tcPr>
          <w:p w:rsidR="003C74DA" w:rsidRPr="00733262" w:rsidRDefault="003C74DA"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Promovidos 1ria Cohorte 3</w:t>
            </w:r>
          </w:p>
        </w:tc>
        <w:tc>
          <w:tcPr>
            <w:tcW w:w="1170" w:type="dxa"/>
            <w:tcBorders>
              <w:top w:val="single" w:sz="4" w:space="0" w:color="auto"/>
              <w:left w:val="nil"/>
              <w:bottom w:val="nil"/>
              <w:right w:val="single" w:sz="4" w:space="0" w:color="auto"/>
            </w:tcBorders>
            <w:vAlign w:val="center"/>
          </w:tcPr>
          <w:p w:rsidR="003C74DA" w:rsidRPr="00733262" w:rsidRDefault="003C74DA"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67.221</w:t>
            </w:r>
          </w:p>
        </w:tc>
        <w:tc>
          <w:tcPr>
            <w:tcW w:w="1170" w:type="dxa"/>
            <w:tcBorders>
              <w:top w:val="single" w:sz="4" w:space="0" w:color="auto"/>
              <w:left w:val="nil"/>
              <w:bottom w:val="nil"/>
              <w:right w:val="single" w:sz="4" w:space="0" w:color="auto"/>
            </w:tcBorders>
            <w:shd w:val="clear" w:color="auto" w:fill="auto"/>
            <w:noWrap/>
            <w:vAlign w:val="center"/>
            <w:hideMark/>
          </w:tcPr>
          <w:p w:rsidR="003C74DA" w:rsidRPr="00733262" w:rsidRDefault="003C74DA"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73.806</w:t>
            </w:r>
          </w:p>
        </w:tc>
      </w:tr>
      <w:tr w:rsidR="003C74DA" w:rsidRPr="00733262" w:rsidTr="00EF61B3">
        <w:trPr>
          <w:trHeight w:val="255"/>
          <w:jc w:val="center"/>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rsidR="003C74DA" w:rsidRPr="00733262" w:rsidRDefault="003C74DA"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Diferencia con Original</w:t>
            </w:r>
          </w:p>
        </w:tc>
        <w:tc>
          <w:tcPr>
            <w:tcW w:w="1170" w:type="dxa"/>
            <w:tcBorders>
              <w:top w:val="nil"/>
              <w:left w:val="nil"/>
              <w:bottom w:val="single" w:sz="4" w:space="0" w:color="auto"/>
              <w:right w:val="single" w:sz="4" w:space="0" w:color="auto"/>
            </w:tcBorders>
            <w:vAlign w:val="center"/>
          </w:tcPr>
          <w:p w:rsidR="003C74DA" w:rsidRPr="00733262" w:rsidRDefault="003C74DA" w:rsidP="00EF61B3">
            <w:pPr>
              <w:spacing w:after="0" w:line="240" w:lineRule="auto"/>
              <w:jc w:val="right"/>
              <w:rPr>
                <w:rFonts w:ascii="Arial" w:eastAsia="Times New Roman" w:hAnsi="Arial" w:cs="Arial"/>
                <w:sz w:val="18"/>
                <w:szCs w:val="18"/>
                <w:lang w:val="es-ES_tradnl" w:eastAsia="es-ES_tradnl"/>
              </w:rPr>
            </w:pPr>
          </w:p>
        </w:tc>
        <w:tc>
          <w:tcPr>
            <w:tcW w:w="1170" w:type="dxa"/>
            <w:tcBorders>
              <w:top w:val="nil"/>
              <w:left w:val="nil"/>
              <w:bottom w:val="single" w:sz="4" w:space="0" w:color="auto"/>
              <w:right w:val="single" w:sz="4" w:space="0" w:color="auto"/>
            </w:tcBorders>
            <w:shd w:val="clear" w:color="auto" w:fill="auto"/>
            <w:noWrap/>
            <w:vAlign w:val="center"/>
            <w:hideMark/>
          </w:tcPr>
          <w:p w:rsidR="003C74DA" w:rsidRPr="00733262" w:rsidRDefault="003C74DA" w:rsidP="00EF61B3">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6.585</w:t>
            </w:r>
          </w:p>
        </w:tc>
      </w:tr>
    </w:tbl>
    <w:p w:rsidR="008F149D" w:rsidRPr="00A56BE5" w:rsidRDefault="008F149D" w:rsidP="003C74DA">
      <w:pPr>
        <w:spacing w:after="0" w:line="240" w:lineRule="auto"/>
        <w:jc w:val="both"/>
        <w:rPr>
          <w:rFonts w:ascii="Arial" w:hAnsi="Arial" w:cs="Arial"/>
          <w:sz w:val="24"/>
          <w:szCs w:val="24"/>
          <w:lang w:val="es-ES_tradnl"/>
        </w:rPr>
      </w:pPr>
    </w:p>
    <w:p w:rsidR="00345BC1" w:rsidRDefault="00E018BA" w:rsidP="00345BC1">
      <w:pPr>
        <w:pStyle w:val="ListParagraph"/>
        <w:numPr>
          <w:ilvl w:val="1"/>
          <w:numId w:val="16"/>
        </w:numPr>
        <w:spacing w:after="0" w:line="240" w:lineRule="auto"/>
        <w:ind w:left="720"/>
        <w:contextualSpacing w:val="0"/>
        <w:jc w:val="both"/>
        <w:rPr>
          <w:rFonts w:ascii="Arial" w:hAnsi="Arial" w:cs="Arial"/>
          <w:lang w:val="es-ES_tradnl"/>
        </w:rPr>
      </w:pPr>
      <w:r>
        <w:rPr>
          <w:rFonts w:ascii="Arial" w:hAnsi="Arial" w:cs="Arial"/>
          <w:lang w:val="es-ES_tradnl"/>
        </w:rPr>
        <w:t>La Tabla 9 muestra el beneficio del incremento en el número de graduados de secundaria para cada cohorte, considerando</w:t>
      </w:r>
      <w:r w:rsidR="00754F37" w:rsidRPr="00A56BE5">
        <w:rPr>
          <w:rFonts w:ascii="Arial" w:hAnsi="Arial" w:cs="Arial"/>
          <w:lang w:val="es-ES_tradnl"/>
        </w:rPr>
        <w:t xml:space="preserve"> que el incremento en</w:t>
      </w:r>
      <w:r>
        <w:rPr>
          <w:rFonts w:ascii="Arial" w:hAnsi="Arial" w:cs="Arial"/>
          <w:lang w:val="es-ES_tradnl"/>
        </w:rPr>
        <w:t xml:space="preserve"> ingresos entre un individuo con</w:t>
      </w:r>
      <w:r w:rsidR="00754F37" w:rsidRPr="00A56BE5">
        <w:rPr>
          <w:rFonts w:ascii="Arial" w:hAnsi="Arial" w:cs="Arial"/>
          <w:lang w:val="es-ES_tradnl"/>
        </w:rPr>
        <w:t xml:space="preserve"> primaria </w:t>
      </w:r>
      <w:r>
        <w:rPr>
          <w:rFonts w:ascii="Arial" w:hAnsi="Arial" w:cs="Arial"/>
          <w:lang w:val="es-ES_tradnl"/>
        </w:rPr>
        <w:t>in</w:t>
      </w:r>
      <w:r w:rsidR="00754F37" w:rsidRPr="00A56BE5">
        <w:rPr>
          <w:rFonts w:ascii="Arial" w:hAnsi="Arial" w:cs="Arial"/>
          <w:lang w:val="es-ES_tradnl"/>
        </w:rPr>
        <w:t>completa y uno con secundaria c</w:t>
      </w:r>
      <w:r>
        <w:rPr>
          <w:rFonts w:ascii="Arial" w:hAnsi="Arial" w:cs="Arial"/>
          <w:lang w:val="es-ES_tradnl"/>
        </w:rPr>
        <w:t>ompleta es de US$1.237 por año.</w:t>
      </w:r>
    </w:p>
    <w:p w:rsidR="00E018BA" w:rsidRDefault="00E018BA" w:rsidP="00E018BA">
      <w:pPr>
        <w:spacing w:after="0" w:line="240" w:lineRule="auto"/>
        <w:jc w:val="both"/>
        <w:rPr>
          <w:rFonts w:ascii="Arial" w:hAnsi="Arial" w:cs="Arial"/>
          <w:lang w:val="es-ES_tradnl"/>
        </w:rPr>
      </w:pPr>
    </w:p>
    <w:tbl>
      <w:tblPr>
        <w:tblW w:w="5600" w:type="dxa"/>
        <w:jc w:val="center"/>
        <w:tblCellMar>
          <w:left w:w="70" w:type="dxa"/>
          <w:right w:w="70" w:type="dxa"/>
        </w:tblCellMar>
        <w:tblLook w:val="04A0" w:firstRow="1" w:lastRow="0" w:firstColumn="1" w:lastColumn="0" w:noHBand="0" w:noVBand="1"/>
      </w:tblPr>
      <w:tblGrid>
        <w:gridCol w:w="1410"/>
        <w:gridCol w:w="1395"/>
        <w:gridCol w:w="1395"/>
        <w:gridCol w:w="1400"/>
      </w:tblGrid>
      <w:tr w:rsidR="00E018BA" w:rsidRPr="009F1A17" w:rsidTr="00EF61B3">
        <w:trPr>
          <w:trHeight w:val="255"/>
          <w:jc w:val="center"/>
        </w:trPr>
        <w:tc>
          <w:tcPr>
            <w:tcW w:w="5600" w:type="dxa"/>
            <w:gridSpan w:val="4"/>
            <w:tcBorders>
              <w:top w:val="nil"/>
              <w:left w:val="nil"/>
              <w:bottom w:val="nil"/>
              <w:right w:val="nil"/>
            </w:tcBorders>
            <w:shd w:val="clear" w:color="auto" w:fill="auto"/>
            <w:noWrap/>
            <w:vAlign w:val="bottom"/>
            <w:hideMark/>
          </w:tcPr>
          <w:p w:rsidR="00E018BA" w:rsidRPr="00733262" w:rsidRDefault="00E018BA" w:rsidP="00EF61B3">
            <w:pPr>
              <w:spacing w:after="0" w:line="240" w:lineRule="auto"/>
              <w:rPr>
                <w:rFonts w:ascii="Arial" w:eastAsia="Times New Roman" w:hAnsi="Arial" w:cs="Arial"/>
                <w:b/>
                <w:sz w:val="24"/>
                <w:szCs w:val="24"/>
                <w:lang w:val="es-ES_tradnl" w:eastAsia="es-ES_tradnl"/>
              </w:rPr>
            </w:pPr>
            <w:r w:rsidRPr="00E018BA">
              <w:rPr>
                <w:rFonts w:ascii="Arial" w:eastAsia="Times New Roman" w:hAnsi="Arial" w:cs="Arial"/>
                <w:b/>
                <w:sz w:val="18"/>
                <w:szCs w:val="18"/>
                <w:lang w:val="es-ES_tradnl" w:eastAsia="es-ES_tradnl"/>
              </w:rPr>
              <w:t>Tabla 9: Mayor ingreso por mayor # egresados</w:t>
            </w:r>
          </w:p>
        </w:tc>
      </w:tr>
      <w:tr w:rsidR="00E018BA" w:rsidRPr="00733262" w:rsidTr="00EF61B3">
        <w:trPr>
          <w:trHeight w:val="255"/>
          <w:jc w:val="center"/>
        </w:trPr>
        <w:tc>
          <w:tcPr>
            <w:tcW w:w="14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018BA" w:rsidRPr="00733262" w:rsidRDefault="00E018BA"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Secundaria</w:t>
            </w:r>
          </w:p>
        </w:tc>
        <w:tc>
          <w:tcPr>
            <w:tcW w:w="41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18BA" w:rsidRPr="00733262" w:rsidRDefault="00E018BA"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xml:space="preserve">Incremento en ingresos </w:t>
            </w:r>
          </w:p>
        </w:tc>
      </w:tr>
      <w:tr w:rsidR="00E018BA" w:rsidRPr="00733262" w:rsidTr="00EF61B3">
        <w:trPr>
          <w:trHeight w:val="179"/>
          <w:jc w:val="center"/>
        </w:trPr>
        <w:tc>
          <w:tcPr>
            <w:tcW w:w="1410" w:type="dxa"/>
            <w:vMerge/>
            <w:tcBorders>
              <w:top w:val="single" w:sz="4" w:space="0" w:color="auto"/>
              <w:left w:val="single" w:sz="4" w:space="0" w:color="auto"/>
              <w:bottom w:val="single" w:sz="4" w:space="0" w:color="auto"/>
              <w:right w:val="single" w:sz="4" w:space="0" w:color="000000"/>
            </w:tcBorders>
            <w:vAlign w:val="center"/>
            <w:hideMark/>
          </w:tcPr>
          <w:p w:rsidR="00E018BA" w:rsidRPr="00733262" w:rsidRDefault="00E018BA" w:rsidP="00EF61B3">
            <w:pPr>
              <w:spacing w:after="0" w:line="240" w:lineRule="auto"/>
              <w:rPr>
                <w:rFonts w:ascii="Arial" w:eastAsia="Times New Roman" w:hAnsi="Arial" w:cs="Arial"/>
                <w:sz w:val="18"/>
                <w:szCs w:val="18"/>
                <w:lang w:val="es-ES_tradnl" w:eastAsia="es-ES_tradnl"/>
              </w:rPr>
            </w:pPr>
          </w:p>
        </w:tc>
        <w:tc>
          <w:tcPr>
            <w:tcW w:w="1395" w:type="dxa"/>
            <w:tcBorders>
              <w:top w:val="nil"/>
              <w:left w:val="nil"/>
              <w:bottom w:val="single" w:sz="4" w:space="0" w:color="auto"/>
              <w:right w:val="single" w:sz="4" w:space="0" w:color="auto"/>
            </w:tcBorders>
            <w:shd w:val="clear" w:color="auto" w:fill="auto"/>
            <w:noWrap/>
            <w:vAlign w:val="bottom"/>
            <w:hideMark/>
          </w:tcPr>
          <w:p w:rsidR="00E018BA" w:rsidRPr="00733262" w:rsidRDefault="00E018BA"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395" w:type="dxa"/>
            <w:tcBorders>
              <w:top w:val="nil"/>
              <w:left w:val="nil"/>
              <w:bottom w:val="single" w:sz="4" w:space="0" w:color="auto"/>
              <w:right w:val="single" w:sz="4" w:space="0" w:color="auto"/>
            </w:tcBorders>
            <w:shd w:val="clear" w:color="auto" w:fill="auto"/>
            <w:noWrap/>
            <w:vAlign w:val="bottom"/>
            <w:hideMark/>
          </w:tcPr>
          <w:p w:rsidR="00E018BA" w:rsidRPr="00733262" w:rsidRDefault="00E018BA"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400" w:type="dxa"/>
            <w:tcBorders>
              <w:top w:val="nil"/>
              <w:left w:val="nil"/>
              <w:bottom w:val="single" w:sz="4" w:space="0" w:color="auto"/>
              <w:right w:val="single" w:sz="4" w:space="0" w:color="auto"/>
            </w:tcBorders>
            <w:shd w:val="clear" w:color="auto" w:fill="auto"/>
            <w:noWrap/>
            <w:vAlign w:val="bottom"/>
            <w:hideMark/>
          </w:tcPr>
          <w:p w:rsidR="00E018BA" w:rsidRPr="00733262" w:rsidRDefault="00E018BA"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r>
      <w:tr w:rsidR="00E018BA" w:rsidRPr="00733262" w:rsidTr="00EF61B3">
        <w:trPr>
          <w:trHeight w:val="255"/>
          <w:jc w:val="center"/>
        </w:trPr>
        <w:tc>
          <w:tcPr>
            <w:tcW w:w="1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18BA" w:rsidRPr="00733262" w:rsidRDefault="00E018BA" w:rsidP="00EF61B3">
            <w:pPr>
              <w:spacing w:before="60" w:after="6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 puntos porcentuales</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018BA" w:rsidRPr="00733262" w:rsidRDefault="00E018BA" w:rsidP="00EF61B3">
            <w:pPr>
              <w:spacing w:before="60" w:after="60" w:line="240" w:lineRule="auto"/>
              <w:jc w:val="center"/>
              <w:rPr>
                <w:rFonts w:ascii="Arial" w:hAnsi="Arial" w:cs="Arial"/>
                <w:sz w:val="18"/>
                <w:szCs w:val="18"/>
              </w:rPr>
            </w:pPr>
            <w:r w:rsidRPr="00733262">
              <w:rPr>
                <w:rFonts w:ascii="Arial" w:hAnsi="Arial" w:cs="Arial"/>
                <w:sz w:val="18"/>
                <w:szCs w:val="18"/>
              </w:rPr>
              <w:t>$2,746,416</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018BA" w:rsidRPr="00733262" w:rsidRDefault="00E018BA" w:rsidP="00EF61B3">
            <w:pPr>
              <w:spacing w:before="60" w:after="60" w:line="240" w:lineRule="auto"/>
              <w:jc w:val="center"/>
              <w:rPr>
                <w:rFonts w:ascii="Arial" w:hAnsi="Arial" w:cs="Arial"/>
                <w:sz w:val="18"/>
                <w:szCs w:val="18"/>
              </w:rPr>
            </w:pPr>
            <w:r w:rsidRPr="00733262">
              <w:rPr>
                <w:rFonts w:ascii="Arial" w:hAnsi="Arial" w:cs="Arial"/>
                <w:sz w:val="18"/>
                <w:szCs w:val="18"/>
              </w:rPr>
              <w:t>$5,432,080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E018BA" w:rsidRPr="00733262" w:rsidRDefault="00E018BA" w:rsidP="00EF61B3">
            <w:pPr>
              <w:spacing w:before="60" w:after="60" w:line="240" w:lineRule="auto"/>
              <w:jc w:val="center"/>
              <w:rPr>
                <w:rFonts w:ascii="Arial" w:hAnsi="Arial" w:cs="Arial"/>
                <w:sz w:val="18"/>
                <w:szCs w:val="18"/>
              </w:rPr>
            </w:pPr>
            <w:r w:rsidRPr="00733262">
              <w:rPr>
                <w:rFonts w:ascii="Arial" w:hAnsi="Arial" w:cs="Arial"/>
                <w:sz w:val="18"/>
                <w:szCs w:val="18"/>
              </w:rPr>
              <w:t>$8,178,495</w:t>
            </w:r>
          </w:p>
        </w:tc>
      </w:tr>
    </w:tbl>
    <w:p w:rsidR="00CF4AEF" w:rsidRPr="00E018BA" w:rsidRDefault="00CF4AEF" w:rsidP="00E018BA">
      <w:pPr>
        <w:spacing w:after="0" w:line="240" w:lineRule="auto"/>
        <w:jc w:val="both"/>
        <w:rPr>
          <w:rFonts w:ascii="Arial" w:hAnsi="Arial" w:cs="Arial"/>
          <w:lang w:val="es-ES_tradnl"/>
        </w:rPr>
      </w:pPr>
    </w:p>
    <w:p w:rsidR="009F786C" w:rsidRPr="00A56BE5" w:rsidRDefault="009F786C" w:rsidP="00AD0C41">
      <w:pPr>
        <w:pStyle w:val="Heading2"/>
        <w:numPr>
          <w:ilvl w:val="0"/>
          <w:numId w:val="27"/>
        </w:numPr>
        <w:spacing w:before="120" w:after="120"/>
        <w:ind w:hanging="720"/>
        <w:rPr>
          <w:rFonts w:ascii="Arial" w:hAnsi="Arial" w:cs="Arial"/>
          <w:color w:val="auto"/>
          <w:sz w:val="22"/>
          <w:szCs w:val="22"/>
          <w:lang w:val="es-ES_tradnl"/>
        </w:rPr>
      </w:pPr>
      <w:bookmarkStart w:id="308" w:name="_Toc462859744"/>
      <w:r w:rsidRPr="00A56BE5">
        <w:rPr>
          <w:rFonts w:ascii="Arial" w:hAnsi="Arial" w:cs="Arial"/>
          <w:color w:val="auto"/>
          <w:sz w:val="22"/>
          <w:szCs w:val="22"/>
          <w:lang w:val="es-ES_tradnl"/>
        </w:rPr>
        <w:t xml:space="preserve">Beneficio por </w:t>
      </w:r>
      <w:r w:rsidR="001C6555" w:rsidRPr="00A56BE5">
        <w:rPr>
          <w:rFonts w:ascii="Arial" w:hAnsi="Arial" w:cs="Arial"/>
          <w:color w:val="auto"/>
          <w:sz w:val="22"/>
          <w:szCs w:val="22"/>
          <w:lang w:val="es-ES_tradnl"/>
        </w:rPr>
        <w:t xml:space="preserve">un </w:t>
      </w:r>
      <w:r w:rsidRPr="00A56BE5">
        <w:rPr>
          <w:rFonts w:ascii="Arial" w:hAnsi="Arial" w:cs="Arial"/>
          <w:color w:val="auto"/>
          <w:sz w:val="22"/>
          <w:szCs w:val="22"/>
          <w:lang w:val="es-ES_tradnl"/>
        </w:rPr>
        <w:t>meno</w:t>
      </w:r>
      <w:r w:rsidR="001C6555" w:rsidRPr="00A56BE5">
        <w:rPr>
          <w:rFonts w:ascii="Arial" w:hAnsi="Arial" w:cs="Arial"/>
          <w:color w:val="auto"/>
          <w:sz w:val="22"/>
          <w:szCs w:val="22"/>
          <w:lang w:val="es-ES_tradnl"/>
        </w:rPr>
        <w:t xml:space="preserve">r número de </w:t>
      </w:r>
      <w:r w:rsidR="00B8201C" w:rsidRPr="00A56BE5">
        <w:rPr>
          <w:rFonts w:ascii="Arial" w:hAnsi="Arial" w:cs="Arial"/>
          <w:color w:val="auto"/>
          <w:sz w:val="22"/>
          <w:szCs w:val="22"/>
          <w:lang w:val="es-ES_tradnl"/>
        </w:rPr>
        <w:t xml:space="preserve">estudiantes en </w:t>
      </w:r>
      <w:r w:rsidRPr="00A56BE5">
        <w:rPr>
          <w:rFonts w:ascii="Arial" w:hAnsi="Arial" w:cs="Arial"/>
          <w:color w:val="auto"/>
          <w:sz w:val="22"/>
          <w:szCs w:val="22"/>
          <w:lang w:val="es-ES_tradnl"/>
        </w:rPr>
        <w:t>educación especial remedial</w:t>
      </w:r>
      <w:bookmarkEnd w:id="308"/>
    </w:p>
    <w:p w:rsidR="009D175E" w:rsidRPr="00AD0C41" w:rsidRDefault="009D175E" w:rsidP="00AD0C41">
      <w:pPr>
        <w:pStyle w:val="ListParagraph"/>
        <w:numPr>
          <w:ilvl w:val="1"/>
          <w:numId w:val="16"/>
        </w:numPr>
        <w:spacing w:before="120" w:after="120" w:line="240" w:lineRule="auto"/>
        <w:ind w:left="720"/>
        <w:contextualSpacing w:val="0"/>
        <w:jc w:val="both"/>
        <w:rPr>
          <w:rFonts w:ascii="Arial" w:hAnsi="Arial" w:cs="Arial"/>
          <w:lang w:val="es-ES_tradnl"/>
        </w:rPr>
      </w:pPr>
      <w:r w:rsidRPr="00A56BE5">
        <w:rPr>
          <w:rFonts w:ascii="Arial" w:hAnsi="Arial" w:cs="Arial"/>
          <w:lang w:val="es-ES_tradnl"/>
        </w:rPr>
        <w:t>Arthur Reynolds et al</w:t>
      </w:r>
      <w:r w:rsidRPr="00A56BE5">
        <w:rPr>
          <w:rStyle w:val="FootnoteReference"/>
          <w:rFonts w:ascii="Arial" w:hAnsi="Arial" w:cs="Arial"/>
          <w:lang w:val="es-ES_tradnl"/>
        </w:rPr>
        <w:footnoteReference w:id="9"/>
      </w:r>
      <w:r w:rsidRPr="00A56BE5">
        <w:rPr>
          <w:rFonts w:ascii="Arial" w:hAnsi="Arial" w:cs="Arial"/>
          <w:lang w:val="es-ES_tradnl"/>
        </w:rPr>
        <w:t xml:space="preserve"> </w:t>
      </w:r>
      <w:r w:rsidR="005118C7" w:rsidRPr="00A56BE5">
        <w:rPr>
          <w:rFonts w:ascii="Arial" w:hAnsi="Arial" w:cs="Arial"/>
          <w:bdr w:val="none" w:sz="0" w:space="0" w:color="auto" w:frame="1"/>
          <w:lang w:val="es-ES_tradnl"/>
        </w:rPr>
        <w:t>comparando un</w:t>
      </w:r>
      <w:r w:rsidRPr="00A56BE5">
        <w:rPr>
          <w:rFonts w:ascii="Arial" w:hAnsi="Arial" w:cs="Arial"/>
          <w:bdr w:val="none" w:sz="0" w:space="0" w:color="auto" w:frame="1"/>
          <w:lang w:val="es-ES_tradnl"/>
        </w:rPr>
        <w:t xml:space="preserve"> grupo </w:t>
      </w:r>
      <w:r w:rsidR="005118C7" w:rsidRPr="00A56BE5">
        <w:rPr>
          <w:rFonts w:ascii="Arial" w:hAnsi="Arial" w:cs="Arial"/>
          <w:bdr w:val="none" w:sz="0" w:space="0" w:color="auto" w:frame="1"/>
          <w:lang w:val="es-ES_tradnl"/>
        </w:rPr>
        <w:t>con atención preescolar con un grupo control,</w:t>
      </w:r>
      <w:r w:rsidR="00686B7A">
        <w:rPr>
          <w:rFonts w:ascii="Arial" w:hAnsi="Arial" w:cs="Arial"/>
          <w:bdr w:val="none" w:sz="0" w:space="0" w:color="auto" w:frame="1"/>
          <w:lang w:val="es-ES_tradnl"/>
        </w:rPr>
        <w:t xml:space="preserve"> encontraron</w:t>
      </w:r>
      <w:r w:rsidR="005118C7" w:rsidRPr="00A56BE5">
        <w:rPr>
          <w:rFonts w:ascii="Arial" w:hAnsi="Arial" w:cs="Arial"/>
          <w:bdr w:val="none" w:sz="0" w:space="0" w:color="auto" w:frame="1"/>
          <w:lang w:val="es-ES_tradnl"/>
        </w:rPr>
        <w:t xml:space="preserve"> que los </w:t>
      </w:r>
      <w:r w:rsidR="00686B7A">
        <w:rPr>
          <w:rFonts w:ascii="Arial" w:hAnsi="Arial" w:cs="Arial"/>
          <w:bdr w:val="none" w:sz="0" w:space="0" w:color="auto" w:frame="1"/>
          <w:lang w:val="es-ES_tradnl"/>
        </w:rPr>
        <w:t>primeros</w:t>
      </w:r>
      <w:r w:rsidRPr="00A56BE5">
        <w:rPr>
          <w:rFonts w:ascii="Arial" w:hAnsi="Arial" w:cs="Arial"/>
          <w:bdr w:val="none" w:sz="0" w:space="0" w:color="auto" w:frame="1"/>
          <w:lang w:val="es-ES_tradnl"/>
        </w:rPr>
        <w:t xml:space="preserve"> </w:t>
      </w:r>
      <w:r w:rsidR="005118C7" w:rsidRPr="00A56BE5">
        <w:rPr>
          <w:rFonts w:ascii="Arial" w:hAnsi="Arial" w:cs="Arial"/>
          <w:bdr w:val="none" w:sz="0" w:space="0" w:color="auto" w:frame="1"/>
          <w:lang w:val="es-ES_tradnl"/>
        </w:rPr>
        <w:t>estaban asociados</w:t>
      </w:r>
      <w:r w:rsidRPr="00A56BE5">
        <w:rPr>
          <w:rFonts w:ascii="Arial" w:hAnsi="Arial" w:cs="Arial"/>
          <w:bdr w:val="none" w:sz="0" w:space="0" w:color="auto" w:frame="1"/>
          <w:lang w:val="es-ES_tradnl"/>
        </w:rPr>
        <w:t xml:space="preserve"> con tasas </w:t>
      </w:r>
      <w:r w:rsidR="00686B7A">
        <w:rPr>
          <w:rFonts w:ascii="Arial" w:hAnsi="Arial" w:cs="Arial"/>
          <w:bdr w:val="none" w:sz="0" w:space="0" w:color="auto" w:frame="1"/>
          <w:lang w:val="es-ES_tradnl"/>
        </w:rPr>
        <w:t xml:space="preserve">significativamente más bajas </w:t>
      </w:r>
      <w:r w:rsidR="005118C7" w:rsidRPr="00A56BE5">
        <w:rPr>
          <w:rFonts w:ascii="Arial" w:hAnsi="Arial" w:cs="Arial"/>
          <w:bdr w:val="none" w:sz="0" w:space="0" w:color="auto" w:frame="1"/>
          <w:lang w:val="es-ES_tradnl"/>
        </w:rPr>
        <w:t>de</w:t>
      </w:r>
      <w:r w:rsidRPr="00A56BE5">
        <w:rPr>
          <w:rFonts w:ascii="Arial" w:hAnsi="Arial" w:cs="Arial"/>
          <w:bdr w:val="none" w:sz="0" w:space="0" w:color="auto" w:frame="1"/>
          <w:lang w:val="es-ES_tradnl"/>
        </w:rPr>
        <w:t xml:space="preserve"> </w:t>
      </w:r>
      <w:r w:rsidR="005118C7" w:rsidRPr="00A56BE5">
        <w:rPr>
          <w:rFonts w:ascii="Arial" w:hAnsi="Arial" w:cs="Arial"/>
          <w:bdr w:val="none" w:sz="0" w:space="0" w:color="auto" w:frame="1"/>
          <w:lang w:val="es-ES_tradnl"/>
        </w:rPr>
        <w:t>asignación a</w:t>
      </w:r>
      <w:r w:rsidRPr="00A56BE5">
        <w:rPr>
          <w:rFonts w:ascii="Arial" w:hAnsi="Arial" w:cs="Arial"/>
          <w:bdr w:val="none" w:sz="0" w:space="0" w:color="auto" w:frame="1"/>
          <w:lang w:val="es-ES_tradnl"/>
        </w:rPr>
        <w:t xml:space="preserve"> educación especial (14,4% vs 24,6%, p &lt;0,001). Por otra parte, el estudio encontró que </w:t>
      </w:r>
      <w:r w:rsidR="00B13486" w:rsidRPr="00A56BE5">
        <w:rPr>
          <w:rFonts w:ascii="Arial" w:hAnsi="Arial" w:cs="Arial"/>
          <w:bdr w:val="none" w:sz="0" w:space="0" w:color="auto" w:frame="1"/>
          <w:lang w:val="es-ES_tradnl"/>
        </w:rPr>
        <w:t>los estudiantes con atención preescolar</w:t>
      </w:r>
      <w:r w:rsidRPr="00A56BE5">
        <w:rPr>
          <w:rFonts w:ascii="Arial" w:hAnsi="Arial" w:cs="Arial"/>
          <w:bdr w:val="none" w:sz="0" w:space="0" w:color="auto" w:frame="1"/>
          <w:lang w:val="es-ES_tradnl"/>
        </w:rPr>
        <w:t xml:space="preserve"> </w:t>
      </w:r>
      <w:r w:rsidR="005118C7" w:rsidRPr="00A56BE5">
        <w:rPr>
          <w:rFonts w:ascii="Arial" w:hAnsi="Arial" w:cs="Arial"/>
          <w:bdr w:val="none" w:sz="0" w:space="0" w:color="auto" w:frame="1"/>
          <w:lang w:val="es-ES_tradnl"/>
        </w:rPr>
        <w:t>emplean</w:t>
      </w:r>
      <w:r w:rsidRPr="00A56BE5">
        <w:rPr>
          <w:rFonts w:ascii="Arial" w:hAnsi="Arial" w:cs="Arial"/>
          <w:bdr w:val="none" w:sz="0" w:space="0" w:color="auto" w:frame="1"/>
          <w:lang w:val="es-ES_tradnl"/>
        </w:rPr>
        <w:t xml:space="preserve">, en promedio, 0,7 años de educación especial en comparación con 1,4 años para </w:t>
      </w:r>
      <w:r w:rsidR="00B13486" w:rsidRPr="00A56BE5">
        <w:rPr>
          <w:rFonts w:ascii="Arial" w:hAnsi="Arial" w:cs="Arial"/>
          <w:bdr w:val="none" w:sz="0" w:space="0" w:color="auto" w:frame="1"/>
          <w:lang w:val="es-ES_tradnl"/>
        </w:rPr>
        <w:t>el grupo</w:t>
      </w:r>
      <w:r w:rsidR="00AD0C41">
        <w:rPr>
          <w:rFonts w:ascii="Arial" w:hAnsi="Arial" w:cs="Arial"/>
          <w:bdr w:val="none" w:sz="0" w:space="0" w:color="auto" w:frame="1"/>
          <w:lang w:val="es-ES_tradnl"/>
        </w:rPr>
        <w:t xml:space="preserve"> de comparación</w:t>
      </w:r>
    </w:p>
    <w:p w:rsidR="009F786C" w:rsidRPr="00A56BE5" w:rsidRDefault="00FB065A" w:rsidP="00AD0C41">
      <w:pPr>
        <w:pStyle w:val="ListParagraph"/>
        <w:numPr>
          <w:ilvl w:val="1"/>
          <w:numId w:val="16"/>
        </w:numPr>
        <w:spacing w:before="120" w:after="120" w:line="240" w:lineRule="auto"/>
        <w:ind w:left="720"/>
        <w:contextualSpacing w:val="0"/>
        <w:jc w:val="both"/>
        <w:rPr>
          <w:rFonts w:ascii="Arial" w:hAnsi="Arial" w:cs="Arial"/>
          <w:lang w:val="es-ES_tradnl"/>
        </w:rPr>
      </w:pPr>
      <w:r>
        <w:rPr>
          <w:rFonts w:ascii="Arial" w:hAnsi="Arial" w:cs="Arial"/>
          <w:lang w:val="es-ES_tradnl"/>
        </w:rPr>
        <w:t>E</w:t>
      </w:r>
      <w:r w:rsidR="009F786C" w:rsidRPr="00A56BE5">
        <w:rPr>
          <w:rFonts w:ascii="Arial" w:hAnsi="Arial" w:cs="Arial"/>
          <w:lang w:val="es-ES_tradnl"/>
        </w:rPr>
        <w:t>studios realizados por la UNESCO,</w:t>
      </w:r>
      <w:r>
        <w:rPr>
          <w:rFonts w:ascii="Arial" w:hAnsi="Arial" w:cs="Arial"/>
          <w:lang w:val="es-ES_tradnl"/>
        </w:rPr>
        <w:t xml:space="preserve"> muestran que</w:t>
      </w:r>
      <w:r w:rsidR="009F786C" w:rsidRPr="00A56BE5">
        <w:rPr>
          <w:rFonts w:ascii="Arial" w:hAnsi="Arial" w:cs="Arial"/>
          <w:lang w:val="es-ES_tradnl"/>
        </w:rPr>
        <w:t xml:space="preserve"> la tasa de estudiantes que requieren educación remedial, con un buen programa de desarrollo infantil temprano, baja de un 12% a un 9.2%. La misma fuente en conjunto con el Banco Mundial reportan como costo de la educación remedial para República Dominicana US$2.026 por estudiante y por año, exactamente el doble del costo </w:t>
      </w:r>
      <w:r w:rsidR="00B13486" w:rsidRPr="00A56BE5">
        <w:rPr>
          <w:rFonts w:ascii="Arial" w:hAnsi="Arial" w:cs="Arial"/>
          <w:lang w:val="es-ES_tradnl"/>
        </w:rPr>
        <w:t>para</w:t>
      </w:r>
      <w:r w:rsidR="009F786C" w:rsidRPr="00A56BE5">
        <w:rPr>
          <w:rFonts w:ascii="Arial" w:hAnsi="Arial" w:cs="Arial"/>
          <w:lang w:val="es-ES_tradnl"/>
        </w:rPr>
        <w:t xml:space="preserve"> un niño </w:t>
      </w:r>
      <w:r w:rsidR="005118C7" w:rsidRPr="00A56BE5">
        <w:rPr>
          <w:rFonts w:ascii="Arial" w:hAnsi="Arial" w:cs="Arial"/>
          <w:lang w:val="es-ES_tradnl"/>
        </w:rPr>
        <w:t>en educación regular</w:t>
      </w:r>
      <w:r w:rsidR="009F786C" w:rsidRPr="00A56BE5">
        <w:rPr>
          <w:rFonts w:ascii="Arial" w:hAnsi="Arial" w:cs="Arial"/>
          <w:lang w:val="es-ES_tradnl"/>
        </w:rPr>
        <w:t>. Tomando la diferencia (12% - 9.2%) y multiplica</w:t>
      </w:r>
      <w:r w:rsidR="005118C7" w:rsidRPr="00A56BE5">
        <w:rPr>
          <w:rFonts w:ascii="Arial" w:hAnsi="Arial" w:cs="Arial"/>
          <w:lang w:val="es-ES_tradnl"/>
        </w:rPr>
        <w:t>ndo</w:t>
      </w:r>
      <w:r w:rsidR="009F786C" w:rsidRPr="00A56BE5">
        <w:rPr>
          <w:rFonts w:ascii="Arial" w:hAnsi="Arial" w:cs="Arial"/>
          <w:lang w:val="es-ES_tradnl"/>
        </w:rPr>
        <w:t xml:space="preserve"> por </w:t>
      </w:r>
      <w:r w:rsidR="00B13486" w:rsidRPr="00A56BE5">
        <w:rPr>
          <w:rFonts w:ascii="Arial" w:hAnsi="Arial" w:cs="Arial"/>
          <w:lang w:val="es-ES_tradnl"/>
        </w:rPr>
        <w:t>las</w:t>
      </w:r>
      <w:r w:rsidR="009F786C" w:rsidRPr="00A56BE5">
        <w:rPr>
          <w:rFonts w:ascii="Arial" w:hAnsi="Arial" w:cs="Arial"/>
          <w:lang w:val="es-ES_tradnl"/>
        </w:rPr>
        <w:t xml:space="preserve"> cohorte</w:t>
      </w:r>
      <w:r w:rsidR="00B13486" w:rsidRPr="00A56BE5">
        <w:rPr>
          <w:rFonts w:ascii="Arial" w:hAnsi="Arial" w:cs="Arial"/>
          <w:lang w:val="es-ES_tradnl"/>
        </w:rPr>
        <w:t>s</w:t>
      </w:r>
      <w:r w:rsidR="009F786C" w:rsidRPr="00A56BE5">
        <w:rPr>
          <w:rFonts w:ascii="Arial" w:hAnsi="Arial" w:cs="Arial"/>
          <w:lang w:val="es-ES_tradnl"/>
        </w:rPr>
        <w:t xml:space="preserve"> de los años 1 a 3 </w:t>
      </w:r>
      <w:r w:rsidR="009F786C" w:rsidRPr="00A56BE5">
        <w:rPr>
          <w:rFonts w:ascii="Arial" w:hAnsi="Arial" w:cs="Arial"/>
          <w:lang w:val="es-ES_tradnl"/>
        </w:rPr>
        <w:lastRenderedPageBreak/>
        <w:t>atendidos por el programa, nos da el ahorro anual debido a una población menor de estudiantes que necesitan de este apoyo educativo.</w:t>
      </w:r>
    </w:p>
    <w:p w:rsidR="009F786C" w:rsidRPr="00AD0C41" w:rsidRDefault="009F786C" w:rsidP="00AD0C41">
      <w:pPr>
        <w:pStyle w:val="Heading2"/>
        <w:numPr>
          <w:ilvl w:val="0"/>
          <w:numId w:val="27"/>
        </w:numPr>
        <w:spacing w:before="120" w:after="120"/>
        <w:rPr>
          <w:rFonts w:ascii="Arial" w:hAnsi="Arial" w:cs="Arial"/>
          <w:color w:val="auto"/>
          <w:sz w:val="22"/>
          <w:szCs w:val="22"/>
          <w:lang w:val="es-ES_tradnl"/>
        </w:rPr>
      </w:pPr>
      <w:bookmarkStart w:id="314" w:name="_Toc462859745"/>
      <w:r w:rsidRPr="00A56BE5">
        <w:rPr>
          <w:rFonts w:ascii="Arial" w:hAnsi="Arial" w:cs="Arial"/>
          <w:color w:val="auto"/>
          <w:sz w:val="22"/>
          <w:szCs w:val="22"/>
          <w:lang w:val="es-ES_tradnl"/>
        </w:rPr>
        <w:t>Beneficio por menor criminalidad entre los 12 y 27 años</w:t>
      </w:r>
      <w:bookmarkEnd w:id="314"/>
    </w:p>
    <w:p w:rsidR="00993A1D" w:rsidRPr="00AD0C41" w:rsidRDefault="00812DF8" w:rsidP="00AD0C41">
      <w:pPr>
        <w:pStyle w:val="ListParagraph"/>
        <w:numPr>
          <w:ilvl w:val="1"/>
          <w:numId w:val="16"/>
        </w:numPr>
        <w:spacing w:before="120" w:after="120" w:line="240" w:lineRule="auto"/>
        <w:ind w:left="720"/>
        <w:contextualSpacing w:val="0"/>
        <w:jc w:val="both"/>
        <w:rPr>
          <w:rFonts w:ascii="Arial" w:hAnsi="Arial" w:cs="Arial"/>
          <w:lang w:val="es-ES_tradnl"/>
        </w:rPr>
      </w:pPr>
      <w:r w:rsidRPr="00A56BE5">
        <w:rPr>
          <w:rFonts w:ascii="Arial" w:hAnsi="Arial" w:cs="Arial"/>
          <w:lang w:val="es-ES_tradnl"/>
        </w:rPr>
        <w:t xml:space="preserve">Según la literatura, el acceso a los programas de primera infancia puede traer aparejados otros </w:t>
      </w:r>
      <w:r w:rsidRPr="00A56BE5">
        <w:rPr>
          <w:rFonts w:ascii="Arial" w:hAnsi="Arial" w:cs="Arial"/>
          <w:u w:val="single"/>
          <w:lang w:val="es-ES_tradnl"/>
        </w:rPr>
        <w:t>beneficios de largo plazo</w:t>
      </w:r>
      <w:r w:rsidRPr="00A56BE5">
        <w:rPr>
          <w:rFonts w:ascii="Arial" w:hAnsi="Arial" w:cs="Arial"/>
          <w:lang w:val="es-ES_tradnl"/>
        </w:rPr>
        <w:t xml:space="preserve"> para los niños. </w:t>
      </w:r>
      <w:r w:rsidR="00B16AA6" w:rsidRPr="00A56BE5">
        <w:rPr>
          <w:rFonts w:ascii="Arial" w:hAnsi="Arial" w:cs="Arial"/>
          <w:lang w:val="es-ES_tradnl"/>
        </w:rPr>
        <w:t>“</w:t>
      </w:r>
      <w:r w:rsidRPr="00A56BE5">
        <w:rPr>
          <w:rFonts w:ascii="Arial" w:hAnsi="Arial" w:cs="Arial"/>
          <w:lang w:val="es-ES_tradnl"/>
        </w:rPr>
        <w:t>El análisis costo-beneficio de una intervención preescolar de alta calidad en los Estados Unidos, calculó un beneficio descontado a valor presente para la sociedad de una menor actividad delictiva en alrededor de US$6 por cada d</w:t>
      </w:r>
      <w:r w:rsidR="00B16AA6" w:rsidRPr="00A56BE5">
        <w:rPr>
          <w:rFonts w:ascii="Arial" w:hAnsi="Arial" w:cs="Arial"/>
          <w:lang w:val="es-ES_tradnl"/>
        </w:rPr>
        <w:t>ó</w:t>
      </w:r>
      <w:r w:rsidRPr="00A56BE5">
        <w:rPr>
          <w:rFonts w:ascii="Arial" w:hAnsi="Arial" w:cs="Arial"/>
          <w:lang w:val="es-ES_tradnl"/>
        </w:rPr>
        <w:t>lar gastado en el programa (</w:t>
      </w:r>
      <w:r w:rsidR="00B16AA6" w:rsidRPr="00A56BE5">
        <w:rPr>
          <w:rFonts w:ascii="Arial" w:hAnsi="Arial" w:cs="Arial"/>
          <w:lang w:val="es-ES_tradnl"/>
        </w:rPr>
        <w:t>B</w:t>
      </w:r>
      <w:r w:rsidRPr="00A56BE5">
        <w:rPr>
          <w:rFonts w:ascii="Arial" w:hAnsi="Arial" w:cs="Arial"/>
          <w:lang w:val="es-ES_tradnl"/>
        </w:rPr>
        <w:t>elfield et al 2006).”</w:t>
      </w:r>
      <w:r w:rsidR="00B16AA6" w:rsidRPr="00A56BE5">
        <w:rPr>
          <w:rStyle w:val="FootnoteReference"/>
          <w:rFonts w:ascii="Arial" w:hAnsi="Arial" w:cs="Arial"/>
          <w:lang w:val="es-ES_tradnl"/>
        </w:rPr>
        <w:footnoteReference w:id="10"/>
      </w:r>
    </w:p>
    <w:p w:rsidR="00A576DE" w:rsidRPr="00AD0C41" w:rsidRDefault="00A576DE" w:rsidP="00AD0C41">
      <w:pPr>
        <w:pStyle w:val="ListParagraph"/>
        <w:numPr>
          <w:ilvl w:val="1"/>
          <w:numId w:val="16"/>
        </w:numPr>
        <w:spacing w:before="120" w:after="120" w:line="240" w:lineRule="auto"/>
        <w:ind w:left="720"/>
        <w:contextualSpacing w:val="0"/>
        <w:jc w:val="both"/>
        <w:rPr>
          <w:rFonts w:ascii="Arial" w:hAnsi="Arial" w:cs="Arial"/>
          <w:lang w:val="es-ES_tradnl"/>
        </w:rPr>
      </w:pPr>
      <w:r w:rsidRPr="00A56BE5">
        <w:rPr>
          <w:rFonts w:ascii="Arial" w:hAnsi="Arial" w:cs="Arial"/>
          <w:lang w:val="es-ES_tradnl"/>
        </w:rPr>
        <w:t>Arthur Reynolds et al</w:t>
      </w:r>
      <w:r w:rsidR="009D175E" w:rsidRPr="00A56BE5">
        <w:rPr>
          <w:rStyle w:val="FootnoteReference"/>
          <w:rFonts w:ascii="Arial" w:hAnsi="Arial" w:cs="Arial"/>
          <w:lang w:val="es-ES_tradnl"/>
        </w:rPr>
        <w:footnoteReference w:id="11"/>
      </w:r>
      <w:r w:rsidRPr="00A56BE5">
        <w:rPr>
          <w:rFonts w:ascii="Arial" w:hAnsi="Arial" w:cs="Arial"/>
          <w:lang w:val="es-ES_tradnl"/>
        </w:rPr>
        <w:t xml:space="preserve"> encontraron que </w:t>
      </w:r>
      <w:r w:rsidR="00A535BE" w:rsidRPr="00A56BE5">
        <w:rPr>
          <w:rFonts w:ascii="Arial" w:hAnsi="Arial" w:cs="Arial"/>
          <w:lang w:val="es-ES_tradnl"/>
        </w:rPr>
        <w:t>“</w:t>
      </w:r>
      <w:r w:rsidRPr="00A56BE5">
        <w:rPr>
          <w:rFonts w:ascii="Arial" w:hAnsi="Arial" w:cs="Arial"/>
          <w:lang w:val="es-ES_tradnl"/>
        </w:rPr>
        <w:t>la participación en educación preescolar se asoció con una tasa significativamente más baja en el número de detenciones de menores. La tasa ajustada de detención juvenil fue del 16,9% para el grupo de preescolar y 25,1% para el grupo de comparación (p = 0,003). Los preescolares participantes también tuvieron una menor tasa de múltiples detenciones (9,5% vs 12,8%, P = .01) y detenciones viol</w:t>
      </w:r>
      <w:r w:rsidR="00A535BE" w:rsidRPr="00A56BE5">
        <w:rPr>
          <w:rFonts w:ascii="Arial" w:hAnsi="Arial" w:cs="Arial"/>
          <w:lang w:val="es-ES_tradnl"/>
        </w:rPr>
        <w:t>entas (9,0% vs 15,3%, P = .002)</w:t>
      </w:r>
    </w:p>
    <w:p w:rsidR="00367370" w:rsidRPr="00AD0C41" w:rsidRDefault="00A535BE" w:rsidP="00AD0C41">
      <w:pPr>
        <w:pStyle w:val="ListParagraph"/>
        <w:numPr>
          <w:ilvl w:val="1"/>
          <w:numId w:val="16"/>
        </w:numPr>
        <w:spacing w:before="120" w:after="120" w:line="240" w:lineRule="auto"/>
        <w:ind w:left="720"/>
        <w:contextualSpacing w:val="0"/>
        <w:jc w:val="both"/>
        <w:rPr>
          <w:rFonts w:ascii="Arial" w:hAnsi="Arial" w:cs="Arial"/>
          <w:lang w:val="es-ES_tradnl"/>
        </w:rPr>
      </w:pPr>
      <w:r w:rsidRPr="00A56BE5">
        <w:rPr>
          <w:rFonts w:ascii="Arial" w:hAnsi="Arial" w:cs="Arial"/>
          <w:lang w:val="es-ES_tradnl"/>
        </w:rPr>
        <w:t>En nuestro estudio</w:t>
      </w:r>
      <w:r w:rsidR="00FB065A">
        <w:rPr>
          <w:rFonts w:ascii="Arial" w:hAnsi="Arial" w:cs="Arial"/>
          <w:lang w:val="es-ES_tradnl"/>
        </w:rPr>
        <w:t xml:space="preserve"> se asignó</w:t>
      </w:r>
      <w:r w:rsidR="00712293" w:rsidRPr="00A56BE5">
        <w:rPr>
          <w:rFonts w:ascii="Arial" w:hAnsi="Arial" w:cs="Arial"/>
          <w:lang w:val="es-ES_tradnl"/>
        </w:rPr>
        <w:t xml:space="preserve"> </w:t>
      </w:r>
      <w:r w:rsidR="008C0717" w:rsidRPr="00A56BE5">
        <w:rPr>
          <w:rFonts w:ascii="Arial" w:hAnsi="Arial" w:cs="Arial"/>
          <w:lang w:val="es-ES_tradnl"/>
        </w:rPr>
        <w:t>un beneficio descontado a valor presente de US$1.7</w:t>
      </w:r>
      <w:r w:rsidR="0057096B" w:rsidRPr="00A56BE5">
        <w:rPr>
          <w:rFonts w:ascii="Arial" w:hAnsi="Arial" w:cs="Arial"/>
          <w:lang w:val="es-ES_tradnl"/>
        </w:rPr>
        <w:t>2</w:t>
      </w:r>
      <w:r w:rsidR="008C0717" w:rsidRPr="00A56BE5">
        <w:rPr>
          <w:rFonts w:ascii="Arial" w:hAnsi="Arial" w:cs="Arial"/>
          <w:lang w:val="es-ES_tradnl"/>
        </w:rPr>
        <w:t xml:space="preserve"> por cada dólar invertido en primera infancia</w:t>
      </w:r>
      <w:r w:rsidR="008823E1">
        <w:rPr>
          <w:rFonts w:ascii="Arial" w:hAnsi="Arial" w:cs="Arial"/>
          <w:lang w:val="es-ES_tradnl"/>
        </w:rPr>
        <w:t xml:space="preserve"> en lugar de US$6</w:t>
      </w:r>
      <w:r w:rsidR="0062465F" w:rsidRPr="00A56BE5">
        <w:rPr>
          <w:rFonts w:ascii="Arial" w:hAnsi="Arial" w:cs="Arial"/>
          <w:lang w:val="es-ES_tradnl"/>
        </w:rPr>
        <w:t xml:space="preserve">. </w:t>
      </w:r>
      <w:r w:rsidR="00E66F10" w:rsidRPr="00A56BE5">
        <w:rPr>
          <w:rFonts w:ascii="Arial" w:hAnsi="Arial" w:cs="Arial"/>
          <w:lang w:val="es-ES_tradnl"/>
        </w:rPr>
        <w:t>Para ello s</w:t>
      </w:r>
      <w:r w:rsidR="0062465F" w:rsidRPr="00A56BE5">
        <w:rPr>
          <w:rFonts w:ascii="Arial" w:hAnsi="Arial" w:cs="Arial"/>
          <w:lang w:val="es-ES_tradnl"/>
        </w:rPr>
        <w:t>e</w:t>
      </w:r>
      <w:r w:rsidR="008C0717" w:rsidRPr="00A56BE5">
        <w:rPr>
          <w:rFonts w:ascii="Arial" w:hAnsi="Arial" w:cs="Arial"/>
          <w:lang w:val="es-ES_tradnl"/>
        </w:rPr>
        <w:t xml:space="preserve"> </w:t>
      </w:r>
      <w:r w:rsidR="00367370" w:rsidRPr="00A56BE5">
        <w:rPr>
          <w:rFonts w:ascii="Arial" w:hAnsi="Arial" w:cs="Arial"/>
          <w:lang w:val="es-ES_tradnl"/>
        </w:rPr>
        <w:t>estableció como</w:t>
      </w:r>
      <w:r w:rsidR="008C0717" w:rsidRPr="00A56BE5">
        <w:rPr>
          <w:rFonts w:ascii="Arial" w:hAnsi="Arial" w:cs="Arial"/>
          <w:lang w:val="es-ES_tradnl"/>
        </w:rPr>
        <w:t xml:space="preserve"> </w:t>
      </w:r>
      <w:r w:rsidR="00367370" w:rsidRPr="00A56BE5">
        <w:rPr>
          <w:rFonts w:ascii="Arial" w:hAnsi="Arial" w:cs="Arial"/>
          <w:lang w:val="es-ES_tradnl"/>
        </w:rPr>
        <w:t>C</w:t>
      </w:r>
      <w:r w:rsidR="008C0717" w:rsidRPr="00A56BE5">
        <w:rPr>
          <w:rFonts w:ascii="Arial" w:hAnsi="Arial" w:cs="Arial"/>
          <w:lang w:val="es-ES_tradnl"/>
        </w:rPr>
        <w:t xml:space="preserve">osto </w:t>
      </w:r>
      <w:r w:rsidR="00367370" w:rsidRPr="00A56BE5">
        <w:rPr>
          <w:rFonts w:ascii="Arial" w:hAnsi="Arial" w:cs="Arial"/>
          <w:lang w:val="es-ES_tradnl"/>
        </w:rPr>
        <w:t xml:space="preserve">el monto </w:t>
      </w:r>
      <w:r w:rsidR="008C0717" w:rsidRPr="00A56BE5">
        <w:rPr>
          <w:rFonts w:ascii="Arial" w:hAnsi="Arial" w:cs="Arial"/>
          <w:lang w:val="es-ES_tradnl"/>
        </w:rPr>
        <w:t>total de</w:t>
      </w:r>
      <w:r w:rsidR="0057096B" w:rsidRPr="00A56BE5">
        <w:rPr>
          <w:rFonts w:ascii="Arial" w:hAnsi="Arial" w:cs="Arial"/>
          <w:lang w:val="es-ES_tradnl"/>
        </w:rPr>
        <w:t xml:space="preserve"> </w:t>
      </w:r>
      <w:r w:rsidR="008C0717" w:rsidRPr="00A56BE5">
        <w:rPr>
          <w:rFonts w:ascii="Arial" w:hAnsi="Arial" w:cs="Arial"/>
          <w:lang w:val="es-ES_tradnl"/>
        </w:rPr>
        <w:t xml:space="preserve">la </w:t>
      </w:r>
      <w:r w:rsidR="00367370" w:rsidRPr="00A56BE5">
        <w:rPr>
          <w:rFonts w:ascii="Arial" w:hAnsi="Arial" w:cs="Arial"/>
          <w:lang w:val="es-ES_tradnl"/>
        </w:rPr>
        <w:t>intervención</w:t>
      </w:r>
      <w:r w:rsidR="008C0717" w:rsidRPr="00A56BE5">
        <w:rPr>
          <w:rFonts w:ascii="Arial" w:hAnsi="Arial" w:cs="Arial"/>
          <w:lang w:val="es-ES_tradnl"/>
        </w:rPr>
        <w:t xml:space="preserve">, es decir el monto del préstamo del BID en </w:t>
      </w:r>
      <w:r w:rsidR="00367370" w:rsidRPr="00A56BE5">
        <w:rPr>
          <w:rFonts w:ascii="Arial" w:hAnsi="Arial" w:cs="Arial"/>
          <w:lang w:val="es-ES_tradnl"/>
        </w:rPr>
        <w:t xml:space="preserve">los </w:t>
      </w:r>
      <w:r w:rsidR="008C0717" w:rsidRPr="00A56BE5">
        <w:rPr>
          <w:rFonts w:ascii="Arial" w:hAnsi="Arial" w:cs="Arial"/>
          <w:lang w:val="es-ES_tradnl"/>
        </w:rPr>
        <w:t xml:space="preserve">tres </w:t>
      </w:r>
      <w:r w:rsidR="00367370" w:rsidRPr="00A56BE5">
        <w:rPr>
          <w:rFonts w:ascii="Arial" w:hAnsi="Arial" w:cs="Arial"/>
          <w:lang w:val="es-ES_tradnl"/>
        </w:rPr>
        <w:t xml:space="preserve">primeros </w:t>
      </w:r>
      <w:r w:rsidR="008C0717" w:rsidRPr="00A56BE5">
        <w:rPr>
          <w:rFonts w:ascii="Arial" w:hAnsi="Arial" w:cs="Arial"/>
          <w:lang w:val="es-ES_tradnl"/>
        </w:rPr>
        <w:t xml:space="preserve">años </w:t>
      </w:r>
      <w:r w:rsidR="00367370" w:rsidRPr="00A56BE5">
        <w:rPr>
          <w:rFonts w:ascii="Arial" w:hAnsi="Arial" w:cs="Arial"/>
          <w:lang w:val="es-ES_tradnl"/>
        </w:rPr>
        <w:t>más</w:t>
      </w:r>
      <w:r w:rsidR="008C0717" w:rsidRPr="00A56BE5">
        <w:rPr>
          <w:rFonts w:ascii="Arial" w:hAnsi="Arial" w:cs="Arial"/>
          <w:lang w:val="es-ES_tradnl"/>
        </w:rPr>
        <w:t xml:space="preserve"> lo aportado por el Gobierno de República Dominicana en el mismo período.</w:t>
      </w:r>
      <w:r w:rsidR="0057096B" w:rsidRPr="00A56BE5">
        <w:rPr>
          <w:rFonts w:ascii="Arial" w:hAnsi="Arial" w:cs="Arial"/>
          <w:lang w:val="es-ES_tradnl"/>
        </w:rPr>
        <w:t xml:space="preserve"> </w:t>
      </w:r>
      <w:r w:rsidR="00E66F10" w:rsidRPr="00A56BE5">
        <w:rPr>
          <w:rFonts w:ascii="Arial" w:hAnsi="Arial" w:cs="Arial"/>
          <w:lang w:val="es-ES_tradnl"/>
        </w:rPr>
        <w:t>Estos costos se multiplica</w:t>
      </w:r>
      <w:r w:rsidRPr="00A56BE5">
        <w:rPr>
          <w:rFonts w:ascii="Arial" w:hAnsi="Arial" w:cs="Arial"/>
          <w:lang w:val="es-ES_tradnl"/>
        </w:rPr>
        <w:t>ron</w:t>
      </w:r>
      <w:r w:rsidR="00E66F10" w:rsidRPr="00A56BE5">
        <w:rPr>
          <w:rFonts w:ascii="Arial" w:hAnsi="Arial" w:cs="Arial"/>
          <w:lang w:val="es-ES_tradnl"/>
        </w:rPr>
        <w:t xml:space="preserve"> por 6 y </w:t>
      </w:r>
      <w:r w:rsidR="00367370" w:rsidRPr="00A56BE5">
        <w:rPr>
          <w:rFonts w:ascii="Arial" w:hAnsi="Arial" w:cs="Arial"/>
          <w:lang w:val="es-ES_tradnl"/>
        </w:rPr>
        <w:t xml:space="preserve">se </w:t>
      </w:r>
      <w:r w:rsidRPr="00A56BE5">
        <w:rPr>
          <w:rFonts w:ascii="Arial" w:hAnsi="Arial" w:cs="Arial"/>
          <w:lang w:val="es-ES_tradnl"/>
        </w:rPr>
        <w:t xml:space="preserve">asignaron </w:t>
      </w:r>
      <w:r w:rsidR="00367370" w:rsidRPr="00A56BE5">
        <w:rPr>
          <w:rFonts w:ascii="Arial" w:hAnsi="Arial" w:cs="Arial"/>
          <w:lang w:val="es-ES_tradnl"/>
        </w:rPr>
        <w:t xml:space="preserve"> </w:t>
      </w:r>
      <w:r w:rsidRPr="00A56BE5">
        <w:rPr>
          <w:rFonts w:ascii="Arial" w:hAnsi="Arial" w:cs="Arial"/>
          <w:lang w:val="es-ES_tradnl"/>
        </w:rPr>
        <w:t xml:space="preserve">como beneficios de una menor criminalidad en </w:t>
      </w:r>
      <w:r w:rsidR="00367370" w:rsidRPr="00A56BE5">
        <w:rPr>
          <w:rFonts w:ascii="Arial" w:hAnsi="Arial" w:cs="Arial"/>
          <w:lang w:val="es-ES_tradnl"/>
        </w:rPr>
        <w:t>los años 12, 13 y 14</w:t>
      </w:r>
      <w:r w:rsidR="00E66F10" w:rsidRPr="00A56BE5">
        <w:rPr>
          <w:rFonts w:ascii="Arial" w:hAnsi="Arial" w:cs="Arial"/>
          <w:lang w:val="es-ES_tradnl"/>
        </w:rPr>
        <w:t>. Luego se calcul</w:t>
      </w:r>
      <w:r w:rsidRPr="00A56BE5">
        <w:rPr>
          <w:rFonts w:ascii="Arial" w:hAnsi="Arial" w:cs="Arial"/>
          <w:lang w:val="es-ES_tradnl"/>
        </w:rPr>
        <w:t>ó</w:t>
      </w:r>
      <w:r w:rsidR="008823E1">
        <w:rPr>
          <w:rFonts w:ascii="Arial" w:hAnsi="Arial" w:cs="Arial"/>
          <w:lang w:val="es-ES_tradnl"/>
        </w:rPr>
        <w:t xml:space="preserve"> el VP</w:t>
      </w:r>
      <w:r w:rsidR="00E66F10" w:rsidRPr="00A56BE5">
        <w:rPr>
          <w:rFonts w:ascii="Arial" w:hAnsi="Arial" w:cs="Arial"/>
          <w:lang w:val="es-ES_tradnl"/>
        </w:rPr>
        <w:t>(Costo</w:t>
      </w:r>
      <w:r w:rsidR="008823E1">
        <w:rPr>
          <w:rFonts w:ascii="Arial" w:hAnsi="Arial" w:cs="Arial"/>
          <w:lang w:val="es-ES_tradnl"/>
        </w:rPr>
        <w:t>s</w:t>
      </w:r>
      <w:r w:rsidR="00E66F10" w:rsidRPr="00A56BE5">
        <w:rPr>
          <w:rFonts w:ascii="Arial" w:hAnsi="Arial" w:cs="Arial"/>
          <w:lang w:val="es-ES_tradnl"/>
        </w:rPr>
        <w:t>) para la</w:t>
      </w:r>
      <w:r w:rsidR="008823E1">
        <w:rPr>
          <w:rFonts w:ascii="Arial" w:hAnsi="Arial" w:cs="Arial"/>
          <w:lang w:val="es-ES_tradnl"/>
        </w:rPr>
        <w:t xml:space="preserve"> inversión en tres años y el VP</w:t>
      </w:r>
      <w:r w:rsidR="00E66F10" w:rsidRPr="00A56BE5">
        <w:rPr>
          <w:rFonts w:ascii="Arial" w:hAnsi="Arial" w:cs="Arial"/>
          <w:lang w:val="es-ES_tradnl"/>
        </w:rPr>
        <w:t>(Beneficio</w:t>
      </w:r>
      <w:r w:rsidR="008823E1">
        <w:rPr>
          <w:rFonts w:ascii="Arial" w:hAnsi="Arial" w:cs="Arial"/>
          <w:lang w:val="es-ES_tradnl"/>
        </w:rPr>
        <w:t>s) por</w:t>
      </w:r>
      <w:r w:rsidR="00367370" w:rsidRPr="00A56BE5">
        <w:rPr>
          <w:rFonts w:ascii="Arial" w:hAnsi="Arial" w:cs="Arial"/>
          <w:lang w:val="es-ES_tradnl"/>
        </w:rPr>
        <w:t xml:space="preserve"> menor criminalidad</w:t>
      </w:r>
      <w:r w:rsidR="008823E1">
        <w:rPr>
          <w:rFonts w:ascii="Arial" w:hAnsi="Arial" w:cs="Arial"/>
          <w:lang w:val="es-ES_tradnl"/>
        </w:rPr>
        <w:t>:</w:t>
      </w:r>
      <w:r w:rsidR="00E66F10" w:rsidRPr="00A56BE5">
        <w:rPr>
          <w:rFonts w:ascii="Arial" w:hAnsi="Arial" w:cs="Arial"/>
          <w:lang w:val="es-ES_tradnl"/>
        </w:rPr>
        <w:t xml:space="preserve"> </w:t>
      </w:r>
      <w:r w:rsidR="008823E1">
        <w:rPr>
          <w:rFonts w:ascii="Arial" w:hAnsi="Arial" w:cs="Arial"/>
          <w:lang w:val="es-ES_tradnl"/>
        </w:rPr>
        <w:t>VP</w:t>
      </w:r>
      <w:r w:rsidR="0057096B" w:rsidRPr="00A56BE5">
        <w:rPr>
          <w:rFonts w:ascii="Arial" w:hAnsi="Arial" w:cs="Arial"/>
          <w:lang w:val="es-ES_tradnl"/>
        </w:rPr>
        <w:t>(</w:t>
      </w:r>
      <w:r w:rsidR="00FD2686" w:rsidRPr="00A56BE5">
        <w:rPr>
          <w:rFonts w:ascii="Arial" w:hAnsi="Arial" w:cs="Arial"/>
          <w:lang w:val="es-ES_tradnl"/>
        </w:rPr>
        <w:t>12%,</w:t>
      </w:r>
      <w:r w:rsidR="0057096B" w:rsidRPr="00A56BE5">
        <w:rPr>
          <w:rFonts w:ascii="Arial" w:hAnsi="Arial" w:cs="Arial"/>
          <w:lang w:val="es-ES_tradnl"/>
        </w:rPr>
        <w:t>B</w:t>
      </w:r>
      <w:r w:rsidR="00FD2686" w:rsidRPr="00A56BE5">
        <w:rPr>
          <w:rFonts w:ascii="Arial" w:hAnsi="Arial" w:cs="Arial"/>
          <w:lang w:val="es-ES_tradnl"/>
        </w:rPr>
        <w:t>eneficios</w:t>
      </w:r>
      <w:r w:rsidR="0057096B" w:rsidRPr="00A56BE5">
        <w:rPr>
          <w:rFonts w:ascii="Arial" w:hAnsi="Arial" w:cs="Arial"/>
          <w:lang w:val="es-ES_tradnl"/>
        </w:rPr>
        <w:t>)/</w:t>
      </w:r>
      <w:r w:rsidR="00E66F10" w:rsidRPr="00A56BE5">
        <w:rPr>
          <w:rFonts w:ascii="Arial" w:hAnsi="Arial" w:cs="Arial"/>
          <w:lang w:val="es-ES_tradnl"/>
        </w:rPr>
        <w:t xml:space="preserve"> </w:t>
      </w:r>
      <w:r w:rsidR="0057096B" w:rsidRPr="00A56BE5">
        <w:rPr>
          <w:rFonts w:ascii="Arial" w:hAnsi="Arial" w:cs="Arial"/>
          <w:lang w:val="es-ES_tradnl"/>
        </w:rPr>
        <w:t>VP</w:t>
      </w:r>
      <w:r w:rsidR="00FD2686" w:rsidRPr="00A56BE5">
        <w:rPr>
          <w:rFonts w:ascii="Arial" w:hAnsi="Arial" w:cs="Arial"/>
          <w:lang w:val="es-ES_tradnl"/>
        </w:rPr>
        <w:t>(12%,</w:t>
      </w:r>
      <w:r w:rsidR="0057096B" w:rsidRPr="00A56BE5">
        <w:rPr>
          <w:rFonts w:ascii="Arial" w:hAnsi="Arial" w:cs="Arial"/>
          <w:lang w:val="es-ES_tradnl"/>
        </w:rPr>
        <w:t>C</w:t>
      </w:r>
      <w:r w:rsidR="00FD2686" w:rsidRPr="00A56BE5">
        <w:rPr>
          <w:rFonts w:ascii="Arial" w:hAnsi="Arial" w:cs="Arial"/>
          <w:lang w:val="es-ES_tradnl"/>
        </w:rPr>
        <w:t>ostos</w:t>
      </w:r>
      <w:r w:rsidR="0057096B" w:rsidRPr="00A56BE5">
        <w:rPr>
          <w:rFonts w:ascii="Arial" w:hAnsi="Arial" w:cs="Arial"/>
          <w:lang w:val="es-ES_tradnl"/>
        </w:rPr>
        <w:t xml:space="preserve">) = 1,72. </w:t>
      </w:r>
    </w:p>
    <w:p w:rsidR="00057EBC" w:rsidRPr="008823E1" w:rsidRDefault="00367370" w:rsidP="00AD0C41">
      <w:pPr>
        <w:pStyle w:val="ListParagraph"/>
        <w:numPr>
          <w:ilvl w:val="1"/>
          <w:numId w:val="16"/>
        </w:numPr>
        <w:spacing w:before="120" w:after="120" w:line="240" w:lineRule="auto"/>
        <w:ind w:left="720"/>
        <w:contextualSpacing w:val="0"/>
        <w:jc w:val="both"/>
        <w:rPr>
          <w:rFonts w:ascii="Arial" w:hAnsi="Arial" w:cs="Arial"/>
          <w:lang w:val="es-ES_tradnl"/>
        </w:rPr>
      </w:pPr>
      <w:r w:rsidRPr="00A56BE5">
        <w:rPr>
          <w:rFonts w:ascii="Arial" w:hAnsi="Arial" w:cs="Arial"/>
          <w:lang w:val="es-ES_tradnl"/>
        </w:rPr>
        <w:t xml:space="preserve">El multiplicador de 6 es un valor conservador del beneficio ya </w:t>
      </w:r>
      <w:r w:rsidR="00B345B0" w:rsidRPr="00A56BE5">
        <w:rPr>
          <w:rFonts w:ascii="Arial" w:hAnsi="Arial" w:cs="Arial"/>
          <w:lang w:val="es-ES_tradnl"/>
        </w:rPr>
        <w:t xml:space="preserve">que </w:t>
      </w:r>
      <w:r w:rsidR="00A535BE" w:rsidRPr="00A56BE5">
        <w:rPr>
          <w:rFonts w:ascii="Arial" w:hAnsi="Arial" w:cs="Arial"/>
          <w:lang w:val="es-ES_tradnl"/>
        </w:rPr>
        <w:t>con él se consigue una</w:t>
      </w:r>
      <w:r w:rsidRPr="00A56BE5">
        <w:rPr>
          <w:rFonts w:ascii="Arial" w:hAnsi="Arial" w:cs="Arial"/>
          <w:lang w:val="es-ES_tradnl"/>
        </w:rPr>
        <w:t xml:space="preserve"> raz</w:t>
      </w:r>
      <w:r w:rsidR="00A535BE" w:rsidRPr="00A56BE5">
        <w:rPr>
          <w:rFonts w:ascii="Arial" w:hAnsi="Arial" w:cs="Arial"/>
          <w:lang w:val="es-ES_tradnl"/>
        </w:rPr>
        <w:t>ón</w:t>
      </w:r>
      <w:r w:rsidR="008823E1">
        <w:rPr>
          <w:rFonts w:ascii="Arial" w:hAnsi="Arial" w:cs="Arial"/>
          <w:lang w:val="es-ES_tradnl"/>
        </w:rPr>
        <w:t xml:space="preserve"> de VP</w:t>
      </w:r>
      <w:r w:rsidRPr="00A56BE5">
        <w:rPr>
          <w:rFonts w:ascii="Arial" w:hAnsi="Arial" w:cs="Arial"/>
          <w:lang w:val="es-ES_tradnl"/>
        </w:rPr>
        <w:t xml:space="preserve"> </w:t>
      </w:r>
      <w:r w:rsidR="00A535BE" w:rsidRPr="00A56BE5">
        <w:rPr>
          <w:rFonts w:ascii="Arial" w:hAnsi="Arial" w:cs="Arial"/>
          <w:lang w:val="es-ES_tradnl"/>
        </w:rPr>
        <w:t xml:space="preserve">de 1,72 en lugar </w:t>
      </w:r>
      <w:r w:rsidRPr="00A56BE5">
        <w:rPr>
          <w:rFonts w:ascii="Arial" w:hAnsi="Arial" w:cs="Arial"/>
          <w:lang w:val="es-ES_tradnl"/>
        </w:rPr>
        <w:t xml:space="preserve">de </w:t>
      </w:r>
      <w:r w:rsidR="00B345B0" w:rsidRPr="00A56BE5">
        <w:rPr>
          <w:rFonts w:ascii="Arial" w:hAnsi="Arial" w:cs="Arial"/>
          <w:lang w:val="es-ES_tradnl"/>
        </w:rPr>
        <w:t xml:space="preserve">un valor de </w:t>
      </w:r>
      <w:r w:rsidRPr="00A56BE5">
        <w:rPr>
          <w:rFonts w:ascii="Arial" w:hAnsi="Arial" w:cs="Arial"/>
          <w:lang w:val="es-ES_tradnl"/>
        </w:rPr>
        <w:t xml:space="preserve">6 </w:t>
      </w:r>
      <w:r w:rsidR="00A535BE" w:rsidRPr="00A56BE5">
        <w:rPr>
          <w:rFonts w:ascii="Arial" w:hAnsi="Arial" w:cs="Arial"/>
          <w:lang w:val="es-ES_tradnl"/>
        </w:rPr>
        <w:t>encontrada en la bibliografía, para lo cual el multiplicador debería ser de aproximadamente 20</w:t>
      </w:r>
      <w:r w:rsidRPr="00A56BE5">
        <w:rPr>
          <w:rFonts w:ascii="Arial" w:hAnsi="Arial" w:cs="Arial"/>
          <w:lang w:val="es-ES_tradnl"/>
        </w:rPr>
        <w:t>.</w:t>
      </w:r>
    </w:p>
    <w:p w:rsidR="006C36C2" w:rsidRPr="00A56BE5" w:rsidRDefault="00057EBC" w:rsidP="00AD0C41">
      <w:pPr>
        <w:pStyle w:val="ListParagraph"/>
        <w:numPr>
          <w:ilvl w:val="1"/>
          <w:numId w:val="16"/>
        </w:numPr>
        <w:spacing w:before="120" w:after="120" w:line="240" w:lineRule="auto"/>
        <w:ind w:left="720"/>
        <w:contextualSpacing w:val="0"/>
        <w:jc w:val="both"/>
        <w:rPr>
          <w:rFonts w:ascii="Arial" w:hAnsi="Arial" w:cs="Arial"/>
          <w:lang w:val="es-ES_tradnl"/>
        </w:rPr>
      </w:pPr>
      <w:r w:rsidRPr="00A56BE5">
        <w:rPr>
          <w:rFonts w:ascii="Arial" w:hAnsi="Arial" w:cs="Arial"/>
          <w:lang w:val="es-ES_tradnl"/>
        </w:rPr>
        <w:t xml:space="preserve">Se combinó el beneficio de un menor gasto judicial con aquellos dependientes de la eficiencia interna de Primaria y Secundaria.  </w:t>
      </w:r>
      <w:r w:rsidR="008823E1">
        <w:rPr>
          <w:rFonts w:ascii="Arial" w:hAnsi="Arial" w:cs="Arial"/>
          <w:lang w:val="es-ES_tradnl"/>
        </w:rPr>
        <w:t>La Tabla 10</w:t>
      </w:r>
      <w:r w:rsidR="006C36C2" w:rsidRPr="00A56BE5">
        <w:rPr>
          <w:rFonts w:ascii="Arial" w:hAnsi="Arial" w:cs="Arial"/>
          <w:lang w:val="es-ES_tradnl"/>
        </w:rPr>
        <w:t xml:space="preserve"> en la próxima página muestra el flujo de beneficios par</w:t>
      </w:r>
      <w:r w:rsidR="008823E1">
        <w:rPr>
          <w:rFonts w:ascii="Arial" w:hAnsi="Arial" w:cs="Arial"/>
          <w:lang w:val="es-ES_tradnl"/>
        </w:rPr>
        <w:t>a el caso de un incremento de dos</w:t>
      </w:r>
      <w:r w:rsidR="006C36C2" w:rsidRPr="00A56BE5">
        <w:rPr>
          <w:rFonts w:ascii="Arial" w:hAnsi="Arial" w:cs="Arial"/>
          <w:lang w:val="es-ES_tradnl"/>
        </w:rPr>
        <w:t xml:space="preserve"> punto</w:t>
      </w:r>
      <w:r w:rsidR="008823E1">
        <w:rPr>
          <w:rFonts w:ascii="Arial" w:hAnsi="Arial" w:cs="Arial"/>
          <w:lang w:val="es-ES_tradnl"/>
        </w:rPr>
        <w:t>s</w:t>
      </w:r>
      <w:r w:rsidR="006C36C2" w:rsidRPr="00A56BE5">
        <w:rPr>
          <w:rFonts w:ascii="Arial" w:hAnsi="Arial" w:cs="Arial"/>
          <w:lang w:val="es-ES_tradnl"/>
        </w:rPr>
        <w:t xml:space="preserve"> porcentual</w:t>
      </w:r>
      <w:r w:rsidR="008823E1">
        <w:rPr>
          <w:rFonts w:ascii="Arial" w:hAnsi="Arial" w:cs="Arial"/>
          <w:lang w:val="es-ES_tradnl"/>
        </w:rPr>
        <w:t>es</w:t>
      </w:r>
      <w:r w:rsidR="006C36C2" w:rsidRPr="00A56BE5">
        <w:rPr>
          <w:rFonts w:ascii="Arial" w:hAnsi="Arial" w:cs="Arial"/>
          <w:lang w:val="es-ES_tradnl"/>
        </w:rPr>
        <w:t xml:space="preserve"> en los </w:t>
      </w:r>
      <w:r w:rsidR="008823E1">
        <w:rPr>
          <w:rFonts w:ascii="Arial" w:hAnsi="Arial" w:cs="Arial"/>
          <w:lang w:val="es-ES_tradnl"/>
        </w:rPr>
        <w:t>promovidos del Nivel Primario y Secundario y un multiplicador de M=6.</w:t>
      </w:r>
    </w:p>
    <w:p w:rsidR="008E310B" w:rsidRPr="00A56BE5" w:rsidRDefault="008E310B" w:rsidP="008F6A06">
      <w:pPr>
        <w:spacing w:after="0" w:line="240" w:lineRule="auto"/>
        <w:rPr>
          <w:rFonts w:ascii="Arial" w:hAnsi="Arial" w:cs="Arial"/>
          <w:sz w:val="24"/>
          <w:szCs w:val="24"/>
          <w:lang w:val="es-ES_tradnl"/>
        </w:rPr>
      </w:pPr>
    </w:p>
    <w:p w:rsidR="006C2950" w:rsidRDefault="00A01911" w:rsidP="008F6A06">
      <w:pPr>
        <w:pStyle w:val="ListParagraph"/>
        <w:numPr>
          <w:ilvl w:val="1"/>
          <w:numId w:val="16"/>
        </w:numPr>
        <w:spacing w:after="0" w:line="240" w:lineRule="auto"/>
        <w:ind w:left="720"/>
        <w:contextualSpacing w:val="0"/>
        <w:jc w:val="both"/>
        <w:rPr>
          <w:rFonts w:ascii="Arial" w:hAnsi="Arial" w:cs="Arial"/>
          <w:sz w:val="24"/>
          <w:szCs w:val="24"/>
          <w:lang w:val="es-ES_tradnl"/>
        </w:rPr>
      </w:pPr>
      <w:r w:rsidRPr="00A56BE5">
        <w:rPr>
          <w:rFonts w:ascii="Arial" w:hAnsi="Arial" w:cs="Arial"/>
          <w:sz w:val="24"/>
          <w:szCs w:val="24"/>
          <w:lang w:val="es-ES_tradnl"/>
        </w:rPr>
        <w:br w:type="page"/>
      </w:r>
    </w:p>
    <w:p w:rsidR="008E310B" w:rsidRPr="008E310B" w:rsidRDefault="008E310B" w:rsidP="008E310B">
      <w:pPr>
        <w:spacing w:after="0" w:line="240" w:lineRule="auto"/>
        <w:jc w:val="both"/>
        <w:rPr>
          <w:rFonts w:ascii="Arial" w:hAnsi="Arial" w:cs="Arial"/>
          <w:sz w:val="24"/>
          <w:szCs w:val="24"/>
          <w:lang w:val="es-ES_tradnl"/>
        </w:rPr>
        <w:sectPr w:rsidR="008E310B" w:rsidRPr="008E310B" w:rsidSect="000F53AD">
          <w:pgSz w:w="12240" w:h="15840"/>
          <w:pgMar w:top="1440" w:right="1440" w:bottom="1440" w:left="1440" w:header="720" w:footer="720" w:gutter="0"/>
          <w:cols w:space="720"/>
          <w:docGrid w:linePitch="360"/>
        </w:sectPr>
      </w:pPr>
    </w:p>
    <w:tbl>
      <w:tblPr>
        <w:tblW w:w="11913" w:type="dxa"/>
        <w:tblLayout w:type="fixed"/>
        <w:tblCellMar>
          <w:left w:w="0" w:type="dxa"/>
          <w:right w:w="0" w:type="dxa"/>
        </w:tblCellMar>
        <w:tblLook w:val="04A0" w:firstRow="1" w:lastRow="0" w:firstColumn="1" w:lastColumn="0" w:noHBand="0" w:noVBand="1"/>
      </w:tblPr>
      <w:tblGrid>
        <w:gridCol w:w="2985"/>
        <w:gridCol w:w="1116"/>
        <w:gridCol w:w="1116"/>
        <w:gridCol w:w="1116"/>
        <w:gridCol w:w="1116"/>
        <w:gridCol w:w="1116"/>
        <w:gridCol w:w="1116"/>
        <w:gridCol w:w="1116"/>
        <w:gridCol w:w="1116"/>
      </w:tblGrid>
      <w:tr w:rsidR="008E310B" w:rsidRPr="00733262" w:rsidTr="00EF61B3">
        <w:trPr>
          <w:trHeight w:val="345"/>
        </w:trPr>
        <w:tc>
          <w:tcPr>
            <w:tcW w:w="2985" w:type="dxa"/>
            <w:tcBorders>
              <w:top w:val="nil"/>
              <w:left w:val="nil"/>
              <w:bottom w:val="nil"/>
              <w:right w:val="nil"/>
            </w:tcBorders>
            <w:shd w:val="clear" w:color="auto" w:fill="auto"/>
            <w:noWrap/>
            <w:tcMar>
              <w:top w:w="15" w:type="dxa"/>
              <w:left w:w="15" w:type="dxa"/>
              <w:bottom w:w="0" w:type="dxa"/>
              <w:right w:w="15" w:type="dxa"/>
            </w:tcMar>
            <w:vAlign w:val="bottom"/>
            <w:hideMark/>
          </w:tcPr>
          <w:p w:rsidR="008E310B" w:rsidRPr="008E310B" w:rsidRDefault="008E310B" w:rsidP="00EF61B3">
            <w:pPr>
              <w:spacing w:after="0" w:line="240" w:lineRule="auto"/>
              <w:rPr>
                <w:rFonts w:ascii="Arial" w:hAnsi="Arial" w:cs="Arial"/>
                <w:b/>
                <w:bCs/>
                <w:sz w:val="20"/>
                <w:szCs w:val="24"/>
              </w:rPr>
            </w:pPr>
            <w:r w:rsidRPr="008E310B">
              <w:rPr>
                <w:rFonts w:ascii="Arial" w:hAnsi="Arial" w:cs="Arial"/>
                <w:b/>
                <w:bCs/>
                <w:sz w:val="20"/>
                <w:szCs w:val="24"/>
              </w:rPr>
              <w:lastRenderedPageBreak/>
              <w:t>Tabla 10: Beneficios</w:t>
            </w:r>
          </w:p>
        </w:tc>
        <w:tc>
          <w:tcPr>
            <w:tcW w:w="1116" w:type="dxa"/>
            <w:tcBorders>
              <w:top w:val="nil"/>
              <w:left w:val="nil"/>
              <w:bottom w:val="single" w:sz="4" w:space="0" w:color="auto"/>
              <w:right w:val="nil"/>
            </w:tcBorders>
            <w:vAlign w:val="bottom"/>
          </w:tcPr>
          <w:p w:rsidR="008E310B" w:rsidRPr="008E310B" w:rsidRDefault="008E310B" w:rsidP="00EF61B3">
            <w:pPr>
              <w:spacing w:after="0" w:line="240" w:lineRule="auto"/>
              <w:jc w:val="center"/>
              <w:rPr>
                <w:rFonts w:ascii="Arial" w:hAnsi="Arial" w:cs="Arial"/>
                <w:sz w:val="20"/>
                <w:szCs w:val="24"/>
              </w:rPr>
            </w:pPr>
            <w:r w:rsidRPr="008E310B">
              <w:rPr>
                <w:rFonts w:ascii="Arial" w:hAnsi="Arial" w:cs="Arial"/>
                <w:sz w:val="20"/>
                <w:szCs w:val="24"/>
              </w:rPr>
              <w:t>4</w:t>
            </w:r>
          </w:p>
        </w:tc>
        <w:tc>
          <w:tcPr>
            <w:tcW w:w="1116" w:type="dxa"/>
            <w:tcBorders>
              <w:top w:val="nil"/>
              <w:left w:val="nil"/>
              <w:bottom w:val="nil"/>
              <w:right w:val="nil"/>
            </w:tcBorders>
            <w:shd w:val="clear" w:color="000000" w:fill="DCE6F1"/>
            <w:noWrap/>
            <w:tcMar>
              <w:top w:w="15" w:type="dxa"/>
              <w:left w:w="15" w:type="dxa"/>
              <w:bottom w:w="0" w:type="dxa"/>
              <w:right w:w="15" w:type="dxa"/>
            </w:tcMar>
            <w:vAlign w:val="bottom"/>
            <w:hideMark/>
          </w:tcPr>
          <w:p w:rsidR="008E310B" w:rsidRPr="008E310B" w:rsidRDefault="008E310B" w:rsidP="00EF61B3">
            <w:pPr>
              <w:spacing w:after="0" w:line="240" w:lineRule="auto"/>
              <w:jc w:val="center"/>
              <w:rPr>
                <w:rFonts w:ascii="Arial" w:hAnsi="Arial" w:cs="Arial"/>
                <w:sz w:val="20"/>
                <w:szCs w:val="24"/>
              </w:rPr>
            </w:pPr>
            <w:r w:rsidRPr="008E310B">
              <w:rPr>
                <w:rFonts w:ascii="Arial" w:hAnsi="Arial" w:cs="Arial"/>
                <w:sz w:val="20"/>
                <w:szCs w:val="24"/>
              </w:rPr>
              <w:t>5</w:t>
            </w:r>
          </w:p>
        </w:tc>
        <w:tc>
          <w:tcPr>
            <w:tcW w:w="1116" w:type="dxa"/>
            <w:tcBorders>
              <w:top w:val="nil"/>
              <w:left w:val="nil"/>
              <w:bottom w:val="nil"/>
              <w:right w:val="nil"/>
            </w:tcBorders>
            <w:shd w:val="clear" w:color="000000" w:fill="D8E4BC"/>
            <w:noWrap/>
            <w:tcMar>
              <w:top w:w="15" w:type="dxa"/>
              <w:left w:w="15" w:type="dxa"/>
              <w:bottom w:w="0" w:type="dxa"/>
              <w:right w:w="15" w:type="dxa"/>
            </w:tcMar>
            <w:vAlign w:val="bottom"/>
            <w:hideMark/>
          </w:tcPr>
          <w:p w:rsidR="008E310B" w:rsidRPr="008E310B" w:rsidRDefault="008E310B" w:rsidP="00EF61B3">
            <w:pPr>
              <w:spacing w:after="0" w:line="240" w:lineRule="auto"/>
              <w:jc w:val="center"/>
              <w:rPr>
                <w:rFonts w:ascii="Arial" w:hAnsi="Arial" w:cs="Arial"/>
                <w:sz w:val="20"/>
                <w:szCs w:val="24"/>
              </w:rPr>
            </w:pPr>
            <w:r w:rsidRPr="008E310B">
              <w:rPr>
                <w:rFonts w:ascii="Arial" w:hAnsi="Arial" w:cs="Arial"/>
                <w:sz w:val="20"/>
                <w:szCs w:val="24"/>
              </w:rPr>
              <w:t>6</w:t>
            </w:r>
          </w:p>
        </w:tc>
        <w:tc>
          <w:tcPr>
            <w:tcW w:w="1116" w:type="dxa"/>
            <w:tcBorders>
              <w:top w:val="nil"/>
              <w:left w:val="nil"/>
              <w:bottom w:val="nil"/>
              <w:right w:val="nil"/>
            </w:tcBorders>
            <w:shd w:val="clear" w:color="000000" w:fill="D8E4BC"/>
            <w:noWrap/>
            <w:tcMar>
              <w:top w:w="15" w:type="dxa"/>
              <w:left w:w="15" w:type="dxa"/>
              <w:bottom w:w="0" w:type="dxa"/>
              <w:right w:w="15" w:type="dxa"/>
            </w:tcMar>
            <w:vAlign w:val="bottom"/>
            <w:hideMark/>
          </w:tcPr>
          <w:p w:rsidR="008E310B" w:rsidRPr="008E310B" w:rsidRDefault="008E310B" w:rsidP="00EF61B3">
            <w:pPr>
              <w:spacing w:after="0" w:line="240" w:lineRule="auto"/>
              <w:jc w:val="center"/>
              <w:rPr>
                <w:rFonts w:ascii="Arial" w:hAnsi="Arial" w:cs="Arial"/>
                <w:sz w:val="20"/>
                <w:szCs w:val="24"/>
              </w:rPr>
            </w:pPr>
            <w:r w:rsidRPr="008E310B">
              <w:rPr>
                <w:rFonts w:ascii="Arial" w:hAnsi="Arial" w:cs="Arial"/>
                <w:sz w:val="20"/>
                <w:szCs w:val="24"/>
              </w:rPr>
              <w:t>7</w:t>
            </w:r>
          </w:p>
        </w:tc>
        <w:tc>
          <w:tcPr>
            <w:tcW w:w="1116" w:type="dxa"/>
            <w:tcBorders>
              <w:top w:val="nil"/>
              <w:left w:val="nil"/>
              <w:bottom w:val="nil"/>
              <w:right w:val="nil"/>
            </w:tcBorders>
            <w:shd w:val="clear" w:color="000000" w:fill="D8E4BC"/>
            <w:noWrap/>
            <w:tcMar>
              <w:top w:w="15" w:type="dxa"/>
              <w:left w:w="15" w:type="dxa"/>
              <w:bottom w:w="0" w:type="dxa"/>
              <w:right w:w="15" w:type="dxa"/>
            </w:tcMar>
            <w:vAlign w:val="bottom"/>
            <w:hideMark/>
          </w:tcPr>
          <w:p w:rsidR="008E310B" w:rsidRPr="008E310B" w:rsidRDefault="008E310B" w:rsidP="00EF61B3">
            <w:pPr>
              <w:spacing w:after="0" w:line="240" w:lineRule="auto"/>
              <w:jc w:val="center"/>
              <w:rPr>
                <w:rFonts w:ascii="Arial" w:hAnsi="Arial" w:cs="Arial"/>
                <w:sz w:val="20"/>
                <w:szCs w:val="24"/>
              </w:rPr>
            </w:pPr>
            <w:r w:rsidRPr="008E310B">
              <w:rPr>
                <w:rFonts w:ascii="Arial" w:hAnsi="Arial" w:cs="Arial"/>
                <w:sz w:val="20"/>
                <w:szCs w:val="24"/>
              </w:rPr>
              <w:t>8</w:t>
            </w:r>
          </w:p>
        </w:tc>
        <w:tc>
          <w:tcPr>
            <w:tcW w:w="1116" w:type="dxa"/>
            <w:tcBorders>
              <w:top w:val="nil"/>
              <w:left w:val="nil"/>
              <w:bottom w:val="single" w:sz="4" w:space="0" w:color="auto"/>
              <w:right w:val="single" w:sz="4" w:space="0" w:color="auto"/>
            </w:tcBorders>
            <w:shd w:val="clear" w:color="000000" w:fill="D8E4BC"/>
            <w:noWrap/>
            <w:tcMar>
              <w:top w:w="15" w:type="dxa"/>
              <w:left w:w="15" w:type="dxa"/>
              <w:bottom w:w="0" w:type="dxa"/>
              <w:right w:w="15" w:type="dxa"/>
            </w:tcMar>
            <w:vAlign w:val="bottom"/>
            <w:hideMark/>
          </w:tcPr>
          <w:p w:rsidR="008E310B" w:rsidRPr="008E310B" w:rsidRDefault="008E310B" w:rsidP="00EF61B3">
            <w:pPr>
              <w:spacing w:after="0" w:line="240" w:lineRule="auto"/>
              <w:jc w:val="center"/>
              <w:rPr>
                <w:rFonts w:ascii="Arial" w:hAnsi="Arial" w:cs="Arial"/>
                <w:sz w:val="20"/>
                <w:szCs w:val="24"/>
              </w:rPr>
            </w:pPr>
            <w:r w:rsidRPr="008E310B">
              <w:rPr>
                <w:rFonts w:ascii="Arial" w:hAnsi="Arial" w:cs="Arial"/>
                <w:sz w:val="20"/>
                <w:szCs w:val="24"/>
              </w:rPr>
              <w:t>9</w:t>
            </w:r>
          </w:p>
        </w:tc>
        <w:tc>
          <w:tcPr>
            <w:tcW w:w="1116" w:type="dxa"/>
            <w:tcBorders>
              <w:top w:val="nil"/>
              <w:left w:val="single" w:sz="4" w:space="0" w:color="auto"/>
              <w:bottom w:val="nil"/>
              <w:right w:val="nil"/>
            </w:tcBorders>
            <w:shd w:val="clear" w:color="000000" w:fill="D8E4BC"/>
            <w:noWrap/>
            <w:tcMar>
              <w:top w:w="15" w:type="dxa"/>
              <w:left w:w="15" w:type="dxa"/>
              <w:bottom w:w="0" w:type="dxa"/>
              <w:right w:w="15" w:type="dxa"/>
            </w:tcMar>
            <w:vAlign w:val="bottom"/>
            <w:hideMark/>
          </w:tcPr>
          <w:p w:rsidR="008E310B" w:rsidRPr="008E310B" w:rsidRDefault="008E310B" w:rsidP="00EF61B3">
            <w:pPr>
              <w:spacing w:after="0" w:line="240" w:lineRule="auto"/>
              <w:jc w:val="center"/>
              <w:rPr>
                <w:rFonts w:ascii="Arial" w:hAnsi="Arial" w:cs="Arial"/>
                <w:sz w:val="20"/>
                <w:szCs w:val="24"/>
              </w:rPr>
            </w:pPr>
            <w:r w:rsidRPr="008E310B">
              <w:rPr>
                <w:rFonts w:ascii="Arial" w:hAnsi="Arial" w:cs="Arial"/>
                <w:sz w:val="20"/>
                <w:szCs w:val="24"/>
              </w:rPr>
              <w:t>12</w:t>
            </w:r>
          </w:p>
        </w:tc>
        <w:tc>
          <w:tcPr>
            <w:tcW w:w="1116" w:type="dxa"/>
            <w:tcBorders>
              <w:top w:val="nil"/>
              <w:left w:val="nil"/>
              <w:bottom w:val="nil"/>
              <w:right w:val="nil"/>
            </w:tcBorders>
            <w:shd w:val="clear" w:color="auto" w:fill="D6E3BC" w:themeFill="accent3" w:themeFillTint="66"/>
            <w:noWrap/>
            <w:tcMar>
              <w:top w:w="15" w:type="dxa"/>
              <w:left w:w="15" w:type="dxa"/>
              <w:bottom w:w="0" w:type="dxa"/>
              <w:right w:w="15" w:type="dxa"/>
            </w:tcMar>
            <w:vAlign w:val="bottom"/>
            <w:hideMark/>
          </w:tcPr>
          <w:p w:rsidR="008E310B" w:rsidRPr="008E310B" w:rsidRDefault="008E310B" w:rsidP="00EF61B3">
            <w:pPr>
              <w:spacing w:after="0" w:line="240" w:lineRule="auto"/>
              <w:jc w:val="center"/>
              <w:rPr>
                <w:rFonts w:ascii="Arial" w:hAnsi="Arial" w:cs="Arial"/>
                <w:sz w:val="20"/>
                <w:szCs w:val="24"/>
              </w:rPr>
            </w:pPr>
            <w:r w:rsidRPr="008E310B">
              <w:rPr>
                <w:rFonts w:ascii="Arial" w:hAnsi="Arial" w:cs="Arial"/>
                <w:sz w:val="20"/>
                <w:szCs w:val="24"/>
              </w:rPr>
              <w:t>13</w:t>
            </w:r>
          </w:p>
        </w:tc>
      </w:tr>
      <w:tr w:rsidR="008E310B" w:rsidRPr="00733262" w:rsidTr="00EF61B3">
        <w:trPr>
          <w:trHeight w:val="380"/>
        </w:trPr>
        <w:tc>
          <w:tcPr>
            <w:tcW w:w="2985" w:type="dxa"/>
            <w:tcBorders>
              <w:top w:val="single" w:sz="4" w:space="0" w:color="auto"/>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rPr>
                <w:rFonts w:ascii="Arial" w:hAnsi="Arial" w:cs="Arial"/>
                <w:b/>
                <w:bCs/>
                <w:sz w:val="18"/>
                <w:szCs w:val="18"/>
              </w:rPr>
            </w:pPr>
            <w:r w:rsidRPr="00733262">
              <w:rPr>
                <w:rFonts w:ascii="Arial" w:hAnsi="Arial" w:cs="Arial"/>
                <w:b/>
                <w:bCs/>
                <w:sz w:val="18"/>
                <w:szCs w:val="18"/>
              </w:rPr>
              <w:t>Indicadores de Productos</w:t>
            </w:r>
          </w:p>
        </w:tc>
        <w:tc>
          <w:tcPr>
            <w:tcW w:w="1116" w:type="dxa"/>
            <w:tcBorders>
              <w:top w:val="single" w:sz="4" w:space="0" w:color="auto"/>
              <w:left w:val="nil"/>
              <w:bottom w:val="single" w:sz="4" w:space="0" w:color="auto"/>
              <w:right w:val="single" w:sz="4" w:space="0" w:color="auto"/>
            </w:tcBorders>
            <w:shd w:val="clear" w:color="000000" w:fill="EAF1DD"/>
            <w:vAlign w:val="center"/>
          </w:tcPr>
          <w:p w:rsidR="008E310B" w:rsidRPr="00733262" w:rsidRDefault="008E310B" w:rsidP="00EF61B3">
            <w:pPr>
              <w:spacing w:before="60" w:after="60" w:line="240" w:lineRule="auto"/>
              <w:jc w:val="center"/>
              <w:rPr>
                <w:rFonts w:ascii="Arial" w:hAnsi="Arial" w:cs="Arial"/>
                <w:b/>
                <w:bCs/>
                <w:sz w:val="18"/>
                <w:szCs w:val="18"/>
              </w:rPr>
            </w:pPr>
            <w:r w:rsidRPr="00733262">
              <w:rPr>
                <w:rFonts w:ascii="Arial" w:hAnsi="Arial" w:cs="Arial"/>
                <w:b/>
                <w:bCs/>
                <w:sz w:val="18"/>
                <w:szCs w:val="18"/>
              </w:rPr>
              <w:t>2019</w:t>
            </w:r>
          </w:p>
        </w:tc>
        <w:tc>
          <w:tcPr>
            <w:tcW w:w="1116" w:type="dxa"/>
            <w:tcBorders>
              <w:top w:val="single" w:sz="4" w:space="0" w:color="auto"/>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b/>
                <w:bCs/>
                <w:sz w:val="18"/>
                <w:szCs w:val="18"/>
              </w:rPr>
            </w:pPr>
            <w:r w:rsidRPr="00733262">
              <w:rPr>
                <w:rFonts w:ascii="Arial" w:hAnsi="Arial" w:cs="Arial"/>
                <w:b/>
                <w:bCs/>
                <w:sz w:val="18"/>
                <w:szCs w:val="18"/>
              </w:rPr>
              <w:t>2020</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b/>
                <w:bCs/>
                <w:sz w:val="18"/>
                <w:szCs w:val="18"/>
              </w:rPr>
            </w:pPr>
            <w:r w:rsidRPr="00733262">
              <w:rPr>
                <w:rFonts w:ascii="Arial" w:hAnsi="Arial" w:cs="Arial"/>
                <w:b/>
                <w:bCs/>
                <w:sz w:val="18"/>
                <w:szCs w:val="18"/>
              </w:rPr>
              <w:t>2021</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b/>
                <w:bCs/>
                <w:sz w:val="18"/>
                <w:szCs w:val="18"/>
              </w:rPr>
            </w:pPr>
            <w:r w:rsidRPr="00733262">
              <w:rPr>
                <w:rFonts w:ascii="Arial" w:hAnsi="Arial" w:cs="Arial"/>
                <w:b/>
                <w:bCs/>
                <w:sz w:val="18"/>
                <w:szCs w:val="18"/>
              </w:rPr>
              <w:t>2022</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b/>
                <w:bCs/>
                <w:sz w:val="18"/>
                <w:szCs w:val="18"/>
              </w:rPr>
            </w:pPr>
            <w:r w:rsidRPr="00733262">
              <w:rPr>
                <w:rFonts w:ascii="Arial" w:hAnsi="Arial" w:cs="Arial"/>
                <w:b/>
                <w:bCs/>
                <w:sz w:val="18"/>
                <w:szCs w:val="18"/>
              </w:rPr>
              <w:t>2023</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b/>
                <w:bCs/>
                <w:sz w:val="18"/>
                <w:szCs w:val="18"/>
              </w:rPr>
            </w:pPr>
            <w:r w:rsidRPr="00733262">
              <w:rPr>
                <w:rFonts w:ascii="Arial" w:hAnsi="Arial" w:cs="Arial"/>
                <w:b/>
                <w:bCs/>
                <w:sz w:val="18"/>
                <w:szCs w:val="18"/>
              </w:rPr>
              <w:t>2024</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b/>
                <w:bCs/>
                <w:sz w:val="18"/>
                <w:szCs w:val="18"/>
              </w:rPr>
            </w:pPr>
            <w:r w:rsidRPr="00733262">
              <w:rPr>
                <w:rFonts w:ascii="Arial" w:hAnsi="Arial" w:cs="Arial"/>
                <w:b/>
                <w:bCs/>
                <w:sz w:val="18"/>
                <w:szCs w:val="18"/>
              </w:rPr>
              <w:t>2027</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b/>
                <w:bCs/>
                <w:sz w:val="18"/>
                <w:szCs w:val="18"/>
              </w:rPr>
            </w:pPr>
            <w:r w:rsidRPr="00733262">
              <w:rPr>
                <w:rFonts w:ascii="Arial" w:hAnsi="Arial" w:cs="Arial"/>
                <w:b/>
                <w:bCs/>
                <w:sz w:val="18"/>
                <w:szCs w:val="18"/>
              </w:rPr>
              <w:t>2028</w:t>
            </w:r>
          </w:p>
        </w:tc>
      </w:tr>
      <w:tr w:rsidR="008E310B" w:rsidRPr="00733262" w:rsidTr="00EF61B3">
        <w:trPr>
          <w:trHeight w:val="597"/>
        </w:trPr>
        <w:tc>
          <w:tcPr>
            <w:tcW w:w="2985" w:type="dxa"/>
            <w:tcBorders>
              <w:top w:val="nil"/>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rPr>
                <w:rFonts w:ascii="Arial" w:hAnsi="Arial" w:cs="Arial"/>
                <w:sz w:val="18"/>
                <w:szCs w:val="18"/>
                <w:lang w:val="es-ES_tradnl"/>
              </w:rPr>
            </w:pPr>
            <w:r w:rsidRPr="00733262">
              <w:rPr>
                <w:rFonts w:ascii="Arial" w:hAnsi="Arial" w:cs="Arial"/>
                <w:sz w:val="18"/>
                <w:szCs w:val="18"/>
                <w:lang w:val="es-ES_tradnl"/>
              </w:rPr>
              <w:t>Beneficio por menos educación especial remedial (12%-9.2%)</w:t>
            </w:r>
          </w:p>
        </w:tc>
        <w:tc>
          <w:tcPr>
            <w:tcW w:w="1116" w:type="dxa"/>
            <w:tcBorders>
              <w:top w:val="single" w:sz="4" w:space="0" w:color="auto"/>
              <w:left w:val="nil"/>
              <w:bottom w:val="single" w:sz="4" w:space="0" w:color="auto"/>
              <w:right w:val="single" w:sz="4" w:space="0" w:color="auto"/>
            </w:tcBorders>
            <w:vAlign w:val="center"/>
          </w:tcPr>
          <w:p w:rsidR="008E310B" w:rsidRPr="00733262" w:rsidRDefault="008E310B" w:rsidP="00EF61B3">
            <w:pPr>
              <w:spacing w:before="60" w:after="6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2,103,088</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4,159,656</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6,239,484</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6,239,484</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6,239,484</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6,239,484</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6,239,484</w:t>
            </w:r>
          </w:p>
        </w:tc>
      </w:tr>
      <w:tr w:rsidR="008E310B" w:rsidRPr="00733262" w:rsidTr="00EF61B3">
        <w:trPr>
          <w:trHeight w:val="543"/>
        </w:trPr>
        <w:tc>
          <w:tcPr>
            <w:tcW w:w="2985" w:type="dxa"/>
            <w:tcBorders>
              <w:top w:val="nil"/>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rPr>
                <w:rFonts w:ascii="Arial" w:hAnsi="Arial" w:cs="Arial"/>
                <w:sz w:val="18"/>
                <w:szCs w:val="18"/>
                <w:lang w:val="es-ES_tradnl"/>
              </w:rPr>
            </w:pPr>
            <w:r w:rsidRPr="00733262">
              <w:rPr>
                <w:rFonts w:ascii="Arial" w:hAnsi="Arial" w:cs="Arial"/>
                <w:sz w:val="18"/>
                <w:szCs w:val="18"/>
                <w:lang w:val="es-ES_tradnl"/>
              </w:rPr>
              <w:t>Beneficio por más graduados en 1ria y 2ria US$ (2 p.p. incremento)</w:t>
            </w:r>
          </w:p>
        </w:tc>
        <w:tc>
          <w:tcPr>
            <w:tcW w:w="1116" w:type="dxa"/>
            <w:tcBorders>
              <w:top w:val="single" w:sz="4" w:space="0" w:color="auto"/>
              <w:left w:val="nil"/>
              <w:bottom w:val="single" w:sz="4" w:space="0" w:color="auto"/>
              <w:right w:val="single" w:sz="4" w:space="0" w:color="auto"/>
            </w:tcBorders>
            <w:vAlign w:val="center"/>
          </w:tcPr>
          <w:p w:rsidR="008E310B" w:rsidRPr="00733262" w:rsidRDefault="008E310B" w:rsidP="00EF61B3">
            <w:pPr>
              <w:spacing w:before="60" w:after="6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r>
      <w:tr w:rsidR="008E310B" w:rsidRPr="00733262" w:rsidTr="00EF61B3">
        <w:trPr>
          <w:trHeight w:val="600"/>
        </w:trPr>
        <w:tc>
          <w:tcPr>
            <w:tcW w:w="2985" w:type="dxa"/>
            <w:tcBorders>
              <w:top w:val="nil"/>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rPr>
                <w:rFonts w:ascii="Arial" w:hAnsi="Arial" w:cs="Arial"/>
                <w:sz w:val="18"/>
                <w:szCs w:val="18"/>
                <w:lang w:val="es-ES_tradnl"/>
              </w:rPr>
            </w:pPr>
            <w:r w:rsidRPr="00733262">
              <w:rPr>
                <w:rFonts w:ascii="Arial" w:hAnsi="Arial" w:cs="Arial"/>
                <w:sz w:val="18"/>
                <w:szCs w:val="18"/>
                <w:lang w:val="es-ES_tradnl"/>
              </w:rPr>
              <w:t>Beneficio por la menor criminalidad entre 12 y 27 años US$ M=6</w:t>
            </w:r>
          </w:p>
        </w:tc>
        <w:tc>
          <w:tcPr>
            <w:tcW w:w="1116" w:type="dxa"/>
            <w:tcBorders>
              <w:top w:val="single" w:sz="4" w:space="0" w:color="auto"/>
              <w:left w:val="nil"/>
              <w:bottom w:val="single" w:sz="4" w:space="0" w:color="auto"/>
              <w:right w:val="single" w:sz="4" w:space="0" w:color="auto"/>
            </w:tcBorders>
            <w:vAlign w:val="center"/>
          </w:tcPr>
          <w:p w:rsidR="008E310B" w:rsidRPr="00733262" w:rsidRDefault="008E310B" w:rsidP="00EF61B3">
            <w:pPr>
              <w:spacing w:before="60" w:after="6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258,278,020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502,204,049</w:t>
            </w:r>
          </w:p>
        </w:tc>
      </w:tr>
      <w:tr w:rsidR="008E310B" w:rsidRPr="00733262" w:rsidTr="00EF61B3">
        <w:trPr>
          <w:trHeight w:val="600"/>
        </w:trPr>
        <w:tc>
          <w:tcPr>
            <w:tcW w:w="2985" w:type="dxa"/>
            <w:tcBorders>
              <w:top w:val="nil"/>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rPr>
                <w:rFonts w:ascii="Arial" w:hAnsi="Arial" w:cs="Arial"/>
                <w:sz w:val="18"/>
                <w:szCs w:val="18"/>
                <w:lang w:val="es-ES_tradnl"/>
              </w:rPr>
            </w:pPr>
            <w:r w:rsidRPr="00733262">
              <w:rPr>
                <w:rFonts w:ascii="Arial" w:hAnsi="Arial" w:cs="Arial"/>
                <w:sz w:val="18"/>
                <w:szCs w:val="18"/>
                <w:lang w:val="es-ES_tradnl"/>
              </w:rPr>
              <w:t>Beneficio menor número de años por graduado 1ria y 2ria (2 p.p.)</w:t>
            </w:r>
          </w:p>
        </w:tc>
        <w:tc>
          <w:tcPr>
            <w:tcW w:w="1116" w:type="dxa"/>
            <w:tcBorders>
              <w:top w:val="single" w:sz="4" w:space="0" w:color="auto"/>
              <w:left w:val="nil"/>
              <w:bottom w:val="single" w:sz="4" w:space="0" w:color="auto"/>
              <w:right w:val="single" w:sz="4" w:space="0" w:color="auto"/>
            </w:tcBorders>
            <w:vAlign w:val="center"/>
          </w:tcPr>
          <w:p w:rsidR="008E310B" w:rsidRPr="00733262" w:rsidRDefault="008E310B" w:rsidP="00EF61B3">
            <w:pPr>
              <w:spacing w:before="60" w:after="6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32,557,504</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64,394,826</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96,952,330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96,952,330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96,952,330</w:t>
            </w:r>
          </w:p>
        </w:tc>
        <w:tc>
          <w:tcPr>
            <w:tcW w:w="111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96,952,330</w:t>
            </w:r>
          </w:p>
        </w:tc>
      </w:tr>
      <w:tr w:rsidR="008E310B" w:rsidRPr="00733262" w:rsidTr="00EF61B3">
        <w:trPr>
          <w:trHeight w:val="199"/>
        </w:trPr>
        <w:tc>
          <w:tcPr>
            <w:tcW w:w="2985" w:type="dxa"/>
            <w:tcBorders>
              <w:top w:val="nil"/>
              <w:left w:val="nil"/>
              <w:bottom w:val="nil"/>
              <w:right w:val="nil"/>
            </w:tcBorders>
            <w:shd w:val="clear" w:color="auto" w:fill="auto"/>
            <w:noWrap/>
            <w:tcMar>
              <w:top w:w="15" w:type="dxa"/>
              <w:left w:w="15" w:type="dxa"/>
              <w:bottom w:w="0" w:type="dxa"/>
              <w:right w:w="15" w:type="dxa"/>
            </w:tcMar>
            <w:vAlign w:val="bottom"/>
            <w:hideMark/>
          </w:tcPr>
          <w:p w:rsidR="008E310B" w:rsidRPr="00733262" w:rsidRDefault="008E310B" w:rsidP="00EF61B3">
            <w:pPr>
              <w:spacing w:after="0" w:line="240" w:lineRule="auto"/>
              <w:rPr>
                <w:rFonts w:ascii="Arial" w:hAnsi="Arial" w:cs="Arial"/>
                <w:sz w:val="18"/>
                <w:szCs w:val="18"/>
              </w:rPr>
            </w:pPr>
          </w:p>
        </w:tc>
        <w:tc>
          <w:tcPr>
            <w:tcW w:w="1116" w:type="dxa"/>
            <w:tcBorders>
              <w:top w:val="nil"/>
              <w:left w:val="nil"/>
              <w:bottom w:val="single" w:sz="4" w:space="0" w:color="auto"/>
              <w:right w:val="nil"/>
            </w:tcBorders>
          </w:tcPr>
          <w:p w:rsidR="008E310B" w:rsidRPr="00733262" w:rsidRDefault="008E310B" w:rsidP="00EF61B3">
            <w:pPr>
              <w:spacing w:after="0" w:line="240" w:lineRule="auto"/>
              <w:rPr>
                <w:rFonts w:ascii="Arial" w:hAnsi="Arial" w:cs="Arial"/>
                <w:sz w:val="18"/>
                <w:szCs w:val="18"/>
              </w:rPr>
            </w:pPr>
          </w:p>
        </w:tc>
        <w:tc>
          <w:tcPr>
            <w:tcW w:w="1116" w:type="dxa"/>
            <w:tcBorders>
              <w:top w:val="nil"/>
              <w:left w:val="nil"/>
              <w:bottom w:val="nil"/>
              <w:right w:val="nil"/>
            </w:tcBorders>
            <w:shd w:val="clear" w:color="auto" w:fill="auto"/>
            <w:noWrap/>
            <w:tcMar>
              <w:top w:w="15" w:type="dxa"/>
              <w:left w:w="15" w:type="dxa"/>
              <w:bottom w:w="0" w:type="dxa"/>
              <w:right w:w="15" w:type="dxa"/>
            </w:tcMar>
            <w:vAlign w:val="center"/>
            <w:hideMark/>
          </w:tcPr>
          <w:p w:rsidR="008E310B" w:rsidRPr="00733262" w:rsidRDefault="008E310B" w:rsidP="00EF61B3">
            <w:pPr>
              <w:jc w:val="center"/>
              <w:rPr>
                <w:rFonts w:ascii="Arial" w:hAnsi="Arial" w:cs="Arial"/>
                <w:sz w:val="18"/>
                <w:szCs w:val="18"/>
              </w:rPr>
            </w:pPr>
          </w:p>
        </w:tc>
        <w:tc>
          <w:tcPr>
            <w:tcW w:w="1116" w:type="dxa"/>
            <w:tcBorders>
              <w:top w:val="nil"/>
              <w:left w:val="nil"/>
              <w:bottom w:val="nil"/>
              <w:right w:val="nil"/>
            </w:tcBorders>
            <w:shd w:val="clear" w:color="auto" w:fill="auto"/>
            <w:noWrap/>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sz w:val="18"/>
                <w:szCs w:val="18"/>
                <w:lang w:val="es-ES_tradnl"/>
              </w:rPr>
            </w:pPr>
          </w:p>
        </w:tc>
        <w:tc>
          <w:tcPr>
            <w:tcW w:w="1116" w:type="dxa"/>
            <w:tcBorders>
              <w:top w:val="nil"/>
              <w:left w:val="nil"/>
              <w:bottom w:val="nil"/>
              <w:right w:val="nil"/>
            </w:tcBorders>
            <w:shd w:val="clear" w:color="auto" w:fill="auto"/>
            <w:noWrap/>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sz w:val="18"/>
                <w:szCs w:val="18"/>
                <w:lang w:val="es-ES_tradnl"/>
              </w:rPr>
            </w:pPr>
          </w:p>
        </w:tc>
        <w:tc>
          <w:tcPr>
            <w:tcW w:w="1116" w:type="dxa"/>
            <w:tcBorders>
              <w:top w:val="nil"/>
              <w:left w:val="nil"/>
              <w:bottom w:val="nil"/>
              <w:right w:val="nil"/>
            </w:tcBorders>
            <w:shd w:val="clear" w:color="auto" w:fill="auto"/>
            <w:noWrap/>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sz w:val="18"/>
                <w:szCs w:val="18"/>
                <w:lang w:val="es-ES_tradnl"/>
              </w:rPr>
            </w:pPr>
          </w:p>
        </w:tc>
        <w:tc>
          <w:tcPr>
            <w:tcW w:w="111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sz w:val="18"/>
                <w:szCs w:val="18"/>
                <w:lang w:val="es-ES_tradnl"/>
              </w:rPr>
            </w:pPr>
          </w:p>
        </w:tc>
        <w:tc>
          <w:tcPr>
            <w:tcW w:w="1116" w:type="dxa"/>
            <w:tcBorders>
              <w:top w:val="nil"/>
              <w:left w:val="single" w:sz="4" w:space="0" w:color="auto"/>
              <w:bottom w:val="nil"/>
              <w:right w:val="nil"/>
            </w:tcBorders>
            <w:shd w:val="clear" w:color="auto" w:fill="auto"/>
            <w:noWrap/>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sz w:val="18"/>
                <w:szCs w:val="18"/>
                <w:lang w:val="es-ES_tradnl"/>
              </w:rPr>
            </w:pPr>
          </w:p>
        </w:tc>
        <w:tc>
          <w:tcPr>
            <w:tcW w:w="1116" w:type="dxa"/>
            <w:tcBorders>
              <w:top w:val="nil"/>
              <w:left w:val="nil"/>
              <w:bottom w:val="nil"/>
              <w:right w:val="nil"/>
            </w:tcBorders>
            <w:shd w:val="clear" w:color="auto" w:fill="auto"/>
            <w:noWrap/>
            <w:tcMar>
              <w:top w:w="15" w:type="dxa"/>
              <w:left w:w="15" w:type="dxa"/>
              <w:bottom w:w="0" w:type="dxa"/>
              <w:right w:w="15" w:type="dxa"/>
            </w:tcMar>
            <w:vAlign w:val="center"/>
            <w:hideMark/>
          </w:tcPr>
          <w:p w:rsidR="008E310B" w:rsidRPr="00733262" w:rsidRDefault="008E310B" w:rsidP="00EF61B3">
            <w:pPr>
              <w:spacing w:before="60" w:after="60" w:line="240" w:lineRule="auto"/>
              <w:jc w:val="center"/>
              <w:rPr>
                <w:rFonts w:ascii="Arial" w:hAnsi="Arial" w:cs="Arial"/>
                <w:sz w:val="18"/>
                <w:szCs w:val="18"/>
                <w:lang w:val="es-ES_tradnl"/>
              </w:rPr>
            </w:pPr>
          </w:p>
        </w:tc>
      </w:tr>
      <w:tr w:rsidR="008E310B" w:rsidRPr="00733262" w:rsidTr="00EF61B3">
        <w:trPr>
          <w:trHeight w:val="319"/>
        </w:trPr>
        <w:tc>
          <w:tcPr>
            <w:tcW w:w="2985" w:type="dxa"/>
            <w:tcBorders>
              <w:top w:val="single" w:sz="4" w:space="0" w:color="auto"/>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rPr>
                <w:rFonts w:ascii="Arial" w:hAnsi="Arial" w:cs="Arial"/>
                <w:b/>
                <w:bCs/>
                <w:sz w:val="18"/>
                <w:szCs w:val="18"/>
              </w:rPr>
            </w:pPr>
            <w:r w:rsidRPr="00733262">
              <w:rPr>
                <w:rFonts w:ascii="Arial" w:hAnsi="Arial" w:cs="Arial"/>
                <w:b/>
                <w:bCs/>
                <w:sz w:val="18"/>
                <w:szCs w:val="18"/>
              </w:rPr>
              <w:t>Beneficios Totales</w:t>
            </w:r>
          </w:p>
        </w:tc>
        <w:tc>
          <w:tcPr>
            <w:tcW w:w="1116" w:type="dxa"/>
            <w:tcBorders>
              <w:top w:val="single" w:sz="4" w:space="0" w:color="auto"/>
              <w:left w:val="nil"/>
              <w:bottom w:val="single" w:sz="4" w:space="0" w:color="auto"/>
              <w:right w:val="single" w:sz="4" w:space="0" w:color="auto"/>
            </w:tcBorders>
            <w:shd w:val="clear" w:color="000000" w:fill="EAF1DD"/>
            <w:vAlign w:val="center"/>
          </w:tcPr>
          <w:p w:rsidR="008E310B" w:rsidRPr="00733262" w:rsidRDefault="008E310B" w:rsidP="00EF61B3">
            <w:pPr>
              <w:spacing w:after="0" w:line="240" w:lineRule="auto"/>
              <w:jc w:val="center"/>
              <w:rPr>
                <w:rFonts w:ascii="Arial" w:hAnsi="Arial" w:cs="Arial"/>
                <w:b/>
                <w:bCs/>
                <w:sz w:val="18"/>
                <w:szCs w:val="18"/>
              </w:rPr>
            </w:pPr>
            <w:r w:rsidRPr="00733262">
              <w:rPr>
                <w:rFonts w:ascii="Arial" w:hAnsi="Arial" w:cs="Arial"/>
                <w:b/>
                <w:bCs/>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b/>
                <w:bCs/>
                <w:sz w:val="18"/>
                <w:szCs w:val="18"/>
              </w:rPr>
            </w:pPr>
            <w:r w:rsidRPr="00733262">
              <w:rPr>
                <w:rFonts w:ascii="Arial" w:hAnsi="Arial" w:cs="Arial"/>
                <w:b/>
                <w:bCs/>
                <w:sz w:val="18"/>
                <w:szCs w:val="18"/>
              </w:rPr>
              <w:t>2,103,088</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b/>
                <w:bCs/>
                <w:sz w:val="18"/>
                <w:szCs w:val="18"/>
              </w:rPr>
            </w:pPr>
            <w:r w:rsidRPr="00733262">
              <w:rPr>
                <w:rFonts w:ascii="Arial" w:hAnsi="Arial" w:cs="Arial"/>
                <w:b/>
                <w:bCs/>
                <w:sz w:val="18"/>
                <w:szCs w:val="18"/>
              </w:rPr>
              <w:t>36,717,160</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b/>
                <w:bCs/>
                <w:sz w:val="18"/>
                <w:szCs w:val="18"/>
              </w:rPr>
            </w:pPr>
            <w:r w:rsidRPr="00733262">
              <w:rPr>
                <w:rFonts w:ascii="Arial" w:hAnsi="Arial" w:cs="Arial"/>
                <w:b/>
                <w:bCs/>
                <w:sz w:val="18"/>
                <w:szCs w:val="18"/>
              </w:rPr>
              <w:t>70,634,309</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b/>
                <w:bCs/>
                <w:sz w:val="18"/>
                <w:szCs w:val="18"/>
              </w:rPr>
            </w:pPr>
            <w:r w:rsidRPr="00733262">
              <w:rPr>
                <w:rFonts w:ascii="Arial" w:hAnsi="Arial" w:cs="Arial"/>
                <w:b/>
                <w:bCs/>
                <w:sz w:val="18"/>
                <w:szCs w:val="18"/>
              </w:rPr>
              <w:t>103,191,813</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b/>
                <w:bCs/>
                <w:sz w:val="18"/>
                <w:szCs w:val="18"/>
              </w:rPr>
            </w:pPr>
            <w:r w:rsidRPr="00733262">
              <w:rPr>
                <w:rFonts w:ascii="Arial" w:hAnsi="Arial" w:cs="Arial"/>
                <w:b/>
                <w:bCs/>
                <w:sz w:val="18"/>
                <w:szCs w:val="18"/>
              </w:rPr>
              <w:t>103,191,813</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b/>
                <w:bCs/>
                <w:sz w:val="18"/>
                <w:szCs w:val="18"/>
              </w:rPr>
            </w:pPr>
            <w:r w:rsidRPr="00733262">
              <w:rPr>
                <w:rFonts w:ascii="Arial" w:hAnsi="Arial" w:cs="Arial"/>
                <w:b/>
                <w:bCs/>
                <w:sz w:val="18"/>
                <w:szCs w:val="18"/>
              </w:rPr>
              <w:t>361,469,834</w:t>
            </w:r>
          </w:p>
        </w:tc>
        <w:tc>
          <w:tcPr>
            <w:tcW w:w="1116"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b/>
                <w:bCs/>
                <w:sz w:val="18"/>
                <w:szCs w:val="18"/>
              </w:rPr>
            </w:pPr>
            <w:r w:rsidRPr="00733262">
              <w:rPr>
                <w:rFonts w:ascii="Arial" w:hAnsi="Arial" w:cs="Arial"/>
                <w:b/>
                <w:bCs/>
                <w:sz w:val="18"/>
                <w:szCs w:val="18"/>
              </w:rPr>
              <w:t>605,395,863</w:t>
            </w:r>
          </w:p>
        </w:tc>
      </w:tr>
    </w:tbl>
    <w:p w:rsidR="008E310B" w:rsidRPr="00733262" w:rsidRDefault="008E310B" w:rsidP="008E310B">
      <w:pPr>
        <w:rPr>
          <w:rFonts w:ascii="Arial" w:hAnsi="Arial" w:cs="Arial"/>
          <w:sz w:val="24"/>
          <w:szCs w:val="24"/>
          <w:lang w:val="es-ES_tradnl"/>
        </w:rPr>
      </w:pPr>
      <w:r w:rsidRPr="00733262">
        <w:rPr>
          <w:rFonts w:ascii="Arial" w:hAnsi="Arial" w:cs="Arial"/>
          <w:sz w:val="24"/>
          <w:szCs w:val="24"/>
          <w:lang w:val="es-ES_tradnl"/>
        </w:rPr>
        <w:t xml:space="preserve"> </w:t>
      </w:r>
    </w:p>
    <w:tbl>
      <w:tblPr>
        <w:tblW w:w="11425" w:type="dxa"/>
        <w:tblCellMar>
          <w:left w:w="0" w:type="dxa"/>
          <w:right w:w="0" w:type="dxa"/>
        </w:tblCellMar>
        <w:tblLook w:val="04A0" w:firstRow="1" w:lastRow="0" w:firstColumn="1" w:lastColumn="0" w:noHBand="0" w:noVBand="1"/>
      </w:tblPr>
      <w:tblGrid>
        <w:gridCol w:w="2985"/>
        <w:gridCol w:w="1240"/>
        <w:gridCol w:w="1240"/>
        <w:gridCol w:w="1240"/>
        <w:gridCol w:w="1240"/>
        <w:gridCol w:w="1240"/>
        <w:gridCol w:w="1120"/>
        <w:gridCol w:w="1120"/>
      </w:tblGrid>
      <w:tr w:rsidR="008E310B" w:rsidRPr="00733262" w:rsidTr="00EF61B3">
        <w:trPr>
          <w:trHeight w:val="255"/>
        </w:trPr>
        <w:tc>
          <w:tcPr>
            <w:tcW w:w="2985" w:type="dxa"/>
            <w:tcBorders>
              <w:top w:val="nil"/>
              <w:left w:val="nil"/>
              <w:bottom w:val="nil"/>
              <w:right w:val="nil"/>
            </w:tcBorders>
            <w:shd w:val="clear" w:color="auto" w:fill="auto"/>
            <w:noWrap/>
            <w:tcMar>
              <w:top w:w="15" w:type="dxa"/>
              <w:left w:w="15" w:type="dxa"/>
              <w:bottom w:w="0" w:type="dxa"/>
              <w:right w:w="15" w:type="dxa"/>
            </w:tcMar>
            <w:vAlign w:val="bottom"/>
            <w:hideMark/>
          </w:tcPr>
          <w:p w:rsidR="008E310B" w:rsidRPr="00733262" w:rsidRDefault="008E310B" w:rsidP="00EF61B3">
            <w:pPr>
              <w:spacing w:after="0" w:line="240" w:lineRule="auto"/>
              <w:rPr>
                <w:rFonts w:ascii="Arial" w:hAnsi="Arial" w:cs="Arial"/>
                <w:b/>
                <w:bCs/>
                <w:sz w:val="24"/>
                <w:szCs w:val="24"/>
              </w:rPr>
            </w:pPr>
            <w:r w:rsidRPr="008E310B">
              <w:rPr>
                <w:rFonts w:ascii="Arial" w:hAnsi="Arial" w:cs="Arial"/>
                <w:b/>
                <w:bCs/>
                <w:sz w:val="18"/>
                <w:szCs w:val="18"/>
              </w:rPr>
              <w:t>Tabla 10: Continuación</w:t>
            </w:r>
          </w:p>
        </w:tc>
        <w:tc>
          <w:tcPr>
            <w:tcW w:w="1240" w:type="dxa"/>
            <w:tcBorders>
              <w:top w:val="nil"/>
              <w:left w:val="nil"/>
              <w:bottom w:val="single" w:sz="4" w:space="0" w:color="auto"/>
              <w:right w:val="nil"/>
            </w:tcBorders>
            <w:shd w:val="clear" w:color="auto" w:fill="FBD4B4" w:themeFill="accent6" w:themeFillTint="66"/>
            <w:vAlign w:val="bottom"/>
          </w:tcPr>
          <w:p w:rsidR="008E310B" w:rsidRPr="008E310B" w:rsidRDefault="008E310B" w:rsidP="00EF61B3">
            <w:pPr>
              <w:spacing w:after="0" w:line="240" w:lineRule="auto"/>
              <w:jc w:val="center"/>
              <w:rPr>
                <w:rFonts w:ascii="Arial" w:hAnsi="Arial" w:cs="Arial"/>
                <w:sz w:val="18"/>
                <w:szCs w:val="24"/>
              </w:rPr>
            </w:pPr>
            <w:r w:rsidRPr="008E310B">
              <w:rPr>
                <w:rFonts w:ascii="Arial" w:hAnsi="Arial" w:cs="Arial"/>
                <w:sz w:val="18"/>
                <w:szCs w:val="24"/>
              </w:rPr>
              <w:t>14</w:t>
            </w:r>
          </w:p>
        </w:tc>
        <w:tc>
          <w:tcPr>
            <w:tcW w:w="1240" w:type="dxa"/>
            <w:tcBorders>
              <w:top w:val="nil"/>
              <w:left w:val="nil"/>
              <w:bottom w:val="single" w:sz="4" w:space="0" w:color="auto"/>
              <w:right w:val="nil"/>
            </w:tcBorders>
            <w:shd w:val="clear" w:color="auto" w:fill="FBD4B4" w:themeFill="accent6" w:themeFillTint="66"/>
            <w:vAlign w:val="bottom"/>
          </w:tcPr>
          <w:p w:rsidR="008E310B" w:rsidRPr="008E310B" w:rsidRDefault="008E310B" w:rsidP="00EF61B3">
            <w:pPr>
              <w:spacing w:after="0" w:line="240" w:lineRule="auto"/>
              <w:jc w:val="center"/>
              <w:rPr>
                <w:rFonts w:ascii="Arial" w:hAnsi="Arial" w:cs="Arial"/>
                <w:sz w:val="18"/>
                <w:szCs w:val="24"/>
              </w:rPr>
            </w:pPr>
            <w:r w:rsidRPr="008E310B">
              <w:rPr>
                <w:rFonts w:ascii="Arial" w:hAnsi="Arial" w:cs="Arial"/>
                <w:sz w:val="18"/>
                <w:szCs w:val="24"/>
              </w:rPr>
              <w:t>15</w:t>
            </w:r>
          </w:p>
        </w:tc>
        <w:tc>
          <w:tcPr>
            <w:tcW w:w="1240" w:type="dxa"/>
            <w:tcBorders>
              <w:top w:val="nil"/>
              <w:left w:val="nil"/>
              <w:bottom w:val="single" w:sz="4" w:space="0" w:color="auto"/>
              <w:right w:val="nil"/>
            </w:tcBorders>
            <w:shd w:val="clear" w:color="auto" w:fill="FBD4B4" w:themeFill="accent6" w:themeFillTint="66"/>
            <w:vAlign w:val="bottom"/>
          </w:tcPr>
          <w:p w:rsidR="008E310B" w:rsidRPr="008E310B" w:rsidRDefault="008E310B" w:rsidP="00EF61B3">
            <w:pPr>
              <w:spacing w:after="0" w:line="240" w:lineRule="auto"/>
              <w:jc w:val="center"/>
              <w:rPr>
                <w:rFonts w:ascii="Arial" w:hAnsi="Arial" w:cs="Arial"/>
                <w:sz w:val="18"/>
                <w:szCs w:val="24"/>
              </w:rPr>
            </w:pPr>
            <w:r w:rsidRPr="008E310B">
              <w:rPr>
                <w:rFonts w:ascii="Arial" w:hAnsi="Arial" w:cs="Arial"/>
                <w:sz w:val="18"/>
                <w:szCs w:val="24"/>
              </w:rPr>
              <w:t>16</w:t>
            </w:r>
          </w:p>
        </w:tc>
        <w:tc>
          <w:tcPr>
            <w:tcW w:w="1240" w:type="dxa"/>
            <w:tcBorders>
              <w:top w:val="nil"/>
              <w:left w:val="nil"/>
              <w:bottom w:val="nil"/>
              <w:right w:val="nil"/>
            </w:tcBorders>
            <w:shd w:val="clear" w:color="auto" w:fill="FBD4B4" w:themeFill="accent6" w:themeFillTint="66"/>
            <w:noWrap/>
            <w:tcMar>
              <w:top w:w="15" w:type="dxa"/>
              <w:left w:w="15" w:type="dxa"/>
              <w:bottom w:w="0" w:type="dxa"/>
              <w:right w:w="15" w:type="dxa"/>
            </w:tcMar>
            <w:vAlign w:val="bottom"/>
            <w:hideMark/>
          </w:tcPr>
          <w:p w:rsidR="008E310B" w:rsidRPr="008E310B" w:rsidRDefault="008E310B" w:rsidP="00EF61B3">
            <w:pPr>
              <w:spacing w:after="0" w:line="240" w:lineRule="auto"/>
              <w:jc w:val="center"/>
              <w:rPr>
                <w:rFonts w:ascii="Arial" w:hAnsi="Arial" w:cs="Arial"/>
                <w:sz w:val="18"/>
                <w:szCs w:val="24"/>
              </w:rPr>
            </w:pPr>
            <w:r w:rsidRPr="008E310B">
              <w:rPr>
                <w:rFonts w:ascii="Arial" w:hAnsi="Arial" w:cs="Arial"/>
                <w:sz w:val="18"/>
                <w:szCs w:val="24"/>
              </w:rPr>
              <w:t>17</w:t>
            </w:r>
          </w:p>
        </w:tc>
        <w:tc>
          <w:tcPr>
            <w:tcW w:w="1240" w:type="dxa"/>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8E310B" w:rsidRPr="008E310B" w:rsidRDefault="008E310B" w:rsidP="00EF61B3">
            <w:pPr>
              <w:spacing w:after="0" w:line="240" w:lineRule="auto"/>
              <w:jc w:val="center"/>
              <w:rPr>
                <w:rFonts w:ascii="Arial" w:hAnsi="Arial" w:cs="Arial"/>
                <w:sz w:val="18"/>
                <w:szCs w:val="24"/>
              </w:rPr>
            </w:pPr>
            <w:r w:rsidRPr="008E310B">
              <w:rPr>
                <w:rFonts w:ascii="Arial" w:hAnsi="Arial" w:cs="Arial"/>
                <w:sz w:val="18"/>
                <w:szCs w:val="24"/>
              </w:rPr>
              <w:t>18</w:t>
            </w:r>
          </w:p>
        </w:tc>
        <w:tc>
          <w:tcPr>
            <w:tcW w:w="1120"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rsidR="008E310B" w:rsidRPr="008E310B" w:rsidRDefault="008E310B" w:rsidP="00EF61B3">
            <w:pPr>
              <w:spacing w:after="0" w:line="240" w:lineRule="auto"/>
              <w:jc w:val="center"/>
              <w:rPr>
                <w:rFonts w:ascii="Arial" w:hAnsi="Arial" w:cs="Arial"/>
                <w:sz w:val="18"/>
                <w:szCs w:val="24"/>
              </w:rPr>
            </w:pPr>
            <w:r w:rsidRPr="008E310B">
              <w:rPr>
                <w:rFonts w:ascii="Arial" w:hAnsi="Arial" w:cs="Arial"/>
                <w:sz w:val="18"/>
                <w:szCs w:val="24"/>
              </w:rPr>
              <w:t>22</w:t>
            </w:r>
          </w:p>
        </w:tc>
        <w:tc>
          <w:tcPr>
            <w:tcW w:w="1120" w:type="dxa"/>
            <w:tcBorders>
              <w:top w:val="nil"/>
              <w:left w:val="nil"/>
              <w:bottom w:val="nil"/>
              <w:right w:val="nil"/>
            </w:tcBorders>
            <w:shd w:val="clear" w:color="auto" w:fill="auto"/>
            <w:noWrap/>
            <w:tcMar>
              <w:top w:w="15" w:type="dxa"/>
              <w:left w:w="15" w:type="dxa"/>
              <w:bottom w:w="0" w:type="dxa"/>
              <w:right w:w="15" w:type="dxa"/>
            </w:tcMar>
            <w:vAlign w:val="bottom"/>
            <w:hideMark/>
          </w:tcPr>
          <w:p w:rsidR="008E310B" w:rsidRPr="008E310B" w:rsidRDefault="008E310B" w:rsidP="00EF61B3">
            <w:pPr>
              <w:spacing w:after="0" w:line="240" w:lineRule="auto"/>
              <w:jc w:val="center"/>
              <w:rPr>
                <w:rFonts w:ascii="Arial" w:hAnsi="Arial" w:cs="Arial"/>
                <w:sz w:val="18"/>
                <w:szCs w:val="24"/>
              </w:rPr>
            </w:pPr>
            <w:r w:rsidRPr="008E310B">
              <w:rPr>
                <w:rFonts w:ascii="Arial" w:hAnsi="Arial" w:cs="Arial"/>
                <w:sz w:val="18"/>
                <w:szCs w:val="24"/>
              </w:rPr>
              <w:t>23</w:t>
            </w:r>
          </w:p>
        </w:tc>
      </w:tr>
      <w:tr w:rsidR="008E310B" w:rsidRPr="00733262" w:rsidTr="00EF61B3">
        <w:trPr>
          <w:trHeight w:val="319"/>
        </w:trPr>
        <w:tc>
          <w:tcPr>
            <w:tcW w:w="2985" w:type="dxa"/>
            <w:tcBorders>
              <w:top w:val="single" w:sz="4" w:space="0" w:color="auto"/>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after="0" w:line="240" w:lineRule="auto"/>
              <w:rPr>
                <w:rFonts w:ascii="Arial" w:hAnsi="Arial" w:cs="Arial"/>
                <w:b/>
                <w:bCs/>
                <w:sz w:val="18"/>
                <w:szCs w:val="18"/>
              </w:rPr>
            </w:pPr>
            <w:r w:rsidRPr="00733262">
              <w:rPr>
                <w:rFonts w:ascii="Arial" w:hAnsi="Arial" w:cs="Arial"/>
                <w:b/>
                <w:bCs/>
                <w:sz w:val="18"/>
                <w:szCs w:val="18"/>
              </w:rPr>
              <w:t>Indicadores de Productos</w:t>
            </w:r>
          </w:p>
        </w:tc>
        <w:tc>
          <w:tcPr>
            <w:tcW w:w="1240" w:type="dxa"/>
            <w:tcBorders>
              <w:top w:val="single" w:sz="4" w:space="0" w:color="auto"/>
              <w:left w:val="nil"/>
              <w:bottom w:val="single" w:sz="4" w:space="0" w:color="auto"/>
              <w:right w:val="single" w:sz="4" w:space="0" w:color="auto"/>
            </w:tcBorders>
            <w:shd w:val="clear" w:color="000000" w:fill="EAF1DD"/>
            <w:vAlign w:val="center"/>
          </w:tcPr>
          <w:p w:rsidR="008E310B" w:rsidRPr="00733262" w:rsidRDefault="008E310B" w:rsidP="00EF61B3">
            <w:pPr>
              <w:spacing w:after="0" w:line="240" w:lineRule="auto"/>
              <w:jc w:val="center"/>
              <w:rPr>
                <w:rFonts w:ascii="Arial" w:hAnsi="Arial" w:cs="Arial"/>
                <w:b/>
                <w:bCs/>
                <w:sz w:val="18"/>
                <w:szCs w:val="18"/>
              </w:rPr>
            </w:pPr>
            <w:r w:rsidRPr="00733262">
              <w:rPr>
                <w:rFonts w:ascii="Arial" w:hAnsi="Arial" w:cs="Arial"/>
                <w:b/>
                <w:bCs/>
                <w:sz w:val="18"/>
                <w:szCs w:val="18"/>
              </w:rPr>
              <w:t>2029</w:t>
            </w:r>
          </w:p>
        </w:tc>
        <w:tc>
          <w:tcPr>
            <w:tcW w:w="1240" w:type="dxa"/>
            <w:tcBorders>
              <w:top w:val="single" w:sz="4" w:space="0" w:color="auto"/>
              <w:left w:val="single" w:sz="4" w:space="0" w:color="auto"/>
              <w:bottom w:val="single" w:sz="4" w:space="0" w:color="auto"/>
              <w:right w:val="single" w:sz="4" w:space="0" w:color="auto"/>
            </w:tcBorders>
            <w:shd w:val="clear" w:color="000000" w:fill="EAF1DD"/>
            <w:vAlign w:val="center"/>
          </w:tcPr>
          <w:p w:rsidR="008E310B" w:rsidRPr="00733262" w:rsidRDefault="008E310B" w:rsidP="00EF61B3">
            <w:pPr>
              <w:spacing w:after="0" w:line="240" w:lineRule="auto"/>
              <w:jc w:val="center"/>
              <w:rPr>
                <w:rFonts w:ascii="Arial" w:hAnsi="Arial" w:cs="Arial"/>
                <w:b/>
                <w:bCs/>
                <w:sz w:val="18"/>
                <w:szCs w:val="18"/>
              </w:rPr>
            </w:pPr>
            <w:r w:rsidRPr="00733262">
              <w:rPr>
                <w:rFonts w:ascii="Arial" w:hAnsi="Arial" w:cs="Arial"/>
                <w:b/>
                <w:bCs/>
                <w:sz w:val="18"/>
                <w:szCs w:val="18"/>
              </w:rPr>
              <w:t>2030</w:t>
            </w:r>
          </w:p>
        </w:tc>
        <w:tc>
          <w:tcPr>
            <w:tcW w:w="1240" w:type="dxa"/>
            <w:tcBorders>
              <w:top w:val="single" w:sz="4" w:space="0" w:color="auto"/>
              <w:left w:val="single" w:sz="4" w:space="0" w:color="auto"/>
              <w:bottom w:val="single" w:sz="4" w:space="0" w:color="auto"/>
              <w:right w:val="single" w:sz="4" w:space="0" w:color="auto"/>
            </w:tcBorders>
            <w:shd w:val="clear" w:color="000000" w:fill="EAF1DD"/>
            <w:vAlign w:val="center"/>
          </w:tcPr>
          <w:p w:rsidR="008E310B" w:rsidRPr="00733262" w:rsidRDefault="008E310B" w:rsidP="00EF61B3">
            <w:pPr>
              <w:spacing w:after="0" w:line="240" w:lineRule="auto"/>
              <w:jc w:val="center"/>
              <w:rPr>
                <w:rFonts w:ascii="Arial" w:hAnsi="Arial" w:cs="Arial"/>
                <w:b/>
                <w:bCs/>
                <w:sz w:val="18"/>
                <w:szCs w:val="18"/>
              </w:rPr>
            </w:pPr>
            <w:r w:rsidRPr="00733262">
              <w:rPr>
                <w:rFonts w:ascii="Arial" w:hAnsi="Arial" w:cs="Arial"/>
                <w:b/>
                <w:bCs/>
                <w:sz w:val="18"/>
                <w:szCs w:val="18"/>
              </w:rPr>
              <w:t>2031</w:t>
            </w:r>
          </w:p>
        </w:tc>
        <w:tc>
          <w:tcPr>
            <w:tcW w:w="1240" w:type="dxa"/>
            <w:tcBorders>
              <w:top w:val="single" w:sz="4" w:space="0" w:color="auto"/>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b/>
                <w:bCs/>
                <w:sz w:val="18"/>
                <w:szCs w:val="18"/>
              </w:rPr>
            </w:pPr>
            <w:r w:rsidRPr="00733262">
              <w:rPr>
                <w:rFonts w:ascii="Arial" w:hAnsi="Arial" w:cs="Arial"/>
                <w:b/>
                <w:bCs/>
                <w:sz w:val="18"/>
                <w:szCs w:val="18"/>
              </w:rPr>
              <w:t>2032</w:t>
            </w:r>
          </w:p>
        </w:tc>
        <w:tc>
          <w:tcPr>
            <w:tcW w:w="1240"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b/>
                <w:bCs/>
                <w:sz w:val="18"/>
                <w:szCs w:val="18"/>
              </w:rPr>
            </w:pPr>
            <w:r w:rsidRPr="00733262">
              <w:rPr>
                <w:rFonts w:ascii="Arial" w:hAnsi="Arial" w:cs="Arial"/>
                <w:b/>
                <w:bCs/>
                <w:sz w:val="18"/>
                <w:szCs w:val="18"/>
              </w:rPr>
              <w:t>2033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b/>
                <w:sz w:val="18"/>
                <w:szCs w:val="18"/>
              </w:rPr>
            </w:pPr>
            <w:r w:rsidRPr="00733262">
              <w:rPr>
                <w:rFonts w:ascii="Arial" w:hAnsi="Arial" w:cs="Arial"/>
                <w:b/>
                <w:sz w:val="18"/>
                <w:szCs w:val="18"/>
              </w:rPr>
              <w:t>2037</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b/>
                <w:sz w:val="18"/>
                <w:szCs w:val="18"/>
              </w:rPr>
            </w:pPr>
            <w:r w:rsidRPr="00733262">
              <w:rPr>
                <w:rFonts w:ascii="Arial" w:hAnsi="Arial" w:cs="Arial"/>
                <w:b/>
                <w:sz w:val="18"/>
                <w:szCs w:val="18"/>
              </w:rPr>
              <w:t>2038</w:t>
            </w:r>
          </w:p>
        </w:tc>
      </w:tr>
      <w:tr w:rsidR="008E310B" w:rsidRPr="00733262" w:rsidTr="00EF61B3">
        <w:trPr>
          <w:trHeight w:val="600"/>
        </w:trPr>
        <w:tc>
          <w:tcPr>
            <w:tcW w:w="2985" w:type="dxa"/>
            <w:tcBorders>
              <w:top w:val="nil"/>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rPr>
                <w:rFonts w:ascii="Arial" w:hAnsi="Arial" w:cs="Arial"/>
                <w:sz w:val="18"/>
                <w:szCs w:val="18"/>
                <w:lang w:val="es-ES_tradnl"/>
              </w:rPr>
            </w:pPr>
            <w:r w:rsidRPr="00733262">
              <w:rPr>
                <w:rFonts w:ascii="Arial" w:hAnsi="Arial" w:cs="Arial"/>
                <w:sz w:val="18"/>
                <w:szCs w:val="18"/>
                <w:lang w:val="es-ES_tradnl"/>
              </w:rPr>
              <w:t>Beneficio por menos educación especial remedial (12%-9.2%)</w:t>
            </w:r>
          </w:p>
        </w:tc>
        <w:tc>
          <w:tcPr>
            <w:tcW w:w="1240" w:type="dxa"/>
            <w:tcBorders>
              <w:top w:val="single" w:sz="4" w:space="0" w:color="auto"/>
              <w:left w:val="nil"/>
              <w:bottom w:val="single" w:sz="4" w:space="0" w:color="auto"/>
              <w:right w:val="single" w:sz="4" w:space="0" w:color="auto"/>
            </w:tcBorders>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6,239,484</w:t>
            </w:r>
          </w:p>
        </w:tc>
        <w:tc>
          <w:tcPr>
            <w:tcW w:w="1240" w:type="dxa"/>
            <w:tcBorders>
              <w:top w:val="single" w:sz="4" w:space="0" w:color="auto"/>
              <w:left w:val="single" w:sz="4" w:space="0" w:color="auto"/>
              <w:bottom w:val="single" w:sz="4" w:space="0" w:color="auto"/>
              <w:right w:val="single" w:sz="4" w:space="0" w:color="auto"/>
            </w:tcBorders>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6,239,484</w:t>
            </w:r>
          </w:p>
        </w:tc>
        <w:tc>
          <w:tcPr>
            <w:tcW w:w="1240" w:type="dxa"/>
            <w:tcBorders>
              <w:top w:val="single" w:sz="4" w:space="0" w:color="auto"/>
              <w:left w:val="single" w:sz="4" w:space="0" w:color="auto"/>
              <w:bottom w:val="single" w:sz="4" w:space="0" w:color="auto"/>
              <w:right w:val="single" w:sz="4" w:space="0" w:color="auto"/>
            </w:tcBorders>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6,239,484</w:t>
            </w:r>
          </w:p>
        </w:tc>
        <w:tc>
          <w:tcPr>
            <w:tcW w:w="124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6,239,484</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rPr>
            </w:pPr>
            <w:r w:rsidRPr="00733262">
              <w:rPr>
                <w:rFonts w:ascii="Arial" w:hAnsi="Arial" w:cs="Arial"/>
                <w:sz w:val="18"/>
                <w:szCs w:val="18"/>
              </w:rPr>
              <w:t>0</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r>
      <w:tr w:rsidR="008E310B" w:rsidRPr="00733262" w:rsidTr="00EF61B3">
        <w:trPr>
          <w:trHeight w:val="600"/>
        </w:trPr>
        <w:tc>
          <w:tcPr>
            <w:tcW w:w="2985" w:type="dxa"/>
            <w:tcBorders>
              <w:top w:val="nil"/>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rPr>
                <w:rFonts w:ascii="Arial" w:hAnsi="Arial" w:cs="Arial"/>
                <w:sz w:val="18"/>
                <w:szCs w:val="18"/>
                <w:lang w:val="es-ES_tradnl"/>
              </w:rPr>
            </w:pPr>
            <w:r w:rsidRPr="00733262">
              <w:rPr>
                <w:rFonts w:ascii="Arial" w:hAnsi="Arial" w:cs="Arial"/>
                <w:sz w:val="18"/>
                <w:szCs w:val="18"/>
                <w:lang w:val="es-ES_tradnl"/>
              </w:rPr>
              <w:t>Beneficio por más graduados en 1ria y 2ria US$ (2 p.p. incremento)</w:t>
            </w:r>
          </w:p>
        </w:tc>
        <w:tc>
          <w:tcPr>
            <w:tcW w:w="1240" w:type="dxa"/>
            <w:tcBorders>
              <w:top w:val="single" w:sz="4" w:space="0" w:color="auto"/>
              <w:left w:val="nil"/>
              <w:bottom w:val="single" w:sz="4" w:space="0" w:color="auto"/>
              <w:right w:val="single" w:sz="4" w:space="0" w:color="auto"/>
            </w:tcBorders>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5,696,438</w:t>
            </w:r>
          </w:p>
        </w:tc>
        <w:tc>
          <w:tcPr>
            <w:tcW w:w="1240" w:type="dxa"/>
            <w:tcBorders>
              <w:top w:val="single" w:sz="4" w:space="0" w:color="auto"/>
              <w:left w:val="single" w:sz="4" w:space="0" w:color="auto"/>
              <w:bottom w:val="single" w:sz="4" w:space="0" w:color="auto"/>
              <w:right w:val="single" w:sz="4" w:space="0" w:color="auto"/>
            </w:tcBorders>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11,266,869</w:t>
            </w:r>
          </w:p>
        </w:tc>
        <w:tc>
          <w:tcPr>
            <w:tcW w:w="1240" w:type="dxa"/>
            <w:tcBorders>
              <w:top w:val="single" w:sz="4" w:space="0" w:color="auto"/>
              <w:left w:val="single" w:sz="4" w:space="0" w:color="auto"/>
              <w:bottom w:val="single" w:sz="4" w:space="0" w:color="auto"/>
              <w:right w:val="single" w:sz="4" w:space="0" w:color="auto"/>
            </w:tcBorders>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16,963,307</w:t>
            </w:r>
          </w:p>
        </w:tc>
        <w:tc>
          <w:tcPr>
            <w:tcW w:w="124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16,963,307</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16,963,307</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2,746,416</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5,432,080</w:t>
            </w:r>
          </w:p>
        </w:tc>
      </w:tr>
      <w:tr w:rsidR="008E310B" w:rsidRPr="00733262" w:rsidTr="00EF61B3">
        <w:trPr>
          <w:trHeight w:val="600"/>
        </w:trPr>
        <w:tc>
          <w:tcPr>
            <w:tcW w:w="2985" w:type="dxa"/>
            <w:tcBorders>
              <w:top w:val="nil"/>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rPr>
                <w:rFonts w:ascii="Arial" w:hAnsi="Arial" w:cs="Arial"/>
                <w:sz w:val="18"/>
                <w:szCs w:val="18"/>
                <w:lang w:val="es-ES_tradnl"/>
              </w:rPr>
            </w:pPr>
            <w:r w:rsidRPr="00733262">
              <w:rPr>
                <w:rFonts w:ascii="Arial" w:hAnsi="Arial" w:cs="Arial"/>
                <w:sz w:val="18"/>
                <w:szCs w:val="18"/>
                <w:lang w:val="es-ES_tradnl"/>
              </w:rPr>
              <w:t>Beneficio por la menor criminalidad entre 12 y 27 años US$</w:t>
            </w:r>
          </w:p>
        </w:tc>
        <w:tc>
          <w:tcPr>
            <w:tcW w:w="1240" w:type="dxa"/>
            <w:tcBorders>
              <w:top w:val="single" w:sz="4" w:space="0" w:color="auto"/>
              <w:left w:val="nil"/>
              <w:bottom w:val="single" w:sz="4" w:space="0" w:color="auto"/>
              <w:right w:val="single" w:sz="4" w:space="0" w:color="auto"/>
            </w:tcBorders>
            <w:vAlign w:val="center"/>
          </w:tcPr>
          <w:p w:rsidR="008E310B" w:rsidRPr="00733262" w:rsidRDefault="008E310B" w:rsidP="00EF61B3">
            <w:pPr>
              <w:spacing w:after="0" w:line="240" w:lineRule="auto"/>
              <w:jc w:val="right"/>
              <w:rPr>
                <w:rFonts w:ascii="Arial" w:hAnsi="Arial" w:cs="Arial"/>
                <w:sz w:val="18"/>
                <w:szCs w:val="18"/>
                <w:lang w:val="es-ES_tradnl"/>
              </w:rPr>
            </w:pPr>
            <w:r w:rsidRPr="00733262">
              <w:rPr>
                <w:rFonts w:ascii="Arial" w:hAnsi="Arial" w:cs="Arial"/>
                <w:sz w:val="18"/>
                <w:szCs w:val="18"/>
                <w:lang w:val="es-ES_tradnl"/>
              </w:rPr>
              <w:t>753,306,074</w:t>
            </w:r>
          </w:p>
        </w:tc>
        <w:tc>
          <w:tcPr>
            <w:tcW w:w="1240" w:type="dxa"/>
            <w:tcBorders>
              <w:top w:val="single" w:sz="4" w:space="0" w:color="auto"/>
              <w:left w:val="single" w:sz="4" w:space="0" w:color="auto"/>
              <w:bottom w:val="single" w:sz="4" w:space="0" w:color="auto"/>
              <w:right w:val="single" w:sz="4" w:space="0" w:color="auto"/>
            </w:tcBorders>
            <w:vAlign w:val="center"/>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240" w:type="dxa"/>
            <w:tcBorders>
              <w:top w:val="single" w:sz="4" w:space="0" w:color="auto"/>
              <w:left w:val="single" w:sz="4" w:space="0" w:color="auto"/>
              <w:bottom w:val="single" w:sz="4" w:space="0" w:color="auto"/>
              <w:right w:val="single" w:sz="4" w:space="0" w:color="auto"/>
            </w:tcBorders>
            <w:vAlign w:val="center"/>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24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r>
      <w:tr w:rsidR="008E310B" w:rsidRPr="00733262" w:rsidTr="00EF61B3">
        <w:trPr>
          <w:trHeight w:val="600"/>
        </w:trPr>
        <w:tc>
          <w:tcPr>
            <w:tcW w:w="2985" w:type="dxa"/>
            <w:tcBorders>
              <w:top w:val="nil"/>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rPr>
                <w:rFonts w:ascii="Arial" w:hAnsi="Arial" w:cs="Arial"/>
                <w:sz w:val="18"/>
                <w:szCs w:val="18"/>
                <w:lang w:val="es-ES_tradnl"/>
              </w:rPr>
            </w:pPr>
            <w:r w:rsidRPr="00733262">
              <w:rPr>
                <w:rFonts w:ascii="Arial" w:hAnsi="Arial" w:cs="Arial"/>
                <w:sz w:val="18"/>
                <w:szCs w:val="18"/>
                <w:lang w:val="es-ES_tradnl"/>
              </w:rPr>
              <w:t>Beneficio menor número de años por graduado 1ria y 2ria (2 p.p.)</w:t>
            </w:r>
          </w:p>
        </w:tc>
        <w:tc>
          <w:tcPr>
            <w:tcW w:w="1240" w:type="dxa"/>
            <w:tcBorders>
              <w:top w:val="single" w:sz="4" w:space="0" w:color="auto"/>
              <w:left w:val="nil"/>
              <w:bottom w:val="single" w:sz="4" w:space="0" w:color="auto"/>
              <w:right w:val="single" w:sz="4" w:space="0" w:color="auto"/>
            </w:tcBorders>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6,839,036</w:t>
            </w:r>
          </w:p>
        </w:tc>
        <w:tc>
          <w:tcPr>
            <w:tcW w:w="1240" w:type="dxa"/>
            <w:tcBorders>
              <w:top w:val="single" w:sz="4" w:space="0" w:color="auto"/>
              <w:left w:val="single" w:sz="4" w:space="0" w:color="auto"/>
              <w:bottom w:val="single" w:sz="4" w:space="0" w:color="auto"/>
              <w:right w:val="single" w:sz="4" w:space="0" w:color="auto"/>
            </w:tcBorders>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13,526,790</w:t>
            </w:r>
          </w:p>
        </w:tc>
        <w:tc>
          <w:tcPr>
            <w:tcW w:w="1240" w:type="dxa"/>
            <w:tcBorders>
              <w:top w:val="single" w:sz="4" w:space="0" w:color="auto"/>
              <w:left w:val="single" w:sz="4" w:space="0" w:color="auto"/>
              <w:bottom w:val="single" w:sz="4" w:space="0" w:color="auto"/>
              <w:right w:val="single" w:sz="4" w:space="0" w:color="auto"/>
            </w:tcBorders>
            <w:vAlign w:val="center"/>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20,365,826</w:t>
            </w:r>
          </w:p>
        </w:tc>
        <w:tc>
          <w:tcPr>
            <w:tcW w:w="124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right"/>
              <w:rPr>
                <w:rFonts w:ascii="Arial" w:hAnsi="Arial" w:cs="Arial"/>
                <w:sz w:val="18"/>
                <w:szCs w:val="18"/>
              </w:rPr>
            </w:pPr>
            <w:r w:rsidRPr="00733262">
              <w:rPr>
                <w:rFonts w:ascii="Arial" w:hAnsi="Arial" w:cs="Arial"/>
                <w:sz w:val="18"/>
                <w:szCs w:val="18"/>
              </w:rPr>
              <w:t>20,365,826</w:t>
            </w:r>
          </w:p>
        </w:tc>
        <w:tc>
          <w:tcPr>
            <w:tcW w:w="12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rPr>
            </w:pPr>
            <w:r w:rsidRPr="00733262">
              <w:rPr>
                <w:rFonts w:ascii="Arial" w:hAnsi="Arial" w:cs="Arial"/>
                <w:sz w:val="18"/>
                <w:szCs w:val="18"/>
              </w:rPr>
              <w:t>0</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8E310B" w:rsidRPr="00733262" w:rsidRDefault="008E310B" w:rsidP="00EF61B3">
            <w:pPr>
              <w:spacing w:after="0" w:line="240" w:lineRule="auto"/>
              <w:jc w:val="center"/>
              <w:rPr>
                <w:rFonts w:ascii="Arial" w:hAnsi="Arial" w:cs="Arial"/>
                <w:sz w:val="18"/>
                <w:szCs w:val="18"/>
                <w:lang w:val="es-ES_tradnl"/>
              </w:rPr>
            </w:pPr>
            <w:r w:rsidRPr="00733262">
              <w:rPr>
                <w:rFonts w:ascii="Arial" w:hAnsi="Arial" w:cs="Arial"/>
                <w:sz w:val="18"/>
                <w:szCs w:val="18"/>
                <w:lang w:val="es-ES_tradnl"/>
              </w:rPr>
              <w:t>0</w:t>
            </w:r>
          </w:p>
        </w:tc>
      </w:tr>
      <w:tr w:rsidR="008E310B" w:rsidRPr="00733262" w:rsidTr="00EF61B3">
        <w:trPr>
          <w:trHeight w:val="199"/>
        </w:trPr>
        <w:tc>
          <w:tcPr>
            <w:tcW w:w="2985" w:type="dxa"/>
            <w:tcBorders>
              <w:top w:val="nil"/>
              <w:left w:val="nil"/>
              <w:bottom w:val="nil"/>
              <w:right w:val="nil"/>
            </w:tcBorders>
            <w:shd w:val="clear" w:color="auto" w:fill="auto"/>
            <w:noWrap/>
            <w:tcMar>
              <w:top w:w="15" w:type="dxa"/>
              <w:left w:w="15" w:type="dxa"/>
              <w:bottom w:w="0" w:type="dxa"/>
              <w:right w:w="15" w:type="dxa"/>
            </w:tcMar>
            <w:vAlign w:val="bottom"/>
            <w:hideMark/>
          </w:tcPr>
          <w:p w:rsidR="008E310B" w:rsidRPr="00733262" w:rsidRDefault="008E310B" w:rsidP="00EF61B3">
            <w:pPr>
              <w:spacing w:after="0" w:line="240" w:lineRule="auto"/>
              <w:rPr>
                <w:rFonts w:ascii="Arial" w:hAnsi="Arial" w:cs="Arial"/>
                <w:sz w:val="18"/>
                <w:szCs w:val="18"/>
              </w:rPr>
            </w:pPr>
          </w:p>
        </w:tc>
        <w:tc>
          <w:tcPr>
            <w:tcW w:w="0" w:type="auto"/>
            <w:tcBorders>
              <w:top w:val="nil"/>
              <w:left w:val="nil"/>
              <w:bottom w:val="single" w:sz="4" w:space="0" w:color="auto"/>
              <w:right w:val="nil"/>
            </w:tcBorders>
            <w:vAlign w:val="bottom"/>
          </w:tcPr>
          <w:p w:rsidR="008E310B" w:rsidRPr="00733262" w:rsidRDefault="008E310B" w:rsidP="00EF61B3">
            <w:pPr>
              <w:spacing w:before="60" w:after="60" w:line="240" w:lineRule="auto"/>
              <w:jc w:val="center"/>
              <w:rPr>
                <w:rFonts w:ascii="Arial" w:hAnsi="Arial" w:cs="Arial"/>
                <w:sz w:val="18"/>
                <w:szCs w:val="18"/>
                <w:lang w:val="es-ES_tradnl"/>
              </w:rPr>
            </w:pPr>
          </w:p>
        </w:tc>
        <w:tc>
          <w:tcPr>
            <w:tcW w:w="0" w:type="auto"/>
            <w:tcBorders>
              <w:top w:val="nil"/>
              <w:left w:val="nil"/>
              <w:bottom w:val="single" w:sz="4" w:space="0" w:color="auto"/>
              <w:right w:val="nil"/>
            </w:tcBorders>
            <w:vAlign w:val="bottom"/>
          </w:tcPr>
          <w:p w:rsidR="008E310B" w:rsidRPr="00733262" w:rsidRDefault="008E310B" w:rsidP="00EF61B3">
            <w:pPr>
              <w:spacing w:before="60" w:after="60" w:line="240" w:lineRule="auto"/>
              <w:jc w:val="center"/>
              <w:rPr>
                <w:rFonts w:ascii="Arial" w:hAnsi="Arial" w:cs="Arial"/>
                <w:sz w:val="18"/>
                <w:szCs w:val="18"/>
                <w:lang w:val="es-ES_tradnl"/>
              </w:rPr>
            </w:pPr>
          </w:p>
        </w:tc>
        <w:tc>
          <w:tcPr>
            <w:tcW w:w="0" w:type="auto"/>
            <w:tcBorders>
              <w:top w:val="nil"/>
              <w:left w:val="nil"/>
              <w:bottom w:val="single" w:sz="4" w:space="0" w:color="auto"/>
              <w:right w:val="nil"/>
            </w:tcBorders>
            <w:vAlign w:val="bottom"/>
          </w:tcPr>
          <w:p w:rsidR="008E310B" w:rsidRPr="00733262" w:rsidRDefault="008E310B" w:rsidP="00EF61B3">
            <w:pPr>
              <w:spacing w:before="60" w:after="60" w:line="240" w:lineRule="auto"/>
              <w:jc w:val="center"/>
              <w:rPr>
                <w:rFonts w:ascii="Arial" w:hAnsi="Arial" w:cs="Arial"/>
                <w:sz w:val="18"/>
                <w:szCs w:val="18"/>
                <w:lang w:val="es-ES_tradnl"/>
              </w:rPr>
            </w:pP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8E310B" w:rsidRPr="00733262" w:rsidRDefault="008E310B" w:rsidP="00EF61B3">
            <w:pPr>
              <w:spacing w:before="60" w:after="60" w:line="240" w:lineRule="auto"/>
              <w:jc w:val="center"/>
              <w:rPr>
                <w:rFonts w:ascii="Arial" w:hAnsi="Arial" w:cs="Arial"/>
                <w:sz w:val="18"/>
                <w:szCs w:val="18"/>
                <w:lang w:val="es-ES_tradnl"/>
              </w:rPr>
            </w:pPr>
          </w:p>
        </w:tc>
        <w:tc>
          <w:tcPr>
            <w:tcW w:w="0" w:type="auto"/>
            <w:tcBorders>
              <w:top w:val="nil"/>
              <w:left w:val="nil"/>
              <w:bottom w:val="nil"/>
              <w:right w:val="single" w:sz="4" w:space="0" w:color="auto"/>
            </w:tcBorders>
            <w:shd w:val="clear" w:color="auto" w:fill="auto"/>
            <w:noWrap/>
            <w:tcMar>
              <w:top w:w="15" w:type="dxa"/>
              <w:left w:w="15" w:type="dxa"/>
              <w:bottom w:w="0" w:type="dxa"/>
              <w:right w:w="15" w:type="dxa"/>
            </w:tcMar>
            <w:vAlign w:val="bottom"/>
            <w:hideMark/>
          </w:tcPr>
          <w:p w:rsidR="008E310B" w:rsidRPr="00733262" w:rsidRDefault="008E310B" w:rsidP="00EF61B3">
            <w:pPr>
              <w:spacing w:before="60" w:after="60" w:line="240" w:lineRule="auto"/>
              <w:jc w:val="center"/>
              <w:rPr>
                <w:rFonts w:ascii="Arial" w:hAnsi="Arial" w:cs="Arial"/>
                <w:sz w:val="18"/>
                <w:szCs w:val="18"/>
                <w:lang w:val="es-ES_tradnl"/>
              </w:rPr>
            </w:pPr>
          </w:p>
        </w:tc>
        <w:tc>
          <w:tcPr>
            <w:tcW w:w="0" w:type="auto"/>
            <w:tcBorders>
              <w:top w:val="single" w:sz="4" w:space="0" w:color="auto"/>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rsidR="008E310B" w:rsidRPr="00733262" w:rsidRDefault="008E310B" w:rsidP="00EF61B3">
            <w:pPr>
              <w:spacing w:before="60" w:after="60" w:line="240" w:lineRule="auto"/>
              <w:jc w:val="center"/>
              <w:rPr>
                <w:rFonts w:ascii="Arial" w:hAnsi="Arial" w:cs="Arial"/>
                <w:sz w:val="18"/>
                <w:szCs w:val="18"/>
                <w:lang w:val="es-ES_tradnl"/>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8E310B" w:rsidRPr="00733262" w:rsidRDefault="008E310B" w:rsidP="00EF61B3">
            <w:pPr>
              <w:spacing w:before="60" w:after="60" w:line="240" w:lineRule="auto"/>
              <w:jc w:val="center"/>
              <w:rPr>
                <w:rFonts w:ascii="Arial" w:hAnsi="Arial" w:cs="Arial"/>
                <w:sz w:val="18"/>
                <w:szCs w:val="18"/>
                <w:lang w:val="es-ES_tradnl"/>
              </w:rPr>
            </w:pPr>
          </w:p>
        </w:tc>
      </w:tr>
      <w:tr w:rsidR="008E310B" w:rsidRPr="00733262" w:rsidTr="00EF61B3">
        <w:trPr>
          <w:trHeight w:val="319"/>
        </w:trPr>
        <w:tc>
          <w:tcPr>
            <w:tcW w:w="2985" w:type="dxa"/>
            <w:tcBorders>
              <w:top w:val="single" w:sz="4" w:space="0" w:color="auto"/>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733262" w:rsidRDefault="008E310B" w:rsidP="00EF61B3">
            <w:pPr>
              <w:spacing w:before="60" w:after="60" w:line="240" w:lineRule="auto"/>
              <w:rPr>
                <w:rFonts w:ascii="Arial" w:hAnsi="Arial" w:cs="Arial"/>
                <w:b/>
                <w:bCs/>
                <w:sz w:val="18"/>
                <w:szCs w:val="18"/>
              </w:rPr>
            </w:pPr>
            <w:r w:rsidRPr="00733262">
              <w:rPr>
                <w:rFonts w:ascii="Arial" w:hAnsi="Arial" w:cs="Arial"/>
                <w:b/>
                <w:bCs/>
                <w:sz w:val="18"/>
                <w:szCs w:val="18"/>
              </w:rPr>
              <w:t>Beneficios Totales</w:t>
            </w:r>
          </w:p>
        </w:tc>
        <w:tc>
          <w:tcPr>
            <w:tcW w:w="1240" w:type="dxa"/>
            <w:tcBorders>
              <w:top w:val="single" w:sz="4" w:space="0" w:color="auto"/>
              <w:left w:val="nil"/>
              <w:bottom w:val="single" w:sz="4" w:space="0" w:color="auto"/>
              <w:right w:val="single" w:sz="4" w:space="0" w:color="auto"/>
            </w:tcBorders>
            <w:shd w:val="clear" w:color="000000" w:fill="EAF1DD"/>
            <w:vAlign w:val="center"/>
          </w:tcPr>
          <w:p w:rsidR="008E310B" w:rsidRPr="008E310B" w:rsidRDefault="008E310B" w:rsidP="00EF61B3">
            <w:pPr>
              <w:spacing w:after="0" w:line="240" w:lineRule="auto"/>
              <w:jc w:val="right"/>
              <w:rPr>
                <w:rFonts w:ascii="Arial" w:hAnsi="Arial" w:cs="Arial"/>
                <w:b/>
                <w:bCs/>
                <w:sz w:val="18"/>
                <w:szCs w:val="20"/>
              </w:rPr>
            </w:pPr>
            <w:r w:rsidRPr="008E310B">
              <w:rPr>
                <w:rFonts w:ascii="Arial" w:hAnsi="Arial" w:cs="Arial"/>
                <w:b/>
                <w:bCs/>
                <w:sz w:val="18"/>
                <w:szCs w:val="20"/>
              </w:rPr>
              <w:t>772,081,032</w:t>
            </w:r>
          </w:p>
        </w:tc>
        <w:tc>
          <w:tcPr>
            <w:tcW w:w="1240" w:type="dxa"/>
            <w:tcBorders>
              <w:top w:val="single" w:sz="4" w:space="0" w:color="auto"/>
              <w:left w:val="single" w:sz="4" w:space="0" w:color="auto"/>
              <w:bottom w:val="single" w:sz="4" w:space="0" w:color="auto"/>
              <w:right w:val="single" w:sz="4" w:space="0" w:color="auto"/>
            </w:tcBorders>
            <w:shd w:val="clear" w:color="000000" w:fill="EAF1DD"/>
            <w:vAlign w:val="center"/>
          </w:tcPr>
          <w:p w:rsidR="008E310B" w:rsidRPr="008E310B" w:rsidRDefault="008E310B" w:rsidP="00EF61B3">
            <w:pPr>
              <w:spacing w:after="0" w:line="240" w:lineRule="auto"/>
              <w:jc w:val="right"/>
              <w:rPr>
                <w:rFonts w:ascii="Arial" w:hAnsi="Arial" w:cs="Arial"/>
                <w:b/>
                <w:bCs/>
                <w:sz w:val="18"/>
                <w:szCs w:val="20"/>
              </w:rPr>
            </w:pPr>
            <w:r w:rsidRPr="008E310B">
              <w:rPr>
                <w:rFonts w:ascii="Arial" w:hAnsi="Arial" w:cs="Arial"/>
                <w:b/>
                <w:bCs/>
                <w:sz w:val="18"/>
                <w:szCs w:val="20"/>
              </w:rPr>
              <w:t>31,033,143</w:t>
            </w:r>
          </w:p>
        </w:tc>
        <w:tc>
          <w:tcPr>
            <w:tcW w:w="1240" w:type="dxa"/>
            <w:tcBorders>
              <w:top w:val="single" w:sz="4" w:space="0" w:color="auto"/>
              <w:left w:val="single" w:sz="4" w:space="0" w:color="auto"/>
              <w:bottom w:val="single" w:sz="4" w:space="0" w:color="auto"/>
              <w:right w:val="single" w:sz="4" w:space="0" w:color="auto"/>
            </w:tcBorders>
            <w:shd w:val="clear" w:color="000000" w:fill="EAF1DD"/>
            <w:vAlign w:val="center"/>
          </w:tcPr>
          <w:p w:rsidR="008E310B" w:rsidRPr="008E310B" w:rsidRDefault="008E310B" w:rsidP="00EF61B3">
            <w:pPr>
              <w:spacing w:after="0" w:line="240" w:lineRule="auto"/>
              <w:jc w:val="right"/>
              <w:rPr>
                <w:rFonts w:ascii="Arial" w:hAnsi="Arial" w:cs="Arial"/>
                <w:b/>
                <w:bCs/>
                <w:sz w:val="18"/>
                <w:szCs w:val="20"/>
              </w:rPr>
            </w:pPr>
            <w:r w:rsidRPr="008E310B">
              <w:rPr>
                <w:rFonts w:ascii="Arial" w:hAnsi="Arial" w:cs="Arial"/>
                <w:b/>
                <w:bCs/>
                <w:sz w:val="18"/>
                <w:szCs w:val="20"/>
              </w:rPr>
              <w:t>43,568,617</w:t>
            </w:r>
          </w:p>
        </w:tc>
        <w:tc>
          <w:tcPr>
            <w:tcW w:w="1240" w:type="dxa"/>
            <w:tcBorders>
              <w:top w:val="single" w:sz="4" w:space="0" w:color="auto"/>
              <w:left w:val="single" w:sz="4" w:space="0" w:color="auto"/>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8E310B" w:rsidRDefault="008E310B" w:rsidP="00EF61B3">
            <w:pPr>
              <w:spacing w:after="0" w:line="240" w:lineRule="auto"/>
              <w:jc w:val="right"/>
              <w:rPr>
                <w:rFonts w:ascii="Arial" w:hAnsi="Arial" w:cs="Arial"/>
                <w:b/>
                <w:bCs/>
                <w:sz w:val="18"/>
                <w:szCs w:val="20"/>
              </w:rPr>
            </w:pPr>
            <w:r w:rsidRPr="008E310B">
              <w:rPr>
                <w:rFonts w:ascii="Arial" w:hAnsi="Arial" w:cs="Arial"/>
                <w:b/>
                <w:bCs/>
                <w:sz w:val="18"/>
                <w:szCs w:val="20"/>
              </w:rPr>
              <w:t>43,568,617</w:t>
            </w:r>
          </w:p>
        </w:tc>
        <w:tc>
          <w:tcPr>
            <w:tcW w:w="1240"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8E310B" w:rsidRDefault="008E310B" w:rsidP="00EF61B3">
            <w:pPr>
              <w:spacing w:after="0" w:line="240" w:lineRule="auto"/>
              <w:jc w:val="right"/>
              <w:rPr>
                <w:rFonts w:ascii="Arial" w:hAnsi="Arial" w:cs="Arial"/>
                <w:b/>
                <w:bCs/>
                <w:sz w:val="18"/>
                <w:szCs w:val="20"/>
              </w:rPr>
            </w:pPr>
            <w:r w:rsidRPr="008E310B">
              <w:rPr>
                <w:rFonts w:ascii="Arial" w:hAnsi="Arial" w:cs="Arial"/>
                <w:b/>
                <w:bCs/>
                <w:sz w:val="18"/>
                <w:szCs w:val="20"/>
              </w:rPr>
              <w:t>16,963,307</w:t>
            </w:r>
          </w:p>
        </w:tc>
        <w:tc>
          <w:tcPr>
            <w:tcW w:w="1120"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8E310B" w:rsidRDefault="008E310B" w:rsidP="00EF61B3">
            <w:pPr>
              <w:spacing w:after="0" w:line="240" w:lineRule="auto"/>
              <w:jc w:val="right"/>
              <w:rPr>
                <w:rFonts w:ascii="Arial" w:hAnsi="Arial" w:cs="Arial"/>
                <w:b/>
                <w:bCs/>
                <w:sz w:val="18"/>
                <w:szCs w:val="20"/>
              </w:rPr>
            </w:pPr>
            <w:r w:rsidRPr="008E310B">
              <w:rPr>
                <w:rFonts w:ascii="Arial" w:hAnsi="Arial" w:cs="Arial"/>
                <w:b/>
                <w:bCs/>
                <w:sz w:val="18"/>
                <w:szCs w:val="20"/>
              </w:rPr>
              <w:t>2,746,416</w:t>
            </w:r>
          </w:p>
        </w:tc>
        <w:tc>
          <w:tcPr>
            <w:tcW w:w="1120" w:type="dxa"/>
            <w:tcBorders>
              <w:top w:val="single" w:sz="4" w:space="0" w:color="auto"/>
              <w:left w:val="nil"/>
              <w:bottom w:val="single" w:sz="4" w:space="0" w:color="auto"/>
              <w:right w:val="single" w:sz="4" w:space="0" w:color="auto"/>
            </w:tcBorders>
            <w:shd w:val="clear" w:color="000000" w:fill="EAF1DD"/>
            <w:tcMar>
              <w:top w:w="15" w:type="dxa"/>
              <w:left w:w="15" w:type="dxa"/>
              <w:bottom w:w="0" w:type="dxa"/>
              <w:right w:w="15" w:type="dxa"/>
            </w:tcMar>
            <w:vAlign w:val="center"/>
            <w:hideMark/>
          </w:tcPr>
          <w:p w:rsidR="008E310B" w:rsidRPr="008E310B" w:rsidRDefault="008E310B" w:rsidP="00EF61B3">
            <w:pPr>
              <w:spacing w:after="0" w:line="240" w:lineRule="auto"/>
              <w:jc w:val="right"/>
              <w:rPr>
                <w:rFonts w:ascii="Arial" w:hAnsi="Arial" w:cs="Arial"/>
                <w:b/>
                <w:bCs/>
                <w:sz w:val="18"/>
                <w:szCs w:val="20"/>
              </w:rPr>
            </w:pPr>
            <w:r w:rsidRPr="008E310B">
              <w:rPr>
                <w:rFonts w:ascii="Arial" w:hAnsi="Arial" w:cs="Arial"/>
                <w:b/>
                <w:bCs/>
                <w:sz w:val="18"/>
                <w:szCs w:val="20"/>
              </w:rPr>
              <w:t>5,432,080</w:t>
            </w:r>
          </w:p>
        </w:tc>
      </w:tr>
    </w:tbl>
    <w:p w:rsidR="006C2950" w:rsidRPr="00A56BE5" w:rsidRDefault="004511E0" w:rsidP="008E310B">
      <w:pPr>
        <w:rPr>
          <w:rFonts w:ascii="Arial" w:hAnsi="Arial" w:cs="Arial"/>
          <w:sz w:val="24"/>
          <w:szCs w:val="24"/>
          <w:lang w:val="es-ES_tradnl"/>
        </w:rPr>
      </w:pPr>
      <w:r w:rsidRPr="009C2987">
        <w:rPr>
          <w:rFonts w:ascii="Arial" w:hAnsi="Arial" w:cs="Arial"/>
          <w:sz w:val="18"/>
          <w:szCs w:val="18"/>
          <w:lang w:val="es-ES_tradnl"/>
        </w:rPr>
        <w:t xml:space="preserve"> </w:t>
      </w:r>
      <w:r w:rsidRPr="00A56BE5">
        <w:rPr>
          <w:rFonts w:ascii="Arial" w:hAnsi="Arial" w:cs="Arial"/>
          <w:sz w:val="24"/>
          <w:szCs w:val="24"/>
          <w:lang w:val="es-ES_tradnl"/>
        </w:rPr>
        <w:t xml:space="preserve"> </w:t>
      </w:r>
    </w:p>
    <w:p w:rsidR="006C2950" w:rsidRPr="00A56BE5" w:rsidRDefault="006C2950">
      <w:pPr>
        <w:rPr>
          <w:rFonts w:ascii="Arial" w:hAnsi="Arial" w:cs="Arial"/>
          <w:sz w:val="24"/>
          <w:szCs w:val="24"/>
          <w:lang w:val="es-ES_tradnl"/>
        </w:rPr>
        <w:sectPr w:rsidR="006C2950" w:rsidRPr="00A56BE5" w:rsidSect="006C2950">
          <w:pgSz w:w="15840" w:h="12240" w:orient="landscape"/>
          <w:pgMar w:top="1440" w:right="1440" w:bottom="1440" w:left="1440" w:header="720" w:footer="720" w:gutter="0"/>
          <w:cols w:space="720"/>
          <w:docGrid w:linePitch="360"/>
        </w:sectPr>
      </w:pPr>
    </w:p>
    <w:p w:rsidR="00B16AA6" w:rsidRPr="009C2987" w:rsidRDefault="008F6A06" w:rsidP="009C2987">
      <w:pPr>
        <w:pStyle w:val="Heading1"/>
        <w:numPr>
          <w:ilvl w:val="0"/>
          <w:numId w:val="16"/>
        </w:numPr>
        <w:spacing w:before="0"/>
        <w:jc w:val="center"/>
        <w:rPr>
          <w:rFonts w:ascii="Arial" w:hAnsi="Arial" w:cs="Arial"/>
          <w:smallCaps/>
          <w:color w:val="auto"/>
          <w:sz w:val="24"/>
          <w:szCs w:val="24"/>
          <w:lang w:val="es-ES_tradnl"/>
        </w:rPr>
      </w:pPr>
      <w:bookmarkStart w:id="336" w:name="_Toc462859746"/>
      <w:r w:rsidRPr="009C2987">
        <w:rPr>
          <w:rFonts w:ascii="Arial" w:hAnsi="Arial" w:cs="Arial"/>
          <w:smallCaps/>
          <w:color w:val="auto"/>
          <w:sz w:val="24"/>
          <w:szCs w:val="24"/>
          <w:lang w:val="es-ES_tradnl"/>
        </w:rPr>
        <w:lastRenderedPageBreak/>
        <w:t>Costos del Programa</w:t>
      </w:r>
      <w:bookmarkEnd w:id="336"/>
    </w:p>
    <w:p w:rsidR="008F6A06" w:rsidRPr="00A56BE5" w:rsidRDefault="008F6A06" w:rsidP="008F6A06">
      <w:pPr>
        <w:spacing w:after="0" w:line="240" w:lineRule="auto"/>
        <w:jc w:val="both"/>
        <w:rPr>
          <w:rFonts w:ascii="Arial" w:hAnsi="Arial" w:cs="Arial"/>
          <w:sz w:val="24"/>
          <w:szCs w:val="24"/>
          <w:lang w:val="es-ES_tradnl"/>
        </w:rPr>
      </w:pPr>
    </w:p>
    <w:p w:rsidR="00CE762E" w:rsidRPr="009C2987" w:rsidRDefault="00CE762E" w:rsidP="00905FC6">
      <w:pPr>
        <w:pStyle w:val="ListParagraph"/>
        <w:numPr>
          <w:ilvl w:val="1"/>
          <w:numId w:val="16"/>
        </w:numPr>
        <w:spacing w:after="0" w:line="240" w:lineRule="auto"/>
        <w:ind w:left="720"/>
        <w:jc w:val="both"/>
        <w:rPr>
          <w:rFonts w:ascii="Arial" w:hAnsi="Arial" w:cs="Arial"/>
          <w:lang w:val="es-ES_tradnl"/>
        </w:rPr>
      </w:pPr>
      <w:r w:rsidRPr="009C2987">
        <w:rPr>
          <w:rFonts w:ascii="Arial" w:hAnsi="Arial" w:cs="Arial"/>
          <w:lang w:val="es-ES_tradnl"/>
        </w:rPr>
        <w:t>En este análisis se consideraron tres líneas de costos a saber: Costo del préstamo del BID; Costos de operación de los CAIPI y CAFI</w:t>
      </w:r>
      <w:r w:rsidR="000121CC" w:rsidRPr="009C2987">
        <w:rPr>
          <w:rFonts w:ascii="Arial" w:hAnsi="Arial" w:cs="Arial"/>
          <w:lang w:val="es-ES_tradnl"/>
        </w:rPr>
        <w:t xml:space="preserve"> pagados por el Gobierno</w:t>
      </w:r>
      <w:r w:rsidRPr="009C2987">
        <w:rPr>
          <w:rFonts w:ascii="Arial" w:hAnsi="Arial" w:cs="Arial"/>
          <w:lang w:val="es-ES_tradnl"/>
        </w:rPr>
        <w:t>; e incremento en costos</w:t>
      </w:r>
      <w:r w:rsidR="005E102D">
        <w:rPr>
          <w:rFonts w:ascii="Arial" w:hAnsi="Arial" w:cs="Arial"/>
          <w:lang w:val="es-ES_tradnl"/>
        </w:rPr>
        <w:t xml:space="preserve"> de educación</w:t>
      </w:r>
      <w:r w:rsidRPr="009C2987">
        <w:rPr>
          <w:rFonts w:ascii="Arial" w:hAnsi="Arial" w:cs="Arial"/>
          <w:lang w:val="es-ES_tradnl"/>
        </w:rPr>
        <w:t xml:space="preserve"> por tener un mayor número de niños en el sistema.</w:t>
      </w:r>
    </w:p>
    <w:p w:rsidR="00CE762E" w:rsidRPr="009C2987" w:rsidRDefault="00CE762E" w:rsidP="00AD0C41">
      <w:pPr>
        <w:pStyle w:val="Heading2"/>
        <w:numPr>
          <w:ilvl w:val="0"/>
          <w:numId w:val="29"/>
        </w:numPr>
        <w:spacing w:before="120" w:after="120"/>
        <w:ind w:hanging="720"/>
        <w:rPr>
          <w:rFonts w:ascii="Arial" w:hAnsi="Arial" w:cs="Arial"/>
          <w:color w:val="auto"/>
          <w:sz w:val="22"/>
          <w:szCs w:val="22"/>
          <w:lang w:val="es-ES_tradnl"/>
        </w:rPr>
      </w:pPr>
      <w:bookmarkStart w:id="337" w:name="_Toc462859747"/>
      <w:r w:rsidRPr="009C2987">
        <w:rPr>
          <w:rFonts w:ascii="Arial" w:hAnsi="Arial" w:cs="Arial"/>
          <w:color w:val="auto"/>
          <w:sz w:val="22"/>
          <w:szCs w:val="22"/>
          <w:lang w:val="es-ES_tradnl"/>
        </w:rPr>
        <w:t>Costos del Préstamo BID</w:t>
      </w:r>
      <w:bookmarkEnd w:id="337"/>
    </w:p>
    <w:p w:rsidR="00CE762E" w:rsidRPr="009C2987" w:rsidRDefault="00CE762E" w:rsidP="00CE762E">
      <w:pPr>
        <w:pStyle w:val="ListParagraph"/>
        <w:numPr>
          <w:ilvl w:val="1"/>
          <w:numId w:val="16"/>
        </w:numPr>
        <w:spacing w:after="0" w:line="240" w:lineRule="auto"/>
        <w:ind w:left="720"/>
        <w:jc w:val="both"/>
        <w:rPr>
          <w:rFonts w:ascii="Arial" w:hAnsi="Arial" w:cs="Arial"/>
          <w:lang w:val="es-ES_tradnl"/>
        </w:rPr>
      </w:pPr>
      <w:r w:rsidRPr="009C2987">
        <w:rPr>
          <w:rFonts w:ascii="Arial" w:hAnsi="Arial" w:cs="Arial"/>
          <w:lang w:val="es-ES_tradnl"/>
        </w:rPr>
        <w:t>El cálculo de los costos se realizó a través de los flujos financieros resultantes de un préstamo por US$19</w:t>
      </w:r>
      <w:r w:rsidR="001F57EC" w:rsidRPr="009C2987">
        <w:rPr>
          <w:rFonts w:ascii="Arial" w:hAnsi="Arial" w:cs="Arial"/>
          <w:lang w:val="es-ES_tradnl"/>
        </w:rPr>
        <w:t>3</w:t>
      </w:r>
      <w:r w:rsidRPr="009C2987">
        <w:rPr>
          <w:rFonts w:ascii="Arial" w:hAnsi="Arial" w:cs="Arial"/>
          <w:lang w:val="es-ES_tradnl"/>
        </w:rPr>
        <w:t>.</w:t>
      </w:r>
      <w:r w:rsidR="005E102D">
        <w:rPr>
          <w:rFonts w:ascii="Arial" w:hAnsi="Arial" w:cs="Arial"/>
          <w:lang w:val="es-ES_tradnl"/>
        </w:rPr>
        <w:t>587.952</w:t>
      </w:r>
      <w:r w:rsidRPr="009C2987">
        <w:rPr>
          <w:rFonts w:ascii="Arial" w:hAnsi="Arial" w:cs="Arial"/>
          <w:lang w:val="es-ES_tradnl"/>
        </w:rPr>
        <w:t xml:space="preserve"> para el Componente 1 de capitación para la atención de primera infancia.  Para el cálculo del</w:t>
      </w:r>
      <w:r w:rsidR="005E102D">
        <w:rPr>
          <w:rFonts w:ascii="Arial" w:hAnsi="Arial" w:cs="Arial"/>
          <w:lang w:val="es-ES_tradnl"/>
        </w:rPr>
        <w:t xml:space="preserve"> flujo de fondos se utilizó la Tasa L</w:t>
      </w:r>
      <w:r w:rsidRPr="009C2987">
        <w:rPr>
          <w:rFonts w:ascii="Arial" w:hAnsi="Arial" w:cs="Arial"/>
          <w:lang w:val="es-ES_tradnl"/>
        </w:rPr>
        <w:t>ibor a 1,2</w:t>
      </w:r>
      <w:r w:rsidR="00845B13" w:rsidRPr="009C2987">
        <w:rPr>
          <w:rFonts w:ascii="Arial" w:hAnsi="Arial" w:cs="Arial"/>
          <w:lang w:val="es-ES_tradnl"/>
        </w:rPr>
        <w:t>0</w:t>
      </w:r>
      <w:r w:rsidRPr="009C2987">
        <w:rPr>
          <w:rFonts w:ascii="Arial" w:hAnsi="Arial" w:cs="Arial"/>
          <w:lang w:val="es-ES_tradnl"/>
        </w:rPr>
        <w:t xml:space="preserve">%, un </w:t>
      </w:r>
      <w:r w:rsidR="00845B13" w:rsidRPr="009C2987">
        <w:rPr>
          <w:rFonts w:ascii="Arial" w:hAnsi="Arial" w:cs="Arial"/>
          <w:lang w:val="es-ES_tradnl"/>
        </w:rPr>
        <w:t>período de madurez de</w:t>
      </w:r>
      <w:r w:rsidRPr="009C2987">
        <w:rPr>
          <w:rFonts w:ascii="Arial" w:hAnsi="Arial" w:cs="Arial"/>
          <w:lang w:val="es-ES_tradnl"/>
        </w:rPr>
        <w:t xml:space="preserve"> 2</w:t>
      </w:r>
      <w:r w:rsidR="00845B13" w:rsidRPr="009C2987">
        <w:rPr>
          <w:rFonts w:ascii="Arial" w:hAnsi="Arial" w:cs="Arial"/>
          <w:lang w:val="es-ES_tradnl"/>
        </w:rPr>
        <w:t>0</w:t>
      </w:r>
      <w:r w:rsidRPr="009C2987">
        <w:rPr>
          <w:rFonts w:ascii="Arial" w:hAnsi="Arial" w:cs="Arial"/>
          <w:lang w:val="es-ES_tradnl"/>
        </w:rPr>
        <w:t xml:space="preserve"> años </w:t>
      </w:r>
      <w:r w:rsidR="00845B13" w:rsidRPr="009C2987">
        <w:rPr>
          <w:rFonts w:ascii="Arial" w:hAnsi="Arial" w:cs="Arial"/>
          <w:lang w:val="es-ES_tradnl"/>
        </w:rPr>
        <w:t>y tres años de gracia.</w:t>
      </w:r>
      <w:r w:rsidRPr="009C2987">
        <w:rPr>
          <w:rFonts w:ascii="Arial" w:hAnsi="Arial" w:cs="Arial"/>
          <w:lang w:val="es-ES_tradnl"/>
        </w:rPr>
        <w:t xml:space="preserve"> </w:t>
      </w:r>
      <w:r w:rsidR="00845B13" w:rsidRPr="009C2987">
        <w:rPr>
          <w:rFonts w:ascii="Arial" w:hAnsi="Arial" w:cs="Arial"/>
          <w:lang w:val="es-ES_tradnl"/>
        </w:rPr>
        <w:t>Los desembolso se realizan en tres etapas de US$3</w:t>
      </w:r>
      <w:r w:rsidR="005E102D">
        <w:rPr>
          <w:rFonts w:ascii="Arial" w:hAnsi="Arial" w:cs="Arial"/>
          <w:lang w:val="es-ES_tradnl"/>
        </w:rPr>
        <w:t>8</w:t>
      </w:r>
      <w:r w:rsidR="00845B13" w:rsidRPr="009C2987">
        <w:rPr>
          <w:rFonts w:ascii="Arial" w:hAnsi="Arial" w:cs="Arial"/>
          <w:lang w:val="es-ES_tradnl"/>
        </w:rPr>
        <w:t>,</w:t>
      </w:r>
      <w:r w:rsidR="005E102D">
        <w:rPr>
          <w:rFonts w:ascii="Arial" w:hAnsi="Arial" w:cs="Arial"/>
          <w:lang w:val="es-ES_tradnl"/>
        </w:rPr>
        <w:t>74</w:t>
      </w:r>
      <w:r w:rsidR="00845B13" w:rsidRPr="009C2987">
        <w:rPr>
          <w:rFonts w:ascii="Arial" w:hAnsi="Arial" w:cs="Arial"/>
          <w:lang w:val="es-ES_tradnl"/>
        </w:rPr>
        <w:t xml:space="preserve"> millones el primer año; US$6</w:t>
      </w:r>
      <w:r w:rsidR="005E102D">
        <w:rPr>
          <w:rFonts w:ascii="Arial" w:hAnsi="Arial" w:cs="Arial"/>
          <w:lang w:val="es-ES_tradnl"/>
        </w:rPr>
        <w:t>6</w:t>
      </w:r>
      <w:r w:rsidR="00845B13" w:rsidRPr="009C2987">
        <w:rPr>
          <w:rFonts w:ascii="Arial" w:hAnsi="Arial" w:cs="Arial"/>
          <w:lang w:val="es-ES_tradnl"/>
        </w:rPr>
        <w:t>,</w:t>
      </w:r>
      <w:r w:rsidR="005E102D">
        <w:rPr>
          <w:rFonts w:ascii="Arial" w:hAnsi="Arial" w:cs="Arial"/>
          <w:lang w:val="es-ES_tradnl"/>
        </w:rPr>
        <w:t>96</w:t>
      </w:r>
      <w:r w:rsidR="00845B13" w:rsidRPr="009C2987">
        <w:rPr>
          <w:rFonts w:ascii="Arial" w:hAnsi="Arial" w:cs="Arial"/>
          <w:lang w:val="es-ES_tradnl"/>
        </w:rPr>
        <w:t xml:space="preserve"> millones el segundo año y US$8</w:t>
      </w:r>
      <w:r w:rsidR="005E102D">
        <w:rPr>
          <w:rFonts w:ascii="Arial" w:hAnsi="Arial" w:cs="Arial"/>
          <w:lang w:val="es-ES_tradnl"/>
        </w:rPr>
        <w:t>7</w:t>
      </w:r>
      <w:r w:rsidR="00845B13" w:rsidRPr="009C2987">
        <w:rPr>
          <w:rFonts w:ascii="Arial" w:hAnsi="Arial" w:cs="Arial"/>
          <w:lang w:val="es-ES_tradnl"/>
        </w:rPr>
        <w:t>,</w:t>
      </w:r>
      <w:r w:rsidR="005E102D">
        <w:rPr>
          <w:rFonts w:ascii="Arial" w:hAnsi="Arial" w:cs="Arial"/>
          <w:lang w:val="es-ES_tradnl"/>
        </w:rPr>
        <w:t>89</w:t>
      </w:r>
      <w:r w:rsidR="00845B13" w:rsidRPr="009C2987">
        <w:rPr>
          <w:rFonts w:ascii="Arial" w:hAnsi="Arial" w:cs="Arial"/>
          <w:lang w:val="es-ES_tradnl"/>
        </w:rPr>
        <w:t xml:space="preserve"> millones el tercero.</w:t>
      </w:r>
      <w:r w:rsidRPr="009C2987">
        <w:rPr>
          <w:rFonts w:ascii="Arial" w:hAnsi="Arial" w:cs="Arial"/>
          <w:lang w:val="es-ES_tradnl"/>
        </w:rPr>
        <w:t xml:space="preserve"> Para calcular la cuota anual de repago se utilizó la fórmula de an</w:t>
      </w:r>
      <w:r w:rsidR="000121CC" w:rsidRPr="009C2987">
        <w:rPr>
          <w:rFonts w:ascii="Arial" w:hAnsi="Arial" w:cs="Arial"/>
          <w:lang w:val="es-ES_tradnl"/>
        </w:rPr>
        <w:t>ualidad</w:t>
      </w:r>
      <w:r w:rsidRPr="009C2987">
        <w:rPr>
          <w:rFonts w:ascii="Arial" w:hAnsi="Arial" w:cs="Arial"/>
          <w:lang w:val="es-ES_tradnl"/>
        </w:rPr>
        <w:t xml:space="preserve"> para el pago (</w:t>
      </w:r>
      <w:r w:rsidRPr="009C2987">
        <w:rPr>
          <w:rFonts w:ascii="Arial" w:hAnsi="Arial" w:cs="Arial"/>
          <w:i/>
          <w:lang w:val="es-ES_tradnl"/>
        </w:rPr>
        <w:t>PMT</w:t>
      </w:r>
      <w:r w:rsidRPr="009C2987">
        <w:rPr>
          <w:rFonts w:ascii="Arial" w:hAnsi="Arial" w:cs="Arial"/>
          <w:lang w:val="es-ES_tradnl"/>
        </w:rPr>
        <w:t>)</w:t>
      </w:r>
      <w:r w:rsidR="00A66C43" w:rsidRPr="009C2987">
        <w:rPr>
          <w:rFonts w:ascii="Arial" w:hAnsi="Arial" w:cs="Arial"/>
          <w:lang w:val="es-ES_tradnl"/>
        </w:rPr>
        <w:t>:</w:t>
      </w:r>
      <w:r w:rsidRPr="009C2987">
        <w:rPr>
          <w:rFonts w:ascii="Arial" w:hAnsi="Arial" w:cs="Arial"/>
          <w:lang w:val="es-ES_tradnl"/>
        </w:rPr>
        <w:t xml:space="preserve"> </w:t>
      </w:r>
    </w:p>
    <w:p w:rsidR="00845B13" w:rsidRPr="009C2987" w:rsidRDefault="00845B13" w:rsidP="00845B13">
      <w:pPr>
        <w:spacing w:after="0" w:line="240" w:lineRule="auto"/>
        <w:jc w:val="both"/>
        <w:rPr>
          <w:rFonts w:ascii="Arial" w:hAnsi="Arial" w:cs="Arial"/>
          <w:lang w:val="es-ES_tradnl"/>
        </w:rPr>
      </w:pPr>
    </w:p>
    <w:p w:rsidR="008163F2" w:rsidRPr="009C2987" w:rsidRDefault="00CE762E" w:rsidP="008163F2">
      <w:pPr>
        <w:pStyle w:val="ListParagraph"/>
        <w:jc w:val="both"/>
        <w:rPr>
          <w:rFonts w:ascii="Arial" w:hAnsi="Arial" w:cs="Arial"/>
          <w:lang w:val="es-ES_tradnl"/>
        </w:rPr>
      </w:pPr>
      <m:oMathPara>
        <m:oMath>
          <m:r>
            <w:rPr>
              <w:rFonts w:ascii="Cambria Math" w:hAnsi="Cambria Math" w:cs="Arial"/>
              <w:lang w:val="es-ES_tradnl"/>
            </w:rPr>
            <m:t>PMT</m:t>
          </m:r>
          <m:r>
            <m:rPr>
              <m:sty m:val="p"/>
            </m:rPr>
            <w:rPr>
              <w:rFonts w:ascii="Cambria Math" w:hAnsi="Cambria Math" w:cs="Arial"/>
              <w:lang w:val="es-ES_tradnl"/>
            </w:rPr>
            <m:t>=</m:t>
          </m:r>
          <m:f>
            <m:fPr>
              <m:ctrlPr>
                <w:rPr>
                  <w:rFonts w:ascii="Cambria Math" w:hAnsi="Cambria Math" w:cs="Arial"/>
                  <w:i/>
                  <w:lang w:val="es-ES_tradnl"/>
                </w:rPr>
              </m:ctrlPr>
            </m:fPr>
            <m:num>
              <m:r>
                <w:rPr>
                  <w:rFonts w:ascii="Cambria Math" w:hAnsi="Cambria Math" w:cs="Arial"/>
                  <w:lang w:val="es-ES_tradnl"/>
                </w:rPr>
                <m:t>tasa*PV</m:t>
              </m:r>
            </m:num>
            <m:den>
              <m:r>
                <w:rPr>
                  <w:rFonts w:ascii="Cambria Math" w:hAnsi="Cambria Math" w:cs="Arial"/>
                  <w:lang w:val="es-ES_tradnl"/>
                </w:rPr>
                <m:t>1-</m:t>
              </m:r>
              <m:sSup>
                <m:sSupPr>
                  <m:ctrlPr>
                    <w:rPr>
                      <w:rFonts w:ascii="Cambria Math" w:hAnsi="Cambria Math" w:cs="Arial"/>
                      <w:i/>
                      <w:lang w:val="es-ES_tradnl"/>
                    </w:rPr>
                  </m:ctrlPr>
                </m:sSupPr>
                <m:e>
                  <m:r>
                    <w:rPr>
                      <w:rFonts w:ascii="Cambria Math" w:hAnsi="Cambria Math" w:cs="Arial"/>
                      <w:lang w:val="es-ES_tradnl"/>
                    </w:rPr>
                    <m:t>(1+tasa)</m:t>
                  </m:r>
                </m:e>
                <m:sup>
                  <m:r>
                    <w:rPr>
                      <w:rFonts w:ascii="Cambria Math" w:hAnsi="Cambria Math" w:cs="Arial"/>
                      <w:lang w:val="es-ES_tradnl"/>
                    </w:rPr>
                    <m:t>-nper</m:t>
                  </m:r>
                </m:sup>
              </m:sSup>
            </m:den>
          </m:f>
        </m:oMath>
      </m:oMathPara>
    </w:p>
    <w:p w:rsidR="008163F2" w:rsidRPr="009C2987" w:rsidRDefault="008163F2" w:rsidP="008163F2">
      <w:pPr>
        <w:pStyle w:val="ListParagraph"/>
        <w:spacing w:after="0" w:line="240" w:lineRule="auto"/>
        <w:jc w:val="both"/>
        <w:rPr>
          <w:rFonts w:ascii="Arial" w:hAnsi="Arial" w:cs="Arial"/>
          <w:lang w:val="es-ES_tradnl"/>
        </w:rPr>
      </w:pPr>
    </w:p>
    <w:p w:rsidR="00CE762E" w:rsidRPr="009C2987" w:rsidRDefault="008163F2" w:rsidP="000121CC">
      <w:pPr>
        <w:pStyle w:val="ListParagraph"/>
        <w:numPr>
          <w:ilvl w:val="1"/>
          <w:numId w:val="16"/>
        </w:numPr>
        <w:spacing w:after="0" w:line="240" w:lineRule="auto"/>
        <w:ind w:left="720"/>
        <w:jc w:val="both"/>
        <w:rPr>
          <w:rFonts w:ascii="Arial" w:hAnsi="Arial" w:cs="Arial"/>
          <w:lang w:val="es-ES_tradnl"/>
        </w:rPr>
      </w:pPr>
      <w:r w:rsidRPr="009C2987">
        <w:rPr>
          <w:rFonts w:ascii="Arial" w:hAnsi="Arial" w:cs="Arial"/>
          <w:lang w:val="es-ES_tradnl"/>
        </w:rPr>
        <w:t xml:space="preserve">En la fórmula del Valor Presente, </w:t>
      </w:r>
      <w:r w:rsidRPr="009C2987">
        <w:rPr>
          <w:rFonts w:ascii="Arial" w:hAnsi="Arial" w:cs="Arial"/>
          <w:i/>
          <w:lang w:val="es-ES_tradnl"/>
        </w:rPr>
        <w:t>PMT</w:t>
      </w:r>
      <w:r w:rsidRPr="009C2987">
        <w:rPr>
          <w:rFonts w:ascii="Arial" w:hAnsi="Arial" w:cs="Arial"/>
          <w:lang w:val="es-ES_tradnl"/>
        </w:rPr>
        <w:t xml:space="preserve"> es el monto del pago en cada período, típicamente incluye principal e intereses; </w:t>
      </w:r>
      <w:r w:rsidRPr="009C2987">
        <w:rPr>
          <w:rFonts w:ascii="Arial" w:hAnsi="Arial" w:cs="Arial"/>
          <w:i/>
          <w:lang w:val="es-ES_tradnl"/>
        </w:rPr>
        <w:t>tasa</w:t>
      </w:r>
      <w:r w:rsidRPr="009C2987">
        <w:rPr>
          <w:rFonts w:ascii="Arial" w:hAnsi="Arial" w:cs="Arial"/>
          <w:lang w:val="es-ES_tradnl"/>
        </w:rPr>
        <w:t xml:space="preserve"> es la tasa de descuento; </w:t>
      </w:r>
      <w:r w:rsidR="000121CC" w:rsidRPr="009C2987">
        <w:rPr>
          <w:rFonts w:ascii="Arial" w:hAnsi="Arial" w:cs="Arial"/>
          <w:i/>
          <w:lang w:val="es-ES_tradnl"/>
        </w:rPr>
        <w:t>PV</w:t>
      </w:r>
      <w:r w:rsidR="000121CC" w:rsidRPr="009C2987">
        <w:rPr>
          <w:rFonts w:ascii="Arial" w:hAnsi="Arial" w:cs="Arial"/>
          <w:lang w:val="es-ES_tradnl"/>
        </w:rPr>
        <w:t xml:space="preserve"> es el valor presente de la deuda al comienzo del año</w:t>
      </w:r>
      <w:r w:rsidR="00A66C43" w:rsidRPr="009C2987">
        <w:rPr>
          <w:rFonts w:ascii="Arial" w:hAnsi="Arial" w:cs="Arial"/>
          <w:lang w:val="es-ES_tradnl"/>
        </w:rPr>
        <w:t>,</w:t>
      </w:r>
      <w:r w:rsidR="000121CC" w:rsidRPr="009C2987">
        <w:rPr>
          <w:rFonts w:ascii="Arial" w:hAnsi="Arial" w:cs="Arial"/>
          <w:lang w:val="es-ES_tradnl"/>
        </w:rPr>
        <w:t xml:space="preserve"> después del período de gracia; </w:t>
      </w:r>
      <w:r w:rsidRPr="009C2987">
        <w:rPr>
          <w:rFonts w:ascii="Arial" w:hAnsi="Arial" w:cs="Arial"/>
          <w:lang w:val="es-ES_tradnl"/>
        </w:rPr>
        <w:t xml:space="preserve">y </w:t>
      </w:r>
      <w:r w:rsidRPr="009C2987">
        <w:rPr>
          <w:rFonts w:ascii="Arial" w:hAnsi="Arial" w:cs="Arial"/>
          <w:i/>
          <w:lang w:val="es-ES_tradnl"/>
        </w:rPr>
        <w:t>nper</w:t>
      </w:r>
      <w:r w:rsidRPr="009C2987">
        <w:rPr>
          <w:rFonts w:ascii="Arial" w:hAnsi="Arial" w:cs="Arial"/>
          <w:lang w:val="es-ES_tradnl"/>
        </w:rPr>
        <w:t xml:space="preserve"> es el número total de períodos de pago en una anualidad (años en este caso)</w:t>
      </w:r>
      <w:r w:rsidR="000121CC" w:rsidRPr="009C2987">
        <w:rPr>
          <w:rFonts w:ascii="Arial" w:hAnsi="Arial" w:cs="Arial"/>
          <w:lang w:val="es-ES_tradnl"/>
        </w:rPr>
        <w:t>.</w:t>
      </w:r>
      <w:r w:rsidR="00A66C43" w:rsidRPr="009C2987">
        <w:rPr>
          <w:rFonts w:ascii="Arial" w:hAnsi="Arial" w:cs="Arial"/>
          <w:lang w:val="es-ES_tradnl"/>
        </w:rPr>
        <w:t xml:space="preserve"> La fórmula arroja una cuota anual de US$11.</w:t>
      </w:r>
      <w:r w:rsidR="005E102D">
        <w:rPr>
          <w:rFonts w:ascii="Arial" w:hAnsi="Arial" w:cs="Arial"/>
          <w:lang w:val="es-ES_tradnl"/>
        </w:rPr>
        <w:t>043</w:t>
      </w:r>
      <w:r w:rsidR="00A66C43" w:rsidRPr="009C2987">
        <w:rPr>
          <w:rFonts w:ascii="Arial" w:hAnsi="Arial" w:cs="Arial"/>
          <w:lang w:val="es-ES_tradnl"/>
        </w:rPr>
        <w:t>.</w:t>
      </w:r>
      <w:r w:rsidR="005E102D">
        <w:rPr>
          <w:rFonts w:ascii="Arial" w:hAnsi="Arial" w:cs="Arial"/>
          <w:lang w:val="es-ES_tradnl"/>
        </w:rPr>
        <w:t>341</w:t>
      </w:r>
      <w:r w:rsidR="00A66C43" w:rsidRPr="009C2987">
        <w:rPr>
          <w:rFonts w:ascii="Arial" w:hAnsi="Arial" w:cs="Arial"/>
          <w:lang w:val="es-ES_tradnl"/>
        </w:rPr>
        <w:t>.</w:t>
      </w:r>
    </w:p>
    <w:p w:rsidR="00CE762E" w:rsidRPr="009C2987" w:rsidRDefault="000121CC" w:rsidP="00AD0C41">
      <w:pPr>
        <w:pStyle w:val="Heading2"/>
        <w:numPr>
          <w:ilvl w:val="0"/>
          <w:numId w:val="29"/>
        </w:numPr>
        <w:spacing w:before="120" w:after="120"/>
        <w:ind w:hanging="720"/>
        <w:rPr>
          <w:rFonts w:ascii="Arial" w:hAnsi="Arial" w:cs="Arial"/>
          <w:color w:val="auto"/>
          <w:sz w:val="22"/>
          <w:szCs w:val="22"/>
          <w:lang w:val="es-ES_tradnl"/>
        </w:rPr>
      </w:pPr>
      <w:bookmarkStart w:id="338" w:name="_Toc462859748"/>
      <w:r w:rsidRPr="009C2987">
        <w:rPr>
          <w:rFonts w:ascii="Arial" w:hAnsi="Arial" w:cs="Arial"/>
          <w:color w:val="auto"/>
          <w:sz w:val="22"/>
          <w:szCs w:val="22"/>
          <w:lang w:val="es-ES_tradnl"/>
        </w:rPr>
        <w:t>Costos de operación absorbidos por el Gobierno</w:t>
      </w:r>
      <w:bookmarkEnd w:id="338"/>
    </w:p>
    <w:p w:rsidR="0009543C" w:rsidRPr="009C2987" w:rsidRDefault="000121CC" w:rsidP="000121CC">
      <w:pPr>
        <w:pStyle w:val="ListParagraph"/>
        <w:numPr>
          <w:ilvl w:val="1"/>
          <w:numId w:val="16"/>
        </w:numPr>
        <w:spacing w:after="0" w:line="240" w:lineRule="auto"/>
        <w:ind w:left="720"/>
        <w:jc w:val="both"/>
        <w:rPr>
          <w:rFonts w:ascii="Arial" w:hAnsi="Arial" w:cs="Arial"/>
          <w:lang w:val="es-ES_tradnl"/>
        </w:rPr>
      </w:pPr>
      <w:r w:rsidRPr="009C2987">
        <w:rPr>
          <w:rFonts w:ascii="Arial" w:hAnsi="Arial" w:cs="Arial"/>
          <w:lang w:val="es-ES_tradnl"/>
        </w:rPr>
        <w:t xml:space="preserve">Como se explicara anteriormente el préstamo del BID </w:t>
      </w:r>
      <w:r w:rsidR="001F57EC" w:rsidRPr="009C2987">
        <w:rPr>
          <w:rFonts w:ascii="Arial" w:hAnsi="Arial" w:cs="Arial"/>
          <w:lang w:val="es-ES_tradnl"/>
        </w:rPr>
        <w:t>c</w:t>
      </w:r>
      <w:r w:rsidR="0009543C" w:rsidRPr="009C2987">
        <w:rPr>
          <w:rFonts w:ascii="Arial" w:hAnsi="Arial" w:cs="Arial"/>
          <w:lang w:val="es-ES_tradnl"/>
        </w:rPr>
        <w:t>ubre el primer año el 9</w:t>
      </w:r>
      <w:r w:rsidR="001F57EC" w:rsidRPr="009C2987">
        <w:rPr>
          <w:rFonts w:ascii="Arial" w:hAnsi="Arial" w:cs="Arial"/>
          <w:lang w:val="es-ES_tradnl"/>
        </w:rPr>
        <w:t>0</w:t>
      </w:r>
      <w:r w:rsidR="005E102D">
        <w:rPr>
          <w:rFonts w:ascii="Arial" w:hAnsi="Arial" w:cs="Arial"/>
          <w:lang w:val="es-ES_tradnl"/>
        </w:rPr>
        <w:t xml:space="preserve">% de los costos, el </w:t>
      </w:r>
      <w:r w:rsidR="0009543C" w:rsidRPr="009C2987">
        <w:rPr>
          <w:rFonts w:ascii="Arial" w:hAnsi="Arial" w:cs="Arial"/>
          <w:lang w:val="es-ES_tradnl"/>
        </w:rPr>
        <w:t>segundo año el 8</w:t>
      </w:r>
      <w:r w:rsidR="001F57EC" w:rsidRPr="009C2987">
        <w:rPr>
          <w:rFonts w:ascii="Arial" w:hAnsi="Arial" w:cs="Arial"/>
          <w:lang w:val="es-ES_tradnl"/>
        </w:rPr>
        <w:t>0</w:t>
      </w:r>
      <w:r w:rsidR="0009543C" w:rsidRPr="009C2987">
        <w:rPr>
          <w:rFonts w:ascii="Arial" w:hAnsi="Arial" w:cs="Arial"/>
          <w:lang w:val="es-ES_tradnl"/>
        </w:rPr>
        <w:t>% de los costos de operación y el tercer año el 70% d</w:t>
      </w:r>
      <w:r w:rsidR="00EF61B3">
        <w:rPr>
          <w:rFonts w:ascii="Arial" w:hAnsi="Arial" w:cs="Arial"/>
          <w:lang w:val="es-ES_tradnl"/>
        </w:rPr>
        <w:t>e los mismos. En esta línea de C</w:t>
      </w:r>
      <w:r w:rsidR="0009543C" w:rsidRPr="009C2987">
        <w:rPr>
          <w:rFonts w:ascii="Arial" w:hAnsi="Arial" w:cs="Arial"/>
          <w:lang w:val="es-ES_tradnl"/>
        </w:rPr>
        <w:t>ostos</w:t>
      </w:r>
      <w:r w:rsidR="00EF61B3">
        <w:rPr>
          <w:rFonts w:ascii="Arial" w:hAnsi="Arial" w:cs="Arial"/>
          <w:lang w:val="es-ES_tradnl"/>
        </w:rPr>
        <w:t xml:space="preserve"> de Operación Absorbidos por el Gobierno consta</w:t>
      </w:r>
      <w:r w:rsidR="0009543C" w:rsidRPr="009C2987">
        <w:rPr>
          <w:rFonts w:ascii="Arial" w:hAnsi="Arial" w:cs="Arial"/>
          <w:lang w:val="es-ES_tradnl"/>
        </w:rPr>
        <w:t xml:space="preserve"> la diferencia entre el costo total por año y lo cubierto por el préstamo</w:t>
      </w:r>
      <w:r w:rsidR="00EF61B3">
        <w:rPr>
          <w:rFonts w:ascii="Arial" w:hAnsi="Arial" w:cs="Arial"/>
          <w:lang w:val="es-ES_tradnl"/>
        </w:rPr>
        <w:t xml:space="preserve"> BID</w:t>
      </w:r>
      <w:r w:rsidR="0009543C" w:rsidRPr="009C2987">
        <w:rPr>
          <w:rFonts w:ascii="Arial" w:hAnsi="Arial" w:cs="Arial"/>
          <w:lang w:val="es-ES_tradnl"/>
        </w:rPr>
        <w:t>. Estos valores son para la Cohorte 1: US$</w:t>
      </w:r>
      <w:r w:rsidR="00EF61B3">
        <w:rPr>
          <w:rFonts w:ascii="Arial" w:hAnsi="Arial" w:cs="Arial"/>
          <w:lang w:val="es-ES_tradnl"/>
        </w:rPr>
        <w:t>4.304</w:t>
      </w:r>
      <w:r w:rsidR="00611B4E" w:rsidRPr="009C2987">
        <w:rPr>
          <w:rFonts w:ascii="Arial" w:hAnsi="Arial" w:cs="Arial"/>
          <w:lang w:val="es-ES_tradnl"/>
        </w:rPr>
        <w:t>.</w:t>
      </w:r>
      <w:r w:rsidR="00EF61B3">
        <w:rPr>
          <w:rFonts w:ascii="Arial" w:hAnsi="Arial" w:cs="Arial"/>
          <w:lang w:val="es-ES_tradnl"/>
        </w:rPr>
        <w:t>634</w:t>
      </w:r>
      <w:r w:rsidR="0009543C" w:rsidRPr="009C2987">
        <w:rPr>
          <w:rFonts w:ascii="Arial" w:hAnsi="Arial" w:cs="Arial"/>
          <w:lang w:val="es-ES_tradnl"/>
        </w:rPr>
        <w:t>; para la Cohorte 2: US$1</w:t>
      </w:r>
      <w:r w:rsidR="00611B4E" w:rsidRPr="009C2987">
        <w:rPr>
          <w:rFonts w:ascii="Arial" w:hAnsi="Arial" w:cs="Arial"/>
          <w:lang w:val="es-ES_tradnl"/>
        </w:rPr>
        <w:t>6</w:t>
      </w:r>
      <w:r w:rsidR="0009543C" w:rsidRPr="009C2987">
        <w:rPr>
          <w:rFonts w:ascii="Arial" w:hAnsi="Arial" w:cs="Arial"/>
          <w:lang w:val="es-ES_tradnl"/>
        </w:rPr>
        <w:t>.</w:t>
      </w:r>
      <w:r w:rsidR="00EF61B3">
        <w:rPr>
          <w:rFonts w:ascii="Arial" w:hAnsi="Arial" w:cs="Arial"/>
          <w:lang w:val="es-ES_tradnl"/>
        </w:rPr>
        <w:t>740.135</w:t>
      </w:r>
      <w:r w:rsidR="0009543C" w:rsidRPr="009C2987">
        <w:rPr>
          <w:rFonts w:ascii="Arial" w:hAnsi="Arial" w:cs="Arial"/>
          <w:lang w:val="es-ES_tradnl"/>
        </w:rPr>
        <w:t>; y para la Cohorte 3: US$37.</w:t>
      </w:r>
      <w:r w:rsidR="00EF61B3">
        <w:rPr>
          <w:rFonts w:ascii="Arial" w:hAnsi="Arial" w:cs="Arial"/>
          <w:lang w:val="es-ES_tradnl"/>
        </w:rPr>
        <w:t>665.304</w:t>
      </w:r>
      <w:r w:rsidR="0009543C" w:rsidRPr="009C2987">
        <w:rPr>
          <w:rFonts w:ascii="Arial" w:hAnsi="Arial" w:cs="Arial"/>
          <w:lang w:val="es-ES_tradnl"/>
        </w:rPr>
        <w:t xml:space="preserve">. </w:t>
      </w:r>
    </w:p>
    <w:p w:rsidR="0009543C" w:rsidRPr="009C2987" w:rsidRDefault="00C012E1" w:rsidP="00AD0C41">
      <w:pPr>
        <w:pStyle w:val="Heading2"/>
        <w:numPr>
          <w:ilvl w:val="0"/>
          <w:numId w:val="29"/>
        </w:numPr>
        <w:spacing w:before="120" w:after="120"/>
        <w:ind w:hanging="720"/>
        <w:rPr>
          <w:rFonts w:ascii="Arial" w:hAnsi="Arial" w:cs="Arial"/>
          <w:color w:val="auto"/>
          <w:sz w:val="22"/>
          <w:szCs w:val="22"/>
          <w:lang w:val="es-ES_tradnl"/>
        </w:rPr>
      </w:pPr>
      <w:bookmarkStart w:id="339" w:name="_Toc462859749"/>
      <w:r w:rsidRPr="009C2987">
        <w:rPr>
          <w:rFonts w:ascii="Arial" w:hAnsi="Arial" w:cs="Arial"/>
          <w:color w:val="auto"/>
          <w:sz w:val="22"/>
          <w:szCs w:val="22"/>
          <w:lang w:val="es-ES_tradnl"/>
        </w:rPr>
        <w:t>Costos i</w:t>
      </w:r>
      <w:r w:rsidR="0009543C" w:rsidRPr="009C2987">
        <w:rPr>
          <w:rFonts w:ascii="Arial" w:hAnsi="Arial" w:cs="Arial"/>
          <w:color w:val="auto"/>
          <w:sz w:val="22"/>
          <w:szCs w:val="22"/>
          <w:lang w:val="es-ES_tradnl"/>
        </w:rPr>
        <w:t>ncrement</w:t>
      </w:r>
      <w:r w:rsidRPr="009C2987">
        <w:rPr>
          <w:rFonts w:ascii="Arial" w:hAnsi="Arial" w:cs="Arial"/>
          <w:color w:val="auto"/>
          <w:sz w:val="22"/>
          <w:szCs w:val="22"/>
          <w:lang w:val="es-ES_tradnl"/>
        </w:rPr>
        <w:t>ales</w:t>
      </w:r>
      <w:r w:rsidR="0009543C" w:rsidRPr="009C2987">
        <w:rPr>
          <w:rFonts w:ascii="Arial" w:hAnsi="Arial" w:cs="Arial"/>
          <w:color w:val="auto"/>
          <w:sz w:val="22"/>
          <w:szCs w:val="22"/>
          <w:lang w:val="es-ES_tradnl"/>
        </w:rPr>
        <w:t xml:space="preserve"> por una mayor matr</w:t>
      </w:r>
      <w:r w:rsidRPr="009C2987">
        <w:rPr>
          <w:rFonts w:ascii="Arial" w:hAnsi="Arial" w:cs="Arial"/>
          <w:color w:val="auto"/>
          <w:sz w:val="22"/>
          <w:szCs w:val="22"/>
          <w:lang w:val="es-ES_tradnl"/>
        </w:rPr>
        <w:t>í</w:t>
      </w:r>
      <w:r w:rsidR="0009543C" w:rsidRPr="009C2987">
        <w:rPr>
          <w:rFonts w:ascii="Arial" w:hAnsi="Arial" w:cs="Arial"/>
          <w:color w:val="auto"/>
          <w:sz w:val="22"/>
          <w:szCs w:val="22"/>
          <w:lang w:val="es-ES_tradnl"/>
        </w:rPr>
        <w:t>cula</w:t>
      </w:r>
      <w:bookmarkEnd w:id="339"/>
    </w:p>
    <w:p w:rsidR="008D7A4C" w:rsidRPr="009C2987" w:rsidRDefault="008163F2" w:rsidP="008D7A4C">
      <w:pPr>
        <w:pStyle w:val="ListParagraph"/>
        <w:numPr>
          <w:ilvl w:val="1"/>
          <w:numId w:val="16"/>
        </w:numPr>
        <w:spacing w:after="0" w:line="240" w:lineRule="auto"/>
        <w:ind w:left="720"/>
        <w:jc w:val="both"/>
        <w:rPr>
          <w:rFonts w:ascii="Arial" w:hAnsi="Arial" w:cs="Arial"/>
          <w:lang w:val="es-ES_tradnl"/>
        </w:rPr>
      </w:pPr>
      <w:r w:rsidRPr="009C2987">
        <w:rPr>
          <w:rFonts w:ascii="Arial" w:hAnsi="Arial" w:cs="Arial"/>
          <w:lang w:val="es-ES_tradnl"/>
        </w:rPr>
        <w:t>El cálculo de la diferencia en matrícula con y sin tratamiento de primera infancia provien</w:t>
      </w:r>
      <w:r w:rsidR="00F43EFB" w:rsidRPr="009C2987">
        <w:rPr>
          <w:rFonts w:ascii="Arial" w:hAnsi="Arial" w:cs="Arial"/>
          <w:lang w:val="es-ES_tradnl"/>
        </w:rPr>
        <w:t>e</w:t>
      </w:r>
      <w:r w:rsidRPr="009C2987">
        <w:rPr>
          <w:rFonts w:ascii="Arial" w:hAnsi="Arial" w:cs="Arial"/>
          <w:lang w:val="es-ES_tradnl"/>
        </w:rPr>
        <w:t xml:space="preserve"> de multiplicar el número de </w:t>
      </w:r>
      <w:r w:rsidR="00F43EFB" w:rsidRPr="009C2987">
        <w:rPr>
          <w:rFonts w:ascii="Arial" w:hAnsi="Arial" w:cs="Arial"/>
          <w:lang w:val="es-ES_tradnl"/>
        </w:rPr>
        <w:t>estudiante-</w:t>
      </w:r>
      <w:r w:rsidRPr="009C2987">
        <w:rPr>
          <w:rFonts w:ascii="Arial" w:hAnsi="Arial" w:cs="Arial"/>
          <w:lang w:val="es-ES_tradnl"/>
        </w:rPr>
        <w:t xml:space="preserve">años promedio </w:t>
      </w:r>
      <w:r w:rsidR="00F43EFB" w:rsidRPr="009C2987">
        <w:rPr>
          <w:rFonts w:ascii="Arial" w:hAnsi="Arial" w:cs="Arial"/>
          <w:lang w:val="es-ES_tradnl"/>
        </w:rPr>
        <w:t xml:space="preserve">requerido para producir un egresado de primaria por el número de estudiantes promovido bajo tratamiento, menos la misma operación sin tratamiento. Los valores para esta diferencia de productos </w:t>
      </w:r>
      <w:r w:rsidR="008D7A4C" w:rsidRPr="009C2987">
        <w:rPr>
          <w:rFonts w:ascii="Arial" w:hAnsi="Arial" w:cs="Arial"/>
          <w:lang w:val="es-ES_tradnl"/>
        </w:rPr>
        <w:t xml:space="preserve">en la </w:t>
      </w:r>
      <w:r w:rsidR="00611B4E" w:rsidRPr="009C2987">
        <w:rPr>
          <w:rFonts w:ascii="Arial" w:hAnsi="Arial" w:cs="Arial"/>
          <w:lang w:val="es-ES_tradnl"/>
        </w:rPr>
        <w:t>C</w:t>
      </w:r>
      <w:r w:rsidR="008D7A4C" w:rsidRPr="009C2987">
        <w:rPr>
          <w:rFonts w:ascii="Arial" w:hAnsi="Arial" w:cs="Arial"/>
          <w:lang w:val="es-ES_tradnl"/>
        </w:rPr>
        <w:t xml:space="preserve">ohorte 1, </w:t>
      </w:r>
      <w:r w:rsidR="00F43EFB" w:rsidRPr="009C2987">
        <w:rPr>
          <w:rFonts w:ascii="Arial" w:hAnsi="Arial" w:cs="Arial"/>
          <w:lang w:val="es-ES_tradnl"/>
        </w:rPr>
        <w:t xml:space="preserve">puede encontrarse en la Tabla 2, 3 y 5 para un incremento en </w:t>
      </w:r>
      <w:r w:rsidR="00EF61B3">
        <w:rPr>
          <w:rFonts w:ascii="Arial" w:hAnsi="Arial" w:cs="Arial"/>
          <w:lang w:val="es-ES_tradnl"/>
        </w:rPr>
        <w:t>dos</w:t>
      </w:r>
      <w:r w:rsidR="00F43EFB" w:rsidRPr="009C2987">
        <w:rPr>
          <w:rFonts w:ascii="Arial" w:hAnsi="Arial" w:cs="Arial"/>
          <w:lang w:val="es-ES_tradnl"/>
        </w:rPr>
        <w:t xml:space="preserve"> punto</w:t>
      </w:r>
      <w:r w:rsidR="00EF61B3">
        <w:rPr>
          <w:rFonts w:ascii="Arial" w:hAnsi="Arial" w:cs="Arial"/>
          <w:lang w:val="es-ES_tradnl"/>
        </w:rPr>
        <w:t>s</w:t>
      </w:r>
      <w:r w:rsidR="00F43EFB" w:rsidRPr="009C2987">
        <w:rPr>
          <w:rFonts w:ascii="Arial" w:hAnsi="Arial" w:cs="Arial"/>
          <w:lang w:val="es-ES_tradnl"/>
        </w:rPr>
        <w:t xml:space="preserve"> porcentual</w:t>
      </w:r>
      <w:r w:rsidR="00EF61B3">
        <w:rPr>
          <w:rFonts w:ascii="Arial" w:hAnsi="Arial" w:cs="Arial"/>
          <w:lang w:val="es-ES_tradnl"/>
        </w:rPr>
        <w:t>es</w:t>
      </w:r>
      <w:r w:rsidR="00F43EFB" w:rsidRPr="009C2987">
        <w:rPr>
          <w:rFonts w:ascii="Arial" w:hAnsi="Arial" w:cs="Arial"/>
          <w:lang w:val="es-ES_tradnl"/>
        </w:rPr>
        <w:t xml:space="preserve"> en promoción de primaria: (</w:t>
      </w:r>
      <w:r w:rsidR="00EF61B3">
        <w:rPr>
          <w:rFonts w:ascii="Arial" w:hAnsi="Arial" w:cs="Arial"/>
          <w:lang w:val="es-ES_tradnl"/>
        </w:rPr>
        <w:t>34</w:t>
      </w:r>
      <w:r w:rsidR="00F43EFB" w:rsidRPr="009C2987">
        <w:rPr>
          <w:rFonts w:ascii="Arial" w:hAnsi="Arial" w:cs="Arial"/>
          <w:lang w:val="es-ES_tradnl"/>
        </w:rPr>
        <w:t>.</w:t>
      </w:r>
      <w:r w:rsidR="00EF61B3">
        <w:rPr>
          <w:rFonts w:ascii="Arial" w:hAnsi="Arial" w:cs="Arial"/>
          <w:lang w:val="es-ES_tradnl"/>
        </w:rPr>
        <w:t>384*8,88</w:t>
      </w:r>
      <w:r w:rsidR="00F43EFB" w:rsidRPr="009C2987">
        <w:rPr>
          <w:rFonts w:ascii="Arial" w:hAnsi="Arial" w:cs="Arial"/>
          <w:lang w:val="es-ES_tradnl"/>
        </w:rPr>
        <w:t xml:space="preserve"> </w:t>
      </w:r>
      <w:ins w:id="340" w:author="IADB" w:date="2016-10-11T15:29:00Z">
        <w:r w:rsidR="009F1A17">
          <w:rPr>
            <w:rFonts w:ascii="Arial" w:hAnsi="Arial" w:cs="Arial"/>
            <w:lang w:val="es-ES_tradnl"/>
          </w:rPr>
          <w:noBreakHyphen/>
        </w:r>
      </w:ins>
      <w:del w:id="341" w:author="IADB" w:date="2016-10-11T15:29:00Z">
        <w:r w:rsidR="00F43EFB" w:rsidRPr="009C2987" w:rsidDel="009F1A17">
          <w:rPr>
            <w:rFonts w:ascii="Arial" w:hAnsi="Arial" w:cs="Arial"/>
            <w:lang w:val="es-ES_tradnl"/>
          </w:rPr>
          <w:delText>–</w:delText>
        </w:r>
      </w:del>
      <w:r w:rsidR="00F43EFB" w:rsidRPr="009C2987">
        <w:rPr>
          <w:rFonts w:ascii="Arial" w:hAnsi="Arial" w:cs="Arial"/>
          <w:lang w:val="es-ES_tradnl"/>
        </w:rPr>
        <w:t xml:space="preserve"> </w:t>
      </w:r>
      <w:ins w:id="342" w:author="IADB" w:date="2016-10-11T15:29:00Z">
        <w:r w:rsidR="009F1A17">
          <w:rPr>
            <w:rFonts w:ascii="Arial" w:hAnsi="Arial" w:cs="Arial"/>
            <w:lang w:val="es-ES_tradnl"/>
          </w:rPr>
          <w:t> </w:t>
        </w:r>
      </w:ins>
      <w:r w:rsidR="00F43EFB" w:rsidRPr="009C2987">
        <w:rPr>
          <w:rFonts w:ascii="Arial" w:hAnsi="Arial" w:cs="Arial"/>
          <w:lang w:val="es-ES_tradnl"/>
        </w:rPr>
        <w:t>28.</w:t>
      </w:r>
      <w:r w:rsidR="00EF61B3">
        <w:rPr>
          <w:rFonts w:ascii="Arial" w:hAnsi="Arial" w:cs="Arial"/>
          <w:lang w:val="es-ES_tradnl"/>
        </w:rPr>
        <w:t xml:space="preserve">877*9,81) </w:t>
      </w:r>
      <w:ins w:id="343" w:author="IADB" w:date="2016-10-11T15:29:00Z">
        <w:r w:rsidR="009F1A17">
          <w:rPr>
            <w:rFonts w:ascii="Arial" w:hAnsi="Arial" w:cs="Arial"/>
            <w:lang w:val="es-ES_tradnl"/>
          </w:rPr>
          <w:t> </w:t>
        </w:r>
      </w:ins>
      <w:del w:id="344" w:author="IADB" w:date="2016-10-11T15:29:00Z">
        <w:r w:rsidR="00EF61B3" w:rsidDel="009F1A17">
          <w:rPr>
            <w:rFonts w:ascii="Arial" w:hAnsi="Arial" w:cs="Arial"/>
            <w:lang w:val="es-ES_tradnl"/>
          </w:rPr>
          <w:delText xml:space="preserve">= </w:delText>
        </w:r>
      </w:del>
      <w:r w:rsidR="00EF61B3">
        <w:rPr>
          <w:rFonts w:ascii="Arial" w:hAnsi="Arial" w:cs="Arial"/>
          <w:lang w:val="es-ES_tradnl"/>
        </w:rPr>
        <w:t>22</w:t>
      </w:r>
      <w:r w:rsidR="00F43EFB" w:rsidRPr="009C2987">
        <w:rPr>
          <w:rFonts w:ascii="Arial" w:hAnsi="Arial" w:cs="Arial"/>
          <w:lang w:val="es-ES_tradnl"/>
        </w:rPr>
        <w:t>.</w:t>
      </w:r>
      <w:r w:rsidR="00EF61B3">
        <w:rPr>
          <w:rFonts w:ascii="Arial" w:hAnsi="Arial" w:cs="Arial"/>
          <w:lang w:val="es-ES_tradnl"/>
        </w:rPr>
        <w:t>047</w:t>
      </w:r>
      <w:r w:rsidR="008D7A4C" w:rsidRPr="009C2987">
        <w:rPr>
          <w:rFonts w:ascii="Arial" w:hAnsi="Arial" w:cs="Arial"/>
          <w:lang w:val="es-ES_tradnl"/>
        </w:rPr>
        <w:t xml:space="preserve">. El mismo cálculo se realiza para las dos subsiguientes cohortes tanto de primaria como de secundaria. Luego </w:t>
      </w:r>
      <w:r w:rsidR="00EF61B3">
        <w:rPr>
          <w:rFonts w:ascii="Arial" w:hAnsi="Arial" w:cs="Arial"/>
          <w:lang w:val="es-ES_tradnl"/>
        </w:rPr>
        <w:t xml:space="preserve">estos valores </w:t>
      </w:r>
      <w:r w:rsidR="008D7A4C" w:rsidRPr="009C2987">
        <w:rPr>
          <w:rFonts w:ascii="Arial" w:hAnsi="Arial" w:cs="Arial"/>
          <w:lang w:val="es-ES_tradnl"/>
        </w:rPr>
        <w:t>se multiplica</w:t>
      </w:r>
      <w:r w:rsidR="00EF61B3">
        <w:rPr>
          <w:rFonts w:ascii="Arial" w:hAnsi="Arial" w:cs="Arial"/>
          <w:lang w:val="es-ES_tradnl"/>
        </w:rPr>
        <w:t>n</w:t>
      </w:r>
      <w:r w:rsidR="008D7A4C" w:rsidRPr="009C2987">
        <w:rPr>
          <w:rFonts w:ascii="Arial" w:hAnsi="Arial" w:cs="Arial"/>
          <w:lang w:val="es-ES_tradnl"/>
        </w:rPr>
        <w:t xml:space="preserve"> por el costo por estudiante de US$1.013 en primaria y US$935 en secundaria, Tabla</w:t>
      </w:r>
      <w:r w:rsidR="0021714A" w:rsidRPr="009C2987">
        <w:rPr>
          <w:rFonts w:ascii="Arial" w:hAnsi="Arial" w:cs="Arial"/>
          <w:lang w:val="es-ES_tradnl"/>
        </w:rPr>
        <w:t>s</w:t>
      </w:r>
      <w:r w:rsidR="00EF61B3">
        <w:rPr>
          <w:rFonts w:ascii="Arial" w:hAnsi="Arial" w:cs="Arial"/>
          <w:lang w:val="es-ES_tradnl"/>
        </w:rPr>
        <w:t xml:space="preserve"> 11 y 12</w:t>
      </w:r>
      <w:r w:rsidR="008D7A4C" w:rsidRPr="009C2987">
        <w:rPr>
          <w:rFonts w:ascii="Arial" w:hAnsi="Arial" w:cs="Arial"/>
          <w:lang w:val="es-ES_tradnl"/>
        </w:rPr>
        <w:t>.</w:t>
      </w:r>
    </w:p>
    <w:p w:rsidR="00905FC6" w:rsidRPr="00A56BE5" w:rsidRDefault="00905FC6">
      <w:pPr>
        <w:rPr>
          <w:rFonts w:ascii="Arial" w:hAnsi="Arial" w:cs="Arial"/>
          <w:sz w:val="24"/>
          <w:szCs w:val="24"/>
          <w:lang w:val="es-ES_tradnl"/>
        </w:rPr>
      </w:pPr>
      <w:r w:rsidRPr="00A56BE5">
        <w:rPr>
          <w:rFonts w:ascii="Arial" w:hAnsi="Arial" w:cs="Arial"/>
          <w:sz w:val="24"/>
          <w:szCs w:val="24"/>
          <w:lang w:val="es-ES_tradnl"/>
        </w:rPr>
        <w:br w:type="page"/>
      </w:r>
    </w:p>
    <w:tbl>
      <w:tblPr>
        <w:tblW w:w="6093" w:type="dxa"/>
        <w:jc w:val="center"/>
        <w:tblCellMar>
          <w:left w:w="70" w:type="dxa"/>
          <w:right w:w="70" w:type="dxa"/>
        </w:tblCellMar>
        <w:tblLook w:val="04A0" w:firstRow="1" w:lastRow="0" w:firstColumn="1" w:lastColumn="0" w:noHBand="0" w:noVBand="1"/>
      </w:tblPr>
      <w:tblGrid>
        <w:gridCol w:w="1185"/>
        <w:gridCol w:w="1440"/>
        <w:gridCol w:w="1620"/>
        <w:gridCol w:w="1620"/>
        <w:gridCol w:w="228"/>
      </w:tblGrid>
      <w:tr w:rsidR="00EF61B3" w:rsidRPr="009F1A17" w:rsidTr="00EF61B3">
        <w:trPr>
          <w:trHeight w:val="255"/>
          <w:jc w:val="center"/>
        </w:trPr>
        <w:tc>
          <w:tcPr>
            <w:tcW w:w="6093" w:type="dxa"/>
            <w:gridSpan w:val="5"/>
            <w:tcBorders>
              <w:top w:val="nil"/>
              <w:left w:val="nil"/>
              <w:bottom w:val="nil"/>
              <w:right w:val="nil"/>
            </w:tcBorders>
          </w:tcPr>
          <w:p w:rsidR="00EF61B3" w:rsidRPr="00733262" w:rsidRDefault="00EF61B3" w:rsidP="00EF61B3">
            <w:pPr>
              <w:spacing w:after="0" w:line="240" w:lineRule="auto"/>
              <w:rPr>
                <w:rFonts w:ascii="Arial" w:eastAsia="Times New Roman" w:hAnsi="Arial" w:cs="Arial"/>
                <w:b/>
                <w:sz w:val="24"/>
                <w:szCs w:val="24"/>
                <w:lang w:val="es-ES_tradnl" w:eastAsia="es-ES_tradnl"/>
              </w:rPr>
            </w:pPr>
            <w:r w:rsidRPr="00EF61B3">
              <w:rPr>
                <w:rFonts w:ascii="Arial" w:eastAsia="Times New Roman" w:hAnsi="Arial" w:cs="Arial"/>
                <w:b/>
                <w:bCs/>
                <w:sz w:val="18"/>
                <w:szCs w:val="18"/>
                <w:lang w:val="es-ES_tradnl" w:eastAsia="es-ES_tradnl"/>
              </w:rPr>
              <w:lastRenderedPageBreak/>
              <w:t>Tabla 11: Costo por mayor matrícula en primaria</w:t>
            </w:r>
            <w:r w:rsidRPr="00733262">
              <w:rPr>
                <w:rFonts w:ascii="Arial" w:eastAsia="Times New Roman" w:hAnsi="Arial" w:cs="Arial"/>
                <w:b/>
                <w:sz w:val="24"/>
                <w:szCs w:val="24"/>
                <w:lang w:val="es-ES_tradnl" w:eastAsia="es-ES_tradnl"/>
              </w:rPr>
              <w:t xml:space="preserve"> </w:t>
            </w:r>
          </w:p>
        </w:tc>
      </w:tr>
      <w:tr w:rsidR="00EF61B3" w:rsidRPr="00733262" w:rsidTr="00EF61B3">
        <w:trPr>
          <w:gridAfter w:val="1"/>
          <w:wAfter w:w="228" w:type="dxa"/>
          <w:trHeight w:val="255"/>
          <w:jc w:val="center"/>
        </w:trPr>
        <w:tc>
          <w:tcPr>
            <w:tcW w:w="118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F61B3" w:rsidRPr="00733262" w:rsidRDefault="00EF61B3"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Primaria</w:t>
            </w:r>
          </w:p>
        </w:tc>
        <w:tc>
          <w:tcPr>
            <w:tcW w:w="4680" w:type="dxa"/>
            <w:gridSpan w:val="3"/>
            <w:tcBorders>
              <w:top w:val="single" w:sz="4" w:space="0" w:color="auto"/>
              <w:left w:val="nil"/>
              <w:bottom w:val="single" w:sz="4" w:space="0" w:color="auto"/>
              <w:right w:val="single" w:sz="4" w:space="0" w:color="auto"/>
            </w:tcBorders>
            <w:vAlign w:val="center"/>
          </w:tcPr>
          <w:p w:rsidR="00EF61B3" w:rsidRPr="00733262" w:rsidRDefault="00EF61B3"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Incremento en graduados</w:t>
            </w:r>
          </w:p>
        </w:tc>
      </w:tr>
      <w:tr w:rsidR="00EF61B3" w:rsidRPr="00733262" w:rsidTr="00EF61B3">
        <w:trPr>
          <w:gridAfter w:val="1"/>
          <w:wAfter w:w="228" w:type="dxa"/>
          <w:trHeight w:val="255"/>
          <w:jc w:val="center"/>
        </w:trPr>
        <w:tc>
          <w:tcPr>
            <w:tcW w:w="1185" w:type="dxa"/>
            <w:vMerge/>
            <w:tcBorders>
              <w:top w:val="single" w:sz="4" w:space="0" w:color="auto"/>
              <w:left w:val="single" w:sz="4" w:space="0" w:color="auto"/>
              <w:bottom w:val="single" w:sz="4" w:space="0" w:color="000000"/>
              <w:right w:val="single" w:sz="4" w:space="0" w:color="auto"/>
            </w:tcBorders>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p>
        </w:tc>
        <w:tc>
          <w:tcPr>
            <w:tcW w:w="1440" w:type="dxa"/>
            <w:tcBorders>
              <w:top w:val="nil"/>
              <w:left w:val="nil"/>
              <w:bottom w:val="single" w:sz="4" w:space="0" w:color="auto"/>
              <w:right w:val="single" w:sz="4" w:space="0" w:color="auto"/>
            </w:tcBorders>
            <w:shd w:val="clear" w:color="auto" w:fill="auto"/>
            <w:noWrap/>
            <w:vAlign w:val="bottom"/>
            <w:hideMark/>
          </w:tcPr>
          <w:p w:rsidR="00EF61B3" w:rsidRPr="00733262" w:rsidRDefault="00EF61B3"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620" w:type="dxa"/>
            <w:tcBorders>
              <w:top w:val="single" w:sz="4" w:space="0" w:color="auto"/>
              <w:left w:val="nil"/>
              <w:bottom w:val="single" w:sz="4" w:space="0" w:color="auto"/>
              <w:right w:val="single" w:sz="4" w:space="0" w:color="auto"/>
            </w:tcBorders>
            <w:vAlign w:val="bottom"/>
          </w:tcPr>
          <w:p w:rsidR="00EF61B3" w:rsidRPr="00733262" w:rsidRDefault="00EF61B3"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EF61B3" w:rsidRPr="00733262" w:rsidRDefault="00EF61B3"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r>
      <w:tr w:rsidR="00EF61B3" w:rsidRPr="00733262" w:rsidTr="00EF61B3">
        <w:trPr>
          <w:gridAfter w:val="1"/>
          <w:wAfter w:w="228" w:type="dxa"/>
          <w:trHeight w:val="270"/>
          <w:jc w:val="center"/>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EF61B3" w:rsidRPr="00733262" w:rsidRDefault="00EF61B3" w:rsidP="00EF61B3">
            <w:pPr>
              <w:spacing w:before="60" w:after="6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 p.p.</w:t>
            </w:r>
          </w:p>
        </w:tc>
        <w:tc>
          <w:tcPr>
            <w:tcW w:w="1440" w:type="dxa"/>
            <w:tcBorders>
              <w:top w:val="nil"/>
              <w:left w:val="nil"/>
              <w:bottom w:val="single" w:sz="4" w:space="0" w:color="auto"/>
              <w:right w:val="single" w:sz="4" w:space="0" w:color="auto"/>
            </w:tcBorders>
            <w:shd w:val="clear" w:color="auto" w:fill="auto"/>
            <w:noWrap/>
            <w:vAlign w:val="bottom"/>
            <w:hideMark/>
          </w:tcPr>
          <w:p w:rsidR="00EF61B3" w:rsidRPr="00733262" w:rsidRDefault="00EF61B3" w:rsidP="00EF61B3">
            <w:pPr>
              <w:spacing w:before="60" w:after="60" w:line="240" w:lineRule="auto"/>
              <w:jc w:val="right"/>
              <w:rPr>
                <w:rFonts w:ascii="Arial" w:hAnsi="Arial" w:cs="Arial"/>
                <w:sz w:val="18"/>
                <w:szCs w:val="18"/>
              </w:rPr>
            </w:pPr>
            <w:r w:rsidRPr="00733262">
              <w:rPr>
                <w:rFonts w:ascii="Arial" w:hAnsi="Arial" w:cs="Arial"/>
                <w:sz w:val="18"/>
                <w:szCs w:val="18"/>
              </w:rPr>
              <w:t>$22.170.080</w:t>
            </w:r>
          </w:p>
        </w:tc>
        <w:tc>
          <w:tcPr>
            <w:tcW w:w="1620" w:type="dxa"/>
            <w:tcBorders>
              <w:top w:val="single" w:sz="4" w:space="0" w:color="auto"/>
              <w:left w:val="single" w:sz="4" w:space="0" w:color="auto"/>
              <w:bottom w:val="single" w:sz="4" w:space="0" w:color="auto"/>
              <w:right w:val="single" w:sz="4" w:space="0" w:color="auto"/>
            </w:tcBorders>
            <w:vAlign w:val="bottom"/>
          </w:tcPr>
          <w:p w:rsidR="00EF61B3" w:rsidRPr="00733262" w:rsidRDefault="00EF61B3" w:rsidP="00EF61B3">
            <w:pPr>
              <w:spacing w:before="60" w:after="60" w:line="240" w:lineRule="auto"/>
              <w:jc w:val="right"/>
              <w:rPr>
                <w:rFonts w:ascii="Arial" w:hAnsi="Arial" w:cs="Arial"/>
                <w:sz w:val="18"/>
                <w:szCs w:val="18"/>
              </w:rPr>
            </w:pPr>
            <w:r w:rsidRPr="00733262">
              <w:rPr>
                <w:rFonts w:ascii="Arial" w:hAnsi="Arial" w:cs="Arial"/>
                <w:sz w:val="18"/>
                <w:szCs w:val="18"/>
              </w:rPr>
              <w:t>$43.849.750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61B3" w:rsidRPr="00733262" w:rsidRDefault="00EF61B3" w:rsidP="00EF61B3">
            <w:pPr>
              <w:spacing w:before="60" w:after="60" w:line="240" w:lineRule="auto"/>
              <w:jc w:val="right"/>
              <w:rPr>
                <w:rFonts w:ascii="Arial" w:hAnsi="Arial" w:cs="Arial"/>
                <w:sz w:val="18"/>
                <w:szCs w:val="18"/>
              </w:rPr>
            </w:pPr>
            <w:r w:rsidRPr="00733262">
              <w:rPr>
                <w:rFonts w:ascii="Arial" w:hAnsi="Arial" w:cs="Arial"/>
                <w:sz w:val="18"/>
                <w:szCs w:val="18"/>
              </w:rPr>
              <w:t>$66.019.830</w:t>
            </w:r>
          </w:p>
        </w:tc>
      </w:tr>
    </w:tbl>
    <w:p w:rsidR="00EF61B3" w:rsidRPr="00733262" w:rsidRDefault="00EF61B3" w:rsidP="00EF61B3">
      <w:pPr>
        <w:spacing w:after="0" w:line="240" w:lineRule="auto"/>
        <w:jc w:val="both"/>
        <w:rPr>
          <w:rFonts w:ascii="Arial" w:hAnsi="Arial" w:cs="Arial"/>
          <w:sz w:val="24"/>
          <w:szCs w:val="24"/>
          <w:lang w:val="es-ES_tradnl"/>
        </w:rPr>
      </w:pPr>
    </w:p>
    <w:tbl>
      <w:tblPr>
        <w:tblW w:w="5788" w:type="dxa"/>
        <w:jc w:val="center"/>
        <w:tblCellMar>
          <w:left w:w="70" w:type="dxa"/>
          <w:right w:w="70" w:type="dxa"/>
        </w:tblCellMar>
        <w:tblLook w:val="04A0" w:firstRow="1" w:lastRow="0" w:firstColumn="1" w:lastColumn="0" w:noHBand="0" w:noVBand="1"/>
      </w:tblPr>
      <w:tblGrid>
        <w:gridCol w:w="1972"/>
        <w:gridCol w:w="1041"/>
        <w:gridCol w:w="1311"/>
        <w:gridCol w:w="1464"/>
      </w:tblGrid>
      <w:tr w:rsidR="00EF61B3" w:rsidRPr="009F1A17" w:rsidTr="00EF61B3">
        <w:trPr>
          <w:trHeight w:val="255"/>
          <w:jc w:val="center"/>
        </w:trPr>
        <w:tc>
          <w:tcPr>
            <w:tcW w:w="5788" w:type="dxa"/>
            <w:gridSpan w:val="4"/>
            <w:tcBorders>
              <w:top w:val="nil"/>
              <w:left w:val="nil"/>
              <w:bottom w:val="single" w:sz="4" w:space="0" w:color="auto"/>
              <w:right w:val="nil"/>
            </w:tcBorders>
            <w:shd w:val="clear" w:color="auto" w:fill="auto"/>
            <w:noWrap/>
            <w:vAlign w:val="bottom"/>
            <w:hideMark/>
          </w:tcPr>
          <w:p w:rsidR="00EF61B3" w:rsidRPr="00733262" w:rsidRDefault="00EF61B3" w:rsidP="00EF61B3">
            <w:pPr>
              <w:spacing w:after="0" w:line="240" w:lineRule="auto"/>
              <w:rPr>
                <w:rFonts w:ascii="Arial" w:eastAsia="Times New Roman" w:hAnsi="Arial" w:cs="Arial"/>
                <w:sz w:val="24"/>
                <w:szCs w:val="24"/>
                <w:lang w:val="es-ES_tradnl" w:eastAsia="es-ES_tradnl"/>
              </w:rPr>
            </w:pPr>
            <w:r w:rsidRPr="00EF61B3">
              <w:rPr>
                <w:rFonts w:ascii="Arial" w:eastAsia="Times New Roman" w:hAnsi="Arial" w:cs="Arial"/>
                <w:b/>
                <w:bCs/>
                <w:sz w:val="18"/>
                <w:szCs w:val="18"/>
                <w:lang w:val="es-ES_tradnl" w:eastAsia="es-ES_tradnl"/>
              </w:rPr>
              <w:t>Tabla 12: Costo por mayor matrícula en Secundaria</w:t>
            </w:r>
          </w:p>
        </w:tc>
      </w:tr>
      <w:tr w:rsidR="00EF61B3" w:rsidRPr="009F1A17" w:rsidTr="00EF61B3">
        <w:trPr>
          <w:trHeight w:val="255"/>
          <w:jc w:val="center"/>
        </w:trPr>
        <w:tc>
          <w:tcPr>
            <w:tcW w:w="1972" w:type="dxa"/>
            <w:vMerge w:val="restart"/>
            <w:tcBorders>
              <w:top w:val="nil"/>
              <w:left w:val="single" w:sz="4" w:space="0" w:color="auto"/>
              <w:bottom w:val="single" w:sz="4" w:space="0" w:color="000000"/>
              <w:right w:val="single" w:sz="4" w:space="0" w:color="000000"/>
            </w:tcBorders>
            <w:shd w:val="clear" w:color="auto" w:fill="auto"/>
            <w:noWrap/>
            <w:vAlign w:val="center"/>
            <w:hideMark/>
          </w:tcPr>
          <w:p w:rsidR="00EF61B3" w:rsidRPr="00733262" w:rsidRDefault="00EF61B3"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Secundaria</w:t>
            </w:r>
          </w:p>
        </w:tc>
        <w:tc>
          <w:tcPr>
            <w:tcW w:w="381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F61B3" w:rsidRPr="00733262" w:rsidRDefault="00EF61B3"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Incremento por mayor eficiencia interna</w:t>
            </w:r>
          </w:p>
        </w:tc>
      </w:tr>
      <w:tr w:rsidR="00EF61B3" w:rsidRPr="00733262" w:rsidTr="00EF61B3">
        <w:trPr>
          <w:trHeight w:val="255"/>
          <w:jc w:val="center"/>
        </w:trPr>
        <w:tc>
          <w:tcPr>
            <w:tcW w:w="1972" w:type="dxa"/>
            <w:vMerge/>
            <w:tcBorders>
              <w:top w:val="nil"/>
              <w:left w:val="single" w:sz="4" w:space="0" w:color="auto"/>
              <w:bottom w:val="single" w:sz="4" w:space="0" w:color="auto"/>
              <w:right w:val="single" w:sz="4" w:space="0" w:color="000000"/>
            </w:tcBorders>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p>
        </w:tc>
        <w:tc>
          <w:tcPr>
            <w:tcW w:w="1041" w:type="dxa"/>
            <w:tcBorders>
              <w:top w:val="nil"/>
              <w:left w:val="nil"/>
              <w:bottom w:val="single" w:sz="4" w:space="0" w:color="auto"/>
              <w:right w:val="single" w:sz="4" w:space="0" w:color="auto"/>
            </w:tcBorders>
            <w:shd w:val="clear" w:color="auto" w:fill="auto"/>
            <w:noWrap/>
            <w:vAlign w:val="bottom"/>
            <w:hideMark/>
          </w:tcPr>
          <w:p w:rsidR="00EF61B3" w:rsidRPr="00733262" w:rsidRDefault="00EF61B3"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311" w:type="dxa"/>
            <w:tcBorders>
              <w:top w:val="nil"/>
              <w:left w:val="nil"/>
              <w:bottom w:val="single" w:sz="4" w:space="0" w:color="auto"/>
              <w:right w:val="single" w:sz="4" w:space="0" w:color="auto"/>
            </w:tcBorders>
            <w:shd w:val="clear" w:color="auto" w:fill="auto"/>
            <w:noWrap/>
            <w:vAlign w:val="bottom"/>
            <w:hideMark/>
          </w:tcPr>
          <w:p w:rsidR="00EF61B3" w:rsidRPr="00733262" w:rsidRDefault="00EF61B3"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450" w:type="dxa"/>
            <w:tcBorders>
              <w:top w:val="nil"/>
              <w:left w:val="nil"/>
              <w:bottom w:val="single" w:sz="4" w:space="0" w:color="auto"/>
              <w:right w:val="single" w:sz="4" w:space="0" w:color="auto"/>
            </w:tcBorders>
            <w:shd w:val="clear" w:color="auto" w:fill="auto"/>
            <w:noWrap/>
            <w:vAlign w:val="bottom"/>
            <w:hideMark/>
          </w:tcPr>
          <w:p w:rsidR="00EF61B3" w:rsidRPr="00733262" w:rsidRDefault="00EF61B3" w:rsidP="00EF61B3">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r>
      <w:tr w:rsidR="00EF61B3" w:rsidRPr="00733262" w:rsidTr="00EF61B3">
        <w:trPr>
          <w:trHeight w:val="255"/>
          <w:jc w:val="center"/>
        </w:trPr>
        <w:tc>
          <w:tcPr>
            <w:tcW w:w="1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61B3" w:rsidRPr="00733262" w:rsidRDefault="00EF61B3" w:rsidP="00EF61B3">
            <w:pPr>
              <w:spacing w:before="60" w:after="6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 puntos porcentuales</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rsidR="00EF61B3" w:rsidRPr="00733262" w:rsidRDefault="00EF61B3" w:rsidP="00EF61B3">
            <w:pPr>
              <w:spacing w:before="60" w:after="6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$3.728.973</w:t>
            </w:r>
          </w:p>
        </w:tc>
        <w:tc>
          <w:tcPr>
            <w:tcW w:w="1311" w:type="dxa"/>
            <w:tcBorders>
              <w:top w:val="single" w:sz="4" w:space="0" w:color="auto"/>
              <w:left w:val="nil"/>
              <w:bottom w:val="single" w:sz="4" w:space="0" w:color="auto"/>
              <w:right w:val="single" w:sz="4" w:space="0" w:color="auto"/>
            </w:tcBorders>
            <w:shd w:val="clear" w:color="auto" w:fill="auto"/>
            <w:noWrap/>
            <w:vAlign w:val="bottom"/>
            <w:hideMark/>
          </w:tcPr>
          <w:p w:rsidR="00EF61B3" w:rsidRPr="00733262" w:rsidRDefault="00EF61B3" w:rsidP="00EF61B3">
            <w:pPr>
              <w:spacing w:before="60" w:after="6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$7.375.459</w:t>
            </w:r>
          </w:p>
        </w:tc>
        <w:tc>
          <w:tcPr>
            <w:tcW w:w="1450" w:type="dxa"/>
            <w:tcBorders>
              <w:top w:val="single" w:sz="4" w:space="0" w:color="auto"/>
              <w:left w:val="nil"/>
              <w:bottom w:val="single" w:sz="4" w:space="0" w:color="auto"/>
              <w:right w:val="single" w:sz="4" w:space="0" w:color="auto"/>
            </w:tcBorders>
            <w:shd w:val="clear" w:color="auto" w:fill="auto"/>
            <w:noWrap/>
            <w:vAlign w:val="bottom"/>
            <w:hideMark/>
          </w:tcPr>
          <w:p w:rsidR="00EF61B3" w:rsidRPr="00733262" w:rsidRDefault="00EF61B3" w:rsidP="00EF61B3">
            <w:pPr>
              <w:spacing w:before="60" w:after="6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$11.104.432</w:t>
            </w:r>
          </w:p>
        </w:tc>
      </w:tr>
    </w:tbl>
    <w:p w:rsidR="0021714A" w:rsidRPr="009C2987" w:rsidRDefault="0021714A" w:rsidP="0021714A">
      <w:pPr>
        <w:spacing w:after="0" w:line="240" w:lineRule="auto"/>
        <w:jc w:val="both"/>
        <w:rPr>
          <w:rFonts w:ascii="Arial" w:hAnsi="Arial" w:cs="Arial"/>
          <w:sz w:val="18"/>
          <w:szCs w:val="18"/>
          <w:lang w:val="es-ES_tradnl"/>
        </w:rPr>
      </w:pPr>
    </w:p>
    <w:p w:rsidR="00B90472" w:rsidRPr="00AD0C41" w:rsidRDefault="00EF61B3" w:rsidP="00AD0C41">
      <w:pPr>
        <w:pStyle w:val="ListParagraph"/>
        <w:numPr>
          <w:ilvl w:val="1"/>
          <w:numId w:val="16"/>
        </w:numPr>
        <w:tabs>
          <w:tab w:val="left" w:pos="720"/>
        </w:tabs>
        <w:spacing w:before="120" w:after="120" w:line="240" w:lineRule="auto"/>
        <w:ind w:left="720"/>
        <w:contextualSpacing w:val="0"/>
        <w:jc w:val="both"/>
        <w:rPr>
          <w:rFonts w:ascii="Arial" w:hAnsi="Arial" w:cs="Arial"/>
          <w:lang w:val="es-ES_tradnl"/>
        </w:rPr>
      </w:pPr>
      <w:r w:rsidRPr="00EF61B3">
        <w:rPr>
          <w:rFonts w:ascii="Arial" w:hAnsi="Arial" w:cs="Arial"/>
          <w:lang w:val="es-ES_tradnl"/>
        </w:rPr>
        <w:t>Obsérvese que la primera cohorte finaliza la primaria en el año 13, la segunda cohorte en el año 14 y la tercera en el 15, de allí que los costos de primaria se superponen parcialmente a los de secundaria. De la misma manera se consideró para secundaria una terminación gradual</w:t>
      </w:r>
      <w:r w:rsidR="00B90472" w:rsidRPr="009C2987">
        <w:rPr>
          <w:rFonts w:ascii="Arial" w:hAnsi="Arial" w:cs="Arial"/>
          <w:lang w:val="es-ES_tradnl"/>
        </w:rPr>
        <w:t>.</w:t>
      </w:r>
    </w:p>
    <w:p w:rsidR="00B90472" w:rsidRPr="009C2987" w:rsidRDefault="00B90472" w:rsidP="00AD0C41">
      <w:pPr>
        <w:pStyle w:val="ListParagraph"/>
        <w:numPr>
          <w:ilvl w:val="1"/>
          <w:numId w:val="16"/>
        </w:numPr>
        <w:spacing w:before="120" w:after="120" w:line="240" w:lineRule="auto"/>
        <w:ind w:left="720"/>
        <w:contextualSpacing w:val="0"/>
        <w:jc w:val="both"/>
        <w:rPr>
          <w:rFonts w:ascii="Arial" w:hAnsi="Arial" w:cs="Arial"/>
          <w:lang w:val="es-ES_tradnl"/>
        </w:rPr>
      </w:pPr>
      <w:r w:rsidRPr="009C2987">
        <w:rPr>
          <w:rFonts w:ascii="Arial" w:hAnsi="Arial" w:cs="Arial"/>
          <w:lang w:val="es-ES_tradnl"/>
        </w:rPr>
        <w:t>En la página siguiente se observa el flujo de costos para los años de gracia más los 20</w:t>
      </w:r>
      <w:ins w:id="345" w:author="IADB" w:date="2016-10-11T15:29:00Z">
        <w:r w:rsidR="009F1A17">
          <w:rPr>
            <w:rFonts w:ascii="Arial" w:hAnsi="Arial" w:cs="Arial"/>
            <w:lang w:val="es-ES_tradnl"/>
          </w:rPr>
          <w:t> </w:t>
        </w:r>
      </w:ins>
      <w:del w:id="346" w:author="IADB" w:date="2016-10-11T15:29:00Z">
        <w:r w:rsidRPr="009C2987" w:rsidDel="009F1A17">
          <w:rPr>
            <w:rFonts w:ascii="Arial" w:hAnsi="Arial" w:cs="Arial"/>
            <w:lang w:val="es-ES_tradnl"/>
          </w:rPr>
          <w:delText xml:space="preserve"> </w:delText>
        </w:r>
      </w:del>
      <w:r w:rsidRPr="009C2987">
        <w:rPr>
          <w:rFonts w:ascii="Arial" w:hAnsi="Arial" w:cs="Arial"/>
          <w:lang w:val="es-ES_tradnl"/>
        </w:rPr>
        <w:t>años de amo</w:t>
      </w:r>
      <w:r w:rsidR="00EF61B3">
        <w:rPr>
          <w:rFonts w:ascii="Arial" w:hAnsi="Arial" w:cs="Arial"/>
          <w:lang w:val="es-ES_tradnl"/>
        </w:rPr>
        <w:t>rtización del préstamo, Tabla 13</w:t>
      </w:r>
      <w:r w:rsidRPr="009C2987">
        <w:rPr>
          <w:rFonts w:ascii="Arial" w:hAnsi="Arial" w:cs="Arial"/>
          <w:lang w:val="es-ES_tradnl"/>
        </w:rPr>
        <w:t>.</w:t>
      </w:r>
    </w:p>
    <w:p w:rsidR="00B90472" w:rsidRPr="00A56BE5" w:rsidRDefault="00B90472" w:rsidP="00B90472">
      <w:pPr>
        <w:spacing w:after="0" w:line="240" w:lineRule="auto"/>
        <w:jc w:val="both"/>
        <w:rPr>
          <w:rFonts w:ascii="Arial" w:hAnsi="Arial" w:cs="Arial"/>
          <w:sz w:val="24"/>
          <w:szCs w:val="24"/>
          <w:lang w:val="es-ES_tradnl"/>
        </w:rPr>
      </w:pPr>
    </w:p>
    <w:p w:rsidR="00B90472" w:rsidRPr="00A56BE5" w:rsidRDefault="00B90472" w:rsidP="00B90472">
      <w:pPr>
        <w:spacing w:after="0" w:line="240" w:lineRule="auto"/>
        <w:jc w:val="both"/>
        <w:rPr>
          <w:rFonts w:ascii="Arial" w:hAnsi="Arial" w:cs="Arial"/>
          <w:sz w:val="24"/>
          <w:szCs w:val="24"/>
          <w:lang w:val="es-ES_tradnl"/>
        </w:rPr>
        <w:sectPr w:rsidR="00B90472" w:rsidRPr="00A56BE5" w:rsidSect="0021714A">
          <w:pgSz w:w="12240" w:h="15840"/>
          <w:pgMar w:top="1440" w:right="1440" w:bottom="1170" w:left="1440" w:header="720" w:footer="720" w:gutter="0"/>
          <w:cols w:space="720"/>
          <w:docGrid w:linePitch="360"/>
        </w:sectPr>
      </w:pPr>
    </w:p>
    <w:tbl>
      <w:tblPr>
        <w:tblW w:w="11765" w:type="dxa"/>
        <w:tblInd w:w="55" w:type="dxa"/>
        <w:tblCellMar>
          <w:left w:w="70" w:type="dxa"/>
          <w:right w:w="70" w:type="dxa"/>
        </w:tblCellMar>
        <w:tblLook w:val="04A0" w:firstRow="1" w:lastRow="0" w:firstColumn="1" w:lastColumn="0" w:noHBand="0" w:noVBand="1"/>
        <w:tblPrChange w:id="347" w:author="IADB" w:date="2016-10-11T15:30:00Z">
          <w:tblPr>
            <w:tblW w:w="11765" w:type="dxa"/>
            <w:tblInd w:w="55" w:type="dxa"/>
            <w:tblCellMar>
              <w:left w:w="70" w:type="dxa"/>
              <w:right w:w="70" w:type="dxa"/>
            </w:tblCellMar>
            <w:tblLook w:val="04A0" w:firstRow="1" w:lastRow="0" w:firstColumn="1" w:lastColumn="0" w:noHBand="0" w:noVBand="1"/>
          </w:tblPr>
        </w:tblPrChange>
      </w:tblPr>
      <w:tblGrid>
        <w:gridCol w:w="3165"/>
        <w:gridCol w:w="1660"/>
        <w:gridCol w:w="1660"/>
        <w:gridCol w:w="1960"/>
        <w:gridCol w:w="1660"/>
        <w:gridCol w:w="1660"/>
        <w:tblGridChange w:id="348">
          <w:tblGrid>
            <w:gridCol w:w="3165"/>
            <w:gridCol w:w="1660"/>
            <w:gridCol w:w="1660"/>
            <w:gridCol w:w="1960"/>
            <w:gridCol w:w="1660"/>
            <w:gridCol w:w="1660"/>
          </w:tblGrid>
        </w:tblGridChange>
      </w:tblGrid>
      <w:tr w:rsidR="00EF61B3" w:rsidRPr="00733262" w:rsidTr="009F1A17">
        <w:trPr>
          <w:trHeight w:val="98"/>
          <w:trPrChange w:id="349" w:author="IADB" w:date="2016-10-11T15:30:00Z">
            <w:trPr>
              <w:trHeight w:val="300"/>
            </w:trPr>
          </w:trPrChange>
        </w:trPr>
        <w:tc>
          <w:tcPr>
            <w:tcW w:w="3165" w:type="dxa"/>
            <w:tcBorders>
              <w:bottom w:val="single" w:sz="4" w:space="0" w:color="auto"/>
              <w:right w:val="single" w:sz="4" w:space="0" w:color="auto"/>
            </w:tcBorders>
            <w:shd w:val="clear" w:color="auto" w:fill="auto"/>
            <w:noWrap/>
            <w:vAlign w:val="bottom"/>
            <w:tcPrChange w:id="350" w:author="IADB" w:date="2016-10-11T15:30:00Z">
              <w:tcPr>
                <w:tcW w:w="3165" w:type="dxa"/>
                <w:tcBorders>
                  <w:bottom w:val="single" w:sz="4" w:space="0" w:color="auto"/>
                  <w:right w:val="single" w:sz="4" w:space="0" w:color="auto"/>
                </w:tcBorders>
                <w:shd w:val="clear" w:color="auto" w:fill="auto"/>
                <w:noWrap/>
                <w:vAlign w:val="bottom"/>
              </w:tcPr>
            </w:tcPrChange>
          </w:tcPr>
          <w:p w:rsidR="00EF61B3" w:rsidRPr="00733262" w:rsidRDefault="00EF61B3" w:rsidP="00EF61B3">
            <w:pPr>
              <w:spacing w:after="0" w:line="240" w:lineRule="auto"/>
              <w:rPr>
                <w:rFonts w:ascii="Arial" w:eastAsia="Times New Roman" w:hAnsi="Arial" w:cs="Arial"/>
                <w:b/>
                <w:sz w:val="24"/>
                <w:szCs w:val="24"/>
                <w:lang w:eastAsia="es-ES_tradnl"/>
              </w:rPr>
            </w:pPr>
            <w:r w:rsidRPr="00EF61B3">
              <w:rPr>
                <w:rFonts w:ascii="Arial" w:eastAsia="Times New Roman" w:hAnsi="Arial" w:cs="Arial"/>
                <w:b/>
                <w:sz w:val="18"/>
                <w:szCs w:val="18"/>
                <w:lang w:eastAsia="es-ES_tradnl"/>
              </w:rPr>
              <w:lastRenderedPageBreak/>
              <w:t>Tabla 13: Costos US$</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Change w:id="351" w:author="IADB" w:date="2016-10-11T15:30:00Z">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1</w:t>
            </w:r>
          </w:p>
        </w:tc>
        <w:tc>
          <w:tcPr>
            <w:tcW w:w="1660" w:type="dxa"/>
            <w:tcBorders>
              <w:top w:val="single" w:sz="4" w:space="0" w:color="auto"/>
              <w:left w:val="nil"/>
              <w:bottom w:val="single" w:sz="4" w:space="0" w:color="auto"/>
              <w:right w:val="single" w:sz="4" w:space="0" w:color="auto"/>
            </w:tcBorders>
            <w:shd w:val="clear" w:color="auto" w:fill="auto"/>
            <w:noWrap/>
            <w:vAlign w:val="center"/>
            <w:tcPrChange w:id="352" w:author="IADB" w:date="2016-10-11T15:30:00Z">
              <w:tcPr>
                <w:tcW w:w="1660" w:type="dxa"/>
                <w:tcBorders>
                  <w:top w:val="single" w:sz="4" w:space="0" w:color="auto"/>
                  <w:left w:val="nil"/>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2</w:t>
            </w:r>
          </w:p>
        </w:tc>
        <w:tc>
          <w:tcPr>
            <w:tcW w:w="1960" w:type="dxa"/>
            <w:tcBorders>
              <w:top w:val="single" w:sz="4" w:space="0" w:color="auto"/>
              <w:left w:val="nil"/>
              <w:bottom w:val="single" w:sz="4" w:space="0" w:color="auto"/>
              <w:right w:val="single" w:sz="4" w:space="0" w:color="auto"/>
            </w:tcBorders>
            <w:shd w:val="clear" w:color="auto" w:fill="auto"/>
            <w:noWrap/>
            <w:vAlign w:val="center"/>
            <w:tcPrChange w:id="353" w:author="IADB" w:date="2016-10-11T15:30:00Z">
              <w:tcPr>
                <w:tcW w:w="1960" w:type="dxa"/>
                <w:tcBorders>
                  <w:top w:val="single" w:sz="4" w:space="0" w:color="auto"/>
                  <w:left w:val="nil"/>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3</w:t>
            </w:r>
          </w:p>
        </w:tc>
        <w:tc>
          <w:tcPr>
            <w:tcW w:w="1660" w:type="dxa"/>
            <w:tcBorders>
              <w:top w:val="single" w:sz="4" w:space="0" w:color="auto"/>
              <w:left w:val="nil"/>
              <w:bottom w:val="single" w:sz="4" w:space="0" w:color="auto"/>
              <w:right w:val="single" w:sz="4" w:space="0" w:color="auto"/>
            </w:tcBorders>
            <w:shd w:val="clear" w:color="auto" w:fill="auto"/>
            <w:noWrap/>
            <w:vAlign w:val="center"/>
            <w:tcPrChange w:id="354" w:author="IADB" w:date="2016-10-11T15:30:00Z">
              <w:tcPr>
                <w:tcW w:w="1660" w:type="dxa"/>
                <w:tcBorders>
                  <w:top w:val="single" w:sz="4" w:space="0" w:color="auto"/>
                  <w:left w:val="nil"/>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4</w:t>
            </w:r>
          </w:p>
        </w:tc>
        <w:tc>
          <w:tcPr>
            <w:tcW w:w="1660" w:type="dxa"/>
            <w:tcBorders>
              <w:top w:val="single" w:sz="4" w:space="0" w:color="auto"/>
              <w:left w:val="nil"/>
              <w:bottom w:val="single" w:sz="4" w:space="0" w:color="auto"/>
              <w:right w:val="single" w:sz="4" w:space="0" w:color="auto"/>
            </w:tcBorders>
            <w:shd w:val="clear" w:color="auto" w:fill="DBE5F1" w:themeFill="accent1" w:themeFillTint="33"/>
            <w:noWrap/>
            <w:vAlign w:val="center"/>
            <w:tcPrChange w:id="355" w:author="IADB" w:date="2016-10-11T15:30:00Z">
              <w:tcPr>
                <w:tcW w:w="1660" w:type="dxa"/>
                <w:tcBorders>
                  <w:top w:val="single" w:sz="4" w:space="0" w:color="auto"/>
                  <w:left w:val="nil"/>
                  <w:bottom w:val="single" w:sz="4" w:space="0" w:color="auto"/>
                  <w:right w:val="single" w:sz="4" w:space="0" w:color="auto"/>
                </w:tcBorders>
                <w:shd w:val="clear" w:color="auto" w:fill="DBE5F1" w:themeFill="accent1" w:themeFillTint="33"/>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5</w:t>
            </w:r>
          </w:p>
        </w:tc>
      </w:tr>
      <w:tr w:rsidR="00EF61B3" w:rsidRPr="00733262" w:rsidTr="00EF61B3">
        <w:trPr>
          <w:trHeight w:val="300"/>
        </w:trPr>
        <w:tc>
          <w:tcPr>
            <w:tcW w:w="3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rPr>
                <w:rFonts w:ascii="Arial" w:eastAsia="Times New Roman" w:hAnsi="Arial" w:cs="Arial"/>
                <w:sz w:val="18"/>
                <w:szCs w:val="18"/>
                <w:lang w:eastAsia="es-ES_tradnl"/>
              </w:rPr>
            </w:pPr>
            <w:r w:rsidRPr="00733262">
              <w:rPr>
                <w:rFonts w:ascii="Arial" w:eastAsia="Times New Roman" w:hAnsi="Arial" w:cs="Arial"/>
                <w:sz w:val="18"/>
                <w:szCs w:val="18"/>
                <w:lang w:eastAsia="es-ES_tradnl"/>
              </w:rPr>
              <w:t>Préstamo de IDB</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38,741,703.05</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66,960,539.92</w:t>
            </w:r>
          </w:p>
        </w:tc>
        <w:tc>
          <w:tcPr>
            <w:tcW w:w="1960" w:type="dxa"/>
            <w:tcBorders>
              <w:top w:val="single" w:sz="4" w:space="0" w:color="auto"/>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87,885,708.64</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sz w:val="18"/>
                <w:szCs w:val="18"/>
              </w:rPr>
            </w:pPr>
            <w:r w:rsidRPr="00733262">
              <w:rPr>
                <w:rFonts w:ascii="Arial" w:hAnsi="Arial" w:cs="Arial"/>
                <w:sz w:val="18"/>
                <w:szCs w:val="18"/>
              </w:rPr>
              <w:t>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sz w:val="18"/>
                <w:szCs w:val="18"/>
              </w:rPr>
            </w:pPr>
            <w:r w:rsidRPr="00733262">
              <w:rPr>
                <w:rFonts w:ascii="Arial" w:hAnsi="Arial" w:cs="Arial"/>
                <w:sz w:val="18"/>
                <w:szCs w:val="18"/>
              </w:rPr>
              <w:t>0</w:t>
            </w:r>
          </w:p>
        </w:tc>
      </w:tr>
      <w:tr w:rsidR="00EF61B3" w:rsidRPr="00733262" w:rsidTr="00EF61B3">
        <w:trPr>
          <w:trHeight w:val="300"/>
        </w:trPr>
        <w:tc>
          <w:tcPr>
            <w:tcW w:w="3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Deuda pendiente al inicio del ejercicio</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sz w:val="18"/>
                <w:szCs w:val="18"/>
              </w:rPr>
            </w:pPr>
            <w:r w:rsidRPr="00733262">
              <w:rPr>
                <w:rFonts w:ascii="Arial" w:hAnsi="Arial" w:cs="Arial"/>
                <w:sz w:val="18"/>
                <w:szCs w:val="18"/>
              </w:rPr>
              <w:t>0</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38,741,703</w:t>
            </w:r>
          </w:p>
        </w:tc>
        <w:tc>
          <w:tcPr>
            <w:tcW w:w="1960" w:type="dxa"/>
            <w:tcBorders>
              <w:top w:val="single" w:sz="4" w:space="0" w:color="auto"/>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106,167,143</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195,326,858</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186,627,439</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xml:space="preserve">Intereses acumulados </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sz w:val="18"/>
                <w:szCs w:val="18"/>
              </w:rPr>
            </w:pPr>
            <w:r w:rsidRPr="00733262">
              <w:rPr>
                <w:rFonts w:ascii="Arial" w:hAnsi="Arial" w:cs="Arial"/>
                <w:sz w:val="18"/>
                <w:szCs w:val="18"/>
              </w:rPr>
              <w:t>0</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464,900</w:t>
            </w:r>
          </w:p>
        </w:tc>
        <w:tc>
          <w:tcPr>
            <w:tcW w:w="19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1,274,006</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2,343,922</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2,239,529</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Cuota de amortización anual</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sz w:val="18"/>
                <w:szCs w:val="18"/>
              </w:rPr>
            </w:pPr>
            <w:r w:rsidRPr="00733262">
              <w:rPr>
                <w:rFonts w:ascii="Arial" w:hAnsi="Arial" w:cs="Arial"/>
                <w:sz w:val="18"/>
                <w:szCs w:val="18"/>
              </w:rPr>
              <w:t>0</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sz w:val="18"/>
                <w:szCs w:val="18"/>
              </w:rPr>
            </w:pPr>
            <w:r w:rsidRPr="00733262">
              <w:rPr>
                <w:rFonts w:ascii="Arial" w:hAnsi="Arial" w:cs="Arial"/>
                <w:sz w:val="18"/>
                <w:szCs w:val="18"/>
              </w:rPr>
              <w:t>0</w:t>
            </w:r>
          </w:p>
        </w:tc>
        <w:tc>
          <w:tcPr>
            <w:tcW w:w="19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sz w:val="18"/>
                <w:szCs w:val="18"/>
              </w:rPr>
            </w:pPr>
            <w:r w:rsidRPr="00733262">
              <w:rPr>
                <w:rFonts w:ascii="Arial" w:hAnsi="Arial" w:cs="Arial"/>
                <w:sz w:val="18"/>
                <w:szCs w:val="18"/>
              </w:rPr>
              <w:t>0</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Repago del Principal</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sz w:val="18"/>
                <w:szCs w:val="18"/>
              </w:rPr>
            </w:pPr>
            <w:r w:rsidRPr="00733262">
              <w:rPr>
                <w:rFonts w:ascii="Arial" w:hAnsi="Arial" w:cs="Arial"/>
                <w:sz w:val="18"/>
                <w:szCs w:val="18"/>
              </w:rPr>
              <w:t>0</w:t>
            </w:r>
          </w:p>
        </w:tc>
        <w:tc>
          <w:tcPr>
            <w:tcW w:w="1660" w:type="dxa"/>
            <w:tcBorders>
              <w:top w:val="nil"/>
              <w:left w:val="nil"/>
              <w:bottom w:val="nil"/>
              <w:right w:val="nil"/>
            </w:tcBorders>
            <w:shd w:val="clear" w:color="auto" w:fill="auto"/>
            <w:noWrap/>
            <w:vAlign w:val="center"/>
          </w:tcPr>
          <w:p w:rsidR="00EF61B3" w:rsidRPr="00733262" w:rsidRDefault="00EF61B3" w:rsidP="00EF61B3">
            <w:pPr>
              <w:spacing w:after="0" w:line="240" w:lineRule="auto"/>
              <w:jc w:val="center"/>
              <w:rPr>
                <w:rFonts w:ascii="Arial" w:hAnsi="Arial" w:cs="Arial"/>
                <w:sz w:val="18"/>
                <w:szCs w:val="18"/>
              </w:rPr>
            </w:pPr>
            <w:r w:rsidRPr="00733262">
              <w:rPr>
                <w:rFonts w:ascii="Arial" w:hAnsi="Arial" w:cs="Arial"/>
                <w:sz w:val="18"/>
                <w:szCs w:val="18"/>
              </w:rPr>
              <w:t>0</w:t>
            </w:r>
          </w:p>
        </w:tc>
        <w:tc>
          <w:tcPr>
            <w:tcW w:w="1960" w:type="dxa"/>
            <w:tcBorders>
              <w:top w:val="nil"/>
              <w:left w:val="single" w:sz="4" w:space="0" w:color="auto"/>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sz w:val="18"/>
                <w:szCs w:val="18"/>
              </w:rPr>
            </w:pPr>
            <w:r w:rsidRPr="00733262">
              <w:rPr>
                <w:rFonts w:ascii="Arial" w:hAnsi="Arial" w:cs="Arial"/>
                <w:sz w:val="18"/>
                <w:szCs w:val="18"/>
              </w:rPr>
              <w:t>0</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8,699,419</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8,803,812</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Deuda pendiente al final del año</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38,741,703</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106,167,143</w:t>
            </w:r>
          </w:p>
        </w:tc>
        <w:tc>
          <w:tcPr>
            <w:tcW w:w="19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195,326,858</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186,627,439</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177,823,628</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Costo del préstamo</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38,741,703</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66,960,540</w:t>
            </w:r>
          </w:p>
        </w:tc>
        <w:tc>
          <w:tcPr>
            <w:tcW w:w="19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87,885,709</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186,627,439</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r>
      <w:tr w:rsidR="00EF61B3" w:rsidRPr="00733262" w:rsidTr="00EF61B3">
        <w:trPr>
          <w:trHeight w:val="467"/>
        </w:trPr>
        <w:tc>
          <w:tcPr>
            <w:tcW w:w="3165" w:type="dxa"/>
            <w:tcBorders>
              <w:top w:val="nil"/>
              <w:left w:val="single" w:sz="4" w:space="0" w:color="auto"/>
              <w:bottom w:val="single" w:sz="4" w:space="0" w:color="auto"/>
              <w:right w:val="single" w:sz="4" w:space="0" w:color="auto"/>
            </w:tcBorders>
            <w:shd w:val="clear" w:color="auto" w:fill="auto"/>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Incremento en costos por &gt; # de niños (2 p.p. &gt; en tasa de promoción)</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b/>
                <w:bCs/>
                <w:sz w:val="18"/>
                <w:szCs w:val="18"/>
              </w:rPr>
            </w:pPr>
            <w:r w:rsidRPr="00733262">
              <w:rPr>
                <w:rFonts w:ascii="Arial" w:hAnsi="Arial" w:cs="Arial"/>
                <w:b/>
                <w:bCs/>
                <w:sz w:val="18"/>
                <w:szCs w:val="18"/>
              </w:rPr>
              <w:t>0</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b/>
                <w:bCs/>
                <w:sz w:val="18"/>
                <w:szCs w:val="18"/>
              </w:rPr>
            </w:pPr>
            <w:r w:rsidRPr="00733262">
              <w:rPr>
                <w:rFonts w:ascii="Arial" w:hAnsi="Arial" w:cs="Arial"/>
                <w:b/>
                <w:bCs/>
                <w:sz w:val="18"/>
                <w:szCs w:val="18"/>
              </w:rPr>
              <w:t>0</w:t>
            </w:r>
          </w:p>
        </w:tc>
        <w:tc>
          <w:tcPr>
            <w:tcW w:w="19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b/>
                <w:bCs/>
                <w:sz w:val="18"/>
                <w:szCs w:val="18"/>
              </w:rPr>
            </w:pPr>
            <w:r w:rsidRPr="00733262">
              <w:rPr>
                <w:rFonts w:ascii="Arial" w:hAnsi="Arial" w:cs="Arial"/>
                <w:b/>
                <w:bCs/>
                <w:sz w:val="18"/>
                <w:szCs w:val="18"/>
              </w:rPr>
              <w:t>0</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b/>
                <w:bCs/>
                <w:sz w:val="18"/>
                <w:szCs w:val="18"/>
              </w:rPr>
            </w:pPr>
            <w:r w:rsidRPr="00733262">
              <w:rPr>
                <w:rFonts w:ascii="Arial" w:hAnsi="Arial" w:cs="Arial"/>
                <w:b/>
                <w:bCs/>
                <w:sz w:val="18"/>
                <w:szCs w:val="18"/>
              </w:rPr>
              <w:t>0</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b/>
                <w:bCs/>
                <w:sz w:val="18"/>
                <w:szCs w:val="18"/>
              </w:rPr>
            </w:pPr>
            <w:r w:rsidRPr="00733262">
              <w:rPr>
                <w:rFonts w:ascii="Arial" w:hAnsi="Arial" w:cs="Arial"/>
                <w:b/>
                <w:bCs/>
                <w:sz w:val="18"/>
                <w:szCs w:val="18"/>
              </w:rPr>
              <w:t>0</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Costos de operación de CAIPIS y CAFIS no cubiertos/préstamo</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4,304,634</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16,740,135</w:t>
            </w:r>
          </w:p>
        </w:tc>
        <w:tc>
          <w:tcPr>
            <w:tcW w:w="19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37,665,304</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b/>
                <w:sz w:val="18"/>
                <w:szCs w:val="18"/>
              </w:rPr>
            </w:pPr>
            <w:r w:rsidRPr="00733262">
              <w:rPr>
                <w:rFonts w:ascii="Arial" w:hAnsi="Arial" w:cs="Arial"/>
                <w:b/>
                <w:sz w:val="18"/>
                <w:szCs w:val="18"/>
              </w:rPr>
              <w:t>0</w:t>
            </w:r>
          </w:p>
        </w:tc>
        <w:tc>
          <w:tcPr>
            <w:tcW w:w="1660" w:type="dxa"/>
            <w:tcBorders>
              <w:top w:val="nil"/>
              <w:left w:val="nil"/>
              <w:bottom w:val="single" w:sz="4" w:space="0" w:color="auto"/>
              <w:right w:val="single" w:sz="4" w:space="0" w:color="auto"/>
            </w:tcBorders>
            <w:shd w:val="clear" w:color="auto" w:fill="auto"/>
            <w:noWrap/>
            <w:vAlign w:val="center"/>
          </w:tcPr>
          <w:p w:rsidR="00EF61B3" w:rsidRPr="00733262" w:rsidRDefault="00EF61B3" w:rsidP="00EF61B3">
            <w:pPr>
              <w:spacing w:after="0" w:line="240" w:lineRule="auto"/>
              <w:jc w:val="center"/>
              <w:rPr>
                <w:rFonts w:ascii="Arial" w:hAnsi="Arial" w:cs="Arial"/>
                <w:b/>
                <w:sz w:val="18"/>
                <w:szCs w:val="18"/>
              </w:rPr>
            </w:pPr>
            <w:r w:rsidRPr="00733262">
              <w:rPr>
                <w:rFonts w:ascii="Arial" w:hAnsi="Arial" w:cs="Arial"/>
                <w:b/>
                <w:sz w:val="18"/>
                <w:szCs w:val="18"/>
              </w:rPr>
              <w:t>0</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Costos Totales</w:t>
            </w:r>
          </w:p>
        </w:tc>
        <w:tc>
          <w:tcPr>
            <w:tcW w:w="1660" w:type="dxa"/>
            <w:tcBorders>
              <w:top w:val="nil"/>
              <w:left w:val="nil"/>
              <w:bottom w:val="single" w:sz="4" w:space="0" w:color="auto"/>
              <w:right w:val="single" w:sz="4" w:space="0" w:color="auto"/>
            </w:tcBorders>
            <w:shd w:val="clear" w:color="auto" w:fill="auto"/>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43,046,337</w:t>
            </w:r>
          </w:p>
        </w:tc>
        <w:tc>
          <w:tcPr>
            <w:tcW w:w="1660" w:type="dxa"/>
            <w:tcBorders>
              <w:top w:val="nil"/>
              <w:left w:val="nil"/>
              <w:bottom w:val="single" w:sz="4" w:space="0" w:color="auto"/>
              <w:right w:val="single" w:sz="4" w:space="0" w:color="auto"/>
            </w:tcBorders>
            <w:shd w:val="clear" w:color="auto" w:fill="auto"/>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83,700,675</w:t>
            </w:r>
          </w:p>
        </w:tc>
        <w:tc>
          <w:tcPr>
            <w:tcW w:w="1960" w:type="dxa"/>
            <w:tcBorders>
              <w:top w:val="nil"/>
              <w:left w:val="nil"/>
              <w:bottom w:val="single" w:sz="4" w:space="0" w:color="auto"/>
              <w:right w:val="single" w:sz="4" w:space="0" w:color="auto"/>
            </w:tcBorders>
            <w:shd w:val="clear" w:color="auto" w:fill="auto"/>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125,551,012</w:t>
            </w:r>
          </w:p>
        </w:tc>
        <w:tc>
          <w:tcPr>
            <w:tcW w:w="1660" w:type="dxa"/>
            <w:tcBorders>
              <w:top w:val="nil"/>
              <w:left w:val="nil"/>
              <w:bottom w:val="single" w:sz="4" w:space="0" w:color="auto"/>
              <w:right w:val="single" w:sz="4" w:space="0" w:color="auto"/>
            </w:tcBorders>
            <w:shd w:val="clear" w:color="auto" w:fill="auto"/>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186,627,439</w:t>
            </w:r>
          </w:p>
        </w:tc>
        <w:tc>
          <w:tcPr>
            <w:tcW w:w="1660" w:type="dxa"/>
            <w:tcBorders>
              <w:top w:val="nil"/>
              <w:left w:val="nil"/>
              <w:bottom w:val="single" w:sz="4" w:space="0" w:color="auto"/>
              <w:right w:val="single" w:sz="4" w:space="0" w:color="auto"/>
            </w:tcBorders>
            <w:shd w:val="clear" w:color="auto" w:fill="auto"/>
            <w:vAlign w:val="center"/>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r>
    </w:tbl>
    <w:p w:rsidR="00EF61B3" w:rsidRPr="009F1A17" w:rsidRDefault="00EF61B3" w:rsidP="00EF61B3">
      <w:pPr>
        <w:spacing w:after="0" w:line="240" w:lineRule="auto"/>
        <w:rPr>
          <w:rFonts w:ascii="Arial" w:hAnsi="Arial" w:cs="Arial"/>
          <w:sz w:val="12"/>
          <w:szCs w:val="12"/>
          <w:lang w:val="es-ES_tradnl"/>
          <w:rPrChange w:id="356" w:author="IADB" w:date="2016-10-11T15:29:00Z">
            <w:rPr>
              <w:rFonts w:ascii="Arial" w:hAnsi="Arial" w:cs="Arial"/>
              <w:sz w:val="24"/>
              <w:szCs w:val="24"/>
              <w:lang w:val="es-ES_tradnl"/>
            </w:rPr>
          </w:rPrChange>
        </w:rPr>
      </w:pPr>
    </w:p>
    <w:tbl>
      <w:tblPr>
        <w:tblW w:w="12975" w:type="dxa"/>
        <w:tblInd w:w="55" w:type="dxa"/>
        <w:tblCellMar>
          <w:left w:w="70" w:type="dxa"/>
          <w:right w:w="70" w:type="dxa"/>
        </w:tblCellMar>
        <w:tblLook w:val="04A0" w:firstRow="1" w:lastRow="0" w:firstColumn="1" w:lastColumn="0" w:noHBand="0" w:noVBand="1"/>
        <w:tblPrChange w:id="357" w:author="IADB" w:date="2016-10-11T15:30:00Z">
          <w:tblPr>
            <w:tblW w:w="12975" w:type="dxa"/>
            <w:tblInd w:w="55" w:type="dxa"/>
            <w:tblCellMar>
              <w:left w:w="70" w:type="dxa"/>
              <w:right w:w="70" w:type="dxa"/>
            </w:tblCellMar>
            <w:tblLook w:val="04A0" w:firstRow="1" w:lastRow="0" w:firstColumn="1" w:lastColumn="0" w:noHBand="0" w:noVBand="1"/>
          </w:tblPr>
        </w:tblPrChange>
      </w:tblPr>
      <w:tblGrid>
        <w:gridCol w:w="3165"/>
        <w:gridCol w:w="1260"/>
        <w:gridCol w:w="1170"/>
        <w:gridCol w:w="1260"/>
        <w:gridCol w:w="1141"/>
        <w:gridCol w:w="1260"/>
        <w:gridCol w:w="1239"/>
        <w:gridCol w:w="1240"/>
        <w:gridCol w:w="1240"/>
        <w:tblGridChange w:id="358">
          <w:tblGrid>
            <w:gridCol w:w="3165"/>
            <w:gridCol w:w="1260"/>
            <w:gridCol w:w="1170"/>
            <w:gridCol w:w="1260"/>
            <w:gridCol w:w="1141"/>
            <w:gridCol w:w="1260"/>
            <w:gridCol w:w="1239"/>
            <w:gridCol w:w="1240"/>
            <w:gridCol w:w="1240"/>
          </w:tblGrid>
        </w:tblGridChange>
      </w:tblGrid>
      <w:tr w:rsidR="00EF61B3" w:rsidRPr="00733262" w:rsidTr="009F1A17">
        <w:trPr>
          <w:trHeight w:val="62"/>
          <w:trPrChange w:id="359" w:author="IADB" w:date="2016-10-11T15:30:00Z">
            <w:trPr>
              <w:trHeight w:val="300"/>
            </w:trPr>
          </w:trPrChange>
        </w:trPr>
        <w:tc>
          <w:tcPr>
            <w:tcW w:w="3165" w:type="dxa"/>
            <w:tcBorders>
              <w:bottom w:val="single" w:sz="4" w:space="0" w:color="auto"/>
              <w:right w:val="single" w:sz="4" w:space="0" w:color="auto"/>
            </w:tcBorders>
            <w:shd w:val="clear" w:color="auto" w:fill="auto"/>
            <w:noWrap/>
            <w:vAlign w:val="bottom"/>
            <w:tcPrChange w:id="360" w:author="IADB" w:date="2016-10-11T15:30:00Z">
              <w:tcPr>
                <w:tcW w:w="3165" w:type="dxa"/>
                <w:tcBorders>
                  <w:bottom w:val="single" w:sz="4" w:space="0" w:color="auto"/>
                  <w:right w:val="single" w:sz="4" w:space="0" w:color="auto"/>
                </w:tcBorders>
                <w:shd w:val="clear" w:color="auto" w:fill="auto"/>
                <w:noWrap/>
                <w:vAlign w:val="bottom"/>
              </w:tcPr>
            </w:tcPrChange>
          </w:tcPr>
          <w:p w:rsidR="00EF61B3" w:rsidRPr="00733262" w:rsidRDefault="00EF61B3" w:rsidP="00EF61B3">
            <w:pPr>
              <w:spacing w:after="0" w:line="240" w:lineRule="auto"/>
              <w:rPr>
                <w:rFonts w:ascii="Arial" w:eastAsia="Times New Roman" w:hAnsi="Arial" w:cs="Arial"/>
                <w:b/>
                <w:sz w:val="18"/>
                <w:szCs w:val="18"/>
                <w:lang w:eastAsia="es-ES_tradnl"/>
              </w:rPr>
            </w:pPr>
            <w:r w:rsidRPr="00733262">
              <w:rPr>
                <w:rFonts w:ascii="Arial" w:eastAsia="Times New Roman" w:hAnsi="Arial" w:cs="Arial"/>
                <w:b/>
                <w:sz w:val="18"/>
                <w:szCs w:val="18"/>
                <w:lang w:eastAsia="es-ES_tradnl"/>
              </w:rPr>
              <w:t>Tabla 13: Continuación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Change w:id="361" w:author="IADB" w:date="2016-10-11T15:30:00Z">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6</w:t>
            </w:r>
          </w:p>
        </w:tc>
        <w:tc>
          <w:tcPr>
            <w:tcW w:w="1170" w:type="dxa"/>
            <w:tcBorders>
              <w:top w:val="single" w:sz="4" w:space="0" w:color="auto"/>
              <w:left w:val="nil"/>
              <w:bottom w:val="single" w:sz="4" w:space="0" w:color="auto"/>
              <w:right w:val="single" w:sz="4" w:space="0" w:color="auto"/>
            </w:tcBorders>
            <w:shd w:val="clear" w:color="auto" w:fill="auto"/>
            <w:noWrap/>
            <w:vAlign w:val="center"/>
            <w:tcPrChange w:id="362" w:author="IADB" w:date="2016-10-11T15:30:00Z">
              <w:tcPr>
                <w:tcW w:w="1170" w:type="dxa"/>
                <w:tcBorders>
                  <w:top w:val="single" w:sz="4" w:space="0" w:color="auto"/>
                  <w:left w:val="nil"/>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7</w:t>
            </w:r>
          </w:p>
        </w:tc>
        <w:tc>
          <w:tcPr>
            <w:tcW w:w="1260" w:type="dxa"/>
            <w:tcBorders>
              <w:top w:val="single" w:sz="4" w:space="0" w:color="auto"/>
              <w:left w:val="nil"/>
              <w:bottom w:val="single" w:sz="4" w:space="0" w:color="auto"/>
              <w:right w:val="single" w:sz="4" w:space="0" w:color="auto"/>
            </w:tcBorders>
            <w:shd w:val="clear" w:color="auto" w:fill="auto"/>
            <w:noWrap/>
            <w:vAlign w:val="center"/>
            <w:tcPrChange w:id="363" w:author="IADB" w:date="2016-10-11T15:30:00Z">
              <w:tcPr>
                <w:tcW w:w="1260" w:type="dxa"/>
                <w:tcBorders>
                  <w:top w:val="single" w:sz="4" w:space="0" w:color="auto"/>
                  <w:left w:val="nil"/>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8</w:t>
            </w:r>
          </w:p>
        </w:tc>
        <w:tc>
          <w:tcPr>
            <w:tcW w:w="1141" w:type="dxa"/>
            <w:tcBorders>
              <w:top w:val="single" w:sz="4" w:space="0" w:color="auto"/>
              <w:left w:val="nil"/>
              <w:bottom w:val="single" w:sz="4" w:space="0" w:color="auto"/>
              <w:right w:val="single" w:sz="4" w:space="0" w:color="auto"/>
            </w:tcBorders>
            <w:shd w:val="clear" w:color="auto" w:fill="auto"/>
            <w:noWrap/>
            <w:vAlign w:val="center"/>
            <w:tcPrChange w:id="364" w:author="IADB" w:date="2016-10-11T15:30:00Z">
              <w:tcPr>
                <w:tcW w:w="1141" w:type="dxa"/>
                <w:tcBorders>
                  <w:top w:val="single" w:sz="4" w:space="0" w:color="auto"/>
                  <w:left w:val="nil"/>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9</w:t>
            </w:r>
          </w:p>
        </w:tc>
        <w:tc>
          <w:tcPr>
            <w:tcW w:w="1260" w:type="dxa"/>
            <w:tcBorders>
              <w:top w:val="single" w:sz="4" w:space="0" w:color="auto"/>
              <w:left w:val="nil"/>
              <w:bottom w:val="single" w:sz="4" w:space="0" w:color="auto"/>
              <w:right w:val="single" w:sz="4" w:space="0" w:color="auto"/>
            </w:tcBorders>
            <w:shd w:val="clear" w:color="auto" w:fill="auto"/>
            <w:noWrap/>
            <w:vAlign w:val="center"/>
            <w:tcPrChange w:id="365" w:author="IADB" w:date="2016-10-11T15:30:00Z">
              <w:tcPr>
                <w:tcW w:w="1260" w:type="dxa"/>
                <w:tcBorders>
                  <w:top w:val="single" w:sz="4" w:space="0" w:color="auto"/>
                  <w:left w:val="nil"/>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10</w:t>
            </w:r>
          </w:p>
        </w:tc>
        <w:tc>
          <w:tcPr>
            <w:tcW w:w="1239" w:type="dxa"/>
            <w:tcBorders>
              <w:top w:val="single" w:sz="4" w:space="0" w:color="auto"/>
              <w:left w:val="nil"/>
              <w:bottom w:val="single" w:sz="4" w:space="0" w:color="auto"/>
              <w:right w:val="single" w:sz="4" w:space="0" w:color="auto"/>
            </w:tcBorders>
            <w:tcPrChange w:id="366" w:author="IADB" w:date="2016-10-11T15:30:00Z">
              <w:tcPr>
                <w:tcW w:w="1239" w:type="dxa"/>
                <w:tcBorders>
                  <w:top w:val="single" w:sz="4" w:space="0" w:color="auto"/>
                  <w:left w:val="nil"/>
                  <w:bottom w:val="single" w:sz="4" w:space="0" w:color="auto"/>
                  <w:right w:val="single" w:sz="4" w:space="0" w:color="auto"/>
                </w:tcBorders>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11</w:t>
            </w:r>
          </w:p>
        </w:tc>
        <w:tc>
          <w:tcPr>
            <w:tcW w:w="1240" w:type="dxa"/>
            <w:tcBorders>
              <w:top w:val="single" w:sz="4" w:space="0" w:color="auto"/>
              <w:left w:val="nil"/>
              <w:bottom w:val="single" w:sz="4" w:space="0" w:color="auto"/>
              <w:right w:val="single" w:sz="4" w:space="0" w:color="auto"/>
            </w:tcBorders>
            <w:tcPrChange w:id="367" w:author="IADB" w:date="2016-10-11T15:30:00Z">
              <w:tcPr>
                <w:tcW w:w="1240" w:type="dxa"/>
                <w:tcBorders>
                  <w:top w:val="single" w:sz="4" w:space="0" w:color="auto"/>
                  <w:left w:val="nil"/>
                  <w:bottom w:val="single" w:sz="4" w:space="0" w:color="auto"/>
                  <w:right w:val="single" w:sz="4" w:space="0" w:color="auto"/>
                </w:tcBorders>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12</w:t>
            </w:r>
          </w:p>
        </w:tc>
        <w:tc>
          <w:tcPr>
            <w:tcW w:w="1240" w:type="dxa"/>
            <w:tcBorders>
              <w:top w:val="single" w:sz="4" w:space="0" w:color="auto"/>
              <w:left w:val="nil"/>
              <w:bottom w:val="single" w:sz="4" w:space="0" w:color="auto"/>
              <w:right w:val="single" w:sz="4" w:space="0" w:color="auto"/>
            </w:tcBorders>
            <w:tcPrChange w:id="368" w:author="IADB" w:date="2016-10-11T15:30:00Z">
              <w:tcPr>
                <w:tcW w:w="1240" w:type="dxa"/>
                <w:tcBorders>
                  <w:top w:val="single" w:sz="4" w:space="0" w:color="auto"/>
                  <w:left w:val="nil"/>
                  <w:bottom w:val="single" w:sz="4" w:space="0" w:color="auto"/>
                  <w:right w:val="single" w:sz="4" w:space="0" w:color="auto"/>
                </w:tcBorders>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13</w:t>
            </w:r>
          </w:p>
        </w:tc>
      </w:tr>
      <w:tr w:rsidR="00EF61B3" w:rsidRPr="00733262" w:rsidTr="00EF61B3">
        <w:trPr>
          <w:trHeight w:val="188"/>
        </w:trPr>
        <w:tc>
          <w:tcPr>
            <w:tcW w:w="3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Deuda pendiente al inicio del ejercicio</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177,823,628</w:t>
            </w:r>
          </w:p>
        </w:tc>
        <w:tc>
          <w:tcPr>
            <w:tcW w:w="1170"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168,914,170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159,897,799</w:t>
            </w:r>
          </w:p>
        </w:tc>
        <w:tc>
          <w:tcPr>
            <w:tcW w:w="1141"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150,773,232</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141,539,170</w:t>
            </w:r>
          </w:p>
        </w:tc>
        <w:tc>
          <w:tcPr>
            <w:tcW w:w="1239" w:type="dxa"/>
            <w:tcBorders>
              <w:top w:val="single" w:sz="4" w:space="0" w:color="auto"/>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132,194,299</w:t>
            </w:r>
          </w:p>
        </w:tc>
        <w:tc>
          <w:tcPr>
            <w:tcW w:w="1240" w:type="dxa"/>
            <w:tcBorders>
              <w:top w:val="single" w:sz="4" w:space="0" w:color="auto"/>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122,737,290</w:t>
            </w:r>
          </w:p>
        </w:tc>
        <w:tc>
          <w:tcPr>
            <w:tcW w:w="1240" w:type="dxa"/>
            <w:tcBorders>
              <w:top w:val="single" w:sz="4" w:space="0" w:color="auto"/>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113,166,797</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xml:space="preserve">Intereses acumulados </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2,133,884</w:t>
            </w:r>
          </w:p>
        </w:tc>
        <w:tc>
          <w:tcPr>
            <w:tcW w:w="117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2,026,970</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1,918,774</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1,809,279</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1,698,470</w:t>
            </w:r>
          </w:p>
        </w:tc>
        <w:tc>
          <w:tcPr>
            <w:tcW w:w="1239"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1,586,332</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1,472,847</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1,358,002</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Cuota de amortización anual</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17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239"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Repago del Principal</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8,909,457</w:t>
            </w:r>
          </w:p>
        </w:tc>
        <w:tc>
          <w:tcPr>
            <w:tcW w:w="1170" w:type="dxa"/>
            <w:tcBorders>
              <w:top w:val="nil"/>
              <w:left w:val="nil"/>
              <w:bottom w:val="nil"/>
              <w:right w:val="nil"/>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9,016,371</w:t>
            </w:r>
          </w:p>
        </w:tc>
        <w:tc>
          <w:tcPr>
            <w:tcW w:w="1260" w:type="dxa"/>
            <w:tcBorders>
              <w:top w:val="nil"/>
              <w:left w:val="single" w:sz="4" w:space="0" w:color="auto"/>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9,124,567</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9,234,062</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9,344,871</w:t>
            </w:r>
          </w:p>
        </w:tc>
        <w:tc>
          <w:tcPr>
            <w:tcW w:w="1239"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9,457,009</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9,570,493</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9,685,339</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Deuda pendiente al final del año</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168,914,170</w:t>
            </w:r>
          </w:p>
        </w:tc>
        <w:tc>
          <w:tcPr>
            <w:tcW w:w="1170"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159,897,799</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150,773,232</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141,539,170</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132,194,299</w:t>
            </w:r>
          </w:p>
        </w:tc>
        <w:tc>
          <w:tcPr>
            <w:tcW w:w="1239"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122,737,290</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113,166,797</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103,481,457</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Costo del préstamo</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17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239"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r>
      <w:tr w:rsidR="00EF61B3" w:rsidRPr="00733262" w:rsidTr="00EF61B3">
        <w:trPr>
          <w:trHeight w:val="287"/>
        </w:trPr>
        <w:tc>
          <w:tcPr>
            <w:tcW w:w="3165" w:type="dxa"/>
            <w:tcBorders>
              <w:top w:val="nil"/>
              <w:left w:val="single" w:sz="4" w:space="0" w:color="auto"/>
              <w:bottom w:val="single" w:sz="4" w:space="0" w:color="auto"/>
              <w:right w:val="single" w:sz="4" w:space="0" w:color="auto"/>
            </w:tcBorders>
            <w:shd w:val="clear" w:color="auto" w:fill="auto"/>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 xml:space="preserve">Incremento en costos por &gt; # de niños </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10,843,363</w:t>
            </w:r>
          </w:p>
        </w:tc>
        <w:tc>
          <w:tcPr>
            <w:tcW w:w="117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21,446,867</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32,290,229</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32,290,229</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32,290,229</w:t>
            </w:r>
          </w:p>
        </w:tc>
        <w:tc>
          <w:tcPr>
            <w:tcW w:w="1239"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32,290,229</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32,290,229</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32,290,229</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Costos no cubiertos/préstamo</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17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26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239"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Costos Totales</w:t>
            </w:r>
          </w:p>
        </w:tc>
        <w:tc>
          <w:tcPr>
            <w:tcW w:w="1260" w:type="dxa"/>
            <w:tcBorders>
              <w:top w:val="nil"/>
              <w:left w:val="nil"/>
              <w:bottom w:val="single" w:sz="4" w:space="0" w:color="auto"/>
              <w:right w:val="single" w:sz="4" w:space="0" w:color="auto"/>
            </w:tcBorders>
            <w:shd w:val="clear" w:color="auto" w:fill="auto"/>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21,886,703</w:t>
            </w:r>
          </w:p>
        </w:tc>
        <w:tc>
          <w:tcPr>
            <w:tcW w:w="1170" w:type="dxa"/>
            <w:tcBorders>
              <w:top w:val="nil"/>
              <w:left w:val="nil"/>
              <w:bottom w:val="single" w:sz="4" w:space="0" w:color="auto"/>
              <w:right w:val="single" w:sz="4" w:space="0" w:color="auto"/>
            </w:tcBorders>
            <w:shd w:val="clear" w:color="auto" w:fill="auto"/>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32,490,207</w:t>
            </w:r>
          </w:p>
        </w:tc>
        <w:tc>
          <w:tcPr>
            <w:tcW w:w="1260" w:type="dxa"/>
            <w:tcBorders>
              <w:top w:val="nil"/>
              <w:left w:val="nil"/>
              <w:bottom w:val="single" w:sz="4" w:space="0" w:color="auto"/>
              <w:right w:val="single" w:sz="4" w:space="0" w:color="auto"/>
            </w:tcBorders>
            <w:shd w:val="clear" w:color="auto" w:fill="auto"/>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43,333,570</w:t>
            </w:r>
          </w:p>
        </w:tc>
        <w:tc>
          <w:tcPr>
            <w:tcW w:w="1141" w:type="dxa"/>
            <w:tcBorders>
              <w:top w:val="nil"/>
              <w:left w:val="nil"/>
              <w:bottom w:val="single" w:sz="4" w:space="0" w:color="auto"/>
              <w:right w:val="single" w:sz="4" w:space="0" w:color="auto"/>
            </w:tcBorders>
            <w:shd w:val="clear" w:color="auto" w:fill="auto"/>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43,333,570</w:t>
            </w:r>
          </w:p>
        </w:tc>
        <w:tc>
          <w:tcPr>
            <w:tcW w:w="1260" w:type="dxa"/>
            <w:tcBorders>
              <w:top w:val="nil"/>
              <w:left w:val="nil"/>
              <w:bottom w:val="single" w:sz="4" w:space="0" w:color="auto"/>
              <w:right w:val="single" w:sz="4" w:space="0" w:color="auto"/>
            </w:tcBorders>
            <w:shd w:val="clear" w:color="auto" w:fill="auto"/>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43,333,570</w:t>
            </w:r>
          </w:p>
        </w:tc>
        <w:tc>
          <w:tcPr>
            <w:tcW w:w="1239"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43,333,570</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43,333,570</w:t>
            </w:r>
          </w:p>
        </w:tc>
        <w:tc>
          <w:tcPr>
            <w:tcW w:w="1240"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43,333,570</w:t>
            </w:r>
          </w:p>
        </w:tc>
      </w:tr>
    </w:tbl>
    <w:p w:rsidR="00EF61B3" w:rsidRPr="009F1A17" w:rsidRDefault="00EF61B3" w:rsidP="00EF61B3">
      <w:pPr>
        <w:spacing w:after="0" w:line="240" w:lineRule="auto"/>
        <w:rPr>
          <w:rFonts w:ascii="Arial" w:hAnsi="Arial" w:cs="Arial"/>
          <w:sz w:val="12"/>
          <w:szCs w:val="12"/>
          <w:lang w:val="es-ES_tradnl"/>
          <w:rPrChange w:id="369" w:author="IADB" w:date="2016-10-11T15:30:00Z">
            <w:rPr>
              <w:rFonts w:ascii="Arial" w:hAnsi="Arial" w:cs="Arial"/>
              <w:sz w:val="24"/>
              <w:szCs w:val="24"/>
              <w:lang w:val="es-ES_tradnl"/>
            </w:rPr>
          </w:rPrChange>
        </w:rPr>
      </w:pPr>
    </w:p>
    <w:tbl>
      <w:tblPr>
        <w:tblW w:w="14055" w:type="dxa"/>
        <w:tblInd w:w="55" w:type="dxa"/>
        <w:tblCellMar>
          <w:left w:w="70" w:type="dxa"/>
          <w:right w:w="70" w:type="dxa"/>
        </w:tblCellMar>
        <w:tblLook w:val="04A0" w:firstRow="1" w:lastRow="0" w:firstColumn="1" w:lastColumn="0" w:noHBand="0" w:noVBand="1"/>
        <w:tblPrChange w:id="370" w:author="IADB" w:date="2016-10-11T15:30:00Z">
          <w:tblPr>
            <w:tblW w:w="14055" w:type="dxa"/>
            <w:tblInd w:w="55" w:type="dxa"/>
            <w:tblCellMar>
              <w:left w:w="70" w:type="dxa"/>
              <w:right w:w="70" w:type="dxa"/>
            </w:tblCellMar>
            <w:tblLook w:val="04A0" w:firstRow="1" w:lastRow="0" w:firstColumn="1" w:lastColumn="0" w:noHBand="0" w:noVBand="1"/>
          </w:tblPr>
        </w:tblPrChange>
      </w:tblPr>
      <w:tblGrid>
        <w:gridCol w:w="3165"/>
        <w:gridCol w:w="1141"/>
        <w:gridCol w:w="1041"/>
        <w:gridCol w:w="1080"/>
        <w:gridCol w:w="1041"/>
        <w:gridCol w:w="1080"/>
        <w:gridCol w:w="1066"/>
        <w:gridCol w:w="1066"/>
        <w:gridCol w:w="1125"/>
        <w:gridCol w:w="1125"/>
        <w:gridCol w:w="1125"/>
        <w:tblGridChange w:id="371">
          <w:tblGrid>
            <w:gridCol w:w="3165"/>
            <w:gridCol w:w="1141"/>
            <w:gridCol w:w="1041"/>
            <w:gridCol w:w="1080"/>
            <w:gridCol w:w="1041"/>
            <w:gridCol w:w="1080"/>
            <w:gridCol w:w="1066"/>
            <w:gridCol w:w="1066"/>
            <w:gridCol w:w="1125"/>
            <w:gridCol w:w="1125"/>
            <w:gridCol w:w="1125"/>
          </w:tblGrid>
        </w:tblGridChange>
      </w:tblGrid>
      <w:tr w:rsidR="00EF61B3" w:rsidRPr="00733262" w:rsidTr="009F1A17">
        <w:trPr>
          <w:trHeight w:val="134"/>
          <w:trPrChange w:id="372" w:author="IADB" w:date="2016-10-11T15:30:00Z">
            <w:trPr>
              <w:trHeight w:val="300"/>
            </w:trPr>
          </w:trPrChange>
        </w:trPr>
        <w:tc>
          <w:tcPr>
            <w:tcW w:w="3165" w:type="dxa"/>
            <w:tcBorders>
              <w:bottom w:val="single" w:sz="4" w:space="0" w:color="auto"/>
              <w:right w:val="single" w:sz="4" w:space="0" w:color="auto"/>
            </w:tcBorders>
            <w:shd w:val="clear" w:color="auto" w:fill="auto"/>
            <w:noWrap/>
            <w:vAlign w:val="bottom"/>
            <w:tcPrChange w:id="373" w:author="IADB" w:date="2016-10-11T15:30:00Z">
              <w:tcPr>
                <w:tcW w:w="3165" w:type="dxa"/>
                <w:tcBorders>
                  <w:bottom w:val="single" w:sz="4" w:space="0" w:color="auto"/>
                  <w:right w:val="single" w:sz="4" w:space="0" w:color="auto"/>
                </w:tcBorders>
                <w:shd w:val="clear" w:color="auto" w:fill="auto"/>
                <w:noWrap/>
                <w:vAlign w:val="bottom"/>
              </w:tcPr>
            </w:tcPrChange>
          </w:tcPr>
          <w:p w:rsidR="00EF61B3" w:rsidRPr="00733262" w:rsidRDefault="00EF61B3" w:rsidP="00EF61B3">
            <w:pPr>
              <w:spacing w:after="0" w:line="240" w:lineRule="auto"/>
              <w:rPr>
                <w:rFonts w:ascii="Arial" w:eastAsia="Times New Roman" w:hAnsi="Arial" w:cs="Arial"/>
                <w:b/>
                <w:sz w:val="18"/>
                <w:szCs w:val="18"/>
                <w:lang w:eastAsia="es-ES_tradnl"/>
              </w:rPr>
            </w:pPr>
            <w:r w:rsidRPr="00733262">
              <w:rPr>
                <w:rFonts w:ascii="Arial" w:eastAsia="Times New Roman" w:hAnsi="Arial" w:cs="Arial"/>
                <w:b/>
                <w:sz w:val="18"/>
                <w:szCs w:val="18"/>
                <w:lang w:eastAsia="es-ES_tradnl"/>
              </w:rPr>
              <w:t>Tabla 13: continuación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Change w:id="374" w:author="IADB" w:date="2016-10-11T15:30:00Z">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14</w:t>
            </w:r>
          </w:p>
        </w:tc>
        <w:tc>
          <w:tcPr>
            <w:tcW w:w="1041" w:type="dxa"/>
            <w:tcBorders>
              <w:top w:val="single" w:sz="4" w:space="0" w:color="auto"/>
              <w:left w:val="nil"/>
              <w:bottom w:val="single" w:sz="4" w:space="0" w:color="auto"/>
              <w:right w:val="single" w:sz="4" w:space="0" w:color="auto"/>
            </w:tcBorders>
            <w:shd w:val="clear" w:color="auto" w:fill="auto"/>
            <w:noWrap/>
            <w:vAlign w:val="center"/>
            <w:tcPrChange w:id="375" w:author="IADB" w:date="2016-10-11T15:30:00Z">
              <w:tcPr>
                <w:tcW w:w="1041" w:type="dxa"/>
                <w:tcBorders>
                  <w:top w:val="single" w:sz="4" w:space="0" w:color="auto"/>
                  <w:left w:val="nil"/>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15</w:t>
            </w:r>
          </w:p>
        </w:tc>
        <w:tc>
          <w:tcPr>
            <w:tcW w:w="1080" w:type="dxa"/>
            <w:tcBorders>
              <w:top w:val="single" w:sz="4" w:space="0" w:color="auto"/>
              <w:left w:val="nil"/>
              <w:bottom w:val="single" w:sz="4" w:space="0" w:color="auto"/>
              <w:right w:val="single" w:sz="4" w:space="0" w:color="auto"/>
            </w:tcBorders>
            <w:shd w:val="clear" w:color="auto" w:fill="auto"/>
            <w:noWrap/>
            <w:vAlign w:val="center"/>
            <w:tcPrChange w:id="376" w:author="IADB" w:date="2016-10-11T15:30:00Z">
              <w:tcPr>
                <w:tcW w:w="1080" w:type="dxa"/>
                <w:tcBorders>
                  <w:top w:val="single" w:sz="4" w:space="0" w:color="auto"/>
                  <w:left w:val="nil"/>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16</w:t>
            </w:r>
          </w:p>
        </w:tc>
        <w:tc>
          <w:tcPr>
            <w:tcW w:w="1041" w:type="dxa"/>
            <w:tcBorders>
              <w:top w:val="single" w:sz="4" w:space="0" w:color="auto"/>
              <w:left w:val="nil"/>
              <w:bottom w:val="single" w:sz="4" w:space="0" w:color="auto"/>
              <w:right w:val="single" w:sz="4" w:space="0" w:color="auto"/>
            </w:tcBorders>
            <w:shd w:val="clear" w:color="auto" w:fill="auto"/>
            <w:noWrap/>
            <w:vAlign w:val="center"/>
            <w:tcPrChange w:id="377" w:author="IADB" w:date="2016-10-11T15:30:00Z">
              <w:tcPr>
                <w:tcW w:w="1041" w:type="dxa"/>
                <w:tcBorders>
                  <w:top w:val="single" w:sz="4" w:space="0" w:color="auto"/>
                  <w:left w:val="nil"/>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17</w:t>
            </w:r>
          </w:p>
        </w:tc>
        <w:tc>
          <w:tcPr>
            <w:tcW w:w="1080" w:type="dxa"/>
            <w:tcBorders>
              <w:top w:val="single" w:sz="4" w:space="0" w:color="auto"/>
              <w:left w:val="nil"/>
              <w:bottom w:val="single" w:sz="4" w:space="0" w:color="auto"/>
              <w:right w:val="single" w:sz="4" w:space="0" w:color="auto"/>
            </w:tcBorders>
            <w:shd w:val="clear" w:color="auto" w:fill="auto"/>
            <w:noWrap/>
            <w:vAlign w:val="center"/>
            <w:tcPrChange w:id="378" w:author="IADB" w:date="2016-10-11T15:30:00Z">
              <w:tcPr>
                <w:tcW w:w="1080" w:type="dxa"/>
                <w:tcBorders>
                  <w:top w:val="single" w:sz="4" w:space="0" w:color="auto"/>
                  <w:left w:val="nil"/>
                  <w:bottom w:val="single" w:sz="4" w:space="0" w:color="auto"/>
                  <w:right w:val="single" w:sz="4" w:space="0" w:color="auto"/>
                </w:tcBorders>
                <w:shd w:val="clear" w:color="auto" w:fill="auto"/>
                <w:noWrap/>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18</w:t>
            </w:r>
          </w:p>
        </w:tc>
        <w:tc>
          <w:tcPr>
            <w:tcW w:w="1066" w:type="dxa"/>
            <w:tcBorders>
              <w:top w:val="single" w:sz="4" w:space="0" w:color="auto"/>
              <w:left w:val="nil"/>
              <w:bottom w:val="single" w:sz="4" w:space="0" w:color="auto"/>
              <w:right w:val="single" w:sz="4" w:space="0" w:color="auto"/>
            </w:tcBorders>
            <w:vAlign w:val="center"/>
            <w:tcPrChange w:id="379" w:author="IADB" w:date="2016-10-11T15:30:00Z">
              <w:tcPr>
                <w:tcW w:w="1066" w:type="dxa"/>
                <w:tcBorders>
                  <w:top w:val="single" w:sz="4" w:space="0" w:color="auto"/>
                  <w:left w:val="nil"/>
                  <w:bottom w:val="single" w:sz="4" w:space="0" w:color="auto"/>
                  <w:right w:val="single" w:sz="4" w:space="0" w:color="auto"/>
                </w:tcBorders>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19</w:t>
            </w:r>
          </w:p>
        </w:tc>
        <w:tc>
          <w:tcPr>
            <w:tcW w:w="1066" w:type="dxa"/>
            <w:tcBorders>
              <w:top w:val="single" w:sz="4" w:space="0" w:color="auto"/>
              <w:left w:val="nil"/>
              <w:bottom w:val="single" w:sz="4" w:space="0" w:color="auto"/>
              <w:right w:val="single" w:sz="4" w:space="0" w:color="auto"/>
            </w:tcBorders>
            <w:vAlign w:val="center"/>
            <w:tcPrChange w:id="380" w:author="IADB" w:date="2016-10-11T15:30:00Z">
              <w:tcPr>
                <w:tcW w:w="1066" w:type="dxa"/>
                <w:tcBorders>
                  <w:top w:val="single" w:sz="4" w:space="0" w:color="auto"/>
                  <w:left w:val="nil"/>
                  <w:bottom w:val="single" w:sz="4" w:space="0" w:color="auto"/>
                  <w:right w:val="single" w:sz="4" w:space="0" w:color="auto"/>
                </w:tcBorders>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20</w:t>
            </w:r>
          </w:p>
        </w:tc>
        <w:tc>
          <w:tcPr>
            <w:tcW w:w="1125" w:type="dxa"/>
            <w:tcBorders>
              <w:top w:val="single" w:sz="4" w:space="0" w:color="auto"/>
              <w:left w:val="nil"/>
              <w:bottom w:val="single" w:sz="4" w:space="0" w:color="auto"/>
              <w:right w:val="single" w:sz="4" w:space="0" w:color="auto"/>
            </w:tcBorders>
            <w:vAlign w:val="center"/>
            <w:tcPrChange w:id="381" w:author="IADB" w:date="2016-10-11T15:30:00Z">
              <w:tcPr>
                <w:tcW w:w="1125" w:type="dxa"/>
                <w:tcBorders>
                  <w:top w:val="single" w:sz="4" w:space="0" w:color="auto"/>
                  <w:left w:val="nil"/>
                  <w:bottom w:val="single" w:sz="4" w:space="0" w:color="auto"/>
                  <w:right w:val="single" w:sz="4" w:space="0" w:color="auto"/>
                </w:tcBorders>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21</w:t>
            </w:r>
          </w:p>
        </w:tc>
        <w:tc>
          <w:tcPr>
            <w:tcW w:w="1125" w:type="dxa"/>
            <w:tcBorders>
              <w:top w:val="single" w:sz="4" w:space="0" w:color="auto"/>
              <w:left w:val="nil"/>
              <w:bottom w:val="single" w:sz="4" w:space="0" w:color="auto"/>
              <w:right w:val="single" w:sz="4" w:space="0" w:color="auto"/>
            </w:tcBorders>
            <w:vAlign w:val="center"/>
            <w:tcPrChange w:id="382" w:author="IADB" w:date="2016-10-11T15:30:00Z">
              <w:tcPr>
                <w:tcW w:w="1125" w:type="dxa"/>
                <w:tcBorders>
                  <w:top w:val="single" w:sz="4" w:space="0" w:color="auto"/>
                  <w:left w:val="nil"/>
                  <w:bottom w:val="single" w:sz="4" w:space="0" w:color="auto"/>
                  <w:right w:val="single" w:sz="4" w:space="0" w:color="auto"/>
                </w:tcBorders>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22</w:t>
            </w:r>
          </w:p>
        </w:tc>
        <w:tc>
          <w:tcPr>
            <w:tcW w:w="1125" w:type="dxa"/>
            <w:tcBorders>
              <w:top w:val="single" w:sz="4" w:space="0" w:color="auto"/>
              <w:left w:val="nil"/>
              <w:bottom w:val="single" w:sz="4" w:space="0" w:color="auto"/>
              <w:right w:val="single" w:sz="4" w:space="0" w:color="auto"/>
            </w:tcBorders>
            <w:vAlign w:val="center"/>
            <w:tcPrChange w:id="383" w:author="IADB" w:date="2016-10-11T15:30:00Z">
              <w:tcPr>
                <w:tcW w:w="1125" w:type="dxa"/>
                <w:tcBorders>
                  <w:top w:val="single" w:sz="4" w:space="0" w:color="auto"/>
                  <w:left w:val="nil"/>
                  <w:bottom w:val="single" w:sz="4" w:space="0" w:color="auto"/>
                  <w:right w:val="single" w:sz="4" w:space="0" w:color="auto"/>
                </w:tcBorders>
                <w:vAlign w:val="center"/>
              </w:tcPr>
            </w:tcPrChange>
          </w:tcPr>
          <w:p w:rsidR="00EF61B3" w:rsidRPr="00733262" w:rsidRDefault="00EF61B3" w:rsidP="00EF61B3">
            <w:pPr>
              <w:spacing w:after="0" w:line="240" w:lineRule="auto"/>
              <w:jc w:val="center"/>
              <w:rPr>
                <w:rFonts w:ascii="Arial" w:eastAsia="Times New Roman" w:hAnsi="Arial" w:cs="Arial"/>
                <w:b/>
                <w:sz w:val="18"/>
                <w:szCs w:val="18"/>
                <w:lang w:val="es-ES_tradnl" w:eastAsia="es-ES_tradnl"/>
              </w:rPr>
            </w:pPr>
            <w:r w:rsidRPr="00733262">
              <w:rPr>
                <w:rFonts w:ascii="Arial" w:eastAsia="Times New Roman" w:hAnsi="Arial" w:cs="Arial"/>
                <w:b/>
                <w:sz w:val="18"/>
                <w:szCs w:val="18"/>
                <w:lang w:val="es-ES_tradnl" w:eastAsia="es-ES_tradnl"/>
              </w:rPr>
              <w:t>23</w:t>
            </w:r>
          </w:p>
        </w:tc>
      </w:tr>
      <w:tr w:rsidR="00EF61B3" w:rsidRPr="00733262" w:rsidTr="00EF61B3">
        <w:trPr>
          <w:trHeight w:val="332"/>
        </w:trPr>
        <w:tc>
          <w:tcPr>
            <w:tcW w:w="3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Deuda pendiente al inicio del ejercicio</w:t>
            </w:r>
          </w:p>
        </w:tc>
        <w:tc>
          <w:tcPr>
            <w:tcW w:w="1141"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103,481,457</w:t>
            </w:r>
          </w:p>
        </w:tc>
        <w:tc>
          <w:tcPr>
            <w:tcW w:w="1041"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93,679,894</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83,760,712</w:t>
            </w:r>
          </w:p>
        </w:tc>
        <w:tc>
          <w:tcPr>
            <w:tcW w:w="1041"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73,722,500</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63,563,829</w:t>
            </w:r>
          </w:p>
        </w:tc>
        <w:tc>
          <w:tcPr>
            <w:tcW w:w="1066" w:type="dxa"/>
            <w:tcBorders>
              <w:top w:val="single" w:sz="4" w:space="0" w:color="auto"/>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53,283,254</w:t>
            </w:r>
          </w:p>
        </w:tc>
        <w:tc>
          <w:tcPr>
            <w:tcW w:w="1066" w:type="dxa"/>
            <w:tcBorders>
              <w:top w:val="single" w:sz="4" w:space="0" w:color="auto"/>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42,879,312</w:t>
            </w:r>
          </w:p>
        </w:tc>
        <w:tc>
          <w:tcPr>
            <w:tcW w:w="1125" w:type="dxa"/>
            <w:tcBorders>
              <w:top w:val="single" w:sz="4" w:space="0" w:color="auto"/>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32,350,523</w:t>
            </w:r>
          </w:p>
        </w:tc>
        <w:tc>
          <w:tcPr>
            <w:tcW w:w="1125" w:type="dxa"/>
            <w:tcBorders>
              <w:top w:val="single" w:sz="4" w:space="0" w:color="auto"/>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21,695,388</w:t>
            </w:r>
          </w:p>
        </w:tc>
        <w:tc>
          <w:tcPr>
            <w:tcW w:w="1125" w:type="dxa"/>
            <w:tcBorders>
              <w:top w:val="single" w:sz="4" w:space="0" w:color="auto"/>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10,912,392</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xml:space="preserve">Intereses acumulados </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1,241,777</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1,124,159</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1,005,129</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884,670</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762,766</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639,399</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514,552</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388,206</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260,345</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130,949</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Cuota de amortización anual</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11,043,341</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Repago del Principal</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9,801,563</w:t>
            </w:r>
          </w:p>
        </w:tc>
        <w:tc>
          <w:tcPr>
            <w:tcW w:w="1041" w:type="dxa"/>
            <w:tcBorders>
              <w:top w:val="nil"/>
              <w:left w:val="nil"/>
              <w:bottom w:val="nil"/>
              <w:right w:val="nil"/>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9,919,182</w:t>
            </w:r>
          </w:p>
        </w:tc>
        <w:tc>
          <w:tcPr>
            <w:tcW w:w="1080" w:type="dxa"/>
            <w:tcBorders>
              <w:top w:val="nil"/>
              <w:left w:val="single" w:sz="4" w:space="0" w:color="auto"/>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10,038,212</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10,158,671</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10,280,575</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10,403,942</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10,528,789</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10,655,135</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10,782,996</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10,912,392</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Deuda pendiente al final del año</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93,679,894</w:t>
            </w:r>
          </w:p>
        </w:tc>
        <w:tc>
          <w:tcPr>
            <w:tcW w:w="1041" w:type="dxa"/>
            <w:tcBorders>
              <w:top w:val="single" w:sz="4" w:space="0" w:color="auto"/>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83,760,712</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73,722,500</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63,563,829</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53,283,254</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42,879,312</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32,350,523</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21,695,388</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10,912,392</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Costo del préstamo</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r>
      <w:tr w:rsidR="00EF61B3" w:rsidRPr="00733262" w:rsidTr="00EF61B3">
        <w:trPr>
          <w:trHeight w:val="260"/>
        </w:trPr>
        <w:tc>
          <w:tcPr>
            <w:tcW w:w="3165" w:type="dxa"/>
            <w:tcBorders>
              <w:top w:val="nil"/>
              <w:left w:val="single" w:sz="4" w:space="0" w:color="auto"/>
              <w:bottom w:val="single" w:sz="4" w:space="0" w:color="auto"/>
              <w:right w:val="single" w:sz="4" w:space="0" w:color="auto"/>
            </w:tcBorders>
            <w:shd w:val="clear" w:color="auto" w:fill="auto"/>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 xml:space="preserve">Incremento en costos por &gt; # de niños </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23,296,899</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14,502,505</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5,509,175</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5,509,175</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5,509,175</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5,509,175</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0</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0</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0</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0</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noWrap/>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lastRenderedPageBreak/>
              <w:t>Costos no cubiertos/préstamo</w:t>
            </w:r>
          </w:p>
        </w:tc>
        <w:tc>
          <w:tcPr>
            <w:tcW w:w="11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041"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080" w:type="dxa"/>
            <w:tcBorders>
              <w:top w:val="nil"/>
              <w:left w:val="nil"/>
              <w:bottom w:val="single" w:sz="4" w:space="0" w:color="auto"/>
              <w:right w:val="single" w:sz="4" w:space="0" w:color="auto"/>
            </w:tcBorders>
            <w:shd w:val="clear" w:color="auto" w:fill="auto"/>
            <w:noWrap/>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sz w:val="18"/>
                <w:szCs w:val="18"/>
              </w:rPr>
            </w:pPr>
            <w:r w:rsidRPr="00733262">
              <w:rPr>
                <w:rFonts w:ascii="Arial" w:hAnsi="Arial" w:cs="Arial"/>
                <w:sz w:val="18"/>
                <w:szCs w:val="18"/>
              </w:rPr>
              <w:t>0</w:t>
            </w:r>
          </w:p>
        </w:tc>
      </w:tr>
      <w:tr w:rsidR="00EF61B3" w:rsidRPr="00733262" w:rsidTr="00EF61B3">
        <w:trPr>
          <w:trHeight w:val="300"/>
        </w:trPr>
        <w:tc>
          <w:tcPr>
            <w:tcW w:w="3165" w:type="dxa"/>
            <w:tcBorders>
              <w:top w:val="nil"/>
              <w:left w:val="single" w:sz="4" w:space="0" w:color="auto"/>
              <w:bottom w:val="single" w:sz="4" w:space="0" w:color="auto"/>
              <w:right w:val="single" w:sz="4" w:space="0" w:color="auto"/>
            </w:tcBorders>
            <w:shd w:val="clear" w:color="auto" w:fill="auto"/>
            <w:vAlign w:val="center"/>
            <w:hideMark/>
          </w:tcPr>
          <w:p w:rsidR="00EF61B3" w:rsidRPr="00733262" w:rsidRDefault="00EF61B3" w:rsidP="00EF61B3">
            <w:pPr>
              <w:spacing w:after="0" w:line="240" w:lineRule="auto"/>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Costos Totales</w:t>
            </w:r>
          </w:p>
        </w:tc>
        <w:tc>
          <w:tcPr>
            <w:tcW w:w="1141" w:type="dxa"/>
            <w:tcBorders>
              <w:top w:val="nil"/>
              <w:left w:val="nil"/>
              <w:bottom w:val="single" w:sz="4" w:space="0" w:color="auto"/>
              <w:right w:val="single" w:sz="4" w:space="0" w:color="auto"/>
            </w:tcBorders>
            <w:shd w:val="clear" w:color="auto" w:fill="auto"/>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34,340,240</w:t>
            </w:r>
          </w:p>
        </w:tc>
        <w:tc>
          <w:tcPr>
            <w:tcW w:w="1041" w:type="dxa"/>
            <w:tcBorders>
              <w:top w:val="nil"/>
              <w:left w:val="nil"/>
              <w:bottom w:val="single" w:sz="4" w:space="0" w:color="auto"/>
              <w:right w:val="single" w:sz="4" w:space="0" w:color="auto"/>
            </w:tcBorders>
            <w:shd w:val="clear" w:color="auto" w:fill="auto"/>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25,545,846</w:t>
            </w:r>
          </w:p>
        </w:tc>
        <w:tc>
          <w:tcPr>
            <w:tcW w:w="1080" w:type="dxa"/>
            <w:tcBorders>
              <w:top w:val="nil"/>
              <w:left w:val="nil"/>
              <w:bottom w:val="single" w:sz="4" w:space="0" w:color="auto"/>
              <w:right w:val="single" w:sz="4" w:space="0" w:color="auto"/>
            </w:tcBorders>
            <w:shd w:val="clear" w:color="auto" w:fill="auto"/>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16,552,516</w:t>
            </w:r>
          </w:p>
        </w:tc>
        <w:tc>
          <w:tcPr>
            <w:tcW w:w="1041" w:type="dxa"/>
            <w:tcBorders>
              <w:top w:val="nil"/>
              <w:left w:val="nil"/>
              <w:bottom w:val="single" w:sz="4" w:space="0" w:color="auto"/>
              <w:right w:val="single" w:sz="4" w:space="0" w:color="auto"/>
            </w:tcBorders>
            <w:shd w:val="clear" w:color="auto" w:fill="auto"/>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16,552,516</w:t>
            </w:r>
          </w:p>
        </w:tc>
        <w:tc>
          <w:tcPr>
            <w:tcW w:w="1080" w:type="dxa"/>
            <w:tcBorders>
              <w:top w:val="nil"/>
              <w:left w:val="nil"/>
              <w:bottom w:val="single" w:sz="4" w:space="0" w:color="auto"/>
              <w:right w:val="single" w:sz="4" w:space="0" w:color="auto"/>
            </w:tcBorders>
            <w:shd w:val="clear" w:color="auto" w:fill="auto"/>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16,552,516</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16,552,516</w:t>
            </w:r>
          </w:p>
        </w:tc>
        <w:tc>
          <w:tcPr>
            <w:tcW w:w="1066"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c>
          <w:tcPr>
            <w:tcW w:w="1125" w:type="dxa"/>
            <w:tcBorders>
              <w:top w:val="nil"/>
              <w:left w:val="nil"/>
              <w:bottom w:val="single" w:sz="4" w:space="0" w:color="auto"/>
              <w:right w:val="single" w:sz="4" w:space="0" w:color="auto"/>
            </w:tcBorders>
            <w:vAlign w:val="bottom"/>
          </w:tcPr>
          <w:p w:rsidR="00EF61B3" w:rsidRPr="00733262" w:rsidRDefault="00EF61B3" w:rsidP="00EF61B3">
            <w:pPr>
              <w:spacing w:after="0" w:line="240" w:lineRule="auto"/>
              <w:jc w:val="right"/>
              <w:rPr>
                <w:rFonts w:ascii="Arial" w:hAnsi="Arial" w:cs="Arial"/>
                <w:b/>
                <w:bCs/>
                <w:sz w:val="18"/>
                <w:szCs w:val="18"/>
              </w:rPr>
            </w:pPr>
            <w:r w:rsidRPr="00733262">
              <w:rPr>
                <w:rFonts w:ascii="Arial" w:hAnsi="Arial" w:cs="Arial"/>
                <w:b/>
                <w:bCs/>
                <w:sz w:val="18"/>
                <w:szCs w:val="18"/>
              </w:rPr>
              <w:t>11,043,341</w:t>
            </w:r>
          </w:p>
        </w:tc>
      </w:tr>
    </w:tbl>
    <w:p w:rsidR="000077CB" w:rsidRPr="00A56BE5" w:rsidRDefault="000077CB">
      <w:pPr>
        <w:rPr>
          <w:rFonts w:ascii="Arial" w:hAnsi="Arial" w:cs="Arial"/>
          <w:sz w:val="24"/>
          <w:szCs w:val="24"/>
          <w:lang w:val="es-ES_tradnl"/>
        </w:rPr>
        <w:sectPr w:rsidR="000077CB" w:rsidRPr="00A56BE5" w:rsidSect="00D459B7">
          <w:pgSz w:w="15840" w:h="12240" w:orient="landscape"/>
          <w:pgMar w:top="720" w:right="720" w:bottom="720" w:left="720" w:header="720" w:footer="720" w:gutter="0"/>
          <w:cols w:space="720"/>
          <w:docGrid w:linePitch="360"/>
        </w:sectPr>
      </w:pPr>
    </w:p>
    <w:p w:rsidR="00030C0A" w:rsidRPr="00AD0C41" w:rsidRDefault="00273EC2" w:rsidP="00AD0C41">
      <w:pPr>
        <w:pStyle w:val="Heading1"/>
        <w:numPr>
          <w:ilvl w:val="0"/>
          <w:numId w:val="16"/>
        </w:numPr>
        <w:spacing w:before="0"/>
        <w:jc w:val="center"/>
        <w:rPr>
          <w:rFonts w:ascii="Arial" w:hAnsi="Arial" w:cs="Arial"/>
          <w:smallCaps/>
          <w:color w:val="auto"/>
          <w:sz w:val="24"/>
          <w:szCs w:val="24"/>
          <w:lang w:val="es-ES_tradnl"/>
        </w:rPr>
      </w:pPr>
      <w:bookmarkStart w:id="384" w:name="_Toc462859750"/>
      <w:r w:rsidRPr="00AD0C41">
        <w:rPr>
          <w:rFonts w:ascii="Arial" w:hAnsi="Arial" w:cs="Arial"/>
          <w:smallCaps/>
          <w:color w:val="auto"/>
          <w:sz w:val="24"/>
          <w:szCs w:val="24"/>
          <w:lang w:val="es-ES_tradnl"/>
        </w:rPr>
        <w:lastRenderedPageBreak/>
        <w:t>Resultados</w:t>
      </w:r>
      <w:bookmarkEnd w:id="384"/>
    </w:p>
    <w:p w:rsidR="00777655" w:rsidRPr="00634F17" w:rsidRDefault="00030C0A" w:rsidP="00634F17">
      <w:pPr>
        <w:pStyle w:val="ListParagraph"/>
        <w:numPr>
          <w:ilvl w:val="1"/>
          <w:numId w:val="16"/>
        </w:numPr>
        <w:spacing w:before="120" w:after="120" w:line="240" w:lineRule="auto"/>
        <w:ind w:left="720"/>
        <w:contextualSpacing w:val="0"/>
        <w:jc w:val="both"/>
        <w:rPr>
          <w:rFonts w:ascii="Arial" w:hAnsi="Arial" w:cs="Arial"/>
          <w:lang w:val="es-ES_tradnl"/>
        </w:rPr>
      </w:pPr>
      <w:r w:rsidRPr="00A7153D">
        <w:rPr>
          <w:rFonts w:ascii="Arial" w:hAnsi="Arial" w:cs="Arial"/>
          <w:lang w:val="es-ES_tradnl"/>
        </w:rPr>
        <w:t>Con los valores de beneficios y de costos se establece</w:t>
      </w:r>
      <w:r w:rsidR="00EF61B3">
        <w:rPr>
          <w:rFonts w:ascii="Arial" w:hAnsi="Arial" w:cs="Arial"/>
          <w:lang w:val="es-ES_tradnl"/>
        </w:rPr>
        <w:t>n</w:t>
      </w:r>
      <w:r w:rsidRPr="00A7153D">
        <w:rPr>
          <w:rFonts w:ascii="Arial" w:hAnsi="Arial" w:cs="Arial"/>
          <w:lang w:val="es-ES_tradnl"/>
        </w:rPr>
        <w:t xml:space="preserve"> </w:t>
      </w:r>
      <w:r w:rsidR="00777655" w:rsidRPr="00A7153D">
        <w:rPr>
          <w:rFonts w:ascii="Arial" w:hAnsi="Arial" w:cs="Arial"/>
          <w:lang w:val="es-ES_tradnl"/>
        </w:rPr>
        <w:t>los</w:t>
      </w:r>
      <w:r w:rsidRPr="00A7153D">
        <w:rPr>
          <w:rFonts w:ascii="Arial" w:hAnsi="Arial" w:cs="Arial"/>
          <w:lang w:val="es-ES_tradnl"/>
        </w:rPr>
        <w:t xml:space="preserve"> flujo</w:t>
      </w:r>
      <w:r w:rsidR="00777655" w:rsidRPr="00A7153D">
        <w:rPr>
          <w:rFonts w:ascii="Arial" w:hAnsi="Arial" w:cs="Arial"/>
          <w:lang w:val="es-ES_tradnl"/>
        </w:rPr>
        <w:t>s</w:t>
      </w:r>
      <w:r w:rsidRPr="00A7153D">
        <w:rPr>
          <w:rFonts w:ascii="Arial" w:hAnsi="Arial" w:cs="Arial"/>
          <w:lang w:val="es-ES_tradnl"/>
        </w:rPr>
        <w:t xml:space="preserve"> de fond</w:t>
      </w:r>
      <w:r w:rsidR="00EF61B3">
        <w:rPr>
          <w:rFonts w:ascii="Arial" w:hAnsi="Arial" w:cs="Arial"/>
          <w:lang w:val="es-ES_tradnl"/>
        </w:rPr>
        <w:t>os ya mostrados en las Tablas 10 y 13 para el caso particular de dos</w:t>
      </w:r>
      <w:r w:rsidRPr="00A7153D">
        <w:rPr>
          <w:rFonts w:ascii="Arial" w:hAnsi="Arial" w:cs="Arial"/>
          <w:lang w:val="es-ES_tradnl"/>
        </w:rPr>
        <w:t xml:space="preserve"> punto</w:t>
      </w:r>
      <w:r w:rsidR="00EF61B3">
        <w:rPr>
          <w:rFonts w:ascii="Arial" w:hAnsi="Arial" w:cs="Arial"/>
          <w:lang w:val="es-ES_tradnl"/>
        </w:rPr>
        <w:t>s</w:t>
      </w:r>
      <w:r w:rsidRPr="00A7153D">
        <w:rPr>
          <w:rFonts w:ascii="Arial" w:hAnsi="Arial" w:cs="Arial"/>
          <w:lang w:val="es-ES_tradnl"/>
        </w:rPr>
        <w:t xml:space="preserve"> porcentual</w:t>
      </w:r>
      <w:r w:rsidR="00EF61B3">
        <w:rPr>
          <w:rFonts w:ascii="Arial" w:hAnsi="Arial" w:cs="Arial"/>
          <w:lang w:val="es-ES_tradnl"/>
        </w:rPr>
        <w:t>es</w:t>
      </w:r>
      <w:r w:rsidRPr="00A7153D">
        <w:rPr>
          <w:rFonts w:ascii="Arial" w:hAnsi="Arial" w:cs="Arial"/>
          <w:lang w:val="es-ES_tradnl"/>
        </w:rPr>
        <w:t xml:space="preserve"> de incremento en promoción y </w:t>
      </w:r>
      <w:r w:rsidR="00EF61B3">
        <w:rPr>
          <w:rFonts w:ascii="Arial" w:hAnsi="Arial" w:cs="Arial"/>
          <w:lang w:val="es-ES_tradnl"/>
        </w:rPr>
        <w:t>el</w:t>
      </w:r>
      <w:r w:rsidRPr="00A7153D">
        <w:rPr>
          <w:rFonts w:ascii="Arial" w:hAnsi="Arial" w:cs="Arial"/>
          <w:lang w:val="es-ES_tradnl"/>
        </w:rPr>
        <w:t xml:space="preserve"> multiplicador </w:t>
      </w:r>
      <w:r w:rsidR="00EF61B3">
        <w:rPr>
          <w:rFonts w:ascii="Arial" w:hAnsi="Arial" w:cs="Arial"/>
          <w:lang w:val="es-ES_tradnl"/>
        </w:rPr>
        <w:t>M6</w:t>
      </w:r>
      <w:r w:rsidR="002B519F" w:rsidRPr="00A7153D">
        <w:rPr>
          <w:rFonts w:ascii="Arial" w:hAnsi="Arial" w:cs="Arial"/>
          <w:lang w:val="es-ES_tradnl"/>
        </w:rPr>
        <w:t xml:space="preserve">. </w:t>
      </w:r>
      <w:r w:rsidR="00777655" w:rsidRPr="00A7153D">
        <w:rPr>
          <w:noProof/>
        </w:rPr>
        <mc:AlternateContent>
          <mc:Choice Requires="wps">
            <w:drawing>
              <wp:anchor distT="0" distB="0" distL="114300" distR="114300" simplePos="0" relativeHeight="251665408" behindDoc="0" locked="0" layoutInCell="1" allowOverlap="1" wp14:anchorId="5F8B7766" wp14:editId="047066D0">
                <wp:simplePos x="0" y="0"/>
                <wp:positionH relativeFrom="margin">
                  <wp:posOffset>2981325</wp:posOffset>
                </wp:positionH>
                <wp:positionV relativeFrom="margin">
                  <wp:posOffset>1113155</wp:posOffset>
                </wp:positionV>
                <wp:extent cx="2973705" cy="2013585"/>
                <wp:effectExtent l="19050" t="19050" r="17145" b="24765"/>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3705" cy="2013585"/>
                        </a:xfrm>
                        <a:prstGeom prst="rect">
                          <a:avLst/>
                        </a:prstGeom>
                        <a:solidFill>
                          <a:schemeClr val="lt1">
                            <a:lumMod val="100000"/>
                            <a:lumOff val="0"/>
                          </a:schemeClr>
                        </a:solidFill>
                        <a:ln w="31750">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9123E" w:rsidRPr="00EB708B" w:rsidRDefault="0069123E" w:rsidP="00777655">
                            <w:pPr>
                              <w:jc w:val="center"/>
                              <w:rPr>
                                <w:b/>
                              </w:rPr>
                            </w:pPr>
                            <w:r w:rsidRPr="00EB708B">
                              <w:rPr>
                                <w:b/>
                              </w:rPr>
                              <w:t>Fórmulas:</w:t>
                            </w:r>
                          </w:p>
                          <w:p w:rsidR="0069123E" w:rsidRDefault="0069123E" w:rsidP="00777655">
                            <w:pPr>
                              <w:rPr>
                                <w:rFonts w:eastAsiaTheme="minorEastAsia"/>
                                <w:sz w:val="24"/>
                                <w:szCs w:val="24"/>
                                <w:lang w:val="es-ES_tradnl"/>
                              </w:rPr>
                            </w:pPr>
                            <m:oMathPara>
                              <m:oMathParaPr>
                                <m:jc m:val="center"/>
                              </m:oMathParaPr>
                              <m:oMath>
                                <m:r>
                                  <w:rPr>
                                    <w:rFonts w:ascii="Cambria Math" w:hAnsi="Cambria Math" w:cs="Times New Roman"/>
                                    <w:sz w:val="24"/>
                                    <w:szCs w:val="24"/>
                                    <w:lang w:val="es-ES_tradnl"/>
                                  </w:rPr>
                                  <m:t>VPN=</m:t>
                                </m:r>
                                <m:nary>
                                  <m:naryPr>
                                    <m:chr m:val="∑"/>
                                    <m:grow m:val="1"/>
                                    <m:ctrlPr>
                                      <w:rPr>
                                        <w:rFonts w:ascii="Cambria Math" w:hAnsi="Cambria Math" w:cs="Times New Roman"/>
                                        <w:sz w:val="24"/>
                                        <w:szCs w:val="24"/>
                                        <w:lang w:val="es-ES_tradnl"/>
                                      </w:rPr>
                                    </m:ctrlPr>
                                  </m:naryPr>
                                  <m:sub>
                                    <m:r>
                                      <w:rPr>
                                        <w:rFonts w:ascii="Cambria Math" w:hAnsi="Cambria Math" w:cs="Times New Roman"/>
                                        <w:sz w:val="24"/>
                                        <w:szCs w:val="24"/>
                                        <w:lang w:val="es-ES_tradnl"/>
                                      </w:rPr>
                                      <m:t>i=1</m:t>
                                    </m:r>
                                  </m:sub>
                                  <m:sup>
                                    <m:r>
                                      <w:rPr>
                                        <w:rFonts w:ascii="Cambria Math" w:hAnsi="Cambria Math" w:cs="Times New Roman"/>
                                        <w:sz w:val="24"/>
                                        <w:szCs w:val="24"/>
                                        <w:lang w:val="es-ES_tradnl"/>
                                      </w:rPr>
                                      <m:t>n</m:t>
                                    </m:r>
                                  </m:sup>
                                  <m:e>
                                    <m:d>
                                      <m:dPr>
                                        <m:ctrlPr>
                                          <w:rPr>
                                            <w:rFonts w:ascii="Cambria Math" w:hAnsi="Cambria Math" w:cs="Times New Roman"/>
                                            <w:sz w:val="24"/>
                                            <w:szCs w:val="24"/>
                                            <w:lang w:val="es-ES_tradnl"/>
                                          </w:rPr>
                                        </m:ctrlPr>
                                      </m:dPr>
                                      <m:e>
                                        <m:f>
                                          <m:fPr>
                                            <m:ctrlPr>
                                              <w:rPr>
                                                <w:rFonts w:ascii="Cambria Math" w:hAnsi="Cambria Math" w:cs="Times New Roman"/>
                                                <w:sz w:val="24"/>
                                                <w:szCs w:val="24"/>
                                                <w:lang w:val="es-ES_tradnl"/>
                                              </w:rPr>
                                            </m:ctrlPr>
                                          </m:fPr>
                                          <m:num>
                                            <m:sSub>
                                              <m:sSubPr>
                                                <m:ctrlPr>
                                                  <w:rPr>
                                                    <w:rFonts w:ascii="Cambria Math" w:hAnsi="Cambria Math" w:cs="Times New Roman"/>
                                                    <w:sz w:val="24"/>
                                                    <w:szCs w:val="24"/>
                                                    <w:lang w:val="es-ES_tradnl"/>
                                                  </w:rPr>
                                                </m:ctrlPr>
                                              </m:sSubPr>
                                              <m:e>
                                                <m:r>
                                                  <m:rPr>
                                                    <m:sty m:val="p"/>
                                                  </m:rPr>
                                                  <w:rPr>
                                                    <w:rFonts w:ascii="Cambria Math" w:hAnsi="Cambria Math" w:cs="Times New Roman"/>
                                                    <w:sz w:val="24"/>
                                                    <w:szCs w:val="24"/>
                                                    <w:lang w:val="es-ES_tradnl"/>
                                                  </w:rPr>
                                                  <m:t>valores</m:t>
                                                </m:r>
                                              </m:e>
                                              <m:sub>
                                                <m:r>
                                                  <m:rPr>
                                                    <m:sty m:val="p"/>
                                                  </m:rPr>
                                                  <w:rPr>
                                                    <w:rFonts w:ascii="Cambria Math" w:hAnsi="Cambria Math" w:cs="Times New Roman"/>
                                                    <w:sz w:val="24"/>
                                                    <w:szCs w:val="24"/>
                                                    <w:lang w:val="es-ES_tradnl"/>
                                                  </w:rPr>
                                                  <m:t>i</m:t>
                                                </m:r>
                                              </m:sub>
                                            </m:sSub>
                                          </m:num>
                                          <m:den>
                                            <m:sSup>
                                              <m:sSupPr>
                                                <m:ctrlPr>
                                                  <w:rPr>
                                                    <w:rFonts w:ascii="Cambria Math" w:hAnsi="Cambria Math" w:cs="Times New Roman"/>
                                                    <w:sz w:val="24"/>
                                                    <w:szCs w:val="24"/>
                                                    <w:lang w:val="es-ES_tradnl"/>
                                                  </w:rPr>
                                                </m:ctrlPr>
                                              </m:sSupPr>
                                              <m:e>
                                                <m:r>
                                                  <m:rPr>
                                                    <m:sty m:val="p"/>
                                                  </m:rPr>
                                                  <w:rPr>
                                                    <w:rFonts w:ascii="Cambria Math" w:hAnsi="Cambria Math" w:cs="Times New Roman"/>
                                                    <w:sz w:val="24"/>
                                                    <w:szCs w:val="24"/>
                                                    <w:lang w:val="es-ES_tradnl"/>
                                                  </w:rPr>
                                                  <m:t>(1+tasa)</m:t>
                                                </m:r>
                                              </m:e>
                                              <m:sup>
                                                <m:r>
                                                  <m:rPr>
                                                    <m:sty m:val="p"/>
                                                  </m:rPr>
                                                  <w:rPr>
                                                    <w:rFonts w:ascii="Cambria Math" w:hAnsi="Cambria Math" w:cs="Times New Roman"/>
                                                    <w:sz w:val="24"/>
                                                    <w:szCs w:val="24"/>
                                                    <w:lang w:val="es-ES_tradnl"/>
                                                  </w:rPr>
                                                  <m:t>i</m:t>
                                                </m:r>
                                              </m:sup>
                                            </m:sSup>
                                          </m:den>
                                        </m:f>
                                      </m:e>
                                    </m:d>
                                  </m:e>
                                </m:nary>
                              </m:oMath>
                            </m:oMathPara>
                          </w:p>
                          <w:p w:rsidR="0069123E" w:rsidRDefault="009F1A17" w:rsidP="00777655">
                            <m:oMathPara>
                              <m:oMath>
                                <m:sSup>
                                  <m:sSupPr>
                                    <m:ctrlPr>
                                      <w:rPr>
                                        <w:rFonts w:ascii="Cambria Math" w:eastAsiaTheme="minorEastAsia" w:hAnsi="Cambria Math" w:cs="Times New Roman"/>
                                        <w:sz w:val="24"/>
                                        <w:szCs w:val="24"/>
                                        <w:lang w:val="es-ES_tradnl"/>
                                      </w:rPr>
                                    </m:ctrlPr>
                                  </m:sSupPr>
                                  <m:e>
                                    <m:r>
                                      <w:rPr>
                                        <w:rFonts w:ascii="Cambria Math" w:eastAsiaTheme="minorEastAsia" w:hAnsi="Cambria Math" w:cs="Times New Roman"/>
                                        <w:sz w:val="24"/>
                                        <w:szCs w:val="24"/>
                                        <w:lang w:val="es-ES_tradnl"/>
                                      </w:rPr>
                                      <m:t>vp*(1+tasa)</m:t>
                                    </m:r>
                                  </m:e>
                                  <m:sup>
                                    <m:r>
                                      <w:rPr>
                                        <w:rFonts w:ascii="Cambria Math" w:eastAsiaTheme="minorEastAsia" w:hAnsi="Cambria Math" w:cs="Times New Roman"/>
                                        <w:sz w:val="24"/>
                                        <w:szCs w:val="24"/>
                                        <w:lang w:val="es-ES_tradnl"/>
                                      </w:rPr>
                                      <m:t>nper</m:t>
                                    </m:r>
                                  </m:sup>
                                </m:sSup>
                                <m:r>
                                  <w:rPr>
                                    <w:rFonts w:ascii="Cambria Math" w:eastAsiaTheme="minorEastAsia" w:hAnsi="Cambria Math" w:cs="Times New Roman"/>
                                    <w:sz w:val="24"/>
                                    <w:szCs w:val="24"/>
                                    <w:lang w:val="es-ES_tradnl"/>
                                  </w:rPr>
                                  <m:t>+pmt*</m:t>
                                </m:r>
                                <m:d>
                                  <m:dPr>
                                    <m:ctrlPr>
                                      <w:rPr>
                                        <w:rFonts w:ascii="Cambria Math" w:eastAsiaTheme="minorEastAsia" w:hAnsi="Cambria Math" w:cs="Times New Roman"/>
                                        <w:i/>
                                        <w:sz w:val="24"/>
                                        <w:szCs w:val="24"/>
                                        <w:lang w:val="es-ES_tradnl"/>
                                      </w:rPr>
                                    </m:ctrlPr>
                                  </m:dPr>
                                  <m:e>
                                    <m:r>
                                      <w:rPr>
                                        <w:rFonts w:ascii="Cambria Math" w:eastAsiaTheme="minorEastAsia" w:hAnsi="Cambria Math" w:cs="Times New Roman"/>
                                        <w:sz w:val="24"/>
                                        <w:szCs w:val="24"/>
                                        <w:lang w:val="es-ES_tradnl"/>
                                      </w:rPr>
                                      <m:t>1+tasa</m:t>
                                    </m:r>
                                  </m:e>
                                </m:d>
                                <m:r>
                                  <w:rPr>
                                    <w:rFonts w:ascii="Cambria Math" w:eastAsiaTheme="minorEastAsia" w:hAnsi="Cambria Math" w:cs="Times New Roman"/>
                                    <w:sz w:val="24"/>
                                    <w:szCs w:val="24"/>
                                    <w:lang w:val="es-ES_tradnl"/>
                                  </w:rPr>
                                  <m:t>*</m:t>
                                </m:r>
                                <m:d>
                                  <m:dPr>
                                    <m:begChr m:val="["/>
                                    <m:endChr m:val="]"/>
                                    <m:ctrlPr>
                                      <w:rPr>
                                        <w:rFonts w:ascii="Cambria Math" w:eastAsiaTheme="minorEastAsia" w:hAnsi="Cambria Math" w:cs="Times New Roman"/>
                                        <w:i/>
                                        <w:sz w:val="24"/>
                                        <w:szCs w:val="24"/>
                                        <w:lang w:val="es-ES_tradnl"/>
                                      </w:rPr>
                                    </m:ctrlPr>
                                  </m:dPr>
                                  <m:e>
                                    <m:f>
                                      <m:fPr>
                                        <m:ctrlPr>
                                          <w:rPr>
                                            <w:rFonts w:ascii="Cambria Math" w:eastAsiaTheme="minorEastAsia" w:hAnsi="Cambria Math" w:cs="Times New Roman"/>
                                            <w:i/>
                                            <w:sz w:val="24"/>
                                            <w:szCs w:val="24"/>
                                            <w:lang w:val="es-ES_tradnl"/>
                                          </w:rPr>
                                        </m:ctrlPr>
                                      </m:fPr>
                                      <m:num>
                                        <m:sSup>
                                          <m:sSupPr>
                                            <m:ctrlPr>
                                              <w:rPr>
                                                <w:rFonts w:ascii="Cambria Math" w:eastAsiaTheme="minorEastAsia" w:hAnsi="Cambria Math" w:cs="Times New Roman"/>
                                                <w:i/>
                                                <w:sz w:val="24"/>
                                                <w:szCs w:val="24"/>
                                                <w:lang w:val="es-ES_tradnl"/>
                                              </w:rPr>
                                            </m:ctrlPr>
                                          </m:sSupPr>
                                          <m:e>
                                            <m:d>
                                              <m:dPr>
                                                <m:ctrlPr>
                                                  <w:rPr>
                                                    <w:rFonts w:ascii="Cambria Math" w:eastAsiaTheme="minorEastAsia" w:hAnsi="Cambria Math" w:cs="Times New Roman"/>
                                                    <w:i/>
                                                    <w:sz w:val="24"/>
                                                    <w:szCs w:val="24"/>
                                                    <w:lang w:val="es-ES_tradnl"/>
                                                  </w:rPr>
                                                </m:ctrlPr>
                                              </m:dPr>
                                              <m:e>
                                                <m:r>
                                                  <w:rPr>
                                                    <w:rFonts w:ascii="Cambria Math" w:eastAsiaTheme="minorEastAsia" w:hAnsi="Cambria Math" w:cs="Times New Roman"/>
                                                    <w:sz w:val="24"/>
                                                    <w:szCs w:val="24"/>
                                                    <w:lang w:val="es-ES_tradnl"/>
                                                  </w:rPr>
                                                  <m:t>1+tasa</m:t>
                                                </m:r>
                                              </m:e>
                                            </m:d>
                                          </m:e>
                                          <m:sup>
                                            <m:r>
                                              <w:rPr>
                                                <w:rFonts w:ascii="Cambria Math" w:eastAsiaTheme="minorEastAsia" w:hAnsi="Cambria Math" w:cs="Times New Roman"/>
                                                <w:sz w:val="24"/>
                                                <w:szCs w:val="24"/>
                                                <w:lang w:val="es-ES_tradnl"/>
                                              </w:rPr>
                                              <m:t>nper</m:t>
                                            </m:r>
                                          </m:sup>
                                        </m:sSup>
                                        <m:r>
                                          <w:rPr>
                                            <w:rFonts w:ascii="Cambria Math" w:eastAsiaTheme="minorEastAsia" w:hAnsi="Cambria Math" w:cs="Times New Roman"/>
                                            <w:sz w:val="24"/>
                                            <w:szCs w:val="24"/>
                                            <w:lang w:val="es-ES_tradnl"/>
                                          </w:rPr>
                                          <m:t>-1</m:t>
                                        </m:r>
                                      </m:num>
                                      <m:den>
                                        <m:r>
                                          <w:rPr>
                                            <w:rFonts w:ascii="Cambria Math" w:eastAsiaTheme="minorEastAsia" w:hAnsi="Cambria Math" w:cs="Times New Roman"/>
                                            <w:sz w:val="24"/>
                                            <w:szCs w:val="24"/>
                                            <w:lang w:val="es-ES_tradnl"/>
                                          </w:rPr>
                                          <m:t>tasa</m:t>
                                        </m:r>
                                      </m:den>
                                    </m:f>
                                  </m:e>
                                </m:d>
                                <m:r>
                                  <w:rPr>
                                    <w:rFonts w:ascii="Cambria Math" w:eastAsiaTheme="minorEastAsia" w:hAnsi="Cambria Math" w:cs="Times New Roman"/>
                                    <w:sz w:val="24"/>
                                    <w:szCs w:val="24"/>
                                    <w:lang w:val="es-ES_tradnl"/>
                                  </w:rPr>
                                  <m:t>=0</m:t>
                                </m:r>
                              </m:oMath>
                            </m:oMathPara>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7" type="#_x0000_t202" style="position:absolute;left:0;text-align:left;margin-left:234.75pt;margin-top:87.65pt;width:234.15pt;height:158.55pt;z-index:251665408;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" fillcolor="white [3201]" strokecolor="#4f81bd [3204]" strokeweight="2.5pt">
                <v:shadow color="#868686"/>
                <v:textbox style="mso-fit-shape-to-text:t">
                  <w:txbxContent>
                    <w:p w:rsidR="0069123E" w:rsidRPr="00EB708B" w:rsidRDefault="0069123E" w:rsidP="00777655">
                      <w:pPr>
                        <w:jc w:val="center"/>
                        <w:rPr>
                          <w:b/>
                        </w:rPr>
                      </w:pPr>
                      <w:r w:rsidRPr="00EB708B">
                        <w:rPr>
                          <w:b/>
                        </w:rPr>
                        <w:t>Fórmulas:</w:t>
                      </w:r>
                    </w:p>
                    <w:p w:rsidR="0069123E" w:rsidRDefault="0069123E" w:rsidP="00777655">
                      <w:pPr>
                        <w:rPr>
                          <w:rFonts w:eastAsiaTheme="minorEastAsia"/>
                          <w:sz w:val="24"/>
                          <w:szCs w:val="24"/>
                          <w:lang w:val="es-ES_tradnl"/>
                        </w:rPr>
                      </w:pPr>
                      <m:oMathPara>
                        <m:oMathParaPr>
                          <m:jc m:val="center"/>
                        </m:oMathParaPr>
                        <m:oMath>
                          <m:r>
                            <w:rPr>
                              <w:rFonts w:ascii="Cambria Math" w:hAnsi="Cambria Math" w:cs="Times New Roman"/>
                              <w:sz w:val="24"/>
                              <w:szCs w:val="24"/>
                              <w:lang w:val="es-ES_tradnl"/>
                            </w:rPr>
                            <m:t>VPN=</m:t>
                          </m:r>
                          <m:nary>
                            <m:naryPr>
                              <m:chr m:val="∑"/>
                              <m:grow m:val="1"/>
                              <m:ctrlPr>
                                <w:rPr>
                                  <w:rFonts w:ascii="Cambria Math" w:hAnsi="Cambria Math" w:cs="Times New Roman"/>
                                  <w:sz w:val="24"/>
                                  <w:szCs w:val="24"/>
                                  <w:lang w:val="es-ES_tradnl"/>
                                </w:rPr>
                              </m:ctrlPr>
                            </m:naryPr>
                            <m:sub>
                              <m:r>
                                <w:rPr>
                                  <w:rFonts w:ascii="Cambria Math" w:hAnsi="Cambria Math" w:cs="Times New Roman"/>
                                  <w:sz w:val="24"/>
                                  <w:szCs w:val="24"/>
                                  <w:lang w:val="es-ES_tradnl"/>
                                </w:rPr>
                                <m:t>i=1</m:t>
                              </m:r>
                            </m:sub>
                            <m:sup>
                              <m:r>
                                <w:rPr>
                                  <w:rFonts w:ascii="Cambria Math" w:hAnsi="Cambria Math" w:cs="Times New Roman"/>
                                  <w:sz w:val="24"/>
                                  <w:szCs w:val="24"/>
                                  <w:lang w:val="es-ES_tradnl"/>
                                </w:rPr>
                                <m:t>n</m:t>
                              </m:r>
                            </m:sup>
                            <m:e>
                              <m:d>
                                <m:dPr>
                                  <m:ctrlPr>
                                    <w:rPr>
                                      <w:rFonts w:ascii="Cambria Math" w:hAnsi="Cambria Math" w:cs="Times New Roman"/>
                                      <w:sz w:val="24"/>
                                      <w:szCs w:val="24"/>
                                      <w:lang w:val="es-ES_tradnl"/>
                                    </w:rPr>
                                  </m:ctrlPr>
                                </m:dPr>
                                <m:e>
                                  <m:f>
                                    <m:fPr>
                                      <m:ctrlPr>
                                        <w:rPr>
                                          <w:rFonts w:ascii="Cambria Math" w:hAnsi="Cambria Math" w:cs="Times New Roman"/>
                                          <w:sz w:val="24"/>
                                          <w:szCs w:val="24"/>
                                          <w:lang w:val="es-ES_tradnl"/>
                                        </w:rPr>
                                      </m:ctrlPr>
                                    </m:fPr>
                                    <m:num>
                                      <m:sSub>
                                        <m:sSubPr>
                                          <m:ctrlPr>
                                            <w:rPr>
                                              <w:rFonts w:ascii="Cambria Math" w:hAnsi="Cambria Math" w:cs="Times New Roman"/>
                                              <w:sz w:val="24"/>
                                              <w:szCs w:val="24"/>
                                              <w:lang w:val="es-ES_tradnl"/>
                                            </w:rPr>
                                          </m:ctrlPr>
                                        </m:sSubPr>
                                        <m:e>
                                          <m:r>
                                            <m:rPr>
                                              <m:sty m:val="p"/>
                                            </m:rPr>
                                            <w:rPr>
                                              <w:rFonts w:ascii="Cambria Math" w:hAnsi="Cambria Math" w:cs="Times New Roman"/>
                                              <w:sz w:val="24"/>
                                              <w:szCs w:val="24"/>
                                              <w:lang w:val="es-ES_tradnl"/>
                                            </w:rPr>
                                            <m:t>valores</m:t>
                                          </m:r>
                                        </m:e>
                                        <m:sub>
                                          <m:r>
                                            <m:rPr>
                                              <m:sty m:val="p"/>
                                            </m:rPr>
                                            <w:rPr>
                                              <w:rFonts w:ascii="Cambria Math" w:hAnsi="Cambria Math" w:cs="Times New Roman"/>
                                              <w:sz w:val="24"/>
                                              <w:szCs w:val="24"/>
                                              <w:lang w:val="es-ES_tradnl"/>
                                            </w:rPr>
                                            <m:t>i</m:t>
                                          </m:r>
                                        </m:sub>
                                      </m:sSub>
                                    </m:num>
                                    <m:den>
                                      <m:sSup>
                                        <m:sSupPr>
                                          <m:ctrlPr>
                                            <w:rPr>
                                              <w:rFonts w:ascii="Cambria Math" w:hAnsi="Cambria Math" w:cs="Times New Roman"/>
                                              <w:sz w:val="24"/>
                                              <w:szCs w:val="24"/>
                                              <w:lang w:val="es-ES_tradnl"/>
                                            </w:rPr>
                                          </m:ctrlPr>
                                        </m:sSupPr>
                                        <m:e>
                                          <m:r>
                                            <m:rPr>
                                              <m:sty m:val="p"/>
                                            </m:rPr>
                                            <w:rPr>
                                              <w:rFonts w:ascii="Cambria Math" w:hAnsi="Cambria Math" w:cs="Times New Roman"/>
                                              <w:sz w:val="24"/>
                                              <w:szCs w:val="24"/>
                                              <w:lang w:val="es-ES_tradnl"/>
                                            </w:rPr>
                                            <m:t>(1+tasa)</m:t>
                                          </m:r>
                                        </m:e>
                                        <m:sup>
                                          <m:r>
                                            <m:rPr>
                                              <m:sty m:val="p"/>
                                            </m:rPr>
                                            <w:rPr>
                                              <w:rFonts w:ascii="Cambria Math" w:hAnsi="Cambria Math" w:cs="Times New Roman"/>
                                              <w:sz w:val="24"/>
                                              <w:szCs w:val="24"/>
                                              <w:lang w:val="es-ES_tradnl"/>
                                            </w:rPr>
                                            <m:t>i</m:t>
                                          </m:r>
                                        </m:sup>
                                      </m:sSup>
                                    </m:den>
                                  </m:f>
                                </m:e>
                              </m:d>
                            </m:e>
                          </m:nary>
                        </m:oMath>
                      </m:oMathPara>
                    </w:p>
                    <w:p w:rsidR="0069123E" w:rsidRDefault="00ED0765" w:rsidP="00777655">
                      <m:oMathPara>
                        <m:oMath>
                          <m:sSup>
                            <m:sSupPr>
                              <m:ctrlPr>
                                <w:rPr>
                                  <w:rFonts w:ascii="Cambria Math" w:eastAsiaTheme="minorEastAsia" w:hAnsi="Cambria Math" w:cs="Times New Roman"/>
                                  <w:sz w:val="24"/>
                                  <w:szCs w:val="24"/>
                                  <w:lang w:val="es-ES_tradnl"/>
                                </w:rPr>
                              </m:ctrlPr>
                            </m:sSupPr>
                            <m:e>
                              <m:r>
                                <w:rPr>
                                  <w:rFonts w:ascii="Cambria Math" w:eastAsiaTheme="minorEastAsia" w:hAnsi="Cambria Math" w:cs="Times New Roman"/>
                                  <w:sz w:val="24"/>
                                  <w:szCs w:val="24"/>
                                  <w:lang w:val="es-ES_tradnl"/>
                                </w:rPr>
                                <m:t>vp*(1+tasa)</m:t>
                              </m:r>
                            </m:e>
                            <m:sup>
                              <m:r>
                                <w:rPr>
                                  <w:rFonts w:ascii="Cambria Math" w:eastAsiaTheme="minorEastAsia" w:hAnsi="Cambria Math" w:cs="Times New Roman"/>
                                  <w:sz w:val="24"/>
                                  <w:szCs w:val="24"/>
                                  <w:lang w:val="es-ES_tradnl"/>
                                </w:rPr>
                                <m:t>nper</m:t>
                              </m:r>
                            </m:sup>
                          </m:sSup>
                          <m:r>
                            <w:rPr>
                              <w:rFonts w:ascii="Cambria Math" w:eastAsiaTheme="minorEastAsia" w:hAnsi="Cambria Math" w:cs="Times New Roman"/>
                              <w:sz w:val="24"/>
                              <w:szCs w:val="24"/>
                              <w:lang w:val="es-ES_tradnl"/>
                            </w:rPr>
                            <m:t>+pmt*</m:t>
                          </m:r>
                          <m:d>
                            <m:dPr>
                              <m:ctrlPr>
                                <w:rPr>
                                  <w:rFonts w:ascii="Cambria Math" w:eastAsiaTheme="minorEastAsia" w:hAnsi="Cambria Math" w:cs="Times New Roman"/>
                                  <w:i/>
                                  <w:sz w:val="24"/>
                                  <w:szCs w:val="24"/>
                                  <w:lang w:val="es-ES_tradnl"/>
                                </w:rPr>
                              </m:ctrlPr>
                            </m:dPr>
                            <m:e>
                              <m:r>
                                <w:rPr>
                                  <w:rFonts w:ascii="Cambria Math" w:eastAsiaTheme="minorEastAsia" w:hAnsi="Cambria Math" w:cs="Times New Roman"/>
                                  <w:sz w:val="24"/>
                                  <w:szCs w:val="24"/>
                                  <w:lang w:val="es-ES_tradnl"/>
                                </w:rPr>
                                <m:t>1+tasa</m:t>
                              </m:r>
                            </m:e>
                          </m:d>
                          <m:r>
                            <w:rPr>
                              <w:rFonts w:ascii="Cambria Math" w:eastAsiaTheme="minorEastAsia" w:hAnsi="Cambria Math" w:cs="Times New Roman"/>
                              <w:sz w:val="24"/>
                              <w:szCs w:val="24"/>
                              <w:lang w:val="es-ES_tradnl"/>
                            </w:rPr>
                            <m:t>*</m:t>
                          </m:r>
                          <m:d>
                            <m:dPr>
                              <m:begChr m:val="["/>
                              <m:endChr m:val="]"/>
                              <m:ctrlPr>
                                <w:rPr>
                                  <w:rFonts w:ascii="Cambria Math" w:eastAsiaTheme="minorEastAsia" w:hAnsi="Cambria Math" w:cs="Times New Roman"/>
                                  <w:i/>
                                  <w:sz w:val="24"/>
                                  <w:szCs w:val="24"/>
                                  <w:lang w:val="es-ES_tradnl"/>
                                </w:rPr>
                              </m:ctrlPr>
                            </m:dPr>
                            <m:e>
                              <m:f>
                                <m:fPr>
                                  <m:ctrlPr>
                                    <w:rPr>
                                      <w:rFonts w:ascii="Cambria Math" w:eastAsiaTheme="minorEastAsia" w:hAnsi="Cambria Math" w:cs="Times New Roman"/>
                                      <w:i/>
                                      <w:sz w:val="24"/>
                                      <w:szCs w:val="24"/>
                                      <w:lang w:val="es-ES_tradnl"/>
                                    </w:rPr>
                                  </m:ctrlPr>
                                </m:fPr>
                                <m:num>
                                  <m:sSup>
                                    <m:sSupPr>
                                      <m:ctrlPr>
                                        <w:rPr>
                                          <w:rFonts w:ascii="Cambria Math" w:eastAsiaTheme="minorEastAsia" w:hAnsi="Cambria Math" w:cs="Times New Roman"/>
                                          <w:i/>
                                          <w:sz w:val="24"/>
                                          <w:szCs w:val="24"/>
                                          <w:lang w:val="es-ES_tradnl"/>
                                        </w:rPr>
                                      </m:ctrlPr>
                                    </m:sSupPr>
                                    <m:e>
                                      <m:d>
                                        <m:dPr>
                                          <m:ctrlPr>
                                            <w:rPr>
                                              <w:rFonts w:ascii="Cambria Math" w:eastAsiaTheme="minorEastAsia" w:hAnsi="Cambria Math" w:cs="Times New Roman"/>
                                              <w:i/>
                                              <w:sz w:val="24"/>
                                              <w:szCs w:val="24"/>
                                              <w:lang w:val="es-ES_tradnl"/>
                                            </w:rPr>
                                          </m:ctrlPr>
                                        </m:dPr>
                                        <m:e>
                                          <m:r>
                                            <w:rPr>
                                              <w:rFonts w:ascii="Cambria Math" w:eastAsiaTheme="minorEastAsia" w:hAnsi="Cambria Math" w:cs="Times New Roman"/>
                                              <w:sz w:val="24"/>
                                              <w:szCs w:val="24"/>
                                              <w:lang w:val="es-ES_tradnl"/>
                                            </w:rPr>
                                            <m:t>1+tasa</m:t>
                                          </m:r>
                                        </m:e>
                                      </m:d>
                                    </m:e>
                                    <m:sup>
                                      <m:r>
                                        <w:rPr>
                                          <w:rFonts w:ascii="Cambria Math" w:eastAsiaTheme="minorEastAsia" w:hAnsi="Cambria Math" w:cs="Times New Roman"/>
                                          <w:sz w:val="24"/>
                                          <w:szCs w:val="24"/>
                                          <w:lang w:val="es-ES_tradnl"/>
                                        </w:rPr>
                                        <m:t>nper</m:t>
                                      </m:r>
                                    </m:sup>
                                  </m:sSup>
                                  <m:r>
                                    <w:rPr>
                                      <w:rFonts w:ascii="Cambria Math" w:eastAsiaTheme="minorEastAsia" w:hAnsi="Cambria Math" w:cs="Times New Roman"/>
                                      <w:sz w:val="24"/>
                                      <w:szCs w:val="24"/>
                                      <w:lang w:val="es-ES_tradnl"/>
                                    </w:rPr>
                                    <m:t>-1</m:t>
                                  </m:r>
                                </m:num>
                                <m:den>
                                  <m:r>
                                    <w:rPr>
                                      <w:rFonts w:ascii="Cambria Math" w:eastAsiaTheme="minorEastAsia" w:hAnsi="Cambria Math" w:cs="Times New Roman"/>
                                      <w:sz w:val="24"/>
                                      <w:szCs w:val="24"/>
                                      <w:lang w:val="es-ES_tradnl"/>
                                    </w:rPr>
                                    <m:t>tasa</m:t>
                                  </m:r>
                                </m:den>
                              </m:f>
                            </m:e>
                          </m:d>
                          <m:r>
                            <w:rPr>
                              <w:rFonts w:ascii="Cambria Math" w:eastAsiaTheme="minorEastAsia" w:hAnsi="Cambria Math" w:cs="Times New Roman"/>
                              <w:sz w:val="24"/>
                              <w:szCs w:val="24"/>
                              <w:lang w:val="es-ES_tradnl"/>
                            </w:rPr>
                            <m:t>=0</m:t>
                          </m:r>
                        </m:oMath>
                      </m:oMathPara>
                    </w:p>
                  </w:txbxContent>
                </v:textbox>
                <w10:wrap type="square" anchorx="margin" anchory="margin"/>
              </v:shape>
            </w:pict>
          </mc:Fallback>
        </mc:AlternateContent>
      </w:r>
    </w:p>
    <w:p w:rsidR="00BD3F65" w:rsidRPr="00634F17" w:rsidRDefault="00030C0A" w:rsidP="00BD3F65">
      <w:pPr>
        <w:pStyle w:val="ListParagraph"/>
        <w:numPr>
          <w:ilvl w:val="1"/>
          <w:numId w:val="16"/>
        </w:numPr>
        <w:spacing w:before="120" w:after="120" w:line="240" w:lineRule="auto"/>
        <w:ind w:left="720"/>
        <w:contextualSpacing w:val="0"/>
        <w:jc w:val="both"/>
        <w:rPr>
          <w:rFonts w:ascii="Arial" w:hAnsi="Arial" w:cs="Arial"/>
          <w:lang w:val="es-ES_tradnl"/>
        </w:rPr>
      </w:pPr>
      <w:r w:rsidRPr="00A7153D">
        <w:rPr>
          <w:rFonts w:ascii="Arial" w:hAnsi="Arial" w:cs="Arial"/>
          <w:lang w:val="es-ES_tradnl"/>
        </w:rPr>
        <w:t xml:space="preserve">Se calculó el Valor Presente del flujo de Beneficios y por separado </w:t>
      </w:r>
      <w:r w:rsidR="00D717CE" w:rsidRPr="00A7153D">
        <w:rPr>
          <w:rFonts w:ascii="Arial" w:hAnsi="Arial" w:cs="Arial"/>
          <w:lang w:val="es-ES_tradnl"/>
        </w:rPr>
        <w:t>d</w:t>
      </w:r>
      <w:r w:rsidRPr="00A7153D">
        <w:rPr>
          <w:rFonts w:ascii="Arial" w:hAnsi="Arial" w:cs="Arial"/>
          <w:lang w:val="es-ES_tradnl"/>
        </w:rPr>
        <w:t xml:space="preserve">el flujo de </w:t>
      </w:r>
      <w:r w:rsidR="0067563E" w:rsidRPr="00A7153D">
        <w:rPr>
          <w:rFonts w:ascii="Arial" w:hAnsi="Arial" w:cs="Arial"/>
          <w:lang w:val="es-ES_tradnl"/>
        </w:rPr>
        <w:t>Costos</w:t>
      </w:r>
      <w:r w:rsidRPr="00A7153D">
        <w:rPr>
          <w:rFonts w:ascii="Arial" w:hAnsi="Arial" w:cs="Arial"/>
          <w:lang w:val="es-ES_tradnl"/>
        </w:rPr>
        <w:t xml:space="preserve"> y </w:t>
      </w:r>
      <w:r w:rsidR="0067563E" w:rsidRPr="00A7153D">
        <w:rPr>
          <w:rFonts w:ascii="Arial" w:hAnsi="Arial" w:cs="Arial"/>
          <w:lang w:val="es-ES_tradnl"/>
        </w:rPr>
        <w:t>luego se obtuvo</w:t>
      </w:r>
      <w:r w:rsidRPr="00A7153D">
        <w:rPr>
          <w:rFonts w:ascii="Arial" w:hAnsi="Arial" w:cs="Arial"/>
          <w:lang w:val="es-ES_tradnl"/>
        </w:rPr>
        <w:t xml:space="preserve"> el cociente Beneficio</w:t>
      </w:r>
      <w:r w:rsidR="0067563E" w:rsidRPr="00A7153D">
        <w:rPr>
          <w:rFonts w:ascii="Arial" w:hAnsi="Arial" w:cs="Arial"/>
          <w:lang w:val="es-ES_tradnl"/>
        </w:rPr>
        <w:t>/</w:t>
      </w:r>
      <w:r w:rsidR="00EF61B3">
        <w:rPr>
          <w:rFonts w:ascii="Arial" w:hAnsi="Arial" w:cs="Arial"/>
          <w:lang w:val="es-ES_tradnl"/>
        </w:rPr>
        <w:t xml:space="preserve"> Costo.</w:t>
      </w:r>
    </w:p>
    <w:p w:rsidR="00634F17" w:rsidRDefault="00634F17" w:rsidP="00634F17">
      <w:pPr>
        <w:pStyle w:val="ListParagraph"/>
        <w:numPr>
          <w:ilvl w:val="1"/>
          <w:numId w:val="16"/>
        </w:numPr>
        <w:spacing w:before="120" w:after="120" w:line="240" w:lineRule="auto"/>
        <w:ind w:left="720"/>
        <w:contextualSpacing w:val="0"/>
        <w:jc w:val="both"/>
        <w:rPr>
          <w:rFonts w:ascii="Arial" w:hAnsi="Arial" w:cs="Arial"/>
          <w:lang w:val="es-ES_tradnl"/>
        </w:rPr>
      </w:pPr>
      <w:r>
        <w:rPr>
          <w:rFonts w:ascii="Arial" w:hAnsi="Arial" w:cs="Arial"/>
          <w:lang w:val="es-ES_tradnl"/>
        </w:rPr>
        <w:t>Si se utilizó</w:t>
      </w:r>
      <w:r w:rsidR="00BD3F65" w:rsidRPr="00A7153D">
        <w:rPr>
          <w:rFonts w:ascii="Arial" w:hAnsi="Arial" w:cs="Arial"/>
          <w:lang w:val="es-ES_tradnl"/>
        </w:rPr>
        <w:t xml:space="preserve"> una tasa de descuento del 12% y un multiplicador de </w:t>
      </w:r>
      <w:r>
        <w:rPr>
          <w:rFonts w:ascii="Arial" w:hAnsi="Arial" w:cs="Arial"/>
          <w:lang w:val="es-ES_tradnl"/>
        </w:rPr>
        <w:t>seis</w:t>
      </w:r>
      <w:r w:rsidR="00BD3F65" w:rsidRPr="00A7153D">
        <w:rPr>
          <w:rFonts w:ascii="Arial" w:hAnsi="Arial" w:cs="Arial"/>
          <w:lang w:val="es-ES_tradnl"/>
        </w:rPr>
        <w:t xml:space="preserve"> veces el valor nominal de las inversiones para representar el beneficio de </w:t>
      </w:r>
      <w:r>
        <w:rPr>
          <w:rFonts w:ascii="Arial" w:hAnsi="Arial" w:cs="Arial"/>
          <w:lang w:val="es-ES_tradnl"/>
        </w:rPr>
        <w:t>un número menor de intervenciones judiciales. L</w:t>
      </w:r>
      <w:r w:rsidR="00BD3F65" w:rsidRPr="00A7153D">
        <w:rPr>
          <w:rFonts w:ascii="Arial" w:hAnsi="Arial" w:cs="Arial"/>
          <w:lang w:val="es-ES_tradnl"/>
        </w:rPr>
        <w:t xml:space="preserve">a razón de valores presentes </w:t>
      </w:r>
      <w:r w:rsidRPr="00634F17">
        <w:rPr>
          <w:rFonts w:ascii="Arial" w:hAnsi="Arial" w:cs="Arial"/>
          <w:lang w:val="es-ES_tradnl"/>
        </w:rPr>
        <w:t>de</w:t>
      </w:r>
      <w:r>
        <w:rPr>
          <w:rFonts w:ascii="Arial" w:hAnsi="Arial" w:cs="Arial"/>
          <w:lang w:val="es-ES_tradnl"/>
        </w:rPr>
        <w:t xml:space="preserve"> </w:t>
      </w:r>
      <w:r w:rsidRPr="00634F17">
        <w:rPr>
          <w:rFonts w:ascii="Arial" w:hAnsi="Arial" w:cs="Arial"/>
          <w:lang w:val="es-ES_tradnl"/>
        </w:rPr>
        <w:t xml:space="preserve">VP(B)/VP(C) = 1,13 mayor que </w:t>
      </w:r>
      <w:r>
        <w:rPr>
          <w:rFonts w:ascii="Arial" w:hAnsi="Arial" w:cs="Arial"/>
          <w:lang w:val="es-ES_tradnl"/>
        </w:rPr>
        <w:t xml:space="preserve">la unidad lo cual indica que los beneficios en valor presente superan los costos en un 13% a la tasa de descuento indicada. </w:t>
      </w:r>
    </w:p>
    <w:p w:rsidR="00BD3F65" w:rsidRPr="00634F17" w:rsidRDefault="00634F17" w:rsidP="00AD0C41">
      <w:pPr>
        <w:pStyle w:val="ListParagraph"/>
        <w:numPr>
          <w:ilvl w:val="1"/>
          <w:numId w:val="16"/>
        </w:numPr>
        <w:spacing w:before="120" w:after="120" w:line="240" w:lineRule="auto"/>
        <w:ind w:left="720"/>
        <w:contextualSpacing w:val="0"/>
        <w:jc w:val="both"/>
        <w:rPr>
          <w:rFonts w:ascii="Arial" w:hAnsi="Arial" w:cs="Arial"/>
          <w:lang w:val="es-ES_tradnl"/>
        </w:rPr>
      </w:pPr>
      <w:r w:rsidRPr="00634F17">
        <w:rPr>
          <w:rFonts w:ascii="Arial" w:hAnsi="Arial" w:cs="Arial"/>
          <w:lang w:val="es-ES_tradnl"/>
        </w:rPr>
        <w:t xml:space="preserve">Se calculó también la Tasa Interna de Retorno, es decir la tasa a la cual los Beneficios igualan los Costos para un flujo neto de fondos, a una tasa del 12%, 2 puntos porcentuales de incremento en promoción y un multiplicador de 6. La TIR en este escenario base nos dio un valor superior al 12% utilizado: TIR = 14%. </w:t>
      </w:r>
      <w:r w:rsidRPr="00634F17">
        <w:rPr>
          <w:rFonts w:ascii="Arial" w:hAnsi="Arial" w:cs="Arial"/>
          <w:b/>
          <w:lang w:val="es-ES_tradnl"/>
        </w:rPr>
        <w:t>Con estos resultados puede concluirse que el  proyecto es competitivo y a la vez viablelos.</w:t>
      </w:r>
    </w:p>
    <w:p w:rsidR="00634F17" w:rsidRPr="00AD0C41" w:rsidRDefault="00634F17" w:rsidP="00AD0C41">
      <w:pPr>
        <w:pStyle w:val="Heading1"/>
        <w:numPr>
          <w:ilvl w:val="0"/>
          <w:numId w:val="16"/>
        </w:numPr>
        <w:spacing w:before="120" w:after="120"/>
        <w:jc w:val="center"/>
        <w:rPr>
          <w:rFonts w:ascii="Arial" w:hAnsi="Arial" w:cs="Arial"/>
          <w:smallCaps/>
          <w:color w:val="auto"/>
          <w:sz w:val="24"/>
          <w:szCs w:val="24"/>
          <w:lang w:val="es-ES_tradnl"/>
        </w:rPr>
      </w:pPr>
      <w:bookmarkStart w:id="385" w:name="_Toc462859751"/>
      <w:r w:rsidRPr="00AD0C41">
        <w:rPr>
          <w:rFonts w:ascii="Arial" w:hAnsi="Arial" w:cs="Arial"/>
          <w:smallCaps/>
          <w:color w:val="auto"/>
          <w:sz w:val="24"/>
          <w:szCs w:val="24"/>
          <w:lang w:val="es-ES_tradnl"/>
        </w:rPr>
        <w:t>Análisis de Sensibilidad</w:t>
      </w:r>
      <w:bookmarkEnd w:id="385"/>
    </w:p>
    <w:p w:rsidR="00634F17" w:rsidRDefault="00634F17" w:rsidP="00634F17">
      <w:pPr>
        <w:pStyle w:val="ListParagraph"/>
        <w:numPr>
          <w:ilvl w:val="1"/>
          <w:numId w:val="16"/>
        </w:numPr>
        <w:spacing w:after="0" w:line="240" w:lineRule="auto"/>
        <w:ind w:left="720"/>
        <w:contextualSpacing w:val="0"/>
        <w:jc w:val="both"/>
        <w:rPr>
          <w:rFonts w:ascii="Arial" w:hAnsi="Arial" w:cs="Arial"/>
          <w:lang w:val="es-ES_tradnl"/>
        </w:rPr>
      </w:pPr>
      <w:r w:rsidRPr="00634F17">
        <w:rPr>
          <w:rFonts w:ascii="Arial" w:hAnsi="Arial" w:cs="Arial"/>
          <w:lang w:val="es-ES_tradnl"/>
        </w:rPr>
        <w:t>Debido a que se utilizaron en el escenario base valores que si bien son conservadores provienen de otras experiencias, no necesariamente con condiciones similares a las de República Dominicana, se hizo un análisis de sensibilidad a fin de observar cuánto de sensible son los resultados a los cambios de valor de las variables más importantes</w:t>
      </w:r>
    </w:p>
    <w:p w:rsidR="00025D20" w:rsidRDefault="00634F17" w:rsidP="00F657A5">
      <w:pPr>
        <w:pStyle w:val="ListParagraph"/>
        <w:numPr>
          <w:ilvl w:val="1"/>
          <w:numId w:val="16"/>
        </w:numPr>
        <w:spacing w:before="120" w:after="120" w:line="240" w:lineRule="auto"/>
        <w:ind w:left="720"/>
        <w:contextualSpacing w:val="0"/>
        <w:jc w:val="both"/>
        <w:rPr>
          <w:rFonts w:ascii="Arial" w:hAnsi="Arial" w:cs="Arial"/>
          <w:lang w:val="es-ES_tradnl"/>
        </w:rPr>
      </w:pPr>
      <w:r w:rsidRPr="00634F17">
        <w:rPr>
          <w:rFonts w:ascii="Arial" w:hAnsi="Arial" w:cs="Arial"/>
          <w:lang w:val="es-ES_tradnl"/>
        </w:rPr>
        <w:t>Comenzando por los Beneficios, se analizó el incremento en la promoción por incrementar el número de promovidos de primaria al utilizar una tasa de promoción de un punto porcentual en lugar de dos com</w:t>
      </w:r>
      <w:r w:rsidR="00F657A5">
        <w:rPr>
          <w:rFonts w:ascii="Arial" w:hAnsi="Arial" w:cs="Arial"/>
          <w:lang w:val="es-ES_tradnl"/>
        </w:rPr>
        <w:t>o en el escenario base. Tabla 14.</w:t>
      </w:r>
    </w:p>
    <w:tbl>
      <w:tblPr>
        <w:tblW w:w="7770" w:type="dxa"/>
        <w:jc w:val="center"/>
        <w:tblInd w:w="30" w:type="dxa"/>
        <w:tblCellMar>
          <w:left w:w="70" w:type="dxa"/>
          <w:right w:w="70" w:type="dxa"/>
        </w:tblCellMar>
        <w:tblLook w:val="04A0" w:firstRow="1" w:lastRow="0" w:firstColumn="1" w:lastColumn="0" w:noHBand="0" w:noVBand="1"/>
      </w:tblPr>
      <w:tblGrid>
        <w:gridCol w:w="2895"/>
        <w:gridCol w:w="1545"/>
        <w:gridCol w:w="1095"/>
        <w:gridCol w:w="1110"/>
        <w:gridCol w:w="1125"/>
      </w:tblGrid>
      <w:tr w:rsidR="00F657A5" w:rsidRPr="009F1A17" w:rsidTr="00FA7D72">
        <w:trPr>
          <w:trHeight w:val="330"/>
          <w:jc w:val="center"/>
        </w:trPr>
        <w:tc>
          <w:tcPr>
            <w:tcW w:w="7770" w:type="dxa"/>
            <w:gridSpan w:val="5"/>
            <w:tcBorders>
              <w:top w:val="nil"/>
              <w:left w:val="nil"/>
              <w:bottom w:val="single" w:sz="8" w:space="0" w:color="auto"/>
              <w:right w:val="nil"/>
            </w:tcBorders>
            <w:shd w:val="clear" w:color="auto" w:fill="auto"/>
            <w:noWrap/>
            <w:vAlign w:val="center"/>
            <w:hideMark/>
          </w:tcPr>
          <w:p w:rsidR="00F657A5" w:rsidRPr="00733262" w:rsidRDefault="00F657A5" w:rsidP="00F657A5">
            <w:pPr>
              <w:spacing w:before="120" w:after="0" w:line="240" w:lineRule="auto"/>
              <w:rPr>
                <w:rFonts w:ascii="Arial" w:eastAsia="Times New Roman" w:hAnsi="Arial" w:cs="Arial"/>
                <w:b/>
                <w:bCs/>
                <w:sz w:val="24"/>
                <w:szCs w:val="24"/>
                <w:lang w:val="es-ES_tradnl" w:eastAsia="es-ES_tradnl"/>
              </w:rPr>
            </w:pPr>
            <w:r w:rsidRPr="00F657A5">
              <w:rPr>
                <w:rFonts w:ascii="Arial" w:eastAsia="Times New Roman" w:hAnsi="Arial" w:cs="Arial"/>
                <w:b/>
                <w:bCs/>
                <w:sz w:val="18"/>
                <w:szCs w:val="18"/>
                <w:lang w:val="es-ES_tradnl" w:eastAsia="es-ES_tradnl"/>
              </w:rPr>
              <w:t>Tabla 14: Incrementos en promoción de Primaria atribuible al programa</w:t>
            </w:r>
          </w:p>
        </w:tc>
      </w:tr>
      <w:tr w:rsidR="00F657A5" w:rsidRPr="00733262" w:rsidTr="00FA7D72">
        <w:trPr>
          <w:trHeight w:val="270"/>
          <w:jc w:val="center"/>
        </w:trPr>
        <w:tc>
          <w:tcPr>
            <w:tcW w:w="2895" w:type="dxa"/>
            <w:tcBorders>
              <w:top w:val="nil"/>
              <w:left w:val="single" w:sz="8" w:space="0" w:color="auto"/>
              <w:bottom w:val="single" w:sz="4" w:space="0" w:color="auto"/>
              <w:right w:val="single" w:sz="8" w:space="0" w:color="auto"/>
            </w:tcBorders>
            <w:shd w:val="clear" w:color="auto" w:fill="auto"/>
            <w:noWrap/>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545" w:type="dxa"/>
            <w:tcBorders>
              <w:top w:val="nil"/>
              <w:left w:val="nil"/>
              <w:bottom w:val="single" w:sz="4" w:space="0" w:color="auto"/>
              <w:right w:val="single" w:sz="8" w:space="0" w:color="auto"/>
            </w:tcBorders>
            <w:shd w:val="clear" w:color="auto" w:fill="auto"/>
            <w:vAlign w:val="center"/>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Ingresantes</w:t>
            </w:r>
          </w:p>
        </w:tc>
        <w:tc>
          <w:tcPr>
            <w:tcW w:w="1095" w:type="dxa"/>
            <w:tcBorders>
              <w:top w:val="nil"/>
              <w:left w:val="nil"/>
              <w:bottom w:val="single" w:sz="4" w:space="0" w:color="auto"/>
              <w:right w:val="single" w:sz="8" w:space="0" w:color="auto"/>
            </w:tcBorders>
            <w:shd w:val="clear" w:color="auto" w:fill="auto"/>
            <w:noWrap/>
            <w:vAlign w:val="center"/>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Original</w:t>
            </w:r>
          </w:p>
        </w:tc>
        <w:tc>
          <w:tcPr>
            <w:tcW w:w="1110" w:type="dxa"/>
            <w:tcBorders>
              <w:top w:val="nil"/>
              <w:left w:val="nil"/>
              <w:bottom w:val="single" w:sz="4" w:space="0" w:color="auto"/>
              <w:right w:val="single" w:sz="8" w:space="0" w:color="auto"/>
            </w:tcBorders>
            <w:shd w:val="clear" w:color="auto" w:fill="auto"/>
            <w:noWrap/>
            <w:vAlign w:val="center"/>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w:t>
            </w:r>
          </w:p>
        </w:tc>
        <w:tc>
          <w:tcPr>
            <w:tcW w:w="1125" w:type="dxa"/>
            <w:tcBorders>
              <w:top w:val="nil"/>
              <w:left w:val="nil"/>
              <w:bottom w:val="single" w:sz="4" w:space="0" w:color="auto"/>
              <w:right w:val="single" w:sz="8" w:space="0" w:color="auto"/>
            </w:tcBorders>
            <w:shd w:val="clear" w:color="auto" w:fill="auto"/>
            <w:noWrap/>
            <w:vAlign w:val="center"/>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w:t>
            </w:r>
          </w:p>
        </w:tc>
      </w:tr>
      <w:tr w:rsidR="00F657A5" w:rsidRPr="00733262" w:rsidTr="00FA7D72">
        <w:trPr>
          <w:trHeight w:val="270"/>
          <w:jc w:val="center"/>
        </w:trPr>
        <w:tc>
          <w:tcPr>
            <w:tcW w:w="2895"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de Promovidos a 9no grado</w:t>
            </w:r>
          </w:p>
        </w:tc>
        <w:tc>
          <w:tcPr>
            <w:tcW w:w="1545" w:type="dxa"/>
            <w:tcBorders>
              <w:top w:val="single" w:sz="4" w:space="0" w:color="auto"/>
              <w:left w:val="nil"/>
              <w:bottom w:val="single" w:sz="8" w:space="0" w:color="auto"/>
              <w:right w:val="single" w:sz="8" w:space="0" w:color="auto"/>
            </w:tcBorders>
            <w:shd w:val="clear" w:color="auto" w:fill="auto"/>
            <w:vAlign w:val="center"/>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por año</w:t>
            </w:r>
          </w:p>
        </w:tc>
        <w:tc>
          <w:tcPr>
            <w:tcW w:w="1095" w:type="dxa"/>
            <w:tcBorders>
              <w:top w:val="single" w:sz="4" w:space="0" w:color="auto"/>
              <w:left w:val="nil"/>
              <w:bottom w:val="single" w:sz="8" w:space="0" w:color="auto"/>
              <w:right w:val="single" w:sz="8" w:space="0" w:color="auto"/>
            </w:tcBorders>
            <w:shd w:val="clear" w:color="auto" w:fill="auto"/>
            <w:noWrap/>
            <w:vAlign w:val="center"/>
            <w:hideMark/>
          </w:tcPr>
          <w:p w:rsidR="00F657A5" w:rsidRPr="00733262" w:rsidRDefault="00F657A5"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77.90%</w:t>
            </w:r>
          </w:p>
        </w:tc>
        <w:tc>
          <w:tcPr>
            <w:tcW w:w="1110" w:type="dxa"/>
            <w:tcBorders>
              <w:top w:val="single" w:sz="4" w:space="0" w:color="auto"/>
              <w:left w:val="nil"/>
              <w:bottom w:val="single" w:sz="8" w:space="0" w:color="auto"/>
              <w:right w:val="nil"/>
            </w:tcBorders>
            <w:shd w:val="clear" w:color="auto" w:fill="auto"/>
            <w:noWrap/>
            <w:vAlign w:val="center"/>
            <w:hideMark/>
          </w:tcPr>
          <w:p w:rsidR="00F657A5" w:rsidRPr="00733262" w:rsidRDefault="00F657A5"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85.04%</w:t>
            </w:r>
          </w:p>
        </w:tc>
        <w:tc>
          <w:tcPr>
            <w:tcW w:w="1125"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F657A5" w:rsidRPr="00733262" w:rsidRDefault="00F657A5"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92.76%</w:t>
            </w:r>
          </w:p>
        </w:tc>
      </w:tr>
      <w:tr w:rsidR="00F657A5" w:rsidRPr="00733262" w:rsidTr="00FA7D72">
        <w:trPr>
          <w:trHeight w:val="255"/>
          <w:jc w:val="center"/>
        </w:trPr>
        <w:tc>
          <w:tcPr>
            <w:tcW w:w="2895" w:type="dxa"/>
            <w:tcBorders>
              <w:top w:val="nil"/>
              <w:left w:val="single" w:sz="4" w:space="0" w:color="auto"/>
              <w:bottom w:val="nil"/>
              <w:right w:val="single" w:sz="8" w:space="0" w:color="auto"/>
            </w:tcBorders>
            <w:shd w:val="clear" w:color="auto" w:fill="auto"/>
            <w:noWrap/>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545" w:type="dxa"/>
            <w:tcBorders>
              <w:top w:val="nil"/>
              <w:left w:val="nil"/>
              <w:bottom w:val="nil"/>
              <w:right w:val="single" w:sz="8" w:space="0" w:color="auto"/>
            </w:tcBorders>
            <w:shd w:val="clear" w:color="auto" w:fill="auto"/>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37,070</w:t>
            </w:r>
          </w:p>
        </w:tc>
        <w:tc>
          <w:tcPr>
            <w:tcW w:w="1095" w:type="dxa"/>
            <w:tcBorders>
              <w:top w:val="nil"/>
              <w:left w:val="nil"/>
              <w:bottom w:val="nil"/>
              <w:right w:val="single" w:sz="8" w:space="0" w:color="auto"/>
            </w:tcBorders>
            <w:shd w:val="clear" w:color="auto" w:fill="auto"/>
            <w:noWrap/>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28,877</w:t>
            </w:r>
          </w:p>
        </w:tc>
        <w:tc>
          <w:tcPr>
            <w:tcW w:w="1110" w:type="dxa"/>
            <w:tcBorders>
              <w:top w:val="nil"/>
              <w:left w:val="nil"/>
              <w:bottom w:val="nil"/>
              <w:right w:val="nil"/>
            </w:tcBorders>
            <w:shd w:val="clear" w:color="auto" w:fill="auto"/>
            <w:noWrap/>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31,526</w:t>
            </w:r>
          </w:p>
        </w:tc>
        <w:tc>
          <w:tcPr>
            <w:tcW w:w="1125" w:type="dxa"/>
            <w:tcBorders>
              <w:top w:val="nil"/>
              <w:left w:val="single" w:sz="8" w:space="0" w:color="auto"/>
              <w:bottom w:val="nil"/>
              <w:right w:val="single" w:sz="4" w:space="0" w:color="auto"/>
            </w:tcBorders>
            <w:shd w:val="clear" w:color="auto" w:fill="auto"/>
            <w:noWrap/>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34,384</w:t>
            </w:r>
          </w:p>
        </w:tc>
      </w:tr>
      <w:tr w:rsidR="00F657A5" w:rsidRPr="00733262" w:rsidTr="00FA7D72">
        <w:trPr>
          <w:trHeight w:val="270"/>
          <w:jc w:val="center"/>
        </w:trPr>
        <w:tc>
          <w:tcPr>
            <w:tcW w:w="2895" w:type="dxa"/>
            <w:tcBorders>
              <w:top w:val="nil"/>
              <w:left w:val="single" w:sz="4" w:space="0" w:color="auto"/>
              <w:bottom w:val="single" w:sz="8" w:space="0" w:color="auto"/>
              <w:right w:val="single" w:sz="8" w:space="0" w:color="auto"/>
            </w:tcBorders>
            <w:shd w:val="clear" w:color="auto" w:fill="auto"/>
            <w:noWrap/>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Diferencia</w:t>
            </w:r>
          </w:p>
        </w:tc>
        <w:tc>
          <w:tcPr>
            <w:tcW w:w="1545" w:type="dxa"/>
            <w:tcBorders>
              <w:top w:val="nil"/>
              <w:left w:val="nil"/>
              <w:bottom w:val="single" w:sz="8" w:space="0" w:color="auto"/>
              <w:right w:val="single" w:sz="8" w:space="0" w:color="auto"/>
            </w:tcBorders>
            <w:shd w:val="clear" w:color="auto" w:fill="auto"/>
            <w:vAlign w:val="center"/>
          </w:tcPr>
          <w:p w:rsidR="00F657A5" w:rsidRPr="00733262" w:rsidRDefault="00F657A5" w:rsidP="00FA7D72">
            <w:pPr>
              <w:spacing w:after="0" w:line="240" w:lineRule="auto"/>
              <w:jc w:val="right"/>
              <w:rPr>
                <w:rFonts w:ascii="Arial" w:eastAsia="Times New Roman" w:hAnsi="Arial" w:cs="Arial"/>
                <w:sz w:val="18"/>
                <w:szCs w:val="18"/>
                <w:lang w:val="es-ES_tradnl" w:eastAsia="es-ES_tradnl"/>
              </w:rPr>
            </w:pPr>
          </w:p>
        </w:tc>
        <w:tc>
          <w:tcPr>
            <w:tcW w:w="1095" w:type="dxa"/>
            <w:tcBorders>
              <w:top w:val="nil"/>
              <w:left w:val="nil"/>
              <w:bottom w:val="single" w:sz="8" w:space="0" w:color="auto"/>
              <w:right w:val="single" w:sz="8" w:space="0" w:color="auto"/>
            </w:tcBorders>
            <w:shd w:val="clear" w:color="auto" w:fill="auto"/>
            <w:noWrap/>
            <w:vAlign w:val="center"/>
          </w:tcPr>
          <w:p w:rsidR="00F657A5" w:rsidRPr="00733262" w:rsidRDefault="00F657A5" w:rsidP="00FA7D72">
            <w:pPr>
              <w:spacing w:after="0" w:line="240" w:lineRule="auto"/>
              <w:jc w:val="right"/>
              <w:rPr>
                <w:rFonts w:ascii="Arial" w:eastAsia="Times New Roman" w:hAnsi="Arial" w:cs="Arial"/>
                <w:sz w:val="18"/>
                <w:szCs w:val="18"/>
                <w:lang w:val="es-ES_tradnl" w:eastAsia="es-ES_tradnl"/>
              </w:rPr>
            </w:pPr>
          </w:p>
        </w:tc>
        <w:tc>
          <w:tcPr>
            <w:tcW w:w="1110" w:type="dxa"/>
            <w:tcBorders>
              <w:top w:val="nil"/>
              <w:left w:val="nil"/>
              <w:bottom w:val="single" w:sz="8" w:space="0" w:color="auto"/>
              <w:right w:val="nil"/>
            </w:tcBorders>
            <w:shd w:val="clear" w:color="auto" w:fill="auto"/>
            <w:noWrap/>
            <w:vAlign w:val="center"/>
          </w:tcPr>
          <w:p w:rsidR="00F657A5" w:rsidRPr="00733262" w:rsidRDefault="00F657A5" w:rsidP="00FA7D72">
            <w:pPr>
              <w:spacing w:after="0" w:line="240" w:lineRule="auto"/>
              <w:jc w:val="right"/>
              <w:rPr>
                <w:rFonts w:ascii="Arial" w:hAnsi="Arial" w:cs="Arial"/>
                <w:b/>
                <w:bCs/>
                <w:sz w:val="18"/>
                <w:szCs w:val="18"/>
              </w:rPr>
            </w:pPr>
            <w:r w:rsidRPr="00733262">
              <w:rPr>
                <w:rFonts w:ascii="Arial" w:hAnsi="Arial" w:cs="Arial"/>
                <w:b/>
                <w:bCs/>
                <w:sz w:val="18"/>
                <w:szCs w:val="18"/>
              </w:rPr>
              <w:t>2,648</w:t>
            </w:r>
          </w:p>
        </w:tc>
        <w:tc>
          <w:tcPr>
            <w:tcW w:w="1125" w:type="dxa"/>
            <w:tcBorders>
              <w:top w:val="nil"/>
              <w:left w:val="single" w:sz="8" w:space="0" w:color="auto"/>
              <w:bottom w:val="single" w:sz="8" w:space="0" w:color="auto"/>
              <w:right w:val="single" w:sz="4" w:space="0" w:color="auto"/>
            </w:tcBorders>
            <w:shd w:val="clear" w:color="auto" w:fill="auto"/>
            <w:noWrap/>
            <w:vAlign w:val="center"/>
          </w:tcPr>
          <w:p w:rsidR="00F657A5" w:rsidRPr="00733262" w:rsidRDefault="00F657A5" w:rsidP="00FA7D72">
            <w:pPr>
              <w:spacing w:after="0" w:line="240" w:lineRule="auto"/>
              <w:jc w:val="right"/>
              <w:rPr>
                <w:rFonts w:ascii="Arial" w:hAnsi="Arial" w:cs="Arial"/>
                <w:b/>
                <w:bCs/>
                <w:sz w:val="18"/>
                <w:szCs w:val="18"/>
              </w:rPr>
            </w:pPr>
            <w:r w:rsidRPr="00733262">
              <w:rPr>
                <w:rFonts w:ascii="Arial" w:hAnsi="Arial" w:cs="Arial"/>
                <w:b/>
                <w:bCs/>
                <w:sz w:val="18"/>
                <w:szCs w:val="18"/>
              </w:rPr>
              <w:t>5,507</w:t>
            </w:r>
          </w:p>
        </w:tc>
      </w:tr>
      <w:tr w:rsidR="00F657A5" w:rsidRPr="00733262" w:rsidTr="00FA7D72">
        <w:trPr>
          <w:trHeight w:val="255"/>
          <w:jc w:val="center"/>
        </w:trPr>
        <w:tc>
          <w:tcPr>
            <w:tcW w:w="2895" w:type="dxa"/>
            <w:tcBorders>
              <w:top w:val="nil"/>
              <w:left w:val="single" w:sz="4" w:space="0" w:color="auto"/>
              <w:bottom w:val="nil"/>
              <w:right w:val="single" w:sz="8" w:space="0" w:color="auto"/>
            </w:tcBorders>
            <w:shd w:val="clear" w:color="auto" w:fill="auto"/>
            <w:noWrap/>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545" w:type="dxa"/>
            <w:tcBorders>
              <w:top w:val="nil"/>
              <w:left w:val="nil"/>
              <w:bottom w:val="nil"/>
              <w:right w:val="single" w:sz="8" w:space="0" w:color="auto"/>
            </w:tcBorders>
            <w:shd w:val="clear" w:color="auto" w:fill="auto"/>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73,320</w:t>
            </w:r>
          </w:p>
        </w:tc>
        <w:tc>
          <w:tcPr>
            <w:tcW w:w="1095" w:type="dxa"/>
            <w:tcBorders>
              <w:top w:val="nil"/>
              <w:left w:val="nil"/>
              <w:bottom w:val="nil"/>
              <w:right w:val="single" w:sz="8" w:space="0" w:color="auto"/>
            </w:tcBorders>
            <w:shd w:val="clear" w:color="auto" w:fill="auto"/>
            <w:noWrap/>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57,116</w:t>
            </w:r>
          </w:p>
        </w:tc>
        <w:tc>
          <w:tcPr>
            <w:tcW w:w="1110" w:type="dxa"/>
            <w:tcBorders>
              <w:top w:val="nil"/>
              <w:left w:val="nil"/>
              <w:bottom w:val="nil"/>
              <w:right w:val="nil"/>
            </w:tcBorders>
            <w:shd w:val="clear" w:color="auto" w:fill="auto"/>
            <w:noWrap/>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62,354</w:t>
            </w:r>
          </w:p>
        </w:tc>
        <w:tc>
          <w:tcPr>
            <w:tcW w:w="1125" w:type="dxa"/>
            <w:tcBorders>
              <w:top w:val="nil"/>
              <w:left w:val="single" w:sz="8" w:space="0" w:color="auto"/>
              <w:bottom w:val="nil"/>
              <w:right w:val="single" w:sz="4" w:space="0" w:color="auto"/>
            </w:tcBorders>
            <w:shd w:val="clear" w:color="auto" w:fill="auto"/>
            <w:noWrap/>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68,008</w:t>
            </w:r>
          </w:p>
        </w:tc>
      </w:tr>
      <w:tr w:rsidR="00F657A5" w:rsidRPr="00733262" w:rsidTr="00FA7D72">
        <w:trPr>
          <w:trHeight w:val="270"/>
          <w:jc w:val="center"/>
        </w:trPr>
        <w:tc>
          <w:tcPr>
            <w:tcW w:w="2895" w:type="dxa"/>
            <w:tcBorders>
              <w:top w:val="nil"/>
              <w:left w:val="single" w:sz="4" w:space="0" w:color="auto"/>
              <w:bottom w:val="single" w:sz="8" w:space="0" w:color="auto"/>
              <w:right w:val="single" w:sz="8" w:space="0" w:color="auto"/>
            </w:tcBorders>
            <w:shd w:val="clear" w:color="auto" w:fill="auto"/>
            <w:noWrap/>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Diferencia</w:t>
            </w:r>
          </w:p>
        </w:tc>
        <w:tc>
          <w:tcPr>
            <w:tcW w:w="1545" w:type="dxa"/>
            <w:tcBorders>
              <w:top w:val="nil"/>
              <w:left w:val="nil"/>
              <w:bottom w:val="single" w:sz="8" w:space="0" w:color="auto"/>
              <w:right w:val="single" w:sz="8" w:space="0" w:color="auto"/>
            </w:tcBorders>
            <w:shd w:val="clear" w:color="auto" w:fill="auto"/>
            <w:vAlign w:val="center"/>
          </w:tcPr>
          <w:p w:rsidR="00F657A5" w:rsidRPr="00733262" w:rsidRDefault="00F657A5" w:rsidP="00FA7D72">
            <w:pPr>
              <w:spacing w:after="0" w:line="240" w:lineRule="auto"/>
              <w:jc w:val="right"/>
              <w:rPr>
                <w:rFonts w:ascii="Arial" w:eastAsia="Times New Roman" w:hAnsi="Arial" w:cs="Arial"/>
                <w:sz w:val="18"/>
                <w:szCs w:val="18"/>
                <w:lang w:val="es-ES_tradnl" w:eastAsia="es-ES_tradnl"/>
              </w:rPr>
            </w:pPr>
          </w:p>
        </w:tc>
        <w:tc>
          <w:tcPr>
            <w:tcW w:w="1095" w:type="dxa"/>
            <w:tcBorders>
              <w:top w:val="nil"/>
              <w:left w:val="nil"/>
              <w:bottom w:val="single" w:sz="8" w:space="0" w:color="auto"/>
              <w:right w:val="single" w:sz="8" w:space="0" w:color="auto"/>
            </w:tcBorders>
            <w:shd w:val="clear" w:color="auto" w:fill="auto"/>
            <w:noWrap/>
            <w:vAlign w:val="center"/>
          </w:tcPr>
          <w:p w:rsidR="00F657A5" w:rsidRPr="00733262" w:rsidRDefault="00F657A5" w:rsidP="00FA7D72">
            <w:pPr>
              <w:spacing w:after="0" w:line="240" w:lineRule="auto"/>
              <w:jc w:val="right"/>
              <w:rPr>
                <w:rFonts w:ascii="Arial" w:eastAsia="Times New Roman" w:hAnsi="Arial" w:cs="Arial"/>
                <w:sz w:val="18"/>
                <w:szCs w:val="18"/>
                <w:lang w:val="es-ES_tradnl" w:eastAsia="es-ES_tradnl"/>
              </w:rPr>
            </w:pPr>
          </w:p>
        </w:tc>
        <w:tc>
          <w:tcPr>
            <w:tcW w:w="1110" w:type="dxa"/>
            <w:tcBorders>
              <w:top w:val="nil"/>
              <w:left w:val="nil"/>
              <w:bottom w:val="single" w:sz="8" w:space="0" w:color="auto"/>
              <w:right w:val="nil"/>
            </w:tcBorders>
            <w:shd w:val="clear" w:color="auto" w:fill="auto"/>
            <w:noWrap/>
            <w:vAlign w:val="center"/>
          </w:tcPr>
          <w:p w:rsidR="00F657A5" w:rsidRPr="00733262" w:rsidRDefault="00F657A5" w:rsidP="00FA7D72">
            <w:pPr>
              <w:spacing w:after="0" w:line="240" w:lineRule="auto"/>
              <w:jc w:val="right"/>
              <w:rPr>
                <w:rFonts w:ascii="Arial" w:hAnsi="Arial" w:cs="Arial"/>
                <w:b/>
                <w:sz w:val="18"/>
                <w:szCs w:val="18"/>
              </w:rPr>
            </w:pPr>
            <w:r w:rsidRPr="00733262">
              <w:rPr>
                <w:rFonts w:ascii="Arial" w:hAnsi="Arial" w:cs="Arial"/>
                <w:b/>
                <w:sz w:val="18"/>
                <w:szCs w:val="18"/>
              </w:rPr>
              <w:t>5,238</w:t>
            </w:r>
          </w:p>
        </w:tc>
        <w:tc>
          <w:tcPr>
            <w:tcW w:w="1125" w:type="dxa"/>
            <w:tcBorders>
              <w:top w:val="nil"/>
              <w:left w:val="single" w:sz="8" w:space="0" w:color="auto"/>
              <w:bottom w:val="single" w:sz="8" w:space="0" w:color="auto"/>
              <w:right w:val="single" w:sz="4" w:space="0" w:color="auto"/>
            </w:tcBorders>
            <w:shd w:val="clear" w:color="auto" w:fill="auto"/>
            <w:noWrap/>
            <w:vAlign w:val="center"/>
          </w:tcPr>
          <w:p w:rsidR="00F657A5" w:rsidRPr="00733262" w:rsidRDefault="00F657A5" w:rsidP="00FA7D72">
            <w:pPr>
              <w:spacing w:after="0" w:line="240" w:lineRule="auto"/>
              <w:jc w:val="right"/>
              <w:rPr>
                <w:rFonts w:ascii="Arial" w:hAnsi="Arial" w:cs="Arial"/>
                <w:b/>
                <w:sz w:val="18"/>
                <w:szCs w:val="18"/>
              </w:rPr>
            </w:pPr>
            <w:r w:rsidRPr="00733262">
              <w:rPr>
                <w:rFonts w:ascii="Arial" w:hAnsi="Arial" w:cs="Arial"/>
                <w:b/>
                <w:sz w:val="18"/>
                <w:szCs w:val="18"/>
              </w:rPr>
              <w:t>10,892</w:t>
            </w:r>
          </w:p>
        </w:tc>
      </w:tr>
      <w:tr w:rsidR="00F657A5" w:rsidRPr="00733262" w:rsidTr="00F657A5">
        <w:trPr>
          <w:trHeight w:val="255"/>
          <w:jc w:val="center"/>
        </w:trPr>
        <w:tc>
          <w:tcPr>
            <w:tcW w:w="2895" w:type="dxa"/>
            <w:tcBorders>
              <w:top w:val="nil"/>
              <w:left w:val="single" w:sz="4" w:space="0" w:color="auto"/>
              <w:bottom w:val="single" w:sz="4" w:space="0" w:color="auto"/>
              <w:right w:val="single" w:sz="8" w:space="0" w:color="auto"/>
            </w:tcBorders>
            <w:shd w:val="clear" w:color="auto" w:fill="auto"/>
            <w:noWrap/>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c>
          <w:tcPr>
            <w:tcW w:w="1545" w:type="dxa"/>
            <w:tcBorders>
              <w:top w:val="nil"/>
              <w:left w:val="nil"/>
              <w:bottom w:val="single" w:sz="4" w:space="0" w:color="auto"/>
              <w:right w:val="single" w:sz="8" w:space="0" w:color="auto"/>
            </w:tcBorders>
            <w:shd w:val="clear" w:color="auto" w:fill="auto"/>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109,980</w:t>
            </w:r>
          </w:p>
        </w:tc>
        <w:tc>
          <w:tcPr>
            <w:tcW w:w="1095" w:type="dxa"/>
            <w:tcBorders>
              <w:top w:val="nil"/>
              <w:left w:val="nil"/>
              <w:bottom w:val="single" w:sz="4" w:space="0" w:color="auto"/>
              <w:right w:val="single" w:sz="8" w:space="0" w:color="auto"/>
            </w:tcBorders>
            <w:shd w:val="clear" w:color="auto" w:fill="auto"/>
            <w:noWrap/>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85,674</w:t>
            </w:r>
          </w:p>
        </w:tc>
        <w:tc>
          <w:tcPr>
            <w:tcW w:w="1110" w:type="dxa"/>
            <w:tcBorders>
              <w:top w:val="nil"/>
              <w:left w:val="nil"/>
              <w:bottom w:val="single" w:sz="4" w:space="0" w:color="auto"/>
              <w:right w:val="nil"/>
            </w:tcBorders>
            <w:shd w:val="clear" w:color="auto" w:fill="auto"/>
            <w:noWrap/>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93,531</w:t>
            </w:r>
          </w:p>
        </w:tc>
        <w:tc>
          <w:tcPr>
            <w:tcW w:w="1125" w:type="dxa"/>
            <w:tcBorders>
              <w:top w:val="nil"/>
              <w:left w:val="single" w:sz="8" w:space="0" w:color="auto"/>
              <w:bottom w:val="single" w:sz="4" w:space="0" w:color="auto"/>
              <w:right w:val="single" w:sz="4" w:space="0" w:color="auto"/>
            </w:tcBorders>
            <w:shd w:val="clear" w:color="auto" w:fill="auto"/>
            <w:noWrap/>
            <w:vAlign w:val="center"/>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102,012</w:t>
            </w:r>
          </w:p>
        </w:tc>
      </w:tr>
    </w:tbl>
    <w:p w:rsidR="00634F17" w:rsidRDefault="00F657A5" w:rsidP="00F657A5">
      <w:pPr>
        <w:pStyle w:val="ListParagraph"/>
        <w:numPr>
          <w:ilvl w:val="1"/>
          <w:numId w:val="16"/>
        </w:numPr>
        <w:tabs>
          <w:tab w:val="left" w:pos="720"/>
        </w:tabs>
        <w:spacing w:before="120" w:after="120" w:line="240" w:lineRule="auto"/>
        <w:ind w:left="720"/>
        <w:contextualSpacing w:val="0"/>
        <w:jc w:val="both"/>
        <w:rPr>
          <w:rFonts w:ascii="Arial" w:hAnsi="Arial" w:cs="Arial"/>
          <w:lang w:val="es-ES_tradnl"/>
        </w:rPr>
      </w:pPr>
      <w:r w:rsidRPr="00F657A5">
        <w:rPr>
          <w:rFonts w:ascii="Arial" w:hAnsi="Arial" w:cs="Arial"/>
          <w:lang w:val="es-ES_tradnl"/>
        </w:rPr>
        <w:t>Esta tabla sirve de base para el cálculo de los beneficios considerando: el incremento en ingresos por tener un mayor número de egresados y el ahorro por un menor costo por disminuir el número de años necesarios para producir un graduado. Tabla 15 y 16 respectivamente</w:t>
      </w:r>
    </w:p>
    <w:tbl>
      <w:tblPr>
        <w:tblW w:w="4627" w:type="dxa"/>
        <w:jc w:val="center"/>
        <w:tblInd w:w="-682" w:type="dxa"/>
        <w:tblCellMar>
          <w:left w:w="70" w:type="dxa"/>
          <w:right w:w="70" w:type="dxa"/>
        </w:tblCellMar>
        <w:tblLook w:val="04A0" w:firstRow="1" w:lastRow="0" w:firstColumn="1" w:lastColumn="0" w:noHBand="0" w:noVBand="1"/>
      </w:tblPr>
      <w:tblGrid>
        <w:gridCol w:w="1293"/>
        <w:gridCol w:w="1459"/>
        <w:gridCol w:w="1875"/>
      </w:tblGrid>
      <w:tr w:rsidR="00F657A5" w:rsidRPr="009F1A17" w:rsidTr="00FA7D72">
        <w:trPr>
          <w:trHeight w:val="255"/>
          <w:jc w:val="center"/>
        </w:trPr>
        <w:tc>
          <w:tcPr>
            <w:tcW w:w="4627" w:type="dxa"/>
            <w:gridSpan w:val="3"/>
            <w:tcBorders>
              <w:top w:val="nil"/>
              <w:left w:val="nil"/>
              <w:bottom w:val="nil"/>
              <w:right w:val="nil"/>
            </w:tcBorders>
            <w:shd w:val="clear" w:color="auto" w:fill="auto"/>
            <w:noWrap/>
            <w:vAlign w:val="bottom"/>
            <w:hideMark/>
          </w:tcPr>
          <w:p w:rsidR="00F657A5" w:rsidRDefault="00F657A5" w:rsidP="00F657A5">
            <w:pPr>
              <w:spacing w:after="0" w:line="240" w:lineRule="auto"/>
              <w:ind w:left="360"/>
              <w:rPr>
                <w:rFonts w:ascii="Arial" w:eastAsia="Times New Roman" w:hAnsi="Arial" w:cs="Arial"/>
                <w:b/>
                <w:bCs/>
                <w:sz w:val="18"/>
                <w:szCs w:val="18"/>
                <w:lang w:val="es-ES_tradnl" w:eastAsia="es-ES_tradnl"/>
              </w:rPr>
            </w:pPr>
          </w:p>
          <w:p w:rsidR="00F657A5" w:rsidRDefault="00F657A5" w:rsidP="00F657A5">
            <w:pPr>
              <w:spacing w:after="0" w:line="240" w:lineRule="auto"/>
              <w:ind w:left="360"/>
              <w:rPr>
                <w:rFonts w:ascii="Arial" w:eastAsia="Times New Roman" w:hAnsi="Arial" w:cs="Arial"/>
                <w:b/>
                <w:bCs/>
                <w:sz w:val="18"/>
                <w:szCs w:val="18"/>
                <w:lang w:val="es-ES_tradnl" w:eastAsia="es-ES_tradnl"/>
              </w:rPr>
            </w:pPr>
          </w:p>
          <w:p w:rsidR="00F657A5" w:rsidRPr="00F657A5" w:rsidRDefault="00F657A5" w:rsidP="00F657A5">
            <w:pPr>
              <w:spacing w:after="0" w:line="240" w:lineRule="auto"/>
              <w:ind w:left="360"/>
              <w:rPr>
                <w:rFonts w:ascii="Arial" w:eastAsia="Times New Roman" w:hAnsi="Arial" w:cs="Arial"/>
                <w:b/>
                <w:sz w:val="24"/>
                <w:szCs w:val="24"/>
                <w:lang w:val="es-ES_tradnl" w:eastAsia="es-ES_tradnl"/>
              </w:rPr>
            </w:pPr>
            <w:r w:rsidRPr="00F657A5">
              <w:rPr>
                <w:rFonts w:ascii="Arial" w:eastAsia="Times New Roman" w:hAnsi="Arial" w:cs="Arial"/>
                <w:b/>
                <w:bCs/>
                <w:sz w:val="18"/>
                <w:szCs w:val="18"/>
                <w:lang w:val="es-ES_tradnl" w:eastAsia="es-ES_tradnl"/>
              </w:rPr>
              <w:t>Tabla 15: Mayor ingreso por &gt;# egresados</w:t>
            </w:r>
          </w:p>
        </w:tc>
      </w:tr>
      <w:tr w:rsidR="00F657A5" w:rsidRPr="00733262" w:rsidTr="00FA7D72">
        <w:trPr>
          <w:trHeight w:val="255"/>
          <w:jc w:val="center"/>
        </w:trPr>
        <w:tc>
          <w:tcPr>
            <w:tcW w:w="12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Primaria</w:t>
            </w:r>
          </w:p>
        </w:tc>
        <w:tc>
          <w:tcPr>
            <w:tcW w:w="333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Incremento en promoción</w:t>
            </w:r>
          </w:p>
        </w:tc>
      </w:tr>
      <w:tr w:rsidR="00F657A5" w:rsidRPr="00733262" w:rsidTr="00FA7D72">
        <w:trPr>
          <w:trHeight w:val="255"/>
          <w:jc w:val="center"/>
        </w:trPr>
        <w:tc>
          <w:tcPr>
            <w:tcW w:w="1293" w:type="dxa"/>
            <w:vMerge/>
            <w:tcBorders>
              <w:top w:val="single" w:sz="4" w:space="0" w:color="auto"/>
              <w:left w:val="single" w:sz="4" w:space="0" w:color="auto"/>
              <w:bottom w:val="single" w:sz="4" w:space="0" w:color="000000"/>
              <w:right w:val="single" w:sz="4" w:space="0" w:color="auto"/>
            </w:tcBorders>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p>
        </w:tc>
        <w:tc>
          <w:tcPr>
            <w:tcW w:w="1459"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w:t>
            </w:r>
          </w:p>
        </w:tc>
        <w:tc>
          <w:tcPr>
            <w:tcW w:w="1875"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w:t>
            </w:r>
          </w:p>
        </w:tc>
      </w:tr>
      <w:tr w:rsidR="00F657A5" w:rsidRPr="00733262" w:rsidTr="00FA7D72">
        <w:trPr>
          <w:trHeight w:val="255"/>
          <w:jc w:val="center"/>
        </w:trPr>
        <w:tc>
          <w:tcPr>
            <w:tcW w:w="1293"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459" w:type="dxa"/>
            <w:tcBorders>
              <w:top w:val="nil"/>
              <w:left w:val="nil"/>
              <w:bottom w:val="nil"/>
              <w:right w:val="single" w:sz="4" w:space="0" w:color="auto"/>
            </w:tcBorders>
            <w:shd w:val="clear" w:color="auto" w:fill="auto"/>
            <w:noWrap/>
            <w:vAlign w:val="bottom"/>
            <w:hideMark/>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$2,739,540</w:t>
            </w:r>
          </w:p>
        </w:tc>
        <w:tc>
          <w:tcPr>
            <w:tcW w:w="1875" w:type="dxa"/>
            <w:tcBorders>
              <w:top w:val="nil"/>
              <w:left w:val="nil"/>
              <w:bottom w:val="nil"/>
              <w:right w:val="single" w:sz="4" w:space="0" w:color="auto"/>
            </w:tcBorders>
            <w:shd w:val="clear" w:color="auto" w:fill="auto"/>
            <w:noWrap/>
            <w:vAlign w:val="bottom"/>
            <w:hideMark/>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$5,696,438</w:t>
            </w:r>
          </w:p>
        </w:tc>
      </w:tr>
      <w:tr w:rsidR="00F657A5" w:rsidRPr="00733262" w:rsidTr="00FA7D72">
        <w:trPr>
          <w:trHeight w:val="255"/>
          <w:jc w:val="center"/>
        </w:trPr>
        <w:tc>
          <w:tcPr>
            <w:tcW w:w="1293"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459" w:type="dxa"/>
            <w:tcBorders>
              <w:top w:val="nil"/>
              <w:left w:val="nil"/>
              <w:bottom w:val="nil"/>
              <w:right w:val="single" w:sz="4" w:space="0" w:color="auto"/>
            </w:tcBorders>
            <w:shd w:val="clear" w:color="auto" w:fill="auto"/>
            <w:noWrap/>
            <w:vAlign w:val="bottom"/>
            <w:hideMark/>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$5,418,481</w:t>
            </w:r>
          </w:p>
        </w:tc>
        <w:tc>
          <w:tcPr>
            <w:tcW w:w="1875" w:type="dxa"/>
            <w:tcBorders>
              <w:top w:val="nil"/>
              <w:left w:val="nil"/>
              <w:bottom w:val="nil"/>
              <w:right w:val="single" w:sz="4" w:space="0" w:color="auto"/>
            </w:tcBorders>
            <w:shd w:val="clear" w:color="auto" w:fill="auto"/>
            <w:noWrap/>
            <w:vAlign w:val="bottom"/>
            <w:hideMark/>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$11,266,869</w:t>
            </w:r>
          </w:p>
        </w:tc>
      </w:tr>
      <w:tr w:rsidR="00F657A5" w:rsidRPr="00733262" w:rsidTr="00FA7D72">
        <w:trPr>
          <w:trHeight w:val="270"/>
          <w:jc w:val="center"/>
        </w:trPr>
        <w:tc>
          <w:tcPr>
            <w:tcW w:w="1293" w:type="dxa"/>
            <w:tcBorders>
              <w:top w:val="nil"/>
              <w:left w:val="single" w:sz="4" w:space="0" w:color="auto"/>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c>
          <w:tcPr>
            <w:tcW w:w="1459"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$8,158,021</w:t>
            </w:r>
          </w:p>
        </w:tc>
        <w:tc>
          <w:tcPr>
            <w:tcW w:w="1875"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$16,963,307</w:t>
            </w:r>
          </w:p>
        </w:tc>
      </w:tr>
    </w:tbl>
    <w:p w:rsidR="00F657A5" w:rsidRPr="00733262" w:rsidRDefault="00F657A5" w:rsidP="00F657A5">
      <w:pPr>
        <w:pStyle w:val="ListParagraph"/>
        <w:spacing w:after="0" w:line="240" w:lineRule="auto"/>
        <w:contextualSpacing w:val="0"/>
        <w:jc w:val="both"/>
        <w:rPr>
          <w:rFonts w:ascii="Arial" w:hAnsi="Arial" w:cs="Arial"/>
          <w:sz w:val="24"/>
          <w:szCs w:val="24"/>
          <w:lang w:val="es-ES_tradnl"/>
        </w:rPr>
      </w:pPr>
    </w:p>
    <w:tbl>
      <w:tblPr>
        <w:tblW w:w="5066" w:type="dxa"/>
        <w:jc w:val="center"/>
        <w:tblCellMar>
          <w:left w:w="70" w:type="dxa"/>
          <w:right w:w="70" w:type="dxa"/>
        </w:tblCellMar>
        <w:tblLook w:val="04A0" w:firstRow="1" w:lastRow="0" w:firstColumn="1" w:lastColumn="0" w:noHBand="0" w:noVBand="1"/>
      </w:tblPr>
      <w:tblGrid>
        <w:gridCol w:w="1454"/>
        <w:gridCol w:w="1748"/>
        <w:gridCol w:w="1864"/>
      </w:tblGrid>
      <w:tr w:rsidR="00F657A5" w:rsidRPr="009F1A17" w:rsidTr="00FA7D72">
        <w:trPr>
          <w:trHeight w:val="270"/>
          <w:jc w:val="center"/>
        </w:trPr>
        <w:tc>
          <w:tcPr>
            <w:tcW w:w="5066" w:type="dxa"/>
            <w:gridSpan w:val="3"/>
            <w:tcBorders>
              <w:top w:val="nil"/>
              <w:left w:val="nil"/>
              <w:bottom w:val="nil"/>
              <w:right w:val="nil"/>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b/>
                <w:sz w:val="24"/>
                <w:szCs w:val="24"/>
                <w:lang w:val="es-ES_tradnl" w:eastAsia="es-ES_tradnl"/>
              </w:rPr>
            </w:pPr>
            <w:r w:rsidRPr="00F657A5">
              <w:rPr>
                <w:rFonts w:ascii="Arial" w:eastAsia="Times New Roman" w:hAnsi="Arial" w:cs="Arial"/>
                <w:b/>
                <w:bCs/>
                <w:sz w:val="18"/>
                <w:szCs w:val="18"/>
                <w:lang w:val="es-ES_tradnl" w:eastAsia="es-ES_tradnl"/>
              </w:rPr>
              <w:t>Tabla 16: Ahorro por &lt; costos por graduado</w:t>
            </w:r>
            <w:r w:rsidRPr="00733262">
              <w:rPr>
                <w:rFonts w:ascii="Arial" w:eastAsia="Times New Roman" w:hAnsi="Arial" w:cs="Arial"/>
                <w:b/>
                <w:sz w:val="24"/>
                <w:szCs w:val="24"/>
                <w:lang w:val="es-ES_tradnl" w:eastAsia="es-ES_tradnl"/>
              </w:rPr>
              <w:t xml:space="preserve"> </w:t>
            </w:r>
          </w:p>
        </w:tc>
      </w:tr>
      <w:tr w:rsidR="00F657A5" w:rsidRPr="00733262" w:rsidTr="00FA7D72">
        <w:trPr>
          <w:trHeight w:val="255"/>
          <w:jc w:val="center"/>
        </w:trPr>
        <w:tc>
          <w:tcPr>
            <w:tcW w:w="145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Primaria</w:t>
            </w:r>
          </w:p>
        </w:tc>
        <w:tc>
          <w:tcPr>
            <w:tcW w:w="3612" w:type="dxa"/>
            <w:gridSpan w:val="2"/>
            <w:tcBorders>
              <w:top w:val="single" w:sz="4" w:space="0" w:color="auto"/>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Incremento en promoción</w:t>
            </w:r>
          </w:p>
        </w:tc>
      </w:tr>
      <w:tr w:rsidR="00F657A5" w:rsidRPr="00733262" w:rsidTr="00FA7D72">
        <w:trPr>
          <w:trHeight w:val="255"/>
          <w:jc w:val="center"/>
        </w:trPr>
        <w:tc>
          <w:tcPr>
            <w:tcW w:w="1454" w:type="dxa"/>
            <w:vMerge/>
            <w:tcBorders>
              <w:top w:val="single" w:sz="4" w:space="0" w:color="auto"/>
              <w:left w:val="single" w:sz="4" w:space="0" w:color="auto"/>
              <w:bottom w:val="single" w:sz="4" w:space="0" w:color="000000"/>
              <w:right w:val="single" w:sz="4" w:space="0" w:color="auto"/>
            </w:tcBorders>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p>
        </w:tc>
        <w:tc>
          <w:tcPr>
            <w:tcW w:w="1748"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w:t>
            </w:r>
          </w:p>
        </w:tc>
        <w:tc>
          <w:tcPr>
            <w:tcW w:w="1864"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w:t>
            </w:r>
          </w:p>
        </w:tc>
      </w:tr>
      <w:tr w:rsidR="00F657A5" w:rsidRPr="00733262" w:rsidTr="00FA7D72">
        <w:trPr>
          <w:trHeight w:val="255"/>
          <w:jc w:val="center"/>
        </w:trPr>
        <w:tc>
          <w:tcPr>
            <w:tcW w:w="1454"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748" w:type="dxa"/>
            <w:tcBorders>
              <w:top w:val="nil"/>
              <w:left w:val="nil"/>
              <w:bottom w:val="nil"/>
              <w:right w:val="nil"/>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$15,476,314</w:t>
            </w:r>
          </w:p>
        </w:tc>
        <w:tc>
          <w:tcPr>
            <w:tcW w:w="1864"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$32,557,504</w:t>
            </w:r>
          </w:p>
        </w:tc>
      </w:tr>
      <w:tr w:rsidR="00F657A5" w:rsidRPr="00733262" w:rsidTr="00FA7D72">
        <w:trPr>
          <w:trHeight w:val="255"/>
          <w:jc w:val="center"/>
        </w:trPr>
        <w:tc>
          <w:tcPr>
            <w:tcW w:w="1454"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748" w:type="dxa"/>
            <w:tcBorders>
              <w:top w:val="nil"/>
              <w:left w:val="nil"/>
              <w:bottom w:val="nil"/>
              <w:right w:val="nil"/>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$30,610,287</w:t>
            </w:r>
          </w:p>
        </w:tc>
        <w:tc>
          <w:tcPr>
            <w:tcW w:w="1864"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$64,394,826</w:t>
            </w:r>
          </w:p>
        </w:tc>
      </w:tr>
      <w:tr w:rsidR="00F657A5" w:rsidRPr="00733262" w:rsidTr="00FA7D72">
        <w:trPr>
          <w:trHeight w:val="270"/>
          <w:jc w:val="center"/>
        </w:trPr>
        <w:tc>
          <w:tcPr>
            <w:tcW w:w="1454" w:type="dxa"/>
            <w:tcBorders>
              <w:top w:val="nil"/>
              <w:left w:val="single" w:sz="4" w:space="0" w:color="auto"/>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c>
          <w:tcPr>
            <w:tcW w:w="1748" w:type="dxa"/>
            <w:tcBorders>
              <w:top w:val="nil"/>
              <w:left w:val="nil"/>
              <w:bottom w:val="single" w:sz="4" w:space="0" w:color="auto"/>
              <w:right w:val="nil"/>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$46,086,602</w:t>
            </w:r>
          </w:p>
        </w:tc>
        <w:tc>
          <w:tcPr>
            <w:tcW w:w="1864"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$96,952,330</w:t>
            </w:r>
          </w:p>
        </w:tc>
      </w:tr>
    </w:tbl>
    <w:p w:rsidR="00634F17" w:rsidRDefault="00F657A5" w:rsidP="00F657A5">
      <w:pPr>
        <w:pStyle w:val="ListParagraph"/>
        <w:numPr>
          <w:ilvl w:val="1"/>
          <w:numId w:val="16"/>
        </w:numPr>
        <w:spacing w:before="120" w:after="120" w:line="240" w:lineRule="auto"/>
        <w:ind w:left="720"/>
        <w:contextualSpacing w:val="0"/>
        <w:jc w:val="both"/>
        <w:rPr>
          <w:rFonts w:ascii="Arial" w:hAnsi="Arial" w:cs="Arial"/>
          <w:lang w:val="es-ES_tradnl"/>
        </w:rPr>
      </w:pPr>
      <w:r>
        <w:rPr>
          <w:rFonts w:ascii="Arial" w:hAnsi="Arial" w:cs="Arial"/>
          <w:lang w:val="es-ES_tradnl"/>
        </w:rPr>
        <w:t xml:space="preserve">De </w:t>
      </w:r>
      <w:r w:rsidRPr="00F657A5">
        <w:rPr>
          <w:rFonts w:ascii="Arial" w:hAnsi="Arial" w:cs="Arial"/>
          <w:lang w:val="es-ES_tradnl"/>
        </w:rPr>
        <w:t>la misma manera se calcularon los beneficios de las tres cohortes de nivel secundario incorporando en este caso un incremento en la promoción de 4 puntos porcentuales. Tablas 17 y 18</w:t>
      </w:r>
    </w:p>
    <w:tbl>
      <w:tblPr>
        <w:tblW w:w="6700" w:type="dxa"/>
        <w:jc w:val="center"/>
        <w:tblCellMar>
          <w:left w:w="70" w:type="dxa"/>
          <w:right w:w="70" w:type="dxa"/>
        </w:tblCellMar>
        <w:tblLook w:val="04A0" w:firstRow="1" w:lastRow="0" w:firstColumn="1" w:lastColumn="0" w:noHBand="0" w:noVBand="1"/>
      </w:tblPr>
      <w:tblGrid>
        <w:gridCol w:w="1426"/>
        <w:gridCol w:w="1274"/>
        <w:gridCol w:w="1410"/>
        <w:gridCol w:w="1410"/>
        <w:gridCol w:w="1180"/>
      </w:tblGrid>
      <w:tr w:rsidR="00F657A5" w:rsidRPr="009F1A17" w:rsidTr="00FA7D72">
        <w:trPr>
          <w:trHeight w:val="255"/>
          <w:jc w:val="center"/>
        </w:trPr>
        <w:tc>
          <w:tcPr>
            <w:tcW w:w="6700" w:type="dxa"/>
            <w:gridSpan w:val="5"/>
            <w:tcBorders>
              <w:top w:val="nil"/>
              <w:left w:val="nil"/>
              <w:bottom w:val="nil"/>
              <w:right w:val="nil"/>
            </w:tcBorders>
            <w:shd w:val="clear" w:color="auto" w:fill="auto"/>
            <w:noWrap/>
            <w:vAlign w:val="bottom"/>
            <w:hideMark/>
          </w:tcPr>
          <w:p w:rsidR="00F657A5" w:rsidRPr="00F657A5" w:rsidRDefault="00F657A5" w:rsidP="00FA7D72">
            <w:pPr>
              <w:spacing w:after="0" w:line="240" w:lineRule="auto"/>
              <w:rPr>
                <w:rFonts w:ascii="Arial" w:eastAsia="Times New Roman" w:hAnsi="Arial" w:cs="Arial"/>
                <w:b/>
                <w:bCs/>
                <w:sz w:val="18"/>
                <w:szCs w:val="18"/>
                <w:lang w:val="es-ES_tradnl" w:eastAsia="es-ES_tradnl"/>
              </w:rPr>
            </w:pPr>
            <w:r w:rsidRPr="00F657A5">
              <w:rPr>
                <w:rFonts w:ascii="Arial" w:eastAsia="Times New Roman" w:hAnsi="Arial" w:cs="Arial"/>
                <w:b/>
                <w:bCs/>
                <w:sz w:val="18"/>
                <w:szCs w:val="18"/>
                <w:lang w:val="es-ES_tradnl" w:eastAsia="es-ES_tradnl"/>
              </w:rPr>
              <w:t>Tabla 17: Mayor ingreso por mayor número de egresados</w:t>
            </w:r>
          </w:p>
        </w:tc>
      </w:tr>
      <w:tr w:rsidR="00F657A5" w:rsidRPr="00733262" w:rsidTr="00FA7D72">
        <w:trPr>
          <w:trHeight w:val="255"/>
          <w:jc w:val="center"/>
        </w:trPr>
        <w:tc>
          <w:tcPr>
            <w:tcW w:w="1426"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Secundaria</w:t>
            </w:r>
          </w:p>
        </w:tc>
        <w:tc>
          <w:tcPr>
            <w:tcW w:w="1274" w:type="dxa"/>
            <w:tcBorders>
              <w:top w:val="single" w:sz="4" w:space="0" w:color="auto"/>
              <w:left w:val="nil"/>
              <w:bottom w:val="single" w:sz="4" w:space="0" w:color="auto"/>
              <w:right w:val="nil"/>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2820" w:type="dxa"/>
            <w:gridSpan w:val="2"/>
            <w:tcBorders>
              <w:top w:val="single" w:sz="4" w:space="0" w:color="auto"/>
              <w:left w:val="nil"/>
              <w:bottom w:val="single" w:sz="4" w:space="0" w:color="auto"/>
              <w:right w:val="nil"/>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Incremento por graduación</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r>
      <w:tr w:rsidR="00F657A5" w:rsidRPr="00733262" w:rsidTr="00FA7D72">
        <w:trPr>
          <w:trHeight w:val="255"/>
          <w:jc w:val="center"/>
        </w:trPr>
        <w:tc>
          <w:tcPr>
            <w:tcW w:w="1426" w:type="dxa"/>
            <w:vMerge/>
            <w:tcBorders>
              <w:top w:val="single" w:sz="4" w:space="0" w:color="auto"/>
              <w:left w:val="single" w:sz="4" w:space="0" w:color="auto"/>
              <w:bottom w:val="single" w:sz="4" w:space="0" w:color="000000"/>
              <w:right w:val="single" w:sz="4" w:space="0" w:color="000000"/>
            </w:tcBorders>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p>
        </w:tc>
        <w:tc>
          <w:tcPr>
            <w:tcW w:w="1274"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w:t>
            </w:r>
          </w:p>
        </w:tc>
        <w:tc>
          <w:tcPr>
            <w:tcW w:w="1410"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w:t>
            </w:r>
          </w:p>
        </w:tc>
        <w:tc>
          <w:tcPr>
            <w:tcW w:w="1410"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3%</w:t>
            </w:r>
          </w:p>
        </w:tc>
        <w:tc>
          <w:tcPr>
            <w:tcW w:w="1180"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4%</w:t>
            </w:r>
          </w:p>
        </w:tc>
      </w:tr>
      <w:tr w:rsidR="00F657A5" w:rsidRPr="00733262" w:rsidTr="00FA7D72">
        <w:trPr>
          <w:trHeight w:val="255"/>
          <w:jc w:val="center"/>
        </w:trPr>
        <w:tc>
          <w:tcPr>
            <w:tcW w:w="1426"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274"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$1,349,158</w:t>
            </w:r>
          </w:p>
        </w:tc>
        <w:tc>
          <w:tcPr>
            <w:tcW w:w="141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$2,746,416</w:t>
            </w:r>
          </w:p>
        </w:tc>
        <w:tc>
          <w:tcPr>
            <w:tcW w:w="141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$4,192,903</w:t>
            </w:r>
          </w:p>
        </w:tc>
        <w:tc>
          <w:tcPr>
            <w:tcW w:w="118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$5,689,762</w:t>
            </w:r>
          </w:p>
        </w:tc>
      </w:tr>
      <w:tr w:rsidR="00F657A5" w:rsidRPr="00733262" w:rsidTr="00FA7D72">
        <w:trPr>
          <w:trHeight w:val="255"/>
          <w:jc w:val="center"/>
        </w:trPr>
        <w:tc>
          <w:tcPr>
            <w:tcW w:w="1426"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274"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$2,668,472</w:t>
            </w:r>
          </w:p>
        </w:tc>
        <w:tc>
          <w:tcPr>
            <w:tcW w:w="141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$5,432,080</w:t>
            </w:r>
          </w:p>
        </w:tc>
        <w:tc>
          <w:tcPr>
            <w:tcW w:w="141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$8,293,057</w:t>
            </w:r>
          </w:p>
        </w:tc>
        <w:tc>
          <w:tcPr>
            <w:tcW w:w="118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$11,253,665</w:t>
            </w:r>
          </w:p>
        </w:tc>
      </w:tr>
      <w:tr w:rsidR="00F657A5" w:rsidRPr="00733262" w:rsidTr="00FA7D72">
        <w:trPr>
          <w:trHeight w:val="270"/>
          <w:jc w:val="center"/>
        </w:trPr>
        <w:tc>
          <w:tcPr>
            <w:tcW w:w="1426" w:type="dxa"/>
            <w:tcBorders>
              <w:top w:val="nil"/>
              <w:left w:val="single" w:sz="4" w:space="0" w:color="auto"/>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c>
          <w:tcPr>
            <w:tcW w:w="1274"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$4,017,630</w:t>
            </w:r>
          </w:p>
        </w:tc>
        <w:tc>
          <w:tcPr>
            <w:tcW w:w="1410"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$8,178,495</w:t>
            </w:r>
          </w:p>
        </w:tc>
        <w:tc>
          <w:tcPr>
            <w:tcW w:w="1410"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$12,485,960</w:t>
            </w:r>
          </w:p>
        </w:tc>
        <w:tc>
          <w:tcPr>
            <w:tcW w:w="1180"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contextualSpacing/>
              <w:jc w:val="right"/>
              <w:rPr>
                <w:rFonts w:ascii="Arial" w:hAnsi="Arial" w:cs="Arial"/>
                <w:sz w:val="18"/>
                <w:szCs w:val="18"/>
              </w:rPr>
            </w:pPr>
            <w:r w:rsidRPr="00733262">
              <w:rPr>
                <w:rFonts w:ascii="Arial" w:hAnsi="Arial" w:cs="Arial"/>
                <w:sz w:val="18"/>
                <w:szCs w:val="18"/>
              </w:rPr>
              <w:t>$16,943,427</w:t>
            </w:r>
          </w:p>
        </w:tc>
      </w:tr>
      <w:tr w:rsidR="00F657A5" w:rsidRPr="00733262" w:rsidTr="00FA7D72">
        <w:trPr>
          <w:trHeight w:val="270"/>
          <w:jc w:val="center"/>
        </w:trPr>
        <w:tc>
          <w:tcPr>
            <w:tcW w:w="1426" w:type="dxa"/>
            <w:tcBorders>
              <w:top w:val="nil"/>
              <w:left w:val="nil"/>
              <w:bottom w:val="nil"/>
              <w:right w:val="nil"/>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20"/>
                <w:szCs w:val="20"/>
                <w:lang w:val="es-ES_tradnl" w:eastAsia="es-ES_tradnl"/>
              </w:rPr>
            </w:pPr>
          </w:p>
        </w:tc>
        <w:tc>
          <w:tcPr>
            <w:tcW w:w="1274" w:type="dxa"/>
            <w:tcBorders>
              <w:top w:val="nil"/>
              <w:left w:val="nil"/>
              <w:bottom w:val="nil"/>
              <w:right w:val="nil"/>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20"/>
                <w:szCs w:val="20"/>
                <w:lang w:val="es-ES_tradnl" w:eastAsia="es-ES_tradnl"/>
              </w:rPr>
            </w:pPr>
          </w:p>
        </w:tc>
        <w:tc>
          <w:tcPr>
            <w:tcW w:w="1410" w:type="dxa"/>
            <w:tcBorders>
              <w:top w:val="nil"/>
              <w:left w:val="nil"/>
              <w:bottom w:val="nil"/>
              <w:right w:val="nil"/>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20"/>
                <w:szCs w:val="20"/>
                <w:lang w:val="es-ES_tradnl" w:eastAsia="es-ES_tradnl"/>
              </w:rPr>
            </w:pPr>
          </w:p>
        </w:tc>
        <w:tc>
          <w:tcPr>
            <w:tcW w:w="1410" w:type="dxa"/>
            <w:tcBorders>
              <w:top w:val="nil"/>
              <w:left w:val="nil"/>
              <w:bottom w:val="nil"/>
              <w:right w:val="nil"/>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b/>
                <w:sz w:val="24"/>
                <w:szCs w:val="24"/>
                <w:lang w:val="es-ES_tradnl" w:eastAsia="es-ES_tradnl"/>
              </w:rPr>
            </w:pPr>
          </w:p>
        </w:tc>
        <w:tc>
          <w:tcPr>
            <w:tcW w:w="1180" w:type="dxa"/>
            <w:tcBorders>
              <w:top w:val="nil"/>
              <w:left w:val="nil"/>
              <w:bottom w:val="nil"/>
              <w:right w:val="nil"/>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20"/>
                <w:szCs w:val="20"/>
                <w:lang w:val="es-ES_tradnl" w:eastAsia="es-ES_tradnl"/>
              </w:rPr>
            </w:pPr>
          </w:p>
        </w:tc>
      </w:tr>
      <w:tr w:rsidR="00F657A5" w:rsidRPr="009F1A17" w:rsidTr="00FA7D72">
        <w:trPr>
          <w:trHeight w:val="255"/>
          <w:jc w:val="center"/>
        </w:trPr>
        <w:tc>
          <w:tcPr>
            <w:tcW w:w="6700" w:type="dxa"/>
            <w:gridSpan w:val="5"/>
            <w:tcBorders>
              <w:top w:val="nil"/>
              <w:left w:val="nil"/>
              <w:bottom w:val="nil"/>
              <w:right w:val="nil"/>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20"/>
                <w:szCs w:val="20"/>
                <w:lang w:val="es-ES_tradnl" w:eastAsia="es-ES_tradnl"/>
              </w:rPr>
            </w:pPr>
            <w:r w:rsidRPr="00F657A5">
              <w:rPr>
                <w:rFonts w:ascii="Arial" w:eastAsia="Times New Roman" w:hAnsi="Arial" w:cs="Arial"/>
                <w:b/>
                <w:bCs/>
                <w:sz w:val="18"/>
                <w:szCs w:val="18"/>
                <w:lang w:val="es-ES_tradnl" w:eastAsia="es-ES_tradnl"/>
              </w:rPr>
              <w:t>Tabla 18: Ahorro por disminuir el costo por graduado</w:t>
            </w:r>
          </w:p>
        </w:tc>
      </w:tr>
      <w:tr w:rsidR="00F657A5" w:rsidRPr="009F1A17" w:rsidTr="00FA7D72">
        <w:trPr>
          <w:trHeight w:val="270"/>
          <w:jc w:val="center"/>
        </w:trPr>
        <w:tc>
          <w:tcPr>
            <w:tcW w:w="1426"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Secundaria</w:t>
            </w:r>
          </w:p>
        </w:tc>
        <w:tc>
          <w:tcPr>
            <w:tcW w:w="1274" w:type="dxa"/>
            <w:tcBorders>
              <w:top w:val="single" w:sz="4" w:space="0" w:color="auto"/>
              <w:left w:val="nil"/>
              <w:bottom w:val="single" w:sz="4" w:space="0" w:color="auto"/>
              <w:right w:val="nil"/>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400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Incremento por mayor eficiencia interna</w:t>
            </w:r>
          </w:p>
        </w:tc>
      </w:tr>
      <w:tr w:rsidR="00F657A5" w:rsidRPr="00733262" w:rsidTr="00FA7D72">
        <w:trPr>
          <w:trHeight w:val="255"/>
          <w:jc w:val="center"/>
        </w:trPr>
        <w:tc>
          <w:tcPr>
            <w:tcW w:w="1426" w:type="dxa"/>
            <w:vMerge/>
            <w:tcBorders>
              <w:top w:val="single" w:sz="4" w:space="0" w:color="auto"/>
              <w:left w:val="single" w:sz="4" w:space="0" w:color="auto"/>
              <w:bottom w:val="single" w:sz="4" w:space="0" w:color="000000"/>
              <w:right w:val="single" w:sz="4" w:space="0" w:color="000000"/>
            </w:tcBorders>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p>
        </w:tc>
        <w:tc>
          <w:tcPr>
            <w:tcW w:w="1274"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w:t>
            </w:r>
          </w:p>
        </w:tc>
        <w:tc>
          <w:tcPr>
            <w:tcW w:w="1410"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w:t>
            </w:r>
          </w:p>
        </w:tc>
        <w:tc>
          <w:tcPr>
            <w:tcW w:w="1410"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3%</w:t>
            </w:r>
          </w:p>
        </w:tc>
        <w:tc>
          <w:tcPr>
            <w:tcW w:w="1180"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4%</w:t>
            </w:r>
          </w:p>
        </w:tc>
      </w:tr>
      <w:tr w:rsidR="00F657A5" w:rsidRPr="00733262" w:rsidTr="00FA7D72">
        <w:trPr>
          <w:trHeight w:val="255"/>
          <w:jc w:val="center"/>
        </w:trPr>
        <w:tc>
          <w:tcPr>
            <w:tcW w:w="1426"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274"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$3,341,429</w:t>
            </w:r>
          </w:p>
        </w:tc>
        <w:tc>
          <w:tcPr>
            <w:tcW w:w="141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$6,839,036</w:t>
            </w:r>
          </w:p>
        </w:tc>
        <w:tc>
          <w:tcPr>
            <w:tcW w:w="141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$10,496,906</w:t>
            </w:r>
          </w:p>
        </w:tc>
        <w:tc>
          <w:tcPr>
            <w:tcW w:w="118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$14,319,175</w:t>
            </w:r>
          </w:p>
        </w:tc>
      </w:tr>
      <w:tr w:rsidR="00F657A5" w:rsidRPr="00733262" w:rsidTr="00FA7D72">
        <w:trPr>
          <w:trHeight w:val="255"/>
          <w:jc w:val="center"/>
        </w:trPr>
        <w:tc>
          <w:tcPr>
            <w:tcW w:w="1426"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274"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$6,608,944</w:t>
            </w:r>
          </w:p>
        </w:tc>
        <w:tc>
          <w:tcPr>
            <w:tcW w:w="141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$13,526,790</w:t>
            </w:r>
          </w:p>
        </w:tc>
        <w:tc>
          <w:tcPr>
            <w:tcW w:w="141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$20,761,617</w:t>
            </w:r>
          </w:p>
        </w:tc>
        <w:tc>
          <w:tcPr>
            <w:tcW w:w="118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$28,321,606</w:t>
            </w:r>
          </w:p>
        </w:tc>
      </w:tr>
      <w:tr w:rsidR="00F657A5" w:rsidRPr="00733262" w:rsidTr="00FA7D72">
        <w:trPr>
          <w:trHeight w:val="255"/>
          <w:jc w:val="center"/>
        </w:trPr>
        <w:tc>
          <w:tcPr>
            <w:tcW w:w="1426" w:type="dxa"/>
            <w:tcBorders>
              <w:top w:val="nil"/>
              <w:left w:val="single" w:sz="4" w:space="0" w:color="auto"/>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c>
          <w:tcPr>
            <w:tcW w:w="1274"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$9,950,373</w:t>
            </w:r>
          </w:p>
        </w:tc>
        <w:tc>
          <w:tcPr>
            <w:tcW w:w="1410"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$20,365,826</w:t>
            </w:r>
          </w:p>
        </w:tc>
        <w:tc>
          <w:tcPr>
            <w:tcW w:w="1410"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$31,258,524</w:t>
            </w:r>
          </w:p>
        </w:tc>
        <w:tc>
          <w:tcPr>
            <w:tcW w:w="1180"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$42,640,782</w:t>
            </w:r>
          </w:p>
        </w:tc>
      </w:tr>
    </w:tbl>
    <w:p w:rsidR="00634F17" w:rsidRDefault="00F657A5" w:rsidP="00F657A5">
      <w:pPr>
        <w:pStyle w:val="ListParagraph"/>
        <w:numPr>
          <w:ilvl w:val="1"/>
          <w:numId w:val="16"/>
        </w:numPr>
        <w:spacing w:before="120" w:after="120" w:line="240" w:lineRule="auto"/>
        <w:ind w:left="720"/>
        <w:contextualSpacing w:val="0"/>
        <w:jc w:val="both"/>
        <w:rPr>
          <w:rFonts w:ascii="Arial" w:hAnsi="Arial" w:cs="Arial"/>
          <w:lang w:val="es-ES_tradnl"/>
        </w:rPr>
      </w:pPr>
      <w:r w:rsidRPr="00F657A5">
        <w:rPr>
          <w:rFonts w:ascii="Arial" w:hAnsi="Arial" w:cs="Arial"/>
          <w:lang w:val="es-ES_tradnl"/>
        </w:rPr>
        <w:t>También se estimaron los diferentes escenarios de costos que corresponden a tener en el sistema un mayor número de estudiantes tanto en primaria como en secundaria. Tabla 19 y 20</w:t>
      </w:r>
    </w:p>
    <w:tbl>
      <w:tblPr>
        <w:tblW w:w="4605" w:type="dxa"/>
        <w:jc w:val="center"/>
        <w:tblCellMar>
          <w:left w:w="70" w:type="dxa"/>
          <w:right w:w="70" w:type="dxa"/>
        </w:tblCellMar>
        <w:tblLook w:val="04A0" w:firstRow="1" w:lastRow="0" w:firstColumn="1" w:lastColumn="0" w:noHBand="0" w:noVBand="1"/>
      </w:tblPr>
      <w:tblGrid>
        <w:gridCol w:w="1365"/>
        <w:gridCol w:w="1620"/>
        <w:gridCol w:w="1620"/>
      </w:tblGrid>
      <w:tr w:rsidR="00F657A5" w:rsidRPr="009F1A17" w:rsidTr="00FA7D72">
        <w:trPr>
          <w:trHeight w:val="255"/>
          <w:jc w:val="center"/>
        </w:trPr>
        <w:tc>
          <w:tcPr>
            <w:tcW w:w="4605" w:type="dxa"/>
            <w:gridSpan w:val="3"/>
            <w:tcBorders>
              <w:top w:val="nil"/>
              <w:left w:val="nil"/>
              <w:bottom w:val="nil"/>
              <w:right w:val="nil"/>
            </w:tcBorders>
            <w:shd w:val="clear" w:color="auto" w:fill="auto"/>
            <w:noWrap/>
            <w:vAlign w:val="bottom"/>
            <w:hideMark/>
          </w:tcPr>
          <w:p w:rsidR="00F657A5" w:rsidRPr="00F657A5" w:rsidRDefault="00F657A5" w:rsidP="00F657A5">
            <w:pPr>
              <w:spacing w:after="0" w:line="240" w:lineRule="auto"/>
              <w:rPr>
                <w:rFonts w:ascii="Arial" w:eastAsia="Times New Roman" w:hAnsi="Arial" w:cs="Arial"/>
                <w:b/>
                <w:bCs/>
                <w:sz w:val="24"/>
                <w:szCs w:val="24"/>
                <w:lang w:val="es-ES_tradnl" w:eastAsia="es-ES_tradnl"/>
              </w:rPr>
            </w:pPr>
            <w:r w:rsidRPr="00F657A5">
              <w:rPr>
                <w:rFonts w:ascii="Arial" w:eastAsia="Times New Roman" w:hAnsi="Arial" w:cs="Arial"/>
                <w:b/>
                <w:bCs/>
                <w:sz w:val="18"/>
                <w:szCs w:val="18"/>
                <w:lang w:val="es-ES_tradnl" w:eastAsia="es-ES_tradnl"/>
              </w:rPr>
              <w:t>Tabla 19: Costo &gt; matrícula en primaria</w:t>
            </w:r>
            <w:r w:rsidRPr="00F657A5">
              <w:rPr>
                <w:rFonts w:ascii="Arial" w:eastAsia="Times New Roman" w:hAnsi="Arial" w:cs="Arial"/>
                <w:b/>
                <w:bCs/>
                <w:sz w:val="24"/>
                <w:szCs w:val="24"/>
                <w:lang w:val="es-ES_tradnl" w:eastAsia="es-ES_tradnl"/>
              </w:rPr>
              <w:t xml:space="preserve"> </w:t>
            </w:r>
          </w:p>
        </w:tc>
      </w:tr>
      <w:tr w:rsidR="00F657A5" w:rsidRPr="00733262" w:rsidTr="00FA7D72">
        <w:trPr>
          <w:trHeight w:val="255"/>
          <w:jc w:val="center"/>
        </w:trPr>
        <w:tc>
          <w:tcPr>
            <w:tcW w:w="136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Primaria</w:t>
            </w:r>
          </w:p>
        </w:tc>
        <w:tc>
          <w:tcPr>
            <w:tcW w:w="32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Incremento en promoción</w:t>
            </w:r>
          </w:p>
        </w:tc>
      </w:tr>
      <w:tr w:rsidR="00F657A5" w:rsidRPr="00733262" w:rsidTr="00FA7D72">
        <w:trPr>
          <w:trHeight w:val="255"/>
          <w:jc w:val="center"/>
        </w:trPr>
        <w:tc>
          <w:tcPr>
            <w:tcW w:w="1365" w:type="dxa"/>
            <w:vMerge/>
            <w:tcBorders>
              <w:top w:val="single" w:sz="4" w:space="0" w:color="auto"/>
              <w:left w:val="single" w:sz="4" w:space="0" w:color="auto"/>
              <w:bottom w:val="single" w:sz="4" w:space="0" w:color="000000"/>
              <w:right w:val="single" w:sz="4" w:space="0" w:color="auto"/>
            </w:tcBorders>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p>
        </w:tc>
        <w:tc>
          <w:tcPr>
            <w:tcW w:w="1620"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w:t>
            </w:r>
          </w:p>
        </w:tc>
        <w:tc>
          <w:tcPr>
            <w:tcW w:w="1620"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w:t>
            </w:r>
          </w:p>
        </w:tc>
      </w:tr>
      <w:tr w:rsidR="00F657A5" w:rsidRPr="00733262" w:rsidTr="00FA7D72">
        <w:trPr>
          <w:trHeight w:val="270"/>
          <w:jc w:val="center"/>
        </w:trPr>
        <w:tc>
          <w:tcPr>
            <w:tcW w:w="1365"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620" w:type="dxa"/>
            <w:tcBorders>
              <w:top w:val="nil"/>
              <w:left w:val="nil"/>
              <w:bottom w:val="nil"/>
              <w:right w:val="nil"/>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$10,843,363</w:t>
            </w:r>
          </w:p>
        </w:tc>
        <w:tc>
          <w:tcPr>
            <w:tcW w:w="162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$22,170,080</w:t>
            </w:r>
          </w:p>
        </w:tc>
      </w:tr>
      <w:tr w:rsidR="00F657A5" w:rsidRPr="00733262" w:rsidTr="00FA7D72">
        <w:trPr>
          <w:trHeight w:val="255"/>
          <w:jc w:val="center"/>
        </w:trPr>
        <w:tc>
          <w:tcPr>
            <w:tcW w:w="1365"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620" w:type="dxa"/>
            <w:tcBorders>
              <w:top w:val="nil"/>
              <w:left w:val="nil"/>
              <w:bottom w:val="nil"/>
              <w:right w:val="nil"/>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$21,446,867</w:t>
            </w:r>
          </w:p>
        </w:tc>
        <w:tc>
          <w:tcPr>
            <w:tcW w:w="162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$43,849,750</w:t>
            </w:r>
          </w:p>
        </w:tc>
      </w:tr>
      <w:tr w:rsidR="00F657A5" w:rsidRPr="00733262" w:rsidTr="00FA7D72">
        <w:trPr>
          <w:trHeight w:val="255"/>
          <w:jc w:val="center"/>
        </w:trPr>
        <w:tc>
          <w:tcPr>
            <w:tcW w:w="1365" w:type="dxa"/>
            <w:tcBorders>
              <w:top w:val="nil"/>
              <w:left w:val="single" w:sz="4" w:space="0" w:color="auto"/>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c>
          <w:tcPr>
            <w:tcW w:w="1620" w:type="dxa"/>
            <w:tcBorders>
              <w:top w:val="nil"/>
              <w:left w:val="nil"/>
              <w:bottom w:val="single" w:sz="4" w:space="0" w:color="auto"/>
              <w:right w:val="nil"/>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$32,290,229</w:t>
            </w:r>
          </w:p>
        </w:tc>
        <w:tc>
          <w:tcPr>
            <w:tcW w:w="1620"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$66,019,830</w:t>
            </w:r>
          </w:p>
        </w:tc>
      </w:tr>
    </w:tbl>
    <w:p w:rsidR="00F657A5" w:rsidRPr="00F657A5" w:rsidRDefault="00F657A5" w:rsidP="00F657A5">
      <w:pPr>
        <w:spacing w:after="0" w:line="240" w:lineRule="auto"/>
        <w:rPr>
          <w:rFonts w:ascii="Arial" w:eastAsia="Times New Roman" w:hAnsi="Arial" w:cs="Arial"/>
          <w:b/>
          <w:bCs/>
          <w:sz w:val="18"/>
          <w:szCs w:val="18"/>
          <w:lang w:val="es-ES_tradnl" w:eastAsia="es-ES_tradnl"/>
        </w:rPr>
      </w:pPr>
    </w:p>
    <w:tbl>
      <w:tblPr>
        <w:tblW w:w="6400" w:type="dxa"/>
        <w:jc w:val="center"/>
        <w:tblCellMar>
          <w:left w:w="70" w:type="dxa"/>
          <w:right w:w="70" w:type="dxa"/>
        </w:tblCellMar>
        <w:tblLook w:val="04A0" w:firstRow="1" w:lastRow="0" w:firstColumn="1" w:lastColumn="0" w:noHBand="0" w:noVBand="1"/>
      </w:tblPr>
      <w:tblGrid>
        <w:gridCol w:w="1195"/>
        <w:gridCol w:w="1183"/>
        <w:gridCol w:w="1311"/>
        <w:gridCol w:w="1311"/>
        <w:gridCol w:w="1400"/>
      </w:tblGrid>
      <w:tr w:rsidR="00F657A5" w:rsidRPr="009F1A17" w:rsidTr="00FA7D72">
        <w:trPr>
          <w:trHeight w:val="255"/>
          <w:jc w:val="center"/>
        </w:trPr>
        <w:tc>
          <w:tcPr>
            <w:tcW w:w="6400" w:type="dxa"/>
            <w:gridSpan w:val="5"/>
            <w:tcBorders>
              <w:top w:val="nil"/>
              <w:left w:val="nil"/>
              <w:bottom w:val="single" w:sz="4" w:space="0" w:color="auto"/>
              <w:right w:val="nil"/>
            </w:tcBorders>
            <w:shd w:val="clear" w:color="auto" w:fill="auto"/>
            <w:noWrap/>
            <w:vAlign w:val="bottom"/>
            <w:hideMark/>
          </w:tcPr>
          <w:p w:rsidR="00F657A5" w:rsidRPr="00F657A5" w:rsidRDefault="00F657A5" w:rsidP="00FA7D72">
            <w:pPr>
              <w:spacing w:after="0" w:line="240" w:lineRule="auto"/>
              <w:rPr>
                <w:rFonts w:ascii="Arial" w:eastAsia="Times New Roman" w:hAnsi="Arial" w:cs="Arial"/>
                <w:b/>
                <w:bCs/>
                <w:sz w:val="18"/>
                <w:szCs w:val="18"/>
                <w:lang w:val="es-ES_tradnl" w:eastAsia="es-ES_tradnl"/>
              </w:rPr>
            </w:pPr>
            <w:r w:rsidRPr="00F657A5">
              <w:rPr>
                <w:rFonts w:ascii="Arial" w:eastAsia="Times New Roman" w:hAnsi="Arial" w:cs="Arial"/>
                <w:b/>
                <w:bCs/>
                <w:sz w:val="18"/>
                <w:szCs w:val="18"/>
                <w:lang w:val="es-ES_tradnl" w:eastAsia="es-ES_tradnl"/>
              </w:rPr>
              <w:t xml:space="preserve"> Tabla 20: Costo por mayor matrícula en Secundaria</w:t>
            </w:r>
          </w:p>
        </w:tc>
      </w:tr>
      <w:tr w:rsidR="00F657A5" w:rsidRPr="009F1A17" w:rsidTr="00FA7D72">
        <w:trPr>
          <w:trHeight w:val="255"/>
          <w:jc w:val="center"/>
        </w:trPr>
        <w:tc>
          <w:tcPr>
            <w:tcW w:w="1195" w:type="dxa"/>
            <w:vMerge w:val="restart"/>
            <w:tcBorders>
              <w:top w:val="nil"/>
              <w:left w:val="single" w:sz="4" w:space="0" w:color="auto"/>
              <w:bottom w:val="single" w:sz="4" w:space="0" w:color="000000"/>
              <w:right w:val="single" w:sz="4" w:space="0" w:color="000000"/>
            </w:tcBorders>
            <w:shd w:val="clear" w:color="auto" w:fill="auto"/>
            <w:noWrap/>
            <w:vAlign w:val="center"/>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Secundaria</w:t>
            </w:r>
          </w:p>
        </w:tc>
        <w:tc>
          <w:tcPr>
            <w:tcW w:w="5205" w:type="dxa"/>
            <w:gridSpan w:val="4"/>
            <w:tcBorders>
              <w:top w:val="single" w:sz="4" w:space="0" w:color="auto"/>
              <w:left w:val="nil"/>
              <w:bottom w:val="single" w:sz="4" w:space="0" w:color="auto"/>
              <w:right w:val="single" w:sz="4" w:space="0" w:color="000000"/>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Incremento por mayor eficiencia interna</w:t>
            </w:r>
          </w:p>
        </w:tc>
      </w:tr>
      <w:tr w:rsidR="00F657A5" w:rsidRPr="00733262" w:rsidTr="00FA7D72">
        <w:trPr>
          <w:trHeight w:val="255"/>
          <w:jc w:val="center"/>
        </w:trPr>
        <w:tc>
          <w:tcPr>
            <w:tcW w:w="1195" w:type="dxa"/>
            <w:vMerge/>
            <w:tcBorders>
              <w:top w:val="nil"/>
              <w:left w:val="single" w:sz="4" w:space="0" w:color="auto"/>
              <w:bottom w:val="single" w:sz="4" w:space="0" w:color="000000"/>
              <w:right w:val="single" w:sz="4" w:space="0" w:color="000000"/>
            </w:tcBorders>
            <w:vAlign w:val="center"/>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p>
        </w:tc>
        <w:tc>
          <w:tcPr>
            <w:tcW w:w="1183"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w:t>
            </w:r>
          </w:p>
        </w:tc>
        <w:tc>
          <w:tcPr>
            <w:tcW w:w="1311"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w:t>
            </w:r>
          </w:p>
        </w:tc>
        <w:tc>
          <w:tcPr>
            <w:tcW w:w="1311"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3%</w:t>
            </w:r>
          </w:p>
        </w:tc>
        <w:tc>
          <w:tcPr>
            <w:tcW w:w="1400" w:type="dxa"/>
            <w:tcBorders>
              <w:top w:val="nil"/>
              <w:left w:val="nil"/>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4%</w:t>
            </w:r>
          </w:p>
        </w:tc>
      </w:tr>
      <w:tr w:rsidR="00F657A5" w:rsidRPr="00733262" w:rsidTr="00FA7D72">
        <w:trPr>
          <w:trHeight w:val="255"/>
          <w:jc w:val="center"/>
        </w:trPr>
        <w:tc>
          <w:tcPr>
            <w:tcW w:w="1195"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1</w:t>
            </w:r>
          </w:p>
        </w:tc>
        <w:tc>
          <w:tcPr>
            <w:tcW w:w="1183"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$1,850,033</w:t>
            </w:r>
          </w:p>
        </w:tc>
        <w:tc>
          <w:tcPr>
            <w:tcW w:w="1311"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$3,728,973</w:t>
            </w:r>
          </w:p>
        </w:tc>
        <w:tc>
          <w:tcPr>
            <w:tcW w:w="1311"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$5,637,080</w:t>
            </w:r>
          </w:p>
        </w:tc>
        <w:tc>
          <w:tcPr>
            <w:tcW w:w="140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$7,574,617</w:t>
            </w:r>
          </w:p>
        </w:tc>
      </w:tr>
      <w:tr w:rsidR="00F657A5" w:rsidRPr="00733262" w:rsidTr="00FA7D72">
        <w:trPr>
          <w:trHeight w:val="255"/>
          <w:jc w:val="center"/>
        </w:trPr>
        <w:tc>
          <w:tcPr>
            <w:tcW w:w="1195" w:type="dxa"/>
            <w:tcBorders>
              <w:top w:val="nil"/>
              <w:left w:val="single" w:sz="4" w:space="0" w:color="auto"/>
              <w:bottom w:val="nil"/>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2</w:t>
            </w:r>
          </w:p>
        </w:tc>
        <w:tc>
          <w:tcPr>
            <w:tcW w:w="1183"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$3,659,142</w:t>
            </w:r>
          </w:p>
        </w:tc>
        <w:tc>
          <w:tcPr>
            <w:tcW w:w="1311"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$7,375,459</w:t>
            </w:r>
          </w:p>
        </w:tc>
        <w:tc>
          <w:tcPr>
            <w:tcW w:w="1311"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$11,149,467</w:t>
            </w:r>
          </w:p>
        </w:tc>
        <w:tc>
          <w:tcPr>
            <w:tcW w:w="1400" w:type="dxa"/>
            <w:tcBorders>
              <w:top w:val="nil"/>
              <w:left w:val="nil"/>
              <w:bottom w:val="nil"/>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$14,981,681</w:t>
            </w:r>
          </w:p>
        </w:tc>
      </w:tr>
      <w:tr w:rsidR="00F657A5" w:rsidRPr="00733262" w:rsidTr="00FA7D72">
        <w:trPr>
          <w:trHeight w:val="270"/>
          <w:jc w:val="center"/>
        </w:trPr>
        <w:tc>
          <w:tcPr>
            <w:tcW w:w="1195" w:type="dxa"/>
            <w:tcBorders>
              <w:top w:val="nil"/>
              <w:left w:val="single" w:sz="4" w:space="0" w:color="auto"/>
              <w:bottom w:val="single" w:sz="4" w:space="0" w:color="auto"/>
              <w:right w:val="single" w:sz="4" w:space="0" w:color="auto"/>
            </w:tcBorders>
            <w:shd w:val="clear" w:color="auto" w:fill="auto"/>
            <w:noWrap/>
            <w:vAlign w:val="bottom"/>
            <w:hideMark/>
          </w:tcPr>
          <w:p w:rsidR="00F657A5" w:rsidRPr="00733262" w:rsidRDefault="00F657A5"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Cohorte 3</w:t>
            </w:r>
          </w:p>
        </w:tc>
        <w:tc>
          <w:tcPr>
            <w:tcW w:w="1183"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$5,509,175</w:t>
            </w:r>
          </w:p>
        </w:tc>
        <w:tc>
          <w:tcPr>
            <w:tcW w:w="1311"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$11,104,432</w:t>
            </w:r>
          </w:p>
        </w:tc>
        <w:tc>
          <w:tcPr>
            <w:tcW w:w="1311"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$16,786,547</w:t>
            </w:r>
          </w:p>
        </w:tc>
        <w:tc>
          <w:tcPr>
            <w:tcW w:w="1400" w:type="dxa"/>
            <w:tcBorders>
              <w:top w:val="nil"/>
              <w:left w:val="nil"/>
              <w:bottom w:val="single" w:sz="4" w:space="0" w:color="auto"/>
              <w:right w:val="single" w:sz="4" w:space="0" w:color="auto"/>
            </w:tcBorders>
            <w:shd w:val="clear" w:color="auto" w:fill="auto"/>
            <w:noWrap/>
            <w:vAlign w:val="bottom"/>
          </w:tcPr>
          <w:p w:rsidR="00F657A5" w:rsidRPr="00733262" w:rsidRDefault="00F657A5" w:rsidP="00FA7D72">
            <w:pPr>
              <w:spacing w:after="0" w:line="240" w:lineRule="auto"/>
              <w:jc w:val="right"/>
              <w:rPr>
                <w:rFonts w:ascii="Arial" w:hAnsi="Arial" w:cs="Arial"/>
                <w:sz w:val="18"/>
                <w:szCs w:val="18"/>
              </w:rPr>
            </w:pPr>
            <w:r w:rsidRPr="00733262">
              <w:rPr>
                <w:rFonts w:ascii="Arial" w:hAnsi="Arial" w:cs="Arial"/>
                <w:sz w:val="18"/>
                <w:szCs w:val="18"/>
              </w:rPr>
              <w:t>$22,556,298</w:t>
            </w:r>
          </w:p>
        </w:tc>
      </w:tr>
    </w:tbl>
    <w:p w:rsidR="00F657A5" w:rsidRPr="00F657A5" w:rsidRDefault="00F657A5" w:rsidP="00F657A5">
      <w:pPr>
        <w:spacing w:before="120" w:after="120" w:line="240" w:lineRule="auto"/>
        <w:jc w:val="both"/>
        <w:rPr>
          <w:rFonts w:ascii="Arial" w:hAnsi="Arial" w:cs="Arial"/>
          <w:lang w:val="es-ES_tradnl"/>
        </w:rPr>
      </w:pPr>
    </w:p>
    <w:p w:rsidR="00634F17" w:rsidRDefault="00F657A5" w:rsidP="00E54144">
      <w:pPr>
        <w:pStyle w:val="ListParagraph"/>
        <w:numPr>
          <w:ilvl w:val="1"/>
          <w:numId w:val="16"/>
        </w:numPr>
        <w:spacing w:before="120" w:after="120" w:line="240" w:lineRule="auto"/>
        <w:ind w:left="720"/>
        <w:contextualSpacing w:val="0"/>
        <w:jc w:val="both"/>
        <w:rPr>
          <w:rFonts w:ascii="Arial" w:hAnsi="Arial" w:cs="Arial"/>
          <w:lang w:val="es-ES_tradnl"/>
        </w:rPr>
      </w:pPr>
      <w:r w:rsidRPr="00F657A5">
        <w:rPr>
          <w:rFonts w:ascii="Arial" w:hAnsi="Arial" w:cs="Arial"/>
          <w:lang w:val="es-ES_tradnl"/>
        </w:rPr>
        <w:t>Estos valores de beneficios y costos fueron a formar partes de diferentes tablas de flujo de fondos que pueden consultarse en las hojas de cálculo Excel que acompañan este trabajo. El análisis de sensibilidad consideró los casos de</w:t>
      </w:r>
      <w:r>
        <w:rPr>
          <w:rFonts w:ascii="Arial" w:hAnsi="Arial" w:cs="Arial"/>
          <w:lang w:val="es-ES_tradnl"/>
        </w:rPr>
        <w:t>:</w:t>
      </w:r>
    </w:p>
    <w:p w:rsidR="00F657A5" w:rsidRPr="00E54144" w:rsidRDefault="00F657A5" w:rsidP="00E54144">
      <w:pPr>
        <w:pStyle w:val="ListParagraph"/>
        <w:numPr>
          <w:ilvl w:val="2"/>
          <w:numId w:val="33"/>
        </w:numPr>
        <w:spacing w:before="120" w:after="120" w:line="240" w:lineRule="auto"/>
        <w:ind w:hanging="360"/>
        <w:contextualSpacing w:val="0"/>
        <w:jc w:val="both"/>
        <w:rPr>
          <w:rFonts w:ascii="Arial" w:hAnsi="Arial" w:cs="Arial"/>
          <w:szCs w:val="24"/>
          <w:lang w:val="es-ES_tradnl"/>
        </w:rPr>
      </w:pPr>
      <w:r w:rsidRPr="00E54144">
        <w:rPr>
          <w:rFonts w:ascii="Arial" w:hAnsi="Arial" w:cs="Arial"/>
          <w:szCs w:val="24"/>
          <w:lang w:val="es-ES_tradnl"/>
        </w:rPr>
        <w:t>Primaria y secundaria con incremento en promoción de un punto porcentual y multiplicador por beneficio de menor criminalidad de 4 veces el costo (M4), considerado entre las edades de 12 a 14 años;</w:t>
      </w:r>
    </w:p>
    <w:p w:rsidR="00F657A5" w:rsidRPr="00E54144" w:rsidRDefault="00F657A5" w:rsidP="00E54144">
      <w:pPr>
        <w:pStyle w:val="ListParagraph"/>
        <w:numPr>
          <w:ilvl w:val="2"/>
          <w:numId w:val="33"/>
        </w:numPr>
        <w:spacing w:before="120" w:after="120" w:line="240" w:lineRule="auto"/>
        <w:ind w:hanging="360"/>
        <w:contextualSpacing w:val="0"/>
        <w:jc w:val="both"/>
        <w:rPr>
          <w:rFonts w:ascii="Arial" w:hAnsi="Arial" w:cs="Arial"/>
          <w:szCs w:val="24"/>
          <w:lang w:val="es-ES_tradnl"/>
        </w:rPr>
      </w:pPr>
      <w:r w:rsidRPr="00E54144">
        <w:rPr>
          <w:rFonts w:ascii="Arial" w:hAnsi="Arial" w:cs="Arial"/>
          <w:szCs w:val="24"/>
          <w:lang w:val="es-ES_tradnl"/>
        </w:rPr>
        <w:t>Escenario Base, ya descrito, con promociones de 2 puntos porcentuales y M6;</w:t>
      </w:r>
    </w:p>
    <w:p w:rsidR="00F657A5" w:rsidRPr="00E54144" w:rsidRDefault="00F657A5" w:rsidP="00E54144">
      <w:pPr>
        <w:pStyle w:val="ListParagraph"/>
        <w:numPr>
          <w:ilvl w:val="2"/>
          <w:numId w:val="33"/>
        </w:numPr>
        <w:spacing w:before="120" w:after="120" w:line="240" w:lineRule="auto"/>
        <w:ind w:hanging="360"/>
        <w:contextualSpacing w:val="0"/>
        <w:jc w:val="both"/>
        <w:rPr>
          <w:rFonts w:ascii="Arial" w:hAnsi="Arial" w:cs="Arial"/>
          <w:szCs w:val="24"/>
          <w:lang w:val="es-ES_tradnl"/>
        </w:rPr>
      </w:pPr>
      <w:r w:rsidRPr="00E54144">
        <w:rPr>
          <w:rFonts w:ascii="Arial" w:hAnsi="Arial" w:cs="Arial"/>
          <w:szCs w:val="24"/>
          <w:lang w:val="es-ES_tradnl"/>
        </w:rPr>
        <w:t>Primaria con dos puntos porcentuales y secundaria con 4 p.p. y un multiplicador de 6;</w:t>
      </w:r>
    </w:p>
    <w:p w:rsidR="00F657A5" w:rsidRPr="00E54144" w:rsidRDefault="00F657A5" w:rsidP="00E54144">
      <w:pPr>
        <w:pStyle w:val="ListParagraph"/>
        <w:numPr>
          <w:ilvl w:val="2"/>
          <w:numId w:val="33"/>
        </w:numPr>
        <w:spacing w:before="120" w:after="120" w:line="240" w:lineRule="auto"/>
        <w:ind w:hanging="360"/>
        <w:contextualSpacing w:val="0"/>
        <w:jc w:val="both"/>
        <w:rPr>
          <w:rFonts w:ascii="Arial" w:hAnsi="Arial" w:cs="Arial"/>
          <w:szCs w:val="24"/>
          <w:lang w:val="es-ES_tradnl"/>
        </w:rPr>
      </w:pPr>
      <w:r w:rsidRPr="00E54144">
        <w:rPr>
          <w:rFonts w:ascii="Arial" w:hAnsi="Arial" w:cs="Arial"/>
          <w:szCs w:val="24"/>
          <w:lang w:val="es-ES_tradnl"/>
        </w:rPr>
        <w:t>Primaria con 2 p.p. secundaria con 4 p.p. y multiplicador M8.</w:t>
      </w:r>
    </w:p>
    <w:p w:rsidR="00F657A5" w:rsidRDefault="003B0063" w:rsidP="003B0063">
      <w:pPr>
        <w:pStyle w:val="ListParagraph"/>
        <w:numPr>
          <w:ilvl w:val="1"/>
          <w:numId w:val="16"/>
        </w:numPr>
        <w:spacing w:before="120" w:after="120" w:line="240" w:lineRule="auto"/>
        <w:ind w:left="720"/>
        <w:contextualSpacing w:val="0"/>
        <w:jc w:val="both"/>
        <w:rPr>
          <w:rFonts w:ascii="Arial" w:hAnsi="Arial" w:cs="Arial"/>
          <w:lang w:val="es-ES_tradnl"/>
        </w:rPr>
      </w:pPr>
      <w:r w:rsidRPr="003B0063">
        <w:rPr>
          <w:rFonts w:ascii="Arial" w:hAnsi="Arial" w:cs="Arial"/>
          <w:lang w:val="es-ES_tradnl"/>
        </w:rPr>
        <w:t>En la bibliografía los proyectos sociales de esta naturaleza se evalúan con una tasa de descuento del 4% al 5%</w:t>
      </w:r>
      <w:ins w:id="386" w:author="Carlos Gargiulo" w:date="2016-10-07T14:24:00Z">
        <w:r w:rsidR="00985014">
          <w:rPr>
            <w:rStyle w:val="FootnoteReference"/>
            <w:rFonts w:ascii="Arial" w:hAnsi="Arial" w:cs="Arial"/>
            <w:lang w:val="es-ES_tradnl"/>
          </w:rPr>
          <w:footnoteReference w:id="12"/>
        </w:r>
      </w:ins>
      <w:ins w:id="406" w:author="Inter-American Development Bank" w:date="2016-10-07T16:55:00Z">
        <w:r w:rsidR="00C451E1">
          <w:rPr>
            <w:rFonts w:ascii="Arial" w:hAnsi="Arial" w:cs="Arial"/>
            <w:lang w:val="es-ES_tradnl"/>
          </w:rPr>
          <w:t xml:space="preserve"> </w:t>
        </w:r>
      </w:ins>
      <w:ins w:id="407" w:author="Carlos Gargiulo" w:date="2016-10-07T14:53:00Z">
        <w:r w:rsidR="00A90831">
          <w:rPr>
            <w:rStyle w:val="FootnoteReference"/>
            <w:rFonts w:ascii="Arial" w:hAnsi="Arial" w:cs="Arial"/>
            <w:lang w:val="es-ES_tradnl"/>
          </w:rPr>
          <w:footnoteReference w:id="13"/>
        </w:r>
      </w:ins>
      <w:ins w:id="436" w:author="Inter-American Development Bank" w:date="2016-10-07T16:55:00Z">
        <w:r w:rsidR="00C451E1">
          <w:rPr>
            <w:rFonts w:ascii="Arial" w:hAnsi="Arial" w:cs="Arial"/>
            <w:lang w:val="es-ES_tradnl"/>
          </w:rPr>
          <w:t xml:space="preserve"> </w:t>
        </w:r>
      </w:ins>
      <w:ins w:id="437" w:author="Carlos Gargiulo" w:date="2016-10-07T15:08:00Z">
        <w:r w:rsidR="00A90831">
          <w:rPr>
            <w:rStyle w:val="FootnoteReference"/>
            <w:rFonts w:ascii="Arial" w:hAnsi="Arial" w:cs="Arial"/>
            <w:lang w:val="es-ES_tradnl"/>
          </w:rPr>
          <w:footnoteReference w:id="14"/>
        </w:r>
      </w:ins>
      <w:r w:rsidRPr="003B0063">
        <w:rPr>
          <w:rFonts w:ascii="Arial" w:hAnsi="Arial" w:cs="Arial"/>
          <w:lang w:val="es-ES_tradnl"/>
        </w:rPr>
        <w:t>, de allí que se adicionó al análisis de sensibilidad las tasas de 5%, 10% y la tasa sugerida por el BID del 12%. Los resultados obtenidos se resumen en la Tabla 21</w:t>
      </w:r>
      <w:r>
        <w:rPr>
          <w:rFonts w:ascii="Arial" w:hAnsi="Arial" w:cs="Arial"/>
          <w:lang w:val="es-ES_tradnl"/>
        </w:rPr>
        <w:t>.</w:t>
      </w:r>
    </w:p>
    <w:tbl>
      <w:tblPr>
        <w:tblW w:w="9469" w:type="dxa"/>
        <w:jc w:val="center"/>
        <w:tblCellMar>
          <w:left w:w="70" w:type="dxa"/>
          <w:right w:w="70" w:type="dxa"/>
        </w:tblCellMar>
        <w:tblLook w:val="04A0" w:firstRow="1" w:lastRow="0" w:firstColumn="1" w:lastColumn="0" w:noHBand="0" w:noVBand="1"/>
      </w:tblPr>
      <w:tblGrid>
        <w:gridCol w:w="3455"/>
        <w:gridCol w:w="1086"/>
        <w:gridCol w:w="1010"/>
        <w:gridCol w:w="1306"/>
        <w:gridCol w:w="1306"/>
        <w:gridCol w:w="1306"/>
      </w:tblGrid>
      <w:tr w:rsidR="003B0063" w:rsidRPr="009F1A17" w:rsidTr="003B0063">
        <w:trPr>
          <w:trHeight w:val="255"/>
          <w:jc w:val="center"/>
        </w:trPr>
        <w:tc>
          <w:tcPr>
            <w:tcW w:w="5551" w:type="dxa"/>
            <w:gridSpan w:val="3"/>
            <w:tcBorders>
              <w:top w:val="nil"/>
              <w:left w:val="nil"/>
              <w:bottom w:val="nil"/>
              <w:right w:val="nil"/>
            </w:tcBorders>
            <w:shd w:val="clear" w:color="auto" w:fill="auto"/>
            <w:noWrap/>
            <w:vAlign w:val="bottom"/>
            <w:hideMark/>
          </w:tcPr>
          <w:p w:rsidR="003B0063" w:rsidRPr="00733262" w:rsidRDefault="003B0063" w:rsidP="00FA7D72">
            <w:pPr>
              <w:spacing w:after="0" w:line="240" w:lineRule="auto"/>
              <w:rPr>
                <w:rFonts w:ascii="Arial" w:eastAsia="Times New Roman" w:hAnsi="Arial" w:cs="Arial"/>
                <w:b/>
                <w:bCs/>
                <w:sz w:val="24"/>
                <w:szCs w:val="24"/>
                <w:lang w:val="es-ES_tradnl" w:eastAsia="es-ES_tradnl"/>
              </w:rPr>
            </w:pPr>
            <w:r w:rsidRPr="003B0063">
              <w:rPr>
                <w:rFonts w:ascii="Arial" w:eastAsia="Times New Roman" w:hAnsi="Arial" w:cs="Arial"/>
                <w:b/>
                <w:bCs/>
                <w:sz w:val="18"/>
                <w:szCs w:val="24"/>
                <w:lang w:val="es-ES_tradnl" w:eastAsia="es-ES_tradnl"/>
              </w:rPr>
              <w:t xml:space="preserve">Tabla 21: Razón de VP(Beneficios)/VP(Costos) </w:t>
            </w:r>
          </w:p>
        </w:tc>
        <w:tc>
          <w:tcPr>
            <w:tcW w:w="1306" w:type="dxa"/>
            <w:tcBorders>
              <w:top w:val="nil"/>
              <w:left w:val="nil"/>
              <w:bottom w:val="nil"/>
              <w:right w:val="nil"/>
            </w:tcBorders>
          </w:tcPr>
          <w:p w:rsidR="003B0063" w:rsidRPr="00733262" w:rsidRDefault="003B0063" w:rsidP="00FA7D72">
            <w:pPr>
              <w:spacing w:after="0" w:line="240" w:lineRule="auto"/>
              <w:rPr>
                <w:rFonts w:ascii="Arial" w:eastAsia="Times New Roman" w:hAnsi="Arial" w:cs="Arial"/>
                <w:sz w:val="24"/>
                <w:szCs w:val="24"/>
                <w:lang w:val="es-ES_tradnl" w:eastAsia="es-ES_tradnl"/>
              </w:rPr>
            </w:pPr>
          </w:p>
        </w:tc>
        <w:tc>
          <w:tcPr>
            <w:tcW w:w="1306" w:type="dxa"/>
            <w:tcBorders>
              <w:top w:val="nil"/>
              <w:left w:val="nil"/>
              <w:bottom w:val="nil"/>
              <w:right w:val="nil"/>
            </w:tcBorders>
            <w:shd w:val="clear" w:color="auto" w:fill="auto"/>
            <w:noWrap/>
            <w:vAlign w:val="bottom"/>
            <w:hideMark/>
          </w:tcPr>
          <w:p w:rsidR="003B0063" w:rsidRPr="00733262" w:rsidRDefault="003B0063" w:rsidP="00FA7D72">
            <w:pPr>
              <w:spacing w:after="0" w:line="240" w:lineRule="auto"/>
              <w:rPr>
                <w:rFonts w:ascii="Arial" w:eastAsia="Times New Roman" w:hAnsi="Arial" w:cs="Arial"/>
                <w:sz w:val="24"/>
                <w:szCs w:val="24"/>
                <w:lang w:val="es-ES_tradnl" w:eastAsia="es-ES_tradnl"/>
              </w:rPr>
            </w:pPr>
          </w:p>
        </w:tc>
        <w:tc>
          <w:tcPr>
            <w:tcW w:w="1306" w:type="dxa"/>
            <w:tcBorders>
              <w:top w:val="nil"/>
              <w:left w:val="nil"/>
              <w:bottom w:val="nil"/>
              <w:right w:val="nil"/>
            </w:tcBorders>
            <w:shd w:val="clear" w:color="auto" w:fill="auto"/>
            <w:noWrap/>
            <w:vAlign w:val="bottom"/>
            <w:hideMark/>
          </w:tcPr>
          <w:p w:rsidR="003B0063" w:rsidRPr="00733262" w:rsidRDefault="003B0063" w:rsidP="00FA7D72">
            <w:pPr>
              <w:spacing w:after="0" w:line="240" w:lineRule="auto"/>
              <w:rPr>
                <w:rFonts w:ascii="Arial" w:eastAsia="Times New Roman" w:hAnsi="Arial" w:cs="Arial"/>
                <w:sz w:val="24"/>
                <w:szCs w:val="24"/>
                <w:lang w:val="es-ES_tradnl" w:eastAsia="es-ES_tradnl"/>
              </w:rPr>
            </w:pPr>
          </w:p>
        </w:tc>
      </w:tr>
      <w:tr w:rsidR="003B0063" w:rsidRPr="009F1A17" w:rsidTr="003B0063">
        <w:trPr>
          <w:trHeight w:val="255"/>
          <w:jc w:val="center"/>
        </w:trPr>
        <w:tc>
          <w:tcPr>
            <w:tcW w:w="3455" w:type="dxa"/>
            <w:tcBorders>
              <w:top w:val="single" w:sz="4" w:space="0" w:color="auto"/>
              <w:left w:val="single" w:sz="4" w:space="0" w:color="auto"/>
              <w:bottom w:val="nil"/>
              <w:right w:val="single" w:sz="4" w:space="0" w:color="auto"/>
            </w:tcBorders>
            <w:shd w:val="clear" w:color="auto" w:fill="auto"/>
            <w:noWrap/>
            <w:vAlign w:val="bottom"/>
            <w:hideMark/>
          </w:tcPr>
          <w:p w:rsidR="003B0063" w:rsidRPr="00733262" w:rsidRDefault="003B0063"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086" w:type="dxa"/>
            <w:tcBorders>
              <w:top w:val="single" w:sz="4" w:space="0" w:color="auto"/>
              <w:left w:val="nil"/>
              <w:bottom w:val="nil"/>
              <w:right w:val="single" w:sz="4" w:space="0" w:color="auto"/>
            </w:tcBorders>
            <w:shd w:val="clear" w:color="auto" w:fill="auto"/>
            <w:noWrap/>
            <w:vAlign w:val="bottom"/>
            <w:hideMark/>
          </w:tcPr>
          <w:p w:rsidR="003B0063" w:rsidRPr="00733262" w:rsidRDefault="003B0063"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Tasa de</w:t>
            </w:r>
          </w:p>
        </w:tc>
        <w:tc>
          <w:tcPr>
            <w:tcW w:w="4928" w:type="dxa"/>
            <w:gridSpan w:val="4"/>
            <w:tcBorders>
              <w:top w:val="single" w:sz="4" w:space="0" w:color="auto"/>
              <w:left w:val="nil"/>
              <w:bottom w:val="single" w:sz="4" w:space="0" w:color="auto"/>
              <w:right w:val="single" w:sz="4" w:space="0" w:color="000000"/>
            </w:tcBorders>
          </w:tcPr>
          <w:p w:rsidR="003B0063" w:rsidRPr="00733262" w:rsidRDefault="003B0063"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Beneficio por menor intervención judicial</w:t>
            </w:r>
          </w:p>
        </w:tc>
      </w:tr>
      <w:tr w:rsidR="003B0063" w:rsidRPr="00733262" w:rsidTr="003B0063">
        <w:trPr>
          <w:trHeight w:val="255"/>
          <w:jc w:val="center"/>
        </w:trPr>
        <w:tc>
          <w:tcPr>
            <w:tcW w:w="3455" w:type="dxa"/>
            <w:tcBorders>
              <w:top w:val="nil"/>
              <w:left w:val="single" w:sz="4" w:space="0" w:color="auto"/>
              <w:bottom w:val="single" w:sz="4" w:space="0" w:color="auto"/>
              <w:right w:val="single" w:sz="4" w:space="0" w:color="auto"/>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Incremento en tasa de Promoción</w:t>
            </w:r>
          </w:p>
        </w:tc>
        <w:tc>
          <w:tcPr>
            <w:tcW w:w="1086" w:type="dxa"/>
            <w:tcBorders>
              <w:top w:val="nil"/>
              <w:left w:val="nil"/>
              <w:bottom w:val="single" w:sz="4" w:space="0" w:color="auto"/>
              <w:right w:val="single" w:sz="4" w:space="0" w:color="auto"/>
            </w:tcBorders>
            <w:shd w:val="clear" w:color="auto" w:fill="auto"/>
            <w:noWrap/>
            <w:vAlign w:val="bottom"/>
            <w:hideMark/>
          </w:tcPr>
          <w:p w:rsidR="003B0063" w:rsidRPr="00733262" w:rsidRDefault="003B0063"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descuento</w:t>
            </w:r>
          </w:p>
        </w:tc>
        <w:tc>
          <w:tcPr>
            <w:tcW w:w="1010" w:type="dxa"/>
            <w:tcBorders>
              <w:top w:val="nil"/>
              <w:left w:val="nil"/>
              <w:bottom w:val="nil"/>
              <w:right w:val="nil"/>
            </w:tcBorders>
            <w:shd w:val="clear" w:color="auto" w:fill="auto"/>
            <w:noWrap/>
            <w:vAlign w:val="bottom"/>
            <w:hideMark/>
          </w:tcPr>
          <w:p w:rsidR="003B0063" w:rsidRPr="00733262" w:rsidRDefault="003B0063" w:rsidP="00FA7D72">
            <w:pPr>
              <w:spacing w:after="0" w:line="240" w:lineRule="auto"/>
              <w:jc w:val="center"/>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Multip. 4</w:t>
            </w:r>
          </w:p>
        </w:tc>
        <w:tc>
          <w:tcPr>
            <w:tcW w:w="1306" w:type="dxa"/>
            <w:tcBorders>
              <w:top w:val="nil"/>
              <w:left w:val="nil"/>
              <w:bottom w:val="nil"/>
              <w:right w:val="nil"/>
            </w:tcBorders>
            <w:vAlign w:val="bottom"/>
          </w:tcPr>
          <w:p w:rsidR="003B0063" w:rsidRPr="00733262" w:rsidRDefault="003B0063" w:rsidP="00FA7D72">
            <w:pPr>
              <w:spacing w:after="0" w:line="240" w:lineRule="auto"/>
              <w:jc w:val="center"/>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Multip. 5</w:t>
            </w:r>
          </w:p>
        </w:tc>
        <w:tc>
          <w:tcPr>
            <w:tcW w:w="1306" w:type="dxa"/>
            <w:tcBorders>
              <w:top w:val="nil"/>
              <w:left w:val="nil"/>
              <w:bottom w:val="nil"/>
              <w:right w:val="nil"/>
            </w:tcBorders>
            <w:shd w:val="clear" w:color="auto" w:fill="auto"/>
            <w:noWrap/>
            <w:vAlign w:val="bottom"/>
            <w:hideMark/>
          </w:tcPr>
          <w:p w:rsidR="003B0063" w:rsidRPr="00733262" w:rsidRDefault="003B0063" w:rsidP="00FA7D72">
            <w:pPr>
              <w:spacing w:after="0" w:line="240" w:lineRule="auto"/>
              <w:jc w:val="center"/>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Multip. 6</w:t>
            </w:r>
          </w:p>
        </w:tc>
        <w:tc>
          <w:tcPr>
            <w:tcW w:w="1306" w:type="dxa"/>
            <w:tcBorders>
              <w:top w:val="nil"/>
              <w:left w:val="nil"/>
              <w:bottom w:val="nil"/>
              <w:right w:val="single" w:sz="4" w:space="0" w:color="auto"/>
            </w:tcBorders>
            <w:shd w:val="clear" w:color="auto" w:fill="auto"/>
            <w:noWrap/>
            <w:vAlign w:val="bottom"/>
            <w:hideMark/>
          </w:tcPr>
          <w:p w:rsidR="003B0063" w:rsidRPr="00733262" w:rsidRDefault="003B0063" w:rsidP="00FA7D72">
            <w:pPr>
              <w:spacing w:after="0" w:line="240" w:lineRule="auto"/>
              <w:jc w:val="center"/>
              <w:rPr>
                <w:rFonts w:ascii="Arial" w:eastAsia="Times New Roman" w:hAnsi="Arial" w:cs="Arial"/>
                <w:b/>
                <w:bCs/>
                <w:sz w:val="18"/>
                <w:szCs w:val="18"/>
                <w:lang w:val="es-ES_tradnl" w:eastAsia="es-ES_tradnl"/>
              </w:rPr>
            </w:pPr>
            <w:r w:rsidRPr="00733262">
              <w:rPr>
                <w:rFonts w:ascii="Arial" w:eastAsia="Times New Roman" w:hAnsi="Arial" w:cs="Arial"/>
                <w:b/>
                <w:bCs/>
                <w:sz w:val="18"/>
                <w:szCs w:val="18"/>
                <w:lang w:val="es-ES_tradnl" w:eastAsia="es-ES_tradnl"/>
              </w:rPr>
              <w:t>Multip. 8</w:t>
            </w:r>
          </w:p>
        </w:tc>
      </w:tr>
      <w:tr w:rsidR="003B0063" w:rsidRPr="00733262" w:rsidTr="003B0063">
        <w:trPr>
          <w:trHeight w:val="255"/>
          <w:jc w:val="center"/>
        </w:trPr>
        <w:tc>
          <w:tcPr>
            <w:tcW w:w="3455" w:type="dxa"/>
            <w:tcBorders>
              <w:top w:val="single" w:sz="4" w:space="0" w:color="auto"/>
              <w:left w:val="single" w:sz="4" w:space="0" w:color="auto"/>
              <w:bottom w:val="nil"/>
              <w:right w:val="single" w:sz="4" w:space="0" w:color="auto"/>
            </w:tcBorders>
            <w:shd w:val="clear" w:color="auto" w:fill="auto"/>
            <w:noWrap/>
            <w:vAlign w:val="bottom"/>
            <w:hideMark/>
          </w:tcPr>
          <w:p w:rsidR="003B0063" w:rsidRPr="00733262" w:rsidRDefault="003B0063"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086" w:type="dxa"/>
            <w:tcBorders>
              <w:top w:val="nil"/>
              <w:left w:val="nil"/>
              <w:bottom w:val="nil"/>
              <w:right w:val="nil"/>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5%</w:t>
            </w:r>
          </w:p>
        </w:tc>
        <w:tc>
          <w:tcPr>
            <w:tcW w:w="1010" w:type="dxa"/>
            <w:tcBorders>
              <w:top w:val="single" w:sz="4" w:space="0" w:color="auto"/>
              <w:left w:val="single" w:sz="4" w:space="0" w:color="auto"/>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 xml:space="preserve">1.23 </w:t>
            </w:r>
          </w:p>
        </w:tc>
        <w:tc>
          <w:tcPr>
            <w:tcW w:w="1306" w:type="dxa"/>
            <w:tcBorders>
              <w:top w:val="single" w:sz="4" w:space="0" w:color="auto"/>
              <w:left w:val="nil"/>
              <w:bottom w:val="nil"/>
              <w:right w:val="nil"/>
            </w:tcBorders>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1.43</w:t>
            </w:r>
          </w:p>
        </w:tc>
        <w:tc>
          <w:tcPr>
            <w:tcW w:w="1306" w:type="dxa"/>
            <w:tcBorders>
              <w:top w:val="single" w:sz="4" w:space="0" w:color="auto"/>
              <w:left w:val="nil"/>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 xml:space="preserve">1.63 </w:t>
            </w:r>
          </w:p>
        </w:tc>
        <w:tc>
          <w:tcPr>
            <w:tcW w:w="1306" w:type="dxa"/>
            <w:tcBorders>
              <w:top w:val="single" w:sz="4" w:space="0" w:color="auto"/>
              <w:left w:val="nil"/>
              <w:bottom w:val="nil"/>
              <w:right w:val="single" w:sz="4" w:space="0" w:color="auto"/>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 xml:space="preserve">2.03 </w:t>
            </w:r>
          </w:p>
        </w:tc>
      </w:tr>
      <w:tr w:rsidR="003B0063" w:rsidRPr="00733262" w:rsidTr="003B0063">
        <w:trPr>
          <w:trHeight w:val="255"/>
          <w:jc w:val="center"/>
        </w:trPr>
        <w:tc>
          <w:tcPr>
            <w:tcW w:w="3455" w:type="dxa"/>
            <w:tcBorders>
              <w:top w:val="nil"/>
              <w:left w:val="single" w:sz="4" w:space="0" w:color="auto"/>
              <w:bottom w:val="nil"/>
              <w:right w:val="single" w:sz="4" w:space="0" w:color="auto"/>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 p.p. de Incremento en 1ria y 2ria</w:t>
            </w:r>
          </w:p>
        </w:tc>
        <w:tc>
          <w:tcPr>
            <w:tcW w:w="1086" w:type="dxa"/>
            <w:tcBorders>
              <w:top w:val="nil"/>
              <w:left w:val="nil"/>
              <w:bottom w:val="nil"/>
              <w:right w:val="nil"/>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10%</w:t>
            </w:r>
          </w:p>
        </w:tc>
        <w:tc>
          <w:tcPr>
            <w:tcW w:w="1010" w:type="dxa"/>
            <w:tcBorders>
              <w:top w:val="nil"/>
              <w:left w:val="single" w:sz="4" w:space="0" w:color="auto"/>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color w:val="FF0000"/>
                <w:sz w:val="18"/>
                <w:szCs w:val="18"/>
              </w:rPr>
            </w:pPr>
            <w:r w:rsidRPr="00733262">
              <w:rPr>
                <w:rFonts w:ascii="Arial" w:hAnsi="Arial" w:cs="Arial"/>
                <w:color w:val="FF0000"/>
                <w:sz w:val="18"/>
                <w:szCs w:val="18"/>
              </w:rPr>
              <w:t xml:space="preserve">0.92 </w:t>
            </w:r>
          </w:p>
        </w:tc>
        <w:tc>
          <w:tcPr>
            <w:tcW w:w="1306" w:type="dxa"/>
            <w:tcBorders>
              <w:top w:val="nil"/>
              <w:left w:val="nil"/>
              <w:bottom w:val="nil"/>
              <w:right w:val="nil"/>
            </w:tcBorders>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1.06</w:t>
            </w:r>
          </w:p>
        </w:tc>
        <w:tc>
          <w:tcPr>
            <w:tcW w:w="1306" w:type="dxa"/>
            <w:tcBorders>
              <w:top w:val="nil"/>
              <w:left w:val="nil"/>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 xml:space="preserve">1.20 </w:t>
            </w:r>
          </w:p>
        </w:tc>
        <w:tc>
          <w:tcPr>
            <w:tcW w:w="1306" w:type="dxa"/>
            <w:tcBorders>
              <w:top w:val="nil"/>
              <w:left w:val="nil"/>
              <w:bottom w:val="nil"/>
              <w:right w:val="single" w:sz="4" w:space="0" w:color="auto"/>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 xml:space="preserve">1.49 </w:t>
            </w:r>
          </w:p>
        </w:tc>
      </w:tr>
      <w:tr w:rsidR="003B0063" w:rsidRPr="00733262" w:rsidTr="003B0063">
        <w:trPr>
          <w:trHeight w:val="255"/>
          <w:jc w:val="center"/>
        </w:trPr>
        <w:tc>
          <w:tcPr>
            <w:tcW w:w="3455" w:type="dxa"/>
            <w:tcBorders>
              <w:top w:val="nil"/>
              <w:left w:val="single" w:sz="4" w:space="0" w:color="auto"/>
              <w:bottom w:val="single" w:sz="4" w:space="0" w:color="auto"/>
              <w:right w:val="single" w:sz="4" w:space="0" w:color="auto"/>
            </w:tcBorders>
            <w:shd w:val="clear" w:color="auto" w:fill="auto"/>
            <w:noWrap/>
            <w:vAlign w:val="bottom"/>
            <w:hideMark/>
          </w:tcPr>
          <w:p w:rsidR="003B0063" w:rsidRPr="00733262" w:rsidRDefault="003B0063"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086" w:type="dxa"/>
            <w:tcBorders>
              <w:top w:val="nil"/>
              <w:left w:val="nil"/>
              <w:bottom w:val="single" w:sz="4" w:space="0" w:color="auto"/>
              <w:right w:val="nil"/>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12%</w:t>
            </w:r>
          </w:p>
        </w:tc>
        <w:tc>
          <w:tcPr>
            <w:tcW w:w="1010" w:type="dxa"/>
            <w:tcBorders>
              <w:top w:val="nil"/>
              <w:left w:val="single" w:sz="4" w:space="0" w:color="auto"/>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color w:val="FF0000"/>
                <w:sz w:val="18"/>
                <w:szCs w:val="18"/>
              </w:rPr>
            </w:pPr>
            <w:r w:rsidRPr="00733262">
              <w:rPr>
                <w:rFonts w:ascii="Arial" w:hAnsi="Arial" w:cs="Arial"/>
                <w:color w:val="FF0000"/>
                <w:sz w:val="18"/>
                <w:szCs w:val="18"/>
              </w:rPr>
              <w:t xml:space="preserve">0.81 </w:t>
            </w:r>
          </w:p>
        </w:tc>
        <w:tc>
          <w:tcPr>
            <w:tcW w:w="1306" w:type="dxa"/>
            <w:tcBorders>
              <w:top w:val="nil"/>
              <w:left w:val="nil"/>
              <w:bottom w:val="nil"/>
              <w:right w:val="nil"/>
            </w:tcBorders>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color w:val="FF0000"/>
                <w:sz w:val="18"/>
                <w:szCs w:val="18"/>
              </w:rPr>
              <w:t>0.94</w:t>
            </w:r>
          </w:p>
        </w:tc>
        <w:tc>
          <w:tcPr>
            <w:tcW w:w="1306" w:type="dxa"/>
            <w:tcBorders>
              <w:top w:val="nil"/>
              <w:left w:val="nil"/>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 xml:space="preserve">1.06 </w:t>
            </w:r>
          </w:p>
        </w:tc>
        <w:tc>
          <w:tcPr>
            <w:tcW w:w="1306" w:type="dxa"/>
            <w:tcBorders>
              <w:top w:val="nil"/>
              <w:left w:val="nil"/>
              <w:bottom w:val="nil"/>
              <w:right w:val="single" w:sz="4" w:space="0" w:color="auto"/>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 xml:space="preserve">1.31 </w:t>
            </w:r>
          </w:p>
        </w:tc>
      </w:tr>
      <w:tr w:rsidR="003B0063" w:rsidRPr="00733262" w:rsidTr="003B0063">
        <w:trPr>
          <w:trHeight w:val="255"/>
          <w:jc w:val="center"/>
        </w:trPr>
        <w:tc>
          <w:tcPr>
            <w:tcW w:w="3455" w:type="dxa"/>
            <w:tcBorders>
              <w:top w:val="single" w:sz="4" w:space="0" w:color="auto"/>
              <w:left w:val="single" w:sz="4" w:space="0" w:color="auto"/>
              <w:bottom w:val="nil"/>
              <w:right w:val="single" w:sz="4" w:space="0" w:color="auto"/>
            </w:tcBorders>
            <w:shd w:val="clear" w:color="auto" w:fill="auto"/>
            <w:noWrap/>
            <w:vAlign w:val="bottom"/>
            <w:hideMark/>
          </w:tcPr>
          <w:p w:rsidR="003B0063" w:rsidRPr="00733262" w:rsidRDefault="003B0063"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086" w:type="dxa"/>
            <w:tcBorders>
              <w:top w:val="nil"/>
              <w:left w:val="nil"/>
              <w:bottom w:val="nil"/>
              <w:right w:val="nil"/>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5%</w:t>
            </w:r>
          </w:p>
        </w:tc>
        <w:tc>
          <w:tcPr>
            <w:tcW w:w="1010" w:type="dxa"/>
            <w:tcBorders>
              <w:top w:val="single" w:sz="4" w:space="0" w:color="auto"/>
              <w:left w:val="single" w:sz="4" w:space="0" w:color="auto"/>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1.29</w:t>
            </w:r>
          </w:p>
        </w:tc>
        <w:tc>
          <w:tcPr>
            <w:tcW w:w="1306" w:type="dxa"/>
            <w:tcBorders>
              <w:top w:val="single" w:sz="4" w:space="0" w:color="auto"/>
              <w:left w:val="nil"/>
              <w:bottom w:val="nil"/>
              <w:right w:val="nil"/>
            </w:tcBorders>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1.45</w:t>
            </w:r>
          </w:p>
        </w:tc>
        <w:tc>
          <w:tcPr>
            <w:tcW w:w="1306" w:type="dxa"/>
            <w:tcBorders>
              <w:top w:val="single" w:sz="4" w:space="0" w:color="auto"/>
              <w:left w:val="nil"/>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1.61</w:t>
            </w:r>
          </w:p>
        </w:tc>
        <w:tc>
          <w:tcPr>
            <w:tcW w:w="1306" w:type="dxa"/>
            <w:tcBorders>
              <w:top w:val="single" w:sz="4" w:space="0" w:color="auto"/>
              <w:left w:val="nil"/>
              <w:bottom w:val="nil"/>
              <w:right w:val="single" w:sz="4" w:space="0" w:color="auto"/>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1.93</w:t>
            </w:r>
          </w:p>
        </w:tc>
      </w:tr>
      <w:tr w:rsidR="003B0063" w:rsidRPr="00733262" w:rsidTr="003B0063">
        <w:trPr>
          <w:trHeight w:val="255"/>
          <w:jc w:val="center"/>
        </w:trPr>
        <w:tc>
          <w:tcPr>
            <w:tcW w:w="3455" w:type="dxa"/>
            <w:tcBorders>
              <w:top w:val="nil"/>
              <w:left w:val="single" w:sz="4" w:space="0" w:color="auto"/>
              <w:bottom w:val="nil"/>
              <w:right w:val="single" w:sz="4" w:space="0" w:color="auto"/>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 p.p. en 1ria y 2ria</w:t>
            </w:r>
          </w:p>
        </w:tc>
        <w:tc>
          <w:tcPr>
            <w:tcW w:w="1086" w:type="dxa"/>
            <w:tcBorders>
              <w:top w:val="nil"/>
              <w:left w:val="nil"/>
              <w:bottom w:val="nil"/>
              <w:right w:val="nil"/>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10%</w:t>
            </w:r>
          </w:p>
        </w:tc>
        <w:tc>
          <w:tcPr>
            <w:tcW w:w="1010" w:type="dxa"/>
            <w:tcBorders>
              <w:top w:val="nil"/>
              <w:left w:val="single" w:sz="4" w:space="0" w:color="auto"/>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1.02</w:t>
            </w:r>
          </w:p>
        </w:tc>
        <w:tc>
          <w:tcPr>
            <w:tcW w:w="1306" w:type="dxa"/>
            <w:tcBorders>
              <w:top w:val="nil"/>
              <w:left w:val="nil"/>
              <w:bottom w:val="nil"/>
              <w:right w:val="nil"/>
            </w:tcBorders>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1.14</w:t>
            </w:r>
          </w:p>
        </w:tc>
        <w:tc>
          <w:tcPr>
            <w:tcW w:w="1306" w:type="dxa"/>
            <w:tcBorders>
              <w:top w:val="nil"/>
              <w:left w:val="nil"/>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1.26</w:t>
            </w:r>
          </w:p>
        </w:tc>
        <w:tc>
          <w:tcPr>
            <w:tcW w:w="1306" w:type="dxa"/>
            <w:tcBorders>
              <w:top w:val="nil"/>
              <w:left w:val="nil"/>
              <w:bottom w:val="nil"/>
              <w:right w:val="single" w:sz="4" w:space="0" w:color="auto"/>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1.49</w:t>
            </w:r>
          </w:p>
        </w:tc>
      </w:tr>
      <w:tr w:rsidR="003B0063" w:rsidRPr="00733262" w:rsidTr="003B0063">
        <w:trPr>
          <w:trHeight w:val="255"/>
          <w:jc w:val="center"/>
        </w:trPr>
        <w:tc>
          <w:tcPr>
            <w:tcW w:w="3455" w:type="dxa"/>
            <w:tcBorders>
              <w:top w:val="nil"/>
              <w:left w:val="single" w:sz="4" w:space="0" w:color="auto"/>
              <w:bottom w:val="single" w:sz="4" w:space="0" w:color="auto"/>
              <w:right w:val="single" w:sz="4" w:space="0" w:color="auto"/>
            </w:tcBorders>
            <w:shd w:val="clear" w:color="auto" w:fill="auto"/>
            <w:noWrap/>
            <w:vAlign w:val="bottom"/>
            <w:hideMark/>
          </w:tcPr>
          <w:p w:rsidR="003B0063" w:rsidRPr="00733262" w:rsidRDefault="003B0063"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086" w:type="dxa"/>
            <w:tcBorders>
              <w:top w:val="nil"/>
              <w:left w:val="nil"/>
              <w:bottom w:val="single" w:sz="4" w:space="0" w:color="auto"/>
              <w:right w:val="nil"/>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12%</w:t>
            </w:r>
          </w:p>
        </w:tc>
        <w:tc>
          <w:tcPr>
            <w:tcW w:w="1010" w:type="dxa"/>
            <w:tcBorders>
              <w:top w:val="nil"/>
              <w:left w:val="single" w:sz="4" w:space="0" w:color="auto"/>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color w:val="FF0000"/>
                <w:sz w:val="18"/>
                <w:szCs w:val="18"/>
              </w:rPr>
              <w:t>0.92</w:t>
            </w:r>
          </w:p>
        </w:tc>
        <w:tc>
          <w:tcPr>
            <w:tcW w:w="1306" w:type="dxa"/>
            <w:tcBorders>
              <w:top w:val="nil"/>
              <w:left w:val="nil"/>
              <w:bottom w:val="nil"/>
              <w:right w:val="nil"/>
            </w:tcBorders>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1.03</w:t>
            </w:r>
          </w:p>
        </w:tc>
        <w:tc>
          <w:tcPr>
            <w:tcW w:w="1306" w:type="dxa"/>
            <w:tcBorders>
              <w:top w:val="nil"/>
              <w:left w:val="nil"/>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b/>
                <w:sz w:val="18"/>
                <w:szCs w:val="18"/>
              </w:rPr>
            </w:pPr>
            <w:r w:rsidRPr="00733262">
              <w:rPr>
                <w:rFonts w:ascii="Arial" w:hAnsi="Arial" w:cs="Arial"/>
                <w:b/>
                <w:sz w:val="18"/>
                <w:szCs w:val="18"/>
              </w:rPr>
              <w:t>1.13</w:t>
            </w:r>
          </w:p>
        </w:tc>
        <w:tc>
          <w:tcPr>
            <w:tcW w:w="1306" w:type="dxa"/>
            <w:tcBorders>
              <w:top w:val="nil"/>
              <w:left w:val="nil"/>
              <w:bottom w:val="nil"/>
              <w:right w:val="single" w:sz="4" w:space="0" w:color="auto"/>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1.34</w:t>
            </w:r>
          </w:p>
        </w:tc>
      </w:tr>
      <w:tr w:rsidR="003B0063" w:rsidRPr="00733262" w:rsidTr="003B0063">
        <w:trPr>
          <w:trHeight w:val="255"/>
          <w:jc w:val="center"/>
        </w:trPr>
        <w:tc>
          <w:tcPr>
            <w:tcW w:w="3455" w:type="dxa"/>
            <w:tcBorders>
              <w:top w:val="single" w:sz="4" w:space="0" w:color="auto"/>
              <w:left w:val="single" w:sz="4" w:space="0" w:color="auto"/>
              <w:bottom w:val="nil"/>
              <w:right w:val="single" w:sz="4" w:space="0" w:color="auto"/>
            </w:tcBorders>
            <w:shd w:val="clear" w:color="auto" w:fill="auto"/>
            <w:noWrap/>
            <w:vAlign w:val="bottom"/>
            <w:hideMark/>
          </w:tcPr>
          <w:p w:rsidR="003B0063" w:rsidRPr="00733262" w:rsidRDefault="003B0063"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086" w:type="dxa"/>
            <w:tcBorders>
              <w:top w:val="nil"/>
              <w:left w:val="nil"/>
              <w:bottom w:val="nil"/>
              <w:right w:val="nil"/>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5%</w:t>
            </w:r>
          </w:p>
        </w:tc>
        <w:tc>
          <w:tcPr>
            <w:tcW w:w="1010" w:type="dxa"/>
            <w:tcBorders>
              <w:top w:val="single" w:sz="4" w:space="0" w:color="auto"/>
              <w:left w:val="single" w:sz="4" w:space="0" w:color="auto"/>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1.30</w:t>
            </w:r>
          </w:p>
        </w:tc>
        <w:tc>
          <w:tcPr>
            <w:tcW w:w="1306" w:type="dxa"/>
            <w:tcBorders>
              <w:top w:val="single" w:sz="4" w:space="0" w:color="auto"/>
              <w:left w:val="nil"/>
              <w:bottom w:val="nil"/>
              <w:right w:val="nil"/>
            </w:tcBorders>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1.46</w:t>
            </w:r>
          </w:p>
        </w:tc>
        <w:tc>
          <w:tcPr>
            <w:tcW w:w="1306" w:type="dxa"/>
            <w:tcBorders>
              <w:top w:val="single" w:sz="4" w:space="0" w:color="auto"/>
              <w:left w:val="nil"/>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1.61</w:t>
            </w:r>
          </w:p>
        </w:tc>
        <w:tc>
          <w:tcPr>
            <w:tcW w:w="1306" w:type="dxa"/>
            <w:tcBorders>
              <w:top w:val="single" w:sz="4" w:space="0" w:color="auto"/>
              <w:left w:val="nil"/>
              <w:bottom w:val="nil"/>
              <w:right w:val="single" w:sz="4" w:space="0" w:color="auto"/>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1.93</w:t>
            </w:r>
          </w:p>
        </w:tc>
      </w:tr>
      <w:tr w:rsidR="003B0063" w:rsidRPr="00733262" w:rsidTr="003B0063">
        <w:trPr>
          <w:trHeight w:val="255"/>
          <w:jc w:val="center"/>
        </w:trPr>
        <w:tc>
          <w:tcPr>
            <w:tcW w:w="3455" w:type="dxa"/>
            <w:tcBorders>
              <w:top w:val="nil"/>
              <w:left w:val="single" w:sz="4" w:space="0" w:color="auto"/>
              <w:bottom w:val="nil"/>
              <w:right w:val="single" w:sz="4" w:space="0" w:color="auto"/>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 p.p. en 1ria y 4 p.p. en 2ria</w:t>
            </w:r>
          </w:p>
        </w:tc>
        <w:tc>
          <w:tcPr>
            <w:tcW w:w="1086" w:type="dxa"/>
            <w:tcBorders>
              <w:top w:val="nil"/>
              <w:left w:val="nil"/>
              <w:bottom w:val="nil"/>
              <w:right w:val="nil"/>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10%</w:t>
            </w:r>
          </w:p>
        </w:tc>
        <w:tc>
          <w:tcPr>
            <w:tcW w:w="1010" w:type="dxa"/>
            <w:tcBorders>
              <w:top w:val="nil"/>
              <w:left w:val="single" w:sz="4" w:space="0" w:color="auto"/>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1.03</w:t>
            </w:r>
          </w:p>
        </w:tc>
        <w:tc>
          <w:tcPr>
            <w:tcW w:w="1306" w:type="dxa"/>
            <w:tcBorders>
              <w:top w:val="nil"/>
              <w:left w:val="nil"/>
              <w:bottom w:val="nil"/>
              <w:right w:val="nil"/>
            </w:tcBorders>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1.15</w:t>
            </w:r>
          </w:p>
        </w:tc>
        <w:tc>
          <w:tcPr>
            <w:tcW w:w="1306" w:type="dxa"/>
            <w:tcBorders>
              <w:top w:val="nil"/>
              <w:left w:val="nil"/>
              <w:bottom w:val="nil"/>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1.26</w:t>
            </w:r>
          </w:p>
        </w:tc>
        <w:tc>
          <w:tcPr>
            <w:tcW w:w="1306" w:type="dxa"/>
            <w:tcBorders>
              <w:top w:val="nil"/>
              <w:left w:val="nil"/>
              <w:bottom w:val="nil"/>
              <w:right w:val="single" w:sz="4" w:space="0" w:color="auto"/>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1.50</w:t>
            </w:r>
          </w:p>
        </w:tc>
      </w:tr>
      <w:tr w:rsidR="003B0063" w:rsidRPr="00733262" w:rsidTr="003B0063">
        <w:trPr>
          <w:trHeight w:val="255"/>
          <w:jc w:val="center"/>
        </w:trPr>
        <w:tc>
          <w:tcPr>
            <w:tcW w:w="3455" w:type="dxa"/>
            <w:tcBorders>
              <w:top w:val="nil"/>
              <w:left w:val="single" w:sz="4" w:space="0" w:color="auto"/>
              <w:bottom w:val="single" w:sz="4" w:space="0" w:color="auto"/>
              <w:right w:val="single" w:sz="4" w:space="0" w:color="auto"/>
            </w:tcBorders>
            <w:shd w:val="clear" w:color="auto" w:fill="auto"/>
            <w:noWrap/>
            <w:vAlign w:val="bottom"/>
            <w:hideMark/>
          </w:tcPr>
          <w:p w:rsidR="003B0063" w:rsidRPr="00733262" w:rsidRDefault="003B0063" w:rsidP="00FA7D72">
            <w:pPr>
              <w:spacing w:after="0" w:line="240" w:lineRule="auto"/>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 </w:t>
            </w:r>
          </w:p>
        </w:tc>
        <w:tc>
          <w:tcPr>
            <w:tcW w:w="1086" w:type="dxa"/>
            <w:tcBorders>
              <w:top w:val="nil"/>
              <w:left w:val="nil"/>
              <w:bottom w:val="single" w:sz="4" w:space="0" w:color="auto"/>
              <w:right w:val="nil"/>
            </w:tcBorders>
            <w:shd w:val="clear" w:color="auto" w:fill="auto"/>
            <w:noWrap/>
            <w:vAlign w:val="bottom"/>
            <w:hideMark/>
          </w:tcPr>
          <w:p w:rsidR="003B0063" w:rsidRPr="00733262" w:rsidRDefault="003B0063"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12%</w:t>
            </w:r>
          </w:p>
        </w:tc>
        <w:tc>
          <w:tcPr>
            <w:tcW w:w="1010" w:type="dxa"/>
            <w:tcBorders>
              <w:top w:val="nil"/>
              <w:left w:val="single" w:sz="4" w:space="0" w:color="auto"/>
              <w:bottom w:val="single" w:sz="4" w:space="0" w:color="auto"/>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color w:val="FF0000"/>
                <w:sz w:val="18"/>
                <w:szCs w:val="18"/>
              </w:rPr>
              <w:t>0.93</w:t>
            </w:r>
          </w:p>
        </w:tc>
        <w:tc>
          <w:tcPr>
            <w:tcW w:w="1306" w:type="dxa"/>
            <w:tcBorders>
              <w:top w:val="nil"/>
              <w:left w:val="nil"/>
              <w:bottom w:val="single" w:sz="4" w:space="0" w:color="auto"/>
              <w:right w:val="nil"/>
            </w:tcBorders>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1.04</w:t>
            </w:r>
          </w:p>
        </w:tc>
        <w:tc>
          <w:tcPr>
            <w:tcW w:w="1306" w:type="dxa"/>
            <w:tcBorders>
              <w:top w:val="nil"/>
              <w:left w:val="nil"/>
              <w:bottom w:val="single" w:sz="4" w:space="0" w:color="auto"/>
              <w:right w:val="nil"/>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1.14</w:t>
            </w:r>
          </w:p>
        </w:tc>
        <w:tc>
          <w:tcPr>
            <w:tcW w:w="1306" w:type="dxa"/>
            <w:tcBorders>
              <w:top w:val="nil"/>
              <w:left w:val="nil"/>
              <w:bottom w:val="single" w:sz="4" w:space="0" w:color="auto"/>
              <w:right w:val="single" w:sz="4" w:space="0" w:color="auto"/>
            </w:tcBorders>
            <w:shd w:val="clear" w:color="auto" w:fill="auto"/>
            <w:noWrap/>
            <w:vAlign w:val="bottom"/>
          </w:tcPr>
          <w:p w:rsidR="003B0063" w:rsidRPr="00733262" w:rsidRDefault="003B0063" w:rsidP="00FA7D72">
            <w:pPr>
              <w:spacing w:after="0" w:line="240" w:lineRule="auto"/>
              <w:jc w:val="right"/>
              <w:rPr>
                <w:rFonts w:ascii="Arial" w:hAnsi="Arial" w:cs="Arial"/>
                <w:sz w:val="18"/>
                <w:szCs w:val="18"/>
              </w:rPr>
            </w:pPr>
            <w:r w:rsidRPr="00733262">
              <w:rPr>
                <w:rFonts w:ascii="Arial" w:hAnsi="Arial" w:cs="Arial"/>
                <w:sz w:val="18"/>
                <w:szCs w:val="18"/>
              </w:rPr>
              <w:t>1.34</w:t>
            </w:r>
          </w:p>
        </w:tc>
      </w:tr>
    </w:tbl>
    <w:p w:rsidR="00F657A5" w:rsidRPr="00F657A5" w:rsidRDefault="00F657A5" w:rsidP="00F657A5">
      <w:pPr>
        <w:spacing w:after="0" w:line="240" w:lineRule="auto"/>
        <w:jc w:val="both"/>
        <w:rPr>
          <w:rFonts w:ascii="Arial" w:hAnsi="Arial" w:cs="Arial"/>
          <w:lang w:val="es-ES_tradnl"/>
        </w:rPr>
      </w:pPr>
    </w:p>
    <w:p w:rsidR="008E22D6" w:rsidRPr="008E22D6" w:rsidRDefault="008E22D6" w:rsidP="008E22D6">
      <w:pPr>
        <w:pStyle w:val="ListParagraph"/>
        <w:numPr>
          <w:ilvl w:val="1"/>
          <w:numId w:val="16"/>
        </w:numPr>
        <w:spacing w:before="120" w:after="120" w:line="240" w:lineRule="auto"/>
        <w:ind w:left="720"/>
        <w:contextualSpacing w:val="0"/>
        <w:jc w:val="both"/>
        <w:rPr>
          <w:rFonts w:ascii="Arial" w:hAnsi="Arial" w:cs="Arial"/>
          <w:lang w:val="es-ES_tradnl"/>
        </w:rPr>
      </w:pPr>
      <w:r w:rsidRPr="008E22D6">
        <w:rPr>
          <w:rFonts w:ascii="Arial" w:hAnsi="Arial" w:cs="Arial"/>
          <w:lang w:val="es-ES_tradnl"/>
        </w:rPr>
        <w:t>La Tabla 21muestra que existe sensibilidad en los resultados para cambios en los valores de las variables utilizadas para representar tanto los costos como los beneficios.</w:t>
      </w:r>
    </w:p>
    <w:p w:rsidR="008E22D6" w:rsidRPr="008E22D6" w:rsidRDefault="008E22D6" w:rsidP="008E22D6">
      <w:pPr>
        <w:pStyle w:val="ListParagraph"/>
        <w:numPr>
          <w:ilvl w:val="1"/>
          <w:numId w:val="16"/>
        </w:numPr>
        <w:spacing w:before="120" w:after="120" w:line="240" w:lineRule="auto"/>
        <w:ind w:left="720"/>
        <w:contextualSpacing w:val="0"/>
        <w:jc w:val="both"/>
        <w:rPr>
          <w:rFonts w:ascii="Arial" w:hAnsi="Arial" w:cs="Arial"/>
          <w:lang w:val="es-ES_tradnl"/>
        </w:rPr>
      </w:pPr>
      <w:r w:rsidRPr="008E22D6">
        <w:rPr>
          <w:rFonts w:ascii="Arial" w:hAnsi="Arial" w:cs="Arial"/>
          <w:lang w:val="es-ES_tradnl"/>
        </w:rPr>
        <w:t>La tabla pone en evidencia que aún en el escenarios menos favorable de un punto porcentual de aumento en la tasa de promoción tanto en primaria como en secundaria y un multiplicador de sólo 4 veces el costo, a una tasa social de descuen</w:t>
      </w:r>
      <w:r>
        <w:rPr>
          <w:rFonts w:ascii="Arial" w:hAnsi="Arial" w:cs="Arial"/>
          <w:lang w:val="es-ES_tradnl"/>
        </w:rPr>
        <w:t>to del 5% el proyecto es viable.</w:t>
      </w:r>
    </w:p>
    <w:p w:rsidR="008E22D6" w:rsidRPr="008E22D6" w:rsidRDefault="008E22D6" w:rsidP="008E22D6">
      <w:pPr>
        <w:pStyle w:val="ListParagraph"/>
        <w:numPr>
          <w:ilvl w:val="1"/>
          <w:numId w:val="16"/>
        </w:numPr>
        <w:spacing w:before="120" w:after="120" w:line="240" w:lineRule="auto"/>
        <w:ind w:left="720"/>
        <w:contextualSpacing w:val="0"/>
        <w:jc w:val="both"/>
        <w:rPr>
          <w:rFonts w:ascii="Arial" w:hAnsi="Arial" w:cs="Arial"/>
          <w:lang w:val="es-ES_tradnl"/>
        </w:rPr>
      </w:pPr>
      <w:r w:rsidRPr="008E22D6">
        <w:rPr>
          <w:rFonts w:ascii="Arial" w:hAnsi="Arial" w:cs="Arial"/>
          <w:lang w:val="es-ES_tradnl"/>
        </w:rPr>
        <w:lastRenderedPageBreak/>
        <w:t xml:space="preserve">Con una tasa de descuento del 10% el cociente de valores presentes es mayor que la unidad (viable) en todos los escenarios menos en el caso en que la promoción sólo aumenta en un punto porcentual tanto en primaria como en secundaria y un multiplicador de 4, claramente menor que el escenario base. </w:t>
      </w:r>
    </w:p>
    <w:p w:rsidR="008E22D6" w:rsidRPr="008E22D6" w:rsidRDefault="008E22D6" w:rsidP="008E22D6">
      <w:pPr>
        <w:pStyle w:val="ListParagraph"/>
        <w:numPr>
          <w:ilvl w:val="1"/>
          <w:numId w:val="16"/>
        </w:numPr>
        <w:spacing w:before="120" w:after="120" w:line="240" w:lineRule="auto"/>
        <w:ind w:left="720"/>
        <w:contextualSpacing w:val="0"/>
        <w:jc w:val="both"/>
        <w:rPr>
          <w:rFonts w:ascii="Arial" w:hAnsi="Arial" w:cs="Arial"/>
          <w:lang w:val="es-ES_tradnl"/>
        </w:rPr>
      </w:pPr>
      <w:r w:rsidRPr="008E22D6">
        <w:rPr>
          <w:rFonts w:ascii="Arial" w:hAnsi="Arial" w:cs="Arial"/>
          <w:lang w:val="es-ES_tradnl"/>
        </w:rPr>
        <w:t xml:space="preserve">Con tasa de descuento del 12% y un multiplicador de 5 el proyecto no es viable sólo en el caso en que el beneficio en promoción es de 1 punto porcentual. En todos los otros casos el valor de los cocientes </w:t>
      </w:r>
      <w:r>
        <w:rPr>
          <w:rFonts w:ascii="Arial" w:hAnsi="Arial" w:cs="Arial"/>
          <w:lang w:val="es-ES_tradnl"/>
        </w:rPr>
        <w:t>de VP son mayores que la unidad</w:t>
      </w:r>
    </w:p>
    <w:p w:rsidR="008E22D6" w:rsidRPr="008E22D6" w:rsidRDefault="008E22D6" w:rsidP="008E22D6">
      <w:pPr>
        <w:pStyle w:val="ListParagraph"/>
        <w:numPr>
          <w:ilvl w:val="1"/>
          <w:numId w:val="16"/>
        </w:numPr>
        <w:spacing w:before="120" w:after="120" w:line="240" w:lineRule="auto"/>
        <w:ind w:left="720"/>
        <w:contextualSpacing w:val="0"/>
        <w:jc w:val="both"/>
        <w:rPr>
          <w:rFonts w:ascii="Arial" w:hAnsi="Arial" w:cs="Arial"/>
          <w:lang w:val="es-ES_tradnl"/>
        </w:rPr>
      </w:pPr>
      <w:r w:rsidRPr="008E22D6">
        <w:rPr>
          <w:rFonts w:ascii="Arial" w:hAnsi="Arial" w:cs="Arial"/>
          <w:lang w:val="es-ES_tradnl"/>
        </w:rPr>
        <w:t>Con un multiplicador de seis veces los costos, todas las razones de VP(Beneficio)/VP(Costo) son mayores que la unidad aun considerando una tasa de descuento del 12%, no importando el nivel de beneficio sobre las tasas de promoción de primaria y secundaria.  Estos resultados nos indican que todos los beneficios considerados influyen sobre los resultados pero que el beneficio atribuido a una disminución en delincuencia juvenil predomina.</w:t>
      </w:r>
    </w:p>
    <w:p w:rsidR="008E22D6" w:rsidRDefault="008E22D6" w:rsidP="008E22D6">
      <w:pPr>
        <w:pStyle w:val="ListParagraph"/>
        <w:numPr>
          <w:ilvl w:val="1"/>
          <w:numId w:val="16"/>
        </w:numPr>
        <w:spacing w:before="120" w:after="120" w:line="240" w:lineRule="auto"/>
        <w:ind w:left="720"/>
        <w:contextualSpacing w:val="0"/>
        <w:jc w:val="both"/>
        <w:rPr>
          <w:rFonts w:ascii="Arial" w:hAnsi="Arial" w:cs="Arial"/>
          <w:lang w:val="es-ES_tradnl"/>
        </w:rPr>
      </w:pPr>
      <w:r w:rsidRPr="008E22D6">
        <w:rPr>
          <w:rFonts w:ascii="Arial" w:hAnsi="Arial" w:cs="Arial"/>
          <w:lang w:val="es-ES_tradnl"/>
        </w:rPr>
        <w:t xml:space="preserve">De la misma manera, se procedió a calcular la diferencia entre los beneficios y los costos, el flujo neto de fondos, y con el resultado se obtuvo el valor presente neto (VPN). Para que el proyecto sea viable se espera que el VPN de la diferencia sea igual o mayor que cero. Las siguientes tablas ilustran los VPN en los diferentes escenarios. Coincidente con la Tabla 21, se observa que en la Tabla 22 para una tasa de retorno del 5%, muy utilizada en la bibliografía para evaluar este tipo de proyectos, todos los escenarios son positivos, es decir viables. Recordar que los escenarios de promoción son utilizados para: a) calcular el incremento en ingresos por una mayor educación; b) el ahorro en costos por una mayor eficiencia interna; y c) el incremento en costos por más niños en las escuelas al reducir el abandono. Los multiplicadores (M4, M5, M6 y M8) ilustran el beneficio de una reducción en acciones judiciales. Combinando estas variables nos da la Tabla 22. En ella observamos que aún en el escenario más modesto el proyecto de primera infancia es viable. </w:t>
      </w:r>
    </w:p>
    <w:tbl>
      <w:tblPr>
        <w:tblW w:w="8308" w:type="dxa"/>
        <w:jc w:val="center"/>
        <w:tblInd w:w="209" w:type="dxa"/>
        <w:tblCellMar>
          <w:left w:w="70" w:type="dxa"/>
          <w:right w:w="70" w:type="dxa"/>
        </w:tblCellMar>
        <w:tblLook w:val="04A0" w:firstRow="1" w:lastRow="0" w:firstColumn="1" w:lastColumn="0" w:noHBand="0" w:noVBand="1"/>
      </w:tblPr>
      <w:tblGrid>
        <w:gridCol w:w="723"/>
        <w:gridCol w:w="2128"/>
        <w:gridCol w:w="1530"/>
        <w:gridCol w:w="1260"/>
        <w:gridCol w:w="1350"/>
        <w:gridCol w:w="1317"/>
      </w:tblGrid>
      <w:tr w:rsidR="008E22D6" w:rsidRPr="009F1A17" w:rsidTr="00FA7D72">
        <w:trPr>
          <w:trHeight w:val="255"/>
          <w:jc w:val="center"/>
        </w:trPr>
        <w:tc>
          <w:tcPr>
            <w:tcW w:w="723" w:type="dxa"/>
            <w:tcBorders>
              <w:top w:val="nil"/>
              <w:left w:val="nil"/>
              <w:bottom w:val="nil"/>
              <w:right w:val="nil"/>
            </w:tcBorders>
          </w:tcPr>
          <w:p w:rsidR="008E22D6" w:rsidRPr="008E22D6" w:rsidRDefault="008E22D6" w:rsidP="008E22D6">
            <w:pPr>
              <w:spacing w:after="0" w:line="240" w:lineRule="auto"/>
              <w:ind w:left="360"/>
              <w:rPr>
                <w:rFonts w:ascii="Arial" w:eastAsia="Times New Roman" w:hAnsi="Arial" w:cs="Arial"/>
                <w:b/>
                <w:sz w:val="24"/>
                <w:szCs w:val="24"/>
                <w:lang w:val="es-ES_tradnl" w:eastAsia="es-ES_tradnl"/>
              </w:rPr>
            </w:pPr>
          </w:p>
        </w:tc>
        <w:tc>
          <w:tcPr>
            <w:tcW w:w="7585" w:type="dxa"/>
            <w:gridSpan w:val="5"/>
            <w:tcBorders>
              <w:top w:val="nil"/>
              <w:left w:val="nil"/>
              <w:bottom w:val="nil"/>
              <w:right w:val="nil"/>
            </w:tcBorders>
            <w:shd w:val="clear" w:color="auto" w:fill="auto"/>
            <w:noWrap/>
            <w:vAlign w:val="bottom"/>
            <w:hideMark/>
          </w:tcPr>
          <w:p w:rsidR="008E22D6" w:rsidRPr="00733262" w:rsidRDefault="008E22D6" w:rsidP="00FA7D72">
            <w:pPr>
              <w:spacing w:after="0" w:line="240" w:lineRule="auto"/>
              <w:rPr>
                <w:rFonts w:ascii="Arial" w:eastAsia="Times New Roman" w:hAnsi="Arial" w:cs="Arial"/>
                <w:b/>
                <w:sz w:val="24"/>
                <w:szCs w:val="24"/>
                <w:lang w:val="es-ES_tradnl" w:eastAsia="es-ES_tradnl"/>
              </w:rPr>
            </w:pPr>
            <w:r w:rsidRPr="008E22D6">
              <w:rPr>
                <w:rFonts w:ascii="Arial" w:eastAsia="Times New Roman" w:hAnsi="Arial" w:cs="Arial"/>
                <w:b/>
                <w:sz w:val="18"/>
                <w:szCs w:val="24"/>
                <w:lang w:val="es-ES_tradnl" w:eastAsia="es-ES_tradnl"/>
              </w:rPr>
              <w:t>Tabla 22: VPN de la diferencia Beneficios menos Costos, Tasa del 5%</w:t>
            </w:r>
          </w:p>
        </w:tc>
      </w:tr>
      <w:tr w:rsidR="008E22D6" w:rsidRPr="00733262" w:rsidTr="00FA7D72">
        <w:trPr>
          <w:trHeight w:val="255"/>
          <w:jc w:val="center"/>
        </w:trPr>
        <w:tc>
          <w:tcPr>
            <w:tcW w:w="2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2D6" w:rsidRPr="00733262" w:rsidRDefault="008E22D6"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Promoción</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8E22D6" w:rsidRPr="00733262" w:rsidRDefault="008E22D6"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M4</w:t>
            </w:r>
          </w:p>
        </w:tc>
        <w:tc>
          <w:tcPr>
            <w:tcW w:w="1260" w:type="dxa"/>
            <w:tcBorders>
              <w:top w:val="single" w:sz="4" w:space="0" w:color="auto"/>
              <w:left w:val="nil"/>
              <w:bottom w:val="single" w:sz="4" w:space="0" w:color="auto"/>
              <w:right w:val="single" w:sz="4" w:space="0" w:color="auto"/>
            </w:tcBorders>
          </w:tcPr>
          <w:p w:rsidR="008E22D6" w:rsidRPr="00733262" w:rsidRDefault="008E22D6"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M5</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2D6" w:rsidRPr="00733262" w:rsidRDefault="008E22D6"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M6</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8E22D6" w:rsidRPr="00733262" w:rsidRDefault="008E22D6"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M8</w:t>
            </w:r>
          </w:p>
        </w:tc>
      </w:tr>
      <w:tr w:rsidR="008E22D6" w:rsidRPr="00733262" w:rsidTr="00FA7D72">
        <w:trPr>
          <w:trHeight w:val="255"/>
          <w:jc w:val="center"/>
        </w:trPr>
        <w:tc>
          <w:tcPr>
            <w:tcW w:w="2851" w:type="dxa"/>
            <w:gridSpan w:val="2"/>
            <w:tcBorders>
              <w:top w:val="nil"/>
              <w:left w:val="single" w:sz="4" w:space="0" w:color="auto"/>
              <w:bottom w:val="nil"/>
              <w:right w:val="single" w:sz="4" w:space="0" w:color="auto"/>
            </w:tcBorders>
            <w:shd w:val="clear" w:color="auto" w:fill="auto"/>
            <w:noWrap/>
            <w:vAlign w:val="bottom"/>
            <w:hideMark/>
          </w:tcPr>
          <w:p w:rsidR="008E22D6" w:rsidRPr="00733262" w:rsidRDefault="008E22D6"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1p.p. de Incremento en 1ria y 2ria</w:t>
            </w:r>
          </w:p>
        </w:tc>
        <w:tc>
          <w:tcPr>
            <w:tcW w:w="1530" w:type="dxa"/>
            <w:tcBorders>
              <w:top w:val="nil"/>
              <w:left w:val="nil"/>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$152,396,707 </w:t>
            </w:r>
          </w:p>
        </w:tc>
        <w:tc>
          <w:tcPr>
            <w:tcW w:w="1260" w:type="dxa"/>
            <w:tcBorders>
              <w:top w:val="nil"/>
              <w:left w:val="nil"/>
              <w:bottom w:val="nil"/>
              <w:right w:val="single" w:sz="4" w:space="0" w:color="auto"/>
            </w:tcBorders>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$284,166,566 </w:t>
            </w:r>
          </w:p>
        </w:tc>
        <w:tc>
          <w:tcPr>
            <w:tcW w:w="1350" w:type="dxa"/>
            <w:tcBorders>
              <w:top w:val="nil"/>
              <w:left w:val="single" w:sz="4" w:space="0" w:color="auto"/>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$415,936,424 </w:t>
            </w:r>
          </w:p>
        </w:tc>
        <w:tc>
          <w:tcPr>
            <w:tcW w:w="1317" w:type="dxa"/>
            <w:tcBorders>
              <w:top w:val="nil"/>
              <w:left w:val="nil"/>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$679,476,142 </w:t>
            </w:r>
          </w:p>
        </w:tc>
      </w:tr>
      <w:tr w:rsidR="008E22D6" w:rsidRPr="00733262" w:rsidTr="00FA7D72">
        <w:trPr>
          <w:trHeight w:val="255"/>
          <w:jc w:val="center"/>
        </w:trPr>
        <w:tc>
          <w:tcPr>
            <w:tcW w:w="2851" w:type="dxa"/>
            <w:gridSpan w:val="2"/>
            <w:tcBorders>
              <w:top w:val="nil"/>
              <w:left w:val="single" w:sz="4" w:space="0" w:color="auto"/>
              <w:bottom w:val="nil"/>
              <w:right w:val="single" w:sz="4" w:space="0" w:color="auto"/>
            </w:tcBorders>
            <w:shd w:val="clear" w:color="auto" w:fill="auto"/>
            <w:noWrap/>
            <w:vAlign w:val="bottom"/>
            <w:hideMark/>
          </w:tcPr>
          <w:p w:rsidR="008E22D6" w:rsidRPr="00733262" w:rsidRDefault="008E22D6"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2p.p. en 1ria y 2ria</w:t>
            </w:r>
          </w:p>
        </w:tc>
        <w:tc>
          <w:tcPr>
            <w:tcW w:w="1530" w:type="dxa"/>
            <w:tcBorders>
              <w:top w:val="nil"/>
              <w:left w:val="nil"/>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$243,609,450 </w:t>
            </w:r>
          </w:p>
        </w:tc>
        <w:tc>
          <w:tcPr>
            <w:tcW w:w="1260" w:type="dxa"/>
            <w:tcBorders>
              <w:top w:val="nil"/>
              <w:left w:val="nil"/>
              <w:bottom w:val="nil"/>
              <w:right w:val="single" w:sz="4" w:space="0" w:color="auto"/>
            </w:tcBorders>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$375,379,309 </w:t>
            </w:r>
          </w:p>
        </w:tc>
        <w:tc>
          <w:tcPr>
            <w:tcW w:w="1350" w:type="dxa"/>
            <w:tcBorders>
              <w:top w:val="nil"/>
              <w:left w:val="single" w:sz="4" w:space="0" w:color="auto"/>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$507,149,168 </w:t>
            </w:r>
          </w:p>
        </w:tc>
        <w:tc>
          <w:tcPr>
            <w:tcW w:w="1317" w:type="dxa"/>
            <w:tcBorders>
              <w:top w:val="nil"/>
              <w:left w:val="nil"/>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$770,688,885 </w:t>
            </w:r>
          </w:p>
        </w:tc>
      </w:tr>
      <w:tr w:rsidR="008E22D6" w:rsidRPr="00733262" w:rsidTr="00FA7D72">
        <w:trPr>
          <w:trHeight w:val="255"/>
          <w:jc w:val="center"/>
        </w:trPr>
        <w:tc>
          <w:tcPr>
            <w:tcW w:w="2851" w:type="dxa"/>
            <w:gridSpan w:val="2"/>
            <w:tcBorders>
              <w:top w:val="nil"/>
              <w:left w:val="single" w:sz="4" w:space="0" w:color="auto"/>
              <w:bottom w:val="single" w:sz="4" w:space="0" w:color="auto"/>
              <w:right w:val="single" w:sz="4" w:space="0" w:color="auto"/>
            </w:tcBorders>
            <w:shd w:val="clear" w:color="auto" w:fill="auto"/>
            <w:noWrap/>
            <w:vAlign w:val="bottom"/>
            <w:hideMark/>
          </w:tcPr>
          <w:p w:rsidR="008E22D6" w:rsidRPr="00733262" w:rsidRDefault="008E22D6"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2p.p. en 1ria y 4p.p. en 2ria</w:t>
            </w:r>
          </w:p>
        </w:tc>
        <w:tc>
          <w:tcPr>
            <w:tcW w:w="1530" w:type="dxa"/>
            <w:tcBorders>
              <w:top w:val="nil"/>
              <w:left w:val="nil"/>
              <w:bottom w:val="single" w:sz="4" w:space="0" w:color="auto"/>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$256,802,343 </w:t>
            </w:r>
          </w:p>
        </w:tc>
        <w:tc>
          <w:tcPr>
            <w:tcW w:w="1260" w:type="dxa"/>
            <w:tcBorders>
              <w:top w:val="nil"/>
              <w:left w:val="nil"/>
              <w:bottom w:val="single" w:sz="4" w:space="0" w:color="auto"/>
              <w:right w:val="single" w:sz="4" w:space="0" w:color="auto"/>
            </w:tcBorders>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$388,572,202 </w:t>
            </w:r>
          </w:p>
        </w:tc>
        <w:tc>
          <w:tcPr>
            <w:tcW w:w="1350" w:type="dxa"/>
            <w:tcBorders>
              <w:top w:val="nil"/>
              <w:left w:val="single" w:sz="4" w:space="0" w:color="auto"/>
              <w:bottom w:val="single" w:sz="4" w:space="0" w:color="auto"/>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$520,342,061 </w:t>
            </w:r>
          </w:p>
        </w:tc>
        <w:tc>
          <w:tcPr>
            <w:tcW w:w="1317" w:type="dxa"/>
            <w:tcBorders>
              <w:top w:val="nil"/>
              <w:left w:val="nil"/>
              <w:bottom w:val="single" w:sz="4" w:space="0" w:color="auto"/>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$783,881,778 </w:t>
            </w:r>
          </w:p>
        </w:tc>
      </w:tr>
    </w:tbl>
    <w:p w:rsidR="00D54E9F" w:rsidRDefault="008E22D6" w:rsidP="008E22D6">
      <w:pPr>
        <w:pStyle w:val="ListParagraph"/>
        <w:numPr>
          <w:ilvl w:val="1"/>
          <w:numId w:val="16"/>
        </w:numPr>
        <w:spacing w:before="120" w:after="120" w:line="240" w:lineRule="auto"/>
        <w:ind w:left="720"/>
        <w:contextualSpacing w:val="0"/>
        <w:jc w:val="both"/>
        <w:rPr>
          <w:rFonts w:ascii="Arial" w:hAnsi="Arial" w:cs="Arial"/>
          <w:lang w:val="es-ES_tradnl"/>
        </w:rPr>
      </w:pPr>
      <w:r w:rsidRPr="008E22D6">
        <w:rPr>
          <w:rFonts w:ascii="Arial" w:hAnsi="Arial" w:cs="Arial"/>
          <w:lang w:val="es-ES_tradnl"/>
        </w:rPr>
        <w:t>De la misma manera, utilizando una tasa de retorno del 10%, nos da la oportunidad de apreciar cómo influye el cambio en el valor de las variables en la evaluación del programa. Si se pudiera garantizar un incremento de la promoción en primaria y secundaria de al menos 2 puntos porcentuales, no importa si el multiplicador es de cuatro o más, el programa es viable. De acuerdo a la bibliografía consultada, cuyos comentarios se realizaron anteriormente, este incremento no sólo es viable sino que está por debajo de los valores encontrados en los otros estudios. Cabe también aclarar que el valor de M4 está muy por debajo de lo beneficios encontrados en la literatura ya citada con anterioridad. Ver Tabla 23</w:t>
      </w:r>
      <w:r w:rsidR="00983DC6" w:rsidRPr="00A7153D">
        <w:rPr>
          <w:rFonts w:ascii="Arial" w:hAnsi="Arial" w:cs="Arial"/>
          <w:lang w:val="es-ES_tradnl"/>
        </w:rPr>
        <w:t xml:space="preserve">La </w:t>
      </w:r>
      <w:r w:rsidR="00D54E9F" w:rsidRPr="00A7153D">
        <w:rPr>
          <w:rFonts w:ascii="Arial" w:hAnsi="Arial" w:cs="Arial"/>
          <w:lang w:val="es-ES_tradnl"/>
        </w:rPr>
        <w:t>T</w:t>
      </w:r>
      <w:r w:rsidR="00983DC6" w:rsidRPr="00A7153D">
        <w:rPr>
          <w:rFonts w:ascii="Arial" w:hAnsi="Arial" w:cs="Arial"/>
          <w:lang w:val="es-ES_tradnl"/>
        </w:rPr>
        <w:t xml:space="preserve">abla </w:t>
      </w:r>
      <w:r w:rsidR="00D54E9F" w:rsidRPr="00A7153D">
        <w:rPr>
          <w:rFonts w:ascii="Arial" w:hAnsi="Arial" w:cs="Arial"/>
          <w:lang w:val="es-ES_tradnl"/>
        </w:rPr>
        <w:t xml:space="preserve">16 </w:t>
      </w:r>
      <w:r w:rsidR="00983DC6" w:rsidRPr="00A7153D">
        <w:rPr>
          <w:rFonts w:ascii="Arial" w:hAnsi="Arial" w:cs="Arial"/>
          <w:lang w:val="es-ES_tradnl"/>
        </w:rPr>
        <w:t>muestra que existe sensibilidad en los resultados para cambios en los valores de las variables utilizadas para justificar tanto costos como beneficios.</w:t>
      </w:r>
    </w:p>
    <w:tbl>
      <w:tblPr>
        <w:tblW w:w="7966" w:type="dxa"/>
        <w:jc w:val="center"/>
        <w:tblInd w:w="1305" w:type="dxa"/>
        <w:tblCellMar>
          <w:left w:w="70" w:type="dxa"/>
          <w:right w:w="70" w:type="dxa"/>
        </w:tblCellMar>
        <w:tblLook w:val="04A0" w:firstRow="1" w:lastRow="0" w:firstColumn="1" w:lastColumn="0" w:noHBand="0" w:noVBand="1"/>
      </w:tblPr>
      <w:tblGrid>
        <w:gridCol w:w="2880"/>
        <w:gridCol w:w="1374"/>
        <w:gridCol w:w="1165"/>
        <w:gridCol w:w="1242"/>
        <w:gridCol w:w="1305"/>
      </w:tblGrid>
      <w:tr w:rsidR="008E22D6" w:rsidRPr="009F1A17" w:rsidTr="00FA7D72">
        <w:trPr>
          <w:trHeight w:val="255"/>
          <w:jc w:val="center"/>
        </w:trPr>
        <w:tc>
          <w:tcPr>
            <w:tcW w:w="7966" w:type="dxa"/>
            <w:gridSpan w:val="5"/>
            <w:tcBorders>
              <w:top w:val="nil"/>
              <w:left w:val="nil"/>
              <w:bottom w:val="nil"/>
              <w:right w:val="nil"/>
            </w:tcBorders>
          </w:tcPr>
          <w:p w:rsidR="008E22D6" w:rsidRPr="00733262" w:rsidRDefault="008E22D6" w:rsidP="00FA7D72">
            <w:pPr>
              <w:spacing w:after="0" w:line="240" w:lineRule="auto"/>
              <w:rPr>
                <w:rFonts w:ascii="Arial" w:eastAsia="Times New Roman" w:hAnsi="Arial" w:cs="Arial"/>
                <w:b/>
                <w:sz w:val="24"/>
                <w:szCs w:val="24"/>
                <w:lang w:val="es-ES_tradnl" w:eastAsia="es-ES_tradnl"/>
              </w:rPr>
            </w:pPr>
            <w:r w:rsidRPr="008E22D6">
              <w:rPr>
                <w:rFonts w:ascii="Arial" w:eastAsia="Times New Roman" w:hAnsi="Arial" w:cs="Arial"/>
                <w:b/>
                <w:sz w:val="18"/>
                <w:szCs w:val="24"/>
                <w:lang w:val="es-ES_tradnl" w:eastAsia="es-ES_tradnl"/>
              </w:rPr>
              <w:t>Tabla 23: VPN de la diferencia Beneficios menos Costos, Tasa del 10%</w:t>
            </w:r>
          </w:p>
        </w:tc>
      </w:tr>
      <w:tr w:rsidR="008E22D6" w:rsidRPr="00733262" w:rsidTr="00FA7D72">
        <w:trPr>
          <w:trHeight w:val="255"/>
          <w:jc w:val="center"/>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2D6" w:rsidRPr="00733262" w:rsidRDefault="008E22D6"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Promoción</w:t>
            </w:r>
          </w:p>
        </w:tc>
        <w:tc>
          <w:tcPr>
            <w:tcW w:w="1374" w:type="dxa"/>
            <w:tcBorders>
              <w:top w:val="single" w:sz="4" w:space="0" w:color="auto"/>
              <w:left w:val="nil"/>
              <w:bottom w:val="single" w:sz="4" w:space="0" w:color="auto"/>
              <w:right w:val="single" w:sz="4" w:space="0" w:color="auto"/>
            </w:tcBorders>
            <w:shd w:val="clear" w:color="auto" w:fill="auto"/>
            <w:noWrap/>
            <w:vAlign w:val="bottom"/>
            <w:hideMark/>
          </w:tcPr>
          <w:p w:rsidR="008E22D6" w:rsidRPr="00733262" w:rsidRDefault="008E22D6"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M4</w:t>
            </w:r>
          </w:p>
        </w:tc>
        <w:tc>
          <w:tcPr>
            <w:tcW w:w="1165" w:type="dxa"/>
            <w:tcBorders>
              <w:top w:val="single" w:sz="4" w:space="0" w:color="auto"/>
              <w:left w:val="nil"/>
              <w:bottom w:val="single" w:sz="4" w:space="0" w:color="auto"/>
              <w:right w:val="single" w:sz="4" w:space="0" w:color="auto"/>
            </w:tcBorders>
          </w:tcPr>
          <w:p w:rsidR="008E22D6" w:rsidRPr="00733262" w:rsidRDefault="008E22D6"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M5</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22D6" w:rsidRPr="00733262" w:rsidRDefault="008E22D6"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M6</w:t>
            </w:r>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rsidR="008E22D6" w:rsidRPr="00733262" w:rsidRDefault="008E22D6"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M8</w:t>
            </w:r>
          </w:p>
        </w:tc>
      </w:tr>
      <w:tr w:rsidR="008E22D6" w:rsidRPr="00733262" w:rsidTr="00FA7D72">
        <w:trPr>
          <w:trHeight w:val="255"/>
          <w:jc w:val="center"/>
        </w:trPr>
        <w:tc>
          <w:tcPr>
            <w:tcW w:w="2880" w:type="dxa"/>
            <w:tcBorders>
              <w:top w:val="nil"/>
              <w:left w:val="single" w:sz="4" w:space="0" w:color="auto"/>
              <w:bottom w:val="nil"/>
              <w:right w:val="single" w:sz="4" w:space="0" w:color="auto"/>
            </w:tcBorders>
            <w:shd w:val="clear" w:color="auto" w:fill="auto"/>
            <w:noWrap/>
            <w:vAlign w:val="bottom"/>
            <w:hideMark/>
          </w:tcPr>
          <w:p w:rsidR="008E22D6" w:rsidRPr="00733262" w:rsidRDefault="008E22D6"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1p.p. de Incremento en 1ria y 2ria</w:t>
            </w:r>
          </w:p>
        </w:tc>
        <w:tc>
          <w:tcPr>
            <w:tcW w:w="1374" w:type="dxa"/>
            <w:tcBorders>
              <w:top w:val="nil"/>
              <w:left w:val="nil"/>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color w:val="FF0000"/>
                <w:sz w:val="18"/>
                <w:szCs w:val="18"/>
              </w:rPr>
              <w:t>($40,630,954)</w:t>
            </w:r>
          </w:p>
        </w:tc>
        <w:tc>
          <w:tcPr>
            <w:tcW w:w="1165" w:type="dxa"/>
            <w:tcBorders>
              <w:top w:val="nil"/>
              <w:left w:val="nil"/>
              <w:bottom w:val="nil"/>
              <w:right w:val="single" w:sz="4" w:space="0" w:color="auto"/>
            </w:tcBorders>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$30,391,545 </w:t>
            </w:r>
          </w:p>
        </w:tc>
        <w:tc>
          <w:tcPr>
            <w:tcW w:w="1242" w:type="dxa"/>
            <w:tcBorders>
              <w:top w:val="nil"/>
              <w:left w:val="single" w:sz="4" w:space="0" w:color="auto"/>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$101,414,044 </w:t>
            </w:r>
          </w:p>
        </w:tc>
        <w:tc>
          <w:tcPr>
            <w:tcW w:w="1305" w:type="dxa"/>
            <w:tcBorders>
              <w:top w:val="nil"/>
              <w:left w:val="nil"/>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$243,459,042 </w:t>
            </w:r>
          </w:p>
        </w:tc>
      </w:tr>
      <w:tr w:rsidR="008E22D6" w:rsidRPr="00733262" w:rsidTr="00FA7D72">
        <w:trPr>
          <w:trHeight w:val="255"/>
          <w:jc w:val="center"/>
        </w:trPr>
        <w:tc>
          <w:tcPr>
            <w:tcW w:w="2880" w:type="dxa"/>
            <w:tcBorders>
              <w:top w:val="nil"/>
              <w:left w:val="single" w:sz="4" w:space="0" w:color="auto"/>
              <w:bottom w:val="nil"/>
              <w:right w:val="single" w:sz="4" w:space="0" w:color="auto"/>
            </w:tcBorders>
            <w:shd w:val="clear" w:color="auto" w:fill="auto"/>
            <w:noWrap/>
            <w:vAlign w:val="bottom"/>
            <w:hideMark/>
          </w:tcPr>
          <w:p w:rsidR="008E22D6" w:rsidRPr="00733262" w:rsidRDefault="008E22D6"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2p.p. en 1ria y 2ria</w:t>
            </w:r>
          </w:p>
        </w:tc>
        <w:tc>
          <w:tcPr>
            <w:tcW w:w="1374" w:type="dxa"/>
            <w:tcBorders>
              <w:top w:val="nil"/>
              <w:left w:val="nil"/>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$13,135,397 </w:t>
            </w:r>
          </w:p>
        </w:tc>
        <w:tc>
          <w:tcPr>
            <w:tcW w:w="1165" w:type="dxa"/>
            <w:tcBorders>
              <w:top w:val="nil"/>
              <w:left w:val="nil"/>
              <w:bottom w:val="nil"/>
              <w:right w:val="single" w:sz="4" w:space="0" w:color="auto"/>
            </w:tcBorders>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$84,157,896 </w:t>
            </w:r>
          </w:p>
        </w:tc>
        <w:tc>
          <w:tcPr>
            <w:tcW w:w="1242" w:type="dxa"/>
            <w:tcBorders>
              <w:top w:val="nil"/>
              <w:left w:val="single" w:sz="4" w:space="0" w:color="auto"/>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$155,180,395 </w:t>
            </w:r>
          </w:p>
        </w:tc>
        <w:tc>
          <w:tcPr>
            <w:tcW w:w="1305" w:type="dxa"/>
            <w:tcBorders>
              <w:top w:val="nil"/>
              <w:left w:val="nil"/>
              <w:bottom w:val="nil"/>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$297,225,393 </w:t>
            </w:r>
          </w:p>
        </w:tc>
      </w:tr>
      <w:tr w:rsidR="008E22D6" w:rsidRPr="00733262" w:rsidTr="00FA7D7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rsidR="008E22D6" w:rsidRPr="00733262" w:rsidRDefault="008E22D6"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lastRenderedPageBreak/>
              <w:t>2p.p. en 1ria y 4p.p. en 2ria</w:t>
            </w:r>
          </w:p>
        </w:tc>
        <w:tc>
          <w:tcPr>
            <w:tcW w:w="1374" w:type="dxa"/>
            <w:tcBorders>
              <w:top w:val="nil"/>
              <w:left w:val="nil"/>
              <w:bottom w:val="single" w:sz="4" w:space="0" w:color="auto"/>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$19,324,958 </w:t>
            </w:r>
          </w:p>
        </w:tc>
        <w:tc>
          <w:tcPr>
            <w:tcW w:w="1165" w:type="dxa"/>
            <w:tcBorders>
              <w:top w:val="nil"/>
              <w:left w:val="nil"/>
              <w:bottom w:val="single" w:sz="4" w:space="0" w:color="auto"/>
              <w:right w:val="single" w:sz="4" w:space="0" w:color="auto"/>
            </w:tcBorders>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$90,347,457 </w:t>
            </w:r>
          </w:p>
        </w:tc>
        <w:tc>
          <w:tcPr>
            <w:tcW w:w="1242" w:type="dxa"/>
            <w:tcBorders>
              <w:top w:val="nil"/>
              <w:left w:val="single" w:sz="4" w:space="0" w:color="auto"/>
              <w:bottom w:val="single" w:sz="4" w:space="0" w:color="auto"/>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$161,369,956 </w:t>
            </w:r>
          </w:p>
        </w:tc>
        <w:tc>
          <w:tcPr>
            <w:tcW w:w="1305" w:type="dxa"/>
            <w:tcBorders>
              <w:top w:val="nil"/>
              <w:left w:val="nil"/>
              <w:bottom w:val="single" w:sz="4" w:space="0" w:color="auto"/>
              <w:right w:val="single" w:sz="4" w:space="0" w:color="auto"/>
            </w:tcBorders>
            <w:shd w:val="clear" w:color="auto" w:fill="auto"/>
            <w:noWrap/>
            <w:vAlign w:val="bottom"/>
          </w:tcPr>
          <w:p w:rsidR="008E22D6" w:rsidRPr="00733262" w:rsidRDefault="008E22D6" w:rsidP="00FA7D72">
            <w:pPr>
              <w:spacing w:after="0" w:line="240" w:lineRule="auto"/>
              <w:jc w:val="right"/>
              <w:rPr>
                <w:rFonts w:ascii="Arial" w:hAnsi="Arial" w:cs="Arial"/>
                <w:sz w:val="18"/>
                <w:szCs w:val="18"/>
              </w:rPr>
            </w:pPr>
            <w:r w:rsidRPr="00733262">
              <w:rPr>
                <w:rFonts w:ascii="Arial" w:hAnsi="Arial" w:cs="Arial"/>
                <w:sz w:val="18"/>
                <w:szCs w:val="18"/>
              </w:rPr>
              <w:t xml:space="preserve">$303,414,954 </w:t>
            </w:r>
          </w:p>
        </w:tc>
      </w:tr>
    </w:tbl>
    <w:p w:rsidR="00DC70DA" w:rsidRPr="00A7153D" w:rsidRDefault="008E22D6" w:rsidP="00331C05">
      <w:pPr>
        <w:pStyle w:val="ListParagraph"/>
        <w:numPr>
          <w:ilvl w:val="1"/>
          <w:numId w:val="16"/>
        </w:numPr>
        <w:spacing w:before="120" w:after="120" w:line="240" w:lineRule="auto"/>
        <w:ind w:left="720"/>
        <w:contextualSpacing w:val="0"/>
        <w:jc w:val="both"/>
        <w:rPr>
          <w:rFonts w:ascii="Arial" w:hAnsi="Arial" w:cs="Arial"/>
          <w:lang w:val="es-ES_tradnl"/>
        </w:rPr>
      </w:pPr>
      <w:r w:rsidRPr="008E22D6">
        <w:rPr>
          <w:rFonts w:ascii="Arial" w:hAnsi="Arial" w:cs="Arial"/>
          <w:lang w:val="es-ES_tradnl"/>
        </w:rPr>
        <w:t>Finalmente, en la Tabla 24 se observan los diferentes escenarios con una tasa de retorno del 12% aplicada mayormente a los proyectos productivos, pero que tomando en cuenta el uso alternativo del capital, es conveniente mostrar el comportamiento del programa ante los distintos escenarios a esta tasa de descuento</w:t>
      </w:r>
      <w:r>
        <w:rPr>
          <w:rFonts w:ascii="Arial" w:hAnsi="Arial" w:cs="Arial"/>
          <w:lang w:val="es-ES_tradnl"/>
        </w:rPr>
        <w:t>.</w:t>
      </w:r>
      <w:r w:rsidR="00C45205" w:rsidRPr="00A7153D">
        <w:rPr>
          <w:rFonts w:ascii="Arial" w:hAnsi="Arial" w:cs="Arial"/>
          <w:lang w:val="es-ES_tradnl"/>
        </w:rPr>
        <w:t xml:space="preserve"> </w:t>
      </w:r>
    </w:p>
    <w:tbl>
      <w:tblPr>
        <w:tblW w:w="8002" w:type="dxa"/>
        <w:jc w:val="center"/>
        <w:tblInd w:w="2056" w:type="dxa"/>
        <w:tblCellMar>
          <w:left w:w="70" w:type="dxa"/>
          <w:right w:w="70" w:type="dxa"/>
        </w:tblCellMar>
        <w:tblLook w:val="04A0" w:firstRow="1" w:lastRow="0" w:firstColumn="1" w:lastColumn="0" w:noHBand="0" w:noVBand="1"/>
      </w:tblPr>
      <w:tblGrid>
        <w:gridCol w:w="2880"/>
        <w:gridCol w:w="1356"/>
        <w:gridCol w:w="1164"/>
        <w:gridCol w:w="1260"/>
        <w:gridCol w:w="1342"/>
      </w:tblGrid>
      <w:tr w:rsidR="00331C05" w:rsidRPr="009F1A17" w:rsidTr="00FA7D72">
        <w:trPr>
          <w:trHeight w:val="255"/>
          <w:jc w:val="center"/>
        </w:trPr>
        <w:tc>
          <w:tcPr>
            <w:tcW w:w="8002" w:type="dxa"/>
            <w:gridSpan w:val="5"/>
            <w:tcBorders>
              <w:top w:val="nil"/>
              <w:left w:val="nil"/>
              <w:bottom w:val="nil"/>
              <w:right w:val="nil"/>
            </w:tcBorders>
          </w:tcPr>
          <w:p w:rsidR="00331C05" w:rsidRPr="00733262" w:rsidRDefault="00331C05" w:rsidP="00331C05">
            <w:pPr>
              <w:spacing w:before="120" w:after="0" w:line="240" w:lineRule="auto"/>
              <w:rPr>
                <w:rFonts w:ascii="Arial" w:eastAsia="Times New Roman" w:hAnsi="Arial" w:cs="Arial"/>
                <w:b/>
                <w:sz w:val="24"/>
                <w:szCs w:val="24"/>
                <w:lang w:val="es-ES_tradnl" w:eastAsia="es-ES_tradnl"/>
              </w:rPr>
            </w:pPr>
            <w:r w:rsidRPr="00331C05">
              <w:rPr>
                <w:rFonts w:ascii="Arial" w:eastAsia="Times New Roman" w:hAnsi="Arial" w:cs="Arial"/>
                <w:b/>
                <w:sz w:val="18"/>
                <w:szCs w:val="24"/>
                <w:lang w:val="es-ES_tradnl" w:eastAsia="es-ES_tradnl"/>
              </w:rPr>
              <w:t>Tabla 24: VPN de la diferencia Beneficios menos Costos, Tasa del 12%</w:t>
            </w:r>
          </w:p>
        </w:tc>
      </w:tr>
      <w:tr w:rsidR="00331C05" w:rsidRPr="00733262" w:rsidTr="00FA7D72">
        <w:trPr>
          <w:trHeight w:val="255"/>
          <w:jc w:val="center"/>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1C05" w:rsidRPr="00733262" w:rsidRDefault="00331C05"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Promoción</w:t>
            </w:r>
          </w:p>
        </w:tc>
        <w:tc>
          <w:tcPr>
            <w:tcW w:w="1356" w:type="dxa"/>
            <w:tcBorders>
              <w:top w:val="single" w:sz="4" w:space="0" w:color="auto"/>
              <w:left w:val="nil"/>
              <w:bottom w:val="single" w:sz="4" w:space="0" w:color="auto"/>
              <w:right w:val="single" w:sz="4" w:space="0" w:color="auto"/>
            </w:tcBorders>
            <w:shd w:val="clear" w:color="auto" w:fill="auto"/>
            <w:noWrap/>
            <w:vAlign w:val="bottom"/>
            <w:hideMark/>
          </w:tcPr>
          <w:p w:rsidR="00331C05" w:rsidRPr="00733262" w:rsidRDefault="00331C0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M4</w:t>
            </w:r>
          </w:p>
        </w:tc>
        <w:tc>
          <w:tcPr>
            <w:tcW w:w="1164" w:type="dxa"/>
            <w:tcBorders>
              <w:top w:val="single" w:sz="4" w:space="0" w:color="auto"/>
              <w:left w:val="nil"/>
              <w:bottom w:val="single" w:sz="4" w:space="0" w:color="auto"/>
              <w:right w:val="single" w:sz="4" w:space="0" w:color="auto"/>
            </w:tcBorders>
            <w:vAlign w:val="bottom"/>
          </w:tcPr>
          <w:p w:rsidR="00331C05" w:rsidRPr="00733262" w:rsidRDefault="00331C0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M5</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1C05" w:rsidRPr="00733262" w:rsidRDefault="00331C0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M6</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331C05" w:rsidRPr="00733262" w:rsidRDefault="00331C05" w:rsidP="00FA7D72">
            <w:pPr>
              <w:spacing w:after="0" w:line="240" w:lineRule="auto"/>
              <w:jc w:val="center"/>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M8</w:t>
            </w:r>
          </w:p>
        </w:tc>
      </w:tr>
      <w:tr w:rsidR="00331C05" w:rsidRPr="00733262" w:rsidTr="00FA7D72">
        <w:trPr>
          <w:trHeight w:val="255"/>
          <w:jc w:val="center"/>
        </w:trPr>
        <w:tc>
          <w:tcPr>
            <w:tcW w:w="2880" w:type="dxa"/>
            <w:tcBorders>
              <w:top w:val="nil"/>
              <w:left w:val="single" w:sz="4" w:space="0" w:color="auto"/>
              <w:bottom w:val="nil"/>
              <w:right w:val="single" w:sz="4" w:space="0" w:color="auto"/>
            </w:tcBorders>
            <w:shd w:val="clear" w:color="auto" w:fill="auto"/>
            <w:noWrap/>
            <w:vAlign w:val="bottom"/>
            <w:hideMark/>
          </w:tcPr>
          <w:p w:rsidR="00331C05" w:rsidRPr="00733262" w:rsidRDefault="00331C05"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1p.p. de Incremento en 1ria y 2ria</w:t>
            </w:r>
          </w:p>
        </w:tc>
        <w:tc>
          <w:tcPr>
            <w:tcW w:w="1356" w:type="dxa"/>
            <w:tcBorders>
              <w:top w:val="nil"/>
              <w:left w:val="nil"/>
              <w:bottom w:val="nil"/>
              <w:right w:val="single" w:sz="4" w:space="0" w:color="auto"/>
            </w:tcBorders>
            <w:shd w:val="clear" w:color="auto" w:fill="auto"/>
            <w:noWrap/>
            <w:vAlign w:val="bottom"/>
          </w:tcPr>
          <w:p w:rsidR="00331C05" w:rsidRPr="00733262" w:rsidRDefault="00331C05" w:rsidP="00FA7D72">
            <w:pPr>
              <w:spacing w:after="0" w:line="240" w:lineRule="auto"/>
              <w:jc w:val="right"/>
              <w:rPr>
                <w:rFonts w:ascii="Arial" w:hAnsi="Arial" w:cs="Arial"/>
                <w:sz w:val="18"/>
                <w:szCs w:val="18"/>
              </w:rPr>
            </w:pPr>
            <w:r w:rsidRPr="00733262">
              <w:rPr>
                <w:rFonts w:ascii="Arial" w:hAnsi="Arial" w:cs="Arial"/>
                <w:color w:val="FF0000"/>
                <w:sz w:val="18"/>
                <w:szCs w:val="18"/>
              </w:rPr>
              <w:t>($84,442,133)</w:t>
            </w:r>
          </w:p>
        </w:tc>
        <w:tc>
          <w:tcPr>
            <w:tcW w:w="1164" w:type="dxa"/>
            <w:tcBorders>
              <w:top w:val="nil"/>
              <w:left w:val="nil"/>
              <w:bottom w:val="nil"/>
              <w:right w:val="single" w:sz="4" w:space="0" w:color="auto"/>
            </w:tcBorders>
            <w:vAlign w:val="bottom"/>
          </w:tcPr>
          <w:p w:rsidR="00331C05" w:rsidRPr="00733262" w:rsidRDefault="00331C05" w:rsidP="00FA7D72">
            <w:pPr>
              <w:spacing w:after="0" w:line="240" w:lineRule="auto"/>
              <w:jc w:val="right"/>
              <w:rPr>
                <w:rFonts w:ascii="Arial" w:hAnsi="Arial" w:cs="Arial"/>
                <w:color w:val="FF0000"/>
                <w:sz w:val="18"/>
                <w:szCs w:val="18"/>
              </w:rPr>
            </w:pPr>
            <w:r w:rsidRPr="00733262">
              <w:rPr>
                <w:rFonts w:ascii="Arial" w:hAnsi="Arial" w:cs="Arial"/>
                <w:color w:val="FF0000"/>
                <w:sz w:val="18"/>
                <w:szCs w:val="18"/>
              </w:rPr>
              <w:t>-28,520,951</w:t>
            </w:r>
          </w:p>
        </w:tc>
        <w:tc>
          <w:tcPr>
            <w:tcW w:w="1260" w:type="dxa"/>
            <w:tcBorders>
              <w:top w:val="nil"/>
              <w:left w:val="single" w:sz="4" w:space="0" w:color="auto"/>
              <w:bottom w:val="nil"/>
              <w:right w:val="single" w:sz="4" w:space="0" w:color="auto"/>
            </w:tcBorders>
            <w:shd w:val="clear" w:color="auto" w:fill="auto"/>
            <w:noWrap/>
            <w:vAlign w:val="bottom"/>
          </w:tcPr>
          <w:p w:rsidR="00331C05" w:rsidRPr="00733262" w:rsidRDefault="00331C05" w:rsidP="00FA7D72">
            <w:pPr>
              <w:spacing w:after="0" w:line="240" w:lineRule="auto"/>
              <w:jc w:val="right"/>
              <w:rPr>
                <w:rFonts w:ascii="Arial" w:hAnsi="Arial" w:cs="Arial"/>
                <w:sz w:val="18"/>
                <w:szCs w:val="18"/>
              </w:rPr>
            </w:pPr>
            <w:r w:rsidRPr="00733262">
              <w:rPr>
                <w:rFonts w:ascii="Arial" w:hAnsi="Arial" w:cs="Arial"/>
                <w:sz w:val="18"/>
                <w:szCs w:val="18"/>
              </w:rPr>
              <w:t xml:space="preserve">$27,400,230 </w:t>
            </w:r>
          </w:p>
        </w:tc>
        <w:tc>
          <w:tcPr>
            <w:tcW w:w="1342" w:type="dxa"/>
            <w:tcBorders>
              <w:top w:val="nil"/>
              <w:left w:val="nil"/>
              <w:bottom w:val="nil"/>
              <w:right w:val="single" w:sz="4" w:space="0" w:color="auto"/>
            </w:tcBorders>
            <w:shd w:val="clear" w:color="auto" w:fill="auto"/>
            <w:noWrap/>
            <w:vAlign w:val="bottom"/>
          </w:tcPr>
          <w:p w:rsidR="00331C05" w:rsidRPr="00733262" w:rsidRDefault="00331C05" w:rsidP="00FA7D72">
            <w:pPr>
              <w:spacing w:after="0" w:line="240" w:lineRule="auto"/>
              <w:jc w:val="right"/>
              <w:rPr>
                <w:rFonts w:ascii="Arial" w:hAnsi="Arial" w:cs="Arial"/>
                <w:sz w:val="18"/>
                <w:szCs w:val="18"/>
              </w:rPr>
            </w:pPr>
            <w:r w:rsidRPr="00733262">
              <w:rPr>
                <w:rFonts w:ascii="Arial" w:hAnsi="Arial" w:cs="Arial"/>
                <w:sz w:val="18"/>
                <w:szCs w:val="18"/>
              </w:rPr>
              <w:t xml:space="preserve">$139,242,593 </w:t>
            </w:r>
          </w:p>
        </w:tc>
      </w:tr>
      <w:tr w:rsidR="00331C05" w:rsidRPr="00733262" w:rsidTr="00FA7D72">
        <w:trPr>
          <w:trHeight w:val="255"/>
          <w:jc w:val="center"/>
        </w:trPr>
        <w:tc>
          <w:tcPr>
            <w:tcW w:w="2880" w:type="dxa"/>
            <w:tcBorders>
              <w:top w:val="nil"/>
              <w:left w:val="single" w:sz="4" w:space="0" w:color="auto"/>
              <w:bottom w:val="nil"/>
              <w:right w:val="single" w:sz="4" w:space="0" w:color="auto"/>
            </w:tcBorders>
            <w:shd w:val="clear" w:color="auto" w:fill="auto"/>
            <w:noWrap/>
            <w:vAlign w:val="bottom"/>
            <w:hideMark/>
          </w:tcPr>
          <w:p w:rsidR="00331C05" w:rsidRPr="00733262" w:rsidRDefault="00331C05"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2p.p. en 1ria y 2ria</w:t>
            </w:r>
          </w:p>
        </w:tc>
        <w:tc>
          <w:tcPr>
            <w:tcW w:w="1356" w:type="dxa"/>
            <w:tcBorders>
              <w:top w:val="nil"/>
              <w:left w:val="nil"/>
              <w:bottom w:val="nil"/>
              <w:right w:val="single" w:sz="4" w:space="0" w:color="auto"/>
            </w:tcBorders>
            <w:shd w:val="clear" w:color="auto" w:fill="auto"/>
            <w:noWrap/>
            <w:vAlign w:val="bottom"/>
          </w:tcPr>
          <w:p w:rsidR="00331C05" w:rsidRPr="00733262" w:rsidRDefault="00331C05" w:rsidP="00FA7D72">
            <w:pPr>
              <w:spacing w:after="0" w:line="240" w:lineRule="auto"/>
              <w:jc w:val="right"/>
              <w:rPr>
                <w:rFonts w:ascii="Arial" w:hAnsi="Arial" w:cs="Arial"/>
                <w:sz w:val="18"/>
                <w:szCs w:val="18"/>
              </w:rPr>
            </w:pPr>
            <w:r w:rsidRPr="00733262">
              <w:rPr>
                <w:rFonts w:ascii="Arial" w:hAnsi="Arial" w:cs="Arial"/>
                <w:color w:val="FF0000"/>
                <w:sz w:val="18"/>
                <w:szCs w:val="18"/>
              </w:rPr>
              <w:t>($40,186,709)</w:t>
            </w:r>
          </w:p>
        </w:tc>
        <w:tc>
          <w:tcPr>
            <w:tcW w:w="1164" w:type="dxa"/>
            <w:tcBorders>
              <w:top w:val="nil"/>
              <w:left w:val="nil"/>
              <w:bottom w:val="nil"/>
              <w:right w:val="single" w:sz="4" w:space="0" w:color="auto"/>
            </w:tcBorders>
            <w:vAlign w:val="bottom"/>
          </w:tcPr>
          <w:p w:rsidR="00331C05" w:rsidRPr="00733262" w:rsidRDefault="00331C05" w:rsidP="00FA7D72">
            <w:pPr>
              <w:spacing w:after="0" w:line="240" w:lineRule="auto"/>
              <w:jc w:val="right"/>
              <w:rPr>
                <w:rFonts w:ascii="Arial" w:hAnsi="Arial" w:cs="Arial"/>
                <w:sz w:val="18"/>
                <w:szCs w:val="18"/>
              </w:rPr>
            </w:pPr>
            <w:r w:rsidRPr="00733262">
              <w:rPr>
                <w:rFonts w:ascii="Arial" w:hAnsi="Arial" w:cs="Arial"/>
                <w:sz w:val="18"/>
                <w:szCs w:val="18"/>
              </w:rPr>
              <w:t>15,734,472</w:t>
            </w:r>
          </w:p>
        </w:tc>
        <w:tc>
          <w:tcPr>
            <w:tcW w:w="1260" w:type="dxa"/>
            <w:tcBorders>
              <w:top w:val="nil"/>
              <w:left w:val="single" w:sz="4" w:space="0" w:color="auto"/>
              <w:bottom w:val="nil"/>
              <w:right w:val="single" w:sz="4" w:space="0" w:color="auto"/>
            </w:tcBorders>
            <w:shd w:val="clear" w:color="auto" w:fill="auto"/>
            <w:noWrap/>
            <w:vAlign w:val="bottom"/>
          </w:tcPr>
          <w:p w:rsidR="00331C05" w:rsidRPr="00733262" w:rsidRDefault="00331C05" w:rsidP="00FA7D72">
            <w:pPr>
              <w:spacing w:after="0" w:line="240" w:lineRule="auto"/>
              <w:jc w:val="right"/>
              <w:rPr>
                <w:rFonts w:ascii="Arial" w:hAnsi="Arial" w:cs="Arial"/>
                <w:sz w:val="18"/>
                <w:szCs w:val="18"/>
              </w:rPr>
            </w:pPr>
            <w:r w:rsidRPr="00733262">
              <w:rPr>
                <w:rFonts w:ascii="Arial" w:hAnsi="Arial" w:cs="Arial"/>
                <w:sz w:val="18"/>
                <w:szCs w:val="18"/>
              </w:rPr>
              <w:t xml:space="preserve">$71,655,654 </w:t>
            </w:r>
          </w:p>
        </w:tc>
        <w:tc>
          <w:tcPr>
            <w:tcW w:w="1342" w:type="dxa"/>
            <w:tcBorders>
              <w:top w:val="nil"/>
              <w:left w:val="nil"/>
              <w:bottom w:val="nil"/>
              <w:right w:val="single" w:sz="4" w:space="0" w:color="auto"/>
            </w:tcBorders>
            <w:shd w:val="clear" w:color="auto" w:fill="auto"/>
            <w:noWrap/>
            <w:vAlign w:val="bottom"/>
          </w:tcPr>
          <w:p w:rsidR="00331C05" w:rsidRPr="00733262" w:rsidRDefault="00331C05" w:rsidP="00FA7D72">
            <w:pPr>
              <w:spacing w:after="0" w:line="240" w:lineRule="auto"/>
              <w:jc w:val="right"/>
              <w:rPr>
                <w:rFonts w:ascii="Arial" w:hAnsi="Arial" w:cs="Arial"/>
                <w:sz w:val="18"/>
                <w:szCs w:val="18"/>
              </w:rPr>
            </w:pPr>
            <w:r w:rsidRPr="00733262">
              <w:rPr>
                <w:rFonts w:ascii="Arial" w:hAnsi="Arial" w:cs="Arial"/>
                <w:sz w:val="18"/>
                <w:szCs w:val="18"/>
              </w:rPr>
              <w:t xml:space="preserve">$183,498,017 </w:t>
            </w:r>
          </w:p>
        </w:tc>
      </w:tr>
      <w:tr w:rsidR="00331C05" w:rsidRPr="00733262" w:rsidTr="00FA7D7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rsidR="00331C05" w:rsidRPr="00733262" w:rsidRDefault="00331C05" w:rsidP="00FA7D72">
            <w:pPr>
              <w:spacing w:after="0" w:line="240" w:lineRule="auto"/>
              <w:jc w:val="right"/>
              <w:rPr>
                <w:rFonts w:ascii="Arial" w:eastAsia="Times New Roman" w:hAnsi="Arial" w:cs="Arial"/>
                <w:sz w:val="18"/>
                <w:szCs w:val="18"/>
                <w:lang w:val="es-ES_tradnl" w:eastAsia="es-ES_tradnl"/>
              </w:rPr>
            </w:pPr>
            <w:r w:rsidRPr="00733262">
              <w:rPr>
                <w:rFonts w:ascii="Arial" w:eastAsia="Times New Roman" w:hAnsi="Arial" w:cs="Arial"/>
                <w:sz w:val="18"/>
                <w:szCs w:val="18"/>
                <w:lang w:val="es-ES_tradnl" w:eastAsia="es-ES_tradnl"/>
              </w:rPr>
              <w:t>2p.p. en 1ria y 4p.p. en 2ria</w:t>
            </w:r>
          </w:p>
        </w:tc>
        <w:tc>
          <w:tcPr>
            <w:tcW w:w="1356" w:type="dxa"/>
            <w:tcBorders>
              <w:top w:val="nil"/>
              <w:left w:val="nil"/>
              <w:bottom w:val="single" w:sz="4" w:space="0" w:color="auto"/>
              <w:right w:val="single" w:sz="4" w:space="0" w:color="auto"/>
            </w:tcBorders>
            <w:shd w:val="clear" w:color="auto" w:fill="auto"/>
            <w:noWrap/>
            <w:vAlign w:val="bottom"/>
          </w:tcPr>
          <w:p w:rsidR="00331C05" w:rsidRPr="00733262" w:rsidRDefault="00331C05" w:rsidP="00FA7D72">
            <w:pPr>
              <w:spacing w:after="0" w:line="240" w:lineRule="auto"/>
              <w:jc w:val="right"/>
              <w:rPr>
                <w:rFonts w:ascii="Arial" w:hAnsi="Arial" w:cs="Arial"/>
                <w:sz w:val="18"/>
                <w:szCs w:val="18"/>
              </w:rPr>
            </w:pPr>
            <w:r w:rsidRPr="00733262">
              <w:rPr>
                <w:rFonts w:ascii="Arial" w:hAnsi="Arial" w:cs="Arial"/>
                <w:color w:val="FF0000"/>
                <w:sz w:val="18"/>
                <w:szCs w:val="18"/>
              </w:rPr>
              <w:t>($35,550,695)</w:t>
            </w:r>
          </w:p>
        </w:tc>
        <w:tc>
          <w:tcPr>
            <w:tcW w:w="1164" w:type="dxa"/>
            <w:tcBorders>
              <w:top w:val="nil"/>
              <w:left w:val="nil"/>
              <w:bottom w:val="single" w:sz="4" w:space="0" w:color="auto"/>
              <w:right w:val="single" w:sz="4" w:space="0" w:color="auto"/>
            </w:tcBorders>
            <w:vAlign w:val="bottom"/>
          </w:tcPr>
          <w:p w:rsidR="00331C05" w:rsidRPr="00733262" w:rsidRDefault="00331C05" w:rsidP="00FA7D72">
            <w:pPr>
              <w:spacing w:after="0" w:line="240" w:lineRule="auto"/>
              <w:jc w:val="right"/>
              <w:rPr>
                <w:rFonts w:ascii="Arial" w:hAnsi="Arial" w:cs="Arial"/>
                <w:sz w:val="18"/>
                <w:szCs w:val="18"/>
              </w:rPr>
            </w:pPr>
            <w:r w:rsidRPr="00733262">
              <w:rPr>
                <w:rFonts w:ascii="Arial" w:hAnsi="Arial" w:cs="Arial"/>
                <w:sz w:val="18"/>
                <w:szCs w:val="18"/>
              </w:rPr>
              <w:t>20,370,486</w:t>
            </w:r>
          </w:p>
        </w:tc>
        <w:tc>
          <w:tcPr>
            <w:tcW w:w="1260" w:type="dxa"/>
            <w:tcBorders>
              <w:top w:val="nil"/>
              <w:left w:val="single" w:sz="4" w:space="0" w:color="auto"/>
              <w:bottom w:val="single" w:sz="4" w:space="0" w:color="auto"/>
              <w:right w:val="single" w:sz="4" w:space="0" w:color="auto"/>
            </w:tcBorders>
            <w:shd w:val="clear" w:color="auto" w:fill="auto"/>
            <w:noWrap/>
            <w:vAlign w:val="bottom"/>
          </w:tcPr>
          <w:p w:rsidR="00331C05" w:rsidRPr="00733262" w:rsidRDefault="00331C05" w:rsidP="00FA7D72">
            <w:pPr>
              <w:spacing w:after="0" w:line="240" w:lineRule="auto"/>
              <w:jc w:val="right"/>
              <w:rPr>
                <w:rFonts w:ascii="Arial" w:hAnsi="Arial" w:cs="Arial"/>
                <w:sz w:val="18"/>
                <w:szCs w:val="18"/>
              </w:rPr>
            </w:pPr>
            <w:r w:rsidRPr="00733262">
              <w:rPr>
                <w:rFonts w:ascii="Arial" w:hAnsi="Arial" w:cs="Arial"/>
                <w:sz w:val="18"/>
                <w:szCs w:val="18"/>
              </w:rPr>
              <w:t xml:space="preserve">$76,291,668 </w:t>
            </w:r>
          </w:p>
        </w:tc>
        <w:tc>
          <w:tcPr>
            <w:tcW w:w="1342" w:type="dxa"/>
            <w:tcBorders>
              <w:top w:val="nil"/>
              <w:left w:val="nil"/>
              <w:bottom w:val="single" w:sz="4" w:space="0" w:color="auto"/>
              <w:right w:val="single" w:sz="4" w:space="0" w:color="auto"/>
            </w:tcBorders>
            <w:shd w:val="clear" w:color="auto" w:fill="auto"/>
            <w:noWrap/>
            <w:vAlign w:val="bottom"/>
          </w:tcPr>
          <w:p w:rsidR="00331C05" w:rsidRPr="00733262" w:rsidRDefault="00331C05" w:rsidP="00FA7D72">
            <w:pPr>
              <w:spacing w:after="0" w:line="240" w:lineRule="auto"/>
              <w:jc w:val="right"/>
              <w:rPr>
                <w:rFonts w:ascii="Arial" w:hAnsi="Arial" w:cs="Arial"/>
                <w:sz w:val="18"/>
                <w:szCs w:val="18"/>
              </w:rPr>
            </w:pPr>
            <w:r w:rsidRPr="00733262">
              <w:rPr>
                <w:rFonts w:ascii="Arial" w:hAnsi="Arial" w:cs="Arial"/>
                <w:sz w:val="18"/>
                <w:szCs w:val="18"/>
              </w:rPr>
              <w:t xml:space="preserve">$188,134,031 </w:t>
            </w:r>
          </w:p>
        </w:tc>
      </w:tr>
    </w:tbl>
    <w:p w:rsidR="00331C05" w:rsidRDefault="00331C05" w:rsidP="00331C05">
      <w:pPr>
        <w:pStyle w:val="ListParagraph"/>
        <w:numPr>
          <w:ilvl w:val="1"/>
          <w:numId w:val="16"/>
        </w:numPr>
        <w:spacing w:before="120" w:after="120" w:line="240" w:lineRule="auto"/>
        <w:ind w:left="720"/>
        <w:contextualSpacing w:val="0"/>
        <w:jc w:val="both"/>
        <w:rPr>
          <w:rFonts w:ascii="Arial" w:hAnsi="Arial" w:cs="Arial"/>
          <w:lang w:val="es-ES_tradnl"/>
        </w:rPr>
      </w:pPr>
      <w:r w:rsidRPr="00331C05">
        <w:rPr>
          <w:rFonts w:ascii="Arial" w:hAnsi="Arial" w:cs="Arial"/>
          <w:lang w:val="es-ES_tradnl"/>
        </w:rPr>
        <w:t>Con costos de financiamiento a una tasa Libor de 1,20% incluyendo el spread, en un préstamo a 20 años con tres años de gracia y una tasa de descuento del 12% se obtiene un flujo neto de fondos negativo cuando el multiplicador es de sólo cuatro veces los costos. Subiendo el multiplicador a 5, el valor presente neto de la diferencia entre beneficios y costos es positiva a partir de dos puntos porcentuales en el incremento de pro</w:t>
      </w:r>
      <w:r>
        <w:rPr>
          <w:rFonts w:ascii="Arial" w:hAnsi="Arial" w:cs="Arial"/>
          <w:lang w:val="es-ES_tradnl"/>
        </w:rPr>
        <w:t>moción en primaria y secundaria</w:t>
      </w:r>
    </w:p>
    <w:p w:rsidR="00AE5895" w:rsidRPr="00331C05" w:rsidRDefault="00331C05" w:rsidP="00331C05">
      <w:pPr>
        <w:pStyle w:val="ListParagraph"/>
        <w:numPr>
          <w:ilvl w:val="1"/>
          <w:numId w:val="16"/>
        </w:numPr>
        <w:spacing w:before="120" w:after="120" w:line="240" w:lineRule="auto"/>
        <w:ind w:left="720"/>
        <w:contextualSpacing w:val="0"/>
        <w:jc w:val="both"/>
        <w:rPr>
          <w:rFonts w:ascii="Arial" w:hAnsi="Arial" w:cs="Arial"/>
          <w:lang w:val="es-ES_tradnl"/>
        </w:rPr>
      </w:pPr>
      <w:r w:rsidRPr="00331C05">
        <w:rPr>
          <w:rFonts w:ascii="Arial" w:hAnsi="Arial" w:cs="Arial"/>
          <w:lang w:val="es-ES_tradnl"/>
        </w:rPr>
        <w:t>Con un multiplicador de 6 y un incremento de la promoción en primaria y secundaria de sólo un punto porcentual, el Valor Presente Neto (VPN) es positivo y de $27.400.230. Esto ocurre aun cuando el beneficio de menor delincuencia juvenil es imputable a partir de los 12 años del arranque del proyecto</w:t>
      </w:r>
    </w:p>
    <w:p w:rsidR="00D70A92" w:rsidRPr="00A7153D" w:rsidRDefault="00C27437" w:rsidP="00A7153D">
      <w:pPr>
        <w:pStyle w:val="Heading1"/>
        <w:numPr>
          <w:ilvl w:val="0"/>
          <w:numId w:val="16"/>
        </w:numPr>
        <w:spacing w:before="0"/>
        <w:jc w:val="center"/>
        <w:rPr>
          <w:rFonts w:ascii="Arial" w:hAnsi="Arial" w:cs="Arial"/>
          <w:smallCaps/>
          <w:color w:val="auto"/>
          <w:sz w:val="24"/>
          <w:szCs w:val="24"/>
          <w:lang w:val="es-ES_tradnl"/>
        </w:rPr>
      </w:pPr>
      <w:bookmarkStart w:id="456" w:name="_Toc462859752"/>
      <w:r w:rsidRPr="00A7153D">
        <w:rPr>
          <w:rFonts w:ascii="Arial" w:hAnsi="Arial" w:cs="Arial"/>
          <w:smallCaps/>
          <w:color w:val="auto"/>
          <w:sz w:val="24"/>
          <w:szCs w:val="24"/>
          <w:lang w:val="es-ES_tradnl"/>
        </w:rPr>
        <w:t>Conclusiones</w:t>
      </w:r>
      <w:bookmarkEnd w:id="456"/>
    </w:p>
    <w:p w:rsidR="00E60661" w:rsidRPr="00E60661" w:rsidRDefault="00E60661" w:rsidP="00E60661">
      <w:pPr>
        <w:pStyle w:val="ListParagraph"/>
        <w:numPr>
          <w:ilvl w:val="1"/>
          <w:numId w:val="16"/>
        </w:numPr>
        <w:spacing w:before="120" w:after="120" w:line="240" w:lineRule="auto"/>
        <w:ind w:left="720"/>
        <w:contextualSpacing w:val="0"/>
        <w:jc w:val="both"/>
        <w:rPr>
          <w:rFonts w:ascii="Arial" w:hAnsi="Arial" w:cs="Arial"/>
          <w:lang w:val="es-ES_tradnl"/>
        </w:rPr>
      </w:pPr>
      <w:r w:rsidRPr="00E60661">
        <w:rPr>
          <w:rFonts w:ascii="Arial" w:hAnsi="Arial" w:cs="Arial"/>
          <w:lang w:val="es-ES_tradnl"/>
        </w:rPr>
        <w:t>En primer lugar, la bibliografía demuestra que la participación de niños en condiciones de pobreza en programas de primera infancia se asocia con una tasa mayor de terminación de los estudios.  En el análisis de sensibilidad realizado aquí, se muestra que el retorno a la inversión en estos programas es sensible al cambio de tasas de promoción y que un incremento moderado en esta tasa, contribuye a un valor positivo del valor presente neto que h</w:t>
      </w:r>
      <w:r>
        <w:rPr>
          <w:rFonts w:ascii="Arial" w:hAnsi="Arial" w:cs="Arial"/>
          <w:lang w:val="es-ES_tradnl"/>
        </w:rPr>
        <w:t>ace que el programa sea viable.</w:t>
      </w:r>
    </w:p>
    <w:p w:rsidR="00E60661" w:rsidRPr="00E60661" w:rsidRDefault="00E60661" w:rsidP="00E60661">
      <w:pPr>
        <w:pStyle w:val="ListParagraph"/>
        <w:numPr>
          <w:ilvl w:val="1"/>
          <w:numId w:val="16"/>
        </w:numPr>
        <w:spacing w:before="120" w:after="120" w:line="240" w:lineRule="auto"/>
        <w:ind w:left="720"/>
        <w:contextualSpacing w:val="0"/>
        <w:jc w:val="both"/>
        <w:rPr>
          <w:rFonts w:ascii="Arial" w:hAnsi="Arial" w:cs="Arial"/>
          <w:lang w:val="es-ES_tradnl"/>
        </w:rPr>
      </w:pPr>
      <w:r w:rsidRPr="00E60661">
        <w:rPr>
          <w:rFonts w:ascii="Arial" w:hAnsi="Arial" w:cs="Arial"/>
          <w:lang w:val="es-ES_tradnl"/>
        </w:rPr>
        <w:t>Un segundo punto es que la participación en el programa de primera infancia se asocia con tasas más bajas de repetición y una menor participación en la educación especial. Según UNESCO estos programas cuestan en República Dominicana el doble que la educación regular y con programas de primera infancia la necesidad de participar en cursos remediales se reduce significativamente. Esta evaluación incluyó este beneficio y éste contribuyó para que el VPN de la diferencia entre b</w:t>
      </w:r>
      <w:r>
        <w:rPr>
          <w:rFonts w:ascii="Arial" w:hAnsi="Arial" w:cs="Arial"/>
          <w:lang w:val="es-ES_tradnl"/>
        </w:rPr>
        <w:t>eneficios y costos sea positivo.</w:t>
      </w:r>
    </w:p>
    <w:p w:rsidR="00E60661" w:rsidRPr="00E60661" w:rsidRDefault="00E60661" w:rsidP="00E60661">
      <w:pPr>
        <w:pStyle w:val="ListParagraph"/>
        <w:numPr>
          <w:ilvl w:val="1"/>
          <w:numId w:val="16"/>
        </w:numPr>
        <w:spacing w:before="120" w:after="120" w:line="240" w:lineRule="auto"/>
        <w:ind w:left="720"/>
        <w:contextualSpacing w:val="0"/>
        <w:jc w:val="both"/>
        <w:rPr>
          <w:rFonts w:ascii="Arial" w:hAnsi="Arial" w:cs="Arial"/>
          <w:lang w:val="es-ES_tradnl"/>
        </w:rPr>
      </w:pPr>
      <w:r w:rsidRPr="00E60661">
        <w:rPr>
          <w:rFonts w:ascii="Arial" w:hAnsi="Arial" w:cs="Arial"/>
          <w:lang w:val="es-ES_tradnl"/>
        </w:rPr>
        <w:t>En tercer lugar, una contribución importante de la bibliografía es que la participación en estimulación temprana se asocia con tasas significativamente más bajas de detención juvenil. Los niños que asisten a educación preescolares tienen tasas más bajas de arresto y detención múltiple para todos los tipos de delitos. Dados los altos costos de tratamientos de rehabilitación y encarcelamiento, este análisis muestra que con menores retornos que los presentados en los estudios ex –post, este programa arroja valores presente netos positivos con tasas de</w:t>
      </w:r>
      <w:r>
        <w:rPr>
          <w:rFonts w:ascii="Arial" w:hAnsi="Arial" w:cs="Arial"/>
          <w:lang w:val="es-ES_tradnl"/>
        </w:rPr>
        <w:t xml:space="preserve"> retorno de 5%, 10% y hasta 12%.</w:t>
      </w:r>
    </w:p>
    <w:p w:rsidR="00E60661" w:rsidRPr="00E60661" w:rsidRDefault="00E60661" w:rsidP="00E60661">
      <w:pPr>
        <w:pStyle w:val="ListParagraph"/>
        <w:numPr>
          <w:ilvl w:val="1"/>
          <w:numId w:val="16"/>
        </w:numPr>
        <w:spacing w:before="120" w:after="120" w:line="240" w:lineRule="auto"/>
        <w:ind w:left="720"/>
        <w:contextualSpacing w:val="0"/>
        <w:jc w:val="both"/>
        <w:rPr>
          <w:rFonts w:ascii="Arial" w:hAnsi="Arial" w:cs="Arial"/>
          <w:lang w:val="es-ES_tradnl"/>
        </w:rPr>
      </w:pPr>
      <w:r w:rsidRPr="00E60661">
        <w:rPr>
          <w:rFonts w:ascii="Arial" w:hAnsi="Arial" w:cs="Arial"/>
          <w:lang w:val="es-ES_tradnl"/>
        </w:rPr>
        <w:t xml:space="preserve">Finalmente, los costos que se incluyeron en el análisis comprende el financiamiento del programa en su totalidad por US$252.298.024 (el 76,73% de este total corresponde al financiamiento del Banco). El flujo de costos suma el pago anual del préstamo por US$11.043.341; el costo de tener más niños en la escuela como resultado de una </w:t>
      </w:r>
      <w:r w:rsidRPr="00E60661">
        <w:rPr>
          <w:rFonts w:ascii="Arial" w:hAnsi="Arial" w:cs="Arial"/>
          <w:lang w:val="es-ES_tradnl"/>
        </w:rPr>
        <w:lastRenderedPageBreak/>
        <w:t>menor deserción;</w:t>
      </w:r>
      <w:bookmarkStart w:id="457" w:name="_GoBack"/>
      <w:bookmarkEnd w:id="457"/>
      <w:del w:id="458" w:author="IADB" w:date="2016-10-11T15:30:00Z">
        <w:r w:rsidRPr="00E60661" w:rsidDel="009F1A17">
          <w:rPr>
            <w:rFonts w:ascii="Arial" w:hAnsi="Arial" w:cs="Arial"/>
            <w:lang w:val="es-ES_tradnl"/>
          </w:rPr>
          <w:delText xml:space="preserve"> </w:delText>
        </w:r>
      </w:del>
      <w:r w:rsidRPr="00E60661">
        <w:rPr>
          <w:rFonts w:ascii="Arial" w:hAnsi="Arial" w:cs="Arial"/>
          <w:lang w:val="es-ES_tradnl"/>
        </w:rPr>
        <w:t xml:space="preserve"> y el gasto del Gobierno para complementar el préstamo del BID a fin de cubrir los costos de operación en su totalidad.  El valor presente del flujo de costos a una tasa del 12% para el escenario de 2 puntos porcentuales de incremento en la tasa de promoción y un multiplicador de seis veces el costo nominal imputado a partir del año 12 (como beneficio de una menor intervención judicial), es de VP(Costos) = US$538.629.283. El flujo de beneficios considerando los tres factores descriptos más arriba, arroja un total de US$2.455 millones. El valor presente del flujo de Beneficios es VP(Beneficios) = US$610.284.937 y la razón VP(Beneficio) / VP(Costo) = 1.13.  Además, la tasa interna de retorno para este escenario base es de TIR = 14%.</w:t>
      </w:r>
    </w:p>
    <w:p w:rsidR="005B0AB2" w:rsidRPr="00AD0C41" w:rsidRDefault="00E60661" w:rsidP="00E60661">
      <w:pPr>
        <w:pStyle w:val="ListParagraph"/>
        <w:numPr>
          <w:ilvl w:val="1"/>
          <w:numId w:val="16"/>
        </w:numPr>
        <w:spacing w:before="120" w:after="120" w:line="240" w:lineRule="auto"/>
        <w:ind w:left="720"/>
        <w:contextualSpacing w:val="0"/>
        <w:jc w:val="both"/>
        <w:rPr>
          <w:rFonts w:ascii="Arial" w:hAnsi="Arial" w:cs="Arial"/>
          <w:b/>
          <w:lang w:val="es-ES_tradnl"/>
        </w:rPr>
      </w:pPr>
      <w:r w:rsidRPr="00E60661">
        <w:rPr>
          <w:rFonts w:ascii="Arial" w:hAnsi="Arial" w:cs="Arial"/>
          <w:lang w:val="es-ES_tradnl"/>
        </w:rPr>
        <w:t xml:space="preserve">La conclusión general es que el programa de primera infancia es </w:t>
      </w:r>
      <w:r w:rsidRPr="00AD0C41">
        <w:rPr>
          <w:rFonts w:ascii="Arial" w:hAnsi="Arial" w:cs="Arial"/>
          <w:b/>
          <w:lang w:val="es-ES_tradnl"/>
        </w:rPr>
        <w:t>competitivo y se recomienda realizarlo.</w:t>
      </w:r>
    </w:p>
    <w:sectPr w:rsidR="005B0AB2" w:rsidRPr="00AD0C41" w:rsidSect="00273E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4BB" w:rsidRDefault="00D434BB" w:rsidP="00445FA0">
      <w:pPr>
        <w:spacing w:after="0" w:line="240" w:lineRule="auto"/>
      </w:pPr>
      <w:r>
        <w:separator/>
      </w:r>
    </w:p>
  </w:endnote>
  <w:endnote w:type="continuationSeparator" w:id="0">
    <w:p w:rsidR="00D434BB" w:rsidRDefault="00D434BB" w:rsidP="00445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4BB" w:rsidRDefault="00D434BB" w:rsidP="00445FA0">
      <w:pPr>
        <w:spacing w:after="0" w:line="240" w:lineRule="auto"/>
      </w:pPr>
      <w:r>
        <w:separator/>
      </w:r>
    </w:p>
  </w:footnote>
  <w:footnote w:type="continuationSeparator" w:id="0">
    <w:p w:rsidR="00D434BB" w:rsidRDefault="00D434BB" w:rsidP="00445FA0">
      <w:pPr>
        <w:spacing w:after="0" w:line="240" w:lineRule="auto"/>
      </w:pPr>
      <w:r>
        <w:continuationSeparator/>
      </w:r>
    </w:p>
  </w:footnote>
  <w:footnote w:id="1">
    <w:p w:rsidR="0069123E" w:rsidRPr="009F1A17" w:rsidRDefault="0069123E" w:rsidP="009F1A17">
      <w:pPr>
        <w:pStyle w:val="FootnoteText"/>
        <w:spacing w:after="0"/>
        <w:ind w:left="360" w:hanging="360"/>
        <w:rPr>
          <w:rFonts w:ascii="Arial" w:hAnsi="Arial" w:cs="Arial"/>
          <w:sz w:val="18"/>
          <w:szCs w:val="18"/>
          <w:rPrChange w:id="7" w:author="IADB" w:date="2016-10-11T15:30:00Z">
            <w:rPr>
              <w:rFonts w:ascii="Arial" w:hAnsi="Arial" w:cs="Arial"/>
              <w:sz w:val="18"/>
              <w:szCs w:val="18"/>
            </w:rPr>
          </w:rPrChange>
        </w:rPr>
        <w:pPrChange w:id="8" w:author="IADB" w:date="2016-10-11T15:27:00Z">
          <w:pPr>
            <w:pStyle w:val="FootnoteText"/>
            <w:ind w:left="360" w:hanging="360"/>
          </w:pPr>
        </w:pPrChange>
      </w:pPr>
      <w:r w:rsidRPr="009F1A17">
        <w:rPr>
          <w:rStyle w:val="FootnoteReference"/>
          <w:rFonts w:ascii="Arial" w:hAnsi="Arial" w:cs="Arial"/>
          <w:sz w:val="18"/>
          <w:szCs w:val="18"/>
        </w:rPr>
        <w:footnoteRef/>
      </w:r>
      <w:r w:rsidRPr="009F1A17">
        <w:rPr>
          <w:rFonts w:ascii="Arial" w:hAnsi="Arial" w:cs="Arial"/>
          <w:sz w:val="18"/>
          <w:szCs w:val="18"/>
          <w:rPrChange w:id="9" w:author="IADB" w:date="2016-10-11T15:30:00Z">
            <w:rPr>
              <w:rFonts w:ascii="Arial" w:hAnsi="Arial" w:cs="Arial"/>
              <w:sz w:val="18"/>
              <w:szCs w:val="18"/>
            </w:rPr>
          </w:rPrChange>
        </w:rPr>
        <w:t xml:space="preserve"> </w:t>
      </w:r>
      <w:r w:rsidRPr="009F1A17">
        <w:rPr>
          <w:rFonts w:ascii="Arial" w:hAnsi="Arial" w:cs="Arial"/>
          <w:sz w:val="18"/>
          <w:szCs w:val="18"/>
          <w:rPrChange w:id="10" w:author="IADB" w:date="2016-10-11T15:30:00Z">
            <w:rPr>
              <w:rFonts w:ascii="Arial" w:hAnsi="Arial" w:cs="Arial"/>
              <w:sz w:val="18"/>
              <w:szCs w:val="18"/>
            </w:rPr>
          </w:rPrChange>
        </w:rPr>
        <w:tab/>
        <w:t>Heckman, James; Dimitriy Masterov. “The productivity argument for investing in young children.” National Bureau of Economic Research. Working Paper 13016. April 2007</w:t>
      </w:r>
    </w:p>
  </w:footnote>
  <w:footnote w:id="2">
    <w:p w:rsidR="0069123E" w:rsidRPr="009F1A17" w:rsidRDefault="0069123E" w:rsidP="009F1A17">
      <w:pPr>
        <w:pStyle w:val="FootnoteText"/>
        <w:spacing w:after="0"/>
        <w:ind w:left="360" w:hanging="360"/>
        <w:rPr>
          <w:rFonts w:ascii="Arial" w:hAnsi="Arial" w:cs="Arial"/>
          <w:sz w:val="18"/>
          <w:szCs w:val="18"/>
          <w:rPrChange w:id="11" w:author="IADB" w:date="2016-10-11T15:30:00Z">
            <w:rPr>
              <w:rFonts w:ascii="Arial" w:hAnsi="Arial" w:cs="Arial"/>
              <w:sz w:val="18"/>
              <w:szCs w:val="18"/>
            </w:rPr>
          </w:rPrChange>
        </w:rPr>
        <w:pPrChange w:id="12" w:author="IADB" w:date="2016-10-11T15:27:00Z">
          <w:pPr>
            <w:pStyle w:val="FootnoteText"/>
            <w:ind w:left="360" w:hanging="360"/>
          </w:pPr>
        </w:pPrChange>
      </w:pPr>
      <w:r w:rsidRPr="009F1A17">
        <w:rPr>
          <w:rStyle w:val="FootnoteReference"/>
          <w:rFonts w:ascii="Arial" w:hAnsi="Arial" w:cs="Arial"/>
          <w:sz w:val="18"/>
          <w:szCs w:val="18"/>
          <w:rPrChange w:id="13" w:author="IADB" w:date="2016-10-11T15:30:00Z">
            <w:rPr>
              <w:rStyle w:val="FootnoteReference"/>
              <w:rFonts w:ascii="Arial" w:hAnsi="Arial" w:cs="Arial"/>
              <w:sz w:val="18"/>
              <w:szCs w:val="18"/>
            </w:rPr>
          </w:rPrChange>
        </w:rPr>
        <w:footnoteRef/>
      </w:r>
      <w:r w:rsidRPr="009F1A17">
        <w:rPr>
          <w:rFonts w:ascii="Arial" w:hAnsi="Arial" w:cs="Arial"/>
          <w:sz w:val="18"/>
          <w:szCs w:val="18"/>
          <w:rPrChange w:id="14" w:author="IADB" w:date="2016-10-11T15:30:00Z">
            <w:rPr>
              <w:rFonts w:ascii="Arial" w:hAnsi="Arial" w:cs="Arial"/>
              <w:sz w:val="18"/>
              <w:szCs w:val="18"/>
            </w:rPr>
          </w:rPrChange>
        </w:rPr>
        <w:t xml:space="preserve"> </w:t>
      </w:r>
      <w:r w:rsidRPr="009F1A17">
        <w:rPr>
          <w:rFonts w:ascii="Arial" w:hAnsi="Arial" w:cs="Arial"/>
          <w:sz w:val="18"/>
          <w:szCs w:val="18"/>
          <w:rPrChange w:id="15" w:author="IADB" w:date="2016-10-11T15:30:00Z">
            <w:rPr>
              <w:rFonts w:ascii="Arial" w:hAnsi="Arial" w:cs="Arial"/>
              <w:sz w:val="18"/>
              <w:szCs w:val="18"/>
            </w:rPr>
          </w:rPrChange>
        </w:rPr>
        <w:tab/>
        <w:t>Carneiro, Pedro; James Heckman. “Human capital Policy.” Chapter 2. P 77 to 239.</w:t>
      </w:r>
    </w:p>
  </w:footnote>
  <w:footnote w:id="3">
    <w:p w:rsidR="0069123E" w:rsidRPr="009F1A17" w:rsidRDefault="0069123E" w:rsidP="009F1A17">
      <w:pPr>
        <w:pStyle w:val="FootnoteText"/>
        <w:spacing w:after="0"/>
        <w:ind w:left="360" w:hanging="360"/>
        <w:rPr>
          <w:rFonts w:ascii="Arial" w:hAnsi="Arial" w:cs="Arial"/>
          <w:sz w:val="18"/>
          <w:szCs w:val="18"/>
          <w:lang w:val="es-ES_tradnl"/>
          <w:rPrChange w:id="16" w:author="IADB" w:date="2016-10-11T15:30:00Z">
            <w:rPr>
              <w:rFonts w:ascii="Arial" w:hAnsi="Arial" w:cs="Arial"/>
              <w:sz w:val="18"/>
              <w:szCs w:val="18"/>
              <w:lang w:val="es-ES_tradnl"/>
            </w:rPr>
          </w:rPrChange>
        </w:rPr>
        <w:pPrChange w:id="17" w:author="IADB" w:date="2016-10-11T15:27:00Z">
          <w:pPr>
            <w:pStyle w:val="FootnoteText"/>
            <w:ind w:left="360" w:hanging="360"/>
          </w:pPr>
        </w:pPrChange>
      </w:pPr>
      <w:r w:rsidRPr="009F1A17">
        <w:rPr>
          <w:rStyle w:val="FootnoteReference"/>
          <w:rFonts w:ascii="Arial" w:hAnsi="Arial" w:cs="Arial"/>
          <w:sz w:val="18"/>
          <w:szCs w:val="18"/>
          <w:rPrChange w:id="18" w:author="IADB" w:date="2016-10-11T15:30:00Z">
            <w:rPr>
              <w:rStyle w:val="FootnoteReference"/>
              <w:rFonts w:ascii="Arial" w:hAnsi="Arial" w:cs="Arial"/>
              <w:sz w:val="18"/>
              <w:szCs w:val="18"/>
            </w:rPr>
          </w:rPrChange>
        </w:rPr>
        <w:footnoteRef/>
      </w:r>
      <w:r w:rsidRPr="009F1A17">
        <w:rPr>
          <w:rFonts w:ascii="Arial" w:hAnsi="Arial" w:cs="Arial"/>
          <w:sz w:val="18"/>
          <w:szCs w:val="18"/>
          <w:lang w:val="es-ES_tradnl"/>
          <w:rPrChange w:id="19" w:author="IADB" w:date="2016-10-11T15:30:00Z">
            <w:rPr>
              <w:rFonts w:ascii="Arial" w:hAnsi="Arial" w:cs="Arial"/>
              <w:sz w:val="18"/>
              <w:szCs w:val="18"/>
              <w:lang w:val="es-ES_tradnl"/>
            </w:rPr>
          </w:rPrChange>
        </w:rPr>
        <w:t xml:space="preserve"> </w:t>
      </w:r>
      <w:r w:rsidRPr="009F1A17">
        <w:rPr>
          <w:rFonts w:ascii="Arial" w:hAnsi="Arial" w:cs="Arial"/>
          <w:sz w:val="18"/>
          <w:szCs w:val="18"/>
          <w:lang w:val="es-ES_tradnl"/>
          <w:rPrChange w:id="20" w:author="IADB" w:date="2016-10-11T15:30:00Z">
            <w:rPr>
              <w:rFonts w:ascii="Arial" w:hAnsi="Arial" w:cs="Arial"/>
              <w:sz w:val="18"/>
              <w:szCs w:val="18"/>
              <w:lang w:val="es-ES_tradnl"/>
            </w:rPr>
          </w:rPrChange>
        </w:rPr>
        <w:tab/>
        <w:t>Berlinski, Samuel; Norberto Schady. “Los Primeros Años: el bienestar infantil y las políticas públicas. 2015. BID</w:t>
      </w:r>
    </w:p>
  </w:footnote>
  <w:footnote w:id="4">
    <w:p w:rsidR="0069123E" w:rsidRPr="009F1A17" w:rsidRDefault="0069123E" w:rsidP="009F1A17">
      <w:pPr>
        <w:pStyle w:val="FootnoteText"/>
        <w:ind w:left="360" w:hanging="360"/>
        <w:rPr>
          <w:rFonts w:ascii="Arial" w:hAnsi="Arial" w:cs="Arial"/>
          <w:sz w:val="18"/>
          <w:szCs w:val="18"/>
          <w:lang w:val="es-ES_tradnl"/>
          <w:rPrChange w:id="45" w:author="IADB" w:date="2016-10-11T15:30:00Z">
            <w:rPr>
              <w:rFonts w:ascii="Arial" w:hAnsi="Arial" w:cs="Arial"/>
              <w:sz w:val="18"/>
              <w:szCs w:val="18"/>
              <w:lang w:val="es-ES_tradnl"/>
            </w:rPr>
          </w:rPrChange>
        </w:rPr>
      </w:pPr>
      <w:r w:rsidRPr="009F1A17">
        <w:rPr>
          <w:rStyle w:val="FootnoteReference"/>
          <w:rFonts w:ascii="Arial" w:hAnsi="Arial" w:cs="Arial"/>
          <w:sz w:val="18"/>
          <w:szCs w:val="18"/>
          <w:rPrChange w:id="46" w:author="IADB" w:date="2016-10-11T15:30:00Z">
            <w:rPr>
              <w:rStyle w:val="FootnoteReference"/>
              <w:rFonts w:ascii="Arial" w:hAnsi="Arial" w:cs="Arial"/>
              <w:sz w:val="18"/>
              <w:szCs w:val="18"/>
            </w:rPr>
          </w:rPrChange>
        </w:rPr>
        <w:footnoteRef/>
      </w:r>
      <w:r w:rsidRPr="009F1A17">
        <w:rPr>
          <w:rFonts w:ascii="Arial" w:hAnsi="Arial" w:cs="Arial"/>
          <w:sz w:val="18"/>
          <w:szCs w:val="18"/>
          <w:lang w:val="es-ES_tradnl"/>
          <w:rPrChange w:id="47" w:author="IADB" w:date="2016-10-11T15:30:00Z">
            <w:rPr>
              <w:rFonts w:ascii="Arial" w:hAnsi="Arial" w:cs="Arial"/>
              <w:sz w:val="18"/>
              <w:szCs w:val="18"/>
              <w:lang w:val="es-ES_tradnl"/>
            </w:rPr>
          </w:rPrChange>
        </w:rPr>
        <w:t xml:space="preserve"> </w:t>
      </w:r>
      <w:r w:rsidRPr="009F1A17">
        <w:rPr>
          <w:rFonts w:ascii="Arial" w:hAnsi="Arial" w:cs="Arial"/>
          <w:sz w:val="18"/>
          <w:szCs w:val="18"/>
          <w:lang w:val="es-ES_tradnl"/>
          <w:rPrChange w:id="48" w:author="IADB" w:date="2016-10-11T15:30:00Z">
            <w:rPr>
              <w:rFonts w:ascii="Arial" w:hAnsi="Arial" w:cs="Arial"/>
              <w:sz w:val="18"/>
              <w:szCs w:val="18"/>
              <w:lang w:val="es-ES_tradnl"/>
            </w:rPr>
          </w:rPrChange>
        </w:rPr>
        <w:tab/>
      </w:r>
      <w:r w:rsidRPr="009F1A17">
        <w:rPr>
          <w:rFonts w:ascii="Arial" w:hAnsi="Arial" w:cs="Arial"/>
          <w:sz w:val="18"/>
          <w:szCs w:val="18"/>
          <w:lang w:val="es-DO"/>
          <w:rPrChange w:id="49" w:author="IADB" w:date="2016-10-11T15:30:00Z">
            <w:rPr>
              <w:rFonts w:ascii="Arial" w:hAnsi="Arial" w:cs="Arial"/>
              <w:sz w:val="18"/>
              <w:szCs w:val="18"/>
              <w:lang w:val="es-DO"/>
            </w:rPr>
          </w:rPrChange>
        </w:rPr>
        <w:t>Esta cobertura promedio es una estimación conservadora inferior a la cobertura potencial de los centros.</w:t>
      </w:r>
    </w:p>
  </w:footnote>
  <w:footnote w:id="5">
    <w:p w:rsidR="0069123E" w:rsidRPr="009F1A17" w:rsidRDefault="0069123E" w:rsidP="009F1A17">
      <w:pPr>
        <w:pStyle w:val="FootnoteText"/>
        <w:ind w:left="360" w:hanging="360"/>
        <w:rPr>
          <w:rFonts w:ascii="Arial" w:hAnsi="Arial" w:cs="Arial"/>
          <w:sz w:val="18"/>
          <w:szCs w:val="18"/>
          <w:lang w:val="es-ES_tradnl"/>
          <w:rPrChange w:id="146" w:author="IADB" w:date="2016-10-11T15:30:00Z">
            <w:rPr>
              <w:rFonts w:ascii="Arial" w:hAnsi="Arial" w:cs="Arial"/>
              <w:lang w:val="es-ES_tradnl"/>
            </w:rPr>
          </w:rPrChange>
        </w:rPr>
      </w:pPr>
      <w:r w:rsidRPr="009F1A17">
        <w:rPr>
          <w:rStyle w:val="FootnoteReference"/>
          <w:rFonts w:ascii="Arial" w:hAnsi="Arial" w:cs="Arial"/>
          <w:sz w:val="18"/>
          <w:szCs w:val="18"/>
          <w:rPrChange w:id="147" w:author="IADB" w:date="2016-10-11T15:30:00Z">
            <w:rPr>
              <w:rStyle w:val="FootnoteReference"/>
              <w:rFonts w:ascii="Arial" w:hAnsi="Arial" w:cs="Arial"/>
              <w:sz w:val="18"/>
            </w:rPr>
          </w:rPrChange>
        </w:rPr>
        <w:footnoteRef/>
      </w:r>
      <w:r w:rsidRPr="009F1A17">
        <w:rPr>
          <w:rFonts w:ascii="Arial" w:hAnsi="Arial" w:cs="Arial"/>
          <w:sz w:val="18"/>
          <w:szCs w:val="18"/>
          <w:lang w:val="es-ES_tradnl"/>
          <w:rPrChange w:id="148" w:author="IADB" w:date="2016-10-11T15:30:00Z">
            <w:rPr>
              <w:rFonts w:ascii="Arial" w:hAnsi="Arial" w:cs="Arial"/>
              <w:sz w:val="18"/>
              <w:lang w:val="es-ES_tradnl"/>
            </w:rPr>
          </w:rPrChange>
        </w:rPr>
        <w:t xml:space="preserve"> </w:t>
      </w:r>
      <w:r w:rsidRPr="009F1A17">
        <w:rPr>
          <w:rFonts w:ascii="Arial" w:hAnsi="Arial" w:cs="Arial"/>
          <w:sz w:val="18"/>
          <w:szCs w:val="18"/>
          <w:lang w:val="es-ES_tradnl"/>
          <w:rPrChange w:id="149" w:author="IADB" w:date="2016-10-11T15:30:00Z">
            <w:rPr>
              <w:rFonts w:ascii="Arial" w:hAnsi="Arial" w:cs="Arial"/>
              <w:sz w:val="18"/>
              <w:lang w:val="es-ES_tradnl"/>
            </w:rPr>
          </w:rPrChange>
        </w:rPr>
        <w:tab/>
        <w:t xml:space="preserve">Las tasas de promoción, repetición y deserción por grado para educación primaria y secundaria para los años 2013 y 2014 pueden consultarse en las tablas Excel adjuntas en la pestaña Cohorte 1.  </w:t>
      </w:r>
    </w:p>
  </w:footnote>
  <w:footnote w:id="6">
    <w:p w:rsidR="0069123E" w:rsidRPr="009F1A17" w:rsidRDefault="0069123E" w:rsidP="009F1A17">
      <w:pPr>
        <w:pStyle w:val="FootnoteText"/>
        <w:ind w:left="360" w:hanging="360"/>
        <w:rPr>
          <w:rFonts w:ascii="Arial" w:hAnsi="Arial" w:cs="Arial"/>
          <w:sz w:val="18"/>
          <w:szCs w:val="18"/>
          <w:lang w:val="es-ES_tradnl"/>
          <w:rPrChange w:id="203" w:author="IADB" w:date="2016-10-11T15:30:00Z">
            <w:rPr>
              <w:rFonts w:ascii="Arial" w:hAnsi="Arial" w:cs="Arial"/>
              <w:sz w:val="18"/>
              <w:szCs w:val="18"/>
            </w:rPr>
          </w:rPrChange>
        </w:rPr>
      </w:pPr>
      <w:r w:rsidRPr="009F1A17">
        <w:rPr>
          <w:rStyle w:val="FootnoteReference"/>
          <w:rFonts w:ascii="Arial" w:hAnsi="Arial" w:cs="Arial"/>
          <w:sz w:val="18"/>
          <w:szCs w:val="18"/>
          <w:rPrChange w:id="204" w:author="IADB" w:date="2016-10-11T15:30:00Z">
            <w:rPr>
              <w:rStyle w:val="FootnoteReference"/>
              <w:rFonts w:ascii="Arial" w:hAnsi="Arial" w:cs="Arial"/>
              <w:sz w:val="18"/>
              <w:szCs w:val="18"/>
            </w:rPr>
          </w:rPrChange>
        </w:rPr>
        <w:footnoteRef/>
      </w:r>
      <w:r w:rsidRPr="009F1A17">
        <w:rPr>
          <w:rFonts w:ascii="Arial" w:hAnsi="Arial" w:cs="Arial"/>
          <w:sz w:val="18"/>
          <w:szCs w:val="18"/>
          <w:lang w:val="es-ES_tradnl"/>
          <w:rPrChange w:id="205" w:author="IADB" w:date="2016-10-11T15:30:00Z">
            <w:rPr>
              <w:rFonts w:ascii="Arial" w:hAnsi="Arial" w:cs="Arial"/>
              <w:sz w:val="18"/>
              <w:szCs w:val="18"/>
              <w:lang w:val="es-ES_tradnl"/>
            </w:rPr>
          </w:rPrChange>
        </w:rPr>
        <w:t xml:space="preserve"> </w:t>
      </w:r>
      <w:r w:rsidRPr="009F1A17">
        <w:rPr>
          <w:rFonts w:ascii="Arial" w:hAnsi="Arial" w:cs="Arial"/>
          <w:sz w:val="18"/>
          <w:szCs w:val="18"/>
          <w:lang w:val="es-ES_tradnl"/>
          <w:rPrChange w:id="206" w:author="IADB" w:date="2016-10-11T15:30:00Z">
            <w:rPr>
              <w:rFonts w:ascii="Arial" w:hAnsi="Arial" w:cs="Arial"/>
              <w:sz w:val="18"/>
              <w:szCs w:val="18"/>
              <w:lang w:val="es-ES_tradnl"/>
            </w:rPr>
          </w:rPrChange>
        </w:rPr>
        <w:tab/>
        <w:t>BID. Programa Regional de Indicadores de Desarrollo Infantil. Marco Conceptual. Notas Técnicas N# IDB-TN-290. 2014</w:t>
      </w:r>
    </w:p>
  </w:footnote>
  <w:footnote w:id="7">
    <w:p w:rsidR="0069123E" w:rsidRPr="009F1A17" w:rsidRDefault="0069123E" w:rsidP="009F1A17">
      <w:pPr>
        <w:pStyle w:val="FootnoteText"/>
        <w:spacing w:after="0"/>
        <w:ind w:left="360" w:hanging="360"/>
        <w:rPr>
          <w:rStyle w:val="FootnoteReference"/>
          <w:rFonts w:ascii="Arial" w:hAnsi="Arial" w:cs="Arial"/>
          <w:sz w:val="18"/>
          <w:szCs w:val="18"/>
          <w:vertAlign w:val="baseline"/>
          <w:rPrChange w:id="233" w:author="IADB" w:date="2016-10-11T15:30:00Z">
            <w:rPr>
              <w:rStyle w:val="FootnoteReference"/>
              <w:rFonts w:ascii="Arial" w:hAnsi="Arial" w:cs="Arial"/>
              <w:sz w:val="18"/>
              <w:szCs w:val="18"/>
              <w:vertAlign w:val="baseline"/>
            </w:rPr>
          </w:rPrChange>
        </w:rPr>
        <w:pPrChange w:id="234" w:author="IADB" w:date="2016-10-11T15:28:00Z">
          <w:pPr>
            <w:pStyle w:val="FootnoteText"/>
            <w:ind w:left="360" w:hanging="360"/>
          </w:pPr>
        </w:pPrChange>
      </w:pPr>
      <w:r w:rsidRPr="009F1A17">
        <w:rPr>
          <w:rStyle w:val="FootnoteReference"/>
          <w:rFonts w:ascii="Arial" w:hAnsi="Arial" w:cs="Arial"/>
          <w:sz w:val="18"/>
          <w:szCs w:val="18"/>
          <w:rPrChange w:id="235" w:author="IADB" w:date="2016-10-11T15:30:00Z">
            <w:rPr>
              <w:rStyle w:val="FootnoteReference"/>
              <w:rFonts w:ascii="Arial" w:hAnsi="Arial" w:cs="Arial"/>
              <w:sz w:val="18"/>
              <w:szCs w:val="18"/>
            </w:rPr>
          </w:rPrChange>
        </w:rPr>
        <w:footnoteRef/>
      </w:r>
      <w:r w:rsidRPr="009F1A17">
        <w:rPr>
          <w:rStyle w:val="FootnoteReference"/>
          <w:rFonts w:ascii="Arial" w:hAnsi="Arial" w:cs="Arial"/>
          <w:sz w:val="18"/>
          <w:szCs w:val="18"/>
          <w:lang w:val="es-ES_tradnl"/>
          <w:rPrChange w:id="236" w:author="IADB" w:date="2016-10-11T15:30:00Z">
            <w:rPr>
              <w:rStyle w:val="FootnoteReference"/>
              <w:rFonts w:ascii="Arial" w:hAnsi="Arial" w:cs="Arial"/>
              <w:sz w:val="18"/>
              <w:szCs w:val="18"/>
            </w:rPr>
          </w:rPrChange>
        </w:rPr>
        <w:t xml:space="preserve"> </w:t>
      </w:r>
      <w:r w:rsidRPr="009F1A17">
        <w:rPr>
          <w:rFonts w:ascii="Arial" w:hAnsi="Arial" w:cs="Arial"/>
          <w:sz w:val="18"/>
          <w:szCs w:val="18"/>
          <w:lang w:val="es-ES_tradnl"/>
          <w:rPrChange w:id="237" w:author="IADB" w:date="2016-10-11T15:30:00Z">
            <w:rPr>
              <w:rFonts w:ascii="Arial" w:hAnsi="Arial" w:cs="Arial"/>
              <w:sz w:val="18"/>
              <w:szCs w:val="18"/>
            </w:rPr>
          </w:rPrChange>
        </w:rPr>
        <w:tab/>
        <w:t xml:space="preserve">Heckman, J. y Masterov D. V. “The productivity argument for investing in young children.” </w:t>
      </w:r>
      <w:r w:rsidRPr="009F1A17">
        <w:rPr>
          <w:rFonts w:ascii="Arial" w:hAnsi="Arial" w:cs="Arial"/>
          <w:sz w:val="18"/>
          <w:szCs w:val="18"/>
          <w:rPrChange w:id="238" w:author="IADB" w:date="2016-10-11T15:30:00Z">
            <w:rPr>
              <w:rFonts w:ascii="Arial" w:hAnsi="Arial" w:cs="Arial"/>
              <w:sz w:val="18"/>
              <w:szCs w:val="18"/>
            </w:rPr>
          </w:rPrChange>
        </w:rPr>
        <w:t xml:space="preserve">Working Paper No. 5, Invest in Young Children Working Group, Committee for </w:t>
      </w:r>
      <w:r w:rsidRPr="009F1A17">
        <w:rPr>
          <w:rStyle w:val="FootnoteReference"/>
          <w:rFonts w:ascii="Arial" w:hAnsi="Arial" w:cs="Arial"/>
          <w:sz w:val="18"/>
          <w:szCs w:val="18"/>
          <w:vertAlign w:val="baseline"/>
          <w:rPrChange w:id="239" w:author="IADB" w:date="2016-10-11T15:30:00Z">
            <w:rPr>
              <w:rStyle w:val="FootnoteReference"/>
              <w:rFonts w:ascii="Arial" w:hAnsi="Arial" w:cs="Arial"/>
              <w:sz w:val="18"/>
              <w:szCs w:val="18"/>
              <w:vertAlign w:val="baseline"/>
            </w:rPr>
          </w:rPrChange>
        </w:rPr>
        <w:t>Economic Development.</w:t>
      </w:r>
      <w:r w:rsidRPr="009F1A17">
        <w:rPr>
          <w:rFonts w:ascii="Arial" w:hAnsi="Arial" w:cs="Arial"/>
          <w:sz w:val="18"/>
          <w:szCs w:val="18"/>
          <w:rPrChange w:id="240" w:author="IADB" w:date="2016-10-11T15:30:00Z">
            <w:rPr>
              <w:rFonts w:ascii="Arial" w:hAnsi="Arial" w:cs="Arial"/>
              <w:sz w:val="18"/>
              <w:szCs w:val="18"/>
            </w:rPr>
          </w:rPrChange>
        </w:rPr>
        <w:t xml:space="preserve"> (2004).</w:t>
      </w:r>
    </w:p>
  </w:footnote>
  <w:footnote w:id="8">
    <w:p w:rsidR="0069123E" w:rsidRPr="009F1A17" w:rsidRDefault="0069123E" w:rsidP="009F1A17">
      <w:pPr>
        <w:pStyle w:val="FootnoteText"/>
        <w:ind w:left="360" w:hanging="360"/>
        <w:rPr>
          <w:rFonts w:ascii="Arial" w:hAnsi="Arial" w:cs="Arial"/>
          <w:sz w:val="18"/>
          <w:szCs w:val="18"/>
          <w:lang w:val="es-ES_tradnl"/>
          <w:rPrChange w:id="245" w:author="IADB" w:date="2016-10-11T15:30:00Z">
            <w:rPr>
              <w:rFonts w:ascii="Arial" w:hAnsi="Arial" w:cs="Arial"/>
            </w:rPr>
          </w:rPrChange>
        </w:rPr>
      </w:pPr>
      <w:r w:rsidRPr="009F1A17">
        <w:rPr>
          <w:rStyle w:val="FootnoteReference"/>
          <w:rFonts w:ascii="Arial" w:hAnsi="Arial" w:cs="Arial"/>
          <w:sz w:val="18"/>
          <w:szCs w:val="18"/>
          <w:rPrChange w:id="246" w:author="IADB" w:date="2016-10-11T15:30:00Z">
            <w:rPr>
              <w:rStyle w:val="FootnoteReference"/>
              <w:rFonts w:ascii="Arial" w:hAnsi="Arial" w:cs="Arial"/>
              <w:sz w:val="18"/>
            </w:rPr>
          </w:rPrChange>
        </w:rPr>
        <w:footnoteRef/>
      </w:r>
      <w:r w:rsidRPr="009F1A17">
        <w:rPr>
          <w:rFonts w:ascii="Arial" w:hAnsi="Arial" w:cs="Arial"/>
          <w:sz w:val="18"/>
          <w:szCs w:val="18"/>
          <w:rPrChange w:id="247" w:author="IADB" w:date="2016-10-11T15:30:00Z">
            <w:rPr>
              <w:rFonts w:ascii="Arial" w:hAnsi="Arial" w:cs="Arial"/>
              <w:sz w:val="18"/>
            </w:rPr>
          </w:rPrChange>
        </w:rPr>
        <w:t xml:space="preserve"> </w:t>
      </w:r>
      <w:r w:rsidRPr="009F1A17">
        <w:rPr>
          <w:rFonts w:ascii="Arial" w:hAnsi="Arial" w:cs="Arial"/>
          <w:sz w:val="18"/>
          <w:szCs w:val="18"/>
          <w:rPrChange w:id="248" w:author="IADB" w:date="2016-10-11T15:30:00Z">
            <w:rPr>
              <w:rFonts w:ascii="Arial" w:hAnsi="Arial" w:cs="Arial"/>
              <w:sz w:val="18"/>
            </w:rPr>
          </w:rPrChange>
        </w:rPr>
        <w:tab/>
        <w:t xml:space="preserve">Reynolds, Arthur J. PhD; Judy A. Temple, PhD; Dylan L. Robertson; Emily A. Mann, MSSW. “Long-term Effects of an Early Childhood Intervention on Educational Achievement and Juvenile Arrest: A 15-Year Follow-up of Low-Income Children in Public Schools”. </w:t>
      </w:r>
      <w:r w:rsidRPr="009F1A17">
        <w:rPr>
          <w:rFonts w:ascii="Arial" w:hAnsi="Arial" w:cs="Arial"/>
          <w:sz w:val="18"/>
          <w:szCs w:val="18"/>
          <w:lang w:val="es-ES_tradnl"/>
          <w:rPrChange w:id="249" w:author="IADB" w:date="2016-10-11T15:30:00Z">
            <w:rPr>
              <w:rFonts w:ascii="Arial" w:hAnsi="Arial" w:cs="Arial"/>
              <w:sz w:val="18"/>
            </w:rPr>
          </w:rPrChange>
        </w:rPr>
        <w:t>Journal of American Medical Association (JAMA). May 9, 2001, Vol 285, No. 18.</w:t>
      </w:r>
    </w:p>
  </w:footnote>
  <w:footnote w:id="9">
    <w:p w:rsidR="0069123E" w:rsidRPr="009F1A17" w:rsidRDefault="0069123E" w:rsidP="009F1A17">
      <w:pPr>
        <w:shd w:val="clear" w:color="auto" w:fill="FFFFFF"/>
        <w:spacing w:after="0" w:line="240" w:lineRule="auto"/>
        <w:ind w:left="360" w:hanging="360"/>
        <w:rPr>
          <w:rFonts w:ascii="Arial" w:hAnsi="Arial" w:cs="Arial"/>
          <w:sz w:val="18"/>
          <w:szCs w:val="18"/>
          <w:lang w:val="es-ES_tradnl"/>
          <w:rPrChange w:id="309" w:author="IADB" w:date="2016-10-11T15:30:00Z">
            <w:rPr>
              <w:rFonts w:ascii="Arial" w:hAnsi="Arial" w:cs="Arial"/>
              <w:sz w:val="18"/>
              <w:szCs w:val="18"/>
            </w:rPr>
          </w:rPrChange>
        </w:rPr>
      </w:pPr>
      <w:r w:rsidRPr="009F1A17">
        <w:rPr>
          <w:rStyle w:val="FootnoteReference"/>
          <w:rFonts w:ascii="Arial" w:hAnsi="Arial" w:cs="Arial"/>
          <w:sz w:val="18"/>
          <w:szCs w:val="18"/>
          <w:rPrChange w:id="310" w:author="IADB" w:date="2016-10-11T15:30:00Z">
            <w:rPr>
              <w:rStyle w:val="FootnoteReference"/>
              <w:rFonts w:ascii="Arial" w:hAnsi="Arial" w:cs="Arial"/>
              <w:sz w:val="18"/>
              <w:szCs w:val="18"/>
            </w:rPr>
          </w:rPrChange>
        </w:rPr>
        <w:footnoteRef/>
      </w:r>
      <w:r w:rsidRPr="009F1A17">
        <w:rPr>
          <w:rFonts w:ascii="Arial" w:hAnsi="Arial" w:cs="Arial"/>
          <w:sz w:val="18"/>
          <w:szCs w:val="18"/>
          <w:lang w:val="es-ES_tradnl"/>
          <w:rPrChange w:id="311" w:author="IADB" w:date="2016-10-11T15:30:00Z">
            <w:rPr>
              <w:rFonts w:ascii="Arial" w:hAnsi="Arial" w:cs="Arial"/>
              <w:sz w:val="18"/>
              <w:szCs w:val="18"/>
            </w:rPr>
          </w:rPrChange>
        </w:rPr>
        <w:t xml:space="preserve"> </w:t>
      </w:r>
      <w:r w:rsidRPr="009F1A17">
        <w:rPr>
          <w:rFonts w:ascii="Arial" w:hAnsi="Arial" w:cs="Arial"/>
          <w:sz w:val="18"/>
          <w:szCs w:val="18"/>
          <w:lang w:val="es-ES_tradnl"/>
          <w:rPrChange w:id="312" w:author="IADB" w:date="2016-10-11T15:30:00Z">
            <w:rPr>
              <w:rFonts w:ascii="Arial" w:hAnsi="Arial" w:cs="Arial"/>
              <w:sz w:val="18"/>
              <w:szCs w:val="18"/>
            </w:rPr>
          </w:rPrChange>
        </w:rPr>
        <w:tab/>
      </w:r>
      <w:r w:rsidRPr="009F1A17">
        <w:rPr>
          <w:rStyle w:val="authornames"/>
          <w:rFonts w:ascii="Arial" w:eastAsia="Times New Roman" w:hAnsi="Arial" w:cs="Arial"/>
          <w:color w:val="333333"/>
          <w:sz w:val="18"/>
          <w:szCs w:val="18"/>
          <w:lang w:val="es-ES_tradnl"/>
          <w:rPrChange w:id="313" w:author="IADB" w:date="2016-10-11T15:30:00Z">
            <w:rPr>
              <w:rStyle w:val="authornames"/>
              <w:rFonts w:ascii="Arial" w:eastAsia="Times New Roman" w:hAnsi="Arial" w:cs="Arial"/>
              <w:color w:val="333333"/>
              <w:sz w:val="18"/>
              <w:szCs w:val="18"/>
            </w:rPr>
          </w:rPrChange>
        </w:rPr>
        <w:t>Citados anteriormente.</w:t>
      </w:r>
    </w:p>
  </w:footnote>
  <w:footnote w:id="10">
    <w:p w:rsidR="0069123E" w:rsidRPr="009F1A17" w:rsidRDefault="0069123E" w:rsidP="009F1A17">
      <w:pPr>
        <w:pStyle w:val="FootnoteText"/>
        <w:ind w:left="360" w:hanging="360"/>
        <w:rPr>
          <w:rFonts w:ascii="Arial" w:hAnsi="Arial" w:cs="Arial"/>
          <w:sz w:val="18"/>
          <w:szCs w:val="18"/>
          <w:rPrChange w:id="315" w:author="IADB" w:date="2016-10-11T15:30:00Z">
            <w:rPr>
              <w:rFonts w:ascii="Arial" w:hAnsi="Arial" w:cs="Arial"/>
              <w:sz w:val="18"/>
              <w:szCs w:val="18"/>
            </w:rPr>
          </w:rPrChange>
        </w:rPr>
      </w:pPr>
      <w:r w:rsidRPr="009F1A17">
        <w:rPr>
          <w:rStyle w:val="FootnoteReference"/>
          <w:rFonts w:ascii="Arial" w:hAnsi="Arial" w:cs="Arial"/>
          <w:sz w:val="18"/>
          <w:szCs w:val="18"/>
          <w:rPrChange w:id="316" w:author="IADB" w:date="2016-10-11T15:30:00Z">
            <w:rPr>
              <w:rStyle w:val="FootnoteReference"/>
              <w:rFonts w:ascii="Arial" w:hAnsi="Arial" w:cs="Arial"/>
              <w:sz w:val="18"/>
              <w:szCs w:val="18"/>
            </w:rPr>
          </w:rPrChange>
        </w:rPr>
        <w:footnoteRef/>
      </w:r>
      <w:r w:rsidRPr="009F1A17">
        <w:rPr>
          <w:rFonts w:ascii="Arial" w:hAnsi="Arial" w:cs="Arial"/>
          <w:sz w:val="18"/>
          <w:szCs w:val="18"/>
          <w:lang w:val="es-ES_tradnl"/>
          <w:rPrChange w:id="317" w:author="IADB" w:date="2016-10-11T15:30:00Z">
            <w:rPr>
              <w:rFonts w:ascii="Arial" w:hAnsi="Arial" w:cs="Arial"/>
              <w:sz w:val="18"/>
              <w:szCs w:val="18"/>
              <w:lang w:val="es-ES_tradnl"/>
            </w:rPr>
          </w:rPrChange>
        </w:rPr>
        <w:t xml:space="preserve"> </w:t>
      </w:r>
      <w:r w:rsidRPr="009F1A17">
        <w:rPr>
          <w:rFonts w:ascii="Arial" w:hAnsi="Arial" w:cs="Arial"/>
          <w:sz w:val="18"/>
          <w:szCs w:val="18"/>
          <w:lang w:val="es-ES_tradnl"/>
          <w:rPrChange w:id="318" w:author="IADB" w:date="2016-10-11T15:30:00Z">
            <w:rPr>
              <w:rFonts w:ascii="Arial" w:hAnsi="Arial" w:cs="Arial"/>
              <w:sz w:val="18"/>
              <w:szCs w:val="18"/>
              <w:lang w:val="es-ES_tradnl"/>
            </w:rPr>
          </w:rPrChange>
        </w:rPr>
        <w:tab/>
        <w:t xml:space="preserve">Citado por Samuel Berlinski y Norbert Schady. “Los Primeros Años: el bienestar infantil y las políticas”. </w:t>
      </w:r>
      <w:r w:rsidRPr="009F1A17">
        <w:rPr>
          <w:rFonts w:ascii="Arial" w:hAnsi="Arial" w:cs="Arial"/>
          <w:sz w:val="18"/>
          <w:szCs w:val="18"/>
          <w:rPrChange w:id="319" w:author="IADB" w:date="2016-10-11T15:30:00Z">
            <w:rPr>
              <w:rFonts w:ascii="Arial" w:hAnsi="Arial" w:cs="Arial"/>
              <w:sz w:val="18"/>
              <w:szCs w:val="18"/>
            </w:rPr>
          </w:rPrChange>
        </w:rPr>
        <w:t>BID 2015</w:t>
      </w:r>
    </w:p>
  </w:footnote>
  <w:footnote w:id="11">
    <w:p w:rsidR="0069123E" w:rsidRPr="009F1A17" w:rsidRDefault="0069123E" w:rsidP="009F1A17">
      <w:pPr>
        <w:shd w:val="clear" w:color="auto" w:fill="FFFFFF"/>
        <w:spacing w:after="0" w:line="240" w:lineRule="auto"/>
        <w:ind w:left="360" w:hanging="360"/>
        <w:rPr>
          <w:rFonts w:ascii="Arial" w:hAnsi="Arial" w:cs="Arial"/>
          <w:sz w:val="18"/>
          <w:szCs w:val="18"/>
          <w:rPrChange w:id="320" w:author="IADB" w:date="2016-10-11T15:30:00Z">
            <w:rPr>
              <w:rFonts w:ascii="Arial" w:hAnsi="Arial" w:cs="Arial"/>
              <w:sz w:val="18"/>
              <w:szCs w:val="18"/>
              <w:lang w:val="es-ES_tradnl"/>
            </w:rPr>
          </w:rPrChange>
        </w:rPr>
      </w:pPr>
      <w:r w:rsidRPr="009F1A17">
        <w:rPr>
          <w:rStyle w:val="FootnoteReference"/>
          <w:rFonts w:ascii="Arial" w:hAnsi="Arial" w:cs="Arial"/>
          <w:sz w:val="18"/>
          <w:szCs w:val="18"/>
          <w:rPrChange w:id="321" w:author="IADB" w:date="2016-10-11T15:30:00Z">
            <w:rPr>
              <w:rStyle w:val="FootnoteReference"/>
              <w:rFonts w:ascii="Arial" w:hAnsi="Arial" w:cs="Arial"/>
              <w:sz w:val="18"/>
              <w:szCs w:val="18"/>
            </w:rPr>
          </w:rPrChange>
        </w:rPr>
        <w:footnoteRef/>
      </w:r>
      <w:r w:rsidRPr="009F1A17">
        <w:rPr>
          <w:rFonts w:ascii="Arial" w:hAnsi="Arial" w:cs="Arial"/>
          <w:sz w:val="18"/>
          <w:szCs w:val="18"/>
          <w:rPrChange w:id="322" w:author="IADB" w:date="2016-10-11T15:30:00Z">
            <w:rPr>
              <w:rFonts w:ascii="Arial" w:hAnsi="Arial" w:cs="Arial"/>
              <w:sz w:val="18"/>
              <w:szCs w:val="18"/>
            </w:rPr>
          </w:rPrChange>
        </w:rPr>
        <w:t xml:space="preserve"> </w:t>
      </w:r>
      <w:r w:rsidRPr="009F1A17">
        <w:rPr>
          <w:rFonts w:ascii="Arial" w:hAnsi="Arial" w:cs="Arial"/>
          <w:sz w:val="18"/>
          <w:szCs w:val="18"/>
          <w:rPrChange w:id="323" w:author="IADB" w:date="2016-10-11T15:30:00Z">
            <w:rPr>
              <w:rFonts w:ascii="Arial" w:hAnsi="Arial" w:cs="Arial"/>
              <w:sz w:val="18"/>
              <w:szCs w:val="18"/>
            </w:rPr>
          </w:rPrChange>
        </w:rPr>
        <w:tab/>
      </w:r>
      <w:r w:rsidRPr="009F1A17">
        <w:rPr>
          <w:rStyle w:val="authornames"/>
          <w:rFonts w:ascii="Arial" w:eastAsia="Times New Roman" w:hAnsi="Arial" w:cs="Arial"/>
          <w:color w:val="333333"/>
          <w:sz w:val="18"/>
          <w:szCs w:val="18"/>
          <w:rPrChange w:id="324" w:author="IADB" w:date="2016-10-11T15:30:00Z">
            <w:rPr>
              <w:rStyle w:val="authornames"/>
              <w:rFonts w:ascii="Arial" w:eastAsia="Times New Roman" w:hAnsi="Arial" w:cs="Arial"/>
              <w:color w:val="333333"/>
              <w:sz w:val="18"/>
              <w:szCs w:val="18"/>
            </w:rPr>
          </w:rPrChange>
        </w:rPr>
        <w:t>Reynolds, Arthur J. PhD; Judy A. Temple, PhD; Dylan L. Robertson; Emily A. Mann, MSSW</w:t>
      </w:r>
      <w:r w:rsidRPr="009F1A17">
        <w:rPr>
          <w:rFonts w:ascii="Arial" w:eastAsia="Times New Roman" w:hAnsi="Arial" w:cs="Arial"/>
          <w:color w:val="333333"/>
          <w:sz w:val="18"/>
          <w:szCs w:val="18"/>
          <w:rPrChange w:id="325" w:author="IADB" w:date="2016-10-11T15:30:00Z">
            <w:rPr>
              <w:rFonts w:ascii="Arial" w:eastAsia="Times New Roman" w:hAnsi="Arial" w:cs="Arial"/>
              <w:color w:val="333333"/>
              <w:sz w:val="18"/>
              <w:szCs w:val="18"/>
            </w:rPr>
          </w:rPrChange>
        </w:rPr>
        <w:t>. “</w:t>
      </w:r>
      <w:r w:rsidRPr="009F1A17">
        <w:rPr>
          <w:rFonts w:ascii="Arial" w:eastAsia="Times New Roman" w:hAnsi="Arial" w:cs="Arial"/>
          <w:bCs/>
          <w:sz w:val="18"/>
          <w:szCs w:val="18"/>
          <w:rPrChange w:id="326" w:author="IADB" w:date="2016-10-11T15:30:00Z">
            <w:rPr>
              <w:rFonts w:ascii="Arial" w:eastAsia="Times New Roman" w:hAnsi="Arial" w:cs="Arial"/>
              <w:bCs/>
              <w:sz w:val="18"/>
              <w:szCs w:val="18"/>
            </w:rPr>
          </w:rPrChange>
        </w:rPr>
        <w:t xml:space="preserve">Long-term Effects of an Early Childhood Intervention on Educational Achievement and Juvenile Arrest: </w:t>
      </w:r>
      <w:r w:rsidRPr="009F1A17">
        <w:rPr>
          <w:rStyle w:val="titleseparator7"/>
          <w:rFonts w:ascii="Arial" w:eastAsia="Times New Roman" w:hAnsi="Arial" w:cs="Arial"/>
          <w:bCs/>
          <w:sz w:val="18"/>
          <w:szCs w:val="18"/>
          <w:specVanish w:val="0"/>
          <w:rPrChange w:id="327" w:author="IADB" w:date="2016-10-11T15:30:00Z">
            <w:rPr>
              <w:rStyle w:val="titleseparator7"/>
              <w:rFonts w:ascii="Arial" w:eastAsia="Times New Roman" w:hAnsi="Arial" w:cs="Arial"/>
              <w:bCs/>
              <w:sz w:val="18"/>
              <w:szCs w:val="18"/>
              <w:specVanish w:val="0"/>
            </w:rPr>
          </w:rPrChange>
        </w:rPr>
        <w:t>: </w:t>
      </w:r>
      <w:r w:rsidRPr="009F1A17">
        <w:rPr>
          <w:rStyle w:val="subtitlebreak6"/>
          <w:rFonts w:ascii="Arial" w:eastAsia="Times New Roman" w:hAnsi="Arial" w:cs="Arial"/>
          <w:bCs/>
          <w:vanish/>
          <w:sz w:val="18"/>
          <w:szCs w:val="18"/>
          <w:specVanish w:val="0"/>
          <w:rPrChange w:id="328" w:author="IADB" w:date="2016-10-11T15:30:00Z">
            <w:rPr>
              <w:rStyle w:val="subtitlebreak6"/>
              <w:rFonts w:ascii="Arial" w:eastAsia="Times New Roman" w:hAnsi="Arial" w:cs="Arial"/>
              <w:bCs/>
              <w:vanish/>
              <w:sz w:val="18"/>
              <w:szCs w:val="18"/>
              <w:specVanish w:val="0"/>
            </w:rPr>
          </w:rPrChange>
        </w:rPr>
        <w:t> </w:t>
      </w:r>
      <w:r w:rsidRPr="009F1A17">
        <w:rPr>
          <w:rStyle w:val="subtitle9"/>
          <w:rFonts w:ascii="Arial" w:eastAsia="Times New Roman" w:hAnsi="Arial" w:cs="Arial"/>
          <w:bCs/>
          <w:sz w:val="18"/>
          <w:szCs w:val="18"/>
          <w:specVanish w:val="0"/>
          <w:rPrChange w:id="329" w:author="IADB" w:date="2016-10-11T15:30:00Z">
            <w:rPr>
              <w:rStyle w:val="subtitle9"/>
              <w:rFonts w:ascii="Arial" w:eastAsia="Times New Roman" w:hAnsi="Arial" w:cs="Arial"/>
              <w:bCs/>
              <w:sz w:val="18"/>
              <w:szCs w:val="18"/>
              <w:specVanish w:val="0"/>
            </w:rPr>
          </w:rPrChange>
        </w:rPr>
        <w:t xml:space="preserve">A 15-Year Follow-up of Low-Income Children in Public Schools”. Journal of American Medical Association (JAMA). </w:t>
      </w:r>
      <w:r w:rsidR="008130C4" w:rsidRPr="009F1A17">
        <w:rPr>
          <w:rFonts w:ascii="Arial" w:hAnsi="Arial" w:cs="Arial"/>
          <w:sz w:val="18"/>
          <w:szCs w:val="18"/>
          <w:rPrChange w:id="330" w:author="IADB" w:date="2016-10-11T15:30:00Z">
            <w:rPr/>
          </w:rPrChange>
        </w:rPr>
        <w:fldChar w:fldCharType="begin"/>
      </w:r>
      <w:r w:rsidR="008130C4" w:rsidRPr="009F1A17">
        <w:rPr>
          <w:rFonts w:ascii="Arial" w:hAnsi="Arial" w:cs="Arial"/>
          <w:sz w:val="18"/>
          <w:szCs w:val="18"/>
          <w:rPrChange w:id="331" w:author="IADB" w:date="2016-10-11T15:30:00Z">
            <w:rPr/>
          </w:rPrChange>
        </w:rPr>
        <w:instrText xml:space="preserve"> HYPERLINK "http://jama.jamanetwork.com/issue.aspx?journalid=67&amp;issueid=4783" </w:instrText>
      </w:r>
      <w:r w:rsidR="008130C4" w:rsidRPr="009F1A17">
        <w:rPr>
          <w:rFonts w:ascii="Arial" w:hAnsi="Arial" w:cs="Arial"/>
          <w:sz w:val="18"/>
          <w:szCs w:val="18"/>
          <w:rPrChange w:id="332" w:author="IADB" w:date="2016-10-11T15:30:00Z">
            <w:rPr/>
          </w:rPrChange>
        </w:rPr>
        <w:fldChar w:fldCharType="separate"/>
      </w:r>
      <w:r w:rsidRPr="009F1A17">
        <w:rPr>
          <w:rStyle w:val="Hyperlink"/>
          <w:rFonts w:ascii="Arial" w:eastAsia="Times New Roman" w:hAnsi="Arial" w:cs="Arial"/>
          <w:bCs/>
          <w:color w:val="auto"/>
          <w:sz w:val="18"/>
          <w:szCs w:val="18"/>
          <w:u w:val="none"/>
          <w:rPrChange w:id="333" w:author="IADB" w:date="2016-10-11T15:30:00Z">
            <w:rPr>
              <w:rStyle w:val="Hyperlink"/>
              <w:rFonts w:ascii="Arial" w:eastAsia="Times New Roman" w:hAnsi="Arial" w:cs="Arial"/>
              <w:bCs/>
              <w:color w:val="auto"/>
              <w:sz w:val="18"/>
              <w:szCs w:val="18"/>
              <w:u w:val="none"/>
              <w:lang w:val="es-ES_tradnl"/>
            </w:rPr>
          </w:rPrChange>
        </w:rPr>
        <w:t>May 9, 2001, Vol 285, No. 18</w:t>
      </w:r>
      <w:r w:rsidR="008130C4" w:rsidRPr="009F1A17">
        <w:rPr>
          <w:rStyle w:val="Hyperlink"/>
          <w:rFonts w:ascii="Arial" w:eastAsia="Times New Roman" w:hAnsi="Arial" w:cs="Arial"/>
          <w:bCs/>
          <w:color w:val="auto"/>
          <w:sz w:val="18"/>
          <w:szCs w:val="18"/>
          <w:u w:val="none"/>
          <w:lang w:val="es-ES_tradnl"/>
          <w:rPrChange w:id="334" w:author="IADB" w:date="2016-10-11T15:30:00Z">
            <w:rPr>
              <w:rStyle w:val="Hyperlink"/>
              <w:rFonts w:ascii="Arial" w:eastAsia="Times New Roman" w:hAnsi="Arial" w:cs="Arial"/>
              <w:bCs/>
              <w:color w:val="auto"/>
              <w:sz w:val="18"/>
              <w:szCs w:val="18"/>
              <w:u w:val="none"/>
              <w:lang w:val="es-ES_tradnl"/>
            </w:rPr>
          </w:rPrChange>
        </w:rPr>
        <w:fldChar w:fldCharType="end"/>
      </w:r>
      <w:r w:rsidRPr="009F1A17">
        <w:rPr>
          <w:rFonts w:ascii="Arial" w:eastAsia="Times New Roman" w:hAnsi="Arial" w:cs="Arial"/>
          <w:bCs/>
          <w:sz w:val="18"/>
          <w:szCs w:val="18"/>
          <w:rPrChange w:id="335" w:author="IADB" w:date="2016-10-11T15:30:00Z">
            <w:rPr>
              <w:rFonts w:ascii="Arial" w:eastAsia="Times New Roman" w:hAnsi="Arial" w:cs="Arial"/>
              <w:bCs/>
              <w:sz w:val="18"/>
              <w:szCs w:val="18"/>
              <w:lang w:val="es-ES_tradnl"/>
            </w:rPr>
          </w:rPrChange>
        </w:rPr>
        <w:t>.</w:t>
      </w:r>
    </w:p>
  </w:footnote>
  <w:footnote w:id="12">
    <w:p w:rsidR="00985014" w:rsidRPr="009F1A17" w:rsidRDefault="00985014" w:rsidP="009F1A17">
      <w:pPr>
        <w:pStyle w:val="FootnoteText"/>
        <w:spacing w:after="0"/>
        <w:ind w:left="360" w:hanging="360"/>
        <w:rPr>
          <w:rFonts w:ascii="Arial" w:hAnsi="Arial" w:cs="Arial"/>
          <w:sz w:val="18"/>
          <w:szCs w:val="18"/>
          <w:lang w:val="es-ES_tradnl"/>
          <w:rPrChange w:id="387" w:author="IADB" w:date="2016-10-11T15:30:00Z">
            <w:rPr>
              <w:lang w:val="es-ES_tradnl"/>
            </w:rPr>
          </w:rPrChange>
        </w:rPr>
        <w:pPrChange w:id="388" w:author="IADB" w:date="2016-10-11T15:30:00Z">
          <w:pPr>
            <w:pStyle w:val="FootnoteText"/>
            <w:ind w:left="360" w:hanging="360"/>
          </w:pPr>
        </w:pPrChange>
      </w:pPr>
      <w:ins w:id="389" w:author="Carlos Gargiulo" w:date="2016-10-07T14:24:00Z">
        <w:r w:rsidRPr="009F1A17">
          <w:rPr>
            <w:rStyle w:val="FootnoteReference"/>
            <w:rFonts w:ascii="Arial" w:hAnsi="Arial" w:cs="Arial"/>
            <w:sz w:val="18"/>
            <w:szCs w:val="18"/>
            <w:rPrChange w:id="390" w:author="IADB" w:date="2016-10-11T15:30:00Z">
              <w:rPr>
                <w:rStyle w:val="FootnoteReference"/>
              </w:rPr>
            </w:rPrChange>
          </w:rPr>
          <w:footnoteRef/>
        </w:r>
        <w:r w:rsidRPr="009F1A17">
          <w:rPr>
            <w:rFonts w:ascii="Arial" w:hAnsi="Arial" w:cs="Arial"/>
            <w:sz w:val="18"/>
            <w:szCs w:val="18"/>
            <w:lang w:val="de-AT"/>
            <w:rPrChange w:id="391" w:author="IADB" w:date="2016-10-11T15:30:00Z">
              <w:rPr>
                <w:lang w:val="es-ES_tradnl"/>
              </w:rPr>
            </w:rPrChange>
          </w:rPr>
          <w:t xml:space="preserve"> </w:t>
        </w:r>
      </w:ins>
      <w:ins w:id="392" w:author="IADB" w:date="2016-10-11T15:30:00Z">
        <w:r w:rsidR="009F1A17" w:rsidRPr="009F1A17">
          <w:rPr>
            <w:rFonts w:ascii="Arial" w:hAnsi="Arial" w:cs="Arial"/>
            <w:sz w:val="18"/>
            <w:szCs w:val="18"/>
            <w:lang w:val="de-AT"/>
            <w:rPrChange w:id="393" w:author="IADB" w:date="2016-10-11T15:30:00Z">
              <w:rPr>
                <w:rFonts w:ascii="Arial" w:hAnsi="Arial" w:cs="Arial"/>
                <w:sz w:val="18"/>
                <w:szCs w:val="18"/>
              </w:rPr>
            </w:rPrChange>
          </w:rPr>
          <w:tab/>
        </w:r>
      </w:ins>
      <w:ins w:id="394" w:author="Carlos Gargiulo" w:date="2016-10-07T14:24:00Z">
        <w:r w:rsidRPr="009F1A17">
          <w:rPr>
            <w:rFonts w:ascii="Arial" w:hAnsi="Arial" w:cs="Arial"/>
            <w:sz w:val="18"/>
            <w:szCs w:val="18"/>
            <w:lang w:val="de-AT"/>
            <w:rPrChange w:id="395" w:author="IADB" w:date="2016-10-11T15:30:00Z">
              <w:rPr>
                <w:lang w:val="es-ES_tradnl"/>
              </w:rPr>
            </w:rPrChange>
          </w:rPr>
          <w:t xml:space="preserve">Berlinsky, Samuel y Norbert Schady. </w:t>
        </w:r>
      </w:ins>
      <w:ins w:id="396" w:author="Carlos Gargiulo" w:date="2016-10-07T14:25:00Z">
        <w:r w:rsidRPr="009F1A17">
          <w:rPr>
            <w:rFonts w:ascii="Arial" w:hAnsi="Arial" w:cs="Arial"/>
            <w:sz w:val="18"/>
            <w:szCs w:val="18"/>
            <w:lang w:val="es-ES_tradnl"/>
            <w:rPrChange w:id="397" w:author="IADB" w:date="2016-10-11T15:30:00Z">
              <w:rPr>
                <w:lang w:val="es-ES_tradnl"/>
              </w:rPr>
            </w:rPrChange>
          </w:rPr>
          <w:t>“</w:t>
        </w:r>
      </w:ins>
      <w:ins w:id="398" w:author="Carlos Gargiulo" w:date="2016-10-07T14:24:00Z">
        <w:r w:rsidRPr="009F1A17">
          <w:rPr>
            <w:rFonts w:ascii="Arial" w:hAnsi="Arial" w:cs="Arial"/>
            <w:sz w:val="18"/>
            <w:szCs w:val="18"/>
            <w:lang w:val="es-ES_tradnl"/>
            <w:rPrChange w:id="399" w:author="IADB" w:date="2016-10-11T15:30:00Z">
              <w:rPr>
                <w:lang w:val="es-ES_tradnl"/>
              </w:rPr>
            </w:rPrChange>
          </w:rPr>
          <w:t>Los Primeros A</w:t>
        </w:r>
      </w:ins>
      <w:ins w:id="400" w:author="Carlos Gargiulo" w:date="2016-10-07T14:25:00Z">
        <w:r w:rsidRPr="009F1A17">
          <w:rPr>
            <w:rFonts w:ascii="Arial" w:hAnsi="Arial" w:cs="Arial"/>
            <w:sz w:val="18"/>
            <w:szCs w:val="18"/>
            <w:lang w:val="es-ES_tradnl"/>
            <w:rPrChange w:id="401" w:author="IADB" w:date="2016-10-11T15:30:00Z">
              <w:rPr>
                <w:lang w:val="es-ES_tradnl"/>
              </w:rPr>
            </w:rPrChange>
          </w:rPr>
          <w:t xml:space="preserve">ños: el bienestar infantil y el papel de las políticas públicas”. </w:t>
        </w:r>
      </w:ins>
      <w:ins w:id="402" w:author="Carlos Gargiulo" w:date="2016-10-07T14:26:00Z">
        <w:r w:rsidRPr="009F1A17">
          <w:rPr>
            <w:rFonts w:ascii="Arial" w:hAnsi="Arial" w:cs="Arial"/>
            <w:sz w:val="18"/>
            <w:szCs w:val="18"/>
            <w:lang w:val="es-ES_tradnl"/>
            <w:rPrChange w:id="403" w:author="IADB" w:date="2016-10-11T15:30:00Z">
              <w:rPr>
                <w:lang w:val="es-ES_tradnl"/>
              </w:rPr>
            </w:rPrChange>
          </w:rPr>
          <w:t>pp.175 Tasas de beneficio-costo para visitas domiciliarias, los jardines de cuidado infantil y el preescolar</w:t>
        </w:r>
      </w:ins>
      <w:ins w:id="404" w:author="Carlos Gargiulo" w:date="2016-10-07T14:27:00Z">
        <w:r w:rsidRPr="009F1A17">
          <w:rPr>
            <w:rFonts w:ascii="Arial" w:hAnsi="Arial" w:cs="Arial"/>
            <w:sz w:val="18"/>
            <w:szCs w:val="18"/>
            <w:lang w:val="es-ES_tradnl"/>
            <w:rPrChange w:id="405" w:author="IADB" w:date="2016-10-11T15:30:00Z">
              <w:rPr>
                <w:lang w:val="es-ES_tradnl"/>
              </w:rPr>
            </w:rPrChange>
          </w:rPr>
          <w:t xml:space="preserve"> con una tasa de descuento del 3%.</w:t>
        </w:r>
      </w:ins>
    </w:p>
  </w:footnote>
  <w:footnote w:id="13">
    <w:p w:rsidR="00A90831" w:rsidRPr="009F1A17" w:rsidRDefault="00A90831" w:rsidP="009F1A17">
      <w:pPr>
        <w:pStyle w:val="FootnoteText"/>
        <w:spacing w:after="0"/>
        <w:ind w:left="360" w:hanging="360"/>
        <w:rPr>
          <w:rFonts w:ascii="Arial" w:hAnsi="Arial" w:cs="Arial"/>
          <w:sz w:val="18"/>
          <w:szCs w:val="18"/>
          <w:rPrChange w:id="408" w:author="IADB" w:date="2016-10-11T15:30:00Z">
            <w:rPr/>
          </w:rPrChange>
        </w:rPr>
        <w:pPrChange w:id="409" w:author="IADB" w:date="2016-10-11T15:30:00Z">
          <w:pPr>
            <w:pStyle w:val="FootnoteText"/>
            <w:ind w:left="360" w:hanging="360"/>
          </w:pPr>
        </w:pPrChange>
      </w:pPr>
      <w:ins w:id="410" w:author="Carlos Gargiulo" w:date="2016-10-07T14:53:00Z">
        <w:r w:rsidRPr="009F1A17">
          <w:rPr>
            <w:rStyle w:val="FootnoteReference"/>
            <w:rFonts w:ascii="Arial" w:hAnsi="Arial" w:cs="Arial"/>
            <w:sz w:val="18"/>
            <w:szCs w:val="18"/>
            <w:rPrChange w:id="411" w:author="IADB" w:date="2016-10-11T15:30:00Z">
              <w:rPr>
                <w:rStyle w:val="FootnoteReference"/>
              </w:rPr>
            </w:rPrChange>
          </w:rPr>
          <w:footnoteRef/>
        </w:r>
        <w:r w:rsidRPr="009F1A17">
          <w:rPr>
            <w:rFonts w:ascii="Arial" w:hAnsi="Arial" w:cs="Arial"/>
            <w:sz w:val="18"/>
            <w:szCs w:val="18"/>
            <w:rPrChange w:id="412" w:author="IADB" w:date="2016-10-11T15:30:00Z">
              <w:rPr/>
            </w:rPrChange>
          </w:rPr>
          <w:t xml:space="preserve"> </w:t>
        </w:r>
      </w:ins>
      <w:ins w:id="413" w:author="IADB" w:date="2016-10-11T15:30:00Z">
        <w:r w:rsidR="009F1A17">
          <w:rPr>
            <w:rFonts w:ascii="Arial" w:hAnsi="Arial" w:cs="Arial"/>
            <w:sz w:val="18"/>
            <w:szCs w:val="18"/>
          </w:rPr>
          <w:tab/>
        </w:r>
      </w:ins>
      <w:ins w:id="414" w:author="Carlos Gargiulo" w:date="2016-10-07T14:53:00Z">
        <w:r w:rsidRPr="009F1A17">
          <w:rPr>
            <w:rFonts w:ascii="Arial" w:hAnsi="Arial" w:cs="Arial"/>
            <w:sz w:val="18"/>
            <w:szCs w:val="18"/>
            <w:rPrChange w:id="415" w:author="IADB" w:date="2016-10-11T15:30:00Z">
              <w:rPr/>
            </w:rPrChange>
          </w:rPr>
          <w:t>Heckman, James; Dimitr</w:t>
        </w:r>
      </w:ins>
      <w:ins w:id="416" w:author="Carlos Gargiulo" w:date="2016-10-07T14:54:00Z">
        <w:r w:rsidRPr="009F1A17">
          <w:rPr>
            <w:rFonts w:ascii="Arial" w:hAnsi="Arial" w:cs="Arial"/>
            <w:sz w:val="18"/>
            <w:szCs w:val="18"/>
            <w:rPrChange w:id="417" w:author="IADB" w:date="2016-10-11T15:30:00Z">
              <w:rPr/>
            </w:rPrChange>
          </w:rPr>
          <w:t>iy Masterov. “The Productivity Argument for Investing in Young Children.</w:t>
        </w:r>
      </w:ins>
      <w:ins w:id="418" w:author="Carlos Gargiulo" w:date="2016-10-07T14:55:00Z">
        <w:r w:rsidRPr="009F1A17">
          <w:rPr>
            <w:rFonts w:ascii="Arial" w:hAnsi="Arial" w:cs="Arial"/>
            <w:sz w:val="18"/>
            <w:szCs w:val="18"/>
            <w:rPrChange w:id="419" w:author="IADB" w:date="2016-10-11T15:30:00Z">
              <w:rPr/>
            </w:rPrChange>
          </w:rPr>
          <w:t>”</w:t>
        </w:r>
      </w:ins>
      <w:ins w:id="420" w:author="Carlos Gargiulo" w:date="2016-10-07T14:54:00Z">
        <w:r w:rsidRPr="009F1A17">
          <w:rPr>
            <w:rFonts w:ascii="Arial" w:hAnsi="Arial" w:cs="Arial"/>
            <w:sz w:val="18"/>
            <w:szCs w:val="18"/>
            <w:rPrChange w:id="421" w:author="IADB" w:date="2016-10-11T15:30:00Z">
              <w:rPr/>
            </w:rPrChange>
          </w:rPr>
          <w:t xml:space="preserve"> </w:t>
        </w:r>
      </w:ins>
      <w:ins w:id="422" w:author="Carlos Gargiulo" w:date="2016-10-07T14:53:00Z">
        <w:r w:rsidRPr="009F1A17">
          <w:rPr>
            <w:rFonts w:ascii="Arial" w:hAnsi="Arial" w:cs="Arial"/>
            <w:sz w:val="18"/>
            <w:szCs w:val="18"/>
            <w:rPrChange w:id="423" w:author="IADB" w:date="2016-10-11T15:30:00Z">
              <w:rPr/>
            </w:rPrChange>
          </w:rPr>
          <w:t>Table 6, pp.60</w:t>
        </w:r>
      </w:ins>
      <w:ins w:id="424" w:author="Carlos Gargiulo" w:date="2016-10-07T14:55:00Z">
        <w:r w:rsidRPr="009F1A17">
          <w:rPr>
            <w:rFonts w:ascii="Arial" w:hAnsi="Arial" w:cs="Arial"/>
            <w:sz w:val="18"/>
            <w:szCs w:val="18"/>
            <w:rPrChange w:id="425" w:author="IADB" w:date="2016-10-11T15:30:00Z">
              <w:rPr/>
            </w:rPrChange>
          </w:rPr>
          <w:t>. April 2007. NBER W</w:t>
        </w:r>
      </w:ins>
      <w:ins w:id="426" w:author="Carlos Gargiulo" w:date="2016-10-07T14:56:00Z">
        <w:r w:rsidRPr="009F1A17">
          <w:rPr>
            <w:rFonts w:ascii="Arial" w:hAnsi="Arial" w:cs="Arial"/>
            <w:sz w:val="18"/>
            <w:szCs w:val="18"/>
            <w:rPrChange w:id="427" w:author="IADB" w:date="2016-10-11T15:30:00Z">
              <w:rPr>
                <w:lang w:val="es-ES_tradnl"/>
              </w:rPr>
            </w:rPrChange>
          </w:rPr>
          <w:t>orking</w:t>
        </w:r>
      </w:ins>
      <w:ins w:id="428" w:author="Carlos Gargiulo" w:date="2016-10-07T14:55:00Z">
        <w:r w:rsidRPr="009F1A17">
          <w:rPr>
            <w:rFonts w:ascii="Arial" w:hAnsi="Arial" w:cs="Arial"/>
            <w:sz w:val="18"/>
            <w:szCs w:val="18"/>
            <w:rPrChange w:id="429" w:author="IADB" w:date="2016-10-11T15:30:00Z">
              <w:rPr>
                <w:lang w:val="es-ES_tradnl"/>
              </w:rPr>
            </w:rPrChange>
          </w:rPr>
          <w:t xml:space="preserve"> P</w:t>
        </w:r>
      </w:ins>
      <w:ins w:id="430" w:author="Carlos Gargiulo" w:date="2016-10-07T14:56:00Z">
        <w:r w:rsidRPr="009F1A17">
          <w:rPr>
            <w:rFonts w:ascii="Arial" w:hAnsi="Arial" w:cs="Arial"/>
            <w:sz w:val="18"/>
            <w:szCs w:val="18"/>
            <w:rPrChange w:id="431" w:author="IADB" w:date="2016-10-11T15:30:00Z">
              <w:rPr>
                <w:lang w:val="es-ES_tradnl"/>
              </w:rPr>
            </w:rPrChange>
          </w:rPr>
          <w:t>aper</w:t>
        </w:r>
      </w:ins>
      <w:ins w:id="432" w:author="Carlos Gargiulo" w:date="2016-10-07T14:55:00Z">
        <w:r w:rsidRPr="009F1A17">
          <w:rPr>
            <w:rFonts w:ascii="Arial" w:hAnsi="Arial" w:cs="Arial"/>
            <w:sz w:val="18"/>
            <w:szCs w:val="18"/>
            <w:rPrChange w:id="433" w:author="IADB" w:date="2016-10-11T15:30:00Z">
              <w:rPr>
                <w:lang w:val="es-ES_tradnl"/>
              </w:rPr>
            </w:rPrChange>
          </w:rPr>
          <w:t xml:space="preserve"> S</w:t>
        </w:r>
      </w:ins>
      <w:ins w:id="434" w:author="Carlos Gargiulo" w:date="2016-10-07T14:56:00Z">
        <w:r w:rsidRPr="009F1A17">
          <w:rPr>
            <w:rFonts w:ascii="Arial" w:hAnsi="Arial" w:cs="Arial"/>
            <w:sz w:val="18"/>
            <w:szCs w:val="18"/>
            <w:rPrChange w:id="435" w:author="IADB" w:date="2016-10-11T15:30:00Z">
              <w:rPr>
                <w:lang w:val="es-ES_tradnl"/>
              </w:rPr>
            </w:rPrChange>
          </w:rPr>
          <w:t>eries.</w:t>
        </w:r>
      </w:ins>
    </w:p>
  </w:footnote>
  <w:footnote w:id="14">
    <w:p w:rsidR="00A90831" w:rsidRPr="009F1A17" w:rsidRDefault="00A90831" w:rsidP="009F1A17">
      <w:pPr>
        <w:pStyle w:val="FootnoteText"/>
        <w:spacing w:after="0"/>
        <w:ind w:left="360" w:hanging="360"/>
        <w:rPr>
          <w:rFonts w:ascii="Arial" w:hAnsi="Arial" w:cs="Arial"/>
          <w:sz w:val="18"/>
          <w:szCs w:val="18"/>
          <w:rPrChange w:id="438" w:author="IADB" w:date="2016-10-11T15:30:00Z">
            <w:rPr/>
          </w:rPrChange>
        </w:rPr>
        <w:pPrChange w:id="439" w:author="IADB" w:date="2016-10-11T15:30:00Z">
          <w:pPr>
            <w:pStyle w:val="FootnoteText"/>
            <w:ind w:left="360" w:hanging="360"/>
          </w:pPr>
        </w:pPrChange>
      </w:pPr>
      <w:ins w:id="440" w:author="Carlos Gargiulo" w:date="2016-10-07T15:08:00Z">
        <w:r w:rsidRPr="009F1A17">
          <w:rPr>
            <w:rStyle w:val="FootnoteReference"/>
            <w:rFonts w:ascii="Arial" w:hAnsi="Arial" w:cs="Arial"/>
            <w:sz w:val="18"/>
            <w:szCs w:val="18"/>
            <w:rPrChange w:id="441" w:author="IADB" w:date="2016-10-11T15:30:00Z">
              <w:rPr>
                <w:rStyle w:val="FootnoteReference"/>
              </w:rPr>
            </w:rPrChange>
          </w:rPr>
          <w:footnoteRef/>
        </w:r>
        <w:r w:rsidRPr="009F1A17">
          <w:rPr>
            <w:rFonts w:ascii="Arial" w:hAnsi="Arial" w:cs="Arial"/>
            <w:sz w:val="18"/>
            <w:szCs w:val="18"/>
            <w:rPrChange w:id="442" w:author="IADB" w:date="2016-10-11T15:30:00Z">
              <w:rPr/>
            </w:rPrChange>
          </w:rPr>
          <w:t xml:space="preserve"> </w:t>
        </w:r>
      </w:ins>
      <w:ins w:id="443" w:author="IADB" w:date="2016-10-11T15:30:00Z">
        <w:r w:rsidR="009F1A17">
          <w:rPr>
            <w:rFonts w:ascii="Arial" w:hAnsi="Arial" w:cs="Arial"/>
            <w:sz w:val="18"/>
            <w:szCs w:val="18"/>
          </w:rPr>
          <w:tab/>
        </w:r>
      </w:ins>
      <w:ins w:id="444" w:author="Carlos Gargiulo" w:date="2016-10-07T15:10:00Z">
        <w:r w:rsidR="005136D1" w:rsidRPr="009F1A17">
          <w:rPr>
            <w:rFonts w:ascii="Arial" w:hAnsi="Arial" w:cs="Arial"/>
            <w:sz w:val="18"/>
            <w:szCs w:val="18"/>
            <w:rPrChange w:id="445" w:author="IADB" w:date="2016-10-11T15:30:00Z">
              <w:rPr/>
            </w:rPrChange>
          </w:rPr>
          <w:t>Carneiro</w:t>
        </w:r>
      </w:ins>
      <w:ins w:id="446" w:author="Carlos Gargiulo" w:date="2016-10-07T15:11:00Z">
        <w:r w:rsidR="005136D1" w:rsidRPr="009F1A17">
          <w:rPr>
            <w:rFonts w:ascii="Arial" w:hAnsi="Arial" w:cs="Arial"/>
            <w:sz w:val="18"/>
            <w:szCs w:val="18"/>
            <w:rPrChange w:id="447" w:author="IADB" w:date="2016-10-11T15:30:00Z">
              <w:rPr/>
            </w:rPrChange>
          </w:rPr>
          <w:t xml:space="preserve"> Pedro</w:t>
        </w:r>
      </w:ins>
      <w:ins w:id="448" w:author="Carlos Gargiulo" w:date="2016-10-07T15:10:00Z">
        <w:r w:rsidR="005136D1" w:rsidRPr="009F1A17">
          <w:rPr>
            <w:rFonts w:ascii="Arial" w:hAnsi="Arial" w:cs="Arial"/>
            <w:sz w:val="18"/>
            <w:szCs w:val="18"/>
            <w:rPrChange w:id="449" w:author="IADB" w:date="2016-10-11T15:30:00Z">
              <w:rPr/>
            </w:rPrChange>
          </w:rPr>
          <w:t xml:space="preserve">; </w:t>
        </w:r>
      </w:ins>
      <w:ins w:id="450" w:author="Carlos Gargiulo" w:date="2016-10-07T15:11:00Z">
        <w:r w:rsidR="005136D1" w:rsidRPr="009F1A17">
          <w:rPr>
            <w:rFonts w:ascii="Arial" w:hAnsi="Arial" w:cs="Arial"/>
            <w:sz w:val="18"/>
            <w:szCs w:val="18"/>
            <w:rPrChange w:id="451" w:author="IADB" w:date="2016-10-11T15:30:00Z">
              <w:rPr/>
            </w:rPrChange>
          </w:rPr>
          <w:t>James Heckman. “</w:t>
        </w:r>
      </w:ins>
      <w:ins w:id="452" w:author="Carlos Gargiulo" w:date="2016-10-07T15:12:00Z">
        <w:r w:rsidR="005136D1" w:rsidRPr="009F1A17">
          <w:rPr>
            <w:rFonts w:ascii="Arial" w:hAnsi="Arial" w:cs="Arial"/>
            <w:sz w:val="18"/>
            <w:szCs w:val="18"/>
            <w:rPrChange w:id="453" w:author="IADB" w:date="2016-10-11T15:30:00Z">
              <w:rPr/>
            </w:rPrChange>
          </w:rPr>
          <w:t xml:space="preserve">Chapter 2: </w:t>
        </w:r>
      </w:ins>
      <w:ins w:id="454" w:author="Carlos Gargiulo" w:date="2016-10-07T15:11:00Z">
        <w:r w:rsidR="005136D1" w:rsidRPr="009F1A17">
          <w:rPr>
            <w:rFonts w:ascii="Arial" w:hAnsi="Arial" w:cs="Arial"/>
            <w:sz w:val="18"/>
            <w:szCs w:val="18"/>
            <w:rPrChange w:id="455" w:author="IADB" w:date="2016-10-11T15:30:00Z">
              <w:rPr/>
            </w:rPrChange>
          </w:rPr>
          <w:t xml:space="preserve">Human Capital Policy”. Pp. 81, 82, 92. </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Change w:id="27" w:author="IADB" w:date="2016-10-11T15:30:00Z">
          <w:rPr/>
        </w:rPrChange>
      </w:rPr>
      <w:id w:val="-1944296288"/>
      <w:docPartObj>
        <w:docPartGallery w:val="Page Numbers (Top of Page)"/>
        <w:docPartUnique/>
      </w:docPartObj>
    </w:sdtPr>
    <w:sdtEndPr>
      <w:rPr>
        <w:rFonts w:ascii="Arial" w:hAnsi="Arial" w:cs="Arial"/>
        <w:noProof/>
        <w:rPrChange w:id="28" w:author="IADB" w:date="2016-10-11T15:30:00Z">
          <w:rPr/>
        </w:rPrChange>
      </w:rPr>
    </w:sdtEndPr>
    <w:sdtContent>
      <w:p w:rsidR="0069123E" w:rsidRPr="009F1A17" w:rsidRDefault="0069123E">
        <w:pPr>
          <w:pStyle w:val="Header"/>
          <w:jc w:val="center"/>
          <w:rPr>
            <w:rFonts w:ascii="Arial" w:hAnsi="Arial" w:cs="Arial"/>
            <w:sz w:val="18"/>
            <w:szCs w:val="18"/>
            <w:rPrChange w:id="29" w:author="IADB" w:date="2016-10-11T15:30:00Z">
              <w:rPr>
                <w:rFonts w:ascii="Arial" w:hAnsi="Arial" w:cs="Arial"/>
              </w:rPr>
            </w:rPrChange>
          </w:rPr>
        </w:pPr>
        <w:r w:rsidRPr="009F1A17">
          <w:rPr>
            <w:rFonts w:ascii="Arial" w:hAnsi="Arial" w:cs="Arial"/>
            <w:sz w:val="18"/>
            <w:szCs w:val="18"/>
            <w:rPrChange w:id="30" w:author="IADB" w:date="2016-10-11T15:30:00Z">
              <w:rPr>
                <w:rFonts w:ascii="Arial" w:hAnsi="Arial" w:cs="Arial"/>
              </w:rPr>
            </w:rPrChange>
          </w:rPr>
          <w:fldChar w:fldCharType="begin"/>
        </w:r>
        <w:r w:rsidRPr="009F1A17">
          <w:rPr>
            <w:rFonts w:ascii="Arial" w:hAnsi="Arial" w:cs="Arial"/>
            <w:sz w:val="18"/>
            <w:szCs w:val="18"/>
            <w:rPrChange w:id="31" w:author="IADB" w:date="2016-10-11T15:30:00Z">
              <w:rPr>
                <w:rFonts w:ascii="Arial" w:hAnsi="Arial" w:cs="Arial"/>
              </w:rPr>
            </w:rPrChange>
          </w:rPr>
          <w:instrText xml:space="preserve"> PAGE   \* MERGEFORMAT </w:instrText>
        </w:r>
        <w:r w:rsidRPr="009F1A17">
          <w:rPr>
            <w:rFonts w:ascii="Arial" w:hAnsi="Arial" w:cs="Arial"/>
            <w:sz w:val="18"/>
            <w:szCs w:val="18"/>
            <w:rPrChange w:id="32" w:author="IADB" w:date="2016-10-11T15:30:00Z">
              <w:rPr>
                <w:rFonts w:ascii="Arial" w:hAnsi="Arial" w:cs="Arial"/>
              </w:rPr>
            </w:rPrChange>
          </w:rPr>
          <w:fldChar w:fldCharType="separate"/>
        </w:r>
        <w:r w:rsidR="009F1A17">
          <w:rPr>
            <w:rFonts w:ascii="Arial" w:hAnsi="Arial" w:cs="Arial"/>
            <w:noProof/>
            <w:sz w:val="18"/>
            <w:szCs w:val="18"/>
          </w:rPr>
          <w:t>3</w:t>
        </w:r>
        <w:r w:rsidRPr="009F1A17">
          <w:rPr>
            <w:rFonts w:ascii="Arial" w:hAnsi="Arial" w:cs="Arial"/>
            <w:noProof/>
            <w:sz w:val="18"/>
            <w:szCs w:val="18"/>
            <w:rPrChange w:id="33" w:author="IADB" w:date="2016-10-11T15:30:00Z">
              <w:rPr>
                <w:rFonts w:ascii="Arial" w:hAnsi="Arial" w:cs="Arial"/>
                <w:noProof/>
              </w:rPr>
            </w:rPrChange>
          </w:rPr>
          <w:fldChar w:fldCharType="end"/>
        </w:r>
      </w:p>
    </w:sdtContent>
  </w:sdt>
  <w:p w:rsidR="0069123E" w:rsidRPr="009F1A17" w:rsidRDefault="0069123E">
    <w:pPr>
      <w:pStyle w:val="Header"/>
      <w:rPr>
        <w:sz w:val="18"/>
        <w:szCs w:val="18"/>
        <w:rPrChange w:id="34" w:author="IADB" w:date="2016-10-11T15:30:00Z">
          <w:rPr/>
        </w:rPrChang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6ADC"/>
    <w:multiLevelType w:val="multilevel"/>
    <w:tmpl w:val="9CD65EAA"/>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08CB0F2F"/>
    <w:multiLevelType w:val="multilevel"/>
    <w:tmpl w:val="8B20BF16"/>
    <w:lvl w:ilvl="0">
      <w:start w:val="1"/>
      <w:numFmt w:val="upperRoman"/>
      <w:lvlText w:val="%1."/>
      <w:lvlJc w:val="right"/>
      <w:pPr>
        <w:ind w:left="720" w:hanging="360"/>
      </w:pPr>
      <w:rPr>
        <w:rFonts w:hint="default"/>
      </w:rPr>
    </w:lvl>
    <w:lvl w:ilvl="1">
      <w:start w:val="1"/>
      <w:numFmt w:val="decimal"/>
      <w:isLgl/>
      <w:lvlText w:val="%1.%2"/>
      <w:lvlJc w:val="left"/>
      <w:pPr>
        <w:ind w:left="1080" w:hanging="72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C31C5A"/>
    <w:multiLevelType w:val="multilevel"/>
    <w:tmpl w:val="878A2EE2"/>
    <w:lvl w:ilvl="0">
      <w:start w:val="1"/>
      <w:numFmt w:val="upperRoman"/>
      <w:lvlText w:val="%1."/>
      <w:lvlJc w:val="righ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F240F6E"/>
    <w:multiLevelType w:val="multilevel"/>
    <w:tmpl w:val="56F6B70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112725D2"/>
    <w:multiLevelType w:val="hybridMultilevel"/>
    <w:tmpl w:val="1C564FA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11B86047"/>
    <w:multiLevelType w:val="multilevel"/>
    <w:tmpl w:val="D72E7C3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38F13BD"/>
    <w:multiLevelType w:val="hybridMultilevel"/>
    <w:tmpl w:val="212E5164"/>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1587183F"/>
    <w:multiLevelType w:val="multilevel"/>
    <w:tmpl w:val="2786C688"/>
    <w:lvl w:ilvl="0">
      <w:start w:val="1"/>
      <w:numFmt w:val="upperRoman"/>
      <w:lvlText w:val="%1."/>
      <w:lvlJc w:val="right"/>
      <w:pPr>
        <w:ind w:left="720" w:hanging="360"/>
      </w:pPr>
      <w:rPr>
        <w:rFonts w:hint="default"/>
      </w:rPr>
    </w:lvl>
    <w:lvl w:ilvl="1">
      <w:start w:val="1"/>
      <w:numFmt w:val="decimal"/>
      <w:isLgl/>
      <w:lvlText w:val="%1.%2"/>
      <w:lvlJc w:val="left"/>
      <w:pPr>
        <w:ind w:left="1080" w:hanging="72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A100CD6"/>
    <w:multiLevelType w:val="hybridMultilevel"/>
    <w:tmpl w:val="0C36D154"/>
    <w:lvl w:ilvl="0" w:tplc="0409000F">
      <w:start w:val="1"/>
      <w:numFmt w:val="decimal"/>
      <w:lvlText w:val="%1."/>
      <w:lvlJc w:val="left"/>
      <w:pPr>
        <w:ind w:left="810" w:hanging="360"/>
      </w:pPr>
      <w:rPr>
        <w:rFonts w:hint="default"/>
      </w:rPr>
    </w:lvl>
    <w:lvl w:ilvl="1" w:tplc="040A0019">
      <w:start w:val="1"/>
      <w:numFmt w:val="lowerLetter"/>
      <w:lvlText w:val="%2."/>
      <w:lvlJc w:val="left"/>
      <w:pPr>
        <w:ind w:left="1530" w:hanging="360"/>
      </w:pPr>
    </w:lvl>
    <w:lvl w:ilvl="2" w:tplc="040A001B" w:tentative="1">
      <w:start w:val="1"/>
      <w:numFmt w:val="lowerRoman"/>
      <w:lvlText w:val="%3."/>
      <w:lvlJc w:val="right"/>
      <w:pPr>
        <w:ind w:left="2250" w:hanging="180"/>
      </w:pPr>
    </w:lvl>
    <w:lvl w:ilvl="3" w:tplc="040A000F" w:tentative="1">
      <w:start w:val="1"/>
      <w:numFmt w:val="decimal"/>
      <w:lvlText w:val="%4."/>
      <w:lvlJc w:val="left"/>
      <w:pPr>
        <w:ind w:left="2970" w:hanging="360"/>
      </w:pPr>
    </w:lvl>
    <w:lvl w:ilvl="4" w:tplc="040A0019" w:tentative="1">
      <w:start w:val="1"/>
      <w:numFmt w:val="lowerLetter"/>
      <w:lvlText w:val="%5."/>
      <w:lvlJc w:val="left"/>
      <w:pPr>
        <w:ind w:left="3690" w:hanging="360"/>
      </w:pPr>
    </w:lvl>
    <w:lvl w:ilvl="5" w:tplc="040A001B" w:tentative="1">
      <w:start w:val="1"/>
      <w:numFmt w:val="lowerRoman"/>
      <w:lvlText w:val="%6."/>
      <w:lvlJc w:val="right"/>
      <w:pPr>
        <w:ind w:left="4410" w:hanging="180"/>
      </w:pPr>
    </w:lvl>
    <w:lvl w:ilvl="6" w:tplc="040A000F" w:tentative="1">
      <w:start w:val="1"/>
      <w:numFmt w:val="decimal"/>
      <w:lvlText w:val="%7."/>
      <w:lvlJc w:val="left"/>
      <w:pPr>
        <w:ind w:left="5130" w:hanging="360"/>
      </w:pPr>
    </w:lvl>
    <w:lvl w:ilvl="7" w:tplc="040A0019" w:tentative="1">
      <w:start w:val="1"/>
      <w:numFmt w:val="lowerLetter"/>
      <w:lvlText w:val="%8."/>
      <w:lvlJc w:val="left"/>
      <w:pPr>
        <w:ind w:left="5850" w:hanging="360"/>
      </w:pPr>
    </w:lvl>
    <w:lvl w:ilvl="8" w:tplc="040A001B" w:tentative="1">
      <w:start w:val="1"/>
      <w:numFmt w:val="lowerRoman"/>
      <w:lvlText w:val="%9."/>
      <w:lvlJc w:val="right"/>
      <w:pPr>
        <w:ind w:left="6570" w:hanging="180"/>
      </w:pPr>
    </w:lvl>
  </w:abstractNum>
  <w:abstractNum w:abstractNumId="9">
    <w:nsid w:val="1A5A2C7D"/>
    <w:multiLevelType w:val="hybridMultilevel"/>
    <w:tmpl w:val="C200FCE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0953A1E"/>
    <w:multiLevelType w:val="multilevel"/>
    <w:tmpl w:val="7206BDD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09B0FA5"/>
    <w:multiLevelType w:val="hybridMultilevel"/>
    <w:tmpl w:val="DAD25026"/>
    <w:lvl w:ilvl="0" w:tplc="D2768FE2">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640E47"/>
    <w:multiLevelType w:val="multilevel"/>
    <w:tmpl w:val="D0EA4F52"/>
    <w:lvl w:ilvl="0">
      <w:start w:val="1"/>
      <w:numFmt w:val="upperRoman"/>
      <w:lvlText w:val="%1."/>
      <w:lvlJc w:val="righ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4004171"/>
    <w:multiLevelType w:val="hybridMultilevel"/>
    <w:tmpl w:val="A31CF308"/>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270E06B8"/>
    <w:multiLevelType w:val="multilevel"/>
    <w:tmpl w:val="C64AC0D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9E43DF7"/>
    <w:multiLevelType w:val="multilevel"/>
    <w:tmpl w:val="F2E03EC2"/>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ascii="Arial" w:hAnsi="Arial" w:cs="Arial"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EDB53DD"/>
    <w:multiLevelType w:val="multilevel"/>
    <w:tmpl w:val="B9AEBE06"/>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17">
    <w:nsid w:val="2F0465EC"/>
    <w:multiLevelType w:val="hybridMultilevel"/>
    <w:tmpl w:val="B24ECC5C"/>
    <w:lvl w:ilvl="0" w:tplc="47D89FFE">
      <w:start w:val="1"/>
      <w:numFmt w:val="decimal"/>
      <w:lvlText w:val="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063842"/>
    <w:multiLevelType w:val="hybridMultilevel"/>
    <w:tmpl w:val="D97E458C"/>
    <w:lvl w:ilvl="0" w:tplc="04090013">
      <w:start w:val="1"/>
      <w:numFmt w:val="upperRoman"/>
      <w:lvlText w:val="%1."/>
      <w:lvlJc w:val="righ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9">
    <w:nsid w:val="3CD32E8D"/>
    <w:multiLevelType w:val="multilevel"/>
    <w:tmpl w:val="5C9C4398"/>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403C72F3"/>
    <w:multiLevelType w:val="multilevel"/>
    <w:tmpl w:val="7AAEC5F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1">
    <w:nsid w:val="41E47FCF"/>
    <w:multiLevelType w:val="hybridMultilevel"/>
    <w:tmpl w:val="121AF6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340D35"/>
    <w:multiLevelType w:val="hybridMultilevel"/>
    <w:tmpl w:val="82B04034"/>
    <w:lvl w:ilvl="0" w:tplc="BD40D9F0">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3">
    <w:nsid w:val="4B401B02"/>
    <w:multiLevelType w:val="hybridMultilevel"/>
    <w:tmpl w:val="A13039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180AAF"/>
    <w:multiLevelType w:val="hybridMultilevel"/>
    <w:tmpl w:val="A13039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3B2694"/>
    <w:multiLevelType w:val="multilevel"/>
    <w:tmpl w:val="8B20BF16"/>
    <w:lvl w:ilvl="0">
      <w:start w:val="1"/>
      <w:numFmt w:val="upperRoman"/>
      <w:lvlText w:val="%1."/>
      <w:lvlJc w:val="right"/>
      <w:pPr>
        <w:ind w:left="720" w:hanging="360"/>
      </w:pPr>
      <w:rPr>
        <w:rFonts w:hint="default"/>
      </w:rPr>
    </w:lvl>
    <w:lvl w:ilvl="1">
      <w:start w:val="1"/>
      <w:numFmt w:val="decimal"/>
      <w:isLgl/>
      <w:lvlText w:val="%1.%2"/>
      <w:lvlJc w:val="left"/>
      <w:pPr>
        <w:ind w:left="1080" w:hanging="72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29A299D"/>
    <w:multiLevelType w:val="hybridMultilevel"/>
    <w:tmpl w:val="523AF1EE"/>
    <w:lvl w:ilvl="0" w:tplc="7B282200">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nsid w:val="550B3B90"/>
    <w:multiLevelType w:val="hybridMultilevel"/>
    <w:tmpl w:val="CB1808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3223F3"/>
    <w:multiLevelType w:val="hybridMultilevel"/>
    <w:tmpl w:val="728A8F76"/>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nsid w:val="569905A8"/>
    <w:multiLevelType w:val="multilevel"/>
    <w:tmpl w:val="3ACC34C2"/>
    <w:lvl w:ilvl="0">
      <w:start w:val="1"/>
      <w:numFmt w:val="decimal"/>
      <w:pStyle w:val="Chapter"/>
      <w:lvlText w:val="%1"/>
      <w:lvlJc w:val="left"/>
      <w:pPr>
        <w:ind w:left="1872" w:hanging="432"/>
      </w:pPr>
      <w:rPr>
        <w:b/>
        <w:i w:val="0"/>
      </w:rPr>
    </w:lvl>
    <w:lvl w:ilvl="1">
      <w:start w:val="1"/>
      <w:numFmt w:val="decimal"/>
      <w:pStyle w:val="Heading2"/>
      <w:lvlText w:val="%1.%2"/>
      <w:lvlJc w:val="left"/>
      <w:pPr>
        <w:ind w:left="2016" w:hanging="576"/>
      </w:pPr>
      <w:rPr>
        <w:rFonts w:hint="default"/>
        <w:i w:val="0"/>
        <w:sz w:val="22"/>
        <w:lang w:val="es-ES"/>
      </w:rPr>
    </w:lvl>
    <w:lvl w:ilvl="2">
      <w:start w:val="1"/>
      <w:numFmt w:val="decimal"/>
      <w:pStyle w:val="Heading3"/>
      <w:lvlText w:val="%1.%2.%3"/>
      <w:lvlJc w:val="left"/>
      <w:pPr>
        <w:ind w:left="2160" w:hanging="720"/>
      </w:pPr>
    </w:lvl>
    <w:lvl w:ilvl="3">
      <w:start w:val="1"/>
      <w:numFmt w:val="decimal"/>
      <w:pStyle w:val="Heading4"/>
      <w:lvlText w:val="%1.%2.%3.%4"/>
      <w:lvlJc w:val="left"/>
      <w:pPr>
        <w:ind w:left="2304" w:hanging="864"/>
      </w:pPr>
    </w:lvl>
    <w:lvl w:ilvl="4">
      <w:start w:val="1"/>
      <w:numFmt w:val="decimal"/>
      <w:pStyle w:val="Heading5"/>
      <w:lvlText w:val="%1.%2.%3.%4.%5"/>
      <w:lvlJc w:val="left"/>
      <w:pPr>
        <w:ind w:left="2448" w:hanging="1008"/>
      </w:pPr>
    </w:lvl>
    <w:lvl w:ilvl="5">
      <w:start w:val="1"/>
      <w:numFmt w:val="decimal"/>
      <w:pStyle w:val="Heading6"/>
      <w:lvlText w:val="%1.%2.%3.%4.%5.%6"/>
      <w:lvlJc w:val="left"/>
      <w:pPr>
        <w:ind w:left="2592" w:hanging="1152"/>
      </w:pPr>
    </w:lvl>
    <w:lvl w:ilvl="6">
      <w:start w:val="1"/>
      <w:numFmt w:val="decimal"/>
      <w:pStyle w:val="Heading7"/>
      <w:lvlText w:val="%1.%2.%3.%4.%5.%6.%7"/>
      <w:lvlJc w:val="left"/>
      <w:pPr>
        <w:ind w:left="2736" w:hanging="1296"/>
      </w:pPr>
    </w:lvl>
    <w:lvl w:ilvl="7">
      <w:start w:val="1"/>
      <w:numFmt w:val="decimal"/>
      <w:pStyle w:val="Heading8"/>
      <w:lvlText w:val="%1.%2.%3.%4.%5.%6.%7.%8"/>
      <w:lvlJc w:val="left"/>
      <w:pPr>
        <w:ind w:left="2880" w:hanging="1440"/>
      </w:pPr>
    </w:lvl>
    <w:lvl w:ilvl="8">
      <w:start w:val="1"/>
      <w:numFmt w:val="decimal"/>
      <w:pStyle w:val="Heading9"/>
      <w:lvlText w:val="%1.%2.%3.%4.%5.%6.%7.%8.%9"/>
      <w:lvlJc w:val="left"/>
      <w:pPr>
        <w:ind w:left="3024" w:hanging="1584"/>
      </w:pPr>
    </w:lvl>
  </w:abstractNum>
  <w:abstractNum w:abstractNumId="30">
    <w:nsid w:val="56A54193"/>
    <w:multiLevelType w:val="hybridMultilevel"/>
    <w:tmpl w:val="5C7A4C7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nsid w:val="572C07AB"/>
    <w:multiLevelType w:val="hybridMultilevel"/>
    <w:tmpl w:val="DCA68C3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nsid w:val="57604102"/>
    <w:multiLevelType w:val="hybridMultilevel"/>
    <w:tmpl w:val="035AD5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06F50CB"/>
    <w:multiLevelType w:val="hybridMultilevel"/>
    <w:tmpl w:val="8C52A9A4"/>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nsid w:val="64973843"/>
    <w:multiLevelType w:val="hybridMultilevel"/>
    <w:tmpl w:val="5FD8443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nsid w:val="66E477E9"/>
    <w:multiLevelType w:val="multilevel"/>
    <w:tmpl w:val="8618B5A4"/>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6B9F75B4"/>
    <w:multiLevelType w:val="hybridMultilevel"/>
    <w:tmpl w:val="A552A3F4"/>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nsid w:val="6DC456F0"/>
    <w:multiLevelType w:val="hybridMultilevel"/>
    <w:tmpl w:val="E3BC4526"/>
    <w:lvl w:ilvl="0" w:tplc="040A0001">
      <w:start w:val="1"/>
      <w:numFmt w:val="bullet"/>
      <w:lvlText w:val=""/>
      <w:lvlJc w:val="left"/>
      <w:pPr>
        <w:ind w:left="990" w:hanging="360"/>
      </w:pPr>
      <w:rPr>
        <w:rFonts w:ascii="Symbol" w:hAnsi="Symbol" w:hint="default"/>
      </w:rPr>
    </w:lvl>
    <w:lvl w:ilvl="1" w:tplc="040A0003" w:tentative="1">
      <w:start w:val="1"/>
      <w:numFmt w:val="bullet"/>
      <w:lvlText w:val="o"/>
      <w:lvlJc w:val="left"/>
      <w:pPr>
        <w:ind w:left="1710" w:hanging="360"/>
      </w:pPr>
      <w:rPr>
        <w:rFonts w:ascii="Courier New" w:hAnsi="Courier New" w:cs="Courier New" w:hint="default"/>
      </w:rPr>
    </w:lvl>
    <w:lvl w:ilvl="2" w:tplc="040A0005" w:tentative="1">
      <w:start w:val="1"/>
      <w:numFmt w:val="bullet"/>
      <w:lvlText w:val=""/>
      <w:lvlJc w:val="left"/>
      <w:pPr>
        <w:ind w:left="2430" w:hanging="360"/>
      </w:pPr>
      <w:rPr>
        <w:rFonts w:ascii="Wingdings" w:hAnsi="Wingdings" w:hint="default"/>
      </w:rPr>
    </w:lvl>
    <w:lvl w:ilvl="3" w:tplc="040A0001" w:tentative="1">
      <w:start w:val="1"/>
      <w:numFmt w:val="bullet"/>
      <w:lvlText w:val=""/>
      <w:lvlJc w:val="left"/>
      <w:pPr>
        <w:ind w:left="3150" w:hanging="360"/>
      </w:pPr>
      <w:rPr>
        <w:rFonts w:ascii="Symbol" w:hAnsi="Symbol" w:hint="default"/>
      </w:rPr>
    </w:lvl>
    <w:lvl w:ilvl="4" w:tplc="040A0003" w:tentative="1">
      <w:start w:val="1"/>
      <w:numFmt w:val="bullet"/>
      <w:lvlText w:val="o"/>
      <w:lvlJc w:val="left"/>
      <w:pPr>
        <w:ind w:left="3870" w:hanging="360"/>
      </w:pPr>
      <w:rPr>
        <w:rFonts w:ascii="Courier New" w:hAnsi="Courier New" w:cs="Courier New" w:hint="default"/>
      </w:rPr>
    </w:lvl>
    <w:lvl w:ilvl="5" w:tplc="040A0005" w:tentative="1">
      <w:start w:val="1"/>
      <w:numFmt w:val="bullet"/>
      <w:lvlText w:val=""/>
      <w:lvlJc w:val="left"/>
      <w:pPr>
        <w:ind w:left="4590" w:hanging="360"/>
      </w:pPr>
      <w:rPr>
        <w:rFonts w:ascii="Wingdings" w:hAnsi="Wingdings" w:hint="default"/>
      </w:rPr>
    </w:lvl>
    <w:lvl w:ilvl="6" w:tplc="040A0001" w:tentative="1">
      <w:start w:val="1"/>
      <w:numFmt w:val="bullet"/>
      <w:lvlText w:val=""/>
      <w:lvlJc w:val="left"/>
      <w:pPr>
        <w:ind w:left="5310" w:hanging="360"/>
      </w:pPr>
      <w:rPr>
        <w:rFonts w:ascii="Symbol" w:hAnsi="Symbol" w:hint="default"/>
      </w:rPr>
    </w:lvl>
    <w:lvl w:ilvl="7" w:tplc="040A0003" w:tentative="1">
      <w:start w:val="1"/>
      <w:numFmt w:val="bullet"/>
      <w:lvlText w:val="o"/>
      <w:lvlJc w:val="left"/>
      <w:pPr>
        <w:ind w:left="6030" w:hanging="360"/>
      </w:pPr>
      <w:rPr>
        <w:rFonts w:ascii="Courier New" w:hAnsi="Courier New" w:cs="Courier New" w:hint="default"/>
      </w:rPr>
    </w:lvl>
    <w:lvl w:ilvl="8" w:tplc="040A0005" w:tentative="1">
      <w:start w:val="1"/>
      <w:numFmt w:val="bullet"/>
      <w:lvlText w:val=""/>
      <w:lvlJc w:val="left"/>
      <w:pPr>
        <w:ind w:left="6750" w:hanging="360"/>
      </w:pPr>
      <w:rPr>
        <w:rFonts w:ascii="Wingdings" w:hAnsi="Wingdings" w:hint="default"/>
      </w:rPr>
    </w:lvl>
  </w:abstractNum>
  <w:abstractNum w:abstractNumId="38">
    <w:nsid w:val="71360390"/>
    <w:multiLevelType w:val="hybridMultilevel"/>
    <w:tmpl w:val="11CC07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BE303E1"/>
    <w:multiLevelType w:val="hybridMultilevel"/>
    <w:tmpl w:val="F52AD46A"/>
    <w:lvl w:ilvl="0" w:tplc="04090013">
      <w:start w:val="1"/>
      <w:numFmt w:val="upperRoman"/>
      <w:lvlText w:val="%1."/>
      <w:lvlJc w:val="right"/>
      <w:pPr>
        <w:ind w:left="720" w:hanging="360"/>
      </w:pPr>
      <w:rPr>
        <w:rFonts w:hint="default"/>
      </w:rPr>
    </w:lvl>
    <w:lvl w:ilvl="1" w:tplc="04090015">
      <w:start w:val="1"/>
      <w:numFmt w:val="upperLetter"/>
      <w:lvlText w:val="%2."/>
      <w:lvlJc w:val="lef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4"/>
  </w:num>
  <w:num w:numId="3">
    <w:abstractNumId w:val="23"/>
  </w:num>
  <w:num w:numId="4">
    <w:abstractNumId w:val="39"/>
  </w:num>
  <w:num w:numId="5">
    <w:abstractNumId w:val="15"/>
  </w:num>
  <w:num w:numId="6">
    <w:abstractNumId w:val="20"/>
  </w:num>
  <w:num w:numId="7">
    <w:abstractNumId w:val="38"/>
  </w:num>
  <w:num w:numId="8">
    <w:abstractNumId w:val="37"/>
  </w:num>
  <w:num w:numId="9">
    <w:abstractNumId w:val="29"/>
  </w:num>
  <w:num w:numId="10">
    <w:abstractNumId w:val="6"/>
  </w:num>
  <w:num w:numId="11">
    <w:abstractNumId w:val="32"/>
  </w:num>
  <w:num w:numId="12">
    <w:abstractNumId w:val="29"/>
  </w:num>
  <w:num w:numId="13">
    <w:abstractNumId w:val="29"/>
  </w:num>
  <w:num w:numId="14">
    <w:abstractNumId w:val="29"/>
  </w:num>
  <w:num w:numId="15">
    <w:abstractNumId w:val="12"/>
  </w:num>
  <w:num w:numId="16">
    <w:abstractNumId w:val="2"/>
  </w:num>
  <w:num w:numId="17">
    <w:abstractNumId w:val="28"/>
  </w:num>
  <w:num w:numId="18">
    <w:abstractNumId w:val="26"/>
  </w:num>
  <w:num w:numId="19">
    <w:abstractNumId w:val="14"/>
  </w:num>
  <w:num w:numId="20">
    <w:abstractNumId w:val="18"/>
  </w:num>
  <w:num w:numId="21">
    <w:abstractNumId w:val="13"/>
  </w:num>
  <w:num w:numId="22">
    <w:abstractNumId w:val="8"/>
  </w:num>
  <w:num w:numId="23">
    <w:abstractNumId w:val="22"/>
  </w:num>
  <w:num w:numId="24">
    <w:abstractNumId w:val="33"/>
  </w:num>
  <w:num w:numId="25">
    <w:abstractNumId w:val="34"/>
  </w:num>
  <w:num w:numId="26">
    <w:abstractNumId w:val="30"/>
  </w:num>
  <w:num w:numId="27">
    <w:abstractNumId w:val="36"/>
  </w:num>
  <w:num w:numId="28">
    <w:abstractNumId w:val="4"/>
  </w:num>
  <w:num w:numId="29">
    <w:abstractNumId w:val="31"/>
  </w:num>
  <w:num w:numId="30">
    <w:abstractNumId w:val="11"/>
  </w:num>
  <w:num w:numId="31">
    <w:abstractNumId w:val="17"/>
  </w:num>
  <w:num w:numId="32">
    <w:abstractNumId w:val="7"/>
  </w:num>
  <w:num w:numId="33">
    <w:abstractNumId w:val="25"/>
  </w:num>
  <w:num w:numId="34">
    <w:abstractNumId w:val="1"/>
  </w:num>
  <w:num w:numId="35">
    <w:abstractNumId w:val="9"/>
  </w:num>
  <w:num w:numId="36">
    <w:abstractNumId w:val="27"/>
  </w:num>
  <w:num w:numId="37">
    <w:abstractNumId w:val="35"/>
  </w:num>
  <w:num w:numId="38">
    <w:abstractNumId w:val="5"/>
  </w:num>
  <w:num w:numId="39">
    <w:abstractNumId w:val="16"/>
  </w:num>
  <w:num w:numId="40">
    <w:abstractNumId w:val="10"/>
  </w:num>
  <w:num w:numId="41">
    <w:abstractNumId w:val="19"/>
  </w:num>
  <w:num w:numId="42">
    <w:abstractNumId w:val="0"/>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visionView w:markup="0"/>
  <w:trackRevisions/>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FE6"/>
    <w:rsid w:val="000077CB"/>
    <w:rsid w:val="00010F7F"/>
    <w:rsid w:val="000121CC"/>
    <w:rsid w:val="00012941"/>
    <w:rsid w:val="000174D8"/>
    <w:rsid w:val="00025D20"/>
    <w:rsid w:val="00026277"/>
    <w:rsid w:val="00030C0A"/>
    <w:rsid w:val="00031614"/>
    <w:rsid w:val="00033017"/>
    <w:rsid w:val="0004098B"/>
    <w:rsid w:val="000425EC"/>
    <w:rsid w:val="0004775A"/>
    <w:rsid w:val="00050199"/>
    <w:rsid w:val="00054760"/>
    <w:rsid w:val="00057EBC"/>
    <w:rsid w:val="00073522"/>
    <w:rsid w:val="0009543C"/>
    <w:rsid w:val="000A28E7"/>
    <w:rsid w:val="000A66F0"/>
    <w:rsid w:val="000B4444"/>
    <w:rsid w:val="000B7D97"/>
    <w:rsid w:val="000C59F3"/>
    <w:rsid w:val="000F1076"/>
    <w:rsid w:val="000F1C1F"/>
    <w:rsid w:val="000F53AD"/>
    <w:rsid w:val="000F56D5"/>
    <w:rsid w:val="000F6235"/>
    <w:rsid w:val="000F70B2"/>
    <w:rsid w:val="00100C7D"/>
    <w:rsid w:val="00101736"/>
    <w:rsid w:val="00114D59"/>
    <w:rsid w:val="00127291"/>
    <w:rsid w:val="00137C38"/>
    <w:rsid w:val="001600AC"/>
    <w:rsid w:val="001635DD"/>
    <w:rsid w:val="0018547E"/>
    <w:rsid w:val="001864C9"/>
    <w:rsid w:val="001A7083"/>
    <w:rsid w:val="001B0ADA"/>
    <w:rsid w:val="001C1D9D"/>
    <w:rsid w:val="001C206C"/>
    <w:rsid w:val="001C5475"/>
    <w:rsid w:val="001C6555"/>
    <w:rsid w:val="001F57EC"/>
    <w:rsid w:val="00200B6F"/>
    <w:rsid w:val="0021714A"/>
    <w:rsid w:val="00217C72"/>
    <w:rsid w:val="00220835"/>
    <w:rsid w:val="002222E0"/>
    <w:rsid w:val="0022549D"/>
    <w:rsid w:val="00230736"/>
    <w:rsid w:val="00234916"/>
    <w:rsid w:val="00244C3E"/>
    <w:rsid w:val="00246714"/>
    <w:rsid w:val="00261F4B"/>
    <w:rsid w:val="00273EC2"/>
    <w:rsid w:val="00280862"/>
    <w:rsid w:val="00281D9D"/>
    <w:rsid w:val="002A1D1E"/>
    <w:rsid w:val="002A206C"/>
    <w:rsid w:val="002A6925"/>
    <w:rsid w:val="002B0169"/>
    <w:rsid w:val="002B12BF"/>
    <w:rsid w:val="002B519F"/>
    <w:rsid w:val="002C2728"/>
    <w:rsid w:val="002C7B62"/>
    <w:rsid w:val="002D1699"/>
    <w:rsid w:val="002D1957"/>
    <w:rsid w:val="002D2983"/>
    <w:rsid w:val="002D50AF"/>
    <w:rsid w:val="002D7802"/>
    <w:rsid w:val="002E3D2E"/>
    <w:rsid w:val="002E3F73"/>
    <w:rsid w:val="002E4337"/>
    <w:rsid w:val="002F18E8"/>
    <w:rsid w:val="003013FF"/>
    <w:rsid w:val="00301B2A"/>
    <w:rsid w:val="0030581C"/>
    <w:rsid w:val="00315231"/>
    <w:rsid w:val="00317E34"/>
    <w:rsid w:val="00331C05"/>
    <w:rsid w:val="00334E62"/>
    <w:rsid w:val="00345BC1"/>
    <w:rsid w:val="0035112D"/>
    <w:rsid w:val="00367370"/>
    <w:rsid w:val="003A079C"/>
    <w:rsid w:val="003A46D5"/>
    <w:rsid w:val="003A4799"/>
    <w:rsid w:val="003A62E2"/>
    <w:rsid w:val="003A731D"/>
    <w:rsid w:val="003B0063"/>
    <w:rsid w:val="003B061E"/>
    <w:rsid w:val="003B657F"/>
    <w:rsid w:val="003C2F8B"/>
    <w:rsid w:val="003C598A"/>
    <w:rsid w:val="003C74DA"/>
    <w:rsid w:val="003E4DF8"/>
    <w:rsid w:val="003F47A8"/>
    <w:rsid w:val="003F6C01"/>
    <w:rsid w:val="00410AB8"/>
    <w:rsid w:val="00413917"/>
    <w:rsid w:val="0042186C"/>
    <w:rsid w:val="00445FA0"/>
    <w:rsid w:val="004511E0"/>
    <w:rsid w:val="0045410A"/>
    <w:rsid w:val="004550EE"/>
    <w:rsid w:val="00461766"/>
    <w:rsid w:val="0047026F"/>
    <w:rsid w:val="00474353"/>
    <w:rsid w:val="00482CCB"/>
    <w:rsid w:val="004915C4"/>
    <w:rsid w:val="004961C8"/>
    <w:rsid w:val="004C7FB3"/>
    <w:rsid w:val="004D6FE6"/>
    <w:rsid w:val="004E57DF"/>
    <w:rsid w:val="004E78CE"/>
    <w:rsid w:val="004E7CFF"/>
    <w:rsid w:val="004F596F"/>
    <w:rsid w:val="005118C7"/>
    <w:rsid w:val="005136D1"/>
    <w:rsid w:val="0051697B"/>
    <w:rsid w:val="00522377"/>
    <w:rsid w:val="005336A4"/>
    <w:rsid w:val="005354A2"/>
    <w:rsid w:val="00535E6F"/>
    <w:rsid w:val="00536131"/>
    <w:rsid w:val="005376AD"/>
    <w:rsid w:val="0054312D"/>
    <w:rsid w:val="00554422"/>
    <w:rsid w:val="0056618B"/>
    <w:rsid w:val="0057096B"/>
    <w:rsid w:val="005859E0"/>
    <w:rsid w:val="005A28AB"/>
    <w:rsid w:val="005B0AB2"/>
    <w:rsid w:val="005C4487"/>
    <w:rsid w:val="005D0CD8"/>
    <w:rsid w:val="005D194A"/>
    <w:rsid w:val="005E102D"/>
    <w:rsid w:val="005F4AF4"/>
    <w:rsid w:val="00602AC9"/>
    <w:rsid w:val="00605993"/>
    <w:rsid w:val="00611B4E"/>
    <w:rsid w:val="006121E2"/>
    <w:rsid w:val="00612289"/>
    <w:rsid w:val="00612A5B"/>
    <w:rsid w:val="00621856"/>
    <w:rsid w:val="0062465F"/>
    <w:rsid w:val="00630695"/>
    <w:rsid w:val="00633D4A"/>
    <w:rsid w:val="00634F17"/>
    <w:rsid w:val="0063622A"/>
    <w:rsid w:val="006405D6"/>
    <w:rsid w:val="00643522"/>
    <w:rsid w:val="0064358D"/>
    <w:rsid w:val="00645473"/>
    <w:rsid w:val="00647D18"/>
    <w:rsid w:val="006628A9"/>
    <w:rsid w:val="0067563E"/>
    <w:rsid w:val="0067789D"/>
    <w:rsid w:val="00686B7A"/>
    <w:rsid w:val="0069123E"/>
    <w:rsid w:val="006A21AB"/>
    <w:rsid w:val="006A7D16"/>
    <w:rsid w:val="006B3C72"/>
    <w:rsid w:val="006C2950"/>
    <w:rsid w:val="006C36C2"/>
    <w:rsid w:val="006D1BCF"/>
    <w:rsid w:val="006D6BCE"/>
    <w:rsid w:val="006F7AF4"/>
    <w:rsid w:val="00704F9A"/>
    <w:rsid w:val="00706231"/>
    <w:rsid w:val="00707724"/>
    <w:rsid w:val="007079DE"/>
    <w:rsid w:val="00712293"/>
    <w:rsid w:val="00715361"/>
    <w:rsid w:val="007235F5"/>
    <w:rsid w:val="007354D1"/>
    <w:rsid w:val="00745C68"/>
    <w:rsid w:val="00754F37"/>
    <w:rsid w:val="00772E4A"/>
    <w:rsid w:val="0077488F"/>
    <w:rsid w:val="00777655"/>
    <w:rsid w:val="00783488"/>
    <w:rsid w:val="00787668"/>
    <w:rsid w:val="007A7080"/>
    <w:rsid w:val="007B04D1"/>
    <w:rsid w:val="007B65A0"/>
    <w:rsid w:val="007C3EF6"/>
    <w:rsid w:val="007D5169"/>
    <w:rsid w:val="007D7F93"/>
    <w:rsid w:val="007E118A"/>
    <w:rsid w:val="007E2289"/>
    <w:rsid w:val="007F5B95"/>
    <w:rsid w:val="00800D26"/>
    <w:rsid w:val="00806B6B"/>
    <w:rsid w:val="0081165E"/>
    <w:rsid w:val="00812DF8"/>
    <w:rsid w:val="008130C4"/>
    <w:rsid w:val="008163F2"/>
    <w:rsid w:val="00821B4A"/>
    <w:rsid w:val="00844C13"/>
    <w:rsid w:val="00845B13"/>
    <w:rsid w:val="008513E5"/>
    <w:rsid w:val="008517B5"/>
    <w:rsid w:val="00872BC6"/>
    <w:rsid w:val="008823E1"/>
    <w:rsid w:val="0088792F"/>
    <w:rsid w:val="008A1946"/>
    <w:rsid w:val="008A4CB7"/>
    <w:rsid w:val="008A5750"/>
    <w:rsid w:val="008C0717"/>
    <w:rsid w:val="008C3E81"/>
    <w:rsid w:val="008D03BA"/>
    <w:rsid w:val="008D0B05"/>
    <w:rsid w:val="008D6249"/>
    <w:rsid w:val="008D7A4C"/>
    <w:rsid w:val="008E0DB6"/>
    <w:rsid w:val="008E22D6"/>
    <w:rsid w:val="008E310B"/>
    <w:rsid w:val="008E4DA2"/>
    <w:rsid w:val="008F149D"/>
    <w:rsid w:val="008F243C"/>
    <w:rsid w:val="008F4F56"/>
    <w:rsid w:val="008F6A06"/>
    <w:rsid w:val="00905FC6"/>
    <w:rsid w:val="0091111C"/>
    <w:rsid w:val="00912714"/>
    <w:rsid w:val="009163D3"/>
    <w:rsid w:val="00917318"/>
    <w:rsid w:val="00921BF2"/>
    <w:rsid w:val="00921F9F"/>
    <w:rsid w:val="00924CCC"/>
    <w:rsid w:val="0093104C"/>
    <w:rsid w:val="00935C31"/>
    <w:rsid w:val="0094085A"/>
    <w:rsid w:val="009622C2"/>
    <w:rsid w:val="009657BA"/>
    <w:rsid w:val="00983DC6"/>
    <w:rsid w:val="00984B7E"/>
    <w:rsid w:val="00985014"/>
    <w:rsid w:val="00993A1D"/>
    <w:rsid w:val="009A4B0F"/>
    <w:rsid w:val="009B430C"/>
    <w:rsid w:val="009C2987"/>
    <w:rsid w:val="009C5674"/>
    <w:rsid w:val="009D175E"/>
    <w:rsid w:val="009D5DED"/>
    <w:rsid w:val="009D7834"/>
    <w:rsid w:val="009E343D"/>
    <w:rsid w:val="009F1A17"/>
    <w:rsid w:val="009F786C"/>
    <w:rsid w:val="00A0012E"/>
    <w:rsid w:val="00A01911"/>
    <w:rsid w:val="00A1025B"/>
    <w:rsid w:val="00A10CFD"/>
    <w:rsid w:val="00A2481D"/>
    <w:rsid w:val="00A31515"/>
    <w:rsid w:val="00A4091A"/>
    <w:rsid w:val="00A42361"/>
    <w:rsid w:val="00A453CE"/>
    <w:rsid w:val="00A535BE"/>
    <w:rsid w:val="00A56BE5"/>
    <w:rsid w:val="00A576DE"/>
    <w:rsid w:val="00A66C43"/>
    <w:rsid w:val="00A7153D"/>
    <w:rsid w:val="00A84DFB"/>
    <w:rsid w:val="00A87983"/>
    <w:rsid w:val="00A90831"/>
    <w:rsid w:val="00A93A6B"/>
    <w:rsid w:val="00A97CD5"/>
    <w:rsid w:val="00AA61C0"/>
    <w:rsid w:val="00AB4C08"/>
    <w:rsid w:val="00AD0C41"/>
    <w:rsid w:val="00AE5895"/>
    <w:rsid w:val="00AF4092"/>
    <w:rsid w:val="00B0553C"/>
    <w:rsid w:val="00B06A18"/>
    <w:rsid w:val="00B13486"/>
    <w:rsid w:val="00B16AA6"/>
    <w:rsid w:val="00B21B06"/>
    <w:rsid w:val="00B341EC"/>
    <w:rsid w:val="00B345B0"/>
    <w:rsid w:val="00B43B11"/>
    <w:rsid w:val="00B45775"/>
    <w:rsid w:val="00B67DF2"/>
    <w:rsid w:val="00B67EAE"/>
    <w:rsid w:val="00B71381"/>
    <w:rsid w:val="00B75DDE"/>
    <w:rsid w:val="00B81BCF"/>
    <w:rsid w:val="00B8201C"/>
    <w:rsid w:val="00B86B98"/>
    <w:rsid w:val="00B90472"/>
    <w:rsid w:val="00B961BD"/>
    <w:rsid w:val="00BA52ED"/>
    <w:rsid w:val="00BB18A6"/>
    <w:rsid w:val="00BB320D"/>
    <w:rsid w:val="00BD3106"/>
    <w:rsid w:val="00BD3F65"/>
    <w:rsid w:val="00BE7B7D"/>
    <w:rsid w:val="00C012E1"/>
    <w:rsid w:val="00C15401"/>
    <w:rsid w:val="00C2037E"/>
    <w:rsid w:val="00C2563E"/>
    <w:rsid w:val="00C27437"/>
    <w:rsid w:val="00C40A74"/>
    <w:rsid w:val="00C431FC"/>
    <w:rsid w:val="00C451E1"/>
    <w:rsid w:val="00C45205"/>
    <w:rsid w:val="00C51962"/>
    <w:rsid w:val="00C61961"/>
    <w:rsid w:val="00C70ECA"/>
    <w:rsid w:val="00C749D2"/>
    <w:rsid w:val="00C752A7"/>
    <w:rsid w:val="00C83A86"/>
    <w:rsid w:val="00C85FC3"/>
    <w:rsid w:val="00C91AD7"/>
    <w:rsid w:val="00C91E23"/>
    <w:rsid w:val="00CA3B91"/>
    <w:rsid w:val="00CB0AD3"/>
    <w:rsid w:val="00CB371E"/>
    <w:rsid w:val="00CB7EBF"/>
    <w:rsid w:val="00CE110C"/>
    <w:rsid w:val="00CE762E"/>
    <w:rsid w:val="00CF4AEF"/>
    <w:rsid w:val="00D06F63"/>
    <w:rsid w:val="00D2276A"/>
    <w:rsid w:val="00D22875"/>
    <w:rsid w:val="00D36972"/>
    <w:rsid w:val="00D4304F"/>
    <w:rsid w:val="00D434BB"/>
    <w:rsid w:val="00D459B7"/>
    <w:rsid w:val="00D54E9F"/>
    <w:rsid w:val="00D60A29"/>
    <w:rsid w:val="00D70A92"/>
    <w:rsid w:val="00D717CE"/>
    <w:rsid w:val="00DB1813"/>
    <w:rsid w:val="00DC70DA"/>
    <w:rsid w:val="00DE4B0B"/>
    <w:rsid w:val="00DF5206"/>
    <w:rsid w:val="00E018BA"/>
    <w:rsid w:val="00E115A8"/>
    <w:rsid w:val="00E33ED7"/>
    <w:rsid w:val="00E35468"/>
    <w:rsid w:val="00E414F3"/>
    <w:rsid w:val="00E46050"/>
    <w:rsid w:val="00E50EE8"/>
    <w:rsid w:val="00E51000"/>
    <w:rsid w:val="00E54144"/>
    <w:rsid w:val="00E60661"/>
    <w:rsid w:val="00E66F10"/>
    <w:rsid w:val="00E942E7"/>
    <w:rsid w:val="00EA6BC2"/>
    <w:rsid w:val="00EB708B"/>
    <w:rsid w:val="00EC7B85"/>
    <w:rsid w:val="00ED0765"/>
    <w:rsid w:val="00ED24BA"/>
    <w:rsid w:val="00ED5BC2"/>
    <w:rsid w:val="00EE66BC"/>
    <w:rsid w:val="00EF4437"/>
    <w:rsid w:val="00EF61B3"/>
    <w:rsid w:val="00EF64F7"/>
    <w:rsid w:val="00F36046"/>
    <w:rsid w:val="00F42933"/>
    <w:rsid w:val="00F43EFB"/>
    <w:rsid w:val="00F4786E"/>
    <w:rsid w:val="00F50FF4"/>
    <w:rsid w:val="00F51A0C"/>
    <w:rsid w:val="00F54837"/>
    <w:rsid w:val="00F6232E"/>
    <w:rsid w:val="00F64F29"/>
    <w:rsid w:val="00F657A5"/>
    <w:rsid w:val="00F82C13"/>
    <w:rsid w:val="00F83541"/>
    <w:rsid w:val="00F95072"/>
    <w:rsid w:val="00FA70AB"/>
    <w:rsid w:val="00FA7D72"/>
    <w:rsid w:val="00FB065A"/>
    <w:rsid w:val="00FB0EBE"/>
    <w:rsid w:val="00FB730F"/>
    <w:rsid w:val="00FB7536"/>
    <w:rsid w:val="00FC6660"/>
    <w:rsid w:val="00FD2686"/>
    <w:rsid w:val="00FE148D"/>
    <w:rsid w:val="00FF0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3AD"/>
  </w:style>
  <w:style w:type="paragraph" w:styleId="Heading1">
    <w:name w:val="heading 1"/>
    <w:basedOn w:val="Normal"/>
    <w:next w:val="Normal"/>
    <w:link w:val="Heading1Char"/>
    <w:uiPriority w:val="9"/>
    <w:qFormat/>
    <w:rsid w:val="003A73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7D72"/>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A7D72"/>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A7D72"/>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A7D72"/>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A7D72"/>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A7D72"/>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A7D72"/>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A7D72"/>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972"/>
    <w:rPr>
      <w:color w:val="808080"/>
    </w:rPr>
  </w:style>
  <w:style w:type="paragraph" w:styleId="BalloonText">
    <w:name w:val="Balloon Text"/>
    <w:basedOn w:val="Normal"/>
    <w:link w:val="BalloonTextChar"/>
    <w:uiPriority w:val="99"/>
    <w:semiHidden/>
    <w:unhideWhenUsed/>
    <w:rsid w:val="00D369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972"/>
    <w:rPr>
      <w:rFonts w:ascii="Tahoma" w:hAnsi="Tahoma" w:cs="Tahoma"/>
      <w:sz w:val="16"/>
      <w:szCs w:val="16"/>
    </w:rPr>
  </w:style>
  <w:style w:type="paragraph" w:styleId="ListParagraph">
    <w:name w:val="List Paragraph"/>
    <w:basedOn w:val="Normal"/>
    <w:link w:val="ListParagraphChar"/>
    <w:uiPriority w:val="34"/>
    <w:qFormat/>
    <w:rsid w:val="00EB708B"/>
    <w:pPr>
      <w:ind w:left="720"/>
      <w:contextualSpacing/>
    </w:pPr>
  </w:style>
  <w:style w:type="table" w:styleId="TableGrid">
    <w:name w:val="Table Grid"/>
    <w:basedOn w:val="TableNormal"/>
    <w:uiPriority w:val="59"/>
    <w:rsid w:val="003058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3">
    <w:name w:val="Light Shading Accent 3"/>
    <w:basedOn w:val="TableNormal"/>
    <w:uiPriority w:val="60"/>
    <w:rsid w:val="0030581C"/>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FootnoteText">
    <w:name w:val="footnote text"/>
    <w:aliases w:val="fn,Texto nota pie IIRSA,footnote,foottextfra,F,Texto nota pie Car Car,Texto de rodapé,nota_rodapé,nota de rodapé,single space,FOOTNOTES,footnote text,Footnote Text Char Char,ft,Footnote Text Char Char Char Char,Footnote"/>
    <w:basedOn w:val="Normal"/>
    <w:link w:val="FootnoteTextChar"/>
    <w:uiPriority w:val="99"/>
    <w:unhideWhenUsed/>
    <w:rsid w:val="00445FA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 Char,foottextfra Char,F Char,Texto nota pie Car Car Char,Texto de rodapé Char,nota_rodapé Char,nota de rodapé Char,single space Char,FOOTNOTES Char,footnote text Char,ft Char,Footnote Char"/>
    <w:basedOn w:val="DefaultParagraphFont"/>
    <w:link w:val="FootnoteText"/>
    <w:uiPriority w:val="99"/>
    <w:rsid w:val="00445FA0"/>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445FA0"/>
    <w:rPr>
      <w:vertAlign w:val="superscript"/>
    </w:rPr>
  </w:style>
  <w:style w:type="paragraph" w:styleId="Title">
    <w:name w:val="Title"/>
    <w:basedOn w:val="Normal"/>
    <w:link w:val="TitleChar"/>
    <w:qFormat/>
    <w:rsid w:val="00F42933"/>
    <w:pPr>
      <w:tabs>
        <w:tab w:val="left" w:pos="1440"/>
        <w:tab w:val="left" w:pos="3060"/>
      </w:tabs>
      <w:spacing w:after="0" w:line="240" w:lineRule="auto"/>
      <w:jc w:val="center"/>
      <w:outlineLvl w:val="0"/>
    </w:pPr>
    <w:rPr>
      <w:rFonts w:ascii="Times New Roman" w:eastAsia="Times New Roman" w:hAnsi="Times New Roman" w:cs="Times New Roman"/>
      <w:sz w:val="24"/>
      <w:szCs w:val="20"/>
      <w:lang w:val="x-none" w:eastAsia="x-none"/>
    </w:rPr>
  </w:style>
  <w:style w:type="character" w:customStyle="1" w:styleId="TitleChar">
    <w:name w:val="Title Char"/>
    <w:basedOn w:val="DefaultParagraphFont"/>
    <w:link w:val="Title"/>
    <w:rsid w:val="00F42933"/>
    <w:rPr>
      <w:rFonts w:ascii="Times New Roman" w:eastAsia="Times New Roman" w:hAnsi="Times New Roman" w:cs="Times New Roman"/>
      <w:sz w:val="24"/>
      <w:szCs w:val="20"/>
      <w:lang w:val="x-none" w:eastAsia="x-none"/>
    </w:rPr>
  </w:style>
  <w:style w:type="paragraph" w:customStyle="1" w:styleId="Newpage">
    <w:name w:val="Newpage"/>
    <w:basedOn w:val="Normal"/>
    <w:rsid w:val="00F42933"/>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F42933"/>
    <w:pPr>
      <w:tabs>
        <w:tab w:val="left" w:pos="3060"/>
      </w:tabs>
      <w:spacing w:after="0" w:line="240" w:lineRule="auto"/>
      <w:jc w:val="center"/>
    </w:pPr>
    <w:rPr>
      <w:rFonts w:ascii="Times New Roman" w:eastAsia="Times New Roman" w:hAnsi="Times New Roman" w:cs="Times New Roman"/>
      <w:sz w:val="24"/>
      <w:szCs w:val="20"/>
      <w:lang w:val="x-none" w:eastAsia="x-none"/>
    </w:rPr>
  </w:style>
  <w:style w:type="character" w:customStyle="1" w:styleId="BodyTextChar">
    <w:name w:val="Body Text Char"/>
    <w:basedOn w:val="DefaultParagraphFont"/>
    <w:link w:val="BodyText"/>
    <w:rsid w:val="00F42933"/>
    <w:rPr>
      <w:rFonts w:ascii="Times New Roman" w:eastAsia="Times New Roman" w:hAnsi="Times New Roman" w:cs="Times New Roman"/>
      <w:sz w:val="24"/>
      <w:szCs w:val="20"/>
      <w:lang w:val="x-none" w:eastAsia="x-none"/>
    </w:rPr>
  </w:style>
  <w:style w:type="paragraph" w:styleId="NoSpacing">
    <w:name w:val="No Spacing"/>
    <w:link w:val="NoSpacingChar"/>
    <w:uiPriority w:val="1"/>
    <w:qFormat/>
    <w:rsid w:val="00F42933"/>
    <w:pPr>
      <w:spacing w:after="0" w:line="240" w:lineRule="auto"/>
    </w:pPr>
    <w:rPr>
      <w:lang w:val="es-CO"/>
    </w:rPr>
  </w:style>
  <w:style w:type="character" w:customStyle="1" w:styleId="NoSpacingChar">
    <w:name w:val="No Spacing Char"/>
    <w:basedOn w:val="DefaultParagraphFont"/>
    <w:link w:val="NoSpacing"/>
    <w:uiPriority w:val="1"/>
    <w:rsid w:val="00F42933"/>
    <w:rPr>
      <w:lang w:val="es-CO"/>
    </w:rPr>
  </w:style>
  <w:style w:type="paragraph" w:customStyle="1" w:styleId="Chapter">
    <w:name w:val="Chapter"/>
    <w:basedOn w:val="Normal"/>
    <w:next w:val="Normal"/>
    <w:rsid w:val="00FA7D72"/>
    <w:pPr>
      <w:keepNext/>
      <w:numPr>
        <w:numId w:val="9"/>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qFormat/>
    <w:rsid w:val="00FA7D72"/>
    <w:pPr>
      <w:tabs>
        <w:tab w:val="num" w:pos="720"/>
      </w:tabs>
      <w:spacing w:before="120"/>
      <w:ind w:left="720" w:hanging="720"/>
      <w:jc w:val="both"/>
      <w:outlineLvl w:val="1"/>
    </w:pPr>
    <w:rPr>
      <w:rFonts w:eastAsia="Times New Roman"/>
      <w:szCs w:val="20"/>
      <w:lang w:val="es-ES_tradnl"/>
    </w:rPr>
  </w:style>
  <w:style w:type="paragraph" w:customStyle="1" w:styleId="subpar">
    <w:name w:val="subpar"/>
    <w:basedOn w:val="BodyTextIndent3"/>
    <w:rsid w:val="00FA7D72"/>
    <w:pPr>
      <w:tabs>
        <w:tab w:val="num" w:pos="1152"/>
      </w:tabs>
      <w:spacing w:before="120"/>
      <w:ind w:left="1152" w:hanging="432"/>
      <w:jc w:val="both"/>
      <w:outlineLvl w:val="2"/>
    </w:pPr>
    <w:rPr>
      <w:rFonts w:eastAsia="Times New Roman"/>
      <w:lang w:val="es-ES_tradnl"/>
    </w:rPr>
  </w:style>
  <w:style w:type="paragraph" w:customStyle="1" w:styleId="SubSubPar">
    <w:name w:val="SubSubPar"/>
    <w:basedOn w:val="subpar"/>
    <w:rsid w:val="00EA6BC2"/>
    <w:pPr>
      <w:numPr>
        <w:ilvl w:val="3"/>
      </w:numPr>
      <w:tabs>
        <w:tab w:val="left" w:pos="0"/>
        <w:tab w:val="num" w:pos="1152"/>
        <w:tab w:val="num" w:pos="1296"/>
      </w:tabs>
      <w:ind w:left="1296" w:hanging="288"/>
    </w:pPr>
  </w:style>
  <w:style w:type="character" w:styleId="CommentReference">
    <w:name w:val="annotation reference"/>
    <w:rsid w:val="00EA6BC2"/>
    <w:rPr>
      <w:sz w:val="16"/>
      <w:szCs w:val="16"/>
    </w:rPr>
  </w:style>
  <w:style w:type="paragraph" w:styleId="CommentText">
    <w:name w:val="annotation text"/>
    <w:basedOn w:val="Normal"/>
    <w:link w:val="CommentTextChar"/>
    <w:rsid w:val="00EA6BC2"/>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rsid w:val="00EA6BC2"/>
    <w:rPr>
      <w:rFonts w:ascii="Times New Roman" w:eastAsia="Times New Roman" w:hAnsi="Times New Roman" w:cs="Times New Roman"/>
      <w:sz w:val="20"/>
      <w:szCs w:val="20"/>
      <w:lang w:val="es-ES_tradnl"/>
    </w:rPr>
  </w:style>
  <w:style w:type="paragraph" w:styleId="BodyTextIndent">
    <w:name w:val="Body Text Indent"/>
    <w:basedOn w:val="Normal"/>
    <w:link w:val="BodyTextIndentChar"/>
    <w:uiPriority w:val="99"/>
    <w:semiHidden/>
    <w:unhideWhenUsed/>
    <w:rsid w:val="00EA6BC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EA6BC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EA6BC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EA6BC2"/>
    <w:rPr>
      <w:rFonts w:ascii="Times New Roman" w:hAnsi="Times New Roman" w:cs="Times New Roman"/>
      <w:sz w:val="24"/>
      <w:szCs w:val="16"/>
    </w:rPr>
  </w:style>
  <w:style w:type="character" w:customStyle="1" w:styleId="Heading1Char">
    <w:name w:val="Heading 1 Char"/>
    <w:basedOn w:val="DefaultParagraphFont"/>
    <w:link w:val="Heading1"/>
    <w:uiPriority w:val="9"/>
    <w:rsid w:val="003A731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A7D72"/>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42186C"/>
    <w:pPr>
      <w:spacing w:line="240" w:lineRule="auto"/>
    </w:pPr>
    <w:rPr>
      <w:b/>
      <w:bCs/>
      <w:color w:val="4F81BD" w:themeColor="accent1"/>
      <w:sz w:val="18"/>
      <w:szCs w:val="18"/>
    </w:rPr>
  </w:style>
  <w:style w:type="character" w:customStyle="1" w:styleId="apple-converted-space">
    <w:name w:val="apple-converted-space"/>
    <w:basedOn w:val="DefaultParagraphFont"/>
    <w:rsid w:val="00D70A92"/>
  </w:style>
  <w:style w:type="character" w:styleId="Emphasis">
    <w:name w:val="Emphasis"/>
    <w:basedOn w:val="DefaultParagraphFont"/>
    <w:uiPriority w:val="20"/>
    <w:qFormat/>
    <w:rsid w:val="00D70A92"/>
    <w:rPr>
      <w:i/>
      <w:iCs/>
    </w:rPr>
  </w:style>
  <w:style w:type="character" w:styleId="Hyperlink">
    <w:name w:val="Hyperlink"/>
    <w:basedOn w:val="DefaultParagraphFont"/>
    <w:uiPriority w:val="99"/>
    <w:unhideWhenUsed/>
    <w:rsid w:val="00D70A92"/>
    <w:rPr>
      <w:color w:val="0000FF"/>
      <w:u w:val="single"/>
    </w:rPr>
  </w:style>
  <w:style w:type="character" w:customStyle="1" w:styleId="Heading6Char">
    <w:name w:val="Heading 6 Char"/>
    <w:basedOn w:val="DefaultParagraphFont"/>
    <w:link w:val="Heading6"/>
    <w:uiPriority w:val="9"/>
    <w:semiHidden/>
    <w:rsid w:val="00FA7D72"/>
    <w:rPr>
      <w:rFonts w:asciiTheme="majorHAnsi" w:eastAsiaTheme="majorEastAsia" w:hAnsiTheme="majorHAnsi" w:cstheme="majorBidi"/>
      <w:i/>
      <w:iCs/>
      <w:color w:val="243F60" w:themeColor="accent1" w:themeShade="7F"/>
    </w:rPr>
  </w:style>
  <w:style w:type="character" w:customStyle="1" w:styleId="lblsubtitle">
    <w:name w:val="lblsubtitle"/>
    <w:basedOn w:val="DefaultParagraphFont"/>
    <w:rsid w:val="00E115A8"/>
  </w:style>
  <w:style w:type="paragraph" w:customStyle="1" w:styleId="para">
    <w:name w:val="para"/>
    <w:basedOn w:val="Normal"/>
    <w:rsid w:val="00E115A8"/>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styleId="Strong">
    <w:name w:val="Strong"/>
    <w:basedOn w:val="DefaultParagraphFont"/>
    <w:uiPriority w:val="22"/>
    <w:qFormat/>
    <w:rsid w:val="00E115A8"/>
    <w:rPr>
      <w:b/>
      <w:bCs/>
    </w:rPr>
  </w:style>
  <w:style w:type="character" w:customStyle="1" w:styleId="Heading3Char">
    <w:name w:val="Heading 3 Char"/>
    <w:basedOn w:val="DefaultParagraphFont"/>
    <w:link w:val="Heading3"/>
    <w:uiPriority w:val="9"/>
    <w:rsid w:val="00FA7D72"/>
    <w:rPr>
      <w:rFonts w:asciiTheme="majorHAnsi" w:eastAsiaTheme="majorEastAsia" w:hAnsiTheme="majorHAnsi" w:cstheme="majorBidi"/>
      <w:b/>
      <w:bCs/>
      <w:color w:val="4F81BD" w:themeColor="accent1"/>
    </w:rPr>
  </w:style>
  <w:style w:type="paragraph" w:customStyle="1" w:styleId="Default">
    <w:name w:val="Default"/>
    <w:rsid w:val="00E33ED7"/>
    <w:pPr>
      <w:autoSpaceDE w:val="0"/>
      <w:autoSpaceDN w:val="0"/>
      <w:adjustRightInd w:val="0"/>
      <w:spacing w:after="0" w:line="240" w:lineRule="auto"/>
    </w:pPr>
    <w:rPr>
      <w:rFonts w:ascii="Calibri" w:hAnsi="Calibri" w:cs="Calibri"/>
      <w:color w:val="000000"/>
      <w:sz w:val="24"/>
      <w:szCs w:val="24"/>
      <w:lang w:val="es-ES_tradnl"/>
    </w:rPr>
  </w:style>
  <w:style w:type="character" w:customStyle="1" w:styleId="Heading4Char">
    <w:name w:val="Heading 4 Char"/>
    <w:basedOn w:val="DefaultParagraphFont"/>
    <w:link w:val="Heading4"/>
    <w:uiPriority w:val="9"/>
    <w:rsid w:val="00FA7D72"/>
    <w:rPr>
      <w:rFonts w:asciiTheme="majorHAnsi" w:eastAsiaTheme="majorEastAsia" w:hAnsiTheme="majorHAnsi" w:cstheme="majorBidi"/>
      <w:b/>
      <w:bCs/>
      <w:i/>
      <w:iCs/>
      <w:color w:val="4F81BD" w:themeColor="accent1"/>
    </w:rPr>
  </w:style>
  <w:style w:type="character" w:customStyle="1" w:styleId="titleseparator7">
    <w:name w:val="titleseparator7"/>
    <w:basedOn w:val="DefaultParagraphFont"/>
    <w:rsid w:val="00B21B06"/>
    <w:rPr>
      <w:vanish/>
      <w:webHidden w:val="0"/>
      <w:specVanish w:val="0"/>
    </w:rPr>
  </w:style>
  <w:style w:type="character" w:customStyle="1" w:styleId="subtitlebreak6">
    <w:name w:val="subtitlebreak6"/>
    <w:basedOn w:val="DefaultParagraphFont"/>
    <w:rsid w:val="00B21B06"/>
    <w:rPr>
      <w:vanish w:val="0"/>
      <w:webHidden w:val="0"/>
      <w:specVanish w:val="0"/>
    </w:rPr>
  </w:style>
  <w:style w:type="character" w:customStyle="1" w:styleId="subtitle9">
    <w:name w:val="subtitle9"/>
    <w:basedOn w:val="DefaultParagraphFont"/>
    <w:rsid w:val="00B21B06"/>
    <w:rPr>
      <w:vanish w:val="0"/>
      <w:webHidden w:val="0"/>
      <w:sz w:val="30"/>
      <w:szCs w:val="30"/>
      <w:specVanish w:val="0"/>
    </w:rPr>
  </w:style>
  <w:style w:type="character" w:customStyle="1" w:styleId="authornames">
    <w:name w:val="authornames"/>
    <w:basedOn w:val="DefaultParagraphFont"/>
    <w:rsid w:val="007E118A"/>
  </w:style>
  <w:style w:type="paragraph" w:styleId="Header">
    <w:name w:val="header"/>
    <w:basedOn w:val="Normal"/>
    <w:link w:val="HeaderChar"/>
    <w:uiPriority w:val="99"/>
    <w:unhideWhenUsed/>
    <w:rsid w:val="00D459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9B7"/>
  </w:style>
  <w:style w:type="paragraph" w:styleId="Footer">
    <w:name w:val="footer"/>
    <w:basedOn w:val="Normal"/>
    <w:link w:val="FooterChar"/>
    <w:uiPriority w:val="99"/>
    <w:unhideWhenUsed/>
    <w:rsid w:val="00D459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9B7"/>
  </w:style>
  <w:style w:type="paragraph" w:customStyle="1" w:styleId="FirstHeading">
    <w:name w:val="FirstHeading"/>
    <w:basedOn w:val="Normal"/>
    <w:next w:val="Normal"/>
    <w:link w:val="FirstHeadingChar"/>
    <w:rsid w:val="00FA7D72"/>
    <w:pPr>
      <w:keepNext/>
      <w:tabs>
        <w:tab w:val="left" w:pos="0"/>
        <w:tab w:val="left" w:pos="86"/>
      </w:tabs>
      <w:spacing w:before="120" w:after="120" w:line="240" w:lineRule="auto"/>
      <w:ind w:hanging="720"/>
    </w:pPr>
    <w:rPr>
      <w:rFonts w:ascii="Times New Roman" w:hAnsi="Times New Roman" w:cs="Times New Roman"/>
      <w:b/>
      <w:sz w:val="24"/>
      <w:lang w:val="es-ES"/>
    </w:rPr>
  </w:style>
  <w:style w:type="character" w:customStyle="1" w:styleId="ListParagraphChar">
    <w:name w:val="List Paragraph Char"/>
    <w:basedOn w:val="DefaultParagraphFont"/>
    <w:link w:val="ListParagraph"/>
    <w:uiPriority w:val="34"/>
    <w:rsid w:val="00FA7D72"/>
  </w:style>
  <w:style w:type="character" w:customStyle="1" w:styleId="FirstHeadingChar">
    <w:name w:val="FirstHeading Char"/>
    <w:basedOn w:val="ListParagraphChar"/>
    <w:link w:val="FirstHeading"/>
    <w:rsid w:val="00FA7D72"/>
    <w:rPr>
      <w:rFonts w:ascii="Times New Roman" w:hAnsi="Times New Roman" w:cs="Times New Roman"/>
      <w:b/>
      <w:sz w:val="24"/>
      <w:lang w:val="es-ES"/>
    </w:rPr>
  </w:style>
  <w:style w:type="paragraph" w:customStyle="1" w:styleId="SecHeading">
    <w:name w:val="SecHeading"/>
    <w:basedOn w:val="Normal"/>
    <w:next w:val="Paragraph"/>
    <w:link w:val="SecHeadingChar"/>
    <w:rsid w:val="00FA7D72"/>
    <w:pPr>
      <w:keepNext/>
      <w:tabs>
        <w:tab w:val="num" w:pos="1296"/>
      </w:tabs>
      <w:spacing w:before="120" w:after="120" w:line="240" w:lineRule="auto"/>
      <w:ind w:left="1296" w:hanging="576"/>
    </w:pPr>
    <w:rPr>
      <w:rFonts w:ascii="Times New Roman" w:hAnsi="Times New Roman" w:cs="Times New Roman"/>
      <w:b/>
      <w:sz w:val="24"/>
      <w:lang w:val="es-ES"/>
    </w:rPr>
  </w:style>
  <w:style w:type="character" w:customStyle="1" w:styleId="SecHeadingChar">
    <w:name w:val="SecHeading Char"/>
    <w:basedOn w:val="ListParagraphChar"/>
    <w:link w:val="SecHeading"/>
    <w:rsid w:val="00FA7D72"/>
    <w:rPr>
      <w:rFonts w:ascii="Times New Roman" w:hAnsi="Times New Roman" w:cs="Times New Roman"/>
      <w:b/>
      <w:sz w:val="24"/>
      <w:lang w:val="es-ES"/>
    </w:rPr>
  </w:style>
  <w:style w:type="paragraph" w:customStyle="1" w:styleId="SubHeading1">
    <w:name w:val="SubHeading1"/>
    <w:basedOn w:val="SecHeading"/>
    <w:link w:val="SubHeading1Char"/>
    <w:rsid w:val="00FA7D72"/>
    <w:pPr>
      <w:tabs>
        <w:tab w:val="clear" w:pos="1296"/>
        <w:tab w:val="num" w:pos="1872"/>
      </w:tabs>
      <w:ind w:left="1872"/>
    </w:pPr>
  </w:style>
  <w:style w:type="character" w:customStyle="1" w:styleId="SubHeading1Char">
    <w:name w:val="SubHeading1 Char"/>
    <w:basedOn w:val="ListParagraphChar"/>
    <w:link w:val="SubHeading1"/>
    <w:rsid w:val="00FA7D72"/>
    <w:rPr>
      <w:rFonts w:ascii="Times New Roman" w:hAnsi="Times New Roman" w:cs="Times New Roman"/>
      <w:b/>
      <w:sz w:val="24"/>
      <w:lang w:val="es-ES"/>
    </w:rPr>
  </w:style>
  <w:style w:type="paragraph" w:customStyle="1" w:styleId="Subheading2">
    <w:name w:val="Subheading2"/>
    <w:basedOn w:val="SecHeading"/>
    <w:link w:val="Subheading2Char"/>
    <w:rsid w:val="00FA7D72"/>
    <w:pPr>
      <w:tabs>
        <w:tab w:val="clear" w:pos="1296"/>
        <w:tab w:val="num" w:pos="2376"/>
      </w:tabs>
      <w:ind w:left="2376" w:hanging="288"/>
    </w:pPr>
  </w:style>
  <w:style w:type="character" w:customStyle="1" w:styleId="Subheading2Char">
    <w:name w:val="Subheading2 Char"/>
    <w:basedOn w:val="ListParagraphChar"/>
    <w:link w:val="Subheading2"/>
    <w:rsid w:val="00FA7D72"/>
    <w:rPr>
      <w:rFonts w:ascii="Times New Roman" w:hAnsi="Times New Roman" w:cs="Times New Roman"/>
      <w:b/>
      <w:sz w:val="24"/>
      <w:lang w:val="es-ES"/>
    </w:rPr>
  </w:style>
  <w:style w:type="paragraph" w:customStyle="1" w:styleId="Regtable">
    <w:name w:val="Regtable"/>
    <w:basedOn w:val="Normal"/>
    <w:link w:val="RegtableChar"/>
    <w:rsid w:val="00FA7D72"/>
    <w:pPr>
      <w:keepLines/>
      <w:framePr w:wrap="around" w:vAnchor="text" w:hAnchor="text" w:y="1"/>
      <w:spacing w:before="20" w:after="20" w:line="240" w:lineRule="auto"/>
    </w:pPr>
    <w:rPr>
      <w:rFonts w:ascii="Times New Roman" w:hAnsi="Times New Roman" w:cs="Times New Roman"/>
      <w:sz w:val="20"/>
      <w:lang w:val="es-ES"/>
    </w:rPr>
  </w:style>
  <w:style w:type="character" w:customStyle="1" w:styleId="RegtableChar">
    <w:name w:val="Regtable Char"/>
    <w:basedOn w:val="ListParagraphChar"/>
    <w:link w:val="Regtable"/>
    <w:rsid w:val="00FA7D72"/>
    <w:rPr>
      <w:rFonts w:ascii="Times New Roman" w:hAnsi="Times New Roman" w:cs="Times New Roman"/>
      <w:sz w:val="20"/>
      <w:lang w:val="es-ES"/>
    </w:rPr>
  </w:style>
  <w:style w:type="paragraph" w:customStyle="1" w:styleId="TableTitle">
    <w:name w:val="TableTitle"/>
    <w:basedOn w:val="Normal"/>
    <w:link w:val="TableTitleChar"/>
    <w:rsid w:val="00FA7D72"/>
    <w:pPr>
      <w:keepNext/>
      <w:framePr w:wrap="around" w:vAnchor="text" w:hAnchor="text" w:y="1"/>
      <w:spacing w:before="20" w:after="20" w:line="240" w:lineRule="auto"/>
      <w:jc w:val="center"/>
    </w:pPr>
    <w:rPr>
      <w:rFonts w:ascii="Times New Roman Bold" w:hAnsi="Times New Roman Bold" w:cs="Arial"/>
      <w:b/>
      <w:spacing w:val="-3"/>
      <w:sz w:val="20"/>
      <w:lang w:val="es-ES"/>
    </w:rPr>
  </w:style>
  <w:style w:type="character" w:customStyle="1" w:styleId="TableTitleChar">
    <w:name w:val="TableTitle Char"/>
    <w:basedOn w:val="ListParagraphChar"/>
    <w:link w:val="TableTitle"/>
    <w:rsid w:val="00FA7D72"/>
    <w:rPr>
      <w:rFonts w:ascii="Times New Roman Bold" w:hAnsi="Times New Roman Bold" w:cs="Arial"/>
      <w:b/>
      <w:spacing w:val="-3"/>
      <w:sz w:val="20"/>
      <w:lang w:val="es-ES"/>
    </w:rPr>
  </w:style>
  <w:style w:type="character" w:customStyle="1" w:styleId="Heading5Char">
    <w:name w:val="Heading 5 Char"/>
    <w:basedOn w:val="DefaultParagraphFont"/>
    <w:link w:val="Heading5"/>
    <w:uiPriority w:val="9"/>
    <w:semiHidden/>
    <w:rsid w:val="00FA7D72"/>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A7D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A7D7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A7D72"/>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FA7D72"/>
    <w:pPr>
      <w:tabs>
        <w:tab w:val="right" w:leader="dot" w:pos="8741"/>
      </w:tabs>
      <w:spacing w:before="120" w:after="120" w:line="240" w:lineRule="auto"/>
      <w:ind w:left="547" w:hanging="547"/>
    </w:pPr>
    <w:rPr>
      <w:rFonts w:ascii="Arial" w:hAnsi="Arial" w:cs="Arial"/>
      <w:smallCaps/>
      <w:noProof/>
      <w:lang w:val="es-ES_tradnl"/>
    </w:rPr>
  </w:style>
  <w:style w:type="paragraph" w:styleId="TOC2">
    <w:name w:val="toc 2"/>
    <w:basedOn w:val="Normal"/>
    <w:next w:val="Normal"/>
    <w:autoRedefine/>
    <w:uiPriority w:val="39"/>
    <w:unhideWhenUsed/>
    <w:rsid w:val="00FA7D72"/>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FA7D72"/>
    <w:pPr>
      <w:spacing w:after="0" w:line="240" w:lineRule="auto"/>
      <w:ind w:left="1714" w:hanging="562"/>
    </w:pPr>
    <w:rPr>
      <w:rFonts w:ascii="Times New Roman" w:hAnsi="Times New Roman" w:cs="Times New Roman"/>
      <w:sz w:val="24"/>
    </w:rPr>
  </w:style>
  <w:style w:type="paragraph" w:styleId="TOCHeading">
    <w:name w:val="TOC Heading"/>
    <w:basedOn w:val="Heading1"/>
    <w:next w:val="Normal"/>
    <w:uiPriority w:val="39"/>
    <w:unhideWhenUsed/>
    <w:qFormat/>
    <w:rsid w:val="00FA7D72"/>
    <w:pPr>
      <w:outlineLvl w:val="9"/>
    </w:pPr>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3AD"/>
  </w:style>
  <w:style w:type="paragraph" w:styleId="Heading1">
    <w:name w:val="heading 1"/>
    <w:basedOn w:val="Normal"/>
    <w:next w:val="Normal"/>
    <w:link w:val="Heading1Char"/>
    <w:uiPriority w:val="9"/>
    <w:qFormat/>
    <w:rsid w:val="003A73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7D72"/>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A7D72"/>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A7D72"/>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A7D72"/>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A7D72"/>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A7D72"/>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A7D72"/>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A7D72"/>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972"/>
    <w:rPr>
      <w:color w:val="808080"/>
    </w:rPr>
  </w:style>
  <w:style w:type="paragraph" w:styleId="BalloonText">
    <w:name w:val="Balloon Text"/>
    <w:basedOn w:val="Normal"/>
    <w:link w:val="BalloonTextChar"/>
    <w:uiPriority w:val="99"/>
    <w:semiHidden/>
    <w:unhideWhenUsed/>
    <w:rsid w:val="00D369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972"/>
    <w:rPr>
      <w:rFonts w:ascii="Tahoma" w:hAnsi="Tahoma" w:cs="Tahoma"/>
      <w:sz w:val="16"/>
      <w:szCs w:val="16"/>
    </w:rPr>
  </w:style>
  <w:style w:type="paragraph" w:styleId="ListParagraph">
    <w:name w:val="List Paragraph"/>
    <w:basedOn w:val="Normal"/>
    <w:link w:val="ListParagraphChar"/>
    <w:uiPriority w:val="34"/>
    <w:qFormat/>
    <w:rsid w:val="00EB708B"/>
    <w:pPr>
      <w:ind w:left="720"/>
      <w:contextualSpacing/>
    </w:pPr>
  </w:style>
  <w:style w:type="table" w:styleId="TableGrid">
    <w:name w:val="Table Grid"/>
    <w:basedOn w:val="TableNormal"/>
    <w:uiPriority w:val="59"/>
    <w:rsid w:val="003058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3">
    <w:name w:val="Light Shading Accent 3"/>
    <w:basedOn w:val="TableNormal"/>
    <w:uiPriority w:val="60"/>
    <w:rsid w:val="0030581C"/>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FootnoteText">
    <w:name w:val="footnote text"/>
    <w:aliases w:val="fn,Texto nota pie IIRSA,footnote,foottextfra,F,Texto nota pie Car Car,Texto de rodapé,nota_rodapé,nota de rodapé,single space,FOOTNOTES,footnote text,Footnote Text Char Char,ft,Footnote Text Char Char Char Char,Footnote"/>
    <w:basedOn w:val="Normal"/>
    <w:link w:val="FootnoteTextChar"/>
    <w:uiPriority w:val="99"/>
    <w:unhideWhenUsed/>
    <w:rsid w:val="00445FA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footnote Char,foottextfra Char,F Char,Texto nota pie Car Car Char,Texto de rodapé Char,nota_rodapé Char,nota de rodapé Char,single space Char,FOOTNOTES Char,footnote text Char,ft Char,Footnote Char"/>
    <w:basedOn w:val="DefaultParagraphFont"/>
    <w:link w:val="FootnoteText"/>
    <w:uiPriority w:val="99"/>
    <w:rsid w:val="00445FA0"/>
    <w:rPr>
      <w:rFonts w:ascii="Times New Roman" w:hAnsi="Times New Roman" w:cs="Times New Roman"/>
      <w:spacing w:val="-3"/>
      <w:sz w:val="20"/>
      <w:szCs w:val="20"/>
    </w:rPr>
  </w:style>
  <w:style w:type="character" w:styleId="FootnoteReference">
    <w:name w:val="footnote reference"/>
    <w:basedOn w:val="DefaultParagraphFont"/>
    <w:uiPriority w:val="99"/>
    <w:unhideWhenUsed/>
    <w:rsid w:val="00445FA0"/>
    <w:rPr>
      <w:vertAlign w:val="superscript"/>
    </w:rPr>
  </w:style>
  <w:style w:type="paragraph" w:styleId="Title">
    <w:name w:val="Title"/>
    <w:basedOn w:val="Normal"/>
    <w:link w:val="TitleChar"/>
    <w:qFormat/>
    <w:rsid w:val="00F42933"/>
    <w:pPr>
      <w:tabs>
        <w:tab w:val="left" w:pos="1440"/>
        <w:tab w:val="left" w:pos="3060"/>
      </w:tabs>
      <w:spacing w:after="0" w:line="240" w:lineRule="auto"/>
      <w:jc w:val="center"/>
      <w:outlineLvl w:val="0"/>
    </w:pPr>
    <w:rPr>
      <w:rFonts w:ascii="Times New Roman" w:eastAsia="Times New Roman" w:hAnsi="Times New Roman" w:cs="Times New Roman"/>
      <w:sz w:val="24"/>
      <w:szCs w:val="20"/>
      <w:lang w:val="x-none" w:eastAsia="x-none"/>
    </w:rPr>
  </w:style>
  <w:style w:type="character" w:customStyle="1" w:styleId="TitleChar">
    <w:name w:val="Title Char"/>
    <w:basedOn w:val="DefaultParagraphFont"/>
    <w:link w:val="Title"/>
    <w:rsid w:val="00F42933"/>
    <w:rPr>
      <w:rFonts w:ascii="Times New Roman" w:eastAsia="Times New Roman" w:hAnsi="Times New Roman" w:cs="Times New Roman"/>
      <w:sz w:val="24"/>
      <w:szCs w:val="20"/>
      <w:lang w:val="x-none" w:eastAsia="x-none"/>
    </w:rPr>
  </w:style>
  <w:style w:type="paragraph" w:customStyle="1" w:styleId="Newpage">
    <w:name w:val="Newpage"/>
    <w:basedOn w:val="Normal"/>
    <w:rsid w:val="00F42933"/>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F42933"/>
    <w:pPr>
      <w:tabs>
        <w:tab w:val="left" w:pos="3060"/>
      </w:tabs>
      <w:spacing w:after="0" w:line="240" w:lineRule="auto"/>
      <w:jc w:val="center"/>
    </w:pPr>
    <w:rPr>
      <w:rFonts w:ascii="Times New Roman" w:eastAsia="Times New Roman" w:hAnsi="Times New Roman" w:cs="Times New Roman"/>
      <w:sz w:val="24"/>
      <w:szCs w:val="20"/>
      <w:lang w:val="x-none" w:eastAsia="x-none"/>
    </w:rPr>
  </w:style>
  <w:style w:type="character" w:customStyle="1" w:styleId="BodyTextChar">
    <w:name w:val="Body Text Char"/>
    <w:basedOn w:val="DefaultParagraphFont"/>
    <w:link w:val="BodyText"/>
    <w:rsid w:val="00F42933"/>
    <w:rPr>
      <w:rFonts w:ascii="Times New Roman" w:eastAsia="Times New Roman" w:hAnsi="Times New Roman" w:cs="Times New Roman"/>
      <w:sz w:val="24"/>
      <w:szCs w:val="20"/>
      <w:lang w:val="x-none" w:eastAsia="x-none"/>
    </w:rPr>
  </w:style>
  <w:style w:type="paragraph" w:styleId="NoSpacing">
    <w:name w:val="No Spacing"/>
    <w:link w:val="NoSpacingChar"/>
    <w:uiPriority w:val="1"/>
    <w:qFormat/>
    <w:rsid w:val="00F42933"/>
    <w:pPr>
      <w:spacing w:after="0" w:line="240" w:lineRule="auto"/>
    </w:pPr>
    <w:rPr>
      <w:lang w:val="es-CO"/>
    </w:rPr>
  </w:style>
  <w:style w:type="character" w:customStyle="1" w:styleId="NoSpacingChar">
    <w:name w:val="No Spacing Char"/>
    <w:basedOn w:val="DefaultParagraphFont"/>
    <w:link w:val="NoSpacing"/>
    <w:uiPriority w:val="1"/>
    <w:rsid w:val="00F42933"/>
    <w:rPr>
      <w:lang w:val="es-CO"/>
    </w:rPr>
  </w:style>
  <w:style w:type="paragraph" w:customStyle="1" w:styleId="Chapter">
    <w:name w:val="Chapter"/>
    <w:basedOn w:val="Normal"/>
    <w:next w:val="Normal"/>
    <w:rsid w:val="00FA7D72"/>
    <w:pPr>
      <w:keepNext/>
      <w:numPr>
        <w:numId w:val="9"/>
      </w:numPr>
      <w:tabs>
        <w:tab w:val="num" w:pos="648"/>
        <w:tab w:val="left" w:pos="1440"/>
      </w:tabs>
      <w:spacing w:before="240" w:after="240" w:line="240" w:lineRule="auto"/>
      <w:ind w:left="0" w:firstLine="288"/>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qFormat/>
    <w:rsid w:val="00FA7D72"/>
    <w:pPr>
      <w:tabs>
        <w:tab w:val="num" w:pos="720"/>
      </w:tabs>
      <w:spacing w:before="120"/>
      <w:ind w:left="720" w:hanging="720"/>
      <w:jc w:val="both"/>
      <w:outlineLvl w:val="1"/>
    </w:pPr>
    <w:rPr>
      <w:rFonts w:eastAsia="Times New Roman"/>
      <w:szCs w:val="20"/>
      <w:lang w:val="es-ES_tradnl"/>
    </w:rPr>
  </w:style>
  <w:style w:type="paragraph" w:customStyle="1" w:styleId="subpar">
    <w:name w:val="subpar"/>
    <w:basedOn w:val="BodyTextIndent3"/>
    <w:rsid w:val="00FA7D72"/>
    <w:pPr>
      <w:tabs>
        <w:tab w:val="num" w:pos="1152"/>
      </w:tabs>
      <w:spacing w:before="120"/>
      <w:ind w:left="1152" w:hanging="432"/>
      <w:jc w:val="both"/>
      <w:outlineLvl w:val="2"/>
    </w:pPr>
    <w:rPr>
      <w:rFonts w:eastAsia="Times New Roman"/>
      <w:lang w:val="es-ES_tradnl"/>
    </w:rPr>
  </w:style>
  <w:style w:type="paragraph" w:customStyle="1" w:styleId="SubSubPar">
    <w:name w:val="SubSubPar"/>
    <w:basedOn w:val="subpar"/>
    <w:rsid w:val="00EA6BC2"/>
    <w:pPr>
      <w:numPr>
        <w:ilvl w:val="3"/>
      </w:numPr>
      <w:tabs>
        <w:tab w:val="left" w:pos="0"/>
        <w:tab w:val="num" w:pos="1152"/>
        <w:tab w:val="num" w:pos="1296"/>
      </w:tabs>
      <w:ind w:left="1296" w:hanging="288"/>
    </w:pPr>
  </w:style>
  <w:style w:type="character" w:styleId="CommentReference">
    <w:name w:val="annotation reference"/>
    <w:rsid w:val="00EA6BC2"/>
    <w:rPr>
      <w:sz w:val="16"/>
      <w:szCs w:val="16"/>
    </w:rPr>
  </w:style>
  <w:style w:type="paragraph" w:styleId="CommentText">
    <w:name w:val="annotation text"/>
    <w:basedOn w:val="Normal"/>
    <w:link w:val="CommentTextChar"/>
    <w:rsid w:val="00EA6BC2"/>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rsid w:val="00EA6BC2"/>
    <w:rPr>
      <w:rFonts w:ascii="Times New Roman" w:eastAsia="Times New Roman" w:hAnsi="Times New Roman" w:cs="Times New Roman"/>
      <w:sz w:val="20"/>
      <w:szCs w:val="20"/>
      <w:lang w:val="es-ES_tradnl"/>
    </w:rPr>
  </w:style>
  <w:style w:type="paragraph" w:styleId="BodyTextIndent">
    <w:name w:val="Body Text Indent"/>
    <w:basedOn w:val="Normal"/>
    <w:link w:val="BodyTextIndentChar"/>
    <w:uiPriority w:val="99"/>
    <w:semiHidden/>
    <w:unhideWhenUsed/>
    <w:rsid w:val="00EA6BC2"/>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EA6BC2"/>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EA6BC2"/>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EA6BC2"/>
    <w:rPr>
      <w:rFonts w:ascii="Times New Roman" w:hAnsi="Times New Roman" w:cs="Times New Roman"/>
      <w:sz w:val="24"/>
      <w:szCs w:val="16"/>
    </w:rPr>
  </w:style>
  <w:style w:type="character" w:customStyle="1" w:styleId="Heading1Char">
    <w:name w:val="Heading 1 Char"/>
    <w:basedOn w:val="DefaultParagraphFont"/>
    <w:link w:val="Heading1"/>
    <w:uiPriority w:val="9"/>
    <w:rsid w:val="003A731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A7D72"/>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42186C"/>
    <w:pPr>
      <w:spacing w:line="240" w:lineRule="auto"/>
    </w:pPr>
    <w:rPr>
      <w:b/>
      <w:bCs/>
      <w:color w:val="4F81BD" w:themeColor="accent1"/>
      <w:sz w:val="18"/>
      <w:szCs w:val="18"/>
    </w:rPr>
  </w:style>
  <w:style w:type="character" w:customStyle="1" w:styleId="apple-converted-space">
    <w:name w:val="apple-converted-space"/>
    <w:basedOn w:val="DefaultParagraphFont"/>
    <w:rsid w:val="00D70A92"/>
  </w:style>
  <w:style w:type="character" w:styleId="Emphasis">
    <w:name w:val="Emphasis"/>
    <w:basedOn w:val="DefaultParagraphFont"/>
    <w:uiPriority w:val="20"/>
    <w:qFormat/>
    <w:rsid w:val="00D70A92"/>
    <w:rPr>
      <w:i/>
      <w:iCs/>
    </w:rPr>
  </w:style>
  <w:style w:type="character" w:styleId="Hyperlink">
    <w:name w:val="Hyperlink"/>
    <w:basedOn w:val="DefaultParagraphFont"/>
    <w:uiPriority w:val="99"/>
    <w:unhideWhenUsed/>
    <w:rsid w:val="00D70A92"/>
    <w:rPr>
      <w:color w:val="0000FF"/>
      <w:u w:val="single"/>
    </w:rPr>
  </w:style>
  <w:style w:type="character" w:customStyle="1" w:styleId="Heading6Char">
    <w:name w:val="Heading 6 Char"/>
    <w:basedOn w:val="DefaultParagraphFont"/>
    <w:link w:val="Heading6"/>
    <w:uiPriority w:val="9"/>
    <w:semiHidden/>
    <w:rsid w:val="00FA7D72"/>
    <w:rPr>
      <w:rFonts w:asciiTheme="majorHAnsi" w:eastAsiaTheme="majorEastAsia" w:hAnsiTheme="majorHAnsi" w:cstheme="majorBidi"/>
      <w:i/>
      <w:iCs/>
      <w:color w:val="243F60" w:themeColor="accent1" w:themeShade="7F"/>
    </w:rPr>
  </w:style>
  <w:style w:type="character" w:customStyle="1" w:styleId="lblsubtitle">
    <w:name w:val="lblsubtitle"/>
    <w:basedOn w:val="DefaultParagraphFont"/>
    <w:rsid w:val="00E115A8"/>
  </w:style>
  <w:style w:type="paragraph" w:customStyle="1" w:styleId="para">
    <w:name w:val="para"/>
    <w:basedOn w:val="Normal"/>
    <w:rsid w:val="00E115A8"/>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styleId="Strong">
    <w:name w:val="Strong"/>
    <w:basedOn w:val="DefaultParagraphFont"/>
    <w:uiPriority w:val="22"/>
    <w:qFormat/>
    <w:rsid w:val="00E115A8"/>
    <w:rPr>
      <w:b/>
      <w:bCs/>
    </w:rPr>
  </w:style>
  <w:style w:type="character" w:customStyle="1" w:styleId="Heading3Char">
    <w:name w:val="Heading 3 Char"/>
    <w:basedOn w:val="DefaultParagraphFont"/>
    <w:link w:val="Heading3"/>
    <w:uiPriority w:val="9"/>
    <w:rsid w:val="00FA7D72"/>
    <w:rPr>
      <w:rFonts w:asciiTheme="majorHAnsi" w:eastAsiaTheme="majorEastAsia" w:hAnsiTheme="majorHAnsi" w:cstheme="majorBidi"/>
      <w:b/>
      <w:bCs/>
      <w:color w:val="4F81BD" w:themeColor="accent1"/>
    </w:rPr>
  </w:style>
  <w:style w:type="paragraph" w:customStyle="1" w:styleId="Default">
    <w:name w:val="Default"/>
    <w:rsid w:val="00E33ED7"/>
    <w:pPr>
      <w:autoSpaceDE w:val="0"/>
      <w:autoSpaceDN w:val="0"/>
      <w:adjustRightInd w:val="0"/>
      <w:spacing w:after="0" w:line="240" w:lineRule="auto"/>
    </w:pPr>
    <w:rPr>
      <w:rFonts w:ascii="Calibri" w:hAnsi="Calibri" w:cs="Calibri"/>
      <w:color w:val="000000"/>
      <w:sz w:val="24"/>
      <w:szCs w:val="24"/>
      <w:lang w:val="es-ES_tradnl"/>
    </w:rPr>
  </w:style>
  <w:style w:type="character" w:customStyle="1" w:styleId="Heading4Char">
    <w:name w:val="Heading 4 Char"/>
    <w:basedOn w:val="DefaultParagraphFont"/>
    <w:link w:val="Heading4"/>
    <w:uiPriority w:val="9"/>
    <w:rsid w:val="00FA7D72"/>
    <w:rPr>
      <w:rFonts w:asciiTheme="majorHAnsi" w:eastAsiaTheme="majorEastAsia" w:hAnsiTheme="majorHAnsi" w:cstheme="majorBidi"/>
      <w:b/>
      <w:bCs/>
      <w:i/>
      <w:iCs/>
      <w:color w:val="4F81BD" w:themeColor="accent1"/>
    </w:rPr>
  </w:style>
  <w:style w:type="character" w:customStyle="1" w:styleId="titleseparator7">
    <w:name w:val="titleseparator7"/>
    <w:basedOn w:val="DefaultParagraphFont"/>
    <w:rsid w:val="00B21B06"/>
    <w:rPr>
      <w:vanish/>
      <w:webHidden w:val="0"/>
      <w:specVanish w:val="0"/>
    </w:rPr>
  </w:style>
  <w:style w:type="character" w:customStyle="1" w:styleId="subtitlebreak6">
    <w:name w:val="subtitlebreak6"/>
    <w:basedOn w:val="DefaultParagraphFont"/>
    <w:rsid w:val="00B21B06"/>
    <w:rPr>
      <w:vanish w:val="0"/>
      <w:webHidden w:val="0"/>
      <w:specVanish w:val="0"/>
    </w:rPr>
  </w:style>
  <w:style w:type="character" w:customStyle="1" w:styleId="subtitle9">
    <w:name w:val="subtitle9"/>
    <w:basedOn w:val="DefaultParagraphFont"/>
    <w:rsid w:val="00B21B06"/>
    <w:rPr>
      <w:vanish w:val="0"/>
      <w:webHidden w:val="0"/>
      <w:sz w:val="30"/>
      <w:szCs w:val="30"/>
      <w:specVanish w:val="0"/>
    </w:rPr>
  </w:style>
  <w:style w:type="character" w:customStyle="1" w:styleId="authornames">
    <w:name w:val="authornames"/>
    <w:basedOn w:val="DefaultParagraphFont"/>
    <w:rsid w:val="007E118A"/>
  </w:style>
  <w:style w:type="paragraph" w:styleId="Header">
    <w:name w:val="header"/>
    <w:basedOn w:val="Normal"/>
    <w:link w:val="HeaderChar"/>
    <w:uiPriority w:val="99"/>
    <w:unhideWhenUsed/>
    <w:rsid w:val="00D459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59B7"/>
  </w:style>
  <w:style w:type="paragraph" w:styleId="Footer">
    <w:name w:val="footer"/>
    <w:basedOn w:val="Normal"/>
    <w:link w:val="FooterChar"/>
    <w:uiPriority w:val="99"/>
    <w:unhideWhenUsed/>
    <w:rsid w:val="00D459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59B7"/>
  </w:style>
  <w:style w:type="paragraph" w:customStyle="1" w:styleId="FirstHeading">
    <w:name w:val="FirstHeading"/>
    <w:basedOn w:val="Normal"/>
    <w:next w:val="Normal"/>
    <w:link w:val="FirstHeadingChar"/>
    <w:rsid w:val="00FA7D72"/>
    <w:pPr>
      <w:keepNext/>
      <w:tabs>
        <w:tab w:val="left" w:pos="0"/>
        <w:tab w:val="left" w:pos="86"/>
      </w:tabs>
      <w:spacing w:before="120" w:after="120" w:line="240" w:lineRule="auto"/>
      <w:ind w:hanging="720"/>
    </w:pPr>
    <w:rPr>
      <w:rFonts w:ascii="Times New Roman" w:hAnsi="Times New Roman" w:cs="Times New Roman"/>
      <w:b/>
      <w:sz w:val="24"/>
      <w:lang w:val="es-ES"/>
    </w:rPr>
  </w:style>
  <w:style w:type="character" w:customStyle="1" w:styleId="ListParagraphChar">
    <w:name w:val="List Paragraph Char"/>
    <w:basedOn w:val="DefaultParagraphFont"/>
    <w:link w:val="ListParagraph"/>
    <w:uiPriority w:val="34"/>
    <w:rsid w:val="00FA7D72"/>
  </w:style>
  <w:style w:type="character" w:customStyle="1" w:styleId="FirstHeadingChar">
    <w:name w:val="FirstHeading Char"/>
    <w:basedOn w:val="ListParagraphChar"/>
    <w:link w:val="FirstHeading"/>
    <w:rsid w:val="00FA7D72"/>
    <w:rPr>
      <w:rFonts w:ascii="Times New Roman" w:hAnsi="Times New Roman" w:cs="Times New Roman"/>
      <w:b/>
      <w:sz w:val="24"/>
      <w:lang w:val="es-ES"/>
    </w:rPr>
  </w:style>
  <w:style w:type="paragraph" w:customStyle="1" w:styleId="SecHeading">
    <w:name w:val="SecHeading"/>
    <w:basedOn w:val="Normal"/>
    <w:next w:val="Paragraph"/>
    <w:link w:val="SecHeadingChar"/>
    <w:rsid w:val="00FA7D72"/>
    <w:pPr>
      <w:keepNext/>
      <w:tabs>
        <w:tab w:val="num" w:pos="1296"/>
      </w:tabs>
      <w:spacing w:before="120" w:after="120" w:line="240" w:lineRule="auto"/>
      <w:ind w:left="1296" w:hanging="576"/>
    </w:pPr>
    <w:rPr>
      <w:rFonts w:ascii="Times New Roman" w:hAnsi="Times New Roman" w:cs="Times New Roman"/>
      <w:b/>
      <w:sz w:val="24"/>
      <w:lang w:val="es-ES"/>
    </w:rPr>
  </w:style>
  <w:style w:type="character" w:customStyle="1" w:styleId="SecHeadingChar">
    <w:name w:val="SecHeading Char"/>
    <w:basedOn w:val="ListParagraphChar"/>
    <w:link w:val="SecHeading"/>
    <w:rsid w:val="00FA7D72"/>
    <w:rPr>
      <w:rFonts w:ascii="Times New Roman" w:hAnsi="Times New Roman" w:cs="Times New Roman"/>
      <w:b/>
      <w:sz w:val="24"/>
      <w:lang w:val="es-ES"/>
    </w:rPr>
  </w:style>
  <w:style w:type="paragraph" w:customStyle="1" w:styleId="SubHeading1">
    <w:name w:val="SubHeading1"/>
    <w:basedOn w:val="SecHeading"/>
    <w:link w:val="SubHeading1Char"/>
    <w:rsid w:val="00FA7D72"/>
    <w:pPr>
      <w:tabs>
        <w:tab w:val="clear" w:pos="1296"/>
        <w:tab w:val="num" w:pos="1872"/>
      </w:tabs>
      <w:ind w:left="1872"/>
    </w:pPr>
  </w:style>
  <w:style w:type="character" w:customStyle="1" w:styleId="SubHeading1Char">
    <w:name w:val="SubHeading1 Char"/>
    <w:basedOn w:val="ListParagraphChar"/>
    <w:link w:val="SubHeading1"/>
    <w:rsid w:val="00FA7D72"/>
    <w:rPr>
      <w:rFonts w:ascii="Times New Roman" w:hAnsi="Times New Roman" w:cs="Times New Roman"/>
      <w:b/>
      <w:sz w:val="24"/>
      <w:lang w:val="es-ES"/>
    </w:rPr>
  </w:style>
  <w:style w:type="paragraph" w:customStyle="1" w:styleId="Subheading2">
    <w:name w:val="Subheading2"/>
    <w:basedOn w:val="SecHeading"/>
    <w:link w:val="Subheading2Char"/>
    <w:rsid w:val="00FA7D72"/>
    <w:pPr>
      <w:tabs>
        <w:tab w:val="clear" w:pos="1296"/>
        <w:tab w:val="num" w:pos="2376"/>
      </w:tabs>
      <w:ind w:left="2376" w:hanging="288"/>
    </w:pPr>
  </w:style>
  <w:style w:type="character" w:customStyle="1" w:styleId="Subheading2Char">
    <w:name w:val="Subheading2 Char"/>
    <w:basedOn w:val="ListParagraphChar"/>
    <w:link w:val="Subheading2"/>
    <w:rsid w:val="00FA7D72"/>
    <w:rPr>
      <w:rFonts w:ascii="Times New Roman" w:hAnsi="Times New Roman" w:cs="Times New Roman"/>
      <w:b/>
      <w:sz w:val="24"/>
      <w:lang w:val="es-ES"/>
    </w:rPr>
  </w:style>
  <w:style w:type="paragraph" w:customStyle="1" w:styleId="Regtable">
    <w:name w:val="Regtable"/>
    <w:basedOn w:val="Normal"/>
    <w:link w:val="RegtableChar"/>
    <w:rsid w:val="00FA7D72"/>
    <w:pPr>
      <w:keepLines/>
      <w:framePr w:wrap="around" w:vAnchor="text" w:hAnchor="text" w:y="1"/>
      <w:spacing w:before="20" w:after="20" w:line="240" w:lineRule="auto"/>
    </w:pPr>
    <w:rPr>
      <w:rFonts w:ascii="Times New Roman" w:hAnsi="Times New Roman" w:cs="Times New Roman"/>
      <w:sz w:val="20"/>
      <w:lang w:val="es-ES"/>
    </w:rPr>
  </w:style>
  <w:style w:type="character" w:customStyle="1" w:styleId="RegtableChar">
    <w:name w:val="Regtable Char"/>
    <w:basedOn w:val="ListParagraphChar"/>
    <w:link w:val="Regtable"/>
    <w:rsid w:val="00FA7D72"/>
    <w:rPr>
      <w:rFonts w:ascii="Times New Roman" w:hAnsi="Times New Roman" w:cs="Times New Roman"/>
      <w:sz w:val="20"/>
      <w:lang w:val="es-ES"/>
    </w:rPr>
  </w:style>
  <w:style w:type="paragraph" w:customStyle="1" w:styleId="TableTitle">
    <w:name w:val="TableTitle"/>
    <w:basedOn w:val="Normal"/>
    <w:link w:val="TableTitleChar"/>
    <w:rsid w:val="00FA7D72"/>
    <w:pPr>
      <w:keepNext/>
      <w:framePr w:wrap="around" w:vAnchor="text" w:hAnchor="text" w:y="1"/>
      <w:spacing w:before="20" w:after="20" w:line="240" w:lineRule="auto"/>
      <w:jc w:val="center"/>
    </w:pPr>
    <w:rPr>
      <w:rFonts w:ascii="Times New Roman Bold" w:hAnsi="Times New Roman Bold" w:cs="Arial"/>
      <w:b/>
      <w:spacing w:val="-3"/>
      <w:sz w:val="20"/>
      <w:lang w:val="es-ES"/>
    </w:rPr>
  </w:style>
  <w:style w:type="character" w:customStyle="1" w:styleId="TableTitleChar">
    <w:name w:val="TableTitle Char"/>
    <w:basedOn w:val="ListParagraphChar"/>
    <w:link w:val="TableTitle"/>
    <w:rsid w:val="00FA7D72"/>
    <w:rPr>
      <w:rFonts w:ascii="Times New Roman Bold" w:hAnsi="Times New Roman Bold" w:cs="Arial"/>
      <w:b/>
      <w:spacing w:val="-3"/>
      <w:sz w:val="20"/>
      <w:lang w:val="es-ES"/>
    </w:rPr>
  </w:style>
  <w:style w:type="character" w:customStyle="1" w:styleId="Heading5Char">
    <w:name w:val="Heading 5 Char"/>
    <w:basedOn w:val="DefaultParagraphFont"/>
    <w:link w:val="Heading5"/>
    <w:uiPriority w:val="9"/>
    <w:semiHidden/>
    <w:rsid w:val="00FA7D72"/>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A7D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A7D7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A7D72"/>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FA7D72"/>
    <w:pPr>
      <w:tabs>
        <w:tab w:val="right" w:leader="dot" w:pos="8741"/>
      </w:tabs>
      <w:spacing w:before="120" w:after="120" w:line="240" w:lineRule="auto"/>
      <w:ind w:left="547" w:hanging="547"/>
    </w:pPr>
    <w:rPr>
      <w:rFonts w:ascii="Arial" w:hAnsi="Arial" w:cs="Arial"/>
      <w:smallCaps/>
      <w:noProof/>
      <w:lang w:val="es-ES_tradnl"/>
    </w:rPr>
  </w:style>
  <w:style w:type="paragraph" w:styleId="TOC2">
    <w:name w:val="toc 2"/>
    <w:basedOn w:val="Normal"/>
    <w:next w:val="Normal"/>
    <w:autoRedefine/>
    <w:uiPriority w:val="39"/>
    <w:unhideWhenUsed/>
    <w:rsid w:val="00FA7D72"/>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unhideWhenUsed/>
    <w:rsid w:val="00FA7D72"/>
    <w:pPr>
      <w:spacing w:after="0" w:line="240" w:lineRule="auto"/>
      <w:ind w:left="1714" w:hanging="562"/>
    </w:pPr>
    <w:rPr>
      <w:rFonts w:ascii="Times New Roman" w:hAnsi="Times New Roman" w:cs="Times New Roman"/>
      <w:sz w:val="24"/>
    </w:rPr>
  </w:style>
  <w:style w:type="paragraph" w:styleId="TOCHeading">
    <w:name w:val="TOC Heading"/>
    <w:basedOn w:val="Heading1"/>
    <w:next w:val="Normal"/>
    <w:uiPriority w:val="39"/>
    <w:unhideWhenUsed/>
    <w:qFormat/>
    <w:rsid w:val="00FA7D72"/>
    <w:pPr>
      <w:outlineLvl w:val="9"/>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92564">
      <w:bodyDiv w:val="1"/>
      <w:marLeft w:val="0"/>
      <w:marRight w:val="0"/>
      <w:marTop w:val="0"/>
      <w:marBottom w:val="0"/>
      <w:divBdr>
        <w:top w:val="none" w:sz="0" w:space="0" w:color="auto"/>
        <w:left w:val="none" w:sz="0" w:space="0" w:color="auto"/>
        <w:bottom w:val="none" w:sz="0" w:space="0" w:color="auto"/>
        <w:right w:val="none" w:sz="0" w:space="0" w:color="auto"/>
      </w:divBdr>
    </w:div>
    <w:div w:id="120005151">
      <w:bodyDiv w:val="1"/>
      <w:marLeft w:val="0"/>
      <w:marRight w:val="0"/>
      <w:marTop w:val="0"/>
      <w:marBottom w:val="0"/>
      <w:divBdr>
        <w:top w:val="none" w:sz="0" w:space="0" w:color="auto"/>
        <w:left w:val="none" w:sz="0" w:space="0" w:color="auto"/>
        <w:bottom w:val="none" w:sz="0" w:space="0" w:color="auto"/>
        <w:right w:val="none" w:sz="0" w:space="0" w:color="auto"/>
      </w:divBdr>
    </w:div>
    <w:div w:id="176845175">
      <w:bodyDiv w:val="1"/>
      <w:marLeft w:val="0"/>
      <w:marRight w:val="0"/>
      <w:marTop w:val="0"/>
      <w:marBottom w:val="0"/>
      <w:divBdr>
        <w:top w:val="none" w:sz="0" w:space="0" w:color="auto"/>
        <w:left w:val="none" w:sz="0" w:space="0" w:color="auto"/>
        <w:bottom w:val="none" w:sz="0" w:space="0" w:color="auto"/>
        <w:right w:val="none" w:sz="0" w:space="0" w:color="auto"/>
      </w:divBdr>
    </w:div>
    <w:div w:id="227964157">
      <w:bodyDiv w:val="1"/>
      <w:marLeft w:val="0"/>
      <w:marRight w:val="0"/>
      <w:marTop w:val="0"/>
      <w:marBottom w:val="0"/>
      <w:divBdr>
        <w:top w:val="none" w:sz="0" w:space="0" w:color="auto"/>
        <w:left w:val="none" w:sz="0" w:space="0" w:color="auto"/>
        <w:bottom w:val="none" w:sz="0" w:space="0" w:color="auto"/>
        <w:right w:val="none" w:sz="0" w:space="0" w:color="auto"/>
      </w:divBdr>
    </w:div>
    <w:div w:id="234248825">
      <w:bodyDiv w:val="1"/>
      <w:marLeft w:val="0"/>
      <w:marRight w:val="0"/>
      <w:marTop w:val="0"/>
      <w:marBottom w:val="0"/>
      <w:divBdr>
        <w:top w:val="none" w:sz="0" w:space="0" w:color="auto"/>
        <w:left w:val="none" w:sz="0" w:space="0" w:color="auto"/>
        <w:bottom w:val="none" w:sz="0" w:space="0" w:color="auto"/>
        <w:right w:val="none" w:sz="0" w:space="0" w:color="auto"/>
      </w:divBdr>
    </w:div>
    <w:div w:id="343090187">
      <w:bodyDiv w:val="1"/>
      <w:marLeft w:val="0"/>
      <w:marRight w:val="0"/>
      <w:marTop w:val="0"/>
      <w:marBottom w:val="0"/>
      <w:divBdr>
        <w:top w:val="none" w:sz="0" w:space="0" w:color="auto"/>
        <w:left w:val="none" w:sz="0" w:space="0" w:color="auto"/>
        <w:bottom w:val="none" w:sz="0" w:space="0" w:color="auto"/>
        <w:right w:val="none" w:sz="0" w:space="0" w:color="auto"/>
      </w:divBdr>
    </w:div>
    <w:div w:id="451291497">
      <w:bodyDiv w:val="1"/>
      <w:marLeft w:val="0"/>
      <w:marRight w:val="0"/>
      <w:marTop w:val="0"/>
      <w:marBottom w:val="0"/>
      <w:divBdr>
        <w:top w:val="none" w:sz="0" w:space="0" w:color="auto"/>
        <w:left w:val="none" w:sz="0" w:space="0" w:color="auto"/>
        <w:bottom w:val="none" w:sz="0" w:space="0" w:color="auto"/>
        <w:right w:val="none" w:sz="0" w:space="0" w:color="auto"/>
      </w:divBdr>
    </w:div>
    <w:div w:id="484980448">
      <w:bodyDiv w:val="1"/>
      <w:marLeft w:val="0"/>
      <w:marRight w:val="0"/>
      <w:marTop w:val="0"/>
      <w:marBottom w:val="0"/>
      <w:divBdr>
        <w:top w:val="none" w:sz="0" w:space="0" w:color="auto"/>
        <w:left w:val="none" w:sz="0" w:space="0" w:color="auto"/>
        <w:bottom w:val="none" w:sz="0" w:space="0" w:color="auto"/>
        <w:right w:val="none" w:sz="0" w:space="0" w:color="auto"/>
      </w:divBdr>
    </w:div>
    <w:div w:id="553737638">
      <w:bodyDiv w:val="1"/>
      <w:marLeft w:val="0"/>
      <w:marRight w:val="0"/>
      <w:marTop w:val="0"/>
      <w:marBottom w:val="0"/>
      <w:divBdr>
        <w:top w:val="none" w:sz="0" w:space="0" w:color="auto"/>
        <w:left w:val="none" w:sz="0" w:space="0" w:color="auto"/>
        <w:bottom w:val="none" w:sz="0" w:space="0" w:color="auto"/>
        <w:right w:val="none" w:sz="0" w:space="0" w:color="auto"/>
      </w:divBdr>
    </w:div>
    <w:div w:id="568542060">
      <w:bodyDiv w:val="1"/>
      <w:marLeft w:val="0"/>
      <w:marRight w:val="0"/>
      <w:marTop w:val="0"/>
      <w:marBottom w:val="0"/>
      <w:divBdr>
        <w:top w:val="none" w:sz="0" w:space="0" w:color="auto"/>
        <w:left w:val="none" w:sz="0" w:space="0" w:color="auto"/>
        <w:bottom w:val="none" w:sz="0" w:space="0" w:color="auto"/>
        <w:right w:val="none" w:sz="0" w:space="0" w:color="auto"/>
      </w:divBdr>
    </w:div>
    <w:div w:id="570625425">
      <w:bodyDiv w:val="1"/>
      <w:marLeft w:val="0"/>
      <w:marRight w:val="0"/>
      <w:marTop w:val="0"/>
      <w:marBottom w:val="0"/>
      <w:divBdr>
        <w:top w:val="none" w:sz="0" w:space="0" w:color="auto"/>
        <w:left w:val="none" w:sz="0" w:space="0" w:color="auto"/>
        <w:bottom w:val="none" w:sz="0" w:space="0" w:color="auto"/>
        <w:right w:val="none" w:sz="0" w:space="0" w:color="auto"/>
      </w:divBdr>
    </w:div>
    <w:div w:id="632953913">
      <w:bodyDiv w:val="1"/>
      <w:marLeft w:val="0"/>
      <w:marRight w:val="0"/>
      <w:marTop w:val="0"/>
      <w:marBottom w:val="0"/>
      <w:divBdr>
        <w:top w:val="none" w:sz="0" w:space="0" w:color="auto"/>
        <w:left w:val="none" w:sz="0" w:space="0" w:color="auto"/>
        <w:bottom w:val="none" w:sz="0" w:space="0" w:color="auto"/>
        <w:right w:val="none" w:sz="0" w:space="0" w:color="auto"/>
      </w:divBdr>
    </w:div>
    <w:div w:id="644430092">
      <w:bodyDiv w:val="1"/>
      <w:marLeft w:val="0"/>
      <w:marRight w:val="0"/>
      <w:marTop w:val="0"/>
      <w:marBottom w:val="0"/>
      <w:divBdr>
        <w:top w:val="none" w:sz="0" w:space="0" w:color="auto"/>
        <w:left w:val="none" w:sz="0" w:space="0" w:color="auto"/>
        <w:bottom w:val="none" w:sz="0" w:space="0" w:color="auto"/>
        <w:right w:val="none" w:sz="0" w:space="0" w:color="auto"/>
      </w:divBdr>
    </w:div>
    <w:div w:id="730082887">
      <w:bodyDiv w:val="1"/>
      <w:marLeft w:val="0"/>
      <w:marRight w:val="0"/>
      <w:marTop w:val="0"/>
      <w:marBottom w:val="0"/>
      <w:divBdr>
        <w:top w:val="none" w:sz="0" w:space="0" w:color="auto"/>
        <w:left w:val="none" w:sz="0" w:space="0" w:color="auto"/>
        <w:bottom w:val="none" w:sz="0" w:space="0" w:color="auto"/>
        <w:right w:val="none" w:sz="0" w:space="0" w:color="auto"/>
      </w:divBdr>
      <w:divsChild>
        <w:div w:id="848258012">
          <w:marLeft w:val="0"/>
          <w:marRight w:val="0"/>
          <w:marTop w:val="0"/>
          <w:marBottom w:val="0"/>
          <w:divBdr>
            <w:top w:val="none" w:sz="0" w:space="0" w:color="auto"/>
            <w:left w:val="none" w:sz="0" w:space="0" w:color="auto"/>
            <w:bottom w:val="none" w:sz="0" w:space="0" w:color="auto"/>
            <w:right w:val="none" w:sz="0" w:space="0" w:color="auto"/>
          </w:divBdr>
          <w:divsChild>
            <w:div w:id="2023433957">
              <w:marLeft w:val="0"/>
              <w:marRight w:val="0"/>
              <w:marTop w:val="0"/>
              <w:marBottom w:val="150"/>
              <w:divBdr>
                <w:top w:val="none" w:sz="0" w:space="0" w:color="auto"/>
                <w:left w:val="none" w:sz="0" w:space="0" w:color="auto"/>
                <w:bottom w:val="none" w:sz="0" w:space="0" w:color="auto"/>
                <w:right w:val="none" w:sz="0" w:space="0" w:color="auto"/>
              </w:divBdr>
            </w:div>
          </w:divsChild>
        </w:div>
        <w:div w:id="2073506821">
          <w:marLeft w:val="0"/>
          <w:marRight w:val="0"/>
          <w:marTop w:val="0"/>
          <w:marBottom w:val="0"/>
          <w:divBdr>
            <w:top w:val="none" w:sz="0" w:space="0" w:color="auto"/>
            <w:left w:val="none" w:sz="0" w:space="0" w:color="auto"/>
            <w:bottom w:val="none" w:sz="0" w:space="0" w:color="auto"/>
            <w:right w:val="none" w:sz="0" w:space="0" w:color="auto"/>
          </w:divBdr>
          <w:divsChild>
            <w:div w:id="4552207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75294767">
      <w:bodyDiv w:val="1"/>
      <w:marLeft w:val="0"/>
      <w:marRight w:val="0"/>
      <w:marTop w:val="0"/>
      <w:marBottom w:val="0"/>
      <w:divBdr>
        <w:top w:val="none" w:sz="0" w:space="0" w:color="auto"/>
        <w:left w:val="none" w:sz="0" w:space="0" w:color="auto"/>
        <w:bottom w:val="none" w:sz="0" w:space="0" w:color="auto"/>
        <w:right w:val="none" w:sz="0" w:space="0" w:color="auto"/>
      </w:divBdr>
    </w:div>
    <w:div w:id="872881426">
      <w:bodyDiv w:val="1"/>
      <w:marLeft w:val="0"/>
      <w:marRight w:val="0"/>
      <w:marTop w:val="0"/>
      <w:marBottom w:val="0"/>
      <w:divBdr>
        <w:top w:val="none" w:sz="0" w:space="0" w:color="auto"/>
        <w:left w:val="none" w:sz="0" w:space="0" w:color="auto"/>
        <w:bottom w:val="none" w:sz="0" w:space="0" w:color="auto"/>
        <w:right w:val="none" w:sz="0" w:space="0" w:color="auto"/>
      </w:divBdr>
    </w:div>
    <w:div w:id="885222079">
      <w:bodyDiv w:val="1"/>
      <w:marLeft w:val="0"/>
      <w:marRight w:val="0"/>
      <w:marTop w:val="0"/>
      <w:marBottom w:val="0"/>
      <w:divBdr>
        <w:top w:val="none" w:sz="0" w:space="0" w:color="auto"/>
        <w:left w:val="none" w:sz="0" w:space="0" w:color="auto"/>
        <w:bottom w:val="none" w:sz="0" w:space="0" w:color="auto"/>
        <w:right w:val="none" w:sz="0" w:space="0" w:color="auto"/>
      </w:divBdr>
    </w:div>
    <w:div w:id="900553414">
      <w:bodyDiv w:val="1"/>
      <w:marLeft w:val="0"/>
      <w:marRight w:val="0"/>
      <w:marTop w:val="0"/>
      <w:marBottom w:val="0"/>
      <w:divBdr>
        <w:top w:val="none" w:sz="0" w:space="0" w:color="auto"/>
        <w:left w:val="none" w:sz="0" w:space="0" w:color="auto"/>
        <w:bottom w:val="none" w:sz="0" w:space="0" w:color="auto"/>
        <w:right w:val="none" w:sz="0" w:space="0" w:color="auto"/>
      </w:divBdr>
    </w:div>
    <w:div w:id="1060052248">
      <w:bodyDiv w:val="1"/>
      <w:marLeft w:val="0"/>
      <w:marRight w:val="0"/>
      <w:marTop w:val="0"/>
      <w:marBottom w:val="0"/>
      <w:divBdr>
        <w:top w:val="none" w:sz="0" w:space="0" w:color="auto"/>
        <w:left w:val="none" w:sz="0" w:space="0" w:color="auto"/>
        <w:bottom w:val="none" w:sz="0" w:space="0" w:color="auto"/>
        <w:right w:val="none" w:sz="0" w:space="0" w:color="auto"/>
      </w:divBdr>
    </w:div>
    <w:div w:id="1084915215">
      <w:bodyDiv w:val="1"/>
      <w:marLeft w:val="0"/>
      <w:marRight w:val="0"/>
      <w:marTop w:val="0"/>
      <w:marBottom w:val="0"/>
      <w:divBdr>
        <w:top w:val="none" w:sz="0" w:space="0" w:color="auto"/>
        <w:left w:val="none" w:sz="0" w:space="0" w:color="auto"/>
        <w:bottom w:val="none" w:sz="0" w:space="0" w:color="auto"/>
        <w:right w:val="none" w:sz="0" w:space="0" w:color="auto"/>
      </w:divBdr>
    </w:div>
    <w:div w:id="1257522025">
      <w:bodyDiv w:val="1"/>
      <w:marLeft w:val="0"/>
      <w:marRight w:val="0"/>
      <w:marTop w:val="0"/>
      <w:marBottom w:val="0"/>
      <w:divBdr>
        <w:top w:val="none" w:sz="0" w:space="0" w:color="auto"/>
        <w:left w:val="none" w:sz="0" w:space="0" w:color="auto"/>
        <w:bottom w:val="none" w:sz="0" w:space="0" w:color="auto"/>
        <w:right w:val="none" w:sz="0" w:space="0" w:color="auto"/>
      </w:divBdr>
    </w:div>
    <w:div w:id="1273634876">
      <w:bodyDiv w:val="1"/>
      <w:marLeft w:val="0"/>
      <w:marRight w:val="0"/>
      <w:marTop w:val="0"/>
      <w:marBottom w:val="0"/>
      <w:divBdr>
        <w:top w:val="none" w:sz="0" w:space="0" w:color="auto"/>
        <w:left w:val="none" w:sz="0" w:space="0" w:color="auto"/>
        <w:bottom w:val="none" w:sz="0" w:space="0" w:color="auto"/>
        <w:right w:val="none" w:sz="0" w:space="0" w:color="auto"/>
      </w:divBdr>
    </w:div>
    <w:div w:id="1331061796">
      <w:bodyDiv w:val="1"/>
      <w:marLeft w:val="0"/>
      <w:marRight w:val="0"/>
      <w:marTop w:val="0"/>
      <w:marBottom w:val="0"/>
      <w:divBdr>
        <w:top w:val="none" w:sz="0" w:space="0" w:color="auto"/>
        <w:left w:val="none" w:sz="0" w:space="0" w:color="auto"/>
        <w:bottom w:val="none" w:sz="0" w:space="0" w:color="auto"/>
        <w:right w:val="none" w:sz="0" w:space="0" w:color="auto"/>
      </w:divBdr>
    </w:div>
    <w:div w:id="1457212776">
      <w:bodyDiv w:val="1"/>
      <w:marLeft w:val="0"/>
      <w:marRight w:val="0"/>
      <w:marTop w:val="0"/>
      <w:marBottom w:val="0"/>
      <w:divBdr>
        <w:top w:val="none" w:sz="0" w:space="0" w:color="auto"/>
        <w:left w:val="none" w:sz="0" w:space="0" w:color="auto"/>
        <w:bottom w:val="none" w:sz="0" w:space="0" w:color="auto"/>
        <w:right w:val="none" w:sz="0" w:space="0" w:color="auto"/>
      </w:divBdr>
    </w:div>
    <w:div w:id="1503082576">
      <w:bodyDiv w:val="1"/>
      <w:marLeft w:val="0"/>
      <w:marRight w:val="0"/>
      <w:marTop w:val="0"/>
      <w:marBottom w:val="0"/>
      <w:divBdr>
        <w:top w:val="none" w:sz="0" w:space="0" w:color="auto"/>
        <w:left w:val="none" w:sz="0" w:space="0" w:color="auto"/>
        <w:bottom w:val="none" w:sz="0" w:space="0" w:color="auto"/>
        <w:right w:val="none" w:sz="0" w:space="0" w:color="auto"/>
      </w:divBdr>
    </w:div>
    <w:div w:id="1537503159">
      <w:bodyDiv w:val="1"/>
      <w:marLeft w:val="0"/>
      <w:marRight w:val="0"/>
      <w:marTop w:val="0"/>
      <w:marBottom w:val="0"/>
      <w:divBdr>
        <w:top w:val="none" w:sz="0" w:space="0" w:color="auto"/>
        <w:left w:val="none" w:sz="0" w:space="0" w:color="auto"/>
        <w:bottom w:val="none" w:sz="0" w:space="0" w:color="auto"/>
        <w:right w:val="none" w:sz="0" w:space="0" w:color="auto"/>
      </w:divBdr>
    </w:div>
    <w:div w:id="1831171241">
      <w:bodyDiv w:val="1"/>
      <w:marLeft w:val="0"/>
      <w:marRight w:val="0"/>
      <w:marTop w:val="0"/>
      <w:marBottom w:val="0"/>
      <w:divBdr>
        <w:top w:val="none" w:sz="0" w:space="0" w:color="auto"/>
        <w:left w:val="none" w:sz="0" w:space="0" w:color="auto"/>
        <w:bottom w:val="none" w:sz="0" w:space="0" w:color="auto"/>
        <w:right w:val="none" w:sz="0" w:space="0" w:color="auto"/>
      </w:divBdr>
    </w:div>
    <w:div w:id="1888880846">
      <w:bodyDiv w:val="1"/>
      <w:marLeft w:val="0"/>
      <w:marRight w:val="0"/>
      <w:marTop w:val="0"/>
      <w:marBottom w:val="0"/>
      <w:divBdr>
        <w:top w:val="none" w:sz="0" w:space="0" w:color="auto"/>
        <w:left w:val="none" w:sz="0" w:space="0" w:color="auto"/>
        <w:bottom w:val="none" w:sz="0" w:space="0" w:color="auto"/>
        <w:right w:val="none" w:sz="0" w:space="0" w:color="auto"/>
      </w:divBdr>
    </w:div>
    <w:div w:id="1974942194">
      <w:bodyDiv w:val="1"/>
      <w:marLeft w:val="0"/>
      <w:marRight w:val="0"/>
      <w:marTop w:val="0"/>
      <w:marBottom w:val="0"/>
      <w:divBdr>
        <w:top w:val="none" w:sz="0" w:space="0" w:color="auto"/>
        <w:left w:val="none" w:sz="0" w:space="0" w:color="auto"/>
        <w:bottom w:val="none" w:sz="0" w:space="0" w:color="auto"/>
        <w:right w:val="none" w:sz="0" w:space="0" w:color="auto"/>
      </w:divBdr>
    </w:div>
    <w:div w:id="203144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customXml" Target="../customXml/item5.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5EDEB33259FDD41A6F145E4D39D12A8" ma:contentTypeVersion="6" ma:contentTypeDescription="A content type to manage public (operations) IDB documents" ma:contentTypeScope="" ma:versionID="930413b6ecd1dd5760600f1553bbfb31">
  <xsd:schema xmlns:xsd="http://www.w3.org/2001/XMLSchema" xmlns:xs="http://www.w3.org/2001/XMLSchema" xmlns:p="http://schemas.microsoft.com/office/2006/metadata/properties" xmlns:ns2="9c571b2f-e523-4ab2-ba2e-09e151a03ef4" targetNamespace="http://schemas.microsoft.com/office/2006/metadata/properties" ma:root="true" ma:fieldsID="5743215698e482c592dc559d6b32501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40675037</IDBDocs_x0020_Number>
    <Document_x0020_Author xmlns="9c571b2f-e523-4ab2-ba2e-09e151a03ef4">Thompson, Jennelle</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DR-L1077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F55692C5-19DB-4B0E-AB45-DF9E53968F9C}"/>
</file>

<file path=customXml/itemProps2.xml><?xml version="1.0" encoding="utf-8"?>
<ds:datastoreItem xmlns:ds="http://schemas.openxmlformats.org/officeDocument/2006/customXml" ds:itemID="{666CE7DA-B68A-402E-98C7-E212B6B1580D}"/>
</file>

<file path=customXml/itemProps3.xml><?xml version="1.0" encoding="utf-8"?>
<ds:datastoreItem xmlns:ds="http://schemas.openxmlformats.org/officeDocument/2006/customXml" ds:itemID="{9A3C04A4-2F8F-4781-9D98-7EFCD89370BB}"/>
</file>

<file path=customXml/itemProps4.xml><?xml version="1.0" encoding="utf-8"?>
<ds:datastoreItem xmlns:ds="http://schemas.openxmlformats.org/officeDocument/2006/customXml" ds:itemID="{82358181-10B0-4E4E-9DBE-0D7457A3A706}"/>
</file>

<file path=customXml/itemProps5.xml><?xml version="1.0" encoding="utf-8"?>
<ds:datastoreItem xmlns:ds="http://schemas.openxmlformats.org/officeDocument/2006/customXml" ds:itemID="{6041A2C8-74C7-4A33-8B72-4A53C23182C2}"/>
</file>

<file path=customXml/itemProps6.xml><?xml version="1.0" encoding="utf-8"?>
<ds:datastoreItem xmlns:ds="http://schemas.openxmlformats.org/officeDocument/2006/customXml" ds:itemID="{8075D4B0-5BC8-48D6-80C9-2908B4C65ECA}"/>
</file>

<file path=docProps/app.xml><?xml version="1.0" encoding="utf-8"?>
<Properties xmlns="http://schemas.openxmlformats.org/officeDocument/2006/extended-properties" xmlns:vt="http://schemas.openxmlformats.org/officeDocument/2006/docPropsVTypes">
  <Template>Normal.dotm</Template>
  <TotalTime>0</TotalTime>
  <Pages>25</Pages>
  <Words>7862</Words>
  <Characters>44819</Characters>
  <Application>Microsoft Office Word</Application>
  <DocSecurity>4</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EEO1 Analisis Economico</dc:title>
  <dc:creator>carlosgar</dc:creator>
  <cp:lastModifiedBy>IADB</cp:lastModifiedBy>
  <cp:revision>2</cp:revision>
  <cp:lastPrinted>2016-06-27T02:05:00Z</cp:lastPrinted>
  <dcterms:created xsi:type="dcterms:W3CDTF">2016-10-11T19:31:00Z</dcterms:created>
  <dcterms:modified xsi:type="dcterms:W3CDTF">2016-10-11T19:31:00Z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0x01010046CF21643EE8D14686A648AA6DAD08920025EDEB33259FDD41A6F145E4D39D12A8</vt:lpwstr>
  </property>
  <property fmtid="{D5CDD505-2E9C-101B-9397-08002B2CF9AE}" pid="5" name="TaxKeywordTaxHTField">
    <vt:lpwstr/>
  </property>
  <property fmtid="{D5CDD505-2E9C-101B-9397-08002B2CF9AE}" pid="6" name="Series Operations IDB">
    <vt:lpwstr>5;#Loan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6;#Project Preparation, Planning and Design|29ca0c72-1fc4-435f-a09c-28585cb5eac9</vt:lpwstr>
  </property>
</Properties>
</file>