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customXml/itemProps1.xml" ContentType="application/vnd.openxmlformats-officedocument.customXmlProperties+xml"/>
  <Override PartName="/word/styles.xml" ContentType="application/vnd.openxmlformats-officedocument.wordprocessingml.styl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customXml/itemProps10.xml" ContentType="application/vnd.openxmlformats-officedocument.customXmlProperties+xml"/>
  <Override PartName="/customXml/itemProps9.xml" ContentType="application/vnd.openxmlformats-officedocument.customXmlProperties+xml"/>
  <Override PartName="/customXml/itemProps8.xml" ContentType="application/vnd.openxmlformats-officedocument.customXmlProperties+xml"/>
  <Override PartName="/word/webSettings.xml" ContentType="application/vnd.openxmlformats-officedocument.wordprocessingml.webSettings+xml"/>
  <Override PartName="/customXml/itemProps11.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797CC" w14:textId="58AAEC8C" w:rsidR="00616D5D" w:rsidRPr="007534CC" w:rsidRDefault="000E7B63" w:rsidP="000126F5">
      <w:pPr>
        <w:keepNext/>
        <w:widowControl w:val="0"/>
        <w:suppressAutoHyphens/>
        <w:jc w:val="center"/>
        <w:rPr>
          <w:rFonts w:ascii="Arial" w:hAnsi="Arial" w:cs="Arial"/>
          <w:b/>
          <w:bCs/>
          <w:smallCaps/>
          <w:sz w:val="18"/>
          <w:szCs w:val="18"/>
          <w:lang w:val="es-ES"/>
        </w:rPr>
      </w:pPr>
      <w:r w:rsidRPr="007534CC">
        <w:rPr>
          <w:rFonts w:ascii="Arial" w:hAnsi="Arial" w:cs="Arial"/>
          <w:b/>
          <w:smallCaps/>
          <w:sz w:val="18"/>
          <w:szCs w:val="18"/>
          <w:lang w:val="es-ES"/>
        </w:rPr>
        <w:tab/>
      </w:r>
      <w:r w:rsidR="00E21A34" w:rsidRPr="007534CC">
        <w:rPr>
          <w:rFonts w:ascii="Arial" w:hAnsi="Arial" w:cs="Arial"/>
          <w:b/>
          <w:bCs/>
          <w:smallCaps/>
          <w:sz w:val="18"/>
          <w:szCs w:val="18"/>
          <w:lang w:val="es-ES"/>
        </w:rPr>
        <w:t>Matriz de</w:t>
      </w:r>
      <w:r w:rsidR="00AF3F62" w:rsidRPr="007534CC">
        <w:rPr>
          <w:rFonts w:ascii="Arial" w:hAnsi="Arial" w:cs="Arial"/>
          <w:b/>
          <w:bCs/>
          <w:smallCaps/>
          <w:sz w:val="18"/>
          <w:szCs w:val="18"/>
          <w:lang w:val="es-ES"/>
        </w:rPr>
        <w:t xml:space="preserve"> Progresos</w:t>
      </w:r>
      <w:r w:rsidR="00912CFE" w:rsidRPr="007534CC">
        <w:rPr>
          <w:rFonts w:ascii="Arial" w:hAnsi="Arial" w:cs="Arial"/>
          <w:b/>
          <w:bCs/>
          <w:smallCaps/>
          <w:sz w:val="18"/>
          <w:szCs w:val="18"/>
          <w:lang w:val="es-ES"/>
        </w:rPr>
        <w:t xml:space="preserve"> Alcanzados</w:t>
      </w:r>
      <w:r w:rsidR="00AF3F62" w:rsidRPr="007534CC">
        <w:rPr>
          <w:rFonts w:ascii="Arial" w:hAnsi="Arial" w:cs="Arial"/>
          <w:b/>
          <w:bCs/>
          <w:smallCaps/>
          <w:sz w:val="18"/>
          <w:szCs w:val="18"/>
          <w:lang w:val="es-ES"/>
        </w:rPr>
        <w:t xml:space="preserve"> desde la Aprobación del PN-L1110</w:t>
      </w:r>
    </w:p>
    <w:p w14:paraId="00440975" w14:textId="77777777" w:rsidR="001716BA" w:rsidRPr="007534CC" w:rsidRDefault="001716BA" w:rsidP="000126F5">
      <w:pPr>
        <w:keepNext/>
        <w:widowControl w:val="0"/>
        <w:suppressAutoHyphens/>
        <w:jc w:val="both"/>
        <w:rPr>
          <w:rFonts w:ascii="Arial" w:hAnsi="Arial" w:cs="Arial"/>
          <w:b/>
          <w:smallCaps/>
          <w:sz w:val="18"/>
          <w:szCs w:val="18"/>
          <w:lang w:val="es-ES"/>
        </w:rPr>
      </w:pPr>
    </w:p>
    <w:p w14:paraId="2FE0DA92" w14:textId="10D288A0" w:rsidR="001716BA" w:rsidRPr="007534CC" w:rsidRDefault="00912CFE" w:rsidP="001716BA">
      <w:pPr>
        <w:pStyle w:val="Textonotapie"/>
        <w:widowControl w:val="0"/>
        <w:ind w:right="200"/>
        <w:jc w:val="both"/>
        <w:rPr>
          <w:rFonts w:cs="Arial"/>
          <w:sz w:val="18"/>
          <w:szCs w:val="18"/>
          <w:lang w:val="es-ES"/>
        </w:rPr>
      </w:pPr>
      <w:r w:rsidRPr="007534CC">
        <w:rPr>
          <w:rFonts w:cs="Arial"/>
          <w:sz w:val="18"/>
          <w:szCs w:val="18"/>
          <w:lang w:val="es-ES"/>
        </w:rPr>
        <w:t xml:space="preserve">Los Cuadros abajo retratan los progresos alcanzados en cada grupo de reformas del PBL, de acuerdo con los problemas planteados. </w:t>
      </w:r>
    </w:p>
    <w:p w14:paraId="2F581510" w14:textId="77777777" w:rsidR="00DC15BD" w:rsidRPr="007534CC" w:rsidRDefault="00DC15BD" w:rsidP="000126F5">
      <w:pPr>
        <w:keepNext/>
        <w:widowControl w:val="0"/>
        <w:suppressAutoHyphens/>
        <w:jc w:val="both"/>
        <w:rPr>
          <w:rFonts w:ascii="Arial" w:hAnsi="Arial" w:cs="Arial"/>
          <w:sz w:val="18"/>
          <w:szCs w:val="18"/>
          <w:lang w:val="es-ES"/>
        </w:rPr>
      </w:pPr>
    </w:p>
    <w:p w14:paraId="58395F47" w14:textId="77777777" w:rsidR="00912CFE" w:rsidRPr="007534CC" w:rsidRDefault="00912CFE" w:rsidP="00912CFE">
      <w:pPr>
        <w:pStyle w:val="Paragraph"/>
        <w:numPr>
          <w:ilvl w:val="0"/>
          <w:numId w:val="0"/>
        </w:numPr>
        <w:ind w:left="720"/>
        <w:rPr>
          <w:rFonts w:ascii="Arial" w:hAnsi="Arial" w:cs="Arial"/>
          <w:b/>
          <w:sz w:val="18"/>
          <w:szCs w:val="18"/>
        </w:rPr>
      </w:pPr>
      <w:r w:rsidRPr="007534CC">
        <w:rPr>
          <w:rFonts w:ascii="Arial" w:hAnsi="Arial" w:cs="Arial"/>
          <w:b/>
          <w:sz w:val="18"/>
          <w:szCs w:val="18"/>
        </w:rPr>
        <w:t>Cuadro 1: Progresos alcanzados en el marco normativo de logística (2014-2015)</w:t>
      </w:r>
    </w:p>
    <w:tbl>
      <w:tblPr>
        <w:tblStyle w:val="Tablaconcuadrcula"/>
        <w:tblW w:w="12438" w:type="dxa"/>
        <w:tblInd w:w="18" w:type="dxa"/>
        <w:tblLook w:val="04A0" w:firstRow="1" w:lastRow="0" w:firstColumn="1" w:lastColumn="0" w:noHBand="0" w:noVBand="1"/>
      </w:tblPr>
      <w:tblGrid>
        <w:gridCol w:w="2745"/>
        <w:gridCol w:w="4718"/>
        <w:gridCol w:w="4975"/>
      </w:tblGrid>
      <w:tr w:rsidR="00912CFE" w:rsidRPr="007534CC" w14:paraId="5BCDEE1D" w14:textId="77777777" w:rsidTr="00FB3654">
        <w:trPr>
          <w:tblHeader/>
        </w:trPr>
        <w:tc>
          <w:tcPr>
            <w:tcW w:w="2745" w:type="dxa"/>
            <w:shd w:val="clear" w:color="auto" w:fill="D9D9D9" w:themeFill="background1" w:themeFillShade="D9"/>
            <w:vAlign w:val="center"/>
          </w:tcPr>
          <w:p w14:paraId="2C091EC1" w14:textId="77777777" w:rsidR="00912CFE" w:rsidRPr="007534CC" w:rsidRDefault="00912CFE" w:rsidP="00D52F6A">
            <w:pPr>
              <w:pStyle w:val="Paragraph"/>
              <w:numPr>
                <w:ilvl w:val="0"/>
                <w:numId w:val="0"/>
              </w:numPr>
              <w:spacing w:before="0" w:after="0"/>
              <w:jc w:val="center"/>
              <w:rPr>
                <w:rFonts w:ascii="Arial" w:hAnsi="Arial" w:cs="Arial"/>
                <w:b/>
                <w:sz w:val="18"/>
                <w:szCs w:val="18"/>
              </w:rPr>
            </w:pPr>
            <w:bookmarkStart w:id="0" w:name="_GoBack" w:colFirst="0" w:colLast="2"/>
            <w:r w:rsidRPr="007534CC">
              <w:rPr>
                <w:rFonts w:ascii="Arial" w:hAnsi="Arial" w:cs="Arial"/>
                <w:b/>
                <w:sz w:val="18"/>
                <w:szCs w:val="18"/>
              </w:rPr>
              <w:t>Problemas específicos y sus causas</w:t>
            </w:r>
          </w:p>
        </w:tc>
        <w:tc>
          <w:tcPr>
            <w:tcW w:w="4718" w:type="dxa"/>
            <w:shd w:val="clear" w:color="auto" w:fill="D9D9D9" w:themeFill="background1" w:themeFillShade="D9"/>
            <w:vAlign w:val="center"/>
          </w:tcPr>
          <w:p w14:paraId="73DFF5F1" w14:textId="5026A2E9" w:rsidR="00912CFE" w:rsidRPr="007534CC" w:rsidRDefault="00912CFE" w:rsidP="00FB3654">
            <w:pPr>
              <w:pStyle w:val="Paragraph"/>
              <w:numPr>
                <w:ilvl w:val="0"/>
                <w:numId w:val="0"/>
              </w:numPr>
              <w:spacing w:before="0" w:after="0"/>
              <w:jc w:val="center"/>
              <w:rPr>
                <w:rFonts w:ascii="Arial" w:hAnsi="Arial" w:cs="Arial"/>
                <w:b/>
                <w:sz w:val="18"/>
                <w:szCs w:val="18"/>
                <w:lang w:val="es-ES_tradnl"/>
              </w:rPr>
            </w:pPr>
            <w:r w:rsidRPr="007534CC">
              <w:rPr>
                <w:rFonts w:ascii="Arial" w:hAnsi="Arial" w:cs="Arial"/>
                <w:b/>
                <w:sz w:val="18"/>
                <w:szCs w:val="18"/>
              </w:rPr>
              <w:t>Reformas de Pol</w:t>
            </w:r>
            <w:proofErr w:type="spellStart"/>
            <w:r w:rsidRPr="007534CC">
              <w:rPr>
                <w:rFonts w:ascii="Arial" w:hAnsi="Arial" w:cs="Arial"/>
                <w:b/>
                <w:sz w:val="18"/>
                <w:szCs w:val="18"/>
                <w:lang w:val="es-ES_tradnl"/>
              </w:rPr>
              <w:t>ítica</w:t>
            </w:r>
            <w:proofErr w:type="spellEnd"/>
            <w:r w:rsidRPr="007534CC">
              <w:rPr>
                <w:rFonts w:ascii="Arial" w:hAnsi="Arial" w:cs="Arial"/>
                <w:b/>
                <w:sz w:val="18"/>
                <w:szCs w:val="18"/>
                <w:lang w:val="es-ES_tradnl"/>
              </w:rPr>
              <w:t xml:space="preserve"> para atacar el Problema</w:t>
            </w:r>
          </w:p>
        </w:tc>
        <w:tc>
          <w:tcPr>
            <w:tcW w:w="4975" w:type="dxa"/>
            <w:shd w:val="clear" w:color="auto" w:fill="D9D9D9" w:themeFill="background1" w:themeFillShade="D9"/>
            <w:vAlign w:val="center"/>
          </w:tcPr>
          <w:p w14:paraId="74EDA488" w14:textId="3254A237" w:rsidR="00912CFE" w:rsidRPr="007534CC" w:rsidRDefault="00912CFE" w:rsidP="00D52F6A">
            <w:pPr>
              <w:pStyle w:val="Paragraph"/>
              <w:numPr>
                <w:ilvl w:val="0"/>
                <w:numId w:val="0"/>
              </w:numPr>
              <w:spacing w:before="0" w:after="0"/>
              <w:jc w:val="center"/>
              <w:rPr>
                <w:rFonts w:ascii="Arial" w:hAnsi="Arial" w:cs="Arial"/>
                <w:b/>
                <w:sz w:val="18"/>
                <w:szCs w:val="18"/>
              </w:rPr>
            </w:pPr>
            <w:r w:rsidRPr="007534CC">
              <w:rPr>
                <w:rFonts w:ascii="Arial" w:hAnsi="Arial" w:cs="Arial"/>
                <w:b/>
                <w:sz w:val="18"/>
                <w:szCs w:val="18"/>
              </w:rPr>
              <w:t>Progresos alcanzados</w:t>
            </w:r>
          </w:p>
        </w:tc>
      </w:tr>
      <w:bookmarkEnd w:id="0"/>
      <w:tr w:rsidR="00912CFE" w:rsidRPr="00656008" w14:paraId="661D9B26" w14:textId="77777777" w:rsidTr="00912CFE">
        <w:tc>
          <w:tcPr>
            <w:tcW w:w="2745" w:type="dxa"/>
          </w:tcPr>
          <w:p w14:paraId="0634C05B" w14:textId="77777777" w:rsidR="00912CFE" w:rsidRPr="007534CC" w:rsidRDefault="00912CFE" w:rsidP="00D52F6A">
            <w:pPr>
              <w:pStyle w:val="Paragraph"/>
              <w:numPr>
                <w:ilvl w:val="0"/>
                <w:numId w:val="0"/>
              </w:numPr>
              <w:rPr>
                <w:rFonts w:ascii="Arial" w:hAnsi="Arial" w:cs="Arial"/>
                <w:sz w:val="18"/>
                <w:szCs w:val="18"/>
              </w:rPr>
            </w:pPr>
            <w:r w:rsidRPr="007534CC">
              <w:rPr>
                <w:rFonts w:ascii="Arial" w:hAnsi="Arial" w:cs="Arial"/>
                <w:b/>
                <w:sz w:val="18"/>
                <w:szCs w:val="18"/>
              </w:rPr>
              <w:t>El marco normativo actual no contempla una política pública de largo plazo para tratar bajo una visión integral, los problemas del sector de logística.</w:t>
            </w:r>
            <w:r w:rsidRPr="007534CC">
              <w:rPr>
                <w:rFonts w:ascii="Arial" w:hAnsi="Arial" w:cs="Arial"/>
                <w:sz w:val="18"/>
                <w:szCs w:val="18"/>
              </w:rPr>
              <w:t xml:space="preserve"> La principal causa es que el país no cuenta con un instrumento normativo que oriente y defina políticas integradas para todo el sector. El único marco normativo de referencia existente, la Estrategia Marítima Nacional de 2008, está enfocada al modo marítimo. </w:t>
            </w:r>
          </w:p>
        </w:tc>
        <w:tc>
          <w:tcPr>
            <w:tcW w:w="4718" w:type="dxa"/>
          </w:tcPr>
          <w:p w14:paraId="089EC5F2" w14:textId="6F88E071" w:rsidR="00912CFE" w:rsidRPr="007534CC" w:rsidRDefault="00912CFE" w:rsidP="00D52F6A">
            <w:pPr>
              <w:suppressAutoHyphens/>
              <w:spacing w:before="60" w:after="60"/>
              <w:jc w:val="both"/>
              <w:rPr>
                <w:rFonts w:ascii="Arial" w:hAnsi="Arial" w:cs="Arial"/>
                <w:spacing w:val="-2"/>
                <w:sz w:val="18"/>
                <w:szCs w:val="18"/>
                <w:lang w:val="es-ES_tradnl"/>
              </w:rPr>
            </w:pPr>
            <w:r w:rsidRPr="007534CC">
              <w:rPr>
                <w:rFonts w:ascii="Arial" w:hAnsi="Arial" w:cs="Arial"/>
                <w:spacing w:val="-2"/>
                <w:sz w:val="18"/>
                <w:szCs w:val="18"/>
                <w:lang w:val="es-ES_tradnl"/>
              </w:rPr>
              <w:t xml:space="preserve">Aprobación por el Gabinete Logístico (GL) y envío al Consejo de Gabinete del </w:t>
            </w:r>
            <w:r w:rsidRPr="007534CC">
              <w:rPr>
                <w:rFonts w:ascii="Arial" w:hAnsi="Arial" w:cs="Arial"/>
                <w:b/>
                <w:spacing w:val="-2"/>
                <w:sz w:val="18"/>
                <w:szCs w:val="18"/>
                <w:lang w:val="es-ES_tradnl"/>
              </w:rPr>
              <w:t xml:space="preserve">PMLOG, </w:t>
            </w:r>
            <w:del w:id="1" w:author="Dianela Zachrisson" w:date="2018-01-19T06:32:00Z">
              <w:r w:rsidRPr="007534CC" w:rsidDel="00420E8E">
                <w:rPr>
                  <w:rFonts w:ascii="Arial" w:hAnsi="Arial" w:cs="Arial"/>
                  <w:b/>
                  <w:spacing w:val="-2"/>
                  <w:sz w:val="18"/>
                  <w:szCs w:val="18"/>
                  <w:lang w:val="es-ES_tradnl"/>
                </w:rPr>
                <w:delText>incluyendo  objetivos</w:delText>
              </w:r>
            </w:del>
            <w:ins w:id="2" w:author="Dianela Zachrisson" w:date="2018-01-19T06:32:00Z">
              <w:r w:rsidR="00420E8E" w:rsidRPr="007534CC">
                <w:rPr>
                  <w:rFonts w:ascii="Arial" w:hAnsi="Arial" w:cs="Arial"/>
                  <w:b/>
                  <w:spacing w:val="-2"/>
                  <w:sz w:val="18"/>
                  <w:szCs w:val="18"/>
                  <w:lang w:val="es-ES_tradnl"/>
                </w:rPr>
                <w:t>incluyendo objetivos</w:t>
              </w:r>
            </w:ins>
            <w:r w:rsidRPr="007534CC">
              <w:rPr>
                <w:rFonts w:ascii="Arial" w:hAnsi="Arial" w:cs="Arial"/>
                <w:b/>
                <w:spacing w:val="-2"/>
                <w:sz w:val="18"/>
                <w:szCs w:val="18"/>
                <w:lang w:val="es-ES_tradnl"/>
              </w:rPr>
              <w:t>, programas y proyectos</w:t>
            </w:r>
            <w:r w:rsidRPr="007534CC">
              <w:rPr>
                <w:rFonts w:ascii="Arial" w:hAnsi="Arial" w:cs="Arial"/>
                <w:spacing w:val="-2"/>
                <w:sz w:val="18"/>
                <w:szCs w:val="18"/>
                <w:lang w:val="es-ES_tradnl"/>
              </w:rPr>
              <w:t>.</w:t>
            </w:r>
          </w:p>
          <w:p w14:paraId="4E1C9919" w14:textId="77777777" w:rsidR="00912CFE" w:rsidRPr="007534CC" w:rsidRDefault="00912CFE" w:rsidP="00D52F6A">
            <w:pPr>
              <w:suppressAutoHyphens/>
              <w:spacing w:before="60" w:after="60"/>
              <w:jc w:val="both"/>
              <w:rPr>
                <w:rFonts w:ascii="Arial" w:hAnsi="Arial" w:cs="Arial"/>
                <w:spacing w:val="-2"/>
                <w:sz w:val="18"/>
                <w:szCs w:val="18"/>
                <w:lang w:val="es-ES_tradnl"/>
              </w:rPr>
            </w:pPr>
          </w:p>
          <w:p w14:paraId="451B7FA0" w14:textId="65EDF65C" w:rsidR="00912CFE" w:rsidRDefault="00912CFE" w:rsidP="00D52F6A">
            <w:pPr>
              <w:suppressAutoHyphens/>
              <w:spacing w:before="60" w:after="60"/>
              <w:jc w:val="both"/>
              <w:rPr>
                <w:ins w:id="3" w:author="Dianela Zachrisson" w:date="2018-01-19T06:32:00Z"/>
                <w:rFonts w:ascii="Arial" w:hAnsi="Arial" w:cs="Arial"/>
                <w:b/>
                <w:spacing w:val="-2"/>
                <w:sz w:val="18"/>
                <w:szCs w:val="18"/>
                <w:lang w:val="es-ES_tradnl"/>
              </w:rPr>
            </w:pPr>
            <w:r w:rsidRPr="007534CC">
              <w:rPr>
                <w:rFonts w:ascii="Arial" w:hAnsi="Arial" w:cs="Arial"/>
                <w:spacing w:val="-2"/>
                <w:sz w:val="18"/>
                <w:szCs w:val="18"/>
                <w:lang w:val="es-ES_tradnl"/>
              </w:rPr>
              <w:t xml:space="preserve">Aprobación por el GL y envío al Consejo de Gabinete de la </w:t>
            </w:r>
            <w:r w:rsidRPr="007534CC">
              <w:rPr>
                <w:rFonts w:ascii="Arial" w:hAnsi="Arial" w:cs="Arial"/>
                <w:b/>
                <w:spacing w:val="-2"/>
                <w:sz w:val="18"/>
                <w:szCs w:val="18"/>
                <w:lang w:val="es-ES_tradnl"/>
              </w:rPr>
              <w:t>ELN, incluyendo la visión del sector, estrategia de abordaje y sistema de monitoreo.</w:t>
            </w:r>
            <w:ins w:id="4" w:author="Dianela Zachrisson" w:date="2018-01-19T06:32:00Z">
              <w:r w:rsidR="00420E8E">
                <w:rPr>
                  <w:rFonts w:ascii="Arial" w:hAnsi="Arial" w:cs="Arial"/>
                  <w:b/>
                  <w:spacing w:val="-2"/>
                  <w:sz w:val="18"/>
                  <w:szCs w:val="18"/>
                  <w:lang w:val="es-ES_tradnl"/>
                </w:rPr>
                <w:t xml:space="preserve"> </w:t>
              </w:r>
            </w:ins>
          </w:p>
          <w:p w14:paraId="6E9120D0" w14:textId="77777777" w:rsidR="00420E8E" w:rsidRPr="007534CC" w:rsidRDefault="00420E8E" w:rsidP="00D52F6A">
            <w:pPr>
              <w:suppressAutoHyphens/>
              <w:spacing w:before="60" w:after="60"/>
              <w:jc w:val="both"/>
              <w:rPr>
                <w:rFonts w:ascii="Arial" w:hAnsi="Arial" w:cs="Arial"/>
                <w:b/>
                <w:spacing w:val="-2"/>
                <w:sz w:val="18"/>
                <w:szCs w:val="18"/>
                <w:lang w:val="es-ES_tradnl"/>
              </w:rPr>
            </w:pPr>
          </w:p>
          <w:p w14:paraId="25E2B6C4" w14:textId="77777777" w:rsidR="00912CFE" w:rsidRPr="007534CC" w:rsidRDefault="00912CFE" w:rsidP="00D52F6A">
            <w:pPr>
              <w:suppressAutoHyphens/>
              <w:spacing w:before="60" w:after="60"/>
              <w:jc w:val="both"/>
              <w:rPr>
                <w:rFonts w:ascii="Arial" w:hAnsi="Arial" w:cs="Arial"/>
                <w:b/>
                <w:spacing w:val="-2"/>
                <w:sz w:val="18"/>
                <w:szCs w:val="18"/>
                <w:lang w:val="es-ES_tradnl"/>
              </w:rPr>
            </w:pPr>
          </w:p>
          <w:p w14:paraId="6072AD0A" w14:textId="51B7F29A" w:rsidR="00912CFE" w:rsidRPr="007534CC" w:rsidRDefault="00912CFE" w:rsidP="00D52F6A">
            <w:pPr>
              <w:suppressAutoHyphens/>
              <w:spacing w:before="60" w:after="60"/>
              <w:jc w:val="both"/>
              <w:rPr>
                <w:rFonts w:ascii="Arial" w:hAnsi="Arial" w:cs="Arial"/>
                <w:sz w:val="18"/>
                <w:szCs w:val="18"/>
                <w:lang w:val="es-ES_tradnl"/>
              </w:rPr>
            </w:pPr>
          </w:p>
        </w:tc>
        <w:tc>
          <w:tcPr>
            <w:tcW w:w="4975" w:type="dxa"/>
          </w:tcPr>
          <w:p w14:paraId="30C4132A" w14:textId="5054F686" w:rsidR="00912CFE" w:rsidRPr="007534CC" w:rsidRDefault="00912CFE" w:rsidP="00D52F6A">
            <w:pPr>
              <w:suppressAutoHyphens/>
              <w:spacing w:before="60" w:after="60"/>
              <w:jc w:val="both"/>
              <w:rPr>
                <w:rFonts w:ascii="Arial" w:hAnsi="Arial" w:cs="Arial"/>
                <w:sz w:val="18"/>
                <w:szCs w:val="18"/>
                <w:lang w:val="es-ES_tradnl"/>
              </w:rPr>
            </w:pPr>
            <w:r w:rsidRPr="007534CC">
              <w:rPr>
                <w:rFonts w:ascii="Arial" w:hAnsi="Arial" w:cs="Arial"/>
                <w:sz w:val="18"/>
                <w:szCs w:val="18"/>
                <w:lang w:val="es-ES_tradnl"/>
              </w:rPr>
              <w:t xml:space="preserve">El </w:t>
            </w:r>
            <w:del w:id="5" w:author="Dianela Zachrisson" w:date="2018-01-19T06:33:00Z">
              <w:r w:rsidRPr="007534CC" w:rsidDel="00420E8E">
                <w:rPr>
                  <w:rFonts w:ascii="Arial" w:hAnsi="Arial" w:cs="Arial"/>
                  <w:sz w:val="18"/>
                  <w:szCs w:val="18"/>
                  <w:lang w:val="es-ES_tradnl"/>
                </w:rPr>
                <w:delText xml:space="preserve">GdP </w:delText>
              </w:r>
            </w:del>
            <w:ins w:id="6" w:author="Dianela Zachrisson" w:date="2018-01-19T06:33:00Z">
              <w:r w:rsidR="00420E8E" w:rsidRPr="007534CC">
                <w:rPr>
                  <w:rFonts w:ascii="Arial" w:hAnsi="Arial" w:cs="Arial"/>
                  <w:sz w:val="18"/>
                  <w:szCs w:val="18"/>
                  <w:lang w:val="es-ES_tradnl"/>
                </w:rPr>
                <w:t>G</w:t>
              </w:r>
              <w:r w:rsidR="00420E8E">
                <w:rPr>
                  <w:rFonts w:ascii="Arial" w:hAnsi="Arial" w:cs="Arial"/>
                  <w:sz w:val="18"/>
                  <w:szCs w:val="18"/>
                  <w:lang w:val="es-ES_tradnl"/>
                </w:rPr>
                <w:t>D</w:t>
              </w:r>
              <w:r w:rsidR="00420E8E" w:rsidRPr="007534CC">
                <w:rPr>
                  <w:rFonts w:ascii="Arial" w:hAnsi="Arial" w:cs="Arial"/>
                  <w:sz w:val="18"/>
                  <w:szCs w:val="18"/>
                  <w:lang w:val="es-ES_tradnl"/>
                </w:rPr>
                <w:t xml:space="preserve">P </w:t>
              </w:r>
            </w:ins>
            <w:r w:rsidRPr="007534CC">
              <w:rPr>
                <w:rFonts w:ascii="Arial" w:hAnsi="Arial" w:cs="Arial"/>
                <w:sz w:val="18"/>
                <w:szCs w:val="18"/>
                <w:lang w:val="es-ES_tradnl"/>
              </w:rPr>
              <w:t>panameño llevó a cabo reformas normativas que posicionan la logística como uno de los sectores prioritarios del país y que definen las principales directrices a largo plazo para el sector:</w:t>
            </w:r>
          </w:p>
          <w:p w14:paraId="6D1FFD42" w14:textId="77777777" w:rsidR="00912CFE" w:rsidRPr="007534CC" w:rsidRDefault="00912CFE" w:rsidP="00D52F6A">
            <w:pPr>
              <w:suppressAutoHyphens/>
              <w:spacing w:before="60" w:after="60"/>
              <w:jc w:val="both"/>
              <w:rPr>
                <w:rFonts w:ascii="Arial" w:hAnsi="Arial" w:cs="Arial"/>
                <w:sz w:val="18"/>
                <w:szCs w:val="18"/>
                <w:lang w:val="es-ES_tradnl"/>
              </w:rPr>
            </w:pPr>
            <w:r w:rsidRPr="007534CC">
              <w:rPr>
                <w:rFonts w:ascii="Arial" w:hAnsi="Arial" w:cs="Arial"/>
                <w:sz w:val="18"/>
                <w:szCs w:val="18"/>
                <w:lang w:val="es-ES_tradnl"/>
              </w:rPr>
              <w:t>1. El Plan Estratégico de Gobierno (PEG) 2015-2019 reconoció la logística como uno de los ejes principales de desarrollo económico, y estableció la elaboración de un Plan Maestro de Logística (PMLOG), de una Estrategia Logística Nacional (ELN) y de una Ley Nacional de Logística.</w:t>
            </w:r>
          </w:p>
          <w:p w14:paraId="7F9B8040" w14:textId="23851E68" w:rsidR="00936D7F" w:rsidRDefault="00912CFE" w:rsidP="00D52F6A">
            <w:pPr>
              <w:suppressAutoHyphens/>
              <w:spacing w:before="60" w:after="60"/>
              <w:jc w:val="both"/>
              <w:rPr>
                <w:ins w:id="7" w:author="Dianela Zachrisson" w:date="2018-01-19T06:49:00Z"/>
                <w:rFonts w:ascii="Arial" w:hAnsi="Arial" w:cs="Arial"/>
                <w:sz w:val="18"/>
                <w:szCs w:val="18"/>
                <w:lang w:val="es-ES_tradnl"/>
              </w:rPr>
            </w:pPr>
            <w:r w:rsidRPr="007534CC">
              <w:rPr>
                <w:rFonts w:ascii="Arial" w:hAnsi="Arial" w:cs="Arial"/>
                <w:sz w:val="18"/>
                <w:szCs w:val="18"/>
                <w:lang w:val="es-ES_tradnl"/>
              </w:rPr>
              <w:t xml:space="preserve">2. Con el apoyo del sector privado, académico y organizaciones internacionales, el gobierno de Panamá elaboró el Plan Nacional de Logística (PNLOG). </w:t>
            </w:r>
          </w:p>
          <w:p w14:paraId="44EC3148" w14:textId="7EB7F61D" w:rsidR="00691167" w:rsidRPr="004163B4" w:rsidRDefault="00691167" w:rsidP="00D52F6A">
            <w:pPr>
              <w:suppressAutoHyphens/>
              <w:spacing w:before="60" w:after="60"/>
              <w:jc w:val="both"/>
              <w:rPr>
                <w:rFonts w:ascii="Arial" w:hAnsi="Arial" w:cs="Arial"/>
                <w:color w:val="FF0000"/>
                <w:sz w:val="18"/>
                <w:szCs w:val="18"/>
                <w:lang w:val="es-ES_tradnl"/>
                <w:rPrChange w:id="8" w:author="Dianela Zachrisson" w:date="2018-01-19T06:57:00Z">
                  <w:rPr>
                    <w:rFonts w:ascii="Arial" w:hAnsi="Arial" w:cs="Arial"/>
                    <w:sz w:val="18"/>
                    <w:szCs w:val="18"/>
                    <w:lang w:val="es-ES_tradnl"/>
                  </w:rPr>
                </w:rPrChange>
              </w:rPr>
            </w:pPr>
            <w:ins w:id="9" w:author="Dianela Zachrisson" w:date="2018-01-19T06:49:00Z">
              <w:r w:rsidRPr="004163B4">
                <w:rPr>
                  <w:rFonts w:ascii="Arial" w:hAnsi="Arial" w:cs="Arial"/>
                  <w:color w:val="FF0000"/>
                  <w:sz w:val="18"/>
                  <w:szCs w:val="18"/>
                  <w:lang w:val="es-ES_tradnl"/>
                  <w:rPrChange w:id="10" w:author="Dianela Zachrisson" w:date="2018-01-19T06:57:00Z">
                    <w:rPr>
                      <w:rFonts w:ascii="Arial" w:hAnsi="Arial" w:cs="Arial"/>
                      <w:sz w:val="18"/>
                      <w:szCs w:val="18"/>
                      <w:lang w:val="es-ES_tradnl"/>
                    </w:rPr>
                  </w:rPrChange>
                </w:rPr>
                <w:t>3.</w:t>
              </w:r>
            </w:ins>
            <w:ins w:id="11" w:author="Dianela Zachrisson" w:date="2018-01-19T06:54:00Z">
              <w:r w:rsidR="004163B4" w:rsidRPr="004163B4">
                <w:rPr>
                  <w:rFonts w:ascii="Arial" w:hAnsi="Arial" w:cs="Arial"/>
                  <w:color w:val="FF0000"/>
                  <w:sz w:val="18"/>
                  <w:szCs w:val="18"/>
                  <w:lang w:val="es-ES_tradnl"/>
                </w:rPr>
                <w:t xml:space="preserve">En </w:t>
              </w:r>
            </w:ins>
            <w:ins w:id="12" w:author="Dianela Zachrisson" w:date="2018-01-19T06:55:00Z">
              <w:r w:rsidR="004163B4" w:rsidRPr="004163B4">
                <w:rPr>
                  <w:rFonts w:ascii="Arial" w:hAnsi="Arial" w:cs="Arial"/>
                  <w:color w:val="FF0000"/>
                  <w:sz w:val="18"/>
                  <w:szCs w:val="18"/>
                  <w:lang w:val="es-ES_tradnl"/>
                </w:rPr>
                <w:t xml:space="preserve">2016 el Gobierno de </w:t>
              </w:r>
            </w:ins>
            <w:ins w:id="13" w:author="Dianela Zachrisson" w:date="2018-01-19T06:56:00Z">
              <w:r w:rsidR="004163B4" w:rsidRPr="004163B4">
                <w:rPr>
                  <w:rFonts w:ascii="Arial" w:hAnsi="Arial" w:cs="Arial"/>
                  <w:color w:val="FF0000"/>
                  <w:sz w:val="18"/>
                  <w:szCs w:val="18"/>
                  <w:lang w:val="es-ES_tradnl"/>
                </w:rPr>
                <w:t>Panamá aprueba</w:t>
              </w:r>
            </w:ins>
            <w:ins w:id="14" w:author="Dianela Zachrisson" w:date="2018-01-19T06:55:00Z">
              <w:r w:rsidR="004163B4" w:rsidRPr="004163B4">
                <w:rPr>
                  <w:sz w:val="18"/>
                  <w:szCs w:val="18"/>
                  <w:lang w:val="es-ES_tradnl"/>
                </w:rPr>
                <w:t xml:space="preserve"> </w:t>
              </w:r>
              <w:r w:rsidR="004163B4" w:rsidRPr="004163B4">
                <w:rPr>
                  <w:rFonts w:ascii="Arial" w:hAnsi="Arial" w:cs="Arial"/>
                  <w:color w:val="FF0000"/>
                  <w:sz w:val="18"/>
                  <w:szCs w:val="18"/>
                  <w:lang w:val="es-ES_tradnl"/>
                  <w:rPrChange w:id="15" w:author="Dianela Zachrisson" w:date="2018-01-19T06:57:00Z">
                    <w:rPr>
                      <w:sz w:val="18"/>
                      <w:szCs w:val="18"/>
                      <w:lang w:val="es-ES_tradnl"/>
                    </w:rPr>
                  </w:rPrChange>
                </w:rPr>
                <w:t>y remite una revisión del P</w:t>
              </w:r>
            </w:ins>
            <w:ins w:id="16" w:author="Dianela Zachrisson" w:date="2018-01-19T06:56:00Z">
              <w:r w:rsidR="004163B4" w:rsidRPr="004163B4">
                <w:rPr>
                  <w:rFonts w:ascii="Arial" w:hAnsi="Arial" w:cs="Arial"/>
                  <w:color w:val="FF0000"/>
                  <w:sz w:val="18"/>
                  <w:szCs w:val="18"/>
                  <w:lang w:val="es-ES_tradnl"/>
                </w:rPr>
                <w:t>N</w:t>
              </w:r>
            </w:ins>
            <w:ins w:id="17" w:author="Dianela Zachrisson" w:date="2018-01-19T06:55:00Z">
              <w:r w:rsidR="004163B4" w:rsidRPr="004163B4">
                <w:rPr>
                  <w:rFonts w:ascii="Arial" w:hAnsi="Arial" w:cs="Arial"/>
                  <w:color w:val="FF0000"/>
                  <w:sz w:val="18"/>
                  <w:szCs w:val="18"/>
                  <w:lang w:val="es-ES_tradnl"/>
                  <w:rPrChange w:id="18" w:author="Dianela Zachrisson" w:date="2018-01-19T06:57:00Z">
                    <w:rPr>
                      <w:sz w:val="18"/>
                      <w:szCs w:val="18"/>
                      <w:lang w:val="es-ES_tradnl"/>
                    </w:rPr>
                  </w:rPrChange>
                </w:rPr>
                <w:t>LOG, el cual incluye objetivos, programas y proyectos</w:t>
              </w:r>
            </w:ins>
            <w:ins w:id="19" w:author="Dianela Zachrisson" w:date="2018-01-19T06:56:00Z">
              <w:r w:rsidR="004163B4" w:rsidRPr="004163B4">
                <w:rPr>
                  <w:rFonts w:ascii="Arial" w:hAnsi="Arial" w:cs="Arial"/>
                  <w:color w:val="FF0000"/>
                  <w:sz w:val="18"/>
                  <w:szCs w:val="18"/>
                  <w:lang w:val="es-ES_tradnl"/>
                </w:rPr>
                <w:t xml:space="preserve"> y </w:t>
              </w:r>
              <w:r w:rsidR="004163B4" w:rsidRPr="004163B4">
                <w:rPr>
                  <w:rFonts w:ascii="Arial" w:hAnsi="Arial" w:cs="Arial"/>
                  <w:color w:val="FF0000"/>
                  <w:sz w:val="18"/>
                  <w:szCs w:val="18"/>
                  <w:lang w:val="es-ES_tradnl"/>
                  <w:rPrChange w:id="20" w:author="Dianela Zachrisson" w:date="2018-01-19T06:57:00Z">
                    <w:rPr>
                      <w:sz w:val="18"/>
                      <w:szCs w:val="18"/>
                      <w:lang w:val="es-ES_tradnl"/>
                    </w:rPr>
                  </w:rPrChange>
                </w:rPr>
                <w:t xml:space="preserve">aprobando </w:t>
              </w:r>
            </w:ins>
            <w:ins w:id="21" w:author="Dianela Zachrisson" w:date="2018-01-19T06:57:00Z">
              <w:r w:rsidR="004163B4" w:rsidRPr="004163B4">
                <w:rPr>
                  <w:rFonts w:ascii="Arial" w:hAnsi="Arial" w:cs="Arial"/>
                  <w:color w:val="FF0000"/>
                  <w:sz w:val="18"/>
                  <w:szCs w:val="18"/>
                  <w:lang w:val="es-ES_tradnl"/>
                </w:rPr>
                <w:t>una</w:t>
              </w:r>
            </w:ins>
            <w:ins w:id="22" w:author="Dianela Zachrisson" w:date="2018-01-19T06:56:00Z">
              <w:r w:rsidR="004163B4" w:rsidRPr="004163B4">
                <w:rPr>
                  <w:rFonts w:ascii="Arial" w:hAnsi="Arial" w:cs="Arial"/>
                  <w:color w:val="FF0000"/>
                  <w:sz w:val="18"/>
                  <w:szCs w:val="18"/>
                  <w:lang w:val="es-ES_tradnl"/>
                  <w:rPrChange w:id="23" w:author="Dianela Zachrisson" w:date="2018-01-19T06:57:00Z">
                    <w:rPr>
                      <w:sz w:val="18"/>
                      <w:szCs w:val="18"/>
                      <w:lang w:val="es-ES_tradnl"/>
                    </w:rPr>
                  </w:rPrChange>
                </w:rPr>
                <w:t xml:space="preserve"> hoja de ruta que forma parte consistente de la ELN, la cual incluye una visión del sector, una estrategia de abordaje y un sistema de monitoreo.</w:t>
              </w:r>
            </w:ins>
          </w:p>
          <w:p w14:paraId="332C849A" w14:textId="70CB91CE" w:rsidR="00912CFE" w:rsidRPr="007534CC" w:rsidRDefault="00936D7F" w:rsidP="00936D7F">
            <w:pPr>
              <w:suppressAutoHyphens/>
              <w:spacing w:before="60" w:after="60"/>
              <w:rPr>
                <w:rFonts w:ascii="Arial" w:hAnsi="Arial" w:cs="Arial"/>
                <w:sz w:val="18"/>
                <w:szCs w:val="18"/>
                <w:lang w:val="es-ES_tradnl"/>
              </w:rPr>
            </w:pPr>
            <w:del w:id="24" w:author="Dianela Zachrisson" w:date="2018-01-19T06:49:00Z">
              <w:r w:rsidRPr="007534CC" w:rsidDel="004163B4">
                <w:rPr>
                  <w:rFonts w:ascii="Arial" w:hAnsi="Arial" w:cs="Arial"/>
                  <w:sz w:val="18"/>
                  <w:szCs w:val="18"/>
                  <w:lang w:val="es-ES_tradnl"/>
                </w:rPr>
                <w:delText>3</w:delText>
              </w:r>
            </w:del>
            <w:ins w:id="25" w:author="Dianela Zachrisson" w:date="2018-01-19T06:49:00Z">
              <w:r w:rsidR="004163B4">
                <w:rPr>
                  <w:rFonts w:ascii="Arial" w:hAnsi="Arial" w:cs="Arial"/>
                  <w:sz w:val="18"/>
                  <w:szCs w:val="18"/>
                  <w:lang w:val="es-ES_tradnl"/>
                </w:rPr>
                <w:t>4</w:t>
              </w:r>
            </w:ins>
            <w:r w:rsidRPr="007534CC">
              <w:rPr>
                <w:rFonts w:ascii="Arial" w:hAnsi="Arial" w:cs="Arial"/>
                <w:sz w:val="18"/>
                <w:szCs w:val="18"/>
                <w:lang w:val="es-ES_tradnl"/>
              </w:rPr>
              <w:t xml:space="preserve">. </w:t>
            </w:r>
            <w:r w:rsidR="00707806" w:rsidRPr="007534CC">
              <w:rPr>
                <w:rFonts w:ascii="Arial" w:hAnsi="Arial" w:cs="Arial"/>
                <w:sz w:val="18"/>
                <w:szCs w:val="18"/>
                <w:lang w:val="es-ES_tradnl"/>
              </w:rPr>
              <w:t xml:space="preserve">En 2017 el Gobierno </w:t>
            </w:r>
            <w:r w:rsidR="00A213C1" w:rsidRPr="007534CC">
              <w:rPr>
                <w:rFonts w:ascii="Arial" w:hAnsi="Arial" w:cs="Arial"/>
                <w:sz w:val="18"/>
                <w:szCs w:val="18"/>
                <w:lang w:val="es-ES_tradnl"/>
              </w:rPr>
              <w:t xml:space="preserve">de Panamá elaboró su </w:t>
            </w:r>
            <w:r w:rsidRPr="007534CC">
              <w:rPr>
                <w:rFonts w:ascii="Arial" w:hAnsi="Arial" w:cs="Arial"/>
                <w:sz w:val="18"/>
                <w:szCs w:val="18"/>
                <w:lang w:val="es-ES_tradnl"/>
              </w:rPr>
              <w:t xml:space="preserve">Estrategia Logística Nacional 2030, la cual </w:t>
            </w:r>
            <w:r w:rsidRPr="007534CC">
              <w:rPr>
                <w:rFonts w:ascii="Arial" w:hAnsi="Arial" w:cs="Arial"/>
                <w:sz w:val="18"/>
                <w:szCs w:val="18"/>
                <w:lang w:val="es-PA"/>
              </w:rPr>
              <w:t xml:space="preserve">define el mejor uso del territorio, infraestructura y activos logísticos nacionales para el desarrollo de Panamá como Hub regional, </w:t>
            </w:r>
            <w:r w:rsidR="00A213C1" w:rsidRPr="007534CC">
              <w:rPr>
                <w:rFonts w:ascii="Arial" w:hAnsi="Arial" w:cs="Arial"/>
                <w:sz w:val="18"/>
                <w:szCs w:val="18"/>
                <w:lang w:val="es-PA"/>
              </w:rPr>
              <w:t xml:space="preserve">a la vez que </w:t>
            </w:r>
            <w:r w:rsidRPr="007534CC">
              <w:rPr>
                <w:rFonts w:ascii="Arial" w:hAnsi="Arial" w:cs="Arial"/>
                <w:sz w:val="18"/>
                <w:szCs w:val="18"/>
                <w:lang w:val="es-PA"/>
              </w:rPr>
              <w:t xml:space="preserve">identifica y prioriza las actividades económicas para </w:t>
            </w:r>
            <w:r w:rsidR="00F90A25" w:rsidRPr="007534CC">
              <w:rPr>
                <w:rFonts w:ascii="Arial" w:hAnsi="Arial" w:cs="Arial"/>
                <w:sz w:val="18"/>
                <w:szCs w:val="18"/>
                <w:lang w:val="es-PA"/>
              </w:rPr>
              <w:t>a</w:t>
            </w:r>
            <w:r w:rsidRPr="007534CC">
              <w:rPr>
                <w:rFonts w:ascii="Arial" w:hAnsi="Arial" w:cs="Arial"/>
                <w:sz w:val="18"/>
                <w:szCs w:val="18"/>
                <w:lang w:val="es-PA"/>
              </w:rPr>
              <w:t>provechamiento de las ventajas competitivas y formaliza la función de planeación estratégica para el sector logístico de manera sostenible en un horizonte de 30 años</w:t>
            </w:r>
            <w:r w:rsidR="00912CFE" w:rsidRPr="007534CC">
              <w:rPr>
                <w:rFonts w:ascii="Arial" w:hAnsi="Arial" w:cs="Arial"/>
                <w:sz w:val="18"/>
                <w:szCs w:val="18"/>
                <w:lang w:val="es-ES_tradnl"/>
              </w:rPr>
              <w:t>.</w:t>
            </w:r>
          </w:p>
          <w:p w14:paraId="5DA824F4" w14:textId="420CD3BE" w:rsidR="00D52F6A" w:rsidRPr="007534CC" w:rsidRDefault="00936D7F">
            <w:pPr>
              <w:jc w:val="both"/>
              <w:rPr>
                <w:rFonts w:ascii="Arial" w:hAnsi="Arial" w:cs="Arial"/>
                <w:sz w:val="18"/>
                <w:szCs w:val="18"/>
                <w:lang w:val="es-PA"/>
              </w:rPr>
            </w:pPr>
            <w:r w:rsidRPr="007534CC">
              <w:rPr>
                <w:rFonts w:ascii="Arial" w:hAnsi="Arial" w:cs="Arial"/>
                <w:sz w:val="18"/>
                <w:szCs w:val="18"/>
                <w:lang w:val="es-ES_tradnl"/>
              </w:rPr>
              <w:t xml:space="preserve">4. </w:t>
            </w:r>
            <w:r w:rsidRPr="007534CC">
              <w:rPr>
                <w:rFonts w:ascii="Arial" w:hAnsi="Arial" w:cs="Arial"/>
                <w:sz w:val="18"/>
                <w:szCs w:val="18"/>
                <w:lang w:val="es-PA"/>
              </w:rPr>
              <w:t>Se ratific</w:t>
            </w:r>
            <w:r w:rsidR="00A213C1" w:rsidRPr="007534CC">
              <w:rPr>
                <w:rFonts w:ascii="Arial" w:hAnsi="Arial" w:cs="Arial"/>
                <w:sz w:val="18"/>
                <w:szCs w:val="18"/>
                <w:lang w:val="es-PA"/>
              </w:rPr>
              <w:t xml:space="preserve">ó </w:t>
            </w:r>
            <w:r w:rsidRPr="007534CC">
              <w:rPr>
                <w:rFonts w:ascii="Arial" w:hAnsi="Arial" w:cs="Arial"/>
                <w:sz w:val="18"/>
                <w:szCs w:val="18"/>
                <w:lang w:val="es-PA"/>
              </w:rPr>
              <w:t xml:space="preserve">en Asamblea Nacional </w:t>
            </w:r>
            <w:r w:rsidR="00227EF9" w:rsidRPr="007534CC">
              <w:rPr>
                <w:rFonts w:ascii="Arial" w:hAnsi="Arial" w:cs="Arial"/>
                <w:sz w:val="18"/>
                <w:szCs w:val="18"/>
                <w:lang w:val="es-PA"/>
              </w:rPr>
              <w:t xml:space="preserve">la </w:t>
            </w:r>
            <w:r w:rsidR="00227EF9" w:rsidRPr="007534CC">
              <w:rPr>
                <w:rFonts w:ascii="Arial" w:hAnsi="Arial" w:cs="Arial"/>
                <w:b/>
                <w:sz w:val="18"/>
                <w:szCs w:val="18"/>
                <w:lang w:val="es-PA"/>
              </w:rPr>
              <w:t>Ley de Transporte Automotor de Carga (Ley 51 del 28 de junio del 2017)</w:t>
            </w:r>
            <w:r w:rsidR="00A213C1" w:rsidRPr="007534CC">
              <w:rPr>
                <w:rFonts w:ascii="Arial" w:hAnsi="Arial" w:cs="Arial"/>
                <w:b/>
                <w:sz w:val="18"/>
                <w:szCs w:val="18"/>
                <w:lang w:val="es-PA"/>
              </w:rPr>
              <w:t xml:space="preserve">, la cual </w:t>
            </w:r>
            <w:r w:rsidRPr="007534CC">
              <w:rPr>
                <w:rFonts w:ascii="Arial" w:hAnsi="Arial" w:cs="Arial"/>
                <w:sz w:val="18"/>
                <w:szCs w:val="18"/>
                <w:lang w:val="es-PA"/>
              </w:rPr>
              <w:t xml:space="preserve">establece el marco legal, organizacional y técnico en materia del transporte de carga </w:t>
            </w:r>
            <w:r w:rsidR="00D52F6A" w:rsidRPr="007534CC">
              <w:rPr>
                <w:rFonts w:ascii="Arial" w:hAnsi="Arial" w:cs="Arial"/>
                <w:sz w:val="18"/>
                <w:szCs w:val="18"/>
                <w:lang w:val="es-PA"/>
              </w:rPr>
              <w:t xml:space="preserve">que circula </w:t>
            </w:r>
            <w:r w:rsidRPr="007534CC">
              <w:rPr>
                <w:rFonts w:ascii="Arial" w:hAnsi="Arial" w:cs="Arial"/>
                <w:sz w:val="18"/>
                <w:szCs w:val="18"/>
                <w:lang w:val="es-PA"/>
              </w:rPr>
              <w:t>en la República de Panamá</w:t>
            </w:r>
            <w:r w:rsidR="00D52F6A" w:rsidRPr="007534CC">
              <w:rPr>
                <w:rFonts w:ascii="Arial" w:hAnsi="Arial" w:cs="Arial"/>
                <w:sz w:val="18"/>
                <w:szCs w:val="18"/>
                <w:lang w:val="es-PA"/>
              </w:rPr>
              <w:t xml:space="preserve"> y promueve condiciones que incentivan la productividad y eficiencia del transporte de carga terrestre, así como la competitividad del país, dentro del marco de iniciativas públicas y privadas para convertir a la República de Panamá en un centro logístico a nivel internacional. </w:t>
            </w:r>
          </w:p>
          <w:p w14:paraId="7F43C65B" w14:textId="432C9BB0" w:rsidR="00936D7F" w:rsidRPr="007534CC" w:rsidRDefault="00227EF9" w:rsidP="007534CC">
            <w:pPr>
              <w:jc w:val="both"/>
              <w:rPr>
                <w:rFonts w:ascii="Arial" w:hAnsi="Arial" w:cs="Arial"/>
                <w:sz w:val="18"/>
                <w:szCs w:val="18"/>
                <w:lang w:val="es-ES_tradnl"/>
              </w:rPr>
            </w:pPr>
            <w:r w:rsidRPr="007534CC">
              <w:rPr>
                <w:rFonts w:ascii="Arial" w:hAnsi="Arial" w:cs="Arial"/>
                <w:sz w:val="18"/>
                <w:szCs w:val="18"/>
                <w:lang w:val="es-PA"/>
              </w:rPr>
              <w:lastRenderedPageBreak/>
              <w:t xml:space="preserve">Está pendiente la reglamentación de la ley, la cual se prevé con recursos de CT </w:t>
            </w:r>
            <w:r w:rsidR="00A213C1" w:rsidRPr="007534CC">
              <w:rPr>
                <w:rFonts w:ascii="Arial" w:hAnsi="Arial" w:cs="Arial"/>
                <w:sz w:val="18"/>
                <w:szCs w:val="18"/>
                <w:lang w:val="es-PA"/>
              </w:rPr>
              <w:t xml:space="preserve">del </w:t>
            </w:r>
            <w:r w:rsidRPr="007534CC">
              <w:rPr>
                <w:rFonts w:ascii="Arial" w:hAnsi="Arial" w:cs="Arial"/>
                <w:sz w:val="18"/>
                <w:szCs w:val="18"/>
                <w:lang w:val="es-PA"/>
              </w:rPr>
              <w:t>BID</w:t>
            </w:r>
            <w:ins w:id="26" w:author="Dianela Zachrisson" w:date="2018-01-19T08:50:00Z">
              <w:r w:rsidR="00844462">
                <w:rPr>
                  <w:rFonts w:ascii="Arial" w:hAnsi="Arial" w:cs="Arial"/>
                  <w:sz w:val="18"/>
                  <w:szCs w:val="18"/>
                  <w:lang w:val="es-PA"/>
                </w:rPr>
                <w:t xml:space="preserve"> </w:t>
              </w:r>
              <w:r w:rsidR="00844462" w:rsidRPr="00844462">
                <w:rPr>
                  <w:rFonts w:ascii="Arial" w:hAnsi="Arial" w:cs="Arial"/>
                  <w:color w:val="FF0000"/>
                  <w:sz w:val="18"/>
                  <w:szCs w:val="18"/>
                  <w:lang w:val="es-PA"/>
                  <w:rPrChange w:id="27" w:author="Dianela Zachrisson" w:date="2018-01-19T08:50:00Z">
                    <w:rPr>
                      <w:rFonts w:ascii="Arial" w:hAnsi="Arial" w:cs="Arial"/>
                      <w:sz w:val="18"/>
                      <w:szCs w:val="18"/>
                      <w:lang w:val="es-PA"/>
                    </w:rPr>
                  </w:rPrChange>
                </w:rPr>
                <w:t>en el 2018.</w:t>
              </w:r>
            </w:ins>
          </w:p>
        </w:tc>
      </w:tr>
      <w:tr w:rsidR="00912CFE" w:rsidRPr="00656008" w14:paraId="6E162E90" w14:textId="77777777" w:rsidTr="00912CFE">
        <w:tc>
          <w:tcPr>
            <w:tcW w:w="2745" w:type="dxa"/>
          </w:tcPr>
          <w:p w14:paraId="18D5F805" w14:textId="77777777" w:rsidR="00912CFE" w:rsidRPr="007534CC" w:rsidRDefault="00912CFE" w:rsidP="00D52F6A">
            <w:pPr>
              <w:pStyle w:val="Paragraph"/>
              <w:numPr>
                <w:ilvl w:val="0"/>
                <w:numId w:val="0"/>
              </w:numPr>
              <w:rPr>
                <w:rFonts w:ascii="Arial" w:hAnsi="Arial" w:cs="Arial"/>
                <w:sz w:val="18"/>
                <w:szCs w:val="18"/>
              </w:rPr>
            </w:pPr>
            <w:r w:rsidRPr="007534CC">
              <w:rPr>
                <w:rFonts w:ascii="Arial" w:hAnsi="Arial" w:cs="Arial"/>
                <w:b/>
                <w:sz w:val="18"/>
                <w:szCs w:val="18"/>
                <w:lang w:val="es-ES_tradnl"/>
              </w:rPr>
              <w:lastRenderedPageBreak/>
              <w:t>El marco legal aduanero no está armonizado con los acuerdos de integración centroamericana</w:t>
            </w:r>
            <w:r w:rsidRPr="007534CC">
              <w:rPr>
                <w:rStyle w:val="Refdenotaalpie"/>
                <w:rFonts w:ascii="Arial" w:hAnsi="Arial" w:cs="Arial"/>
                <w:b/>
                <w:sz w:val="18"/>
                <w:szCs w:val="18"/>
                <w:lang w:val="es-ES_tradnl"/>
              </w:rPr>
              <w:footnoteReference w:id="2"/>
            </w:r>
            <w:r w:rsidRPr="007534CC">
              <w:rPr>
                <w:rFonts w:ascii="Arial" w:hAnsi="Arial" w:cs="Arial"/>
                <w:b/>
                <w:sz w:val="18"/>
                <w:szCs w:val="18"/>
              </w:rPr>
              <w:t xml:space="preserve">. </w:t>
            </w:r>
            <w:r w:rsidRPr="007534CC">
              <w:rPr>
                <w:rFonts w:ascii="Arial" w:hAnsi="Arial" w:cs="Arial"/>
                <w:sz w:val="18"/>
                <w:szCs w:val="18"/>
              </w:rPr>
              <w:t xml:space="preserve">La principal causa es que el marco legal no cuenta con los reglamentos que simplifiquen y agilicen los trámites aduaneros, y los procesos de comercio exterior. Además, no se definieron, conforme esperado, los mecanismos de sanción adecuados en caso de incumplimiento por parte de las empresas privadas. </w:t>
            </w:r>
          </w:p>
        </w:tc>
        <w:tc>
          <w:tcPr>
            <w:tcW w:w="4718" w:type="dxa"/>
          </w:tcPr>
          <w:p w14:paraId="08C98C90" w14:textId="188F6F92" w:rsidR="00912CFE" w:rsidRPr="007534CC" w:rsidRDefault="00912CFE" w:rsidP="00D52F6A">
            <w:pPr>
              <w:jc w:val="both"/>
              <w:rPr>
                <w:rFonts w:ascii="Arial" w:hAnsi="Arial" w:cs="Arial"/>
                <w:sz w:val="18"/>
                <w:szCs w:val="18"/>
                <w:lang w:val="es-ES_tradnl"/>
              </w:rPr>
            </w:pPr>
            <w:r w:rsidRPr="007534CC">
              <w:rPr>
                <w:rFonts w:ascii="Arial" w:hAnsi="Arial" w:cs="Arial"/>
                <w:spacing w:val="-2"/>
                <w:sz w:val="18"/>
                <w:szCs w:val="18"/>
                <w:lang w:val="es-ES_tradnl"/>
              </w:rPr>
              <w:t>Aprobación y promulgación de la Ley de Aduanas</w:t>
            </w:r>
            <w:r w:rsidRPr="007534CC">
              <w:rPr>
                <w:rFonts w:ascii="Arial" w:hAnsi="Arial" w:cs="Arial"/>
                <w:spacing w:val="-2"/>
                <w:sz w:val="18"/>
                <w:szCs w:val="18"/>
                <w:lang w:val="es-ES"/>
              </w:rPr>
              <w:t xml:space="preserve"> que permite la </w:t>
            </w:r>
            <w:r w:rsidRPr="007534CC">
              <w:rPr>
                <w:rFonts w:ascii="Arial" w:hAnsi="Arial" w:cs="Arial"/>
                <w:b/>
                <w:spacing w:val="-2"/>
                <w:sz w:val="18"/>
                <w:szCs w:val="18"/>
                <w:lang w:val="es-ES"/>
              </w:rPr>
              <w:t>armonización con el código aduanero regional de Centroamérica</w:t>
            </w:r>
            <w:r w:rsidRPr="007534CC">
              <w:rPr>
                <w:rFonts w:ascii="Arial" w:hAnsi="Arial" w:cs="Arial"/>
                <w:spacing w:val="-2"/>
                <w:sz w:val="18"/>
                <w:szCs w:val="18"/>
                <w:lang w:val="es-ES"/>
              </w:rPr>
              <w:t>, incluyendo, entre otros la simplificación de trámites aduaneros, la facilitación de procesos, y la creación del Tribunal Penal Aduanero y la Defensoría de Oficio.</w:t>
            </w:r>
          </w:p>
        </w:tc>
        <w:tc>
          <w:tcPr>
            <w:tcW w:w="4975" w:type="dxa"/>
          </w:tcPr>
          <w:p w14:paraId="717612A3" w14:textId="77777777" w:rsidR="00912CFE" w:rsidRPr="007534CC" w:rsidRDefault="00912CFE" w:rsidP="00D52F6A">
            <w:pPr>
              <w:jc w:val="both"/>
              <w:rPr>
                <w:rFonts w:ascii="Arial" w:hAnsi="Arial" w:cs="Arial"/>
                <w:sz w:val="18"/>
                <w:szCs w:val="18"/>
                <w:lang w:val="es-ES_tradnl"/>
              </w:rPr>
            </w:pPr>
            <w:r w:rsidRPr="007534CC">
              <w:rPr>
                <w:rFonts w:ascii="Arial" w:hAnsi="Arial" w:cs="Arial"/>
                <w:sz w:val="18"/>
                <w:szCs w:val="18"/>
                <w:lang w:val="es-ES_tradnl"/>
              </w:rPr>
              <w:t>La reforma del marco aduanero contempla dos dimensiones: la administrativa penal y la de normas complementarias para facilitación. En el ámbito administrativo penal, el Anteproyecto de Ley que pasa a contemplar, entre otras cosas, el Tribunal Penal Aduanero y la Defensoría de Oficio, está en proceso de revisión por el Ministerio de Economía y Finanzas (MEF) para que sea enviado a la Asamblea General. Las normas de facilitación comercial serán aprobadas por medio de un Decreto Ejecutivo que está en revisión por el Consejo de Gabinete</w:t>
            </w:r>
            <w:r w:rsidRPr="007534CC">
              <w:rPr>
                <w:rStyle w:val="Refdenotaalpie"/>
                <w:rFonts w:ascii="Arial" w:hAnsi="Arial" w:cs="Arial"/>
                <w:sz w:val="18"/>
                <w:szCs w:val="18"/>
              </w:rPr>
              <w:footnoteReference w:id="3"/>
            </w:r>
            <w:r w:rsidRPr="007534CC">
              <w:rPr>
                <w:rFonts w:ascii="Arial" w:hAnsi="Arial" w:cs="Arial"/>
                <w:sz w:val="18"/>
                <w:szCs w:val="18"/>
                <w:lang w:val="es-ES_tradnl"/>
              </w:rPr>
              <w:t xml:space="preserve">. </w:t>
            </w:r>
          </w:p>
          <w:p w14:paraId="51DDF959" w14:textId="77777777" w:rsidR="00477401" w:rsidRPr="007534CC" w:rsidRDefault="00477401" w:rsidP="00D52F6A">
            <w:pPr>
              <w:jc w:val="both"/>
              <w:rPr>
                <w:rFonts w:ascii="Arial" w:hAnsi="Arial" w:cs="Arial"/>
                <w:sz w:val="18"/>
                <w:szCs w:val="18"/>
                <w:lang w:val="es-ES_tradnl"/>
              </w:rPr>
            </w:pPr>
          </w:p>
          <w:p w14:paraId="6852D45C" w14:textId="0A23F7EB" w:rsidR="00477401" w:rsidRPr="007534CC" w:rsidRDefault="00F90A25" w:rsidP="00477401">
            <w:pPr>
              <w:jc w:val="both"/>
              <w:rPr>
                <w:rFonts w:ascii="Arial" w:hAnsi="Arial" w:cs="Arial"/>
                <w:sz w:val="18"/>
                <w:szCs w:val="18"/>
                <w:lang w:val="es-ES_tradnl"/>
              </w:rPr>
            </w:pPr>
            <w:r w:rsidRPr="007534CC">
              <w:rPr>
                <w:rFonts w:ascii="Arial" w:hAnsi="Arial" w:cs="Arial"/>
                <w:sz w:val="18"/>
                <w:szCs w:val="18"/>
                <w:lang w:val="es-ES_tradnl"/>
              </w:rPr>
              <w:t>En 2017 s</w:t>
            </w:r>
            <w:r w:rsidR="00477401" w:rsidRPr="007534CC">
              <w:rPr>
                <w:rFonts w:ascii="Arial" w:hAnsi="Arial" w:cs="Arial"/>
                <w:sz w:val="18"/>
                <w:szCs w:val="18"/>
                <w:lang w:val="es-ES_tradnl"/>
              </w:rPr>
              <w:t>e elaboró el anteproyecto de ley que reorganiza la Autoridad Nacional de Aduanas, su funcionamiento y modernización en el ejercicio de la potestad aduanera, orientado a la facilitación, transparencia y control del comercio internacional con el propósito de establecer un servicio aduanero eficiente y eficaz. Igualmente tiene por objeto actualizar y combatir las conductas, actos, omisiones y tentativas de transgresión a la legislación aduanera que constituyan infracciones aduaneras, sus sanciones y procedimiento aplicable.</w:t>
            </w:r>
            <w:r w:rsidRPr="007534CC">
              <w:rPr>
                <w:rFonts w:ascii="Arial" w:hAnsi="Arial" w:cs="Arial"/>
                <w:sz w:val="18"/>
                <w:szCs w:val="18"/>
                <w:lang w:val="es-ES_tradnl"/>
              </w:rPr>
              <w:t xml:space="preserve"> Pendiente presentación en la Asamblea.</w:t>
            </w:r>
          </w:p>
          <w:p w14:paraId="0A397F01" w14:textId="77777777" w:rsidR="00477401" w:rsidRPr="007534CC" w:rsidRDefault="00477401" w:rsidP="00477401">
            <w:pPr>
              <w:jc w:val="both"/>
              <w:rPr>
                <w:rFonts w:ascii="Arial" w:hAnsi="Arial" w:cs="Arial"/>
                <w:sz w:val="18"/>
                <w:szCs w:val="18"/>
                <w:lang w:val="es-ES_tradnl"/>
              </w:rPr>
            </w:pPr>
          </w:p>
          <w:p w14:paraId="63CE8C29" w14:textId="671A6524" w:rsidR="00477401" w:rsidRPr="007534CC" w:rsidRDefault="00477401" w:rsidP="00477401">
            <w:pPr>
              <w:jc w:val="both"/>
              <w:rPr>
                <w:rFonts w:ascii="Arial" w:hAnsi="Arial" w:cs="Arial"/>
                <w:sz w:val="18"/>
                <w:szCs w:val="18"/>
                <w:lang w:val="es-ES_tradnl"/>
              </w:rPr>
            </w:pPr>
            <w:r w:rsidRPr="007534CC">
              <w:rPr>
                <w:rFonts w:ascii="Arial" w:hAnsi="Arial" w:cs="Arial"/>
                <w:sz w:val="18"/>
                <w:szCs w:val="18"/>
                <w:lang w:val="es-ES_tradnl"/>
              </w:rPr>
              <w:t xml:space="preserve">Decreto de Gabinete </w:t>
            </w:r>
            <w:r w:rsidR="00D52F6A" w:rsidRPr="007534CC">
              <w:rPr>
                <w:rFonts w:ascii="Arial" w:hAnsi="Arial" w:cs="Arial"/>
                <w:sz w:val="18"/>
                <w:szCs w:val="18"/>
                <w:lang w:val="es-ES_tradnl"/>
              </w:rPr>
              <w:t xml:space="preserve">34 del 10 de octubre de 2017 que modifica unos artículos del Decreto de Gabinete </w:t>
            </w:r>
            <w:proofErr w:type="spellStart"/>
            <w:r w:rsidR="00D52F6A" w:rsidRPr="007534CC">
              <w:rPr>
                <w:rFonts w:ascii="Arial" w:hAnsi="Arial" w:cs="Arial"/>
                <w:sz w:val="18"/>
                <w:szCs w:val="18"/>
                <w:lang w:val="es-ES_tradnl"/>
              </w:rPr>
              <w:t>Nº</w:t>
            </w:r>
            <w:proofErr w:type="spellEnd"/>
            <w:r w:rsidR="00D52F6A" w:rsidRPr="007534CC">
              <w:rPr>
                <w:rFonts w:ascii="Arial" w:hAnsi="Arial" w:cs="Arial"/>
                <w:sz w:val="18"/>
                <w:szCs w:val="18"/>
                <w:lang w:val="es-ES_tradnl"/>
              </w:rPr>
              <w:t xml:space="preserve"> 12 del 29 de marzo de 2016</w:t>
            </w:r>
            <w:r w:rsidR="00F90A25" w:rsidRPr="007534CC">
              <w:rPr>
                <w:rFonts w:ascii="Arial" w:hAnsi="Arial" w:cs="Arial"/>
                <w:sz w:val="18"/>
                <w:szCs w:val="18"/>
                <w:lang w:val="es-ES_tradnl"/>
              </w:rPr>
              <w:t>,</w:t>
            </w:r>
            <w:r w:rsidR="00D52F6A" w:rsidRPr="007534CC">
              <w:rPr>
                <w:rFonts w:ascii="Arial" w:hAnsi="Arial" w:cs="Arial"/>
                <w:sz w:val="18"/>
                <w:szCs w:val="18"/>
                <w:lang w:val="es-ES_tradnl"/>
              </w:rPr>
              <w:t xml:space="preserve"> dicta </w:t>
            </w:r>
            <w:r w:rsidR="00F90A25" w:rsidRPr="007534CC">
              <w:rPr>
                <w:rFonts w:ascii="Arial" w:hAnsi="Arial" w:cs="Arial"/>
                <w:sz w:val="18"/>
                <w:szCs w:val="18"/>
                <w:lang w:val="es-ES_tradnl"/>
              </w:rPr>
              <w:t>disposiciones</w:t>
            </w:r>
            <w:r w:rsidR="00D52F6A" w:rsidRPr="007534CC">
              <w:rPr>
                <w:rFonts w:ascii="Arial" w:hAnsi="Arial" w:cs="Arial"/>
                <w:sz w:val="18"/>
                <w:szCs w:val="18"/>
                <w:lang w:val="es-ES_tradnl"/>
              </w:rPr>
              <w:t xml:space="preserve"> complementarias al código Aduanero Uniforme Centroamericano y a su reglamento, entre otras. </w:t>
            </w:r>
          </w:p>
          <w:p w14:paraId="6816DE38" w14:textId="77777777" w:rsidR="00D52F6A" w:rsidRPr="007534CC" w:rsidRDefault="00D52F6A" w:rsidP="00477401">
            <w:pPr>
              <w:jc w:val="both"/>
              <w:rPr>
                <w:rFonts w:ascii="Arial" w:hAnsi="Arial" w:cs="Arial"/>
                <w:sz w:val="18"/>
                <w:szCs w:val="18"/>
                <w:lang w:val="es-ES_tradnl"/>
              </w:rPr>
            </w:pPr>
          </w:p>
          <w:p w14:paraId="63988AEA" w14:textId="6FB0AE2D" w:rsidR="00D52F6A" w:rsidRPr="007534CC" w:rsidRDefault="00D52F6A" w:rsidP="00F90A25">
            <w:pPr>
              <w:jc w:val="both"/>
              <w:rPr>
                <w:rFonts w:ascii="Arial" w:hAnsi="Arial" w:cs="Arial"/>
                <w:sz w:val="18"/>
                <w:szCs w:val="18"/>
                <w:lang w:val="es-ES_tradnl"/>
              </w:rPr>
            </w:pPr>
          </w:p>
        </w:tc>
      </w:tr>
      <w:tr w:rsidR="00912CFE" w:rsidRPr="00656008" w14:paraId="45A4FF15" w14:textId="77777777" w:rsidTr="00912CFE">
        <w:tc>
          <w:tcPr>
            <w:tcW w:w="2745" w:type="dxa"/>
          </w:tcPr>
          <w:p w14:paraId="6405384E" w14:textId="77777777" w:rsidR="00912CFE" w:rsidRPr="007534CC" w:rsidRDefault="00912CFE" w:rsidP="00D52F6A">
            <w:pPr>
              <w:jc w:val="both"/>
              <w:rPr>
                <w:rFonts w:ascii="Arial" w:hAnsi="Arial" w:cs="Arial"/>
                <w:sz w:val="18"/>
                <w:szCs w:val="18"/>
                <w:lang w:val="es-ES_tradnl"/>
              </w:rPr>
            </w:pPr>
            <w:r w:rsidRPr="007534CC">
              <w:rPr>
                <w:rFonts w:ascii="Arial" w:hAnsi="Arial" w:cs="Arial"/>
                <w:b/>
                <w:sz w:val="18"/>
                <w:szCs w:val="18"/>
                <w:lang w:val="es-ES_tradnl"/>
              </w:rPr>
              <w:t>Baja diversificación de empresas en los servicios marítimos auxiliares.</w:t>
            </w:r>
            <w:r w:rsidRPr="007534CC">
              <w:rPr>
                <w:rFonts w:ascii="Arial" w:hAnsi="Arial" w:cs="Arial"/>
                <w:sz w:val="18"/>
                <w:szCs w:val="18"/>
                <w:lang w:val="es-ES_tradnl"/>
              </w:rPr>
              <w:t xml:space="preserve"> La principal causa es que el marco legal existente no estimula </w:t>
            </w:r>
            <w:r w:rsidRPr="007534CC">
              <w:rPr>
                <w:rFonts w:ascii="Arial" w:hAnsi="Arial" w:cs="Arial"/>
                <w:sz w:val="18"/>
                <w:szCs w:val="18"/>
                <w:lang w:val="es-ES_tradnl"/>
              </w:rPr>
              <w:lastRenderedPageBreak/>
              <w:t>adecuadamente la inversión directa en los servicios marítimos auxiliares</w:t>
            </w:r>
            <w:r w:rsidRPr="007534CC">
              <w:rPr>
                <w:rStyle w:val="Refdenotaalpie"/>
                <w:rFonts w:ascii="Arial" w:hAnsi="Arial" w:cs="Arial"/>
                <w:sz w:val="18"/>
                <w:szCs w:val="18"/>
              </w:rPr>
              <w:footnoteReference w:id="4"/>
            </w:r>
            <w:r w:rsidRPr="007534CC">
              <w:rPr>
                <w:rFonts w:ascii="Arial" w:hAnsi="Arial" w:cs="Arial"/>
                <w:sz w:val="18"/>
                <w:szCs w:val="18"/>
                <w:lang w:val="es-ES_tradnl"/>
              </w:rPr>
              <w:t xml:space="preserve">. </w:t>
            </w:r>
          </w:p>
        </w:tc>
        <w:tc>
          <w:tcPr>
            <w:tcW w:w="4718" w:type="dxa"/>
          </w:tcPr>
          <w:p w14:paraId="32AA1ABB" w14:textId="058E3F31" w:rsidR="00912CFE" w:rsidRPr="007534CC" w:rsidRDefault="00912CFE" w:rsidP="00D52F6A">
            <w:pPr>
              <w:pStyle w:val="Paragraph"/>
              <w:numPr>
                <w:ilvl w:val="0"/>
                <w:numId w:val="0"/>
              </w:numPr>
              <w:rPr>
                <w:rFonts w:ascii="Arial" w:hAnsi="Arial" w:cs="Arial"/>
                <w:sz w:val="18"/>
                <w:szCs w:val="18"/>
                <w:lang w:val="es-PA"/>
              </w:rPr>
            </w:pPr>
            <w:r w:rsidRPr="007534CC">
              <w:rPr>
                <w:rFonts w:ascii="Arial" w:hAnsi="Arial" w:cs="Arial"/>
                <w:b/>
                <w:spacing w:val="-2"/>
                <w:sz w:val="18"/>
                <w:szCs w:val="18"/>
              </w:rPr>
              <w:lastRenderedPageBreak/>
              <w:t xml:space="preserve">Aprobación por parte de la AMP de un Plan de Desarrollo de IED </w:t>
            </w:r>
            <w:r w:rsidRPr="007534CC">
              <w:rPr>
                <w:rFonts w:ascii="Arial" w:hAnsi="Arial" w:cs="Arial"/>
                <w:spacing w:val="-2"/>
                <w:sz w:val="18"/>
                <w:szCs w:val="18"/>
              </w:rPr>
              <w:t>en servicios marítimos auxiliares.</w:t>
            </w:r>
          </w:p>
        </w:tc>
        <w:tc>
          <w:tcPr>
            <w:tcW w:w="4975" w:type="dxa"/>
          </w:tcPr>
          <w:p w14:paraId="555C80F5" w14:textId="281B7A56" w:rsidR="007265EF" w:rsidRPr="00FD677A" w:rsidRDefault="007265EF" w:rsidP="00D52F6A">
            <w:pPr>
              <w:pStyle w:val="Paragraph"/>
              <w:numPr>
                <w:ilvl w:val="0"/>
                <w:numId w:val="0"/>
              </w:numPr>
              <w:rPr>
                <w:ins w:id="28" w:author="Dianela Zachrisson" w:date="2018-01-19T10:28:00Z"/>
                <w:rFonts w:ascii="Arial" w:hAnsi="Arial" w:cs="Arial"/>
                <w:color w:val="FF0000"/>
                <w:sz w:val="18"/>
                <w:szCs w:val="18"/>
                <w:lang w:val="es-PA"/>
                <w:rPrChange w:id="29" w:author="Dianela Zachrisson" w:date="2018-01-19T10:35:00Z">
                  <w:rPr>
                    <w:ins w:id="30" w:author="Dianela Zachrisson" w:date="2018-01-19T10:28:00Z"/>
                    <w:rFonts w:ascii="Arial" w:hAnsi="Arial" w:cs="Arial"/>
                    <w:sz w:val="18"/>
                    <w:szCs w:val="18"/>
                    <w:lang w:val="es-PA"/>
                  </w:rPr>
                </w:rPrChange>
              </w:rPr>
            </w:pPr>
            <w:ins w:id="31" w:author="Dianela Zachrisson" w:date="2018-01-19T10:27:00Z">
              <w:r w:rsidRPr="00FD677A">
                <w:rPr>
                  <w:rFonts w:ascii="Arial" w:hAnsi="Arial" w:cs="Arial"/>
                  <w:color w:val="FF0000"/>
                  <w:sz w:val="18"/>
                  <w:szCs w:val="18"/>
                  <w:lang w:val="es-PA"/>
                  <w:rPrChange w:id="32" w:author="Dianela Zachrisson" w:date="2018-01-19T10:34:00Z">
                    <w:rPr>
                      <w:rFonts w:ascii="Arial" w:hAnsi="Arial" w:cs="Arial"/>
                      <w:sz w:val="18"/>
                      <w:szCs w:val="18"/>
                      <w:lang w:val="es-PA"/>
                    </w:rPr>
                  </w:rPrChange>
                </w:rPr>
                <w:t>E</w:t>
              </w:r>
            </w:ins>
            <w:ins w:id="33" w:author="Dianela Zachrisson" w:date="2018-01-19T10:28:00Z">
              <w:r w:rsidRPr="00FD677A">
                <w:rPr>
                  <w:rFonts w:ascii="Arial" w:hAnsi="Arial" w:cs="Arial"/>
                  <w:color w:val="FF0000"/>
                  <w:sz w:val="18"/>
                  <w:szCs w:val="18"/>
                  <w:lang w:val="es-PA"/>
                  <w:rPrChange w:id="34" w:author="Dianela Zachrisson" w:date="2018-01-19T10:34:00Z">
                    <w:rPr>
                      <w:rFonts w:ascii="Arial" w:hAnsi="Arial" w:cs="Arial"/>
                      <w:sz w:val="18"/>
                      <w:szCs w:val="18"/>
                      <w:lang w:val="es-PA"/>
                    </w:rPr>
                  </w:rPrChange>
                </w:rPr>
                <w:t xml:space="preserve">n el 2016, </w:t>
              </w:r>
            </w:ins>
            <w:ins w:id="35" w:author="Dianela Zachrisson" w:date="2018-01-19T10:29:00Z">
              <w:r w:rsidR="00FD677A" w:rsidRPr="00FD677A">
                <w:rPr>
                  <w:rFonts w:ascii="Arial" w:hAnsi="Arial" w:cs="Arial"/>
                  <w:color w:val="FF0000"/>
                  <w:sz w:val="18"/>
                  <w:szCs w:val="18"/>
                  <w:lang w:val="es-PA"/>
                  <w:rPrChange w:id="36" w:author="Dianela Zachrisson" w:date="2018-01-19T10:34:00Z">
                    <w:rPr>
                      <w:rFonts w:ascii="Arial" w:hAnsi="Arial" w:cs="Arial"/>
                      <w:sz w:val="18"/>
                      <w:szCs w:val="18"/>
                      <w:lang w:val="es-PA"/>
                    </w:rPr>
                  </w:rPrChange>
                </w:rPr>
                <w:t xml:space="preserve">la AMP mediante </w:t>
              </w:r>
            </w:ins>
            <w:ins w:id="37" w:author="Dianela Zachrisson" w:date="2018-01-19T10:30:00Z">
              <w:r w:rsidR="00FD677A" w:rsidRPr="00FD677A">
                <w:rPr>
                  <w:rFonts w:ascii="Arial" w:hAnsi="Arial" w:cs="Arial"/>
                  <w:color w:val="FF0000"/>
                  <w:sz w:val="18"/>
                  <w:szCs w:val="18"/>
                  <w:lang w:val="es-PA"/>
                  <w:rPrChange w:id="38" w:author="Dianela Zachrisson" w:date="2018-01-19T10:34:00Z">
                    <w:rPr>
                      <w:rFonts w:ascii="Arial" w:hAnsi="Arial" w:cs="Arial"/>
                      <w:sz w:val="18"/>
                      <w:szCs w:val="18"/>
                      <w:lang w:val="es-PA"/>
                    </w:rPr>
                  </w:rPrChange>
                </w:rPr>
                <w:t xml:space="preserve">Nota ADM no. 0374-DGPIMA-SDIMA-02-216) presentada a Gabinete </w:t>
              </w:r>
            </w:ins>
            <w:ins w:id="39" w:author="Dianela Zachrisson" w:date="2018-01-19T10:34:00Z">
              <w:r w:rsidR="00FD677A" w:rsidRPr="00FD677A">
                <w:rPr>
                  <w:rFonts w:ascii="Arial" w:hAnsi="Arial" w:cs="Arial"/>
                  <w:color w:val="FF0000"/>
                  <w:sz w:val="18"/>
                  <w:szCs w:val="18"/>
                  <w:lang w:val="es-PA"/>
                  <w:rPrChange w:id="40" w:author="Dianela Zachrisson" w:date="2018-01-19T10:34:00Z">
                    <w:rPr>
                      <w:rFonts w:ascii="Arial" w:hAnsi="Arial" w:cs="Arial"/>
                      <w:sz w:val="18"/>
                      <w:szCs w:val="18"/>
                      <w:lang w:val="es-PA"/>
                    </w:rPr>
                  </w:rPrChange>
                </w:rPr>
                <w:t>Logístico</w:t>
              </w:r>
            </w:ins>
            <w:ins w:id="41" w:author="Dianela Zachrisson" w:date="2018-01-19T10:30:00Z">
              <w:r w:rsidR="00FD677A" w:rsidRPr="00FD677A">
                <w:rPr>
                  <w:rFonts w:ascii="Arial" w:hAnsi="Arial" w:cs="Arial"/>
                  <w:color w:val="FF0000"/>
                  <w:sz w:val="18"/>
                  <w:szCs w:val="18"/>
                  <w:lang w:val="es-PA"/>
                  <w:rPrChange w:id="42" w:author="Dianela Zachrisson" w:date="2018-01-19T10:34:00Z">
                    <w:rPr>
                      <w:rFonts w:ascii="Arial" w:hAnsi="Arial" w:cs="Arial"/>
                      <w:sz w:val="18"/>
                      <w:szCs w:val="18"/>
                      <w:lang w:val="es-PA"/>
                    </w:rPr>
                  </w:rPrChange>
                </w:rPr>
                <w:t xml:space="preserve"> remite </w:t>
              </w:r>
            </w:ins>
            <w:ins w:id="43" w:author="Dianela Zachrisson" w:date="2018-01-19T10:31:00Z">
              <w:r w:rsidR="00FD677A" w:rsidRPr="00FD677A">
                <w:rPr>
                  <w:rFonts w:ascii="Arial" w:hAnsi="Arial" w:cs="Arial"/>
                  <w:color w:val="FF0000"/>
                  <w:sz w:val="18"/>
                  <w:szCs w:val="18"/>
                  <w:lang w:val="es-PA"/>
                  <w:rPrChange w:id="44" w:author="Dianela Zachrisson" w:date="2018-01-19T10:34:00Z">
                    <w:rPr>
                      <w:rFonts w:ascii="Arial" w:hAnsi="Arial" w:cs="Arial"/>
                      <w:sz w:val="18"/>
                      <w:szCs w:val="18"/>
                      <w:lang w:val="es-PA"/>
                    </w:rPr>
                  </w:rPrChange>
                </w:rPr>
                <w:t xml:space="preserve">las </w:t>
              </w:r>
            </w:ins>
            <w:ins w:id="45" w:author="Dianela Zachrisson" w:date="2018-01-19T10:34:00Z">
              <w:r w:rsidR="00FD677A" w:rsidRPr="00FD677A">
                <w:rPr>
                  <w:rFonts w:ascii="Arial" w:hAnsi="Arial" w:cs="Arial"/>
                  <w:color w:val="FF0000"/>
                  <w:sz w:val="18"/>
                  <w:szCs w:val="18"/>
                  <w:lang w:val="es-PA"/>
                  <w:rPrChange w:id="46" w:author="Dianela Zachrisson" w:date="2018-01-19T10:34:00Z">
                    <w:rPr>
                      <w:rFonts w:ascii="Arial" w:hAnsi="Arial" w:cs="Arial"/>
                      <w:sz w:val="18"/>
                      <w:szCs w:val="18"/>
                      <w:lang w:val="es-PA"/>
                    </w:rPr>
                  </w:rPrChange>
                </w:rPr>
                <w:t>siguientes</w:t>
              </w:r>
            </w:ins>
            <w:ins w:id="47" w:author="Dianela Zachrisson" w:date="2018-01-19T10:31:00Z">
              <w:r w:rsidR="00FD677A" w:rsidRPr="00FD677A">
                <w:rPr>
                  <w:rFonts w:ascii="Arial" w:hAnsi="Arial" w:cs="Arial"/>
                  <w:color w:val="FF0000"/>
                  <w:sz w:val="18"/>
                  <w:szCs w:val="18"/>
                  <w:lang w:val="es-PA"/>
                  <w:rPrChange w:id="48" w:author="Dianela Zachrisson" w:date="2018-01-19T10:34:00Z">
                    <w:rPr>
                      <w:rFonts w:ascii="Arial" w:hAnsi="Arial" w:cs="Arial"/>
                      <w:sz w:val="18"/>
                      <w:szCs w:val="18"/>
                      <w:lang w:val="es-PA"/>
                    </w:rPr>
                  </w:rPrChange>
                </w:rPr>
                <w:t xml:space="preserve"> iniciativas aprobadas por la AMP con el fin de prom</w:t>
              </w:r>
              <w:r w:rsidR="00FD677A" w:rsidRPr="00FD677A">
                <w:rPr>
                  <w:rFonts w:ascii="Arial" w:hAnsi="Arial" w:cs="Arial"/>
                  <w:color w:val="FF0000"/>
                  <w:sz w:val="18"/>
                  <w:szCs w:val="18"/>
                  <w:lang w:val="es-PA"/>
                  <w:rPrChange w:id="49" w:author="Dianela Zachrisson" w:date="2018-01-19T10:35:00Z">
                    <w:rPr>
                      <w:rFonts w:ascii="Arial" w:hAnsi="Arial" w:cs="Arial"/>
                      <w:sz w:val="18"/>
                      <w:szCs w:val="18"/>
                      <w:lang w:val="es-PA"/>
                    </w:rPr>
                  </w:rPrChange>
                </w:rPr>
                <w:t xml:space="preserve">over el fortalecimiento de la IED en servicios marítimos </w:t>
              </w:r>
              <w:r w:rsidR="00FD677A" w:rsidRPr="00FD677A">
                <w:rPr>
                  <w:rFonts w:ascii="Arial" w:hAnsi="Arial" w:cs="Arial"/>
                  <w:color w:val="FF0000"/>
                  <w:sz w:val="18"/>
                  <w:szCs w:val="18"/>
                  <w:lang w:val="es-PA"/>
                  <w:rPrChange w:id="50" w:author="Dianela Zachrisson" w:date="2018-01-19T10:35:00Z">
                    <w:rPr>
                      <w:rFonts w:ascii="Arial" w:hAnsi="Arial" w:cs="Arial"/>
                      <w:sz w:val="18"/>
                      <w:szCs w:val="18"/>
                      <w:lang w:val="es-PA"/>
                    </w:rPr>
                  </w:rPrChange>
                </w:rPr>
                <w:lastRenderedPageBreak/>
                <w:t xml:space="preserve">auxiliares: modelo de </w:t>
              </w:r>
            </w:ins>
            <w:ins w:id="51" w:author="Dianela Zachrisson" w:date="2018-01-19T10:34:00Z">
              <w:r w:rsidR="00FD677A" w:rsidRPr="00FD677A">
                <w:rPr>
                  <w:rFonts w:ascii="Arial" w:hAnsi="Arial" w:cs="Arial"/>
                  <w:color w:val="FF0000"/>
                  <w:sz w:val="18"/>
                  <w:szCs w:val="18"/>
                  <w:lang w:val="es-PA"/>
                  <w:rPrChange w:id="52" w:author="Dianela Zachrisson" w:date="2018-01-19T10:35:00Z">
                    <w:rPr>
                      <w:rFonts w:ascii="Arial" w:hAnsi="Arial" w:cs="Arial"/>
                      <w:sz w:val="18"/>
                      <w:szCs w:val="18"/>
                      <w:lang w:val="es-PA"/>
                    </w:rPr>
                  </w:rPrChange>
                </w:rPr>
                <w:t>clúster</w:t>
              </w:r>
            </w:ins>
            <w:ins w:id="53" w:author="Dianela Zachrisson" w:date="2018-01-19T10:31:00Z">
              <w:r w:rsidR="00FD677A" w:rsidRPr="00FD677A">
                <w:rPr>
                  <w:rFonts w:ascii="Arial" w:hAnsi="Arial" w:cs="Arial"/>
                  <w:color w:val="FF0000"/>
                  <w:sz w:val="18"/>
                  <w:szCs w:val="18"/>
                  <w:lang w:val="es-PA"/>
                  <w:rPrChange w:id="54" w:author="Dianela Zachrisson" w:date="2018-01-19T10:35:00Z">
                    <w:rPr>
                      <w:rFonts w:ascii="Arial" w:hAnsi="Arial" w:cs="Arial"/>
                      <w:sz w:val="18"/>
                      <w:szCs w:val="18"/>
                      <w:lang w:val="es-PA"/>
                    </w:rPr>
                  </w:rPrChange>
                </w:rPr>
                <w:t xml:space="preserve"> de serv</w:t>
              </w:r>
            </w:ins>
            <w:ins w:id="55" w:author="Dianela Zachrisson" w:date="2018-01-19T10:32:00Z">
              <w:r w:rsidR="00FD677A" w:rsidRPr="00FD677A">
                <w:rPr>
                  <w:rFonts w:ascii="Arial" w:hAnsi="Arial" w:cs="Arial"/>
                  <w:color w:val="FF0000"/>
                  <w:sz w:val="18"/>
                  <w:szCs w:val="18"/>
                  <w:lang w:val="es-PA"/>
                  <w:rPrChange w:id="56" w:author="Dianela Zachrisson" w:date="2018-01-19T10:35:00Z">
                    <w:rPr>
                      <w:rFonts w:ascii="Arial" w:hAnsi="Arial" w:cs="Arial"/>
                      <w:sz w:val="18"/>
                      <w:szCs w:val="18"/>
                      <w:lang w:val="es-PA"/>
                    </w:rPr>
                  </w:rPrChange>
                </w:rPr>
                <w:t xml:space="preserve">icios marítimos auxiliares, listado de empresas, con licencias de operación vigentes </w:t>
              </w:r>
            </w:ins>
            <w:ins w:id="57" w:author="Dianela Zachrisson" w:date="2018-01-19T10:33:00Z">
              <w:r w:rsidR="00FD677A" w:rsidRPr="00FD677A">
                <w:rPr>
                  <w:rFonts w:ascii="Arial" w:hAnsi="Arial" w:cs="Arial"/>
                  <w:color w:val="FF0000"/>
                  <w:sz w:val="18"/>
                  <w:szCs w:val="18"/>
                  <w:lang w:val="es-PA"/>
                  <w:rPrChange w:id="58" w:author="Dianela Zachrisson" w:date="2018-01-19T10:35:00Z">
                    <w:rPr>
                      <w:rFonts w:ascii="Arial" w:hAnsi="Arial" w:cs="Arial"/>
                      <w:sz w:val="18"/>
                      <w:szCs w:val="18"/>
                      <w:lang w:val="es-PA"/>
                    </w:rPr>
                  </w:rPrChange>
                </w:rPr>
                <w:t xml:space="preserve">provisionales </w:t>
              </w:r>
            </w:ins>
            <w:ins w:id="59" w:author="Dianela Zachrisson" w:date="2018-01-19T10:32:00Z">
              <w:r w:rsidR="00FD677A" w:rsidRPr="00FD677A">
                <w:rPr>
                  <w:rFonts w:ascii="Arial" w:hAnsi="Arial" w:cs="Arial"/>
                  <w:color w:val="FF0000"/>
                  <w:sz w:val="18"/>
                  <w:szCs w:val="18"/>
                  <w:lang w:val="es-PA"/>
                  <w:rPrChange w:id="60" w:author="Dianela Zachrisson" w:date="2018-01-19T10:35:00Z">
                    <w:rPr>
                      <w:rFonts w:ascii="Arial" w:hAnsi="Arial" w:cs="Arial"/>
                      <w:sz w:val="18"/>
                      <w:szCs w:val="18"/>
                      <w:lang w:val="es-PA"/>
                    </w:rPr>
                  </w:rPrChange>
                </w:rPr>
                <w:t>y</w:t>
              </w:r>
            </w:ins>
            <w:ins w:id="61" w:author="Dianela Zachrisson" w:date="2018-01-19T10:33:00Z">
              <w:r w:rsidR="00FD677A" w:rsidRPr="00FD677A">
                <w:rPr>
                  <w:rFonts w:ascii="Arial" w:hAnsi="Arial" w:cs="Arial"/>
                  <w:color w:val="FF0000"/>
                  <w:sz w:val="18"/>
                  <w:szCs w:val="18"/>
                  <w:lang w:val="es-PA"/>
                  <w:rPrChange w:id="62" w:author="Dianela Zachrisson" w:date="2018-01-19T10:35:00Z">
                    <w:rPr>
                      <w:rFonts w:ascii="Arial" w:hAnsi="Arial" w:cs="Arial"/>
                      <w:sz w:val="18"/>
                      <w:szCs w:val="18"/>
                      <w:lang w:val="es-PA"/>
                    </w:rPr>
                  </w:rPrChange>
                </w:rPr>
                <w:t xml:space="preserve"> </w:t>
              </w:r>
            </w:ins>
            <w:ins w:id="63" w:author="Dianela Zachrisson" w:date="2018-01-19T10:32:00Z">
              <w:r w:rsidR="00FD677A" w:rsidRPr="00FD677A">
                <w:rPr>
                  <w:rFonts w:ascii="Arial" w:hAnsi="Arial" w:cs="Arial"/>
                  <w:color w:val="FF0000"/>
                  <w:sz w:val="18"/>
                  <w:szCs w:val="18"/>
                  <w:lang w:val="es-PA"/>
                  <w:rPrChange w:id="64" w:author="Dianela Zachrisson" w:date="2018-01-19T10:35:00Z">
                    <w:rPr>
                      <w:rFonts w:ascii="Arial" w:hAnsi="Arial" w:cs="Arial"/>
                      <w:sz w:val="18"/>
                      <w:szCs w:val="18"/>
                      <w:lang w:val="es-PA"/>
                    </w:rPr>
                  </w:rPrChange>
                </w:rPr>
                <w:t xml:space="preserve">publicadas en la </w:t>
              </w:r>
            </w:ins>
            <w:ins w:id="65" w:author="Dianela Zachrisson" w:date="2018-01-19T10:34:00Z">
              <w:r w:rsidR="00FD677A" w:rsidRPr="00FD677A">
                <w:rPr>
                  <w:rFonts w:ascii="Arial" w:hAnsi="Arial" w:cs="Arial"/>
                  <w:color w:val="FF0000"/>
                  <w:sz w:val="18"/>
                  <w:szCs w:val="18"/>
                  <w:lang w:val="es-PA"/>
                  <w:rPrChange w:id="66" w:author="Dianela Zachrisson" w:date="2018-01-19T10:35:00Z">
                    <w:rPr>
                      <w:rFonts w:ascii="Arial" w:hAnsi="Arial" w:cs="Arial"/>
                      <w:sz w:val="18"/>
                      <w:szCs w:val="18"/>
                      <w:lang w:val="es-PA"/>
                    </w:rPr>
                  </w:rPrChange>
                </w:rPr>
                <w:t>página</w:t>
              </w:r>
            </w:ins>
            <w:ins w:id="67" w:author="Dianela Zachrisson" w:date="2018-01-19T10:32:00Z">
              <w:r w:rsidR="00FD677A" w:rsidRPr="00FD677A">
                <w:rPr>
                  <w:rFonts w:ascii="Arial" w:hAnsi="Arial" w:cs="Arial"/>
                  <w:color w:val="FF0000"/>
                  <w:sz w:val="18"/>
                  <w:szCs w:val="18"/>
                  <w:lang w:val="es-PA"/>
                  <w:rPrChange w:id="68" w:author="Dianela Zachrisson" w:date="2018-01-19T10:35:00Z">
                    <w:rPr>
                      <w:rFonts w:ascii="Arial" w:hAnsi="Arial" w:cs="Arial"/>
                      <w:sz w:val="18"/>
                      <w:szCs w:val="18"/>
                      <w:lang w:val="es-PA"/>
                    </w:rPr>
                  </w:rPrChange>
                </w:rPr>
                <w:t xml:space="preserve"> web de AMP, </w:t>
              </w:r>
            </w:ins>
            <w:ins w:id="69" w:author="Dianela Zachrisson" w:date="2018-01-19T10:33:00Z">
              <w:r w:rsidR="00FD677A" w:rsidRPr="00FD677A">
                <w:rPr>
                  <w:rFonts w:ascii="Arial" w:hAnsi="Arial" w:cs="Arial"/>
                  <w:color w:val="FF0000"/>
                  <w:sz w:val="18"/>
                  <w:szCs w:val="18"/>
                  <w:lang w:val="es-PA"/>
                  <w:rPrChange w:id="70" w:author="Dianela Zachrisson" w:date="2018-01-19T10:35:00Z">
                    <w:rPr>
                      <w:rFonts w:ascii="Arial" w:hAnsi="Arial" w:cs="Arial"/>
                      <w:sz w:val="18"/>
                      <w:szCs w:val="18"/>
                      <w:lang w:val="es-PA"/>
                    </w:rPr>
                  </w:rPrChange>
                </w:rPr>
                <w:t xml:space="preserve">y la resolución 063-2015 que aprueba </w:t>
              </w:r>
            </w:ins>
            <w:ins w:id="71" w:author="Dianela Zachrisson" w:date="2018-01-19T10:34:00Z">
              <w:r w:rsidR="00FD677A" w:rsidRPr="00FD677A">
                <w:rPr>
                  <w:rFonts w:ascii="Arial" w:hAnsi="Arial" w:cs="Arial"/>
                  <w:color w:val="FF0000"/>
                  <w:sz w:val="18"/>
                  <w:szCs w:val="18"/>
                  <w:lang w:val="es-PA"/>
                  <w:rPrChange w:id="72" w:author="Dianela Zachrisson" w:date="2018-01-19T10:35:00Z">
                    <w:rPr>
                      <w:rFonts w:ascii="Arial" w:hAnsi="Arial" w:cs="Arial"/>
                      <w:sz w:val="18"/>
                      <w:szCs w:val="18"/>
                      <w:lang w:val="es-PA"/>
                    </w:rPr>
                  </w:rPrChange>
                </w:rPr>
                <w:t>el reglamento de multas y sanciones por infracciones a las normas de licencias de operación.</w:t>
              </w:r>
            </w:ins>
          </w:p>
          <w:p w14:paraId="374DFB0D" w14:textId="028F7A89" w:rsidR="00912CFE" w:rsidRPr="007534CC" w:rsidRDefault="00912CFE" w:rsidP="00D52F6A">
            <w:pPr>
              <w:pStyle w:val="Paragraph"/>
              <w:numPr>
                <w:ilvl w:val="0"/>
                <w:numId w:val="0"/>
              </w:numPr>
              <w:rPr>
                <w:rFonts w:ascii="Arial" w:hAnsi="Arial" w:cs="Arial"/>
                <w:sz w:val="18"/>
                <w:szCs w:val="18"/>
                <w:lang w:val="es-PA"/>
              </w:rPr>
            </w:pPr>
            <w:r w:rsidRPr="007534CC">
              <w:rPr>
                <w:rFonts w:ascii="Arial" w:hAnsi="Arial" w:cs="Arial"/>
                <w:sz w:val="18"/>
                <w:szCs w:val="18"/>
                <w:lang w:val="es-PA"/>
              </w:rPr>
              <w:t xml:space="preserve">La nueva Ley de Servicios Marítimos Auxiliares fue aprobada por la Asamblea Nacional Legislativa, eliminando las restricciones de capital societario a las empresas solicitantes de licencias de operación para equipos flotantes o de servicios de lancha y víveres. La Autoridad Marítima de Panamá (AMP) está elaborando un diagnóstico de necesidades de inversión pública y privada en los servicios auxiliares. </w:t>
            </w:r>
          </w:p>
        </w:tc>
      </w:tr>
    </w:tbl>
    <w:p w14:paraId="13AF30F1" w14:textId="77777777" w:rsidR="00912CFE" w:rsidRPr="007534CC" w:rsidRDefault="00912CFE" w:rsidP="000126F5">
      <w:pPr>
        <w:keepNext/>
        <w:widowControl w:val="0"/>
        <w:suppressAutoHyphens/>
        <w:jc w:val="both"/>
        <w:rPr>
          <w:rFonts w:ascii="Arial" w:hAnsi="Arial" w:cs="Arial"/>
          <w:sz w:val="18"/>
          <w:szCs w:val="18"/>
          <w:lang w:val="es-ES_tradnl"/>
        </w:rPr>
      </w:pPr>
    </w:p>
    <w:p w14:paraId="19EBC432" w14:textId="77777777" w:rsidR="00912CFE" w:rsidRPr="007534CC" w:rsidRDefault="00912CFE" w:rsidP="00912CFE">
      <w:pPr>
        <w:pStyle w:val="Paragraph"/>
        <w:numPr>
          <w:ilvl w:val="0"/>
          <w:numId w:val="0"/>
        </w:numPr>
        <w:ind w:left="720"/>
        <w:rPr>
          <w:rFonts w:ascii="Arial" w:hAnsi="Arial" w:cs="Arial"/>
          <w:b/>
          <w:sz w:val="18"/>
          <w:szCs w:val="18"/>
        </w:rPr>
      </w:pPr>
      <w:r w:rsidRPr="007534CC">
        <w:rPr>
          <w:rFonts w:ascii="Arial" w:hAnsi="Arial" w:cs="Arial"/>
          <w:b/>
          <w:sz w:val="18"/>
          <w:szCs w:val="18"/>
        </w:rPr>
        <w:t>Cuadro 2: Progresos alcanzados en el marco institucional de logística (2014-2015)</w:t>
      </w:r>
    </w:p>
    <w:tbl>
      <w:tblPr>
        <w:tblStyle w:val="Tablaconcuadrcula"/>
        <w:tblW w:w="12438" w:type="dxa"/>
        <w:tblInd w:w="18" w:type="dxa"/>
        <w:tblLook w:val="04A0" w:firstRow="1" w:lastRow="0" w:firstColumn="1" w:lastColumn="0" w:noHBand="0" w:noVBand="1"/>
      </w:tblPr>
      <w:tblGrid>
        <w:gridCol w:w="2682"/>
        <w:gridCol w:w="4772"/>
        <w:gridCol w:w="4984"/>
      </w:tblGrid>
      <w:tr w:rsidR="00FB3654" w:rsidRPr="007534CC" w14:paraId="2EAC4BBC" w14:textId="77777777" w:rsidTr="001F46AA">
        <w:trPr>
          <w:tblHeader/>
        </w:trPr>
        <w:tc>
          <w:tcPr>
            <w:tcW w:w="2682" w:type="dxa"/>
            <w:shd w:val="clear" w:color="auto" w:fill="D9D9D9" w:themeFill="background1" w:themeFillShade="D9"/>
            <w:vAlign w:val="center"/>
          </w:tcPr>
          <w:p w14:paraId="04D264E5" w14:textId="77777777" w:rsidR="00FB3654" w:rsidRPr="007534CC" w:rsidRDefault="00FB3654" w:rsidP="00D52F6A">
            <w:pPr>
              <w:pStyle w:val="Paragraph"/>
              <w:numPr>
                <w:ilvl w:val="0"/>
                <w:numId w:val="0"/>
              </w:numPr>
              <w:spacing w:before="0" w:after="0"/>
              <w:jc w:val="center"/>
              <w:rPr>
                <w:rFonts w:ascii="Arial" w:hAnsi="Arial" w:cs="Arial"/>
                <w:b/>
                <w:sz w:val="18"/>
                <w:szCs w:val="18"/>
              </w:rPr>
            </w:pPr>
            <w:r w:rsidRPr="007534CC">
              <w:rPr>
                <w:rFonts w:ascii="Arial" w:hAnsi="Arial" w:cs="Arial"/>
                <w:b/>
                <w:sz w:val="18"/>
                <w:szCs w:val="18"/>
              </w:rPr>
              <w:t>Problemas específicos y sus causas</w:t>
            </w:r>
          </w:p>
        </w:tc>
        <w:tc>
          <w:tcPr>
            <w:tcW w:w="4772" w:type="dxa"/>
            <w:shd w:val="clear" w:color="auto" w:fill="D9D9D9" w:themeFill="background1" w:themeFillShade="D9"/>
            <w:vAlign w:val="center"/>
          </w:tcPr>
          <w:p w14:paraId="09ACEB37" w14:textId="7D8324AA" w:rsidR="00FB3654" w:rsidRPr="007534CC" w:rsidRDefault="00FB3654" w:rsidP="001F46AA">
            <w:pPr>
              <w:pStyle w:val="Paragraph"/>
              <w:numPr>
                <w:ilvl w:val="0"/>
                <w:numId w:val="0"/>
              </w:numPr>
              <w:spacing w:before="0" w:after="0"/>
              <w:jc w:val="center"/>
              <w:rPr>
                <w:rFonts w:ascii="Arial" w:hAnsi="Arial" w:cs="Arial"/>
                <w:b/>
                <w:sz w:val="18"/>
                <w:szCs w:val="18"/>
              </w:rPr>
            </w:pPr>
            <w:r w:rsidRPr="007534CC">
              <w:rPr>
                <w:rFonts w:ascii="Arial" w:hAnsi="Arial" w:cs="Arial"/>
                <w:b/>
                <w:sz w:val="18"/>
                <w:szCs w:val="18"/>
              </w:rPr>
              <w:t>Reformas de Pol</w:t>
            </w:r>
            <w:proofErr w:type="spellStart"/>
            <w:r w:rsidRPr="007534CC">
              <w:rPr>
                <w:rFonts w:ascii="Arial" w:hAnsi="Arial" w:cs="Arial"/>
                <w:b/>
                <w:sz w:val="18"/>
                <w:szCs w:val="18"/>
                <w:lang w:val="es-ES_tradnl"/>
              </w:rPr>
              <w:t>ítica</w:t>
            </w:r>
            <w:proofErr w:type="spellEnd"/>
            <w:r w:rsidRPr="007534CC">
              <w:rPr>
                <w:rFonts w:ascii="Arial" w:hAnsi="Arial" w:cs="Arial"/>
                <w:b/>
                <w:sz w:val="18"/>
                <w:szCs w:val="18"/>
                <w:lang w:val="es-ES_tradnl"/>
              </w:rPr>
              <w:t xml:space="preserve"> para atacar el Problema</w:t>
            </w:r>
          </w:p>
        </w:tc>
        <w:tc>
          <w:tcPr>
            <w:tcW w:w="4984" w:type="dxa"/>
            <w:shd w:val="clear" w:color="auto" w:fill="D9D9D9" w:themeFill="background1" w:themeFillShade="D9"/>
            <w:vAlign w:val="center"/>
          </w:tcPr>
          <w:p w14:paraId="1675578C" w14:textId="3D553A5E" w:rsidR="00FB3654" w:rsidRPr="007534CC" w:rsidRDefault="00FB3654" w:rsidP="00D52F6A">
            <w:pPr>
              <w:pStyle w:val="Paragraph"/>
              <w:numPr>
                <w:ilvl w:val="0"/>
                <w:numId w:val="0"/>
              </w:numPr>
              <w:spacing w:before="0" w:after="0"/>
              <w:jc w:val="center"/>
              <w:rPr>
                <w:rFonts w:ascii="Arial" w:hAnsi="Arial" w:cs="Arial"/>
                <w:b/>
                <w:sz w:val="18"/>
                <w:szCs w:val="18"/>
              </w:rPr>
            </w:pPr>
            <w:r w:rsidRPr="007534CC">
              <w:rPr>
                <w:rFonts w:ascii="Arial" w:hAnsi="Arial" w:cs="Arial"/>
                <w:b/>
                <w:sz w:val="18"/>
                <w:szCs w:val="18"/>
              </w:rPr>
              <w:t>Progresos alcanzados</w:t>
            </w:r>
          </w:p>
        </w:tc>
      </w:tr>
      <w:tr w:rsidR="00FB3654" w:rsidRPr="00656008" w14:paraId="4658B3B7" w14:textId="77777777" w:rsidTr="00FB3654">
        <w:tc>
          <w:tcPr>
            <w:tcW w:w="2682" w:type="dxa"/>
          </w:tcPr>
          <w:p w14:paraId="22E235C7" w14:textId="77777777" w:rsidR="00FB3654" w:rsidRPr="007534CC" w:rsidRDefault="00FB3654" w:rsidP="00D52F6A">
            <w:pPr>
              <w:pStyle w:val="Paragraph"/>
              <w:numPr>
                <w:ilvl w:val="0"/>
                <w:numId w:val="0"/>
              </w:numPr>
              <w:rPr>
                <w:rFonts w:ascii="Arial" w:hAnsi="Arial" w:cs="Arial"/>
                <w:sz w:val="18"/>
                <w:szCs w:val="18"/>
                <w:lang w:val="es-ES_tradnl"/>
              </w:rPr>
            </w:pPr>
            <w:r w:rsidRPr="007534CC">
              <w:rPr>
                <w:rFonts w:ascii="Arial" w:hAnsi="Arial" w:cs="Arial"/>
                <w:b/>
                <w:sz w:val="18"/>
                <w:szCs w:val="18"/>
                <w:lang w:val="es-ES_tradnl"/>
              </w:rPr>
              <w:t>Marco institucional de logística y transporte fragmentado</w:t>
            </w:r>
            <w:r w:rsidRPr="007534CC">
              <w:rPr>
                <w:rFonts w:ascii="Arial" w:hAnsi="Arial" w:cs="Arial"/>
                <w:sz w:val="18"/>
                <w:szCs w:val="18"/>
                <w:lang w:val="es-ES_tradnl"/>
              </w:rPr>
              <w:t xml:space="preserve">. La principal causa es la inexistencia de un organismo rector </w:t>
            </w:r>
            <w:r w:rsidRPr="007534CC">
              <w:rPr>
                <w:rFonts w:ascii="Arial" w:hAnsi="Arial" w:cs="Arial"/>
                <w:sz w:val="18"/>
                <w:szCs w:val="18"/>
              </w:rPr>
              <w:t>que integre</w:t>
            </w:r>
            <w:r w:rsidRPr="007534CC">
              <w:rPr>
                <w:rFonts w:ascii="Arial" w:hAnsi="Arial" w:cs="Arial"/>
                <w:sz w:val="18"/>
                <w:szCs w:val="18"/>
                <w:lang w:val="es-ES_tradnl"/>
              </w:rPr>
              <w:t xml:space="preserve"> y priorice las diversas acciones llevadas a cabo en el sector de logística y que promueva la articulación entre los entes públicos y privados. Las entidades existentes fueron creadas para responder a áreas específicas o a la necesidad de ejecución de ciertos proyectos y no cuentan con mandato ni capacidad institucional para dar seguimiento a un plan maestro o estrategia </w:t>
            </w:r>
            <w:r w:rsidRPr="007534CC">
              <w:rPr>
                <w:rFonts w:ascii="Arial" w:hAnsi="Arial" w:cs="Arial"/>
                <w:sz w:val="18"/>
                <w:szCs w:val="18"/>
                <w:lang w:val="es-ES_tradnl"/>
              </w:rPr>
              <w:lastRenderedPageBreak/>
              <w:t>de logística</w:t>
            </w:r>
            <w:r w:rsidRPr="007534CC">
              <w:rPr>
                <w:rStyle w:val="Refdenotaalpie"/>
                <w:rFonts w:ascii="Arial" w:hAnsi="Arial" w:cs="Arial"/>
                <w:sz w:val="18"/>
                <w:szCs w:val="18"/>
                <w:lang w:val="es-ES_tradnl"/>
              </w:rPr>
              <w:footnoteReference w:id="5"/>
            </w:r>
            <w:r w:rsidRPr="007534CC">
              <w:rPr>
                <w:rFonts w:ascii="Arial" w:hAnsi="Arial" w:cs="Arial"/>
                <w:sz w:val="18"/>
                <w:szCs w:val="18"/>
                <w:lang w:val="es-ES_tradnl"/>
              </w:rPr>
              <w:t>. Tampoco hay un mecanismo de participación sistemática y duradera del sector privado en la formulación de la política sectorial</w:t>
            </w:r>
            <w:r w:rsidRPr="007534CC">
              <w:rPr>
                <w:rStyle w:val="Refdenotaalpie"/>
                <w:rFonts w:ascii="Arial" w:hAnsi="Arial" w:cs="Arial"/>
                <w:sz w:val="18"/>
                <w:szCs w:val="18"/>
                <w:lang w:val="es-ES_tradnl"/>
              </w:rPr>
              <w:footnoteReference w:id="6"/>
            </w:r>
            <w:r w:rsidRPr="007534CC">
              <w:rPr>
                <w:rFonts w:ascii="Arial" w:hAnsi="Arial" w:cs="Arial"/>
                <w:sz w:val="18"/>
                <w:szCs w:val="18"/>
                <w:lang w:val="es-ES_tradnl"/>
              </w:rPr>
              <w:t>.</w:t>
            </w:r>
          </w:p>
        </w:tc>
        <w:tc>
          <w:tcPr>
            <w:tcW w:w="4772" w:type="dxa"/>
          </w:tcPr>
          <w:p w14:paraId="21FB581E" w14:textId="77777777" w:rsidR="00FB3654" w:rsidRPr="007534CC" w:rsidRDefault="00FB3654" w:rsidP="00D52F6A">
            <w:pPr>
              <w:suppressAutoHyphens/>
              <w:spacing w:before="60" w:after="60"/>
              <w:jc w:val="both"/>
              <w:rPr>
                <w:rFonts w:ascii="Arial" w:hAnsi="Arial" w:cs="Arial"/>
                <w:spacing w:val="-2"/>
                <w:sz w:val="18"/>
                <w:szCs w:val="18"/>
                <w:lang w:val="es-ES_tradnl"/>
              </w:rPr>
            </w:pPr>
            <w:r w:rsidRPr="007534CC">
              <w:rPr>
                <w:rFonts w:ascii="Arial" w:hAnsi="Arial" w:cs="Arial"/>
                <w:b/>
                <w:spacing w:val="-2"/>
                <w:sz w:val="18"/>
                <w:szCs w:val="18"/>
                <w:lang w:val="es-ES_tradnl"/>
              </w:rPr>
              <w:lastRenderedPageBreak/>
              <w:t>Fortalecimiento de la gestión de la CL</w:t>
            </w:r>
            <w:r w:rsidRPr="007534CC">
              <w:rPr>
                <w:rFonts w:ascii="Arial" w:hAnsi="Arial" w:cs="Arial"/>
                <w:spacing w:val="-2"/>
                <w:sz w:val="18"/>
                <w:szCs w:val="18"/>
                <w:lang w:val="es-ES_tradnl"/>
              </w:rPr>
              <w:t xml:space="preserve"> por medio de la a</w:t>
            </w:r>
            <w:r w:rsidRPr="007534CC">
              <w:rPr>
                <w:rFonts w:ascii="Arial" w:hAnsi="Arial" w:cs="Arial"/>
                <w:b/>
                <w:spacing w:val="-2"/>
                <w:sz w:val="18"/>
                <w:szCs w:val="18"/>
                <w:lang w:val="es-ES_tradnl"/>
              </w:rPr>
              <w:t>probación del plan de trabajo plurianual de la CL incluyendo</w:t>
            </w:r>
            <w:r w:rsidRPr="007534CC">
              <w:rPr>
                <w:rFonts w:ascii="Arial" w:hAnsi="Arial" w:cs="Arial"/>
                <w:spacing w:val="-2"/>
                <w:sz w:val="18"/>
                <w:szCs w:val="18"/>
                <w:lang w:val="es-ES_tradnl"/>
              </w:rPr>
              <w:t xml:space="preserve"> la asignación de recursos humanos y técnicos para la elaboración de: (i) el proyecto de ley del Sistema Logístico Nacional; y (ii) la definición los indicadores de seguimiento </w:t>
            </w:r>
            <w:proofErr w:type="gramStart"/>
            <w:r w:rsidRPr="007534CC">
              <w:rPr>
                <w:rFonts w:ascii="Arial" w:hAnsi="Arial" w:cs="Arial"/>
                <w:spacing w:val="-2"/>
                <w:sz w:val="18"/>
                <w:szCs w:val="18"/>
                <w:lang w:val="es-ES_tradnl"/>
              </w:rPr>
              <w:t>y  el</w:t>
            </w:r>
            <w:proofErr w:type="gramEnd"/>
            <w:r w:rsidRPr="007534CC">
              <w:rPr>
                <w:rFonts w:ascii="Arial" w:hAnsi="Arial" w:cs="Arial"/>
                <w:spacing w:val="-2"/>
                <w:sz w:val="18"/>
                <w:szCs w:val="18"/>
                <w:lang w:val="es-ES_tradnl"/>
              </w:rPr>
              <w:t xml:space="preserve"> esquema de monitoreo y evaluación.</w:t>
            </w:r>
          </w:p>
          <w:p w14:paraId="42704712" w14:textId="77777777" w:rsidR="00FB3654" w:rsidRPr="007534CC" w:rsidRDefault="00FB3654" w:rsidP="00D52F6A">
            <w:pPr>
              <w:suppressAutoHyphens/>
              <w:spacing w:before="60" w:after="60"/>
              <w:jc w:val="both"/>
              <w:rPr>
                <w:rFonts w:ascii="Arial" w:hAnsi="Arial" w:cs="Arial"/>
                <w:spacing w:val="-2"/>
                <w:sz w:val="18"/>
                <w:szCs w:val="18"/>
                <w:lang w:val="es-ES_tradnl"/>
              </w:rPr>
            </w:pPr>
          </w:p>
          <w:p w14:paraId="224826C2" w14:textId="1FC50D23" w:rsidR="00FB3654" w:rsidRPr="007534CC" w:rsidRDefault="00FB3654" w:rsidP="00D52F6A">
            <w:pPr>
              <w:suppressAutoHyphens/>
              <w:spacing w:before="60" w:after="60"/>
              <w:jc w:val="both"/>
              <w:rPr>
                <w:rFonts w:ascii="Arial" w:hAnsi="Arial" w:cs="Arial"/>
                <w:sz w:val="18"/>
                <w:szCs w:val="18"/>
                <w:lang w:val="es-ES"/>
              </w:rPr>
            </w:pPr>
            <w:r w:rsidRPr="007534CC">
              <w:rPr>
                <w:rFonts w:ascii="Arial" w:hAnsi="Arial" w:cs="Arial"/>
                <w:spacing w:val="-2"/>
                <w:sz w:val="18"/>
                <w:szCs w:val="18"/>
                <w:lang w:val="es-ES_tradnl"/>
              </w:rPr>
              <w:t xml:space="preserve">Aprobación por el GL </w:t>
            </w:r>
            <w:r w:rsidRPr="007534CC">
              <w:rPr>
                <w:rFonts w:ascii="Arial" w:hAnsi="Arial" w:cs="Arial"/>
                <w:b/>
                <w:spacing w:val="-2"/>
                <w:sz w:val="18"/>
                <w:szCs w:val="18"/>
                <w:lang w:val="es-ES_tradnl"/>
              </w:rPr>
              <w:t xml:space="preserve">del Informe de Gestión de la CL con los productos y resultados vinculados al plan de trabajo del año </w:t>
            </w:r>
            <w:proofErr w:type="gramStart"/>
            <w:r w:rsidRPr="007534CC">
              <w:rPr>
                <w:rFonts w:ascii="Arial" w:hAnsi="Arial" w:cs="Arial"/>
                <w:b/>
                <w:spacing w:val="-2"/>
                <w:sz w:val="18"/>
                <w:szCs w:val="18"/>
                <w:lang w:val="es-ES_tradnl"/>
              </w:rPr>
              <w:t>precedente</w:t>
            </w:r>
            <w:proofErr w:type="gramEnd"/>
            <w:r w:rsidRPr="007534CC">
              <w:rPr>
                <w:rFonts w:ascii="Arial" w:hAnsi="Arial" w:cs="Arial"/>
                <w:spacing w:val="-2"/>
                <w:sz w:val="18"/>
                <w:szCs w:val="18"/>
                <w:lang w:val="es-ES_tradnl"/>
              </w:rPr>
              <w:t xml:space="preserve"> así como directrices estratégicas para el </w:t>
            </w:r>
            <w:r w:rsidRPr="00243434">
              <w:rPr>
                <w:rFonts w:ascii="Arial" w:hAnsi="Arial" w:cs="Arial"/>
                <w:sz w:val="18"/>
                <w:szCs w:val="18"/>
                <w:lang w:val="es-ES"/>
                <w:rPrChange w:id="73" w:author="Dianela Zachrisson" w:date="2018-01-19T07:31:00Z">
                  <w:rPr>
                    <w:rFonts w:ascii="Arial" w:hAnsi="Arial" w:cs="Arial"/>
                    <w:spacing w:val="-2"/>
                    <w:sz w:val="18"/>
                    <w:szCs w:val="18"/>
                    <w:lang w:val="es-ES_tradnl"/>
                  </w:rPr>
                </w:rPrChange>
              </w:rPr>
              <w:t>próximo</w:t>
            </w:r>
            <w:r w:rsidRPr="007534CC">
              <w:rPr>
                <w:rFonts w:ascii="Arial" w:hAnsi="Arial" w:cs="Arial"/>
                <w:spacing w:val="-2"/>
                <w:sz w:val="18"/>
                <w:szCs w:val="18"/>
                <w:lang w:val="es-ES_tradnl"/>
              </w:rPr>
              <w:t xml:space="preserve"> año.</w:t>
            </w:r>
          </w:p>
        </w:tc>
        <w:tc>
          <w:tcPr>
            <w:tcW w:w="4984" w:type="dxa"/>
          </w:tcPr>
          <w:p w14:paraId="161BF141" w14:textId="77777777" w:rsidR="00243434" w:rsidRDefault="00FB3654" w:rsidP="00D52F6A">
            <w:pPr>
              <w:suppressAutoHyphens/>
              <w:spacing w:before="60" w:after="60"/>
              <w:jc w:val="both"/>
              <w:rPr>
                <w:ins w:id="74" w:author="Dianela Zachrisson" w:date="2018-01-19T07:37:00Z"/>
                <w:rFonts w:ascii="Arial" w:hAnsi="Arial" w:cs="Arial"/>
                <w:sz w:val="18"/>
                <w:szCs w:val="18"/>
                <w:lang w:val="es-ES"/>
              </w:rPr>
            </w:pPr>
            <w:r w:rsidRPr="007534CC">
              <w:rPr>
                <w:rFonts w:ascii="Arial" w:hAnsi="Arial" w:cs="Arial"/>
                <w:sz w:val="18"/>
                <w:szCs w:val="18"/>
                <w:lang w:val="es-ES"/>
              </w:rPr>
              <w:t xml:space="preserve">Por </w:t>
            </w:r>
            <w:r w:rsidRPr="00243434">
              <w:rPr>
                <w:rFonts w:ascii="Arial" w:hAnsi="Arial" w:cs="Arial"/>
                <w:color w:val="FF0000"/>
                <w:sz w:val="18"/>
                <w:szCs w:val="18"/>
                <w:lang w:val="es-ES"/>
                <w:rPrChange w:id="75" w:author="Dianela Zachrisson" w:date="2018-01-19T07:35:00Z">
                  <w:rPr>
                    <w:rFonts w:ascii="Arial" w:hAnsi="Arial" w:cs="Arial"/>
                    <w:sz w:val="18"/>
                    <w:szCs w:val="18"/>
                    <w:lang w:val="es-ES"/>
                  </w:rPr>
                </w:rPrChange>
              </w:rPr>
              <w:t>Decreto Ejecutivo</w:t>
            </w:r>
            <w:ins w:id="76" w:author="Dianela Zachrisson" w:date="2018-01-19T07:35:00Z">
              <w:r w:rsidR="00243434" w:rsidRPr="00243434">
                <w:rPr>
                  <w:rFonts w:ascii="Arial" w:hAnsi="Arial" w:cs="Arial"/>
                  <w:color w:val="FF0000"/>
                  <w:sz w:val="18"/>
                  <w:szCs w:val="18"/>
                  <w:lang w:val="es-ES"/>
                  <w:rPrChange w:id="77" w:author="Dianela Zachrisson" w:date="2018-01-19T07:35:00Z">
                    <w:rPr>
                      <w:rFonts w:ascii="Arial" w:hAnsi="Arial" w:cs="Arial"/>
                      <w:sz w:val="18"/>
                      <w:szCs w:val="18"/>
                      <w:lang w:val="es-ES"/>
                    </w:rPr>
                  </w:rPrChange>
                </w:rPr>
                <w:t xml:space="preserve"> 235 del 25 de marzo del 201</w:t>
              </w:r>
              <w:r w:rsidR="00243434">
                <w:rPr>
                  <w:rFonts w:ascii="Arial" w:hAnsi="Arial" w:cs="Arial"/>
                  <w:color w:val="FF0000"/>
                  <w:sz w:val="18"/>
                  <w:szCs w:val="18"/>
                  <w:lang w:val="es-ES"/>
                </w:rPr>
                <w:t>5</w:t>
              </w:r>
            </w:ins>
            <w:r w:rsidRPr="007534CC">
              <w:rPr>
                <w:rFonts w:ascii="Arial" w:hAnsi="Arial" w:cs="Arial"/>
                <w:sz w:val="18"/>
                <w:szCs w:val="18"/>
                <w:lang w:val="es-ES"/>
              </w:rPr>
              <w:t>, el Ministerio de Presidencia creó una Secretaría de Competitividad y Logística</w:t>
            </w:r>
            <w:ins w:id="78" w:author="Dianela Zachrisson" w:date="2018-01-19T07:36:00Z">
              <w:r w:rsidR="00243434">
                <w:rPr>
                  <w:rFonts w:ascii="Arial" w:hAnsi="Arial" w:cs="Arial"/>
                  <w:sz w:val="18"/>
                  <w:szCs w:val="18"/>
                  <w:lang w:val="es-ES"/>
                </w:rPr>
                <w:t xml:space="preserve">, </w:t>
              </w:r>
              <w:r w:rsidR="00243434" w:rsidRPr="00243434">
                <w:rPr>
                  <w:rFonts w:ascii="Arial" w:hAnsi="Arial" w:cs="Arial"/>
                  <w:color w:val="FF0000"/>
                  <w:sz w:val="18"/>
                  <w:szCs w:val="18"/>
                  <w:lang w:val="es-ES"/>
                  <w:rPrChange w:id="79" w:author="Dianela Zachrisson" w:date="2018-01-19T07:36:00Z">
                    <w:rPr>
                      <w:rFonts w:ascii="Arial" w:hAnsi="Arial" w:cs="Arial"/>
                      <w:sz w:val="18"/>
                      <w:szCs w:val="18"/>
                      <w:lang w:val="es-ES"/>
                    </w:rPr>
                  </w:rPrChange>
                </w:rPr>
                <w:t>modificando</w:t>
              </w:r>
              <w:r w:rsidR="00243434">
                <w:rPr>
                  <w:rFonts w:ascii="Arial" w:hAnsi="Arial" w:cs="Arial"/>
                  <w:sz w:val="18"/>
                  <w:szCs w:val="18"/>
                  <w:lang w:val="es-ES"/>
                </w:rPr>
                <w:t xml:space="preserve"> </w:t>
              </w:r>
              <w:r w:rsidR="00243434" w:rsidRPr="00243434">
                <w:rPr>
                  <w:rFonts w:ascii="Arial" w:hAnsi="Arial" w:cs="Arial"/>
                  <w:color w:val="FF0000"/>
                  <w:sz w:val="18"/>
                  <w:szCs w:val="18"/>
                  <w:lang w:val="es-ES"/>
                  <w:rPrChange w:id="80" w:author="Dianela Zachrisson" w:date="2018-01-19T07:36:00Z">
                    <w:rPr>
                      <w:rFonts w:ascii="Arial" w:hAnsi="Arial" w:cs="Arial"/>
                      <w:sz w:val="18"/>
                      <w:szCs w:val="18"/>
                      <w:lang w:val="es-ES"/>
                    </w:rPr>
                  </w:rPrChange>
                </w:rPr>
                <w:t>el Decret</w:t>
              </w:r>
            </w:ins>
            <w:ins w:id="81" w:author="Dianela Zachrisson" w:date="2018-01-19T07:37:00Z">
              <w:r w:rsidR="00243434">
                <w:rPr>
                  <w:rFonts w:ascii="Arial" w:hAnsi="Arial" w:cs="Arial"/>
                  <w:color w:val="FF0000"/>
                  <w:sz w:val="18"/>
                  <w:szCs w:val="18"/>
                  <w:lang w:val="es-ES"/>
                </w:rPr>
                <w:t>o Ejecutivo 236 del 23 de julio de 2009</w:t>
              </w:r>
            </w:ins>
            <w:del w:id="82" w:author="Dianela Zachrisson" w:date="2018-01-19T07:36:00Z">
              <w:r w:rsidRPr="007534CC" w:rsidDel="00243434">
                <w:rPr>
                  <w:rFonts w:ascii="Arial" w:hAnsi="Arial" w:cs="Arial"/>
                  <w:sz w:val="18"/>
                  <w:szCs w:val="18"/>
                  <w:lang w:val="es-ES"/>
                </w:rPr>
                <w:delText xml:space="preserve">, </w:delText>
              </w:r>
            </w:del>
            <w:ins w:id="83" w:author="Dianela Zachrisson" w:date="2018-01-19T07:36:00Z">
              <w:r w:rsidR="00243434" w:rsidRPr="007534CC">
                <w:rPr>
                  <w:rFonts w:ascii="Arial" w:hAnsi="Arial" w:cs="Arial"/>
                  <w:sz w:val="18"/>
                  <w:szCs w:val="18"/>
                  <w:lang w:val="es-ES"/>
                </w:rPr>
                <w:t xml:space="preserve"> </w:t>
              </w:r>
            </w:ins>
            <w:r w:rsidRPr="007534CC">
              <w:rPr>
                <w:rFonts w:ascii="Arial" w:hAnsi="Arial" w:cs="Arial"/>
                <w:sz w:val="18"/>
                <w:szCs w:val="18"/>
                <w:lang w:val="es-ES"/>
              </w:rPr>
              <w:t xml:space="preserve">con la función de coordinar los entes públicos y privados en el sector logístico nacional. </w:t>
            </w:r>
          </w:p>
          <w:p w14:paraId="5B35DBE6" w14:textId="2011681A" w:rsidR="00FB3654" w:rsidRPr="00683AC9" w:rsidRDefault="00FB3654" w:rsidP="00D52F6A">
            <w:pPr>
              <w:suppressAutoHyphens/>
              <w:spacing w:before="60" w:after="60"/>
              <w:jc w:val="both"/>
              <w:rPr>
                <w:rFonts w:ascii="Arial" w:hAnsi="Arial" w:cs="Arial"/>
                <w:color w:val="FF0000"/>
                <w:sz w:val="18"/>
                <w:szCs w:val="18"/>
                <w:lang w:val="es-ES"/>
                <w:rPrChange w:id="84" w:author="Dianela Zachrisson" w:date="2018-01-19T07:41:00Z">
                  <w:rPr>
                    <w:rFonts w:ascii="Arial" w:hAnsi="Arial" w:cs="Arial"/>
                    <w:sz w:val="18"/>
                    <w:szCs w:val="18"/>
                    <w:lang w:val="es-ES"/>
                  </w:rPr>
                </w:rPrChange>
              </w:rPr>
            </w:pPr>
            <w:r w:rsidRPr="007534CC">
              <w:rPr>
                <w:rFonts w:ascii="Arial" w:hAnsi="Arial" w:cs="Arial"/>
                <w:sz w:val="18"/>
                <w:szCs w:val="18"/>
                <w:lang w:val="es-ES"/>
              </w:rPr>
              <w:t>Como instituciones de dialogo, el Ministerio de Presidencia creó el GL, con la participación de las principales instituciones del país, que realiza el rol de instancia rectora de alto nivel de la logística en el país. Bajo este Gabinete, el Ministerio de Presidencia aprobó el Decreto Modificatorio No. 696</w:t>
            </w:r>
            <w:ins w:id="85" w:author="Dianela Zachrisson" w:date="2018-01-19T07:32:00Z">
              <w:r w:rsidR="00243434">
                <w:rPr>
                  <w:rFonts w:ascii="Arial" w:hAnsi="Arial" w:cs="Arial"/>
                  <w:sz w:val="18"/>
                  <w:szCs w:val="18"/>
                  <w:lang w:val="es-ES"/>
                </w:rPr>
                <w:t xml:space="preserve"> </w:t>
              </w:r>
              <w:r w:rsidR="00243434" w:rsidRPr="00243434">
                <w:rPr>
                  <w:rFonts w:ascii="Arial" w:hAnsi="Arial" w:cs="Arial"/>
                  <w:color w:val="FF0000"/>
                  <w:sz w:val="18"/>
                  <w:szCs w:val="18"/>
                  <w:lang w:val="es-ES"/>
                  <w:rPrChange w:id="86" w:author="Dianela Zachrisson" w:date="2018-01-19T07:40:00Z">
                    <w:rPr>
                      <w:rFonts w:ascii="Arial" w:hAnsi="Arial" w:cs="Arial"/>
                      <w:sz w:val="18"/>
                      <w:szCs w:val="18"/>
                      <w:lang w:val="es-ES"/>
                    </w:rPr>
                  </w:rPrChange>
                </w:rPr>
                <w:t>del</w:t>
              </w:r>
            </w:ins>
            <w:ins w:id="87" w:author="Dianela Zachrisson" w:date="2018-01-19T07:40:00Z">
              <w:r w:rsidR="00243434" w:rsidRPr="00243434">
                <w:rPr>
                  <w:rFonts w:ascii="Arial" w:hAnsi="Arial" w:cs="Arial"/>
                  <w:color w:val="FF0000"/>
                  <w:sz w:val="18"/>
                  <w:szCs w:val="18"/>
                  <w:lang w:val="es-ES"/>
                  <w:rPrChange w:id="88" w:author="Dianela Zachrisson" w:date="2018-01-19T07:40:00Z">
                    <w:rPr>
                      <w:rFonts w:ascii="Arial" w:hAnsi="Arial" w:cs="Arial"/>
                      <w:sz w:val="18"/>
                      <w:szCs w:val="18"/>
                      <w:lang w:val="es-ES"/>
                    </w:rPr>
                  </w:rPrChange>
                </w:rPr>
                <w:t xml:space="preserve"> 21 de octubre de </w:t>
              </w:r>
            </w:ins>
            <w:del w:id="89" w:author="Dianela Zachrisson" w:date="2018-01-19T07:41:00Z">
              <w:r w:rsidRPr="007534CC" w:rsidDel="00243434">
                <w:rPr>
                  <w:rFonts w:ascii="Arial" w:hAnsi="Arial" w:cs="Arial"/>
                  <w:sz w:val="18"/>
                  <w:szCs w:val="18"/>
                  <w:lang w:val="es-ES"/>
                </w:rPr>
                <w:delText>,</w:delText>
              </w:r>
            </w:del>
            <w:ins w:id="90" w:author="Dianela Zachrisson" w:date="2018-01-19T07:41:00Z">
              <w:r w:rsidR="00243434" w:rsidRPr="00243434">
                <w:rPr>
                  <w:rFonts w:ascii="Arial" w:hAnsi="Arial" w:cs="Arial"/>
                  <w:color w:val="FF0000"/>
                  <w:sz w:val="18"/>
                  <w:szCs w:val="18"/>
                  <w:lang w:val="es-ES"/>
                </w:rPr>
                <w:t>2015,</w:t>
              </w:r>
            </w:ins>
            <w:r w:rsidRPr="007534CC">
              <w:rPr>
                <w:rFonts w:ascii="Arial" w:hAnsi="Arial" w:cs="Arial"/>
                <w:sz w:val="18"/>
                <w:szCs w:val="18"/>
                <w:lang w:val="es-ES"/>
              </w:rPr>
              <w:t xml:space="preserve"> que crea el Comité Consultivo Permanente, que consolida la participación del sector privado</w:t>
            </w:r>
            <w:ins w:id="91" w:author="Dianela Zachrisson" w:date="2018-01-19T07:41:00Z">
              <w:r w:rsidR="00683AC9">
                <w:rPr>
                  <w:rFonts w:ascii="Arial" w:hAnsi="Arial" w:cs="Arial"/>
                  <w:sz w:val="18"/>
                  <w:szCs w:val="18"/>
                  <w:lang w:val="es-ES"/>
                </w:rPr>
                <w:t xml:space="preserve">, </w:t>
              </w:r>
            </w:ins>
            <w:del w:id="92" w:author="Dianela Zachrisson" w:date="2018-01-19T07:41:00Z">
              <w:r w:rsidRPr="00683AC9" w:rsidDel="00683AC9">
                <w:rPr>
                  <w:rFonts w:ascii="Arial" w:hAnsi="Arial" w:cs="Arial"/>
                  <w:color w:val="FF0000"/>
                  <w:sz w:val="18"/>
                  <w:szCs w:val="18"/>
                  <w:lang w:val="es-ES"/>
                  <w:rPrChange w:id="93" w:author="Dianela Zachrisson" w:date="2018-01-19T07:41:00Z">
                    <w:rPr>
                      <w:rFonts w:ascii="Arial" w:hAnsi="Arial" w:cs="Arial"/>
                      <w:sz w:val="18"/>
                      <w:szCs w:val="18"/>
                      <w:lang w:val="es-ES"/>
                    </w:rPr>
                  </w:rPrChange>
                </w:rPr>
                <w:delText xml:space="preserve">. </w:delText>
              </w:r>
            </w:del>
            <w:ins w:id="94" w:author="Dianela Zachrisson" w:date="2018-01-19T07:40:00Z">
              <w:r w:rsidR="00243434" w:rsidRPr="00683AC9">
                <w:rPr>
                  <w:rFonts w:ascii="Arial" w:hAnsi="Arial" w:cs="Arial"/>
                  <w:color w:val="FF0000"/>
                  <w:sz w:val="18"/>
                  <w:szCs w:val="18"/>
                  <w:lang w:val="es-ES"/>
                  <w:rPrChange w:id="95" w:author="Dianela Zachrisson" w:date="2018-01-19T07:41:00Z">
                    <w:rPr>
                      <w:rFonts w:ascii="Helvetica" w:hAnsi="Helvetica"/>
                      <w:color w:val="333333"/>
                      <w:sz w:val="21"/>
                      <w:szCs w:val="21"/>
                    </w:rPr>
                  </w:rPrChange>
                </w:rPr>
                <w:t>con el objetivo de garantizar el dialogo con este sector, el cual estará conformado por cuatro miembros del Consejo Empresarial Logístico y tres miembros con amplia experiencia en el sector, seleccionados por el Ejecutivo.</w:t>
              </w:r>
            </w:ins>
          </w:p>
          <w:p w14:paraId="373DE455" w14:textId="77777777" w:rsidR="00FB3654" w:rsidRDefault="00FB3654" w:rsidP="00D52F6A">
            <w:pPr>
              <w:suppressAutoHyphens/>
              <w:spacing w:before="60" w:after="60"/>
              <w:jc w:val="both"/>
              <w:rPr>
                <w:ins w:id="96" w:author="Dianela Zachrisson" w:date="2018-01-19T07:31:00Z"/>
                <w:rFonts w:ascii="Arial" w:hAnsi="Arial" w:cs="Arial"/>
                <w:sz w:val="18"/>
                <w:szCs w:val="18"/>
                <w:lang w:val="es-ES"/>
              </w:rPr>
            </w:pPr>
            <w:r w:rsidRPr="007534CC">
              <w:rPr>
                <w:rFonts w:ascii="Arial" w:hAnsi="Arial" w:cs="Arial"/>
                <w:sz w:val="18"/>
                <w:szCs w:val="18"/>
                <w:lang w:val="es-ES"/>
              </w:rPr>
              <w:lastRenderedPageBreak/>
              <w:t xml:space="preserve">Como instancia técnica de trabajo del gabinete, se instituyó una Coordinación Logística (CL), con recursos humanos y financieros, y plan de trabajo definido. </w:t>
            </w:r>
            <w:r w:rsidRPr="007534CC">
              <w:rPr>
                <w:rFonts w:ascii="Arial" w:hAnsi="Arial" w:cs="Arial"/>
                <w:i/>
                <w:sz w:val="18"/>
                <w:szCs w:val="18"/>
                <w:lang w:val="es-ES"/>
              </w:rPr>
              <w:t xml:space="preserve">Georgia </w:t>
            </w:r>
            <w:proofErr w:type="spellStart"/>
            <w:r w:rsidRPr="007534CC">
              <w:rPr>
                <w:rFonts w:ascii="Arial" w:hAnsi="Arial" w:cs="Arial"/>
                <w:i/>
                <w:sz w:val="18"/>
                <w:szCs w:val="18"/>
                <w:lang w:val="es-ES"/>
              </w:rPr>
              <w:t>Tech</w:t>
            </w:r>
            <w:proofErr w:type="spellEnd"/>
            <w:r w:rsidRPr="007534CC">
              <w:rPr>
                <w:rFonts w:ascii="Arial" w:hAnsi="Arial" w:cs="Arial"/>
                <w:i/>
                <w:sz w:val="18"/>
                <w:szCs w:val="18"/>
                <w:lang w:val="es-ES"/>
              </w:rPr>
              <w:t xml:space="preserve">, </w:t>
            </w:r>
            <w:r w:rsidRPr="007534CC">
              <w:rPr>
                <w:rFonts w:ascii="Arial" w:hAnsi="Arial" w:cs="Arial"/>
                <w:sz w:val="18"/>
                <w:szCs w:val="18"/>
                <w:lang w:val="es-ES"/>
              </w:rPr>
              <w:t>una de las instituciones académicas más prestigiosas en el sector, se incorporó al equipo técnico de la CL y les apoya en la elaboración del Plan de Trabajo Plurianual.</w:t>
            </w:r>
          </w:p>
          <w:p w14:paraId="25B1E822" w14:textId="77777777" w:rsidR="00102E76" w:rsidRDefault="00243434" w:rsidP="00D52F6A">
            <w:pPr>
              <w:suppressAutoHyphens/>
              <w:spacing w:before="60" w:after="60"/>
              <w:jc w:val="both"/>
              <w:rPr>
                <w:ins w:id="97" w:author="Dianela Zachrisson" w:date="2018-01-19T07:56:00Z"/>
                <w:rFonts w:ascii="Arial" w:hAnsi="Arial" w:cs="Arial"/>
                <w:sz w:val="18"/>
                <w:szCs w:val="18"/>
                <w:lang w:val="es-ES"/>
              </w:rPr>
            </w:pPr>
            <w:ins w:id="98" w:author="Dianela Zachrisson" w:date="2018-01-19T07:31:00Z">
              <w:r w:rsidRPr="00221E77">
                <w:rPr>
                  <w:rFonts w:ascii="Arial" w:hAnsi="Arial" w:cs="Arial"/>
                  <w:color w:val="FF0000"/>
                  <w:sz w:val="18"/>
                  <w:szCs w:val="18"/>
                  <w:lang w:val="es-ES"/>
                  <w:rPrChange w:id="99" w:author="Dianela Zachrisson" w:date="2018-01-19T07:53:00Z">
                    <w:rPr>
                      <w:rFonts w:ascii="Arial" w:hAnsi="Arial" w:cs="Arial"/>
                      <w:sz w:val="18"/>
                      <w:szCs w:val="18"/>
                      <w:lang w:val="es-ES"/>
                    </w:rPr>
                  </w:rPrChange>
                </w:rPr>
                <w:t>En 2016</w:t>
              </w:r>
              <w:r>
                <w:rPr>
                  <w:rFonts w:ascii="Arial" w:hAnsi="Arial" w:cs="Arial"/>
                  <w:sz w:val="18"/>
                  <w:szCs w:val="18"/>
                  <w:lang w:val="es-ES"/>
                </w:rPr>
                <w:t>,</w:t>
              </w:r>
            </w:ins>
            <w:ins w:id="100" w:author="Dianela Zachrisson" w:date="2018-01-19T07:52:00Z">
              <w:r w:rsidR="00221E77">
                <w:rPr>
                  <w:rFonts w:ascii="Arial" w:hAnsi="Arial" w:cs="Arial"/>
                  <w:sz w:val="18"/>
                  <w:szCs w:val="18"/>
                  <w:lang w:val="es-ES"/>
                </w:rPr>
                <w:t xml:space="preserve"> el Gobierno de Panamá remi</w:t>
              </w:r>
            </w:ins>
            <w:ins w:id="101" w:author="Dianela Zachrisson" w:date="2018-01-19T07:53:00Z">
              <w:r w:rsidR="00221E77">
                <w:rPr>
                  <w:rFonts w:ascii="Arial" w:hAnsi="Arial" w:cs="Arial"/>
                  <w:sz w:val="18"/>
                  <w:szCs w:val="18"/>
                  <w:lang w:val="es-ES"/>
                </w:rPr>
                <w:t>te el Plan</w:t>
              </w:r>
            </w:ins>
            <w:ins w:id="102" w:author="Dianela Zachrisson" w:date="2018-01-19T07:31:00Z">
              <w:r w:rsidR="00102E76" w:rsidRPr="00243434">
                <w:rPr>
                  <w:rFonts w:ascii="Arial" w:hAnsi="Arial" w:cs="Arial"/>
                  <w:sz w:val="18"/>
                  <w:szCs w:val="18"/>
                  <w:lang w:val="es-ES"/>
                  <w:rPrChange w:id="103" w:author="Dianela Zachrisson" w:date="2018-01-19T07:31:00Z">
                    <w:rPr>
                      <w:sz w:val="18"/>
                      <w:szCs w:val="18"/>
                      <w:lang w:val="es-ES_tradnl"/>
                    </w:rPr>
                  </w:rPrChange>
                </w:rPr>
                <w:t xml:space="preserve"> de Trabajo plurianual de la CL, el cual incluye </w:t>
              </w:r>
              <w:r w:rsidR="00102E76" w:rsidRPr="00243434">
                <w:rPr>
                  <w:rFonts w:ascii="Arial" w:hAnsi="Arial" w:cs="Arial"/>
                  <w:sz w:val="18"/>
                  <w:szCs w:val="18"/>
                  <w:lang w:val="es-ES"/>
                  <w:rPrChange w:id="104" w:author="Dianela Zachrisson" w:date="2018-01-19T07:31:00Z">
                    <w:rPr>
                      <w:spacing w:val="-2"/>
                      <w:sz w:val="18"/>
                      <w:szCs w:val="18"/>
                      <w:lang w:val="es-ES_tradnl"/>
                    </w:rPr>
                  </w:rPrChange>
                </w:rPr>
                <w:t>la asignación de recursos humanos y técnicos para la elaboración de, entre otros: (i) el proyecto de ley del Sistema Logístico Nacional; y (ii) la definición los indicadores de seguimiento y</w:t>
              </w:r>
            </w:ins>
            <w:ins w:id="105" w:author="Dianela Zachrisson" w:date="2018-01-19T07:42:00Z">
              <w:r w:rsidR="00683AC9">
                <w:rPr>
                  <w:rFonts w:ascii="Arial" w:hAnsi="Arial" w:cs="Arial"/>
                  <w:sz w:val="18"/>
                  <w:szCs w:val="18"/>
                  <w:lang w:val="es-ES"/>
                </w:rPr>
                <w:t xml:space="preserve"> </w:t>
              </w:r>
            </w:ins>
            <w:ins w:id="106" w:author="Dianela Zachrisson" w:date="2018-01-19T07:31:00Z">
              <w:r w:rsidR="00102E76" w:rsidRPr="00243434">
                <w:rPr>
                  <w:rFonts w:ascii="Arial" w:hAnsi="Arial" w:cs="Arial"/>
                  <w:sz w:val="18"/>
                  <w:szCs w:val="18"/>
                  <w:lang w:val="es-ES"/>
                  <w:rPrChange w:id="107" w:author="Dianela Zachrisson" w:date="2018-01-19T07:31:00Z">
                    <w:rPr>
                      <w:spacing w:val="-2"/>
                      <w:sz w:val="18"/>
                      <w:szCs w:val="18"/>
                      <w:lang w:val="es-ES_tradnl"/>
                    </w:rPr>
                  </w:rPrChange>
                </w:rPr>
                <w:t>el esquema de monitoreo y evaluación.</w:t>
              </w:r>
            </w:ins>
          </w:p>
          <w:p w14:paraId="3C41E0C5" w14:textId="30CB30FD" w:rsidR="00221E77" w:rsidRPr="007534CC" w:rsidRDefault="00221E77" w:rsidP="00D52F6A">
            <w:pPr>
              <w:suppressAutoHyphens/>
              <w:spacing w:before="60" w:after="60"/>
              <w:jc w:val="both"/>
              <w:rPr>
                <w:rFonts w:ascii="Arial" w:hAnsi="Arial" w:cs="Arial"/>
                <w:sz w:val="18"/>
                <w:szCs w:val="18"/>
                <w:lang w:val="es-ES"/>
              </w:rPr>
            </w:pPr>
            <w:ins w:id="108" w:author="Dianela Zachrisson" w:date="2018-01-19T07:58:00Z">
              <w:r w:rsidRPr="00221E77">
                <w:rPr>
                  <w:rFonts w:ascii="Arial" w:hAnsi="Arial" w:cs="Arial"/>
                  <w:color w:val="FF0000"/>
                  <w:sz w:val="18"/>
                  <w:szCs w:val="18"/>
                  <w:lang w:val="es-ES"/>
                  <w:rPrChange w:id="109" w:author="Dianela Zachrisson" w:date="2018-01-19T07:58:00Z">
                    <w:rPr>
                      <w:rFonts w:ascii="Arial" w:hAnsi="Arial" w:cs="Arial"/>
                      <w:sz w:val="18"/>
                      <w:szCs w:val="18"/>
                      <w:lang w:val="es-ES"/>
                    </w:rPr>
                  </w:rPrChange>
                </w:rPr>
                <w:t>Igualmente,</w:t>
              </w:r>
            </w:ins>
            <w:ins w:id="110" w:author="Dianela Zachrisson" w:date="2018-01-19T07:56:00Z">
              <w:r w:rsidRPr="00221E77">
                <w:rPr>
                  <w:rFonts w:ascii="Arial" w:hAnsi="Arial" w:cs="Arial"/>
                  <w:color w:val="FF0000"/>
                  <w:sz w:val="18"/>
                  <w:szCs w:val="18"/>
                  <w:lang w:val="es-ES"/>
                  <w:rPrChange w:id="111" w:author="Dianela Zachrisson" w:date="2018-01-19T07:58:00Z">
                    <w:rPr>
                      <w:rFonts w:ascii="Arial" w:hAnsi="Arial" w:cs="Arial"/>
                      <w:sz w:val="18"/>
                      <w:szCs w:val="18"/>
                      <w:lang w:val="es-ES"/>
                    </w:rPr>
                  </w:rPrChange>
                </w:rPr>
                <w:t xml:space="preserve"> en el 2016, el Gobie</w:t>
              </w:r>
            </w:ins>
            <w:ins w:id="112" w:author="Dianela Zachrisson" w:date="2018-01-19T07:57:00Z">
              <w:r w:rsidRPr="00221E77">
                <w:rPr>
                  <w:rFonts w:ascii="Arial" w:hAnsi="Arial" w:cs="Arial"/>
                  <w:color w:val="FF0000"/>
                  <w:sz w:val="18"/>
                  <w:szCs w:val="18"/>
                  <w:lang w:val="es-ES"/>
                  <w:rPrChange w:id="113" w:author="Dianela Zachrisson" w:date="2018-01-19T07:58:00Z">
                    <w:rPr>
                      <w:rFonts w:ascii="Arial" w:hAnsi="Arial" w:cs="Arial"/>
                      <w:sz w:val="18"/>
                      <w:szCs w:val="18"/>
                      <w:lang w:val="es-ES"/>
                    </w:rPr>
                  </w:rPrChange>
                </w:rPr>
                <w:t xml:space="preserve">rno de </w:t>
              </w:r>
            </w:ins>
            <w:ins w:id="114" w:author="Dianela Zachrisson" w:date="2018-01-19T07:58:00Z">
              <w:r w:rsidRPr="00221E77">
                <w:rPr>
                  <w:rFonts w:ascii="Arial" w:hAnsi="Arial" w:cs="Arial"/>
                  <w:color w:val="FF0000"/>
                  <w:sz w:val="18"/>
                  <w:szCs w:val="18"/>
                  <w:lang w:val="es-ES"/>
                  <w:rPrChange w:id="115" w:author="Dianela Zachrisson" w:date="2018-01-19T07:58:00Z">
                    <w:rPr>
                      <w:rFonts w:ascii="Arial" w:hAnsi="Arial" w:cs="Arial"/>
                      <w:sz w:val="18"/>
                      <w:szCs w:val="18"/>
                      <w:lang w:val="es-ES"/>
                    </w:rPr>
                  </w:rPrChange>
                </w:rPr>
                <w:t>Panamá</w:t>
              </w:r>
            </w:ins>
            <w:ins w:id="116" w:author="Dianela Zachrisson" w:date="2018-01-19T07:57:00Z">
              <w:r w:rsidRPr="00221E77">
                <w:rPr>
                  <w:rFonts w:ascii="Arial" w:hAnsi="Arial" w:cs="Arial"/>
                  <w:color w:val="FF0000"/>
                  <w:sz w:val="18"/>
                  <w:szCs w:val="18"/>
                  <w:lang w:val="es-ES"/>
                  <w:rPrChange w:id="117" w:author="Dianela Zachrisson" w:date="2018-01-19T07:58:00Z">
                    <w:rPr>
                      <w:rFonts w:ascii="Arial" w:hAnsi="Arial" w:cs="Arial"/>
                      <w:sz w:val="18"/>
                      <w:szCs w:val="18"/>
                      <w:lang w:val="es-ES"/>
                    </w:rPr>
                  </w:rPrChange>
                </w:rPr>
                <w:t xml:space="preserve"> presenta </w:t>
              </w:r>
            </w:ins>
            <w:ins w:id="118" w:author="Dianela Zachrisson" w:date="2018-01-19T07:56:00Z">
              <w:r w:rsidRPr="00221E77">
                <w:rPr>
                  <w:rFonts w:ascii="Arial" w:hAnsi="Arial" w:cs="Arial"/>
                  <w:color w:val="FF0000"/>
                  <w:sz w:val="18"/>
                  <w:szCs w:val="18"/>
                  <w:lang w:val="es-ES"/>
                  <w:rPrChange w:id="119" w:author="Dianela Zachrisson" w:date="2018-01-19T07:58:00Z">
                    <w:rPr>
                      <w:sz w:val="18"/>
                      <w:szCs w:val="18"/>
                      <w:lang w:val="es-ES_tradnl"/>
                    </w:rPr>
                  </w:rPrChange>
                </w:rPr>
                <w:t>la Memoria Anual de la Secretaría de Competitividad y Logística a la Asamblea Nacional, la cual incluye los productos y resultados vinculados al Plan de Trabajo del año precedente, y directrices estratégicas para el siguiente año</w:t>
              </w:r>
              <w:r w:rsidRPr="00221E77">
                <w:rPr>
                  <w:rFonts w:ascii="Arial" w:hAnsi="Arial" w:cs="Arial"/>
                  <w:sz w:val="18"/>
                  <w:szCs w:val="18"/>
                  <w:lang w:val="es-ES"/>
                  <w:rPrChange w:id="120" w:author="Dianela Zachrisson" w:date="2018-01-19T07:58:00Z">
                    <w:rPr>
                      <w:sz w:val="18"/>
                      <w:szCs w:val="18"/>
                      <w:lang w:val="es-ES_tradnl"/>
                    </w:rPr>
                  </w:rPrChange>
                </w:rPr>
                <w:t>.</w:t>
              </w:r>
            </w:ins>
          </w:p>
        </w:tc>
      </w:tr>
    </w:tbl>
    <w:p w14:paraId="78CE359D" w14:textId="77777777" w:rsidR="00912CFE" w:rsidRPr="007534CC" w:rsidRDefault="00912CFE" w:rsidP="000126F5">
      <w:pPr>
        <w:keepNext/>
        <w:widowControl w:val="0"/>
        <w:suppressAutoHyphens/>
        <w:jc w:val="both"/>
        <w:rPr>
          <w:rFonts w:ascii="Arial" w:hAnsi="Arial" w:cs="Arial"/>
          <w:sz w:val="18"/>
          <w:szCs w:val="18"/>
          <w:lang w:val="es-ES_tradnl"/>
        </w:rPr>
      </w:pPr>
    </w:p>
    <w:p w14:paraId="3862E183" w14:textId="77777777" w:rsidR="00912CFE" w:rsidRPr="007534CC" w:rsidRDefault="00912CFE" w:rsidP="00912CFE">
      <w:pPr>
        <w:pStyle w:val="Paragraph"/>
        <w:numPr>
          <w:ilvl w:val="0"/>
          <w:numId w:val="0"/>
        </w:numPr>
        <w:ind w:left="720"/>
        <w:rPr>
          <w:rFonts w:ascii="Arial" w:hAnsi="Arial" w:cs="Arial"/>
          <w:b/>
          <w:sz w:val="18"/>
          <w:szCs w:val="18"/>
        </w:rPr>
      </w:pPr>
      <w:r w:rsidRPr="007534CC">
        <w:rPr>
          <w:rFonts w:ascii="Arial" w:hAnsi="Arial" w:cs="Arial"/>
          <w:b/>
          <w:sz w:val="18"/>
          <w:szCs w:val="18"/>
        </w:rPr>
        <w:t>Cuadro 3: Progresos alcanzados en el proceso de planificación integral (2014-2015)</w:t>
      </w:r>
    </w:p>
    <w:tbl>
      <w:tblPr>
        <w:tblStyle w:val="Tablaconcuadrcula"/>
        <w:tblW w:w="12438" w:type="dxa"/>
        <w:tblInd w:w="18" w:type="dxa"/>
        <w:tblLook w:val="04A0" w:firstRow="1" w:lastRow="0" w:firstColumn="1" w:lastColumn="0" w:noHBand="0" w:noVBand="1"/>
      </w:tblPr>
      <w:tblGrid>
        <w:gridCol w:w="2702"/>
        <w:gridCol w:w="4751"/>
        <w:gridCol w:w="4985"/>
      </w:tblGrid>
      <w:tr w:rsidR="001F46AA" w:rsidRPr="007534CC" w14:paraId="7FDDFFC9" w14:textId="77777777" w:rsidTr="00742D1F">
        <w:trPr>
          <w:tblHeader/>
        </w:trPr>
        <w:tc>
          <w:tcPr>
            <w:tcW w:w="2702" w:type="dxa"/>
            <w:shd w:val="clear" w:color="auto" w:fill="D9D9D9" w:themeFill="background1" w:themeFillShade="D9"/>
            <w:vAlign w:val="center"/>
          </w:tcPr>
          <w:p w14:paraId="4472380E" w14:textId="36FC9549" w:rsidR="001F46AA" w:rsidRPr="007534CC" w:rsidRDefault="001F46AA" w:rsidP="00D52F6A">
            <w:pPr>
              <w:pStyle w:val="Paragraph"/>
              <w:numPr>
                <w:ilvl w:val="0"/>
                <w:numId w:val="0"/>
              </w:numPr>
              <w:spacing w:before="0" w:after="0"/>
              <w:jc w:val="center"/>
              <w:rPr>
                <w:rFonts w:ascii="Arial" w:hAnsi="Arial" w:cs="Arial"/>
                <w:b/>
                <w:sz w:val="18"/>
                <w:szCs w:val="18"/>
              </w:rPr>
            </w:pPr>
            <w:r w:rsidRPr="007534CC">
              <w:rPr>
                <w:rFonts w:ascii="Arial" w:hAnsi="Arial" w:cs="Arial"/>
                <w:b/>
                <w:sz w:val="18"/>
                <w:szCs w:val="18"/>
              </w:rPr>
              <w:t xml:space="preserve">Problemas específicos y </w:t>
            </w:r>
            <w:del w:id="121" w:author="Dianela Zachrisson" w:date="2018-01-19T08:27:00Z">
              <w:r w:rsidRPr="007534CC" w:rsidDel="003500CE">
                <w:rPr>
                  <w:rFonts w:ascii="Arial" w:hAnsi="Arial" w:cs="Arial"/>
                  <w:b/>
                  <w:sz w:val="18"/>
                  <w:szCs w:val="18"/>
                </w:rPr>
                <w:delText>su causas</w:delText>
              </w:r>
            </w:del>
            <w:ins w:id="122" w:author="Dianela Zachrisson" w:date="2018-01-19T08:27:00Z">
              <w:r w:rsidR="003500CE" w:rsidRPr="007534CC">
                <w:rPr>
                  <w:rFonts w:ascii="Arial" w:hAnsi="Arial" w:cs="Arial"/>
                  <w:b/>
                  <w:sz w:val="18"/>
                  <w:szCs w:val="18"/>
                </w:rPr>
                <w:t>sus causas</w:t>
              </w:r>
            </w:ins>
          </w:p>
        </w:tc>
        <w:tc>
          <w:tcPr>
            <w:tcW w:w="4751" w:type="dxa"/>
            <w:shd w:val="clear" w:color="auto" w:fill="D9D9D9" w:themeFill="background1" w:themeFillShade="D9"/>
            <w:vAlign w:val="center"/>
          </w:tcPr>
          <w:p w14:paraId="30F44DF8" w14:textId="326669B4" w:rsidR="001F46AA" w:rsidRPr="007534CC" w:rsidRDefault="00742D1F" w:rsidP="00742D1F">
            <w:pPr>
              <w:pStyle w:val="Paragraph"/>
              <w:numPr>
                <w:ilvl w:val="0"/>
                <w:numId w:val="0"/>
              </w:numPr>
              <w:spacing w:before="0" w:after="0"/>
              <w:jc w:val="center"/>
              <w:rPr>
                <w:rFonts w:ascii="Arial" w:hAnsi="Arial" w:cs="Arial"/>
                <w:b/>
                <w:sz w:val="18"/>
                <w:szCs w:val="18"/>
              </w:rPr>
            </w:pPr>
            <w:r w:rsidRPr="007534CC">
              <w:rPr>
                <w:rFonts w:ascii="Arial" w:hAnsi="Arial" w:cs="Arial"/>
                <w:b/>
                <w:sz w:val="18"/>
                <w:szCs w:val="18"/>
              </w:rPr>
              <w:t>Reformas de Pol</w:t>
            </w:r>
            <w:proofErr w:type="spellStart"/>
            <w:r w:rsidRPr="007534CC">
              <w:rPr>
                <w:rFonts w:ascii="Arial" w:hAnsi="Arial" w:cs="Arial"/>
                <w:b/>
                <w:sz w:val="18"/>
                <w:szCs w:val="18"/>
                <w:lang w:val="es-ES_tradnl"/>
              </w:rPr>
              <w:t>ítica</w:t>
            </w:r>
            <w:proofErr w:type="spellEnd"/>
            <w:r w:rsidRPr="007534CC">
              <w:rPr>
                <w:rFonts w:ascii="Arial" w:hAnsi="Arial" w:cs="Arial"/>
                <w:b/>
                <w:sz w:val="18"/>
                <w:szCs w:val="18"/>
                <w:lang w:val="es-ES_tradnl"/>
              </w:rPr>
              <w:t xml:space="preserve"> para atacar el Problema</w:t>
            </w:r>
          </w:p>
        </w:tc>
        <w:tc>
          <w:tcPr>
            <w:tcW w:w="4985" w:type="dxa"/>
            <w:shd w:val="clear" w:color="auto" w:fill="D9D9D9" w:themeFill="background1" w:themeFillShade="D9"/>
            <w:vAlign w:val="center"/>
          </w:tcPr>
          <w:p w14:paraId="6CDD4647" w14:textId="4A4E17CF" w:rsidR="001F46AA" w:rsidRPr="007534CC" w:rsidRDefault="001F46AA" w:rsidP="00D52F6A">
            <w:pPr>
              <w:pStyle w:val="Paragraph"/>
              <w:numPr>
                <w:ilvl w:val="0"/>
                <w:numId w:val="0"/>
              </w:numPr>
              <w:spacing w:before="0" w:after="0"/>
              <w:jc w:val="center"/>
              <w:rPr>
                <w:rFonts w:ascii="Arial" w:hAnsi="Arial" w:cs="Arial"/>
                <w:b/>
                <w:sz w:val="18"/>
                <w:szCs w:val="18"/>
              </w:rPr>
            </w:pPr>
            <w:r w:rsidRPr="007534CC">
              <w:rPr>
                <w:rFonts w:ascii="Arial" w:hAnsi="Arial" w:cs="Arial"/>
                <w:b/>
                <w:sz w:val="18"/>
                <w:szCs w:val="18"/>
              </w:rPr>
              <w:t>Progresos alcanzados</w:t>
            </w:r>
          </w:p>
        </w:tc>
      </w:tr>
      <w:tr w:rsidR="001F46AA" w:rsidRPr="00656008" w14:paraId="2853235C" w14:textId="77777777" w:rsidTr="001F46AA">
        <w:tc>
          <w:tcPr>
            <w:tcW w:w="2702" w:type="dxa"/>
          </w:tcPr>
          <w:p w14:paraId="02AAB4BD" w14:textId="287D6259" w:rsidR="001F46AA" w:rsidRPr="007534CC" w:rsidRDefault="001F46AA" w:rsidP="00D52F6A">
            <w:pPr>
              <w:pStyle w:val="Paragraph"/>
              <w:numPr>
                <w:ilvl w:val="0"/>
                <w:numId w:val="0"/>
              </w:numPr>
              <w:rPr>
                <w:rFonts w:ascii="Arial" w:hAnsi="Arial" w:cs="Arial"/>
                <w:sz w:val="18"/>
                <w:szCs w:val="18"/>
              </w:rPr>
            </w:pPr>
            <w:r w:rsidRPr="007534CC">
              <w:rPr>
                <w:rFonts w:ascii="Arial" w:hAnsi="Arial" w:cs="Arial"/>
                <w:b/>
                <w:sz w:val="18"/>
                <w:szCs w:val="18"/>
                <w:lang w:val="es-ES_tradnl"/>
              </w:rPr>
              <w:t>Insuficiente capacidad de planificación del sector</w:t>
            </w:r>
            <w:r w:rsidRPr="007534CC">
              <w:rPr>
                <w:rFonts w:ascii="Arial" w:hAnsi="Arial" w:cs="Arial"/>
                <w:sz w:val="18"/>
                <w:szCs w:val="18"/>
                <w:lang w:val="es-ES_tradnl"/>
              </w:rPr>
              <w:t xml:space="preserve">. </w:t>
            </w:r>
            <w:del w:id="123" w:author="Dianela Zachrisson" w:date="2018-01-19T08:27:00Z">
              <w:r w:rsidRPr="007534CC" w:rsidDel="003500CE">
                <w:rPr>
                  <w:rFonts w:ascii="Arial" w:hAnsi="Arial" w:cs="Arial"/>
                  <w:sz w:val="18"/>
                  <w:szCs w:val="18"/>
                  <w:lang w:val="es-ES_tradnl"/>
                </w:rPr>
                <w:delText xml:space="preserve">El </w:delText>
              </w:r>
            </w:del>
            <w:r w:rsidRPr="007534CC">
              <w:rPr>
                <w:rFonts w:ascii="Arial" w:hAnsi="Arial" w:cs="Arial"/>
                <w:sz w:val="18"/>
                <w:szCs w:val="18"/>
                <w:lang w:val="es-ES_tradnl"/>
              </w:rPr>
              <w:t>La principal causa es que el país no tiene instrumentos que integren las acciones de planificación del sector de logística</w:t>
            </w:r>
            <w:r w:rsidRPr="007534CC">
              <w:rPr>
                <w:rStyle w:val="Refdenotaalpie"/>
                <w:rFonts w:ascii="Arial" w:hAnsi="Arial" w:cs="Arial"/>
                <w:sz w:val="18"/>
                <w:szCs w:val="18"/>
                <w:lang w:val="es-ES_tradnl"/>
              </w:rPr>
              <w:footnoteReference w:id="7"/>
            </w:r>
            <w:r w:rsidRPr="007534CC">
              <w:rPr>
                <w:rFonts w:ascii="Arial" w:hAnsi="Arial" w:cs="Arial"/>
                <w:sz w:val="18"/>
                <w:szCs w:val="18"/>
                <w:lang w:val="es-ES_tradnl"/>
              </w:rPr>
              <w:t xml:space="preserve">. El sector no cuenta con: (i) un plan maestro de transporte y logística que integre la zona interoceánica, ni que integre la planificación multimodal de </w:t>
            </w:r>
            <w:r w:rsidRPr="007534CC">
              <w:rPr>
                <w:rFonts w:ascii="Arial" w:hAnsi="Arial" w:cs="Arial"/>
                <w:sz w:val="18"/>
                <w:szCs w:val="18"/>
                <w:lang w:val="es-ES_tradnl"/>
              </w:rPr>
              <w:lastRenderedPageBreak/>
              <w:t>infraestructura y los servicios logísticos a nivel nacional, tomando en cuenta los principales sectores económicos incluyendo los productos agrícolas; y (ii) instrumentos de ordenamiento y planificación territorial a nivel nacional que permitan el adecuado uso de las potencialidades productivas y logísticas del país, lo que incluye:</w:t>
            </w:r>
          </w:p>
          <w:p w14:paraId="69E46DBB" w14:textId="77777777" w:rsidR="001F46AA" w:rsidRPr="007534CC" w:rsidRDefault="001F46AA" w:rsidP="00912CFE">
            <w:pPr>
              <w:pStyle w:val="Prrafodelista"/>
              <w:numPr>
                <w:ilvl w:val="0"/>
                <w:numId w:val="81"/>
              </w:numPr>
              <w:ind w:left="342" w:hanging="342"/>
              <w:contextualSpacing/>
              <w:jc w:val="both"/>
              <w:rPr>
                <w:rFonts w:ascii="Arial" w:hAnsi="Arial" w:cs="Arial"/>
                <w:sz w:val="18"/>
                <w:szCs w:val="18"/>
                <w:lang w:val="es-ES_tradnl"/>
              </w:rPr>
            </w:pPr>
            <w:r w:rsidRPr="007534CC">
              <w:rPr>
                <w:rFonts w:ascii="Arial" w:hAnsi="Arial" w:cs="Arial"/>
                <w:sz w:val="18"/>
                <w:szCs w:val="18"/>
                <w:lang w:val="es-ES_tradnl"/>
              </w:rPr>
              <w:t>Desarrollar una política de ordenamiento territorial a nivel nacional para fortalecer y alinear las capacidades políticas institucionales</w:t>
            </w:r>
          </w:p>
          <w:p w14:paraId="7B528C2E" w14:textId="77777777" w:rsidR="001F46AA" w:rsidRPr="007534CC" w:rsidRDefault="001F46AA" w:rsidP="00912CFE">
            <w:pPr>
              <w:pStyle w:val="Prrafodelista"/>
              <w:numPr>
                <w:ilvl w:val="0"/>
                <w:numId w:val="81"/>
              </w:numPr>
              <w:ind w:left="342" w:hanging="342"/>
              <w:contextualSpacing/>
              <w:jc w:val="both"/>
              <w:rPr>
                <w:rFonts w:ascii="Arial" w:hAnsi="Arial" w:cs="Arial"/>
                <w:sz w:val="18"/>
                <w:szCs w:val="18"/>
                <w:lang w:val="es-ES_tradnl"/>
              </w:rPr>
            </w:pPr>
            <w:r w:rsidRPr="007534CC">
              <w:rPr>
                <w:rFonts w:ascii="Arial" w:hAnsi="Arial" w:cs="Arial"/>
                <w:sz w:val="18"/>
                <w:szCs w:val="18"/>
                <w:lang w:val="es-ES_tradnl"/>
              </w:rPr>
              <w:t>Modificar, simplificar y desarrollar el marco legal vigente en materia de planificación y gestión de desarrollo territorial.</w:t>
            </w:r>
          </w:p>
        </w:tc>
        <w:tc>
          <w:tcPr>
            <w:tcW w:w="4751" w:type="dxa"/>
          </w:tcPr>
          <w:p w14:paraId="60BE6150" w14:textId="77777777" w:rsidR="00241B30" w:rsidRPr="007534CC" w:rsidRDefault="00241B30" w:rsidP="00241B30">
            <w:pPr>
              <w:keepNext/>
              <w:widowControl w:val="0"/>
              <w:suppressAutoHyphens/>
              <w:ind w:left="193" w:hanging="193"/>
              <w:jc w:val="both"/>
              <w:rPr>
                <w:rFonts w:ascii="Arial" w:hAnsi="Arial" w:cs="Arial"/>
                <w:spacing w:val="-2"/>
                <w:sz w:val="18"/>
                <w:szCs w:val="18"/>
                <w:lang w:val="es-ES_tradnl"/>
              </w:rPr>
            </w:pPr>
            <w:r w:rsidRPr="007534CC">
              <w:rPr>
                <w:rFonts w:ascii="Arial" w:hAnsi="Arial" w:cs="Arial"/>
                <w:b/>
                <w:spacing w:val="-2"/>
                <w:sz w:val="18"/>
                <w:szCs w:val="18"/>
                <w:lang w:val="es-ES_tradnl"/>
              </w:rPr>
              <w:lastRenderedPageBreak/>
              <w:t>Elaboración del PTLZI, incluyendo los siguientes aspectos</w:t>
            </w:r>
            <w:r w:rsidRPr="007534CC">
              <w:rPr>
                <w:rFonts w:ascii="Arial" w:hAnsi="Arial" w:cs="Arial"/>
                <w:spacing w:val="-2"/>
                <w:sz w:val="18"/>
                <w:szCs w:val="18"/>
                <w:lang w:val="es-ES_tradnl"/>
              </w:rPr>
              <w:t>:</w:t>
            </w:r>
          </w:p>
          <w:p w14:paraId="02A81D59" w14:textId="77777777" w:rsidR="00241B30" w:rsidRPr="007534CC" w:rsidRDefault="00241B30" w:rsidP="00241B30">
            <w:pPr>
              <w:pStyle w:val="Prrafodelista"/>
              <w:keepNext/>
              <w:widowControl w:val="0"/>
              <w:numPr>
                <w:ilvl w:val="0"/>
                <w:numId w:val="76"/>
              </w:numPr>
              <w:suppressAutoHyphens/>
              <w:ind w:left="200" w:hanging="200"/>
              <w:jc w:val="both"/>
              <w:rPr>
                <w:rFonts w:ascii="Arial" w:hAnsi="Arial" w:cs="Arial"/>
                <w:spacing w:val="-2"/>
                <w:sz w:val="18"/>
                <w:szCs w:val="18"/>
                <w:lang w:val="es-ES"/>
              </w:rPr>
            </w:pPr>
            <w:r w:rsidRPr="007534CC">
              <w:rPr>
                <w:rFonts w:ascii="Arial" w:hAnsi="Arial" w:cs="Arial"/>
                <w:spacing w:val="-2"/>
                <w:sz w:val="18"/>
                <w:szCs w:val="18"/>
                <w:lang w:val="es-ES_tradnl"/>
              </w:rPr>
              <w:t>Tamaño</w:t>
            </w:r>
            <w:r w:rsidRPr="007534CC">
              <w:rPr>
                <w:rFonts w:ascii="Arial" w:hAnsi="Arial" w:cs="Arial"/>
                <w:spacing w:val="-2"/>
                <w:sz w:val="18"/>
                <w:szCs w:val="18"/>
                <w:lang w:val="es-ES"/>
              </w:rPr>
              <w:t xml:space="preserve"> de la futura demanda de valor agregado en la zona interoceánica; </w:t>
            </w:r>
          </w:p>
          <w:p w14:paraId="067A864C" w14:textId="77777777" w:rsidR="00241B30" w:rsidRPr="007534CC" w:rsidRDefault="00241B30" w:rsidP="00241B30">
            <w:pPr>
              <w:pStyle w:val="Prrafodelista"/>
              <w:keepNext/>
              <w:widowControl w:val="0"/>
              <w:numPr>
                <w:ilvl w:val="0"/>
                <w:numId w:val="76"/>
              </w:numPr>
              <w:suppressAutoHyphens/>
              <w:ind w:left="200" w:hanging="200"/>
              <w:jc w:val="both"/>
              <w:rPr>
                <w:rFonts w:ascii="Arial" w:hAnsi="Arial" w:cs="Arial"/>
                <w:spacing w:val="-2"/>
                <w:sz w:val="18"/>
                <w:szCs w:val="18"/>
                <w:lang w:val="es-ES"/>
              </w:rPr>
            </w:pPr>
            <w:r w:rsidRPr="007534CC">
              <w:rPr>
                <w:rFonts w:ascii="Arial" w:hAnsi="Arial" w:cs="Arial"/>
                <w:spacing w:val="-2"/>
                <w:sz w:val="18"/>
                <w:szCs w:val="18"/>
                <w:lang w:val="es-ES_tradnl"/>
              </w:rPr>
              <w:t>Suelos</w:t>
            </w:r>
            <w:r w:rsidRPr="007534CC">
              <w:rPr>
                <w:rFonts w:ascii="Arial" w:hAnsi="Arial" w:cs="Arial"/>
                <w:spacing w:val="-2"/>
                <w:sz w:val="18"/>
                <w:szCs w:val="18"/>
                <w:lang w:val="es-ES"/>
              </w:rPr>
              <w:t xml:space="preserve"> disponibles;</w:t>
            </w:r>
          </w:p>
          <w:p w14:paraId="257ED679" w14:textId="77777777" w:rsidR="00241B30" w:rsidRPr="007534CC" w:rsidRDefault="00241B30" w:rsidP="00241B30">
            <w:pPr>
              <w:pStyle w:val="Prrafodelista"/>
              <w:keepNext/>
              <w:widowControl w:val="0"/>
              <w:numPr>
                <w:ilvl w:val="0"/>
                <w:numId w:val="76"/>
              </w:numPr>
              <w:suppressAutoHyphens/>
              <w:ind w:left="200" w:hanging="200"/>
              <w:jc w:val="both"/>
              <w:rPr>
                <w:rFonts w:ascii="Arial" w:hAnsi="Arial" w:cs="Arial"/>
                <w:spacing w:val="-2"/>
                <w:sz w:val="18"/>
                <w:szCs w:val="18"/>
                <w:lang w:val="es-ES"/>
              </w:rPr>
            </w:pPr>
            <w:r w:rsidRPr="007534CC">
              <w:rPr>
                <w:rFonts w:ascii="Arial" w:hAnsi="Arial" w:cs="Arial"/>
                <w:spacing w:val="-2"/>
                <w:sz w:val="18"/>
                <w:szCs w:val="18"/>
                <w:lang w:val="es-ES_tradnl"/>
              </w:rPr>
              <w:t>Planes</w:t>
            </w:r>
            <w:r w:rsidRPr="007534CC">
              <w:rPr>
                <w:rFonts w:ascii="Arial" w:hAnsi="Arial" w:cs="Arial"/>
                <w:spacing w:val="-2"/>
                <w:sz w:val="18"/>
                <w:szCs w:val="18"/>
                <w:lang w:val="es-ES"/>
              </w:rPr>
              <w:t xml:space="preserve"> y proyectos de transporte e infraestructura logística relevantes;</w:t>
            </w:r>
          </w:p>
          <w:p w14:paraId="0DF6A7A9" w14:textId="77777777" w:rsidR="00241B30" w:rsidRPr="007534CC" w:rsidRDefault="00241B30" w:rsidP="00241B30">
            <w:pPr>
              <w:pStyle w:val="Prrafodelista"/>
              <w:keepNext/>
              <w:widowControl w:val="0"/>
              <w:numPr>
                <w:ilvl w:val="0"/>
                <w:numId w:val="76"/>
              </w:numPr>
              <w:suppressAutoHyphens/>
              <w:ind w:left="200" w:hanging="200"/>
              <w:jc w:val="both"/>
              <w:rPr>
                <w:rFonts w:ascii="Arial" w:hAnsi="Arial" w:cs="Arial"/>
                <w:spacing w:val="-2"/>
                <w:sz w:val="18"/>
                <w:szCs w:val="18"/>
                <w:lang w:val="es-ES"/>
              </w:rPr>
            </w:pPr>
            <w:r w:rsidRPr="007534CC">
              <w:rPr>
                <w:rFonts w:ascii="Arial" w:hAnsi="Arial" w:cs="Arial"/>
                <w:spacing w:val="-2"/>
                <w:sz w:val="18"/>
                <w:szCs w:val="18"/>
                <w:lang w:val="es-ES_tradnl"/>
              </w:rPr>
              <w:t>Requerimientos</w:t>
            </w:r>
            <w:r w:rsidRPr="007534CC">
              <w:rPr>
                <w:rFonts w:ascii="Arial" w:hAnsi="Arial" w:cs="Arial"/>
                <w:spacing w:val="-2"/>
                <w:sz w:val="18"/>
                <w:szCs w:val="18"/>
                <w:lang w:val="es-ES"/>
              </w:rPr>
              <w:t xml:space="preserve"> de inversión; </w:t>
            </w:r>
          </w:p>
          <w:p w14:paraId="4A8ACA12" w14:textId="77777777" w:rsidR="00241B30" w:rsidRPr="007534CC" w:rsidRDefault="00241B30" w:rsidP="00241B30">
            <w:pPr>
              <w:pStyle w:val="Prrafodelista"/>
              <w:keepNext/>
              <w:widowControl w:val="0"/>
              <w:numPr>
                <w:ilvl w:val="0"/>
                <w:numId w:val="76"/>
              </w:numPr>
              <w:suppressAutoHyphens/>
              <w:ind w:left="200" w:hanging="200"/>
              <w:jc w:val="both"/>
              <w:rPr>
                <w:rFonts w:ascii="Arial" w:hAnsi="Arial" w:cs="Arial"/>
                <w:spacing w:val="-2"/>
                <w:sz w:val="18"/>
                <w:szCs w:val="18"/>
                <w:lang w:val="es-ES"/>
              </w:rPr>
            </w:pPr>
            <w:r w:rsidRPr="007534CC">
              <w:rPr>
                <w:rFonts w:ascii="Arial" w:hAnsi="Arial" w:cs="Arial"/>
                <w:spacing w:val="-2"/>
                <w:sz w:val="18"/>
                <w:szCs w:val="18"/>
                <w:lang w:val="es-ES_tradnl"/>
              </w:rPr>
              <w:t>Propuestas</w:t>
            </w:r>
            <w:r w:rsidRPr="007534CC">
              <w:rPr>
                <w:rFonts w:ascii="Arial" w:hAnsi="Arial" w:cs="Arial"/>
                <w:spacing w:val="-2"/>
                <w:sz w:val="18"/>
                <w:szCs w:val="18"/>
                <w:lang w:val="es-ES"/>
              </w:rPr>
              <w:t xml:space="preserve"> de mecanismos que permitan armonizar las competencias de diferentes entidades públicas; </w:t>
            </w:r>
          </w:p>
          <w:p w14:paraId="754472A5" w14:textId="77777777" w:rsidR="001F46AA" w:rsidRPr="007534CC" w:rsidRDefault="00241B30" w:rsidP="00241B30">
            <w:pPr>
              <w:suppressAutoHyphens/>
              <w:spacing w:before="60" w:after="60"/>
              <w:jc w:val="both"/>
              <w:rPr>
                <w:rFonts w:ascii="Arial" w:hAnsi="Arial" w:cs="Arial"/>
                <w:spacing w:val="-2"/>
                <w:sz w:val="18"/>
                <w:szCs w:val="18"/>
                <w:lang w:val="es-ES"/>
              </w:rPr>
            </w:pPr>
            <w:r w:rsidRPr="007534CC">
              <w:rPr>
                <w:rFonts w:ascii="Arial" w:hAnsi="Arial" w:cs="Arial"/>
                <w:spacing w:val="-2"/>
                <w:sz w:val="18"/>
                <w:szCs w:val="18"/>
                <w:lang w:val="es-ES_tradnl"/>
              </w:rPr>
              <w:t>E</w:t>
            </w:r>
            <w:r w:rsidRPr="007534CC">
              <w:rPr>
                <w:rFonts w:ascii="Arial" w:hAnsi="Arial" w:cs="Arial"/>
                <w:spacing w:val="-2"/>
                <w:sz w:val="18"/>
                <w:szCs w:val="18"/>
                <w:lang w:val="es-ES"/>
              </w:rPr>
              <w:t xml:space="preserve">valuación estratégica </w:t>
            </w:r>
            <w:r w:rsidRPr="007534CC">
              <w:rPr>
                <w:rFonts w:ascii="Arial" w:hAnsi="Arial" w:cs="Arial"/>
                <w:spacing w:val="-2"/>
                <w:sz w:val="18"/>
                <w:szCs w:val="18"/>
                <w:lang w:val="es-ES_tradnl"/>
              </w:rPr>
              <w:t>ambiental</w:t>
            </w:r>
            <w:r w:rsidRPr="007534CC">
              <w:rPr>
                <w:rFonts w:ascii="Arial" w:hAnsi="Arial" w:cs="Arial"/>
                <w:spacing w:val="-2"/>
                <w:sz w:val="18"/>
                <w:szCs w:val="18"/>
                <w:lang w:val="es-ES"/>
              </w:rPr>
              <w:t>.</w:t>
            </w:r>
          </w:p>
          <w:p w14:paraId="5DEF1E73" w14:textId="77777777" w:rsidR="00241B30" w:rsidRPr="007534CC" w:rsidRDefault="00241B30" w:rsidP="00241B30">
            <w:pPr>
              <w:suppressAutoHyphens/>
              <w:spacing w:before="60" w:after="60"/>
              <w:jc w:val="both"/>
              <w:rPr>
                <w:rFonts w:ascii="Arial" w:hAnsi="Arial" w:cs="Arial"/>
                <w:spacing w:val="-2"/>
                <w:sz w:val="18"/>
                <w:szCs w:val="18"/>
                <w:lang w:val="es-ES"/>
              </w:rPr>
            </w:pPr>
          </w:p>
          <w:p w14:paraId="0CA2F971" w14:textId="77777777" w:rsidR="00241B30" w:rsidRPr="007534CC" w:rsidRDefault="00241B30" w:rsidP="00241B30">
            <w:pPr>
              <w:keepNext/>
              <w:widowControl w:val="0"/>
              <w:suppressAutoHyphens/>
              <w:ind w:left="193" w:hanging="193"/>
              <w:jc w:val="both"/>
              <w:rPr>
                <w:rFonts w:ascii="Arial" w:hAnsi="Arial" w:cs="Arial"/>
                <w:smallCaps/>
                <w:spacing w:val="-2"/>
                <w:sz w:val="18"/>
                <w:szCs w:val="18"/>
                <w:lang w:val="es-ES_tradnl"/>
              </w:rPr>
            </w:pPr>
            <w:r w:rsidRPr="007534CC">
              <w:rPr>
                <w:rFonts w:ascii="Arial" w:hAnsi="Arial" w:cs="Arial"/>
                <w:b/>
                <w:spacing w:val="-2"/>
                <w:sz w:val="18"/>
                <w:szCs w:val="18"/>
                <w:lang w:val="es-ES_tradnl"/>
              </w:rPr>
              <w:t>Elaboración del PMTL e incorporación de su seguimiento a las actividades de las mesas de trabajo.</w:t>
            </w:r>
            <w:r w:rsidRPr="007534CC">
              <w:rPr>
                <w:rFonts w:ascii="Arial" w:hAnsi="Arial" w:cs="Arial"/>
                <w:spacing w:val="-2"/>
                <w:sz w:val="18"/>
                <w:szCs w:val="18"/>
                <w:lang w:val="es-ES_tradnl"/>
              </w:rPr>
              <w:t xml:space="preserve"> El PMT</w:t>
            </w:r>
            <w:r w:rsidRPr="007534CC">
              <w:rPr>
                <w:rFonts w:ascii="Arial" w:hAnsi="Arial" w:cs="Arial"/>
                <w:smallCaps/>
                <w:spacing w:val="-2"/>
                <w:sz w:val="18"/>
                <w:szCs w:val="18"/>
                <w:lang w:val="es-ES_tradnl"/>
              </w:rPr>
              <w:t xml:space="preserve">L </w:t>
            </w:r>
            <w:r w:rsidRPr="007534CC">
              <w:rPr>
                <w:rFonts w:ascii="Arial" w:hAnsi="Arial" w:cs="Arial"/>
                <w:spacing w:val="-2"/>
                <w:sz w:val="18"/>
                <w:szCs w:val="18"/>
                <w:lang w:val="es-ES_tradnl"/>
              </w:rPr>
              <w:t>debe incluir:</w:t>
            </w:r>
          </w:p>
          <w:p w14:paraId="63482BFB" w14:textId="77777777" w:rsidR="00241B30" w:rsidRPr="007534CC" w:rsidRDefault="00241B30" w:rsidP="00241B30">
            <w:pPr>
              <w:pStyle w:val="Prrafodelista"/>
              <w:keepNext/>
              <w:widowControl w:val="0"/>
              <w:numPr>
                <w:ilvl w:val="0"/>
                <w:numId w:val="78"/>
              </w:numPr>
              <w:suppressAutoHyphens/>
              <w:ind w:left="200" w:hanging="142"/>
              <w:jc w:val="both"/>
              <w:rPr>
                <w:rFonts w:ascii="Arial" w:hAnsi="Arial" w:cs="Arial"/>
                <w:spacing w:val="-2"/>
                <w:sz w:val="18"/>
                <w:szCs w:val="18"/>
                <w:lang w:val="es-ES"/>
              </w:rPr>
            </w:pPr>
            <w:r w:rsidRPr="007534CC">
              <w:rPr>
                <w:rFonts w:ascii="Arial" w:hAnsi="Arial" w:cs="Arial"/>
                <w:spacing w:val="-2"/>
                <w:sz w:val="18"/>
                <w:szCs w:val="18"/>
                <w:lang w:val="es-ES_tradnl"/>
              </w:rPr>
              <w:t>Identificación</w:t>
            </w:r>
            <w:r w:rsidRPr="007534CC">
              <w:rPr>
                <w:rFonts w:ascii="Arial" w:hAnsi="Arial" w:cs="Arial"/>
                <w:spacing w:val="-2"/>
                <w:sz w:val="18"/>
                <w:szCs w:val="18"/>
                <w:lang w:val="es-ES"/>
              </w:rPr>
              <w:t xml:space="preserve"> de necesidades de infraestructura y servicios de los principales segmentos logísticos, y los flujos nacionales e internacionales derivados;</w:t>
            </w:r>
          </w:p>
          <w:p w14:paraId="62CC2468" w14:textId="77777777" w:rsidR="00241B30" w:rsidRPr="007534CC" w:rsidRDefault="00241B30" w:rsidP="00241B30">
            <w:pPr>
              <w:pStyle w:val="Prrafodelista"/>
              <w:keepNext/>
              <w:widowControl w:val="0"/>
              <w:numPr>
                <w:ilvl w:val="0"/>
                <w:numId w:val="78"/>
              </w:numPr>
              <w:suppressAutoHyphens/>
              <w:ind w:left="200" w:hanging="142"/>
              <w:jc w:val="both"/>
              <w:rPr>
                <w:rFonts w:ascii="Arial" w:hAnsi="Arial" w:cs="Arial"/>
                <w:spacing w:val="-2"/>
                <w:sz w:val="18"/>
                <w:szCs w:val="18"/>
                <w:lang w:val="es-ES"/>
              </w:rPr>
            </w:pPr>
            <w:r w:rsidRPr="007534CC">
              <w:rPr>
                <w:rFonts w:ascii="Arial" w:hAnsi="Arial" w:cs="Arial"/>
                <w:spacing w:val="-2"/>
                <w:sz w:val="18"/>
                <w:szCs w:val="18"/>
                <w:lang w:val="es-ES_tradnl"/>
              </w:rPr>
              <w:t>Integración</w:t>
            </w:r>
            <w:r w:rsidRPr="007534CC">
              <w:rPr>
                <w:rFonts w:ascii="Arial" w:hAnsi="Arial" w:cs="Arial"/>
                <w:spacing w:val="-2"/>
                <w:sz w:val="18"/>
                <w:szCs w:val="18"/>
                <w:lang w:val="es-ES"/>
              </w:rPr>
              <w:t xml:space="preserve"> de las iniciativas existentes en materia de infraestructura y servicios;</w:t>
            </w:r>
          </w:p>
          <w:p w14:paraId="4C9D9D05" w14:textId="77777777" w:rsidR="00241B30" w:rsidRPr="007534CC" w:rsidRDefault="00241B30" w:rsidP="00241B30">
            <w:pPr>
              <w:pStyle w:val="Prrafodelista"/>
              <w:keepNext/>
              <w:widowControl w:val="0"/>
              <w:numPr>
                <w:ilvl w:val="0"/>
                <w:numId w:val="78"/>
              </w:numPr>
              <w:suppressAutoHyphens/>
              <w:ind w:left="200" w:hanging="142"/>
              <w:jc w:val="both"/>
              <w:rPr>
                <w:rFonts w:ascii="Arial" w:hAnsi="Arial" w:cs="Arial"/>
                <w:spacing w:val="-2"/>
                <w:sz w:val="18"/>
                <w:szCs w:val="18"/>
                <w:lang w:val="es-ES"/>
              </w:rPr>
            </w:pPr>
            <w:r w:rsidRPr="007534CC">
              <w:rPr>
                <w:rFonts w:ascii="Arial" w:hAnsi="Arial" w:cs="Arial"/>
                <w:spacing w:val="-2"/>
                <w:sz w:val="18"/>
                <w:szCs w:val="18"/>
                <w:lang w:val="es-ES_tradnl"/>
              </w:rPr>
              <w:t>Propuesta</w:t>
            </w:r>
            <w:r w:rsidRPr="007534CC">
              <w:rPr>
                <w:rFonts w:ascii="Arial" w:hAnsi="Arial" w:cs="Arial"/>
                <w:spacing w:val="-2"/>
                <w:sz w:val="18"/>
                <w:szCs w:val="18"/>
                <w:lang w:val="es-ES"/>
              </w:rPr>
              <w:t xml:space="preserve"> de los proyectos de transporte e infraestructura logística relevantes; y </w:t>
            </w:r>
          </w:p>
          <w:p w14:paraId="38BA6AC7" w14:textId="77777777" w:rsidR="00241B30" w:rsidRPr="007534CC" w:rsidRDefault="00241B30" w:rsidP="00241B30">
            <w:pPr>
              <w:suppressAutoHyphens/>
              <w:spacing w:before="60" w:after="60"/>
              <w:jc w:val="both"/>
              <w:rPr>
                <w:rFonts w:ascii="Arial" w:hAnsi="Arial" w:cs="Arial"/>
                <w:spacing w:val="-2"/>
                <w:sz w:val="18"/>
                <w:szCs w:val="18"/>
                <w:lang w:val="es-ES"/>
              </w:rPr>
            </w:pPr>
            <w:r w:rsidRPr="007534CC">
              <w:rPr>
                <w:rFonts w:ascii="Arial" w:hAnsi="Arial" w:cs="Arial"/>
                <w:spacing w:val="-2"/>
                <w:sz w:val="18"/>
                <w:szCs w:val="18"/>
                <w:lang w:val="es-ES_tradnl"/>
              </w:rPr>
              <w:t>Priorización</w:t>
            </w:r>
            <w:r w:rsidRPr="007534CC">
              <w:rPr>
                <w:rFonts w:ascii="Arial" w:hAnsi="Arial" w:cs="Arial"/>
                <w:spacing w:val="-2"/>
                <w:sz w:val="18"/>
                <w:szCs w:val="18"/>
                <w:lang w:val="es-ES"/>
              </w:rPr>
              <w:t xml:space="preserve"> de las inversiones, y propuesta de modelos de gestión para la inversión privada en dicha infraestructura.</w:t>
            </w:r>
          </w:p>
          <w:p w14:paraId="629F16AD" w14:textId="77777777" w:rsidR="003D2C53" w:rsidRPr="007534CC" w:rsidRDefault="003D2C53" w:rsidP="00241B30">
            <w:pPr>
              <w:suppressAutoHyphens/>
              <w:spacing w:before="60" w:after="60"/>
              <w:jc w:val="both"/>
              <w:rPr>
                <w:rFonts w:ascii="Arial" w:hAnsi="Arial" w:cs="Arial"/>
                <w:spacing w:val="-2"/>
                <w:sz w:val="18"/>
                <w:szCs w:val="18"/>
                <w:lang w:val="es-ES"/>
              </w:rPr>
            </w:pPr>
          </w:p>
          <w:p w14:paraId="0B2567CC" w14:textId="77777777" w:rsidR="003D2C53" w:rsidRPr="007534CC" w:rsidRDefault="003D2C53" w:rsidP="00241B30">
            <w:pPr>
              <w:suppressAutoHyphens/>
              <w:spacing w:before="60" w:after="60"/>
              <w:jc w:val="both"/>
              <w:rPr>
                <w:rFonts w:ascii="Arial" w:hAnsi="Arial" w:cs="Arial"/>
                <w:spacing w:val="-2"/>
                <w:sz w:val="18"/>
                <w:szCs w:val="18"/>
                <w:lang w:val="es-ES"/>
              </w:rPr>
            </w:pPr>
            <w:r w:rsidRPr="007534CC">
              <w:rPr>
                <w:rFonts w:ascii="Arial" w:hAnsi="Arial" w:cs="Arial"/>
                <w:b/>
                <w:spacing w:val="-2"/>
                <w:sz w:val="18"/>
                <w:szCs w:val="18"/>
                <w:lang w:val="es-ES"/>
              </w:rPr>
              <w:t>Aprobación de la PNOT</w:t>
            </w:r>
            <w:r w:rsidRPr="007534CC">
              <w:rPr>
                <w:rFonts w:ascii="Arial" w:hAnsi="Arial" w:cs="Arial"/>
                <w:spacing w:val="-2"/>
                <w:sz w:val="18"/>
                <w:szCs w:val="18"/>
                <w:lang w:val="es-ES"/>
              </w:rPr>
              <w:t xml:space="preserve"> enfocado en las potencialidades productivas y logísticas del país.</w:t>
            </w:r>
          </w:p>
          <w:p w14:paraId="350BA2CD" w14:textId="77777777" w:rsidR="003D2C53" w:rsidRPr="007534CC" w:rsidRDefault="003D2C53" w:rsidP="00241B30">
            <w:pPr>
              <w:suppressAutoHyphens/>
              <w:spacing w:before="60" w:after="60"/>
              <w:jc w:val="both"/>
              <w:rPr>
                <w:rFonts w:ascii="Arial" w:hAnsi="Arial" w:cs="Arial"/>
                <w:spacing w:val="-2"/>
                <w:sz w:val="18"/>
                <w:szCs w:val="18"/>
                <w:lang w:val="es-ES"/>
              </w:rPr>
            </w:pPr>
          </w:p>
          <w:p w14:paraId="290F87A5" w14:textId="36253939" w:rsidR="003D2C53" w:rsidRPr="007534CC" w:rsidRDefault="003D2C53" w:rsidP="00241B30">
            <w:pPr>
              <w:suppressAutoHyphens/>
              <w:spacing w:before="60" w:after="60"/>
              <w:jc w:val="both"/>
              <w:rPr>
                <w:rFonts w:ascii="Arial" w:hAnsi="Arial" w:cs="Arial"/>
                <w:sz w:val="18"/>
                <w:szCs w:val="18"/>
                <w:lang w:val="es-ES"/>
              </w:rPr>
            </w:pPr>
            <w:r w:rsidRPr="007534CC">
              <w:rPr>
                <w:rFonts w:ascii="Arial" w:hAnsi="Arial" w:cs="Arial"/>
                <w:b/>
                <w:spacing w:val="-2"/>
                <w:sz w:val="18"/>
                <w:szCs w:val="18"/>
                <w:lang w:val="es-ES"/>
              </w:rPr>
              <w:t>Actualización del Plan de Desarrollo Urbano de las áreas metropolitanas del Pacífico y el Atlántico, incorporando cambios originados en las consultas públicas,</w:t>
            </w:r>
            <w:r w:rsidRPr="007534CC">
              <w:rPr>
                <w:rFonts w:ascii="Arial" w:hAnsi="Arial" w:cs="Arial"/>
                <w:spacing w:val="-2"/>
                <w:sz w:val="18"/>
                <w:szCs w:val="18"/>
                <w:lang w:val="es-ES"/>
              </w:rPr>
              <w:t xml:space="preserve"> con el objetivo de identificar áreas prioritarias para fortalecer el desarrollo logístico nacional.</w:t>
            </w:r>
          </w:p>
        </w:tc>
        <w:tc>
          <w:tcPr>
            <w:tcW w:w="4985" w:type="dxa"/>
          </w:tcPr>
          <w:p w14:paraId="28D8AB1C" w14:textId="3C0FE173" w:rsidR="001F46AA" w:rsidRPr="007534CC" w:rsidRDefault="001F46AA" w:rsidP="001E2049">
            <w:pPr>
              <w:pStyle w:val="Prrafodelista"/>
              <w:numPr>
                <w:ilvl w:val="0"/>
                <w:numId w:val="87"/>
              </w:numPr>
              <w:suppressAutoHyphens/>
              <w:spacing w:before="60" w:after="60"/>
              <w:jc w:val="both"/>
              <w:rPr>
                <w:rFonts w:ascii="Arial" w:hAnsi="Arial" w:cs="Arial"/>
                <w:sz w:val="18"/>
                <w:szCs w:val="18"/>
                <w:lang w:val="es-ES"/>
              </w:rPr>
            </w:pPr>
            <w:r w:rsidRPr="00E93EEC">
              <w:rPr>
                <w:rFonts w:ascii="Arial" w:hAnsi="Arial" w:cs="Arial"/>
                <w:color w:val="FF0000"/>
                <w:sz w:val="18"/>
                <w:szCs w:val="18"/>
                <w:lang w:val="es-ES"/>
                <w:rPrChange w:id="124" w:author="Dianela Zachrisson" w:date="2018-01-19T08:01:00Z">
                  <w:rPr>
                    <w:rFonts w:ascii="Arial" w:hAnsi="Arial" w:cs="Arial"/>
                    <w:sz w:val="18"/>
                    <w:szCs w:val="18"/>
                    <w:lang w:val="es-ES"/>
                  </w:rPr>
                </w:rPrChange>
              </w:rPr>
              <w:lastRenderedPageBreak/>
              <w:t>E</w:t>
            </w:r>
            <w:r w:rsidR="00477401" w:rsidRPr="00E93EEC">
              <w:rPr>
                <w:rFonts w:ascii="Arial" w:hAnsi="Arial" w:cs="Arial"/>
                <w:color w:val="FF0000"/>
                <w:sz w:val="18"/>
                <w:szCs w:val="18"/>
                <w:lang w:val="es-ES"/>
                <w:rPrChange w:id="125" w:author="Dianela Zachrisson" w:date="2018-01-19T08:01:00Z">
                  <w:rPr>
                    <w:rFonts w:ascii="Arial" w:hAnsi="Arial" w:cs="Arial"/>
                    <w:sz w:val="18"/>
                    <w:szCs w:val="18"/>
                    <w:lang w:val="es-ES"/>
                  </w:rPr>
                </w:rPrChange>
              </w:rPr>
              <w:t xml:space="preserve">n </w:t>
            </w:r>
            <w:del w:id="126" w:author="Dianela Zachrisson" w:date="2018-01-19T08:01:00Z">
              <w:r w:rsidR="00477401" w:rsidRPr="00E93EEC" w:rsidDel="00E93EEC">
                <w:rPr>
                  <w:rFonts w:ascii="Arial" w:hAnsi="Arial" w:cs="Arial"/>
                  <w:color w:val="FF0000"/>
                  <w:sz w:val="18"/>
                  <w:szCs w:val="18"/>
                  <w:lang w:val="es-ES"/>
                  <w:rPrChange w:id="127" w:author="Dianela Zachrisson" w:date="2018-01-19T08:01:00Z">
                    <w:rPr>
                      <w:rFonts w:ascii="Arial" w:hAnsi="Arial" w:cs="Arial"/>
                      <w:sz w:val="18"/>
                      <w:szCs w:val="18"/>
                      <w:lang w:val="es-ES"/>
                    </w:rPr>
                  </w:rPrChange>
                </w:rPr>
                <w:delText xml:space="preserve">20xx </w:delText>
              </w:r>
            </w:del>
            <w:ins w:id="128" w:author="Dianela Zachrisson" w:date="2018-01-19T08:01:00Z">
              <w:r w:rsidR="00E93EEC" w:rsidRPr="00E93EEC">
                <w:rPr>
                  <w:rFonts w:ascii="Arial" w:hAnsi="Arial" w:cs="Arial"/>
                  <w:color w:val="FF0000"/>
                  <w:sz w:val="18"/>
                  <w:szCs w:val="18"/>
                  <w:lang w:val="es-ES"/>
                  <w:rPrChange w:id="129" w:author="Dianela Zachrisson" w:date="2018-01-19T08:01:00Z">
                    <w:rPr>
                      <w:rFonts w:ascii="Arial" w:hAnsi="Arial" w:cs="Arial"/>
                      <w:sz w:val="18"/>
                      <w:szCs w:val="18"/>
                      <w:lang w:val="es-ES"/>
                    </w:rPr>
                  </w:rPrChange>
                </w:rPr>
                <w:t xml:space="preserve">2016 </w:t>
              </w:r>
            </w:ins>
            <w:r w:rsidR="00477401" w:rsidRPr="007534CC">
              <w:rPr>
                <w:rFonts w:ascii="Arial" w:hAnsi="Arial" w:cs="Arial"/>
                <w:sz w:val="18"/>
                <w:szCs w:val="18"/>
                <w:lang w:val="es-ES"/>
              </w:rPr>
              <w:t>e</w:t>
            </w:r>
            <w:r w:rsidRPr="007534CC">
              <w:rPr>
                <w:rFonts w:ascii="Arial" w:hAnsi="Arial" w:cs="Arial"/>
                <w:sz w:val="18"/>
                <w:szCs w:val="18"/>
                <w:lang w:val="es-ES"/>
              </w:rPr>
              <w:t xml:space="preserve">l Ministerio de Presidencia </w:t>
            </w:r>
            <w:r w:rsidR="00477401" w:rsidRPr="007534CC">
              <w:rPr>
                <w:rFonts w:ascii="Arial" w:hAnsi="Arial" w:cs="Arial"/>
                <w:sz w:val="18"/>
                <w:szCs w:val="18"/>
                <w:lang w:val="es-ES"/>
              </w:rPr>
              <w:t xml:space="preserve">creó </w:t>
            </w:r>
            <w:r w:rsidRPr="007534CC">
              <w:rPr>
                <w:rFonts w:ascii="Arial" w:hAnsi="Arial" w:cs="Arial"/>
                <w:sz w:val="18"/>
                <w:szCs w:val="18"/>
                <w:lang w:val="es-ES"/>
              </w:rPr>
              <w:t>un comité interinstitucional para el proceso de elaboración de un Plan de Transporte y Logística de la Zona Interoceánica (PTLZI), que ordenará las inversiones en el área del Canal y fomentará el desarrollo de actividades de valor agregado</w:t>
            </w:r>
            <w:r w:rsidR="00477401" w:rsidRPr="007534CC">
              <w:rPr>
                <w:rFonts w:ascii="Arial" w:hAnsi="Arial" w:cs="Arial"/>
                <w:sz w:val="18"/>
                <w:szCs w:val="18"/>
                <w:lang w:val="es-ES"/>
              </w:rPr>
              <w:t xml:space="preserve">. </w:t>
            </w:r>
            <w:r w:rsidRPr="007534CC">
              <w:rPr>
                <w:rFonts w:ascii="Arial" w:hAnsi="Arial" w:cs="Arial"/>
                <w:sz w:val="18"/>
                <w:szCs w:val="18"/>
                <w:lang w:val="es-ES"/>
              </w:rPr>
              <w:t xml:space="preserve">La Autoridad del Canal (ACP) </w:t>
            </w:r>
            <w:r w:rsidR="00477401" w:rsidRPr="007534CC">
              <w:rPr>
                <w:rFonts w:ascii="Arial" w:hAnsi="Arial" w:cs="Arial"/>
                <w:sz w:val="18"/>
                <w:szCs w:val="18"/>
                <w:lang w:val="es-ES"/>
              </w:rPr>
              <w:t xml:space="preserve">fue responsable de </w:t>
            </w:r>
            <w:r w:rsidRPr="007534CC">
              <w:rPr>
                <w:rFonts w:ascii="Arial" w:hAnsi="Arial" w:cs="Arial"/>
                <w:sz w:val="18"/>
                <w:szCs w:val="18"/>
                <w:lang w:val="es-ES"/>
              </w:rPr>
              <w:t xml:space="preserve">la responsable de ejecutar la elaboración de este plan. </w:t>
            </w:r>
          </w:p>
          <w:p w14:paraId="3B7341DF" w14:textId="2F9AB2BB" w:rsidR="00F90A25" w:rsidRPr="007534CC" w:rsidRDefault="00F90A25" w:rsidP="001E2049">
            <w:pPr>
              <w:pStyle w:val="Prrafodelista"/>
              <w:numPr>
                <w:ilvl w:val="0"/>
                <w:numId w:val="87"/>
              </w:numPr>
              <w:suppressAutoHyphens/>
              <w:spacing w:before="60" w:after="60"/>
              <w:jc w:val="both"/>
              <w:rPr>
                <w:rFonts w:ascii="Arial" w:hAnsi="Arial" w:cs="Arial"/>
                <w:sz w:val="18"/>
                <w:szCs w:val="18"/>
                <w:lang w:val="es-ES"/>
              </w:rPr>
            </w:pPr>
            <w:r w:rsidRPr="007534CC">
              <w:rPr>
                <w:rFonts w:ascii="Arial" w:hAnsi="Arial" w:cs="Arial"/>
                <w:sz w:val="18"/>
                <w:szCs w:val="18"/>
                <w:lang w:val="es-ES"/>
              </w:rPr>
              <w:t>En 2017 se concluyó</w:t>
            </w:r>
            <w:r w:rsidRPr="007534CC">
              <w:rPr>
                <w:rFonts w:ascii="Arial" w:hAnsi="Arial" w:cs="Arial"/>
                <w:sz w:val="18"/>
                <w:szCs w:val="18"/>
                <w:lang w:val="es-ES_tradnl"/>
              </w:rPr>
              <w:t xml:space="preserve"> la elaboración del PTLZI.</w:t>
            </w:r>
          </w:p>
          <w:p w14:paraId="184B7FDA" w14:textId="2882B525" w:rsidR="006451FE" w:rsidRPr="006451FE" w:rsidRDefault="006451FE" w:rsidP="007534CC">
            <w:pPr>
              <w:pStyle w:val="Prrafodelista"/>
              <w:numPr>
                <w:ilvl w:val="0"/>
                <w:numId w:val="87"/>
              </w:numPr>
              <w:suppressAutoHyphens/>
              <w:spacing w:before="60" w:after="60"/>
              <w:jc w:val="both"/>
              <w:rPr>
                <w:ins w:id="130" w:author="Dianela Zachrisson" w:date="2018-01-19T08:03:00Z"/>
                <w:rFonts w:ascii="Arial" w:hAnsi="Arial" w:cs="Arial"/>
                <w:color w:val="FF0000"/>
                <w:sz w:val="18"/>
                <w:szCs w:val="18"/>
                <w:lang w:val="es-ES"/>
                <w:rPrChange w:id="131" w:author="Dianela Zachrisson" w:date="2018-01-19T08:05:00Z">
                  <w:rPr>
                    <w:ins w:id="132" w:author="Dianela Zachrisson" w:date="2018-01-19T08:03:00Z"/>
                    <w:rFonts w:ascii="Arial" w:hAnsi="Arial" w:cs="Arial"/>
                    <w:sz w:val="18"/>
                    <w:szCs w:val="18"/>
                    <w:lang w:val="es-ES"/>
                  </w:rPr>
                </w:rPrChange>
              </w:rPr>
            </w:pPr>
            <w:ins w:id="133" w:author="Dianela Zachrisson" w:date="2018-01-19T08:03:00Z">
              <w:r w:rsidRPr="006451FE">
                <w:rPr>
                  <w:rFonts w:ascii="Arial" w:hAnsi="Arial" w:cs="Arial"/>
                  <w:color w:val="FF0000"/>
                  <w:sz w:val="18"/>
                  <w:szCs w:val="18"/>
                  <w:lang w:val="es-ES"/>
                  <w:rPrChange w:id="134" w:author="Dianela Zachrisson" w:date="2018-01-19T08:05:00Z">
                    <w:rPr>
                      <w:rFonts w:ascii="Arial" w:hAnsi="Arial" w:cs="Arial"/>
                      <w:sz w:val="18"/>
                      <w:szCs w:val="18"/>
                      <w:lang w:val="es-ES"/>
                    </w:rPr>
                  </w:rPrChange>
                </w:rPr>
                <w:t>En 2016, la Oficina de Coordinación del Gabinete Logístico</w:t>
              </w:r>
            </w:ins>
            <w:ins w:id="135" w:author="Dianela Zachrisson" w:date="2018-01-19T08:04:00Z">
              <w:r w:rsidRPr="006451FE">
                <w:rPr>
                  <w:rFonts w:ascii="Arial" w:hAnsi="Arial" w:cs="Arial"/>
                  <w:color w:val="FF0000"/>
                  <w:sz w:val="18"/>
                  <w:szCs w:val="18"/>
                  <w:lang w:val="es-ES"/>
                  <w:rPrChange w:id="136" w:author="Dianela Zachrisson" w:date="2018-01-19T08:05:00Z">
                    <w:rPr>
                      <w:rFonts w:ascii="Arial" w:hAnsi="Arial" w:cs="Arial"/>
                      <w:sz w:val="18"/>
                      <w:szCs w:val="18"/>
                      <w:lang w:val="es-ES"/>
                    </w:rPr>
                  </w:rPrChange>
                </w:rPr>
                <w:t xml:space="preserve"> presenta al Ministerio de la Presidencia</w:t>
              </w:r>
            </w:ins>
            <w:ins w:id="137" w:author="Dianela Zachrisson" w:date="2018-01-19T08:07:00Z">
              <w:r>
                <w:rPr>
                  <w:rFonts w:ascii="Arial" w:hAnsi="Arial" w:cs="Arial"/>
                  <w:color w:val="FF0000"/>
                  <w:sz w:val="18"/>
                  <w:szCs w:val="18"/>
                  <w:lang w:val="es-ES"/>
                </w:rPr>
                <w:t>,</w:t>
              </w:r>
            </w:ins>
            <w:ins w:id="138" w:author="Dianela Zachrisson" w:date="2018-01-19T08:04:00Z">
              <w:r w:rsidRPr="006451FE">
                <w:rPr>
                  <w:rFonts w:ascii="Arial" w:hAnsi="Arial" w:cs="Arial"/>
                  <w:color w:val="FF0000"/>
                  <w:sz w:val="18"/>
                  <w:szCs w:val="18"/>
                  <w:lang w:val="es-ES"/>
                  <w:rPrChange w:id="139" w:author="Dianela Zachrisson" w:date="2018-01-19T08:05:00Z">
                    <w:rPr>
                      <w:rFonts w:ascii="Arial" w:hAnsi="Arial" w:cs="Arial"/>
                      <w:sz w:val="18"/>
                      <w:szCs w:val="18"/>
                      <w:lang w:val="es-ES"/>
                    </w:rPr>
                  </w:rPrChange>
                </w:rPr>
                <w:t xml:space="preserve"> una </w:t>
              </w:r>
              <w:r w:rsidRPr="006451FE">
                <w:rPr>
                  <w:rFonts w:ascii="Arial" w:hAnsi="Arial" w:cs="Arial"/>
                  <w:color w:val="FF0000"/>
                  <w:sz w:val="18"/>
                  <w:szCs w:val="18"/>
                  <w:lang w:val="es-ES"/>
                  <w:rPrChange w:id="140" w:author="Dianela Zachrisson" w:date="2018-01-19T08:05:00Z">
                    <w:rPr>
                      <w:rFonts w:ascii="Arial" w:hAnsi="Arial" w:cs="Arial"/>
                      <w:sz w:val="18"/>
                      <w:szCs w:val="18"/>
                      <w:lang w:val="es-ES"/>
                    </w:rPr>
                  </w:rPrChange>
                </w:rPr>
                <w:lastRenderedPageBreak/>
                <w:t>propuesta para revisión y v</w:t>
              </w:r>
            </w:ins>
            <w:ins w:id="141" w:author="Dianela Zachrisson" w:date="2018-01-19T08:05:00Z">
              <w:r w:rsidRPr="006451FE">
                <w:rPr>
                  <w:rFonts w:ascii="Arial" w:hAnsi="Arial" w:cs="Arial"/>
                  <w:color w:val="FF0000"/>
                  <w:sz w:val="18"/>
                  <w:szCs w:val="18"/>
                  <w:lang w:val="es-ES"/>
                  <w:rPrChange w:id="142" w:author="Dianela Zachrisson" w:date="2018-01-19T08:05:00Z">
                    <w:rPr>
                      <w:rFonts w:ascii="Arial" w:hAnsi="Arial" w:cs="Arial"/>
                      <w:sz w:val="18"/>
                      <w:szCs w:val="18"/>
                      <w:lang w:val="es-ES"/>
                    </w:rPr>
                  </w:rPrChange>
                </w:rPr>
                <w:t>iabilidad legal</w:t>
              </w:r>
            </w:ins>
            <w:ins w:id="143" w:author="Dianela Zachrisson" w:date="2018-01-19T08:06:00Z">
              <w:r>
                <w:rPr>
                  <w:rFonts w:ascii="Arial" w:hAnsi="Arial" w:cs="Arial"/>
                  <w:color w:val="FF0000"/>
                  <w:sz w:val="18"/>
                  <w:szCs w:val="18"/>
                  <w:lang w:val="es-ES"/>
                </w:rPr>
                <w:t xml:space="preserve"> para simplificar y optimizar</w:t>
              </w:r>
            </w:ins>
            <w:ins w:id="144" w:author="Dianela Zachrisson" w:date="2018-01-19T08:07:00Z">
              <w:r>
                <w:rPr>
                  <w:rFonts w:ascii="Arial" w:hAnsi="Arial" w:cs="Arial"/>
                  <w:color w:val="FF0000"/>
                  <w:sz w:val="18"/>
                  <w:szCs w:val="18"/>
                  <w:lang w:val="es-ES"/>
                </w:rPr>
                <w:t xml:space="preserve"> el proceso de planificación del sector compuesta por dos pilares:</w:t>
              </w:r>
            </w:ins>
            <w:ins w:id="145" w:author="Dianela Zachrisson" w:date="2018-01-19T08:08:00Z">
              <w:r>
                <w:rPr>
                  <w:rFonts w:ascii="Arial" w:hAnsi="Arial" w:cs="Arial"/>
                  <w:color w:val="FF0000"/>
                  <w:sz w:val="18"/>
                  <w:szCs w:val="18"/>
                  <w:lang w:val="es-ES"/>
                </w:rPr>
                <w:t xml:space="preserve"> técnico y legal, financiero de gobernanza que buscan integrar los a</w:t>
              </w:r>
            </w:ins>
            <w:ins w:id="146" w:author="Dianela Zachrisson" w:date="2018-01-19T08:09:00Z">
              <w:r>
                <w:rPr>
                  <w:rFonts w:ascii="Arial" w:hAnsi="Arial" w:cs="Arial"/>
                  <w:color w:val="FF0000"/>
                  <w:sz w:val="18"/>
                  <w:szCs w:val="18"/>
                  <w:lang w:val="es-ES"/>
                </w:rPr>
                <w:t xml:space="preserve">vances de cada una de las instituciones para generar </w:t>
              </w:r>
            </w:ins>
            <w:ins w:id="147" w:author="Dianela Zachrisson" w:date="2018-01-19T08:10:00Z">
              <w:r>
                <w:rPr>
                  <w:rFonts w:ascii="Arial" w:hAnsi="Arial" w:cs="Arial"/>
                  <w:color w:val="FF0000"/>
                  <w:sz w:val="18"/>
                  <w:szCs w:val="18"/>
                  <w:lang w:val="es-ES"/>
                </w:rPr>
                <w:t xml:space="preserve">un Sistema de </w:t>
              </w:r>
            </w:ins>
            <w:ins w:id="148" w:author="Dianela Zachrisson" w:date="2018-01-19T08:11:00Z">
              <w:r>
                <w:rPr>
                  <w:rFonts w:ascii="Arial" w:hAnsi="Arial" w:cs="Arial"/>
                  <w:color w:val="FF0000"/>
                  <w:sz w:val="18"/>
                  <w:szCs w:val="18"/>
                  <w:lang w:val="es-ES"/>
                </w:rPr>
                <w:t>Planificación y Transporte a nivel nacional.</w:t>
              </w:r>
            </w:ins>
          </w:p>
          <w:p w14:paraId="1B292851" w14:textId="41BD5AA7" w:rsidR="001F46AA" w:rsidRPr="007534CC" w:rsidRDefault="001F46AA" w:rsidP="007534CC">
            <w:pPr>
              <w:pStyle w:val="Prrafodelista"/>
              <w:numPr>
                <w:ilvl w:val="0"/>
                <w:numId w:val="87"/>
              </w:numPr>
              <w:suppressAutoHyphens/>
              <w:spacing w:before="60" w:after="60"/>
              <w:jc w:val="both"/>
              <w:rPr>
                <w:rFonts w:ascii="Arial" w:hAnsi="Arial" w:cs="Arial"/>
                <w:sz w:val="18"/>
                <w:szCs w:val="18"/>
                <w:lang w:val="es-ES"/>
              </w:rPr>
            </w:pPr>
            <w:r w:rsidRPr="007534CC">
              <w:rPr>
                <w:rFonts w:ascii="Arial" w:hAnsi="Arial" w:cs="Arial"/>
                <w:sz w:val="18"/>
                <w:szCs w:val="18"/>
                <w:lang w:val="es-ES"/>
              </w:rPr>
              <w:t xml:space="preserve">La elaboración del Plan Maestro de Transporte se encuentra en la fase de inventario de planes (mapa de vialidad, lineamentos del plan de ordenamiento de las áreas metropolitanos del Atlántico y del Pacífico, Plan Estratégico de Carga Aérea del Aeropuerto de Tocumen, propuestas de desarrollo portuario de la AMP) y de una propuesta de fortalecimiento institucional del MOP. </w:t>
            </w:r>
          </w:p>
          <w:p w14:paraId="56B5B1D1" w14:textId="2E5FF782" w:rsidR="00223E59" w:rsidRDefault="001F46AA" w:rsidP="00D52F6A">
            <w:pPr>
              <w:suppressAutoHyphens/>
              <w:spacing w:before="60" w:after="60"/>
              <w:jc w:val="both"/>
              <w:rPr>
                <w:ins w:id="149" w:author="Dianela Zachrisson" w:date="2018-01-19T08:33:00Z"/>
                <w:rFonts w:ascii="Arial" w:hAnsi="Arial" w:cs="Arial"/>
                <w:sz w:val="18"/>
                <w:szCs w:val="18"/>
                <w:lang w:val="es-ES"/>
              </w:rPr>
            </w:pPr>
            <w:r w:rsidRPr="007534CC">
              <w:rPr>
                <w:rFonts w:ascii="Arial" w:hAnsi="Arial" w:cs="Arial"/>
                <w:sz w:val="18"/>
                <w:szCs w:val="18"/>
                <w:lang w:val="es-ES"/>
              </w:rPr>
              <w:t xml:space="preserve">En el ámbito de ordenamiento territorial y desarrollo urbano, el Plan de Gobierno 2015-2019 prioriza la elaboración de la Política Nacional de Ordenamiento Territorial y de la Ley de Ordenamiento Territorial. </w:t>
            </w:r>
          </w:p>
          <w:p w14:paraId="32A70967" w14:textId="0FFAD97E" w:rsidR="003500CE" w:rsidRPr="003500CE" w:rsidRDefault="003500CE" w:rsidP="00D52F6A">
            <w:pPr>
              <w:suppressAutoHyphens/>
              <w:spacing w:before="60" w:after="60"/>
              <w:jc w:val="both"/>
              <w:rPr>
                <w:ins w:id="150" w:author="Dianela Zachrisson" w:date="2018-01-19T08:15:00Z"/>
                <w:rFonts w:ascii="Arial" w:hAnsi="Arial" w:cs="Arial"/>
                <w:color w:val="FF0000"/>
                <w:sz w:val="18"/>
                <w:szCs w:val="18"/>
                <w:lang w:val="es-ES"/>
                <w:rPrChange w:id="151" w:author="Dianela Zachrisson" w:date="2018-01-19T08:34:00Z">
                  <w:rPr>
                    <w:ins w:id="152" w:author="Dianela Zachrisson" w:date="2018-01-19T08:15:00Z"/>
                    <w:rFonts w:ascii="Arial" w:hAnsi="Arial" w:cs="Arial"/>
                    <w:sz w:val="18"/>
                    <w:szCs w:val="18"/>
                    <w:lang w:val="es-ES"/>
                  </w:rPr>
                </w:rPrChange>
              </w:rPr>
            </w:pPr>
            <w:ins w:id="153" w:author="Dianela Zachrisson" w:date="2018-01-19T08:33:00Z">
              <w:r w:rsidRPr="003500CE">
                <w:rPr>
                  <w:rFonts w:ascii="Arial" w:hAnsi="Arial" w:cs="Arial"/>
                  <w:color w:val="FF0000"/>
                  <w:sz w:val="18"/>
                  <w:szCs w:val="18"/>
                  <w:lang w:val="es-ES"/>
                  <w:rPrChange w:id="154" w:author="Dianela Zachrisson" w:date="2018-01-19T08:34:00Z">
                    <w:rPr>
                      <w:rFonts w:ascii="Arial" w:hAnsi="Arial" w:cs="Arial"/>
                      <w:sz w:val="18"/>
                      <w:szCs w:val="18"/>
                      <w:lang w:val="es-ES"/>
                    </w:rPr>
                  </w:rPrChange>
                </w:rPr>
                <w:t>Se aprueba en Asa</w:t>
              </w:r>
            </w:ins>
            <w:ins w:id="155" w:author="Dianela Zachrisson" w:date="2018-01-19T08:34:00Z">
              <w:r w:rsidRPr="003500CE">
                <w:rPr>
                  <w:rFonts w:ascii="Arial" w:hAnsi="Arial" w:cs="Arial"/>
                  <w:color w:val="FF0000"/>
                  <w:sz w:val="18"/>
                  <w:szCs w:val="18"/>
                  <w:lang w:val="es-ES"/>
                  <w:rPrChange w:id="156" w:author="Dianela Zachrisson" w:date="2018-01-19T08:34:00Z">
                    <w:rPr>
                      <w:rFonts w:ascii="Arial" w:hAnsi="Arial" w:cs="Arial"/>
                      <w:sz w:val="18"/>
                      <w:szCs w:val="18"/>
                      <w:lang w:val="es-ES"/>
                    </w:rPr>
                  </w:rPrChange>
                </w:rPr>
                <w:t>mblea Legislativa la Ley No. 14 de 2015 aprobatoria del reglamento de ordenamiento territorial para el desarrollo urbano</w:t>
              </w:r>
            </w:ins>
            <w:ins w:id="157" w:author="Dianela Zachrisson" w:date="2018-01-19T08:35:00Z">
              <w:r>
                <w:rPr>
                  <w:rFonts w:ascii="Arial" w:hAnsi="Arial" w:cs="Arial"/>
                  <w:color w:val="FF0000"/>
                  <w:sz w:val="18"/>
                  <w:szCs w:val="18"/>
                  <w:lang w:val="es-ES"/>
                </w:rPr>
                <w:t xml:space="preserve"> igualmente que </w:t>
              </w:r>
            </w:ins>
            <w:ins w:id="158" w:author="Dianela Zachrisson" w:date="2018-01-19T08:47:00Z">
              <w:r w:rsidR="00EE7DCE">
                <w:rPr>
                  <w:rFonts w:ascii="Arial" w:hAnsi="Arial" w:cs="Arial"/>
                  <w:color w:val="FF0000"/>
                  <w:sz w:val="18"/>
                  <w:szCs w:val="18"/>
                  <w:lang w:val="es-ES"/>
                </w:rPr>
                <w:t xml:space="preserve">la </w:t>
              </w:r>
              <w:r w:rsidR="00EE7DCE" w:rsidRPr="00EE7DCE">
                <w:rPr>
                  <w:rFonts w:ascii="Arial" w:hAnsi="Arial" w:cs="Arial"/>
                  <w:color w:val="FF0000"/>
                  <w:sz w:val="18"/>
                  <w:szCs w:val="18"/>
                  <w:lang w:val="es-ES"/>
                </w:rPr>
                <w:t xml:space="preserve">Resolución No. 732 de 2015 del MIVIOT aprobando lineamientos para la tramitación de Planes y Esquemas de Ordenamiento Territorial, </w:t>
              </w:r>
            </w:ins>
            <w:ins w:id="159" w:author="Dianela Zachrisson" w:date="2018-01-19T08:48:00Z">
              <w:r w:rsidR="00844462">
                <w:rPr>
                  <w:rFonts w:ascii="Arial" w:hAnsi="Arial" w:cs="Arial"/>
                  <w:color w:val="FF0000"/>
                  <w:sz w:val="18"/>
                  <w:szCs w:val="18"/>
                  <w:lang w:val="es-ES"/>
                </w:rPr>
                <w:t xml:space="preserve">como </w:t>
              </w:r>
            </w:ins>
            <w:ins w:id="160" w:author="Dianela Zachrisson" w:date="2018-01-19T08:47:00Z">
              <w:r w:rsidR="00EE7DCE" w:rsidRPr="00EE7DCE">
                <w:rPr>
                  <w:rFonts w:ascii="Arial" w:hAnsi="Arial" w:cs="Arial"/>
                  <w:color w:val="FF0000"/>
                  <w:sz w:val="18"/>
                  <w:szCs w:val="18"/>
                  <w:lang w:val="es-ES"/>
                </w:rPr>
                <w:t>parte constitutiva del PNOT.</w:t>
              </w:r>
            </w:ins>
          </w:p>
          <w:p w14:paraId="02AD111C" w14:textId="43D3863F" w:rsidR="00223E59" w:rsidRDefault="00223E59" w:rsidP="00D52F6A">
            <w:pPr>
              <w:suppressAutoHyphens/>
              <w:spacing w:before="60" w:after="60"/>
              <w:jc w:val="both"/>
              <w:rPr>
                <w:ins w:id="161" w:author="Dianela Zachrisson" w:date="2018-01-19T08:21:00Z"/>
                <w:rFonts w:ascii="Arial" w:hAnsi="Arial" w:cs="Arial"/>
                <w:color w:val="FF0000"/>
                <w:sz w:val="18"/>
                <w:szCs w:val="18"/>
                <w:lang w:val="es-ES"/>
              </w:rPr>
            </w:pPr>
            <w:ins w:id="162" w:author="Dianela Zachrisson" w:date="2018-01-19T08:15:00Z">
              <w:r>
                <w:rPr>
                  <w:rFonts w:ascii="Arial" w:hAnsi="Arial" w:cs="Arial"/>
                  <w:sz w:val="18"/>
                  <w:szCs w:val="18"/>
                  <w:lang w:val="es-ES"/>
                </w:rPr>
                <w:t xml:space="preserve">En el 2016, </w:t>
              </w:r>
            </w:ins>
            <w:r w:rsidR="001F46AA" w:rsidRPr="007534CC">
              <w:rPr>
                <w:rFonts w:ascii="Arial" w:hAnsi="Arial" w:cs="Arial"/>
                <w:sz w:val="18"/>
                <w:szCs w:val="18"/>
                <w:lang w:val="es-ES"/>
              </w:rPr>
              <w:t xml:space="preserve">El Ministerio de Vivienda y Ordenamiento Territorial (MIVIOT) </w:t>
            </w:r>
            <w:ins w:id="163" w:author="Dianela Zachrisson" w:date="2018-01-19T08:16:00Z">
              <w:r w:rsidRPr="00223E59">
                <w:rPr>
                  <w:rFonts w:ascii="Arial" w:hAnsi="Arial" w:cs="Arial"/>
                  <w:color w:val="FF0000"/>
                  <w:sz w:val="18"/>
                  <w:szCs w:val="18"/>
                  <w:lang w:val="es-ES"/>
                  <w:rPrChange w:id="164" w:author="Dianela Zachrisson" w:date="2018-01-19T08:17:00Z">
                    <w:rPr>
                      <w:rFonts w:ascii="Arial" w:hAnsi="Arial" w:cs="Arial"/>
                      <w:sz w:val="18"/>
                      <w:szCs w:val="18"/>
                      <w:lang w:val="es-ES"/>
                    </w:rPr>
                  </w:rPrChange>
                </w:rPr>
                <w:t xml:space="preserve">convoca talleres de dialogo con las diferentes entidades afines al </w:t>
              </w:r>
            </w:ins>
            <w:ins w:id="165" w:author="Dianela Zachrisson" w:date="2018-01-19T08:17:00Z">
              <w:r w:rsidRPr="00223E59">
                <w:rPr>
                  <w:rFonts w:ascii="Arial" w:hAnsi="Arial" w:cs="Arial"/>
                  <w:color w:val="FF0000"/>
                  <w:sz w:val="18"/>
                  <w:szCs w:val="18"/>
                  <w:lang w:val="es-ES"/>
                  <w:rPrChange w:id="166" w:author="Dianela Zachrisson" w:date="2018-01-19T08:17:00Z">
                    <w:rPr>
                      <w:rFonts w:ascii="Arial" w:hAnsi="Arial" w:cs="Arial"/>
                      <w:sz w:val="18"/>
                      <w:szCs w:val="18"/>
                      <w:lang w:val="es-ES"/>
                    </w:rPr>
                  </w:rPrChange>
                </w:rPr>
                <w:t>Ordenamiento</w:t>
              </w:r>
            </w:ins>
            <w:ins w:id="167" w:author="Dianela Zachrisson" w:date="2018-01-19T08:16:00Z">
              <w:r w:rsidRPr="00223E59">
                <w:rPr>
                  <w:rFonts w:ascii="Arial" w:hAnsi="Arial" w:cs="Arial"/>
                  <w:color w:val="FF0000"/>
                  <w:sz w:val="18"/>
                  <w:szCs w:val="18"/>
                  <w:lang w:val="es-ES"/>
                  <w:rPrChange w:id="168" w:author="Dianela Zachrisson" w:date="2018-01-19T08:17:00Z">
                    <w:rPr>
                      <w:rFonts w:ascii="Arial" w:hAnsi="Arial" w:cs="Arial"/>
                      <w:sz w:val="18"/>
                      <w:szCs w:val="18"/>
                      <w:lang w:val="es-ES"/>
                    </w:rPr>
                  </w:rPrChange>
                </w:rPr>
                <w:t xml:space="preserve"> Territorial con el </w:t>
              </w:r>
            </w:ins>
            <w:ins w:id="169" w:author="Dianela Zachrisson" w:date="2018-01-19T08:17:00Z">
              <w:r w:rsidRPr="00223E59">
                <w:rPr>
                  <w:rFonts w:ascii="Arial" w:hAnsi="Arial" w:cs="Arial"/>
                  <w:color w:val="FF0000"/>
                  <w:sz w:val="18"/>
                  <w:szCs w:val="18"/>
                  <w:lang w:val="es-ES"/>
                  <w:rPrChange w:id="170" w:author="Dianela Zachrisson" w:date="2018-01-19T08:17:00Z">
                    <w:rPr>
                      <w:rFonts w:ascii="Arial" w:hAnsi="Arial" w:cs="Arial"/>
                      <w:sz w:val="18"/>
                      <w:szCs w:val="18"/>
                      <w:lang w:val="es-ES"/>
                    </w:rPr>
                  </w:rPrChange>
                </w:rPr>
                <w:t>objetivo de crear lineamientos de políticas</w:t>
              </w:r>
            </w:ins>
            <w:ins w:id="171" w:author="Dianela Zachrisson" w:date="2018-01-19T08:18:00Z">
              <w:r>
                <w:rPr>
                  <w:rFonts w:ascii="Arial" w:hAnsi="Arial" w:cs="Arial"/>
                  <w:color w:val="FF0000"/>
                  <w:sz w:val="18"/>
                  <w:szCs w:val="18"/>
                  <w:lang w:val="es-ES"/>
                </w:rPr>
                <w:t xml:space="preserve"> y las consultas ciudadanas para la actualización del Plan de Desa</w:t>
              </w:r>
            </w:ins>
            <w:ins w:id="172" w:author="Dianela Zachrisson" w:date="2018-01-19T08:19:00Z">
              <w:r>
                <w:rPr>
                  <w:rFonts w:ascii="Arial" w:hAnsi="Arial" w:cs="Arial"/>
                  <w:color w:val="FF0000"/>
                  <w:sz w:val="18"/>
                  <w:szCs w:val="18"/>
                  <w:lang w:val="es-ES"/>
                </w:rPr>
                <w:t xml:space="preserve">rrollo Urbano de las </w:t>
              </w:r>
            </w:ins>
            <w:ins w:id="173" w:author="Dianela Zachrisson" w:date="2018-01-19T08:21:00Z">
              <w:r>
                <w:rPr>
                  <w:rFonts w:ascii="Arial" w:hAnsi="Arial" w:cs="Arial"/>
                  <w:color w:val="FF0000"/>
                  <w:sz w:val="18"/>
                  <w:szCs w:val="18"/>
                  <w:lang w:val="es-ES"/>
                </w:rPr>
                <w:t>Áreas</w:t>
              </w:r>
            </w:ins>
            <w:ins w:id="174" w:author="Dianela Zachrisson" w:date="2018-01-19T08:19:00Z">
              <w:r>
                <w:rPr>
                  <w:rFonts w:ascii="Arial" w:hAnsi="Arial" w:cs="Arial"/>
                  <w:color w:val="FF0000"/>
                  <w:sz w:val="18"/>
                  <w:szCs w:val="18"/>
                  <w:lang w:val="es-ES"/>
                </w:rPr>
                <w:t xml:space="preserve"> metropolitanas el </w:t>
              </w:r>
            </w:ins>
            <w:ins w:id="175" w:author="Dianela Zachrisson" w:date="2018-01-19T08:21:00Z">
              <w:r>
                <w:rPr>
                  <w:rFonts w:ascii="Arial" w:hAnsi="Arial" w:cs="Arial"/>
                  <w:color w:val="FF0000"/>
                  <w:sz w:val="18"/>
                  <w:szCs w:val="18"/>
                  <w:lang w:val="es-ES"/>
                </w:rPr>
                <w:t>Pacífico</w:t>
              </w:r>
            </w:ins>
            <w:ins w:id="176" w:author="Dianela Zachrisson" w:date="2018-01-19T08:19:00Z">
              <w:r>
                <w:rPr>
                  <w:rFonts w:ascii="Arial" w:hAnsi="Arial" w:cs="Arial"/>
                  <w:color w:val="FF0000"/>
                  <w:sz w:val="18"/>
                  <w:szCs w:val="18"/>
                  <w:lang w:val="es-ES"/>
                </w:rPr>
                <w:t xml:space="preserve"> y del </w:t>
              </w:r>
            </w:ins>
            <w:ins w:id="177" w:author="Dianela Zachrisson" w:date="2018-01-19T08:23:00Z">
              <w:r>
                <w:rPr>
                  <w:rFonts w:ascii="Arial" w:hAnsi="Arial" w:cs="Arial"/>
                  <w:color w:val="FF0000"/>
                  <w:sz w:val="18"/>
                  <w:szCs w:val="18"/>
                  <w:lang w:val="es-ES"/>
                </w:rPr>
                <w:t>Atlántico</w:t>
              </w:r>
            </w:ins>
            <w:ins w:id="178" w:author="Dianela Zachrisson" w:date="2018-01-19T08:20:00Z">
              <w:r>
                <w:rPr>
                  <w:rFonts w:ascii="Arial" w:hAnsi="Arial" w:cs="Arial"/>
                  <w:color w:val="FF0000"/>
                  <w:sz w:val="18"/>
                  <w:szCs w:val="18"/>
                  <w:lang w:val="es-ES"/>
                </w:rPr>
                <w:t xml:space="preserve"> para posterior </w:t>
              </w:r>
            </w:ins>
            <w:ins w:id="179" w:author="Dianela Zachrisson" w:date="2018-01-19T08:21:00Z">
              <w:r>
                <w:rPr>
                  <w:rFonts w:ascii="Arial" w:hAnsi="Arial" w:cs="Arial"/>
                  <w:color w:val="FF0000"/>
                  <w:sz w:val="18"/>
                  <w:szCs w:val="18"/>
                  <w:lang w:val="es-ES"/>
                </w:rPr>
                <w:t>confección</w:t>
              </w:r>
            </w:ins>
            <w:ins w:id="180" w:author="Dianela Zachrisson" w:date="2018-01-19T08:20:00Z">
              <w:r>
                <w:rPr>
                  <w:rFonts w:ascii="Arial" w:hAnsi="Arial" w:cs="Arial"/>
                  <w:color w:val="FF0000"/>
                  <w:sz w:val="18"/>
                  <w:szCs w:val="18"/>
                  <w:lang w:val="es-ES"/>
                </w:rPr>
                <w:t xml:space="preserve"> y firma del Decreto Ejecutivo que aprueba la revisión y actualización del plan</w:t>
              </w:r>
            </w:ins>
            <w:ins w:id="181" w:author="Dianela Zachrisson" w:date="2018-01-19T08:21:00Z">
              <w:r>
                <w:rPr>
                  <w:rFonts w:ascii="Arial" w:hAnsi="Arial" w:cs="Arial"/>
                  <w:color w:val="FF0000"/>
                  <w:sz w:val="18"/>
                  <w:szCs w:val="18"/>
                  <w:lang w:val="es-ES"/>
                </w:rPr>
                <w:t>.</w:t>
              </w:r>
            </w:ins>
          </w:p>
          <w:p w14:paraId="14FC686C" w14:textId="4998903C" w:rsidR="001F46AA" w:rsidRPr="007534CC" w:rsidRDefault="00223E59" w:rsidP="00D52F6A">
            <w:pPr>
              <w:suppressAutoHyphens/>
              <w:spacing w:before="60" w:after="60"/>
              <w:jc w:val="both"/>
              <w:rPr>
                <w:rFonts w:ascii="Arial" w:hAnsi="Arial" w:cs="Arial"/>
                <w:sz w:val="18"/>
                <w:szCs w:val="18"/>
                <w:lang w:val="es-ES_tradnl"/>
              </w:rPr>
            </w:pPr>
            <w:ins w:id="182" w:author="Dianela Zachrisson" w:date="2018-01-19T08:21:00Z">
              <w:r>
                <w:rPr>
                  <w:rFonts w:ascii="Arial" w:hAnsi="Arial" w:cs="Arial"/>
                  <w:sz w:val="18"/>
                  <w:szCs w:val="18"/>
                  <w:lang w:val="es-ES"/>
                </w:rPr>
                <w:t xml:space="preserve">Se </w:t>
              </w:r>
            </w:ins>
            <w:r w:rsidR="001F46AA" w:rsidRPr="007534CC">
              <w:rPr>
                <w:rFonts w:ascii="Arial" w:hAnsi="Arial" w:cs="Arial"/>
                <w:sz w:val="18"/>
                <w:szCs w:val="18"/>
                <w:lang w:val="es-ES"/>
              </w:rPr>
              <w:t>convocará</w:t>
            </w:r>
            <w:ins w:id="183" w:author="Dianela Zachrisson" w:date="2018-01-19T08:21:00Z">
              <w:r>
                <w:rPr>
                  <w:rFonts w:ascii="Arial" w:hAnsi="Arial" w:cs="Arial"/>
                  <w:sz w:val="18"/>
                  <w:szCs w:val="18"/>
                  <w:lang w:val="es-ES"/>
                </w:rPr>
                <w:t>n</w:t>
              </w:r>
            </w:ins>
            <w:r w:rsidR="001F46AA" w:rsidRPr="007534CC">
              <w:rPr>
                <w:rFonts w:ascii="Arial" w:hAnsi="Arial" w:cs="Arial"/>
                <w:sz w:val="18"/>
                <w:szCs w:val="18"/>
                <w:lang w:val="es-ES"/>
              </w:rPr>
              <w:t xml:space="preserve"> mesas de trabajo con los principales involucrados de la sociedad civil para discutir los nuevos lineamentos de la Política Nacional de Ordenamiento Territorial. La institución también modificó la política de gestión de riesgos y desastres por medio de la modificación de la Resolución 402</w:t>
            </w:r>
            <w:r w:rsidR="001F46AA" w:rsidRPr="007534CC">
              <w:rPr>
                <w:rFonts w:ascii="Arial" w:hAnsi="Arial" w:cs="Arial"/>
                <w:sz w:val="18"/>
                <w:szCs w:val="18"/>
                <w:lang w:val="es-ES_tradnl"/>
              </w:rPr>
              <w:t>/2010.</w:t>
            </w:r>
          </w:p>
          <w:p w14:paraId="463E60EC" w14:textId="58E24BEF" w:rsidR="00F90A25" w:rsidDel="00223E59" w:rsidRDefault="00F90A25" w:rsidP="00223E59">
            <w:pPr>
              <w:rPr>
                <w:del w:id="184" w:author="Dianela Zachrisson" w:date="2018-01-19T08:22:00Z"/>
                <w:rFonts w:ascii="Arial" w:hAnsi="Arial" w:cs="Arial"/>
                <w:sz w:val="18"/>
                <w:szCs w:val="18"/>
                <w:lang w:val="es-ES"/>
              </w:rPr>
            </w:pPr>
            <w:r w:rsidRPr="007534CC">
              <w:rPr>
                <w:rFonts w:ascii="Arial" w:hAnsi="Arial" w:cs="Arial"/>
                <w:sz w:val="18"/>
                <w:szCs w:val="18"/>
                <w:lang w:val="es-ES_tradnl"/>
              </w:rPr>
              <w:t xml:space="preserve">En noviembre de 2017 se realizó el taller de lanzamiento del proceso de formulación de la Política Nacional de </w:t>
            </w:r>
            <w:r w:rsidRPr="007534CC">
              <w:rPr>
                <w:rFonts w:ascii="Arial" w:hAnsi="Arial" w:cs="Arial"/>
                <w:sz w:val="18"/>
                <w:szCs w:val="18"/>
                <w:lang w:val="es-ES_tradnl"/>
              </w:rPr>
              <w:lastRenderedPageBreak/>
              <w:t xml:space="preserve">Ordenamiento Territorial. La PNOT se formulará en un </w:t>
            </w:r>
            <w:r w:rsidRPr="007534CC">
              <w:rPr>
                <w:rFonts w:ascii="Arial" w:hAnsi="Arial" w:cs="Arial"/>
                <w:b/>
                <w:bCs/>
                <w:sz w:val="18"/>
                <w:szCs w:val="18"/>
                <w:lang w:val="es-ES_tradnl"/>
              </w:rPr>
              <w:t>horizonte a 2030</w:t>
            </w:r>
            <w:r w:rsidRPr="007534CC">
              <w:rPr>
                <w:rFonts w:ascii="Arial" w:hAnsi="Arial" w:cs="Arial"/>
                <w:sz w:val="18"/>
                <w:szCs w:val="18"/>
                <w:lang w:val="es-ES_tradnl"/>
              </w:rPr>
              <w:t>. Para el proceso se creó un Comité Técnico Coordinador integrado por los Ministerios de Ambiente, Desarrollo Agropecuario, Economía y Finanzas, Presidencia, Secretaria de Descentralización y MIVIOT, y un Comité Técnico Ampliado que añade las universidades, ACP, AMP, MINSA y otros gremios de consulta</w:t>
            </w:r>
            <w:ins w:id="185" w:author="Dianela Zachrisson" w:date="2018-01-19T08:22:00Z">
              <w:r w:rsidR="00223E59">
                <w:rPr>
                  <w:rFonts w:ascii="Arial" w:hAnsi="Arial" w:cs="Arial"/>
                  <w:sz w:val="18"/>
                  <w:szCs w:val="18"/>
                  <w:lang w:val="es-ES"/>
                </w:rPr>
                <w:t>.</w:t>
              </w:r>
            </w:ins>
          </w:p>
          <w:p w14:paraId="7C87EA42" w14:textId="77777777" w:rsidR="00223E59" w:rsidRPr="007534CC" w:rsidRDefault="00223E59" w:rsidP="00F90A25">
            <w:pPr>
              <w:rPr>
                <w:ins w:id="186" w:author="Dianela Zachrisson" w:date="2018-01-19T08:22:00Z"/>
                <w:rFonts w:ascii="Arial" w:hAnsi="Arial" w:cs="Arial"/>
                <w:sz w:val="18"/>
                <w:szCs w:val="18"/>
                <w:lang w:val="es-ES_tradnl"/>
              </w:rPr>
            </w:pPr>
          </w:p>
          <w:p w14:paraId="5C5DD335" w14:textId="77777777" w:rsidR="00F90A25" w:rsidRPr="007534CC" w:rsidDel="00223E59" w:rsidRDefault="00F90A25" w:rsidP="00D52F6A">
            <w:pPr>
              <w:suppressAutoHyphens/>
              <w:spacing w:before="60" w:after="60"/>
              <w:jc w:val="both"/>
              <w:rPr>
                <w:del w:id="187" w:author="Dianela Zachrisson" w:date="2018-01-19T08:22:00Z"/>
                <w:rFonts w:ascii="Arial" w:hAnsi="Arial" w:cs="Arial"/>
                <w:sz w:val="18"/>
                <w:szCs w:val="18"/>
                <w:lang w:val="es-ES_tradnl"/>
              </w:rPr>
            </w:pPr>
          </w:p>
          <w:p w14:paraId="05FBC585" w14:textId="77777777" w:rsidR="00F90A25" w:rsidRPr="007534CC" w:rsidRDefault="00F90A25">
            <w:pPr>
              <w:rPr>
                <w:rFonts w:ascii="Arial" w:hAnsi="Arial" w:cs="Arial"/>
                <w:sz w:val="18"/>
                <w:szCs w:val="18"/>
                <w:lang w:val="es-ES"/>
              </w:rPr>
              <w:pPrChange w:id="188" w:author="Dianela Zachrisson" w:date="2018-01-19T08:22:00Z">
                <w:pPr>
                  <w:suppressAutoHyphens/>
                  <w:spacing w:before="60" w:after="60"/>
                  <w:jc w:val="both"/>
                </w:pPr>
              </w:pPrChange>
            </w:pPr>
          </w:p>
          <w:p w14:paraId="338BB97A" w14:textId="77777777" w:rsidR="001F46AA" w:rsidRPr="007534CC" w:rsidRDefault="001F46AA" w:rsidP="00D52F6A">
            <w:pPr>
              <w:suppressAutoHyphens/>
              <w:spacing w:before="60" w:after="60"/>
              <w:jc w:val="both"/>
              <w:rPr>
                <w:rFonts w:ascii="Arial" w:hAnsi="Arial" w:cs="Arial"/>
                <w:sz w:val="18"/>
                <w:szCs w:val="18"/>
                <w:lang w:val="es-ES"/>
              </w:rPr>
            </w:pPr>
            <w:r w:rsidRPr="007534CC">
              <w:rPr>
                <w:rFonts w:ascii="Arial" w:hAnsi="Arial" w:cs="Arial"/>
                <w:sz w:val="18"/>
                <w:szCs w:val="18"/>
                <w:lang w:val="es-ES"/>
              </w:rPr>
              <w:t xml:space="preserve">En el tema de desarrollo urbano, el MIVIOT lanzó una convocatoria de consultas públicas del Plan de Desarrollo Urbano de las áreas metropolitanas del Pacífico y Atlántico. El borrador del plan está en fase de revisión por el MIVIOT. </w:t>
            </w:r>
          </w:p>
          <w:p w14:paraId="783877E6" w14:textId="77777777" w:rsidR="00CA44C3" w:rsidRPr="007534CC" w:rsidRDefault="00CA44C3" w:rsidP="00D52F6A">
            <w:pPr>
              <w:suppressAutoHyphens/>
              <w:spacing w:before="60" w:after="60"/>
              <w:jc w:val="both"/>
              <w:rPr>
                <w:rFonts w:ascii="Arial" w:hAnsi="Arial" w:cs="Arial"/>
                <w:sz w:val="18"/>
                <w:szCs w:val="18"/>
                <w:lang w:val="es-ES"/>
              </w:rPr>
            </w:pPr>
          </w:p>
          <w:p w14:paraId="323EA52B" w14:textId="3E7060A5" w:rsidR="00CA44C3" w:rsidRPr="007534CC" w:rsidRDefault="00CA44C3" w:rsidP="00D52F6A">
            <w:pPr>
              <w:suppressAutoHyphens/>
              <w:spacing w:before="60" w:after="60"/>
              <w:jc w:val="both"/>
              <w:rPr>
                <w:rFonts w:ascii="Arial" w:hAnsi="Arial" w:cs="Arial"/>
                <w:sz w:val="18"/>
                <w:szCs w:val="18"/>
                <w:lang w:val="es-ES"/>
              </w:rPr>
            </w:pPr>
          </w:p>
        </w:tc>
      </w:tr>
    </w:tbl>
    <w:p w14:paraId="2BA95900" w14:textId="77777777" w:rsidR="00912CFE" w:rsidRPr="007534CC" w:rsidRDefault="00912CFE" w:rsidP="000126F5">
      <w:pPr>
        <w:keepNext/>
        <w:widowControl w:val="0"/>
        <w:suppressAutoHyphens/>
        <w:jc w:val="both"/>
        <w:rPr>
          <w:rFonts w:ascii="Arial" w:hAnsi="Arial" w:cs="Arial"/>
          <w:sz w:val="18"/>
          <w:szCs w:val="18"/>
          <w:lang w:val="es-ES_tradnl"/>
        </w:rPr>
      </w:pPr>
    </w:p>
    <w:p w14:paraId="03C2EB9F" w14:textId="77777777" w:rsidR="00912CFE" w:rsidRPr="007534CC" w:rsidRDefault="00912CFE" w:rsidP="00912CFE">
      <w:pPr>
        <w:pStyle w:val="Paragraph"/>
        <w:numPr>
          <w:ilvl w:val="0"/>
          <w:numId w:val="0"/>
        </w:numPr>
        <w:rPr>
          <w:rFonts w:ascii="Arial" w:hAnsi="Arial" w:cs="Arial"/>
          <w:b/>
          <w:sz w:val="18"/>
          <w:szCs w:val="18"/>
        </w:rPr>
      </w:pPr>
      <w:r w:rsidRPr="007534CC">
        <w:rPr>
          <w:rFonts w:ascii="Arial" w:hAnsi="Arial" w:cs="Arial"/>
          <w:b/>
          <w:sz w:val="18"/>
          <w:szCs w:val="18"/>
        </w:rPr>
        <w:t xml:space="preserve">         Cuadro 4: Progresos alcanzados en los procesos de facilitación comercial (2014-2015)</w:t>
      </w:r>
    </w:p>
    <w:tbl>
      <w:tblPr>
        <w:tblStyle w:val="Tablaconcuadrcula"/>
        <w:tblW w:w="12438" w:type="dxa"/>
        <w:tblInd w:w="18" w:type="dxa"/>
        <w:tblLook w:val="04A0" w:firstRow="1" w:lastRow="0" w:firstColumn="1" w:lastColumn="0" w:noHBand="0" w:noVBand="1"/>
      </w:tblPr>
      <w:tblGrid>
        <w:gridCol w:w="2703"/>
        <w:gridCol w:w="4727"/>
        <w:gridCol w:w="5008"/>
      </w:tblGrid>
      <w:tr w:rsidR="00742D1F" w:rsidRPr="007534CC" w14:paraId="6F9D54CC" w14:textId="77777777" w:rsidTr="00F346FD">
        <w:trPr>
          <w:tblHeader/>
        </w:trPr>
        <w:tc>
          <w:tcPr>
            <w:tcW w:w="2703" w:type="dxa"/>
            <w:shd w:val="clear" w:color="auto" w:fill="D9D9D9" w:themeFill="background1" w:themeFillShade="D9"/>
            <w:vAlign w:val="center"/>
          </w:tcPr>
          <w:p w14:paraId="67D5E2CA" w14:textId="77777777" w:rsidR="00742D1F" w:rsidRPr="007534CC" w:rsidRDefault="00742D1F" w:rsidP="00D52F6A">
            <w:pPr>
              <w:pStyle w:val="Paragraph"/>
              <w:numPr>
                <w:ilvl w:val="0"/>
                <w:numId w:val="0"/>
              </w:numPr>
              <w:spacing w:before="0" w:after="0"/>
              <w:jc w:val="center"/>
              <w:rPr>
                <w:rFonts w:ascii="Arial" w:hAnsi="Arial" w:cs="Arial"/>
                <w:b/>
                <w:sz w:val="18"/>
                <w:szCs w:val="18"/>
              </w:rPr>
            </w:pPr>
            <w:r w:rsidRPr="007534CC">
              <w:rPr>
                <w:rFonts w:ascii="Arial" w:hAnsi="Arial" w:cs="Arial"/>
                <w:b/>
                <w:sz w:val="18"/>
                <w:szCs w:val="18"/>
              </w:rPr>
              <w:t>Problemas específicos y sus causas</w:t>
            </w:r>
          </w:p>
        </w:tc>
        <w:tc>
          <w:tcPr>
            <w:tcW w:w="4727" w:type="dxa"/>
            <w:shd w:val="clear" w:color="auto" w:fill="D9D9D9" w:themeFill="background1" w:themeFillShade="D9"/>
            <w:vAlign w:val="center"/>
          </w:tcPr>
          <w:p w14:paraId="3A35FC1B" w14:textId="16DB16AD" w:rsidR="00742D1F" w:rsidRPr="007534CC" w:rsidRDefault="00F346FD" w:rsidP="00F346FD">
            <w:pPr>
              <w:pStyle w:val="Paragraph"/>
              <w:numPr>
                <w:ilvl w:val="0"/>
                <w:numId w:val="0"/>
              </w:numPr>
              <w:spacing w:before="0" w:after="0"/>
              <w:jc w:val="center"/>
              <w:rPr>
                <w:rFonts w:ascii="Arial" w:hAnsi="Arial" w:cs="Arial"/>
                <w:b/>
                <w:sz w:val="18"/>
                <w:szCs w:val="18"/>
              </w:rPr>
            </w:pPr>
            <w:r w:rsidRPr="007534CC">
              <w:rPr>
                <w:rFonts w:ascii="Arial" w:hAnsi="Arial" w:cs="Arial"/>
                <w:b/>
                <w:sz w:val="18"/>
                <w:szCs w:val="18"/>
              </w:rPr>
              <w:t>Reformas de Pol</w:t>
            </w:r>
            <w:proofErr w:type="spellStart"/>
            <w:r w:rsidRPr="007534CC">
              <w:rPr>
                <w:rFonts w:ascii="Arial" w:hAnsi="Arial" w:cs="Arial"/>
                <w:b/>
                <w:sz w:val="18"/>
                <w:szCs w:val="18"/>
                <w:lang w:val="es-ES_tradnl"/>
              </w:rPr>
              <w:t>ítica</w:t>
            </w:r>
            <w:proofErr w:type="spellEnd"/>
            <w:r w:rsidRPr="007534CC">
              <w:rPr>
                <w:rFonts w:ascii="Arial" w:hAnsi="Arial" w:cs="Arial"/>
                <w:b/>
                <w:sz w:val="18"/>
                <w:szCs w:val="18"/>
                <w:lang w:val="es-ES_tradnl"/>
              </w:rPr>
              <w:t xml:space="preserve"> para atacar el Problema</w:t>
            </w:r>
          </w:p>
        </w:tc>
        <w:tc>
          <w:tcPr>
            <w:tcW w:w="5008" w:type="dxa"/>
            <w:shd w:val="clear" w:color="auto" w:fill="D9D9D9" w:themeFill="background1" w:themeFillShade="D9"/>
            <w:vAlign w:val="center"/>
          </w:tcPr>
          <w:p w14:paraId="136A49C9" w14:textId="5085DB2C" w:rsidR="00742D1F" w:rsidRPr="007534CC" w:rsidRDefault="00742D1F" w:rsidP="00D52F6A">
            <w:pPr>
              <w:pStyle w:val="Paragraph"/>
              <w:numPr>
                <w:ilvl w:val="0"/>
                <w:numId w:val="0"/>
              </w:numPr>
              <w:spacing w:before="0" w:after="0"/>
              <w:jc w:val="center"/>
              <w:rPr>
                <w:rFonts w:ascii="Arial" w:hAnsi="Arial" w:cs="Arial"/>
                <w:b/>
                <w:sz w:val="18"/>
                <w:szCs w:val="18"/>
              </w:rPr>
            </w:pPr>
            <w:r w:rsidRPr="007534CC">
              <w:rPr>
                <w:rFonts w:ascii="Arial" w:hAnsi="Arial" w:cs="Arial"/>
                <w:b/>
                <w:sz w:val="18"/>
                <w:szCs w:val="18"/>
              </w:rPr>
              <w:t>Progresos alcanzados</w:t>
            </w:r>
          </w:p>
        </w:tc>
      </w:tr>
      <w:tr w:rsidR="00742D1F" w:rsidRPr="00656008" w14:paraId="7C37EFD1" w14:textId="77777777" w:rsidTr="00742D1F">
        <w:tc>
          <w:tcPr>
            <w:tcW w:w="2703" w:type="dxa"/>
          </w:tcPr>
          <w:p w14:paraId="01CAF978" w14:textId="03264791" w:rsidR="00742D1F" w:rsidRPr="007534CC" w:rsidRDefault="00742D1F" w:rsidP="00D52F6A">
            <w:pPr>
              <w:pStyle w:val="Paragraph"/>
              <w:numPr>
                <w:ilvl w:val="0"/>
                <w:numId w:val="0"/>
              </w:numPr>
              <w:rPr>
                <w:rFonts w:ascii="Arial" w:hAnsi="Arial" w:cs="Arial"/>
                <w:sz w:val="18"/>
                <w:szCs w:val="18"/>
              </w:rPr>
            </w:pPr>
            <w:r w:rsidRPr="007534CC">
              <w:rPr>
                <w:rFonts w:ascii="Arial" w:hAnsi="Arial" w:cs="Arial"/>
                <w:b/>
                <w:sz w:val="18"/>
                <w:szCs w:val="18"/>
                <w:lang w:val="es-ES_tradnl"/>
              </w:rPr>
              <w:t>Demoras en el despacho de mercancías internacionales debido a i</w:t>
            </w:r>
            <w:del w:id="189" w:author="Dianela Zachrisson" w:date="2018-01-19T09:12:00Z">
              <w:r w:rsidRPr="007534CC" w:rsidDel="00004902">
                <w:rPr>
                  <w:rFonts w:ascii="Arial" w:hAnsi="Arial" w:cs="Arial"/>
                  <w:b/>
                  <w:sz w:val="18"/>
                  <w:szCs w:val="18"/>
                </w:rPr>
                <w:delText>neficiencias</w:delText>
              </w:r>
            </w:del>
            <w:ins w:id="190" w:author="Dianela Zachrisson" w:date="2018-01-19T09:12:00Z">
              <w:r w:rsidR="00004902" w:rsidRPr="007534CC">
                <w:rPr>
                  <w:rFonts w:ascii="Arial" w:hAnsi="Arial" w:cs="Arial"/>
                  <w:b/>
                  <w:sz w:val="18"/>
                  <w:szCs w:val="18"/>
                </w:rPr>
                <w:t>ineficiencias</w:t>
              </w:r>
            </w:ins>
            <w:r w:rsidRPr="007534CC">
              <w:rPr>
                <w:rFonts w:ascii="Arial" w:hAnsi="Arial" w:cs="Arial"/>
                <w:b/>
                <w:sz w:val="18"/>
                <w:szCs w:val="18"/>
              </w:rPr>
              <w:t xml:space="preserve"> en los procesos. </w:t>
            </w:r>
            <w:r w:rsidRPr="007534CC">
              <w:rPr>
                <w:rFonts w:ascii="Arial" w:hAnsi="Arial" w:cs="Arial"/>
                <w:sz w:val="18"/>
                <w:szCs w:val="18"/>
              </w:rPr>
              <w:t xml:space="preserve">Las principales causas residen en que: </w:t>
            </w:r>
          </w:p>
          <w:p w14:paraId="62D11E86" w14:textId="77777777" w:rsidR="00742D1F" w:rsidRPr="007534CC" w:rsidRDefault="00742D1F" w:rsidP="00912CFE">
            <w:pPr>
              <w:pStyle w:val="Paragraph"/>
              <w:numPr>
                <w:ilvl w:val="1"/>
                <w:numId w:val="83"/>
              </w:numPr>
              <w:tabs>
                <w:tab w:val="clear" w:pos="5400"/>
                <w:tab w:val="num" w:pos="5292"/>
              </w:tabs>
              <w:spacing w:before="60" w:after="60"/>
              <w:ind w:left="259" w:hanging="259"/>
              <w:rPr>
                <w:rFonts w:ascii="Arial" w:hAnsi="Arial" w:cs="Arial"/>
                <w:b/>
                <w:sz w:val="18"/>
                <w:szCs w:val="18"/>
              </w:rPr>
            </w:pPr>
            <w:r w:rsidRPr="007534CC">
              <w:rPr>
                <w:rFonts w:ascii="Arial" w:hAnsi="Arial" w:cs="Arial"/>
                <w:sz w:val="18"/>
                <w:szCs w:val="18"/>
              </w:rPr>
              <w:t>Las operaciones de control de comercio exterior no están sistematizadas</w:t>
            </w:r>
            <w:r w:rsidRPr="007534CC">
              <w:rPr>
                <w:rStyle w:val="Refdenotaalpie"/>
                <w:rFonts w:ascii="Arial" w:hAnsi="Arial" w:cs="Arial"/>
                <w:sz w:val="18"/>
                <w:szCs w:val="18"/>
              </w:rPr>
              <w:footnoteReference w:id="8"/>
            </w:r>
            <w:r w:rsidRPr="007534CC">
              <w:rPr>
                <w:rFonts w:ascii="Arial" w:hAnsi="Arial" w:cs="Arial"/>
                <w:sz w:val="18"/>
                <w:szCs w:val="18"/>
              </w:rPr>
              <w:t>;</w:t>
            </w:r>
          </w:p>
          <w:p w14:paraId="0B8CE1C9" w14:textId="77777777" w:rsidR="00742D1F" w:rsidRPr="007534CC" w:rsidRDefault="00742D1F" w:rsidP="00912CFE">
            <w:pPr>
              <w:pStyle w:val="Paragraph"/>
              <w:numPr>
                <w:ilvl w:val="1"/>
                <w:numId w:val="83"/>
              </w:numPr>
              <w:tabs>
                <w:tab w:val="clear" w:pos="5400"/>
                <w:tab w:val="num" w:pos="5292"/>
              </w:tabs>
              <w:spacing w:before="60" w:after="60"/>
              <w:ind w:left="259" w:hanging="259"/>
              <w:rPr>
                <w:rFonts w:ascii="Arial" w:hAnsi="Arial" w:cs="Arial"/>
                <w:b/>
                <w:sz w:val="18"/>
                <w:szCs w:val="18"/>
              </w:rPr>
            </w:pPr>
            <w:r w:rsidRPr="007534CC">
              <w:rPr>
                <w:rFonts w:ascii="Arial" w:hAnsi="Arial" w:cs="Arial"/>
                <w:sz w:val="18"/>
                <w:szCs w:val="18"/>
              </w:rPr>
              <w:t xml:space="preserve"> La trazabilidad integral de flujo de mercancía es débil debido a que las actividades de apoyo al control de </w:t>
            </w:r>
            <w:r w:rsidRPr="007534CC">
              <w:rPr>
                <w:rFonts w:ascii="Arial" w:hAnsi="Arial" w:cs="Arial"/>
                <w:sz w:val="18"/>
                <w:szCs w:val="18"/>
              </w:rPr>
              <w:lastRenderedPageBreak/>
              <w:t>operaciones en comercio exterior no están completamente digitalizadas</w:t>
            </w:r>
            <w:r w:rsidRPr="007534CC">
              <w:rPr>
                <w:rStyle w:val="Refdenotaalpie"/>
                <w:rFonts w:ascii="Arial" w:hAnsi="Arial" w:cs="Arial"/>
                <w:sz w:val="18"/>
                <w:szCs w:val="18"/>
              </w:rPr>
              <w:footnoteReference w:id="9"/>
            </w:r>
            <w:r w:rsidRPr="007534CC">
              <w:rPr>
                <w:rFonts w:ascii="Arial" w:hAnsi="Arial" w:cs="Arial"/>
                <w:sz w:val="18"/>
                <w:szCs w:val="18"/>
              </w:rPr>
              <w:t>;</w:t>
            </w:r>
          </w:p>
          <w:p w14:paraId="36BEA41A" w14:textId="77777777" w:rsidR="00742D1F" w:rsidRPr="007534CC" w:rsidRDefault="00742D1F" w:rsidP="00912CFE">
            <w:pPr>
              <w:pStyle w:val="Paragraph"/>
              <w:numPr>
                <w:ilvl w:val="1"/>
                <w:numId w:val="83"/>
              </w:numPr>
              <w:tabs>
                <w:tab w:val="clear" w:pos="5400"/>
                <w:tab w:val="num" w:pos="5292"/>
              </w:tabs>
              <w:spacing w:before="60" w:after="60"/>
              <w:ind w:left="259" w:hanging="259"/>
              <w:rPr>
                <w:rFonts w:ascii="Arial" w:hAnsi="Arial" w:cs="Arial"/>
                <w:b/>
                <w:sz w:val="18"/>
                <w:szCs w:val="18"/>
              </w:rPr>
            </w:pPr>
            <w:r w:rsidRPr="007534CC">
              <w:rPr>
                <w:rFonts w:ascii="Arial" w:hAnsi="Arial" w:cs="Arial"/>
                <w:sz w:val="18"/>
                <w:szCs w:val="18"/>
              </w:rPr>
              <w:t xml:space="preserve"> Baja integración de los sistemas existentes, lo que genera largas esperas en ventanillas, siendo necesario uso de tramitadores; </w:t>
            </w:r>
          </w:p>
          <w:p w14:paraId="4AAA493E" w14:textId="77777777" w:rsidR="00742D1F" w:rsidRPr="007534CC" w:rsidRDefault="00742D1F" w:rsidP="00912CFE">
            <w:pPr>
              <w:pStyle w:val="Paragraph"/>
              <w:numPr>
                <w:ilvl w:val="1"/>
                <w:numId w:val="83"/>
              </w:numPr>
              <w:tabs>
                <w:tab w:val="clear" w:pos="5400"/>
                <w:tab w:val="num" w:pos="5292"/>
              </w:tabs>
              <w:spacing w:before="60" w:after="60"/>
              <w:ind w:left="259" w:hanging="259"/>
              <w:rPr>
                <w:rFonts w:ascii="Arial" w:hAnsi="Arial" w:cs="Arial"/>
                <w:b/>
                <w:sz w:val="18"/>
                <w:szCs w:val="18"/>
              </w:rPr>
            </w:pPr>
            <w:r w:rsidRPr="007534CC">
              <w:rPr>
                <w:rFonts w:ascii="Arial" w:hAnsi="Arial" w:cs="Arial"/>
                <w:sz w:val="18"/>
                <w:szCs w:val="18"/>
              </w:rPr>
              <w:t xml:space="preserve"> Número de trámites excesivos para verificación de los documentos de entrada, estancia y salida de naves. Además, Panamá todavía no ha implementado de forma completa los Acuerdos de Facilitación del Tráfico Marítimo Internacional (FAL 65), el Paquete de Bali y las medidas de implementación de corto plazo del Consejo de Integración y Comercio de Centroamérica (COMIECO), que buscan agilizar los procesos aduaneros de los países partes.</w:t>
            </w:r>
          </w:p>
          <w:p w14:paraId="01C8BA86" w14:textId="77777777" w:rsidR="00742D1F" w:rsidRPr="007534CC" w:rsidRDefault="00742D1F" w:rsidP="00D52F6A">
            <w:pPr>
              <w:pStyle w:val="Prrafodelista"/>
              <w:suppressAutoHyphens/>
              <w:spacing w:before="60"/>
              <w:ind w:left="106"/>
              <w:jc w:val="both"/>
              <w:rPr>
                <w:rFonts w:ascii="Arial" w:hAnsi="Arial" w:cs="Arial"/>
                <w:b/>
                <w:sz w:val="18"/>
                <w:szCs w:val="18"/>
                <w:lang w:val="es-ES_tradnl"/>
              </w:rPr>
            </w:pPr>
          </w:p>
        </w:tc>
        <w:tc>
          <w:tcPr>
            <w:tcW w:w="4727" w:type="dxa"/>
          </w:tcPr>
          <w:p w14:paraId="29CB08C4" w14:textId="60120BBE" w:rsidR="00742D1F" w:rsidRPr="007534CC" w:rsidRDefault="00F346FD" w:rsidP="00F346FD">
            <w:pPr>
              <w:suppressAutoHyphens/>
              <w:spacing w:before="60" w:after="60"/>
              <w:jc w:val="both"/>
              <w:rPr>
                <w:rFonts w:ascii="Arial" w:hAnsi="Arial" w:cs="Arial"/>
                <w:b/>
                <w:spacing w:val="-2"/>
                <w:sz w:val="18"/>
                <w:szCs w:val="18"/>
                <w:lang w:val="es-ES_tradnl"/>
              </w:rPr>
            </w:pPr>
            <w:r w:rsidRPr="007534CC">
              <w:rPr>
                <w:rFonts w:ascii="Arial" w:hAnsi="Arial" w:cs="Arial"/>
                <w:b/>
                <w:spacing w:val="-2"/>
                <w:sz w:val="18"/>
                <w:szCs w:val="18"/>
                <w:lang w:val="es-ES_tradnl"/>
              </w:rPr>
              <w:lastRenderedPageBreak/>
              <w:t>Aprobación de procesos armonizados entre los sistemas de recepción de naves de la ACP y la AMP</w:t>
            </w:r>
            <w:r w:rsidRPr="007534CC">
              <w:rPr>
                <w:rFonts w:ascii="Arial" w:hAnsi="Arial" w:cs="Arial"/>
                <w:spacing w:val="-2"/>
                <w:sz w:val="18"/>
                <w:szCs w:val="18"/>
                <w:lang w:val="es-ES_tradnl"/>
              </w:rPr>
              <w:t xml:space="preserve"> en el área de influencia del canal </w:t>
            </w:r>
            <w:r w:rsidRPr="007534CC">
              <w:rPr>
                <w:rFonts w:ascii="Arial" w:hAnsi="Arial" w:cs="Arial"/>
                <w:b/>
                <w:spacing w:val="-2"/>
                <w:sz w:val="18"/>
                <w:szCs w:val="18"/>
                <w:lang w:val="es-ES_tradnl"/>
              </w:rPr>
              <w:t>en el marco del acuerdo FAL65.</w:t>
            </w:r>
          </w:p>
          <w:p w14:paraId="6D1C07B7" w14:textId="77777777" w:rsidR="00F346FD" w:rsidRPr="007534CC" w:rsidRDefault="00F346FD" w:rsidP="00D52F6A">
            <w:pPr>
              <w:suppressAutoHyphens/>
              <w:spacing w:before="60" w:after="60"/>
              <w:jc w:val="both"/>
              <w:rPr>
                <w:rFonts w:ascii="Arial" w:hAnsi="Arial" w:cs="Arial"/>
                <w:b/>
                <w:spacing w:val="-2"/>
                <w:sz w:val="18"/>
                <w:szCs w:val="18"/>
                <w:lang w:val="es-ES_tradnl"/>
              </w:rPr>
            </w:pPr>
          </w:p>
          <w:p w14:paraId="56D99447" w14:textId="4A3843C2" w:rsidR="00F346FD" w:rsidRPr="007534CC" w:rsidRDefault="00F346FD" w:rsidP="00F346FD">
            <w:pPr>
              <w:keepNext/>
              <w:widowControl w:val="0"/>
              <w:suppressAutoHyphens/>
              <w:jc w:val="both"/>
              <w:rPr>
                <w:rFonts w:ascii="Arial" w:hAnsi="Arial" w:cs="Arial"/>
                <w:spacing w:val="-2"/>
                <w:sz w:val="18"/>
                <w:szCs w:val="18"/>
                <w:lang w:val="es-ES"/>
              </w:rPr>
            </w:pPr>
            <w:r w:rsidRPr="007534CC">
              <w:rPr>
                <w:rFonts w:ascii="Arial" w:hAnsi="Arial" w:cs="Arial"/>
                <w:b/>
                <w:spacing w:val="-2"/>
                <w:sz w:val="18"/>
                <w:szCs w:val="18"/>
                <w:lang w:val="es-ES_tradnl"/>
              </w:rPr>
              <w:t xml:space="preserve">Preparación de anteproyecto de Ley </w:t>
            </w:r>
            <w:r w:rsidRPr="007534CC">
              <w:rPr>
                <w:rFonts w:ascii="Arial" w:hAnsi="Arial" w:cs="Arial"/>
                <w:spacing w:val="-2"/>
                <w:sz w:val="18"/>
                <w:szCs w:val="18"/>
                <w:lang w:val="es-ES_tradnl"/>
              </w:rPr>
              <w:t xml:space="preserve">para aprobación del </w:t>
            </w:r>
            <w:r w:rsidRPr="007534CC">
              <w:rPr>
                <w:rFonts w:ascii="Arial" w:hAnsi="Arial" w:cs="Arial"/>
                <w:spacing w:val="-2"/>
                <w:sz w:val="18"/>
                <w:szCs w:val="18"/>
                <w:lang w:val="es-AR"/>
              </w:rPr>
              <w:t xml:space="preserve">Acuerdo sobre Facilitación del Comercio de </w:t>
            </w:r>
            <w:r w:rsidRPr="007534CC">
              <w:rPr>
                <w:rFonts w:ascii="Arial" w:hAnsi="Arial" w:cs="Arial"/>
                <w:b/>
                <w:spacing w:val="-2"/>
                <w:sz w:val="18"/>
                <w:szCs w:val="18"/>
                <w:lang w:val="es-AR"/>
              </w:rPr>
              <w:t xml:space="preserve">la OMC </w:t>
            </w:r>
            <w:r w:rsidRPr="007534CC">
              <w:rPr>
                <w:rFonts w:ascii="Arial" w:hAnsi="Arial" w:cs="Arial"/>
                <w:b/>
                <w:spacing w:val="-2"/>
                <w:sz w:val="18"/>
                <w:szCs w:val="18"/>
                <w:lang w:val="es-AR"/>
              </w:rPr>
              <w:noBreakHyphen/>
              <w:t>Paquete de Bali.</w:t>
            </w:r>
            <w:r w:rsidRPr="007534CC">
              <w:rPr>
                <w:rFonts w:ascii="Arial" w:hAnsi="Arial" w:cs="Arial"/>
                <w:spacing w:val="-2"/>
                <w:sz w:val="18"/>
                <w:szCs w:val="18"/>
                <w:lang w:val="es-ES_tradnl"/>
              </w:rPr>
              <w:t xml:space="preserve"> </w:t>
            </w:r>
          </w:p>
          <w:p w14:paraId="741A5AF4" w14:textId="77777777" w:rsidR="00F346FD" w:rsidRPr="007534CC" w:rsidRDefault="00F346FD" w:rsidP="00D52F6A">
            <w:pPr>
              <w:suppressAutoHyphens/>
              <w:spacing w:before="60" w:after="60"/>
              <w:jc w:val="both"/>
              <w:rPr>
                <w:rFonts w:ascii="Arial" w:hAnsi="Arial" w:cs="Arial"/>
                <w:sz w:val="18"/>
                <w:szCs w:val="18"/>
                <w:lang w:val="es-ES"/>
              </w:rPr>
            </w:pPr>
          </w:p>
          <w:p w14:paraId="293EF84D" w14:textId="77777777" w:rsidR="00F346FD" w:rsidRPr="007534CC" w:rsidRDefault="00F346FD" w:rsidP="00D52F6A">
            <w:pPr>
              <w:suppressAutoHyphens/>
              <w:spacing w:before="60" w:after="60"/>
              <w:jc w:val="both"/>
              <w:rPr>
                <w:rFonts w:ascii="Arial" w:hAnsi="Arial" w:cs="Arial"/>
                <w:spacing w:val="-2"/>
                <w:sz w:val="18"/>
                <w:szCs w:val="18"/>
                <w:lang w:val="es-ES"/>
              </w:rPr>
            </w:pPr>
            <w:r w:rsidRPr="007534CC">
              <w:rPr>
                <w:rFonts w:ascii="Arial" w:hAnsi="Arial" w:cs="Arial"/>
                <w:b/>
                <w:spacing w:val="-2"/>
                <w:sz w:val="18"/>
                <w:szCs w:val="18"/>
                <w:lang w:val="es-ES"/>
              </w:rPr>
              <w:t>Definición de medidas para implementación en el corto plazo en el marco acordado por el COMIECO</w:t>
            </w:r>
            <w:r w:rsidRPr="007534CC">
              <w:rPr>
                <w:rFonts w:ascii="Arial" w:hAnsi="Arial" w:cs="Arial"/>
                <w:spacing w:val="-2"/>
                <w:sz w:val="18"/>
                <w:szCs w:val="18"/>
                <w:lang w:val="es-ES"/>
              </w:rPr>
              <w:t>, incluyendo asignación de presupuesto o recurso de cooperación técnica para su implementación.</w:t>
            </w:r>
          </w:p>
          <w:p w14:paraId="6FC86CAC" w14:textId="77777777" w:rsidR="00F346FD" w:rsidRPr="007534CC" w:rsidRDefault="00F346FD" w:rsidP="00D52F6A">
            <w:pPr>
              <w:suppressAutoHyphens/>
              <w:spacing w:before="60" w:after="60"/>
              <w:jc w:val="both"/>
              <w:rPr>
                <w:rFonts w:ascii="Arial" w:hAnsi="Arial" w:cs="Arial"/>
                <w:spacing w:val="-2"/>
                <w:sz w:val="18"/>
                <w:szCs w:val="18"/>
                <w:lang w:val="es-ES"/>
              </w:rPr>
            </w:pPr>
          </w:p>
          <w:p w14:paraId="33EB02D8" w14:textId="77777777" w:rsidR="00F346FD" w:rsidRPr="007534CC" w:rsidRDefault="00F346FD" w:rsidP="00D52F6A">
            <w:pPr>
              <w:suppressAutoHyphens/>
              <w:spacing w:before="60" w:after="60"/>
              <w:jc w:val="both"/>
              <w:rPr>
                <w:rFonts w:ascii="Arial" w:hAnsi="Arial" w:cs="Arial"/>
                <w:b/>
                <w:spacing w:val="-2"/>
                <w:sz w:val="18"/>
                <w:szCs w:val="18"/>
                <w:lang w:val="es-ES"/>
              </w:rPr>
            </w:pPr>
            <w:r w:rsidRPr="007534CC">
              <w:rPr>
                <w:rFonts w:ascii="Arial" w:hAnsi="Arial" w:cs="Arial"/>
                <w:b/>
                <w:spacing w:val="-2"/>
                <w:sz w:val="18"/>
                <w:szCs w:val="18"/>
                <w:lang w:val="es-ES"/>
              </w:rPr>
              <w:t>Incorporación a las plataformas SIGA y VUCE</w:t>
            </w:r>
            <w:r w:rsidRPr="007534CC">
              <w:rPr>
                <w:rFonts w:ascii="Arial" w:hAnsi="Arial" w:cs="Arial"/>
                <w:spacing w:val="-2"/>
                <w:sz w:val="18"/>
                <w:szCs w:val="18"/>
                <w:lang w:val="es-ES"/>
              </w:rPr>
              <w:t xml:space="preserve"> de las modificaciones de los procesos aduaneros definidos en el </w:t>
            </w:r>
            <w:r w:rsidRPr="007534CC">
              <w:rPr>
                <w:rFonts w:ascii="Arial" w:hAnsi="Arial" w:cs="Arial"/>
                <w:b/>
                <w:spacing w:val="-2"/>
                <w:sz w:val="18"/>
                <w:szCs w:val="18"/>
                <w:lang w:val="es-ES"/>
              </w:rPr>
              <w:t>marco del proceso de integración regional centroamericano (CAUCA, RECAUCA).</w:t>
            </w:r>
          </w:p>
          <w:p w14:paraId="59D8F35B" w14:textId="77777777" w:rsidR="00F346FD" w:rsidRPr="007534CC" w:rsidRDefault="00F346FD" w:rsidP="00D52F6A">
            <w:pPr>
              <w:suppressAutoHyphens/>
              <w:spacing w:before="60" w:after="60"/>
              <w:jc w:val="both"/>
              <w:rPr>
                <w:rFonts w:ascii="Arial" w:hAnsi="Arial" w:cs="Arial"/>
                <w:b/>
                <w:spacing w:val="-2"/>
                <w:sz w:val="18"/>
                <w:szCs w:val="18"/>
                <w:lang w:val="es-ES"/>
              </w:rPr>
            </w:pPr>
          </w:p>
          <w:p w14:paraId="56262514" w14:textId="75602594" w:rsidR="00F346FD" w:rsidRPr="007534CC" w:rsidRDefault="00F346FD" w:rsidP="00F346FD">
            <w:pPr>
              <w:keepNext/>
              <w:widowControl w:val="0"/>
              <w:suppressAutoHyphens/>
              <w:ind w:hanging="21"/>
              <w:jc w:val="both"/>
              <w:rPr>
                <w:rFonts w:ascii="Arial" w:hAnsi="Arial" w:cs="Arial"/>
                <w:spacing w:val="-2"/>
                <w:sz w:val="18"/>
                <w:szCs w:val="18"/>
                <w:lang w:val="es-ES_tradnl"/>
              </w:rPr>
            </w:pPr>
            <w:r w:rsidRPr="007534CC">
              <w:rPr>
                <w:rFonts w:ascii="Arial" w:hAnsi="Arial" w:cs="Arial"/>
                <w:b/>
                <w:spacing w:val="-2"/>
                <w:sz w:val="18"/>
                <w:szCs w:val="18"/>
                <w:lang w:val="es-ES_tradnl"/>
              </w:rPr>
              <w:t>Aprobación por la CL y remisión al GL del Plan Maestro de Digitalización Integral del Sistema Logístico Nacional</w:t>
            </w:r>
            <w:r w:rsidRPr="007534CC">
              <w:rPr>
                <w:rFonts w:ascii="Arial" w:hAnsi="Arial" w:cs="Arial"/>
                <w:spacing w:val="-2"/>
                <w:sz w:val="18"/>
                <w:szCs w:val="18"/>
                <w:lang w:val="es-ES_tradnl"/>
              </w:rPr>
              <w:t>, incluyendo: (i) regulación de transferencia y seguridad de datos;(ii) estandarización de base de datos de entidades del Estado.</w:t>
            </w:r>
          </w:p>
          <w:p w14:paraId="10694490" w14:textId="77777777" w:rsidR="00F346FD" w:rsidRPr="007534CC" w:rsidRDefault="00F346FD" w:rsidP="00F346FD">
            <w:pPr>
              <w:suppressAutoHyphens/>
              <w:spacing w:before="60" w:after="60"/>
              <w:jc w:val="both"/>
              <w:rPr>
                <w:rFonts w:ascii="Arial" w:hAnsi="Arial" w:cs="Arial"/>
                <w:spacing w:val="-2"/>
                <w:sz w:val="18"/>
                <w:szCs w:val="18"/>
                <w:lang w:val="es-ES_tradnl"/>
              </w:rPr>
            </w:pPr>
          </w:p>
          <w:p w14:paraId="517C6A6F" w14:textId="77777777" w:rsidR="00F346FD" w:rsidRPr="007534CC" w:rsidRDefault="00F346FD" w:rsidP="00F346FD">
            <w:pPr>
              <w:suppressAutoHyphens/>
              <w:spacing w:before="60" w:after="60"/>
              <w:jc w:val="both"/>
              <w:rPr>
                <w:rFonts w:ascii="Arial" w:hAnsi="Arial" w:cs="Arial"/>
                <w:spacing w:val="-2"/>
                <w:sz w:val="18"/>
                <w:szCs w:val="18"/>
                <w:lang w:val="es-ES_tradnl"/>
              </w:rPr>
            </w:pPr>
            <w:r w:rsidRPr="007534CC">
              <w:rPr>
                <w:rFonts w:ascii="Arial" w:hAnsi="Arial" w:cs="Arial"/>
                <w:b/>
                <w:spacing w:val="-2"/>
                <w:sz w:val="18"/>
                <w:szCs w:val="18"/>
                <w:lang w:val="es-ES_tradnl"/>
              </w:rPr>
              <w:t xml:space="preserve">Aprobación de esquema de intercambio de información estadística entre la AMP y la ANA </w:t>
            </w:r>
            <w:r w:rsidRPr="007534CC">
              <w:rPr>
                <w:rFonts w:ascii="Arial" w:hAnsi="Arial" w:cs="Arial"/>
                <w:spacing w:val="-2"/>
                <w:sz w:val="18"/>
                <w:szCs w:val="18"/>
                <w:lang w:val="es-ES_tradnl"/>
              </w:rPr>
              <w:t>para obtener información de parte de empresas individuales.</w:t>
            </w:r>
          </w:p>
          <w:p w14:paraId="2D0C0CED" w14:textId="77777777" w:rsidR="00F346FD" w:rsidRPr="007534CC" w:rsidRDefault="00F346FD" w:rsidP="00F346FD">
            <w:pPr>
              <w:suppressAutoHyphens/>
              <w:spacing w:before="60" w:after="60"/>
              <w:jc w:val="both"/>
              <w:rPr>
                <w:rFonts w:ascii="Arial" w:hAnsi="Arial" w:cs="Arial"/>
                <w:spacing w:val="-2"/>
                <w:sz w:val="18"/>
                <w:szCs w:val="18"/>
                <w:lang w:val="es-ES_tradnl"/>
              </w:rPr>
            </w:pPr>
          </w:p>
          <w:p w14:paraId="01EFEA6F" w14:textId="051EEC1C" w:rsidR="00F346FD" w:rsidRPr="007534CC" w:rsidRDefault="00F346FD" w:rsidP="00F346FD">
            <w:pPr>
              <w:suppressAutoHyphens/>
              <w:spacing w:before="60" w:after="60"/>
              <w:jc w:val="both"/>
              <w:rPr>
                <w:rFonts w:ascii="Arial" w:hAnsi="Arial" w:cs="Arial"/>
                <w:sz w:val="18"/>
                <w:szCs w:val="18"/>
                <w:lang w:val="es-ES"/>
              </w:rPr>
            </w:pPr>
          </w:p>
        </w:tc>
        <w:tc>
          <w:tcPr>
            <w:tcW w:w="5008" w:type="dxa"/>
          </w:tcPr>
          <w:p w14:paraId="0CA868D8" w14:textId="329B1B81" w:rsidR="00742D1F" w:rsidRDefault="00742D1F" w:rsidP="00D52F6A">
            <w:pPr>
              <w:suppressAutoHyphens/>
              <w:spacing w:before="60" w:after="60"/>
              <w:jc w:val="both"/>
              <w:rPr>
                <w:ins w:id="191" w:author="Dianela Zachrisson" w:date="2018-01-19T09:30:00Z"/>
                <w:rFonts w:ascii="Arial" w:hAnsi="Arial" w:cs="Arial"/>
                <w:sz w:val="18"/>
                <w:szCs w:val="18"/>
                <w:lang w:val="es-ES"/>
              </w:rPr>
            </w:pPr>
            <w:r w:rsidRPr="007534CC">
              <w:rPr>
                <w:rFonts w:ascii="Arial" w:hAnsi="Arial" w:cs="Arial"/>
                <w:sz w:val="18"/>
                <w:szCs w:val="18"/>
                <w:lang w:val="es-ES"/>
              </w:rPr>
              <w:lastRenderedPageBreak/>
              <w:t xml:space="preserve">El gobierno de Panamá ha tomado medidas a nivel institucional para mitigar este problema: </w:t>
            </w:r>
          </w:p>
          <w:p w14:paraId="037AEA3A" w14:textId="0691B838" w:rsidR="00233A2B" w:rsidRPr="007534CC" w:rsidRDefault="00233A2B" w:rsidP="00D52F6A">
            <w:pPr>
              <w:suppressAutoHyphens/>
              <w:spacing w:before="60" w:after="60"/>
              <w:jc w:val="both"/>
              <w:rPr>
                <w:rFonts w:ascii="Arial" w:hAnsi="Arial" w:cs="Arial"/>
                <w:sz w:val="18"/>
                <w:szCs w:val="18"/>
                <w:lang w:val="es-ES"/>
              </w:rPr>
            </w:pPr>
            <w:ins w:id="192" w:author="Dianela Zachrisson" w:date="2018-01-19T09:30:00Z">
              <w:r w:rsidRPr="00233A2B">
                <w:rPr>
                  <w:rFonts w:ascii="Arial" w:hAnsi="Arial" w:cs="Arial"/>
                  <w:color w:val="FF0000"/>
                  <w:sz w:val="18"/>
                  <w:szCs w:val="18"/>
                  <w:lang w:val="es-ES"/>
                  <w:rPrChange w:id="193" w:author="Dianela Zachrisson" w:date="2018-01-19T09:30:00Z">
                    <w:rPr>
                      <w:rFonts w:ascii="Arial" w:hAnsi="Arial" w:cs="Arial"/>
                      <w:sz w:val="18"/>
                      <w:szCs w:val="18"/>
                      <w:lang w:val="es-ES"/>
                    </w:rPr>
                  </w:rPrChange>
                </w:rPr>
                <w:t>Durante el 2016:</w:t>
              </w:r>
              <w:r>
                <w:rPr>
                  <w:rFonts w:ascii="Arial" w:hAnsi="Arial" w:cs="Arial"/>
                  <w:sz w:val="18"/>
                  <w:szCs w:val="18"/>
                  <w:lang w:val="es-ES"/>
                </w:rPr>
                <w:t xml:space="preserve"> </w:t>
              </w:r>
            </w:ins>
          </w:p>
          <w:p w14:paraId="03800C2D" w14:textId="6BDCD64F" w:rsidR="00C55804" w:rsidRPr="00C55804" w:rsidRDefault="00844462">
            <w:pPr>
              <w:pStyle w:val="SecHeading"/>
              <w:numPr>
                <w:ilvl w:val="1"/>
                <w:numId w:val="82"/>
              </w:numPr>
              <w:spacing w:before="60" w:after="60"/>
              <w:ind w:left="259" w:hanging="259"/>
              <w:jc w:val="both"/>
              <w:rPr>
                <w:ins w:id="194" w:author="Dianela Zachrisson" w:date="2018-01-19T08:54:00Z"/>
                <w:rFonts w:ascii="Arial" w:hAnsi="Arial" w:cs="Arial"/>
                <w:b w:val="0"/>
                <w:color w:val="FF0000"/>
                <w:sz w:val="18"/>
                <w:szCs w:val="18"/>
                <w:lang w:val="es-ES"/>
                <w:rPrChange w:id="195" w:author="Dianela Zachrisson" w:date="2018-01-19T09:03:00Z">
                  <w:rPr>
                    <w:ins w:id="196" w:author="Dianela Zachrisson" w:date="2018-01-19T08:54:00Z"/>
                    <w:rFonts w:ascii="Arial" w:hAnsi="Arial" w:cs="Arial"/>
                    <w:b w:val="0"/>
                    <w:sz w:val="18"/>
                    <w:szCs w:val="18"/>
                    <w:lang w:val="es-ES"/>
                  </w:rPr>
                </w:rPrChange>
              </w:rPr>
            </w:pPr>
            <w:ins w:id="197" w:author="Dianela Zachrisson" w:date="2018-01-19T08:55:00Z">
              <w:r w:rsidRPr="00C55804">
                <w:rPr>
                  <w:rFonts w:ascii="Arial" w:hAnsi="Arial" w:cs="Arial"/>
                  <w:b w:val="0"/>
                  <w:color w:val="FF0000"/>
                  <w:sz w:val="18"/>
                  <w:szCs w:val="18"/>
                  <w:lang w:val="es-ES"/>
                  <w:rPrChange w:id="198" w:author="Dianela Zachrisson" w:date="2018-01-19T09:03:00Z">
                    <w:rPr>
                      <w:rFonts w:ascii="Arial" w:hAnsi="Arial" w:cs="Arial"/>
                      <w:b w:val="0"/>
                      <w:sz w:val="18"/>
                      <w:szCs w:val="18"/>
                      <w:lang w:val="es-ES"/>
                    </w:rPr>
                  </w:rPrChange>
                </w:rPr>
                <w:t xml:space="preserve">La AMP </w:t>
              </w:r>
            </w:ins>
            <w:ins w:id="199" w:author="Dianela Zachrisson" w:date="2018-01-19T08:56:00Z">
              <w:r w:rsidRPr="00C55804">
                <w:rPr>
                  <w:rFonts w:ascii="Arial" w:hAnsi="Arial" w:cs="Arial"/>
                  <w:b w:val="0"/>
                  <w:color w:val="FF0000"/>
                  <w:sz w:val="18"/>
                  <w:szCs w:val="18"/>
                  <w:lang w:val="es-ES"/>
                  <w:rPrChange w:id="200" w:author="Dianela Zachrisson" w:date="2018-01-19T09:03:00Z">
                    <w:rPr>
                      <w:b w:val="0"/>
                      <w:sz w:val="18"/>
                      <w:szCs w:val="18"/>
                    </w:rPr>
                  </w:rPrChange>
                </w:rPr>
                <w:t xml:space="preserve">aprueba avances sobre la armonización de procesos entre los sistemas de recepción de naves de la ACP y la AMP </w:t>
              </w:r>
              <w:r w:rsidRPr="00C55804">
                <w:rPr>
                  <w:rFonts w:ascii="Arial" w:hAnsi="Arial" w:cs="Arial"/>
                  <w:b w:val="0"/>
                  <w:color w:val="FF0000"/>
                  <w:sz w:val="18"/>
                  <w:szCs w:val="18"/>
                  <w:lang w:val="es-ES"/>
                  <w:rPrChange w:id="201" w:author="Dianela Zachrisson" w:date="2018-01-19T09:03:00Z">
                    <w:rPr>
                      <w:b w:val="0"/>
                      <w:spacing w:val="-2"/>
                      <w:sz w:val="18"/>
                      <w:szCs w:val="18"/>
                    </w:rPr>
                  </w:rPrChange>
                </w:rPr>
                <w:t>en el área de influencia del canal en el marco del acuerdo FAL65</w:t>
              </w:r>
            </w:ins>
            <w:ins w:id="202" w:author="Dianela Zachrisson" w:date="2018-01-19T11:17:00Z">
              <w:r w:rsidR="00FE1125">
                <w:rPr>
                  <w:rFonts w:ascii="Arial" w:hAnsi="Arial" w:cs="Arial"/>
                  <w:b w:val="0"/>
                  <w:color w:val="FF0000"/>
                  <w:sz w:val="18"/>
                  <w:szCs w:val="18"/>
                  <w:lang w:val="es-ES"/>
                </w:rPr>
                <w:t xml:space="preserve"> realizando presentaciones </w:t>
              </w:r>
              <w:r w:rsidR="00FA1E46">
                <w:rPr>
                  <w:rFonts w:ascii="Arial" w:hAnsi="Arial" w:cs="Arial"/>
                  <w:b w:val="0"/>
                  <w:color w:val="FF0000"/>
                  <w:sz w:val="18"/>
                  <w:szCs w:val="18"/>
                  <w:lang w:val="es-ES"/>
                </w:rPr>
                <w:t>de avances</w:t>
              </w:r>
              <w:r w:rsidR="00FE1125">
                <w:rPr>
                  <w:rFonts w:ascii="Arial" w:hAnsi="Arial" w:cs="Arial"/>
                  <w:b w:val="0"/>
                  <w:color w:val="FF0000"/>
                  <w:sz w:val="18"/>
                  <w:szCs w:val="18"/>
                  <w:lang w:val="es-ES"/>
                </w:rPr>
                <w:t xml:space="preserve"> de</w:t>
              </w:r>
              <w:r w:rsidR="00FA1E46">
                <w:rPr>
                  <w:rFonts w:ascii="Arial" w:hAnsi="Arial" w:cs="Arial"/>
                  <w:b w:val="0"/>
                  <w:color w:val="FF0000"/>
                  <w:sz w:val="18"/>
                  <w:szCs w:val="18"/>
                  <w:lang w:val="es-ES"/>
                </w:rPr>
                <w:t xml:space="preserve">ntro </w:t>
              </w:r>
              <w:proofErr w:type="gramStart"/>
              <w:r w:rsidR="00FA1E46">
                <w:rPr>
                  <w:rFonts w:ascii="Arial" w:hAnsi="Arial" w:cs="Arial"/>
                  <w:b w:val="0"/>
                  <w:color w:val="FF0000"/>
                  <w:sz w:val="18"/>
                  <w:szCs w:val="18"/>
                  <w:lang w:val="es-ES"/>
                </w:rPr>
                <w:t xml:space="preserve">de </w:t>
              </w:r>
              <w:r w:rsidR="00FE1125">
                <w:rPr>
                  <w:rFonts w:ascii="Arial" w:hAnsi="Arial" w:cs="Arial"/>
                  <w:b w:val="0"/>
                  <w:color w:val="FF0000"/>
                  <w:sz w:val="18"/>
                  <w:szCs w:val="18"/>
                  <w:lang w:val="es-ES"/>
                </w:rPr>
                <w:t xml:space="preserve"> la</w:t>
              </w:r>
              <w:proofErr w:type="gramEnd"/>
              <w:r w:rsidR="00FE1125">
                <w:rPr>
                  <w:rFonts w:ascii="Arial" w:hAnsi="Arial" w:cs="Arial"/>
                  <w:b w:val="0"/>
                  <w:color w:val="FF0000"/>
                  <w:sz w:val="18"/>
                  <w:szCs w:val="18"/>
                  <w:lang w:val="es-ES"/>
                </w:rPr>
                <w:t xml:space="preserve"> agenda de</w:t>
              </w:r>
              <w:r w:rsidR="00FA1E46">
                <w:rPr>
                  <w:rFonts w:ascii="Arial" w:hAnsi="Arial" w:cs="Arial"/>
                  <w:b w:val="0"/>
                  <w:color w:val="FF0000"/>
                  <w:sz w:val="18"/>
                  <w:szCs w:val="18"/>
                  <w:lang w:val="es-ES"/>
                </w:rPr>
                <w:t>l g</w:t>
              </w:r>
            </w:ins>
            <w:ins w:id="203" w:author="Dianela Zachrisson" w:date="2018-01-19T11:18:00Z">
              <w:r w:rsidR="00FA1E46">
                <w:rPr>
                  <w:rFonts w:ascii="Arial" w:hAnsi="Arial" w:cs="Arial"/>
                  <w:b w:val="0"/>
                  <w:color w:val="FF0000"/>
                  <w:sz w:val="18"/>
                  <w:szCs w:val="18"/>
                  <w:lang w:val="es-ES"/>
                </w:rPr>
                <w:t>abinete logístico.</w:t>
              </w:r>
            </w:ins>
            <w:ins w:id="204" w:author="Dianela Zachrisson" w:date="2018-01-19T11:17:00Z">
              <w:r w:rsidR="00FE1125">
                <w:rPr>
                  <w:rFonts w:ascii="Arial" w:hAnsi="Arial" w:cs="Arial"/>
                  <w:b w:val="0"/>
                  <w:color w:val="FF0000"/>
                  <w:sz w:val="18"/>
                  <w:szCs w:val="18"/>
                  <w:lang w:val="es-ES"/>
                </w:rPr>
                <w:t xml:space="preserve"> </w:t>
              </w:r>
            </w:ins>
          </w:p>
          <w:p w14:paraId="3E217305" w14:textId="72B19E21" w:rsidR="00C55804" w:rsidRPr="00C55804" w:rsidRDefault="00C55804" w:rsidP="00912CFE">
            <w:pPr>
              <w:pStyle w:val="SecHeading"/>
              <w:numPr>
                <w:ilvl w:val="1"/>
                <w:numId w:val="82"/>
              </w:numPr>
              <w:spacing w:before="60" w:after="60"/>
              <w:ind w:left="259" w:hanging="259"/>
              <w:jc w:val="both"/>
              <w:rPr>
                <w:ins w:id="205" w:author="Dianela Zachrisson" w:date="2018-01-19T09:02:00Z"/>
                <w:rFonts w:ascii="Arial" w:hAnsi="Arial" w:cs="Arial"/>
                <w:b w:val="0"/>
                <w:color w:val="FF0000"/>
                <w:sz w:val="18"/>
                <w:szCs w:val="18"/>
                <w:lang w:val="es-ES"/>
                <w:rPrChange w:id="206" w:author="Dianela Zachrisson" w:date="2018-01-19T09:03:00Z">
                  <w:rPr>
                    <w:ins w:id="207" w:author="Dianela Zachrisson" w:date="2018-01-19T09:02:00Z"/>
                    <w:rFonts w:ascii="Arial" w:hAnsi="Arial" w:cs="Arial"/>
                    <w:b w:val="0"/>
                    <w:sz w:val="18"/>
                    <w:szCs w:val="18"/>
                    <w:lang w:val="es-ES"/>
                  </w:rPr>
                </w:rPrChange>
              </w:rPr>
            </w:pPr>
            <w:ins w:id="208" w:author="Dianela Zachrisson" w:date="2018-01-19T09:02:00Z">
              <w:r w:rsidRPr="00C55804">
                <w:rPr>
                  <w:rFonts w:ascii="Arial" w:hAnsi="Arial" w:cs="Arial"/>
                  <w:b w:val="0"/>
                  <w:color w:val="FF0000"/>
                  <w:sz w:val="18"/>
                  <w:szCs w:val="18"/>
                  <w:lang w:val="es-PA"/>
                  <w:rPrChange w:id="209" w:author="Dianela Zachrisson" w:date="2018-01-19T09:03:00Z">
                    <w:rPr>
                      <w:rFonts w:ascii="Arial" w:hAnsi="Arial" w:cs="Arial"/>
                      <w:b w:val="0"/>
                      <w:sz w:val="18"/>
                      <w:szCs w:val="18"/>
                      <w:lang w:val="es-PA"/>
                    </w:rPr>
                  </w:rPrChange>
                </w:rPr>
                <w:t>Se pub</w:t>
              </w:r>
            </w:ins>
            <w:ins w:id="210" w:author="Dianela Zachrisson" w:date="2018-01-19T09:03:00Z">
              <w:r w:rsidRPr="00C55804">
                <w:rPr>
                  <w:rFonts w:ascii="Arial" w:hAnsi="Arial" w:cs="Arial"/>
                  <w:b w:val="0"/>
                  <w:color w:val="FF0000"/>
                  <w:sz w:val="18"/>
                  <w:szCs w:val="18"/>
                  <w:lang w:val="es-PA"/>
                  <w:rPrChange w:id="211" w:author="Dianela Zachrisson" w:date="2018-01-19T09:03:00Z">
                    <w:rPr>
                      <w:rFonts w:ascii="Arial" w:hAnsi="Arial" w:cs="Arial"/>
                      <w:b w:val="0"/>
                      <w:sz w:val="18"/>
                      <w:szCs w:val="18"/>
                      <w:lang w:val="es-PA"/>
                    </w:rPr>
                  </w:rPrChange>
                </w:rPr>
                <w:t xml:space="preserve">lica </w:t>
              </w:r>
            </w:ins>
            <w:ins w:id="212" w:author="Dianela Zachrisson" w:date="2018-01-19T09:02:00Z">
              <w:r w:rsidRPr="00C55804">
                <w:rPr>
                  <w:rFonts w:ascii="Arial" w:hAnsi="Arial" w:cs="Arial"/>
                  <w:b w:val="0"/>
                  <w:color w:val="FF0000"/>
                  <w:sz w:val="18"/>
                  <w:szCs w:val="18"/>
                  <w:lang w:val="es-PA"/>
                  <w:rPrChange w:id="213" w:author="Dianela Zachrisson" w:date="2018-01-19T09:03:00Z">
                    <w:rPr>
                      <w:rFonts w:ascii="Arial" w:hAnsi="Arial" w:cs="Arial"/>
                      <w:b w:val="0"/>
                      <w:sz w:val="18"/>
                      <w:szCs w:val="18"/>
                      <w:lang w:val="en-US"/>
                    </w:rPr>
                  </w:rPrChange>
                </w:rPr>
                <w:t xml:space="preserve">en la gaceta Oficial de la </w:t>
              </w:r>
              <w:r w:rsidRPr="00004902">
                <w:rPr>
                  <w:rFonts w:ascii="Arial" w:hAnsi="Arial" w:cs="Arial"/>
                  <w:color w:val="FF0000"/>
                  <w:sz w:val="18"/>
                  <w:szCs w:val="18"/>
                  <w:lang w:val="es-PA"/>
                  <w:rPrChange w:id="214" w:author="Dianela Zachrisson" w:date="2018-01-19T09:12:00Z">
                    <w:rPr>
                      <w:rFonts w:ascii="Arial" w:hAnsi="Arial" w:cs="Arial"/>
                      <w:b w:val="0"/>
                      <w:sz w:val="18"/>
                      <w:szCs w:val="18"/>
                      <w:lang w:val="en-US"/>
                    </w:rPr>
                  </w:rPrChange>
                </w:rPr>
                <w:t>Ley No. 55 del 9 de septiembre de 2015,</w:t>
              </w:r>
              <w:r w:rsidRPr="00C55804">
                <w:rPr>
                  <w:rFonts w:ascii="Arial" w:hAnsi="Arial" w:cs="Arial"/>
                  <w:b w:val="0"/>
                  <w:color w:val="FF0000"/>
                  <w:sz w:val="18"/>
                  <w:szCs w:val="18"/>
                  <w:lang w:val="es-PA"/>
                  <w:rPrChange w:id="215" w:author="Dianela Zachrisson" w:date="2018-01-19T09:03:00Z">
                    <w:rPr>
                      <w:rFonts w:ascii="Arial" w:hAnsi="Arial" w:cs="Arial"/>
                      <w:b w:val="0"/>
                      <w:sz w:val="18"/>
                      <w:szCs w:val="18"/>
                      <w:lang w:val="en-US"/>
                    </w:rPr>
                  </w:rPrChange>
                </w:rPr>
                <w:t xml:space="preserve"> que adopta el Protocolo del Acuerdo de Marrakech, por el cual se establece la OMC, </w:t>
              </w:r>
              <w:r w:rsidRPr="00C55804">
                <w:rPr>
                  <w:rFonts w:ascii="Arial" w:hAnsi="Arial" w:cs="Arial"/>
                  <w:b w:val="0"/>
                  <w:color w:val="FF0000"/>
                  <w:sz w:val="18"/>
                  <w:szCs w:val="18"/>
                  <w:lang w:val="es-PA"/>
                  <w:rPrChange w:id="216" w:author="Dianela Zachrisson" w:date="2018-01-19T09:03:00Z">
                    <w:rPr>
                      <w:rFonts w:ascii="Arial" w:hAnsi="Arial" w:cs="Arial"/>
                      <w:b w:val="0"/>
                      <w:sz w:val="18"/>
                      <w:szCs w:val="18"/>
                      <w:lang w:val="en-US"/>
                    </w:rPr>
                  </w:rPrChange>
                </w:rPr>
                <w:lastRenderedPageBreak/>
                <w:t>y el Anexo a dicho Protocolo referente al Acuerdo sobre Facilitación del Comercio.</w:t>
              </w:r>
            </w:ins>
          </w:p>
          <w:p w14:paraId="2AF4C5F9" w14:textId="22B208B9" w:rsidR="00C55804" w:rsidRPr="00C55804" w:rsidRDefault="00C55804">
            <w:pPr>
              <w:pStyle w:val="SecHeading"/>
              <w:numPr>
                <w:ilvl w:val="1"/>
                <w:numId w:val="82"/>
              </w:numPr>
              <w:spacing w:before="60" w:after="60"/>
              <w:ind w:left="259" w:hanging="259"/>
              <w:jc w:val="both"/>
              <w:rPr>
                <w:ins w:id="217" w:author="Dianela Zachrisson" w:date="2018-01-19T09:04:00Z"/>
                <w:rFonts w:ascii="Arial" w:hAnsi="Arial" w:cs="Arial"/>
                <w:b w:val="0"/>
                <w:color w:val="FF0000"/>
                <w:sz w:val="18"/>
                <w:szCs w:val="18"/>
                <w:lang w:val="es-PA"/>
                <w:rPrChange w:id="218" w:author="Dianela Zachrisson" w:date="2018-01-19T09:05:00Z">
                  <w:rPr>
                    <w:ins w:id="219" w:author="Dianela Zachrisson" w:date="2018-01-19T09:04:00Z"/>
                    <w:rFonts w:ascii="Arial" w:hAnsi="Arial" w:cs="Arial"/>
                    <w:b w:val="0"/>
                    <w:sz w:val="18"/>
                    <w:szCs w:val="18"/>
                    <w:lang w:val="es-ES"/>
                  </w:rPr>
                </w:rPrChange>
              </w:rPr>
            </w:pPr>
            <w:ins w:id="220" w:author="Dianela Zachrisson" w:date="2018-01-19T09:04:00Z">
              <w:r>
                <w:rPr>
                  <w:rFonts w:ascii="Arial" w:hAnsi="Arial" w:cs="Arial"/>
                  <w:b w:val="0"/>
                  <w:color w:val="FF0000"/>
                  <w:sz w:val="18"/>
                  <w:szCs w:val="18"/>
                  <w:lang w:val="es-PA"/>
                </w:rPr>
                <w:t xml:space="preserve">ANA somete una </w:t>
              </w:r>
              <w:r w:rsidRPr="00C55804">
                <w:rPr>
                  <w:rFonts w:ascii="Arial" w:hAnsi="Arial" w:cs="Arial"/>
                  <w:b w:val="0"/>
                  <w:color w:val="FF0000"/>
                  <w:sz w:val="18"/>
                  <w:szCs w:val="18"/>
                  <w:lang w:val="es-PA"/>
                  <w:rPrChange w:id="221" w:author="Dianela Zachrisson" w:date="2018-01-19T09:04:00Z">
                    <w:rPr>
                      <w:b w:val="0"/>
                      <w:sz w:val="18"/>
                      <w:szCs w:val="18"/>
                    </w:rPr>
                  </w:rPrChange>
                </w:rPr>
                <w:t xml:space="preserve">Nota Oficial que especifica el conjunto de medidas prioritarias de corto plazo en el marco de COMIECO, </w:t>
              </w:r>
              <w:r w:rsidRPr="00C55804">
                <w:rPr>
                  <w:rFonts w:ascii="Arial" w:hAnsi="Arial" w:cs="Arial"/>
                  <w:b w:val="0"/>
                  <w:color w:val="FF0000"/>
                  <w:sz w:val="18"/>
                  <w:szCs w:val="18"/>
                  <w:lang w:val="es-PA"/>
                  <w:rPrChange w:id="222" w:author="Dianela Zachrisson" w:date="2018-01-19T09:04:00Z">
                    <w:rPr>
                      <w:b w:val="0"/>
                      <w:spacing w:val="-2"/>
                      <w:sz w:val="18"/>
                      <w:szCs w:val="18"/>
                      <w:lang w:val="es-ES"/>
                    </w:rPr>
                  </w:rPrChange>
                </w:rPr>
                <w:t>incluyendo asignación de presupuesto o recurso de cooperación técnica para su implementación.</w:t>
              </w:r>
            </w:ins>
          </w:p>
          <w:p w14:paraId="1AA64050" w14:textId="23357ECA" w:rsidR="00C55804" w:rsidRPr="00C55804" w:rsidRDefault="00C55804">
            <w:pPr>
              <w:pStyle w:val="SecHeading"/>
              <w:numPr>
                <w:ilvl w:val="1"/>
                <w:numId w:val="82"/>
              </w:numPr>
              <w:spacing w:before="60" w:after="60"/>
              <w:ind w:left="259" w:hanging="259"/>
              <w:jc w:val="both"/>
              <w:rPr>
                <w:ins w:id="223" w:author="Dianela Zachrisson" w:date="2018-01-19T09:05:00Z"/>
                <w:rFonts w:ascii="Arial" w:hAnsi="Arial" w:cs="Arial"/>
                <w:b w:val="0"/>
                <w:color w:val="FF0000"/>
                <w:sz w:val="18"/>
                <w:szCs w:val="18"/>
                <w:lang w:val="es-PA"/>
                <w:rPrChange w:id="224" w:author="Dianela Zachrisson" w:date="2018-01-19T09:07:00Z">
                  <w:rPr>
                    <w:ins w:id="225" w:author="Dianela Zachrisson" w:date="2018-01-19T09:05:00Z"/>
                    <w:rFonts w:ascii="Arial" w:hAnsi="Arial" w:cs="Arial"/>
                    <w:b w:val="0"/>
                    <w:sz w:val="18"/>
                    <w:szCs w:val="18"/>
                    <w:lang w:val="es-ES"/>
                  </w:rPr>
                </w:rPrChange>
              </w:rPr>
            </w:pPr>
            <w:ins w:id="226" w:author="Dianela Zachrisson" w:date="2018-01-19T09:06:00Z">
              <w:r w:rsidRPr="00C55804">
                <w:rPr>
                  <w:rFonts w:ascii="Arial" w:hAnsi="Arial" w:cs="Arial"/>
                  <w:b w:val="0"/>
                  <w:color w:val="FF0000"/>
                  <w:sz w:val="18"/>
                  <w:szCs w:val="18"/>
                  <w:lang w:val="es-ES"/>
                  <w:rPrChange w:id="227" w:author="Dianela Zachrisson" w:date="2018-01-19T09:07:00Z">
                    <w:rPr>
                      <w:rFonts w:ascii="Arial" w:hAnsi="Arial" w:cs="Arial"/>
                      <w:b w:val="0"/>
                      <w:sz w:val="18"/>
                      <w:szCs w:val="18"/>
                      <w:lang w:val="es-ES"/>
                    </w:rPr>
                  </w:rPrChange>
                </w:rPr>
                <w:t xml:space="preserve">Nota oficial del </w:t>
              </w:r>
              <w:r w:rsidRPr="00C55804">
                <w:rPr>
                  <w:rFonts w:ascii="Arial" w:hAnsi="Arial" w:cs="Arial"/>
                  <w:b w:val="0"/>
                  <w:color w:val="FF0000"/>
                  <w:sz w:val="18"/>
                  <w:szCs w:val="18"/>
                  <w:lang w:val="es-PA"/>
                  <w:rPrChange w:id="228" w:author="Dianela Zachrisson" w:date="2018-01-19T09:07:00Z">
                    <w:rPr>
                      <w:rFonts w:ascii="Arial" w:hAnsi="Arial" w:cs="Arial"/>
                      <w:b w:val="0"/>
                      <w:sz w:val="18"/>
                      <w:szCs w:val="18"/>
                      <w:lang w:val="en-US"/>
                    </w:rPr>
                  </w:rPrChange>
                </w:rPr>
                <w:t xml:space="preserve">MICI </w:t>
              </w:r>
            </w:ins>
            <w:ins w:id="229" w:author="Dianela Zachrisson" w:date="2018-01-19T10:24:00Z">
              <w:r w:rsidR="007265EF">
                <w:rPr>
                  <w:rFonts w:ascii="Arial" w:hAnsi="Arial" w:cs="Arial"/>
                  <w:b w:val="0"/>
                  <w:color w:val="FF0000"/>
                  <w:sz w:val="18"/>
                  <w:szCs w:val="18"/>
                  <w:lang w:val="es-PA"/>
                </w:rPr>
                <w:t xml:space="preserve">(VICOMEX N-019-16) </w:t>
              </w:r>
            </w:ins>
            <w:ins w:id="230" w:author="Dianela Zachrisson" w:date="2018-01-19T09:06:00Z">
              <w:r w:rsidRPr="00C55804">
                <w:rPr>
                  <w:rFonts w:ascii="Arial" w:hAnsi="Arial" w:cs="Arial"/>
                  <w:b w:val="0"/>
                  <w:color w:val="FF0000"/>
                  <w:sz w:val="18"/>
                  <w:szCs w:val="18"/>
                  <w:lang w:val="es-PA"/>
                  <w:rPrChange w:id="231" w:author="Dianela Zachrisson" w:date="2018-01-19T09:07:00Z">
                    <w:rPr>
                      <w:rFonts w:ascii="Arial" w:hAnsi="Arial" w:cs="Arial"/>
                      <w:b w:val="0"/>
                      <w:sz w:val="18"/>
                      <w:szCs w:val="18"/>
                      <w:lang w:val="en-US"/>
                    </w:rPr>
                  </w:rPrChange>
                </w:rPr>
                <w:t>presentando los avances logrados en torno a la plataforma VUCE, en el marco del proceso de integración regional centroamericano</w:t>
              </w:r>
            </w:ins>
            <w:ins w:id="232" w:author="Dianela Zachrisson" w:date="2018-01-19T10:08:00Z">
              <w:r w:rsidR="00905663">
                <w:rPr>
                  <w:rFonts w:ascii="Arial" w:hAnsi="Arial" w:cs="Arial"/>
                  <w:b w:val="0"/>
                  <w:color w:val="FF0000"/>
                  <w:sz w:val="18"/>
                  <w:szCs w:val="18"/>
                  <w:lang w:val="es-PA"/>
                </w:rPr>
                <w:t>. MICI presenta in</w:t>
              </w:r>
            </w:ins>
            <w:ins w:id="233" w:author="Dianela Zachrisson" w:date="2018-01-19T10:09:00Z">
              <w:r w:rsidR="00905663">
                <w:rPr>
                  <w:rFonts w:ascii="Arial" w:hAnsi="Arial" w:cs="Arial"/>
                  <w:b w:val="0"/>
                  <w:color w:val="FF0000"/>
                  <w:sz w:val="18"/>
                  <w:szCs w:val="18"/>
                  <w:lang w:val="es-PA"/>
                </w:rPr>
                <w:t xml:space="preserve">forme donde resume la fase de </w:t>
              </w:r>
            </w:ins>
            <w:ins w:id="234" w:author="Dianela Zachrisson" w:date="2018-01-19T10:10:00Z">
              <w:r w:rsidR="00905663">
                <w:rPr>
                  <w:rFonts w:ascii="Arial" w:hAnsi="Arial" w:cs="Arial"/>
                  <w:b w:val="0"/>
                  <w:color w:val="FF0000"/>
                  <w:sz w:val="18"/>
                  <w:szCs w:val="18"/>
                  <w:lang w:val="es-PA"/>
                </w:rPr>
                <w:t xml:space="preserve">incorporación de las diversas instituciones. Se armo un plan de trabajo donde se segmentan </w:t>
              </w:r>
            </w:ins>
            <w:ins w:id="235" w:author="Dianela Zachrisson" w:date="2018-01-19T10:11:00Z">
              <w:r w:rsidR="00905663">
                <w:rPr>
                  <w:rFonts w:ascii="Arial" w:hAnsi="Arial" w:cs="Arial"/>
                  <w:b w:val="0"/>
                  <w:color w:val="FF0000"/>
                  <w:sz w:val="18"/>
                  <w:szCs w:val="18"/>
                  <w:lang w:val="es-PA"/>
                </w:rPr>
                <w:t>las instituciones menos complejas que en la actualidad solo revisan, firman y sellan la pre-</w:t>
              </w:r>
            </w:ins>
            <w:ins w:id="236" w:author="Dianela Zachrisson" w:date="2018-01-19T10:18:00Z">
              <w:r w:rsidR="00905663">
                <w:rPr>
                  <w:rFonts w:ascii="Arial" w:hAnsi="Arial" w:cs="Arial"/>
                  <w:b w:val="0"/>
                  <w:color w:val="FF0000"/>
                  <w:sz w:val="18"/>
                  <w:szCs w:val="18"/>
                  <w:lang w:val="es-PA"/>
                </w:rPr>
                <w:t>declaración</w:t>
              </w:r>
            </w:ins>
            <w:ins w:id="237" w:author="Dianela Zachrisson" w:date="2018-01-19T10:12:00Z">
              <w:r w:rsidR="00905663">
                <w:rPr>
                  <w:rFonts w:ascii="Arial" w:hAnsi="Arial" w:cs="Arial"/>
                  <w:b w:val="0"/>
                  <w:color w:val="FF0000"/>
                  <w:sz w:val="18"/>
                  <w:szCs w:val="18"/>
                  <w:lang w:val="es-PA"/>
                </w:rPr>
                <w:t xml:space="preserve"> de importación o exportación de producto</w:t>
              </w:r>
            </w:ins>
            <w:ins w:id="238" w:author="Dianela Zachrisson" w:date="2018-01-19T10:15:00Z">
              <w:r w:rsidR="00905663">
                <w:rPr>
                  <w:rFonts w:ascii="Arial" w:hAnsi="Arial" w:cs="Arial"/>
                  <w:b w:val="0"/>
                  <w:color w:val="FF0000"/>
                  <w:sz w:val="18"/>
                  <w:szCs w:val="18"/>
                  <w:lang w:val="es-PA"/>
                </w:rPr>
                <w:t xml:space="preserve">s y las </w:t>
              </w:r>
            </w:ins>
            <w:ins w:id="239" w:author="Dianela Zachrisson" w:date="2018-01-19T10:17:00Z">
              <w:r w:rsidR="00905663">
                <w:rPr>
                  <w:rFonts w:ascii="Arial" w:hAnsi="Arial" w:cs="Arial"/>
                  <w:b w:val="0"/>
                  <w:color w:val="FF0000"/>
                  <w:sz w:val="18"/>
                  <w:szCs w:val="18"/>
                  <w:lang w:val="es-PA"/>
                </w:rPr>
                <w:t>más</w:t>
              </w:r>
            </w:ins>
            <w:ins w:id="240" w:author="Dianela Zachrisson" w:date="2018-01-19T10:15:00Z">
              <w:r w:rsidR="00905663">
                <w:rPr>
                  <w:rFonts w:ascii="Arial" w:hAnsi="Arial" w:cs="Arial"/>
                  <w:b w:val="0"/>
                  <w:color w:val="FF0000"/>
                  <w:sz w:val="18"/>
                  <w:szCs w:val="18"/>
                  <w:lang w:val="es-PA"/>
                </w:rPr>
                <w:t xml:space="preserve"> complejas que requieren la emisión previa de los documentos, l</w:t>
              </w:r>
            </w:ins>
            <w:ins w:id="241" w:author="Dianela Zachrisson" w:date="2018-01-19T10:16:00Z">
              <w:r w:rsidR="00905663">
                <w:rPr>
                  <w:rFonts w:ascii="Arial" w:hAnsi="Arial" w:cs="Arial"/>
                  <w:b w:val="0"/>
                  <w:color w:val="FF0000"/>
                  <w:sz w:val="18"/>
                  <w:szCs w:val="18"/>
                  <w:lang w:val="es-PA"/>
                </w:rPr>
                <w:t>icencias o permisos sellados y firmados y el pago de los servicios en revisión.</w:t>
              </w:r>
            </w:ins>
            <w:ins w:id="242" w:author="Dianela Zachrisson" w:date="2018-01-19T10:18:00Z">
              <w:r w:rsidR="007265EF">
                <w:rPr>
                  <w:rFonts w:ascii="Arial" w:hAnsi="Arial" w:cs="Arial"/>
                  <w:b w:val="0"/>
                  <w:color w:val="FF0000"/>
                  <w:sz w:val="18"/>
                  <w:szCs w:val="18"/>
                  <w:lang w:val="es-PA"/>
                </w:rPr>
                <w:t xml:space="preserve"> </w:t>
              </w:r>
            </w:ins>
            <w:ins w:id="243" w:author="Dianela Zachrisson" w:date="2018-01-19T10:16:00Z">
              <w:r w:rsidR="00905663">
                <w:rPr>
                  <w:rFonts w:ascii="Arial" w:hAnsi="Arial" w:cs="Arial"/>
                  <w:b w:val="0"/>
                  <w:color w:val="FF0000"/>
                  <w:sz w:val="18"/>
                  <w:szCs w:val="18"/>
                  <w:lang w:val="es-PA"/>
                </w:rPr>
                <w:t xml:space="preserve">Presentaron un </w:t>
              </w:r>
            </w:ins>
            <w:ins w:id="244" w:author="Dianela Zachrisson" w:date="2018-01-19T10:18:00Z">
              <w:r w:rsidR="007265EF">
                <w:rPr>
                  <w:rFonts w:ascii="Arial" w:hAnsi="Arial" w:cs="Arial"/>
                  <w:b w:val="0"/>
                  <w:color w:val="FF0000"/>
                  <w:sz w:val="18"/>
                  <w:szCs w:val="18"/>
                  <w:lang w:val="es-PA"/>
                </w:rPr>
                <w:t xml:space="preserve">plan de implementación para lograr el objetivo </w:t>
              </w:r>
            </w:ins>
            <w:ins w:id="245" w:author="Dianela Zachrisson" w:date="2018-01-19T10:19:00Z">
              <w:r w:rsidR="007265EF">
                <w:rPr>
                  <w:rFonts w:ascii="Arial" w:hAnsi="Arial" w:cs="Arial"/>
                  <w:b w:val="0"/>
                  <w:color w:val="FF0000"/>
                  <w:sz w:val="18"/>
                  <w:szCs w:val="18"/>
                  <w:lang w:val="es-PA"/>
                </w:rPr>
                <w:t xml:space="preserve">y los acuerdos interinstitucionales </w:t>
              </w:r>
            </w:ins>
            <w:ins w:id="246" w:author="Dianela Zachrisson" w:date="2018-01-19T10:21:00Z">
              <w:r w:rsidR="007265EF">
                <w:rPr>
                  <w:rFonts w:ascii="Arial" w:hAnsi="Arial" w:cs="Arial"/>
                  <w:b w:val="0"/>
                  <w:color w:val="FF0000"/>
                  <w:sz w:val="18"/>
                  <w:szCs w:val="18"/>
                  <w:lang w:val="es-PA"/>
                </w:rPr>
                <w:t xml:space="preserve">firmados con MIDA, Autoridad de Recursos </w:t>
              </w:r>
            </w:ins>
            <w:ins w:id="247" w:author="Dianela Zachrisson" w:date="2018-01-19T10:23:00Z">
              <w:r w:rsidR="007265EF">
                <w:rPr>
                  <w:rFonts w:ascii="Arial" w:hAnsi="Arial" w:cs="Arial"/>
                  <w:b w:val="0"/>
                  <w:color w:val="FF0000"/>
                  <w:sz w:val="18"/>
                  <w:szCs w:val="18"/>
                  <w:lang w:val="es-PA"/>
                </w:rPr>
                <w:t>Acuáticos</w:t>
              </w:r>
            </w:ins>
            <w:ins w:id="248" w:author="Dianela Zachrisson" w:date="2018-01-19T10:21:00Z">
              <w:r w:rsidR="007265EF">
                <w:rPr>
                  <w:rFonts w:ascii="Arial" w:hAnsi="Arial" w:cs="Arial"/>
                  <w:b w:val="0"/>
                  <w:color w:val="FF0000"/>
                  <w:sz w:val="18"/>
                  <w:szCs w:val="18"/>
                  <w:lang w:val="es-PA"/>
                </w:rPr>
                <w:t xml:space="preserve"> de </w:t>
              </w:r>
            </w:ins>
            <w:ins w:id="249" w:author="Dianela Zachrisson" w:date="2018-01-19T10:23:00Z">
              <w:r w:rsidR="007265EF">
                <w:rPr>
                  <w:rFonts w:ascii="Arial" w:hAnsi="Arial" w:cs="Arial"/>
                  <w:b w:val="0"/>
                  <w:color w:val="FF0000"/>
                  <w:sz w:val="18"/>
                  <w:szCs w:val="18"/>
                  <w:lang w:val="es-PA"/>
                </w:rPr>
                <w:t>Panamá</w:t>
              </w:r>
            </w:ins>
            <w:ins w:id="250" w:author="Dianela Zachrisson" w:date="2018-01-19T10:21:00Z">
              <w:r w:rsidR="007265EF">
                <w:rPr>
                  <w:rFonts w:ascii="Arial" w:hAnsi="Arial" w:cs="Arial"/>
                  <w:b w:val="0"/>
                  <w:color w:val="FF0000"/>
                  <w:sz w:val="18"/>
                  <w:szCs w:val="18"/>
                  <w:lang w:val="es-PA"/>
                </w:rPr>
                <w:t>, AUPSA, Cuerpo</w:t>
              </w:r>
            </w:ins>
            <w:ins w:id="251" w:author="Dianela Zachrisson" w:date="2018-01-19T10:22:00Z">
              <w:r w:rsidR="007265EF">
                <w:rPr>
                  <w:rFonts w:ascii="Arial" w:hAnsi="Arial" w:cs="Arial"/>
                  <w:b w:val="0"/>
                  <w:color w:val="FF0000"/>
                  <w:sz w:val="18"/>
                  <w:szCs w:val="18"/>
                  <w:lang w:val="es-PA"/>
                </w:rPr>
                <w:t xml:space="preserve"> de </w:t>
              </w:r>
            </w:ins>
            <w:ins w:id="252" w:author="Dianela Zachrisson" w:date="2018-01-19T10:23:00Z">
              <w:r w:rsidR="007265EF">
                <w:rPr>
                  <w:rFonts w:ascii="Arial" w:hAnsi="Arial" w:cs="Arial"/>
                  <w:b w:val="0"/>
                  <w:color w:val="FF0000"/>
                  <w:sz w:val="18"/>
                  <w:szCs w:val="18"/>
                  <w:lang w:val="es-PA"/>
                </w:rPr>
                <w:t>Bomberos, Instituto</w:t>
              </w:r>
            </w:ins>
            <w:ins w:id="253" w:author="Dianela Zachrisson" w:date="2018-01-19T10:22:00Z">
              <w:r w:rsidR="007265EF">
                <w:rPr>
                  <w:rFonts w:ascii="Arial" w:hAnsi="Arial" w:cs="Arial"/>
                  <w:b w:val="0"/>
                  <w:color w:val="FF0000"/>
                  <w:sz w:val="18"/>
                  <w:szCs w:val="18"/>
                  <w:lang w:val="es-PA"/>
                </w:rPr>
                <w:t xml:space="preserve"> Conmemorativo Gorgas y Ministerio de Salud. Señalaron como </w:t>
              </w:r>
            </w:ins>
            <w:ins w:id="254" w:author="Dianela Zachrisson" w:date="2018-01-19T10:23:00Z">
              <w:r w:rsidR="007265EF">
                <w:rPr>
                  <w:rFonts w:ascii="Arial" w:hAnsi="Arial" w:cs="Arial"/>
                  <w:b w:val="0"/>
                  <w:color w:val="FF0000"/>
                  <w:sz w:val="18"/>
                  <w:szCs w:val="18"/>
                  <w:lang w:val="es-PA"/>
                </w:rPr>
                <w:t>pendiente: acuerdos con MEF y Ministerio de Ambiente.</w:t>
              </w:r>
            </w:ins>
          </w:p>
          <w:p w14:paraId="2A8122EE" w14:textId="1EA6146D" w:rsidR="00C55804" w:rsidRPr="00C55804" w:rsidRDefault="00C55804" w:rsidP="00912CFE">
            <w:pPr>
              <w:pStyle w:val="SecHeading"/>
              <w:numPr>
                <w:ilvl w:val="1"/>
                <w:numId w:val="82"/>
              </w:numPr>
              <w:spacing w:before="60" w:after="60"/>
              <w:ind w:left="259" w:hanging="259"/>
              <w:jc w:val="both"/>
              <w:rPr>
                <w:ins w:id="255" w:author="Dianela Zachrisson" w:date="2018-01-19T09:07:00Z"/>
                <w:rFonts w:ascii="Arial" w:hAnsi="Arial" w:cs="Arial"/>
                <w:b w:val="0"/>
                <w:color w:val="FF0000"/>
                <w:sz w:val="18"/>
                <w:szCs w:val="18"/>
                <w:lang w:val="es-ES"/>
                <w:rPrChange w:id="256" w:author="Dianela Zachrisson" w:date="2018-01-19T09:07:00Z">
                  <w:rPr>
                    <w:ins w:id="257" w:author="Dianela Zachrisson" w:date="2018-01-19T09:07:00Z"/>
                    <w:rFonts w:ascii="Arial" w:hAnsi="Arial" w:cs="Arial"/>
                    <w:b w:val="0"/>
                    <w:sz w:val="18"/>
                    <w:szCs w:val="18"/>
                    <w:lang w:val="es-ES"/>
                  </w:rPr>
                </w:rPrChange>
              </w:rPr>
            </w:pPr>
            <w:ins w:id="258" w:author="Dianela Zachrisson" w:date="2018-01-19T09:07:00Z">
              <w:r w:rsidRPr="00C55804">
                <w:rPr>
                  <w:rFonts w:ascii="Arial" w:hAnsi="Arial" w:cs="Arial"/>
                  <w:b w:val="0"/>
                  <w:color w:val="FF0000"/>
                  <w:sz w:val="18"/>
                  <w:szCs w:val="18"/>
                  <w:lang w:val="es-PA"/>
                  <w:rPrChange w:id="259" w:author="Dianela Zachrisson" w:date="2018-01-19T09:07:00Z">
                    <w:rPr>
                      <w:rFonts w:ascii="Arial" w:hAnsi="Arial" w:cs="Arial"/>
                      <w:b w:val="0"/>
                      <w:sz w:val="18"/>
                      <w:szCs w:val="18"/>
                      <w:lang w:val="en-US"/>
                    </w:rPr>
                  </w:rPrChange>
                </w:rPr>
                <w:t>Nota Oficial de ANA presentando los avances logrados en torno a la incorporación de acciones propias del proceso de integración regional centroamericana (CAUCA y RECAUCA), relacionados con la plataforma SIGA.</w:t>
              </w:r>
            </w:ins>
          </w:p>
          <w:p w14:paraId="2279BCEC" w14:textId="532D843B" w:rsidR="00C55804" w:rsidRPr="00004902" w:rsidRDefault="00004902">
            <w:pPr>
              <w:pStyle w:val="SecHeading"/>
              <w:numPr>
                <w:ilvl w:val="1"/>
                <w:numId w:val="82"/>
              </w:numPr>
              <w:ind w:left="259" w:hanging="259"/>
              <w:rPr>
                <w:ins w:id="260" w:author="Dianela Zachrisson" w:date="2018-01-19T09:07:00Z"/>
                <w:rFonts w:ascii="Arial" w:hAnsi="Arial" w:cs="Arial"/>
                <w:color w:val="FF0000"/>
                <w:sz w:val="18"/>
                <w:szCs w:val="18"/>
                <w:rPrChange w:id="261" w:author="Dianela Zachrisson" w:date="2018-01-19T09:10:00Z">
                  <w:rPr>
                    <w:ins w:id="262" w:author="Dianela Zachrisson" w:date="2018-01-19T09:07:00Z"/>
                    <w:rFonts w:ascii="Arial" w:hAnsi="Arial" w:cs="Arial"/>
                    <w:b w:val="0"/>
                    <w:sz w:val="18"/>
                    <w:szCs w:val="18"/>
                    <w:lang w:val="es-ES"/>
                  </w:rPr>
                </w:rPrChange>
              </w:rPr>
              <w:pPrChange w:id="263" w:author="Dianela Zachrisson" w:date="2018-01-19T09:10:00Z">
                <w:pPr>
                  <w:pStyle w:val="SecHeading"/>
                  <w:numPr>
                    <w:ilvl w:val="1"/>
                    <w:numId w:val="82"/>
                  </w:numPr>
                  <w:spacing w:before="60" w:after="60"/>
                  <w:ind w:left="259" w:hanging="259"/>
                  <w:jc w:val="both"/>
                </w:pPr>
              </w:pPrChange>
            </w:pPr>
            <w:ins w:id="264" w:author="Dianela Zachrisson" w:date="2018-01-19T09:08:00Z">
              <w:r w:rsidRPr="00004902">
                <w:rPr>
                  <w:rFonts w:ascii="Arial" w:hAnsi="Arial" w:cs="Arial"/>
                  <w:b w:val="0"/>
                  <w:color w:val="FF0000"/>
                  <w:sz w:val="18"/>
                  <w:szCs w:val="18"/>
                  <w:lang w:val="es-ES"/>
                  <w:rPrChange w:id="265" w:author="Dianela Zachrisson" w:date="2018-01-19T09:09:00Z">
                    <w:rPr>
                      <w:rFonts w:ascii="Arial" w:hAnsi="Arial" w:cs="Arial"/>
                      <w:b w:val="0"/>
                      <w:sz w:val="18"/>
                      <w:szCs w:val="18"/>
                      <w:lang w:val="es-ES"/>
                    </w:rPr>
                  </w:rPrChange>
                </w:rPr>
                <w:t xml:space="preserve">Nota oficial </w:t>
              </w:r>
              <w:r w:rsidRPr="00004902">
                <w:rPr>
                  <w:rFonts w:ascii="Arial" w:hAnsi="Arial" w:cs="Arial"/>
                  <w:b w:val="0"/>
                  <w:color w:val="FF0000"/>
                  <w:sz w:val="18"/>
                  <w:szCs w:val="18"/>
                  <w:lang w:val="es-PA"/>
                  <w:rPrChange w:id="266" w:author="Dianela Zachrisson" w:date="2018-01-19T09:09:00Z">
                    <w:rPr>
                      <w:rFonts w:ascii="Arial" w:hAnsi="Arial" w:cs="Arial"/>
                      <w:b w:val="0"/>
                      <w:sz w:val="18"/>
                      <w:szCs w:val="18"/>
                      <w:lang w:val="en-US"/>
                    </w:rPr>
                  </w:rPrChange>
                </w:rPr>
                <w:t xml:space="preserve">de la AIG </w:t>
              </w:r>
            </w:ins>
            <w:ins w:id="267" w:author="Dianela Zachrisson" w:date="2018-01-19T10:24:00Z">
              <w:r w:rsidR="007265EF">
                <w:rPr>
                  <w:rFonts w:ascii="Arial" w:hAnsi="Arial" w:cs="Arial"/>
                  <w:b w:val="0"/>
                  <w:color w:val="FF0000"/>
                  <w:sz w:val="18"/>
                  <w:szCs w:val="18"/>
                  <w:lang w:val="es-PA"/>
                </w:rPr>
                <w:t>(AIG</w:t>
              </w:r>
            </w:ins>
            <w:ins w:id="268" w:author="Dianela Zachrisson" w:date="2018-01-19T09:30:00Z">
              <w:r w:rsidR="00233A2B">
                <w:rPr>
                  <w:rFonts w:ascii="Arial" w:hAnsi="Arial" w:cs="Arial"/>
                  <w:b w:val="0"/>
                  <w:color w:val="FF0000"/>
                  <w:sz w:val="18"/>
                  <w:szCs w:val="18"/>
                  <w:lang w:val="es-PA"/>
                </w:rPr>
                <w:t>-IAH-N-No.</w:t>
              </w:r>
            </w:ins>
            <w:ins w:id="269" w:author="Dianela Zachrisson" w:date="2018-01-19T09:31:00Z">
              <w:r w:rsidR="00233A2B">
                <w:rPr>
                  <w:rFonts w:ascii="Arial" w:hAnsi="Arial" w:cs="Arial"/>
                  <w:b w:val="0"/>
                  <w:color w:val="FF0000"/>
                  <w:sz w:val="18"/>
                  <w:szCs w:val="18"/>
                  <w:lang w:val="es-PA"/>
                </w:rPr>
                <w:t xml:space="preserve">147-2016) se remite </w:t>
              </w:r>
            </w:ins>
            <w:ins w:id="270" w:author="Dianela Zachrisson" w:date="2018-01-19T09:08:00Z">
              <w:r w:rsidRPr="00004902">
                <w:rPr>
                  <w:rFonts w:ascii="Arial" w:hAnsi="Arial" w:cs="Arial"/>
                  <w:b w:val="0"/>
                  <w:color w:val="FF0000"/>
                  <w:sz w:val="18"/>
                  <w:szCs w:val="18"/>
                  <w:lang w:val="es-PA"/>
                  <w:rPrChange w:id="271" w:author="Dianela Zachrisson" w:date="2018-01-19T09:09:00Z">
                    <w:rPr>
                      <w:rFonts w:ascii="Arial" w:hAnsi="Arial" w:cs="Arial"/>
                      <w:b w:val="0"/>
                      <w:sz w:val="18"/>
                      <w:szCs w:val="18"/>
                      <w:lang w:val="en-US"/>
                    </w:rPr>
                  </w:rPrChange>
                </w:rPr>
                <w:t xml:space="preserve">al Gabinete Logístico </w:t>
              </w:r>
            </w:ins>
            <w:ins w:id="272" w:author="Dianela Zachrisson" w:date="2018-01-19T09:32:00Z">
              <w:r w:rsidR="00233A2B">
                <w:rPr>
                  <w:rFonts w:ascii="Arial" w:hAnsi="Arial" w:cs="Arial"/>
                  <w:b w:val="0"/>
                  <w:color w:val="FF0000"/>
                  <w:sz w:val="18"/>
                  <w:szCs w:val="18"/>
                  <w:lang w:val="es-PA"/>
                </w:rPr>
                <w:t xml:space="preserve">la propuesta del modelo conceptual de la Plataforma </w:t>
              </w:r>
            </w:ins>
            <w:ins w:id="273" w:author="Dianela Zachrisson" w:date="2018-01-19T09:34:00Z">
              <w:r w:rsidR="00233A2B">
                <w:rPr>
                  <w:rFonts w:ascii="Arial" w:hAnsi="Arial" w:cs="Arial"/>
                  <w:b w:val="0"/>
                  <w:color w:val="FF0000"/>
                  <w:sz w:val="18"/>
                  <w:szCs w:val="18"/>
                  <w:lang w:val="es-PA"/>
                </w:rPr>
                <w:t>Tecnológica</w:t>
              </w:r>
            </w:ins>
            <w:ins w:id="274" w:author="Dianela Zachrisson" w:date="2018-01-19T09:32:00Z">
              <w:r w:rsidR="00233A2B">
                <w:rPr>
                  <w:rFonts w:ascii="Arial" w:hAnsi="Arial" w:cs="Arial"/>
                  <w:b w:val="0"/>
                  <w:color w:val="FF0000"/>
                  <w:sz w:val="18"/>
                  <w:szCs w:val="18"/>
                  <w:lang w:val="es-PA"/>
                </w:rPr>
                <w:t xml:space="preserve"> </w:t>
              </w:r>
            </w:ins>
            <w:ins w:id="275" w:author="Dianela Zachrisson" w:date="2018-01-19T09:33:00Z">
              <w:r w:rsidR="00233A2B">
                <w:rPr>
                  <w:rFonts w:ascii="Arial" w:hAnsi="Arial" w:cs="Arial"/>
                  <w:b w:val="0"/>
                  <w:color w:val="FF0000"/>
                  <w:sz w:val="18"/>
                  <w:szCs w:val="18"/>
                  <w:lang w:val="es-PA"/>
                </w:rPr>
                <w:t xml:space="preserve">de </w:t>
              </w:r>
            </w:ins>
            <w:ins w:id="276" w:author="Dianela Zachrisson" w:date="2018-01-19T09:34:00Z">
              <w:r w:rsidR="00233A2B">
                <w:rPr>
                  <w:rFonts w:ascii="Arial" w:hAnsi="Arial" w:cs="Arial"/>
                  <w:b w:val="0"/>
                  <w:color w:val="FF0000"/>
                  <w:sz w:val="18"/>
                  <w:szCs w:val="18"/>
                  <w:lang w:val="es-PA"/>
                </w:rPr>
                <w:t>Integración</w:t>
              </w:r>
            </w:ins>
            <w:ins w:id="277" w:author="Dianela Zachrisson" w:date="2018-01-19T09:33:00Z">
              <w:r w:rsidR="00233A2B">
                <w:rPr>
                  <w:rFonts w:ascii="Arial" w:hAnsi="Arial" w:cs="Arial"/>
                  <w:b w:val="0"/>
                  <w:color w:val="FF0000"/>
                  <w:sz w:val="18"/>
                  <w:szCs w:val="18"/>
                  <w:lang w:val="es-PA"/>
                </w:rPr>
                <w:t xml:space="preserve"> de </w:t>
              </w:r>
            </w:ins>
            <w:ins w:id="278" w:author="Dianela Zachrisson" w:date="2018-01-19T09:34:00Z">
              <w:r w:rsidR="00233A2B">
                <w:rPr>
                  <w:rFonts w:ascii="Arial" w:hAnsi="Arial" w:cs="Arial"/>
                  <w:b w:val="0"/>
                  <w:color w:val="FF0000"/>
                  <w:sz w:val="18"/>
                  <w:szCs w:val="18"/>
                  <w:lang w:val="es-PA"/>
                </w:rPr>
                <w:t>Logística</w:t>
              </w:r>
            </w:ins>
            <w:ins w:id="279" w:author="Dianela Zachrisson" w:date="2018-01-19T09:33:00Z">
              <w:r w:rsidR="00233A2B">
                <w:rPr>
                  <w:rFonts w:ascii="Arial" w:hAnsi="Arial" w:cs="Arial"/>
                  <w:b w:val="0"/>
                  <w:color w:val="FF0000"/>
                  <w:sz w:val="18"/>
                  <w:szCs w:val="18"/>
                  <w:lang w:val="es-PA"/>
                </w:rPr>
                <w:t xml:space="preserve"> y de Comercio </w:t>
              </w:r>
            </w:ins>
            <w:ins w:id="280" w:author="Dianela Zachrisson" w:date="2018-01-19T09:08:00Z">
              <w:r w:rsidRPr="00004902">
                <w:rPr>
                  <w:rFonts w:ascii="Arial" w:hAnsi="Arial" w:cs="Arial"/>
                  <w:b w:val="0"/>
                  <w:color w:val="FF0000"/>
                  <w:sz w:val="18"/>
                  <w:szCs w:val="18"/>
                  <w:lang w:val="es-PA"/>
                  <w:rPrChange w:id="281" w:author="Dianela Zachrisson" w:date="2018-01-19T09:09:00Z">
                    <w:rPr>
                      <w:rFonts w:ascii="Arial" w:hAnsi="Arial" w:cs="Arial"/>
                      <w:b w:val="0"/>
                      <w:sz w:val="18"/>
                      <w:szCs w:val="18"/>
                      <w:lang w:val="en-US"/>
                    </w:rPr>
                  </w:rPrChange>
                </w:rPr>
                <w:t>en su versión conceptual, incluyendo:</w:t>
              </w:r>
            </w:ins>
            <w:ins w:id="282" w:author="Dianela Zachrisson" w:date="2018-01-19T09:09:00Z">
              <w:r w:rsidRPr="00004902">
                <w:rPr>
                  <w:spacing w:val="-2"/>
                  <w:sz w:val="18"/>
                  <w:szCs w:val="18"/>
                </w:rPr>
                <w:t xml:space="preserve"> </w:t>
              </w:r>
              <w:r w:rsidRPr="00004902">
                <w:rPr>
                  <w:rFonts w:ascii="Arial" w:hAnsi="Arial" w:cs="Arial"/>
                  <w:b w:val="0"/>
                  <w:color w:val="FF0000"/>
                  <w:sz w:val="18"/>
                  <w:szCs w:val="18"/>
                  <w:lang w:val="es-PA"/>
                  <w:rPrChange w:id="283" w:author="Dianela Zachrisson" w:date="2018-01-19T09:10:00Z">
                    <w:rPr>
                      <w:spacing w:val="-2"/>
                      <w:sz w:val="18"/>
                      <w:szCs w:val="18"/>
                    </w:rPr>
                  </w:rPrChange>
                </w:rPr>
                <w:t xml:space="preserve">la </w:t>
              </w:r>
              <w:r w:rsidRPr="00004902">
                <w:rPr>
                  <w:rFonts w:ascii="Arial" w:hAnsi="Arial" w:cs="Arial"/>
                  <w:b w:val="0"/>
                  <w:color w:val="FF0000"/>
                  <w:sz w:val="18"/>
                  <w:szCs w:val="18"/>
                  <w:lang w:val="es-PA"/>
                  <w:rPrChange w:id="284" w:author="Dianela Zachrisson" w:date="2018-01-19T09:10:00Z">
                    <w:rPr>
                      <w:rFonts w:ascii="Arial" w:hAnsi="Arial" w:cs="Arial"/>
                      <w:color w:val="FF0000"/>
                      <w:sz w:val="18"/>
                      <w:szCs w:val="18"/>
                    </w:rPr>
                  </w:rPrChange>
                </w:rPr>
                <w:t>Regulación de transferencia y seguridad de datos</w:t>
              </w:r>
            </w:ins>
            <w:ins w:id="285" w:author="Dianela Zachrisson" w:date="2018-01-19T09:10:00Z">
              <w:r>
                <w:rPr>
                  <w:rFonts w:ascii="Arial" w:hAnsi="Arial" w:cs="Arial"/>
                  <w:b w:val="0"/>
                  <w:color w:val="FF0000"/>
                  <w:sz w:val="18"/>
                  <w:szCs w:val="18"/>
                  <w:lang w:val="es-PA"/>
                </w:rPr>
                <w:t xml:space="preserve"> y la e</w:t>
              </w:r>
            </w:ins>
            <w:ins w:id="286" w:author="Dianela Zachrisson" w:date="2018-01-19T09:09:00Z">
              <w:r w:rsidRPr="00004902">
                <w:rPr>
                  <w:rFonts w:ascii="Arial" w:hAnsi="Arial" w:cs="Arial"/>
                  <w:b w:val="0"/>
                  <w:color w:val="FF0000"/>
                  <w:sz w:val="18"/>
                  <w:szCs w:val="18"/>
                  <w:lang w:val="es-PA"/>
                  <w:rPrChange w:id="287" w:author="Dianela Zachrisson" w:date="2018-01-19T09:10:00Z">
                    <w:rPr>
                      <w:rFonts w:ascii="Arial" w:hAnsi="Arial" w:cs="Arial"/>
                      <w:b w:val="0"/>
                      <w:color w:val="FF0000"/>
                      <w:sz w:val="18"/>
                      <w:szCs w:val="18"/>
                      <w:lang w:val="en-US"/>
                    </w:rPr>
                  </w:rPrChange>
                </w:rPr>
                <w:t>standarización de base de datos de entidades del Estado.</w:t>
              </w:r>
            </w:ins>
            <w:ins w:id="288" w:author="Dianela Zachrisson" w:date="2018-01-19T09:10:00Z">
              <w:r>
                <w:rPr>
                  <w:rFonts w:ascii="Arial" w:hAnsi="Arial" w:cs="Arial"/>
                  <w:b w:val="0"/>
                  <w:color w:val="FF0000"/>
                  <w:sz w:val="18"/>
                  <w:szCs w:val="18"/>
                  <w:lang w:val="es-PA"/>
                </w:rPr>
                <w:t xml:space="preserve"> La AIG presenta un diseño conceptual </w:t>
              </w:r>
            </w:ins>
            <w:ins w:id="289" w:author="Dianela Zachrisson" w:date="2018-01-19T09:11:00Z">
              <w:r>
                <w:rPr>
                  <w:rFonts w:ascii="Arial" w:hAnsi="Arial" w:cs="Arial"/>
                  <w:b w:val="0"/>
                  <w:color w:val="FF0000"/>
                  <w:sz w:val="18"/>
                  <w:szCs w:val="18"/>
                  <w:lang w:val="es-PA"/>
                </w:rPr>
                <w:t>del plan maestro de digitalización</w:t>
              </w:r>
            </w:ins>
            <w:ins w:id="290" w:author="Dianela Zachrisson" w:date="2018-01-19T09:33:00Z">
              <w:r w:rsidR="00233A2B">
                <w:rPr>
                  <w:rFonts w:ascii="Arial" w:hAnsi="Arial" w:cs="Arial"/>
                  <w:b w:val="0"/>
                  <w:color w:val="FF0000"/>
                  <w:sz w:val="18"/>
                  <w:szCs w:val="18"/>
                  <w:lang w:val="es-PA"/>
                </w:rPr>
                <w:t xml:space="preserve"> al sector.</w:t>
              </w:r>
            </w:ins>
          </w:p>
          <w:p w14:paraId="3B4BE268" w14:textId="7436D6DE" w:rsidR="00004902" w:rsidRPr="00004902" w:rsidRDefault="00004902" w:rsidP="00912CFE">
            <w:pPr>
              <w:pStyle w:val="SecHeading"/>
              <w:numPr>
                <w:ilvl w:val="1"/>
                <w:numId w:val="82"/>
              </w:numPr>
              <w:spacing w:before="60" w:after="60"/>
              <w:ind w:left="259" w:hanging="259"/>
              <w:jc w:val="both"/>
              <w:rPr>
                <w:ins w:id="291" w:author="Dianela Zachrisson" w:date="2018-01-19T09:11:00Z"/>
                <w:rFonts w:ascii="Arial" w:hAnsi="Arial" w:cs="Arial"/>
                <w:b w:val="0"/>
                <w:color w:val="FF0000"/>
                <w:sz w:val="18"/>
                <w:szCs w:val="18"/>
                <w:lang w:val="es-ES"/>
                <w:rPrChange w:id="292" w:author="Dianela Zachrisson" w:date="2018-01-19T09:11:00Z">
                  <w:rPr>
                    <w:ins w:id="293" w:author="Dianela Zachrisson" w:date="2018-01-19T09:11:00Z"/>
                    <w:rFonts w:ascii="Arial" w:hAnsi="Arial" w:cs="Arial"/>
                    <w:b w:val="0"/>
                    <w:sz w:val="18"/>
                    <w:szCs w:val="18"/>
                    <w:lang w:val="es-ES"/>
                  </w:rPr>
                </w:rPrChange>
              </w:rPr>
            </w:pPr>
            <w:ins w:id="294" w:author="Dianela Zachrisson" w:date="2018-01-19T09:15:00Z">
              <w:r>
                <w:rPr>
                  <w:rFonts w:ascii="Arial" w:hAnsi="Arial" w:cs="Arial"/>
                  <w:b w:val="0"/>
                  <w:color w:val="FF0000"/>
                  <w:sz w:val="18"/>
                  <w:szCs w:val="18"/>
                  <w:lang w:val="es-PA"/>
                </w:rPr>
                <w:t xml:space="preserve">Mediante </w:t>
              </w:r>
            </w:ins>
            <w:ins w:id="295" w:author="Dianela Zachrisson" w:date="2018-01-19T09:11:00Z">
              <w:r w:rsidRPr="00004902">
                <w:rPr>
                  <w:rFonts w:ascii="Arial" w:hAnsi="Arial" w:cs="Arial"/>
                  <w:b w:val="0"/>
                  <w:color w:val="FF0000"/>
                  <w:sz w:val="18"/>
                  <w:szCs w:val="18"/>
                  <w:lang w:val="es-PA"/>
                  <w:rPrChange w:id="296" w:author="Dianela Zachrisson" w:date="2018-01-19T09:11:00Z">
                    <w:rPr>
                      <w:rFonts w:ascii="Arial" w:hAnsi="Arial" w:cs="Arial"/>
                      <w:b w:val="0"/>
                      <w:sz w:val="18"/>
                      <w:szCs w:val="18"/>
                      <w:lang w:val="en-US"/>
                    </w:rPr>
                  </w:rPrChange>
                </w:rPr>
                <w:t>Nota Oficial de ANA</w:t>
              </w:r>
            </w:ins>
            <w:ins w:id="297" w:author="Dianela Zachrisson" w:date="2018-01-19T09:23:00Z">
              <w:r w:rsidR="00A6182E">
                <w:rPr>
                  <w:rFonts w:ascii="Arial" w:hAnsi="Arial" w:cs="Arial"/>
                  <w:b w:val="0"/>
                  <w:color w:val="FF0000"/>
                  <w:sz w:val="18"/>
                  <w:szCs w:val="18"/>
                  <w:lang w:val="es-PA"/>
                </w:rPr>
                <w:t xml:space="preserve"> (no.013</w:t>
              </w:r>
            </w:ins>
            <w:ins w:id="298" w:author="Dianela Zachrisson" w:date="2018-01-19T09:24:00Z">
              <w:r w:rsidR="00A6182E">
                <w:rPr>
                  <w:rFonts w:ascii="Arial" w:hAnsi="Arial" w:cs="Arial"/>
                  <w:b w:val="0"/>
                  <w:color w:val="FF0000"/>
                  <w:sz w:val="18"/>
                  <w:szCs w:val="18"/>
                  <w:lang w:val="es-PA"/>
                </w:rPr>
                <w:t>-2016-ANA-DG)</w:t>
              </w:r>
            </w:ins>
            <w:ins w:id="299" w:author="Dianela Zachrisson" w:date="2018-01-19T09:15:00Z">
              <w:r>
                <w:rPr>
                  <w:rFonts w:ascii="Arial" w:hAnsi="Arial" w:cs="Arial"/>
                  <w:b w:val="0"/>
                  <w:color w:val="FF0000"/>
                  <w:sz w:val="18"/>
                  <w:szCs w:val="18"/>
                  <w:lang w:val="es-PA"/>
                </w:rPr>
                <w:t xml:space="preserve"> a la coordinadora del Gabinete </w:t>
              </w:r>
            </w:ins>
            <w:ins w:id="300" w:author="Dianela Zachrisson" w:date="2018-01-19T09:17:00Z">
              <w:r>
                <w:rPr>
                  <w:rFonts w:ascii="Arial" w:hAnsi="Arial" w:cs="Arial"/>
                  <w:b w:val="0"/>
                  <w:color w:val="FF0000"/>
                  <w:sz w:val="18"/>
                  <w:szCs w:val="18"/>
                  <w:lang w:val="es-PA"/>
                </w:rPr>
                <w:t xml:space="preserve">Logístico </w:t>
              </w:r>
            </w:ins>
            <w:ins w:id="301" w:author="Dianela Zachrisson" w:date="2018-01-19T09:29:00Z">
              <w:r w:rsidR="00E26F18">
                <w:rPr>
                  <w:rFonts w:ascii="Arial" w:hAnsi="Arial" w:cs="Arial"/>
                  <w:b w:val="0"/>
                  <w:color w:val="FF0000"/>
                  <w:sz w:val="18"/>
                  <w:szCs w:val="18"/>
                  <w:lang w:val="es-PA"/>
                </w:rPr>
                <w:t xml:space="preserve">se aprueba </w:t>
              </w:r>
            </w:ins>
            <w:ins w:id="302" w:author="Dianela Zachrisson" w:date="2018-01-19T09:11:00Z">
              <w:r w:rsidRPr="00004902">
                <w:rPr>
                  <w:rFonts w:ascii="Arial" w:hAnsi="Arial" w:cs="Arial"/>
                  <w:b w:val="0"/>
                  <w:color w:val="FF0000"/>
                  <w:sz w:val="18"/>
                  <w:szCs w:val="18"/>
                  <w:lang w:val="es-PA"/>
                  <w:rPrChange w:id="303" w:author="Dianela Zachrisson" w:date="2018-01-19T09:11:00Z">
                    <w:rPr>
                      <w:rFonts w:ascii="Arial" w:hAnsi="Arial" w:cs="Arial"/>
                      <w:b w:val="0"/>
                      <w:sz w:val="18"/>
                      <w:szCs w:val="18"/>
                      <w:lang w:val="en-US"/>
                    </w:rPr>
                  </w:rPrChange>
                </w:rPr>
                <w:t xml:space="preserve">el esquema de intercambio de información estadística </w:t>
              </w:r>
            </w:ins>
            <w:ins w:id="304" w:author="Dianela Zachrisson" w:date="2018-01-19T09:17:00Z">
              <w:r>
                <w:rPr>
                  <w:rFonts w:ascii="Arial" w:hAnsi="Arial" w:cs="Arial"/>
                  <w:b w:val="0"/>
                  <w:color w:val="FF0000"/>
                  <w:sz w:val="18"/>
                  <w:szCs w:val="18"/>
                  <w:lang w:val="es-PA"/>
                </w:rPr>
                <w:t xml:space="preserve">y </w:t>
              </w:r>
              <w:r>
                <w:rPr>
                  <w:rFonts w:ascii="Arial" w:hAnsi="Arial" w:cs="Arial"/>
                  <w:b w:val="0"/>
                  <w:color w:val="FF0000"/>
                  <w:sz w:val="18"/>
                  <w:szCs w:val="18"/>
                  <w:lang w:val="es-PA"/>
                </w:rPr>
                <w:lastRenderedPageBreak/>
                <w:t xml:space="preserve">señalando avances en los siguientes puntos: AMP </w:t>
              </w:r>
            </w:ins>
            <w:ins w:id="305" w:author="Dianela Zachrisson" w:date="2018-01-19T09:18:00Z">
              <w:r>
                <w:rPr>
                  <w:rFonts w:ascii="Arial" w:hAnsi="Arial" w:cs="Arial"/>
                  <w:b w:val="0"/>
                  <w:color w:val="FF0000"/>
                  <w:sz w:val="18"/>
                  <w:szCs w:val="18"/>
                  <w:lang w:val="es-PA"/>
                </w:rPr>
                <w:t xml:space="preserve">puede </w:t>
              </w:r>
              <w:r w:rsidR="00A6182E">
                <w:rPr>
                  <w:rFonts w:ascii="Arial" w:hAnsi="Arial" w:cs="Arial"/>
                  <w:b w:val="0"/>
                  <w:color w:val="FF0000"/>
                  <w:sz w:val="18"/>
                  <w:szCs w:val="18"/>
                  <w:lang w:val="es-PA"/>
                </w:rPr>
                <w:t>generar la información estadística de acuerdo a los requerimientos indic</w:t>
              </w:r>
            </w:ins>
            <w:ins w:id="306" w:author="Dianela Zachrisson" w:date="2018-01-19T09:19:00Z">
              <w:r w:rsidR="00A6182E">
                <w:rPr>
                  <w:rFonts w:ascii="Arial" w:hAnsi="Arial" w:cs="Arial"/>
                  <w:b w:val="0"/>
                  <w:color w:val="FF0000"/>
                  <w:sz w:val="18"/>
                  <w:szCs w:val="18"/>
                  <w:lang w:val="es-PA"/>
                </w:rPr>
                <w:t xml:space="preserve">ados, que se presentaron a </w:t>
              </w:r>
              <w:proofErr w:type="spellStart"/>
              <w:r w:rsidR="00A6182E">
                <w:rPr>
                  <w:rFonts w:ascii="Arial" w:hAnsi="Arial" w:cs="Arial"/>
                  <w:b w:val="0"/>
                  <w:color w:val="FF0000"/>
                  <w:sz w:val="18"/>
                  <w:szCs w:val="18"/>
                  <w:lang w:val="es-PA"/>
                </w:rPr>
                <w:t>Crimson</w:t>
              </w:r>
              <w:proofErr w:type="spellEnd"/>
              <w:r w:rsidR="00A6182E">
                <w:rPr>
                  <w:rFonts w:ascii="Arial" w:hAnsi="Arial" w:cs="Arial"/>
                  <w:b w:val="0"/>
                  <w:color w:val="FF0000"/>
                  <w:sz w:val="18"/>
                  <w:szCs w:val="18"/>
                  <w:lang w:val="es-PA"/>
                </w:rPr>
                <w:t xml:space="preserve"> </w:t>
              </w:r>
              <w:proofErr w:type="spellStart"/>
              <w:r w:rsidR="00A6182E">
                <w:rPr>
                  <w:rFonts w:ascii="Arial" w:hAnsi="Arial" w:cs="Arial"/>
                  <w:b w:val="0"/>
                  <w:color w:val="FF0000"/>
                  <w:sz w:val="18"/>
                  <w:szCs w:val="18"/>
                  <w:lang w:val="es-PA"/>
                </w:rPr>
                <w:t>Logic</w:t>
              </w:r>
              <w:proofErr w:type="spellEnd"/>
              <w:r w:rsidR="00A6182E">
                <w:rPr>
                  <w:rFonts w:ascii="Arial" w:hAnsi="Arial" w:cs="Arial"/>
                  <w:b w:val="0"/>
                  <w:color w:val="FF0000"/>
                  <w:sz w:val="18"/>
                  <w:szCs w:val="18"/>
                  <w:lang w:val="es-PA"/>
                </w:rPr>
                <w:t xml:space="preserve"> solicitudes de cambio en el sistema informático SIGA </w:t>
              </w:r>
            </w:ins>
            <w:ins w:id="307" w:author="Dianela Zachrisson" w:date="2018-01-19T09:20:00Z">
              <w:r w:rsidR="00A6182E">
                <w:rPr>
                  <w:rFonts w:ascii="Arial" w:hAnsi="Arial" w:cs="Arial"/>
                  <w:b w:val="0"/>
                  <w:color w:val="FF0000"/>
                  <w:sz w:val="18"/>
                  <w:szCs w:val="18"/>
                  <w:lang w:val="es-PA"/>
                </w:rPr>
                <w:t xml:space="preserve">para que los datos sean obligatorios, que los requerimientos se los cambios en el SIGA para pasar de </w:t>
              </w:r>
            </w:ins>
            <w:ins w:id="308" w:author="Dianela Zachrisson" w:date="2018-01-19T09:21:00Z">
              <w:r w:rsidR="00A6182E">
                <w:rPr>
                  <w:rFonts w:ascii="Arial" w:hAnsi="Arial" w:cs="Arial"/>
                  <w:b w:val="0"/>
                  <w:color w:val="FF0000"/>
                  <w:sz w:val="18"/>
                  <w:szCs w:val="18"/>
                  <w:lang w:val="es-PA"/>
                </w:rPr>
                <w:t>datos no</w:t>
              </w:r>
            </w:ins>
            <w:ins w:id="309" w:author="Dianela Zachrisson" w:date="2018-01-19T09:20:00Z">
              <w:r w:rsidR="00A6182E">
                <w:rPr>
                  <w:rFonts w:ascii="Arial" w:hAnsi="Arial" w:cs="Arial"/>
                  <w:b w:val="0"/>
                  <w:color w:val="FF0000"/>
                  <w:sz w:val="18"/>
                  <w:szCs w:val="18"/>
                  <w:lang w:val="es-PA"/>
                </w:rPr>
                <w:t xml:space="preserve"> obligatorios </w:t>
              </w:r>
            </w:ins>
            <w:ins w:id="310" w:author="Dianela Zachrisson" w:date="2018-01-19T09:21:00Z">
              <w:r w:rsidR="00A6182E">
                <w:rPr>
                  <w:rFonts w:ascii="Arial" w:hAnsi="Arial" w:cs="Arial"/>
                  <w:b w:val="0"/>
                  <w:color w:val="FF0000"/>
                  <w:sz w:val="18"/>
                  <w:szCs w:val="18"/>
                  <w:lang w:val="es-PA"/>
                </w:rPr>
                <w:t>a obligatorios se implementaran durante la actualización de versión del archivo CUSCAR que se utiliza para la transmisión de datos entre las na</w:t>
              </w:r>
            </w:ins>
            <w:ins w:id="311" w:author="Dianela Zachrisson" w:date="2018-01-19T09:22:00Z">
              <w:r w:rsidR="00A6182E">
                <w:rPr>
                  <w:rFonts w:ascii="Arial" w:hAnsi="Arial" w:cs="Arial"/>
                  <w:b w:val="0"/>
                  <w:color w:val="FF0000"/>
                  <w:sz w:val="18"/>
                  <w:szCs w:val="18"/>
                  <w:lang w:val="es-PA"/>
                </w:rPr>
                <w:t xml:space="preserve">vieras y la ANA, y que se incluirán en el SIGA, modificaciones en las pantallas de captura del manifiesto de </w:t>
              </w:r>
            </w:ins>
            <w:ins w:id="312" w:author="Dianela Zachrisson" w:date="2018-01-19T09:23:00Z">
              <w:r w:rsidR="00A6182E">
                <w:rPr>
                  <w:rFonts w:ascii="Arial" w:hAnsi="Arial" w:cs="Arial"/>
                  <w:b w:val="0"/>
                  <w:color w:val="FF0000"/>
                  <w:sz w:val="18"/>
                  <w:szCs w:val="18"/>
                  <w:lang w:val="es-PA"/>
                </w:rPr>
                <w:t>carga para que los campos indicados por la AMP sean obligatorios</w:t>
              </w:r>
            </w:ins>
          </w:p>
          <w:p w14:paraId="33CAE8DC" w14:textId="13A2F0FD" w:rsidR="00742D1F" w:rsidRPr="007534CC" w:rsidRDefault="00742D1F" w:rsidP="00912CFE">
            <w:pPr>
              <w:pStyle w:val="SecHeading"/>
              <w:numPr>
                <w:ilvl w:val="1"/>
                <w:numId w:val="82"/>
              </w:numPr>
              <w:spacing w:before="60" w:after="60"/>
              <w:ind w:left="259" w:hanging="259"/>
              <w:jc w:val="both"/>
              <w:rPr>
                <w:rFonts w:ascii="Arial" w:hAnsi="Arial" w:cs="Arial"/>
                <w:b w:val="0"/>
                <w:sz w:val="18"/>
                <w:szCs w:val="18"/>
                <w:lang w:val="es-ES"/>
              </w:rPr>
            </w:pPr>
            <w:r w:rsidRPr="007534CC">
              <w:rPr>
                <w:rFonts w:ascii="Arial" w:hAnsi="Arial" w:cs="Arial"/>
                <w:b w:val="0"/>
                <w:sz w:val="18"/>
                <w:szCs w:val="18"/>
                <w:lang w:val="es-ES"/>
              </w:rPr>
              <w:t xml:space="preserve">La Agencia Nacional de Aduanas (ANA) creó una Unidad de Asuntos Internos y Transparencia para atender y reportar quejas de usuarios en el marco de sus funciones relacionadas con la ética, conducta, integridad y transparencia institucional. </w:t>
            </w:r>
            <w:del w:id="313" w:author="Dianela Zachrisson" w:date="2018-01-19T08:30:00Z">
              <w:r w:rsidRPr="007534CC" w:rsidDel="003500CE">
                <w:rPr>
                  <w:rFonts w:ascii="Arial" w:hAnsi="Arial" w:cs="Arial"/>
                  <w:b w:val="0"/>
                  <w:sz w:val="18"/>
                  <w:szCs w:val="18"/>
                  <w:lang w:val="es-ES"/>
                </w:rPr>
                <w:delText>Además</w:delText>
              </w:r>
            </w:del>
            <w:ins w:id="314" w:author="Dianela Zachrisson" w:date="2018-01-19T08:30:00Z">
              <w:r w:rsidR="003500CE" w:rsidRPr="007534CC">
                <w:rPr>
                  <w:rFonts w:ascii="Arial" w:hAnsi="Arial" w:cs="Arial"/>
                  <w:b w:val="0"/>
                  <w:sz w:val="18"/>
                  <w:szCs w:val="18"/>
                  <w:lang w:val="es-ES"/>
                </w:rPr>
                <w:t>Además,</w:t>
              </w:r>
            </w:ins>
            <w:r w:rsidRPr="007534CC">
              <w:rPr>
                <w:rFonts w:ascii="Arial" w:hAnsi="Arial" w:cs="Arial"/>
                <w:b w:val="0"/>
                <w:sz w:val="18"/>
                <w:szCs w:val="18"/>
                <w:lang w:val="es-ES"/>
              </w:rPr>
              <w:t xml:space="preserve"> ANA solicitó a la empresa que administra el contrato de gestión y mantenimiento del SIGA el presupuesto necesario para implementar los nuevos requerimientos técnicos del Formulario Aduanero Único (FAUCA). En</w:t>
            </w:r>
            <w:ins w:id="315" w:author="Dianela Zachrisson" w:date="2018-01-19T09:12:00Z">
              <w:r w:rsidR="00004902">
                <w:rPr>
                  <w:rFonts w:ascii="Arial" w:hAnsi="Arial" w:cs="Arial"/>
                  <w:b w:val="0"/>
                  <w:sz w:val="18"/>
                  <w:szCs w:val="18"/>
                  <w:lang w:val="es-ES"/>
                </w:rPr>
                <w:t xml:space="preserve"> </w:t>
              </w:r>
            </w:ins>
            <w:del w:id="316" w:author="Dianela Zachrisson" w:date="2018-01-19T09:12:00Z">
              <w:r w:rsidRPr="007534CC" w:rsidDel="00004902">
                <w:rPr>
                  <w:rFonts w:ascii="Arial" w:hAnsi="Arial" w:cs="Arial"/>
                  <w:b w:val="0"/>
                  <w:sz w:val="18"/>
                  <w:szCs w:val="18"/>
                  <w:lang w:val="es-ES"/>
                </w:rPr>
                <w:delText xml:space="preserve"> </w:delText>
              </w:r>
            </w:del>
            <w:r w:rsidRPr="007534CC">
              <w:rPr>
                <w:rFonts w:ascii="Arial" w:hAnsi="Arial" w:cs="Arial"/>
                <w:b w:val="0"/>
                <w:sz w:val="18"/>
                <w:szCs w:val="18"/>
                <w:lang w:val="es-ES"/>
              </w:rPr>
              <w:t xml:space="preserve">relación a la Declaración Aduanera Única Centroamericana (DUCA) y Declaración Única de Tránsito, se espera una definición final de los requerimientos entre los socios regionales en el ámbito de Centroamérica. </w:t>
            </w:r>
          </w:p>
          <w:p w14:paraId="0A5407D9" w14:textId="77777777" w:rsidR="00742D1F" w:rsidRPr="007534CC" w:rsidRDefault="00742D1F" w:rsidP="00912CFE">
            <w:pPr>
              <w:pStyle w:val="SecHeading"/>
              <w:numPr>
                <w:ilvl w:val="1"/>
                <w:numId w:val="82"/>
              </w:numPr>
              <w:spacing w:before="60" w:after="60"/>
              <w:ind w:left="259" w:hanging="259"/>
              <w:jc w:val="both"/>
              <w:rPr>
                <w:rFonts w:ascii="Arial" w:hAnsi="Arial" w:cs="Arial"/>
                <w:b w:val="0"/>
                <w:sz w:val="18"/>
                <w:szCs w:val="18"/>
                <w:lang w:val="es-ES"/>
              </w:rPr>
            </w:pPr>
            <w:r w:rsidRPr="007534CC">
              <w:rPr>
                <w:rFonts w:ascii="Arial" w:hAnsi="Arial" w:cs="Arial"/>
                <w:b w:val="0"/>
                <w:sz w:val="18"/>
                <w:szCs w:val="18"/>
                <w:lang w:val="es-ES"/>
              </w:rPr>
              <w:t>Hasta ahora, el Ministerio de la Presidencia lanzó un decreto promoviendo el cumplimiento de las actividades relacionadas a tecnología de información para trazabilidad del flujo de mercancías, por medio de, entre otros: regulación de transferencia y seguridad de datos; estandarización de base de datos de entidades del Estado. La Agencia de Inteligencia Gubernamental (AIG), responsable de los planes tecnológicos de las instituciones del gobierno de Panamá, está preparando la propuesta del Plan Maestro de Digitalización Integral del Sistema Logístico.</w:t>
            </w:r>
          </w:p>
          <w:p w14:paraId="54BDC272" w14:textId="77777777" w:rsidR="00742D1F" w:rsidRPr="007534CC" w:rsidRDefault="00742D1F" w:rsidP="00912CFE">
            <w:pPr>
              <w:pStyle w:val="SecHeading"/>
              <w:numPr>
                <w:ilvl w:val="1"/>
                <w:numId w:val="82"/>
              </w:numPr>
              <w:spacing w:before="60" w:after="60"/>
              <w:ind w:left="259" w:hanging="259"/>
              <w:jc w:val="both"/>
              <w:rPr>
                <w:rFonts w:ascii="Arial" w:hAnsi="Arial" w:cs="Arial"/>
                <w:b w:val="0"/>
                <w:sz w:val="18"/>
                <w:szCs w:val="18"/>
                <w:lang w:val="es-ES"/>
              </w:rPr>
            </w:pPr>
            <w:r w:rsidRPr="007534CC">
              <w:rPr>
                <w:rFonts w:ascii="Arial" w:hAnsi="Arial" w:cs="Arial"/>
                <w:b w:val="0"/>
                <w:sz w:val="18"/>
                <w:szCs w:val="18"/>
                <w:lang w:val="es-ES"/>
              </w:rPr>
              <w:t xml:space="preserve">La Ventanilla Única de Comercio Exterior (VUCE) ya contiene una arquitectura técnica para su integración con las distintas entidades. El Ministerio de Comercio e Industria (MICI) está recolectando las firmas de los convenios de las instituciones que se incorporaran a la VUCE </w:t>
            </w:r>
            <w:r w:rsidRPr="007534CC">
              <w:rPr>
                <w:rFonts w:ascii="Arial" w:hAnsi="Arial" w:cs="Arial"/>
                <w:b w:val="0"/>
                <w:sz w:val="18"/>
                <w:szCs w:val="18"/>
                <w:lang w:val="es-ES"/>
              </w:rPr>
              <w:lastRenderedPageBreak/>
              <w:t>electrónica, que empieza a operar en agosto de 2016. En enero, se espera empezar la operación de la VUCE con las tres principales instituciones: Desarrollo Agropecuario, Bomberos y Autoridad para Recursos Acuáticos de Panamá (ARAP). Además, la AMP y la ANA firmaron un convenio estableciendo medidas para facilitar el intercambio de información estadística. Se definirán, por lo tanto, los lineamentos sobre el esquema de intercambio de información.</w:t>
            </w:r>
          </w:p>
          <w:p w14:paraId="0ED970DD" w14:textId="77777777" w:rsidR="00742D1F" w:rsidRPr="007534CC" w:rsidRDefault="00742D1F" w:rsidP="00912CFE">
            <w:pPr>
              <w:pStyle w:val="SecHeading"/>
              <w:numPr>
                <w:ilvl w:val="1"/>
                <w:numId w:val="82"/>
              </w:numPr>
              <w:spacing w:before="60" w:after="60"/>
              <w:ind w:left="259" w:hanging="259"/>
              <w:jc w:val="both"/>
              <w:rPr>
                <w:rFonts w:ascii="Arial" w:hAnsi="Arial" w:cs="Arial"/>
                <w:b w:val="0"/>
                <w:sz w:val="18"/>
                <w:szCs w:val="18"/>
                <w:lang w:val="es-ES"/>
              </w:rPr>
            </w:pPr>
            <w:r w:rsidRPr="007534CC">
              <w:rPr>
                <w:rFonts w:ascii="Arial" w:hAnsi="Arial" w:cs="Arial"/>
                <w:b w:val="0"/>
                <w:sz w:val="18"/>
                <w:szCs w:val="18"/>
                <w:lang w:val="es-ES"/>
              </w:rPr>
              <w:t>Para reducir el número de trámites excesivos y cumplir los acuerdos de facilitación comercial el país puso en marcha las siguientes reformas:</w:t>
            </w:r>
          </w:p>
          <w:p w14:paraId="46CB7732" w14:textId="77777777" w:rsidR="00742D1F" w:rsidRPr="007534CC" w:rsidRDefault="00742D1F" w:rsidP="00912CFE">
            <w:pPr>
              <w:pStyle w:val="SubHeading1"/>
              <w:numPr>
                <w:ilvl w:val="2"/>
                <w:numId w:val="82"/>
              </w:numPr>
              <w:tabs>
                <w:tab w:val="clear" w:pos="5976"/>
                <w:tab w:val="num" w:pos="1512"/>
              </w:tabs>
              <w:spacing w:before="60" w:after="60"/>
              <w:ind w:left="522" w:hanging="270"/>
              <w:jc w:val="both"/>
              <w:rPr>
                <w:rFonts w:ascii="Arial" w:hAnsi="Arial" w:cs="Arial"/>
                <w:b w:val="0"/>
                <w:sz w:val="18"/>
                <w:szCs w:val="18"/>
                <w:lang w:val="es-ES"/>
              </w:rPr>
            </w:pPr>
            <w:r w:rsidRPr="007534CC">
              <w:rPr>
                <w:rFonts w:ascii="Arial" w:hAnsi="Arial" w:cs="Arial"/>
                <w:b w:val="0"/>
                <w:sz w:val="18"/>
                <w:szCs w:val="18"/>
                <w:lang w:val="es-ES"/>
              </w:rPr>
              <w:t xml:space="preserve">La AMP lanzó un plan de trabajo para implementar una Ventanilla Única Portuaria en el ámbito del Comité Nacional de Facilitación, que siga las normas del Convenio FAL 65 de Mercancías de la Organización Marítima Internacional (OMI). Este plan fue validado en los últimos talleres de gestión marítima y dispone de un presupuesto para la implementación en 2016. </w:t>
            </w:r>
          </w:p>
          <w:p w14:paraId="06A899C0" w14:textId="77777777" w:rsidR="00742D1F" w:rsidRPr="007534CC" w:rsidRDefault="00742D1F" w:rsidP="00912CFE">
            <w:pPr>
              <w:pStyle w:val="SubHeading1"/>
              <w:numPr>
                <w:ilvl w:val="2"/>
                <w:numId w:val="82"/>
              </w:numPr>
              <w:tabs>
                <w:tab w:val="clear" w:pos="5976"/>
                <w:tab w:val="num" w:pos="1512"/>
              </w:tabs>
              <w:spacing w:before="60" w:after="60"/>
              <w:ind w:left="522" w:hanging="270"/>
              <w:jc w:val="both"/>
              <w:rPr>
                <w:rFonts w:ascii="Arial" w:hAnsi="Arial" w:cs="Arial"/>
                <w:b w:val="0"/>
                <w:sz w:val="18"/>
                <w:szCs w:val="18"/>
                <w:lang w:val="es-ES"/>
              </w:rPr>
            </w:pPr>
            <w:r w:rsidRPr="007534CC">
              <w:rPr>
                <w:rFonts w:ascii="Arial" w:hAnsi="Arial" w:cs="Arial"/>
                <w:b w:val="0"/>
                <w:sz w:val="18"/>
                <w:szCs w:val="18"/>
                <w:lang w:val="es-ES"/>
              </w:rPr>
              <w:t>La ANA definió cinco medidas de facilitación comercial de corto plazo asignando recursos para la implementación de por lo menos tres de ellas</w:t>
            </w:r>
            <w:r w:rsidRPr="007534CC">
              <w:rPr>
                <w:rStyle w:val="Refdenotaalpie"/>
                <w:rFonts w:ascii="Arial" w:hAnsi="Arial" w:cs="Arial"/>
                <w:b w:val="0"/>
                <w:sz w:val="18"/>
                <w:szCs w:val="18"/>
                <w:lang w:val="es-ES"/>
              </w:rPr>
              <w:footnoteReference w:id="10"/>
            </w:r>
            <w:r w:rsidRPr="007534CC">
              <w:rPr>
                <w:rFonts w:ascii="Arial" w:hAnsi="Arial" w:cs="Arial"/>
                <w:b w:val="0"/>
                <w:sz w:val="18"/>
                <w:szCs w:val="18"/>
                <w:lang w:val="es-ES"/>
              </w:rPr>
              <w:t xml:space="preserve">, en el ámbito de COMIECO. </w:t>
            </w:r>
          </w:p>
          <w:p w14:paraId="3990068C" w14:textId="77777777" w:rsidR="00742D1F" w:rsidRPr="007534CC" w:rsidRDefault="00742D1F" w:rsidP="00912CFE">
            <w:pPr>
              <w:pStyle w:val="SubHeading1"/>
              <w:numPr>
                <w:ilvl w:val="2"/>
                <w:numId w:val="82"/>
              </w:numPr>
              <w:tabs>
                <w:tab w:val="clear" w:pos="5976"/>
                <w:tab w:val="num" w:pos="1512"/>
              </w:tabs>
              <w:spacing w:before="60" w:after="60"/>
              <w:ind w:left="522" w:hanging="270"/>
              <w:jc w:val="both"/>
              <w:rPr>
                <w:rFonts w:ascii="Arial" w:hAnsi="Arial" w:cs="Arial"/>
                <w:b w:val="0"/>
                <w:sz w:val="18"/>
                <w:szCs w:val="18"/>
                <w:lang w:val="es-ES"/>
              </w:rPr>
            </w:pPr>
            <w:r w:rsidRPr="007534CC">
              <w:rPr>
                <w:rFonts w:ascii="Arial" w:hAnsi="Arial" w:cs="Arial"/>
                <w:b w:val="0"/>
                <w:sz w:val="18"/>
                <w:szCs w:val="18"/>
                <w:lang w:val="es-ES"/>
              </w:rPr>
              <w:t xml:space="preserve">El Protocolo de Marrakech fue homologado por medio de la Ley No. 55 del 9 de septiembre de 2015, en el ámbito de la Organización Mundial de Comercio (OMC) - Paquete de Bali. </w:t>
            </w:r>
          </w:p>
          <w:p w14:paraId="3AAF750A" w14:textId="7E2F8F1E" w:rsidR="00B50776" w:rsidRPr="007534CC" w:rsidRDefault="00B50776" w:rsidP="00B50776">
            <w:pPr>
              <w:pStyle w:val="NormalWeb"/>
              <w:jc w:val="both"/>
              <w:rPr>
                <w:rFonts w:ascii="Arial" w:hAnsi="Arial" w:cs="Arial"/>
                <w:sz w:val="18"/>
                <w:szCs w:val="18"/>
                <w:lang w:val="es-PA"/>
              </w:rPr>
            </w:pPr>
            <w:r w:rsidRPr="007534CC">
              <w:rPr>
                <w:rFonts w:ascii="Arial" w:hAnsi="Arial" w:cs="Arial"/>
                <w:sz w:val="18"/>
                <w:szCs w:val="18"/>
                <w:lang w:val="es-PA"/>
              </w:rPr>
              <w:t xml:space="preserve">5. </w:t>
            </w:r>
            <w:r w:rsidR="00EA2924" w:rsidRPr="007534CC">
              <w:rPr>
                <w:rFonts w:ascii="Arial" w:hAnsi="Arial" w:cs="Arial"/>
                <w:sz w:val="18"/>
                <w:szCs w:val="18"/>
                <w:lang w:val="es-PA"/>
              </w:rPr>
              <w:t>El 12 de junio de 2017 se promulga en Gaceta Oficial el Decreto Ejecutivo 281 que establece disposiciones para dar eficaz cumplimiento al convenio para facilitar el tráfico marítimo internacional de 1965, enmendado y adoptado por Panamá mediante la ley 44 del 15 de julio de 2008 y deroga el decreto ejecutivo no.512 del 1 de agosto del 2013. En este sentido, el decreto establece que todo buque deberá declarar la información requerida de forma electrónica a través del sistema VUMPA, para que todas las instituciones de Gobierno realicen la evaluación de riesgo en su totalidad a través de dicho sistema, previo a la llegada del buque y que la primera inspección al arribo de un buque de navegación internacional sea ejecutada por un solo inspector de la República de Panamá (Inspector país)</w:t>
            </w:r>
            <w:r w:rsidR="00F90A25" w:rsidRPr="007534CC">
              <w:rPr>
                <w:rFonts w:ascii="Arial" w:hAnsi="Arial" w:cs="Arial"/>
                <w:sz w:val="18"/>
                <w:szCs w:val="18"/>
                <w:lang w:val="es-PA"/>
              </w:rPr>
              <w:t xml:space="preserve">, y que la misma sea </w:t>
            </w:r>
            <w:r w:rsidR="00F90A25" w:rsidRPr="007534CC">
              <w:rPr>
                <w:rFonts w:ascii="Arial" w:hAnsi="Arial" w:cs="Arial"/>
                <w:sz w:val="18"/>
                <w:szCs w:val="18"/>
                <w:lang w:val="es-PA"/>
              </w:rPr>
              <w:lastRenderedPageBreak/>
              <w:t xml:space="preserve">reconocida tanto por ACP como por AMP independientemente de quien la realizó. </w:t>
            </w:r>
            <w:r w:rsidRPr="007534CC">
              <w:rPr>
                <w:rFonts w:ascii="Arial" w:hAnsi="Arial" w:cs="Arial"/>
                <w:sz w:val="18"/>
                <w:szCs w:val="18"/>
                <w:lang w:val="es-PA"/>
              </w:rPr>
              <w:t>Adicionalmente mediante la utilización del nuevo sistema se institucionaliza el concepto de “Libre Plática” automatizada lo que agilizará las operaciones de carga y descarga en los recintos portuarios.</w:t>
            </w:r>
          </w:p>
          <w:p w14:paraId="4B403948" w14:textId="732ED2B7" w:rsidR="00B50776" w:rsidRPr="007534CC" w:rsidRDefault="00B50776" w:rsidP="00B50776">
            <w:pPr>
              <w:pStyle w:val="NormalWeb"/>
              <w:spacing w:before="0" w:beforeAutospacing="0" w:after="150" w:afterAutospacing="0"/>
              <w:jc w:val="both"/>
              <w:rPr>
                <w:rFonts w:ascii="Arial" w:hAnsi="Arial" w:cs="Arial"/>
                <w:color w:val="333333"/>
                <w:sz w:val="18"/>
                <w:szCs w:val="18"/>
                <w:lang w:val="es-PA"/>
              </w:rPr>
            </w:pPr>
            <w:r w:rsidRPr="007534CC">
              <w:rPr>
                <w:rFonts w:ascii="Arial" w:hAnsi="Arial" w:cs="Arial"/>
                <w:sz w:val="18"/>
                <w:szCs w:val="18"/>
                <w:lang w:val="es-PA"/>
              </w:rPr>
              <w:t>6</w:t>
            </w:r>
            <w:ins w:id="317" w:author="Dianela Zachrisson" w:date="2018-01-19T09:59:00Z">
              <w:r w:rsidR="009F66E0">
                <w:rPr>
                  <w:rFonts w:ascii="Arial" w:hAnsi="Arial" w:cs="Arial"/>
                  <w:sz w:val="18"/>
                  <w:szCs w:val="18"/>
                  <w:lang w:val="es-PA"/>
                </w:rPr>
                <w:t>. E</w:t>
              </w:r>
            </w:ins>
            <w:del w:id="318" w:author="Dianela Zachrisson" w:date="2018-01-19T09:59:00Z">
              <w:r w:rsidRPr="007534CC" w:rsidDel="009F66E0">
                <w:rPr>
                  <w:rFonts w:ascii="Arial" w:hAnsi="Arial" w:cs="Arial"/>
                  <w:sz w:val="18"/>
                  <w:szCs w:val="18"/>
                  <w:lang w:val="es-PA"/>
                </w:rPr>
                <w:delText xml:space="preserve"> En</w:delText>
              </w:r>
            </w:del>
            <w:ins w:id="319" w:author="Dianela Zachrisson" w:date="2018-01-19T09:59:00Z">
              <w:r w:rsidR="009F66E0" w:rsidRPr="007534CC">
                <w:rPr>
                  <w:rFonts w:ascii="Arial" w:hAnsi="Arial" w:cs="Arial"/>
                  <w:sz w:val="18"/>
                  <w:szCs w:val="18"/>
                  <w:lang w:val="es-PA"/>
                </w:rPr>
                <w:t>n</w:t>
              </w:r>
            </w:ins>
            <w:r w:rsidRPr="007534CC">
              <w:rPr>
                <w:rFonts w:ascii="Arial" w:hAnsi="Arial" w:cs="Arial"/>
                <w:sz w:val="18"/>
                <w:szCs w:val="18"/>
                <w:lang w:val="es-PA"/>
              </w:rPr>
              <w:t xml:space="preserve"> </w:t>
            </w:r>
            <w:proofErr w:type="gramStart"/>
            <w:r w:rsidRPr="007534CC">
              <w:rPr>
                <w:rFonts w:ascii="Arial" w:hAnsi="Arial" w:cs="Arial"/>
                <w:sz w:val="18"/>
                <w:szCs w:val="18"/>
                <w:lang w:val="es-PA"/>
              </w:rPr>
              <w:t>Enero</w:t>
            </w:r>
            <w:proofErr w:type="gramEnd"/>
            <w:r w:rsidRPr="007534CC">
              <w:rPr>
                <w:rFonts w:ascii="Arial" w:hAnsi="Arial" w:cs="Arial"/>
                <w:sz w:val="18"/>
                <w:szCs w:val="18"/>
                <w:lang w:val="es-PA"/>
              </w:rPr>
              <w:t xml:space="preserve"> 2017 se inician las certificaciones de las empresas</w:t>
            </w:r>
            <w:r w:rsidRPr="007534CC">
              <w:rPr>
                <w:rFonts w:ascii="Arial" w:hAnsi="Arial" w:cs="Arial"/>
                <w:b/>
                <w:sz w:val="18"/>
                <w:szCs w:val="18"/>
                <w:lang w:val="es-PA"/>
              </w:rPr>
              <w:t xml:space="preserve"> </w:t>
            </w:r>
            <w:r w:rsidRPr="007534CC">
              <w:rPr>
                <w:rFonts w:ascii="Arial" w:hAnsi="Arial" w:cs="Arial"/>
                <w:color w:val="333333"/>
                <w:sz w:val="18"/>
                <w:szCs w:val="18"/>
                <w:lang w:val="es-PA"/>
              </w:rPr>
              <w:t>dentro del Programa del Operador Económico Autorizado (OEA</w:t>
            </w:r>
            <w:r w:rsidR="00F90A25" w:rsidRPr="007534CC">
              <w:rPr>
                <w:rFonts w:ascii="Arial" w:hAnsi="Arial" w:cs="Arial"/>
                <w:color w:val="333333"/>
                <w:sz w:val="18"/>
                <w:szCs w:val="18"/>
                <w:lang w:val="es-PA"/>
              </w:rPr>
              <w:t>)</w:t>
            </w:r>
            <w:r w:rsidRPr="007534CC">
              <w:rPr>
                <w:rFonts w:ascii="Arial" w:hAnsi="Arial" w:cs="Arial"/>
                <w:color w:val="333333"/>
                <w:sz w:val="18"/>
                <w:szCs w:val="18"/>
                <w:lang w:val="es-PA"/>
              </w:rPr>
              <w:t xml:space="preserve"> para garantizar la seguridad y confiabilidad de la cadena logística internacional a través de la participación de empresas exportadoras, importadoras, transportistas (aéreo, terrestre, marítimo), operadores de carga internacional (puertos, aeropuertos), agente corredor de Aduana, almacenistas o recintos aduaneros y operadores logísticos.</w:t>
            </w:r>
          </w:p>
          <w:p w14:paraId="3B203FEC" w14:textId="375A2261" w:rsidR="00F90A25" w:rsidRPr="007534CC" w:rsidRDefault="00F90A25" w:rsidP="00B50776">
            <w:pPr>
              <w:jc w:val="both"/>
              <w:rPr>
                <w:rFonts w:ascii="Arial" w:hAnsi="Arial" w:cs="Arial"/>
                <w:kern w:val="2"/>
                <w:sz w:val="18"/>
                <w:szCs w:val="18"/>
                <w:lang w:val="es-PA"/>
                <w14:ligatures w14:val="standard"/>
              </w:rPr>
            </w:pPr>
            <w:r w:rsidRPr="007534CC">
              <w:rPr>
                <w:rFonts w:ascii="Arial" w:hAnsi="Arial" w:cs="Arial"/>
                <w:sz w:val="18"/>
                <w:szCs w:val="18"/>
                <w:lang w:val="es-ES"/>
              </w:rPr>
              <w:t>En junio de 2017 se desarrolló consultoría para la m</w:t>
            </w:r>
            <w:r w:rsidR="000E716C" w:rsidRPr="007534CC">
              <w:rPr>
                <w:rFonts w:ascii="Arial" w:hAnsi="Arial" w:cs="Arial"/>
                <w:sz w:val="18"/>
                <w:szCs w:val="18"/>
                <w:lang w:val="es-ES"/>
              </w:rPr>
              <w:t>ejora de</w:t>
            </w:r>
            <w:r w:rsidRPr="007534CC">
              <w:rPr>
                <w:rFonts w:ascii="Arial" w:hAnsi="Arial" w:cs="Arial"/>
                <w:sz w:val="18"/>
                <w:szCs w:val="18"/>
                <w:lang w:val="es-ES"/>
              </w:rPr>
              <w:t xml:space="preserve"> los p</w:t>
            </w:r>
            <w:r w:rsidR="000E716C" w:rsidRPr="007534CC">
              <w:rPr>
                <w:rFonts w:ascii="Arial" w:hAnsi="Arial" w:cs="Arial"/>
                <w:sz w:val="18"/>
                <w:szCs w:val="18"/>
                <w:lang w:val="es-ES"/>
              </w:rPr>
              <w:t xml:space="preserve">rocesos </w:t>
            </w:r>
            <w:r w:rsidRPr="007534CC">
              <w:rPr>
                <w:rFonts w:ascii="Arial" w:hAnsi="Arial" w:cs="Arial"/>
                <w:kern w:val="2"/>
                <w:sz w:val="18"/>
                <w:szCs w:val="18"/>
                <w:lang w:val="es-PA"/>
                <w14:ligatures w14:val="standard"/>
              </w:rPr>
              <w:t>de obtención de permisos de importación y registros sanitarios de medicamentos de l</w:t>
            </w:r>
            <w:r w:rsidRPr="007534CC">
              <w:rPr>
                <w:rFonts w:ascii="Arial" w:hAnsi="Arial" w:cs="Arial"/>
                <w:sz w:val="18"/>
                <w:szCs w:val="18"/>
                <w:lang w:val="es-ES"/>
              </w:rPr>
              <w:t xml:space="preserve">a </w:t>
            </w:r>
            <w:r w:rsidR="000E716C" w:rsidRPr="007534CC">
              <w:rPr>
                <w:rFonts w:ascii="Arial" w:hAnsi="Arial" w:cs="Arial"/>
                <w:sz w:val="18"/>
                <w:szCs w:val="18"/>
                <w:lang w:val="es-ES"/>
              </w:rPr>
              <w:t>Dirección de Farmacias Y Drogas</w:t>
            </w:r>
            <w:r w:rsidRPr="007534CC">
              <w:rPr>
                <w:rFonts w:ascii="Arial" w:hAnsi="Arial" w:cs="Arial"/>
                <w:sz w:val="18"/>
                <w:szCs w:val="18"/>
                <w:lang w:val="es-ES"/>
              </w:rPr>
              <w:t xml:space="preserve"> </w:t>
            </w:r>
            <w:del w:id="320" w:author="Dianela Zachrisson" w:date="2018-01-19T09:13:00Z">
              <w:r w:rsidRPr="007534CC" w:rsidDel="00004902">
                <w:rPr>
                  <w:rFonts w:ascii="Arial" w:hAnsi="Arial" w:cs="Arial"/>
                  <w:sz w:val="18"/>
                  <w:szCs w:val="18"/>
                  <w:lang w:val="es-ES"/>
                </w:rPr>
                <w:delText xml:space="preserve">del </w:delText>
              </w:r>
              <w:r w:rsidR="000E716C" w:rsidRPr="007534CC" w:rsidDel="00004902">
                <w:rPr>
                  <w:rFonts w:ascii="Arial" w:hAnsi="Arial" w:cs="Arial"/>
                  <w:sz w:val="18"/>
                  <w:szCs w:val="18"/>
                  <w:lang w:val="es-ES"/>
                </w:rPr>
                <w:delText xml:space="preserve"> Ministerio</w:delText>
              </w:r>
            </w:del>
            <w:ins w:id="321" w:author="Dianela Zachrisson" w:date="2018-01-19T09:13:00Z">
              <w:r w:rsidR="00004902" w:rsidRPr="007534CC">
                <w:rPr>
                  <w:rFonts w:ascii="Arial" w:hAnsi="Arial" w:cs="Arial"/>
                  <w:sz w:val="18"/>
                  <w:szCs w:val="18"/>
                  <w:lang w:val="es-ES"/>
                </w:rPr>
                <w:t>del Ministerio</w:t>
              </w:r>
            </w:ins>
            <w:r w:rsidR="000E716C" w:rsidRPr="007534CC">
              <w:rPr>
                <w:rFonts w:ascii="Arial" w:hAnsi="Arial" w:cs="Arial"/>
                <w:sz w:val="18"/>
                <w:szCs w:val="18"/>
                <w:lang w:val="es-ES"/>
              </w:rPr>
              <w:t xml:space="preserve"> de Salud</w:t>
            </w:r>
            <w:r w:rsidR="000E716C" w:rsidRPr="007534CC">
              <w:rPr>
                <w:rFonts w:ascii="Arial" w:hAnsi="Arial" w:cs="Arial"/>
                <w:kern w:val="2"/>
                <w:sz w:val="18"/>
                <w:szCs w:val="18"/>
                <w:lang w:val="es-PA"/>
                <w14:ligatures w14:val="standard"/>
              </w:rPr>
              <w:t>.</w:t>
            </w:r>
          </w:p>
          <w:p w14:paraId="3FFE0B42" w14:textId="77777777" w:rsidR="00F90A25" w:rsidRPr="007534CC" w:rsidRDefault="00F90A25" w:rsidP="000E716C">
            <w:pPr>
              <w:widowControl w:val="0"/>
              <w:jc w:val="both"/>
              <w:rPr>
                <w:rFonts w:ascii="Arial" w:hAnsi="Arial" w:cs="Arial"/>
                <w:sz w:val="18"/>
                <w:szCs w:val="18"/>
                <w:lang w:val="es-PA"/>
              </w:rPr>
            </w:pPr>
          </w:p>
          <w:p w14:paraId="10A3D327" w14:textId="5B7C5376" w:rsidR="000E716C" w:rsidRPr="007534CC" w:rsidRDefault="00F90A25" w:rsidP="000E716C">
            <w:pPr>
              <w:widowControl w:val="0"/>
              <w:jc w:val="both"/>
              <w:rPr>
                <w:rFonts w:ascii="Arial" w:hAnsi="Arial" w:cs="Arial"/>
                <w:sz w:val="18"/>
                <w:szCs w:val="18"/>
                <w:lang w:val="es-ES"/>
              </w:rPr>
            </w:pPr>
            <w:r w:rsidRPr="007534CC">
              <w:rPr>
                <w:rFonts w:ascii="Arial" w:hAnsi="Arial" w:cs="Arial"/>
                <w:sz w:val="18"/>
                <w:szCs w:val="18"/>
                <w:lang w:val="es-ES"/>
              </w:rPr>
              <w:t>En abril de 2017 se inició el a</w:t>
            </w:r>
            <w:r w:rsidR="000E716C" w:rsidRPr="007534CC">
              <w:rPr>
                <w:rFonts w:ascii="Arial" w:hAnsi="Arial" w:cs="Arial"/>
                <w:sz w:val="18"/>
                <w:szCs w:val="18"/>
                <w:lang w:val="es-ES"/>
              </w:rPr>
              <w:t xml:space="preserve">nálisis y </w:t>
            </w:r>
            <w:r w:rsidRPr="007534CC">
              <w:rPr>
                <w:rFonts w:ascii="Arial" w:hAnsi="Arial" w:cs="Arial"/>
                <w:sz w:val="18"/>
                <w:szCs w:val="18"/>
                <w:lang w:val="es-ES"/>
              </w:rPr>
              <w:t>m</w:t>
            </w:r>
            <w:r w:rsidR="000E716C" w:rsidRPr="007534CC">
              <w:rPr>
                <w:rFonts w:ascii="Arial" w:hAnsi="Arial" w:cs="Arial"/>
                <w:sz w:val="18"/>
                <w:szCs w:val="18"/>
                <w:lang w:val="es-ES"/>
              </w:rPr>
              <w:t xml:space="preserve">ejora del </w:t>
            </w:r>
            <w:r w:rsidRPr="007534CC">
              <w:rPr>
                <w:rFonts w:ascii="Arial" w:hAnsi="Arial" w:cs="Arial"/>
                <w:sz w:val="18"/>
                <w:szCs w:val="18"/>
                <w:lang w:val="es-ES"/>
              </w:rPr>
              <w:t>p</w:t>
            </w:r>
            <w:r w:rsidR="000E716C" w:rsidRPr="007534CC">
              <w:rPr>
                <w:rFonts w:ascii="Arial" w:hAnsi="Arial" w:cs="Arial"/>
                <w:sz w:val="18"/>
                <w:szCs w:val="18"/>
                <w:lang w:val="es-ES"/>
              </w:rPr>
              <w:t xml:space="preserve">roceso de </w:t>
            </w:r>
            <w:r w:rsidRPr="007534CC">
              <w:rPr>
                <w:rFonts w:ascii="Arial" w:hAnsi="Arial" w:cs="Arial"/>
                <w:sz w:val="18"/>
                <w:szCs w:val="18"/>
                <w:lang w:val="es-ES"/>
              </w:rPr>
              <w:t>t</w:t>
            </w:r>
            <w:r w:rsidR="000E716C" w:rsidRPr="007534CC">
              <w:rPr>
                <w:rFonts w:ascii="Arial" w:hAnsi="Arial" w:cs="Arial"/>
                <w:sz w:val="18"/>
                <w:szCs w:val="18"/>
                <w:lang w:val="es-ES"/>
              </w:rPr>
              <w:t>ransbordo</w:t>
            </w:r>
            <w:r w:rsidRPr="007534CC">
              <w:rPr>
                <w:rFonts w:ascii="Arial" w:hAnsi="Arial" w:cs="Arial"/>
                <w:sz w:val="18"/>
                <w:szCs w:val="18"/>
                <w:lang w:val="es-ES"/>
              </w:rPr>
              <w:t>/transito internacional como</w:t>
            </w:r>
            <w:r w:rsidR="000E716C" w:rsidRPr="007534CC">
              <w:rPr>
                <w:rFonts w:ascii="Arial" w:hAnsi="Arial" w:cs="Arial"/>
                <w:sz w:val="18"/>
                <w:szCs w:val="18"/>
                <w:lang w:val="es-PA"/>
              </w:rPr>
              <w:t xml:space="preserve"> parte de la iniciativa para la promoción de “Panamá Hub: Una Terminal con dos océanos”</w:t>
            </w:r>
            <w:r w:rsidRPr="007534CC">
              <w:rPr>
                <w:rFonts w:ascii="Arial" w:hAnsi="Arial" w:cs="Arial"/>
                <w:sz w:val="18"/>
                <w:szCs w:val="18"/>
                <w:lang w:val="es-PA"/>
              </w:rPr>
              <w:t>.</w:t>
            </w:r>
            <w:r w:rsidR="000E716C" w:rsidRPr="007534CC">
              <w:rPr>
                <w:rFonts w:ascii="Arial" w:hAnsi="Arial" w:cs="Arial"/>
                <w:sz w:val="18"/>
                <w:szCs w:val="18"/>
                <w:lang w:val="es-PA"/>
              </w:rPr>
              <w:t xml:space="preserve"> Esta iniciativa cuenta con la participación de los grupos de interés de la Zona Interoceánica de alto nivel con el objetivo de potenciar el área estratégica y replantear el modelo de negocio de Panamá.  </w:t>
            </w:r>
          </w:p>
          <w:p w14:paraId="6196771C" w14:textId="77777777" w:rsidR="00AC5483" w:rsidRPr="007534CC" w:rsidRDefault="00AC5483" w:rsidP="00AC5483">
            <w:pPr>
              <w:keepNext/>
              <w:widowControl w:val="0"/>
              <w:suppressAutoHyphens/>
              <w:jc w:val="both"/>
              <w:rPr>
                <w:rFonts w:ascii="Arial" w:hAnsi="Arial" w:cs="Arial"/>
                <w:sz w:val="18"/>
                <w:szCs w:val="18"/>
                <w:lang w:val="es-ES_tradnl"/>
              </w:rPr>
            </w:pPr>
          </w:p>
          <w:p w14:paraId="4AC846BD" w14:textId="6AEBDE64" w:rsidR="00741DD7" w:rsidRPr="007534CC" w:rsidRDefault="00F90A25" w:rsidP="00741DD7">
            <w:pPr>
              <w:jc w:val="both"/>
              <w:rPr>
                <w:rFonts w:ascii="Arial" w:hAnsi="Arial" w:cs="Arial"/>
                <w:sz w:val="18"/>
                <w:szCs w:val="18"/>
                <w:lang w:val="es-PA"/>
              </w:rPr>
            </w:pPr>
            <w:r w:rsidRPr="007534CC">
              <w:rPr>
                <w:rFonts w:ascii="Arial" w:hAnsi="Arial" w:cs="Arial"/>
                <w:sz w:val="18"/>
                <w:szCs w:val="18"/>
                <w:lang w:val="es-PA"/>
              </w:rPr>
              <w:t>En enero 2017 se inicia el diseño y elaboración de un modelo lógico de base de datos</w:t>
            </w:r>
            <w:r w:rsidRPr="007534CC">
              <w:rPr>
                <w:rFonts w:ascii="Arial" w:hAnsi="Arial" w:cs="Arial"/>
                <w:i/>
                <w:sz w:val="18"/>
                <w:szCs w:val="18"/>
                <w:lang w:val="es-PA"/>
              </w:rPr>
              <w:t xml:space="preserve"> </w:t>
            </w:r>
            <w:r w:rsidRPr="007534CC">
              <w:rPr>
                <w:rFonts w:ascii="Arial" w:hAnsi="Arial" w:cs="Arial"/>
                <w:sz w:val="18"/>
                <w:szCs w:val="18"/>
                <w:lang w:val="es-PA"/>
              </w:rPr>
              <w:t xml:space="preserve">y de una solución informática para la captura/gestión de datos y aplicaciones asociadas para la recepción y análisis de los datos del manifiesto de </w:t>
            </w:r>
            <w:del w:id="322" w:author="Dianela Zachrisson" w:date="2018-01-19T10:00:00Z">
              <w:r w:rsidRPr="007534CC" w:rsidDel="009F66E0">
                <w:rPr>
                  <w:rFonts w:ascii="Arial" w:hAnsi="Arial" w:cs="Arial"/>
                  <w:sz w:val="18"/>
                  <w:szCs w:val="18"/>
                  <w:lang w:val="es-PA"/>
                </w:rPr>
                <w:delText>carga  para</w:delText>
              </w:r>
            </w:del>
            <w:ins w:id="323" w:author="Dianela Zachrisson" w:date="2018-01-19T10:00:00Z">
              <w:r w:rsidR="009F66E0" w:rsidRPr="007534CC">
                <w:rPr>
                  <w:rFonts w:ascii="Arial" w:hAnsi="Arial" w:cs="Arial"/>
                  <w:sz w:val="18"/>
                  <w:szCs w:val="18"/>
                  <w:lang w:val="es-PA"/>
                </w:rPr>
                <w:t>carga para</w:t>
              </w:r>
            </w:ins>
            <w:r w:rsidRPr="007534CC">
              <w:rPr>
                <w:rFonts w:ascii="Arial" w:hAnsi="Arial" w:cs="Arial"/>
                <w:sz w:val="18"/>
                <w:szCs w:val="18"/>
                <w:lang w:val="es-PA"/>
              </w:rPr>
              <w:t xml:space="preserve"> los procesos de comercio exterior del </w:t>
            </w:r>
            <w:r w:rsidR="00741DD7" w:rsidRPr="007534CC">
              <w:rPr>
                <w:rFonts w:ascii="Arial" w:hAnsi="Arial" w:cs="Arial"/>
                <w:sz w:val="18"/>
                <w:szCs w:val="18"/>
                <w:lang w:val="es-ES"/>
              </w:rPr>
              <w:t xml:space="preserve">Ministerio de Desarrollo Agropecuario </w:t>
            </w:r>
            <w:r w:rsidRPr="007534CC">
              <w:rPr>
                <w:rFonts w:ascii="Arial" w:hAnsi="Arial" w:cs="Arial"/>
                <w:sz w:val="18"/>
                <w:szCs w:val="18"/>
                <w:lang w:val="es-ES"/>
              </w:rPr>
              <w:t>y la Autoridad de Protección Seguridad de Alimentos (</w:t>
            </w:r>
            <w:r w:rsidR="00741DD7" w:rsidRPr="007534CC">
              <w:rPr>
                <w:rFonts w:ascii="Arial" w:hAnsi="Arial" w:cs="Arial"/>
                <w:sz w:val="18"/>
                <w:szCs w:val="18"/>
                <w:lang w:val="es-ES"/>
              </w:rPr>
              <w:t xml:space="preserve">MIDA/AUPSA). </w:t>
            </w:r>
            <w:r w:rsidRPr="007534CC">
              <w:rPr>
                <w:rFonts w:ascii="Arial" w:hAnsi="Arial" w:cs="Arial"/>
                <w:sz w:val="18"/>
                <w:szCs w:val="18"/>
                <w:lang w:val="es-ES"/>
              </w:rPr>
              <w:t>Este proyecto busca</w:t>
            </w:r>
            <w:r w:rsidR="00741DD7" w:rsidRPr="007534CC">
              <w:rPr>
                <w:rFonts w:ascii="Arial" w:hAnsi="Arial" w:cs="Arial"/>
                <w:sz w:val="18"/>
                <w:szCs w:val="18"/>
                <w:lang w:val="es-PA"/>
              </w:rPr>
              <w:t xml:space="preserve"> </w:t>
            </w:r>
            <w:r w:rsidRPr="007534CC">
              <w:rPr>
                <w:rFonts w:ascii="Arial" w:hAnsi="Arial" w:cs="Arial"/>
                <w:sz w:val="18"/>
                <w:szCs w:val="18"/>
                <w:lang w:val="es-PA"/>
              </w:rPr>
              <w:t>e</w:t>
            </w:r>
            <w:r w:rsidR="00741DD7" w:rsidRPr="007534CC">
              <w:rPr>
                <w:rFonts w:ascii="Arial" w:hAnsi="Arial" w:cs="Arial"/>
                <w:sz w:val="18"/>
                <w:szCs w:val="18"/>
                <w:lang w:val="es-PA"/>
              </w:rPr>
              <w:t xml:space="preserve">liminar la dependencia de los documentos físicos y </w:t>
            </w:r>
            <w:r w:rsidR="00741DD7" w:rsidRPr="007534CC">
              <w:rPr>
                <w:rFonts w:ascii="Arial" w:hAnsi="Arial" w:cs="Arial"/>
                <w:sz w:val="18"/>
                <w:szCs w:val="18"/>
                <w:lang w:val="es-PA"/>
              </w:rPr>
              <w:lastRenderedPageBreak/>
              <w:t>disminuir los costos administrativos para las instituciones y para los usuarios.</w:t>
            </w:r>
            <w:r w:rsidRPr="007534CC">
              <w:rPr>
                <w:rFonts w:ascii="Arial" w:hAnsi="Arial" w:cs="Arial"/>
                <w:sz w:val="18"/>
                <w:szCs w:val="18"/>
                <w:lang w:val="es-PA"/>
              </w:rPr>
              <w:t xml:space="preserve"> </w:t>
            </w:r>
            <w:r w:rsidR="00741DD7" w:rsidRPr="007534CC">
              <w:rPr>
                <w:rFonts w:ascii="Arial" w:hAnsi="Arial" w:cs="Arial"/>
                <w:sz w:val="18"/>
                <w:szCs w:val="18"/>
                <w:lang w:val="es-PA"/>
              </w:rPr>
              <w:t>Igualmente</w:t>
            </w:r>
            <w:r w:rsidRPr="007534CC">
              <w:rPr>
                <w:rFonts w:ascii="Arial" w:hAnsi="Arial" w:cs="Arial"/>
                <w:sz w:val="18"/>
                <w:szCs w:val="18"/>
                <w:lang w:val="es-PA"/>
              </w:rPr>
              <w:t xml:space="preserve">, </w:t>
            </w:r>
            <w:r w:rsidR="00741DD7" w:rsidRPr="007534CC">
              <w:rPr>
                <w:rFonts w:ascii="Arial" w:hAnsi="Arial" w:cs="Arial"/>
                <w:sz w:val="18"/>
                <w:szCs w:val="18"/>
                <w:lang w:val="es-PA"/>
              </w:rPr>
              <w:t xml:space="preserve">busca incrementar la capacidad de la </w:t>
            </w:r>
            <w:r w:rsidRPr="007534CC">
              <w:rPr>
                <w:rFonts w:ascii="Arial" w:hAnsi="Arial" w:cs="Arial"/>
                <w:sz w:val="18"/>
                <w:szCs w:val="18"/>
                <w:lang w:val="es-PA"/>
              </w:rPr>
              <w:t>ANA</w:t>
            </w:r>
            <w:r w:rsidR="00741DD7" w:rsidRPr="007534CC">
              <w:rPr>
                <w:rFonts w:ascii="Arial" w:hAnsi="Arial" w:cs="Arial"/>
                <w:sz w:val="18"/>
                <w:szCs w:val="18"/>
                <w:lang w:val="es-PA"/>
              </w:rPr>
              <w:t xml:space="preserve"> de garantizar la fiscalización, control y monitoreo de los flujos de carga que usan Panamá como punto de paso,</w:t>
            </w:r>
            <w:r w:rsidR="0000361E" w:rsidRPr="007534CC">
              <w:rPr>
                <w:rFonts w:ascii="Arial" w:hAnsi="Arial" w:cs="Arial"/>
                <w:sz w:val="18"/>
                <w:szCs w:val="18"/>
                <w:lang w:val="es-PA"/>
              </w:rPr>
              <w:t xml:space="preserve"> y</w:t>
            </w:r>
            <w:r w:rsidR="00741DD7" w:rsidRPr="007534CC">
              <w:rPr>
                <w:rFonts w:ascii="Arial" w:hAnsi="Arial" w:cs="Arial"/>
                <w:sz w:val="18"/>
                <w:szCs w:val="18"/>
                <w:lang w:val="es-PA"/>
              </w:rPr>
              <w:t xml:space="preserve"> mejorar el desempeño de las instituciones dentro del proceso, en términos de tiempo y de costos para actividades como el análisis de riesgos</w:t>
            </w:r>
            <w:r w:rsidR="0000361E" w:rsidRPr="007534CC">
              <w:rPr>
                <w:rFonts w:ascii="Arial" w:hAnsi="Arial" w:cs="Arial"/>
                <w:sz w:val="18"/>
                <w:szCs w:val="18"/>
                <w:lang w:val="es-PA"/>
              </w:rPr>
              <w:t>. A</w:t>
            </w:r>
            <w:r w:rsidR="00741DD7" w:rsidRPr="007534CC">
              <w:rPr>
                <w:rFonts w:ascii="Arial" w:hAnsi="Arial" w:cs="Arial"/>
                <w:sz w:val="18"/>
                <w:szCs w:val="18"/>
                <w:lang w:val="es-PA"/>
              </w:rPr>
              <w:t xml:space="preserve">dicionalmente se buscar elaborar una solución informática (web </w:t>
            </w:r>
            <w:proofErr w:type="spellStart"/>
            <w:r w:rsidR="00741DD7" w:rsidRPr="007534CC">
              <w:rPr>
                <w:rFonts w:ascii="Arial" w:hAnsi="Arial" w:cs="Arial"/>
                <w:sz w:val="18"/>
                <w:szCs w:val="18"/>
                <w:lang w:val="es-PA"/>
              </w:rPr>
              <w:t>service</w:t>
            </w:r>
            <w:proofErr w:type="spellEnd"/>
            <w:r w:rsidR="00741DD7" w:rsidRPr="007534CC">
              <w:rPr>
                <w:rFonts w:ascii="Arial" w:hAnsi="Arial" w:cs="Arial"/>
                <w:sz w:val="18"/>
                <w:szCs w:val="18"/>
                <w:lang w:val="es-PA"/>
              </w:rPr>
              <w:t>) para la captura de datos y conjunto de aplicaciones asociadas para la recepción, procesamiento, análisis y almacenamiento de los datos del manifiesto de carga.</w:t>
            </w:r>
          </w:p>
          <w:p w14:paraId="4494DA09" w14:textId="77777777" w:rsidR="0000361E" w:rsidRPr="007534CC" w:rsidRDefault="0000361E" w:rsidP="00741DD7">
            <w:pPr>
              <w:jc w:val="both"/>
              <w:rPr>
                <w:rFonts w:ascii="Arial" w:hAnsi="Arial" w:cs="Arial"/>
                <w:sz w:val="18"/>
                <w:szCs w:val="18"/>
                <w:lang w:val="es-PA"/>
              </w:rPr>
            </w:pPr>
          </w:p>
          <w:p w14:paraId="3747FAAB" w14:textId="77777777" w:rsidR="00AC5483" w:rsidRPr="007534CC" w:rsidRDefault="00AC5483" w:rsidP="00AC5483">
            <w:pPr>
              <w:keepNext/>
              <w:widowControl w:val="0"/>
              <w:suppressAutoHyphens/>
              <w:jc w:val="both"/>
              <w:rPr>
                <w:rFonts w:ascii="Arial" w:hAnsi="Arial" w:cs="Arial"/>
                <w:b/>
                <w:sz w:val="18"/>
                <w:szCs w:val="18"/>
                <w:lang w:val="es-PA"/>
              </w:rPr>
            </w:pPr>
            <w:r w:rsidRPr="007534CC">
              <w:rPr>
                <w:rFonts w:ascii="Arial" w:hAnsi="Arial" w:cs="Arial"/>
                <w:sz w:val="18"/>
                <w:szCs w:val="18"/>
                <w:lang w:val="es-ES_tradnl"/>
              </w:rPr>
              <w:t xml:space="preserve">Plataforma Tecnológica de Logística y Comercio Exterior con fondos del préstamo BID 3683/OC-PN, la AIG contrató </w:t>
            </w:r>
            <w:r w:rsidRPr="007534CC">
              <w:rPr>
                <w:rFonts w:ascii="Arial" w:hAnsi="Arial" w:cs="Arial"/>
                <w:sz w:val="18"/>
                <w:szCs w:val="18"/>
                <w:lang w:val="es-ES"/>
              </w:rPr>
              <w:t xml:space="preserve">la implementación, operación, mantenimiento y soporte de los servicios de la Plataforma Tecnológica para la Integración de los Sistemas de Logística y Comercio Exterior de Panamá. Se estima que para el 2018, estarán integradas todas las entidades del Gobierno Nacional que intervienen en los procesos de importación, exportación y tránsito de mercancías por el territorio nacional. Con la plataforma se busca la </w:t>
            </w:r>
            <w:r w:rsidRPr="007534CC">
              <w:rPr>
                <w:rFonts w:ascii="Arial" w:hAnsi="Arial" w:cs="Arial"/>
                <w:b/>
                <w:sz w:val="18"/>
                <w:szCs w:val="18"/>
                <w:lang w:val="es-ES"/>
              </w:rPr>
              <w:t>d</w:t>
            </w:r>
            <w:r w:rsidRPr="007534CC">
              <w:rPr>
                <w:rFonts w:ascii="Arial" w:hAnsi="Arial" w:cs="Arial"/>
                <w:sz w:val="18"/>
                <w:szCs w:val="18"/>
                <w:lang w:val="es-ES"/>
              </w:rPr>
              <w:t xml:space="preserve">igitalización al 100% de la tramitología, e implantación de la capacidad de rastrear y trazar físicamente las mercancías y vehículos de transporte; por medio de un Sistema de Comunidad Portuaria y Logística, que optimice las operaciones multimodales, marítimo-portuarias, de transporte terrestre (ferroviario y carretero), y aeroportuarias; en el territorio de la República de Panamá. Se está avanzando en la definición de la </w:t>
            </w:r>
            <w:r w:rsidRPr="007534CC">
              <w:rPr>
                <w:rFonts w:ascii="Arial" w:hAnsi="Arial" w:cs="Arial"/>
                <w:b/>
                <w:sz w:val="18"/>
                <w:szCs w:val="18"/>
                <w:lang w:val="es-PA"/>
              </w:rPr>
              <w:t xml:space="preserve">Gobernanza de la Plataforma Tecnológica de Comercio Exterior, con fondos de CT del BID. </w:t>
            </w:r>
          </w:p>
          <w:p w14:paraId="1C6ACC42" w14:textId="6E12FB8A" w:rsidR="00AC5483" w:rsidRPr="007534CC" w:rsidRDefault="00AC5483" w:rsidP="007534CC">
            <w:pPr>
              <w:keepNext/>
              <w:widowControl w:val="0"/>
              <w:suppressAutoHyphens/>
              <w:jc w:val="both"/>
              <w:rPr>
                <w:rFonts w:ascii="Arial" w:hAnsi="Arial" w:cs="Arial"/>
                <w:sz w:val="18"/>
                <w:szCs w:val="18"/>
                <w:lang w:val="es-ES_tradnl"/>
              </w:rPr>
            </w:pPr>
            <w:r w:rsidRPr="007534CC">
              <w:rPr>
                <w:rFonts w:ascii="Arial" w:hAnsi="Arial" w:cs="Arial"/>
                <w:sz w:val="18"/>
                <w:szCs w:val="18"/>
                <w:lang w:val="es-ES_tradnl"/>
              </w:rPr>
              <w:t xml:space="preserve"> </w:t>
            </w:r>
          </w:p>
          <w:p w14:paraId="479F7ED6" w14:textId="4693EC85" w:rsidR="00AC5483" w:rsidRPr="007534CC" w:rsidRDefault="00AC5483" w:rsidP="00AC5483">
            <w:pPr>
              <w:keepNext/>
              <w:widowControl w:val="0"/>
              <w:suppressAutoHyphens/>
              <w:jc w:val="both"/>
              <w:rPr>
                <w:rFonts w:ascii="Arial" w:hAnsi="Arial" w:cs="Arial"/>
                <w:sz w:val="18"/>
                <w:szCs w:val="18"/>
                <w:lang w:val="es-ES_tradnl"/>
              </w:rPr>
            </w:pPr>
            <w:r w:rsidRPr="007534CC">
              <w:rPr>
                <w:rFonts w:ascii="Arial" w:hAnsi="Arial" w:cs="Arial"/>
                <w:sz w:val="18"/>
                <w:szCs w:val="18"/>
                <w:lang w:val="es-ES_tradnl"/>
              </w:rPr>
              <w:t>En junio de 2017 Costa Rica y Panamá firmaron el Acuerdo Marco Nacional para establecer controles bajo un esquema de integración física en sus puestos fronterizos</w:t>
            </w:r>
          </w:p>
          <w:p w14:paraId="33E575B2" w14:textId="7C57C596" w:rsidR="00AC5483" w:rsidRPr="007534CC" w:rsidRDefault="00AC5483" w:rsidP="00AC5483">
            <w:pPr>
              <w:keepNext/>
              <w:widowControl w:val="0"/>
              <w:suppressAutoHyphens/>
              <w:jc w:val="both"/>
              <w:rPr>
                <w:rFonts w:ascii="Arial" w:hAnsi="Arial" w:cs="Arial"/>
                <w:sz w:val="18"/>
                <w:szCs w:val="18"/>
                <w:lang w:val="es-ES_tradnl"/>
              </w:rPr>
            </w:pPr>
          </w:p>
          <w:p w14:paraId="3B78733E" w14:textId="77777777" w:rsidR="00AC5483" w:rsidRPr="007534CC" w:rsidRDefault="00AC5483" w:rsidP="00AC5483">
            <w:pPr>
              <w:keepNext/>
              <w:widowControl w:val="0"/>
              <w:suppressAutoHyphens/>
              <w:jc w:val="both"/>
              <w:rPr>
                <w:rFonts w:ascii="Arial" w:hAnsi="Arial" w:cs="Arial"/>
                <w:sz w:val="18"/>
                <w:szCs w:val="18"/>
                <w:lang w:val="es-ES_tradnl"/>
              </w:rPr>
            </w:pPr>
            <w:r w:rsidRPr="007534CC">
              <w:rPr>
                <w:rFonts w:ascii="Arial" w:hAnsi="Arial" w:cs="Arial"/>
                <w:sz w:val="18"/>
                <w:szCs w:val="18"/>
                <w:lang w:val="es-ES_tradnl"/>
              </w:rPr>
              <w:t xml:space="preserve">Proyecto de Ley 569 de octubre de 2017 que crea la Dirección General para el suministro de medicamentos, insumos médicos quirúrgicos, tecnología sanitaria y otros productos para la salud humana </w:t>
            </w:r>
          </w:p>
          <w:p w14:paraId="4E4403FA" w14:textId="77777777" w:rsidR="00AC5483" w:rsidRPr="007534CC" w:rsidRDefault="00AC5483" w:rsidP="00AC5483">
            <w:pPr>
              <w:keepNext/>
              <w:widowControl w:val="0"/>
              <w:suppressAutoHyphens/>
              <w:jc w:val="both"/>
              <w:rPr>
                <w:rFonts w:ascii="Arial" w:hAnsi="Arial" w:cs="Arial"/>
                <w:sz w:val="18"/>
                <w:szCs w:val="18"/>
                <w:lang w:val="es-ES_tradnl"/>
              </w:rPr>
            </w:pPr>
          </w:p>
          <w:p w14:paraId="0D1F1366" w14:textId="3F993D34" w:rsidR="00AC5483" w:rsidRPr="007534CC" w:rsidRDefault="00AC5483" w:rsidP="007534CC">
            <w:pPr>
              <w:pStyle w:val="SubHeading1"/>
              <w:tabs>
                <w:tab w:val="clear" w:pos="1872"/>
              </w:tabs>
              <w:spacing w:before="60" w:after="60"/>
              <w:ind w:left="522" w:firstLine="0"/>
              <w:jc w:val="both"/>
              <w:rPr>
                <w:rFonts w:ascii="Arial" w:hAnsi="Arial" w:cs="Arial"/>
                <w:b w:val="0"/>
                <w:sz w:val="18"/>
                <w:szCs w:val="18"/>
              </w:rPr>
            </w:pPr>
          </w:p>
        </w:tc>
      </w:tr>
      <w:tr w:rsidR="00742D1F" w:rsidRPr="00656008" w14:paraId="73024E82" w14:textId="77777777" w:rsidTr="00742D1F">
        <w:tc>
          <w:tcPr>
            <w:tcW w:w="2703" w:type="dxa"/>
          </w:tcPr>
          <w:p w14:paraId="08F814DF" w14:textId="77777777" w:rsidR="00742D1F" w:rsidRPr="007534CC" w:rsidRDefault="00742D1F" w:rsidP="00D52F6A">
            <w:pPr>
              <w:pStyle w:val="Paragraph"/>
              <w:numPr>
                <w:ilvl w:val="0"/>
                <w:numId w:val="0"/>
              </w:numPr>
              <w:rPr>
                <w:rFonts w:ascii="Arial" w:hAnsi="Arial" w:cs="Arial"/>
                <w:b/>
                <w:sz w:val="18"/>
                <w:szCs w:val="18"/>
                <w:lang w:val="es-ES_tradnl"/>
              </w:rPr>
            </w:pPr>
            <w:r w:rsidRPr="007534CC">
              <w:rPr>
                <w:rFonts w:ascii="Arial" w:hAnsi="Arial" w:cs="Arial"/>
                <w:b/>
                <w:sz w:val="18"/>
                <w:szCs w:val="18"/>
              </w:rPr>
              <w:lastRenderedPageBreak/>
              <w:t>Insuficiente oferta de recursos humanos en el mercado laboral panameño para llevar a cabo funciones técnicas y gerenciales en el ámbito de logística</w:t>
            </w:r>
            <w:r w:rsidRPr="007534CC">
              <w:rPr>
                <w:rFonts w:ascii="Arial" w:hAnsi="Arial" w:cs="Arial"/>
                <w:sz w:val="18"/>
                <w:szCs w:val="18"/>
              </w:rPr>
              <w:t>. La principal causa es la ausencia de una estrategia de recursos humanos para el sector de logística que contemple un plan permanente de reciclaje y capacitación profesional.</w:t>
            </w:r>
          </w:p>
        </w:tc>
        <w:tc>
          <w:tcPr>
            <w:tcW w:w="4727" w:type="dxa"/>
          </w:tcPr>
          <w:p w14:paraId="0B0ADFB8" w14:textId="1EC84C2C" w:rsidR="00742D1F" w:rsidRPr="007534CC" w:rsidRDefault="00F346FD" w:rsidP="00D52F6A">
            <w:pPr>
              <w:suppressAutoHyphens/>
              <w:spacing w:before="60" w:after="60"/>
              <w:jc w:val="both"/>
              <w:rPr>
                <w:rFonts w:ascii="Arial" w:hAnsi="Arial" w:cs="Arial"/>
                <w:sz w:val="18"/>
                <w:szCs w:val="18"/>
                <w:lang w:val="es-ES"/>
              </w:rPr>
            </w:pPr>
            <w:r w:rsidRPr="007534CC">
              <w:rPr>
                <w:rFonts w:ascii="Arial" w:hAnsi="Arial" w:cs="Arial"/>
                <w:b/>
                <w:spacing w:val="-2"/>
                <w:sz w:val="18"/>
                <w:szCs w:val="18"/>
                <w:lang w:val="es-ES_tradnl"/>
              </w:rPr>
              <w:t>Remisión al GL del plan piloto de capacitación en Logística</w:t>
            </w:r>
            <w:r w:rsidRPr="007534CC">
              <w:rPr>
                <w:rFonts w:ascii="Arial" w:hAnsi="Arial" w:cs="Arial"/>
                <w:spacing w:val="-2"/>
                <w:sz w:val="18"/>
                <w:szCs w:val="18"/>
                <w:lang w:val="es-ES_tradnl"/>
              </w:rPr>
              <w:t>.</w:t>
            </w:r>
          </w:p>
        </w:tc>
        <w:tc>
          <w:tcPr>
            <w:tcW w:w="5008" w:type="dxa"/>
          </w:tcPr>
          <w:p w14:paraId="0C13C4A7" w14:textId="1D368307" w:rsidR="00742D1F" w:rsidRDefault="00742D1F" w:rsidP="00D52F6A">
            <w:pPr>
              <w:suppressAutoHyphens/>
              <w:spacing w:before="60" w:after="60"/>
              <w:jc w:val="both"/>
              <w:rPr>
                <w:ins w:id="324" w:author="Dianela Zachrisson" w:date="2018-01-19T09:51:00Z"/>
                <w:rFonts w:ascii="Arial" w:hAnsi="Arial" w:cs="Arial"/>
                <w:sz w:val="18"/>
                <w:szCs w:val="18"/>
                <w:lang w:val="es-ES"/>
              </w:rPr>
            </w:pPr>
            <w:r w:rsidRPr="007534CC">
              <w:rPr>
                <w:rFonts w:ascii="Arial" w:hAnsi="Arial" w:cs="Arial"/>
                <w:sz w:val="18"/>
                <w:szCs w:val="18"/>
                <w:lang w:val="es-ES"/>
              </w:rPr>
              <w:t>La Alta Comisión del Empleo emitió un informe en 2015 con recomendaciones del Estudio de Necesidades, Ofertas Académicas y Plan Piloto de Formación en Logística. El Plan Piloto de Formación Logística está en fase de elaboración.</w:t>
            </w:r>
          </w:p>
          <w:p w14:paraId="4F4D6661" w14:textId="67CB6CFE" w:rsidR="002407C0" w:rsidRDefault="002407C0" w:rsidP="00D52F6A">
            <w:pPr>
              <w:suppressAutoHyphens/>
              <w:spacing w:before="60" w:after="60"/>
              <w:jc w:val="both"/>
              <w:rPr>
                <w:ins w:id="325" w:author="Dianela Zachrisson" w:date="2018-01-19T09:40:00Z"/>
                <w:rFonts w:ascii="Arial" w:hAnsi="Arial" w:cs="Arial"/>
                <w:sz w:val="18"/>
                <w:szCs w:val="18"/>
                <w:lang w:val="es-ES"/>
              </w:rPr>
            </w:pPr>
            <w:ins w:id="326" w:author="Dianela Zachrisson" w:date="2018-01-19T09:51:00Z">
              <w:r w:rsidRPr="009F66E0">
                <w:rPr>
                  <w:rFonts w:ascii="Arial" w:hAnsi="Arial" w:cs="Arial"/>
                  <w:color w:val="FF0000"/>
                  <w:sz w:val="18"/>
                  <w:szCs w:val="18"/>
                  <w:lang w:val="es-ES"/>
                  <w:rPrChange w:id="327" w:author="Dianela Zachrisson" w:date="2018-01-19T09:55:00Z">
                    <w:rPr>
                      <w:rFonts w:ascii="Arial" w:hAnsi="Arial" w:cs="Arial"/>
                      <w:sz w:val="18"/>
                      <w:szCs w:val="18"/>
                      <w:lang w:val="es-ES"/>
                    </w:rPr>
                  </w:rPrChange>
                </w:rPr>
                <w:t xml:space="preserve">En 2015, mediante </w:t>
              </w:r>
              <w:r w:rsidRPr="009F66E0">
                <w:rPr>
                  <w:rFonts w:ascii="Arial" w:hAnsi="Arial" w:cs="Arial"/>
                  <w:b/>
                  <w:color w:val="FF0000"/>
                  <w:sz w:val="18"/>
                  <w:szCs w:val="18"/>
                  <w:lang w:val="es-ES"/>
                  <w:rPrChange w:id="328" w:author="Dianela Zachrisson" w:date="2018-01-19T09:55:00Z">
                    <w:rPr>
                      <w:rFonts w:ascii="Arial" w:hAnsi="Arial" w:cs="Arial"/>
                      <w:sz w:val="18"/>
                      <w:szCs w:val="18"/>
                      <w:lang w:val="es-ES"/>
                    </w:rPr>
                  </w:rPrChange>
                </w:rPr>
                <w:t xml:space="preserve">Decreto Ejecutivo no.782 del 23 de </w:t>
              </w:r>
            </w:ins>
            <w:ins w:id="329" w:author="Dianela Zachrisson" w:date="2018-01-19T09:52:00Z">
              <w:r w:rsidRPr="009F66E0">
                <w:rPr>
                  <w:rFonts w:ascii="Arial" w:hAnsi="Arial" w:cs="Arial"/>
                  <w:b/>
                  <w:color w:val="FF0000"/>
                  <w:sz w:val="18"/>
                  <w:szCs w:val="18"/>
                  <w:lang w:val="es-ES"/>
                  <w:rPrChange w:id="330" w:author="Dianela Zachrisson" w:date="2018-01-19T09:55:00Z">
                    <w:rPr>
                      <w:rFonts w:ascii="Arial" w:hAnsi="Arial" w:cs="Arial"/>
                      <w:sz w:val="18"/>
                      <w:szCs w:val="18"/>
                      <w:lang w:val="es-ES"/>
                    </w:rPr>
                  </w:rPrChange>
                </w:rPr>
                <w:t>noviembre de 2015</w:t>
              </w:r>
              <w:r w:rsidR="009F66E0" w:rsidRPr="009F66E0">
                <w:rPr>
                  <w:rFonts w:ascii="Arial" w:hAnsi="Arial" w:cs="Arial"/>
                  <w:b/>
                  <w:color w:val="FF0000"/>
                  <w:sz w:val="18"/>
                  <w:szCs w:val="18"/>
                  <w:lang w:val="es-ES"/>
                  <w:rPrChange w:id="331" w:author="Dianela Zachrisson" w:date="2018-01-19T09:55:00Z">
                    <w:rPr>
                      <w:rFonts w:ascii="Arial" w:hAnsi="Arial" w:cs="Arial"/>
                      <w:sz w:val="18"/>
                      <w:szCs w:val="18"/>
                      <w:lang w:val="es-ES"/>
                    </w:rPr>
                  </w:rPrChange>
                </w:rPr>
                <w:t>,</w:t>
              </w:r>
              <w:r w:rsidR="009F66E0" w:rsidRPr="009F66E0">
                <w:rPr>
                  <w:rFonts w:ascii="Arial" w:hAnsi="Arial" w:cs="Arial"/>
                  <w:color w:val="FF0000"/>
                  <w:sz w:val="18"/>
                  <w:szCs w:val="18"/>
                  <w:lang w:val="es-ES"/>
                  <w:rPrChange w:id="332" w:author="Dianela Zachrisson" w:date="2018-01-19T09:55:00Z">
                    <w:rPr>
                      <w:rFonts w:ascii="Arial" w:hAnsi="Arial" w:cs="Arial"/>
                      <w:sz w:val="18"/>
                      <w:szCs w:val="18"/>
                      <w:lang w:val="es-ES"/>
                    </w:rPr>
                  </w:rPrChange>
                </w:rPr>
                <w:t xml:space="preserve"> el Ministerio de la Presidencia crea la estructura de proyecto para el desarrollo del Instituto </w:t>
              </w:r>
            </w:ins>
            <w:ins w:id="333" w:author="Dianela Zachrisson" w:date="2018-01-19T09:55:00Z">
              <w:r w:rsidR="009F66E0" w:rsidRPr="009F66E0">
                <w:rPr>
                  <w:rFonts w:ascii="Arial" w:hAnsi="Arial" w:cs="Arial"/>
                  <w:color w:val="FF0000"/>
                  <w:sz w:val="18"/>
                  <w:szCs w:val="18"/>
                  <w:lang w:val="es-ES"/>
                  <w:rPrChange w:id="334" w:author="Dianela Zachrisson" w:date="2018-01-19T09:55:00Z">
                    <w:rPr>
                      <w:rFonts w:ascii="Arial" w:hAnsi="Arial" w:cs="Arial"/>
                      <w:sz w:val="18"/>
                      <w:szCs w:val="18"/>
                      <w:lang w:val="es-ES"/>
                    </w:rPr>
                  </w:rPrChange>
                </w:rPr>
                <w:t>Técnico</w:t>
              </w:r>
            </w:ins>
            <w:ins w:id="335" w:author="Dianela Zachrisson" w:date="2018-01-19T09:52:00Z">
              <w:r w:rsidR="009F66E0" w:rsidRPr="009F66E0">
                <w:rPr>
                  <w:rFonts w:ascii="Arial" w:hAnsi="Arial" w:cs="Arial"/>
                  <w:color w:val="FF0000"/>
                  <w:sz w:val="18"/>
                  <w:szCs w:val="18"/>
                  <w:lang w:val="es-ES"/>
                  <w:rPrChange w:id="336" w:author="Dianela Zachrisson" w:date="2018-01-19T09:55:00Z">
                    <w:rPr>
                      <w:rFonts w:ascii="Arial" w:hAnsi="Arial" w:cs="Arial"/>
                      <w:sz w:val="18"/>
                      <w:szCs w:val="18"/>
                      <w:lang w:val="es-ES"/>
                    </w:rPr>
                  </w:rPrChange>
                </w:rPr>
                <w:t xml:space="preserve"> Superior del Ester ITSE </w:t>
              </w:r>
            </w:ins>
            <w:ins w:id="337" w:author="Dianela Zachrisson" w:date="2018-01-19T09:54:00Z">
              <w:r w:rsidR="009F66E0" w:rsidRPr="009F66E0">
                <w:rPr>
                  <w:rFonts w:ascii="Arial" w:hAnsi="Arial" w:cs="Arial"/>
                  <w:color w:val="FF0000"/>
                  <w:sz w:val="18"/>
                  <w:szCs w:val="18"/>
                  <w:lang w:val="es-ES"/>
                  <w:rPrChange w:id="338" w:author="Dianela Zachrisson" w:date="2018-01-19T09:55:00Z">
                    <w:rPr>
                      <w:rFonts w:ascii="Arial" w:hAnsi="Arial" w:cs="Arial"/>
                      <w:sz w:val="18"/>
                      <w:szCs w:val="18"/>
                      <w:lang w:val="es-ES"/>
                    </w:rPr>
                  </w:rPrChange>
                </w:rPr>
                <w:t xml:space="preserve">con el objeto de mejorar la calidad de formación técnica profesional para reducir la brecha existente entre la demanda y oferta formativa de técnicos profesionales incluyendo los que compete al sector </w:t>
              </w:r>
            </w:ins>
            <w:ins w:id="339" w:author="Dianela Zachrisson" w:date="2018-01-19T09:55:00Z">
              <w:r w:rsidR="009F66E0" w:rsidRPr="009F66E0">
                <w:rPr>
                  <w:rFonts w:ascii="Arial" w:hAnsi="Arial" w:cs="Arial"/>
                  <w:color w:val="FF0000"/>
                  <w:sz w:val="18"/>
                  <w:szCs w:val="18"/>
                  <w:lang w:val="es-ES"/>
                  <w:rPrChange w:id="340" w:author="Dianela Zachrisson" w:date="2018-01-19T09:55:00Z">
                    <w:rPr>
                      <w:rFonts w:ascii="Arial" w:hAnsi="Arial" w:cs="Arial"/>
                      <w:sz w:val="18"/>
                      <w:szCs w:val="18"/>
                      <w:lang w:val="es-ES"/>
                    </w:rPr>
                  </w:rPrChange>
                </w:rPr>
                <w:t>logístico</w:t>
              </w:r>
              <w:r w:rsidR="009F66E0">
                <w:rPr>
                  <w:rFonts w:ascii="Arial" w:hAnsi="Arial" w:cs="Arial"/>
                  <w:sz w:val="18"/>
                  <w:szCs w:val="18"/>
                  <w:lang w:val="es-ES"/>
                </w:rPr>
                <w:t>.</w:t>
              </w:r>
            </w:ins>
          </w:p>
          <w:p w14:paraId="3AADE173" w14:textId="77777777" w:rsidR="002407C0" w:rsidRDefault="002407C0" w:rsidP="00D52F6A">
            <w:pPr>
              <w:suppressAutoHyphens/>
              <w:spacing w:before="60" w:after="60"/>
              <w:jc w:val="both"/>
              <w:rPr>
                <w:ins w:id="341" w:author="Dianela Zachrisson" w:date="2018-01-19T09:55:00Z"/>
                <w:rFonts w:ascii="Arial" w:hAnsi="Arial" w:cs="Arial"/>
                <w:color w:val="FF0000"/>
                <w:sz w:val="18"/>
                <w:szCs w:val="18"/>
                <w:lang w:val="es-ES"/>
              </w:rPr>
            </w:pPr>
            <w:ins w:id="342" w:author="Dianela Zachrisson" w:date="2018-01-19T09:40:00Z">
              <w:r w:rsidRPr="002407C0">
                <w:rPr>
                  <w:rFonts w:ascii="Arial" w:hAnsi="Arial" w:cs="Arial"/>
                  <w:color w:val="FF0000"/>
                  <w:sz w:val="18"/>
                  <w:szCs w:val="18"/>
                  <w:lang w:val="es-ES"/>
                  <w:rPrChange w:id="343" w:author="Dianela Zachrisson" w:date="2018-01-19T09:49:00Z">
                    <w:rPr>
                      <w:rFonts w:ascii="Arial" w:hAnsi="Arial" w:cs="Arial"/>
                      <w:sz w:val="18"/>
                      <w:szCs w:val="18"/>
                      <w:lang w:val="es-ES"/>
                    </w:rPr>
                  </w:rPrChange>
                </w:rPr>
                <w:t xml:space="preserve">En 2016, </w:t>
              </w:r>
            </w:ins>
            <w:ins w:id="344" w:author="Dianela Zachrisson" w:date="2018-01-19T09:42:00Z">
              <w:r w:rsidRPr="002407C0">
                <w:rPr>
                  <w:rFonts w:ascii="Arial" w:hAnsi="Arial" w:cs="Arial"/>
                  <w:color w:val="FF0000"/>
                  <w:sz w:val="18"/>
                  <w:szCs w:val="18"/>
                  <w:lang w:val="es-ES"/>
                  <w:rPrChange w:id="345" w:author="Dianela Zachrisson" w:date="2018-01-19T09:49:00Z">
                    <w:rPr>
                      <w:rFonts w:ascii="Arial" w:hAnsi="Arial" w:cs="Arial"/>
                      <w:sz w:val="18"/>
                      <w:szCs w:val="18"/>
                      <w:lang w:val="es-ES"/>
                    </w:rPr>
                  </w:rPrChange>
                </w:rPr>
                <w:t xml:space="preserve">la </w:t>
              </w:r>
            </w:ins>
            <w:ins w:id="346" w:author="Dianela Zachrisson" w:date="2018-01-19T09:49:00Z">
              <w:r w:rsidRPr="002407C0">
                <w:rPr>
                  <w:rFonts w:ascii="Arial" w:hAnsi="Arial" w:cs="Arial"/>
                  <w:color w:val="FF0000"/>
                  <w:sz w:val="18"/>
                  <w:szCs w:val="18"/>
                  <w:lang w:val="es-ES"/>
                  <w:rPrChange w:id="347" w:author="Dianela Zachrisson" w:date="2018-01-19T09:49:00Z">
                    <w:rPr>
                      <w:rFonts w:ascii="Arial" w:hAnsi="Arial" w:cs="Arial"/>
                      <w:sz w:val="18"/>
                      <w:szCs w:val="18"/>
                      <w:lang w:val="es-ES"/>
                    </w:rPr>
                  </w:rPrChange>
                </w:rPr>
                <w:t>Coordinación</w:t>
              </w:r>
            </w:ins>
            <w:ins w:id="348" w:author="Dianela Zachrisson" w:date="2018-01-19T09:44:00Z">
              <w:r w:rsidRPr="002407C0">
                <w:rPr>
                  <w:rFonts w:ascii="Arial" w:hAnsi="Arial" w:cs="Arial"/>
                  <w:color w:val="FF0000"/>
                  <w:sz w:val="18"/>
                  <w:szCs w:val="18"/>
                  <w:lang w:val="es-ES"/>
                  <w:rPrChange w:id="349" w:author="Dianela Zachrisson" w:date="2018-01-19T09:49:00Z">
                    <w:rPr>
                      <w:rFonts w:ascii="Arial" w:hAnsi="Arial" w:cs="Arial"/>
                      <w:sz w:val="18"/>
                      <w:szCs w:val="18"/>
                      <w:lang w:val="es-ES"/>
                    </w:rPr>
                  </w:rPrChange>
                </w:rPr>
                <w:t xml:space="preserve"> del Gabinete </w:t>
              </w:r>
            </w:ins>
            <w:ins w:id="350" w:author="Dianela Zachrisson" w:date="2018-01-19T09:49:00Z">
              <w:r w:rsidRPr="002407C0">
                <w:rPr>
                  <w:rFonts w:ascii="Arial" w:hAnsi="Arial" w:cs="Arial"/>
                  <w:color w:val="FF0000"/>
                  <w:sz w:val="18"/>
                  <w:szCs w:val="18"/>
                  <w:lang w:val="es-ES"/>
                </w:rPr>
                <w:t>Logístico</w:t>
              </w:r>
            </w:ins>
            <w:ins w:id="351" w:author="Dianela Zachrisson" w:date="2018-01-19T09:44:00Z">
              <w:r w:rsidRPr="002407C0">
                <w:rPr>
                  <w:rFonts w:ascii="Arial" w:hAnsi="Arial" w:cs="Arial"/>
                  <w:color w:val="FF0000"/>
                  <w:sz w:val="18"/>
                  <w:szCs w:val="18"/>
                  <w:lang w:val="es-ES"/>
                  <w:rPrChange w:id="352" w:author="Dianela Zachrisson" w:date="2018-01-19T09:49:00Z">
                    <w:rPr>
                      <w:rFonts w:ascii="Arial" w:hAnsi="Arial" w:cs="Arial"/>
                      <w:sz w:val="18"/>
                      <w:szCs w:val="18"/>
                      <w:lang w:val="es-ES"/>
                    </w:rPr>
                  </w:rPrChange>
                </w:rPr>
                <w:t xml:space="preserve"> del Ministerio de l</w:t>
              </w:r>
            </w:ins>
            <w:ins w:id="353" w:author="Dianela Zachrisson" w:date="2018-01-19T09:45:00Z">
              <w:r w:rsidRPr="002407C0">
                <w:rPr>
                  <w:rFonts w:ascii="Arial" w:hAnsi="Arial" w:cs="Arial"/>
                  <w:color w:val="FF0000"/>
                  <w:sz w:val="18"/>
                  <w:szCs w:val="18"/>
                  <w:lang w:val="es-ES"/>
                  <w:rPrChange w:id="354" w:author="Dianela Zachrisson" w:date="2018-01-19T09:49:00Z">
                    <w:rPr>
                      <w:rFonts w:ascii="Arial" w:hAnsi="Arial" w:cs="Arial"/>
                      <w:sz w:val="18"/>
                      <w:szCs w:val="18"/>
                      <w:lang w:val="es-ES"/>
                    </w:rPr>
                  </w:rPrChange>
                </w:rPr>
                <w:t xml:space="preserve">a Presidencia aprueba los lineamientos </w:t>
              </w:r>
            </w:ins>
            <w:ins w:id="355" w:author="Dianela Zachrisson" w:date="2018-01-19T09:48:00Z">
              <w:r w:rsidRPr="002407C0">
                <w:rPr>
                  <w:rFonts w:ascii="Arial" w:hAnsi="Arial" w:cs="Arial"/>
                  <w:color w:val="FF0000"/>
                  <w:sz w:val="18"/>
                  <w:szCs w:val="18"/>
                  <w:lang w:val="es-ES"/>
                  <w:rPrChange w:id="356" w:author="Dianela Zachrisson" w:date="2018-01-19T09:49:00Z">
                    <w:rPr>
                      <w:rFonts w:ascii="Arial" w:hAnsi="Arial" w:cs="Arial"/>
                      <w:sz w:val="18"/>
                      <w:szCs w:val="18"/>
                      <w:lang w:val="es-ES"/>
                    </w:rPr>
                  </w:rPrChange>
                </w:rPr>
                <w:t>destacados</w:t>
              </w:r>
            </w:ins>
            <w:ins w:id="357" w:author="Dianela Zachrisson" w:date="2018-01-19T09:45:00Z">
              <w:r w:rsidRPr="002407C0">
                <w:rPr>
                  <w:rFonts w:ascii="Arial" w:hAnsi="Arial" w:cs="Arial"/>
                  <w:color w:val="FF0000"/>
                  <w:sz w:val="18"/>
                  <w:szCs w:val="18"/>
                  <w:lang w:val="es-ES"/>
                  <w:rPrChange w:id="358" w:author="Dianela Zachrisson" w:date="2018-01-19T09:49:00Z">
                    <w:rPr>
                      <w:rFonts w:ascii="Arial" w:hAnsi="Arial" w:cs="Arial"/>
                      <w:sz w:val="18"/>
                      <w:szCs w:val="18"/>
                      <w:lang w:val="es-ES"/>
                    </w:rPr>
                  </w:rPrChange>
                </w:rPr>
                <w:t xml:space="preserve"> para consolidar las acciones tendientes a fortalecer e incentivar la formación y capacitación en el </w:t>
              </w:r>
            </w:ins>
            <w:ins w:id="359" w:author="Dianela Zachrisson" w:date="2018-01-19T09:46:00Z">
              <w:r w:rsidRPr="002407C0">
                <w:rPr>
                  <w:rFonts w:ascii="Arial" w:hAnsi="Arial" w:cs="Arial"/>
                  <w:color w:val="FF0000"/>
                  <w:sz w:val="18"/>
                  <w:szCs w:val="18"/>
                  <w:lang w:val="es-ES"/>
                  <w:rPrChange w:id="360" w:author="Dianela Zachrisson" w:date="2018-01-19T09:49:00Z">
                    <w:rPr>
                      <w:rFonts w:ascii="Arial" w:hAnsi="Arial" w:cs="Arial"/>
                      <w:sz w:val="18"/>
                      <w:szCs w:val="18"/>
                      <w:lang w:val="es-ES"/>
                    </w:rPr>
                  </w:rPrChange>
                </w:rPr>
                <w:t xml:space="preserve">sector de logística, a partir de las iniciativas y competencias desarrolladas en </w:t>
              </w:r>
            </w:ins>
            <w:ins w:id="361" w:author="Dianela Zachrisson" w:date="2018-01-19T09:49:00Z">
              <w:r w:rsidRPr="002407C0">
                <w:rPr>
                  <w:rFonts w:ascii="Arial" w:hAnsi="Arial" w:cs="Arial"/>
                  <w:color w:val="FF0000"/>
                  <w:sz w:val="18"/>
                  <w:szCs w:val="18"/>
                  <w:lang w:val="es-ES"/>
                </w:rPr>
                <w:t>Panamá</w:t>
              </w:r>
            </w:ins>
            <w:ins w:id="362" w:author="Dianela Zachrisson" w:date="2018-01-19T09:46:00Z">
              <w:r w:rsidRPr="002407C0">
                <w:rPr>
                  <w:rFonts w:ascii="Arial" w:hAnsi="Arial" w:cs="Arial"/>
                  <w:color w:val="FF0000"/>
                  <w:sz w:val="18"/>
                  <w:szCs w:val="18"/>
                  <w:lang w:val="es-ES"/>
                  <w:rPrChange w:id="363" w:author="Dianela Zachrisson" w:date="2018-01-19T09:49:00Z">
                    <w:rPr>
                      <w:rFonts w:ascii="Arial" w:hAnsi="Arial" w:cs="Arial"/>
                      <w:sz w:val="18"/>
                      <w:szCs w:val="18"/>
                      <w:lang w:val="es-ES"/>
                    </w:rPr>
                  </w:rPrChange>
                </w:rPr>
                <w:t xml:space="preserve"> en la mate</w:t>
              </w:r>
            </w:ins>
            <w:ins w:id="364" w:author="Dianela Zachrisson" w:date="2018-01-19T09:47:00Z">
              <w:r w:rsidRPr="002407C0">
                <w:rPr>
                  <w:rFonts w:ascii="Arial" w:hAnsi="Arial" w:cs="Arial"/>
                  <w:color w:val="FF0000"/>
                  <w:sz w:val="18"/>
                  <w:szCs w:val="18"/>
                  <w:lang w:val="es-ES"/>
                  <w:rPrChange w:id="365" w:author="Dianela Zachrisson" w:date="2018-01-19T09:49:00Z">
                    <w:rPr>
                      <w:rFonts w:ascii="Arial" w:hAnsi="Arial" w:cs="Arial"/>
                      <w:sz w:val="18"/>
                      <w:szCs w:val="18"/>
                      <w:lang w:val="es-ES"/>
                    </w:rPr>
                  </w:rPrChange>
                </w:rPr>
                <w:t xml:space="preserve">ria y la elaboración de un plan </w:t>
              </w:r>
              <w:proofErr w:type="spellStart"/>
              <w:r w:rsidRPr="002407C0">
                <w:rPr>
                  <w:rFonts w:ascii="Arial" w:hAnsi="Arial" w:cs="Arial"/>
                  <w:color w:val="FF0000"/>
                  <w:sz w:val="18"/>
                  <w:szCs w:val="18"/>
                  <w:lang w:val="es-ES"/>
                  <w:rPrChange w:id="366" w:author="Dianela Zachrisson" w:date="2018-01-19T09:49:00Z">
                    <w:rPr>
                      <w:rFonts w:ascii="Arial" w:hAnsi="Arial" w:cs="Arial"/>
                      <w:sz w:val="18"/>
                      <w:szCs w:val="18"/>
                      <w:lang w:val="es-ES"/>
                    </w:rPr>
                  </w:rPrChange>
                </w:rPr>
                <w:t>pilotor</w:t>
              </w:r>
              <w:proofErr w:type="spellEnd"/>
              <w:r w:rsidRPr="002407C0">
                <w:rPr>
                  <w:rFonts w:ascii="Arial" w:hAnsi="Arial" w:cs="Arial"/>
                  <w:color w:val="FF0000"/>
                  <w:sz w:val="18"/>
                  <w:szCs w:val="18"/>
                  <w:lang w:val="es-ES"/>
                  <w:rPrChange w:id="367" w:author="Dianela Zachrisson" w:date="2018-01-19T09:49:00Z">
                    <w:rPr>
                      <w:rFonts w:ascii="Arial" w:hAnsi="Arial" w:cs="Arial"/>
                      <w:sz w:val="18"/>
                      <w:szCs w:val="18"/>
                      <w:lang w:val="es-ES"/>
                    </w:rPr>
                  </w:rPrChange>
                </w:rPr>
                <w:t xml:space="preserve"> de formación y capacitación a ser ejecutado por las instituciones pertinentes en el sector. Prepara un plan de acción de </w:t>
              </w:r>
            </w:ins>
            <w:ins w:id="368" w:author="Dianela Zachrisson" w:date="2018-01-19T09:49:00Z">
              <w:r w:rsidRPr="002407C0">
                <w:rPr>
                  <w:rFonts w:ascii="Arial" w:hAnsi="Arial" w:cs="Arial"/>
                  <w:color w:val="FF0000"/>
                  <w:sz w:val="18"/>
                  <w:szCs w:val="18"/>
                  <w:lang w:val="es-ES"/>
                </w:rPr>
                <w:t>Capacitación</w:t>
              </w:r>
            </w:ins>
            <w:ins w:id="369" w:author="Dianela Zachrisson" w:date="2018-01-19T09:47:00Z">
              <w:r w:rsidRPr="002407C0">
                <w:rPr>
                  <w:rFonts w:ascii="Arial" w:hAnsi="Arial" w:cs="Arial"/>
                  <w:color w:val="FF0000"/>
                  <w:sz w:val="18"/>
                  <w:szCs w:val="18"/>
                  <w:lang w:val="es-ES"/>
                  <w:rPrChange w:id="370" w:author="Dianela Zachrisson" w:date="2018-01-19T09:49:00Z">
                    <w:rPr>
                      <w:rFonts w:ascii="Arial" w:hAnsi="Arial" w:cs="Arial"/>
                      <w:sz w:val="18"/>
                      <w:szCs w:val="18"/>
                      <w:lang w:val="es-ES"/>
                    </w:rPr>
                  </w:rPrChange>
                </w:rPr>
                <w:t xml:space="preserve"> y formación e</w:t>
              </w:r>
            </w:ins>
            <w:ins w:id="371" w:author="Dianela Zachrisson" w:date="2018-01-19T09:48:00Z">
              <w:r w:rsidRPr="002407C0">
                <w:rPr>
                  <w:rFonts w:ascii="Arial" w:hAnsi="Arial" w:cs="Arial"/>
                  <w:color w:val="FF0000"/>
                  <w:sz w:val="18"/>
                  <w:szCs w:val="18"/>
                  <w:lang w:val="es-ES"/>
                  <w:rPrChange w:id="372" w:author="Dianela Zachrisson" w:date="2018-01-19T09:49:00Z">
                    <w:rPr>
                      <w:rFonts w:ascii="Arial" w:hAnsi="Arial" w:cs="Arial"/>
                      <w:sz w:val="18"/>
                      <w:szCs w:val="18"/>
                      <w:lang w:val="es-ES"/>
                    </w:rPr>
                  </w:rPrChange>
                </w:rPr>
                <w:t xml:space="preserve">n </w:t>
              </w:r>
            </w:ins>
            <w:ins w:id="373" w:author="Dianela Zachrisson" w:date="2018-01-19T09:50:00Z">
              <w:r w:rsidRPr="002407C0">
                <w:rPr>
                  <w:rFonts w:ascii="Arial" w:hAnsi="Arial" w:cs="Arial"/>
                  <w:color w:val="FF0000"/>
                  <w:sz w:val="18"/>
                  <w:szCs w:val="18"/>
                  <w:lang w:val="es-ES"/>
                </w:rPr>
                <w:t>Logística</w:t>
              </w:r>
            </w:ins>
            <w:ins w:id="374" w:author="Dianela Zachrisson" w:date="2018-01-19T09:48:00Z">
              <w:r w:rsidRPr="002407C0">
                <w:rPr>
                  <w:rFonts w:ascii="Arial" w:hAnsi="Arial" w:cs="Arial"/>
                  <w:color w:val="FF0000"/>
                  <w:sz w:val="18"/>
                  <w:szCs w:val="18"/>
                  <w:lang w:val="es-ES"/>
                  <w:rPrChange w:id="375" w:author="Dianela Zachrisson" w:date="2018-01-19T09:49:00Z">
                    <w:rPr>
                      <w:rFonts w:ascii="Arial" w:hAnsi="Arial" w:cs="Arial"/>
                      <w:sz w:val="18"/>
                      <w:szCs w:val="18"/>
                      <w:lang w:val="es-ES"/>
                    </w:rPr>
                  </w:rPrChange>
                </w:rPr>
                <w:t xml:space="preserve"> 2016-2017 y términos de referencia para el </w:t>
              </w:r>
            </w:ins>
            <w:ins w:id="376" w:author="Dianela Zachrisson" w:date="2018-01-19T09:49:00Z">
              <w:r w:rsidRPr="002407C0">
                <w:rPr>
                  <w:rFonts w:ascii="Arial" w:hAnsi="Arial" w:cs="Arial"/>
                  <w:color w:val="FF0000"/>
                  <w:sz w:val="18"/>
                  <w:szCs w:val="18"/>
                  <w:lang w:val="es-ES"/>
                </w:rPr>
                <w:t>diagnóstico</w:t>
              </w:r>
            </w:ins>
            <w:ins w:id="377" w:author="Dianela Zachrisson" w:date="2018-01-19T09:48:00Z">
              <w:r w:rsidRPr="002407C0">
                <w:rPr>
                  <w:rFonts w:ascii="Arial" w:hAnsi="Arial" w:cs="Arial"/>
                  <w:color w:val="FF0000"/>
                  <w:sz w:val="18"/>
                  <w:szCs w:val="18"/>
                  <w:lang w:val="es-ES"/>
                  <w:rPrChange w:id="378" w:author="Dianela Zachrisson" w:date="2018-01-19T09:49:00Z">
                    <w:rPr>
                      <w:rFonts w:ascii="Arial" w:hAnsi="Arial" w:cs="Arial"/>
                      <w:sz w:val="18"/>
                      <w:szCs w:val="18"/>
                      <w:lang w:val="es-ES"/>
                    </w:rPr>
                  </w:rPrChange>
                </w:rPr>
                <w:t xml:space="preserve"> de recursos humanos en logística y plan piloto de capacitación y formación.</w:t>
              </w:r>
            </w:ins>
          </w:p>
          <w:p w14:paraId="304570BA" w14:textId="6D571EA0" w:rsidR="009F66E0" w:rsidRPr="007534CC" w:rsidRDefault="009F66E0" w:rsidP="00D52F6A">
            <w:pPr>
              <w:suppressAutoHyphens/>
              <w:spacing w:before="60" w:after="60"/>
              <w:jc w:val="both"/>
              <w:rPr>
                <w:rFonts w:ascii="Arial" w:hAnsi="Arial" w:cs="Arial"/>
                <w:sz w:val="18"/>
                <w:szCs w:val="18"/>
                <w:lang w:val="es-ES"/>
              </w:rPr>
            </w:pPr>
            <w:ins w:id="379" w:author="Dianela Zachrisson" w:date="2018-01-19T09:55:00Z">
              <w:r w:rsidRPr="009F66E0">
                <w:rPr>
                  <w:rFonts w:ascii="Arial" w:hAnsi="Arial" w:cs="Arial"/>
                  <w:color w:val="FF0000"/>
                  <w:sz w:val="18"/>
                  <w:szCs w:val="18"/>
                  <w:lang w:val="es-ES"/>
                  <w:rPrChange w:id="380" w:author="Dianela Zachrisson" w:date="2018-01-19T09:58:00Z">
                    <w:rPr>
                      <w:rFonts w:ascii="Arial" w:hAnsi="Arial" w:cs="Arial"/>
                      <w:sz w:val="18"/>
                      <w:szCs w:val="18"/>
                      <w:lang w:val="es-ES"/>
                    </w:rPr>
                  </w:rPrChange>
                </w:rPr>
                <w:t>En el 201</w:t>
              </w:r>
            </w:ins>
            <w:ins w:id="381" w:author="Dianela Zachrisson" w:date="2018-01-19T09:56:00Z">
              <w:r w:rsidRPr="009F66E0">
                <w:rPr>
                  <w:rFonts w:ascii="Arial" w:hAnsi="Arial" w:cs="Arial"/>
                  <w:color w:val="FF0000"/>
                  <w:sz w:val="18"/>
                  <w:szCs w:val="18"/>
                  <w:lang w:val="es-ES"/>
                  <w:rPrChange w:id="382" w:author="Dianela Zachrisson" w:date="2018-01-19T09:58:00Z">
                    <w:rPr>
                      <w:rFonts w:ascii="Arial" w:hAnsi="Arial" w:cs="Arial"/>
                      <w:sz w:val="18"/>
                      <w:szCs w:val="18"/>
                      <w:lang w:val="es-ES"/>
                    </w:rPr>
                  </w:rPrChange>
                </w:rPr>
                <w:t xml:space="preserve">8, mediante recursos que se </w:t>
              </w:r>
            </w:ins>
            <w:ins w:id="383" w:author="Dianela Zachrisson" w:date="2018-01-19T09:59:00Z">
              <w:r w:rsidRPr="009F66E0">
                <w:rPr>
                  <w:rFonts w:ascii="Arial" w:hAnsi="Arial" w:cs="Arial"/>
                  <w:color w:val="FF0000"/>
                  <w:sz w:val="18"/>
                  <w:szCs w:val="18"/>
                  <w:lang w:val="es-ES"/>
                </w:rPr>
                <w:t>prevén</w:t>
              </w:r>
            </w:ins>
            <w:ins w:id="384" w:author="Dianela Zachrisson" w:date="2018-01-19T09:56:00Z">
              <w:r w:rsidRPr="009F66E0">
                <w:rPr>
                  <w:rFonts w:ascii="Arial" w:hAnsi="Arial" w:cs="Arial"/>
                  <w:color w:val="FF0000"/>
                  <w:sz w:val="18"/>
                  <w:szCs w:val="18"/>
                  <w:lang w:val="es-ES"/>
                  <w:rPrChange w:id="385" w:author="Dianela Zachrisson" w:date="2018-01-19T09:58:00Z">
                    <w:rPr>
                      <w:rFonts w:ascii="Arial" w:hAnsi="Arial" w:cs="Arial"/>
                      <w:sz w:val="18"/>
                      <w:szCs w:val="18"/>
                      <w:lang w:val="es-ES"/>
                    </w:rPr>
                  </w:rPrChange>
                </w:rPr>
                <w:t xml:space="preserve"> de cooperación técnica del BID, se pretende desarrollar un programa de capacitación para </w:t>
              </w:r>
            </w:ins>
            <w:ins w:id="386" w:author="Dianela Zachrisson" w:date="2018-01-19T09:57:00Z">
              <w:r w:rsidRPr="009F66E0">
                <w:rPr>
                  <w:rFonts w:ascii="Arial" w:hAnsi="Arial" w:cs="Arial"/>
                  <w:color w:val="FF0000"/>
                  <w:sz w:val="18"/>
                  <w:szCs w:val="18"/>
                  <w:lang w:val="es-ES"/>
                  <w:rPrChange w:id="387" w:author="Dianela Zachrisson" w:date="2018-01-19T09:58:00Z">
                    <w:rPr>
                      <w:rFonts w:ascii="Arial" w:hAnsi="Arial" w:cs="Arial"/>
                      <w:sz w:val="18"/>
                      <w:szCs w:val="18"/>
                      <w:lang w:val="es-ES"/>
                    </w:rPr>
                  </w:rPrChange>
                </w:rPr>
                <w:t xml:space="preserve">funcionarios de mandos medios del sector </w:t>
              </w:r>
            </w:ins>
            <w:ins w:id="388" w:author="Dianela Zachrisson" w:date="2018-01-19T09:58:00Z">
              <w:r w:rsidRPr="009F66E0">
                <w:rPr>
                  <w:rFonts w:ascii="Arial" w:hAnsi="Arial" w:cs="Arial"/>
                  <w:color w:val="FF0000"/>
                  <w:sz w:val="18"/>
                  <w:szCs w:val="18"/>
                  <w:lang w:val="es-ES"/>
                </w:rPr>
                <w:t>público</w:t>
              </w:r>
            </w:ins>
            <w:ins w:id="389" w:author="Dianela Zachrisson" w:date="2018-01-19T09:57:00Z">
              <w:r w:rsidRPr="009F66E0">
                <w:rPr>
                  <w:rFonts w:ascii="Arial" w:hAnsi="Arial" w:cs="Arial"/>
                  <w:color w:val="FF0000"/>
                  <w:sz w:val="18"/>
                  <w:szCs w:val="18"/>
                  <w:lang w:val="es-ES"/>
                  <w:rPrChange w:id="390" w:author="Dianela Zachrisson" w:date="2018-01-19T09:58:00Z">
                    <w:rPr>
                      <w:rFonts w:ascii="Arial" w:hAnsi="Arial" w:cs="Arial"/>
                      <w:sz w:val="18"/>
                      <w:szCs w:val="18"/>
                      <w:lang w:val="es-ES"/>
                    </w:rPr>
                  </w:rPrChange>
                </w:rPr>
                <w:t xml:space="preserve"> en logística</w:t>
              </w:r>
            </w:ins>
            <w:ins w:id="391" w:author="Dianela Zachrisson" w:date="2018-01-19T09:58:00Z">
              <w:r>
                <w:rPr>
                  <w:rFonts w:ascii="Arial" w:hAnsi="Arial" w:cs="Arial"/>
                  <w:color w:val="FF0000"/>
                  <w:sz w:val="18"/>
                  <w:szCs w:val="18"/>
                  <w:lang w:val="es-ES"/>
                </w:rPr>
                <w:t>.</w:t>
              </w:r>
            </w:ins>
            <w:ins w:id="392" w:author="Dianela Zachrisson" w:date="2018-01-19T09:57:00Z">
              <w:r w:rsidRPr="009F66E0">
                <w:rPr>
                  <w:rFonts w:ascii="Arial" w:hAnsi="Arial" w:cs="Arial"/>
                  <w:color w:val="FF0000"/>
                  <w:sz w:val="18"/>
                  <w:szCs w:val="18"/>
                  <w:lang w:val="es-ES"/>
                  <w:rPrChange w:id="393" w:author="Dianela Zachrisson" w:date="2018-01-19T09:58:00Z">
                    <w:rPr>
                      <w:rFonts w:ascii="Arial" w:hAnsi="Arial" w:cs="Arial"/>
                      <w:sz w:val="18"/>
                      <w:szCs w:val="18"/>
                      <w:lang w:val="es-ES"/>
                    </w:rPr>
                  </w:rPrChange>
                </w:rPr>
                <w:t xml:space="preserve"> </w:t>
              </w:r>
            </w:ins>
          </w:p>
        </w:tc>
      </w:tr>
    </w:tbl>
    <w:p w14:paraId="2FD11943" w14:textId="100003EE" w:rsidR="00912CFE" w:rsidRPr="007534CC" w:rsidRDefault="00912CFE" w:rsidP="000126F5">
      <w:pPr>
        <w:keepNext/>
        <w:widowControl w:val="0"/>
        <w:suppressAutoHyphens/>
        <w:jc w:val="both"/>
        <w:rPr>
          <w:rFonts w:ascii="Arial" w:hAnsi="Arial" w:cs="Arial"/>
          <w:sz w:val="18"/>
          <w:szCs w:val="18"/>
          <w:lang w:val="es-ES_tradnl"/>
        </w:rPr>
      </w:pPr>
    </w:p>
    <w:p w14:paraId="7E246A89" w14:textId="77777777" w:rsidR="00E85714" w:rsidRPr="007534CC" w:rsidRDefault="00E85714" w:rsidP="00E85714">
      <w:pPr>
        <w:keepNext/>
        <w:widowControl w:val="0"/>
        <w:suppressAutoHyphens/>
        <w:jc w:val="both"/>
        <w:rPr>
          <w:rFonts w:ascii="Arial" w:hAnsi="Arial" w:cs="Arial"/>
          <w:sz w:val="18"/>
          <w:szCs w:val="18"/>
          <w:lang w:val="es-ES_tradnl"/>
        </w:rPr>
      </w:pPr>
    </w:p>
    <w:p w14:paraId="39C46243" w14:textId="4904B078" w:rsidR="0085465D" w:rsidRPr="007534CC" w:rsidRDefault="0085465D" w:rsidP="00727213">
      <w:pPr>
        <w:keepNext/>
        <w:widowControl w:val="0"/>
        <w:suppressAutoHyphens/>
        <w:jc w:val="both"/>
        <w:rPr>
          <w:rFonts w:ascii="Arial" w:hAnsi="Arial" w:cs="Arial"/>
          <w:sz w:val="18"/>
          <w:szCs w:val="18"/>
          <w:lang w:val="es-ES_tradnl"/>
        </w:rPr>
      </w:pPr>
    </w:p>
    <w:p w14:paraId="53F2BA0B" w14:textId="31CA84BE" w:rsidR="0085465D" w:rsidRPr="007534CC" w:rsidRDefault="0085465D" w:rsidP="007534CC">
      <w:pPr>
        <w:keepNext/>
        <w:widowControl w:val="0"/>
        <w:suppressAutoHyphens/>
        <w:jc w:val="both"/>
        <w:rPr>
          <w:rFonts w:ascii="Arial" w:hAnsi="Arial" w:cs="Arial"/>
          <w:sz w:val="18"/>
          <w:szCs w:val="18"/>
          <w:lang w:val="es-ES_tradnl"/>
        </w:rPr>
      </w:pPr>
    </w:p>
    <w:sectPr w:rsidR="0085465D" w:rsidRPr="007534CC" w:rsidSect="002D2CD0">
      <w:headerReference w:type="default" r:id="rId17"/>
      <w:footerReference w:type="even" r:id="rId18"/>
      <w:pgSz w:w="15840" w:h="12240" w:orient="landscape" w:code="1"/>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55BEE2" w14:textId="77777777" w:rsidR="00E34511" w:rsidRDefault="00E34511">
      <w:r>
        <w:separator/>
      </w:r>
    </w:p>
  </w:endnote>
  <w:endnote w:type="continuationSeparator" w:id="0">
    <w:p w14:paraId="688A33A3" w14:textId="77777777" w:rsidR="00E34511" w:rsidRDefault="00E34511">
      <w:r>
        <w:continuationSeparator/>
      </w:r>
    </w:p>
  </w:endnote>
  <w:endnote w:type="continuationNotice" w:id="1">
    <w:p w14:paraId="2DB38E10" w14:textId="77777777" w:rsidR="00E34511" w:rsidRDefault="00E345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00004FF" w:usb2="00000000" w:usb3="00000000" w:csb0="0000019F" w:csb1="00000000"/>
  </w:font>
  <w:font w:name="Times New Roman Bold">
    <w:altName w:val="Times New Roman"/>
    <w:panose1 w:val="02020803070505020304"/>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altName w:val="Sylfaen"/>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B17E8" w14:textId="77777777" w:rsidR="00FD677A" w:rsidRDefault="00FD677A">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3</w:t>
    </w:r>
    <w:r>
      <w:rPr>
        <w:rStyle w:val="Nmerodepgina"/>
      </w:rPr>
      <w:fldChar w:fldCharType="end"/>
    </w:r>
  </w:p>
  <w:p w14:paraId="6650FCF1" w14:textId="77777777" w:rsidR="00FD677A" w:rsidRDefault="00FD677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773381" w14:textId="77777777" w:rsidR="00E34511" w:rsidRDefault="00E34511">
      <w:r>
        <w:separator/>
      </w:r>
    </w:p>
  </w:footnote>
  <w:footnote w:type="continuationSeparator" w:id="0">
    <w:p w14:paraId="40C4AB37" w14:textId="77777777" w:rsidR="00E34511" w:rsidRDefault="00E34511">
      <w:r>
        <w:continuationSeparator/>
      </w:r>
    </w:p>
  </w:footnote>
  <w:footnote w:type="continuationNotice" w:id="1">
    <w:p w14:paraId="3333FB9F" w14:textId="77777777" w:rsidR="00E34511" w:rsidRDefault="00E34511"/>
  </w:footnote>
  <w:footnote w:id="2">
    <w:p w14:paraId="65DAAEE7" w14:textId="77777777" w:rsidR="00FD677A" w:rsidRPr="00437CA8" w:rsidRDefault="00FD677A" w:rsidP="00912CFE">
      <w:pPr>
        <w:pStyle w:val="Textonotapie"/>
        <w:ind w:left="90" w:hanging="180"/>
        <w:rPr>
          <w:rFonts w:cs="Arial"/>
          <w:spacing w:val="-2"/>
          <w:sz w:val="19"/>
          <w:szCs w:val="19"/>
        </w:rPr>
      </w:pPr>
      <w:r w:rsidRPr="00437CA8">
        <w:rPr>
          <w:rStyle w:val="Refdenotaalpie"/>
          <w:rFonts w:cs="Arial"/>
          <w:spacing w:val="-2"/>
          <w:sz w:val="19"/>
          <w:szCs w:val="19"/>
        </w:rPr>
        <w:footnoteRef/>
      </w:r>
      <w:r w:rsidRPr="00437CA8">
        <w:rPr>
          <w:rFonts w:cs="Arial"/>
          <w:spacing w:val="-2"/>
          <w:sz w:val="19"/>
          <w:szCs w:val="19"/>
        </w:rPr>
        <w:t xml:space="preserve"> Como compromiso de la adhesión de Panamá al Sistema de Integración Centroamericana (SICA) en</w:t>
      </w:r>
      <w:r>
        <w:rPr>
          <w:rFonts w:cs="Arial"/>
          <w:spacing w:val="-2"/>
          <w:sz w:val="19"/>
          <w:szCs w:val="19"/>
        </w:rPr>
        <w:t xml:space="preserve"> </w:t>
      </w:r>
      <w:r w:rsidRPr="00437CA8">
        <w:rPr>
          <w:rFonts w:cs="Arial"/>
          <w:spacing w:val="-2"/>
          <w:sz w:val="19"/>
          <w:szCs w:val="19"/>
        </w:rPr>
        <w:t>2013, Panamá debe ajusta la Ley al Código Uniforme Aduanero (CAUCA) y al Reglamento del Código Uniforme Aduanero (RECAUCA).</w:t>
      </w:r>
    </w:p>
  </w:footnote>
  <w:footnote w:id="3">
    <w:p w14:paraId="1174D1CD" w14:textId="77777777" w:rsidR="00FD677A" w:rsidRPr="00912CFE" w:rsidRDefault="00FD677A" w:rsidP="00912CFE">
      <w:pPr>
        <w:ind w:left="90" w:hanging="180"/>
        <w:jc w:val="both"/>
        <w:rPr>
          <w:rFonts w:ascii="Arial" w:hAnsi="Arial" w:cs="Arial"/>
          <w:spacing w:val="-2"/>
          <w:sz w:val="19"/>
          <w:szCs w:val="19"/>
          <w:lang w:val="es-ES_tradnl"/>
        </w:rPr>
      </w:pPr>
      <w:r w:rsidRPr="00437CA8">
        <w:rPr>
          <w:rStyle w:val="Refdenotaalpie"/>
          <w:rFonts w:ascii="Arial" w:hAnsi="Arial" w:cs="Arial"/>
          <w:spacing w:val="-2"/>
          <w:sz w:val="19"/>
          <w:szCs w:val="19"/>
        </w:rPr>
        <w:footnoteRef/>
      </w:r>
      <w:r w:rsidRPr="00912CFE">
        <w:rPr>
          <w:rFonts w:ascii="Arial" w:hAnsi="Arial" w:cs="Arial"/>
          <w:spacing w:val="-2"/>
          <w:sz w:val="19"/>
          <w:szCs w:val="19"/>
          <w:lang w:val="es-ES_tradnl"/>
        </w:rPr>
        <w:t xml:space="preserve"> El Decreto de Gabinete atenderá: los compromisos y parámetros operativos que hay en el RECAUCA, los pagos electrónicos, la expectativa de uso de firma digital como obligatoria, uso de dispositivos tipo GPS para reducir el uso de los custodios físicos y trazabilidad de los tránsitos por ferrocarril.</w:t>
      </w:r>
    </w:p>
  </w:footnote>
  <w:footnote w:id="4">
    <w:p w14:paraId="49A15EF1" w14:textId="77777777" w:rsidR="00FD677A" w:rsidRPr="00437CA8" w:rsidRDefault="00FD677A" w:rsidP="00912CFE">
      <w:pPr>
        <w:pStyle w:val="Textonotapie"/>
        <w:ind w:left="90" w:hanging="180"/>
        <w:rPr>
          <w:rFonts w:cs="Arial"/>
          <w:spacing w:val="-2"/>
          <w:sz w:val="19"/>
          <w:szCs w:val="19"/>
        </w:rPr>
      </w:pPr>
      <w:r w:rsidRPr="00437CA8">
        <w:rPr>
          <w:rStyle w:val="Refdenotaalpie"/>
          <w:rFonts w:cs="Arial"/>
          <w:spacing w:val="-2"/>
          <w:sz w:val="19"/>
          <w:szCs w:val="19"/>
        </w:rPr>
        <w:footnoteRef/>
      </w:r>
      <w:r w:rsidRPr="00437CA8">
        <w:rPr>
          <w:rFonts w:cs="Arial"/>
          <w:spacing w:val="-2"/>
          <w:sz w:val="19"/>
          <w:szCs w:val="19"/>
        </w:rPr>
        <w:t xml:space="preserve"> La Ley de Servicios Marítimos Auxiliares obliga a las empresas de </w:t>
      </w:r>
      <w:proofErr w:type="spellStart"/>
      <w:r w:rsidRPr="00437CA8">
        <w:rPr>
          <w:rFonts w:cs="Arial"/>
          <w:i/>
          <w:spacing w:val="-2"/>
          <w:sz w:val="19"/>
          <w:szCs w:val="19"/>
        </w:rPr>
        <w:t>bunkering</w:t>
      </w:r>
      <w:proofErr w:type="spellEnd"/>
      <w:r w:rsidRPr="00437CA8">
        <w:rPr>
          <w:rFonts w:cs="Arial"/>
          <w:spacing w:val="-2"/>
          <w:sz w:val="19"/>
          <w:szCs w:val="19"/>
        </w:rPr>
        <w:t xml:space="preserve"> que operan mediante material flotante a contar al menos con un 75% de capital panameño. Actualmente, </w:t>
      </w:r>
      <w:proofErr w:type="gramStart"/>
      <w:r w:rsidRPr="00437CA8">
        <w:rPr>
          <w:rFonts w:cs="Arial"/>
          <w:spacing w:val="-2"/>
          <w:sz w:val="19"/>
          <w:szCs w:val="19"/>
        </w:rPr>
        <w:t>solamente</w:t>
      </w:r>
      <w:proofErr w:type="gramEnd"/>
      <w:r w:rsidRPr="00437CA8">
        <w:rPr>
          <w:rFonts w:cs="Arial"/>
          <w:spacing w:val="-2"/>
          <w:sz w:val="19"/>
          <w:szCs w:val="19"/>
        </w:rPr>
        <w:t xml:space="preserve"> 50% de las empresas de </w:t>
      </w:r>
      <w:proofErr w:type="spellStart"/>
      <w:r w:rsidRPr="00437CA8">
        <w:rPr>
          <w:rFonts w:cs="Arial"/>
          <w:i/>
          <w:spacing w:val="-2"/>
          <w:sz w:val="19"/>
          <w:szCs w:val="19"/>
        </w:rPr>
        <w:t>bunkering</w:t>
      </w:r>
      <w:proofErr w:type="spellEnd"/>
      <w:r w:rsidRPr="00437CA8">
        <w:rPr>
          <w:rFonts w:cs="Arial"/>
          <w:spacing w:val="-2"/>
          <w:sz w:val="19"/>
          <w:szCs w:val="19"/>
        </w:rPr>
        <w:t xml:space="preserve"> actúan con participación de capital extranjero.</w:t>
      </w:r>
    </w:p>
  </w:footnote>
  <w:footnote w:id="5">
    <w:p w14:paraId="53F35EA1" w14:textId="77777777" w:rsidR="00FD677A" w:rsidRPr="00437CA8" w:rsidRDefault="00FD677A" w:rsidP="00912CFE">
      <w:pPr>
        <w:pStyle w:val="Textonotapie"/>
        <w:ind w:left="180" w:hanging="270"/>
        <w:rPr>
          <w:rFonts w:cs="Arial"/>
          <w:spacing w:val="-2"/>
          <w:sz w:val="19"/>
          <w:szCs w:val="19"/>
        </w:rPr>
      </w:pPr>
      <w:r w:rsidRPr="00437CA8">
        <w:rPr>
          <w:rStyle w:val="Refdenotaalpie"/>
          <w:rFonts w:cs="Arial"/>
          <w:spacing w:val="-2"/>
          <w:sz w:val="19"/>
          <w:szCs w:val="19"/>
        </w:rPr>
        <w:footnoteRef/>
      </w:r>
      <w:r w:rsidRPr="00437CA8">
        <w:rPr>
          <w:rFonts w:cs="Arial"/>
          <w:spacing w:val="-2"/>
          <w:sz w:val="19"/>
          <w:szCs w:val="19"/>
        </w:rPr>
        <w:t xml:space="preserve"> </w:t>
      </w:r>
      <w:r>
        <w:rPr>
          <w:rFonts w:cs="Arial"/>
          <w:spacing w:val="-2"/>
          <w:sz w:val="19"/>
          <w:szCs w:val="19"/>
        </w:rPr>
        <w:t xml:space="preserve"> </w:t>
      </w:r>
      <w:r w:rsidRPr="00437CA8">
        <w:rPr>
          <w:rFonts w:cs="Arial"/>
          <w:spacing w:val="-2"/>
          <w:sz w:val="19"/>
          <w:szCs w:val="19"/>
        </w:rPr>
        <w:t>La falta de una instancia ejecutiva encargada de la política de logística es suplida por agencias autónomas entre las que se destacan: la Autoridad Marítima de Panamá (AMP), la Autoridad del Canal de Panamá (ACP) y la Autoridad Nacional de Aduanas (ANA).</w:t>
      </w:r>
    </w:p>
  </w:footnote>
  <w:footnote w:id="6">
    <w:p w14:paraId="3A821696" w14:textId="77777777" w:rsidR="00FD677A" w:rsidRPr="00437CA8" w:rsidRDefault="00FD677A" w:rsidP="00912CFE">
      <w:pPr>
        <w:pStyle w:val="Textonotapie"/>
        <w:ind w:left="180" w:hanging="270"/>
        <w:rPr>
          <w:rFonts w:cs="Arial"/>
          <w:spacing w:val="-2"/>
          <w:sz w:val="19"/>
          <w:szCs w:val="19"/>
        </w:rPr>
      </w:pPr>
      <w:r w:rsidRPr="00437CA8">
        <w:rPr>
          <w:rStyle w:val="Refdenotaalpie"/>
          <w:rFonts w:cs="Arial"/>
          <w:spacing w:val="-2"/>
          <w:sz w:val="19"/>
          <w:szCs w:val="19"/>
        </w:rPr>
        <w:footnoteRef/>
      </w:r>
      <w:r w:rsidRPr="00437CA8">
        <w:rPr>
          <w:rFonts w:cs="Arial"/>
          <w:spacing w:val="-2"/>
          <w:sz w:val="19"/>
          <w:szCs w:val="19"/>
        </w:rPr>
        <w:t xml:space="preserve"> </w:t>
      </w:r>
      <w:r>
        <w:rPr>
          <w:rFonts w:cs="Arial"/>
          <w:spacing w:val="-2"/>
          <w:sz w:val="19"/>
          <w:szCs w:val="19"/>
        </w:rPr>
        <w:t xml:space="preserve"> </w:t>
      </w:r>
      <w:r w:rsidRPr="00437CA8">
        <w:rPr>
          <w:rFonts w:cs="Arial"/>
          <w:spacing w:val="-2"/>
          <w:sz w:val="19"/>
          <w:szCs w:val="19"/>
        </w:rPr>
        <w:t>El gobierno tenía pendiente la definición de un mecanismo de participación sistemática y duradera del Consejo Empresarial Logístico (COEL), organización del sector privado, en la formulación de la política sectorial.</w:t>
      </w:r>
    </w:p>
  </w:footnote>
  <w:footnote w:id="7">
    <w:p w14:paraId="188057DE" w14:textId="77777777" w:rsidR="00FD677A" w:rsidRPr="00437CA8" w:rsidRDefault="00FD677A" w:rsidP="00912CFE">
      <w:pPr>
        <w:pStyle w:val="Textonotapie"/>
        <w:ind w:left="180" w:hanging="270"/>
        <w:rPr>
          <w:rFonts w:cs="Arial"/>
          <w:spacing w:val="-2"/>
          <w:sz w:val="19"/>
          <w:szCs w:val="19"/>
        </w:rPr>
      </w:pPr>
      <w:r w:rsidRPr="00437CA8">
        <w:rPr>
          <w:rStyle w:val="Refdenotaalpie"/>
          <w:rFonts w:cs="Arial"/>
          <w:spacing w:val="-2"/>
          <w:sz w:val="19"/>
          <w:szCs w:val="19"/>
        </w:rPr>
        <w:footnoteRef/>
      </w:r>
      <w:r w:rsidRPr="00437CA8">
        <w:rPr>
          <w:rFonts w:cs="Arial"/>
          <w:spacing w:val="-2"/>
          <w:sz w:val="19"/>
          <w:szCs w:val="19"/>
        </w:rPr>
        <w:t xml:space="preserve"> </w:t>
      </w:r>
      <w:r>
        <w:rPr>
          <w:rFonts w:cs="Arial"/>
          <w:spacing w:val="-2"/>
          <w:sz w:val="19"/>
          <w:szCs w:val="19"/>
        </w:rPr>
        <w:t xml:space="preserve"> </w:t>
      </w:r>
      <w:r w:rsidRPr="00437CA8">
        <w:rPr>
          <w:rFonts w:cs="Arial"/>
          <w:spacing w:val="-2"/>
          <w:sz w:val="19"/>
          <w:szCs w:val="19"/>
        </w:rPr>
        <w:t>La ausencia de instrumentos de planificación de largo plazo es marcada; salvo los Planes Maestros Portuarios y el Plan Estratégico de Aduanas, el país no cuenta con planes de transporte (urbano y de carga) y planes viales, relacionados con componentes del Sistema Logístico Nacional.</w:t>
      </w:r>
    </w:p>
  </w:footnote>
  <w:footnote w:id="8">
    <w:p w14:paraId="3A8AC13F" w14:textId="77777777" w:rsidR="00FD677A" w:rsidRPr="00912CFE" w:rsidRDefault="00FD677A" w:rsidP="00912CFE">
      <w:pPr>
        <w:tabs>
          <w:tab w:val="left" w:pos="270"/>
        </w:tabs>
        <w:ind w:left="180" w:hanging="270"/>
        <w:jc w:val="both"/>
        <w:rPr>
          <w:rFonts w:ascii="Arial" w:hAnsi="Arial" w:cs="Arial"/>
          <w:spacing w:val="-2"/>
          <w:sz w:val="19"/>
          <w:szCs w:val="19"/>
          <w:lang w:val="es-ES_tradnl"/>
        </w:rPr>
      </w:pPr>
      <w:r w:rsidRPr="00437CA8">
        <w:rPr>
          <w:rStyle w:val="Refdenotaalpie"/>
          <w:rFonts w:ascii="Arial" w:hAnsi="Arial" w:cs="Arial"/>
          <w:spacing w:val="-2"/>
          <w:sz w:val="19"/>
          <w:szCs w:val="19"/>
        </w:rPr>
        <w:footnoteRef/>
      </w:r>
      <w:r w:rsidRPr="00912CFE">
        <w:rPr>
          <w:rFonts w:ascii="Arial" w:hAnsi="Arial" w:cs="Arial"/>
          <w:spacing w:val="-2"/>
          <w:sz w:val="19"/>
          <w:szCs w:val="19"/>
          <w:lang w:val="es-ES_tradnl"/>
        </w:rPr>
        <w:t xml:space="preserve">  El SIGA no se encuentra en su óptima operación y presenta fallas de transmisión en un porcentaje elevado (50%), así como errores de registro y congestión. El sistema no está interconectado con los depósitos aduaneros y la firma electrónica no está implementada completamente. </w:t>
      </w:r>
    </w:p>
  </w:footnote>
  <w:footnote w:id="9">
    <w:p w14:paraId="782456A4" w14:textId="77777777" w:rsidR="00FD677A" w:rsidRPr="00437CA8" w:rsidRDefault="00FD677A" w:rsidP="00912CFE">
      <w:pPr>
        <w:pStyle w:val="Textonotapie"/>
        <w:ind w:left="180" w:hanging="270"/>
        <w:rPr>
          <w:rFonts w:cs="Arial"/>
          <w:spacing w:val="-2"/>
          <w:sz w:val="19"/>
          <w:szCs w:val="19"/>
        </w:rPr>
      </w:pPr>
      <w:r w:rsidRPr="00437CA8">
        <w:rPr>
          <w:rStyle w:val="Refdenotaalpie"/>
          <w:rFonts w:cs="Arial"/>
          <w:spacing w:val="-2"/>
          <w:sz w:val="19"/>
          <w:szCs w:val="19"/>
        </w:rPr>
        <w:footnoteRef/>
      </w:r>
      <w:r w:rsidRPr="00437CA8">
        <w:rPr>
          <w:rFonts w:cs="Arial"/>
          <w:spacing w:val="-2"/>
          <w:sz w:val="19"/>
          <w:szCs w:val="19"/>
        </w:rPr>
        <w:t xml:space="preserve"> </w:t>
      </w:r>
      <w:r>
        <w:rPr>
          <w:rFonts w:cs="Arial"/>
          <w:spacing w:val="-2"/>
          <w:sz w:val="19"/>
          <w:szCs w:val="19"/>
        </w:rPr>
        <w:t xml:space="preserve"> </w:t>
      </w:r>
      <w:r w:rsidRPr="00437CA8">
        <w:rPr>
          <w:rFonts w:cs="Arial"/>
          <w:spacing w:val="-2"/>
          <w:sz w:val="19"/>
          <w:szCs w:val="19"/>
        </w:rPr>
        <w:t>La VUCE no está completamente informatizada y no integra a todas las entidades (solamente tres presentan sistemas informatizados).</w:t>
      </w:r>
    </w:p>
  </w:footnote>
  <w:footnote w:id="10">
    <w:p w14:paraId="251CB9BB" w14:textId="42BF868A" w:rsidR="00FD677A" w:rsidRPr="00912CFE" w:rsidRDefault="00FD677A" w:rsidP="00912CFE">
      <w:pPr>
        <w:ind w:left="180" w:hanging="270"/>
        <w:jc w:val="both"/>
        <w:rPr>
          <w:rFonts w:ascii="Arial" w:hAnsi="Arial" w:cs="Arial"/>
          <w:spacing w:val="-2"/>
          <w:sz w:val="19"/>
          <w:szCs w:val="19"/>
          <w:lang w:val="es-ES_tradnl"/>
        </w:rPr>
      </w:pPr>
      <w:r w:rsidRPr="00437CA8">
        <w:rPr>
          <w:rStyle w:val="Refdenotaalpie"/>
          <w:rFonts w:ascii="Arial" w:hAnsi="Arial" w:cs="Arial"/>
          <w:spacing w:val="-2"/>
          <w:sz w:val="19"/>
          <w:szCs w:val="19"/>
        </w:rPr>
        <w:footnoteRef/>
      </w:r>
      <w:r w:rsidRPr="00912CFE">
        <w:rPr>
          <w:rFonts w:ascii="Arial" w:hAnsi="Arial" w:cs="Arial"/>
          <w:spacing w:val="-2"/>
          <w:sz w:val="19"/>
          <w:szCs w:val="19"/>
          <w:lang w:val="es-ES_tradnl"/>
        </w:rPr>
        <w:t xml:space="preserve"> Las cinco medidas son: declaración anticipada tanto de importación cómo de exportación, trámites migratorios una sola vez con intercambio de información, intercambio electrónico de </w:t>
      </w:r>
      <w:r>
        <w:rPr>
          <w:rFonts w:ascii="Arial" w:hAnsi="Arial" w:cs="Arial"/>
          <w:spacing w:val="-2"/>
          <w:sz w:val="19"/>
          <w:szCs w:val="19"/>
          <w:lang w:val="es-ES_tradnl"/>
        </w:rPr>
        <w:t>c</w:t>
      </w:r>
      <w:r w:rsidRPr="00F346FD">
        <w:rPr>
          <w:rFonts w:ascii="Arial" w:hAnsi="Arial" w:cs="Arial"/>
          <w:spacing w:val="-2"/>
          <w:sz w:val="19"/>
          <w:szCs w:val="19"/>
          <w:lang w:val="es-ES_tradnl"/>
        </w:rPr>
        <w:t xml:space="preserve">ertificados </w:t>
      </w:r>
      <w:proofErr w:type="spellStart"/>
      <w:r w:rsidRPr="00F346FD">
        <w:rPr>
          <w:rFonts w:ascii="Arial" w:hAnsi="Arial" w:cs="Arial"/>
          <w:spacing w:val="-2"/>
          <w:sz w:val="19"/>
          <w:szCs w:val="19"/>
          <w:lang w:val="es-ES_tradnl"/>
        </w:rPr>
        <w:t>fito</w:t>
      </w:r>
      <w:proofErr w:type="spellEnd"/>
      <w:r w:rsidRPr="00912CFE">
        <w:rPr>
          <w:rFonts w:ascii="Arial" w:hAnsi="Arial" w:cs="Arial"/>
          <w:spacing w:val="-2"/>
          <w:sz w:val="19"/>
          <w:szCs w:val="19"/>
          <w:lang w:val="es-ES_tradnl"/>
        </w:rPr>
        <w:t xml:space="preserve"> y zoosanitarios, uso de tecnología a radio frecuencia y tarjetas que se colocaran en los medios de transporte para dar trazabilidad a los plazos de cruce de en los puntos fronterizos y colocación de cámaras de video en los puntos fronterizos para acompañar las filas. </w:t>
      </w:r>
    </w:p>
    <w:p w14:paraId="5A0E00D7" w14:textId="77777777" w:rsidR="00FD677A" w:rsidRPr="00437CA8" w:rsidRDefault="00FD677A" w:rsidP="00912CFE">
      <w:pPr>
        <w:pStyle w:val="Textonotapie"/>
        <w:rPr>
          <w:rFonts w:cs="Arial"/>
          <w:spacing w:val="-2"/>
          <w:sz w:val="19"/>
          <w:szCs w:val="19"/>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4"/>
        <w:szCs w:val="24"/>
      </w:rPr>
      <w:id w:val="1477648756"/>
      <w:docPartObj>
        <w:docPartGallery w:val="Page Numbers (Top of Page)"/>
        <w:docPartUnique/>
      </w:docPartObj>
    </w:sdtPr>
    <w:sdtEndPr/>
    <w:sdtContent>
      <w:p w14:paraId="612CCF91" w14:textId="77023213" w:rsidR="00FD677A" w:rsidRPr="001A7F27" w:rsidRDefault="00FD677A">
        <w:pPr>
          <w:pStyle w:val="Encabezado"/>
          <w:jc w:val="right"/>
          <w:rPr>
            <w:sz w:val="24"/>
            <w:szCs w:val="24"/>
            <w:lang w:val="pt-BR"/>
          </w:rPr>
        </w:pPr>
        <w:r>
          <w:rPr>
            <w:sz w:val="24"/>
            <w:szCs w:val="24"/>
            <w:lang w:val="pt-BR"/>
          </w:rPr>
          <w:t>PN-L1151</w:t>
        </w:r>
      </w:p>
      <w:p w14:paraId="0F23D5D4" w14:textId="58D1582C" w:rsidR="00FD677A" w:rsidRPr="001A7F27" w:rsidRDefault="00FD677A">
        <w:pPr>
          <w:pStyle w:val="Encabezado"/>
          <w:jc w:val="right"/>
          <w:rPr>
            <w:sz w:val="24"/>
            <w:szCs w:val="24"/>
            <w:lang w:val="pt-BR"/>
          </w:rPr>
        </w:pPr>
        <w:r w:rsidRPr="001A7F27">
          <w:rPr>
            <w:sz w:val="24"/>
            <w:szCs w:val="24"/>
            <w:lang w:val="pt-BR"/>
          </w:rPr>
          <w:t xml:space="preserve">Página </w:t>
        </w:r>
        <w:r w:rsidRPr="00E21A34">
          <w:rPr>
            <w:bCs/>
            <w:sz w:val="24"/>
            <w:szCs w:val="24"/>
          </w:rPr>
          <w:fldChar w:fldCharType="begin"/>
        </w:r>
        <w:r w:rsidRPr="001A7F27">
          <w:rPr>
            <w:bCs/>
            <w:sz w:val="24"/>
            <w:szCs w:val="24"/>
            <w:lang w:val="pt-BR"/>
          </w:rPr>
          <w:instrText xml:space="preserve"> PAGE </w:instrText>
        </w:r>
        <w:r w:rsidRPr="00E21A34">
          <w:rPr>
            <w:bCs/>
            <w:sz w:val="24"/>
            <w:szCs w:val="24"/>
          </w:rPr>
          <w:fldChar w:fldCharType="separate"/>
        </w:r>
        <w:r w:rsidR="00F775F0">
          <w:rPr>
            <w:bCs/>
            <w:noProof/>
            <w:sz w:val="24"/>
            <w:szCs w:val="24"/>
            <w:lang w:val="pt-BR"/>
          </w:rPr>
          <w:t>1</w:t>
        </w:r>
        <w:r w:rsidRPr="00E21A34">
          <w:rPr>
            <w:bCs/>
            <w:sz w:val="24"/>
            <w:szCs w:val="24"/>
          </w:rPr>
          <w:fldChar w:fldCharType="end"/>
        </w:r>
        <w:r w:rsidRPr="001A7F27">
          <w:rPr>
            <w:sz w:val="24"/>
            <w:szCs w:val="24"/>
            <w:lang w:val="pt-BR"/>
          </w:rPr>
          <w:t xml:space="preserve"> de </w:t>
        </w:r>
        <w:r w:rsidRPr="00E21A34">
          <w:rPr>
            <w:bCs/>
            <w:sz w:val="24"/>
            <w:szCs w:val="24"/>
          </w:rPr>
          <w:fldChar w:fldCharType="begin"/>
        </w:r>
        <w:r w:rsidRPr="001A7F27">
          <w:rPr>
            <w:bCs/>
            <w:sz w:val="24"/>
            <w:szCs w:val="24"/>
            <w:lang w:val="pt-BR"/>
          </w:rPr>
          <w:instrText xml:space="preserve"> NUMPAGES  </w:instrText>
        </w:r>
        <w:r w:rsidRPr="00E21A34">
          <w:rPr>
            <w:bCs/>
            <w:sz w:val="24"/>
            <w:szCs w:val="24"/>
          </w:rPr>
          <w:fldChar w:fldCharType="separate"/>
        </w:r>
        <w:r w:rsidR="00F775F0">
          <w:rPr>
            <w:bCs/>
            <w:noProof/>
            <w:sz w:val="24"/>
            <w:szCs w:val="24"/>
            <w:lang w:val="pt-BR"/>
          </w:rPr>
          <w:t>12</w:t>
        </w:r>
        <w:r w:rsidRPr="00E21A34">
          <w:rPr>
            <w:bCs/>
            <w:sz w:val="24"/>
            <w:szCs w:val="24"/>
          </w:rPr>
          <w:fldChar w:fldCharType="end"/>
        </w:r>
      </w:p>
    </w:sdtContent>
  </w:sdt>
  <w:p w14:paraId="6CCEEBEC" w14:textId="77777777" w:rsidR="00FD677A" w:rsidRPr="001A7F27" w:rsidRDefault="00FD677A" w:rsidP="00E21A34">
    <w:pPr>
      <w:pStyle w:val="Encabezad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C1742"/>
    <w:multiLevelType w:val="multilevel"/>
    <w:tmpl w:val="E4B6DA5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067134C"/>
    <w:multiLevelType w:val="hybridMultilevel"/>
    <w:tmpl w:val="634E2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14100"/>
    <w:multiLevelType w:val="hybridMultilevel"/>
    <w:tmpl w:val="08FC11D6"/>
    <w:lvl w:ilvl="0" w:tplc="6AF499F0">
      <w:start w:val="1"/>
      <w:numFmt w:val="lowerLetter"/>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3" w15:restartNumberingAfterBreak="0">
    <w:nsid w:val="03800780"/>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05054944"/>
    <w:multiLevelType w:val="hybridMultilevel"/>
    <w:tmpl w:val="991688C4"/>
    <w:lvl w:ilvl="0" w:tplc="6FB62742">
      <w:start w:val="1"/>
      <w:numFmt w:val="lowerLetter"/>
      <w:lvlText w:val="(%1)"/>
      <w:lvlJc w:val="left"/>
      <w:pPr>
        <w:ind w:left="429" w:hanging="360"/>
      </w:pPr>
      <w:rPr>
        <w:rFonts w:hint="default"/>
      </w:rPr>
    </w:lvl>
    <w:lvl w:ilvl="1" w:tplc="04090019" w:tentative="1">
      <w:start w:val="1"/>
      <w:numFmt w:val="lowerLetter"/>
      <w:lvlText w:val="%2."/>
      <w:lvlJc w:val="left"/>
      <w:pPr>
        <w:ind w:left="1149" w:hanging="360"/>
      </w:pPr>
    </w:lvl>
    <w:lvl w:ilvl="2" w:tplc="0409001B" w:tentative="1">
      <w:start w:val="1"/>
      <w:numFmt w:val="lowerRoman"/>
      <w:lvlText w:val="%3."/>
      <w:lvlJc w:val="right"/>
      <w:pPr>
        <w:ind w:left="1869" w:hanging="180"/>
      </w:pPr>
    </w:lvl>
    <w:lvl w:ilvl="3" w:tplc="0409000F" w:tentative="1">
      <w:start w:val="1"/>
      <w:numFmt w:val="decimal"/>
      <w:lvlText w:val="%4."/>
      <w:lvlJc w:val="left"/>
      <w:pPr>
        <w:ind w:left="2589" w:hanging="360"/>
      </w:pPr>
    </w:lvl>
    <w:lvl w:ilvl="4" w:tplc="04090019" w:tentative="1">
      <w:start w:val="1"/>
      <w:numFmt w:val="lowerLetter"/>
      <w:lvlText w:val="%5."/>
      <w:lvlJc w:val="left"/>
      <w:pPr>
        <w:ind w:left="3309" w:hanging="360"/>
      </w:pPr>
    </w:lvl>
    <w:lvl w:ilvl="5" w:tplc="0409001B" w:tentative="1">
      <w:start w:val="1"/>
      <w:numFmt w:val="lowerRoman"/>
      <w:lvlText w:val="%6."/>
      <w:lvlJc w:val="right"/>
      <w:pPr>
        <w:ind w:left="4029" w:hanging="180"/>
      </w:pPr>
    </w:lvl>
    <w:lvl w:ilvl="6" w:tplc="0409000F" w:tentative="1">
      <w:start w:val="1"/>
      <w:numFmt w:val="decimal"/>
      <w:lvlText w:val="%7."/>
      <w:lvlJc w:val="left"/>
      <w:pPr>
        <w:ind w:left="4749" w:hanging="360"/>
      </w:pPr>
    </w:lvl>
    <w:lvl w:ilvl="7" w:tplc="04090019" w:tentative="1">
      <w:start w:val="1"/>
      <w:numFmt w:val="lowerLetter"/>
      <w:lvlText w:val="%8."/>
      <w:lvlJc w:val="left"/>
      <w:pPr>
        <w:ind w:left="5469" w:hanging="360"/>
      </w:pPr>
    </w:lvl>
    <w:lvl w:ilvl="8" w:tplc="0409001B" w:tentative="1">
      <w:start w:val="1"/>
      <w:numFmt w:val="lowerRoman"/>
      <w:lvlText w:val="%9."/>
      <w:lvlJc w:val="right"/>
      <w:pPr>
        <w:ind w:left="6189" w:hanging="180"/>
      </w:pPr>
    </w:lvl>
  </w:abstractNum>
  <w:abstractNum w:abstractNumId="5" w15:restartNumberingAfterBreak="0">
    <w:nsid w:val="0E020CFB"/>
    <w:multiLevelType w:val="hybridMultilevel"/>
    <w:tmpl w:val="8A02035C"/>
    <w:lvl w:ilvl="0" w:tplc="335810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A61C2F"/>
    <w:multiLevelType w:val="hybridMultilevel"/>
    <w:tmpl w:val="C2C0C01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107470B0"/>
    <w:multiLevelType w:val="hybridMultilevel"/>
    <w:tmpl w:val="B844B45A"/>
    <w:lvl w:ilvl="0" w:tplc="7A9E6A6C">
      <w:start w:val="2"/>
      <w:numFmt w:val="decimal"/>
      <w:lvlText w:val="%1."/>
      <w:lvlJc w:val="left"/>
      <w:pPr>
        <w:tabs>
          <w:tab w:val="num" w:pos="360"/>
        </w:tabs>
        <w:ind w:left="360" w:hanging="360"/>
      </w:pPr>
      <w:rPr>
        <w:rFonts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12F6FBD"/>
    <w:multiLevelType w:val="hybridMultilevel"/>
    <w:tmpl w:val="D17AD950"/>
    <w:lvl w:ilvl="0" w:tplc="55A05E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7C2857"/>
    <w:multiLevelType w:val="hybridMultilevel"/>
    <w:tmpl w:val="88D4901C"/>
    <w:lvl w:ilvl="0" w:tplc="5DC492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2E40CE"/>
    <w:multiLevelType w:val="hybridMultilevel"/>
    <w:tmpl w:val="9AF06C56"/>
    <w:lvl w:ilvl="0" w:tplc="CFBAA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547691"/>
    <w:multiLevelType w:val="hybridMultilevel"/>
    <w:tmpl w:val="C9F2FF26"/>
    <w:lvl w:ilvl="0" w:tplc="15828E40">
      <w:start w:val="1"/>
      <w:numFmt w:val="bullet"/>
      <w:lvlText w:val=""/>
      <w:lvlJc w:val="left"/>
      <w:pPr>
        <w:tabs>
          <w:tab w:val="num" w:pos="360"/>
        </w:tabs>
        <w:ind w:left="360" w:hanging="360"/>
      </w:pPr>
      <w:rPr>
        <w:rFonts w:ascii="Symbol" w:hAnsi="Symbol" w:hint="default"/>
      </w:rPr>
    </w:lvl>
    <w:lvl w:ilvl="1" w:tplc="AC82A072">
      <w:start w:val="5"/>
      <w:numFmt w:val="decimal"/>
      <w:lvlText w:val="%2."/>
      <w:lvlJc w:val="left"/>
      <w:pPr>
        <w:tabs>
          <w:tab w:val="num" w:pos="720"/>
        </w:tabs>
        <w:ind w:left="720" w:hanging="360"/>
      </w:pPr>
      <w:rPr>
        <w:rFonts w:hint="default"/>
        <w:b w:val="0"/>
        <w:i w:val="0"/>
        <w:sz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5E514B0"/>
    <w:multiLevelType w:val="hybridMultilevel"/>
    <w:tmpl w:val="A6DE4142"/>
    <w:lvl w:ilvl="0" w:tplc="ABCE9DF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237E07"/>
    <w:multiLevelType w:val="hybridMultilevel"/>
    <w:tmpl w:val="C5C6E524"/>
    <w:lvl w:ilvl="0" w:tplc="D9C860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D96D96"/>
    <w:multiLevelType w:val="hybridMultilevel"/>
    <w:tmpl w:val="74B22C7C"/>
    <w:lvl w:ilvl="0" w:tplc="EB4C6780">
      <w:start w:val="1"/>
      <w:numFmt w:val="upperRoman"/>
      <w:pStyle w:val="Ttulo3"/>
      <w:lvlText w:val="%1."/>
      <w:lvlJc w:val="left"/>
      <w:pPr>
        <w:tabs>
          <w:tab w:val="num" w:pos="1080"/>
        </w:tabs>
        <w:ind w:left="1080" w:hanging="720"/>
      </w:pPr>
      <w:rPr>
        <w:rFonts w:hint="default"/>
        <w:b/>
        <w:i w:val="0"/>
        <w:sz w:val="24"/>
      </w:rPr>
    </w:lvl>
    <w:lvl w:ilvl="1" w:tplc="34806F40">
      <w:start w:val="1"/>
      <w:numFmt w:val="decimal"/>
      <w:lvlText w:val="%2."/>
      <w:lvlJc w:val="left"/>
      <w:pPr>
        <w:tabs>
          <w:tab w:val="num" w:pos="360"/>
        </w:tabs>
        <w:ind w:left="36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DE3574F"/>
    <w:multiLevelType w:val="hybridMultilevel"/>
    <w:tmpl w:val="B844B45A"/>
    <w:lvl w:ilvl="0" w:tplc="AF60ACF0">
      <w:start w:val="1"/>
      <w:numFmt w:val="bullet"/>
      <w:lvlText w:val=""/>
      <w:lvlJc w:val="left"/>
      <w:pPr>
        <w:tabs>
          <w:tab w:val="num" w:pos="360"/>
        </w:tabs>
        <w:ind w:left="36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F2172DA"/>
    <w:multiLevelType w:val="hybridMultilevel"/>
    <w:tmpl w:val="C9F2FF26"/>
    <w:lvl w:ilvl="0" w:tplc="6AE8E768">
      <w:start w:val="3"/>
      <w:numFmt w:val="decimal"/>
      <w:lvlText w:val="%1."/>
      <w:lvlJc w:val="left"/>
      <w:pPr>
        <w:tabs>
          <w:tab w:val="num" w:pos="360"/>
        </w:tabs>
        <w:ind w:left="360" w:hanging="360"/>
      </w:pPr>
      <w:rPr>
        <w:rFonts w:hint="default"/>
        <w:b w:val="0"/>
        <w:i w:val="0"/>
        <w:sz w:val="20"/>
      </w:rPr>
    </w:lvl>
    <w:lvl w:ilvl="1" w:tplc="AC82A072">
      <w:start w:val="5"/>
      <w:numFmt w:val="decimal"/>
      <w:lvlText w:val="%2."/>
      <w:lvlJc w:val="left"/>
      <w:pPr>
        <w:tabs>
          <w:tab w:val="num" w:pos="720"/>
        </w:tabs>
        <w:ind w:left="720" w:hanging="360"/>
      </w:pPr>
      <w:rPr>
        <w:rFonts w:hint="default"/>
        <w:b w:val="0"/>
        <w:i w:val="0"/>
        <w:sz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B90379"/>
    <w:multiLevelType w:val="multilevel"/>
    <w:tmpl w:val="7C789332"/>
    <w:lvl w:ilvl="0">
      <w:start w:val="1"/>
      <w:numFmt w:val="decimal"/>
      <w:lvlText w:val="%1."/>
      <w:lvlJc w:val="left"/>
      <w:pPr>
        <w:ind w:left="4824" w:hanging="720"/>
      </w:pPr>
    </w:lvl>
    <w:lvl w:ilvl="1">
      <w:start w:val="1"/>
      <w:numFmt w:val="decimal"/>
      <w:lvlText w:val="%2."/>
      <w:lvlJc w:val="left"/>
      <w:pPr>
        <w:tabs>
          <w:tab w:val="num" w:pos="5400"/>
        </w:tabs>
        <w:ind w:left="5400" w:hanging="576"/>
      </w:pPr>
      <w:rPr>
        <w:rFonts w:hint="default"/>
        <w:b w:val="0"/>
        <w:sz w:val="18"/>
        <w:szCs w:val="20"/>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18" w15:restartNumberingAfterBreak="0">
    <w:nsid w:val="20C13784"/>
    <w:multiLevelType w:val="hybridMultilevel"/>
    <w:tmpl w:val="0CF44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0564D3"/>
    <w:multiLevelType w:val="hybridMultilevel"/>
    <w:tmpl w:val="954CE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36751C"/>
    <w:multiLevelType w:val="hybridMultilevel"/>
    <w:tmpl w:val="B844B45A"/>
    <w:lvl w:ilvl="0" w:tplc="256615EC">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55F769B"/>
    <w:multiLevelType w:val="hybridMultilevel"/>
    <w:tmpl w:val="F45AADAE"/>
    <w:lvl w:ilvl="0" w:tplc="96A00460">
      <w:start w:val="1"/>
      <w:numFmt w:val="bullet"/>
      <w:lvlText w:val=""/>
      <w:lvlJc w:val="left"/>
      <w:pPr>
        <w:tabs>
          <w:tab w:val="num" w:pos="540"/>
        </w:tabs>
        <w:ind w:left="540" w:hanging="360"/>
      </w:pPr>
      <w:rPr>
        <w:rFonts w:ascii="Wingdings" w:hAnsi="Wingdings" w:hint="default"/>
      </w:rPr>
    </w:lvl>
    <w:lvl w:ilvl="1" w:tplc="99A60DD8">
      <w:start w:val="1"/>
      <w:numFmt w:val="bullet"/>
      <w:lvlText w:val=""/>
      <w:lvlJc w:val="left"/>
      <w:pPr>
        <w:tabs>
          <w:tab w:val="num" w:pos="360"/>
        </w:tabs>
        <w:ind w:left="360" w:hanging="144"/>
      </w:pPr>
      <w:rPr>
        <w:rFonts w:ascii="Wingdings" w:hAnsi="Wingdings" w:hint="default"/>
      </w:rPr>
    </w:lvl>
    <w:lvl w:ilvl="2" w:tplc="8C74DBAE">
      <w:start w:val="2"/>
      <w:numFmt w:val="bullet"/>
      <w:lvlText w:val="-"/>
      <w:lvlJc w:val="left"/>
      <w:pPr>
        <w:tabs>
          <w:tab w:val="num" w:pos="2160"/>
        </w:tabs>
        <w:ind w:left="2160" w:hanging="360"/>
      </w:pPr>
      <w:rPr>
        <w:rFonts w:ascii="Times New Roman" w:eastAsia="Times New Roman" w:hAnsi="Times New Roman" w:cs="Times New Roman" w:hint="default"/>
      </w:rPr>
    </w:lvl>
    <w:lvl w:ilvl="3" w:tplc="B63A7594">
      <w:start w:val="1"/>
      <w:numFmt w:val="bullet"/>
      <w:lvlText w:val=""/>
      <w:lvlJc w:val="left"/>
      <w:pPr>
        <w:tabs>
          <w:tab w:val="num" w:pos="648"/>
        </w:tabs>
        <w:ind w:left="648"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56A1857"/>
    <w:multiLevelType w:val="hybridMultilevel"/>
    <w:tmpl w:val="F546030C"/>
    <w:lvl w:ilvl="0" w:tplc="C86C4B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7416D6"/>
    <w:multiLevelType w:val="multilevel"/>
    <w:tmpl w:val="9FCCF1C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270C1E70"/>
    <w:multiLevelType w:val="hybridMultilevel"/>
    <w:tmpl w:val="51B638DC"/>
    <w:lvl w:ilvl="0" w:tplc="789C6E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9A67C2"/>
    <w:multiLevelType w:val="hybridMultilevel"/>
    <w:tmpl w:val="759AEF32"/>
    <w:lvl w:ilvl="0" w:tplc="ABCE9DF4">
      <w:start w:val="1"/>
      <w:numFmt w:val="lowerRoman"/>
      <w:lvlText w:val="%1)"/>
      <w:lvlJc w:val="right"/>
      <w:pPr>
        <w:ind w:left="686" w:hanging="360"/>
      </w:pPr>
      <w:rPr>
        <w:rFonts w:hint="default"/>
      </w:rPr>
    </w:lvl>
    <w:lvl w:ilvl="1" w:tplc="04090019" w:tentative="1">
      <w:start w:val="1"/>
      <w:numFmt w:val="lowerLetter"/>
      <w:lvlText w:val="%2."/>
      <w:lvlJc w:val="left"/>
      <w:pPr>
        <w:ind w:left="1406" w:hanging="360"/>
      </w:pPr>
    </w:lvl>
    <w:lvl w:ilvl="2" w:tplc="0409001B" w:tentative="1">
      <w:start w:val="1"/>
      <w:numFmt w:val="lowerRoman"/>
      <w:lvlText w:val="%3."/>
      <w:lvlJc w:val="right"/>
      <w:pPr>
        <w:ind w:left="2126" w:hanging="180"/>
      </w:pPr>
    </w:lvl>
    <w:lvl w:ilvl="3" w:tplc="0409000F" w:tentative="1">
      <w:start w:val="1"/>
      <w:numFmt w:val="decimal"/>
      <w:lvlText w:val="%4."/>
      <w:lvlJc w:val="left"/>
      <w:pPr>
        <w:ind w:left="2846" w:hanging="360"/>
      </w:pPr>
    </w:lvl>
    <w:lvl w:ilvl="4" w:tplc="04090019" w:tentative="1">
      <w:start w:val="1"/>
      <w:numFmt w:val="lowerLetter"/>
      <w:lvlText w:val="%5."/>
      <w:lvlJc w:val="left"/>
      <w:pPr>
        <w:ind w:left="3566" w:hanging="360"/>
      </w:pPr>
    </w:lvl>
    <w:lvl w:ilvl="5" w:tplc="0409001B" w:tentative="1">
      <w:start w:val="1"/>
      <w:numFmt w:val="lowerRoman"/>
      <w:lvlText w:val="%6."/>
      <w:lvlJc w:val="right"/>
      <w:pPr>
        <w:ind w:left="4286" w:hanging="180"/>
      </w:pPr>
    </w:lvl>
    <w:lvl w:ilvl="6" w:tplc="0409000F" w:tentative="1">
      <w:start w:val="1"/>
      <w:numFmt w:val="decimal"/>
      <w:lvlText w:val="%7."/>
      <w:lvlJc w:val="left"/>
      <w:pPr>
        <w:ind w:left="5006" w:hanging="360"/>
      </w:pPr>
    </w:lvl>
    <w:lvl w:ilvl="7" w:tplc="04090019" w:tentative="1">
      <w:start w:val="1"/>
      <w:numFmt w:val="lowerLetter"/>
      <w:lvlText w:val="%8."/>
      <w:lvlJc w:val="left"/>
      <w:pPr>
        <w:ind w:left="5726" w:hanging="360"/>
      </w:pPr>
    </w:lvl>
    <w:lvl w:ilvl="8" w:tplc="0409001B" w:tentative="1">
      <w:start w:val="1"/>
      <w:numFmt w:val="lowerRoman"/>
      <w:lvlText w:val="%9."/>
      <w:lvlJc w:val="right"/>
      <w:pPr>
        <w:ind w:left="6446" w:hanging="180"/>
      </w:pPr>
    </w:lvl>
  </w:abstractNum>
  <w:abstractNum w:abstractNumId="26" w15:restartNumberingAfterBreak="0">
    <w:nsid w:val="29AE2449"/>
    <w:multiLevelType w:val="hybridMultilevel"/>
    <w:tmpl w:val="683C5FB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7" w15:restartNumberingAfterBreak="0">
    <w:nsid w:val="2BC673D3"/>
    <w:multiLevelType w:val="hybridMultilevel"/>
    <w:tmpl w:val="5FA48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F581263"/>
    <w:multiLevelType w:val="hybridMultilevel"/>
    <w:tmpl w:val="3B64C4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02C4A1C"/>
    <w:multiLevelType w:val="hybridMultilevel"/>
    <w:tmpl w:val="3BF6D5AE"/>
    <w:lvl w:ilvl="0" w:tplc="EB1EA04C">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16370BB"/>
    <w:multiLevelType w:val="multilevel"/>
    <w:tmpl w:val="EE04BF28"/>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rFonts w:ascii="Arial" w:hAnsi="Arial" w:cs="Arial" w:hint="default"/>
        <w:b w:val="0"/>
        <w:sz w:val="18"/>
        <w:szCs w:val="20"/>
      </w:rPr>
    </w:lvl>
    <w:lvl w:ilvl="2">
      <w:start w:val="1"/>
      <w:numFmt w:val="lowerLetter"/>
      <w:lvlText w:val="%3)"/>
      <w:lvlJc w:val="left"/>
      <w:pPr>
        <w:tabs>
          <w:tab w:val="num" w:pos="5976"/>
        </w:tabs>
        <w:ind w:left="5976" w:hanging="576"/>
      </w:pPr>
      <w:rPr>
        <w:b w:val="0"/>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31" w15:restartNumberingAfterBreak="0">
    <w:nsid w:val="31DE49D5"/>
    <w:multiLevelType w:val="hybridMultilevel"/>
    <w:tmpl w:val="E62EFDFA"/>
    <w:lvl w:ilvl="0" w:tplc="741267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4E15BB0"/>
    <w:multiLevelType w:val="hybridMultilevel"/>
    <w:tmpl w:val="5E9C1776"/>
    <w:lvl w:ilvl="0" w:tplc="47C6EE66">
      <w:start w:val="1"/>
      <w:numFmt w:val="decimal"/>
      <w:lvlText w:val="%1."/>
      <w:lvlJc w:val="left"/>
      <w:pPr>
        <w:tabs>
          <w:tab w:val="num" w:pos="360"/>
        </w:tabs>
        <w:ind w:left="360" w:hanging="360"/>
      </w:pPr>
      <w:rPr>
        <w:rFonts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34EA2EFF"/>
    <w:multiLevelType w:val="hybridMultilevel"/>
    <w:tmpl w:val="53A0A8CC"/>
    <w:lvl w:ilvl="0" w:tplc="96A00460">
      <w:start w:val="1"/>
      <w:numFmt w:val="bullet"/>
      <w:pStyle w:val="bull2"/>
      <w:lvlText w:val=""/>
      <w:lvlJc w:val="left"/>
      <w:pPr>
        <w:tabs>
          <w:tab w:val="num" w:pos="540"/>
        </w:tabs>
        <w:ind w:left="540" w:hanging="360"/>
      </w:pPr>
      <w:rPr>
        <w:rFonts w:ascii="Wingdings" w:hAnsi="Wingdings" w:hint="default"/>
      </w:rPr>
    </w:lvl>
    <w:lvl w:ilvl="1" w:tplc="99A60DD8">
      <w:start w:val="1"/>
      <w:numFmt w:val="bullet"/>
      <w:lvlText w:val=""/>
      <w:lvlJc w:val="left"/>
      <w:pPr>
        <w:tabs>
          <w:tab w:val="num" w:pos="360"/>
        </w:tabs>
        <w:ind w:left="360" w:hanging="144"/>
      </w:pPr>
      <w:rPr>
        <w:rFonts w:ascii="Wingdings" w:hAnsi="Wingdings" w:hint="default"/>
      </w:rPr>
    </w:lvl>
    <w:lvl w:ilvl="2" w:tplc="8C74DBAE">
      <w:start w:val="2"/>
      <w:numFmt w:val="bullet"/>
      <w:lvlText w:val="-"/>
      <w:lvlJc w:val="left"/>
      <w:pPr>
        <w:tabs>
          <w:tab w:val="num" w:pos="2160"/>
        </w:tabs>
        <w:ind w:left="2160" w:hanging="360"/>
      </w:pPr>
      <w:rPr>
        <w:rFonts w:ascii="Times New Roman" w:eastAsia="Times New Roman" w:hAnsi="Times New Roman" w:cs="Times New Roman" w:hint="default"/>
      </w:rPr>
    </w:lvl>
    <w:lvl w:ilvl="3" w:tplc="2C50602A">
      <w:start w:val="1"/>
      <w:numFmt w:val="bullet"/>
      <w:lvlText w:val=""/>
      <w:lvlJc w:val="left"/>
      <w:pPr>
        <w:tabs>
          <w:tab w:val="num" w:pos="2880"/>
        </w:tabs>
        <w:ind w:left="2880" w:hanging="360"/>
      </w:pPr>
      <w:rPr>
        <w:rFonts w:ascii="Symbol" w:eastAsia="Times New Roman" w:hAnsi="Symbol" w:cs="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59B4991"/>
    <w:multiLevelType w:val="multilevel"/>
    <w:tmpl w:val="3BCC7668"/>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997"/>
        </w:tabs>
        <w:ind w:left="2997" w:hanging="1296"/>
      </w:pPr>
      <w:rPr>
        <w:rFonts w:ascii="Arial" w:hAnsi="Arial" w:cs="Arial" w:hint="default"/>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5" w15:restartNumberingAfterBreak="0">
    <w:nsid w:val="372F45EB"/>
    <w:multiLevelType w:val="hybridMultilevel"/>
    <w:tmpl w:val="1EDEA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7F15D19"/>
    <w:multiLevelType w:val="hybridMultilevel"/>
    <w:tmpl w:val="84563ADC"/>
    <w:lvl w:ilvl="0" w:tplc="ABCE9DF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9635051"/>
    <w:multiLevelType w:val="hybridMultilevel"/>
    <w:tmpl w:val="FBFED8D6"/>
    <w:lvl w:ilvl="0" w:tplc="AC82A072">
      <w:start w:val="5"/>
      <w:numFmt w:val="decimal"/>
      <w:lvlText w:val="%1."/>
      <w:lvlJc w:val="left"/>
      <w:pPr>
        <w:tabs>
          <w:tab w:val="num" w:pos="720"/>
        </w:tabs>
        <w:ind w:left="720" w:hanging="360"/>
      </w:pPr>
      <w:rPr>
        <w:rFonts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39791E4C"/>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39C4522D"/>
    <w:multiLevelType w:val="hybridMultilevel"/>
    <w:tmpl w:val="7B0A97B4"/>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AA4D9A"/>
    <w:multiLevelType w:val="hybridMultilevel"/>
    <w:tmpl w:val="7EEA390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1" w15:restartNumberingAfterBreak="0">
    <w:nsid w:val="3CA96DC8"/>
    <w:multiLevelType w:val="hybridMultilevel"/>
    <w:tmpl w:val="F45AADAE"/>
    <w:lvl w:ilvl="0" w:tplc="96A00460">
      <w:start w:val="1"/>
      <w:numFmt w:val="bullet"/>
      <w:lvlText w:val=""/>
      <w:lvlJc w:val="left"/>
      <w:pPr>
        <w:tabs>
          <w:tab w:val="num" w:pos="540"/>
        </w:tabs>
        <w:ind w:left="540" w:hanging="360"/>
      </w:pPr>
      <w:rPr>
        <w:rFonts w:ascii="Wingdings" w:hAnsi="Wingdings" w:hint="default"/>
      </w:rPr>
    </w:lvl>
    <w:lvl w:ilvl="1" w:tplc="99A60DD8">
      <w:start w:val="1"/>
      <w:numFmt w:val="bullet"/>
      <w:lvlText w:val=""/>
      <w:lvlJc w:val="left"/>
      <w:pPr>
        <w:tabs>
          <w:tab w:val="num" w:pos="360"/>
        </w:tabs>
        <w:ind w:left="360" w:hanging="144"/>
      </w:pPr>
      <w:rPr>
        <w:rFonts w:ascii="Wingdings" w:hAnsi="Wingdings" w:hint="default"/>
      </w:rPr>
    </w:lvl>
    <w:lvl w:ilvl="2" w:tplc="8C74DBAE">
      <w:start w:val="2"/>
      <w:numFmt w:val="bullet"/>
      <w:lvlText w:val="-"/>
      <w:lvlJc w:val="left"/>
      <w:pPr>
        <w:tabs>
          <w:tab w:val="num" w:pos="2160"/>
        </w:tabs>
        <w:ind w:left="2160" w:hanging="360"/>
      </w:pPr>
      <w:rPr>
        <w:rFonts w:ascii="Times New Roman" w:eastAsia="Times New Roman" w:hAnsi="Times New Roman" w:cs="Times New Roman" w:hint="default"/>
      </w:rPr>
    </w:lvl>
    <w:lvl w:ilvl="3" w:tplc="256615EC">
      <w:start w:val="1"/>
      <w:numFmt w:val="bullet"/>
      <w:lvlText w:val=""/>
      <w:lvlJc w:val="left"/>
      <w:pPr>
        <w:tabs>
          <w:tab w:val="num" w:pos="648"/>
        </w:tabs>
        <w:ind w:left="648" w:hanging="360"/>
      </w:pPr>
      <w:rPr>
        <w:rFonts w:ascii="Wingdings" w:hAnsi="Wingding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2613B19"/>
    <w:multiLevelType w:val="hybridMultilevel"/>
    <w:tmpl w:val="9104D138"/>
    <w:lvl w:ilvl="0" w:tplc="7C5C4F8E">
      <w:start w:val="1213"/>
      <w:numFmt w:val="decimal"/>
      <w:lvlText w:val="%1."/>
      <w:lvlJc w:val="left"/>
      <w:pPr>
        <w:tabs>
          <w:tab w:val="num" w:pos="795"/>
        </w:tabs>
        <w:ind w:left="795" w:hanging="435"/>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42917BE6"/>
    <w:multiLevelType w:val="hybridMultilevel"/>
    <w:tmpl w:val="F45C0DF6"/>
    <w:lvl w:ilvl="0" w:tplc="ABCE9DF4">
      <w:start w:val="1"/>
      <w:numFmt w:val="lowerRoman"/>
      <w:lvlText w:val="%1)"/>
      <w:lvlJc w:val="right"/>
      <w:pPr>
        <w:ind w:left="686" w:hanging="360"/>
      </w:pPr>
      <w:rPr>
        <w:rFonts w:hint="default"/>
      </w:rPr>
    </w:lvl>
    <w:lvl w:ilvl="1" w:tplc="04090019" w:tentative="1">
      <w:start w:val="1"/>
      <w:numFmt w:val="lowerLetter"/>
      <w:lvlText w:val="%2."/>
      <w:lvlJc w:val="left"/>
      <w:pPr>
        <w:ind w:left="1406" w:hanging="360"/>
      </w:pPr>
    </w:lvl>
    <w:lvl w:ilvl="2" w:tplc="0409001B" w:tentative="1">
      <w:start w:val="1"/>
      <w:numFmt w:val="lowerRoman"/>
      <w:lvlText w:val="%3."/>
      <w:lvlJc w:val="right"/>
      <w:pPr>
        <w:ind w:left="2126" w:hanging="180"/>
      </w:pPr>
    </w:lvl>
    <w:lvl w:ilvl="3" w:tplc="0409000F" w:tentative="1">
      <w:start w:val="1"/>
      <w:numFmt w:val="decimal"/>
      <w:lvlText w:val="%4."/>
      <w:lvlJc w:val="left"/>
      <w:pPr>
        <w:ind w:left="2846" w:hanging="360"/>
      </w:pPr>
    </w:lvl>
    <w:lvl w:ilvl="4" w:tplc="04090019" w:tentative="1">
      <w:start w:val="1"/>
      <w:numFmt w:val="lowerLetter"/>
      <w:lvlText w:val="%5."/>
      <w:lvlJc w:val="left"/>
      <w:pPr>
        <w:ind w:left="3566" w:hanging="360"/>
      </w:pPr>
    </w:lvl>
    <w:lvl w:ilvl="5" w:tplc="0409001B" w:tentative="1">
      <w:start w:val="1"/>
      <w:numFmt w:val="lowerRoman"/>
      <w:lvlText w:val="%6."/>
      <w:lvlJc w:val="right"/>
      <w:pPr>
        <w:ind w:left="4286" w:hanging="180"/>
      </w:pPr>
    </w:lvl>
    <w:lvl w:ilvl="6" w:tplc="0409000F" w:tentative="1">
      <w:start w:val="1"/>
      <w:numFmt w:val="decimal"/>
      <w:lvlText w:val="%7."/>
      <w:lvlJc w:val="left"/>
      <w:pPr>
        <w:ind w:left="5006" w:hanging="360"/>
      </w:pPr>
    </w:lvl>
    <w:lvl w:ilvl="7" w:tplc="04090019" w:tentative="1">
      <w:start w:val="1"/>
      <w:numFmt w:val="lowerLetter"/>
      <w:lvlText w:val="%8."/>
      <w:lvlJc w:val="left"/>
      <w:pPr>
        <w:ind w:left="5726" w:hanging="360"/>
      </w:pPr>
    </w:lvl>
    <w:lvl w:ilvl="8" w:tplc="0409001B" w:tentative="1">
      <w:start w:val="1"/>
      <w:numFmt w:val="lowerRoman"/>
      <w:lvlText w:val="%9."/>
      <w:lvlJc w:val="right"/>
      <w:pPr>
        <w:ind w:left="6446" w:hanging="180"/>
      </w:pPr>
    </w:lvl>
  </w:abstractNum>
  <w:abstractNum w:abstractNumId="44" w15:restartNumberingAfterBreak="0">
    <w:nsid w:val="43472C70"/>
    <w:multiLevelType w:val="hybridMultilevel"/>
    <w:tmpl w:val="04884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61C6A85"/>
    <w:multiLevelType w:val="hybridMultilevel"/>
    <w:tmpl w:val="A33CA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7706A05"/>
    <w:multiLevelType w:val="hybridMultilevel"/>
    <w:tmpl w:val="3F74C9D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15:restartNumberingAfterBreak="0">
    <w:nsid w:val="48F069EE"/>
    <w:multiLevelType w:val="hybridMultilevel"/>
    <w:tmpl w:val="C400CF94"/>
    <w:lvl w:ilvl="0" w:tplc="D422CABA">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8" w15:restartNumberingAfterBreak="0">
    <w:nsid w:val="4B38667B"/>
    <w:multiLevelType w:val="hybridMultilevel"/>
    <w:tmpl w:val="9B242F5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9" w15:restartNumberingAfterBreak="0">
    <w:nsid w:val="4D9804BA"/>
    <w:multiLevelType w:val="multilevel"/>
    <w:tmpl w:val="FF7009C2"/>
    <w:lvl w:ilvl="0">
      <w:start w:val="3"/>
      <w:numFmt w:val="decimal"/>
      <w:lvlText w:val="%1"/>
      <w:lvlJc w:val="left"/>
      <w:pPr>
        <w:ind w:left="360" w:hanging="360"/>
      </w:pPr>
      <w:rPr>
        <w:rFonts w:hint="default"/>
      </w:rPr>
    </w:lvl>
    <w:lvl w:ilvl="1">
      <w:start w:val="1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52B06250"/>
    <w:multiLevelType w:val="hybridMultilevel"/>
    <w:tmpl w:val="E6B2F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194616"/>
    <w:multiLevelType w:val="hybridMultilevel"/>
    <w:tmpl w:val="DE0CFB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15:restartNumberingAfterBreak="0">
    <w:nsid w:val="56A820BC"/>
    <w:multiLevelType w:val="hybridMultilevel"/>
    <w:tmpl w:val="E51CF0E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3" w15:restartNumberingAfterBreak="0">
    <w:nsid w:val="57120392"/>
    <w:multiLevelType w:val="hybridMultilevel"/>
    <w:tmpl w:val="0882E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8D22C3D"/>
    <w:multiLevelType w:val="hybridMultilevel"/>
    <w:tmpl w:val="F45AADAE"/>
    <w:lvl w:ilvl="0" w:tplc="96A00460">
      <w:start w:val="1"/>
      <w:numFmt w:val="bullet"/>
      <w:lvlText w:val=""/>
      <w:lvlJc w:val="left"/>
      <w:pPr>
        <w:tabs>
          <w:tab w:val="num" w:pos="540"/>
        </w:tabs>
        <w:ind w:left="540" w:hanging="360"/>
      </w:pPr>
      <w:rPr>
        <w:rFonts w:ascii="Wingdings" w:hAnsi="Wingdings" w:hint="default"/>
      </w:rPr>
    </w:lvl>
    <w:lvl w:ilvl="1" w:tplc="99A60DD8">
      <w:start w:val="1"/>
      <w:numFmt w:val="bullet"/>
      <w:lvlText w:val=""/>
      <w:lvlJc w:val="left"/>
      <w:pPr>
        <w:tabs>
          <w:tab w:val="num" w:pos="360"/>
        </w:tabs>
        <w:ind w:left="360" w:hanging="144"/>
      </w:pPr>
      <w:rPr>
        <w:rFonts w:ascii="Wingdings" w:hAnsi="Wingdings" w:hint="default"/>
      </w:rPr>
    </w:lvl>
    <w:lvl w:ilvl="2" w:tplc="8C74DBAE">
      <w:start w:val="2"/>
      <w:numFmt w:val="bullet"/>
      <w:lvlText w:val="-"/>
      <w:lvlJc w:val="left"/>
      <w:pPr>
        <w:tabs>
          <w:tab w:val="num" w:pos="2160"/>
        </w:tabs>
        <w:ind w:left="2160" w:hanging="360"/>
      </w:pPr>
      <w:rPr>
        <w:rFonts w:ascii="Times New Roman" w:eastAsia="Times New Roman" w:hAnsi="Times New Roman" w:cs="Times New Roman" w:hint="default"/>
      </w:rPr>
    </w:lvl>
    <w:lvl w:ilvl="3" w:tplc="B63A7594">
      <w:start w:val="1"/>
      <w:numFmt w:val="bullet"/>
      <w:lvlText w:val=""/>
      <w:lvlJc w:val="left"/>
      <w:pPr>
        <w:tabs>
          <w:tab w:val="num" w:pos="648"/>
        </w:tabs>
        <w:ind w:left="648"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C7F4123"/>
    <w:multiLevelType w:val="hybridMultilevel"/>
    <w:tmpl w:val="40C89A32"/>
    <w:lvl w:ilvl="0" w:tplc="0409000F">
      <w:start w:val="1"/>
      <w:numFmt w:val="decimal"/>
      <w:lvlText w:val="%1."/>
      <w:lvlJc w:val="left"/>
      <w:pPr>
        <w:tabs>
          <w:tab w:val="num" w:pos="1080"/>
        </w:tabs>
        <w:ind w:left="1080" w:hanging="360"/>
      </w:pPr>
    </w:lvl>
    <w:lvl w:ilvl="1" w:tplc="82347592">
      <w:start w:val="8"/>
      <w:numFmt w:val="decimal"/>
      <w:lvlText w:val="%2."/>
      <w:lvlJc w:val="left"/>
      <w:pPr>
        <w:tabs>
          <w:tab w:val="num" w:pos="1440"/>
        </w:tabs>
        <w:ind w:left="1440" w:hanging="360"/>
      </w:pPr>
      <w:rPr>
        <w:rFonts w:hint="default"/>
        <w:sz w:val="20"/>
      </w:rPr>
    </w:lvl>
    <w:lvl w:ilvl="2" w:tplc="E38E6D86">
      <w:start w:val="1213"/>
      <w:numFmt w:val="decimal"/>
      <w:lvlText w:val="%3"/>
      <w:lvlJc w:val="left"/>
      <w:pPr>
        <w:tabs>
          <w:tab w:val="num" w:pos="2370"/>
        </w:tabs>
        <w:ind w:left="2370" w:hanging="39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5CB73369"/>
    <w:multiLevelType w:val="hybridMultilevel"/>
    <w:tmpl w:val="D4D8DCCA"/>
    <w:lvl w:ilvl="0" w:tplc="E20C832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5D1E1112"/>
    <w:multiLevelType w:val="hybridMultilevel"/>
    <w:tmpl w:val="632AD35A"/>
    <w:lvl w:ilvl="0" w:tplc="B59A79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FFA3771"/>
    <w:multiLevelType w:val="multilevel"/>
    <w:tmpl w:val="4B1CF19E"/>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6125068A"/>
    <w:multiLevelType w:val="multilevel"/>
    <w:tmpl w:val="1722B816"/>
    <w:lvl w:ilvl="0">
      <w:start w:val="3"/>
      <w:numFmt w:val="decimal"/>
      <w:lvlText w:val="%1"/>
      <w:lvlJc w:val="left"/>
      <w:pPr>
        <w:ind w:left="360" w:hanging="360"/>
      </w:pPr>
      <w:rPr>
        <w:rFonts w:hint="default"/>
      </w:rPr>
    </w:lvl>
    <w:lvl w:ilvl="1">
      <w:start w:val="14"/>
      <w:numFmt w:val="decimal"/>
      <w:lvlText w:val="%1.%2"/>
      <w:lvlJc w:val="left"/>
      <w:pPr>
        <w:ind w:left="362" w:hanging="360"/>
      </w:pPr>
      <w:rPr>
        <w:rFonts w:hint="default"/>
      </w:rPr>
    </w:lvl>
    <w:lvl w:ilvl="2">
      <w:start w:val="1"/>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728" w:hanging="72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092" w:hanging="108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456" w:hanging="1440"/>
      </w:pPr>
      <w:rPr>
        <w:rFonts w:hint="default"/>
      </w:rPr>
    </w:lvl>
  </w:abstractNum>
  <w:abstractNum w:abstractNumId="60" w15:restartNumberingAfterBreak="0">
    <w:nsid w:val="65983546"/>
    <w:multiLevelType w:val="multilevel"/>
    <w:tmpl w:val="68B8F7F4"/>
    <w:lvl w:ilvl="0">
      <w:start w:val="1"/>
      <w:numFmt w:val="upperRoman"/>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61" w15:restartNumberingAfterBreak="0">
    <w:nsid w:val="679F1D60"/>
    <w:multiLevelType w:val="hybridMultilevel"/>
    <w:tmpl w:val="63B481B4"/>
    <w:lvl w:ilvl="0" w:tplc="EEB2AF1C">
      <w:start w:val="1213"/>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67CF3880"/>
    <w:multiLevelType w:val="hybridMultilevel"/>
    <w:tmpl w:val="BA62F866"/>
    <w:lvl w:ilvl="0" w:tplc="7B2A7E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7EC1CA5"/>
    <w:multiLevelType w:val="hybridMultilevel"/>
    <w:tmpl w:val="2EC2397A"/>
    <w:lvl w:ilvl="0" w:tplc="7EE23166">
      <w:start w:val="1"/>
      <w:numFmt w:val="bullet"/>
      <w:lvlText w:val=""/>
      <w:lvlJc w:val="left"/>
      <w:pPr>
        <w:tabs>
          <w:tab w:val="num" w:pos="720"/>
        </w:tabs>
        <w:ind w:left="720" w:hanging="360"/>
      </w:pPr>
      <w:rPr>
        <w:rFonts w:ascii="Wingdings" w:hAnsi="Wingdings" w:hint="default"/>
      </w:rPr>
    </w:lvl>
    <w:lvl w:ilvl="1" w:tplc="69E2A190" w:tentative="1">
      <w:start w:val="1"/>
      <w:numFmt w:val="bullet"/>
      <w:lvlText w:val=""/>
      <w:lvlJc w:val="left"/>
      <w:pPr>
        <w:tabs>
          <w:tab w:val="num" w:pos="1440"/>
        </w:tabs>
        <w:ind w:left="1440" w:hanging="360"/>
      </w:pPr>
      <w:rPr>
        <w:rFonts w:ascii="Wingdings" w:hAnsi="Wingdings" w:hint="default"/>
      </w:rPr>
    </w:lvl>
    <w:lvl w:ilvl="2" w:tplc="7F44B100" w:tentative="1">
      <w:start w:val="1"/>
      <w:numFmt w:val="bullet"/>
      <w:lvlText w:val=""/>
      <w:lvlJc w:val="left"/>
      <w:pPr>
        <w:tabs>
          <w:tab w:val="num" w:pos="2160"/>
        </w:tabs>
        <w:ind w:left="2160" w:hanging="360"/>
      </w:pPr>
      <w:rPr>
        <w:rFonts w:ascii="Wingdings" w:hAnsi="Wingdings" w:hint="default"/>
      </w:rPr>
    </w:lvl>
    <w:lvl w:ilvl="3" w:tplc="E05A5B6A" w:tentative="1">
      <w:start w:val="1"/>
      <w:numFmt w:val="bullet"/>
      <w:lvlText w:val=""/>
      <w:lvlJc w:val="left"/>
      <w:pPr>
        <w:tabs>
          <w:tab w:val="num" w:pos="2880"/>
        </w:tabs>
        <w:ind w:left="2880" w:hanging="360"/>
      </w:pPr>
      <w:rPr>
        <w:rFonts w:ascii="Wingdings" w:hAnsi="Wingdings" w:hint="default"/>
      </w:rPr>
    </w:lvl>
    <w:lvl w:ilvl="4" w:tplc="6AACA342" w:tentative="1">
      <w:start w:val="1"/>
      <w:numFmt w:val="bullet"/>
      <w:lvlText w:val=""/>
      <w:lvlJc w:val="left"/>
      <w:pPr>
        <w:tabs>
          <w:tab w:val="num" w:pos="3600"/>
        </w:tabs>
        <w:ind w:left="3600" w:hanging="360"/>
      </w:pPr>
      <w:rPr>
        <w:rFonts w:ascii="Wingdings" w:hAnsi="Wingdings" w:hint="default"/>
      </w:rPr>
    </w:lvl>
    <w:lvl w:ilvl="5" w:tplc="91D4F1B2" w:tentative="1">
      <w:start w:val="1"/>
      <w:numFmt w:val="bullet"/>
      <w:lvlText w:val=""/>
      <w:lvlJc w:val="left"/>
      <w:pPr>
        <w:tabs>
          <w:tab w:val="num" w:pos="4320"/>
        </w:tabs>
        <w:ind w:left="4320" w:hanging="360"/>
      </w:pPr>
      <w:rPr>
        <w:rFonts w:ascii="Wingdings" w:hAnsi="Wingdings" w:hint="default"/>
      </w:rPr>
    </w:lvl>
    <w:lvl w:ilvl="6" w:tplc="EEFCF238" w:tentative="1">
      <w:start w:val="1"/>
      <w:numFmt w:val="bullet"/>
      <w:lvlText w:val=""/>
      <w:lvlJc w:val="left"/>
      <w:pPr>
        <w:tabs>
          <w:tab w:val="num" w:pos="5040"/>
        </w:tabs>
        <w:ind w:left="5040" w:hanging="360"/>
      </w:pPr>
      <w:rPr>
        <w:rFonts w:ascii="Wingdings" w:hAnsi="Wingdings" w:hint="default"/>
      </w:rPr>
    </w:lvl>
    <w:lvl w:ilvl="7" w:tplc="D662008A" w:tentative="1">
      <w:start w:val="1"/>
      <w:numFmt w:val="bullet"/>
      <w:lvlText w:val=""/>
      <w:lvlJc w:val="left"/>
      <w:pPr>
        <w:tabs>
          <w:tab w:val="num" w:pos="5760"/>
        </w:tabs>
        <w:ind w:left="5760" w:hanging="360"/>
      </w:pPr>
      <w:rPr>
        <w:rFonts w:ascii="Wingdings" w:hAnsi="Wingdings" w:hint="default"/>
      </w:rPr>
    </w:lvl>
    <w:lvl w:ilvl="8" w:tplc="2086FE4E"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8D44EA9"/>
    <w:multiLevelType w:val="hybridMultilevel"/>
    <w:tmpl w:val="F618924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5" w15:restartNumberingAfterBreak="0">
    <w:nsid w:val="6AF50684"/>
    <w:multiLevelType w:val="hybridMultilevel"/>
    <w:tmpl w:val="4CEC8EFA"/>
    <w:lvl w:ilvl="0" w:tplc="180A0001">
      <w:start w:val="1"/>
      <w:numFmt w:val="bullet"/>
      <w:lvlText w:val=""/>
      <w:lvlJc w:val="left"/>
      <w:pPr>
        <w:ind w:left="720" w:hanging="360"/>
      </w:pPr>
      <w:rPr>
        <w:rFonts w:ascii="Symbol" w:hAnsi="Symbol" w:hint="default"/>
      </w:rPr>
    </w:lvl>
    <w:lvl w:ilvl="1" w:tplc="180A0003">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66" w15:restartNumberingAfterBreak="0">
    <w:nsid w:val="6F5A1F6E"/>
    <w:multiLevelType w:val="hybridMultilevel"/>
    <w:tmpl w:val="FB9C4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FDB6DF1"/>
    <w:multiLevelType w:val="hybridMultilevel"/>
    <w:tmpl w:val="FD565348"/>
    <w:lvl w:ilvl="0" w:tplc="AC82A072">
      <w:start w:val="5"/>
      <w:numFmt w:val="decimal"/>
      <w:lvlText w:val="%1."/>
      <w:lvlJc w:val="left"/>
      <w:pPr>
        <w:tabs>
          <w:tab w:val="num" w:pos="720"/>
        </w:tabs>
        <w:ind w:left="720" w:hanging="360"/>
      </w:pPr>
      <w:rPr>
        <w:rFonts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7187143B"/>
    <w:multiLevelType w:val="hybridMultilevel"/>
    <w:tmpl w:val="ADE22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1EB1E9A"/>
    <w:multiLevelType w:val="hybridMultilevel"/>
    <w:tmpl w:val="8A2AFD90"/>
    <w:lvl w:ilvl="0" w:tplc="0409000F">
      <w:start w:val="1"/>
      <w:numFmt w:val="decimal"/>
      <w:lvlText w:val="%1."/>
      <w:lvlJc w:val="left"/>
      <w:pPr>
        <w:tabs>
          <w:tab w:val="num" w:pos="360"/>
        </w:tabs>
        <w:ind w:left="360" w:hanging="360"/>
      </w:pPr>
    </w:lvl>
    <w:lvl w:ilvl="1" w:tplc="3C722F8E">
      <w:start w:val="9"/>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741B10B4"/>
    <w:multiLevelType w:val="multilevel"/>
    <w:tmpl w:val="EF763A4E"/>
    <w:lvl w:ilvl="0">
      <w:start w:val="3"/>
      <w:numFmt w:val="decimal"/>
      <w:lvlText w:val="%1"/>
      <w:lvlJc w:val="left"/>
      <w:pPr>
        <w:ind w:left="360" w:hanging="360"/>
      </w:pPr>
      <w:rPr>
        <w:rFonts w:hint="default"/>
      </w:rPr>
    </w:lvl>
    <w:lvl w:ilvl="1">
      <w:start w:val="10"/>
      <w:numFmt w:val="decimal"/>
      <w:lvlText w:val="%1.%2"/>
      <w:lvlJc w:val="left"/>
      <w:pPr>
        <w:ind w:left="362" w:hanging="360"/>
      </w:pPr>
      <w:rPr>
        <w:rFonts w:hint="default"/>
      </w:rPr>
    </w:lvl>
    <w:lvl w:ilvl="2">
      <w:start w:val="1"/>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728" w:hanging="72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092" w:hanging="108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456" w:hanging="1440"/>
      </w:pPr>
      <w:rPr>
        <w:rFonts w:hint="default"/>
      </w:rPr>
    </w:lvl>
  </w:abstractNum>
  <w:abstractNum w:abstractNumId="71" w15:restartNumberingAfterBreak="0">
    <w:nsid w:val="74E36C25"/>
    <w:multiLevelType w:val="hybridMultilevel"/>
    <w:tmpl w:val="B844B45A"/>
    <w:lvl w:ilvl="0" w:tplc="4FB647CC">
      <w:start w:val="1"/>
      <w:numFmt w:val="bullet"/>
      <w:lvlText w:val=""/>
      <w:lvlJc w:val="left"/>
      <w:pPr>
        <w:tabs>
          <w:tab w:val="num" w:pos="720"/>
        </w:tabs>
        <w:ind w:left="504" w:hanging="144"/>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78A5192A"/>
    <w:multiLevelType w:val="hybridMultilevel"/>
    <w:tmpl w:val="3E5CC458"/>
    <w:lvl w:ilvl="0" w:tplc="7C8C94A4">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794E68EA"/>
    <w:multiLevelType w:val="hybridMultilevel"/>
    <w:tmpl w:val="3CB665A2"/>
    <w:lvl w:ilvl="0" w:tplc="ABCE9DF4">
      <w:start w:val="1"/>
      <w:numFmt w:val="lowerRoman"/>
      <w:lvlText w:val="%1)"/>
      <w:lvlJc w:val="right"/>
      <w:pPr>
        <w:ind w:left="686" w:hanging="360"/>
      </w:pPr>
      <w:rPr>
        <w:rFonts w:hint="default"/>
      </w:rPr>
    </w:lvl>
    <w:lvl w:ilvl="1" w:tplc="04090019" w:tentative="1">
      <w:start w:val="1"/>
      <w:numFmt w:val="lowerLetter"/>
      <w:lvlText w:val="%2."/>
      <w:lvlJc w:val="left"/>
      <w:pPr>
        <w:ind w:left="1406" w:hanging="360"/>
      </w:pPr>
    </w:lvl>
    <w:lvl w:ilvl="2" w:tplc="0409001B" w:tentative="1">
      <w:start w:val="1"/>
      <w:numFmt w:val="lowerRoman"/>
      <w:lvlText w:val="%3."/>
      <w:lvlJc w:val="right"/>
      <w:pPr>
        <w:ind w:left="2126" w:hanging="180"/>
      </w:pPr>
    </w:lvl>
    <w:lvl w:ilvl="3" w:tplc="0409000F" w:tentative="1">
      <w:start w:val="1"/>
      <w:numFmt w:val="decimal"/>
      <w:lvlText w:val="%4."/>
      <w:lvlJc w:val="left"/>
      <w:pPr>
        <w:ind w:left="2846" w:hanging="360"/>
      </w:pPr>
    </w:lvl>
    <w:lvl w:ilvl="4" w:tplc="04090019" w:tentative="1">
      <w:start w:val="1"/>
      <w:numFmt w:val="lowerLetter"/>
      <w:lvlText w:val="%5."/>
      <w:lvlJc w:val="left"/>
      <w:pPr>
        <w:ind w:left="3566" w:hanging="360"/>
      </w:pPr>
    </w:lvl>
    <w:lvl w:ilvl="5" w:tplc="0409001B" w:tentative="1">
      <w:start w:val="1"/>
      <w:numFmt w:val="lowerRoman"/>
      <w:lvlText w:val="%6."/>
      <w:lvlJc w:val="right"/>
      <w:pPr>
        <w:ind w:left="4286" w:hanging="180"/>
      </w:pPr>
    </w:lvl>
    <w:lvl w:ilvl="6" w:tplc="0409000F" w:tentative="1">
      <w:start w:val="1"/>
      <w:numFmt w:val="decimal"/>
      <w:lvlText w:val="%7."/>
      <w:lvlJc w:val="left"/>
      <w:pPr>
        <w:ind w:left="5006" w:hanging="360"/>
      </w:pPr>
    </w:lvl>
    <w:lvl w:ilvl="7" w:tplc="04090019" w:tentative="1">
      <w:start w:val="1"/>
      <w:numFmt w:val="lowerLetter"/>
      <w:lvlText w:val="%8."/>
      <w:lvlJc w:val="left"/>
      <w:pPr>
        <w:ind w:left="5726" w:hanging="360"/>
      </w:pPr>
    </w:lvl>
    <w:lvl w:ilvl="8" w:tplc="0409001B" w:tentative="1">
      <w:start w:val="1"/>
      <w:numFmt w:val="lowerRoman"/>
      <w:lvlText w:val="%9."/>
      <w:lvlJc w:val="right"/>
      <w:pPr>
        <w:ind w:left="6446" w:hanging="180"/>
      </w:pPr>
    </w:lvl>
  </w:abstractNum>
  <w:abstractNum w:abstractNumId="74" w15:restartNumberingAfterBreak="0">
    <w:nsid w:val="797E370B"/>
    <w:multiLevelType w:val="hybridMultilevel"/>
    <w:tmpl w:val="36000582"/>
    <w:lvl w:ilvl="0" w:tplc="92ECD9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A0C6756"/>
    <w:multiLevelType w:val="hybridMultilevel"/>
    <w:tmpl w:val="B844B45A"/>
    <w:lvl w:ilvl="0" w:tplc="98884680">
      <w:start w:val="1"/>
      <w:numFmt w:val="bullet"/>
      <w:lvlText w:val="*"/>
      <w:lvlJc w:val="left"/>
      <w:pPr>
        <w:tabs>
          <w:tab w:val="num" w:pos="720"/>
        </w:tabs>
        <w:ind w:left="720" w:hanging="720"/>
      </w:pPr>
      <w:rPr>
        <w:rFonts w:ascii="PMingLiU" w:eastAsia="PMingLiU" w:hAnsi="Symbol" w:hint="eastAsi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7C8F3F34"/>
    <w:multiLevelType w:val="hybridMultilevel"/>
    <w:tmpl w:val="4E904A02"/>
    <w:lvl w:ilvl="0" w:tplc="139EDBB0">
      <w:start w:val="4"/>
      <w:numFmt w:val="decimal"/>
      <w:lvlText w:val="%1."/>
      <w:lvlJc w:val="left"/>
      <w:pPr>
        <w:tabs>
          <w:tab w:val="num" w:pos="360"/>
        </w:tabs>
        <w:ind w:left="360" w:hanging="360"/>
      </w:pPr>
      <w:rPr>
        <w:rFonts w:hint="default"/>
        <w:b w:val="0"/>
        <w:i w:val="0"/>
        <w:sz w:val="20"/>
      </w:rPr>
    </w:lvl>
    <w:lvl w:ilvl="1" w:tplc="A1AA86A0">
      <w:start w:val="9"/>
      <w:numFmt w:val="decimal"/>
      <w:pStyle w:val="num"/>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7D627ED4"/>
    <w:multiLevelType w:val="hybridMultilevel"/>
    <w:tmpl w:val="9A625060"/>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78" w15:restartNumberingAfterBreak="0">
    <w:nsid w:val="7F984DC3"/>
    <w:multiLevelType w:val="hybridMultilevel"/>
    <w:tmpl w:val="F45AADAE"/>
    <w:lvl w:ilvl="0" w:tplc="96A00460">
      <w:start w:val="1"/>
      <w:numFmt w:val="bullet"/>
      <w:lvlText w:val=""/>
      <w:lvlJc w:val="left"/>
      <w:pPr>
        <w:tabs>
          <w:tab w:val="num" w:pos="540"/>
        </w:tabs>
        <w:ind w:left="540" w:hanging="360"/>
      </w:pPr>
      <w:rPr>
        <w:rFonts w:ascii="Wingdings" w:hAnsi="Wingdings" w:hint="default"/>
      </w:rPr>
    </w:lvl>
    <w:lvl w:ilvl="1" w:tplc="99A60DD8">
      <w:start w:val="1"/>
      <w:numFmt w:val="bullet"/>
      <w:lvlText w:val=""/>
      <w:lvlJc w:val="left"/>
      <w:pPr>
        <w:tabs>
          <w:tab w:val="num" w:pos="360"/>
        </w:tabs>
        <w:ind w:left="360" w:hanging="144"/>
      </w:pPr>
      <w:rPr>
        <w:rFonts w:ascii="Wingdings" w:hAnsi="Wingdings" w:hint="default"/>
      </w:rPr>
    </w:lvl>
    <w:lvl w:ilvl="2" w:tplc="8C74DBAE">
      <w:start w:val="2"/>
      <w:numFmt w:val="bullet"/>
      <w:lvlText w:val="-"/>
      <w:lvlJc w:val="left"/>
      <w:pPr>
        <w:tabs>
          <w:tab w:val="num" w:pos="2160"/>
        </w:tabs>
        <w:ind w:left="2160" w:hanging="360"/>
      </w:pPr>
      <w:rPr>
        <w:rFonts w:ascii="Times New Roman" w:eastAsia="Times New Roman" w:hAnsi="Times New Roman" w:cs="Times New Roman" w:hint="default"/>
      </w:rPr>
    </w:lvl>
    <w:lvl w:ilvl="3" w:tplc="04090003">
      <w:start w:val="1"/>
      <w:numFmt w:val="bullet"/>
      <w:lvlText w:val="o"/>
      <w:lvlJc w:val="left"/>
      <w:pPr>
        <w:tabs>
          <w:tab w:val="num" w:pos="648"/>
        </w:tabs>
        <w:ind w:left="648" w:hanging="360"/>
      </w:pPr>
      <w:rPr>
        <w:rFonts w:ascii="Courier New" w:hAnsi="Courier New"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4"/>
  </w:num>
  <w:num w:numId="3">
    <w:abstractNumId w:val="32"/>
  </w:num>
  <w:num w:numId="4">
    <w:abstractNumId w:val="7"/>
  </w:num>
  <w:num w:numId="5">
    <w:abstractNumId w:val="60"/>
  </w:num>
  <w:num w:numId="6">
    <w:abstractNumId w:val="16"/>
  </w:num>
  <w:num w:numId="7">
    <w:abstractNumId w:val="75"/>
  </w:num>
  <w:num w:numId="8">
    <w:abstractNumId w:val="15"/>
  </w:num>
  <w:num w:numId="9">
    <w:abstractNumId w:val="71"/>
  </w:num>
  <w:num w:numId="10">
    <w:abstractNumId w:val="20"/>
  </w:num>
  <w:num w:numId="11">
    <w:abstractNumId w:val="55"/>
  </w:num>
  <w:num w:numId="12">
    <w:abstractNumId w:val="76"/>
  </w:num>
  <w:num w:numId="13">
    <w:abstractNumId w:val="67"/>
  </w:num>
  <w:num w:numId="14">
    <w:abstractNumId w:val="37"/>
  </w:num>
  <w:num w:numId="15">
    <w:abstractNumId w:val="11"/>
  </w:num>
  <w:num w:numId="16">
    <w:abstractNumId w:val="33"/>
  </w:num>
  <w:num w:numId="17">
    <w:abstractNumId w:val="3"/>
  </w:num>
  <w:num w:numId="18">
    <w:abstractNumId w:val="69"/>
  </w:num>
  <w:num w:numId="19">
    <w:abstractNumId w:val="38"/>
  </w:num>
  <w:num w:numId="20">
    <w:abstractNumId w:val="21"/>
  </w:num>
  <w:num w:numId="21">
    <w:abstractNumId w:val="54"/>
  </w:num>
  <w:num w:numId="22">
    <w:abstractNumId w:val="33"/>
  </w:num>
  <w:num w:numId="23">
    <w:abstractNumId w:val="33"/>
  </w:num>
  <w:num w:numId="24">
    <w:abstractNumId w:val="78"/>
  </w:num>
  <w:num w:numId="25">
    <w:abstractNumId w:val="33"/>
  </w:num>
  <w:num w:numId="26">
    <w:abstractNumId w:val="46"/>
  </w:num>
  <w:num w:numId="27">
    <w:abstractNumId w:val="72"/>
  </w:num>
  <w:num w:numId="28">
    <w:abstractNumId w:val="42"/>
  </w:num>
  <w:num w:numId="29">
    <w:abstractNumId w:val="61"/>
  </w:num>
  <w:num w:numId="30">
    <w:abstractNumId w:val="41"/>
  </w:num>
  <w:num w:numId="31">
    <w:abstractNumId w:val="2"/>
  </w:num>
  <w:num w:numId="32">
    <w:abstractNumId w:val="31"/>
  </w:num>
  <w:num w:numId="33">
    <w:abstractNumId w:val="5"/>
  </w:num>
  <w:num w:numId="34">
    <w:abstractNumId w:val="9"/>
  </w:num>
  <w:num w:numId="35">
    <w:abstractNumId w:val="4"/>
  </w:num>
  <w:num w:numId="36">
    <w:abstractNumId w:val="24"/>
  </w:num>
  <w:num w:numId="37">
    <w:abstractNumId w:val="13"/>
  </w:num>
  <w:num w:numId="38">
    <w:abstractNumId w:val="10"/>
  </w:num>
  <w:num w:numId="39">
    <w:abstractNumId w:val="57"/>
  </w:num>
  <w:num w:numId="40">
    <w:abstractNumId w:val="74"/>
  </w:num>
  <w:num w:numId="41">
    <w:abstractNumId w:val="62"/>
  </w:num>
  <w:num w:numId="42">
    <w:abstractNumId w:val="22"/>
  </w:num>
  <w:num w:numId="43">
    <w:abstractNumId w:val="8"/>
  </w:num>
  <w:num w:numId="44">
    <w:abstractNumId w:val="14"/>
  </w:num>
  <w:num w:numId="45">
    <w:abstractNumId w:val="14"/>
  </w:num>
  <w:num w:numId="46">
    <w:abstractNumId w:val="14"/>
  </w:num>
  <w:num w:numId="47">
    <w:abstractNumId w:val="14"/>
  </w:num>
  <w:num w:numId="48">
    <w:abstractNumId w:val="56"/>
  </w:num>
  <w:num w:numId="49">
    <w:abstractNumId w:val="53"/>
  </w:num>
  <w:num w:numId="50">
    <w:abstractNumId w:val="51"/>
  </w:num>
  <w:num w:numId="51">
    <w:abstractNumId w:val="35"/>
  </w:num>
  <w:num w:numId="52">
    <w:abstractNumId w:val="77"/>
  </w:num>
  <w:num w:numId="53">
    <w:abstractNumId w:val="49"/>
  </w:num>
  <w:num w:numId="54">
    <w:abstractNumId w:val="36"/>
  </w:num>
  <w:num w:numId="55">
    <w:abstractNumId w:val="25"/>
  </w:num>
  <w:num w:numId="56">
    <w:abstractNumId w:val="73"/>
  </w:num>
  <w:num w:numId="57">
    <w:abstractNumId w:val="43"/>
  </w:num>
  <w:num w:numId="58">
    <w:abstractNumId w:val="12"/>
  </w:num>
  <w:num w:numId="59">
    <w:abstractNumId w:val="70"/>
  </w:num>
  <w:num w:numId="60">
    <w:abstractNumId w:val="59"/>
  </w:num>
  <w:num w:numId="61">
    <w:abstractNumId w:val="58"/>
  </w:num>
  <w:num w:numId="62">
    <w:abstractNumId w:val="0"/>
  </w:num>
  <w:num w:numId="63">
    <w:abstractNumId w:val="23"/>
  </w:num>
  <w:num w:numId="64">
    <w:abstractNumId w:val="68"/>
  </w:num>
  <w:num w:numId="65">
    <w:abstractNumId w:val="40"/>
  </w:num>
  <w:num w:numId="66">
    <w:abstractNumId w:val="26"/>
  </w:num>
  <w:num w:numId="67">
    <w:abstractNumId w:val="52"/>
  </w:num>
  <w:num w:numId="68">
    <w:abstractNumId w:val="64"/>
  </w:num>
  <w:num w:numId="69">
    <w:abstractNumId w:val="48"/>
  </w:num>
  <w:num w:numId="70">
    <w:abstractNumId w:val="6"/>
  </w:num>
  <w:num w:numId="71">
    <w:abstractNumId w:val="29"/>
  </w:num>
  <w:num w:numId="72">
    <w:abstractNumId w:val="1"/>
  </w:num>
  <w:num w:numId="73">
    <w:abstractNumId w:val="45"/>
  </w:num>
  <w:num w:numId="74">
    <w:abstractNumId w:val="66"/>
  </w:num>
  <w:num w:numId="75">
    <w:abstractNumId w:val="27"/>
  </w:num>
  <w:num w:numId="76">
    <w:abstractNumId w:val="44"/>
  </w:num>
  <w:num w:numId="77">
    <w:abstractNumId w:val="18"/>
  </w:num>
  <w:num w:numId="78">
    <w:abstractNumId w:val="50"/>
  </w:num>
  <w:num w:numId="79">
    <w:abstractNumId w:val="39"/>
  </w:num>
  <w:num w:numId="80">
    <w:abstractNumId w:val="34"/>
  </w:num>
  <w:num w:numId="81">
    <w:abstractNumId w:val="19"/>
  </w:num>
  <w:num w:numId="82">
    <w:abstractNumId w:val="30"/>
  </w:num>
  <w:num w:numId="83">
    <w:abstractNumId w:val="17"/>
  </w:num>
  <w:num w:numId="84">
    <w:abstractNumId w:val="28"/>
  </w:num>
  <w:num w:numId="85">
    <w:abstractNumId w:val="65"/>
  </w:num>
  <w:num w:numId="86">
    <w:abstractNumId w:val="63"/>
  </w:num>
  <w:num w:numId="87">
    <w:abstractNumId w:val="47"/>
  </w:num>
  <w:numIdMacAtCleanup w:val="8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ianela Zachrisson">
    <w15:presenceInfo w15:providerId="Windows Live" w15:userId="a0ef12a521aeab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autoHyphenation/>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BE1"/>
    <w:rsid w:val="000011D2"/>
    <w:rsid w:val="0000129F"/>
    <w:rsid w:val="00001D3E"/>
    <w:rsid w:val="00003066"/>
    <w:rsid w:val="00003593"/>
    <w:rsid w:val="0000361E"/>
    <w:rsid w:val="00004902"/>
    <w:rsid w:val="00005B60"/>
    <w:rsid w:val="00011ABE"/>
    <w:rsid w:val="000126F5"/>
    <w:rsid w:val="00012917"/>
    <w:rsid w:val="00017439"/>
    <w:rsid w:val="00020439"/>
    <w:rsid w:val="00021313"/>
    <w:rsid w:val="000235D1"/>
    <w:rsid w:val="0002399F"/>
    <w:rsid w:val="0002673E"/>
    <w:rsid w:val="00027F39"/>
    <w:rsid w:val="0003049C"/>
    <w:rsid w:val="00030ABE"/>
    <w:rsid w:val="0003287C"/>
    <w:rsid w:val="0004233F"/>
    <w:rsid w:val="00044373"/>
    <w:rsid w:val="00050CA8"/>
    <w:rsid w:val="00055091"/>
    <w:rsid w:val="00055138"/>
    <w:rsid w:val="00055253"/>
    <w:rsid w:val="000561C6"/>
    <w:rsid w:val="0006012D"/>
    <w:rsid w:val="0006213F"/>
    <w:rsid w:val="000628A0"/>
    <w:rsid w:val="00062D5F"/>
    <w:rsid w:val="00073760"/>
    <w:rsid w:val="00075A1D"/>
    <w:rsid w:val="0008021C"/>
    <w:rsid w:val="000812CA"/>
    <w:rsid w:val="00081DF6"/>
    <w:rsid w:val="00082019"/>
    <w:rsid w:val="0008411D"/>
    <w:rsid w:val="000842A8"/>
    <w:rsid w:val="00084D9A"/>
    <w:rsid w:val="000863DD"/>
    <w:rsid w:val="00087900"/>
    <w:rsid w:val="00087DA3"/>
    <w:rsid w:val="00093BAE"/>
    <w:rsid w:val="00095478"/>
    <w:rsid w:val="00096510"/>
    <w:rsid w:val="00097C8B"/>
    <w:rsid w:val="000A4DC0"/>
    <w:rsid w:val="000A5103"/>
    <w:rsid w:val="000A5CE5"/>
    <w:rsid w:val="000A71B2"/>
    <w:rsid w:val="000B5A97"/>
    <w:rsid w:val="000B684C"/>
    <w:rsid w:val="000D161F"/>
    <w:rsid w:val="000E040F"/>
    <w:rsid w:val="000E6509"/>
    <w:rsid w:val="000E6725"/>
    <w:rsid w:val="000E716C"/>
    <w:rsid w:val="000E7988"/>
    <w:rsid w:val="000E7B63"/>
    <w:rsid w:val="000F096A"/>
    <w:rsid w:val="00101ADF"/>
    <w:rsid w:val="00102E36"/>
    <w:rsid w:val="00102E76"/>
    <w:rsid w:val="00106F88"/>
    <w:rsid w:val="001108F3"/>
    <w:rsid w:val="00111964"/>
    <w:rsid w:val="00111996"/>
    <w:rsid w:val="001203ED"/>
    <w:rsid w:val="00120B5A"/>
    <w:rsid w:val="0012149B"/>
    <w:rsid w:val="00121B94"/>
    <w:rsid w:val="00124D95"/>
    <w:rsid w:val="00132A7A"/>
    <w:rsid w:val="0013738A"/>
    <w:rsid w:val="00142A7F"/>
    <w:rsid w:val="0014460A"/>
    <w:rsid w:val="001479DB"/>
    <w:rsid w:val="00151751"/>
    <w:rsid w:val="00151E3E"/>
    <w:rsid w:val="00154139"/>
    <w:rsid w:val="00154223"/>
    <w:rsid w:val="00156044"/>
    <w:rsid w:val="00156B90"/>
    <w:rsid w:val="001636D9"/>
    <w:rsid w:val="001651CA"/>
    <w:rsid w:val="001716BA"/>
    <w:rsid w:val="00171CA0"/>
    <w:rsid w:val="001742F8"/>
    <w:rsid w:val="00176717"/>
    <w:rsid w:val="00183C13"/>
    <w:rsid w:val="00183FCC"/>
    <w:rsid w:val="0018538D"/>
    <w:rsid w:val="001862B5"/>
    <w:rsid w:val="00190867"/>
    <w:rsid w:val="00190D29"/>
    <w:rsid w:val="00191659"/>
    <w:rsid w:val="00192115"/>
    <w:rsid w:val="001A3ABB"/>
    <w:rsid w:val="001A6AD1"/>
    <w:rsid w:val="001A7F27"/>
    <w:rsid w:val="001B4E62"/>
    <w:rsid w:val="001B57C5"/>
    <w:rsid w:val="001B5DE2"/>
    <w:rsid w:val="001C0342"/>
    <w:rsid w:val="001C1045"/>
    <w:rsid w:val="001D0125"/>
    <w:rsid w:val="001D020A"/>
    <w:rsid w:val="001D1673"/>
    <w:rsid w:val="001D645B"/>
    <w:rsid w:val="001E11B9"/>
    <w:rsid w:val="001E1F1D"/>
    <w:rsid w:val="001E2049"/>
    <w:rsid w:val="001E25EC"/>
    <w:rsid w:val="001E2EB1"/>
    <w:rsid w:val="001E3B51"/>
    <w:rsid w:val="001E4FDC"/>
    <w:rsid w:val="001E6375"/>
    <w:rsid w:val="001E690A"/>
    <w:rsid w:val="001F46AA"/>
    <w:rsid w:val="001F4FFD"/>
    <w:rsid w:val="001F5D61"/>
    <w:rsid w:val="001F6027"/>
    <w:rsid w:val="001F6A9F"/>
    <w:rsid w:val="001F6C97"/>
    <w:rsid w:val="002000F6"/>
    <w:rsid w:val="00200462"/>
    <w:rsid w:val="00202DFF"/>
    <w:rsid w:val="0020389A"/>
    <w:rsid w:val="00203DAF"/>
    <w:rsid w:val="002045D3"/>
    <w:rsid w:val="00210D56"/>
    <w:rsid w:val="00217E08"/>
    <w:rsid w:val="00220D9E"/>
    <w:rsid w:val="00221E77"/>
    <w:rsid w:val="002230CB"/>
    <w:rsid w:val="00223E59"/>
    <w:rsid w:val="00226890"/>
    <w:rsid w:val="00227AE1"/>
    <w:rsid w:val="00227EF9"/>
    <w:rsid w:val="00231B65"/>
    <w:rsid w:val="00231F25"/>
    <w:rsid w:val="00232F92"/>
    <w:rsid w:val="00233A2B"/>
    <w:rsid w:val="00233E89"/>
    <w:rsid w:val="00236946"/>
    <w:rsid w:val="0023697E"/>
    <w:rsid w:val="00237676"/>
    <w:rsid w:val="002407C0"/>
    <w:rsid w:val="00241B30"/>
    <w:rsid w:val="00241C2A"/>
    <w:rsid w:val="00242B31"/>
    <w:rsid w:val="00243434"/>
    <w:rsid w:val="002440F8"/>
    <w:rsid w:val="00246A36"/>
    <w:rsid w:val="002479FA"/>
    <w:rsid w:val="002526DD"/>
    <w:rsid w:val="002606EC"/>
    <w:rsid w:val="00261922"/>
    <w:rsid w:val="002620E6"/>
    <w:rsid w:val="0026494E"/>
    <w:rsid w:val="002728E9"/>
    <w:rsid w:val="00277566"/>
    <w:rsid w:val="002848B3"/>
    <w:rsid w:val="00284EB2"/>
    <w:rsid w:val="00291CA0"/>
    <w:rsid w:val="00292EA1"/>
    <w:rsid w:val="00294049"/>
    <w:rsid w:val="002A029D"/>
    <w:rsid w:val="002A44DB"/>
    <w:rsid w:val="002A499B"/>
    <w:rsid w:val="002A55BC"/>
    <w:rsid w:val="002B071F"/>
    <w:rsid w:val="002B10B7"/>
    <w:rsid w:val="002B2077"/>
    <w:rsid w:val="002C306D"/>
    <w:rsid w:val="002D09E4"/>
    <w:rsid w:val="002D1569"/>
    <w:rsid w:val="002D1667"/>
    <w:rsid w:val="002D2CD0"/>
    <w:rsid w:val="002D35B9"/>
    <w:rsid w:val="002D6FD9"/>
    <w:rsid w:val="002E5B30"/>
    <w:rsid w:val="002E7067"/>
    <w:rsid w:val="002F1ADA"/>
    <w:rsid w:val="002F2922"/>
    <w:rsid w:val="002F3965"/>
    <w:rsid w:val="00300D17"/>
    <w:rsid w:val="003022FD"/>
    <w:rsid w:val="00303D89"/>
    <w:rsid w:val="00304DFB"/>
    <w:rsid w:val="00313F0F"/>
    <w:rsid w:val="00317CB3"/>
    <w:rsid w:val="00320130"/>
    <w:rsid w:val="00321EC1"/>
    <w:rsid w:val="00321ED9"/>
    <w:rsid w:val="00322BD1"/>
    <w:rsid w:val="00325372"/>
    <w:rsid w:val="00340AAB"/>
    <w:rsid w:val="00340E68"/>
    <w:rsid w:val="00341746"/>
    <w:rsid w:val="00346A12"/>
    <w:rsid w:val="003500CE"/>
    <w:rsid w:val="00352259"/>
    <w:rsid w:val="003523D9"/>
    <w:rsid w:val="00354F5D"/>
    <w:rsid w:val="00356EC1"/>
    <w:rsid w:val="00370174"/>
    <w:rsid w:val="003720A2"/>
    <w:rsid w:val="00372219"/>
    <w:rsid w:val="00372E0F"/>
    <w:rsid w:val="00381295"/>
    <w:rsid w:val="00384F4D"/>
    <w:rsid w:val="003930B1"/>
    <w:rsid w:val="003962E1"/>
    <w:rsid w:val="003A42AF"/>
    <w:rsid w:val="003A7C1D"/>
    <w:rsid w:val="003B054B"/>
    <w:rsid w:val="003B080C"/>
    <w:rsid w:val="003B0B3E"/>
    <w:rsid w:val="003B46E3"/>
    <w:rsid w:val="003B7A5E"/>
    <w:rsid w:val="003C10D9"/>
    <w:rsid w:val="003C4CFF"/>
    <w:rsid w:val="003D10CF"/>
    <w:rsid w:val="003D2C53"/>
    <w:rsid w:val="003D6994"/>
    <w:rsid w:val="003D6E76"/>
    <w:rsid w:val="003D7A78"/>
    <w:rsid w:val="003E2570"/>
    <w:rsid w:val="003E2885"/>
    <w:rsid w:val="003E2E33"/>
    <w:rsid w:val="003E4711"/>
    <w:rsid w:val="003F30FA"/>
    <w:rsid w:val="003F3B65"/>
    <w:rsid w:val="003F3C0F"/>
    <w:rsid w:val="003F3E1A"/>
    <w:rsid w:val="003F45F1"/>
    <w:rsid w:val="004007A9"/>
    <w:rsid w:val="00405488"/>
    <w:rsid w:val="004072BB"/>
    <w:rsid w:val="00407C1B"/>
    <w:rsid w:val="00410539"/>
    <w:rsid w:val="00413BAB"/>
    <w:rsid w:val="004151E4"/>
    <w:rsid w:val="004163B4"/>
    <w:rsid w:val="00417F45"/>
    <w:rsid w:val="00420E8E"/>
    <w:rsid w:val="00421A78"/>
    <w:rsid w:val="00424598"/>
    <w:rsid w:val="00425E43"/>
    <w:rsid w:val="004349AD"/>
    <w:rsid w:val="0043698F"/>
    <w:rsid w:val="00445FA0"/>
    <w:rsid w:val="004461AD"/>
    <w:rsid w:val="00446287"/>
    <w:rsid w:val="00447B34"/>
    <w:rsid w:val="004569F3"/>
    <w:rsid w:val="00456B21"/>
    <w:rsid w:val="004623A0"/>
    <w:rsid w:val="00463832"/>
    <w:rsid w:val="0046485F"/>
    <w:rsid w:val="00465299"/>
    <w:rsid w:val="00465719"/>
    <w:rsid w:val="00466CBC"/>
    <w:rsid w:val="00467F61"/>
    <w:rsid w:val="00470CF8"/>
    <w:rsid w:val="004726E5"/>
    <w:rsid w:val="00474E5B"/>
    <w:rsid w:val="00475FFC"/>
    <w:rsid w:val="00477401"/>
    <w:rsid w:val="00480B68"/>
    <w:rsid w:val="00480C33"/>
    <w:rsid w:val="00482BA8"/>
    <w:rsid w:val="00483943"/>
    <w:rsid w:val="00485230"/>
    <w:rsid w:val="00491DBB"/>
    <w:rsid w:val="00492594"/>
    <w:rsid w:val="00492D98"/>
    <w:rsid w:val="004937F2"/>
    <w:rsid w:val="0049574F"/>
    <w:rsid w:val="00496941"/>
    <w:rsid w:val="004A25F7"/>
    <w:rsid w:val="004A2DC2"/>
    <w:rsid w:val="004A5BE1"/>
    <w:rsid w:val="004B1D90"/>
    <w:rsid w:val="004B4EF7"/>
    <w:rsid w:val="004C15D8"/>
    <w:rsid w:val="004C1F31"/>
    <w:rsid w:val="004C5C6F"/>
    <w:rsid w:val="004D0412"/>
    <w:rsid w:val="004D0ADB"/>
    <w:rsid w:val="004D0EDE"/>
    <w:rsid w:val="004D1BD4"/>
    <w:rsid w:val="004D43DA"/>
    <w:rsid w:val="004D4960"/>
    <w:rsid w:val="004D539C"/>
    <w:rsid w:val="004D6172"/>
    <w:rsid w:val="004E3854"/>
    <w:rsid w:val="004F29B6"/>
    <w:rsid w:val="004F4892"/>
    <w:rsid w:val="004F66AC"/>
    <w:rsid w:val="004F6F28"/>
    <w:rsid w:val="00501A0E"/>
    <w:rsid w:val="00502F4F"/>
    <w:rsid w:val="0050685E"/>
    <w:rsid w:val="0051031A"/>
    <w:rsid w:val="005111BC"/>
    <w:rsid w:val="005111D6"/>
    <w:rsid w:val="005121CE"/>
    <w:rsid w:val="0051335B"/>
    <w:rsid w:val="005157ED"/>
    <w:rsid w:val="00515B5E"/>
    <w:rsid w:val="00517D0C"/>
    <w:rsid w:val="00522495"/>
    <w:rsid w:val="00523B7C"/>
    <w:rsid w:val="00525CA5"/>
    <w:rsid w:val="005375CA"/>
    <w:rsid w:val="00543C14"/>
    <w:rsid w:val="00546811"/>
    <w:rsid w:val="005502B3"/>
    <w:rsid w:val="00550659"/>
    <w:rsid w:val="00550CF1"/>
    <w:rsid w:val="00556242"/>
    <w:rsid w:val="00561316"/>
    <w:rsid w:val="00564B8E"/>
    <w:rsid w:val="00564BF4"/>
    <w:rsid w:val="00565F6D"/>
    <w:rsid w:val="0057097E"/>
    <w:rsid w:val="00570D8A"/>
    <w:rsid w:val="005723CB"/>
    <w:rsid w:val="0057644C"/>
    <w:rsid w:val="0057682F"/>
    <w:rsid w:val="0057784D"/>
    <w:rsid w:val="00581891"/>
    <w:rsid w:val="00582992"/>
    <w:rsid w:val="00582B37"/>
    <w:rsid w:val="0058425F"/>
    <w:rsid w:val="00585BAF"/>
    <w:rsid w:val="00585D74"/>
    <w:rsid w:val="005864C9"/>
    <w:rsid w:val="005904FB"/>
    <w:rsid w:val="00593165"/>
    <w:rsid w:val="005A2362"/>
    <w:rsid w:val="005A4121"/>
    <w:rsid w:val="005A506D"/>
    <w:rsid w:val="005A52DD"/>
    <w:rsid w:val="005B3061"/>
    <w:rsid w:val="005B38FC"/>
    <w:rsid w:val="005B49F1"/>
    <w:rsid w:val="005B6586"/>
    <w:rsid w:val="005C348B"/>
    <w:rsid w:val="005C3A2A"/>
    <w:rsid w:val="005C3A45"/>
    <w:rsid w:val="005C49C3"/>
    <w:rsid w:val="005C573E"/>
    <w:rsid w:val="005C585E"/>
    <w:rsid w:val="005D160A"/>
    <w:rsid w:val="005E045B"/>
    <w:rsid w:val="005E2D5D"/>
    <w:rsid w:val="005E4CDD"/>
    <w:rsid w:val="005E52AE"/>
    <w:rsid w:val="005E5CBB"/>
    <w:rsid w:val="005F09CC"/>
    <w:rsid w:val="005F3131"/>
    <w:rsid w:val="005F3697"/>
    <w:rsid w:val="00601306"/>
    <w:rsid w:val="006015F7"/>
    <w:rsid w:val="006021C1"/>
    <w:rsid w:val="006024FC"/>
    <w:rsid w:val="00604278"/>
    <w:rsid w:val="0060429E"/>
    <w:rsid w:val="00605EE3"/>
    <w:rsid w:val="0060729A"/>
    <w:rsid w:val="00610A7F"/>
    <w:rsid w:val="006118C9"/>
    <w:rsid w:val="00613614"/>
    <w:rsid w:val="00613865"/>
    <w:rsid w:val="00615A0D"/>
    <w:rsid w:val="00616D5D"/>
    <w:rsid w:val="0062211C"/>
    <w:rsid w:val="0062675A"/>
    <w:rsid w:val="006333E1"/>
    <w:rsid w:val="006353A7"/>
    <w:rsid w:val="00636CCC"/>
    <w:rsid w:val="006451FE"/>
    <w:rsid w:val="00646B3B"/>
    <w:rsid w:val="006506C1"/>
    <w:rsid w:val="00651054"/>
    <w:rsid w:val="00651F20"/>
    <w:rsid w:val="006521D4"/>
    <w:rsid w:val="0065393A"/>
    <w:rsid w:val="00656008"/>
    <w:rsid w:val="00657BC0"/>
    <w:rsid w:val="0066152A"/>
    <w:rsid w:val="00667D96"/>
    <w:rsid w:val="00683AC9"/>
    <w:rsid w:val="00684740"/>
    <w:rsid w:val="0069064C"/>
    <w:rsid w:val="00691167"/>
    <w:rsid w:val="0069137F"/>
    <w:rsid w:val="0069298C"/>
    <w:rsid w:val="00692B90"/>
    <w:rsid w:val="00694125"/>
    <w:rsid w:val="00695822"/>
    <w:rsid w:val="00695BAB"/>
    <w:rsid w:val="006A38F8"/>
    <w:rsid w:val="006A5C88"/>
    <w:rsid w:val="006A77A4"/>
    <w:rsid w:val="006B26FC"/>
    <w:rsid w:val="006B5354"/>
    <w:rsid w:val="006B7B80"/>
    <w:rsid w:val="006C3897"/>
    <w:rsid w:val="006C3B84"/>
    <w:rsid w:val="006C7B68"/>
    <w:rsid w:val="006D4B36"/>
    <w:rsid w:val="006E0D71"/>
    <w:rsid w:val="006E126B"/>
    <w:rsid w:val="006E1A8E"/>
    <w:rsid w:val="006F1366"/>
    <w:rsid w:val="006F1CD7"/>
    <w:rsid w:val="006F2ED6"/>
    <w:rsid w:val="006F349C"/>
    <w:rsid w:val="007027B7"/>
    <w:rsid w:val="00703609"/>
    <w:rsid w:val="00707806"/>
    <w:rsid w:val="00707853"/>
    <w:rsid w:val="0071194F"/>
    <w:rsid w:val="007144A1"/>
    <w:rsid w:val="00715387"/>
    <w:rsid w:val="00722FA1"/>
    <w:rsid w:val="00723051"/>
    <w:rsid w:val="00724703"/>
    <w:rsid w:val="007265EF"/>
    <w:rsid w:val="00727213"/>
    <w:rsid w:val="00740771"/>
    <w:rsid w:val="00741DD7"/>
    <w:rsid w:val="007425AB"/>
    <w:rsid w:val="00742D1F"/>
    <w:rsid w:val="00742D34"/>
    <w:rsid w:val="0074313A"/>
    <w:rsid w:val="007470B3"/>
    <w:rsid w:val="00747564"/>
    <w:rsid w:val="0074759B"/>
    <w:rsid w:val="00747C4F"/>
    <w:rsid w:val="0075249D"/>
    <w:rsid w:val="007534CC"/>
    <w:rsid w:val="007543B3"/>
    <w:rsid w:val="00757A08"/>
    <w:rsid w:val="00763CE7"/>
    <w:rsid w:val="00764FF8"/>
    <w:rsid w:val="00765665"/>
    <w:rsid w:val="00767042"/>
    <w:rsid w:val="007671B8"/>
    <w:rsid w:val="00767D7D"/>
    <w:rsid w:val="00770EFE"/>
    <w:rsid w:val="007710A5"/>
    <w:rsid w:val="007717A1"/>
    <w:rsid w:val="0077286D"/>
    <w:rsid w:val="0077415E"/>
    <w:rsid w:val="00774A42"/>
    <w:rsid w:val="00777FD8"/>
    <w:rsid w:val="00782A05"/>
    <w:rsid w:val="007837B9"/>
    <w:rsid w:val="00783A16"/>
    <w:rsid w:val="007850E5"/>
    <w:rsid w:val="007903ED"/>
    <w:rsid w:val="00790B6C"/>
    <w:rsid w:val="00790F1B"/>
    <w:rsid w:val="00792516"/>
    <w:rsid w:val="00796965"/>
    <w:rsid w:val="00797BA0"/>
    <w:rsid w:val="007A1092"/>
    <w:rsid w:val="007A1CB9"/>
    <w:rsid w:val="007A1D23"/>
    <w:rsid w:val="007A2DF0"/>
    <w:rsid w:val="007A3CB9"/>
    <w:rsid w:val="007A42BE"/>
    <w:rsid w:val="007B0CD3"/>
    <w:rsid w:val="007B3168"/>
    <w:rsid w:val="007B5682"/>
    <w:rsid w:val="007B78F3"/>
    <w:rsid w:val="007C03ED"/>
    <w:rsid w:val="007C0F5D"/>
    <w:rsid w:val="007C3A40"/>
    <w:rsid w:val="007C5A2D"/>
    <w:rsid w:val="007D19D4"/>
    <w:rsid w:val="007D4A92"/>
    <w:rsid w:val="007D4F38"/>
    <w:rsid w:val="007D55C9"/>
    <w:rsid w:val="007D57C6"/>
    <w:rsid w:val="007D5A31"/>
    <w:rsid w:val="007D5FD6"/>
    <w:rsid w:val="007D6E0C"/>
    <w:rsid w:val="007D70F5"/>
    <w:rsid w:val="007D7176"/>
    <w:rsid w:val="007E688B"/>
    <w:rsid w:val="007F1A5E"/>
    <w:rsid w:val="007F316E"/>
    <w:rsid w:val="007F5087"/>
    <w:rsid w:val="007F695B"/>
    <w:rsid w:val="008006EB"/>
    <w:rsid w:val="00803746"/>
    <w:rsid w:val="00810186"/>
    <w:rsid w:val="00811B04"/>
    <w:rsid w:val="0081307C"/>
    <w:rsid w:val="00822536"/>
    <w:rsid w:val="0082594E"/>
    <w:rsid w:val="00825D70"/>
    <w:rsid w:val="008262BF"/>
    <w:rsid w:val="00826906"/>
    <w:rsid w:val="0082760B"/>
    <w:rsid w:val="008364ED"/>
    <w:rsid w:val="00836E27"/>
    <w:rsid w:val="00840CDA"/>
    <w:rsid w:val="00842AFC"/>
    <w:rsid w:val="0084396F"/>
    <w:rsid w:val="008442CD"/>
    <w:rsid w:val="00844462"/>
    <w:rsid w:val="00846D97"/>
    <w:rsid w:val="0084747F"/>
    <w:rsid w:val="0085465D"/>
    <w:rsid w:val="00860A52"/>
    <w:rsid w:val="00863A7F"/>
    <w:rsid w:val="00863C20"/>
    <w:rsid w:val="00865F0B"/>
    <w:rsid w:val="008712AE"/>
    <w:rsid w:val="0087382B"/>
    <w:rsid w:val="00873885"/>
    <w:rsid w:val="008751E7"/>
    <w:rsid w:val="0088182C"/>
    <w:rsid w:val="00882809"/>
    <w:rsid w:val="00882F67"/>
    <w:rsid w:val="008831B0"/>
    <w:rsid w:val="00885D78"/>
    <w:rsid w:val="0088675C"/>
    <w:rsid w:val="00890FCD"/>
    <w:rsid w:val="00890FF9"/>
    <w:rsid w:val="00891ACF"/>
    <w:rsid w:val="008921AC"/>
    <w:rsid w:val="00892EF7"/>
    <w:rsid w:val="00893D53"/>
    <w:rsid w:val="00897EA4"/>
    <w:rsid w:val="008A094C"/>
    <w:rsid w:val="008A2458"/>
    <w:rsid w:val="008A26B1"/>
    <w:rsid w:val="008A3FBC"/>
    <w:rsid w:val="008B29C5"/>
    <w:rsid w:val="008B3ADC"/>
    <w:rsid w:val="008B463E"/>
    <w:rsid w:val="008B541E"/>
    <w:rsid w:val="008C20BD"/>
    <w:rsid w:val="008E1AB8"/>
    <w:rsid w:val="008E4DF2"/>
    <w:rsid w:val="008E5CA2"/>
    <w:rsid w:val="008E5FB3"/>
    <w:rsid w:val="008E7B5A"/>
    <w:rsid w:val="008F09AF"/>
    <w:rsid w:val="008F0A25"/>
    <w:rsid w:val="008F46C7"/>
    <w:rsid w:val="00900C59"/>
    <w:rsid w:val="009016B9"/>
    <w:rsid w:val="00901703"/>
    <w:rsid w:val="00904177"/>
    <w:rsid w:val="009046E7"/>
    <w:rsid w:val="00905663"/>
    <w:rsid w:val="00906FA5"/>
    <w:rsid w:val="00907EFF"/>
    <w:rsid w:val="009125B9"/>
    <w:rsid w:val="00912CFE"/>
    <w:rsid w:val="009153AC"/>
    <w:rsid w:val="00921DCB"/>
    <w:rsid w:val="00921F99"/>
    <w:rsid w:val="0092547D"/>
    <w:rsid w:val="00926711"/>
    <w:rsid w:val="0092692B"/>
    <w:rsid w:val="009270BD"/>
    <w:rsid w:val="0092778F"/>
    <w:rsid w:val="00930B11"/>
    <w:rsid w:val="009313AC"/>
    <w:rsid w:val="00931EC6"/>
    <w:rsid w:val="00931F1A"/>
    <w:rsid w:val="00931F49"/>
    <w:rsid w:val="00936D7F"/>
    <w:rsid w:val="00942B4C"/>
    <w:rsid w:val="00945853"/>
    <w:rsid w:val="00946E9C"/>
    <w:rsid w:val="00947839"/>
    <w:rsid w:val="009500A8"/>
    <w:rsid w:val="00950CA1"/>
    <w:rsid w:val="009516DC"/>
    <w:rsid w:val="00953196"/>
    <w:rsid w:val="00960FA3"/>
    <w:rsid w:val="009621F7"/>
    <w:rsid w:val="00962F4C"/>
    <w:rsid w:val="009759AF"/>
    <w:rsid w:val="009774CA"/>
    <w:rsid w:val="00980C71"/>
    <w:rsid w:val="0098109D"/>
    <w:rsid w:val="00983698"/>
    <w:rsid w:val="00985D0F"/>
    <w:rsid w:val="00990CC3"/>
    <w:rsid w:val="009A0ABC"/>
    <w:rsid w:val="009A25D3"/>
    <w:rsid w:val="009B4886"/>
    <w:rsid w:val="009C29B7"/>
    <w:rsid w:val="009C2B43"/>
    <w:rsid w:val="009C39EE"/>
    <w:rsid w:val="009C56B1"/>
    <w:rsid w:val="009C5E06"/>
    <w:rsid w:val="009C770B"/>
    <w:rsid w:val="009D0184"/>
    <w:rsid w:val="009D039F"/>
    <w:rsid w:val="009D0B1B"/>
    <w:rsid w:val="009D1A3A"/>
    <w:rsid w:val="009D4C1E"/>
    <w:rsid w:val="009D714B"/>
    <w:rsid w:val="009D7366"/>
    <w:rsid w:val="009E0582"/>
    <w:rsid w:val="009E09A3"/>
    <w:rsid w:val="009F3D13"/>
    <w:rsid w:val="009F4506"/>
    <w:rsid w:val="009F4D3E"/>
    <w:rsid w:val="009F66E0"/>
    <w:rsid w:val="00A052C8"/>
    <w:rsid w:val="00A05AAF"/>
    <w:rsid w:val="00A108FF"/>
    <w:rsid w:val="00A10D63"/>
    <w:rsid w:val="00A126B4"/>
    <w:rsid w:val="00A17625"/>
    <w:rsid w:val="00A213C1"/>
    <w:rsid w:val="00A21406"/>
    <w:rsid w:val="00A224D9"/>
    <w:rsid w:val="00A2702E"/>
    <w:rsid w:val="00A278CA"/>
    <w:rsid w:val="00A3209F"/>
    <w:rsid w:val="00A3273E"/>
    <w:rsid w:val="00A34FB6"/>
    <w:rsid w:val="00A41ED0"/>
    <w:rsid w:val="00A444C6"/>
    <w:rsid w:val="00A4552A"/>
    <w:rsid w:val="00A45C1C"/>
    <w:rsid w:val="00A4709C"/>
    <w:rsid w:val="00A51EF2"/>
    <w:rsid w:val="00A54535"/>
    <w:rsid w:val="00A60977"/>
    <w:rsid w:val="00A6182E"/>
    <w:rsid w:val="00A67A8D"/>
    <w:rsid w:val="00A7535F"/>
    <w:rsid w:val="00A7599B"/>
    <w:rsid w:val="00A76D86"/>
    <w:rsid w:val="00A908BD"/>
    <w:rsid w:val="00A91FC0"/>
    <w:rsid w:val="00A92617"/>
    <w:rsid w:val="00A92F9E"/>
    <w:rsid w:val="00A9457C"/>
    <w:rsid w:val="00A95F70"/>
    <w:rsid w:val="00A96BA3"/>
    <w:rsid w:val="00AA0E8B"/>
    <w:rsid w:val="00AA13B5"/>
    <w:rsid w:val="00AA1D9A"/>
    <w:rsid w:val="00AA22D7"/>
    <w:rsid w:val="00AA3561"/>
    <w:rsid w:val="00AA38ED"/>
    <w:rsid w:val="00AA3F7A"/>
    <w:rsid w:val="00AA6648"/>
    <w:rsid w:val="00AA66FF"/>
    <w:rsid w:val="00AA7759"/>
    <w:rsid w:val="00AA7B75"/>
    <w:rsid w:val="00AB30AC"/>
    <w:rsid w:val="00AC36B0"/>
    <w:rsid w:val="00AC5483"/>
    <w:rsid w:val="00AC593B"/>
    <w:rsid w:val="00AC731F"/>
    <w:rsid w:val="00AC7A48"/>
    <w:rsid w:val="00AD0B85"/>
    <w:rsid w:val="00AD277D"/>
    <w:rsid w:val="00AD4D5C"/>
    <w:rsid w:val="00AE1F3D"/>
    <w:rsid w:val="00AE724C"/>
    <w:rsid w:val="00AE77A3"/>
    <w:rsid w:val="00AF22A5"/>
    <w:rsid w:val="00AF2F2A"/>
    <w:rsid w:val="00AF3F62"/>
    <w:rsid w:val="00B06FEC"/>
    <w:rsid w:val="00B13D1D"/>
    <w:rsid w:val="00B1467A"/>
    <w:rsid w:val="00B15144"/>
    <w:rsid w:val="00B153C1"/>
    <w:rsid w:val="00B17CF3"/>
    <w:rsid w:val="00B20444"/>
    <w:rsid w:val="00B22DF2"/>
    <w:rsid w:val="00B24DBA"/>
    <w:rsid w:val="00B2631B"/>
    <w:rsid w:val="00B304D3"/>
    <w:rsid w:val="00B34D89"/>
    <w:rsid w:val="00B41EA7"/>
    <w:rsid w:val="00B44A9A"/>
    <w:rsid w:val="00B47296"/>
    <w:rsid w:val="00B50776"/>
    <w:rsid w:val="00B55932"/>
    <w:rsid w:val="00B645DB"/>
    <w:rsid w:val="00B65325"/>
    <w:rsid w:val="00B65667"/>
    <w:rsid w:val="00B6568A"/>
    <w:rsid w:val="00B673BF"/>
    <w:rsid w:val="00B731CB"/>
    <w:rsid w:val="00B73CF4"/>
    <w:rsid w:val="00B747F2"/>
    <w:rsid w:val="00B74E85"/>
    <w:rsid w:val="00B7539F"/>
    <w:rsid w:val="00B757C4"/>
    <w:rsid w:val="00B75CF1"/>
    <w:rsid w:val="00B815C6"/>
    <w:rsid w:val="00B83C43"/>
    <w:rsid w:val="00B85509"/>
    <w:rsid w:val="00B87B2E"/>
    <w:rsid w:val="00B9087F"/>
    <w:rsid w:val="00B93116"/>
    <w:rsid w:val="00B96998"/>
    <w:rsid w:val="00BA2695"/>
    <w:rsid w:val="00BB1EA9"/>
    <w:rsid w:val="00BB2575"/>
    <w:rsid w:val="00BB3675"/>
    <w:rsid w:val="00BB4D28"/>
    <w:rsid w:val="00BB52E6"/>
    <w:rsid w:val="00BB63C2"/>
    <w:rsid w:val="00BC061E"/>
    <w:rsid w:val="00BD1A19"/>
    <w:rsid w:val="00BD6485"/>
    <w:rsid w:val="00BD6CAD"/>
    <w:rsid w:val="00BE08F6"/>
    <w:rsid w:val="00BE41BD"/>
    <w:rsid w:val="00BE61DE"/>
    <w:rsid w:val="00BE6C57"/>
    <w:rsid w:val="00BF08B5"/>
    <w:rsid w:val="00BF0AAA"/>
    <w:rsid w:val="00BF2F36"/>
    <w:rsid w:val="00BF4309"/>
    <w:rsid w:val="00BF55E9"/>
    <w:rsid w:val="00BF61AB"/>
    <w:rsid w:val="00BF7381"/>
    <w:rsid w:val="00BF793C"/>
    <w:rsid w:val="00BF7E00"/>
    <w:rsid w:val="00C0565F"/>
    <w:rsid w:val="00C106D1"/>
    <w:rsid w:val="00C143FB"/>
    <w:rsid w:val="00C22D77"/>
    <w:rsid w:val="00C23518"/>
    <w:rsid w:val="00C2591C"/>
    <w:rsid w:val="00C261D4"/>
    <w:rsid w:val="00C27D57"/>
    <w:rsid w:val="00C325AD"/>
    <w:rsid w:val="00C344AA"/>
    <w:rsid w:val="00C34809"/>
    <w:rsid w:val="00C44EAD"/>
    <w:rsid w:val="00C528B4"/>
    <w:rsid w:val="00C54756"/>
    <w:rsid w:val="00C55804"/>
    <w:rsid w:val="00C6051A"/>
    <w:rsid w:val="00C62335"/>
    <w:rsid w:val="00C627E6"/>
    <w:rsid w:val="00C62F52"/>
    <w:rsid w:val="00C7402D"/>
    <w:rsid w:val="00C75429"/>
    <w:rsid w:val="00C77E26"/>
    <w:rsid w:val="00C873EF"/>
    <w:rsid w:val="00C9134A"/>
    <w:rsid w:val="00C9268C"/>
    <w:rsid w:val="00C956EB"/>
    <w:rsid w:val="00C96C37"/>
    <w:rsid w:val="00CA0E2D"/>
    <w:rsid w:val="00CA201B"/>
    <w:rsid w:val="00CA2809"/>
    <w:rsid w:val="00CA3384"/>
    <w:rsid w:val="00CA379E"/>
    <w:rsid w:val="00CA44C3"/>
    <w:rsid w:val="00CB178B"/>
    <w:rsid w:val="00CB74D8"/>
    <w:rsid w:val="00CB797F"/>
    <w:rsid w:val="00CC22C8"/>
    <w:rsid w:val="00CC43FA"/>
    <w:rsid w:val="00CD4031"/>
    <w:rsid w:val="00CE4421"/>
    <w:rsid w:val="00CE7F81"/>
    <w:rsid w:val="00CF063E"/>
    <w:rsid w:val="00CF530B"/>
    <w:rsid w:val="00D00093"/>
    <w:rsid w:val="00D01C06"/>
    <w:rsid w:val="00D0378B"/>
    <w:rsid w:val="00D03F9D"/>
    <w:rsid w:val="00D15239"/>
    <w:rsid w:val="00D15A5A"/>
    <w:rsid w:val="00D20997"/>
    <w:rsid w:val="00D21B43"/>
    <w:rsid w:val="00D275D8"/>
    <w:rsid w:val="00D31902"/>
    <w:rsid w:val="00D34206"/>
    <w:rsid w:val="00D41ED8"/>
    <w:rsid w:val="00D43B0A"/>
    <w:rsid w:val="00D46911"/>
    <w:rsid w:val="00D52F6A"/>
    <w:rsid w:val="00D52FD7"/>
    <w:rsid w:val="00D572C9"/>
    <w:rsid w:val="00D61840"/>
    <w:rsid w:val="00D61C3B"/>
    <w:rsid w:val="00D6527C"/>
    <w:rsid w:val="00D65D62"/>
    <w:rsid w:val="00D72144"/>
    <w:rsid w:val="00D768E4"/>
    <w:rsid w:val="00D822BF"/>
    <w:rsid w:val="00D9340C"/>
    <w:rsid w:val="00D94A8D"/>
    <w:rsid w:val="00D95402"/>
    <w:rsid w:val="00D96043"/>
    <w:rsid w:val="00D96FFE"/>
    <w:rsid w:val="00DA0FEF"/>
    <w:rsid w:val="00DA4B25"/>
    <w:rsid w:val="00DA5677"/>
    <w:rsid w:val="00DA7ABC"/>
    <w:rsid w:val="00DB3FEB"/>
    <w:rsid w:val="00DB5D90"/>
    <w:rsid w:val="00DB64CA"/>
    <w:rsid w:val="00DC15BD"/>
    <w:rsid w:val="00DC41CC"/>
    <w:rsid w:val="00DC6F25"/>
    <w:rsid w:val="00DC70FE"/>
    <w:rsid w:val="00DD2BBE"/>
    <w:rsid w:val="00DD4280"/>
    <w:rsid w:val="00DE720C"/>
    <w:rsid w:val="00DF06A2"/>
    <w:rsid w:val="00DF2F55"/>
    <w:rsid w:val="00DF34C1"/>
    <w:rsid w:val="00DF3AB0"/>
    <w:rsid w:val="00DF3DDF"/>
    <w:rsid w:val="00DF42BF"/>
    <w:rsid w:val="00DF6406"/>
    <w:rsid w:val="00DF74AE"/>
    <w:rsid w:val="00E041BF"/>
    <w:rsid w:val="00E07EF4"/>
    <w:rsid w:val="00E21A34"/>
    <w:rsid w:val="00E22A31"/>
    <w:rsid w:val="00E26F18"/>
    <w:rsid w:val="00E32D0B"/>
    <w:rsid w:val="00E34511"/>
    <w:rsid w:val="00E367B7"/>
    <w:rsid w:val="00E367C6"/>
    <w:rsid w:val="00E37277"/>
    <w:rsid w:val="00E377A1"/>
    <w:rsid w:val="00E44E30"/>
    <w:rsid w:val="00E450DD"/>
    <w:rsid w:val="00E45A38"/>
    <w:rsid w:val="00E53F54"/>
    <w:rsid w:val="00E56368"/>
    <w:rsid w:val="00E56520"/>
    <w:rsid w:val="00E57E4B"/>
    <w:rsid w:val="00E62008"/>
    <w:rsid w:val="00E62B14"/>
    <w:rsid w:val="00E62D3E"/>
    <w:rsid w:val="00E65EAE"/>
    <w:rsid w:val="00E67E0A"/>
    <w:rsid w:val="00E745C8"/>
    <w:rsid w:val="00E809F6"/>
    <w:rsid w:val="00E80D5E"/>
    <w:rsid w:val="00E817F9"/>
    <w:rsid w:val="00E81E30"/>
    <w:rsid w:val="00E85714"/>
    <w:rsid w:val="00E85AFB"/>
    <w:rsid w:val="00E91959"/>
    <w:rsid w:val="00E93736"/>
    <w:rsid w:val="00E93EEC"/>
    <w:rsid w:val="00E95952"/>
    <w:rsid w:val="00E96ACE"/>
    <w:rsid w:val="00E97B03"/>
    <w:rsid w:val="00EA211B"/>
    <w:rsid w:val="00EA2366"/>
    <w:rsid w:val="00EA2924"/>
    <w:rsid w:val="00EA3813"/>
    <w:rsid w:val="00EB3EF8"/>
    <w:rsid w:val="00EB43A6"/>
    <w:rsid w:val="00EB6AC6"/>
    <w:rsid w:val="00EB7F6E"/>
    <w:rsid w:val="00EC0722"/>
    <w:rsid w:val="00EC154C"/>
    <w:rsid w:val="00EC4B90"/>
    <w:rsid w:val="00EC686F"/>
    <w:rsid w:val="00ED04C3"/>
    <w:rsid w:val="00ED112B"/>
    <w:rsid w:val="00ED1960"/>
    <w:rsid w:val="00ED2C56"/>
    <w:rsid w:val="00ED3D19"/>
    <w:rsid w:val="00ED4E0F"/>
    <w:rsid w:val="00ED5610"/>
    <w:rsid w:val="00ED70A1"/>
    <w:rsid w:val="00EE0E18"/>
    <w:rsid w:val="00EE3402"/>
    <w:rsid w:val="00EE4517"/>
    <w:rsid w:val="00EE7175"/>
    <w:rsid w:val="00EE772E"/>
    <w:rsid w:val="00EE7DCE"/>
    <w:rsid w:val="00EF2C3C"/>
    <w:rsid w:val="00EF7F69"/>
    <w:rsid w:val="00EF7F8B"/>
    <w:rsid w:val="00F027F6"/>
    <w:rsid w:val="00F04F6F"/>
    <w:rsid w:val="00F04FCF"/>
    <w:rsid w:val="00F079FE"/>
    <w:rsid w:val="00F1775A"/>
    <w:rsid w:val="00F2277C"/>
    <w:rsid w:val="00F2477B"/>
    <w:rsid w:val="00F24FF9"/>
    <w:rsid w:val="00F3266F"/>
    <w:rsid w:val="00F331E1"/>
    <w:rsid w:val="00F346FD"/>
    <w:rsid w:val="00F34971"/>
    <w:rsid w:val="00F35D68"/>
    <w:rsid w:val="00F362DF"/>
    <w:rsid w:val="00F37656"/>
    <w:rsid w:val="00F4016C"/>
    <w:rsid w:val="00F40FF4"/>
    <w:rsid w:val="00F448DF"/>
    <w:rsid w:val="00F52503"/>
    <w:rsid w:val="00F575E4"/>
    <w:rsid w:val="00F61626"/>
    <w:rsid w:val="00F66AB3"/>
    <w:rsid w:val="00F7581F"/>
    <w:rsid w:val="00F76F41"/>
    <w:rsid w:val="00F775F0"/>
    <w:rsid w:val="00F77E94"/>
    <w:rsid w:val="00F80E73"/>
    <w:rsid w:val="00F9094A"/>
    <w:rsid w:val="00F90A25"/>
    <w:rsid w:val="00F925CD"/>
    <w:rsid w:val="00FA12E2"/>
    <w:rsid w:val="00FA1A71"/>
    <w:rsid w:val="00FA1E46"/>
    <w:rsid w:val="00FA35C6"/>
    <w:rsid w:val="00FA6CEA"/>
    <w:rsid w:val="00FA70A6"/>
    <w:rsid w:val="00FB03DC"/>
    <w:rsid w:val="00FB128D"/>
    <w:rsid w:val="00FB3654"/>
    <w:rsid w:val="00FB41DE"/>
    <w:rsid w:val="00FB65C2"/>
    <w:rsid w:val="00FB6C8C"/>
    <w:rsid w:val="00FB702A"/>
    <w:rsid w:val="00FB7B21"/>
    <w:rsid w:val="00FC051B"/>
    <w:rsid w:val="00FD271D"/>
    <w:rsid w:val="00FD677A"/>
    <w:rsid w:val="00FE1125"/>
    <w:rsid w:val="00FE1779"/>
    <w:rsid w:val="00FE1C2A"/>
    <w:rsid w:val="00FE3570"/>
    <w:rsid w:val="00FE5D6E"/>
    <w:rsid w:val="00FE5DBF"/>
    <w:rsid w:val="00FE7262"/>
    <w:rsid w:val="00FF26B7"/>
    <w:rsid w:val="00FF3AD6"/>
    <w:rsid w:val="00FF3EF3"/>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4DC006"/>
  <w15:docId w15:val="{6863B002-FD8E-41D9-9BA5-EF84BF964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A2809"/>
  </w:style>
  <w:style w:type="paragraph" w:styleId="Ttulo1">
    <w:name w:val="heading 1"/>
    <w:basedOn w:val="Normal"/>
    <w:next w:val="Normal"/>
    <w:qFormat/>
    <w:rsid w:val="00190D29"/>
    <w:pPr>
      <w:keepNext/>
      <w:outlineLvl w:val="0"/>
    </w:pPr>
    <w:rPr>
      <w:sz w:val="24"/>
    </w:rPr>
  </w:style>
  <w:style w:type="paragraph" w:styleId="Ttulo2">
    <w:name w:val="heading 2"/>
    <w:basedOn w:val="Normal"/>
    <w:next w:val="Normal"/>
    <w:qFormat/>
    <w:rsid w:val="00190D29"/>
    <w:pPr>
      <w:keepNext/>
      <w:tabs>
        <w:tab w:val="num" w:pos="1080"/>
      </w:tabs>
      <w:ind w:left="1080" w:hanging="720"/>
      <w:outlineLvl w:val="1"/>
    </w:pPr>
    <w:rPr>
      <w:sz w:val="24"/>
    </w:rPr>
  </w:style>
  <w:style w:type="paragraph" w:styleId="Ttulo3">
    <w:name w:val="heading 3"/>
    <w:basedOn w:val="Normal"/>
    <w:next w:val="Normal"/>
    <w:qFormat/>
    <w:rsid w:val="00190D29"/>
    <w:pPr>
      <w:keepNext/>
      <w:numPr>
        <w:numId w:val="1"/>
      </w:numPr>
      <w:outlineLvl w:val="2"/>
    </w:pPr>
    <w:rPr>
      <w:b/>
      <w:bCs/>
      <w:sz w:val="24"/>
    </w:rPr>
  </w:style>
  <w:style w:type="paragraph" w:styleId="Ttulo5">
    <w:name w:val="heading 5"/>
    <w:basedOn w:val="Normal"/>
    <w:next w:val="Normal"/>
    <w:qFormat/>
    <w:rsid w:val="008F3F3B"/>
    <w:pPr>
      <w:keepNext/>
      <w:outlineLvl w:val="4"/>
    </w:pPr>
    <w:rPr>
      <w:b/>
      <w:bCs/>
      <w:u w:val="single"/>
    </w:rPr>
  </w:style>
  <w:style w:type="paragraph" w:styleId="Ttulo6">
    <w:name w:val="heading 6"/>
    <w:basedOn w:val="Normal"/>
    <w:next w:val="Normal"/>
    <w:link w:val="Ttulo6Car"/>
    <w:unhideWhenUsed/>
    <w:qFormat/>
    <w:rsid w:val="00912CFE"/>
    <w:pPr>
      <w:keepNext/>
      <w:keepLines/>
      <w:spacing w:before="200"/>
      <w:ind w:left="5256" w:hanging="432"/>
      <w:outlineLvl w:val="5"/>
    </w:pPr>
    <w:rPr>
      <w:rFonts w:asciiTheme="majorHAnsi" w:eastAsiaTheme="majorEastAsia" w:hAnsiTheme="majorHAnsi" w:cstheme="majorBidi"/>
      <w:i/>
      <w:iCs/>
      <w:color w:val="243F60" w:themeColor="accent1" w:themeShade="7F"/>
      <w:sz w:val="24"/>
      <w:lang w:val="es-ES_tradnl"/>
    </w:rPr>
  </w:style>
  <w:style w:type="paragraph" w:styleId="Ttulo7">
    <w:name w:val="heading 7"/>
    <w:basedOn w:val="Normal"/>
    <w:next w:val="Normal"/>
    <w:link w:val="Ttulo7Car"/>
    <w:unhideWhenUsed/>
    <w:qFormat/>
    <w:rsid w:val="00912CFE"/>
    <w:pPr>
      <w:keepNext/>
      <w:keepLines/>
      <w:spacing w:before="200"/>
      <w:ind w:left="5400" w:hanging="288"/>
      <w:outlineLvl w:val="6"/>
    </w:pPr>
    <w:rPr>
      <w:rFonts w:asciiTheme="majorHAnsi" w:eastAsiaTheme="majorEastAsia" w:hAnsiTheme="majorHAnsi" w:cstheme="majorBidi"/>
      <w:i/>
      <w:iCs/>
      <w:color w:val="404040" w:themeColor="text1" w:themeTint="BF"/>
      <w:sz w:val="24"/>
      <w:lang w:val="es-ES_tradnl"/>
    </w:rPr>
  </w:style>
  <w:style w:type="paragraph" w:styleId="Ttulo8">
    <w:name w:val="heading 8"/>
    <w:basedOn w:val="Normal"/>
    <w:next w:val="Normal"/>
    <w:link w:val="Ttulo8Car"/>
    <w:unhideWhenUsed/>
    <w:qFormat/>
    <w:rsid w:val="00912CFE"/>
    <w:pPr>
      <w:keepNext/>
      <w:keepLines/>
      <w:spacing w:before="200"/>
      <w:ind w:left="5544" w:hanging="432"/>
      <w:outlineLvl w:val="7"/>
    </w:pPr>
    <w:rPr>
      <w:rFonts w:asciiTheme="majorHAnsi" w:eastAsiaTheme="majorEastAsia" w:hAnsiTheme="majorHAnsi" w:cstheme="majorBidi"/>
      <w:color w:val="404040" w:themeColor="text1" w:themeTint="BF"/>
      <w:lang w:val="es-ES_tradnl"/>
    </w:rPr>
  </w:style>
  <w:style w:type="paragraph" w:styleId="Ttulo9">
    <w:name w:val="heading 9"/>
    <w:basedOn w:val="Normal"/>
    <w:next w:val="Normal"/>
    <w:link w:val="Ttulo9Car"/>
    <w:unhideWhenUsed/>
    <w:qFormat/>
    <w:rsid w:val="00912CFE"/>
    <w:pPr>
      <w:keepNext/>
      <w:keepLines/>
      <w:spacing w:before="200"/>
      <w:ind w:left="5688" w:hanging="144"/>
      <w:outlineLvl w:val="8"/>
    </w:pPr>
    <w:rPr>
      <w:rFonts w:asciiTheme="majorHAnsi" w:eastAsiaTheme="majorEastAsia" w:hAnsiTheme="majorHAnsi" w:cstheme="majorBidi"/>
      <w:i/>
      <w:iCs/>
      <w:color w:val="404040" w:themeColor="text1" w:themeTint="BF"/>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190D29"/>
    <w:pPr>
      <w:tabs>
        <w:tab w:val="center" w:pos="4320"/>
        <w:tab w:val="right" w:pos="8640"/>
      </w:tabs>
    </w:pPr>
  </w:style>
  <w:style w:type="paragraph" w:styleId="Piedepgina">
    <w:name w:val="footer"/>
    <w:basedOn w:val="Normal"/>
    <w:rsid w:val="00190D29"/>
    <w:pPr>
      <w:tabs>
        <w:tab w:val="center" w:pos="4320"/>
        <w:tab w:val="right" w:pos="8640"/>
      </w:tabs>
    </w:pPr>
  </w:style>
  <w:style w:type="character" w:styleId="Refdecomentario">
    <w:name w:val="annotation reference"/>
    <w:basedOn w:val="Fuentedeprrafopredeter"/>
    <w:semiHidden/>
    <w:rsid w:val="00190D29"/>
    <w:rPr>
      <w:sz w:val="16"/>
      <w:szCs w:val="16"/>
    </w:rPr>
  </w:style>
  <w:style w:type="paragraph" w:styleId="Ttulo">
    <w:name w:val="Title"/>
    <w:basedOn w:val="Normal"/>
    <w:qFormat/>
    <w:rsid w:val="00190D29"/>
    <w:pPr>
      <w:jc w:val="center"/>
    </w:pPr>
    <w:rPr>
      <w:rFonts w:ascii="Times New Roman Bold" w:hAnsi="Times New Roman Bold"/>
      <w:b/>
      <w:bCs/>
      <w:smallCaps/>
      <w:sz w:val="24"/>
    </w:rPr>
  </w:style>
  <w:style w:type="paragraph" w:customStyle="1" w:styleId="bull2">
    <w:name w:val="bull2"/>
    <w:basedOn w:val="Normal"/>
    <w:rsid w:val="00190D29"/>
    <w:pPr>
      <w:numPr>
        <w:numId w:val="16"/>
      </w:numPr>
      <w:tabs>
        <w:tab w:val="left" w:pos="470"/>
      </w:tabs>
      <w:spacing w:after="80"/>
    </w:pPr>
    <w:rPr>
      <w:spacing w:val="-3"/>
      <w:sz w:val="18"/>
      <w:szCs w:val="18"/>
      <w:lang w:eastAsia="es-ES"/>
    </w:rPr>
  </w:style>
  <w:style w:type="paragraph" w:styleId="Sangradetextonormal">
    <w:name w:val="Body Text Indent"/>
    <w:basedOn w:val="Normal"/>
    <w:rsid w:val="00190D29"/>
    <w:pPr>
      <w:tabs>
        <w:tab w:val="left" w:pos="375"/>
      </w:tabs>
      <w:ind w:left="375" w:hanging="360"/>
    </w:pPr>
  </w:style>
  <w:style w:type="paragraph" w:styleId="Textonotapie">
    <w:name w:val="footnote text"/>
    <w:aliases w:val="fn,FOOTNOTES,single space,footnote text,Footnote Text Char Char,footnote,Texto nota pie IIRSA,Texto de rodapé,nota_rodapé,nota de rodapé,texto de nota al pie,Texto nota pie Car Car Car Car Car Car Car Car,foottextfra,F,f"/>
    <w:basedOn w:val="Normal"/>
    <w:link w:val="TextonotapieCar"/>
    <w:rsid w:val="00190D29"/>
    <w:rPr>
      <w:rFonts w:ascii="Arial" w:hAnsi="Arial"/>
      <w:lang w:val="es-ES_tradnl" w:eastAsia="es-ES"/>
    </w:rPr>
  </w:style>
  <w:style w:type="character" w:styleId="Refdenotaalpie">
    <w:name w:val="footnote reference"/>
    <w:aliases w:val="FC,ftref,Ref,de nota al pie,16 Point,Superscript 6 Point,(Ref. de nota al pie),referencia nota al pie,Fußnotenzeichen DISS,Style 24"/>
    <w:basedOn w:val="Fuentedeprrafopredeter"/>
    <w:uiPriority w:val="99"/>
    <w:rsid w:val="00190D29"/>
    <w:rPr>
      <w:vertAlign w:val="superscript"/>
    </w:rPr>
  </w:style>
  <w:style w:type="character" w:styleId="Nmerodepgina">
    <w:name w:val="page number"/>
    <w:basedOn w:val="Fuentedeprrafopredeter"/>
    <w:rsid w:val="00190D29"/>
  </w:style>
  <w:style w:type="paragraph" w:customStyle="1" w:styleId="num">
    <w:name w:val="num"/>
    <w:basedOn w:val="Normal"/>
    <w:rsid w:val="00190D29"/>
    <w:pPr>
      <w:numPr>
        <w:ilvl w:val="1"/>
        <w:numId w:val="12"/>
      </w:numPr>
      <w:tabs>
        <w:tab w:val="clear" w:pos="1440"/>
        <w:tab w:val="num" w:pos="432"/>
      </w:tabs>
      <w:ind w:left="432" w:hanging="450"/>
    </w:pPr>
    <w:rPr>
      <w:noProof/>
    </w:rPr>
  </w:style>
  <w:style w:type="paragraph" w:styleId="Textodeglobo">
    <w:name w:val="Balloon Text"/>
    <w:basedOn w:val="Normal"/>
    <w:semiHidden/>
    <w:rsid w:val="00190D29"/>
    <w:rPr>
      <w:rFonts w:ascii="Tahoma" w:hAnsi="Tahoma" w:cs="Tahoma"/>
      <w:sz w:val="16"/>
      <w:szCs w:val="16"/>
    </w:rPr>
  </w:style>
  <w:style w:type="paragraph" w:styleId="Prrafodelista">
    <w:name w:val="List Paragraph"/>
    <w:basedOn w:val="Normal"/>
    <w:uiPriority w:val="34"/>
    <w:qFormat/>
    <w:rsid w:val="00C627E6"/>
    <w:pPr>
      <w:ind w:left="720"/>
    </w:pPr>
  </w:style>
  <w:style w:type="character" w:customStyle="1" w:styleId="EncabezadoCar">
    <w:name w:val="Encabezado Car"/>
    <w:basedOn w:val="Fuentedeprrafopredeter"/>
    <w:link w:val="Encabezado"/>
    <w:uiPriority w:val="99"/>
    <w:rsid w:val="00DF3DDF"/>
  </w:style>
  <w:style w:type="paragraph" w:styleId="Textocomentario">
    <w:name w:val="annotation text"/>
    <w:basedOn w:val="Normal"/>
    <w:link w:val="TextocomentarioCar"/>
    <w:rsid w:val="00D6527C"/>
  </w:style>
  <w:style w:type="character" w:customStyle="1" w:styleId="TextocomentarioCar">
    <w:name w:val="Texto comentario Car"/>
    <w:basedOn w:val="Fuentedeprrafopredeter"/>
    <w:link w:val="Textocomentario"/>
    <w:rsid w:val="00D6527C"/>
  </w:style>
  <w:style w:type="paragraph" w:styleId="Asuntodelcomentario">
    <w:name w:val="annotation subject"/>
    <w:basedOn w:val="Textocomentario"/>
    <w:next w:val="Textocomentario"/>
    <w:link w:val="AsuntodelcomentarioCar"/>
    <w:rsid w:val="009046E7"/>
    <w:rPr>
      <w:b/>
      <w:bCs/>
    </w:rPr>
  </w:style>
  <w:style w:type="character" w:customStyle="1" w:styleId="AsuntodelcomentarioCar">
    <w:name w:val="Asunto del comentario Car"/>
    <w:basedOn w:val="TextocomentarioCar"/>
    <w:link w:val="Asuntodelcomentario"/>
    <w:rsid w:val="009046E7"/>
    <w:rPr>
      <w:b/>
      <w:bCs/>
    </w:rPr>
  </w:style>
  <w:style w:type="paragraph" w:styleId="Revisin">
    <w:name w:val="Revision"/>
    <w:hidden/>
    <w:uiPriority w:val="99"/>
    <w:semiHidden/>
    <w:rsid w:val="009046E7"/>
  </w:style>
  <w:style w:type="character" w:customStyle="1" w:styleId="TextonotapieCar">
    <w:name w:val="Texto nota pie Car"/>
    <w:aliases w:val="fn Car,FOOTNOTES Car,single space Car,footnote text Car,Footnote Text Char Char Car,footnote Car,Texto nota pie IIRSA Car,Texto de rodapé Car,nota_rodapé Car,nota de rodapé Car,texto de nota al pie Car,foottextfra Car,F Car,f Car"/>
    <w:basedOn w:val="Fuentedeprrafopredeter"/>
    <w:link w:val="Textonotapie"/>
    <w:rsid w:val="003F3E1A"/>
    <w:rPr>
      <w:rFonts w:ascii="Arial" w:hAnsi="Arial"/>
      <w:lang w:val="es-ES_tradnl" w:eastAsia="es-ES"/>
    </w:rPr>
  </w:style>
  <w:style w:type="paragraph" w:customStyle="1" w:styleId="Chapter">
    <w:name w:val="Chapter"/>
    <w:basedOn w:val="Normal"/>
    <w:next w:val="Normal"/>
    <w:rsid w:val="00912CFE"/>
    <w:pPr>
      <w:keepNext/>
      <w:numPr>
        <w:numId w:val="80"/>
      </w:numPr>
      <w:tabs>
        <w:tab w:val="left" w:pos="1440"/>
      </w:tabs>
      <w:spacing w:before="240" w:after="240"/>
      <w:jc w:val="center"/>
    </w:pPr>
    <w:rPr>
      <w:b/>
      <w:smallCaps/>
      <w:sz w:val="24"/>
      <w:lang w:val="es-ES"/>
    </w:rPr>
  </w:style>
  <w:style w:type="paragraph" w:customStyle="1" w:styleId="Paragraph">
    <w:name w:val="Paragraph"/>
    <w:aliases w:val="paragraph,p,PARAGRAPH,PG,pa,at"/>
    <w:basedOn w:val="Sangradetextonormal"/>
    <w:link w:val="ParagraphCar"/>
    <w:rsid w:val="00912CFE"/>
    <w:pPr>
      <w:numPr>
        <w:ilvl w:val="1"/>
        <w:numId w:val="80"/>
      </w:numPr>
      <w:tabs>
        <w:tab w:val="clear" w:pos="375"/>
        <w:tab w:val="clear" w:pos="2997"/>
        <w:tab w:val="num" w:pos="2448"/>
      </w:tabs>
      <w:spacing w:before="120" w:after="120"/>
      <w:ind w:left="2448"/>
      <w:jc w:val="both"/>
      <w:outlineLvl w:val="1"/>
    </w:pPr>
    <w:rPr>
      <w:sz w:val="24"/>
      <w:lang w:val="es-ES"/>
    </w:rPr>
  </w:style>
  <w:style w:type="paragraph" w:customStyle="1" w:styleId="subpar">
    <w:name w:val="subpar"/>
    <w:basedOn w:val="Sangra3detindependiente"/>
    <w:rsid w:val="00912CFE"/>
    <w:pPr>
      <w:numPr>
        <w:ilvl w:val="2"/>
        <w:numId w:val="80"/>
      </w:numPr>
      <w:tabs>
        <w:tab w:val="clear" w:pos="2304"/>
        <w:tab w:val="num" w:pos="1440"/>
      </w:tabs>
      <w:spacing w:before="120"/>
      <w:ind w:left="1440" w:hanging="180"/>
      <w:jc w:val="both"/>
      <w:outlineLvl w:val="2"/>
    </w:pPr>
    <w:rPr>
      <w:sz w:val="24"/>
      <w:szCs w:val="20"/>
      <w:lang w:val="es-ES_tradnl"/>
    </w:rPr>
  </w:style>
  <w:style w:type="paragraph" w:customStyle="1" w:styleId="SubSubPar">
    <w:name w:val="SubSubPar"/>
    <w:basedOn w:val="subpar"/>
    <w:rsid w:val="00912CFE"/>
    <w:pPr>
      <w:numPr>
        <w:ilvl w:val="3"/>
      </w:numPr>
      <w:tabs>
        <w:tab w:val="clear" w:pos="2736"/>
        <w:tab w:val="left" w:pos="0"/>
        <w:tab w:val="num" w:pos="1296"/>
        <w:tab w:val="num" w:pos="2160"/>
      </w:tabs>
      <w:ind w:left="1296" w:hanging="360"/>
    </w:pPr>
  </w:style>
  <w:style w:type="table" w:styleId="Tablaconcuadrcula">
    <w:name w:val="Table Grid"/>
    <w:basedOn w:val="Tablanormal"/>
    <w:uiPriority w:val="59"/>
    <w:rsid w:val="00912CF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Car">
    <w:name w:val="Paragraph Car"/>
    <w:link w:val="Paragraph"/>
    <w:rsid w:val="00912CFE"/>
    <w:rPr>
      <w:sz w:val="24"/>
      <w:lang w:val="es-ES"/>
    </w:rPr>
  </w:style>
  <w:style w:type="paragraph" w:styleId="Sangra3detindependiente">
    <w:name w:val="Body Text Indent 3"/>
    <w:basedOn w:val="Normal"/>
    <w:link w:val="Sangra3detindependienteCar"/>
    <w:rsid w:val="00912CFE"/>
    <w:pPr>
      <w:spacing w:after="120"/>
      <w:ind w:left="360"/>
    </w:pPr>
    <w:rPr>
      <w:sz w:val="16"/>
      <w:szCs w:val="16"/>
    </w:rPr>
  </w:style>
  <w:style w:type="character" w:customStyle="1" w:styleId="Sangra3detindependienteCar">
    <w:name w:val="Sangría 3 de t. independiente Car"/>
    <w:basedOn w:val="Fuentedeprrafopredeter"/>
    <w:link w:val="Sangra3detindependiente"/>
    <w:rsid w:val="00912CFE"/>
    <w:rPr>
      <w:sz w:val="16"/>
      <w:szCs w:val="16"/>
    </w:rPr>
  </w:style>
  <w:style w:type="character" w:customStyle="1" w:styleId="Ttulo6Car">
    <w:name w:val="Título 6 Car"/>
    <w:basedOn w:val="Fuentedeprrafopredeter"/>
    <w:link w:val="Ttulo6"/>
    <w:rsid w:val="00912CFE"/>
    <w:rPr>
      <w:rFonts w:asciiTheme="majorHAnsi" w:eastAsiaTheme="majorEastAsia" w:hAnsiTheme="majorHAnsi" w:cstheme="majorBidi"/>
      <w:i/>
      <w:iCs/>
      <w:color w:val="243F60" w:themeColor="accent1" w:themeShade="7F"/>
      <w:sz w:val="24"/>
      <w:lang w:val="es-ES_tradnl"/>
    </w:rPr>
  </w:style>
  <w:style w:type="character" w:customStyle="1" w:styleId="Ttulo7Car">
    <w:name w:val="Título 7 Car"/>
    <w:basedOn w:val="Fuentedeprrafopredeter"/>
    <w:link w:val="Ttulo7"/>
    <w:rsid w:val="00912CFE"/>
    <w:rPr>
      <w:rFonts w:asciiTheme="majorHAnsi" w:eastAsiaTheme="majorEastAsia" w:hAnsiTheme="majorHAnsi" w:cstheme="majorBidi"/>
      <w:i/>
      <w:iCs/>
      <w:color w:val="404040" w:themeColor="text1" w:themeTint="BF"/>
      <w:sz w:val="24"/>
      <w:lang w:val="es-ES_tradnl"/>
    </w:rPr>
  </w:style>
  <w:style w:type="character" w:customStyle="1" w:styleId="Ttulo8Car">
    <w:name w:val="Título 8 Car"/>
    <w:basedOn w:val="Fuentedeprrafopredeter"/>
    <w:link w:val="Ttulo8"/>
    <w:rsid w:val="00912CFE"/>
    <w:rPr>
      <w:rFonts w:asciiTheme="majorHAnsi" w:eastAsiaTheme="majorEastAsia" w:hAnsiTheme="majorHAnsi" w:cstheme="majorBidi"/>
      <w:color w:val="404040" w:themeColor="text1" w:themeTint="BF"/>
      <w:lang w:val="es-ES_tradnl"/>
    </w:rPr>
  </w:style>
  <w:style w:type="character" w:customStyle="1" w:styleId="Ttulo9Car">
    <w:name w:val="Título 9 Car"/>
    <w:basedOn w:val="Fuentedeprrafopredeter"/>
    <w:link w:val="Ttulo9"/>
    <w:rsid w:val="00912CFE"/>
    <w:rPr>
      <w:rFonts w:asciiTheme="majorHAnsi" w:eastAsiaTheme="majorEastAsia" w:hAnsiTheme="majorHAnsi" w:cstheme="majorBidi"/>
      <w:i/>
      <w:iCs/>
      <w:color w:val="404040" w:themeColor="text1" w:themeTint="BF"/>
      <w:lang w:val="es-ES_tradnl"/>
    </w:rPr>
  </w:style>
  <w:style w:type="paragraph" w:customStyle="1" w:styleId="FirstHeading">
    <w:name w:val="FirstHeading"/>
    <w:basedOn w:val="Normal"/>
    <w:next w:val="Normal"/>
    <w:rsid w:val="00912CFE"/>
    <w:pPr>
      <w:keepNext/>
      <w:tabs>
        <w:tab w:val="left" w:pos="0"/>
        <w:tab w:val="left" w:pos="86"/>
      </w:tabs>
      <w:spacing w:before="120" w:after="120"/>
      <w:ind w:left="4824" w:hanging="720"/>
    </w:pPr>
    <w:rPr>
      <w:b/>
      <w:sz w:val="24"/>
      <w:lang w:val="es-ES"/>
    </w:rPr>
  </w:style>
  <w:style w:type="paragraph" w:customStyle="1" w:styleId="SecHeading">
    <w:name w:val="SecHeading"/>
    <w:basedOn w:val="Normal"/>
    <w:next w:val="Paragraph"/>
    <w:rsid w:val="00912CFE"/>
    <w:pPr>
      <w:keepNext/>
      <w:tabs>
        <w:tab w:val="num" w:pos="5400"/>
      </w:tabs>
      <w:spacing w:before="120" w:after="120"/>
      <w:ind w:left="5400" w:hanging="576"/>
    </w:pPr>
    <w:rPr>
      <w:b/>
      <w:sz w:val="24"/>
      <w:lang w:val="es-ES_tradnl"/>
    </w:rPr>
  </w:style>
  <w:style w:type="paragraph" w:customStyle="1" w:styleId="SubHeading1">
    <w:name w:val="SubHeading1"/>
    <w:basedOn w:val="SecHeading"/>
    <w:rsid w:val="00912CFE"/>
    <w:pPr>
      <w:tabs>
        <w:tab w:val="clear" w:pos="5400"/>
        <w:tab w:val="num" w:pos="1872"/>
      </w:tabs>
      <w:ind w:left="1872"/>
    </w:pPr>
  </w:style>
  <w:style w:type="paragraph" w:customStyle="1" w:styleId="Subheading2">
    <w:name w:val="Subheading2"/>
    <w:basedOn w:val="SecHeading"/>
    <w:rsid w:val="00912CFE"/>
    <w:pPr>
      <w:tabs>
        <w:tab w:val="clear" w:pos="5400"/>
        <w:tab w:val="num" w:pos="2376"/>
      </w:tabs>
      <w:ind w:left="2376" w:hanging="288"/>
    </w:pPr>
  </w:style>
  <w:style w:type="paragraph" w:styleId="NormalWeb">
    <w:name w:val="Normal (Web)"/>
    <w:basedOn w:val="Normal"/>
    <w:uiPriority w:val="99"/>
    <w:unhideWhenUsed/>
    <w:rsid w:val="00B50776"/>
    <w:pPr>
      <w:spacing w:before="100" w:beforeAutospacing="1" w:after="100" w:afterAutospacing="1"/>
    </w:pPr>
    <w:rPr>
      <w:sz w:val="24"/>
      <w:szCs w:val="24"/>
    </w:rPr>
  </w:style>
  <w:style w:type="paragraph" w:customStyle="1" w:styleId="Default">
    <w:name w:val="Default"/>
    <w:rsid w:val="0072721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409479">
      <w:bodyDiv w:val="1"/>
      <w:marLeft w:val="0"/>
      <w:marRight w:val="0"/>
      <w:marTop w:val="0"/>
      <w:marBottom w:val="0"/>
      <w:divBdr>
        <w:top w:val="none" w:sz="0" w:space="0" w:color="auto"/>
        <w:left w:val="none" w:sz="0" w:space="0" w:color="auto"/>
        <w:bottom w:val="none" w:sz="0" w:space="0" w:color="auto"/>
        <w:right w:val="none" w:sz="0" w:space="0" w:color="auto"/>
      </w:divBdr>
    </w:div>
    <w:div w:id="381488158">
      <w:bodyDiv w:val="1"/>
      <w:marLeft w:val="0"/>
      <w:marRight w:val="0"/>
      <w:marTop w:val="0"/>
      <w:marBottom w:val="0"/>
      <w:divBdr>
        <w:top w:val="none" w:sz="0" w:space="0" w:color="auto"/>
        <w:left w:val="none" w:sz="0" w:space="0" w:color="auto"/>
        <w:bottom w:val="none" w:sz="0" w:space="0" w:color="auto"/>
        <w:right w:val="none" w:sz="0" w:space="0" w:color="auto"/>
      </w:divBdr>
    </w:div>
    <w:div w:id="1066413312">
      <w:bodyDiv w:val="1"/>
      <w:marLeft w:val="0"/>
      <w:marRight w:val="0"/>
      <w:marTop w:val="0"/>
      <w:marBottom w:val="0"/>
      <w:divBdr>
        <w:top w:val="none" w:sz="0" w:space="0" w:color="auto"/>
        <w:left w:val="none" w:sz="0" w:space="0" w:color="auto"/>
        <w:bottom w:val="none" w:sz="0" w:space="0" w:color="auto"/>
        <w:right w:val="none" w:sz="0" w:space="0" w:color="auto"/>
      </w:divBdr>
    </w:div>
    <w:div w:id="1344671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endnotes" Target="endnotes.xml"/><Relationship Id="rId20" Type="http://schemas.microsoft.com/office/2011/relationships/people" Target="people.xml"/><Relationship Id="rId11" Type="http://schemas.openxmlformats.org/officeDocument/2006/relationships/numbering" Target="numbering.xml"/><Relationship Id="rId6"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customXml" Target="../customXml/item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Urls xmlns="http://schemas.microsoft.com/sharepoint/v3/contenttype/forms/url">
  <Display>_catalogs/masterpage/ECMForms/OperationsCT/View.aspx</Display>
  <Edit>_catalogs/masterpage/ECMForms/OperationsCT/Edit.aspx</Edit>
</FormUrls>
</file>

<file path=customXml/item10.xml><?xml version="1.0" encoding="utf-8"?>
<b:Sources xmlns:b="http://schemas.openxmlformats.org/officeDocument/2006/bibliography" xmlns="http://schemas.openxmlformats.org/officeDocument/2006/bibliography" SelectedStyle="" StyleName=""/>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40053942</IDBDocs_x0020_Number>
    <TaxCatchAll xmlns="cdc7663a-08f0-4737-9e8c-148ce897a09c"/>
    <Phase xmlns="cdc7663a-08f0-4737-9e8c-148ce897a09c" xsi:nil="true"/>
    <SISCOR_x0020_Number xmlns="cdc7663a-08f0-4737-9e8c-148ce897a09c" xsi:nil="true"/>
    <Division_x0020_or_x0020_Unit xmlns="cdc7663a-08f0-4737-9e8c-148ce897a09c">INE/TSP</Division_x0020_or_x0020_Unit>
    <Approval_x0020_Number xmlns="cdc7663a-08f0-4737-9e8c-148ce897a09c" xsi:nil="true"/>
    <Document_x0020_Author xmlns="cdc7663a-08f0-4737-9e8c-148ce897a09c">Fioravanti, Reinaldo Daniel</Document_x0020_Author>
    <Fiscal_x0020_Year_x0020_IDB xmlns="cdc7663a-08f0-4737-9e8c-148ce897a09c">2016</Fiscal_x0020_Year_x0020_IDB>
    <Other_x0020_Author xmlns="cdc7663a-08f0-4737-9e8c-148ce897a09c" xsi:nil="true"/>
    <Project_x0020_Number xmlns="cdc7663a-08f0-4737-9e8c-148ce897a09c">PN-L1119</Project_x0020_Number>
    <Package_x0020_Code xmlns="cdc7663a-08f0-4737-9e8c-148ce897a09c" xsi:nil="true"/>
    <Key_x0020_Document xmlns="cdc7663a-08f0-4737-9e8c-148ce897a09c">false</Key_x0020_Document>
    <Migration_x0020_Info xmlns="cdc7663a-08f0-4737-9e8c-148ce897a09c">MS WORDLPLoan Proposal0NPO-PN-L1119-GS1182056204</Migration_x0020_Info>
    <Operation_x0020_Type xmlns="cdc7663a-08f0-4737-9e8c-148ce897a09c" xsi:nil="true"/>
    <Record_x0020_Number xmlns="cdc7663a-08f0-4737-9e8c-148ce897a09c">R0002273082</Record_x0020_Number>
    <Document_x0020_Language_x0020_IDB xmlns="cdc7663a-08f0-4737-9e8c-148ce897a09c">Spanish</Document_x0020_Language_x0020_IDB>
    <Identifier xmlns="cdc7663a-08f0-4737-9e8c-148ce897a09c">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EZSHARE-528146694-53</_dlc_DocId>
    <From_x003a_ xmlns="cdc7663a-08f0-4737-9e8c-148ce897a09c" xsi:nil="true"/>
    <To_x003a_ xmlns="cdc7663a-08f0-4737-9e8c-148ce897a09c" xsi:nil="true"/>
    <_dlc_DocIdUrl xmlns="cdc7663a-08f0-4737-9e8c-148ce897a09c">
      <Url>https://idbg.sharepoint.com/teams/EZ-PN-TCP/PN-T1186/_layouts/15/DocIdRedir.aspx?ID=EZSHARE-528146694-53</Url>
      <Description>EZSHARE-528146694-53</Description>
    </_dlc_DocIdUrl>
    <Related_x0020_SisCor_x0020_Number xmlns="cdc7663a-08f0-4737-9e8c-148ce897a09c"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 StyleName=""/>
</file>

<file path=customXml/item7.xml><?xml version="1.0" encoding="utf-8"?>
<b:Sources xmlns:b="http://schemas.openxmlformats.org/officeDocument/2006/bibliography" xmlns="http://schemas.openxmlformats.org/officeDocument/2006/bibliography" SelectedStyle="" StyleName=""/>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D9008C5A431F8C4D83E95CE83A3A4A0F" ma:contentTypeVersion="770" ma:contentTypeDescription="The base project type from which other project content types inherit their information." ma:contentTypeScope="" ma:versionID="f19f7fb21ba3acf13604e46f7270bc4f">
  <xsd:schema xmlns:xsd="http://www.w3.org/2001/XMLSchema" xmlns:xs="http://www.w3.org/2001/XMLSchema" xmlns:p="http://schemas.microsoft.com/office/2006/metadata/properties" xmlns:ns2="cdc7663a-08f0-4737-9e8c-148ce897a09c" targetNamespace="http://schemas.microsoft.com/office/2006/metadata/properties" ma:root="true" ma:fieldsID="33220e947c925a3034450d590f29bc9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N-T1186"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Technical Co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50BBBE1-1B81-4A79-94DD-4BCDB90A68DB}">
  <ds:schemaRefs>
    <ds:schemaRef ds:uri="http://schemas.microsoft.com/sharepoint/v3/contenttype/forms/url"/>
  </ds:schemaRefs>
</ds:datastoreItem>
</file>

<file path=customXml/itemProps10.xml><?xml version="1.0" encoding="utf-8"?>
<ds:datastoreItem xmlns:ds="http://schemas.openxmlformats.org/officeDocument/2006/customXml" ds:itemID="{DA492766-2997-4976-9B98-FE27A0BC710F}">
  <ds:schemaRefs>
    <ds:schemaRef ds:uri="http://schemas.openxmlformats.org/officeDocument/2006/bibliography"/>
  </ds:schemaRefs>
</ds:datastoreItem>
</file>

<file path=customXml/itemProps11.xml><?xml version="1.0" encoding="utf-8"?>
<ds:datastoreItem xmlns:ds="http://schemas.openxmlformats.org/officeDocument/2006/customXml" ds:itemID="{E63921B7-EC5C-4B39-ABCE-67426C8F52D2}"/>
</file>

<file path=customXml/itemProps2.xml><?xml version="1.0" encoding="utf-8"?>
<ds:datastoreItem xmlns:ds="http://schemas.openxmlformats.org/officeDocument/2006/customXml" ds:itemID="{A740DE16-2AF2-4032-A5EB-D6A15B37B68C}">
  <ds:schemaRefs>
    <ds:schemaRef ds:uri="Microsoft.SharePoint.Taxonomy.ContentTypeSync"/>
  </ds:schemaRefs>
</ds:datastoreItem>
</file>

<file path=customXml/itemProps3.xml><?xml version="1.0" encoding="utf-8"?>
<ds:datastoreItem xmlns:ds="http://schemas.openxmlformats.org/officeDocument/2006/customXml" ds:itemID="{436F9119-A670-4BB9-89B5-C763F135F247}">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DD9B621D-8D34-4086-BFFA-C4F05D5B4333}">
  <ds:schemaRefs>
    <ds:schemaRef ds:uri="http://schemas.microsoft.com/sharepoint/events"/>
  </ds:schemaRefs>
</ds:datastoreItem>
</file>

<file path=customXml/itemProps5.xml><?xml version="1.0" encoding="utf-8"?>
<ds:datastoreItem xmlns:ds="http://schemas.openxmlformats.org/officeDocument/2006/customXml" ds:itemID="{74409B27-8655-4235-8D38-58265911943C}">
  <ds:schemaRefs>
    <ds:schemaRef ds:uri="http://schemas.microsoft.com/sharepoint/v3/contenttype/forms"/>
  </ds:schemaRefs>
</ds:datastoreItem>
</file>

<file path=customXml/itemProps6.xml><?xml version="1.0" encoding="utf-8"?>
<ds:datastoreItem xmlns:ds="http://schemas.openxmlformats.org/officeDocument/2006/customXml" ds:itemID="{3F764040-5AF6-4F9F-AC1C-1DEF60AF9CEB}">
  <ds:schemaRefs>
    <ds:schemaRef ds:uri="http://schemas.openxmlformats.org/officeDocument/2006/bibliography"/>
  </ds:schemaRefs>
</ds:datastoreItem>
</file>

<file path=customXml/itemProps7.xml><?xml version="1.0" encoding="utf-8"?>
<ds:datastoreItem xmlns:ds="http://schemas.openxmlformats.org/officeDocument/2006/customXml" ds:itemID="{9F5B72EE-B5BE-41AE-A5E5-4F57C2CE6E4A}">
  <ds:schemaRefs>
    <ds:schemaRef ds:uri="http://schemas.openxmlformats.org/officeDocument/2006/bibliography"/>
  </ds:schemaRefs>
</ds:datastoreItem>
</file>

<file path=customXml/itemProps8.xml><?xml version="1.0" encoding="utf-8"?>
<ds:datastoreItem xmlns:ds="http://schemas.openxmlformats.org/officeDocument/2006/customXml" ds:itemID="{B5061FCE-6094-4490-8AAB-1E55FC54CDA7}"/>
</file>

<file path=customXml/itemProps9.xml><?xml version="1.0" encoding="utf-8"?>
<ds:datastoreItem xmlns:ds="http://schemas.openxmlformats.org/officeDocument/2006/customXml" ds:itemID="{3EAC8720-2134-488E-810C-3BC9BB17C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4491</Words>
  <Characters>25599</Characters>
  <Application>Microsoft Office Word</Application>
  <DocSecurity>0</DocSecurity>
  <Lines>213</Lines>
  <Paragraphs>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EEO14_ Progresos Alcanzados</vt:lpstr>
      <vt:lpstr>EEO14_ Progresos Alcanzados</vt:lpstr>
    </vt:vector>
  </TitlesOfParts>
  <Company>Inter-American Development Bank</Company>
  <LinksUpToDate>false</LinksUpToDate>
  <CharactersWithSpaces>30030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EEO14_ Progresos Alcanzados</dc:title>
  <dc:subject/>
  <dc:creator>GONZALOAF</dc:creator>
  <cp:keywords/>
  <dc:description/>
  <cp:lastModifiedBy>Dianela Zachrisson</cp:lastModifiedBy>
  <cp:revision>2</cp:revision>
  <cp:lastPrinted>2015-04-22T15:29:00Z</cp:lastPrinted>
  <dcterms:created xsi:type="dcterms:W3CDTF">2018-03-22T12:39:00Z</dcterms:created>
  <dcterms:modified xsi:type="dcterms:W3CDTF">2018-03-22T12:39:00Z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0x010100ACF722E9F6B0B149B0CD8BE2560A667200D9008C5A431F8C4D83E95CE83A3A4A0F</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9;#Procurement Administration|d8145667-6247-4db3-9e42-91a14331cc81</vt:lpwstr>
  </property>
  <property fmtid="{D5CDD505-2E9C-101B-9397-08002B2CF9AE}" pid="7" name="Country">
    <vt:lpwstr/>
  </property>
  <property fmtid="{D5CDD505-2E9C-101B-9397-08002B2CF9AE}" pid="8" name="Fund IDB">
    <vt:lpwstr/>
  </property>
  <property fmtid="{D5CDD505-2E9C-101B-9397-08002B2CF9AE}" pid="9" name="Series_x0020_Operations_x0020_IDB">
    <vt:lpwstr>9;#Procurement Administration|d8145667-6247-4db3-9e42-91a14331cc81</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
  </property>
  <property fmtid="{D5CDD505-2E9C-101B-9397-08002B2CF9AE}" pid="14" name="Sub-Sector">
    <vt:lpwstr/>
  </property>
  <property fmtid="{D5CDD505-2E9C-101B-9397-08002B2CF9AE}" pid="15" name="Order">
    <vt:r8>6100</vt:r8>
  </property>
  <property fmtid="{D5CDD505-2E9C-101B-9397-08002B2CF9AE}" pid="16" name="ATI Undisclose Document Workflow">
    <vt:lpwstr/>
  </property>
  <property fmtid="{D5CDD505-2E9C-101B-9397-08002B2CF9AE}" pid="17" name="ATI Disclose Document Workflow v5">
    <vt:lpwstr/>
  </property>
  <property fmtid="{D5CDD505-2E9C-101B-9397-08002B2CF9AE}" pid="18" name="Disclosure Activity">
    <vt:lpwstr>Loan Proposal</vt:lpwstr>
  </property>
  <property fmtid="{D5CDD505-2E9C-101B-9397-08002B2CF9AE}" pid="19" name="Webtopic">
    <vt:lpwstr>Transportation</vt:lpwstr>
  </property>
  <property fmtid="{D5CDD505-2E9C-101B-9397-08002B2CF9AE}" pid="20" name="Disclosed">
    <vt:bool>true</vt:bool>
  </property>
  <property fmtid="{D5CDD505-2E9C-101B-9397-08002B2CF9AE}" pid="21" name="_dlc_DocIdItemGuid">
    <vt:lpwstr>c9f8d128-28fa-4591-9d69-6586ca81aeaa</vt:lpwstr>
  </property>
</Properties>
</file>