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6B2" w:rsidRPr="007B3B94" w:rsidRDefault="007236B2" w:rsidP="007236B2">
      <w:pPr>
        <w:pStyle w:val="xl29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ascii="Times New Roman" w:eastAsia="Times New Roman" w:hAnsi="Times New Roman" w:cs="Times New Roman"/>
          <w:smallCaps/>
        </w:rPr>
      </w:pPr>
      <w:r w:rsidRPr="007B3B94">
        <w:rPr>
          <w:rFonts w:ascii="Times New Roman" w:eastAsia="Times New Roman" w:hAnsi="Times New Roman" w:cs="Times New Roman"/>
          <w:smallCaps/>
        </w:rPr>
        <w:t>Results Framework</w:t>
      </w:r>
    </w:p>
    <w:p w:rsidR="007236B2" w:rsidRDefault="007236B2" w:rsidP="007236B2">
      <w:pPr>
        <w:jc w:val="center"/>
        <w:rPr>
          <w:smallCaps/>
        </w:rPr>
      </w:pPr>
      <w:r w:rsidRPr="007B3B94">
        <w:rPr>
          <w:smallCaps/>
        </w:rPr>
        <w:t>Matrix of Indicators</w:t>
      </w:r>
    </w:p>
    <w:p w:rsidR="00106032" w:rsidRDefault="00106032" w:rsidP="007236B2">
      <w:pPr>
        <w:jc w:val="center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45"/>
        <w:gridCol w:w="2363"/>
        <w:gridCol w:w="2610"/>
        <w:gridCol w:w="3667"/>
        <w:gridCol w:w="2110"/>
      </w:tblGrid>
      <w:tr w:rsidR="007236B2" w:rsidTr="006D2B12">
        <w:tc>
          <w:tcPr>
            <w:tcW w:w="2245" w:type="dxa"/>
          </w:tcPr>
          <w:p w:rsidR="007236B2" w:rsidRPr="008C69BD" w:rsidRDefault="007236B2" w:rsidP="006D2B12">
            <w:pPr>
              <w:jc w:val="center"/>
              <w:rPr>
                <w:rFonts w:eastAsia="Arial Unicode MS"/>
                <w:b/>
                <w:sz w:val="20"/>
              </w:rPr>
            </w:pPr>
            <w:r w:rsidRPr="008C69BD">
              <w:rPr>
                <w:rFonts w:eastAsia="Arial Unicode MS"/>
                <w:b/>
                <w:sz w:val="20"/>
              </w:rPr>
              <w:t>Impact</w:t>
            </w:r>
            <w:r w:rsidR="007222EA">
              <w:rPr>
                <w:rFonts w:eastAsia="Arial Unicode MS"/>
                <w:b/>
                <w:sz w:val="20"/>
              </w:rPr>
              <w:t xml:space="preserve"> &amp; Results</w:t>
            </w:r>
          </w:p>
        </w:tc>
        <w:tc>
          <w:tcPr>
            <w:tcW w:w="2363" w:type="dxa"/>
          </w:tcPr>
          <w:p w:rsidR="007236B2" w:rsidRPr="008C69BD" w:rsidRDefault="007236B2" w:rsidP="006D2B12">
            <w:pPr>
              <w:jc w:val="center"/>
              <w:rPr>
                <w:rFonts w:eastAsia="Arial Unicode MS"/>
                <w:b/>
                <w:sz w:val="20"/>
              </w:rPr>
            </w:pPr>
            <w:r w:rsidRPr="008C69BD">
              <w:rPr>
                <w:rFonts w:eastAsia="Arial Unicode MS"/>
                <w:b/>
                <w:sz w:val="20"/>
              </w:rPr>
              <w:t>Indicator</w:t>
            </w:r>
          </w:p>
        </w:tc>
        <w:tc>
          <w:tcPr>
            <w:tcW w:w="2610" w:type="dxa"/>
          </w:tcPr>
          <w:p w:rsidR="007236B2" w:rsidRPr="008C69BD" w:rsidRDefault="007236B2" w:rsidP="006D2B12">
            <w:pPr>
              <w:jc w:val="center"/>
              <w:rPr>
                <w:rFonts w:eastAsia="Arial Unicode MS"/>
                <w:b/>
                <w:sz w:val="20"/>
              </w:rPr>
            </w:pPr>
            <w:r w:rsidRPr="008C69BD">
              <w:rPr>
                <w:rFonts w:eastAsia="Arial Unicode MS"/>
                <w:b/>
                <w:sz w:val="20"/>
              </w:rPr>
              <w:t>Baseline</w:t>
            </w:r>
          </w:p>
        </w:tc>
        <w:tc>
          <w:tcPr>
            <w:tcW w:w="3667" w:type="dxa"/>
          </w:tcPr>
          <w:p w:rsidR="007236B2" w:rsidRPr="008C69BD" w:rsidRDefault="006D2B12" w:rsidP="006D2B12">
            <w:pPr>
              <w:jc w:val="center"/>
              <w:rPr>
                <w:rFonts w:eastAsia="Arial Unicode MS"/>
                <w:b/>
                <w:sz w:val="20"/>
              </w:rPr>
            </w:pPr>
            <w:r w:rsidRPr="008C69BD">
              <w:rPr>
                <w:rFonts w:eastAsia="Arial Unicode MS"/>
                <w:b/>
                <w:sz w:val="20"/>
              </w:rPr>
              <w:t>Target (2016</w:t>
            </w:r>
            <w:r w:rsidR="007236B2" w:rsidRPr="008C69BD">
              <w:rPr>
                <w:rFonts w:eastAsia="Arial Unicode MS"/>
                <w:b/>
                <w:sz w:val="20"/>
              </w:rPr>
              <w:t>)</w:t>
            </w:r>
          </w:p>
        </w:tc>
        <w:tc>
          <w:tcPr>
            <w:tcW w:w="2110" w:type="dxa"/>
          </w:tcPr>
          <w:p w:rsidR="007236B2" w:rsidRPr="008C69BD" w:rsidRDefault="007236B2" w:rsidP="006363E6">
            <w:pPr>
              <w:rPr>
                <w:rFonts w:eastAsia="Arial Unicode MS"/>
                <w:b/>
                <w:sz w:val="20"/>
              </w:rPr>
            </w:pPr>
            <w:r w:rsidRPr="008C69BD">
              <w:rPr>
                <w:rFonts w:eastAsia="Arial Unicode MS"/>
                <w:b/>
                <w:sz w:val="20"/>
              </w:rPr>
              <w:t>Verification Means</w:t>
            </w:r>
          </w:p>
        </w:tc>
      </w:tr>
      <w:tr w:rsidR="009D7685" w:rsidTr="00BE6773">
        <w:tc>
          <w:tcPr>
            <w:tcW w:w="12995" w:type="dxa"/>
            <w:gridSpan w:val="5"/>
          </w:tcPr>
          <w:p w:rsidR="009D7685" w:rsidRPr="009A79F8" w:rsidRDefault="009A79F8" w:rsidP="009A79F8">
            <w:pPr>
              <w:rPr>
                <w:rFonts w:eastAsia="Arial Unicode MS"/>
                <w:iCs/>
                <w:sz w:val="20"/>
                <w:u w:val="single"/>
              </w:rPr>
            </w:pPr>
            <w:r>
              <w:rPr>
                <w:rFonts w:eastAsia="Arial Unicode MS"/>
                <w:iCs/>
                <w:sz w:val="20"/>
                <w:u w:val="single"/>
              </w:rPr>
              <w:t xml:space="preserve">Impact:  </w:t>
            </w:r>
            <w:r w:rsidR="009D7685" w:rsidRPr="009A79F8">
              <w:rPr>
                <w:rFonts w:eastAsia="Arial Unicode MS"/>
                <w:iCs/>
                <w:sz w:val="20"/>
              </w:rPr>
              <w:t>Annual deforestation rate: 0.056% sustained</w:t>
            </w:r>
          </w:p>
        </w:tc>
      </w:tr>
      <w:tr w:rsidR="007236B2" w:rsidTr="006D2B12">
        <w:tc>
          <w:tcPr>
            <w:tcW w:w="2245" w:type="dxa"/>
            <w:vMerge w:val="restart"/>
          </w:tcPr>
          <w:p w:rsidR="007222EA" w:rsidRDefault="007222EA" w:rsidP="006D2B12">
            <w:pPr>
              <w:rPr>
                <w:rFonts w:eastAsia="Arial Unicode MS"/>
                <w:iCs/>
                <w:sz w:val="20"/>
              </w:rPr>
            </w:pPr>
            <w:r w:rsidRPr="007222EA">
              <w:rPr>
                <w:rFonts w:eastAsia="Arial Unicode MS"/>
                <w:iCs/>
                <w:sz w:val="20"/>
                <w:u w:val="single"/>
              </w:rPr>
              <w:t>Results</w:t>
            </w:r>
            <w:r>
              <w:rPr>
                <w:rFonts w:eastAsia="Arial Unicode MS"/>
                <w:iCs/>
                <w:sz w:val="20"/>
              </w:rPr>
              <w:t>:</w:t>
            </w:r>
          </w:p>
          <w:p w:rsidR="007236B2" w:rsidRDefault="00831D9B" w:rsidP="00ED7F8D">
            <w:pPr>
              <w:rPr>
                <w:rFonts w:eastAsia="Arial Unicode MS"/>
                <w:sz w:val="20"/>
              </w:rPr>
            </w:pPr>
            <w:r>
              <w:rPr>
                <w:rFonts w:eastAsia="Arial Unicode MS"/>
                <w:iCs/>
                <w:sz w:val="20"/>
              </w:rPr>
              <w:t>G</w:t>
            </w:r>
            <w:r w:rsidR="007236B2" w:rsidRPr="00711A42">
              <w:rPr>
                <w:rFonts w:eastAsia="Arial Unicode MS"/>
                <w:iCs/>
                <w:sz w:val="20"/>
              </w:rPr>
              <w:t>overnance an</w:t>
            </w:r>
            <w:r>
              <w:rPr>
                <w:rFonts w:eastAsia="Arial Unicode MS"/>
                <w:iCs/>
                <w:sz w:val="20"/>
              </w:rPr>
              <w:t>d policy framework that support</w:t>
            </w:r>
            <w:r w:rsidR="007236B2" w:rsidRPr="00711A42">
              <w:rPr>
                <w:rFonts w:eastAsia="Arial Unicode MS"/>
                <w:iCs/>
                <w:sz w:val="20"/>
              </w:rPr>
              <w:t xml:space="preserve"> the implementation of the LCDS</w:t>
            </w:r>
            <w:r w:rsidR="007236B2" w:rsidRPr="0043611B">
              <w:rPr>
                <w:rFonts w:eastAsia="Arial Unicode MS"/>
                <w:iCs/>
                <w:sz w:val="20"/>
              </w:rPr>
              <w:t xml:space="preserve"> </w:t>
            </w:r>
            <w:r>
              <w:rPr>
                <w:rFonts w:eastAsia="Arial Unicode MS"/>
                <w:iCs/>
                <w:sz w:val="20"/>
              </w:rPr>
              <w:t>strengthened</w:t>
            </w:r>
            <w:r w:rsidR="00C92210">
              <w:rPr>
                <w:rFonts w:eastAsia="Arial Unicode MS"/>
                <w:iCs/>
                <w:sz w:val="20"/>
              </w:rPr>
              <w:t xml:space="preserve"> and</w:t>
            </w:r>
            <w:r w:rsidR="00ED7F8D">
              <w:rPr>
                <w:rFonts w:eastAsia="Arial Unicode MS"/>
                <w:iCs/>
                <w:sz w:val="20"/>
              </w:rPr>
              <w:t xml:space="preserve"> its sustainability improved</w:t>
            </w:r>
          </w:p>
        </w:tc>
        <w:tc>
          <w:tcPr>
            <w:tcW w:w="2363" w:type="dxa"/>
          </w:tcPr>
          <w:p w:rsidR="007236B2" w:rsidRPr="0043611B" w:rsidRDefault="007236B2" w:rsidP="006363E6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>Policy and r</w:t>
            </w:r>
            <w:r w:rsidRPr="00711A42">
              <w:rPr>
                <w:rFonts w:eastAsia="Arial Unicode MS"/>
                <w:sz w:val="20"/>
              </w:rPr>
              <w:t>egulatory framework enhanced</w:t>
            </w:r>
          </w:p>
        </w:tc>
        <w:tc>
          <w:tcPr>
            <w:tcW w:w="2610" w:type="dxa"/>
          </w:tcPr>
          <w:p w:rsidR="007236B2" w:rsidRDefault="007236B2" w:rsidP="006363E6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>LCDS version 2010</w:t>
            </w:r>
          </w:p>
          <w:p w:rsidR="007236B2" w:rsidRDefault="007236B2" w:rsidP="006363E6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>Limited environment regulations for extractive industries</w:t>
            </w:r>
          </w:p>
        </w:tc>
        <w:tc>
          <w:tcPr>
            <w:tcW w:w="3667" w:type="dxa"/>
          </w:tcPr>
          <w:p w:rsidR="007236B2" w:rsidRDefault="007236B2" w:rsidP="006363E6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>LCDS 2013 update</w:t>
            </w:r>
          </w:p>
          <w:p w:rsidR="007236B2" w:rsidRDefault="007236B2" w:rsidP="006363E6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eastAsia="Arial Unicode MS"/>
                <w:sz w:val="20"/>
              </w:rPr>
            </w:pPr>
            <w:r w:rsidRPr="0043611B">
              <w:rPr>
                <w:rFonts w:eastAsia="Arial Unicode MS"/>
                <w:sz w:val="20"/>
              </w:rPr>
              <w:t>Environment regulations for extractive industries</w:t>
            </w:r>
            <w:r>
              <w:rPr>
                <w:rFonts w:eastAsia="Arial Unicode MS"/>
                <w:sz w:val="20"/>
              </w:rPr>
              <w:t xml:space="preserve"> reviewed/approved</w:t>
            </w:r>
          </w:p>
        </w:tc>
        <w:tc>
          <w:tcPr>
            <w:tcW w:w="2110" w:type="dxa"/>
          </w:tcPr>
          <w:p w:rsidR="007236B2" w:rsidRDefault="007236B2" w:rsidP="006363E6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>Press release</w:t>
            </w:r>
          </w:p>
          <w:p w:rsidR="007236B2" w:rsidRDefault="007236B2" w:rsidP="006363E6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>Reports</w:t>
            </w:r>
          </w:p>
        </w:tc>
      </w:tr>
      <w:tr w:rsidR="007236B2" w:rsidTr="006D2B12">
        <w:tc>
          <w:tcPr>
            <w:tcW w:w="2245" w:type="dxa"/>
            <w:vMerge/>
          </w:tcPr>
          <w:p w:rsidR="007236B2" w:rsidRDefault="007236B2" w:rsidP="006363E6">
            <w:pPr>
              <w:rPr>
                <w:rFonts w:eastAsia="Arial Unicode MS"/>
                <w:iCs/>
                <w:sz w:val="20"/>
              </w:rPr>
            </w:pPr>
          </w:p>
        </w:tc>
        <w:tc>
          <w:tcPr>
            <w:tcW w:w="2363" w:type="dxa"/>
          </w:tcPr>
          <w:p w:rsidR="007236B2" w:rsidRDefault="007236B2" w:rsidP="006363E6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>MNRE strengthened</w:t>
            </w:r>
            <w:r w:rsidR="00106032">
              <w:rPr>
                <w:rFonts w:eastAsia="Arial Unicode MS"/>
                <w:sz w:val="20"/>
              </w:rPr>
              <w:t xml:space="preserve"> by implementing its strategic plan</w:t>
            </w:r>
          </w:p>
        </w:tc>
        <w:tc>
          <w:tcPr>
            <w:tcW w:w="2610" w:type="dxa"/>
          </w:tcPr>
          <w:p w:rsidR="007236B2" w:rsidRDefault="007236B2" w:rsidP="006363E6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>MNRE does not have a strategic plan</w:t>
            </w:r>
          </w:p>
        </w:tc>
        <w:tc>
          <w:tcPr>
            <w:tcW w:w="3667" w:type="dxa"/>
          </w:tcPr>
          <w:p w:rsidR="007236B2" w:rsidRDefault="007236B2" w:rsidP="006363E6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>MNRE strategic plan approved</w:t>
            </w:r>
            <w:r w:rsidR="00B15E7C">
              <w:rPr>
                <w:rFonts w:eastAsia="Arial Unicode MS"/>
                <w:sz w:val="20"/>
              </w:rPr>
              <w:t xml:space="preserve"> and implemented</w:t>
            </w:r>
          </w:p>
        </w:tc>
        <w:tc>
          <w:tcPr>
            <w:tcW w:w="2110" w:type="dxa"/>
          </w:tcPr>
          <w:p w:rsidR="007236B2" w:rsidRDefault="009D7685" w:rsidP="006363E6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>Document of Strategic Plan</w:t>
            </w:r>
          </w:p>
          <w:p w:rsidR="009D7685" w:rsidRDefault="009D7685" w:rsidP="006363E6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>Reports on progress</w:t>
            </w:r>
          </w:p>
        </w:tc>
      </w:tr>
      <w:tr w:rsidR="007236B2" w:rsidRPr="008C69BD" w:rsidTr="006D2B12">
        <w:tc>
          <w:tcPr>
            <w:tcW w:w="2245" w:type="dxa"/>
            <w:vMerge/>
          </w:tcPr>
          <w:p w:rsidR="007236B2" w:rsidRPr="008C69BD" w:rsidRDefault="007236B2" w:rsidP="006363E6">
            <w:pPr>
              <w:rPr>
                <w:rFonts w:eastAsia="Arial Unicode MS"/>
                <w:iCs/>
                <w:sz w:val="20"/>
              </w:rPr>
            </w:pPr>
          </w:p>
        </w:tc>
        <w:tc>
          <w:tcPr>
            <w:tcW w:w="2363" w:type="dxa"/>
          </w:tcPr>
          <w:p w:rsidR="007236B2" w:rsidRPr="008C69BD" w:rsidRDefault="007236B2" w:rsidP="006363E6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eastAsia="Arial Unicode MS"/>
                <w:sz w:val="20"/>
              </w:rPr>
            </w:pPr>
            <w:r w:rsidRPr="008C69BD">
              <w:rPr>
                <w:rFonts w:eastAsia="Arial Unicode MS"/>
                <w:sz w:val="20"/>
              </w:rPr>
              <w:t>MRVS operative</w:t>
            </w:r>
          </w:p>
        </w:tc>
        <w:tc>
          <w:tcPr>
            <w:tcW w:w="2610" w:type="dxa"/>
          </w:tcPr>
          <w:p w:rsidR="007236B2" w:rsidRPr="008C69BD" w:rsidRDefault="007236B2" w:rsidP="006363E6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eastAsia="Arial Unicode MS"/>
                <w:sz w:val="20"/>
              </w:rPr>
            </w:pPr>
            <w:r w:rsidRPr="008C69BD">
              <w:rPr>
                <w:rFonts w:eastAsia="Arial Unicode MS"/>
                <w:sz w:val="20"/>
              </w:rPr>
              <w:t>MRVS in start-up phase</w:t>
            </w:r>
          </w:p>
        </w:tc>
        <w:tc>
          <w:tcPr>
            <w:tcW w:w="3667" w:type="dxa"/>
          </w:tcPr>
          <w:p w:rsidR="007236B2" w:rsidRPr="00640FCB" w:rsidRDefault="007236B2" w:rsidP="006363E6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eastAsia="Arial Unicode MS"/>
                <w:sz w:val="20"/>
                <w:lang w:val="fr-FR"/>
              </w:rPr>
            </w:pPr>
            <w:r w:rsidRPr="00640FCB">
              <w:rPr>
                <w:rFonts w:eastAsia="Arial Unicode MS"/>
                <w:sz w:val="20"/>
                <w:lang w:val="fr-FR"/>
              </w:rPr>
              <w:t xml:space="preserve">MRVS issues </w:t>
            </w:r>
            <w:proofErr w:type="spellStart"/>
            <w:r w:rsidRPr="00640FCB">
              <w:rPr>
                <w:rFonts w:eastAsia="Arial Unicode MS"/>
                <w:sz w:val="20"/>
                <w:lang w:val="fr-FR"/>
              </w:rPr>
              <w:t>carbon</w:t>
            </w:r>
            <w:proofErr w:type="spellEnd"/>
            <w:r w:rsidRPr="00640FCB">
              <w:rPr>
                <w:rFonts w:eastAsia="Arial Unicode MS"/>
                <w:sz w:val="20"/>
                <w:lang w:val="fr-FR"/>
              </w:rPr>
              <w:t xml:space="preserve"> impact, </w:t>
            </w:r>
            <w:proofErr w:type="spellStart"/>
            <w:r w:rsidRPr="00640FCB">
              <w:rPr>
                <w:rFonts w:eastAsia="Arial Unicode MS"/>
                <w:sz w:val="20"/>
                <w:lang w:val="fr-FR"/>
              </w:rPr>
              <w:t>carbon</w:t>
            </w:r>
            <w:proofErr w:type="spellEnd"/>
            <w:r w:rsidRPr="00640FCB">
              <w:rPr>
                <w:rFonts w:eastAsia="Arial Unicode MS"/>
                <w:sz w:val="20"/>
                <w:lang w:val="fr-FR"/>
              </w:rPr>
              <w:t xml:space="preserve"> stratification &amp; </w:t>
            </w:r>
            <w:proofErr w:type="spellStart"/>
            <w:r w:rsidRPr="00640FCB">
              <w:rPr>
                <w:rFonts w:eastAsia="Arial Unicode MS"/>
                <w:sz w:val="20"/>
                <w:lang w:val="fr-FR"/>
              </w:rPr>
              <w:t>carbon</w:t>
            </w:r>
            <w:proofErr w:type="spellEnd"/>
            <w:r w:rsidRPr="00640FCB">
              <w:rPr>
                <w:rFonts w:eastAsia="Arial Unicode MS"/>
                <w:sz w:val="20"/>
                <w:lang w:val="fr-FR"/>
              </w:rPr>
              <w:t xml:space="preserve"> expansion </w:t>
            </w:r>
            <w:proofErr w:type="spellStart"/>
            <w:r w:rsidRPr="00640FCB">
              <w:rPr>
                <w:rFonts w:eastAsia="Arial Unicode MS"/>
                <w:sz w:val="20"/>
                <w:lang w:val="fr-FR"/>
              </w:rPr>
              <w:t>assessments</w:t>
            </w:r>
            <w:proofErr w:type="spellEnd"/>
            <w:r w:rsidRPr="00640FCB">
              <w:rPr>
                <w:rFonts w:eastAsia="Arial Unicode MS"/>
                <w:sz w:val="20"/>
                <w:lang w:val="fr-FR"/>
              </w:rPr>
              <w:t xml:space="preserve"> </w:t>
            </w:r>
          </w:p>
        </w:tc>
        <w:tc>
          <w:tcPr>
            <w:tcW w:w="2110" w:type="dxa"/>
          </w:tcPr>
          <w:p w:rsidR="007236B2" w:rsidRPr="008C69BD" w:rsidRDefault="007236B2" w:rsidP="006363E6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eastAsia="Arial Unicode MS"/>
                <w:sz w:val="20"/>
              </w:rPr>
            </w:pPr>
            <w:r w:rsidRPr="008C69BD">
              <w:rPr>
                <w:rFonts w:eastAsia="Arial Unicode MS"/>
                <w:sz w:val="20"/>
              </w:rPr>
              <w:t>Reports of MRVS</w:t>
            </w:r>
          </w:p>
        </w:tc>
      </w:tr>
    </w:tbl>
    <w:p w:rsidR="007236B2" w:rsidRPr="008C69BD" w:rsidRDefault="007236B2"/>
    <w:p w:rsidR="007670DF" w:rsidRDefault="007670DF" w:rsidP="00334A81">
      <w:pPr>
        <w:jc w:val="center"/>
        <w:rPr>
          <w:b/>
        </w:rPr>
      </w:pPr>
    </w:p>
    <w:p w:rsidR="00831D9B" w:rsidRPr="00334A81" w:rsidRDefault="00334A81" w:rsidP="00334A81">
      <w:pPr>
        <w:jc w:val="center"/>
        <w:rPr>
          <w:b/>
        </w:rPr>
      </w:pPr>
      <w:r w:rsidRPr="00334A81">
        <w:rPr>
          <w:b/>
        </w:rPr>
        <w:t>COMPONENT RESULTS &amp; INDICATORS</w:t>
      </w:r>
    </w:p>
    <w:p w:rsidR="00831D9B" w:rsidRDefault="00831D9B"/>
    <w:tbl>
      <w:tblPr>
        <w:tblStyle w:val="TableGrid"/>
        <w:tblW w:w="13214" w:type="dxa"/>
        <w:tblLayout w:type="fixed"/>
        <w:tblLook w:val="04A0" w:firstRow="1" w:lastRow="0" w:firstColumn="1" w:lastColumn="0" w:noHBand="0" w:noVBand="1"/>
      </w:tblPr>
      <w:tblGrid>
        <w:gridCol w:w="1908"/>
        <w:gridCol w:w="2114"/>
        <w:gridCol w:w="1182"/>
        <w:gridCol w:w="1485"/>
        <w:gridCol w:w="1485"/>
        <w:gridCol w:w="1654"/>
        <w:gridCol w:w="1620"/>
        <w:gridCol w:w="1766"/>
      </w:tblGrid>
      <w:tr w:rsidR="009D7685" w:rsidTr="005D56A8">
        <w:trPr>
          <w:tblHeader/>
        </w:trPr>
        <w:tc>
          <w:tcPr>
            <w:tcW w:w="1908" w:type="dxa"/>
            <w:vMerge w:val="restart"/>
          </w:tcPr>
          <w:p w:rsidR="009D7685" w:rsidRPr="007236B2" w:rsidRDefault="009D7685" w:rsidP="007236B2">
            <w:pPr>
              <w:jc w:val="center"/>
              <w:rPr>
                <w:b/>
              </w:rPr>
            </w:pPr>
            <w:r>
              <w:rPr>
                <w:b/>
              </w:rPr>
              <w:t>Component</w:t>
            </w:r>
          </w:p>
        </w:tc>
        <w:tc>
          <w:tcPr>
            <w:tcW w:w="2114" w:type="dxa"/>
            <w:vMerge w:val="restart"/>
          </w:tcPr>
          <w:p w:rsidR="009D7685" w:rsidRPr="007236B2" w:rsidRDefault="009D7685" w:rsidP="007236B2">
            <w:pPr>
              <w:jc w:val="center"/>
              <w:rPr>
                <w:b/>
              </w:rPr>
            </w:pPr>
            <w:r w:rsidRPr="007236B2">
              <w:rPr>
                <w:b/>
              </w:rPr>
              <w:t>Indicators</w:t>
            </w:r>
          </w:p>
        </w:tc>
        <w:tc>
          <w:tcPr>
            <w:tcW w:w="1182" w:type="dxa"/>
            <w:vMerge w:val="restart"/>
          </w:tcPr>
          <w:p w:rsidR="009D7685" w:rsidRDefault="009D7685" w:rsidP="007236B2">
            <w:pPr>
              <w:jc w:val="center"/>
              <w:rPr>
                <w:b/>
              </w:rPr>
            </w:pPr>
            <w:r w:rsidRPr="007236B2">
              <w:rPr>
                <w:b/>
              </w:rPr>
              <w:t>Baseline</w:t>
            </w:r>
          </w:p>
          <w:p w:rsidR="009D7685" w:rsidRPr="007236B2" w:rsidRDefault="009D7685" w:rsidP="007236B2">
            <w:pPr>
              <w:jc w:val="center"/>
              <w:rPr>
                <w:b/>
              </w:rPr>
            </w:pPr>
            <w:r>
              <w:rPr>
                <w:b/>
              </w:rPr>
              <w:t>2013</w:t>
            </w:r>
          </w:p>
        </w:tc>
        <w:tc>
          <w:tcPr>
            <w:tcW w:w="6244" w:type="dxa"/>
            <w:gridSpan w:val="4"/>
          </w:tcPr>
          <w:p w:rsidR="009D7685" w:rsidRPr="009D7685" w:rsidRDefault="009D7685" w:rsidP="00894FC5">
            <w:pPr>
              <w:jc w:val="center"/>
              <w:rPr>
                <w:b/>
              </w:rPr>
            </w:pPr>
            <w:r>
              <w:rPr>
                <w:b/>
              </w:rPr>
              <w:t>Targets</w:t>
            </w:r>
          </w:p>
        </w:tc>
        <w:tc>
          <w:tcPr>
            <w:tcW w:w="1766" w:type="dxa"/>
            <w:vMerge w:val="restart"/>
          </w:tcPr>
          <w:p w:rsidR="009D7685" w:rsidRPr="007236B2" w:rsidRDefault="009D7685" w:rsidP="007236B2">
            <w:pPr>
              <w:jc w:val="center"/>
              <w:rPr>
                <w:b/>
              </w:rPr>
            </w:pPr>
            <w:r w:rsidRPr="007236B2">
              <w:rPr>
                <w:b/>
              </w:rPr>
              <w:t>Verification Means</w:t>
            </w:r>
          </w:p>
        </w:tc>
      </w:tr>
      <w:tr w:rsidR="009D7685" w:rsidTr="005D56A8">
        <w:trPr>
          <w:trHeight w:val="305"/>
          <w:tblHeader/>
        </w:trPr>
        <w:tc>
          <w:tcPr>
            <w:tcW w:w="1908" w:type="dxa"/>
            <w:vMerge/>
          </w:tcPr>
          <w:p w:rsidR="009D7685" w:rsidRPr="00C64367" w:rsidRDefault="009D7685" w:rsidP="008C69BD">
            <w:pPr>
              <w:pStyle w:val="ListParagraph"/>
              <w:tabs>
                <w:tab w:val="left" w:pos="352"/>
              </w:tabs>
              <w:spacing w:before="120"/>
              <w:ind w:left="360"/>
              <w:contextualSpacing w:val="0"/>
              <w:jc w:val="center"/>
              <w:rPr>
                <w:b/>
                <w:sz w:val="20"/>
              </w:rPr>
            </w:pPr>
          </w:p>
        </w:tc>
        <w:tc>
          <w:tcPr>
            <w:tcW w:w="2114" w:type="dxa"/>
            <w:vMerge/>
          </w:tcPr>
          <w:p w:rsidR="009D7685" w:rsidRPr="00742964" w:rsidRDefault="009D7685" w:rsidP="00742964">
            <w:pPr>
              <w:tabs>
                <w:tab w:val="left" w:pos="352"/>
              </w:tabs>
              <w:rPr>
                <w:sz w:val="20"/>
              </w:rPr>
            </w:pPr>
          </w:p>
        </w:tc>
        <w:tc>
          <w:tcPr>
            <w:tcW w:w="1182" w:type="dxa"/>
            <w:vMerge/>
          </w:tcPr>
          <w:p w:rsidR="009D7685" w:rsidRPr="00742964" w:rsidRDefault="009D7685" w:rsidP="00742964">
            <w:pPr>
              <w:tabs>
                <w:tab w:val="left" w:pos="352"/>
              </w:tabs>
              <w:rPr>
                <w:sz w:val="20"/>
              </w:rPr>
            </w:pPr>
          </w:p>
        </w:tc>
        <w:tc>
          <w:tcPr>
            <w:tcW w:w="1485" w:type="dxa"/>
          </w:tcPr>
          <w:p w:rsidR="009D7685" w:rsidRPr="008C69BD" w:rsidRDefault="009D7685" w:rsidP="008C69BD">
            <w:pPr>
              <w:tabs>
                <w:tab w:val="left" w:pos="352"/>
              </w:tabs>
              <w:jc w:val="center"/>
              <w:rPr>
                <w:sz w:val="20"/>
              </w:rPr>
            </w:pPr>
            <w:r w:rsidRPr="008C69BD">
              <w:rPr>
                <w:sz w:val="20"/>
              </w:rPr>
              <w:t>2013</w:t>
            </w:r>
          </w:p>
        </w:tc>
        <w:tc>
          <w:tcPr>
            <w:tcW w:w="1485" w:type="dxa"/>
          </w:tcPr>
          <w:p w:rsidR="009D7685" w:rsidRPr="008C69BD" w:rsidRDefault="009D7685" w:rsidP="008C69BD">
            <w:pPr>
              <w:tabs>
                <w:tab w:val="left" w:pos="352"/>
              </w:tabs>
              <w:jc w:val="center"/>
              <w:rPr>
                <w:sz w:val="20"/>
              </w:rPr>
            </w:pPr>
            <w:r w:rsidRPr="008C69BD">
              <w:rPr>
                <w:sz w:val="20"/>
              </w:rPr>
              <w:t>2014</w:t>
            </w:r>
          </w:p>
        </w:tc>
        <w:tc>
          <w:tcPr>
            <w:tcW w:w="1654" w:type="dxa"/>
          </w:tcPr>
          <w:p w:rsidR="009D7685" w:rsidRPr="008C69BD" w:rsidRDefault="009D7685" w:rsidP="008C69BD">
            <w:pPr>
              <w:tabs>
                <w:tab w:val="left" w:pos="352"/>
              </w:tabs>
              <w:jc w:val="center"/>
              <w:rPr>
                <w:sz w:val="20"/>
              </w:rPr>
            </w:pPr>
            <w:r w:rsidRPr="008C69BD">
              <w:rPr>
                <w:sz w:val="20"/>
              </w:rPr>
              <w:t>2015</w:t>
            </w:r>
          </w:p>
        </w:tc>
        <w:tc>
          <w:tcPr>
            <w:tcW w:w="1620" w:type="dxa"/>
          </w:tcPr>
          <w:p w:rsidR="009D7685" w:rsidRPr="008C69BD" w:rsidRDefault="009D7685" w:rsidP="008C69BD">
            <w:pPr>
              <w:tabs>
                <w:tab w:val="left" w:pos="352"/>
              </w:tabs>
              <w:jc w:val="center"/>
              <w:rPr>
                <w:sz w:val="20"/>
              </w:rPr>
            </w:pPr>
            <w:r w:rsidRPr="008C69BD">
              <w:rPr>
                <w:sz w:val="20"/>
              </w:rPr>
              <w:t>2016</w:t>
            </w:r>
          </w:p>
        </w:tc>
        <w:tc>
          <w:tcPr>
            <w:tcW w:w="1766" w:type="dxa"/>
            <w:vMerge/>
          </w:tcPr>
          <w:p w:rsidR="009D7685" w:rsidRPr="00742964" w:rsidRDefault="009D7685" w:rsidP="00742964">
            <w:pPr>
              <w:tabs>
                <w:tab w:val="left" w:pos="352"/>
              </w:tabs>
              <w:rPr>
                <w:sz w:val="20"/>
              </w:rPr>
            </w:pPr>
          </w:p>
        </w:tc>
      </w:tr>
      <w:tr w:rsidR="00894FC5" w:rsidTr="00894FC5">
        <w:tc>
          <w:tcPr>
            <w:tcW w:w="1908" w:type="dxa"/>
          </w:tcPr>
          <w:p w:rsidR="00894FC5" w:rsidRPr="00894FC5" w:rsidRDefault="00894FC5" w:rsidP="00894FC5">
            <w:pPr>
              <w:pStyle w:val="ListParagraph"/>
              <w:numPr>
                <w:ilvl w:val="0"/>
                <w:numId w:val="5"/>
              </w:numPr>
              <w:tabs>
                <w:tab w:val="left" w:pos="352"/>
              </w:tabs>
              <w:spacing w:before="120" w:after="120"/>
              <w:ind w:left="360" w:hanging="360"/>
              <w:contextualSpacing w:val="0"/>
              <w:rPr>
                <w:b/>
                <w:sz w:val="20"/>
              </w:rPr>
            </w:pPr>
            <w:r w:rsidRPr="004E57D3">
              <w:rPr>
                <w:b/>
                <w:sz w:val="20"/>
              </w:rPr>
              <w:t>Macro-economic stability</w:t>
            </w:r>
          </w:p>
        </w:tc>
        <w:tc>
          <w:tcPr>
            <w:tcW w:w="11306" w:type="dxa"/>
            <w:gridSpan w:val="7"/>
          </w:tcPr>
          <w:p w:rsidR="00894FC5" w:rsidRPr="00A5330A" w:rsidRDefault="00894FC5" w:rsidP="00894FC5">
            <w:pPr>
              <w:tabs>
                <w:tab w:val="left" w:pos="352"/>
              </w:tabs>
              <w:spacing w:before="120" w:after="120"/>
              <w:rPr>
                <w:sz w:val="20"/>
              </w:rPr>
            </w:pPr>
            <w:r w:rsidRPr="00137DD7">
              <w:rPr>
                <w:b/>
                <w:sz w:val="20"/>
              </w:rPr>
              <w:t>Result 1: Continued macro-economic stability</w:t>
            </w:r>
          </w:p>
        </w:tc>
      </w:tr>
      <w:tr w:rsidR="009D7685" w:rsidRPr="00AE25A8" w:rsidTr="00DC5BA4">
        <w:tc>
          <w:tcPr>
            <w:tcW w:w="1908" w:type="dxa"/>
          </w:tcPr>
          <w:p w:rsidR="009D7685" w:rsidRPr="00C64367" w:rsidRDefault="009D7685" w:rsidP="00B15E7C">
            <w:pPr>
              <w:tabs>
                <w:tab w:val="left" w:pos="360"/>
              </w:tabs>
              <w:rPr>
                <w:sz w:val="20"/>
              </w:rPr>
            </w:pPr>
          </w:p>
        </w:tc>
        <w:tc>
          <w:tcPr>
            <w:tcW w:w="2114" w:type="dxa"/>
          </w:tcPr>
          <w:p w:rsidR="009D7685" w:rsidRPr="00C64367" w:rsidRDefault="009D7685">
            <w:pPr>
              <w:rPr>
                <w:sz w:val="20"/>
              </w:rPr>
            </w:pPr>
            <w:r>
              <w:rPr>
                <w:sz w:val="20"/>
              </w:rPr>
              <w:t>Technical opinion IMA</w:t>
            </w:r>
          </w:p>
        </w:tc>
        <w:tc>
          <w:tcPr>
            <w:tcW w:w="1182" w:type="dxa"/>
          </w:tcPr>
          <w:p w:rsidR="009D7685" w:rsidRPr="00C64367" w:rsidRDefault="009D7685">
            <w:pPr>
              <w:rPr>
                <w:sz w:val="20"/>
              </w:rPr>
            </w:pPr>
            <w:r>
              <w:rPr>
                <w:sz w:val="20"/>
              </w:rPr>
              <w:t xml:space="preserve">Stable macro-economic framework </w:t>
            </w:r>
          </w:p>
        </w:tc>
        <w:tc>
          <w:tcPr>
            <w:tcW w:w="1485" w:type="dxa"/>
          </w:tcPr>
          <w:p w:rsidR="009D7685" w:rsidRPr="008C69BD" w:rsidRDefault="009D7685">
            <w:pPr>
              <w:rPr>
                <w:sz w:val="20"/>
              </w:rPr>
            </w:pPr>
            <w:r>
              <w:rPr>
                <w:sz w:val="20"/>
              </w:rPr>
              <w:t>Continued</w:t>
            </w:r>
          </w:p>
        </w:tc>
        <w:tc>
          <w:tcPr>
            <w:tcW w:w="1485" w:type="dxa"/>
          </w:tcPr>
          <w:p w:rsidR="009D7685" w:rsidRPr="008C69BD" w:rsidRDefault="009D7685">
            <w:pPr>
              <w:rPr>
                <w:sz w:val="20"/>
              </w:rPr>
            </w:pPr>
            <w:r>
              <w:rPr>
                <w:sz w:val="20"/>
              </w:rPr>
              <w:t>Continued</w:t>
            </w:r>
          </w:p>
        </w:tc>
        <w:tc>
          <w:tcPr>
            <w:tcW w:w="1654" w:type="dxa"/>
          </w:tcPr>
          <w:p w:rsidR="009D7685" w:rsidRPr="008C69BD" w:rsidRDefault="009D7685">
            <w:pPr>
              <w:rPr>
                <w:sz w:val="20"/>
              </w:rPr>
            </w:pPr>
            <w:r>
              <w:rPr>
                <w:sz w:val="20"/>
              </w:rPr>
              <w:t>Continued</w:t>
            </w:r>
          </w:p>
        </w:tc>
        <w:tc>
          <w:tcPr>
            <w:tcW w:w="1620" w:type="dxa"/>
          </w:tcPr>
          <w:p w:rsidR="009D7685" w:rsidRPr="008C69BD" w:rsidRDefault="009D7685">
            <w:pPr>
              <w:rPr>
                <w:sz w:val="20"/>
              </w:rPr>
            </w:pPr>
            <w:r>
              <w:rPr>
                <w:sz w:val="20"/>
              </w:rPr>
              <w:t>Continued</w:t>
            </w:r>
          </w:p>
        </w:tc>
        <w:tc>
          <w:tcPr>
            <w:tcW w:w="1766" w:type="dxa"/>
          </w:tcPr>
          <w:p w:rsidR="009D7685" w:rsidRPr="00A5330A" w:rsidRDefault="009D7685">
            <w:pPr>
              <w:rPr>
                <w:sz w:val="20"/>
              </w:rPr>
            </w:pPr>
            <w:r w:rsidRPr="00A5330A">
              <w:rPr>
                <w:sz w:val="20"/>
              </w:rPr>
              <w:t>IMA annual report</w:t>
            </w:r>
          </w:p>
        </w:tc>
      </w:tr>
      <w:tr w:rsidR="00894FC5" w:rsidRPr="00C64367" w:rsidTr="00894FC5">
        <w:tc>
          <w:tcPr>
            <w:tcW w:w="1908" w:type="dxa"/>
          </w:tcPr>
          <w:p w:rsidR="00894FC5" w:rsidRPr="004E57D3" w:rsidRDefault="00894FC5" w:rsidP="00894FC5">
            <w:pPr>
              <w:pStyle w:val="ListParagraph"/>
              <w:numPr>
                <w:ilvl w:val="0"/>
                <w:numId w:val="5"/>
              </w:numPr>
              <w:tabs>
                <w:tab w:val="left" w:pos="352"/>
              </w:tabs>
              <w:spacing w:before="120" w:after="120"/>
              <w:ind w:left="360" w:hanging="360"/>
              <w:contextualSpacing w:val="0"/>
              <w:rPr>
                <w:b/>
                <w:sz w:val="20"/>
              </w:rPr>
            </w:pPr>
            <w:r w:rsidRPr="004E57D3">
              <w:rPr>
                <w:b/>
                <w:sz w:val="20"/>
              </w:rPr>
              <w:t>Regulatory framework</w:t>
            </w:r>
          </w:p>
        </w:tc>
        <w:tc>
          <w:tcPr>
            <w:tcW w:w="11306" w:type="dxa"/>
            <w:gridSpan w:val="7"/>
          </w:tcPr>
          <w:p w:rsidR="00894FC5" w:rsidRPr="00A5330A" w:rsidRDefault="00894FC5" w:rsidP="00894FC5">
            <w:pPr>
              <w:spacing w:before="120" w:after="120"/>
              <w:rPr>
                <w:sz w:val="20"/>
              </w:rPr>
            </w:pPr>
            <w:r w:rsidRPr="00137DD7">
              <w:rPr>
                <w:b/>
                <w:sz w:val="20"/>
              </w:rPr>
              <w:t>Result 2: LCDS implemented</w:t>
            </w:r>
          </w:p>
        </w:tc>
      </w:tr>
      <w:tr w:rsidR="00640FCB" w:rsidRPr="00762663" w:rsidTr="005D56A8">
        <w:tc>
          <w:tcPr>
            <w:tcW w:w="1908" w:type="dxa"/>
            <w:vMerge w:val="restart"/>
          </w:tcPr>
          <w:p w:rsidR="00640FCB" w:rsidRPr="00C64367" w:rsidRDefault="00640FCB" w:rsidP="00C64367">
            <w:pPr>
              <w:tabs>
                <w:tab w:val="left" w:pos="352"/>
              </w:tabs>
              <w:ind w:left="360" w:hanging="360"/>
              <w:rPr>
                <w:sz w:val="20"/>
              </w:rPr>
            </w:pPr>
          </w:p>
        </w:tc>
        <w:tc>
          <w:tcPr>
            <w:tcW w:w="2114" w:type="dxa"/>
          </w:tcPr>
          <w:p w:rsidR="00640FCB" w:rsidRPr="00137DD7" w:rsidRDefault="00640FCB" w:rsidP="00B15E7C">
            <w:pPr>
              <w:rPr>
                <w:sz w:val="20"/>
              </w:rPr>
            </w:pPr>
            <w:r w:rsidRPr="00137DD7">
              <w:rPr>
                <w:sz w:val="20"/>
              </w:rPr>
              <w:t>LCDS update process completion</w:t>
            </w:r>
          </w:p>
        </w:tc>
        <w:tc>
          <w:tcPr>
            <w:tcW w:w="1182" w:type="dxa"/>
          </w:tcPr>
          <w:p w:rsidR="00640FCB" w:rsidRDefault="00640FCB" w:rsidP="00386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Draft</w:t>
            </w:r>
          </w:p>
        </w:tc>
        <w:tc>
          <w:tcPr>
            <w:tcW w:w="1485" w:type="dxa"/>
          </w:tcPr>
          <w:p w:rsidR="00640FCB" w:rsidRDefault="00640FCB">
            <w:pPr>
              <w:rPr>
                <w:sz w:val="20"/>
              </w:rPr>
            </w:pPr>
            <w:r>
              <w:rPr>
                <w:sz w:val="20"/>
              </w:rPr>
              <w:t>1 update</w:t>
            </w:r>
          </w:p>
          <w:p w:rsidR="00640FCB" w:rsidRDefault="00640FCB">
            <w:pPr>
              <w:rPr>
                <w:sz w:val="20"/>
              </w:rPr>
            </w:pPr>
            <w:r>
              <w:rPr>
                <w:sz w:val="20"/>
              </w:rPr>
              <w:t>2 GRIF projects starting implementation</w:t>
            </w:r>
          </w:p>
        </w:tc>
        <w:tc>
          <w:tcPr>
            <w:tcW w:w="1485" w:type="dxa"/>
          </w:tcPr>
          <w:p w:rsidR="00640FCB" w:rsidRDefault="00640FCB">
            <w:pPr>
              <w:rPr>
                <w:sz w:val="20"/>
              </w:rPr>
            </w:pPr>
          </w:p>
        </w:tc>
        <w:tc>
          <w:tcPr>
            <w:tcW w:w="1654" w:type="dxa"/>
          </w:tcPr>
          <w:p w:rsidR="00640FCB" w:rsidRDefault="00640FCB">
            <w:pPr>
              <w:rPr>
                <w:sz w:val="20"/>
              </w:rPr>
            </w:pPr>
            <w:r w:rsidRPr="006257F4">
              <w:rPr>
                <w:sz w:val="20"/>
              </w:rPr>
              <w:t>2 new GRIF projects defined and starting preparation or</w:t>
            </w:r>
            <w:r>
              <w:rPr>
                <w:sz w:val="20"/>
              </w:rPr>
              <w:t xml:space="preserve"> approved</w:t>
            </w:r>
          </w:p>
        </w:tc>
        <w:tc>
          <w:tcPr>
            <w:tcW w:w="1620" w:type="dxa"/>
          </w:tcPr>
          <w:p w:rsidR="00640FCB" w:rsidRDefault="00640FCB">
            <w:pPr>
              <w:rPr>
                <w:sz w:val="20"/>
              </w:rPr>
            </w:pPr>
          </w:p>
        </w:tc>
        <w:tc>
          <w:tcPr>
            <w:tcW w:w="1766" w:type="dxa"/>
          </w:tcPr>
          <w:p w:rsidR="00640FCB" w:rsidRDefault="00640FCB">
            <w:pPr>
              <w:rPr>
                <w:sz w:val="20"/>
              </w:rPr>
            </w:pPr>
            <w:del w:id="0" w:author="HELENAL" w:date="2014-11-25T14:14:00Z">
              <w:r w:rsidDel="0042340A">
                <w:rPr>
                  <w:sz w:val="20"/>
                </w:rPr>
                <w:delText>Press releases</w:delText>
              </w:r>
            </w:del>
            <w:ins w:id="1" w:author="HELENAL" w:date="2014-11-25T14:14:00Z">
              <w:r w:rsidR="0042340A">
                <w:rPr>
                  <w:sz w:val="20"/>
                </w:rPr>
                <w:t>Signed agreements</w:t>
              </w:r>
            </w:ins>
          </w:p>
        </w:tc>
      </w:tr>
      <w:tr w:rsidR="00640FCB" w:rsidRPr="00762663" w:rsidTr="005D56A8">
        <w:tc>
          <w:tcPr>
            <w:tcW w:w="1908" w:type="dxa"/>
            <w:vMerge/>
          </w:tcPr>
          <w:p w:rsidR="00640FCB" w:rsidRPr="00C64367" w:rsidRDefault="00640FCB" w:rsidP="00C64367">
            <w:pPr>
              <w:tabs>
                <w:tab w:val="left" w:pos="352"/>
              </w:tabs>
              <w:ind w:left="360" w:hanging="360"/>
              <w:rPr>
                <w:sz w:val="20"/>
              </w:rPr>
            </w:pPr>
          </w:p>
        </w:tc>
        <w:tc>
          <w:tcPr>
            <w:tcW w:w="2114" w:type="dxa"/>
          </w:tcPr>
          <w:p w:rsidR="00640FCB" w:rsidRPr="00762663" w:rsidRDefault="00640FCB" w:rsidP="00B15E7C">
            <w:pPr>
              <w:rPr>
                <w:sz w:val="20"/>
              </w:rPr>
            </w:pPr>
            <w:r>
              <w:rPr>
                <w:sz w:val="20"/>
              </w:rPr>
              <w:t>Consultations on LCDS and reviews by MSSC</w:t>
            </w:r>
          </w:p>
        </w:tc>
        <w:tc>
          <w:tcPr>
            <w:tcW w:w="1182" w:type="dxa"/>
          </w:tcPr>
          <w:p w:rsidR="00640FCB" w:rsidRPr="00762663" w:rsidRDefault="00640FCB" w:rsidP="00386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85" w:type="dxa"/>
          </w:tcPr>
          <w:p w:rsidR="00640FCB" w:rsidRPr="008C69BD" w:rsidRDefault="00640FCB" w:rsidP="00F442FA">
            <w:pPr>
              <w:rPr>
                <w:sz w:val="20"/>
              </w:rPr>
            </w:pPr>
            <w:r>
              <w:rPr>
                <w:sz w:val="20"/>
              </w:rPr>
              <w:t>1 MSSC meeting took place</w:t>
            </w:r>
          </w:p>
        </w:tc>
        <w:tc>
          <w:tcPr>
            <w:tcW w:w="1485" w:type="dxa"/>
          </w:tcPr>
          <w:p w:rsidR="00640FCB" w:rsidRPr="008C69BD" w:rsidRDefault="00640FCB">
            <w:pPr>
              <w:rPr>
                <w:sz w:val="20"/>
              </w:rPr>
            </w:pPr>
            <w:r>
              <w:rPr>
                <w:sz w:val="20"/>
              </w:rPr>
              <w:t>1 MSSC meeting took place</w:t>
            </w:r>
          </w:p>
        </w:tc>
        <w:tc>
          <w:tcPr>
            <w:tcW w:w="1654" w:type="dxa"/>
          </w:tcPr>
          <w:p w:rsidR="00640FCB" w:rsidRDefault="00640FCB" w:rsidP="0042340A">
            <w:pPr>
              <w:rPr>
                <w:ins w:id="2" w:author="HELENAL" w:date="2014-11-25T14:12:00Z"/>
                <w:sz w:val="20"/>
              </w:rPr>
            </w:pPr>
            <w:r>
              <w:rPr>
                <w:sz w:val="20"/>
              </w:rPr>
              <w:t>1 MSSC meeting minutes approving REDD+ Stakeholders Awareness Plan</w:t>
            </w:r>
          </w:p>
          <w:p w:rsidR="0042340A" w:rsidRPr="008C69BD" w:rsidRDefault="0042340A" w:rsidP="0042340A">
            <w:pPr>
              <w:rPr>
                <w:sz w:val="20"/>
              </w:rPr>
            </w:pPr>
            <w:ins w:id="3" w:author="HELENAL" w:date="2014-11-25T14:12:00Z">
              <w:r>
                <w:rPr>
                  <w:sz w:val="20"/>
                </w:rPr>
                <w:t>1 report on awareness sessions</w:t>
              </w:r>
            </w:ins>
          </w:p>
        </w:tc>
        <w:tc>
          <w:tcPr>
            <w:tcW w:w="1620" w:type="dxa"/>
          </w:tcPr>
          <w:p w:rsidR="00640FCB" w:rsidRPr="008C69BD" w:rsidRDefault="00640FCB">
            <w:pPr>
              <w:rPr>
                <w:sz w:val="20"/>
              </w:rPr>
            </w:pPr>
          </w:p>
        </w:tc>
        <w:tc>
          <w:tcPr>
            <w:tcW w:w="1766" w:type="dxa"/>
          </w:tcPr>
          <w:p w:rsidR="00640FCB" w:rsidRDefault="00640FCB" w:rsidP="00A62ABA">
            <w:pPr>
              <w:rPr>
                <w:ins w:id="4" w:author="HELENAL" w:date="2014-11-25T14:13:00Z"/>
                <w:sz w:val="20"/>
              </w:rPr>
            </w:pPr>
            <w:r>
              <w:rPr>
                <w:sz w:val="20"/>
              </w:rPr>
              <w:t>M</w:t>
            </w:r>
            <w:r w:rsidRPr="00A5330A">
              <w:rPr>
                <w:sz w:val="20"/>
              </w:rPr>
              <w:t>inutes of MSSC meeting</w:t>
            </w:r>
          </w:p>
          <w:p w:rsidR="0042340A" w:rsidRDefault="0042340A" w:rsidP="00A62ABA">
            <w:pPr>
              <w:rPr>
                <w:ins w:id="5" w:author="HELENAL" w:date="2014-11-25T14:13:00Z"/>
                <w:sz w:val="20"/>
              </w:rPr>
            </w:pPr>
          </w:p>
          <w:p w:rsidR="0042340A" w:rsidRDefault="0042340A" w:rsidP="00A62ABA">
            <w:pPr>
              <w:rPr>
                <w:ins w:id="6" w:author="HELENAL" w:date="2014-11-25T14:13:00Z"/>
                <w:sz w:val="20"/>
              </w:rPr>
            </w:pPr>
          </w:p>
          <w:p w:rsidR="0042340A" w:rsidRDefault="0042340A" w:rsidP="00A62ABA">
            <w:pPr>
              <w:rPr>
                <w:ins w:id="7" w:author="HELENAL" w:date="2014-11-25T14:13:00Z"/>
                <w:sz w:val="20"/>
              </w:rPr>
            </w:pPr>
          </w:p>
          <w:p w:rsidR="0042340A" w:rsidRDefault="0042340A" w:rsidP="00A62ABA">
            <w:pPr>
              <w:rPr>
                <w:ins w:id="8" w:author="HELENAL" w:date="2014-11-25T14:13:00Z"/>
                <w:sz w:val="20"/>
              </w:rPr>
            </w:pPr>
          </w:p>
          <w:p w:rsidR="0042340A" w:rsidRPr="00A5330A" w:rsidRDefault="0042340A" w:rsidP="00A62ABA">
            <w:pPr>
              <w:rPr>
                <w:sz w:val="20"/>
              </w:rPr>
            </w:pPr>
            <w:ins w:id="9" w:author="HELENAL" w:date="2014-11-25T14:13:00Z">
              <w:r>
                <w:rPr>
                  <w:sz w:val="20"/>
                </w:rPr>
                <w:t>Report on awareness sessions</w:t>
              </w:r>
            </w:ins>
          </w:p>
        </w:tc>
      </w:tr>
      <w:tr w:rsidR="00640FCB" w:rsidRPr="00C64367" w:rsidTr="00894FC5">
        <w:tc>
          <w:tcPr>
            <w:tcW w:w="1908" w:type="dxa"/>
            <w:vMerge/>
          </w:tcPr>
          <w:p w:rsidR="00640FCB" w:rsidRPr="00C64367" w:rsidRDefault="00640FCB" w:rsidP="00C64367">
            <w:pPr>
              <w:tabs>
                <w:tab w:val="left" w:pos="368"/>
              </w:tabs>
              <w:ind w:left="360" w:hanging="360"/>
              <w:rPr>
                <w:sz w:val="20"/>
              </w:rPr>
            </w:pPr>
          </w:p>
        </w:tc>
        <w:tc>
          <w:tcPr>
            <w:tcW w:w="11306" w:type="dxa"/>
            <w:gridSpan w:val="7"/>
          </w:tcPr>
          <w:p w:rsidR="00640FCB" w:rsidRPr="00A5330A" w:rsidRDefault="00640FCB" w:rsidP="00894FC5">
            <w:pPr>
              <w:spacing w:before="120" w:after="120"/>
              <w:rPr>
                <w:sz w:val="20"/>
              </w:rPr>
            </w:pPr>
            <w:r w:rsidRPr="00137DD7">
              <w:rPr>
                <w:b/>
                <w:sz w:val="20"/>
              </w:rPr>
              <w:t xml:space="preserve">Result 3: </w:t>
            </w:r>
            <w:r>
              <w:rPr>
                <w:b/>
                <w:sz w:val="20"/>
              </w:rPr>
              <w:t>Forestry &amp; Mining sector have i</w:t>
            </w:r>
            <w:r w:rsidRPr="00137DD7">
              <w:rPr>
                <w:b/>
                <w:sz w:val="20"/>
              </w:rPr>
              <w:t xml:space="preserve">mproved environmental management and law enforcement </w:t>
            </w:r>
          </w:p>
        </w:tc>
      </w:tr>
      <w:tr w:rsidR="007A08BB" w:rsidRPr="00C64367" w:rsidTr="005D56A8">
        <w:tc>
          <w:tcPr>
            <w:tcW w:w="1908" w:type="dxa"/>
            <w:vMerge/>
          </w:tcPr>
          <w:p w:rsidR="007A08BB" w:rsidRPr="00C64367" w:rsidRDefault="007A08BB" w:rsidP="00C64367">
            <w:pPr>
              <w:tabs>
                <w:tab w:val="left" w:pos="368"/>
              </w:tabs>
              <w:ind w:left="360" w:hanging="360"/>
              <w:rPr>
                <w:sz w:val="20"/>
              </w:rPr>
            </w:pPr>
          </w:p>
        </w:tc>
        <w:tc>
          <w:tcPr>
            <w:tcW w:w="2114" w:type="dxa"/>
            <w:vMerge w:val="restart"/>
          </w:tcPr>
          <w:p w:rsidR="007A08BB" w:rsidRPr="00C64367" w:rsidRDefault="007A08BB" w:rsidP="005D56A8">
            <w:pPr>
              <w:rPr>
                <w:sz w:val="20"/>
              </w:rPr>
            </w:pPr>
            <w:r>
              <w:rPr>
                <w:sz w:val="20"/>
              </w:rPr>
              <w:t>Review and application of environmental regulatory framework for extractive industries</w:t>
            </w:r>
          </w:p>
        </w:tc>
        <w:tc>
          <w:tcPr>
            <w:tcW w:w="1182" w:type="dxa"/>
          </w:tcPr>
          <w:p w:rsidR="007A08BB" w:rsidRDefault="007A08BB" w:rsidP="005D56A8">
            <w:pPr>
              <w:rPr>
                <w:sz w:val="20"/>
              </w:rPr>
            </w:pPr>
            <w:r>
              <w:rPr>
                <w:sz w:val="20"/>
              </w:rPr>
              <w:t>EPA has limited regulatory framework to assume overarching responsibilities for environmental compliance</w:t>
            </w:r>
          </w:p>
          <w:p w:rsidR="007A08BB" w:rsidRPr="00C64367" w:rsidRDefault="007A08BB" w:rsidP="005D56A8">
            <w:pPr>
              <w:rPr>
                <w:sz w:val="20"/>
              </w:rPr>
            </w:pPr>
          </w:p>
        </w:tc>
        <w:tc>
          <w:tcPr>
            <w:tcW w:w="1485" w:type="dxa"/>
          </w:tcPr>
          <w:p w:rsidR="007A08BB" w:rsidRPr="008C69BD" w:rsidRDefault="007A08BB" w:rsidP="005D56A8">
            <w:pPr>
              <w:rPr>
                <w:sz w:val="20"/>
              </w:rPr>
            </w:pPr>
          </w:p>
        </w:tc>
        <w:tc>
          <w:tcPr>
            <w:tcW w:w="1485" w:type="dxa"/>
          </w:tcPr>
          <w:p w:rsidR="007A08BB" w:rsidRPr="008C69BD" w:rsidRDefault="007A08BB" w:rsidP="005D56A8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654" w:type="dxa"/>
          </w:tcPr>
          <w:p w:rsidR="007A08BB" w:rsidRDefault="007A08BB" w:rsidP="005D56A8">
            <w:pPr>
              <w:rPr>
                <w:sz w:val="20"/>
              </w:rPr>
            </w:pPr>
            <w:r>
              <w:rPr>
                <w:sz w:val="20"/>
              </w:rPr>
              <w:t>EPA strengthened through:</w:t>
            </w:r>
          </w:p>
          <w:p w:rsidR="007A08BB" w:rsidRPr="0042340A" w:rsidRDefault="007A08BB" w:rsidP="0042340A">
            <w:pPr>
              <w:pStyle w:val="ListParagraph"/>
              <w:numPr>
                <w:ilvl w:val="0"/>
                <w:numId w:val="6"/>
              </w:numPr>
              <w:ind w:left="196" w:hanging="180"/>
              <w:contextualSpacing w:val="0"/>
              <w:rPr>
                <w:ins w:id="10" w:author="HELENAL" w:date="2014-11-25T14:15:00Z"/>
                <w:sz w:val="20"/>
              </w:rPr>
            </w:pPr>
            <w:del w:id="11" w:author="HELENAL" w:date="2014-11-25T14:15:00Z">
              <w:r w:rsidDel="0042340A">
                <w:rPr>
                  <w:sz w:val="20"/>
                </w:rPr>
                <w:delText>more solid financial base</w:delText>
              </w:r>
            </w:del>
            <w:ins w:id="12" w:author="HELENAL" w:date="2014-11-25T14:15:00Z">
              <w:r w:rsidRPr="0042340A">
                <w:rPr>
                  <w:sz w:val="20"/>
                </w:rPr>
                <w:t>reorientation towards effective environmental management</w:t>
              </w:r>
            </w:ins>
          </w:p>
          <w:p w:rsidR="007A08BB" w:rsidRDefault="007A08BB" w:rsidP="005D56A8">
            <w:pPr>
              <w:pStyle w:val="ListParagraph"/>
              <w:numPr>
                <w:ilvl w:val="0"/>
                <w:numId w:val="6"/>
              </w:numPr>
              <w:ind w:left="196" w:hanging="180"/>
              <w:contextualSpacing w:val="0"/>
              <w:rPr>
                <w:sz w:val="20"/>
              </w:rPr>
            </w:pPr>
            <w:del w:id="13" w:author="HELENAL" w:date="2014-11-25T14:16:00Z">
              <w:r w:rsidRPr="00D549B6" w:rsidDel="0042340A">
                <w:rPr>
                  <w:sz w:val="20"/>
                </w:rPr>
                <w:delText>more complete package of regulations</w:delText>
              </w:r>
            </w:del>
            <w:ins w:id="14" w:author="HELENAL" w:date="2014-11-25T14:16:00Z">
              <w:r>
                <w:rPr>
                  <w:sz w:val="20"/>
                </w:rPr>
                <w:t xml:space="preserve"> regulatory, overseen &amp; coordinating instruments</w:t>
              </w:r>
            </w:ins>
          </w:p>
          <w:p w:rsidR="007A08BB" w:rsidRPr="0042340A" w:rsidRDefault="007A08BB" w:rsidP="0042340A">
            <w:pPr>
              <w:pStyle w:val="ListParagraph"/>
              <w:numPr>
                <w:ilvl w:val="0"/>
                <w:numId w:val="6"/>
              </w:numPr>
              <w:ind w:left="196" w:hanging="180"/>
              <w:contextualSpacing w:val="0"/>
              <w:rPr>
                <w:sz w:val="20"/>
              </w:rPr>
            </w:pPr>
            <w:r>
              <w:rPr>
                <w:sz w:val="20"/>
              </w:rPr>
              <w:t>operating Compliance and Enforcement Unit</w:t>
            </w:r>
          </w:p>
        </w:tc>
        <w:tc>
          <w:tcPr>
            <w:tcW w:w="1620" w:type="dxa"/>
          </w:tcPr>
          <w:p w:rsidR="007A08BB" w:rsidRDefault="007A08BB" w:rsidP="00FC16F4">
            <w:pPr>
              <w:rPr>
                <w:sz w:val="20"/>
              </w:rPr>
            </w:pPr>
            <w:ins w:id="15" w:author="HELENAL" w:date="2014-11-25T14:30:00Z">
              <w:r>
                <w:rPr>
                  <w:sz w:val="20"/>
                </w:rPr>
                <w:t>Compliance and enforcement regulations issued by EPA</w:t>
              </w:r>
            </w:ins>
            <w:ins w:id="16" w:author="HELENAL" w:date="2014-11-25T14:56:00Z">
              <w:r>
                <w:rPr>
                  <w:sz w:val="20"/>
                </w:rPr>
                <w:t xml:space="preserve"> applied</w:t>
              </w:r>
            </w:ins>
          </w:p>
          <w:p w:rsidR="007A08BB" w:rsidRDefault="007A08BB" w:rsidP="00FC16F4">
            <w:pPr>
              <w:rPr>
                <w:sz w:val="20"/>
              </w:rPr>
            </w:pPr>
          </w:p>
          <w:p w:rsidR="007A08BB" w:rsidRPr="00DC5BA4" w:rsidRDefault="007A08BB" w:rsidP="00DC5BA4">
            <w:pPr>
              <w:rPr>
                <w:sz w:val="20"/>
              </w:rPr>
            </w:pPr>
            <w:r w:rsidRPr="00DC5BA4">
              <w:rPr>
                <w:sz w:val="20"/>
              </w:rPr>
              <w:t>Access &amp; Benefit Sharing (ABS) regulations approved and in force</w:t>
            </w:r>
          </w:p>
          <w:p w:rsidR="007A08BB" w:rsidRPr="008C69BD" w:rsidRDefault="007A08BB" w:rsidP="00FC16F4">
            <w:pPr>
              <w:rPr>
                <w:sz w:val="20"/>
              </w:rPr>
            </w:pPr>
          </w:p>
        </w:tc>
        <w:tc>
          <w:tcPr>
            <w:tcW w:w="1766" w:type="dxa"/>
          </w:tcPr>
          <w:p w:rsidR="007A08BB" w:rsidRDefault="007A08BB" w:rsidP="005D56A8">
            <w:pPr>
              <w:rPr>
                <w:ins w:id="17" w:author="HELENAL" w:date="2014-11-25T14:30:00Z"/>
                <w:sz w:val="20"/>
              </w:rPr>
            </w:pPr>
            <w:r w:rsidRPr="00A5330A">
              <w:rPr>
                <w:sz w:val="20"/>
              </w:rPr>
              <w:t>Report</w:t>
            </w:r>
            <w:r>
              <w:rPr>
                <w:sz w:val="20"/>
              </w:rPr>
              <w:t>s by MNRE containing copies of approved regulations and other measures</w:t>
            </w:r>
          </w:p>
          <w:p w:rsidR="007A08BB" w:rsidRDefault="007A08BB" w:rsidP="005D56A8">
            <w:pPr>
              <w:rPr>
                <w:ins w:id="18" w:author="HELENAL" w:date="2014-11-25T14:30:00Z"/>
                <w:sz w:val="20"/>
              </w:rPr>
            </w:pPr>
          </w:p>
          <w:p w:rsidR="007A08BB" w:rsidRDefault="007A08BB" w:rsidP="005D56A8">
            <w:pPr>
              <w:rPr>
                <w:sz w:val="20"/>
              </w:rPr>
            </w:pPr>
            <w:ins w:id="19" w:author="HELENAL" w:date="2014-11-25T14:30:00Z">
              <w:r>
                <w:rPr>
                  <w:sz w:val="20"/>
                </w:rPr>
                <w:t>Copy of contracts with new staff</w:t>
              </w:r>
            </w:ins>
          </w:p>
          <w:p w:rsidR="007A08BB" w:rsidRPr="00A5330A" w:rsidRDefault="007A08BB" w:rsidP="005D56A8">
            <w:pPr>
              <w:rPr>
                <w:sz w:val="20"/>
              </w:rPr>
            </w:pPr>
          </w:p>
        </w:tc>
      </w:tr>
      <w:tr w:rsidR="007A08BB" w:rsidRPr="00C64367" w:rsidTr="005D56A8">
        <w:tc>
          <w:tcPr>
            <w:tcW w:w="1908" w:type="dxa"/>
            <w:vMerge/>
          </w:tcPr>
          <w:p w:rsidR="007A08BB" w:rsidRPr="00C64367" w:rsidRDefault="007A08BB" w:rsidP="00C64367">
            <w:pPr>
              <w:tabs>
                <w:tab w:val="left" w:pos="368"/>
              </w:tabs>
              <w:ind w:left="360" w:hanging="360"/>
              <w:rPr>
                <w:sz w:val="20"/>
              </w:rPr>
            </w:pPr>
          </w:p>
        </w:tc>
        <w:tc>
          <w:tcPr>
            <w:tcW w:w="2114" w:type="dxa"/>
            <w:vMerge/>
          </w:tcPr>
          <w:p w:rsidR="007A08BB" w:rsidRDefault="007A08BB" w:rsidP="005D56A8">
            <w:pPr>
              <w:rPr>
                <w:sz w:val="20"/>
              </w:rPr>
            </w:pPr>
          </w:p>
        </w:tc>
        <w:tc>
          <w:tcPr>
            <w:tcW w:w="1182" w:type="dxa"/>
          </w:tcPr>
          <w:p w:rsidR="007A08BB" w:rsidRDefault="007A08BB" w:rsidP="00253940">
            <w:pPr>
              <w:rPr>
                <w:sz w:val="20"/>
              </w:rPr>
            </w:pPr>
            <w:ins w:id="20" w:author="HELENAL" w:date="2014-11-25T14:31:00Z">
              <w:r>
                <w:rPr>
                  <w:sz w:val="20"/>
                </w:rPr>
                <w:t>Mining, Lands &amp; Surveys, and Protected Areas Act unmodified after establishment of MNRE</w:t>
              </w:r>
            </w:ins>
            <w:ins w:id="21" w:author="HELENAL" w:date="2014-11-25T14:59:00Z">
              <w:r>
                <w:rPr>
                  <w:sz w:val="20"/>
                </w:rPr>
                <w:t xml:space="preserve"> </w:t>
              </w:r>
            </w:ins>
            <w:del w:id="22" w:author="HELENAL" w:date="2014-11-25T14:59:00Z">
              <w:r w:rsidRPr="0042340A" w:rsidDel="00253940">
                <w:rPr>
                  <w:sz w:val="20"/>
                </w:rPr>
                <w:delText>Forestry Act is current; most forest regulations up to date</w:delText>
              </w:r>
            </w:del>
          </w:p>
        </w:tc>
        <w:tc>
          <w:tcPr>
            <w:tcW w:w="1485" w:type="dxa"/>
          </w:tcPr>
          <w:p w:rsidR="007A08BB" w:rsidRPr="0042340A" w:rsidRDefault="007A08BB" w:rsidP="0042340A">
            <w:pPr>
              <w:rPr>
                <w:sz w:val="20"/>
              </w:rPr>
            </w:pPr>
            <w:r w:rsidRPr="0042340A">
              <w:rPr>
                <w:sz w:val="20"/>
              </w:rPr>
              <w:t>1 Review</w:t>
            </w:r>
          </w:p>
          <w:p w:rsidR="007A08BB" w:rsidRDefault="007A08BB" w:rsidP="0042340A">
            <w:pPr>
              <w:rPr>
                <w:sz w:val="20"/>
              </w:rPr>
            </w:pPr>
            <w:r w:rsidRPr="0042340A">
              <w:rPr>
                <w:sz w:val="20"/>
              </w:rPr>
              <w:t>1 Scoping</w:t>
            </w:r>
            <w:r>
              <w:rPr>
                <w:sz w:val="20"/>
              </w:rPr>
              <w:t xml:space="preserve"> study</w:t>
            </w:r>
          </w:p>
        </w:tc>
        <w:tc>
          <w:tcPr>
            <w:tcW w:w="1485" w:type="dxa"/>
          </w:tcPr>
          <w:p w:rsidR="007A08BB" w:rsidRDefault="007A08BB" w:rsidP="005D56A8">
            <w:pPr>
              <w:rPr>
                <w:sz w:val="20"/>
              </w:rPr>
            </w:pPr>
          </w:p>
        </w:tc>
        <w:tc>
          <w:tcPr>
            <w:tcW w:w="1654" w:type="dxa"/>
          </w:tcPr>
          <w:p w:rsidR="007A08BB" w:rsidRPr="0042340A" w:rsidRDefault="007A08BB" w:rsidP="0042340A">
            <w:pPr>
              <w:rPr>
                <w:sz w:val="20"/>
              </w:rPr>
            </w:pPr>
            <w:r w:rsidRPr="0042340A">
              <w:rPr>
                <w:sz w:val="20"/>
              </w:rPr>
              <w:t xml:space="preserve">Amendments or regulations ensure consistency between  mining, lands surveyors and protected areas </w:t>
            </w:r>
          </w:p>
          <w:p w:rsidR="007A08BB" w:rsidRDefault="007A08BB" w:rsidP="005D56A8">
            <w:pPr>
              <w:rPr>
                <w:sz w:val="20"/>
              </w:rPr>
            </w:pPr>
            <w:r w:rsidRPr="0042340A">
              <w:rPr>
                <w:sz w:val="20"/>
              </w:rPr>
              <w:t>regulations and MNRE mandate</w:t>
            </w:r>
          </w:p>
        </w:tc>
        <w:tc>
          <w:tcPr>
            <w:tcW w:w="1620" w:type="dxa"/>
          </w:tcPr>
          <w:p w:rsidR="007A08BB" w:rsidRDefault="007A08BB" w:rsidP="00DC5BA4">
            <w:pPr>
              <w:rPr>
                <w:sz w:val="20"/>
              </w:rPr>
            </w:pPr>
            <w:ins w:id="23" w:author="HELENAL" w:date="2014-11-25T14:57:00Z">
              <w:r>
                <w:rPr>
                  <w:sz w:val="20"/>
                </w:rPr>
                <w:t>Complementary regulations in mining sector (dredging, occupational safety and health) issued and applied</w:t>
              </w:r>
            </w:ins>
          </w:p>
        </w:tc>
        <w:tc>
          <w:tcPr>
            <w:tcW w:w="1766" w:type="dxa"/>
          </w:tcPr>
          <w:p w:rsidR="007A08BB" w:rsidRPr="00253940" w:rsidRDefault="007A08BB" w:rsidP="00253940">
            <w:pPr>
              <w:rPr>
                <w:ins w:id="24" w:author="HELENAL" w:date="2014-11-25T14:58:00Z"/>
                <w:sz w:val="20"/>
              </w:rPr>
            </w:pPr>
            <w:ins w:id="25" w:author="HELENAL" w:date="2014-11-25T14:58:00Z">
              <w:r w:rsidRPr="00253940">
                <w:rPr>
                  <w:sz w:val="20"/>
                </w:rPr>
                <w:t>Reports by MNRE containing copies of approved regulations and other measures</w:t>
              </w:r>
            </w:ins>
          </w:p>
          <w:p w:rsidR="007A08BB" w:rsidRPr="00A5330A" w:rsidRDefault="007A08BB" w:rsidP="005D56A8">
            <w:pPr>
              <w:rPr>
                <w:sz w:val="20"/>
              </w:rPr>
            </w:pPr>
          </w:p>
        </w:tc>
      </w:tr>
      <w:tr w:rsidR="007A08BB" w:rsidRPr="00C64367" w:rsidTr="005D56A8">
        <w:trPr>
          <w:ins w:id="26" w:author="HELENAL" w:date="2014-11-25T14:58:00Z"/>
        </w:trPr>
        <w:tc>
          <w:tcPr>
            <w:tcW w:w="1908" w:type="dxa"/>
            <w:vMerge/>
          </w:tcPr>
          <w:p w:rsidR="007A08BB" w:rsidRPr="00C64367" w:rsidRDefault="007A08BB" w:rsidP="00C64367">
            <w:pPr>
              <w:tabs>
                <w:tab w:val="left" w:pos="368"/>
              </w:tabs>
              <w:ind w:left="360" w:hanging="360"/>
              <w:rPr>
                <w:ins w:id="27" w:author="HELENAL" w:date="2014-11-25T14:58:00Z"/>
                <w:sz w:val="20"/>
              </w:rPr>
            </w:pPr>
          </w:p>
        </w:tc>
        <w:tc>
          <w:tcPr>
            <w:tcW w:w="2114" w:type="dxa"/>
            <w:vMerge/>
          </w:tcPr>
          <w:p w:rsidR="007A08BB" w:rsidRDefault="007A08BB" w:rsidP="005D56A8">
            <w:pPr>
              <w:rPr>
                <w:ins w:id="28" w:author="HELENAL" w:date="2014-11-25T14:58:00Z"/>
                <w:sz w:val="20"/>
              </w:rPr>
            </w:pPr>
          </w:p>
        </w:tc>
        <w:tc>
          <w:tcPr>
            <w:tcW w:w="1182" w:type="dxa"/>
          </w:tcPr>
          <w:p w:rsidR="007A08BB" w:rsidRDefault="007A08BB" w:rsidP="005D56A8">
            <w:pPr>
              <w:rPr>
                <w:ins w:id="29" w:author="HELENAL" w:date="2014-11-25T14:58:00Z"/>
                <w:sz w:val="20"/>
              </w:rPr>
            </w:pPr>
            <w:ins w:id="30" w:author="HELENAL" w:date="2014-11-25T14:59:00Z">
              <w:r w:rsidRPr="00253940">
                <w:rPr>
                  <w:sz w:val="20"/>
                </w:rPr>
                <w:t>Forestry Act is current; most forest regulations up to date</w:t>
              </w:r>
            </w:ins>
          </w:p>
        </w:tc>
        <w:tc>
          <w:tcPr>
            <w:tcW w:w="1485" w:type="dxa"/>
          </w:tcPr>
          <w:p w:rsidR="007A08BB" w:rsidRDefault="007A08BB" w:rsidP="005D56A8">
            <w:pPr>
              <w:rPr>
                <w:ins w:id="31" w:author="HELENAL" w:date="2014-11-25T14:58:00Z"/>
                <w:sz w:val="20"/>
              </w:rPr>
            </w:pPr>
          </w:p>
        </w:tc>
        <w:tc>
          <w:tcPr>
            <w:tcW w:w="1485" w:type="dxa"/>
          </w:tcPr>
          <w:p w:rsidR="007A08BB" w:rsidRDefault="007A08BB" w:rsidP="005D56A8">
            <w:pPr>
              <w:rPr>
                <w:ins w:id="32" w:author="HELENAL" w:date="2014-11-25T14:58:00Z"/>
                <w:sz w:val="20"/>
              </w:rPr>
            </w:pPr>
          </w:p>
        </w:tc>
        <w:tc>
          <w:tcPr>
            <w:tcW w:w="1654" w:type="dxa"/>
          </w:tcPr>
          <w:p w:rsidR="007A08BB" w:rsidRDefault="007A08BB" w:rsidP="005D56A8">
            <w:pPr>
              <w:rPr>
                <w:ins w:id="33" w:author="HELENAL" w:date="2014-11-25T15:00:00Z"/>
                <w:sz w:val="20"/>
              </w:rPr>
            </w:pPr>
            <w:ins w:id="34" w:author="HELENAL" w:date="2014-11-25T14:59:00Z">
              <w:r>
                <w:rPr>
                  <w:sz w:val="20"/>
                </w:rPr>
                <w:t>1 Code of Practice for State Forest Permission for small operators approved</w:t>
              </w:r>
            </w:ins>
          </w:p>
          <w:p w:rsidR="007A08BB" w:rsidRDefault="007A08BB" w:rsidP="005D56A8">
            <w:pPr>
              <w:rPr>
                <w:ins w:id="35" w:author="HELENAL" w:date="2014-11-25T15:00:00Z"/>
                <w:sz w:val="20"/>
              </w:rPr>
            </w:pPr>
          </w:p>
          <w:p w:rsidR="007A08BB" w:rsidRPr="0042340A" w:rsidRDefault="007A08BB" w:rsidP="005D56A8">
            <w:pPr>
              <w:rPr>
                <w:ins w:id="36" w:author="HELENAL" w:date="2014-11-25T14:58:00Z"/>
                <w:sz w:val="20"/>
              </w:rPr>
            </w:pPr>
            <w:ins w:id="37" w:author="HELENAL" w:date="2014-11-25T15:00:00Z">
              <w:r>
                <w:rPr>
                  <w:sz w:val="20"/>
                </w:rPr>
                <w:t>1 Code of Practice for Timber Sale Agreement approved</w:t>
              </w:r>
            </w:ins>
          </w:p>
        </w:tc>
        <w:tc>
          <w:tcPr>
            <w:tcW w:w="1620" w:type="dxa"/>
          </w:tcPr>
          <w:p w:rsidR="007A08BB" w:rsidRPr="0042340A" w:rsidRDefault="007A08BB" w:rsidP="0042340A">
            <w:pPr>
              <w:rPr>
                <w:ins w:id="38" w:author="HELENAL" w:date="2014-11-25T14:58:00Z"/>
                <w:sz w:val="20"/>
              </w:rPr>
            </w:pPr>
            <w:ins w:id="39" w:author="HELENAL" w:date="2014-11-25T15:08:00Z">
              <w:r w:rsidRPr="002566B8">
                <w:rPr>
                  <w:sz w:val="20"/>
                </w:rPr>
                <w:t>Implementation Plan for Codes of Practice in force</w:t>
              </w:r>
            </w:ins>
          </w:p>
        </w:tc>
        <w:tc>
          <w:tcPr>
            <w:tcW w:w="1766" w:type="dxa"/>
          </w:tcPr>
          <w:p w:rsidR="007A08BB" w:rsidRDefault="007A08BB" w:rsidP="0042340A">
            <w:pPr>
              <w:rPr>
                <w:ins w:id="40" w:author="HELENAL" w:date="2014-11-25T15:01:00Z"/>
                <w:sz w:val="20"/>
              </w:rPr>
            </w:pPr>
            <w:ins w:id="41" w:author="HELENAL" w:date="2014-11-25T15:05:00Z">
              <w:r>
                <w:rPr>
                  <w:sz w:val="20"/>
                </w:rPr>
                <w:t>Reports by GFC</w:t>
              </w:r>
            </w:ins>
          </w:p>
          <w:p w:rsidR="007A08BB" w:rsidRPr="0042340A" w:rsidRDefault="007A08BB" w:rsidP="0042340A">
            <w:pPr>
              <w:rPr>
                <w:ins w:id="42" w:author="HELENAL" w:date="2014-11-25T14:58:00Z"/>
                <w:sz w:val="20"/>
              </w:rPr>
            </w:pPr>
          </w:p>
        </w:tc>
      </w:tr>
      <w:tr w:rsidR="007A08BB" w:rsidRPr="00C64367" w:rsidTr="005D56A8">
        <w:trPr>
          <w:ins w:id="43" w:author="HELENAL" w:date="2014-11-25T15:07:00Z"/>
        </w:trPr>
        <w:tc>
          <w:tcPr>
            <w:tcW w:w="1908" w:type="dxa"/>
            <w:vMerge/>
          </w:tcPr>
          <w:p w:rsidR="007A08BB" w:rsidRPr="00C64367" w:rsidRDefault="007A08BB" w:rsidP="00C64367">
            <w:pPr>
              <w:tabs>
                <w:tab w:val="left" w:pos="368"/>
              </w:tabs>
              <w:ind w:left="360" w:hanging="360"/>
              <w:rPr>
                <w:ins w:id="44" w:author="HELENAL" w:date="2014-11-25T15:07:00Z"/>
                <w:sz w:val="20"/>
              </w:rPr>
            </w:pPr>
          </w:p>
        </w:tc>
        <w:tc>
          <w:tcPr>
            <w:tcW w:w="2114" w:type="dxa"/>
            <w:vMerge/>
          </w:tcPr>
          <w:p w:rsidR="007A08BB" w:rsidRDefault="007A08BB" w:rsidP="005D56A8">
            <w:pPr>
              <w:rPr>
                <w:ins w:id="45" w:author="HELENAL" w:date="2014-11-25T15:07:00Z"/>
                <w:sz w:val="20"/>
              </w:rPr>
            </w:pPr>
          </w:p>
        </w:tc>
        <w:tc>
          <w:tcPr>
            <w:tcW w:w="1182" w:type="dxa"/>
          </w:tcPr>
          <w:p w:rsidR="007A08BB" w:rsidRDefault="007A08BB" w:rsidP="005D56A8">
            <w:pPr>
              <w:rPr>
                <w:ins w:id="46" w:author="HELENAL" w:date="2014-11-25T15:07:00Z"/>
                <w:sz w:val="20"/>
              </w:rPr>
            </w:pPr>
            <w:ins w:id="47" w:author="HELENAL" w:date="2014-11-25T15:07:00Z">
              <w:r w:rsidRPr="002566B8">
                <w:rPr>
                  <w:sz w:val="20"/>
                </w:rPr>
                <w:t>Initial approach to Extractive Industries Initiative (EITI)</w:t>
              </w:r>
            </w:ins>
          </w:p>
        </w:tc>
        <w:tc>
          <w:tcPr>
            <w:tcW w:w="1485" w:type="dxa"/>
          </w:tcPr>
          <w:p w:rsidR="007A08BB" w:rsidRPr="002566B8" w:rsidRDefault="007A08BB" w:rsidP="002566B8">
            <w:pPr>
              <w:rPr>
                <w:ins w:id="48" w:author="HELENAL" w:date="2014-11-25T15:07:00Z"/>
                <w:sz w:val="20"/>
              </w:rPr>
            </w:pPr>
            <w:ins w:id="49" w:author="HELENAL" w:date="2014-11-25T15:07:00Z">
              <w:r w:rsidRPr="002566B8">
                <w:rPr>
                  <w:sz w:val="20"/>
                </w:rPr>
                <w:t>1 country pre-candidacy for EITI</w:t>
              </w:r>
            </w:ins>
          </w:p>
          <w:p w:rsidR="007A08BB" w:rsidRDefault="007A08BB" w:rsidP="005D56A8">
            <w:pPr>
              <w:rPr>
                <w:ins w:id="50" w:author="HELENAL" w:date="2014-11-25T15:07:00Z"/>
                <w:sz w:val="20"/>
              </w:rPr>
            </w:pPr>
          </w:p>
        </w:tc>
        <w:tc>
          <w:tcPr>
            <w:tcW w:w="1485" w:type="dxa"/>
          </w:tcPr>
          <w:p w:rsidR="007A08BB" w:rsidRDefault="007A08BB" w:rsidP="005D56A8">
            <w:pPr>
              <w:rPr>
                <w:ins w:id="51" w:author="HELENAL" w:date="2014-11-25T15:07:00Z"/>
                <w:sz w:val="20"/>
              </w:rPr>
            </w:pPr>
          </w:p>
        </w:tc>
        <w:tc>
          <w:tcPr>
            <w:tcW w:w="1654" w:type="dxa"/>
          </w:tcPr>
          <w:p w:rsidR="007A08BB" w:rsidRPr="0042340A" w:rsidRDefault="00C727EF" w:rsidP="00253940">
            <w:pPr>
              <w:rPr>
                <w:ins w:id="52" w:author="HELENAL" w:date="2014-11-25T15:07:00Z"/>
                <w:sz w:val="20"/>
              </w:rPr>
            </w:pPr>
            <w:ins w:id="53" w:author="HELENAL" w:date="2014-11-25T15:18:00Z">
              <w:r w:rsidRPr="00C727EF">
                <w:rPr>
                  <w:sz w:val="20"/>
                </w:rPr>
                <w:t>Definition of Legality accomplished</w:t>
              </w:r>
            </w:ins>
          </w:p>
        </w:tc>
        <w:tc>
          <w:tcPr>
            <w:tcW w:w="1620" w:type="dxa"/>
          </w:tcPr>
          <w:p w:rsidR="007A08BB" w:rsidRPr="0042340A" w:rsidRDefault="007A08BB" w:rsidP="0042340A">
            <w:pPr>
              <w:rPr>
                <w:ins w:id="54" w:author="HELENAL" w:date="2014-11-25T15:07:00Z"/>
                <w:sz w:val="20"/>
              </w:rPr>
            </w:pPr>
          </w:p>
        </w:tc>
        <w:tc>
          <w:tcPr>
            <w:tcW w:w="1766" w:type="dxa"/>
          </w:tcPr>
          <w:p w:rsidR="007A08BB" w:rsidRPr="0042340A" w:rsidDel="00253940" w:rsidRDefault="007A08BB" w:rsidP="0042340A">
            <w:pPr>
              <w:rPr>
                <w:ins w:id="55" w:author="HELENAL" w:date="2014-11-25T15:07:00Z"/>
                <w:sz w:val="20"/>
              </w:rPr>
            </w:pPr>
            <w:ins w:id="56" w:author="HELENAL" w:date="2014-11-25T15:07:00Z">
              <w:r w:rsidRPr="002566B8">
                <w:rPr>
                  <w:sz w:val="20"/>
                </w:rPr>
                <w:t>Press release setting up EITI Multi-Stakeholder group</w:t>
              </w:r>
            </w:ins>
          </w:p>
        </w:tc>
      </w:tr>
      <w:tr w:rsidR="007A08BB" w:rsidRPr="00C64367" w:rsidTr="005D56A8">
        <w:tc>
          <w:tcPr>
            <w:tcW w:w="1908" w:type="dxa"/>
            <w:vMerge/>
          </w:tcPr>
          <w:p w:rsidR="007A08BB" w:rsidRPr="00C64367" w:rsidRDefault="007A08BB" w:rsidP="00C64367">
            <w:pPr>
              <w:tabs>
                <w:tab w:val="left" w:pos="368"/>
              </w:tabs>
              <w:ind w:left="360" w:hanging="360"/>
              <w:rPr>
                <w:sz w:val="20"/>
              </w:rPr>
            </w:pPr>
          </w:p>
        </w:tc>
        <w:tc>
          <w:tcPr>
            <w:tcW w:w="2114" w:type="dxa"/>
            <w:vMerge/>
          </w:tcPr>
          <w:p w:rsidR="007A08BB" w:rsidRDefault="007A08BB" w:rsidP="005D56A8">
            <w:pPr>
              <w:rPr>
                <w:sz w:val="20"/>
              </w:rPr>
            </w:pPr>
          </w:p>
        </w:tc>
        <w:tc>
          <w:tcPr>
            <w:tcW w:w="1182" w:type="dxa"/>
          </w:tcPr>
          <w:p w:rsidR="007A08BB" w:rsidRDefault="007A08BB" w:rsidP="005D56A8">
            <w:pPr>
              <w:rPr>
                <w:sz w:val="20"/>
              </w:rPr>
            </w:pPr>
            <w:ins w:id="57" w:author="HELENAL" w:date="2014-11-25T15:01:00Z">
              <w:r>
                <w:rPr>
                  <w:sz w:val="20"/>
                </w:rPr>
                <w:t>0</w:t>
              </w:r>
            </w:ins>
          </w:p>
        </w:tc>
        <w:tc>
          <w:tcPr>
            <w:tcW w:w="1485" w:type="dxa"/>
          </w:tcPr>
          <w:p w:rsidR="007A08BB" w:rsidRDefault="007A08BB" w:rsidP="005D56A8">
            <w:pPr>
              <w:rPr>
                <w:sz w:val="20"/>
              </w:rPr>
            </w:pPr>
          </w:p>
        </w:tc>
        <w:tc>
          <w:tcPr>
            <w:tcW w:w="1485" w:type="dxa"/>
          </w:tcPr>
          <w:p w:rsidR="007A08BB" w:rsidRDefault="007A08BB" w:rsidP="005D56A8">
            <w:pPr>
              <w:rPr>
                <w:sz w:val="20"/>
              </w:rPr>
            </w:pPr>
          </w:p>
        </w:tc>
        <w:tc>
          <w:tcPr>
            <w:tcW w:w="1654" w:type="dxa"/>
          </w:tcPr>
          <w:p w:rsidR="007A08BB" w:rsidRDefault="007A08BB" w:rsidP="00253940">
            <w:pPr>
              <w:rPr>
                <w:sz w:val="20"/>
              </w:rPr>
            </w:pPr>
            <w:r w:rsidRPr="0042340A">
              <w:rPr>
                <w:sz w:val="20"/>
              </w:rPr>
              <w:t xml:space="preserve">1 Opt-In </w:t>
            </w:r>
            <w:del w:id="58" w:author="HELENAL" w:date="2014-11-25T15:02:00Z">
              <w:r w:rsidRPr="0042340A" w:rsidDel="00253940">
                <w:rPr>
                  <w:sz w:val="20"/>
                </w:rPr>
                <w:delText>proposal</w:delText>
              </w:r>
            </w:del>
            <w:ins w:id="59" w:author="HELENAL" w:date="2014-11-25T15:02:00Z">
              <w:r>
                <w:rPr>
                  <w:sz w:val="20"/>
                </w:rPr>
                <w:t xml:space="preserve"> strategy</w:t>
              </w:r>
            </w:ins>
            <w:r w:rsidRPr="0042340A">
              <w:rPr>
                <w:sz w:val="20"/>
              </w:rPr>
              <w:t xml:space="preserve"> complete</w:t>
            </w:r>
          </w:p>
        </w:tc>
        <w:tc>
          <w:tcPr>
            <w:tcW w:w="1620" w:type="dxa"/>
          </w:tcPr>
          <w:p w:rsidR="007A08BB" w:rsidRPr="0042340A" w:rsidRDefault="007A08BB" w:rsidP="0042340A">
            <w:pPr>
              <w:rPr>
                <w:sz w:val="20"/>
              </w:rPr>
            </w:pPr>
            <w:r w:rsidRPr="0042340A">
              <w:rPr>
                <w:sz w:val="20"/>
              </w:rPr>
              <w:t xml:space="preserve">1 Opt In system in place, as approved by </w:t>
            </w:r>
            <w:del w:id="60" w:author="HELENAL" w:date="2014-11-25T15:03:00Z">
              <w:r w:rsidRPr="0042340A" w:rsidDel="00253940">
                <w:rPr>
                  <w:sz w:val="20"/>
                </w:rPr>
                <w:delText>Stakeholders</w:delText>
              </w:r>
            </w:del>
            <w:ins w:id="61" w:author="HELENAL" w:date="2014-11-25T15:03:00Z">
              <w:r>
                <w:rPr>
                  <w:sz w:val="20"/>
                </w:rPr>
                <w:t>MSSC</w:t>
              </w:r>
            </w:ins>
          </w:p>
          <w:p w:rsidR="007A08BB" w:rsidRDefault="007A08BB" w:rsidP="005D56A8">
            <w:pPr>
              <w:rPr>
                <w:sz w:val="20"/>
              </w:rPr>
            </w:pPr>
          </w:p>
        </w:tc>
        <w:tc>
          <w:tcPr>
            <w:tcW w:w="1766" w:type="dxa"/>
          </w:tcPr>
          <w:p w:rsidR="007A08BB" w:rsidRPr="0042340A" w:rsidDel="00253940" w:rsidRDefault="007A08BB" w:rsidP="0042340A">
            <w:pPr>
              <w:rPr>
                <w:del w:id="62" w:author="HELENAL" w:date="2014-11-25T15:02:00Z"/>
                <w:sz w:val="20"/>
              </w:rPr>
            </w:pPr>
            <w:del w:id="63" w:author="HELENAL" w:date="2014-11-25T15:02:00Z">
              <w:r w:rsidRPr="0042340A" w:rsidDel="00253940">
                <w:rPr>
                  <w:sz w:val="20"/>
                </w:rPr>
                <w:delText>Consultant report</w:delText>
              </w:r>
            </w:del>
          </w:p>
          <w:p w:rsidR="007A08BB" w:rsidRPr="00A5330A" w:rsidRDefault="007A08BB" w:rsidP="00253940">
            <w:pPr>
              <w:rPr>
                <w:sz w:val="20"/>
              </w:rPr>
            </w:pPr>
            <w:ins w:id="64" w:author="HELENAL" w:date="2014-11-25T15:02:00Z">
              <w:r>
                <w:rPr>
                  <w:sz w:val="20"/>
                </w:rPr>
                <w:t>Letter of submission to MSSC</w:t>
              </w:r>
            </w:ins>
            <w:ins w:id="65" w:author="HELENAL" w:date="2014-11-25T15:03:00Z">
              <w:r>
                <w:rPr>
                  <w:sz w:val="20"/>
                </w:rPr>
                <w:t xml:space="preserve"> &amp; TNC</w:t>
              </w:r>
            </w:ins>
          </w:p>
        </w:tc>
      </w:tr>
      <w:tr w:rsidR="007A08BB" w:rsidRPr="00C64367" w:rsidTr="005D56A8">
        <w:tc>
          <w:tcPr>
            <w:tcW w:w="1908" w:type="dxa"/>
            <w:vMerge/>
          </w:tcPr>
          <w:p w:rsidR="007A08BB" w:rsidRPr="00C64367" w:rsidRDefault="007A08BB" w:rsidP="00C64367">
            <w:pPr>
              <w:tabs>
                <w:tab w:val="left" w:pos="368"/>
              </w:tabs>
              <w:ind w:left="360" w:hanging="360"/>
              <w:rPr>
                <w:sz w:val="20"/>
              </w:rPr>
            </w:pPr>
          </w:p>
        </w:tc>
        <w:tc>
          <w:tcPr>
            <w:tcW w:w="2114" w:type="dxa"/>
            <w:vMerge/>
          </w:tcPr>
          <w:p w:rsidR="007A08BB" w:rsidRDefault="007A08BB" w:rsidP="005D56A8">
            <w:pPr>
              <w:rPr>
                <w:sz w:val="20"/>
              </w:rPr>
            </w:pPr>
          </w:p>
        </w:tc>
        <w:tc>
          <w:tcPr>
            <w:tcW w:w="1182" w:type="dxa"/>
          </w:tcPr>
          <w:p w:rsidR="007A08BB" w:rsidRDefault="007A08BB" w:rsidP="005D56A8">
            <w:pPr>
              <w:rPr>
                <w:sz w:val="20"/>
              </w:rPr>
            </w:pPr>
            <w:ins w:id="66" w:author="HELENAL" w:date="2014-11-25T15:01:00Z">
              <w:r>
                <w:rPr>
                  <w:sz w:val="20"/>
                </w:rPr>
                <w:t>0</w:t>
              </w:r>
            </w:ins>
          </w:p>
        </w:tc>
        <w:tc>
          <w:tcPr>
            <w:tcW w:w="1485" w:type="dxa"/>
          </w:tcPr>
          <w:p w:rsidR="007A08BB" w:rsidRDefault="007A08BB" w:rsidP="005D56A8">
            <w:pPr>
              <w:rPr>
                <w:sz w:val="20"/>
              </w:rPr>
            </w:pPr>
          </w:p>
        </w:tc>
        <w:tc>
          <w:tcPr>
            <w:tcW w:w="1485" w:type="dxa"/>
          </w:tcPr>
          <w:p w:rsidR="007A08BB" w:rsidRDefault="007A08BB" w:rsidP="005D56A8">
            <w:pPr>
              <w:rPr>
                <w:sz w:val="20"/>
              </w:rPr>
            </w:pPr>
          </w:p>
        </w:tc>
        <w:tc>
          <w:tcPr>
            <w:tcW w:w="1654" w:type="dxa"/>
          </w:tcPr>
          <w:p w:rsidR="007A08BB" w:rsidRDefault="007A08BB" w:rsidP="005D56A8">
            <w:pPr>
              <w:rPr>
                <w:sz w:val="20"/>
              </w:rPr>
            </w:pPr>
            <w:r w:rsidRPr="0042340A">
              <w:rPr>
                <w:sz w:val="20"/>
              </w:rPr>
              <w:t>1 National Land Use Plan complete</w:t>
            </w:r>
          </w:p>
        </w:tc>
        <w:tc>
          <w:tcPr>
            <w:tcW w:w="1620" w:type="dxa"/>
          </w:tcPr>
          <w:p w:rsidR="007A08BB" w:rsidRDefault="007A08BB" w:rsidP="005D56A8">
            <w:pPr>
              <w:rPr>
                <w:sz w:val="20"/>
              </w:rPr>
            </w:pPr>
            <w:r w:rsidRPr="0042340A">
              <w:rPr>
                <w:sz w:val="20"/>
              </w:rPr>
              <w:t>3 Regional Land Use Plans approved and preparing for implementation</w:t>
            </w:r>
          </w:p>
        </w:tc>
        <w:tc>
          <w:tcPr>
            <w:tcW w:w="1766" w:type="dxa"/>
          </w:tcPr>
          <w:p w:rsidR="007A08BB" w:rsidRPr="00A5330A" w:rsidRDefault="007A08BB" w:rsidP="005D56A8">
            <w:pPr>
              <w:rPr>
                <w:sz w:val="20"/>
              </w:rPr>
            </w:pPr>
            <w:r w:rsidRPr="0042340A">
              <w:rPr>
                <w:sz w:val="20"/>
              </w:rPr>
              <w:t>Copy of documents approving Plans</w:t>
            </w:r>
          </w:p>
        </w:tc>
      </w:tr>
      <w:tr w:rsidR="00640FCB" w:rsidRPr="00C64367" w:rsidTr="005D56A8">
        <w:tc>
          <w:tcPr>
            <w:tcW w:w="1908" w:type="dxa"/>
            <w:vMerge/>
          </w:tcPr>
          <w:p w:rsidR="00640FCB" w:rsidRPr="00C64367" w:rsidRDefault="00640FCB" w:rsidP="00C64367">
            <w:pPr>
              <w:tabs>
                <w:tab w:val="left" w:pos="368"/>
              </w:tabs>
              <w:ind w:left="360" w:hanging="360"/>
              <w:rPr>
                <w:sz w:val="20"/>
              </w:rPr>
            </w:pPr>
          </w:p>
        </w:tc>
        <w:tc>
          <w:tcPr>
            <w:tcW w:w="2114" w:type="dxa"/>
            <w:vMerge w:val="restart"/>
          </w:tcPr>
          <w:p w:rsidR="00640FCB" w:rsidRPr="00C64367" w:rsidRDefault="00640FCB" w:rsidP="005C4161">
            <w:pPr>
              <w:rPr>
                <w:sz w:val="20"/>
              </w:rPr>
            </w:pPr>
            <w:del w:id="67" w:author="HELENAL" w:date="2014-11-25T15:04:00Z">
              <w:r w:rsidDel="00253940">
                <w:rPr>
                  <w:sz w:val="20"/>
                </w:rPr>
                <w:delText>Operational market-</w:delText>
              </w:r>
              <w:bookmarkStart w:id="68" w:name="_GoBack"/>
              <w:bookmarkEnd w:id="68"/>
              <w:r w:rsidRPr="00253940" w:rsidDel="00253940">
                <w:rPr>
                  <w:b/>
                  <w:sz w:val="20"/>
                </w:rPr>
                <w:delText>based m</w:delText>
              </w:r>
              <w:r w:rsidDel="00253940">
                <w:rPr>
                  <w:sz w:val="20"/>
                </w:rPr>
                <w:delText xml:space="preserve">echanisms </w:delText>
              </w:r>
            </w:del>
          </w:p>
        </w:tc>
        <w:tc>
          <w:tcPr>
            <w:tcW w:w="1182" w:type="dxa"/>
            <w:vMerge w:val="restart"/>
          </w:tcPr>
          <w:p w:rsidR="00640FCB" w:rsidRDefault="00640FCB">
            <w:pPr>
              <w:rPr>
                <w:sz w:val="20"/>
              </w:rPr>
            </w:pPr>
            <w:del w:id="69" w:author="HELENAL" w:date="2014-11-25T15:07:00Z">
              <w:r w:rsidRPr="00C52C3E" w:rsidDel="002566B8">
                <w:rPr>
                  <w:sz w:val="20"/>
                </w:rPr>
                <w:delText>Initial approach to Extractive Industries Initiative (EITI)</w:delText>
              </w:r>
            </w:del>
          </w:p>
        </w:tc>
        <w:tc>
          <w:tcPr>
            <w:tcW w:w="1485" w:type="dxa"/>
          </w:tcPr>
          <w:p w:rsidR="00640FCB" w:rsidRPr="003C75FC" w:rsidDel="002566B8" w:rsidRDefault="00640FCB">
            <w:pPr>
              <w:rPr>
                <w:del w:id="70" w:author="HELENAL" w:date="2014-11-25T15:06:00Z"/>
                <w:sz w:val="20"/>
              </w:rPr>
            </w:pPr>
            <w:del w:id="71" w:author="HELENAL" w:date="2014-11-25T15:06:00Z">
              <w:r w:rsidRPr="003C75FC" w:rsidDel="002566B8">
                <w:rPr>
                  <w:sz w:val="20"/>
                </w:rPr>
                <w:delText>1 country pre-candidacy for EITI</w:delText>
              </w:r>
            </w:del>
          </w:p>
          <w:p w:rsidR="00640FCB" w:rsidRPr="003C75FC" w:rsidRDefault="00640FCB" w:rsidP="002566B8">
            <w:pPr>
              <w:rPr>
                <w:sz w:val="20"/>
              </w:rPr>
              <w:pPrChange w:id="72" w:author="HELENAL" w:date="2014-11-25T15:06:00Z">
                <w:pPr/>
              </w:pPrChange>
            </w:pPr>
          </w:p>
        </w:tc>
        <w:tc>
          <w:tcPr>
            <w:tcW w:w="1485" w:type="dxa"/>
          </w:tcPr>
          <w:p w:rsidR="00640FCB" w:rsidRPr="003C75FC" w:rsidRDefault="00640FCB">
            <w:pPr>
              <w:rPr>
                <w:sz w:val="20"/>
              </w:rPr>
            </w:pPr>
          </w:p>
        </w:tc>
        <w:tc>
          <w:tcPr>
            <w:tcW w:w="1654" w:type="dxa"/>
          </w:tcPr>
          <w:p w:rsidR="00640FCB" w:rsidRPr="003C75FC" w:rsidRDefault="00640FCB">
            <w:pPr>
              <w:rPr>
                <w:sz w:val="20"/>
              </w:rPr>
            </w:pPr>
            <w:del w:id="73" w:author="HELENAL" w:date="2014-11-25T15:08:00Z">
              <w:r w:rsidRPr="003C75FC" w:rsidDel="002566B8">
                <w:rPr>
                  <w:sz w:val="20"/>
                </w:rPr>
                <w:delText>Implementation Plan for Codes of Practice in force</w:delText>
              </w:r>
            </w:del>
          </w:p>
          <w:p w:rsidR="00640FCB" w:rsidRPr="003C75FC" w:rsidRDefault="00640FCB">
            <w:pPr>
              <w:rPr>
                <w:sz w:val="20"/>
              </w:rPr>
            </w:pPr>
          </w:p>
        </w:tc>
        <w:tc>
          <w:tcPr>
            <w:tcW w:w="1620" w:type="dxa"/>
          </w:tcPr>
          <w:p w:rsidR="00640FCB" w:rsidRPr="003C75FC" w:rsidRDefault="00640FCB" w:rsidP="00640FCB">
            <w:pPr>
              <w:rPr>
                <w:sz w:val="20"/>
              </w:rPr>
            </w:pPr>
          </w:p>
        </w:tc>
        <w:tc>
          <w:tcPr>
            <w:tcW w:w="1766" w:type="dxa"/>
          </w:tcPr>
          <w:p w:rsidR="00640FCB" w:rsidRPr="003C75FC" w:rsidRDefault="00640FCB">
            <w:pPr>
              <w:rPr>
                <w:sz w:val="20"/>
              </w:rPr>
            </w:pPr>
            <w:del w:id="74" w:author="HELENAL" w:date="2014-11-25T15:07:00Z">
              <w:r w:rsidRPr="003C75FC" w:rsidDel="002566B8">
                <w:rPr>
                  <w:sz w:val="20"/>
                </w:rPr>
                <w:delText>Press release setting up EITI Multi-Stakeholder group</w:delText>
              </w:r>
            </w:del>
          </w:p>
        </w:tc>
      </w:tr>
      <w:tr w:rsidR="0042340A" w:rsidRPr="00C64367" w:rsidTr="005D56A8">
        <w:tc>
          <w:tcPr>
            <w:tcW w:w="1908" w:type="dxa"/>
            <w:vMerge/>
          </w:tcPr>
          <w:p w:rsidR="0042340A" w:rsidRPr="00C64367" w:rsidRDefault="0042340A" w:rsidP="00C64367">
            <w:pPr>
              <w:tabs>
                <w:tab w:val="left" w:pos="368"/>
              </w:tabs>
              <w:ind w:left="360" w:hanging="360"/>
              <w:rPr>
                <w:sz w:val="20"/>
              </w:rPr>
            </w:pPr>
          </w:p>
        </w:tc>
        <w:tc>
          <w:tcPr>
            <w:tcW w:w="2114" w:type="dxa"/>
            <w:vMerge/>
          </w:tcPr>
          <w:p w:rsidR="0042340A" w:rsidRDefault="0042340A" w:rsidP="005C4161">
            <w:pPr>
              <w:rPr>
                <w:sz w:val="20"/>
              </w:rPr>
            </w:pPr>
          </w:p>
        </w:tc>
        <w:tc>
          <w:tcPr>
            <w:tcW w:w="1182" w:type="dxa"/>
            <w:vMerge/>
          </w:tcPr>
          <w:p w:rsidR="0042340A" w:rsidRPr="00C52C3E" w:rsidRDefault="0042340A">
            <w:pPr>
              <w:rPr>
                <w:sz w:val="20"/>
              </w:rPr>
            </w:pPr>
          </w:p>
        </w:tc>
        <w:tc>
          <w:tcPr>
            <w:tcW w:w="1485" w:type="dxa"/>
          </w:tcPr>
          <w:p w:rsidR="0042340A" w:rsidRPr="003C75FC" w:rsidRDefault="0042340A">
            <w:pPr>
              <w:rPr>
                <w:sz w:val="20"/>
              </w:rPr>
            </w:pPr>
            <w:del w:id="75" w:author="HELENAL" w:date="2014-11-25T15:08:00Z">
              <w:r w:rsidRPr="0042340A" w:rsidDel="002566B8">
                <w:rPr>
                  <w:sz w:val="20"/>
                </w:rPr>
                <w:delText>Code of Practice for Timber Harvesting into force</w:delText>
              </w:r>
            </w:del>
          </w:p>
        </w:tc>
        <w:tc>
          <w:tcPr>
            <w:tcW w:w="1485" w:type="dxa"/>
          </w:tcPr>
          <w:p w:rsidR="0042340A" w:rsidRPr="003C75FC" w:rsidRDefault="0042340A">
            <w:pPr>
              <w:rPr>
                <w:sz w:val="20"/>
              </w:rPr>
            </w:pPr>
            <w:del w:id="76" w:author="HELENAL" w:date="2014-11-25T15:08:00Z">
              <w:r w:rsidRPr="0042340A" w:rsidDel="002566B8">
                <w:rPr>
                  <w:sz w:val="20"/>
                </w:rPr>
                <w:delText>Code of Practice applied in 50% of concessions</w:delText>
              </w:r>
            </w:del>
          </w:p>
        </w:tc>
        <w:tc>
          <w:tcPr>
            <w:tcW w:w="1654" w:type="dxa"/>
          </w:tcPr>
          <w:p w:rsidR="0042340A" w:rsidRPr="003C75FC" w:rsidRDefault="0042340A">
            <w:pPr>
              <w:rPr>
                <w:sz w:val="20"/>
              </w:rPr>
            </w:pPr>
            <w:del w:id="77" w:author="HELENAL" w:date="2014-11-25T15:08:00Z">
              <w:r w:rsidRPr="0042340A" w:rsidDel="002566B8">
                <w:rPr>
                  <w:sz w:val="20"/>
                </w:rPr>
                <w:delText>Drafted Code of Practice for Mercury Use</w:delText>
              </w:r>
            </w:del>
          </w:p>
        </w:tc>
        <w:tc>
          <w:tcPr>
            <w:tcW w:w="1620" w:type="dxa"/>
          </w:tcPr>
          <w:p w:rsidR="0042340A" w:rsidRPr="003C75FC" w:rsidRDefault="0042340A" w:rsidP="008419D8">
            <w:pPr>
              <w:rPr>
                <w:sz w:val="20"/>
              </w:rPr>
            </w:pPr>
            <w:del w:id="78" w:author="HELENAL" w:date="2014-11-25T15:08:00Z">
              <w:r w:rsidRPr="0042340A" w:rsidDel="002566B8">
                <w:rPr>
                  <w:sz w:val="20"/>
                </w:rPr>
                <w:delText>Code of Practice applied to 100% of  forestry concessions</w:delText>
              </w:r>
            </w:del>
          </w:p>
        </w:tc>
        <w:tc>
          <w:tcPr>
            <w:tcW w:w="1766" w:type="dxa"/>
          </w:tcPr>
          <w:p w:rsidR="0042340A" w:rsidRPr="0042340A" w:rsidDel="002566B8" w:rsidRDefault="0042340A" w:rsidP="0042340A">
            <w:pPr>
              <w:rPr>
                <w:del w:id="79" w:author="HELENAL" w:date="2014-11-25T15:08:00Z"/>
                <w:sz w:val="20"/>
              </w:rPr>
            </w:pPr>
            <w:del w:id="80" w:author="HELENAL" w:date="2014-11-25T15:08:00Z">
              <w:r w:rsidRPr="0042340A" w:rsidDel="002566B8">
                <w:rPr>
                  <w:sz w:val="20"/>
                </w:rPr>
                <w:delText>Approval documents submitted by MNRE/GFC</w:delText>
              </w:r>
            </w:del>
          </w:p>
          <w:p w:rsidR="0042340A" w:rsidRPr="003C75FC" w:rsidRDefault="0042340A">
            <w:pPr>
              <w:rPr>
                <w:sz w:val="20"/>
              </w:rPr>
            </w:pPr>
          </w:p>
        </w:tc>
      </w:tr>
      <w:tr w:rsidR="00640FCB" w:rsidRPr="00C64367" w:rsidTr="005D56A8">
        <w:tc>
          <w:tcPr>
            <w:tcW w:w="1908" w:type="dxa"/>
            <w:vMerge/>
          </w:tcPr>
          <w:p w:rsidR="00640FCB" w:rsidRPr="00C64367" w:rsidRDefault="00640FCB" w:rsidP="00C64367">
            <w:pPr>
              <w:tabs>
                <w:tab w:val="left" w:pos="368"/>
              </w:tabs>
              <w:ind w:left="360" w:hanging="360"/>
              <w:rPr>
                <w:sz w:val="20"/>
              </w:rPr>
            </w:pPr>
          </w:p>
        </w:tc>
        <w:tc>
          <w:tcPr>
            <w:tcW w:w="2114" w:type="dxa"/>
            <w:vMerge/>
          </w:tcPr>
          <w:p w:rsidR="00640FCB" w:rsidRDefault="00640FCB" w:rsidP="005C4161">
            <w:pPr>
              <w:rPr>
                <w:sz w:val="20"/>
              </w:rPr>
            </w:pPr>
          </w:p>
        </w:tc>
        <w:tc>
          <w:tcPr>
            <w:tcW w:w="1182" w:type="dxa"/>
            <w:vMerge/>
          </w:tcPr>
          <w:p w:rsidR="00640FCB" w:rsidRPr="00C52C3E" w:rsidRDefault="00640FCB">
            <w:pPr>
              <w:rPr>
                <w:sz w:val="20"/>
              </w:rPr>
            </w:pPr>
          </w:p>
        </w:tc>
        <w:tc>
          <w:tcPr>
            <w:tcW w:w="1485" w:type="dxa"/>
          </w:tcPr>
          <w:p w:rsidR="00640FCB" w:rsidRPr="003C75FC" w:rsidRDefault="00640FCB">
            <w:pPr>
              <w:rPr>
                <w:sz w:val="20"/>
              </w:rPr>
            </w:pPr>
            <w:del w:id="81" w:author="HELENAL" w:date="2014-11-25T15:11:00Z">
              <w:r w:rsidRPr="003C75FC" w:rsidDel="002566B8">
                <w:rPr>
                  <w:sz w:val="20"/>
                </w:rPr>
                <w:delText xml:space="preserve">1 report on technological improvements for extractive sector </w:delText>
              </w:r>
            </w:del>
          </w:p>
        </w:tc>
        <w:tc>
          <w:tcPr>
            <w:tcW w:w="1485" w:type="dxa"/>
          </w:tcPr>
          <w:p w:rsidR="00640FCB" w:rsidRPr="003C75FC" w:rsidRDefault="00640FCB">
            <w:pPr>
              <w:rPr>
                <w:sz w:val="20"/>
              </w:rPr>
            </w:pPr>
          </w:p>
        </w:tc>
        <w:tc>
          <w:tcPr>
            <w:tcW w:w="1654" w:type="dxa"/>
          </w:tcPr>
          <w:p w:rsidR="00640FCB" w:rsidRPr="003C75FC" w:rsidRDefault="00640FCB">
            <w:pPr>
              <w:rPr>
                <w:sz w:val="20"/>
              </w:rPr>
            </w:pPr>
          </w:p>
        </w:tc>
        <w:tc>
          <w:tcPr>
            <w:tcW w:w="1620" w:type="dxa"/>
          </w:tcPr>
          <w:p w:rsidR="00640FCB" w:rsidRPr="003C75FC" w:rsidRDefault="00640FCB" w:rsidP="008419D8">
            <w:pPr>
              <w:rPr>
                <w:sz w:val="20"/>
              </w:rPr>
            </w:pPr>
          </w:p>
        </w:tc>
        <w:tc>
          <w:tcPr>
            <w:tcW w:w="1766" w:type="dxa"/>
          </w:tcPr>
          <w:p w:rsidR="004417F9" w:rsidDel="002566B8" w:rsidRDefault="004417F9">
            <w:pPr>
              <w:rPr>
                <w:del w:id="82" w:author="HELENAL" w:date="2014-11-25T15:11:00Z"/>
                <w:sz w:val="20"/>
              </w:rPr>
            </w:pPr>
            <w:del w:id="83" w:author="HELENAL" w:date="2014-11-25T15:11:00Z">
              <w:r w:rsidRPr="004417F9" w:rsidDel="002566B8">
                <w:rPr>
                  <w:sz w:val="20"/>
                </w:rPr>
                <w:delText xml:space="preserve">Approval documents submitted by MNRE/GGMC </w:delText>
              </w:r>
            </w:del>
          </w:p>
          <w:p w:rsidR="00640FCB" w:rsidRPr="003C75FC" w:rsidRDefault="00640FCB">
            <w:pPr>
              <w:rPr>
                <w:sz w:val="20"/>
              </w:rPr>
            </w:pPr>
            <w:del w:id="84" w:author="HELENAL" w:date="2014-11-25T15:11:00Z">
              <w:r w:rsidRPr="003C75FC" w:rsidDel="002566B8">
                <w:rPr>
                  <w:sz w:val="20"/>
                </w:rPr>
                <w:delText>Letter by the Minister of NRE attesting to the receipt of the study.</w:delText>
              </w:r>
            </w:del>
          </w:p>
        </w:tc>
      </w:tr>
      <w:tr w:rsidR="00894FC5" w:rsidRPr="00C64367" w:rsidTr="00894FC5">
        <w:tc>
          <w:tcPr>
            <w:tcW w:w="1908" w:type="dxa"/>
          </w:tcPr>
          <w:p w:rsidR="00894FC5" w:rsidRDefault="00894FC5" w:rsidP="00894FC5">
            <w:pPr>
              <w:pStyle w:val="ListParagraph"/>
              <w:numPr>
                <w:ilvl w:val="0"/>
                <w:numId w:val="5"/>
              </w:numPr>
              <w:tabs>
                <w:tab w:val="left" w:pos="352"/>
              </w:tabs>
              <w:spacing w:before="120" w:after="120"/>
              <w:ind w:left="360" w:hanging="360"/>
              <w:contextualSpacing w:val="0"/>
              <w:rPr>
                <w:b/>
                <w:sz w:val="20"/>
              </w:rPr>
            </w:pPr>
            <w:r w:rsidRPr="00C64367">
              <w:rPr>
                <w:b/>
                <w:sz w:val="20"/>
              </w:rPr>
              <w:t>Institutional strengthening</w:t>
            </w:r>
          </w:p>
        </w:tc>
        <w:tc>
          <w:tcPr>
            <w:tcW w:w="11306" w:type="dxa"/>
            <w:gridSpan w:val="7"/>
          </w:tcPr>
          <w:p w:rsidR="00894FC5" w:rsidRPr="00742964" w:rsidRDefault="00894FC5" w:rsidP="00894FC5">
            <w:pPr>
              <w:tabs>
                <w:tab w:val="left" w:pos="352"/>
              </w:tabs>
              <w:spacing w:before="120" w:after="120"/>
              <w:rPr>
                <w:b/>
                <w:sz w:val="20"/>
              </w:rPr>
            </w:pPr>
            <w:r>
              <w:rPr>
                <w:b/>
                <w:sz w:val="20"/>
              </w:rPr>
              <w:t>Result 4:</w:t>
            </w:r>
            <w:r>
              <w:t xml:space="preserve"> </w:t>
            </w:r>
            <w:r>
              <w:rPr>
                <w:b/>
                <w:sz w:val="20"/>
              </w:rPr>
              <w:t>MNRE</w:t>
            </w:r>
            <w:r w:rsidRPr="00414CF4">
              <w:rPr>
                <w:b/>
                <w:sz w:val="20"/>
              </w:rPr>
              <w:t xml:space="preserve"> has a Strategic Plan that provides for adequate inter-agency coordination </w:t>
            </w:r>
            <w:r>
              <w:rPr>
                <w:b/>
                <w:sz w:val="20"/>
              </w:rPr>
              <w:t xml:space="preserve">and oversight </w:t>
            </w:r>
            <w:r w:rsidRPr="00414CF4">
              <w:rPr>
                <w:b/>
                <w:sz w:val="20"/>
              </w:rPr>
              <w:t>to accomplish LCDS objectives</w:t>
            </w:r>
          </w:p>
        </w:tc>
      </w:tr>
      <w:tr w:rsidR="002566B8" w:rsidRPr="00C64367" w:rsidTr="005D56A8">
        <w:tc>
          <w:tcPr>
            <w:tcW w:w="1908" w:type="dxa"/>
            <w:vMerge w:val="restart"/>
          </w:tcPr>
          <w:p w:rsidR="002566B8" w:rsidRPr="00C64367" w:rsidRDefault="002566B8" w:rsidP="00C64367">
            <w:pPr>
              <w:tabs>
                <w:tab w:val="left" w:pos="540"/>
              </w:tabs>
              <w:rPr>
                <w:sz w:val="20"/>
              </w:rPr>
            </w:pPr>
          </w:p>
        </w:tc>
        <w:tc>
          <w:tcPr>
            <w:tcW w:w="2114" w:type="dxa"/>
            <w:vMerge w:val="restart"/>
          </w:tcPr>
          <w:p w:rsidR="002566B8" w:rsidRPr="00C64367" w:rsidRDefault="002566B8" w:rsidP="002566B8">
            <w:pPr>
              <w:rPr>
                <w:sz w:val="20"/>
              </w:rPr>
            </w:pPr>
            <w:r>
              <w:rPr>
                <w:sz w:val="20"/>
              </w:rPr>
              <w:t>Strategic Plan detailing adjustments to: (</w:t>
            </w:r>
            <w:proofErr w:type="spellStart"/>
            <w:r>
              <w:rPr>
                <w:sz w:val="20"/>
              </w:rPr>
              <w:t>i</w:t>
            </w:r>
            <w:proofErr w:type="spellEnd"/>
            <w:r>
              <w:rPr>
                <w:sz w:val="20"/>
              </w:rPr>
              <w:t>)</w:t>
            </w:r>
            <w:del w:id="85" w:author="HELENAL" w:date="2014-11-25T15:12:00Z">
              <w:r w:rsidDel="002566B8">
                <w:rPr>
                  <w:sz w:val="20"/>
                </w:rPr>
                <w:delText xml:space="preserve"> create Planning &amp; Policy Unit</w:delText>
              </w:r>
            </w:del>
            <w:ins w:id="86" w:author="HELENAL" w:date="2014-11-25T15:12:00Z">
              <w:r>
                <w:rPr>
                  <w:sz w:val="20"/>
                </w:rPr>
                <w:t xml:space="preserve"> priority internal structures</w:t>
              </w:r>
            </w:ins>
            <w:r>
              <w:rPr>
                <w:sz w:val="20"/>
              </w:rPr>
              <w:t xml:space="preserve">; (ii) create </w:t>
            </w:r>
            <w:ins w:id="87" w:author="HELENAL" w:date="2014-11-25T15:12:00Z">
              <w:r>
                <w:rPr>
                  <w:sz w:val="20"/>
                </w:rPr>
                <w:t>c</w:t>
              </w:r>
            </w:ins>
            <w:del w:id="88" w:author="HELENAL" w:date="2014-11-25T15:12:00Z">
              <w:r w:rsidDel="002566B8">
                <w:rPr>
                  <w:sz w:val="20"/>
                </w:rPr>
                <w:delText>C</w:delText>
              </w:r>
            </w:del>
            <w:r>
              <w:rPr>
                <w:sz w:val="20"/>
              </w:rPr>
              <w:t xml:space="preserve">oordination </w:t>
            </w:r>
            <w:ins w:id="89" w:author="HELENAL" w:date="2014-11-25T15:12:00Z">
              <w:r>
                <w:rPr>
                  <w:sz w:val="20"/>
                </w:rPr>
                <w:t xml:space="preserve">mechanisms </w:t>
              </w:r>
            </w:ins>
            <w:del w:id="90" w:author="HELENAL" w:date="2014-11-25T15:13:00Z">
              <w:r w:rsidDel="002566B8">
                <w:rPr>
                  <w:sz w:val="20"/>
                </w:rPr>
                <w:delText xml:space="preserve">Unit </w:delText>
              </w:r>
            </w:del>
            <w:r>
              <w:rPr>
                <w:sz w:val="20"/>
              </w:rPr>
              <w:t>to cover existing agencies under MNRE; (iii) create mechanisms for effective coordination between extractive sector-related agencies</w:t>
            </w:r>
            <w:ins w:id="91" w:author="HELENAL" w:date="2014-11-25T15:13:00Z">
              <w:r>
                <w:rPr>
                  <w:sz w:val="20"/>
                </w:rPr>
                <w:t xml:space="preserve"> and stakeholders, with particular attention to indigenous groups</w:t>
              </w:r>
            </w:ins>
          </w:p>
        </w:tc>
        <w:tc>
          <w:tcPr>
            <w:tcW w:w="1182" w:type="dxa"/>
          </w:tcPr>
          <w:p w:rsidR="002566B8" w:rsidRPr="00C64367" w:rsidRDefault="002566B8" w:rsidP="00414C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Draft</w:t>
            </w:r>
          </w:p>
        </w:tc>
        <w:tc>
          <w:tcPr>
            <w:tcW w:w="1485" w:type="dxa"/>
          </w:tcPr>
          <w:p w:rsidR="002566B8" w:rsidRPr="008C69BD" w:rsidRDefault="002566B8">
            <w:pPr>
              <w:rPr>
                <w:sz w:val="20"/>
              </w:rPr>
            </w:pPr>
            <w:r>
              <w:rPr>
                <w:sz w:val="20"/>
              </w:rPr>
              <w:t>1 Strategic Plan submitted</w:t>
            </w:r>
          </w:p>
        </w:tc>
        <w:tc>
          <w:tcPr>
            <w:tcW w:w="1485" w:type="dxa"/>
          </w:tcPr>
          <w:p w:rsidR="002566B8" w:rsidRPr="008C69BD" w:rsidRDefault="002566B8">
            <w:pPr>
              <w:rPr>
                <w:sz w:val="20"/>
              </w:rPr>
            </w:pPr>
            <w:r>
              <w:rPr>
                <w:sz w:val="20"/>
              </w:rPr>
              <w:t>1 Strategic Plan approved</w:t>
            </w:r>
          </w:p>
        </w:tc>
        <w:tc>
          <w:tcPr>
            <w:tcW w:w="1654" w:type="dxa"/>
          </w:tcPr>
          <w:p w:rsidR="002566B8" w:rsidRPr="008C69BD" w:rsidRDefault="002566B8" w:rsidP="005D56A8">
            <w:pPr>
              <w:rPr>
                <w:sz w:val="20"/>
              </w:rPr>
            </w:pPr>
          </w:p>
        </w:tc>
        <w:tc>
          <w:tcPr>
            <w:tcW w:w="1620" w:type="dxa"/>
          </w:tcPr>
          <w:p w:rsidR="002566B8" w:rsidRPr="008C69BD" w:rsidRDefault="002566B8">
            <w:pPr>
              <w:rPr>
                <w:sz w:val="20"/>
              </w:rPr>
            </w:pPr>
          </w:p>
        </w:tc>
        <w:tc>
          <w:tcPr>
            <w:tcW w:w="1766" w:type="dxa"/>
          </w:tcPr>
          <w:p w:rsidR="002566B8" w:rsidRDefault="002566B8">
            <w:pPr>
              <w:rPr>
                <w:sz w:val="20"/>
              </w:rPr>
            </w:pPr>
            <w:r>
              <w:rPr>
                <w:sz w:val="20"/>
              </w:rPr>
              <w:t>Record of formal submission of Strategic Plan to Minister of MNRE</w:t>
            </w:r>
          </w:p>
          <w:p w:rsidR="002566B8" w:rsidRPr="00C64367" w:rsidRDefault="002566B8">
            <w:pPr>
              <w:rPr>
                <w:sz w:val="20"/>
              </w:rPr>
            </w:pPr>
          </w:p>
        </w:tc>
      </w:tr>
      <w:tr w:rsidR="002566B8" w:rsidRPr="00C64367" w:rsidTr="005D56A8">
        <w:tc>
          <w:tcPr>
            <w:tcW w:w="1908" w:type="dxa"/>
            <w:vMerge/>
          </w:tcPr>
          <w:p w:rsidR="002566B8" w:rsidRPr="00C64367" w:rsidRDefault="002566B8" w:rsidP="00C64367">
            <w:pPr>
              <w:tabs>
                <w:tab w:val="left" w:pos="540"/>
              </w:tabs>
              <w:rPr>
                <w:sz w:val="20"/>
              </w:rPr>
            </w:pPr>
          </w:p>
        </w:tc>
        <w:tc>
          <w:tcPr>
            <w:tcW w:w="2114" w:type="dxa"/>
            <w:vMerge/>
          </w:tcPr>
          <w:p w:rsidR="002566B8" w:rsidRDefault="002566B8" w:rsidP="00E02718">
            <w:pPr>
              <w:rPr>
                <w:sz w:val="20"/>
              </w:rPr>
            </w:pPr>
          </w:p>
        </w:tc>
        <w:tc>
          <w:tcPr>
            <w:tcW w:w="1182" w:type="dxa"/>
          </w:tcPr>
          <w:p w:rsidR="002566B8" w:rsidRDefault="002566B8" w:rsidP="00414CF4">
            <w:pPr>
              <w:jc w:val="center"/>
              <w:rPr>
                <w:sz w:val="20"/>
              </w:rPr>
            </w:pPr>
          </w:p>
        </w:tc>
        <w:tc>
          <w:tcPr>
            <w:tcW w:w="1485" w:type="dxa"/>
          </w:tcPr>
          <w:p w:rsidR="002566B8" w:rsidRDefault="002566B8">
            <w:pPr>
              <w:rPr>
                <w:sz w:val="20"/>
              </w:rPr>
            </w:pPr>
          </w:p>
        </w:tc>
        <w:tc>
          <w:tcPr>
            <w:tcW w:w="1485" w:type="dxa"/>
          </w:tcPr>
          <w:p w:rsidR="002566B8" w:rsidRDefault="002566B8">
            <w:pPr>
              <w:rPr>
                <w:sz w:val="20"/>
              </w:rPr>
            </w:pPr>
          </w:p>
        </w:tc>
        <w:tc>
          <w:tcPr>
            <w:tcW w:w="1654" w:type="dxa"/>
          </w:tcPr>
          <w:p w:rsidR="002566B8" w:rsidRDefault="002566B8" w:rsidP="008419D8">
            <w:pPr>
              <w:rPr>
                <w:sz w:val="20"/>
              </w:rPr>
            </w:pPr>
            <w:r w:rsidRPr="004417F9">
              <w:rPr>
                <w:sz w:val="20"/>
              </w:rPr>
              <w:t>Strategic Plan implemented: (a) M&amp;E Framework; (b) GIS Policy to improve coordination among NR agencies</w:t>
            </w:r>
          </w:p>
        </w:tc>
        <w:tc>
          <w:tcPr>
            <w:tcW w:w="1620" w:type="dxa"/>
          </w:tcPr>
          <w:p w:rsidR="002566B8" w:rsidRDefault="002566B8">
            <w:pPr>
              <w:rPr>
                <w:sz w:val="20"/>
              </w:rPr>
            </w:pPr>
            <w:r w:rsidRPr="004417F9">
              <w:rPr>
                <w:sz w:val="20"/>
              </w:rPr>
              <w:t>Strategic Plan implemented: (a) indigenous issues identified and approached institutionally</w:t>
            </w:r>
          </w:p>
        </w:tc>
        <w:tc>
          <w:tcPr>
            <w:tcW w:w="1766" w:type="dxa"/>
          </w:tcPr>
          <w:p w:rsidR="002566B8" w:rsidRDefault="002566B8">
            <w:pPr>
              <w:rPr>
                <w:sz w:val="20"/>
              </w:rPr>
            </w:pPr>
            <w:r w:rsidRPr="004417F9">
              <w:rPr>
                <w:sz w:val="20"/>
              </w:rPr>
              <w:t>Technical reports</w:t>
            </w:r>
          </w:p>
        </w:tc>
      </w:tr>
      <w:tr w:rsidR="002566B8" w:rsidRPr="00C64367" w:rsidTr="005D56A8">
        <w:trPr>
          <w:ins w:id="92" w:author="HELENAL" w:date="2014-11-25T15:14:00Z"/>
        </w:trPr>
        <w:tc>
          <w:tcPr>
            <w:tcW w:w="1908" w:type="dxa"/>
            <w:vMerge/>
          </w:tcPr>
          <w:p w:rsidR="002566B8" w:rsidRPr="00C64367" w:rsidRDefault="002566B8" w:rsidP="00C64367">
            <w:pPr>
              <w:tabs>
                <w:tab w:val="left" w:pos="540"/>
              </w:tabs>
              <w:rPr>
                <w:ins w:id="93" w:author="HELENAL" w:date="2014-11-25T15:14:00Z"/>
                <w:sz w:val="20"/>
              </w:rPr>
            </w:pPr>
          </w:p>
        </w:tc>
        <w:tc>
          <w:tcPr>
            <w:tcW w:w="2114" w:type="dxa"/>
            <w:vMerge/>
          </w:tcPr>
          <w:p w:rsidR="002566B8" w:rsidRDefault="002566B8" w:rsidP="00E02718">
            <w:pPr>
              <w:rPr>
                <w:ins w:id="94" w:author="HELENAL" w:date="2014-11-25T15:14:00Z"/>
                <w:sz w:val="20"/>
              </w:rPr>
            </w:pPr>
          </w:p>
        </w:tc>
        <w:tc>
          <w:tcPr>
            <w:tcW w:w="1182" w:type="dxa"/>
          </w:tcPr>
          <w:p w:rsidR="002566B8" w:rsidRDefault="002566B8" w:rsidP="00414CF4">
            <w:pPr>
              <w:jc w:val="center"/>
              <w:rPr>
                <w:ins w:id="95" w:author="HELENAL" w:date="2014-11-25T15:14:00Z"/>
                <w:sz w:val="20"/>
              </w:rPr>
            </w:pPr>
          </w:p>
        </w:tc>
        <w:tc>
          <w:tcPr>
            <w:tcW w:w="1485" w:type="dxa"/>
          </w:tcPr>
          <w:p w:rsidR="002566B8" w:rsidRDefault="002566B8">
            <w:pPr>
              <w:rPr>
                <w:ins w:id="96" w:author="HELENAL" w:date="2014-11-25T15:14:00Z"/>
                <w:sz w:val="20"/>
              </w:rPr>
            </w:pPr>
          </w:p>
        </w:tc>
        <w:tc>
          <w:tcPr>
            <w:tcW w:w="1485" w:type="dxa"/>
          </w:tcPr>
          <w:p w:rsidR="002566B8" w:rsidRDefault="002566B8">
            <w:pPr>
              <w:rPr>
                <w:ins w:id="97" w:author="HELENAL" w:date="2014-11-25T15:14:00Z"/>
                <w:sz w:val="20"/>
              </w:rPr>
            </w:pPr>
          </w:p>
        </w:tc>
        <w:tc>
          <w:tcPr>
            <w:tcW w:w="1654" w:type="dxa"/>
          </w:tcPr>
          <w:p w:rsidR="002566B8" w:rsidRPr="004417F9" w:rsidRDefault="002566B8" w:rsidP="008419D8">
            <w:pPr>
              <w:rPr>
                <w:ins w:id="98" w:author="HELENAL" w:date="2014-11-25T15:14:00Z"/>
                <w:sz w:val="20"/>
              </w:rPr>
            </w:pPr>
            <w:ins w:id="99" w:author="HELENAL" w:date="2014-11-25T15:14:00Z">
              <w:r>
                <w:rPr>
                  <w:sz w:val="20"/>
                </w:rPr>
                <w:t xml:space="preserve">National Action Plan to apply </w:t>
              </w:r>
              <w:proofErr w:type="spellStart"/>
              <w:r>
                <w:rPr>
                  <w:sz w:val="20"/>
                </w:rPr>
                <w:t>Minamata</w:t>
              </w:r>
              <w:proofErr w:type="spellEnd"/>
              <w:r>
                <w:rPr>
                  <w:sz w:val="20"/>
                </w:rPr>
                <w:t xml:space="preserve"> Convention on Mercury developed</w:t>
              </w:r>
            </w:ins>
          </w:p>
        </w:tc>
        <w:tc>
          <w:tcPr>
            <w:tcW w:w="1620" w:type="dxa"/>
          </w:tcPr>
          <w:p w:rsidR="002566B8" w:rsidRPr="004417F9" w:rsidRDefault="002566B8">
            <w:pPr>
              <w:rPr>
                <w:ins w:id="100" w:author="HELENAL" w:date="2014-11-25T15:14:00Z"/>
                <w:sz w:val="20"/>
              </w:rPr>
            </w:pPr>
          </w:p>
        </w:tc>
        <w:tc>
          <w:tcPr>
            <w:tcW w:w="1766" w:type="dxa"/>
          </w:tcPr>
          <w:p w:rsidR="002566B8" w:rsidRPr="004417F9" w:rsidRDefault="002566B8">
            <w:pPr>
              <w:rPr>
                <w:ins w:id="101" w:author="HELENAL" w:date="2014-11-25T15:14:00Z"/>
                <w:sz w:val="20"/>
              </w:rPr>
            </w:pPr>
            <w:ins w:id="102" w:author="HELENAL" w:date="2014-11-25T15:14:00Z">
              <w:r>
                <w:rPr>
                  <w:sz w:val="20"/>
                </w:rPr>
                <w:t>Document MNRE</w:t>
              </w:r>
            </w:ins>
          </w:p>
        </w:tc>
      </w:tr>
      <w:tr w:rsidR="002566B8" w:rsidRPr="00C64367" w:rsidTr="005D56A8">
        <w:trPr>
          <w:ins w:id="103" w:author="HELENAL" w:date="2014-11-25T15:14:00Z"/>
        </w:trPr>
        <w:tc>
          <w:tcPr>
            <w:tcW w:w="1908" w:type="dxa"/>
            <w:vMerge/>
          </w:tcPr>
          <w:p w:rsidR="002566B8" w:rsidRPr="00C64367" w:rsidRDefault="002566B8" w:rsidP="00C64367">
            <w:pPr>
              <w:tabs>
                <w:tab w:val="left" w:pos="540"/>
              </w:tabs>
              <w:rPr>
                <w:ins w:id="104" w:author="HELENAL" w:date="2014-11-25T15:14:00Z"/>
                <w:sz w:val="20"/>
              </w:rPr>
            </w:pPr>
          </w:p>
        </w:tc>
        <w:tc>
          <w:tcPr>
            <w:tcW w:w="2114" w:type="dxa"/>
            <w:vMerge/>
          </w:tcPr>
          <w:p w:rsidR="002566B8" w:rsidRDefault="002566B8" w:rsidP="00E02718">
            <w:pPr>
              <w:rPr>
                <w:ins w:id="105" w:author="HELENAL" w:date="2014-11-25T15:14:00Z"/>
                <w:sz w:val="20"/>
              </w:rPr>
            </w:pPr>
          </w:p>
        </w:tc>
        <w:tc>
          <w:tcPr>
            <w:tcW w:w="1182" w:type="dxa"/>
          </w:tcPr>
          <w:p w:rsidR="002566B8" w:rsidRDefault="002566B8" w:rsidP="00414CF4">
            <w:pPr>
              <w:jc w:val="center"/>
              <w:rPr>
                <w:ins w:id="106" w:author="HELENAL" w:date="2014-11-25T15:14:00Z"/>
                <w:sz w:val="20"/>
              </w:rPr>
            </w:pPr>
          </w:p>
        </w:tc>
        <w:tc>
          <w:tcPr>
            <w:tcW w:w="1485" w:type="dxa"/>
          </w:tcPr>
          <w:p w:rsidR="002566B8" w:rsidRDefault="002566B8">
            <w:pPr>
              <w:rPr>
                <w:ins w:id="107" w:author="HELENAL" w:date="2014-11-25T15:14:00Z"/>
                <w:sz w:val="20"/>
              </w:rPr>
            </w:pPr>
          </w:p>
        </w:tc>
        <w:tc>
          <w:tcPr>
            <w:tcW w:w="1485" w:type="dxa"/>
          </w:tcPr>
          <w:p w:rsidR="002566B8" w:rsidRDefault="002566B8">
            <w:pPr>
              <w:rPr>
                <w:ins w:id="108" w:author="HELENAL" w:date="2014-11-25T15:14:00Z"/>
                <w:sz w:val="20"/>
              </w:rPr>
            </w:pPr>
          </w:p>
        </w:tc>
        <w:tc>
          <w:tcPr>
            <w:tcW w:w="1654" w:type="dxa"/>
          </w:tcPr>
          <w:p w:rsidR="002566B8" w:rsidRPr="004417F9" w:rsidRDefault="002566B8" w:rsidP="008419D8">
            <w:pPr>
              <w:rPr>
                <w:ins w:id="109" w:author="HELENAL" w:date="2014-11-25T15:14:00Z"/>
                <w:sz w:val="20"/>
              </w:rPr>
            </w:pPr>
            <w:ins w:id="110" w:author="HELENAL" w:date="2014-11-25T15:15:00Z">
              <w:r>
                <w:rPr>
                  <w:sz w:val="20"/>
                </w:rPr>
                <w:t>MNRE has enhanced institutional capacity in Indigenous Relations aspects</w:t>
              </w:r>
            </w:ins>
          </w:p>
        </w:tc>
        <w:tc>
          <w:tcPr>
            <w:tcW w:w="1620" w:type="dxa"/>
          </w:tcPr>
          <w:p w:rsidR="002566B8" w:rsidRPr="004417F9" w:rsidRDefault="002566B8">
            <w:pPr>
              <w:rPr>
                <w:ins w:id="111" w:author="HELENAL" w:date="2014-11-25T15:14:00Z"/>
                <w:sz w:val="20"/>
              </w:rPr>
            </w:pPr>
          </w:p>
        </w:tc>
        <w:tc>
          <w:tcPr>
            <w:tcW w:w="1766" w:type="dxa"/>
          </w:tcPr>
          <w:p w:rsidR="002566B8" w:rsidRPr="004417F9" w:rsidRDefault="002566B8">
            <w:pPr>
              <w:rPr>
                <w:ins w:id="112" w:author="HELENAL" w:date="2014-11-25T15:14:00Z"/>
                <w:sz w:val="20"/>
              </w:rPr>
            </w:pPr>
            <w:ins w:id="113" w:author="HELENAL" w:date="2014-11-25T15:15:00Z">
              <w:r>
                <w:rPr>
                  <w:sz w:val="20"/>
                </w:rPr>
                <w:t>Documents detailing increased staff and reports on issues identified and dealt with</w:t>
              </w:r>
            </w:ins>
          </w:p>
        </w:tc>
      </w:tr>
      <w:tr w:rsidR="008E2EC1" w:rsidRPr="00C64367" w:rsidTr="005D56A8">
        <w:tc>
          <w:tcPr>
            <w:tcW w:w="1908" w:type="dxa"/>
            <w:vMerge/>
          </w:tcPr>
          <w:p w:rsidR="008E2EC1" w:rsidRDefault="008E2EC1" w:rsidP="00C64367">
            <w:pPr>
              <w:tabs>
                <w:tab w:val="left" w:pos="519"/>
              </w:tabs>
              <w:ind w:left="540" w:hanging="540"/>
              <w:rPr>
                <w:sz w:val="20"/>
              </w:rPr>
            </w:pPr>
          </w:p>
        </w:tc>
        <w:tc>
          <w:tcPr>
            <w:tcW w:w="2114" w:type="dxa"/>
          </w:tcPr>
          <w:p w:rsidR="008E2EC1" w:rsidRPr="00C64367" w:rsidRDefault="008E2EC1" w:rsidP="003866BF">
            <w:pPr>
              <w:rPr>
                <w:sz w:val="20"/>
              </w:rPr>
            </w:pPr>
            <w:r>
              <w:rPr>
                <w:sz w:val="20"/>
              </w:rPr>
              <w:t>Adoption of  knowledge-based mechanisms to improve environmental management of forest-based sector</w:t>
            </w:r>
          </w:p>
        </w:tc>
        <w:tc>
          <w:tcPr>
            <w:tcW w:w="1182" w:type="dxa"/>
          </w:tcPr>
          <w:p w:rsidR="008E2EC1" w:rsidRDefault="008E2EC1" w:rsidP="00386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85" w:type="dxa"/>
          </w:tcPr>
          <w:p w:rsidR="008E2EC1" w:rsidRDefault="008E2EC1">
            <w:pPr>
              <w:rPr>
                <w:sz w:val="20"/>
              </w:rPr>
            </w:pPr>
            <w:r>
              <w:rPr>
                <w:sz w:val="20"/>
              </w:rPr>
              <w:t>1 training program on best-practices for mining</w:t>
            </w:r>
          </w:p>
          <w:p w:rsidR="004914D8" w:rsidRDefault="004914D8">
            <w:pPr>
              <w:rPr>
                <w:sz w:val="20"/>
              </w:rPr>
            </w:pPr>
          </w:p>
          <w:p w:rsidR="008E2EC1" w:rsidRDefault="008E2EC1">
            <w:pPr>
              <w:rPr>
                <w:sz w:val="20"/>
              </w:rPr>
            </w:pPr>
            <w:r>
              <w:rPr>
                <w:sz w:val="20"/>
              </w:rPr>
              <w:t>1 design of courses on EIA</w:t>
            </w:r>
          </w:p>
        </w:tc>
        <w:tc>
          <w:tcPr>
            <w:tcW w:w="1485" w:type="dxa"/>
          </w:tcPr>
          <w:p w:rsidR="008E2EC1" w:rsidRPr="008C69BD" w:rsidRDefault="008E2EC1">
            <w:pPr>
              <w:rPr>
                <w:sz w:val="20"/>
              </w:rPr>
            </w:pPr>
          </w:p>
        </w:tc>
        <w:tc>
          <w:tcPr>
            <w:tcW w:w="1654" w:type="dxa"/>
          </w:tcPr>
          <w:p w:rsidR="00000F90" w:rsidRPr="00000F90" w:rsidRDefault="00000F90" w:rsidP="004914D8">
            <w:pPr>
              <w:rPr>
                <w:sz w:val="20"/>
              </w:rPr>
            </w:pPr>
          </w:p>
        </w:tc>
        <w:tc>
          <w:tcPr>
            <w:tcW w:w="1620" w:type="dxa"/>
          </w:tcPr>
          <w:p w:rsidR="008E2EC1" w:rsidRPr="008C69BD" w:rsidRDefault="008E2EC1">
            <w:pPr>
              <w:rPr>
                <w:sz w:val="20"/>
              </w:rPr>
            </w:pPr>
          </w:p>
        </w:tc>
        <w:tc>
          <w:tcPr>
            <w:tcW w:w="1766" w:type="dxa"/>
          </w:tcPr>
          <w:p w:rsidR="008E2EC1" w:rsidRDefault="008E2EC1">
            <w:pPr>
              <w:rPr>
                <w:sz w:val="20"/>
              </w:rPr>
            </w:pPr>
            <w:r>
              <w:rPr>
                <w:sz w:val="20"/>
              </w:rPr>
              <w:t>Technical reports</w:t>
            </w:r>
          </w:p>
          <w:p w:rsidR="00000F90" w:rsidRDefault="00000F90">
            <w:pPr>
              <w:rPr>
                <w:sz w:val="20"/>
              </w:rPr>
            </w:pPr>
          </w:p>
        </w:tc>
      </w:tr>
      <w:tr w:rsidR="004417F9" w:rsidRPr="00C64367" w:rsidTr="005D56A8">
        <w:tc>
          <w:tcPr>
            <w:tcW w:w="1908" w:type="dxa"/>
          </w:tcPr>
          <w:p w:rsidR="004417F9" w:rsidRDefault="004417F9" w:rsidP="00C64367">
            <w:pPr>
              <w:tabs>
                <w:tab w:val="left" w:pos="519"/>
              </w:tabs>
              <w:ind w:left="540" w:hanging="540"/>
              <w:rPr>
                <w:sz w:val="20"/>
              </w:rPr>
            </w:pPr>
          </w:p>
        </w:tc>
        <w:tc>
          <w:tcPr>
            <w:tcW w:w="2114" w:type="dxa"/>
          </w:tcPr>
          <w:p w:rsidR="004417F9" w:rsidRDefault="004417F9" w:rsidP="003866BF">
            <w:pPr>
              <w:rPr>
                <w:sz w:val="20"/>
              </w:rPr>
            </w:pPr>
          </w:p>
        </w:tc>
        <w:tc>
          <w:tcPr>
            <w:tcW w:w="1182" w:type="dxa"/>
          </w:tcPr>
          <w:p w:rsidR="004417F9" w:rsidRDefault="004417F9" w:rsidP="003866BF">
            <w:pPr>
              <w:jc w:val="center"/>
              <w:rPr>
                <w:sz w:val="20"/>
              </w:rPr>
            </w:pPr>
          </w:p>
        </w:tc>
        <w:tc>
          <w:tcPr>
            <w:tcW w:w="1485" w:type="dxa"/>
          </w:tcPr>
          <w:p w:rsidR="00670E91" w:rsidRPr="00670E91" w:rsidRDefault="00670E91" w:rsidP="00670E91">
            <w:pPr>
              <w:rPr>
                <w:sz w:val="20"/>
              </w:rPr>
            </w:pPr>
            <w:r w:rsidRPr="00670E91">
              <w:rPr>
                <w:sz w:val="20"/>
              </w:rPr>
              <w:t>1 draft National Log Tracking System</w:t>
            </w:r>
          </w:p>
          <w:p w:rsidR="004417F9" w:rsidRDefault="004417F9">
            <w:pPr>
              <w:rPr>
                <w:sz w:val="20"/>
              </w:rPr>
            </w:pPr>
          </w:p>
        </w:tc>
        <w:tc>
          <w:tcPr>
            <w:tcW w:w="1485" w:type="dxa"/>
          </w:tcPr>
          <w:p w:rsidR="004417F9" w:rsidRDefault="00670E91">
            <w:pPr>
              <w:rPr>
                <w:sz w:val="20"/>
              </w:rPr>
            </w:pPr>
            <w:r w:rsidRPr="00670E91">
              <w:rPr>
                <w:sz w:val="20"/>
              </w:rPr>
              <w:t>1 Log Tracking System approved</w:t>
            </w:r>
          </w:p>
        </w:tc>
        <w:tc>
          <w:tcPr>
            <w:tcW w:w="1654" w:type="dxa"/>
          </w:tcPr>
          <w:p w:rsidR="004417F9" w:rsidRDefault="004417F9" w:rsidP="004914D8">
            <w:pPr>
              <w:rPr>
                <w:sz w:val="20"/>
              </w:rPr>
            </w:pPr>
          </w:p>
        </w:tc>
        <w:tc>
          <w:tcPr>
            <w:tcW w:w="1620" w:type="dxa"/>
          </w:tcPr>
          <w:p w:rsidR="004417F9" w:rsidRDefault="004417F9">
            <w:pPr>
              <w:rPr>
                <w:sz w:val="20"/>
              </w:rPr>
            </w:pPr>
          </w:p>
        </w:tc>
        <w:tc>
          <w:tcPr>
            <w:tcW w:w="1766" w:type="dxa"/>
          </w:tcPr>
          <w:p w:rsidR="00670E91" w:rsidRPr="00670E91" w:rsidRDefault="00670E91" w:rsidP="00670E91">
            <w:pPr>
              <w:rPr>
                <w:sz w:val="20"/>
              </w:rPr>
            </w:pPr>
            <w:r w:rsidRPr="00670E91">
              <w:rPr>
                <w:sz w:val="20"/>
              </w:rPr>
              <w:t>Records from MNRE/GFC</w:t>
            </w:r>
          </w:p>
          <w:p w:rsidR="004417F9" w:rsidRDefault="004417F9">
            <w:pPr>
              <w:rPr>
                <w:sz w:val="20"/>
              </w:rPr>
            </w:pPr>
          </w:p>
        </w:tc>
      </w:tr>
      <w:tr w:rsidR="00670E91" w:rsidRPr="00C64367" w:rsidTr="005D56A8">
        <w:tc>
          <w:tcPr>
            <w:tcW w:w="1908" w:type="dxa"/>
          </w:tcPr>
          <w:p w:rsidR="00670E91" w:rsidRDefault="00670E91" w:rsidP="00C64367">
            <w:pPr>
              <w:tabs>
                <w:tab w:val="left" w:pos="519"/>
              </w:tabs>
              <w:ind w:left="540" w:hanging="540"/>
              <w:rPr>
                <w:sz w:val="20"/>
              </w:rPr>
            </w:pPr>
          </w:p>
        </w:tc>
        <w:tc>
          <w:tcPr>
            <w:tcW w:w="2114" w:type="dxa"/>
          </w:tcPr>
          <w:p w:rsidR="00670E91" w:rsidRDefault="00670E91" w:rsidP="003866BF">
            <w:pPr>
              <w:rPr>
                <w:sz w:val="20"/>
              </w:rPr>
            </w:pPr>
          </w:p>
        </w:tc>
        <w:tc>
          <w:tcPr>
            <w:tcW w:w="1182" w:type="dxa"/>
          </w:tcPr>
          <w:p w:rsidR="00670E91" w:rsidRDefault="00670E91" w:rsidP="003866BF">
            <w:pPr>
              <w:jc w:val="center"/>
              <w:rPr>
                <w:sz w:val="20"/>
              </w:rPr>
            </w:pPr>
          </w:p>
        </w:tc>
        <w:tc>
          <w:tcPr>
            <w:tcW w:w="1485" w:type="dxa"/>
          </w:tcPr>
          <w:p w:rsidR="00670E91" w:rsidRDefault="00670E91">
            <w:pPr>
              <w:rPr>
                <w:sz w:val="20"/>
              </w:rPr>
            </w:pPr>
          </w:p>
        </w:tc>
        <w:tc>
          <w:tcPr>
            <w:tcW w:w="1485" w:type="dxa"/>
          </w:tcPr>
          <w:p w:rsidR="00670E91" w:rsidRDefault="00670E91">
            <w:pPr>
              <w:rPr>
                <w:sz w:val="20"/>
              </w:rPr>
            </w:pPr>
          </w:p>
        </w:tc>
        <w:tc>
          <w:tcPr>
            <w:tcW w:w="1654" w:type="dxa"/>
          </w:tcPr>
          <w:p w:rsidR="00670E91" w:rsidRPr="00670E91" w:rsidRDefault="00670E91" w:rsidP="00670E91">
            <w:pPr>
              <w:rPr>
                <w:sz w:val="20"/>
              </w:rPr>
            </w:pPr>
            <w:r w:rsidRPr="00670E91">
              <w:rPr>
                <w:sz w:val="20"/>
              </w:rPr>
              <w:t>National Action Plan for Mercury Abatement in force</w:t>
            </w:r>
          </w:p>
          <w:p w:rsidR="00670E91" w:rsidRDefault="00670E91" w:rsidP="004914D8">
            <w:pPr>
              <w:rPr>
                <w:sz w:val="20"/>
              </w:rPr>
            </w:pPr>
          </w:p>
        </w:tc>
        <w:tc>
          <w:tcPr>
            <w:tcW w:w="1620" w:type="dxa"/>
          </w:tcPr>
          <w:p w:rsidR="00670E91" w:rsidRDefault="00670E91">
            <w:pPr>
              <w:rPr>
                <w:sz w:val="20"/>
              </w:rPr>
            </w:pPr>
            <w:r w:rsidRPr="00670E91">
              <w:rPr>
                <w:sz w:val="20"/>
              </w:rPr>
              <w:t>Mercury Free Development Fund receives at least one tender</w:t>
            </w:r>
          </w:p>
        </w:tc>
        <w:tc>
          <w:tcPr>
            <w:tcW w:w="1766" w:type="dxa"/>
          </w:tcPr>
          <w:p w:rsidR="00670E91" w:rsidRPr="00670E91" w:rsidRDefault="00670E91" w:rsidP="00670E91">
            <w:pPr>
              <w:rPr>
                <w:sz w:val="20"/>
              </w:rPr>
            </w:pPr>
            <w:r w:rsidRPr="00670E91">
              <w:rPr>
                <w:sz w:val="20"/>
              </w:rPr>
              <w:t>Reports from MNRE/GGMC</w:t>
            </w:r>
          </w:p>
          <w:p w:rsidR="00670E91" w:rsidRDefault="00670E91">
            <w:pPr>
              <w:rPr>
                <w:sz w:val="20"/>
              </w:rPr>
            </w:pPr>
          </w:p>
        </w:tc>
      </w:tr>
      <w:tr w:rsidR="004417F9" w:rsidRPr="00C64367" w:rsidTr="005D56A8">
        <w:tc>
          <w:tcPr>
            <w:tcW w:w="1908" w:type="dxa"/>
          </w:tcPr>
          <w:p w:rsidR="004417F9" w:rsidRDefault="004417F9" w:rsidP="00C64367">
            <w:pPr>
              <w:tabs>
                <w:tab w:val="left" w:pos="519"/>
              </w:tabs>
              <w:ind w:left="540" w:hanging="540"/>
              <w:rPr>
                <w:sz w:val="20"/>
              </w:rPr>
            </w:pPr>
          </w:p>
        </w:tc>
        <w:tc>
          <w:tcPr>
            <w:tcW w:w="2114" w:type="dxa"/>
          </w:tcPr>
          <w:p w:rsidR="004417F9" w:rsidRDefault="004417F9" w:rsidP="003866BF">
            <w:pPr>
              <w:rPr>
                <w:sz w:val="20"/>
              </w:rPr>
            </w:pPr>
          </w:p>
        </w:tc>
        <w:tc>
          <w:tcPr>
            <w:tcW w:w="1182" w:type="dxa"/>
          </w:tcPr>
          <w:p w:rsidR="004417F9" w:rsidRDefault="004417F9" w:rsidP="003866BF">
            <w:pPr>
              <w:jc w:val="center"/>
              <w:rPr>
                <w:sz w:val="20"/>
              </w:rPr>
            </w:pPr>
          </w:p>
        </w:tc>
        <w:tc>
          <w:tcPr>
            <w:tcW w:w="1485" w:type="dxa"/>
          </w:tcPr>
          <w:p w:rsidR="004417F9" w:rsidRDefault="004417F9">
            <w:pPr>
              <w:rPr>
                <w:sz w:val="20"/>
              </w:rPr>
            </w:pPr>
          </w:p>
        </w:tc>
        <w:tc>
          <w:tcPr>
            <w:tcW w:w="1485" w:type="dxa"/>
          </w:tcPr>
          <w:p w:rsidR="004417F9" w:rsidRDefault="004417F9">
            <w:pPr>
              <w:rPr>
                <w:sz w:val="20"/>
              </w:rPr>
            </w:pPr>
          </w:p>
        </w:tc>
        <w:tc>
          <w:tcPr>
            <w:tcW w:w="1654" w:type="dxa"/>
          </w:tcPr>
          <w:p w:rsidR="004417F9" w:rsidRDefault="00670E91" w:rsidP="004914D8">
            <w:pPr>
              <w:rPr>
                <w:sz w:val="20"/>
              </w:rPr>
            </w:pPr>
            <w:r w:rsidRPr="00670E91">
              <w:rPr>
                <w:sz w:val="20"/>
              </w:rPr>
              <w:t>2 training programs on mercury reduction in mining implemented</w:t>
            </w:r>
          </w:p>
        </w:tc>
        <w:tc>
          <w:tcPr>
            <w:tcW w:w="1620" w:type="dxa"/>
          </w:tcPr>
          <w:p w:rsidR="004417F9" w:rsidRDefault="004417F9">
            <w:pPr>
              <w:rPr>
                <w:sz w:val="20"/>
              </w:rPr>
            </w:pPr>
          </w:p>
        </w:tc>
        <w:tc>
          <w:tcPr>
            <w:tcW w:w="1766" w:type="dxa"/>
          </w:tcPr>
          <w:p w:rsidR="004417F9" w:rsidRDefault="00670E91">
            <w:pPr>
              <w:rPr>
                <w:sz w:val="20"/>
              </w:rPr>
            </w:pPr>
            <w:r w:rsidRPr="00670E91">
              <w:rPr>
                <w:sz w:val="20"/>
              </w:rPr>
              <w:t>Report from MNRE/GGMC</w:t>
            </w:r>
          </w:p>
        </w:tc>
      </w:tr>
      <w:tr w:rsidR="00894FC5" w:rsidRPr="00C64367" w:rsidTr="00894FC5">
        <w:tc>
          <w:tcPr>
            <w:tcW w:w="1908" w:type="dxa"/>
          </w:tcPr>
          <w:p w:rsidR="00894FC5" w:rsidRDefault="00894FC5" w:rsidP="00894FC5">
            <w:pPr>
              <w:pStyle w:val="ListParagraph"/>
              <w:numPr>
                <w:ilvl w:val="0"/>
                <w:numId w:val="5"/>
              </w:numPr>
              <w:tabs>
                <w:tab w:val="left" w:pos="352"/>
              </w:tabs>
              <w:spacing w:before="120" w:after="120"/>
              <w:ind w:left="360" w:hanging="360"/>
              <w:contextualSpacing w:val="0"/>
              <w:rPr>
                <w:b/>
                <w:sz w:val="20"/>
              </w:rPr>
            </w:pPr>
            <w:r w:rsidRPr="00C64367">
              <w:rPr>
                <w:b/>
                <w:sz w:val="20"/>
              </w:rPr>
              <w:t>MRVS</w:t>
            </w:r>
          </w:p>
        </w:tc>
        <w:tc>
          <w:tcPr>
            <w:tcW w:w="11306" w:type="dxa"/>
            <w:gridSpan w:val="7"/>
          </w:tcPr>
          <w:p w:rsidR="00894FC5" w:rsidRPr="00742964" w:rsidRDefault="00894FC5" w:rsidP="00894FC5">
            <w:pPr>
              <w:tabs>
                <w:tab w:val="left" w:pos="352"/>
              </w:tabs>
              <w:spacing w:before="120" w:after="120"/>
              <w:rPr>
                <w:b/>
                <w:sz w:val="20"/>
              </w:rPr>
            </w:pPr>
            <w:r>
              <w:rPr>
                <w:b/>
                <w:sz w:val="20"/>
              </w:rPr>
              <w:t>Result 5: MRVS capable of generating country-wide, verified reports on forest cover and deforestation drivers</w:t>
            </w:r>
          </w:p>
        </w:tc>
      </w:tr>
      <w:tr w:rsidR="009D7685" w:rsidRPr="00C64367" w:rsidTr="005D56A8">
        <w:tc>
          <w:tcPr>
            <w:tcW w:w="1908" w:type="dxa"/>
          </w:tcPr>
          <w:p w:rsidR="009D7685" w:rsidRPr="00C64367" w:rsidRDefault="009D7685" w:rsidP="00C64367">
            <w:pPr>
              <w:tabs>
                <w:tab w:val="left" w:pos="540"/>
              </w:tabs>
              <w:ind w:left="540" w:hanging="540"/>
              <w:rPr>
                <w:sz w:val="20"/>
              </w:rPr>
            </w:pPr>
          </w:p>
        </w:tc>
        <w:tc>
          <w:tcPr>
            <w:tcW w:w="2114" w:type="dxa"/>
          </w:tcPr>
          <w:p w:rsidR="009D7685" w:rsidRPr="00C64367" w:rsidRDefault="009D7685">
            <w:pPr>
              <w:rPr>
                <w:sz w:val="20"/>
              </w:rPr>
            </w:pPr>
            <w:r>
              <w:rPr>
                <w:sz w:val="20"/>
              </w:rPr>
              <w:t>Tools for Carbon Impact Assessment for main drivers developed, and Forest Cover database prepared</w:t>
            </w:r>
          </w:p>
        </w:tc>
        <w:tc>
          <w:tcPr>
            <w:tcW w:w="1182" w:type="dxa"/>
          </w:tcPr>
          <w:p w:rsidR="009D7685" w:rsidRPr="00C64367" w:rsidRDefault="009D7685" w:rsidP="009D76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85" w:type="dxa"/>
          </w:tcPr>
          <w:p w:rsidR="00640FCB" w:rsidRPr="003C75FC" w:rsidRDefault="00640FCB" w:rsidP="00640FCB">
            <w:pPr>
              <w:rPr>
                <w:sz w:val="20"/>
              </w:rPr>
            </w:pPr>
            <w:r w:rsidRPr="003C75FC">
              <w:rPr>
                <w:sz w:val="20"/>
              </w:rPr>
              <w:t>1 Carbon Impact Assessment tool for main drivers approved</w:t>
            </w:r>
          </w:p>
          <w:p w:rsidR="00640FCB" w:rsidRPr="003C75FC" w:rsidRDefault="00640FCB" w:rsidP="00640FCB">
            <w:pPr>
              <w:rPr>
                <w:sz w:val="20"/>
              </w:rPr>
            </w:pPr>
            <w:r w:rsidRPr="003C75FC">
              <w:rPr>
                <w:sz w:val="20"/>
              </w:rPr>
              <w:t>Report on forest area changes 2011-2012; Assessment report on forest carbon stratification; Report on carbon conversion and extraction</w:t>
            </w:r>
          </w:p>
          <w:p w:rsidR="009D7685" w:rsidRPr="003C75FC" w:rsidRDefault="009D7685">
            <w:pPr>
              <w:rPr>
                <w:sz w:val="20"/>
              </w:rPr>
            </w:pPr>
          </w:p>
        </w:tc>
        <w:tc>
          <w:tcPr>
            <w:tcW w:w="1485" w:type="dxa"/>
          </w:tcPr>
          <w:p w:rsidR="009D7685" w:rsidRPr="003C75FC" w:rsidRDefault="00640FCB" w:rsidP="00442CA6">
            <w:pPr>
              <w:rPr>
                <w:sz w:val="20"/>
              </w:rPr>
            </w:pPr>
            <w:r w:rsidRPr="003C75FC">
              <w:rPr>
                <w:sz w:val="20"/>
              </w:rPr>
              <w:t>1 report following up progress towards reduced deforestation and forest degradation</w:t>
            </w:r>
          </w:p>
        </w:tc>
        <w:tc>
          <w:tcPr>
            <w:tcW w:w="1654" w:type="dxa"/>
          </w:tcPr>
          <w:p w:rsidR="009D7685" w:rsidRPr="008C69BD" w:rsidRDefault="009D7685">
            <w:pPr>
              <w:rPr>
                <w:sz w:val="20"/>
              </w:rPr>
            </w:pPr>
          </w:p>
        </w:tc>
        <w:tc>
          <w:tcPr>
            <w:tcW w:w="1620" w:type="dxa"/>
          </w:tcPr>
          <w:p w:rsidR="00442CA6" w:rsidRPr="008C69BD" w:rsidRDefault="00442CA6">
            <w:pPr>
              <w:rPr>
                <w:sz w:val="20"/>
              </w:rPr>
            </w:pPr>
          </w:p>
        </w:tc>
        <w:tc>
          <w:tcPr>
            <w:tcW w:w="1766" w:type="dxa"/>
          </w:tcPr>
          <w:p w:rsidR="009D7685" w:rsidRDefault="009D7685">
            <w:pPr>
              <w:rPr>
                <w:sz w:val="20"/>
              </w:rPr>
            </w:pPr>
            <w:r>
              <w:rPr>
                <w:sz w:val="20"/>
              </w:rPr>
              <w:t xml:space="preserve">Record of decision of approvals by </w:t>
            </w:r>
            <w:r w:rsidR="001229E8">
              <w:rPr>
                <w:sz w:val="20"/>
              </w:rPr>
              <w:t>MNRE/</w:t>
            </w:r>
            <w:r>
              <w:rPr>
                <w:sz w:val="20"/>
              </w:rPr>
              <w:t>GFC</w:t>
            </w:r>
          </w:p>
          <w:p w:rsidR="005D56A8" w:rsidRPr="00C64367" w:rsidRDefault="005D56A8">
            <w:pPr>
              <w:rPr>
                <w:sz w:val="20"/>
              </w:rPr>
            </w:pPr>
          </w:p>
        </w:tc>
      </w:tr>
      <w:tr w:rsidR="00670E91" w:rsidRPr="00C64367" w:rsidTr="005D56A8">
        <w:tc>
          <w:tcPr>
            <w:tcW w:w="1908" w:type="dxa"/>
          </w:tcPr>
          <w:p w:rsidR="00670E91" w:rsidRPr="00C64367" w:rsidRDefault="00670E91" w:rsidP="00C64367">
            <w:pPr>
              <w:tabs>
                <w:tab w:val="left" w:pos="540"/>
              </w:tabs>
              <w:ind w:left="540" w:hanging="540"/>
              <w:rPr>
                <w:sz w:val="20"/>
              </w:rPr>
            </w:pPr>
          </w:p>
        </w:tc>
        <w:tc>
          <w:tcPr>
            <w:tcW w:w="2114" w:type="dxa"/>
          </w:tcPr>
          <w:p w:rsidR="00670E91" w:rsidRDefault="00670E91">
            <w:pPr>
              <w:rPr>
                <w:sz w:val="20"/>
              </w:rPr>
            </w:pPr>
          </w:p>
        </w:tc>
        <w:tc>
          <w:tcPr>
            <w:tcW w:w="1182" w:type="dxa"/>
          </w:tcPr>
          <w:p w:rsidR="00670E91" w:rsidRDefault="00670E91" w:rsidP="009D7685">
            <w:pPr>
              <w:jc w:val="center"/>
              <w:rPr>
                <w:sz w:val="20"/>
              </w:rPr>
            </w:pPr>
          </w:p>
        </w:tc>
        <w:tc>
          <w:tcPr>
            <w:tcW w:w="1485" w:type="dxa"/>
          </w:tcPr>
          <w:p w:rsidR="00670E91" w:rsidRPr="003C75FC" w:rsidRDefault="00670E91" w:rsidP="00640FCB">
            <w:pPr>
              <w:rPr>
                <w:sz w:val="20"/>
              </w:rPr>
            </w:pPr>
          </w:p>
        </w:tc>
        <w:tc>
          <w:tcPr>
            <w:tcW w:w="1485" w:type="dxa"/>
          </w:tcPr>
          <w:p w:rsidR="00670E91" w:rsidRPr="003C75FC" w:rsidRDefault="00670E91" w:rsidP="00442CA6">
            <w:pPr>
              <w:rPr>
                <w:sz w:val="20"/>
              </w:rPr>
            </w:pPr>
          </w:p>
        </w:tc>
        <w:tc>
          <w:tcPr>
            <w:tcW w:w="1654" w:type="dxa"/>
          </w:tcPr>
          <w:p w:rsidR="00670E91" w:rsidRPr="00670E91" w:rsidRDefault="00670E91" w:rsidP="00670E91">
            <w:pPr>
              <w:rPr>
                <w:sz w:val="20"/>
              </w:rPr>
            </w:pPr>
            <w:r w:rsidRPr="00670E91">
              <w:rPr>
                <w:sz w:val="20"/>
              </w:rPr>
              <w:t>Forest carbon emissions and removals with IPCC guidance reported consistently</w:t>
            </w:r>
          </w:p>
          <w:p w:rsidR="00670E91" w:rsidRDefault="00670E91">
            <w:pPr>
              <w:rPr>
                <w:sz w:val="20"/>
              </w:rPr>
            </w:pPr>
          </w:p>
        </w:tc>
        <w:tc>
          <w:tcPr>
            <w:tcW w:w="1620" w:type="dxa"/>
          </w:tcPr>
          <w:p w:rsidR="00670E91" w:rsidRPr="00670E91" w:rsidRDefault="00670E91" w:rsidP="00670E91">
            <w:pPr>
              <w:rPr>
                <w:sz w:val="20"/>
              </w:rPr>
            </w:pPr>
            <w:r w:rsidRPr="00670E91">
              <w:rPr>
                <w:sz w:val="20"/>
              </w:rPr>
              <w:t>Integration of forest cover data from all MNRE agencies (</w:t>
            </w:r>
            <w:proofErr w:type="spellStart"/>
            <w:r w:rsidRPr="00670E91">
              <w:rPr>
                <w:sz w:val="20"/>
              </w:rPr>
              <w:t>Geonode</w:t>
            </w:r>
            <w:proofErr w:type="spellEnd"/>
            <w:r w:rsidRPr="00670E91">
              <w:rPr>
                <w:sz w:val="20"/>
              </w:rPr>
              <w:t xml:space="preserve"> Server operational)</w:t>
            </w:r>
          </w:p>
          <w:p w:rsidR="00670E91" w:rsidRDefault="00670E91">
            <w:pPr>
              <w:rPr>
                <w:sz w:val="20"/>
              </w:rPr>
            </w:pPr>
          </w:p>
        </w:tc>
        <w:tc>
          <w:tcPr>
            <w:tcW w:w="1766" w:type="dxa"/>
          </w:tcPr>
          <w:p w:rsidR="00670E91" w:rsidRPr="00670E91" w:rsidRDefault="00670E91" w:rsidP="00670E91">
            <w:pPr>
              <w:rPr>
                <w:sz w:val="20"/>
              </w:rPr>
            </w:pPr>
            <w:r w:rsidRPr="00670E91">
              <w:rPr>
                <w:sz w:val="20"/>
              </w:rPr>
              <w:t>Technical report</w:t>
            </w:r>
          </w:p>
          <w:p w:rsidR="00670E91" w:rsidRDefault="00670E91">
            <w:pPr>
              <w:rPr>
                <w:sz w:val="20"/>
              </w:rPr>
            </w:pPr>
          </w:p>
        </w:tc>
      </w:tr>
      <w:tr w:rsidR="00670E91" w:rsidRPr="00C64367" w:rsidTr="005D56A8">
        <w:tc>
          <w:tcPr>
            <w:tcW w:w="1908" w:type="dxa"/>
          </w:tcPr>
          <w:p w:rsidR="00670E91" w:rsidRPr="00C64367" w:rsidRDefault="00670E91" w:rsidP="00C64367">
            <w:pPr>
              <w:tabs>
                <w:tab w:val="left" w:pos="540"/>
              </w:tabs>
              <w:ind w:left="540" w:hanging="540"/>
              <w:rPr>
                <w:sz w:val="20"/>
              </w:rPr>
            </w:pPr>
          </w:p>
        </w:tc>
        <w:tc>
          <w:tcPr>
            <w:tcW w:w="2114" w:type="dxa"/>
          </w:tcPr>
          <w:p w:rsidR="00670E91" w:rsidRDefault="00670E91">
            <w:pPr>
              <w:rPr>
                <w:sz w:val="20"/>
              </w:rPr>
            </w:pPr>
          </w:p>
        </w:tc>
        <w:tc>
          <w:tcPr>
            <w:tcW w:w="1182" w:type="dxa"/>
          </w:tcPr>
          <w:p w:rsidR="00670E91" w:rsidRDefault="00670E91" w:rsidP="009D7685">
            <w:pPr>
              <w:jc w:val="center"/>
              <w:rPr>
                <w:sz w:val="20"/>
              </w:rPr>
            </w:pPr>
          </w:p>
        </w:tc>
        <w:tc>
          <w:tcPr>
            <w:tcW w:w="1485" w:type="dxa"/>
          </w:tcPr>
          <w:p w:rsidR="00670E91" w:rsidRPr="003C75FC" w:rsidRDefault="00670E91" w:rsidP="00640FCB">
            <w:pPr>
              <w:rPr>
                <w:sz w:val="20"/>
              </w:rPr>
            </w:pPr>
          </w:p>
        </w:tc>
        <w:tc>
          <w:tcPr>
            <w:tcW w:w="1485" w:type="dxa"/>
          </w:tcPr>
          <w:p w:rsidR="00670E91" w:rsidRPr="003C75FC" w:rsidRDefault="00670E91" w:rsidP="00442CA6">
            <w:pPr>
              <w:rPr>
                <w:sz w:val="20"/>
              </w:rPr>
            </w:pPr>
          </w:p>
        </w:tc>
        <w:tc>
          <w:tcPr>
            <w:tcW w:w="1654" w:type="dxa"/>
          </w:tcPr>
          <w:p w:rsidR="00670E91" w:rsidRDefault="00670E91">
            <w:pPr>
              <w:rPr>
                <w:sz w:val="20"/>
              </w:rPr>
            </w:pPr>
          </w:p>
        </w:tc>
        <w:tc>
          <w:tcPr>
            <w:tcW w:w="1620" w:type="dxa"/>
          </w:tcPr>
          <w:p w:rsidR="00670E91" w:rsidRDefault="00670E91">
            <w:pPr>
              <w:rPr>
                <w:sz w:val="20"/>
              </w:rPr>
            </w:pPr>
            <w:r w:rsidRPr="00670E91">
              <w:rPr>
                <w:sz w:val="20"/>
              </w:rPr>
              <w:t>Forest degradation information integrated within MRVS</w:t>
            </w:r>
          </w:p>
        </w:tc>
        <w:tc>
          <w:tcPr>
            <w:tcW w:w="1766" w:type="dxa"/>
          </w:tcPr>
          <w:p w:rsidR="00670E91" w:rsidRDefault="00670E91">
            <w:pPr>
              <w:rPr>
                <w:sz w:val="20"/>
              </w:rPr>
            </w:pPr>
            <w:r w:rsidRPr="00670E91">
              <w:rPr>
                <w:sz w:val="20"/>
              </w:rPr>
              <w:t>Technical report</w:t>
            </w:r>
          </w:p>
        </w:tc>
      </w:tr>
    </w:tbl>
    <w:p w:rsidR="007236B2" w:rsidRPr="00C64367" w:rsidRDefault="007236B2"/>
    <w:sectPr w:rsidR="007236B2" w:rsidRPr="00C64367" w:rsidSect="007236B2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B74" w:rsidRDefault="00870B74" w:rsidP="00870B74">
      <w:r>
        <w:separator/>
      </w:r>
    </w:p>
  </w:endnote>
  <w:endnote w:type="continuationSeparator" w:id="0">
    <w:p w:rsidR="00870B74" w:rsidRDefault="00870B74" w:rsidP="00870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B74" w:rsidRDefault="00870B74" w:rsidP="00870B74">
      <w:r>
        <w:separator/>
      </w:r>
    </w:p>
  </w:footnote>
  <w:footnote w:type="continuationSeparator" w:id="0">
    <w:p w:rsidR="00870B74" w:rsidRDefault="00870B74" w:rsidP="00870B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1168209085"/>
      <w:docPartObj>
        <w:docPartGallery w:val="Page Numbers (Top of Page)"/>
        <w:docPartUnique/>
      </w:docPartObj>
    </w:sdtPr>
    <w:sdtEndPr/>
    <w:sdtContent>
      <w:p w:rsidR="00870B74" w:rsidRPr="00870B74" w:rsidRDefault="00870B74" w:rsidP="00870B74">
        <w:pPr>
          <w:pStyle w:val="Header"/>
          <w:jc w:val="right"/>
          <w:rPr>
            <w:sz w:val="20"/>
          </w:rPr>
        </w:pPr>
        <w:r w:rsidRPr="00870B74">
          <w:rPr>
            <w:sz w:val="20"/>
          </w:rPr>
          <w:t>GY-L10</w:t>
        </w:r>
        <w:r w:rsidR="009C12FF">
          <w:rPr>
            <w:sz w:val="20"/>
          </w:rPr>
          <w:t>43</w:t>
        </w:r>
      </w:p>
      <w:p w:rsidR="00870B74" w:rsidRPr="00870B74" w:rsidRDefault="00870B74" w:rsidP="00870B74">
        <w:pPr>
          <w:pStyle w:val="Header"/>
          <w:jc w:val="right"/>
          <w:rPr>
            <w:sz w:val="20"/>
          </w:rPr>
        </w:pPr>
        <w:r w:rsidRPr="00870B74">
          <w:rPr>
            <w:sz w:val="20"/>
          </w:rPr>
          <w:t xml:space="preserve">Page </w:t>
        </w:r>
        <w:r w:rsidRPr="00870B74">
          <w:rPr>
            <w:b/>
            <w:bCs/>
            <w:sz w:val="20"/>
          </w:rPr>
          <w:fldChar w:fldCharType="begin"/>
        </w:r>
        <w:r w:rsidRPr="00870B74">
          <w:rPr>
            <w:b/>
            <w:bCs/>
            <w:sz w:val="20"/>
          </w:rPr>
          <w:instrText xml:space="preserve"> PAGE </w:instrText>
        </w:r>
        <w:r w:rsidRPr="00870B74">
          <w:rPr>
            <w:b/>
            <w:bCs/>
            <w:sz w:val="20"/>
          </w:rPr>
          <w:fldChar w:fldCharType="separate"/>
        </w:r>
        <w:r w:rsidR="00F62595">
          <w:rPr>
            <w:b/>
            <w:bCs/>
            <w:noProof/>
            <w:sz w:val="20"/>
          </w:rPr>
          <w:t>1</w:t>
        </w:r>
        <w:r w:rsidRPr="00870B74">
          <w:rPr>
            <w:b/>
            <w:bCs/>
            <w:sz w:val="20"/>
          </w:rPr>
          <w:fldChar w:fldCharType="end"/>
        </w:r>
        <w:r w:rsidRPr="00870B74">
          <w:rPr>
            <w:sz w:val="20"/>
          </w:rPr>
          <w:t xml:space="preserve"> of </w:t>
        </w:r>
        <w:r w:rsidRPr="00870B74">
          <w:rPr>
            <w:b/>
            <w:bCs/>
            <w:sz w:val="20"/>
          </w:rPr>
          <w:fldChar w:fldCharType="begin"/>
        </w:r>
        <w:r w:rsidRPr="00870B74">
          <w:rPr>
            <w:b/>
            <w:bCs/>
            <w:sz w:val="20"/>
          </w:rPr>
          <w:instrText xml:space="preserve"> NUMPAGES  </w:instrText>
        </w:r>
        <w:r w:rsidRPr="00870B74">
          <w:rPr>
            <w:b/>
            <w:bCs/>
            <w:sz w:val="20"/>
          </w:rPr>
          <w:fldChar w:fldCharType="separate"/>
        </w:r>
        <w:r w:rsidR="00F62595">
          <w:rPr>
            <w:b/>
            <w:bCs/>
            <w:noProof/>
            <w:sz w:val="20"/>
          </w:rPr>
          <w:t>6</w:t>
        </w:r>
        <w:r w:rsidRPr="00870B74">
          <w:rPr>
            <w:b/>
            <w:bCs/>
            <w:sz w:val="20"/>
          </w:rPr>
          <w:fldChar w:fldCharType="end"/>
        </w:r>
      </w:p>
    </w:sdtContent>
  </w:sdt>
  <w:p w:rsidR="00870B74" w:rsidRDefault="00870B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A18C8"/>
    <w:multiLevelType w:val="hybridMultilevel"/>
    <w:tmpl w:val="A6D02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22330"/>
    <w:multiLevelType w:val="hybridMultilevel"/>
    <w:tmpl w:val="2A7ADFD0"/>
    <w:lvl w:ilvl="0" w:tplc="A92225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BD2FB9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C71E08"/>
    <w:multiLevelType w:val="hybridMultilevel"/>
    <w:tmpl w:val="818A0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181052"/>
    <w:multiLevelType w:val="hybridMultilevel"/>
    <w:tmpl w:val="9FB2D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7F568E"/>
    <w:multiLevelType w:val="hybridMultilevel"/>
    <w:tmpl w:val="B3D0B87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78A51EA0"/>
    <w:multiLevelType w:val="hybridMultilevel"/>
    <w:tmpl w:val="19645914"/>
    <w:lvl w:ilvl="0" w:tplc="C7CA4B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6B2"/>
    <w:rsid w:val="00000F90"/>
    <w:rsid w:val="00050C31"/>
    <w:rsid w:val="000E12F3"/>
    <w:rsid w:val="00106032"/>
    <w:rsid w:val="001229E8"/>
    <w:rsid w:val="00137DD7"/>
    <w:rsid w:val="001634B0"/>
    <w:rsid w:val="001B34D6"/>
    <w:rsid w:val="001C75E6"/>
    <w:rsid w:val="00235B63"/>
    <w:rsid w:val="00253940"/>
    <w:rsid w:val="00254253"/>
    <w:rsid w:val="002566B8"/>
    <w:rsid w:val="002851BC"/>
    <w:rsid w:val="00295D47"/>
    <w:rsid w:val="003315CB"/>
    <w:rsid w:val="00334A81"/>
    <w:rsid w:val="003866BF"/>
    <w:rsid w:val="003C75FC"/>
    <w:rsid w:val="003E1A82"/>
    <w:rsid w:val="00414CF4"/>
    <w:rsid w:val="0042340A"/>
    <w:rsid w:val="004417F9"/>
    <w:rsid w:val="00442CA6"/>
    <w:rsid w:val="00470B72"/>
    <w:rsid w:val="00475E82"/>
    <w:rsid w:val="00481C04"/>
    <w:rsid w:val="004914D8"/>
    <w:rsid w:val="004D7123"/>
    <w:rsid w:val="004E57D3"/>
    <w:rsid w:val="004F44FF"/>
    <w:rsid w:val="005515DE"/>
    <w:rsid w:val="005C4161"/>
    <w:rsid w:val="005D56A8"/>
    <w:rsid w:val="005E7BFE"/>
    <w:rsid w:val="006257F4"/>
    <w:rsid w:val="00640FCB"/>
    <w:rsid w:val="00670E91"/>
    <w:rsid w:val="006726E4"/>
    <w:rsid w:val="006D2B12"/>
    <w:rsid w:val="006D4439"/>
    <w:rsid w:val="007222EA"/>
    <w:rsid w:val="007236B2"/>
    <w:rsid w:val="00742964"/>
    <w:rsid w:val="00762663"/>
    <w:rsid w:val="007670DF"/>
    <w:rsid w:val="00792472"/>
    <w:rsid w:val="007A08BB"/>
    <w:rsid w:val="00802ADA"/>
    <w:rsid w:val="00831D9B"/>
    <w:rsid w:val="008419D8"/>
    <w:rsid w:val="00870B74"/>
    <w:rsid w:val="00894FC5"/>
    <w:rsid w:val="008B268A"/>
    <w:rsid w:val="008C69BD"/>
    <w:rsid w:val="008E2EC1"/>
    <w:rsid w:val="00964CCE"/>
    <w:rsid w:val="009A6F38"/>
    <w:rsid w:val="009A79F8"/>
    <w:rsid w:val="009C12FF"/>
    <w:rsid w:val="009D7685"/>
    <w:rsid w:val="00A5330A"/>
    <w:rsid w:val="00A62ABA"/>
    <w:rsid w:val="00AB697E"/>
    <w:rsid w:val="00AE25A8"/>
    <w:rsid w:val="00B15E7C"/>
    <w:rsid w:val="00C10238"/>
    <w:rsid w:val="00C52C3E"/>
    <w:rsid w:val="00C64367"/>
    <w:rsid w:val="00C67F35"/>
    <w:rsid w:val="00C727EF"/>
    <w:rsid w:val="00C92210"/>
    <w:rsid w:val="00C9230A"/>
    <w:rsid w:val="00D31386"/>
    <w:rsid w:val="00D549B6"/>
    <w:rsid w:val="00D71131"/>
    <w:rsid w:val="00DC5BA4"/>
    <w:rsid w:val="00DD303E"/>
    <w:rsid w:val="00E02718"/>
    <w:rsid w:val="00E1238B"/>
    <w:rsid w:val="00E5422E"/>
    <w:rsid w:val="00E622C1"/>
    <w:rsid w:val="00ED7F8D"/>
    <w:rsid w:val="00F442FA"/>
    <w:rsid w:val="00F62595"/>
    <w:rsid w:val="00FC16F4"/>
    <w:rsid w:val="00FF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6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3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36B2"/>
    <w:pPr>
      <w:ind w:left="720"/>
      <w:contextualSpacing/>
    </w:pPr>
  </w:style>
  <w:style w:type="paragraph" w:customStyle="1" w:styleId="xl29">
    <w:name w:val="xl29"/>
    <w:basedOn w:val="Normal"/>
    <w:rsid w:val="007236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styleId="Header">
    <w:name w:val="header"/>
    <w:basedOn w:val="Normal"/>
    <w:link w:val="HeaderChar"/>
    <w:uiPriority w:val="99"/>
    <w:unhideWhenUsed/>
    <w:rsid w:val="00870B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0B7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70B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0B7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F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F8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6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3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36B2"/>
    <w:pPr>
      <w:ind w:left="720"/>
      <w:contextualSpacing/>
    </w:pPr>
  </w:style>
  <w:style w:type="paragraph" w:customStyle="1" w:styleId="xl29">
    <w:name w:val="xl29"/>
    <w:basedOn w:val="Normal"/>
    <w:rsid w:val="007236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styleId="Header">
    <w:name w:val="header"/>
    <w:basedOn w:val="Normal"/>
    <w:link w:val="HeaderChar"/>
    <w:uiPriority w:val="99"/>
    <w:unhideWhenUsed/>
    <w:rsid w:val="00870B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0B7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70B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0B7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F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F8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7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C4C4F97E30E1BB40B353D12FA1CD7E9A" ma:contentTypeVersion="20" ma:contentTypeDescription="The base project type from which other project content types inherit their information." ma:contentTypeScope="" ma:versionID="b477d66787db59e270237fe7a320d40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97385b3f34e90f95ff30cda528b638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>false</Key_x0020_Document>
    <Division_x0020_or_x0020_Unit xmlns="cdc7663a-08f0-4737-9e8c-148ce897a09c">INE/RND</Division_x0020_or_x0020_Unit>
    <Other_x0020_Author xmlns="cdc7663a-08f0-4737-9e8c-148ce897a09c" xsi:nil="true"/>
    <IDBDocs_x0020_Number xmlns="cdc7663a-08f0-4737-9e8c-148ce897a09c">38936753</IDBDocs_x0020_Number>
    <Document_x0020_Author xmlns="cdc7663a-08f0-4737-9e8c-148ce897a09c">Landazuri, Helena</Document_x0020_Author>
    <Operation_x0020_Type xmlns="cdc7663a-08f0-4737-9e8c-148ce897a09c" xsi:nil="true"/>
    <TaxCatchAll xmlns="cdc7663a-08f0-4737-9e8c-148ce897a09c"/>
    <Fiscal_x0020_Year_x0020_IDB xmlns="cdc7663a-08f0-4737-9e8c-148ce897a09c">2014</Fiscal_x0020_Year_x0020_IDB>
    <Project_x0020_Number xmlns="cdc7663a-08f0-4737-9e8c-148ce897a09c">GY-L1043</Project_x0020_Number>
    <Package_x0020_Code xmlns="cdc7663a-08f0-4737-9e8c-148ce897a09c" xsi:nil="true"/>
    <Migration_x0020_Info xmlns="cdc7663a-08f0-4737-9e8c-148ce897a09c">MS WORDLPLoan Proposal0N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Link-PIC TECFILE</Identifier>
    <Document_x0020_Language_x0020_IDB xmlns="cdc7663a-08f0-4737-9e8c-148ce897a09c">English</Document_x0020_Language_x0020_IDB>
    <Phase xmlns="cdc7663a-08f0-4737-9e8c-148ce897a09c" xsi:nil="true"/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EZSHARE-561281106-38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https://idbg.sharepoint.com/teams/EZ-GY-LON/GY-L1043/_layouts/15/DocIdRedir.aspx?ID=EZSHARE-561281106-38</Url>
      <Description>EZSHARE-561281106-38</Description>
    </_dlc_DocIdUrl>
  </documentManagement>
</p:properti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AC923E78-DC4D-4F28-A059-21D7EBC29566}"/>
</file>

<file path=customXml/itemProps2.xml><?xml version="1.0" encoding="utf-8"?>
<ds:datastoreItem xmlns:ds="http://schemas.openxmlformats.org/officeDocument/2006/customXml" ds:itemID="{ABAB4BF6-12BD-4DBC-BC72-A7E80176DBC8}"/>
</file>

<file path=customXml/itemProps3.xml><?xml version="1.0" encoding="utf-8"?>
<ds:datastoreItem xmlns:ds="http://schemas.openxmlformats.org/officeDocument/2006/customXml" ds:itemID="{EBCEE524-9F93-4C38-A8A5-C5CD1B5472D9}"/>
</file>

<file path=customXml/itemProps4.xml><?xml version="1.0" encoding="utf-8"?>
<ds:datastoreItem xmlns:ds="http://schemas.openxmlformats.org/officeDocument/2006/customXml" ds:itemID="{C7BDFEDF-6F63-486F-9D25-58E40A87FD23}"/>
</file>

<file path=customXml/itemProps5.xml><?xml version="1.0" encoding="utf-8"?>
<ds:datastoreItem xmlns:ds="http://schemas.openxmlformats.org/officeDocument/2006/customXml" ds:itemID="{C55DAD2E-4F10-4C75-B56D-FBBC0946C64B}"/>
</file>

<file path=customXml/itemProps6.xml><?xml version="1.0" encoding="utf-8"?>
<ds:datastoreItem xmlns:ds="http://schemas.openxmlformats.org/officeDocument/2006/customXml" ds:itemID="{3534F4C6-E2BC-4D73-BC72-A74ACC5BC194}"/>
</file>

<file path=customXml/itemProps7.xml><?xml version="1.0" encoding="utf-8"?>
<ds:datastoreItem xmlns:ds="http://schemas.openxmlformats.org/officeDocument/2006/customXml" ds:itemID="{A2D6735C-02C1-4C4B-B4E7-3867D46E28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1009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6753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GY-L1043 - LP - Link Results Framework Matrix </dc:title>
  <dc:creator>Inter-American Development Bank</dc:creator>
  <cp:lastModifiedBy>HELENAL</cp:lastModifiedBy>
  <cp:revision>6</cp:revision>
  <dcterms:created xsi:type="dcterms:W3CDTF">2014-11-25T19:12:00Z</dcterms:created>
  <dcterms:modified xsi:type="dcterms:W3CDTF">2014-11-25T20:19:00Z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0x010100ACF722E9F6B0B149B0CD8BE2560A667200C4C4F97E30E1BB40B353D12FA1CD7E9A</vt:lpwstr>
  </property>
  <property fmtid="{D5CDD505-2E9C-101B-9397-08002B2CF9AE}" pid="5" name="TaxKeywordTaxHTField">
    <vt:lpwstr/>
  </property>
  <property fmtid="{D5CDD505-2E9C-101B-9397-08002B2CF9AE}" pid="6" name="Series Operations IDB">
    <vt:lpwstr>21;#Loan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21;#Loan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6" name="Disclosure Activity">
    <vt:lpwstr>Loan Proposal</vt:lpwstr>
  </property>
  <property fmtid="{D5CDD505-2E9C-101B-9397-08002B2CF9AE}" pid="18" name="ATI Disclose Document Workflow v5">
    <vt:lpwstr/>
  </property>
  <property fmtid="{D5CDD505-2E9C-101B-9397-08002B2CF9AE}" pid="21" name="Webtopic">
    <vt:lpwstr>Environmental Programs and Institutions</vt:lpwstr>
  </property>
  <property fmtid="{D5CDD505-2E9C-101B-9397-08002B2CF9AE}" pid="23" name="Disclosed">
    <vt:bool>false</vt:bool>
  </property>
  <property fmtid="{D5CDD505-2E9C-101B-9397-08002B2CF9AE}" pid="25" name="ATI Undisclose Document Workflow">
    <vt:lpwstr/>
  </property>
  <property fmtid="{D5CDD505-2E9C-101B-9397-08002B2CF9AE}" pid="26" name="_dlc_DocIdItemGuid">
    <vt:lpwstr>982ffe60-1f9c-410e-a3bb-ed41736e5139</vt:lpwstr>
  </property>
</Properties>
</file>