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C6F" w:rsidRPr="0018216A" w:rsidRDefault="00CA3C6F" w:rsidP="00954B6E">
      <w:pPr>
        <w:spacing w:line="240" w:lineRule="auto"/>
        <w:jc w:val="center"/>
        <w:rPr>
          <w:rFonts w:ascii="Times New Roman" w:hAnsi="Times New Roman" w:cs="Times New Roman"/>
          <w:b/>
          <w:bCs/>
          <w:sz w:val="22"/>
          <w:szCs w:val="18"/>
        </w:rPr>
      </w:pPr>
      <w:r w:rsidRPr="0018216A">
        <w:rPr>
          <w:rFonts w:ascii="Times New Roman" w:hAnsi="Times New Roman" w:cs="Times New Roman"/>
          <w:b/>
          <w:bCs/>
          <w:sz w:val="22"/>
          <w:szCs w:val="18"/>
        </w:rPr>
        <w:t>GY-L10</w:t>
      </w:r>
      <w:r w:rsidR="009E0F8B" w:rsidRPr="0018216A">
        <w:rPr>
          <w:rFonts w:ascii="Times New Roman" w:hAnsi="Times New Roman" w:cs="Times New Roman"/>
          <w:b/>
          <w:bCs/>
          <w:sz w:val="22"/>
          <w:szCs w:val="18"/>
        </w:rPr>
        <w:t>43</w:t>
      </w:r>
      <w:r w:rsidRPr="0018216A">
        <w:rPr>
          <w:rFonts w:ascii="Times New Roman" w:hAnsi="Times New Roman" w:cs="Times New Roman"/>
          <w:b/>
          <w:bCs/>
          <w:sz w:val="22"/>
          <w:szCs w:val="18"/>
        </w:rPr>
        <w:t xml:space="preserve"> Table of Compliance</w:t>
      </w:r>
      <w:r w:rsidR="009E0F8B" w:rsidRPr="0018216A">
        <w:rPr>
          <w:rFonts w:ascii="Times New Roman" w:hAnsi="Times New Roman" w:cs="Times New Roman"/>
          <w:b/>
          <w:bCs/>
          <w:sz w:val="22"/>
          <w:szCs w:val="18"/>
        </w:rPr>
        <w:t xml:space="preserve"> with PBL2</w:t>
      </w:r>
      <w:r w:rsidR="00954B6E" w:rsidRPr="0018216A">
        <w:rPr>
          <w:rFonts w:ascii="Times New Roman" w:hAnsi="Times New Roman" w:cs="Times New Roman"/>
          <w:b/>
          <w:bCs/>
          <w:sz w:val="22"/>
          <w:szCs w:val="18"/>
        </w:rPr>
        <w:t xml:space="preserve"> Conditions</w:t>
      </w:r>
    </w:p>
    <w:p w:rsidR="00954B6E" w:rsidRPr="0018216A" w:rsidRDefault="002D5FE0" w:rsidP="00954B6E">
      <w:pPr>
        <w:spacing w:line="240" w:lineRule="auto"/>
        <w:jc w:val="center"/>
        <w:rPr>
          <w:rFonts w:ascii="Times New Roman" w:hAnsi="Times New Roman" w:cs="Times New Roman"/>
          <w:b/>
          <w:bCs/>
          <w:sz w:val="22"/>
          <w:szCs w:val="18"/>
        </w:rPr>
      </w:pPr>
      <w:r>
        <w:rPr>
          <w:rFonts w:ascii="Times New Roman" w:hAnsi="Times New Roman" w:cs="Times New Roman"/>
          <w:b/>
          <w:bCs/>
          <w:sz w:val="22"/>
          <w:szCs w:val="18"/>
        </w:rPr>
        <w:t xml:space="preserve">Status as of </w:t>
      </w:r>
      <w:r w:rsidRPr="002D5FE0">
        <w:rPr>
          <w:rFonts w:ascii="Times New Roman" w:hAnsi="Times New Roman" w:cs="Times New Roman"/>
          <w:b/>
          <w:bCs/>
          <w:sz w:val="22"/>
          <w:szCs w:val="18"/>
        </w:rPr>
        <w:t>Novembe</w:t>
      </w:r>
      <w:r w:rsidR="0018216A" w:rsidRPr="002D5FE0">
        <w:rPr>
          <w:rFonts w:ascii="Times New Roman" w:hAnsi="Times New Roman" w:cs="Times New Roman"/>
          <w:b/>
          <w:bCs/>
          <w:sz w:val="22"/>
          <w:szCs w:val="18"/>
        </w:rPr>
        <w:t>r</w:t>
      </w:r>
      <w:r w:rsidR="00954B6E" w:rsidRPr="002D5FE0">
        <w:rPr>
          <w:rFonts w:ascii="Times New Roman" w:hAnsi="Times New Roman" w:cs="Times New Roman"/>
          <w:b/>
          <w:bCs/>
          <w:sz w:val="22"/>
          <w:szCs w:val="18"/>
        </w:rPr>
        <w:t xml:space="preserve"> </w:t>
      </w:r>
      <w:r w:rsidR="004F212D" w:rsidRPr="002D5FE0">
        <w:rPr>
          <w:rFonts w:ascii="Times New Roman" w:hAnsi="Times New Roman" w:cs="Times New Roman"/>
          <w:b/>
          <w:bCs/>
          <w:sz w:val="22"/>
          <w:szCs w:val="18"/>
        </w:rPr>
        <w:t>24</w:t>
      </w:r>
      <w:r w:rsidR="00954B6E" w:rsidRPr="002D5FE0">
        <w:rPr>
          <w:rFonts w:ascii="Times New Roman" w:hAnsi="Times New Roman" w:cs="Times New Roman"/>
          <w:b/>
          <w:bCs/>
          <w:sz w:val="22"/>
          <w:szCs w:val="18"/>
        </w:rPr>
        <w:t>, 201</w:t>
      </w:r>
      <w:r w:rsidR="009E0F8B" w:rsidRPr="002D5FE0">
        <w:rPr>
          <w:rFonts w:ascii="Times New Roman" w:hAnsi="Times New Roman" w:cs="Times New Roman"/>
          <w:b/>
          <w:bCs/>
          <w:sz w:val="22"/>
          <w:szCs w:val="18"/>
        </w:rPr>
        <w:t>4</w:t>
      </w:r>
    </w:p>
    <w:p w:rsidR="00954B6E" w:rsidRPr="000E3453" w:rsidRDefault="00954B6E" w:rsidP="00954B6E">
      <w:pPr>
        <w:spacing w:line="240" w:lineRule="auto"/>
        <w:jc w:val="center"/>
        <w:rPr>
          <w:rFonts w:ascii="Calibri" w:hAnsi="Calibri" w:cs="Calibri"/>
          <w:b/>
          <w:bCs/>
          <w:sz w:val="18"/>
          <w:szCs w:val="18"/>
        </w:rPr>
      </w:pPr>
    </w:p>
    <w:tbl>
      <w:tblPr>
        <w:tblW w:w="4763" w:type="pct"/>
        <w:jc w:val="center"/>
        <w:tblInd w:w="-2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6"/>
        <w:gridCol w:w="2846"/>
        <w:gridCol w:w="6201"/>
        <w:gridCol w:w="1440"/>
        <w:gridCol w:w="1440"/>
        <w:gridCol w:w="1470"/>
      </w:tblGrid>
      <w:tr w:rsidR="00D35553" w:rsidRPr="009E7D1E" w:rsidTr="00D35553">
        <w:trPr>
          <w:tblHeader/>
          <w:jc w:val="center"/>
        </w:trPr>
        <w:tc>
          <w:tcPr>
            <w:tcW w:w="189" w:type="pct"/>
            <w:shd w:val="clear" w:color="auto" w:fill="auto"/>
          </w:tcPr>
          <w:p w:rsidR="00D35553" w:rsidRPr="009E7D1E" w:rsidRDefault="00D35553" w:rsidP="0018216A">
            <w:pPr>
              <w:spacing w:line="240" w:lineRule="auto"/>
              <w:ind w:left="0"/>
              <w:jc w:val="center"/>
              <w:rPr>
                <w:rFonts w:ascii="Times New Roman" w:hAnsi="Times New Roman" w:cs="Times New Roman"/>
                <w:b/>
                <w:bCs/>
                <w:sz w:val="22"/>
                <w:szCs w:val="22"/>
              </w:rPr>
            </w:pPr>
            <w:r w:rsidRPr="009E7D1E">
              <w:rPr>
                <w:rFonts w:ascii="Times New Roman" w:hAnsi="Times New Roman" w:cs="Times New Roman"/>
                <w:b/>
                <w:bCs/>
                <w:sz w:val="22"/>
                <w:szCs w:val="22"/>
              </w:rPr>
              <w:t>#</w:t>
            </w:r>
          </w:p>
        </w:tc>
        <w:tc>
          <w:tcPr>
            <w:tcW w:w="1022" w:type="pct"/>
            <w:shd w:val="clear" w:color="auto" w:fill="auto"/>
          </w:tcPr>
          <w:p w:rsidR="00D35553" w:rsidRPr="009E7D1E" w:rsidRDefault="00D35553" w:rsidP="00C044C9">
            <w:pPr>
              <w:spacing w:line="240" w:lineRule="auto"/>
              <w:ind w:left="0"/>
              <w:jc w:val="center"/>
              <w:rPr>
                <w:rFonts w:ascii="Times New Roman" w:hAnsi="Times New Roman" w:cs="Times New Roman"/>
                <w:b/>
                <w:bCs/>
                <w:sz w:val="22"/>
                <w:szCs w:val="22"/>
              </w:rPr>
            </w:pPr>
            <w:r w:rsidRPr="009E7D1E">
              <w:rPr>
                <w:rFonts w:ascii="Times New Roman" w:hAnsi="Times New Roman" w:cs="Times New Roman"/>
                <w:b/>
                <w:bCs/>
                <w:sz w:val="22"/>
                <w:szCs w:val="22"/>
              </w:rPr>
              <w:t xml:space="preserve">Conditions for Second Operation of </w:t>
            </w:r>
          </w:p>
          <w:p w:rsidR="00D35553" w:rsidRPr="009E7D1E" w:rsidRDefault="00D35553" w:rsidP="00C044C9">
            <w:pPr>
              <w:spacing w:line="240" w:lineRule="auto"/>
              <w:ind w:left="0"/>
              <w:jc w:val="center"/>
              <w:rPr>
                <w:rFonts w:ascii="Times New Roman" w:hAnsi="Times New Roman" w:cs="Times New Roman"/>
                <w:sz w:val="22"/>
                <w:szCs w:val="22"/>
              </w:rPr>
            </w:pPr>
            <w:r w:rsidRPr="009E7D1E">
              <w:rPr>
                <w:rFonts w:ascii="Times New Roman" w:hAnsi="Times New Roman" w:cs="Times New Roman"/>
                <w:b/>
                <w:bCs/>
                <w:sz w:val="22"/>
                <w:szCs w:val="22"/>
              </w:rPr>
              <w:t>the Programmatic series</w:t>
            </w:r>
          </w:p>
        </w:tc>
        <w:tc>
          <w:tcPr>
            <w:tcW w:w="2227" w:type="pct"/>
            <w:tcBorders>
              <w:bottom w:val="single" w:sz="4" w:space="0" w:color="000000"/>
            </w:tcBorders>
            <w:shd w:val="clear" w:color="auto" w:fill="auto"/>
          </w:tcPr>
          <w:p w:rsidR="00D35553" w:rsidRPr="009E7D1E" w:rsidRDefault="00D35553" w:rsidP="00C044C9">
            <w:pPr>
              <w:spacing w:line="240" w:lineRule="auto"/>
              <w:ind w:left="0"/>
              <w:jc w:val="center"/>
              <w:rPr>
                <w:rFonts w:ascii="Times New Roman" w:hAnsi="Times New Roman" w:cs="Times New Roman"/>
                <w:b/>
                <w:bCs/>
                <w:sz w:val="22"/>
                <w:szCs w:val="22"/>
              </w:rPr>
            </w:pPr>
            <w:r w:rsidRPr="009E7D1E">
              <w:rPr>
                <w:rFonts w:ascii="Times New Roman" w:hAnsi="Times New Roman" w:cs="Times New Roman"/>
                <w:b/>
                <w:bCs/>
                <w:sz w:val="22"/>
                <w:szCs w:val="22"/>
              </w:rPr>
              <w:t>Means of Verification</w:t>
            </w:r>
          </w:p>
        </w:tc>
        <w:tc>
          <w:tcPr>
            <w:tcW w:w="517" w:type="pct"/>
            <w:tcBorders>
              <w:bottom w:val="single" w:sz="4" w:space="0" w:color="000000"/>
            </w:tcBorders>
          </w:tcPr>
          <w:p w:rsidR="00D35553" w:rsidRPr="009E7D1E" w:rsidRDefault="00D35553" w:rsidP="004F212D">
            <w:pPr>
              <w:spacing w:line="240" w:lineRule="auto"/>
              <w:ind w:left="0"/>
              <w:jc w:val="center"/>
              <w:rPr>
                <w:rFonts w:ascii="Times New Roman" w:hAnsi="Times New Roman" w:cs="Times New Roman"/>
                <w:b/>
                <w:bCs/>
                <w:sz w:val="18"/>
                <w:szCs w:val="18"/>
              </w:rPr>
            </w:pPr>
            <w:r w:rsidRPr="009E7D1E">
              <w:rPr>
                <w:rFonts w:ascii="Times New Roman" w:hAnsi="Times New Roman" w:cs="Times New Roman"/>
                <w:b/>
                <w:bCs/>
                <w:sz w:val="18"/>
                <w:szCs w:val="18"/>
              </w:rPr>
              <w:t>Responsible Party</w:t>
            </w:r>
          </w:p>
        </w:tc>
        <w:tc>
          <w:tcPr>
            <w:tcW w:w="517" w:type="pct"/>
            <w:tcBorders>
              <w:bottom w:val="single" w:sz="4" w:space="0" w:color="000000"/>
            </w:tcBorders>
            <w:shd w:val="clear" w:color="auto" w:fill="auto"/>
          </w:tcPr>
          <w:p w:rsidR="00D35553" w:rsidRPr="009E7D1E" w:rsidRDefault="00D35553" w:rsidP="004F212D">
            <w:pPr>
              <w:spacing w:line="240" w:lineRule="auto"/>
              <w:ind w:left="0"/>
              <w:jc w:val="center"/>
              <w:rPr>
                <w:rFonts w:ascii="Times New Roman" w:hAnsi="Times New Roman" w:cs="Times New Roman"/>
                <w:b/>
                <w:bCs/>
                <w:sz w:val="18"/>
                <w:szCs w:val="18"/>
              </w:rPr>
            </w:pPr>
            <w:r w:rsidRPr="009E7D1E">
              <w:rPr>
                <w:rFonts w:ascii="Times New Roman" w:hAnsi="Times New Roman" w:cs="Times New Roman"/>
                <w:b/>
                <w:bCs/>
                <w:sz w:val="18"/>
                <w:szCs w:val="18"/>
              </w:rPr>
              <w:t>Date of Completion</w:t>
            </w:r>
          </w:p>
        </w:tc>
        <w:tc>
          <w:tcPr>
            <w:tcW w:w="528" w:type="pct"/>
            <w:tcBorders>
              <w:bottom w:val="single" w:sz="4" w:space="0" w:color="000000"/>
            </w:tcBorders>
            <w:shd w:val="clear" w:color="auto" w:fill="auto"/>
          </w:tcPr>
          <w:p w:rsidR="00D35553" w:rsidRPr="009E7D1E" w:rsidRDefault="00D35553" w:rsidP="004F212D">
            <w:pPr>
              <w:spacing w:line="240" w:lineRule="auto"/>
              <w:ind w:left="0"/>
              <w:jc w:val="center"/>
              <w:rPr>
                <w:rFonts w:ascii="Times New Roman" w:hAnsi="Times New Roman" w:cs="Times New Roman"/>
                <w:b/>
                <w:bCs/>
                <w:sz w:val="18"/>
                <w:szCs w:val="18"/>
              </w:rPr>
            </w:pPr>
            <w:r w:rsidRPr="007B11BB">
              <w:rPr>
                <w:rFonts w:ascii="Times New Roman" w:hAnsi="Times New Roman" w:cs="Times New Roman"/>
                <w:b/>
                <w:bCs/>
                <w:sz w:val="18"/>
                <w:szCs w:val="18"/>
              </w:rPr>
              <w:t>Status (as of Nov 2014)</w:t>
            </w:r>
          </w:p>
        </w:tc>
      </w:tr>
      <w:tr w:rsidR="00D35553" w:rsidRPr="009E7D1E" w:rsidTr="00D35553">
        <w:trPr>
          <w:jc w:val="center"/>
        </w:trPr>
        <w:tc>
          <w:tcPr>
            <w:tcW w:w="189" w:type="pct"/>
            <w:vMerge w:val="restart"/>
            <w:shd w:val="clear" w:color="auto" w:fill="auto"/>
          </w:tcPr>
          <w:p w:rsidR="00D35553" w:rsidRPr="009E7D1E" w:rsidRDefault="00D35553" w:rsidP="0018216A">
            <w:pPr>
              <w:spacing w:line="240" w:lineRule="auto"/>
              <w:ind w:left="0"/>
              <w:jc w:val="center"/>
              <w:rPr>
                <w:rFonts w:ascii="Times New Roman" w:hAnsi="Times New Roman" w:cs="Times New Roman"/>
                <w:bCs/>
              </w:rPr>
            </w:pPr>
            <w:r w:rsidRPr="009E7D1E">
              <w:rPr>
                <w:rFonts w:ascii="Times New Roman" w:hAnsi="Times New Roman" w:cs="Times New Roman"/>
                <w:bCs/>
              </w:rPr>
              <w:t>1</w:t>
            </w:r>
          </w:p>
        </w:tc>
        <w:tc>
          <w:tcPr>
            <w:tcW w:w="1022" w:type="pct"/>
            <w:vMerge w:val="restart"/>
            <w:shd w:val="clear" w:color="auto" w:fill="auto"/>
          </w:tcPr>
          <w:p w:rsidR="00D35553" w:rsidRPr="009E7D1E" w:rsidRDefault="00D35553" w:rsidP="0018216A">
            <w:pPr>
              <w:spacing w:line="240" w:lineRule="auto"/>
              <w:ind w:left="88" w:right="57"/>
              <w:jc w:val="both"/>
              <w:rPr>
                <w:rFonts w:ascii="Times New Roman" w:hAnsi="Times New Roman" w:cs="Times New Roman"/>
                <w:bCs/>
              </w:rPr>
            </w:pPr>
            <w:r w:rsidRPr="009E7D1E">
              <w:rPr>
                <w:rFonts w:ascii="Times New Roman" w:hAnsi="Times New Roman" w:cs="Times New Roman"/>
              </w:rPr>
              <w:t>That the LCDS Update is implemented, and particularly that at least two new projects in the areas of institutional strengthening and support for community development plans by Amerindian Communities have been defined and have started preparation or been approved</w:t>
            </w:r>
          </w:p>
        </w:tc>
        <w:tc>
          <w:tcPr>
            <w:tcW w:w="2227" w:type="pct"/>
            <w:tcBorders>
              <w:bottom w:val="dotted" w:sz="4" w:space="0" w:color="auto"/>
            </w:tcBorders>
            <w:shd w:val="clear" w:color="auto" w:fill="auto"/>
          </w:tcPr>
          <w:p w:rsidR="00D35553" w:rsidRPr="009E7D1E" w:rsidRDefault="00D35553" w:rsidP="00E5719E">
            <w:pPr>
              <w:pStyle w:val="ListParagraph"/>
              <w:numPr>
                <w:ilvl w:val="0"/>
                <w:numId w:val="1"/>
              </w:numPr>
              <w:spacing w:after="0" w:line="240" w:lineRule="auto"/>
              <w:ind w:left="546" w:right="54" w:hanging="495"/>
              <w:jc w:val="both"/>
              <w:rPr>
                <w:rFonts w:ascii="Times New Roman" w:hAnsi="Times New Roman" w:cs="Times New Roman"/>
                <w:bCs/>
                <w:sz w:val="20"/>
                <w:szCs w:val="20"/>
              </w:rPr>
            </w:pPr>
            <w:r w:rsidRPr="009E7D1E">
              <w:rPr>
                <w:rFonts w:ascii="Times New Roman" w:hAnsi="Times New Roman" w:cs="Times New Roman"/>
                <w:sz w:val="20"/>
                <w:szCs w:val="20"/>
              </w:rPr>
              <w:t xml:space="preserve">Signed agreement between the Office of Climate Change (OCC) and Conservation International on the Project: Implementing the Guyana Low Carbon Development Strategy (LCDS) Outreach </w:t>
            </w:r>
            <w:proofErr w:type="spellStart"/>
            <w:r w:rsidRPr="009E7D1E">
              <w:rPr>
                <w:rFonts w:ascii="Times New Roman" w:hAnsi="Times New Roman" w:cs="Times New Roman"/>
                <w:sz w:val="20"/>
                <w:szCs w:val="20"/>
              </w:rPr>
              <w:t>Programme</w:t>
            </w:r>
            <w:proofErr w:type="spellEnd"/>
            <w:r w:rsidRPr="009E7D1E">
              <w:rPr>
                <w:rFonts w:ascii="Times New Roman" w:hAnsi="Times New Roman" w:cs="Times New Roman"/>
                <w:sz w:val="20"/>
                <w:szCs w:val="20"/>
              </w:rPr>
              <w:t>.</w:t>
            </w:r>
          </w:p>
        </w:tc>
        <w:tc>
          <w:tcPr>
            <w:tcW w:w="517" w:type="pct"/>
            <w:tcBorders>
              <w:bottom w:val="dotted" w:sz="4" w:space="0" w:color="auto"/>
            </w:tcBorders>
          </w:tcPr>
          <w:p w:rsidR="00D35553" w:rsidRPr="009E7D1E" w:rsidRDefault="00D35553" w:rsidP="004F212D">
            <w:pPr>
              <w:spacing w:line="240" w:lineRule="auto"/>
              <w:ind w:left="0"/>
              <w:jc w:val="center"/>
              <w:rPr>
                <w:rFonts w:ascii="Times New Roman" w:hAnsi="Times New Roman" w:cs="Times New Roman"/>
                <w:bCs/>
              </w:rPr>
            </w:pPr>
            <w:r w:rsidRPr="009E7D1E">
              <w:rPr>
                <w:rFonts w:ascii="Times New Roman" w:hAnsi="Times New Roman" w:cs="Times New Roman"/>
                <w:bCs/>
              </w:rPr>
              <w:t>OCC</w:t>
            </w:r>
          </w:p>
        </w:tc>
        <w:tc>
          <w:tcPr>
            <w:tcW w:w="517" w:type="pct"/>
            <w:tcBorders>
              <w:bottom w:val="dotted" w:sz="4" w:space="0" w:color="auto"/>
            </w:tcBorders>
            <w:shd w:val="clear" w:color="auto" w:fill="auto"/>
          </w:tcPr>
          <w:p w:rsidR="00D35553" w:rsidRPr="009E7D1E" w:rsidRDefault="00D35553" w:rsidP="004F212D">
            <w:pPr>
              <w:spacing w:line="240" w:lineRule="auto"/>
              <w:ind w:left="0"/>
              <w:jc w:val="center"/>
              <w:rPr>
                <w:rFonts w:ascii="Times New Roman" w:hAnsi="Times New Roman" w:cs="Times New Roman"/>
                <w:bCs/>
              </w:rPr>
            </w:pPr>
            <w:r w:rsidRPr="009E7D1E">
              <w:rPr>
                <w:rFonts w:ascii="Times New Roman" w:hAnsi="Times New Roman" w:cs="Times New Roman"/>
                <w:bCs/>
              </w:rPr>
              <w:t>July 2014</w:t>
            </w:r>
          </w:p>
        </w:tc>
        <w:tc>
          <w:tcPr>
            <w:tcW w:w="528" w:type="pct"/>
            <w:tcBorders>
              <w:bottom w:val="dotted" w:sz="4" w:space="0" w:color="auto"/>
            </w:tcBorders>
            <w:shd w:val="clear" w:color="auto" w:fill="auto"/>
          </w:tcPr>
          <w:p w:rsidR="00D35553" w:rsidRPr="009E7D1E" w:rsidRDefault="00D35553"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r w:rsidR="00D35553" w:rsidRPr="009E7D1E" w:rsidTr="00D35553">
        <w:trPr>
          <w:jc w:val="center"/>
        </w:trPr>
        <w:tc>
          <w:tcPr>
            <w:tcW w:w="189" w:type="pct"/>
            <w:vMerge/>
            <w:shd w:val="clear" w:color="auto" w:fill="auto"/>
          </w:tcPr>
          <w:p w:rsidR="00D35553" w:rsidRPr="009E7D1E" w:rsidRDefault="00D35553" w:rsidP="0018216A">
            <w:pPr>
              <w:spacing w:line="240" w:lineRule="auto"/>
              <w:ind w:left="0"/>
              <w:jc w:val="center"/>
              <w:rPr>
                <w:rFonts w:ascii="Times New Roman" w:hAnsi="Times New Roman" w:cs="Times New Roman"/>
                <w:bCs/>
              </w:rPr>
            </w:pPr>
          </w:p>
        </w:tc>
        <w:tc>
          <w:tcPr>
            <w:tcW w:w="1022" w:type="pct"/>
            <w:vMerge/>
            <w:tcBorders>
              <w:bottom w:val="single" w:sz="4" w:space="0" w:color="000000"/>
            </w:tcBorders>
            <w:shd w:val="clear" w:color="auto" w:fill="auto"/>
          </w:tcPr>
          <w:p w:rsidR="00D35553" w:rsidRPr="009E7D1E" w:rsidRDefault="00D35553" w:rsidP="0018216A">
            <w:pPr>
              <w:spacing w:line="240" w:lineRule="auto"/>
              <w:ind w:left="0"/>
              <w:jc w:val="both"/>
              <w:rPr>
                <w:rFonts w:ascii="Times New Roman" w:hAnsi="Times New Roman" w:cs="Times New Roman"/>
                <w:bCs/>
              </w:rPr>
            </w:pPr>
          </w:p>
        </w:tc>
        <w:tc>
          <w:tcPr>
            <w:tcW w:w="2227" w:type="pct"/>
            <w:tcBorders>
              <w:top w:val="dotted" w:sz="4" w:space="0" w:color="auto"/>
              <w:bottom w:val="single" w:sz="4" w:space="0" w:color="000000"/>
            </w:tcBorders>
            <w:shd w:val="clear" w:color="auto" w:fill="auto"/>
          </w:tcPr>
          <w:p w:rsidR="00D35553" w:rsidRPr="009E7D1E" w:rsidRDefault="00D35553" w:rsidP="00E5719E">
            <w:pPr>
              <w:pStyle w:val="ListParagraph"/>
              <w:numPr>
                <w:ilvl w:val="0"/>
                <w:numId w:val="1"/>
              </w:numPr>
              <w:spacing w:after="0" w:line="240" w:lineRule="auto"/>
              <w:ind w:left="546" w:right="54" w:hanging="495"/>
              <w:jc w:val="both"/>
              <w:rPr>
                <w:rFonts w:ascii="Times New Roman" w:hAnsi="Times New Roman" w:cs="Times New Roman"/>
                <w:bCs/>
                <w:sz w:val="20"/>
                <w:szCs w:val="20"/>
              </w:rPr>
            </w:pPr>
            <w:r w:rsidRPr="009E7D1E">
              <w:rPr>
                <w:rFonts w:ascii="Times New Roman" w:hAnsi="Times New Roman" w:cs="Times New Roman"/>
                <w:sz w:val="20"/>
                <w:szCs w:val="20"/>
              </w:rPr>
              <w:t>Signed agreement between the Minister of Finance, the Minister of Amerindian Affairs, and the United Nations Development Program (UNDP) representative on the LCDS Amerindian Development Fund: Village Economy Development (Phase II) under Guyana REDD+ Investment Fund (GRIF).</w:t>
            </w:r>
          </w:p>
        </w:tc>
        <w:tc>
          <w:tcPr>
            <w:tcW w:w="517" w:type="pct"/>
            <w:tcBorders>
              <w:top w:val="dotted" w:sz="4" w:space="0" w:color="auto"/>
              <w:bottom w:val="single" w:sz="4" w:space="0" w:color="000000"/>
            </w:tcBorders>
          </w:tcPr>
          <w:p w:rsidR="00D35553" w:rsidRPr="009E7D1E" w:rsidRDefault="00D35553" w:rsidP="004F212D">
            <w:pPr>
              <w:spacing w:line="240" w:lineRule="auto"/>
              <w:ind w:left="0"/>
              <w:jc w:val="center"/>
              <w:rPr>
                <w:rFonts w:ascii="Times New Roman" w:hAnsi="Times New Roman" w:cs="Times New Roman"/>
                <w:bCs/>
              </w:rPr>
            </w:pPr>
            <w:r w:rsidRPr="009E7D1E">
              <w:rPr>
                <w:rFonts w:ascii="Times New Roman" w:hAnsi="Times New Roman" w:cs="Times New Roman"/>
                <w:bCs/>
              </w:rPr>
              <w:t>OCC</w:t>
            </w:r>
          </w:p>
        </w:tc>
        <w:tc>
          <w:tcPr>
            <w:tcW w:w="517" w:type="pct"/>
            <w:tcBorders>
              <w:top w:val="dotted" w:sz="4" w:space="0" w:color="auto"/>
              <w:bottom w:val="single" w:sz="4" w:space="0" w:color="000000"/>
            </w:tcBorders>
            <w:shd w:val="clear" w:color="auto" w:fill="auto"/>
          </w:tcPr>
          <w:p w:rsidR="00D35553" w:rsidRPr="009E7D1E" w:rsidRDefault="00D35553" w:rsidP="004F212D">
            <w:pPr>
              <w:spacing w:line="240" w:lineRule="auto"/>
              <w:ind w:left="0"/>
              <w:jc w:val="center"/>
              <w:rPr>
                <w:rFonts w:ascii="Times New Roman" w:hAnsi="Times New Roman" w:cs="Times New Roman"/>
                <w:bCs/>
              </w:rPr>
            </w:pPr>
            <w:r w:rsidRPr="009E7D1E">
              <w:rPr>
                <w:rFonts w:ascii="Times New Roman" w:hAnsi="Times New Roman" w:cs="Times New Roman"/>
                <w:bCs/>
              </w:rPr>
              <w:t>September 2014</w:t>
            </w:r>
          </w:p>
        </w:tc>
        <w:tc>
          <w:tcPr>
            <w:tcW w:w="528" w:type="pct"/>
            <w:tcBorders>
              <w:top w:val="dotted" w:sz="4" w:space="0" w:color="auto"/>
              <w:bottom w:val="single" w:sz="4" w:space="0" w:color="000000"/>
            </w:tcBorders>
            <w:shd w:val="clear" w:color="auto" w:fill="auto"/>
          </w:tcPr>
          <w:p w:rsidR="00D35553" w:rsidRPr="009E7D1E" w:rsidRDefault="00D35553" w:rsidP="004F212D">
            <w:pPr>
              <w:spacing w:line="240" w:lineRule="auto"/>
              <w:ind w:left="0"/>
              <w:jc w:val="center"/>
              <w:rPr>
                <w:rFonts w:ascii="Times New Roman" w:hAnsi="Times New Roman" w:cs="Times New Roman"/>
                <w:bCs/>
              </w:rPr>
            </w:pPr>
            <w:r w:rsidRPr="009E7D1E">
              <w:rPr>
                <w:rFonts w:ascii="Times New Roman" w:hAnsi="Times New Roman" w:cs="Times New Roman"/>
                <w:bCs/>
              </w:rPr>
              <w:t xml:space="preserve">Complete </w:t>
            </w:r>
          </w:p>
        </w:tc>
      </w:tr>
      <w:tr w:rsidR="00D35553" w:rsidRPr="009E7D1E" w:rsidTr="00D35553">
        <w:trPr>
          <w:jc w:val="center"/>
        </w:trPr>
        <w:tc>
          <w:tcPr>
            <w:tcW w:w="189" w:type="pct"/>
            <w:vMerge w:val="restart"/>
            <w:shd w:val="clear" w:color="auto" w:fill="auto"/>
          </w:tcPr>
          <w:p w:rsidR="00D35553" w:rsidRPr="009E7D1E" w:rsidRDefault="00D35553" w:rsidP="00FC7B11">
            <w:pPr>
              <w:spacing w:line="240" w:lineRule="auto"/>
              <w:ind w:left="0"/>
              <w:rPr>
                <w:rFonts w:ascii="Times New Roman" w:hAnsi="Times New Roman" w:cs="Times New Roman"/>
                <w:bCs/>
              </w:rPr>
            </w:pPr>
            <w:r w:rsidRPr="009E7D1E">
              <w:rPr>
                <w:rFonts w:ascii="Times New Roman" w:hAnsi="Times New Roman" w:cs="Times New Roman"/>
                <w:bCs/>
              </w:rPr>
              <w:t>2</w:t>
            </w:r>
          </w:p>
        </w:tc>
        <w:tc>
          <w:tcPr>
            <w:tcW w:w="1022" w:type="pct"/>
            <w:tcBorders>
              <w:bottom w:val="dotted" w:sz="4" w:space="0" w:color="auto"/>
            </w:tcBorders>
            <w:shd w:val="clear" w:color="auto" w:fill="auto"/>
          </w:tcPr>
          <w:p w:rsidR="00D35553" w:rsidRPr="009E7D1E" w:rsidRDefault="00D35553" w:rsidP="00FC7B11">
            <w:pPr>
              <w:spacing w:line="240" w:lineRule="auto"/>
              <w:ind w:left="88" w:right="57"/>
              <w:jc w:val="both"/>
              <w:rPr>
                <w:rFonts w:ascii="Times New Roman" w:hAnsi="Times New Roman" w:cs="Times New Roman"/>
                <w:bCs/>
              </w:rPr>
            </w:pPr>
            <w:r w:rsidRPr="009E7D1E">
              <w:rPr>
                <w:rFonts w:ascii="Times New Roman" w:hAnsi="Times New Roman" w:cs="Times New Roman"/>
              </w:rPr>
              <w:t>That consultations with affected indigenous groups concerning the following processes continue and that their participation is facilitated:</w:t>
            </w:r>
          </w:p>
        </w:tc>
        <w:tc>
          <w:tcPr>
            <w:tcW w:w="2227" w:type="pct"/>
            <w:tcBorders>
              <w:bottom w:val="dotted" w:sz="4" w:space="0" w:color="auto"/>
            </w:tcBorders>
            <w:shd w:val="clear" w:color="auto" w:fill="auto"/>
          </w:tcPr>
          <w:p w:rsidR="00D35553" w:rsidRPr="009E7D1E" w:rsidRDefault="00D35553" w:rsidP="0018216A">
            <w:pPr>
              <w:spacing w:line="240" w:lineRule="auto"/>
              <w:ind w:left="0"/>
              <w:jc w:val="both"/>
              <w:rPr>
                <w:rFonts w:ascii="Times New Roman" w:hAnsi="Times New Roman" w:cs="Times New Roman"/>
                <w:bCs/>
              </w:rPr>
            </w:pPr>
          </w:p>
        </w:tc>
        <w:tc>
          <w:tcPr>
            <w:tcW w:w="517" w:type="pct"/>
            <w:tcBorders>
              <w:bottom w:val="dotted" w:sz="4" w:space="0" w:color="auto"/>
            </w:tcBorders>
          </w:tcPr>
          <w:p w:rsidR="00D35553" w:rsidRPr="009E7D1E" w:rsidRDefault="00D35553" w:rsidP="004F212D">
            <w:pPr>
              <w:spacing w:line="240" w:lineRule="auto"/>
              <w:ind w:left="0"/>
              <w:jc w:val="center"/>
              <w:rPr>
                <w:rFonts w:ascii="Times New Roman" w:hAnsi="Times New Roman" w:cs="Times New Roman"/>
                <w:bCs/>
              </w:rPr>
            </w:pPr>
          </w:p>
        </w:tc>
        <w:tc>
          <w:tcPr>
            <w:tcW w:w="517" w:type="pct"/>
            <w:tcBorders>
              <w:bottom w:val="dotted" w:sz="4" w:space="0" w:color="auto"/>
            </w:tcBorders>
            <w:shd w:val="clear" w:color="auto" w:fill="auto"/>
          </w:tcPr>
          <w:p w:rsidR="00D35553" w:rsidRPr="009E7D1E" w:rsidRDefault="00D35553" w:rsidP="004F212D">
            <w:pPr>
              <w:spacing w:line="240" w:lineRule="auto"/>
              <w:ind w:left="0"/>
              <w:jc w:val="center"/>
              <w:rPr>
                <w:rFonts w:ascii="Times New Roman" w:hAnsi="Times New Roman" w:cs="Times New Roman"/>
                <w:bCs/>
              </w:rPr>
            </w:pPr>
          </w:p>
        </w:tc>
        <w:tc>
          <w:tcPr>
            <w:tcW w:w="528" w:type="pct"/>
            <w:tcBorders>
              <w:bottom w:val="dotted" w:sz="4" w:space="0" w:color="auto"/>
            </w:tcBorders>
            <w:shd w:val="clear" w:color="auto" w:fill="auto"/>
          </w:tcPr>
          <w:p w:rsidR="00D35553" w:rsidRPr="009E7D1E" w:rsidRDefault="00D35553" w:rsidP="004F212D">
            <w:pPr>
              <w:spacing w:line="240" w:lineRule="auto"/>
              <w:ind w:left="0"/>
              <w:jc w:val="center"/>
              <w:rPr>
                <w:rFonts w:ascii="Times New Roman" w:hAnsi="Times New Roman" w:cs="Times New Roman"/>
                <w:bCs/>
              </w:rPr>
            </w:pPr>
          </w:p>
        </w:tc>
      </w:tr>
      <w:tr w:rsidR="00C9421F" w:rsidRPr="009E7D1E" w:rsidTr="00424B6F">
        <w:trPr>
          <w:jc w:val="center"/>
        </w:trPr>
        <w:tc>
          <w:tcPr>
            <w:tcW w:w="189" w:type="pct"/>
            <w:vMerge/>
            <w:shd w:val="clear" w:color="auto" w:fill="auto"/>
          </w:tcPr>
          <w:p w:rsidR="00C9421F" w:rsidRPr="009E7D1E" w:rsidRDefault="00C9421F" w:rsidP="0018216A">
            <w:pPr>
              <w:spacing w:line="240" w:lineRule="auto"/>
              <w:ind w:left="0"/>
              <w:jc w:val="center"/>
              <w:rPr>
                <w:rFonts w:ascii="Times New Roman" w:hAnsi="Times New Roman" w:cs="Times New Roman"/>
                <w:bCs/>
              </w:rPr>
            </w:pPr>
          </w:p>
        </w:tc>
        <w:tc>
          <w:tcPr>
            <w:tcW w:w="1022" w:type="pct"/>
            <w:vMerge w:val="restart"/>
            <w:tcBorders>
              <w:top w:val="dotted" w:sz="4" w:space="0" w:color="auto"/>
            </w:tcBorders>
            <w:shd w:val="clear" w:color="auto" w:fill="auto"/>
          </w:tcPr>
          <w:p w:rsidR="00C9421F" w:rsidRPr="009E7D1E" w:rsidRDefault="00C9421F" w:rsidP="00AF57CA">
            <w:pPr>
              <w:pStyle w:val="ListParagraph"/>
              <w:numPr>
                <w:ilvl w:val="0"/>
                <w:numId w:val="2"/>
              </w:numPr>
              <w:spacing w:line="240" w:lineRule="auto"/>
              <w:ind w:left="493" w:hanging="396"/>
              <w:jc w:val="both"/>
              <w:rPr>
                <w:rFonts w:ascii="Times New Roman" w:hAnsi="Times New Roman" w:cs="Times New Roman"/>
                <w:bCs/>
                <w:sz w:val="20"/>
                <w:szCs w:val="20"/>
              </w:rPr>
            </w:pPr>
            <w:r w:rsidRPr="009E7D1E">
              <w:rPr>
                <w:rFonts w:ascii="Times New Roman" w:hAnsi="Times New Roman" w:cs="Times New Roman"/>
                <w:bCs/>
                <w:sz w:val="20"/>
                <w:szCs w:val="20"/>
              </w:rPr>
              <w:t>LCDS</w:t>
            </w:r>
          </w:p>
        </w:tc>
        <w:tc>
          <w:tcPr>
            <w:tcW w:w="2227" w:type="pct"/>
            <w:tcBorders>
              <w:top w:val="dotted" w:sz="4" w:space="0" w:color="auto"/>
              <w:bottom w:val="dotted" w:sz="4" w:space="0" w:color="auto"/>
            </w:tcBorders>
            <w:shd w:val="clear" w:color="auto" w:fill="auto"/>
          </w:tcPr>
          <w:p w:rsidR="00C9421F" w:rsidRPr="00AB1006" w:rsidRDefault="00C9421F" w:rsidP="00846117">
            <w:pPr>
              <w:pStyle w:val="ListParagraph"/>
              <w:numPr>
                <w:ilvl w:val="0"/>
                <w:numId w:val="24"/>
              </w:numPr>
              <w:spacing w:after="0" w:line="240" w:lineRule="auto"/>
              <w:ind w:left="537" w:hanging="513"/>
              <w:jc w:val="both"/>
              <w:rPr>
                <w:rFonts w:ascii="Times New Roman" w:hAnsi="Times New Roman" w:cs="Times New Roman"/>
                <w:bCs/>
              </w:rPr>
            </w:pPr>
            <w:r w:rsidRPr="009E7D1E">
              <w:rPr>
                <w:rFonts w:ascii="Times New Roman" w:hAnsi="Times New Roman" w:cs="Times New Roman"/>
                <w:sz w:val="20"/>
                <w:szCs w:val="20"/>
              </w:rPr>
              <w:t>Minutes of meetings of the Multi-Stakeholder Steering Committee (MSSC)</w:t>
            </w:r>
            <w:del w:id="0" w:author="JYANG" w:date="2014-11-25T15:25:00Z">
              <w:r w:rsidRPr="009E7D1E" w:rsidDel="0046520A">
                <w:rPr>
                  <w:rFonts w:ascii="Times New Roman" w:hAnsi="Times New Roman" w:cs="Times New Roman"/>
                  <w:sz w:val="20"/>
                  <w:szCs w:val="20"/>
                </w:rPr>
                <w:delText xml:space="preserve"> reflecting the results of consultations with indigenous groups on LCDS</w:delText>
              </w:r>
            </w:del>
            <w:ins w:id="1" w:author="Test" w:date="2014-11-24T11:51:00Z">
              <w:r w:rsidRPr="00D35553">
                <w:rPr>
                  <w:rFonts w:ascii="Times New Roman" w:hAnsi="Times New Roman" w:cs="Times New Roman"/>
                  <w:sz w:val="20"/>
                  <w:szCs w:val="20"/>
                </w:rPr>
                <w:t xml:space="preserve">, </w:t>
              </w:r>
            </w:ins>
            <w:del w:id="2" w:author="Test" w:date="2014-11-24T11:51:00Z">
              <w:r w:rsidRPr="009E7D1E" w:rsidDel="00A22BAC">
                <w:rPr>
                  <w:rFonts w:ascii="Times New Roman" w:hAnsi="Times New Roman" w:cs="Times New Roman"/>
                  <w:sz w:val="20"/>
                  <w:szCs w:val="20"/>
                </w:rPr>
                <w:delText>.</w:delText>
              </w:r>
            </w:del>
            <w:ins w:id="3" w:author="Test" w:date="2014-11-24T11:51:00Z">
              <w:r>
                <w:rPr>
                  <w:rFonts w:ascii="Times New Roman" w:hAnsi="Times New Roman" w:cs="Times New Roman"/>
                  <w:sz w:val="20"/>
                  <w:szCs w:val="20"/>
                </w:rPr>
                <w:t>including list of attendance and schedule of meetings.</w:t>
              </w:r>
            </w:ins>
          </w:p>
        </w:tc>
        <w:tc>
          <w:tcPr>
            <w:tcW w:w="517" w:type="pct"/>
            <w:tcBorders>
              <w:top w:val="dotted" w:sz="4" w:space="0" w:color="auto"/>
              <w:bottom w:val="dotted" w:sz="4" w:space="0" w:color="auto"/>
            </w:tcBorders>
          </w:tcPr>
          <w:p w:rsidR="00C9421F" w:rsidRPr="009E7D1E" w:rsidRDefault="00C9421F" w:rsidP="004F212D">
            <w:pPr>
              <w:spacing w:line="240" w:lineRule="auto"/>
              <w:ind w:left="0"/>
              <w:jc w:val="center"/>
              <w:rPr>
                <w:rFonts w:ascii="Times New Roman" w:hAnsi="Times New Roman" w:cs="Times New Roman"/>
                <w:bCs/>
              </w:rPr>
            </w:pPr>
            <w:r w:rsidRPr="009E7D1E">
              <w:rPr>
                <w:rFonts w:ascii="Times New Roman" w:hAnsi="Times New Roman" w:cs="Times New Roman"/>
                <w:bCs/>
              </w:rPr>
              <w:t>OCC</w:t>
            </w:r>
          </w:p>
        </w:tc>
        <w:tc>
          <w:tcPr>
            <w:tcW w:w="517" w:type="pct"/>
            <w:tcBorders>
              <w:top w:val="dotted" w:sz="4" w:space="0" w:color="auto"/>
              <w:bottom w:val="dotted" w:sz="4" w:space="0" w:color="auto"/>
            </w:tcBorders>
            <w:shd w:val="clear" w:color="auto" w:fill="auto"/>
          </w:tcPr>
          <w:p w:rsidR="00C9421F" w:rsidRPr="009E7D1E" w:rsidRDefault="00C9421F" w:rsidP="004F212D">
            <w:pPr>
              <w:spacing w:line="240" w:lineRule="auto"/>
              <w:ind w:left="0"/>
              <w:jc w:val="center"/>
              <w:rPr>
                <w:rFonts w:ascii="Times New Roman" w:hAnsi="Times New Roman" w:cs="Times New Roman"/>
                <w:bCs/>
              </w:rPr>
            </w:pPr>
            <w:r w:rsidRPr="009E7D1E">
              <w:rPr>
                <w:rFonts w:ascii="Times New Roman" w:hAnsi="Times New Roman" w:cs="Times New Roman"/>
                <w:bCs/>
              </w:rPr>
              <w:t>May 2014</w:t>
            </w:r>
          </w:p>
        </w:tc>
        <w:tc>
          <w:tcPr>
            <w:tcW w:w="528" w:type="pct"/>
            <w:tcBorders>
              <w:top w:val="dotted" w:sz="4" w:space="0" w:color="auto"/>
              <w:bottom w:val="dotted" w:sz="4" w:space="0" w:color="auto"/>
            </w:tcBorders>
            <w:shd w:val="clear" w:color="auto" w:fill="auto"/>
          </w:tcPr>
          <w:p w:rsidR="00C9421F" w:rsidRPr="009E7D1E" w:rsidRDefault="00C9421F" w:rsidP="004F212D">
            <w:pPr>
              <w:spacing w:line="240" w:lineRule="auto"/>
              <w:ind w:left="0"/>
              <w:jc w:val="center"/>
              <w:rPr>
                <w:rFonts w:ascii="Times New Roman" w:hAnsi="Times New Roman" w:cs="Times New Roman"/>
                <w:bCs/>
              </w:rPr>
            </w:pPr>
            <w:r w:rsidRPr="009E7D1E">
              <w:rPr>
                <w:rFonts w:ascii="Times New Roman" w:hAnsi="Times New Roman" w:cs="Times New Roman"/>
                <w:bCs/>
              </w:rPr>
              <w:t xml:space="preserve">Complete </w:t>
            </w:r>
          </w:p>
        </w:tc>
      </w:tr>
      <w:tr w:rsidR="00C9421F" w:rsidRPr="009E7D1E" w:rsidTr="00424B6F">
        <w:trPr>
          <w:jc w:val="center"/>
          <w:ins w:id="4" w:author="JYANG" w:date="2014-11-25T14:28:00Z"/>
        </w:trPr>
        <w:tc>
          <w:tcPr>
            <w:tcW w:w="189" w:type="pct"/>
            <w:vMerge/>
            <w:shd w:val="clear" w:color="auto" w:fill="auto"/>
          </w:tcPr>
          <w:p w:rsidR="00C9421F" w:rsidRPr="009E7D1E" w:rsidRDefault="00C9421F" w:rsidP="0018216A">
            <w:pPr>
              <w:spacing w:line="240" w:lineRule="auto"/>
              <w:ind w:left="0"/>
              <w:jc w:val="center"/>
              <w:rPr>
                <w:ins w:id="5" w:author="JYANG" w:date="2014-11-25T14:28:00Z"/>
                <w:rFonts w:ascii="Times New Roman" w:hAnsi="Times New Roman" w:cs="Times New Roman"/>
                <w:bCs/>
              </w:rPr>
            </w:pPr>
          </w:p>
        </w:tc>
        <w:tc>
          <w:tcPr>
            <w:tcW w:w="1022" w:type="pct"/>
            <w:vMerge/>
            <w:tcBorders>
              <w:bottom w:val="dotted" w:sz="4" w:space="0" w:color="auto"/>
            </w:tcBorders>
            <w:shd w:val="clear" w:color="auto" w:fill="auto"/>
          </w:tcPr>
          <w:p w:rsidR="00C9421F" w:rsidRPr="00AB1006" w:rsidRDefault="00C9421F" w:rsidP="00AB1006">
            <w:pPr>
              <w:spacing w:line="240" w:lineRule="auto"/>
              <w:ind w:left="0"/>
              <w:jc w:val="both"/>
              <w:rPr>
                <w:ins w:id="6" w:author="JYANG" w:date="2014-11-25T14:28:00Z"/>
                <w:rFonts w:ascii="Times New Roman" w:hAnsi="Times New Roman" w:cs="Times New Roman"/>
                <w:bCs/>
              </w:rPr>
            </w:pPr>
          </w:p>
        </w:tc>
        <w:tc>
          <w:tcPr>
            <w:tcW w:w="2227" w:type="pct"/>
            <w:tcBorders>
              <w:top w:val="dotted" w:sz="4" w:space="0" w:color="auto"/>
              <w:bottom w:val="dotted" w:sz="4" w:space="0" w:color="auto"/>
            </w:tcBorders>
            <w:shd w:val="clear" w:color="auto" w:fill="auto"/>
          </w:tcPr>
          <w:p w:rsidR="00C9421F" w:rsidRPr="009E7D1E" w:rsidRDefault="00C9421F" w:rsidP="00CA63D0">
            <w:pPr>
              <w:pStyle w:val="ListParagraph"/>
              <w:numPr>
                <w:ilvl w:val="0"/>
                <w:numId w:val="24"/>
              </w:numPr>
              <w:spacing w:after="0" w:line="240" w:lineRule="auto"/>
              <w:ind w:left="537" w:hanging="513"/>
              <w:jc w:val="both"/>
              <w:rPr>
                <w:ins w:id="7" w:author="JYANG" w:date="2014-11-25T14:28:00Z"/>
                <w:rFonts w:ascii="Times New Roman" w:hAnsi="Times New Roman" w:cs="Times New Roman"/>
                <w:sz w:val="20"/>
                <w:szCs w:val="20"/>
              </w:rPr>
            </w:pPr>
            <w:ins w:id="8" w:author="JYANG" w:date="2014-11-25T14:29:00Z">
              <w:r w:rsidRPr="00D35553">
                <w:rPr>
                  <w:rFonts w:ascii="Times New Roman" w:hAnsi="Times New Roman" w:cs="Times New Roman"/>
                  <w:sz w:val="20"/>
                  <w:szCs w:val="20"/>
                </w:rPr>
                <w:t>Report on results of awareness sessions with specific stakeholders, including indigenous groups</w:t>
              </w:r>
            </w:ins>
            <w:ins w:id="9" w:author="JYANG" w:date="2014-11-25T15:25:00Z">
              <w:r w:rsidR="0046520A">
                <w:rPr>
                  <w:rFonts w:ascii="Times New Roman" w:hAnsi="Times New Roman" w:cs="Times New Roman"/>
                  <w:sz w:val="20"/>
                  <w:szCs w:val="20"/>
                </w:rPr>
                <w:t xml:space="preserve">, </w:t>
              </w:r>
            </w:ins>
            <w:ins w:id="10" w:author="JYANG" w:date="2014-11-25T15:26:00Z">
              <w:r w:rsidR="0046520A" w:rsidRPr="009E7D1E">
                <w:rPr>
                  <w:rFonts w:ascii="Times New Roman" w:hAnsi="Times New Roman" w:cs="Times New Roman"/>
                  <w:sz w:val="20"/>
                  <w:szCs w:val="20"/>
                </w:rPr>
                <w:t>reflecting the results of consultations with indigenous groups on LCDS</w:t>
              </w:r>
            </w:ins>
            <w:ins w:id="11" w:author="JYANG" w:date="2014-11-25T14:29:00Z">
              <w:r w:rsidRPr="00D35553">
                <w:rPr>
                  <w:rFonts w:ascii="Times New Roman" w:hAnsi="Times New Roman" w:cs="Times New Roman"/>
                  <w:sz w:val="20"/>
                  <w:szCs w:val="20"/>
                </w:rPr>
                <w:t>.</w:t>
              </w:r>
            </w:ins>
          </w:p>
        </w:tc>
        <w:tc>
          <w:tcPr>
            <w:tcW w:w="517" w:type="pct"/>
            <w:tcBorders>
              <w:top w:val="dotted" w:sz="4" w:space="0" w:color="auto"/>
              <w:bottom w:val="dotted" w:sz="4" w:space="0" w:color="auto"/>
            </w:tcBorders>
          </w:tcPr>
          <w:p w:rsidR="00C9421F" w:rsidRPr="009E7D1E" w:rsidRDefault="00C9421F" w:rsidP="004F212D">
            <w:pPr>
              <w:spacing w:line="240" w:lineRule="auto"/>
              <w:ind w:left="0"/>
              <w:jc w:val="center"/>
              <w:rPr>
                <w:ins w:id="12" w:author="JYANG" w:date="2014-11-25T14:28:00Z"/>
                <w:rFonts w:ascii="Times New Roman" w:hAnsi="Times New Roman" w:cs="Times New Roman"/>
                <w:bCs/>
              </w:rPr>
            </w:pPr>
            <w:ins w:id="13" w:author="JYANG" w:date="2014-11-25T14:30:00Z">
              <w:r>
                <w:rPr>
                  <w:rFonts w:ascii="Times New Roman" w:hAnsi="Times New Roman" w:cs="Times New Roman"/>
                  <w:bCs/>
                </w:rPr>
                <w:t>OCC</w:t>
              </w:r>
            </w:ins>
          </w:p>
        </w:tc>
        <w:tc>
          <w:tcPr>
            <w:tcW w:w="517" w:type="pct"/>
            <w:tcBorders>
              <w:top w:val="dotted" w:sz="4" w:space="0" w:color="auto"/>
              <w:bottom w:val="dotted" w:sz="4" w:space="0" w:color="auto"/>
            </w:tcBorders>
            <w:shd w:val="clear" w:color="auto" w:fill="auto"/>
          </w:tcPr>
          <w:p w:rsidR="00C9421F" w:rsidRPr="009E7D1E" w:rsidRDefault="00C9421F" w:rsidP="004F212D">
            <w:pPr>
              <w:spacing w:line="240" w:lineRule="auto"/>
              <w:ind w:left="0"/>
              <w:jc w:val="center"/>
              <w:rPr>
                <w:ins w:id="14" w:author="JYANG" w:date="2014-11-25T14:28:00Z"/>
                <w:rFonts w:ascii="Times New Roman" w:hAnsi="Times New Roman" w:cs="Times New Roman"/>
                <w:bCs/>
              </w:rPr>
            </w:pPr>
            <w:ins w:id="15" w:author="JYANG" w:date="2014-11-25T14:30:00Z">
              <w:r>
                <w:rPr>
                  <w:rFonts w:ascii="Times New Roman" w:hAnsi="Times New Roman" w:cs="Times New Roman"/>
                  <w:bCs/>
                </w:rPr>
                <w:t>November 2014</w:t>
              </w:r>
            </w:ins>
          </w:p>
        </w:tc>
        <w:tc>
          <w:tcPr>
            <w:tcW w:w="528" w:type="pct"/>
            <w:tcBorders>
              <w:top w:val="dotted" w:sz="4" w:space="0" w:color="auto"/>
              <w:bottom w:val="dotted" w:sz="4" w:space="0" w:color="auto"/>
            </w:tcBorders>
            <w:shd w:val="clear" w:color="auto" w:fill="auto"/>
          </w:tcPr>
          <w:p w:rsidR="00C9421F" w:rsidRPr="009E7D1E" w:rsidRDefault="00C9421F" w:rsidP="004F212D">
            <w:pPr>
              <w:spacing w:line="240" w:lineRule="auto"/>
              <w:ind w:left="0"/>
              <w:jc w:val="center"/>
              <w:rPr>
                <w:ins w:id="16" w:author="JYANG" w:date="2014-11-25T14:28:00Z"/>
                <w:rFonts w:ascii="Times New Roman" w:hAnsi="Times New Roman" w:cs="Times New Roman"/>
                <w:bCs/>
              </w:rPr>
            </w:pPr>
            <w:bookmarkStart w:id="17" w:name="_GoBack"/>
            <w:ins w:id="18" w:author="JYANG" w:date="2014-11-25T14:30:00Z">
              <w:r w:rsidRPr="00E54DCA">
                <w:rPr>
                  <w:rFonts w:ascii="Times New Roman" w:hAnsi="Times New Roman" w:cs="Times New Roman"/>
                  <w:bCs/>
                </w:rPr>
                <w:t>Pending</w:t>
              </w:r>
            </w:ins>
            <w:bookmarkEnd w:id="17"/>
          </w:p>
        </w:tc>
      </w:tr>
      <w:tr w:rsidR="00D35553" w:rsidRPr="009E7D1E" w:rsidTr="00D35553">
        <w:trPr>
          <w:jc w:val="center"/>
        </w:trPr>
        <w:tc>
          <w:tcPr>
            <w:tcW w:w="189" w:type="pct"/>
            <w:vMerge/>
            <w:shd w:val="clear" w:color="auto" w:fill="auto"/>
          </w:tcPr>
          <w:p w:rsidR="00D35553" w:rsidRPr="009E7D1E" w:rsidRDefault="00D35553" w:rsidP="0018216A">
            <w:pPr>
              <w:spacing w:line="240" w:lineRule="auto"/>
              <w:ind w:left="0"/>
              <w:jc w:val="center"/>
              <w:rPr>
                <w:rFonts w:ascii="Times New Roman" w:hAnsi="Times New Roman" w:cs="Times New Roman"/>
                <w:bCs/>
              </w:rPr>
            </w:pPr>
          </w:p>
        </w:tc>
        <w:tc>
          <w:tcPr>
            <w:tcW w:w="1022" w:type="pct"/>
            <w:vMerge w:val="restart"/>
            <w:tcBorders>
              <w:top w:val="dotted" w:sz="4" w:space="0" w:color="auto"/>
            </w:tcBorders>
            <w:shd w:val="clear" w:color="auto" w:fill="auto"/>
          </w:tcPr>
          <w:p w:rsidR="00D35553" w:rsidRPr="00C9421F" w:rsidRDefault="00D35553" w:rsidP="00AF57CA">
            <w:pPr>
              <w:pStyle w:val="ListParagraph"/>
              <w:numPr>
                <w:ilvl w:val="0"/>
                <w:numId w:val="2"/>
              </w:numPr>
              <w:spacing w:line="240" w:lineRule="auto"/>
              <w:ind w:left="493" w:hanging="396"/>
              <w:jc w:val="both"/>
              <w:rPr>
                <w:rFonts w:ascii="Times New Roman" w:hAnsi="Times New Roman" w:cs="Times New Roman"/>
                <w:bCs/>
                <w:sz w:val="20"/>
                <w:szCs w:val="20"/>
              </w:rPr>
            </w:pPr>
            <w:r w:rsidRPr="00C9421F">
              <w:rPr>
                <w:rFonts w:ascii="Times New Roman" w:hAnsi="Times New Roman" w:cs="Times New Roman"/>
                <w:sz w:val="20"/>
                <w:szCs w:val="20"/>
              </w:rPr>
              <w:t>REDD+ Stakeholders Awareness Plan</w:t>
            </w:r>
          </w:p>
        </w:tc>
        <w:tc>
          <w:tcPr>
            <w:tcW w:w="2227" w:type="pct"/>
            <w:tcBorders>
              <w:top w:val="dotted" w:sz="4" w:space="0" w:color="auto"/>
              <w:bottom w:val="dotted" w:sz="4" w:space="0" w:color="auto"/>
            </w:tcBorders>
            <w:shd w:val="clear" w:color="auto" w:fill="auto"/>
          </w:tcPr>
          <w:p w:rsidR="00CA63D0" w:rsidRPr="00AB1006" w:rsidRDefault="00D35553" w:rsidP="00846117">
            <w:pPr>
              <w:pStyle w:val="ListParagraph"/>
              <w:numPr>
                <w:ilvl w:val="0"/>
                <w:numId w:val="33"/>
              </w:numPr>
              <w:spacing w:after="0" w:line="240" w:lineRule="auto"/>
              <w:ind w:left="512" w:hanging="512"/>
              <w:jc w:val="both"/>
              <w:rPr>
                <w:rFonts w:ascii="Times New Roman" w:hAnsi="Times New Roman" w:cs="Times New Roman"/>
                <w:bCs/>
                <w:sz w:val="20"/>
                <w:szCs w:val="20"/>
              </w:rPr>
            </w:pPr>
            <w:r w:rsidRPr="00AB1006">
              <w:rPr>
                <w:rFonts w:ascii="Times New Roman" w:hAnsi="Times New Roman" w:cs="Times New Roman"/>
                <w:sz w:val="20"/>
                <w:szCs w:val="20"/>
              </w:rPr>
              <w:t>Copy of Overview of Guyana’s LCDS, Reducing Emissions from Deforestation and Forest Degradation (REDD+) Activities and the Monitoring Reporting &amp; Verification System (MRVS), Final Workshop Report.</w:t>
            </w:r>
          </w:p>
        </w:tc>
        <w:tc>
          <w:tcPr>
            <w:tcW w:w="517" w:type="pct"/>
            <w:tcBorders>
              <w:top w:val="dotted" w:sz="4" w:space="0" w:color="auto"/>
              <w:bottom w:val="dotted" w:sz="4" w:space="0" w:color="auto"/>
            </w:tcBorders>
          </w:tcPr>
          <w:p w:rsidR="00D35553" w:rsidRPr="009E7D1E" w:rsidRDefault="00D35553" w:rsidP="004F212D">
            <w:pPr>
              <w:spacing w:line="240" w:lineRule="auto"/>
              <w:ind w:left="0"/>
              <w:jc w:val="center"/>
              <w:rPr>
                <w:rFonts w:ascii="Times New Roman" w:hAnsi="Times New Roman" w:cs="Times New Roman"/>
                <w:bCs/>
              </w:rPr>
            </w:pPr>
            <w:r w:rsidRPr="009E7D1E">
              <w:rPr>
                <w:rFonts w:ascii="Times New Roman" w:hAnsi="Times New Roman" w:cs="Times New Roman"/>
                <w:bCs/>
              </w:rPr>
              <w:t>GFC</w:t>
            </w:r>
          </w:p>
        </w:tc>
        <w:tc>
          <w:tcPr>
            <w:tcW w:w="517" w:type="pct"/>
            <w:tcBorders>
              <w:top w:val="dotted" w:sz="4" w:space="0" w:color="auto"/>
              <w:bottom w:val="dotted" w:sz="4" w:space="0" w:color="auto"/>
            </w:tcBorders>
            <w:shd w:val="clear" w:color="auto" w:fill="auto"/>
          </w:tcPr>
          <w:p w:rsidR="00D35553" w:rsidRPr="009E7D1E" w:rsidRDefault="00D35553" w:rsidP="004F212D">
            <w:pPr>
              <w:spacing w:line="240" w:lineRule="auto"/>
              <w:ind w:left="0"/>
              <w:jc w:val="center"/>
              <w:rPr>
                <w:rFonts w:ascii="Times New Roman" w:hAnsi="Times New Roman" w:cs="Times New Roman"/>
                <w:bCs/>
              </w:rPr>
            </w:pPr>
            <w:r w:rsidRPr="009E7D1E">
              <w:rPr>
                <w:rFonts w:ascii="Times New Roman" w:hAnsi="Times New Roman" w:cs="Times New Roman"/>
                <w:bCs/>
              </w:rPr>
              <w:t>June 2014</w:t>
            </w:r>
          </w:p>
        </w:tc>
        <w:tc>
          <w:tcPr>
            <w:tcW w:w="528" w:type="pct"/>
            <w:tcBorders>
              <w:top w:val="dotted" w:sz="4" w:space="0" w:color="auto"/>
              <w:bottom w:val="dotted" w:sz="4" w:space="0" w:color="auto"/>
            </w:tcBorders>
            <w:shd w:val="clear" w:color="auto" w:fill="auto"/>
          </w:tcPr>
          <w:p w:rsidR="00D35553" w:rsidRPr="009E7D1E" w:rsidRDefault="00D35553"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r w:rsidR="00D35553" w:rsidRPr="009E7D1E" w:rsidTr="00D35553">
        <w:trPr>
          <w:jc w:val="center"/>
        </w:trPr>
        <w:tc>
          <w:tcPr>
            <w:tcW w:w="189" w:type="pct"/>
            <w:vMerge/>
            <w:shd w:val="clear" w:color="auto" w:fill="auto"/>
          </w:tcPr>
          <w:p w:rsidR="00D35553" w:rsidRPr="009E7D1E" w:rsidRDefault="00D35553" w:rsidP="0018216A">
            <w:pPr>
              <w:spacing w:line="240" w:lineRule="auto"/>
              <w:ind w:left="0"/>
              <w:jc w:val="center"/>
              <w:rPr>
                <w:rFonts w:ascii="Times New Roman" w:hAnsi="Times New Roman" w:cs="Times New Roman"/>
                <w:bCs/>
              </w:rPr>
            </w:pPr>
          </w:p>
        </w:tc>
        <w:tc>
          <w:tcPr>
            <w:tcW w:w="1022" w:type="pct"/>
            <w:vMerge/>
            <w:tcBorders>
              <w:bottom w:val="single" w:sz="4" w:space="0" w:color="000000"/>
            </w:tcBorders>
            <w:shd w:val="clear" w:color="auto" w:fill="auto"/>
          </w:tcPr>
          <w:p w:rsidR="00D35553" w:rsidRPr="009E7D1E" w:rsidRDefault="00D35553" w:rsidP="0018216A">
            <w:pPr>
              <w:spacing w:line="240" w:lineRule="auto"/>
              <w:ind w:left="0"/>
              <w:jc w:val="both"/>
              <w:rPr>
                <w:rFonts w:ascii="Times New Roman" w:hAnsi="Times New Roman" w:cs="Times New Roman"/>
                <w:bCs/>
              </w:rPr>
            </w:pPr>
          </w:p>
        </w:tc>
        <w:tc>
          <w:tcPr>
            <w:tcW w:w="2227" w:type="pct"/>
            <w:tcBorders>
              <w:top w:val="dotted" w:sz="4" w:space="0" w:color="auto"/>
              <w:bottom w:val="single" w:sz="4" w:space="0" w:color="000000"/>
            </w:tcBorders>
            <w:shd w:val="clear" w:color="auto" w:fill="auto"/>
          </w:tcPr>
          <w:p w:rsidR="00CA63D0" w:rsidRPr="00C9421F" w:rsidRDefault="00D35553" w:rsidP="00846117">
            <w:pPr>
              <w:pStyle w:val="ListParagraph"/>
              <w:numPr>
                <w:ilvl w:val="0"/>
                <w:numId w:val="33"/>
              </w:numPr>
              <w:spacing w:after="0" w:line="240" w:lineRule="auto"/>
              <w:ind w:left="512" w:hanging="512"/>
              <w:jc w:val="both"/>
              <w:rPr>
                <w:rFonts w:ascii="Times New Roman" w:hAnsi="Times New Roman" w:cs="Times New Roman"/>
                <w:bCs/>
              </w:rPr>
            </w:pPr>
            <w:r w:rsidRPr="00C9421F">
              <w:rPr>
                <w:rFonts w:ascii="Times New Roman" w:hAnsi="Times New Roman" w:cs="Times New Roman"/>
                <w:sz w:val="20"/>
              </w:rPr>
              <w:t>Copy of the Framework for Communication and Participation Mechanism for REDD+ in Guyana. Version 2.</w:t>
            </w:r>
          </w:p>
        </w:tc>
        <w:tc>
          <w:tcPr>
            <w:tcW w:w="517" w:type="pct"/>
            <w:tcBorders>
              <w:top w:val="dotted" w:sz="4" w:space="0" w:color="auto"/>
              <w:bottom w:val="single" w:sz="4" w:space="0" w:color="000000"/>
            </w:tcBorders>
          </w:tcPr>
          <w:p w:rsidR="00D35553" w:rsidRPr="009E7D1E" w:rsidRDefault="00D35553" w:rsidP="004F212D">
            <w:pPr>
              <w:spacing w:line="240" w:lineRule="auto"/>
              <w:ind w:left="0"/>
              <w:jc w:val="center"/>
              <w:rPr>
                <w:rFonts w:ascii="Times New Roman" w:hAnsi="Times New Roman" w:cs="Times New Roman"/>
                <w:bCs/>
              </w:rPr>
            </w:pPr>
            <w:r w:rsidRPr="009E7D1E">
              <w:rPr>
                <w:rFonts w:ascii="Times New Roman" w:hAnsi="Times New Roman" w:cs="Times New Roman"/>
                <w:bCs/>
              </w:rPr>
              <w:t>GFC</w:t>
            </w:r>
          </w:p>
        </w:tc>
        <w:tc>
          <w:tcPr>
            <w:tcW w:w="517" w:type="pct"/>
            <w:tcBorders>
              <w:top w:val="dotted" w:sz="4" w:space="0" w:color="auto"/>
              <w:bottom w:val="single" w:sz="4" w:space="0" w:color="000000"/>
            </w:tcBorders>
            <w:shd w:val="clear" w:color="auto" w:fill="auto"/>
          </w:tcPr>
          <w:p w:rsidR="00D35553" w:rsidRPr="009E7D1E" w:rsidRDefault="00D35553" w:rsidP="004F212D">
            <w:pPr>
              <w:spacing w:line="240" w:lineRule="auto"/>
              <w:ind w:left="0"/>
              <w:jc w:val="center"/>
              <w:rPr>
                <w:rFonts w:ascii="Times New Roman" w:hAnsi="Times New Roman" w:cs="Times New Roman"/>
                <w:bCs/>
              </w:rPr>
            </w:pPr>
            <w:r w:rsidRPr="009E7D1E">
              <w:rPr>
                <w:rFonts w:ascii="Times New Roman" w:hAnsi="Times New Roman" w:cs="Times New Roman"/>
                <w:bCs/>
              </w:rPr>
              <w:t>June 2014</w:t>
            </w:r>
          </w:p>
        </w:tc>
        <w:tc>
          <w:tcPr>
            <w:tcW w:w="528" w:type="pct"/>
            <w:tcBorders>
              <w:top w:val="dotted" w:sz="4" w:space="0" w:color="auto"/>
              <w:bottom w:val="single" w:sz="4" w:space="0" w:color="000000"/>
            </w:tcBorders>
            <w:shd w:val="clear" w:color="auto" w:fill="auto"/>
          </w:tcPr>
          <w:p w:rsidR="00D35553" w:rsidRPr="009E7D1E" w:rsidRDefault="00D35553"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r w:rsidR="00D35553" w:rsidRPr="009E7D1E" w:rsidTr="00846117">
        <w:trPr>
          <w:jc w:val="center"/>
        </w:trPr>
        <w:tc>
          <w:tcPr>
            <w:tcW w:w="189" w:type="pct"/>
            <w:vMerge w:val="restart"/>
            <w:shd w:val="clear" w:color="auto" w:fill="auto"/>
          </w:tcPr>
          <w:p w:rsidR="00D35553" w:rsidRPr="009E7D1E" w:rsidRDefault="00D35553" w:rsidP="0018216A">
            <w:pPr>
              <w:spacing w:line="240" w:lineRule="auto"/>
              <w:ind w:left="0"/>
              <w:jc w:val="center"/>
              <w:rPr>
                <w:rFonts w:ascii="Times New Roman" w:hAnsi="Times New Roman" w:cs="Times New Roman"/>
                <w:bCs/>
              </w:rPr>
            </w:pPr>
            <w:r w:rsidRPr="009E7D1E">
              <w:rPr>
                <w:rFonts w:ascii="Times New Roman" w:hAnsi="Times New Roman" w:cs="Times New Roman"/>
                <w:bCs/>
              </w:rPr>
              <w:t>3</w:t>
            </w:r>
          </w:p>
        </w:tc>
        <w:tc>
          <w:tcPr>
            <w:tcW w:w="1022" w:type="pct"/>
            <w:tcBorders>
              <w:bottom w:val="dotted" w:sz="4" w:space="0" w:color="auto"/>
            </w:tcBorders>
            <w:shd w:val="clear" w:color="auto" w:fill="auto"/>
          </w:tcPr>
          <w:p w:rsidR="00D35553" w:rsidRPr="009E7D1E" w:rsidRDefault="00D35553" w:rsidP="00FC7B11">
            <w:pPr>
              <w:spacing w:line="240" w:lineRule="auto"/>
              <w:ind w:left="88" w:right="57"/>
              <w:jc w:val="both"/>
              <w:rPr>
                <w:rFonts w:ascii="Times New Roman" w:hAnsi="Times New Roman" w:cs="Times New Roman"/>
                <w:bCs/>
              </w:rPr>
            </w:pPr>
            <w:r w:rsidRPr="009E7D1E">
              <w:rPr>
                <w:rFonts w:ascii="Times New Roman" w:hAnsi="Times New Roman" w:cs="Times New Roman"/>
              </w:rPr>
              <w:t>That a review of the Environmental Protection Agency’s regulations and guidelines is completed. This review must include at least recommendations in the following areas:</w:t>
            </w:r>
          </w:p>
        </w:tc>
        <w:tc>
          <w:tcPr>
            <w:tcW w:w="2227" w:type="pct"/>
            <w:tcBorders>
              <w:bottom w:val="dotted" w:sz="4" w:space="0" w:color="auto"/>
            </w:tcBorders>
            <w:shd w:val="clear" w:color="auto" w:fill="auto"/>
          </w:tcPr>
          <w:p w:rsidR="00D35553" w:rsidRPr="009E7D1E" w:rsidRDefault="00D35553" w:rsidP="0018216A">
            <w:pPr>
              <w:spacing w:line="240" w:lineRule="auto"/>
              <w:ind w:left="0"/>
              <w:jc w:val="both"/>
              <w:rPr>
                <w:rFonts w:ascii="Times New Roman" w:hAnsi="Times New Roman" w:cs="Times New Roman"/>
                <w:bCs/>
              </w:rPr>
            </w:pPr>
          </w:p>
        </w:tc>
        <w:tc>
          <w:tcPr>
            <w:tcW w:w="517" w:type="pct"/>
            <w:tcBorders>
              <w:bottom w:val="dotted" w:sz="4" w:space="0" w:color="auto"/>
            </w:tcBorders>
          </w:tcPr>
          <w:p w:rsidR="00D35553" w:rsidRPr="009E7D1E" w:rsidRDefault="00D35553" w:rsidP="004F212D">
            <w:pPr>
              <w:spacing w:line="240" w:lineRule="auto"/>
              <w:ind w:left="0"/>
              <w:jc w:val="center"/>
              <w:rPr>
                <w:rFonts w:ascii="Times New Roman" w:hAnsi="Times New Roman" w:cs="Times New Roman"/>
                <w:bCs/>
              </w:rPr>
            </w:pPr>
          </w:p>
        </w:tc>
        <w:tc>
          <w:tcPr>
            <w:tcW w:w="517" w:type="pct"/>
            <w:tcBorders>
              <w:bottom w:val="dotted" w:sz="4" w:space="0" w:color="auto"/>
            </w:tcBorders>
            <w:shd w:val="clear" w:color="auto" w:fill="auto"/>
          </w:tcPr>
          <w:p w:rsidR="00D35553" w:rsidRPr="009E7D1E" w:rsidRDefault="00D35553" w:rsidP="004F212D">
            <w:pPr>
              <w:spacing w:line="240" w:lineRule="auto"/>
              <w:ind w:left="0"/>
              <w:jc w:val="center"/>
              <w:rPr>
                <w:rFonts w:ascii="Times New Roman" w:hAnsi="Times New Roman" w:cs="Times New Roman"/>
                <w:bCs/>
              </w:rPr>
            </w:pPr>
          </w:p>
        </w:tc>
        <w:tc>
          <w:tcPr>
            <w:tcW w:w="528" w:type="pct"/>
            <w:tcBorders>
              <w:bottom w:val="dotted" w:sz="4" w:space="0" w:color="auto"/>
            </w:tcBorders>
            <w:shd w:val="clear" w:color="auto" w:fill="auto"/>
          </w:tcPr>
          <w:p w:rsidR="00D35553" w:rsidRPr="009E7D1E" w:rsidRDefault="00D35553" w:rsidP="004F212D">
            <w:pPr>
              <w:spacing w:line="240" w:lineRule="auto"/>
              <w:ind w:left="0"/>
              <w:jc w:val="center"/>
              <w:rPr>
                <w:rFonts w:ascii="Times New Roman" w:hAnsi="Times New Roman" w:cs="Times New Roman"/>
                <w:bCs/>
              </w:rPr>
            </w:pPr>
          </w:p>
        </w:tc>
      </w:tr>
      <w:tr w:rsidR="00846117" w:rsidRPr="009E7D1E" w:rsidTr="00846117">
        <w:trPr>
          <w:jc w:val="center"/>
        </w:trPr>
        <w:tc>
          <w:tcPr>
            <w:tcW w:w="189" w:type="pct"/>
            <w:vMerge/>
            <w:shd w:val="clear" w:color="auto" w:fill="auto"/>
          </w:tcPr>
          <w:p w:rsidR="00846117" w:rsidRPr="009E7D1E" w:rsidRDefault="00846117" w:rsidP="0018216A">
            <w:pPr>
              <w:spacing w:line="240" w:lineRule="auto"/>
              <w:ind w:left="0"/>
              <w:jc w:val="center"/>
              <w:rPr>
                <w:rFonts w:ascii="Times New Roman" w:hAnsi="Times New Roman" w:cs="Times New Roman"/>
                <w:bCs/>
              </w:rPr>
            </w:pPr>
          </w:p>
        </w:tc>
        <w:tc>
          <w:tcPr>
            <w:tcW w:w="1022" w:type="pct"/>
            <w:vMerge w:val="restart"/>
            <w:tcBorders>
              <w:top w:val="dotted" w:sz="4" w:space="0" w:color="auto"/>
            </w:tcBorders>
            <w:shd w:val="clear" w:color="auto" w:fill="auto"/>
          </w:tcPr>
          <w:p w:rsidR="00846117" w:rsidRPr="009E7D1E" w:rsidRDefault="00846117" w:rsidP="00AF57CA">
            <w:pPr>
              <w:pStyle w:val="ListParagraph"/>
              <w:numPr>
                <w:ilvl w:val="0"/>
                <w:numId w:val="4"/>
              </w:numPr>
              <w:spacing w:line="240" w:lineRule="auto"/>
              <w:ind w:left="493" w:right="75" w:hanging="423"/>
              <w:jc w:val="both"/>
              <w:rPr>
                <w:rFonts w:ascii="Times New Roman" w:hAnsi="Times New Roman" w:cs="Times New Roman"/>
                <w:bCs/>
              </w:rPr>
            </w:pPr>
            <w:r w:rsidRPr="009E7D1E">
              <w:rPr>
                <w:rFonts w:ascii="Times New Roman" w:hAnsi="Times New Roman" w:cs="Times New Roman"/>
                <w:sz w:val="20"/>
                <w:szCs w:val="20"/>
              </w:rPr>
              <w:t xml:space="preserve">Strengthen the EPA to </w:t>
            </w:r>
            <w:r w:rsidRPr="009E7D1E">
              <w:rPr>
                <w:rFonts w:ascii="Times New Roman" w:hAnsi="Times New Roman" w:cs="Times New Roman"/>
                <w:sz w:val="20"/>
                <w:szCs w:val="20"/>
              </w:rPr>
              <w:lastRenderedPageBreak/>
              <w:t>have overarching responsibilities for environmental compliance in Guyana.</w:t>
            </w:r>
          </w:p>
        </w:tc>
        <w:tc>
          <w:tcPr>
            <w:tcW w:w="2227" w:type="pct"/>
            <w:tcBorders>
              <w:top w:val="dotted" w:sz="4" w:space="0" w:color="auto"/>
              <w:bottom w:val="dotted" w:sz="4" w:space="0" w:color="auto"/>
            </w:tcBorders>
            <w:shd w:val="clear" w:color="auto" w:fill="auto"/>
          </w:tcPr>
          <w:p w:rsidR="00846117" w:rsidRPr="00CA63D0" w:rsidRDefault="00846117" w:rsidP="00E5719E">
            <w:pPr>
              <w:pStyle w:val="ListParagraph"/>
              <w:numPr>
                <w:ilvl w:val="0"/>
                <w:numId w:val="5"/>
              </w:numPr>
              <w:spacing w:after="0" w:line="240" w:lineRule="auto"/>
              <w:ind w:left="537" w:hanging="513"/>
              <w:jc w:val="both"/>
              <w:rPr>
                <w:rFonts w:ascii="Times New Roman" w:hAnsi="Times New Roman" w:cs="Times New Roman"/>
                <w:bCs/>
                <w:sz w:val="20"/>
                <w:szCs w:val="20"/>
              </w:rPr>
            </w:pPr>
            <w:r w:rsidRPr="009E7D1E">
              <w:rPr>
                <w:rFonts w:ascii="Times New Roman" w:hAnsi="Times New Roman" w:cs="Times New Roman"/>
                <w:sz w:val="20"/>
                <w:szCs w:val="20"/>
              </w:rPr>
              <w:lastRenderedPageBreak/>
              <w:t xml:space="preserve">Copy of the Letter of the Ministry of Natural Resources and the </w:t>
            </w:r>
            <w:r w:rsidRPr="00FD1508">
              <w:rPr>
                <w:rFonts w:ascii="Times New Roman" w:hAnsi="Times New Roman" w:cs="Times New Roman"/>
                <w:sz w:val="20"/>
                <w:szCs w:val="20"/>
              </w:rPr>
              <w:lastRenderedPageBreak/>
              <w:t>Environment</w:t>
            </w:r>
            <w:ins w:id="19" w:author="Test" w:date="2014-11-24T12:07:00Z">
              <w:r>
                <w:rPr>
                  <w:rFonts w:ascii="Times New Roman" w:hAnsi="Times New Roman" w:cs="Times New Roman"/>
                  <w:sz w:val="20"/>
                  <w:szCs w:val="20"/>
                </w:rPr>
                <w:t xml:space="preserve"> </w:t>
              </w:r>
            </w:ins>
            <w:del w:id="20" w:author="Test" w:date="2014-11-24T12:07:00Z">
              <w:r w:rsidRPr="00FD1508" w:rsidDel="00DF43AA">
                <w:rPr>
                  <w:rFonts w:ascii="Times New Roman" w:hAnsi="Times New Roman" w:cs="Times New Roman"/>
                  <w:sz w:val="20"/>
                  <w:szCs w:val="20"/>
                </w:rPr>
                <w:delText>.</w:delText>
              </w:r>
            </w:del>
            <w:r w:rsidRPr="00FD1508">
              <w:rPr>
                <w:rFonts w:ascii="Times New Roman" w:hAnsi="Times New Roman" w:cs="Times New Roman"/>
                <w:sz w:val="20"/>
                <w:szCs w:val="20"/>
              </w:rPr>
              <w:t>(</w:t>
            </w:r>
            <w:r w:rsidRPr="009E7D1E">
              <w:rPr>
                <w:rFonts w:ascii="Times New Roman" w:hAnsi="Times New Roman" w:cs="Times New Roman"/>
                <w:sz w:val="20"/>
                <w:szCs w:val="20"/>
              </w:rPr>
              <w:t xml:space="preserve">MNRE) to the Chairperson of the Board of Directors of the </w:t>
            </w:r>
            <w:r w:rsidRPr="007B11BB">
              <w:rPr>
                <w:rFonts w:ascii="Times New Roman" w:hAnsi="Times New Roman" w:cs="Times New Roman"/>
                <w:sz w:val="20"/>
                <w:szCs w:val="20"/>
              </w:rPr>
              <w:t xml:space="preserve">EPA </w:t>
            </w:r>
            <w:r w:rsidRPr="00D35553">
              <w:rPr>
                <w:rFonts w:ascii="Times New Roman" w:hAnsi="Times New Roman" w:cs="Times New Roman"/>
                <w:sz w:val="20"/>
                <w:szCs w:val="20"/>
              </w:rPr>
              <w:t>on Refocusing the role and mission of t</w:t>
            </w:r>
            <w:r w:rsidRPr="009E7D1E">
              <w:rPr>
                <w:rFonts w:ascii="Times New Roman" w:hAnsi="Times New Roman" w:cs="Times New Roman"/>
                <w:sz w:val="20"/>
                <w:szCs w:val="20"/>
              </w:rPr>
              <w:t>he Environment Protection Agency (EPA) in the context of achieving sustainability in the natural resources sector</w:t>
            </w:r>
            <w:ins w:id="21" w:author="Test" w:date="2014-11-24T12:26:00Z">
              <w:r>
                <w:rPr>
                  <w:rFonts w:ascii="Times New Roman" w:hAnsi="Times New Roman" w:cs="Times New Roman"/>
                  <w:sz w:val="20"/>
                  <w:szCs w:val="20"/>
                </w:rPr>
                <w:t>, and adequate budgetary resources to accomplish</w:t>
              </w:r>
            </w:ins>
            <w:ins w:id="22" w:author="HELENAL" w:date="2014-11-25T12:53:00Z">
              <w:r>
                <w:rPr>
                  <w:rFonts w:ascii="Times New Roman" w:hAnsi="Times New Roman" w:cs="Times New Roman"/>
                  <w:sz w:val="20"/>
                  <w:szCs w:val="20"/>
                </w:rPr>
                <w:t>,</w:t>
              </w:r>
              <w:r w:rsidRPr="003D5152">
                <w:rPr>
                  <w:rFonts w:ascii="Times New Roman" w:eastAsiaTheme="minorEastAsia" w:hAnsi="Times New Roman" w:cs="Times New Roman"/>
                  <w:sz w:val="20"/>
                  <w:szCs w:val="20"/>
                </w:rPr>
                <w:t xml:space="preserve"> </w:t>
              </w:r>
              <w:r w:rsidRPr="003D5152">
                <w:rPr>
                  <w:rFonts w:ascii="Times New Roman" w:hAnsi="Times New Roman" w:cs="Times New Roman"/>
                  <w:sz w:val="20"/>
                  <w:szCs w:val="20"/>
                  <w:lang w:val="en-GB"/>
                </w:rPr>
                <w:t xml:space="preserve">specifically in </w:t>
              </w:r>
              <w:r w:rsidRPr="00C018CA">
                <w:rPr>
                  <w:rFonts w:ascii="Times New Roman" w:hAnsi="Times New Roman" w:cs="Times New Roman"/>
                  <w:sz w:val="20"/>
                  <w:szCs w:val="20"/>
                </w:rPr>
                <w:t>the following directions:</w:t>
              </w:r>
            </w:ins>
          </w:p>
          <w:p w:rsidR="00846117" w:rsidRDefault="00846117" w:rsidP="00CA63D0">
            <w:pPr>
              <w:pStyle w:val="ListParagraph"/>
              <w:numPr>
                <w:ilvl w:val="1"/>
                <w:numId w:val="25"/>
              </w:numPr>
              <w:spacing w:after="0" w:line="240" w:lineRule="auto"/>
              <w:ind w:left="962" w:hanging="450"/>
              <w:jc w:val="both"/>
              <w:rPr>
                <w:rFonts w:ascii="Times New Roman" w:hAnsi="Times New Roman" w:cs="Times New Roman"/>
                <w:sz w:val="20"/>
                <w:szCs w:val="20"/>
              </w:rPr>
            </w:pPr>
            <w:ins w:id="23" w:author="HELENAL" w:date="2014-11-25T12:54:00Z">
              <w:r w:rsidRPr="00C018CA">
                <w:rPr>
                  <w:rFonts w:ascii="Times New Roman" w:hAnsi="Times New Roman" w:cs="Times New Roman"/>
                  <w:sz w:val="20"/>
                  <w:szCs w:val="20"/>
                </w:rPr>
                <w:t>Re-orientat</w:t>
              </w:r>
              <w:r w:rsidRPr="00A50E0E">
                <w:rPr>
                  <w:rFonts w:ascii="Times New Roman" w:hAnsi="Times New Roman" w:cs="Times New Roman"/>
                  <w:sz w:val="20"/>
                  <w:szCs w:val="20"/>
                </w:rPr>
                <w:t>ion of the EPA towards achieving effective environmental management in the natural resources sector, for which consulting services are being contracted with a view to obtain a technical proposal by the end of the first trimester of 2015;</w:t>
              </w:r>
            </w:ins>
          </w:p>
          <w:p w:rsidR="00846117" w:rsidRPr="00CA63D0" w:rsidRDefault="00846117" w:rsidP="00CA63D0">
            <w:pPr>
              <w:pStyle w:val="ListParagraph"/>
              <w:numPr>
                <w:ilvl w:val="1"/>
                <w:numId w:val="25"/>
              </w:numPr>
              <w:spacing w:after="0" w:line="240" w:lineRule="auto"/>
              <w:ind w:left="962" w:hanging="450"/>
              <w:jc w:val="both"/>
              <w:rPr>
                <w:rFonts w:ascii="Times New Roman" w:hAnsi="Times New Roman" w:cs="Times New Roman"/>
                <w:sz w:val="20"/>
                <w:szCs w:val="20"/>
              </w:rPr>
            </w:pPr>
            <w:ins w:id="24" w:author="HELENAL" w:date="2014-11-25T12:54:00Z">
              <w:r w:rsidRPr="00CA63D0">
                <w:rPr>
                  <w:rFonts w:ascii="Times New Roman" w:hAnsi="Times New Roman" w:cs="Times New Roman"/>
                  <w:sz w:val="20"/>
                  <w:szCs w:val="20"/>
                </w:rPr>
                <w:t>Consolidation of EPA decision making and enforcement authority over environmental compliance issues as it related to different environmental and natural resources activities through necessary regulatory, overseeing and coordinating instruments;</w:t>
              </w:r>
            </w:ins>
          </w:p>
          <w:p w:rsidR="00846117" w:rsidRPr="00CA63D0" w:rsidRDefault="00846117" w:rsidP="00CA63D0">
            <w:pPr>
              <w:pStyle w:val="ListParagraph"/>
              <w:numPr>
                <w:ilvl w:val="1"/>
                <w:numId w:val="25"/>
              </w:numPr>
              <w:spacing w:after="0" w:line="240" w:lineRule="auto"/>
              <w:ind w:left="962" w:hanging="450"/>
              <w:rPr>
                <w:rFonts w:ascii="Times New Roman" w:hAnsi="Times New Roman" w:cs="Times New Roman"/>
                <w:sz w:val="20"/>
                <w:szCs w:val="20"/>
              </w:rPr>
            </w:pPr>
            <w:ins w:id="25" w:author="HELENAL" w:date="2014-11-25T12:54:00Z">
              <w:r w:rsidRPr="00CA63D0">
                <w:rPr>
                  <w:rFonts w:ascii="Times New Roman" w:hAnsi="Times New Roman" w:cs="Times New Roman"/>
                  <w:sz w:val="20"/>
                  <w:szCs w:val="20"/>
                  <w:lang w:val="en-GB"/>
                </w:rPr>
                <w:t>Institutional support and capacity building activities in order to improve and enhance EPA staff capacities for environmental enforcement and compliance</w:t>
              </w:r>
            </w:ins>
            <w:r w:rsidRPr="00CA63D0">
              <w:rPr>
                <w:rFonts w:ascii="Times New Roman" w:hAnsi="Times New Roman" w:cs="Times New Roman"/>
                <w:sz w:val="20"/>
                <w:szCs w:val="20"/>
              </w:rPr>
              <w:t>.</w:t>
            </w:r>
          </w:p>
        </w:tc>
        <w:tc>
          <w:tcPr>
            <w:tcW w:w="517" w:type="pct"/>
            <w:tcBorders>
              <w:top w:val="dotted" w:sz="4" w:space="0" w:color="auto"/>
              <w:bottom w:val="dotted" w:sz="4" w:space="0" w:color="auto"/>
            </w:tcBorders>
          </w:tcPr>
          <w:p w:rsidR="00846117" w:rsidRPr="009E7D1E" w:rsidRDefault="00846117" w:rsidP="004F212D">
            <w:pPr>
              <w:spacing w:line="240" w:lineRule="auto"/>
              <w:ind w:left="0"/>
              <w:jc w:val="center"/>
              <w:rPr>
                <w:rFonts w:ascii="Times New Roman" w:hAnsi="Times New Roman" w:cs="Times New Roman"/>
                <w:bCs/>
              </w:rPr>
            </w:pPr>
            <w:r w:rsidRPr="009E7D1E">
              <w:rPr>
                <w:rFonts w:ascii="Times New Roman" w:hAnsi="Times New Roman" w:cs="Times New Roman"/>
                <w:bCs/>
              </w:rPr>
              <w:lastRenderedPageBreak/>
              <w:t>EPA</w:t>
            </w:r>
          </w:p>
        </w:tc>
        <w:tc>
          <w:tcPr>
            <w:tcW w:w="517" w:type="pct"/>
            <w:tcBorders>
              <w:top w:val="dotted" w:sz="4" w:space="0" w:color="auto"/>
              <w:bottom w:val="dotted" w:sz="4" w:space="0" w:color="auto"/>
            </w:tcBorders>
            <w:shd w:val="clear" w:color="auto" w:fill="auto"/>
          </w:tcPr>
          <w:p w:rsidR="00846117" w:rsidDel="00BD37AC" w:rsidRDefault="00846117" w:rsidP="00386A80">
            <w:pPr>
              <w:spacing w:line="240" w:lineRule="auto"/>
              <w:ind w:left="0"/>
              <w:jc w:val="center"/>
              <w:rPr>
                <w:ins w:id="26" w:author="Test" w:date="2014-11-24T12:03:00Z"/>
                <w:del w:id="27" w:author="HELENAL" w:date="2014-11-25T13:29:00Z"/>
                <w:rFonts w:ascii="Times New Roman" w:hAnsi="Times New Roman" w:cs="Times New Roman"/>
                <w:bCs/>
              </w:rPr>
            </w:pPr>
            <w:del w:id="28" w:author="HELENAL" w:date="2014-11-25T13:29:00Z">
              <w:r w:rsidRPr="009E7D1E" w:rsidDel="00BD37AC">
                <w:rPr>
                  <w:rFonts w:ascii="Times New Roman" w:hAnsi="Times New Roman" w:cs="Times New Roman"/>
                  <w:bCs/>
                </w:rPr>
                <w:delText>Month Year</w:delText>
              </w:r>
            </w:del>
          </w:p>
          <w:p w:rsidR="00846117" w:rsidRPr="009E7D1E" w:rsidRDefault="00846117" w:rsidP="00BD37AC">
            <w:pPr>
              <w:spacing w:line="240" w:lineRule="auto"/>
              <w:ind w:left="0"/>
              <w:jc w:val="center"/>
              <w:rPr>
                <w:rFonts w:ascii="Times New Roman" w:hAnsi="Times New Roman" w:cs="Times New Roman"/>
                <w:bCs/>
              </w:rPr>
            </w:pPr>
            <w:ins w:id="29" w:author="HELENAL" w:date="2014-11-25T13:29:00Z">
              <w:r>
                <w:rPr>
                  <w:rFonts w:ascii="Times New Roman" w:hAnsi="Times New Roman" w:cs="Times New Roman"/>
                  <w:bCs/>
                </w:rPr>
                <w:lastRenderedPageBreak/>
                <w:t>November 2014</w:t>
              </w:r>
            </w:ins>
          </w:p>
        </w:tc>
        <w:tc>
          <w:tcPr>
            <w:tcW w:w="528" w:type="pct"/>
            <w:tcBorders>
              <w:top w:val="dotted" w:sz="4" w:space="0" w:color="auto"/>
              <w:bottom w:val="dotted" w:sz="4" w:space="0" w:color="auto"/>
            </w:tcBorders>
            <w:shd w:val="clear" w:color="auto" w:fill="auto"/>
          </w:tcPr>
          <w:p w:rsidR="00846117" w:rsidRPr="009E7D1E" w:rsidRDefault="00846117" w:rsidP="004F212D">
            <w:pPr>
              <w:spacing w:line="240" w:lineRule="auto"/>
              <w:ind w:left="0"/>
              <w:jc w:val="center"/>
              <w:rPr>
                <w:rFonts w:ascii="Times New Roman" w:hAnsi="Times New Roman" w:cs="Times New Roman"/>
                <w:bCs/>
              </w:rPr>
            </w:pPr>
            <w:r w:rsidRPr="009E7D1E">
              <w:rPr>
                <w:rFonts w:ascii="Times New Roman" w:hAnsi="Times New Roman" w:cs="Times New Roman"/>
                <w:bCs/>
              </w:rPr>
              <w:lastRenderedPageBreak/>
              <w:t>Complete</w:t>
            </w:r>
          </w:p>
        </w:tc>
      </w:tr>
      <w:tr w:rsidR="00846117" w:rsidRPr="009E7D1E" w:rsidTr="00846117">
        <w:trPr>
          <w:jc w:val="center"/>
        </w:trPr>
        <w:tc>
          <w:tcPr>
            <w:tcW w:w="189" w:type="pct"/>
            <w:vMerge/>
            <w:shd w:val="clear" w:color="auto" w:fill="auto"/>
          </w:tcPr>
          <w:p w:rsidR="00846117" w:rsidRPr="009E7D1E" w:rsidRDefault="00846117" w:rsidP="0018216A">
            <w:pPr>
              <w:spacing w:line="240" w:lineRule="auto"/>
              <w:ind w:left="0"/>
              <w:jc w:val="center"/>
              <w:rPr>
                <w:rFonts w:ascii="Times New Roman" w:hAnsi="Times New Roman" w:cs="Times New Roman"/>
                <w:bCs/>
              </w:rPr>
            </w:pPr>
          </w:p>
        </w:tc>
        <w:tc>
          <w:tcPr>
            <w:tcW w:w="1022" w:type="pct"/>
            <w:vMerge/>
            <w:shd w:val="clear" w:color="auto" w:fill="auto"/>
          </w:tcPr>
          <w:p w:rsidR="00846117" w:rsidRPr="009E7D1E" w:rsidRDefault="00846117" w:rsidP="00FC7B11">
            <w:pPr>
              <w:pStyle w:val="ListParagraph"/>
              <w:spacing w:line="240" w:lineRule="auto"/>
              <w:ind w:left="493" w:right="75"/>
              <w:jc w:val="both"/>
              <w:rPr>
                <w:rFonts w:ascii="Times New Roman" w:hAnsi="Times New Roman" w:cs="Times New Roman"/>
                <w:sz w:val="20"/>
                <w:szCs w:val="20"/>
              </w:rPr>
            </w:pPr>
          </w:p>
        </w:tc>
        <w:tc>
          <w:tcPr>
            <w:tcW w:w="2227" w:type="pct"/>
            <w:tcBorders>
              <w:top w:val="dotted" w:sz="4" w:space="0" w:color="auto"/>
              <w:bottom w:val="dotted" w:sz="4" w:space="0" w:color="auto"/>
            </w:tcBorders>
            <w:shd w:val="clear" w:color="auto" w:fill="auto"/>
          </w:tcPr>
          <w:p w:rsidR="00846117" w:rsidRPr="009E7D1E" w:rsidRDefault="00846117" w:rsidP="007B11BB">
            <w:pPr>
              <w:pStyle w:val="ListParagraph"/>
              <w:numPr>
                <w:ilvl w:val="0"/>
                <w:numId w:val="5"/>
              </w:numPr>
              <w:spacing w:after="0" w:line="240" w:lineRule="auto"/>
              <w:ind w:left="547" w:hanging="518"/>
              <w:jc w:val="both"/>
              <w:rPr>
                <w:rFonts w:ascii="Times New Roman" w:hAnsi="Times New Roman" w:cs="Times New Roman"/>
                <w:bCs/>
              </w:rPr>
            </w:pPr>
            <w:r w:rsidRPr="009E7D1E">
              <w:rPr>
                <w:rFonts w:ascii="Times New Roman" w:hAnsi="Times New Roman" w:cs="Times New Roman"/>
                <w:sz w:val="20"/>
                <w:szCs w:val="20"/>
              </w:rPr>
              <w:t>Copy of the Letter from the MNRE to EPA notifying that the Government of Guyana has approved funding for the Consultancy work on restructuring EPA.</w:t>
            </w:r>
          </w:p>
        </w:tc>
        <w:tc>
          <w:tcPr>
            <w:tcW w:w="517" w:type="pct"/>
            <w:tcBorders>
              <w:top w:val="dotted" w:sz="4" w:space="0" w:color="auto"/>
              <w:bottom w:val="dotted" w:sz="4" w:space="0" w:color="auto"/>
            </w:tcBorders>
          </w:tcPr>
          <w:p w:rsidR="00846117" w:rsidRPr="009E7D1E" w:rsidRDefault="00846117" w:rsidP="004F212D">
            <w:pPr>
              <w:spacing w:line="240" w:lineRule="auto"/>
              <w:ind w:left="0"/>
              <w:jc w:val="center"/>
              <w:rPr>
                <w:rFonts w:ascii="Times New Roman" w:hAnsi="Times New Roman" w:cs="Times New Roman"/>
                <w:bCs/>
              </w:rPr>
            </w:pPr>
            <w:r w:rsidRPr="009E7D1E">
              <w:rPr>
                <w:rFonts w:ascii="Times New Roman" w:hAnsi="Times New Roman" w:cs="Times New Roman"/>
                <w:bCs/>
              </w:rPr>
              <w:t>EPA</w:t>
            </w:r>
          </w:p>
        </w:tc>
        <w:tc>
          <w:tcPr>
            <w:tcW w:w="517" w:type="pct"/>
            <w:tcBorders>
              <w:top w:val="dotted" w:sz="4" w:space="0" w:color="auto"/>
              <w:bottom w:val="dotted" w:sz="4" w:space="0" w:color="auto"/>
            </w:tcBorders>
            <w:shd w:val="clear" w:color="auto" w:fill="auto"/>
          </w:tcPr>
          <w:p w:rsidR="00846117" w:rsidRPr="00BD37AC" w:rsidRDefault="00846117" w:rsidP="004F212D">
            <w:pPr>
              <w:spacing w:line="240" w:lineRule="auto"/>
              <w:ind w:left="0"/>
              <w:jc w:val="center"/>
              <w:rPr>
                <w:rFonts w:ascii="Times New Roman" w:hAnsi="Times New Roman" w:cs="Times New Roman"/>
                <w:bCs/>
                <w:highlight w:val="yellow"/>
              </w:rPr>
            </w:pPr>
            <w:del w:id="30" w:author="JYANG" w:date="2014-11-25T14:21:00Z">
              <w:r w:rsidRPr="000877FD" w:rsidDel="00AB1006">
                <w:rPr>
                  <w:rFonts w:ascii="Times New Roman" w:hAnsi="Times New Roman" w:cs="Times New Roman"/>
                  <w:bCs/>
                </w:rPr>
                <w:delText>Month Year</w:delText>
              </w:r>
            </w:del>
            <w:ins w:id="31" w:author="JYANG" w:date="2014-11-25T14:21:00Z">
              <w:r w:rsidRPr="000877FD">
                <w:rPr>
                  <w:rFonts w:ascii="Times New Roman" w:hAnsi="Times New Roman" w:cs="Times New Roman"/>
                  <w:bCs/>
                </w:rPr>
                <w:t>September 2014</w:t>
              </w:r>
            </w:ins>
          </w:p>
        </w:tc>
        <w:tc>
          <w:tcPr>
            <w:tcW w:w="528" w:type="pct"/>
            <w:tcBorders>
              <w:top w:val="dotted" w:sz="4" w:space="0" w:color="auto"/>
              <w:bottom w:val="dotted" w:sz="4" w:space="0" w:color="auto"/>
            </w:tcBorders>
            <w:shd w:val="clear" w:color="auto" w:fill="auto"/>
          </w:tcPr>
          <w:p w:rsidR="00846117" w:rsidRPr="009E7D1E" w:rsidRDefault="00846117"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r w:rsidR="00846117" w:rsidRPr="009E7D1E" w:rsidTr="00D35553">
        <w:trPr>
          <w:jc w:val="center"/>
        </w:trPr>
        <w:tc>
          <w:tcPr>
            <w:tcW w:w="189" w:type="pct"/>
            <w:vMerge/>
            <w:shd w:val="clear" w:color="auto" w:fill="auto"/>
          </w:tcPr>
          <w:p w:rsidR="00846117" w:rsidRPr="009E7D1E" w:rsidRDefault="00846117" w:rsidP="0018216A">
            <w:pPr>
              <w:spacing w:line="240" w:lineRule="auto"/>
              <w:ind w:left="0"/>
              <w:jc w:val="center"/>
              <w:rPr>
                <w:rFonts w:ascii="Times New Roman" w:hAnsi="Times New Roman" w:cs="Times New Roman"/>
                <w:bCs/>
              </w:rPr>
            </w:pPr>
          </w:p>
        </w:tc>
        <w:tc>
          <w:tcPr>
            <w:tcW w:w="1022" w:type="pct"/>
            <w:vMerge/>
            <w:shd w:val="clear" w:color="auto" w:fill="auto"/>
          </w:tcPr>
          <w:p w:rsidR="00846117" w:rsidRPr="009E7D1E" w:rsidRDefault="00846117" w:rsidP="00FC7B11">
            <w:pPr>
              <w:pStyle w:val="ListParagraph"/>
              <w:spacing w:line="240" w:lineRule="auto"/>
              <w:ind w:left="493" w:right="75"/>
              <w:jc w:val="both"/>
              <w:rPr>
                <w:rFonts w:ascii="Times New Roman" w:hAnsi="Times New Roman" w:cs="Times New Roman"/>
                <w:sz w:val="20"/>
                <w:szCs w:val="20"/>
              </w:rPr>
            </w:pPr>
          </w:p>
        </w:tc>
        <w:tc>
          <w:tcPr>
            <w:tcW w:w="2227" w:type="pct"/>
            <w:tcBorders>
              <w:top w:val="dotted" w:sz="4" w:space="0" w:color="auto"/>
              <w:bottom w:val="dotted" w:sz="4" w:space="0" w:color="auto"/>
            </w:tcBorders>
            <w:shd w:val="clear" w:color="auto" w:fill="auto"/>
          </w:tcPr>
          <w:p w:rsidR="00846117" w:rsidRPr="009E7D1E" w:rsidRDefault="00846117" w:rsidP="00E5719E">
            <w:pPr>
              <w:pStyle w:val="ListParagraph"/>
              <w:numPr>
                <w:ilvl w:val="0"/>
                <w:numId w:val="5"/>
              </w:numPr>
              <w:spacing w:after="0" w:line="240" w:lineRule="auto"/>
              <w:ind w:left="537" w:hanging="513"/>
              <w:jc w:val="both"/>
              <w:rPr>
                <w:rFonts w:ascii="Times New Roman" w:hAnsi="Times New Roman" w:cs="Times New Roman"/>
                <w:sz w:val="20"/>
                <w:szCs w:val="20"/>
              </w:rPr>
            </w:pPr>
            <w:r w:rsidRPr="009E7D1E">
              <w:rPr>
                <w:rFonts w:ascii="Times New Roman" w:hAnsi="Times New Roman" w:cs="Times New Roman"/>
                <w:sz w:val="20"/>
                <w:szCs w:val="20"/>
              </w:rPr>
              <w:t>Copy of MNRE document containing Call for the proposals and Terms of Reference for building a technical proposal to re-orient EPA and institute an improved cost recovery mechanism, approved by Minister of Natural Resources and the Environment.</w:t>
            </w:r>
          </w:p>
        </w:tc>
        <w:tc>
          <w:tcPr>
            <w:tcW w:w="517" w:type="pct"/>
            <w:tcBorders>
              <w:top w:val="dotted" w:sz="4" w:space="0" w:color="auto"/>
              <w:bottom w:val="dotted" w:sz="4" w:space="0" w:color="auto"/>
            </w:tcBorders>
          </w:tcPr>
          <w:p w:rsidR="00846117" w:rsidRPr="009E7D1E" w:rsidRDefault="00846117" w:rsidP="004F212D">
            <w:pPr>
              <w:spacing w:line="240" w:lineRule="auto"/>
              <w:ind w:left="0"/>
              <w:jc w:val="center"/>
              <w:rPr>
                <w:rFonts w:ascii="Times New Roman" w:hAnsi="Times New Roman" w:cs="Times New Roman"/>
                <w:bCs/>
              </w:rPr>
            </w:pPr>
            <w:r w:rsidRPr="009E7D1E">
              <w:rPr>
                <w:rFonts w:ascii="Times New Roman" w:hAnsi="Times New Roman" w:cs="Times New Roman"/>
                <w:bCs/>
              </w:rPr>
              <w:t>EPA</w:t>
            </w:r>
          </w:p>
        </w:tc>
        <w:tc>
          <w:tcPr>
            <w:tcW w:w="517" w:type="pct"/>
            <w:tcBorders>
              <w:top w:val="dotted" w:sz="4" w:space="0" w:color="auto"/>
              <w:bottom w:val="dotted" w:sz="4" w:space="0" w:color="auto"/>
            </w:tcBorders>
            <w:shd w:val="clear" w:color="auto" w:fill="auto"/>
          </w:tcPr>
          <w:p w:rsidR="00846117" w:rsidRPr="00BD37AC" w:rsidRDefault="00846117" w:rsidP="004F212D">
            <w:pPr>
              <w:spacing w:line="240" w:lineRule="auto"/>
              <w:ind w:left="0"/>
              <w:jc w:val="center"/>
              <w:rPr>
                <w:rFonts w:ascii="Times New Roman" w:hAnsi="Times New Roman" w:cs="Times New Roman"/>
                <w:bCs/>
                <w:highlight w:val="yellow"/>
              </w:rPr>
            </w:pPr>
            <w:del w:id="32" w:author="JYANG" w:date="2014-11-25T14:34:00Z">
              <w:r w:rsidRPr="000877FD" w:rsidDel="000877FD">
                <w:rPr>
                  <w:rFonts w:ascii="Times New Roman" w:hAnsi="Times New Roman" w:cs="Times New Roman"/>
                  <w:bCs/>
                </w:rPr>
                <w:delText>Month Year</w:delText>
              </w:r>
            </w:del>
            <w:ins w:id="33" w:author="JYANG" w:date="2014-11-25T14:34:00Z">
              <w:r w:rsidRPr="000877FD">
                <w:rPr>
                  <w:rFonts w:ascii="Times New Roman" w:hAnsi="Times New Roman" w:cs="Times New Roman"/>
                  <w:bCs/>
                </w:rPr>
                <w:t>October 2014</w:t>
              </w:r>
            </w:ins>
          </w:p>
        </w:tc>
        <w:tc>
          <w:tcPr>
            <w:tcW w:w="528" w:type="pct"/>
            <w:tcBorders>
              <w:top w:val="dotted" w:sz="4" w:space="0" w:color="auto"/>
              <w:bottom w:val="dotted" w:sz="4" w:space="0" w:color="auto"/>
            </w:tcBorders>
            <w:shd w:val="clear" w:color="auto" w:fill="auto"/>
          </w:tcPr>
          <w:p w:rsidR="00846117" w:rsidRPr="009E7D1E" w:rsidRDefault="00846117"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r w:rsidR="00846117" w:rsidRPr="009E7D1E" w:rsidTr="00D35553">
        <w:trPr>
          <w:jc w:val="center"/>
        </w:trPr>
        <w:tc>
          <w:tcPr>
            <w:tcW w:w="189" w:type="pct"/>
            <w:vMerge/>
            <w:shd w:val="clear" w:color="auto" w:fill="auto"/>
          </w:tcPr>
          <w:p w:rsidR="00846117" w:rsidRPr="009E7D1E" w:rsidRDefault="00846117" w:rsidP="0018216A">
            <w:pPr>
              <w:spacing w:line="240" w:lineRule="auto"/>
              <w:ind w:left="0"/>
              <w:jc w:val="center"/>
              <w:rPr>
                <w:rFonts w:ascii="Times New Roman" w:hAnsi="Times New Roman" w:cs="Times New Roman"/>
                <w:bCs/>
              </w:rPr>
            </w:pPr>
          </w:p>
        </w:tc>
        <w:tc>
          <w:tcPr>
            <w:tcW w:w="1022" w:type="pct"/>
            <w:vMerge/>
            <w:shd w:val="clear" w:color="auto" w:fill="auto"/>
          </w:tcPr>
          <w:p w:rsidR="00846117" w:rsidRPr="009E7D1E" w:rsidRDefault="00846117" w:rsidP="00FC7B11">
            <w:pPr>
              <w:pStyle w:val="ListParagraph"/>
              <w:spacing w:line="240" w:lineRule="auto"/>
              <w:ind w:left="493" w:right="75"/>
              <w:jc w:val="both"/>
              <w:rPr>
                <w:rFonts w:ascii="Times New Roman" w:hAnsi="Times New Roman" w:cs="Times New Roman"/>
                <w:sz w:val="20"/>
                <w:szCs w:val="20"/>
              </w:rPr>
            </w:pPr>
          </w:p>
        </w:tc>
        <w:tc>
          <w:tcPr>
            <w:tcW w:w="2227" w:type="pct"/>
            <w:tcBorders>
              <w:top w:val="dotted" w:sz="4" w:space="0" w:color="auto"/>
              <w:bottom w:val="dotted" w:sz="4" w:space="0" w:color="auto"/>
            </w:tcBorders>
            <w:shd w:val="clear" w:color="auto" w:fill="auto"/>
          </w:tcPr>
          <w:p w:rsidR="00846117" w:rsidRPr="009E7D1E" w:rsidRDefault="00846117" w:rsidP="00E5719E">
            <w:pPr>
              <w:pStyle w:val="ListParagraph"/>
              <w:numPr>
                <w:ilvl w:val="0"/>
                <w:numId w:val="5"/>
              </w:numPr>
              <w:spacing w:after="0" w:line="240" w:lineRule="auto"/>
              <w:ind w:left="537" w:hanging="513"/>
              <w:jc w:val="both"/>
              <w:rPr>
                <w:rFonts w:ascii="Times New Roman" w:hAnsi="Times New Roman" w:cs="Times New Roman"/>
                <w:sz w:val="20"/>
                <w:szCs w:val="20"/>
              </w:rPr>
            </w:pPr>
            <w:r w:rsidRPr="009E7D1E">
              <w:rPr>
                <w:rFonts w:ascii="Times New Roman" w:hAnsi="Times New Roman" w:cs="Times New Roman"/>
                <w:sz w:val="20"/>
                <w:szCs w:val="20"/>
              </w:rPr>
              <w:t>Copy of approved wildlife regulations published in the Official Gazette.</w:t>
            </w:r>
          </w:p>
        </w:tc>
        <w:tc>
          <w:tcPr>
            <w:tcW w:w="517" w:type="pct"/>
            <w:tcBorders>
              <w:top w:val="dotted" w:sz="4" w:space="0" w:color="auto"/>
              <w:bottom w:val="dotted" w:sz="4" w:space="0" w:color="auto"/>
            </w:tcBorders>
          </w:tcPr>
          <w:p w:rsidR="00846117" w:rsidRPr="009E7D1E" w:rsidRDefault="00846117" w:rsidP="004F212D">
            <w:pPr>
              <w:spacing w:line="240" w:lineRule="auto"/>
              <w:ind w:left="0"/>
              <w:jc w:val="center"/>
              <w:rPr>
                <w:rFonts w:ascii="Times New Roman" w:hAnsi="Times New Roman" w:cs="Times New Roman"/>
                <w:bCs/>
              </w:rPr>
            </w:pPr>
            <w:r w:rsidRPr="009E7D1E">
              <w:rPr>
                <w:rFonts w:ascii="Times New Roman" w:hAnsi="Times New Roman" w:cs="Times New Roman"/>
                <w:bCs/>
              </w:rPr>
              <w:t>EPA</w:t>
            </w:r>
          </w:p>
        </w:tc>
        <w:tc>
          <w:tcPr>
            <w:tcW w:w="517" w:type="pct"/>
            <w:tcBorders>
              <w:top w:val="dotted" w:sz="4" w:space="0" w:color="auto"/>
              <w:bottom w:val="dotted" w:sz="4" w:space="0" w:color="auto"/>
            </w:tcBorders>
            <w:shd w:val="clear" w:color="auto" w:fill="auto"/>
          </w:tcPr>
          <w:p w:rsidR="00846117" w:rsidRPr="009E7D1E" w:rsidRDefault="00846117" w:rsidP="004F212D">
            <w:pPr>
              <w:spacing w:line="240" w:lineRule="auto"/>
              <w:ind w:left="0"/>
              <w:jc w:val="center"/>
              <w:rPr>
                <w:rFonts w:ascii="Times New Roman" w:hAnsi="Times New Roman" w:cs="Times New Roman"/>
                <w:bCs/>
              </w:rPr>
            </w:pPr>
            <w:r w:rsidRPr="009E7D1E">
              <w:rPr>
                <w:rFonts w:ascii="Times New Roman" w:hAnsi="Times New Roman" w:cs="Times New Roman"/>
                <w:bCs/>
              </w:rPr>
              <w:t>November 2013</w:t>
            </w:r>
          </w:p>
        </w:tc>
        <w:tc>
          <w:tcPr>
            <w:tcW w:w="528" w:type="pct"/>
            <w:tcBorders>
              <w:top w:val="dotted" w:sz="4" w:space="0" w:color="auto"/>
              <w:bottom w:val="dotted" w:sz="4" w:space="0" w:color="auto"/>
            </w:tcBorders>
            <w:shd w:val="clear" w:color="auto" w:fill="auto"/>
          </w:tcPr>
          <w:p w:rsidR="00846117" w:rsidRPr="009E7D1E" w:rsidRDefault="00846117"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r w:rsidR="00846117" w:rsidRPr="009E7D1E" w:rsidTr="00D35553">
        <w:trPr>
          <w:jc w:val="center"/>
        </w:trPr>
        <w:tc>
          <w:tcPr>
            <w:tcW w:w="189" w:type="pct"/>
            <w:vMerge/>
            <w:shd w:val="clear" w:color="auto" w:fill="auto"/>
          </w:tcPr>
          <w:p w:rsidR="00846117" w:rsidRPr="009E7D1E" w:rsidRDefault="00846117" w:rsidP="0018216A">
            <w:pPr>
              <w:spacing w:line="240" w:lineRule="auto"/>
              <w:ind w:left="0"/>
              <w:jc w:val="center"/>
              <w:rPr>
                <w:rFonts w:ascii="Times New Roman" w:hAnsi="Times New Roman" w:cs="Times New Roman"/>
                <w:bCs/>
              </w:rPr>
            </w:pPr>
          </w:p>
        </w:tc>
        <w:tc>
          <w:tcPr>
            <w:tcW w:w="1022" w:type="pct"/>
            <w:vMerge/>
            <w:shd w:val="clear" w:color="auto" w:fill="auto"/>
          </w:tcPr>
          <w:p w:rsidR="00846117" w:rsidRPr="009E7D1E" w:rsidRDefault="00846117" w:rsidP="00FC7B11">
            <w:pPr>
              <w:pStyle w:val="ListParagraph"/>
              <w:spacing w:line="240" w:lineRule="auto"/>
              <w:ind w:left="493" w:right="75"/>
              <w:jc w:val="both"/>
              <w:rPr>
                <w:rFonts w:ascii="Times New Roman" w:hAnsi="Times New Roman" w:cs="Times New Roman"/>
                <w:sz w:val="20"/>
                <w:szCs w:val="20"/>
              </w:rPr>
            </w:pPr>
          </w:p>
        </w:tc>
        <w:tc>
          <w:tcPr>
            <w:tcW w:w="2227" w:type="pct"/>
            <w:tcBorders>
              <w:top w:val="dotted" w:sz="4" w:space="0" w:color="auto"/>
              <w:bottom w:val="dotted" w:sz="4" w:space="0" w:color="auto"/>
            </w:tcBorders>
            <w:shd w:val="clear" w:color="auto" w:fill="auto"/>
          </w:tcPr>
          <w:p w:rsidR="00846117" w:rsidRPr="009E7D1E" w:rsidRDefault="00846117" w:rsidP="00E5719E">
            <w:pPr>
              <w:pStyle w:val="ListParagraph"/>
              <w:numPr>
                <w:ilvl w:val="0"/>
                <w:numId w:val="5"/>
              </w:numPr>
              <w:spacing w:after="0" w:line="240" w:lineRule="auto"/>
              <w:ind w:left="537" w:hanging="513"/>
              <w:jc w:val="both"/>
              <w:rPr>
                <w:rFonts w:ascii="Times New Roman" w:hAnsi="Times New Roman" w:cs="Times New Roman"/>
                <w:sz w:val="20"/>
                <w:szCs w:val="20"/>
              </w:rPr>
            </w:pPr>
            <w:r w:rsidRPr="009E7D1E">
              <w:rPr>
                <w:rFonts w:ascii="Times New Roman" w:hAnsi="Times New Roman" w:cs="Times New Roman"/>
                <w:sz w:val="20"/>
                <w:szCs w:val="20"/>
              </w:rPr>
              <w:t>Copy of approved Litter Regulations published in the Official Gazette.</w:t>
            </w:r>
          </w:p>
        </w:tc>
        <w:tc>
          <w:tcPr>
            <w:tcW w:w="517" w:type="pct"/>
            <w:tcBorders>
              <w:top w:val="dotted" w:sz="4" w:space="0" w:color="auto"/>
              <w:bottom w:val="dotted" w:sz="4" w:space="0" w:color="auto"/>
            </w:tcBorders>
          </w:tcPr>
          <w:p w:rsidR="00846117" w:rsidRPr="009E7D1E" w:rsidRDefault="00846117" w:rsidP="004F212D">
            <w:pPr>
              <w:spacing w:line="240" w:lineRule="auto"/>
              <w:ind w:left="0"/>
              <w:jc w:val="center"/>
              <w:rPr>
                <w:rFonts w:ascii="Times New Roman" w:hAnsi="Times New Roman" w:cs="Times New Roman"/>
                <w:bCs/>
              </w:rPr>
            </w:pPr>
            <w:r w:rsidRPr="009E7D1E">
              <w:rPr>
                <w:rFonts w:ascii="Times New Roman" w:hAnsi="Times New Roman" w:cs="Times New Roman"/>
                <w:bCs/>
              </w:rPr>
              <w:t>EPA</w:t>
            </w:r>
          </w:p>
        </w:tc>
        <w:tc>
          <w:tcPr>
            <w:tcW w:w="517" w:type="pct"/>
            <w:tcBorders>
              <w:top w:val="dotted" w:sz="4" w:space="0" w:color="auto"/>
              <w:bottom w:val="dotted" w:sz="4" w:space="0" w:color="auto"/>
            </w:tcBorders>
            <w:shd w:val="clear" w:color="auto" w:fill="auto"/>
          </w:tcPr>
          <w:p w:rsidR="00846117" w:rsidRPr="009E7D1E" w:rsidRDefault="00846117" w:rsidP="004F212D">
            <w:pPr>
              <w:spacing w:line="240" w:lineRule="auto"/>
              <w:ind w:left="0"/>
              <w:jc w:val="center"/>
              <w:rPr>
                <w:rFonts w:ascii="Times New Roman" w:hAnsi="Times New Roman" w:cs="Times New Roman"/>
                <w:bCs/>
              </w:rPr>
            </w:pPr>
            <w:r w:rsidRPr="009E7D1E">
              <w:rPr>
                <w:rFonts w:ascii="Times New Roman" w:hAnsi="Times New Roman" w:cs="Times New Roman"/>
                <w:bCs/>
              </w:rPr>
              <w:t>November 2013</w:t>
            </w:r>
          </w:p>
        </w:tc>
        <w:tc>
          <w:tcPr>
            <w:tcW w:w="528" w:type="pct"/>
            <w:tcBorders>
              <w:top w:val="dotted" w:sz="4" w:space="0" w:color="auto"/>
              <w:bottom w:val="dotted" w:sz="4" w:space="0" w:color="auto"/>
            </w:tcBorders>
            <w:shd w:val="clear" w:color="auto" w:fill="auto"/>
          </w:tcPr>
          <w:p w:rsidR="00846117" w:rsidRPr="009E7D1E" w:rsidRDefault="00846117"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r w:rsidR="00846117" w:rsidRPr="009E7D1E" w:rsidTr="00D35553">
        <w:trPr>
          <w:jc w:val="center"/>
        </w:trPr>
        <w:tc>
          <w:tcPr>
            <w:tcW w:w="189" w:type="pct"/>
            <w:vMerge/>
            <w:shd w:val="clear" w:color="auto" w:fill="auto"/>
          </w:tcPr>
          <w:p w:rsidR="00846117" w:rsidRPr="009E7D1E" w:rsidRDefault="00846117" w:rsidP="0018216A">
            <w:pPr>
              <w:spacing w:line="240" w:lineRule="auto"/>
              <w:ind w:left="0"/>
              <w:jc w:val="center"/>
              <w:rPr>
                <w:rFonts w:ascii="Times New Roman" w:hAnsi="Times New Roman" w:cs="Times New Roman"/>
                <w:bCs/>
              </w:rPr>
            </w:pPr>
          </w:p>
        </w:tc>
        <w:tc>
          <w:tcPr>
            <w:tcW w:w="1022" w:type="pct"/>
            <w:vMerge/>
            <w:shd w:val="clear" w:color="auto" w:fill="auto"/>
          </w:tcPr>
          <w:p w:rsidR="00846117" w:rsidRPr="009E7D1E" w:rsidRDefault="00846117" w:rsidP="00FC7B11">
            <w:pPr>
              <w:pStyle w:val="ListParagraph"/>
              <w:spacing w:line="240" w:lineRule="auto"/>
              <w:ind w:left="493" w:right="75"/>
              <w:jc w:val="both"/>
              <w:rPr>
                <w:rFonts w:ascii="Times New Roman" w:hAnsi="Times New Roman" w:cs="Times New Roman"/>
                <w:sz w:val="20"/>
                <w:szCs w:val="20"/>
              </w:rPr>
            </w:pPr>
          </w:p>
        </w:tc>
        <w:tc>
          <w:tcPr>
            <w:tcW w:w="2227" w:type="pct"/>
            <w:tcBorders>
              <w:top w:val="dotted" w:sz="4" w:space="0" w:color="auto"/>
              <w:bottom w:val="dotted" w:sz="4" w:space="0" w:color="auto"/>
            </w:tcBorders>
            <w:shd w:val="clear" w:color="auto" w:fill="auto"/>
          </w:tcPr>
          <w:p w:rsidR="00846117" w:rsidRPr="009E7D1E" w:rsidRDefault="00846117" w:rsidP="00E5719E">
            <w:pPr>
              <w:pStyle w:val="ListParagraph"/>
              <w:numPr>
                <w:ilvl w:val="0"/>
                <w:numId w:val="5"/>
              </w:numPr>
              <w:spacing w:after="0" w:line="240" w:lineRule="auto"/>
              <w:ind w:left="537" w:hanging="513"/>
              <w:jc w:val="both"/>
              <w:rPr>
                <w:rFonts w:ascii="Times New Roman" w:hAnsi="Times New Roman" w:cs="Times New Roman"/>
                <w:sz w:val="20"/>
                <w:szCs w:val="20"/>
              </w:rPr>
            </w:pPr>
            <w:r w:rsidRPr="009E7D1E">
              <w:rPr>
                <w:rFonts w:ascii="Times New Roman" w:hAnsi="Times New Roman" w:cs="Times New Roman"/>
                <w:sz w:val="20"/>
                <w:szCs w:val="20"/>
              </w:rPr>
              <w:t>Draft Access and Benefit Sharing (ABS) Regulations issued by EPA.</w:t>
            </w:r>
          </w:p>
        </w:tc>
        <w:tc>
          <w:tcPr>
            <w:tcW w:w="517" w:type="pct"/>
            <w:tcBorders>
              <w:top w:val="dotted" w:sz="4" w:space="0" w:color="auto"/>
              <w:bottom w:val="dotted" w:sz="4" w:space="0" w:color="auto"/>
            </w:tcBorders>
          </w:tcPr>
          <w:p w:rsidR="00846117" w:rsidRPr="009E7D1E" w:rsidRDefault="00846117" w:rsidP="004F212D">
            <w:pPr>
              <w:spacing w:line="240" w:lineRule="auto"/>
              <w:ind w:left="0"/>
              <w:jc w:val="center"/>
              <w:rPr>
                <w:rFonts w:ascii="Times New Roman" w:hAnsi="Times New Roman" w:cs="Times New Roman"/>
                <w:bCs/>
              </w:rPr>
            </w:pPr>
            <w:r w:rsidRPr="009E7D1E">
              <w:rPr>
                <w:rFonts w:ascii="Times New Roman" w:hAnsi="Times New Roman" w:cs="Times New Roman"/>
                <w:bCs/>
              </w:rPr>
              <w:t>EPA</w:t>
            </w:r>
          </w:p>
        </w:tc>
        <w:tc>
          <w:tcPr>
            <w:tcW w:w="517" w:type="pct"/>
            <w:tcBorders>
              <w:top w:val="dotted" w:sz="4" w:space="0" w:color="auto"/>
              <w:bottom w:val="dotted" w:sz="4" w:space="0" w:color="auto"/>
            </w:tcBorders>
            <w:shd w:val="clear" w:color="auto" w:fill="auto"/>
          </w:tcPr>
          <w:p w:rsidR="00846117" w:rsidRPr="009E7D1E" w:rsidRDefault="00846117" w:rsidP="000877FD">
            <w:pPr>
              <w:spacing w:line="240" w:lineRule="auto"/>
              <w:ind w:left="0"/>
              <w:jc w:val="center"/>
              <w:rPr>
                <w:rFonts w:ascii="Times New Roman" w:hAnsi="Times New Roman" w:cs="Times New Roman"/>
                <w:bCs/>
              </w:rPr>
            </w:pPr>
            <w:del w:id="34" w:author="HELENAL" w:date="2014-11-25T13:31:00Z">
              <w:r w:rsidRPr="009E7D1E" w:rsidDel="00BD37AC">
                <w:rPr>
                  <w:rFonts w:ascii="Times New Roman" w:hAnsi="Times New Roman" w:cs="Times New Roman"/>
                  <w:bCs/>
                </w:rPr>
                <w:delText>Month Year</w:delText>
              </w:r>
            </w:del>
            <w:ins w:id="35" w:author="HELENAL" w:date="2014-11-25T13:31:00Z">
              <w:r>
                <w:rPr>
                  <w:rFonts w:ascii="Times New Roman" w:hAnsi="Times New Roman" w:cs="Times New Roman"/>
                  <w:bCs/>
                </w:rPr>
                <w:t xml:space="preserve"> </w:t>
              </w:r>
              <w:del w:id="36" w:author="JYANG" w:date="2014-11-25T14:36:00Z">
                <w:r w:rsidDel="000877FD">
                  <w:rPr>
                    <w:rFonts w:ascii="Times New Roman" w:hAnsi="Times New Roman" w:cs="Times New Roman"/>
                    <w:bCs/>
                  </w:rPr>
                  <w:delText>November</w:delText>
                </w:r>
              </w:del>
            </w:ins>
            <w:ins w:id="37" w:author="JYANG" w:date="2014-11-25T14:36:00Z">
              <w:r>
                <w:rPr>
                  <w:rFonts w:ascii="Times New Roman" w:hAnsi="Times New Roman" w:cs="Times New Roman"/>
                  <w:bCs/>
                </w:rPr>
                <w:t>October</w:t>
              </w:r>
            </w:ins>
            <w:ins w:id="38" w:author="HELENAL" w:date="2014-11-25T13:31:00Z">
              <w:r>
                <w:rPr>
                  <w:rFonts w:ascii="Times New Roman" w:hAnsi="Times New Roman" w:cs="Times New Roman"/>
                  <w:bCs/>
                </w:rPr>
                <w:t xml:space="preserve"> 2014</w:t>
              </w:r>
            </w:ins>
          </w:p>
        </w:tc>
        <w:tc>
          <w:tcPr>
            <w:tcW w:w="528" w:type="pct"/>
            <w:tcBorders>
              <w:top w:val="dotted" w:sz="4" w:space="0" w:color="auto"/>
              <w:bottom w:val="dotted" w:sz="4" w:space="0" w:color="auto"/>
            </w:tcBorders>
            <w:shd w:val="clear" w:color="auto" w:fill="auto"/>
          </w:tcPr>
          <w:p w:rsidR="00846117" w:rsidRPr="009E7D1E" w:rsidRDefault="00846117" w:rsidP="004F212D">
            <w:pPr>
              <w:spacing w:line="240" w:lineRule="auto"/>
              <w:ind w:left="0"/>
              <w:jc w:val="center"/>
              <w:rPr>
                <w:rFonts w:ascii="Times New Roman" w:hAnsi="Times New Roman" w:cs="Times New Roman"/>
                <w:bCs/>
              </w:rPr>
            </w:pPr>
            <w:del w:id="39" w:author="JYANG" w:date="2014-11-25T14:36:00Z">
              <w:r w:rsidRPr="009E7D1E" w:rsidDel="000877FD">
                <w:rPr>
                  <w:rFonts w:ascii="Times New Roman" w:hAnsi="Times New Roman" w:cs="Times New Roman"/>
                  <w:bCs/>
                </w:rPr>
                <w:delText>Pending</w:delText>
              </w:r>
            </w:del>
            <w:ins w:id="40" w:author="JYANG" w:date="2014-11-25T14:36:00Z">
              <w:r>
                <w:rPr>
                  <w:rFonts w:ascii="Times New Roman" w:hAnsi="Times New Roman" w:cs="Times New Roman"/>
                  <w:bCs/>
                </w:rPr>
                <w:t>Complete</w:t>
              </w:r>
            </w:ins>
          </w:p>
        </w:tc>
      </w:tr>
      <w:tr w:rsidR="00846117" w:rsidRPr="009E7D1E" w:rsidTr="00D35553">
        <w:trPr>
          <w:jc w:val="center"/>
        </w:trPr>
        <w:tc>
          <w:tcPr>
            <w:tcW w:w="189" w:type="pct"/>
            <w:vMerge/>
            <w:shd w:val="clear" w:color="auto" w:fill="auto"/>
          </w:tcPr>
          <w:p w:rsidR="00846117" w:rsidRPr="009E7D1E" w:rsidRDefault="00846117" w:rsidP="0018216A">
            <w:pPr>
              <w:spacing w:line="240" w:lineRule="auto"/>
              <w:ind w:left="0"/>
              <w:jc w:val="center"/>
              <w:rPr>
                <w:rFonts w:ascii="Times New Roman" w:hAnsi="Times New Roman" w:cs="Times New Roman"/>
                <w:bCs/>
              </w:rPr>
            </w:pPr>
          </w:p>
        </w:tc>
        <w:tc>
          <w:tcPr>
            <w:tcW w:w="1022" w:type="pct"/>
            <w:vMerge/>
            <w:tcBorders>
              <w:bottom w:val="dotted" w:sz="4" w:space="0" w:color="auto"/>
            </w:tcBorders>
            <w:shd w:val="clear" w:color="auto" w:fill="auto"/>
          </w:tcPr>
          <w:p w:rsidR="00846117" w:rsidRPr="009E7D1E" w:rsidRDefault="00846117" w:rsidP="00E5719E">
            <w:pPr>
              <w:pStyle w:val="ListParagraph"/>
              <w:spacing w:after="0" w:line="240" w:lineRule="auto"/>
              <w:ind w:left="493" w:right="75"/>
              <w:jc w:val="both"/>
              <w:rPr>
                <w:rFonts w:ascii="Times New Roman" w:hAnsi="Times New Roman" w:cs="Times New Roman"/>
                <w:sz w:val="20"/>
                <w:szCs w:val="20"/>
              </w:rPr>
            </w:pPr>
          </w:p>
        </w:tc>
        <w:tc>
          <w:tcPr>
            <w:tcW w:w="2227" w:type="pct"/>
            <w:tcBorders>
              <w:top w:val="dotted" w:sz="4" w:space="0" w:color="auto"/>
              <w:bottom w:val="dotted" w:sz="4" w:space="0" w:color="auto"/>
            </w:tcBorders>
            <w:shd w:val="clear" w:color="auto" w:fill="auto"/>
          </w:tcPr>
          <w:p w:rsidR="00846117" w:rsidRPr="009E7D1E" w:rsidRDefault="00846117" w:rsidP="00E5719E">
            <w:pPr>
              <w:pStyle w:val="ListParagraph"/>
              <w:numPr>
                <w:ilvl w:val="0"/>
                <w:numId w:val="5"/>
              </w:numPr>
              <w:spacing w:after="0" w:line="240" w:lineRule="auto"/>
              <w:ind w:left="537" w:hanging="513"/>
              <w:jc w:val="both"/>
              <w:rPr>
                <w:rFonts w:ascii="Times New Roman" w:hAnsi="Times New Roman" w:cs="Times New Roman"/>
                <w:sz w:val="20"/>
                <w:szCs w:val="20"/>
              </w:rPr>
            </w:pPr>
            <w:r w:rsidRPr="009E7D1E">
              <w:rPr>
                <w:rFonts w:ascii="Times New Roman" w:hAnsi="Times New Roman" w:cs="Times New Roman"/>
                <w:sz w:val="20"/>
                <w:szCs w:val="20"/>
              </w:rPr>
              <w:t>Draft Air Quality Guidelines issued by EPA.</w:t>
            </w:r>
          </w:p>
        </w:tc>
        <w:tc>
          <w:tcPr>
            <w:tcW w:w="517" w:type="pct"/>
            <w:tcBorders>
              <w:top w:val="dotted" w:sz="4" w:space="0" w:color="auto"/>
              <w:bottom w:val="dotted" w:sz="4" w:space="0" w:color="auto"/>
            </w:tcBorders>
          </w:tcPr>
          <w:p w:rsidR="00846117" w:rsidRPr="009E7D1E" w:rsidRDefault="00846117" w:rsidP="004F212D">
            <w:pPr>
              <w:spacing w:line="240" w:lineRule="auto"/>
              <w:ind w:left="0"/>
              <w:jc w:val="center"/>
              <w:rPr>
                <w:rFonts w:ascii="Times New Roman" w:hAnsi="Times New Roman" w:cs="Times New Roman"/>
                <w:bCs/>
              </w:rPr>
            </w:pPr>
            <w:r w:rsidRPr="009E7D1E">
              <w:rPr>
                <w:rFonts w:ascii="Times New Roman" w:hAnsi="Times New Roman" w:cs="Times New Roman"/>
                <w:bCs/>
              </w:rPr>
              <w:t>EPA</w:t>
            </w:r>
          </w:p>
        </w:tc>
        <w:tc>
          <w:tcPr>
            <w:tcW w:w="517" w:type="pct"/>
            <w:tcBorders>
              <w:top w:val="dotted" w:sz="4" w:space="0" w:color="auto"/>
              <w:bottom w:val="dotted" w:sz="4" w:space="0" w:color="auto"/>
            </w:tcBorders>
            <w:shd w:val="clear" w:color="auto" w:fill="auto"/>
          </w:tcPr>
          <w:p w:rsidR="00846117" w:rsidRPr="009E7D1E" w:rsidRDefault="00846117" w:rsidP="004F212D">
            <w:pPr>
              <w:spacing w:line="240" w:lineRule="auto"/>
              <w:ind w:left="0"/>
              <w:jc w:val="center"/>
              <w:rPr>
                <w:rFonts w:ascii="Times New Roman" w:hAnsi="Times New Roman" w:cs="Times New Roman"/>
                <w:bCs/>
              </w:rPr>
            </w:pPr>
            <w:del w:id="41" w:author="JYANG" w:date="2014-11-25T14:36:00Z">
              <w:r w:rsidRPr="009E7D1E" w:rsidDel="000877FD">
                <w:rPr>
                  <w:rFonts w:ascii="Times New Roman" w:hAnsi="Times New Roman" w:cs="Times New Roman"/>
                  <w:bCs/>
                </w:rPr>
                <w:delText xml:space="preserve">August </w:delText>
              </w:r>
            </w:del>
            <w:ins w:id="42" w:author="JYANG" w:date="2014-11-25T14:36:00Z">
              <w:r>
                <w:rPr>
                  <w:rFonts w:ascii="Times New Roman" w:hAnsi="Times New Roman" w:cs="Times New Roman"/>
                  <w:bCs/>
                </w:rPr>
                <w:t>September</w:t>
              </w:r>
              <w:r w:rsidRPr="009E7D1E">
                <w:rPr>
                  <w:rFonts w:ascii="Times New Roman" w:hAnsi="Times New Roman" w:cs="Times New Roman"/>
                  <w:bCs/>
                </w:rPr>
                <w:t xml:space="preserve"> </w:t>
              </w:r>
            </w:ins>
            <w:r w:rsidRPr="009E7D1E">
              <w:rPr>
                <w:rFonts w:ascii="Times New Roman" w:hAnsi="Times New Roman" w:cs="Times New Roman"/>
                <w:bCs/>
              </w:rPr>
              <w:t>2014</w:t>
            </w:r>
          </w:p>
        </w:tc>
        <w:tc>
          <w:tcPr>
            <w:tcW w:w="528" w:type="pct"/>
            <w:tcBorders>
              <w:top w:val="dotted" w:sz="4" w:space="0" w:color="auto"/>
              <w:bottom w:val="dotted" w:sz="4" w:space="0" w:color="auto"/>
            </w:tcBorders>
            <w:shd w:val="clear" w:color="auto" w:fill="auto"/>
          </w:tcPr>
          <w:p w:rsidR="00846117" w:rsidRPr="009E7D1E" w:rsidRDefault="00846117"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r w:rsidR="003D5152" w:rsidRPr="009E7D1E" w:rsidTr="00D35553">
        <w:trPr>
          <w:jc w:val="center"/>
        </w:trPr>
        <w:tc>
          <w:tcPr>
            <w:tcW w:w="189" w:type="pct"/>
            <w:vMerge w:val="restart"/>
            <w:shd w:val="clear" w:color="auto" w:fill="auto"/>
          </w:tcPr>
          <w:p w:rsidR="003D5152" w:rsidRPr="009E7D1E" w:rsidRDefault="003D5152" w:rsidP="0018216A">
            <w:pPr>
              <w:spacing w:line="240" w:lineRule="auto"/>
              <w:ind w:left="0"/>
              <w:jc w:val="center"/>
              <w:rPr>
                <w:rFonts w:ascii="Times New Roman" w:hAnsi="Times New Roman" w:cs="Times New Roman"/>
                <w:bCs/>
              </w:rPr>
            </w:pPr>
          </w:p>
        </w:tc>
        <w:tc>
          <w:tcPr>
            <w:tcW w:w="1022" w:type="pct"/>
            <w:tcBorders>
              <w:top w:val="dotted" w:sz="4" w:space="0" w:color="auto"/>
            </w:tcBorders>
            <w:shd w:val="clear" w:color="auto" w:fill="auto"/>
          </w:tcPr>
          <w:p w:rsidR="003D5152" w:rsidRPr="009E7D1E" w:rsidRDefault="003D5152" w:rsidP="00AF57CA">
            <w:pPr>
              <w:pStyle w:val="ListParagraph"/>
              <w:numPr>
                <w:ilvl w:val="0"/>
                <w:numId w:val="4"/>
              </w:numPr>
              <w:spacing w:line="240" w:lineRule="auto"/>
              <w:ind w:left="493" w:right="75" w:hanging="423"/>
              <w:jc w:val="both"/>
              <w:rPr>
                <w:rFonts w:ascii="Times New Roman" w:hAnsi="Times New Roman" w:cs="Times New Roman"/>
                <w:bCs/>
              </w:rPr>
            </w:pPr>
            <w:r w:rsidRPr="009E7D1E">
              <w:rPr>
                <w:rFonts w:ascii="Times New Roman" w:hAnsi="Times New Roman" w:cs="Times New Roman"/>
                <w:sz w:val="20"/>
                <w:szCs w:val="20"/>
              </w:rPr>
              <w:t xml:space="preserve">Enhance EPA’s capacity to manage environmental and social impacts of development activities in all sectors of the country </w:t>
            </w:r>
            <w:r w:rsidRPr="009E7D1E">
              <w:rPr>
                <w:rFonts w:ascii="Times New Roman" w:hAnsi="Times New Roman" w:cs="Times New Roman"/>
                <w:sz w:val="20"/>
                <w:szCs w:val="20"/>
              </w:rPr>
              <w:lastRenderedPageBreak/>
              <w:t>through institutional and policy strengthening.</w:t>
            </w:r>
          </w:p>
        </w:tc>
        <w:tc>
          <w:tcPr>
            <w:tcW w:w="2227" w:type="pct"/>
            <w:tcBorders>
              <w:top w:val="dotted" w:sz="4" w:space="0" w:color="auto"/>
              <w:bottom w:val="dotted" w:sz="4" w:space="0" w:color="auto"/>
            </w:tcBorders>
            <w:shd w:val="clear" w:color="auto" w:fill="auto"/>
          </w:tcPr>
          <w:p w:rsidR="003D5152" w:rsidRPr="009E7D1E" w:rsidRDefault="003D5152" w:rsidP="00846117">
            <w:pPr>
              <w:pStyle w:val="ListParagraph"/>
              <w:numPr>
                <w:ilvl w:val="0"/>
                <w:numId w:val="27"/>
              </w:numPr>
              <w:spacing w:after="0" w:line="240" w:lineRule="auto"/>
              <w:ind w:left="512" w:hanging="512"/>
              <w:jc w:val="both"/>
              <w:rPr>
                <w:rFonts w:ascii="Times New Roman" w:hAnsi="Times New Roman" w:cs="Times New Roman"/>
                <w:bCs/>
              </w:rPr>
            </w:pPr>
            <w:ins w:id="43" w:author="HELENAL" w:date="2014-11-25T12:55:00Z">
              <w:r w:rsidRPr="009E7D1E">
                <w:rPr>
                  <w:rFonts w:ascii="Times New Roman" w:hAnsi="Times New Roman" w:cs="Times New Roman"/>
                  <w:sz w:val="20"/>
                  <w:szCs w:val="20"/>
                </w:rPr>
                <w:lastRenderedPageBreak/>
                <w:t xml:space="preserve">Copy of </w:t>
              </w:r>
              <w:r>
                <w:rPr>
                  <w:rFonts w:ascii="Times New Roman" w:hAnsi="Times New Roman" w:cs="Times New Roman"/>
                  <w:sz w:val="20"/>
                  <w:szCs w:val="20"/>
                </w:rPr>
                <w:t>contracts with</w:t>
              </w:r>
              <w:r w:rsidRPr="009E7D1E">
                <w:rPr>
                  <w:rFonts w:ascii="Times New Roman" w:hAnsi="Times New Roman" w:cs="Times New Roman"/>
                  <w:sz w:val="20"/>
                  <w:szCs w:val="20"/>
                </w:rPr>
                <w:t xml:space="preserve"> the 2 new Directors that will integrate the Compliance and Enforcement Unit at EPA, approved by Director of EPA</w:t>
              </w:r>
            </w:ins>
            <w:ins w:id="44" w:author="JYANG" w:date="2014-11-25T14:37:00Z">
              <w:r w:rsidR="000877FD">
                <w:rPr>
                  <w:rFonts w:ascii="Times New Roman" w:hAnsi="Times New Roman" w:cs="Times New Roman"/>
                  <w:sz w:val="20"/>
                  <w:szCs w:val="20"/>
                </w:rPr>
                <w:t>.</w:t>
              </w:r>
            </w:ins>
            <w:ins w:id="45" w:author="HELENAL" w:date="2014-11-25T12:55:00Z">
              <w:r>
                <w:rPr>
                  <w:rFonts w:ascii="Times New Roman" w:hAnsi="Times New Roman" w:cs="Times New Roman"/>
                  <w:sz w:val="20"/>
                  <w:szCs w:val="20"/>
                </w:rPr>
                <w:t xml:space="preserve"> </w:t>
              </w:r>
              <w:del w:id="46" w:author="JYANG" w:date="2014-11-25T14:37:00Z">
                <w:r w:rsidDel="000877FD">
                  <w:rPr>
                    <w:rFonts w:ascii="Times New Roman" w:hAnsi="Times New Roman" w:cs="Times New Roman"/>
                    <w:sz w:val="20"/>
                    <w:szCs w:val="20"/>
                  </w:rPr>
                  <w:delText>(move up – first directors are hired)</w:delText>
                </w:r>
              </w:del>
            </w:ins>
            <w:del w:id="47" w:author="HELENAL" w:date="2014-11-25T12:56:00Z">
              <w:r w:rsidRPr="009E7D1E" w:rsidDel="003D5152">
                <w:rPr>
                  <w:rFonts w:ascii="Times New Roman" w:hAnsi="Times New Roman" w:cs="Times New Roman"/>
                  <w:sz w:val="20"/>
                  <w:szCs w:val="20"/>
                </w:rPr>
                <w:delText xml:space="preserve">Copy of </w:delText>
              </w:r>
            </w:del>
            <w:ins w:id="48" w:author="Test" w:date="2014-11-24T12:17:00Z">
              <w:del w:id="49" w:author="HELENAL" w:date="2014-11-25T12:56:00Z">
                <w:r w:rsidDel="003D5152">
                  <w:rPr>
                    <w:rFonts w:ascii="Times New Roman" w:hAnsi="Times New Roman" w:cs="Times New Roman"/>
                    <w:sz w:val="20"/>
                    <w:szCs w:val="20"/>
                  </w:rPr>
                  <w:delText xml:space="preserve">contracts </w:delText>
                </w:r>
              </w:del>
            </w:ins>
            <w:del w:id="50" w:author="HELENAL" w:date="2014-11-25T12:56:00Z">
              <w:r w:rsidRPr="009E7D1E" w:rsidDel="003D5152">
                <w:rPr>
                  <w:rFonts w:ascii="Times New Roman" w:hAnsi="Times New Roman" w:cs="Times New Roman"/>
                  <w:sz w:val="20"/>
                  <w:szCs w:val="20"/>
                </w:rPr>
                <w:delText>Terms of Reference (ToRs)</w:delText>
              </w:r>
            </w:del>
            <w:ins w:id="51" w:author="Test" w:date="2014-11-24T12:19:00Z">
              <w:del w:id="52" w:author="HELENAL" w:date="2014-11-25T12:56:00Z">
                <w:r w:rsidDel="003D5152">
                  <w:rPr>
                    <w:rFonts w:ascii="Times New Roman" w:hAnsi="Times New Roman" w:cs="Times New Roman"/>
                    <w:sz w:val="20"/>
                    <w:szCs w:val="20"/>
                  </w:rPr>
                  <w:delText>with</w:delText>
                </w:r>
              </w:del>
            </w:ins>
            <w:del w:id="53" w:author="HELENAL" w:date="2014-11-25T12:56:00Z">
              <w:r w:rsidRPr="009E7D1E" w:rsidDel="003D5152">
                <w:rPr>
                  <w:rFonts w:ascii="Times New Roman" w:hAnsi="Times New Roman" w:cs="Times New Roman"/>
                  <w:sz w:val="20"/>
                  <w:szCs w:val="20"/>
                </w:rPr>
                <w:delText xml:space="preserve"> for </w:delText>
              </w:r>
            </w:del>
            <w:ins w:id="54" w:author="Test" w:date="2014-11-24T12:17:00Z">
              <w:del w:id="55" w:author="HELENAL" w:date="2014-11-25T12:56:00Z">
                <w:r w:rsidDel="003D5152">
                  <w:rPr>
                    <w:rFonts w:ascii="Times New Roman" w:hAnsi="Times New Roman" w:cs="Times New Roman"/>
                    <w:sz w:val="20"/>
                    <w:szCs w:val="20"/>
                  </w:rPr>
                  <w:delText>12</w:delText>
                </w:r>
              </w:del>
            </w:ins>
            <w:del w:id="56" w:author="HELENAL" w:date="2014-11-25T12:56:00Z">
              <w:r w:rsidRPr="009E7D1E" w:rsidDel="003D5152">
                <w:rPr>
                  <w:rFonts w:ascii="Times New Roman" w:hAnsi="Times New Roman" w:cs="Times New Roman"/>
                  <w:sz w:val="20"/>
                  <w:szCs w:val="20"/>
                </w:rPr>
                <w:delText xml:space="preserve">the staff to be employed by the Compliance and Enforcement Unit, its organizational chart, a list of </w:delText>
              </w:r>
              <w:r w:rsidRPr="009E7D1E" w:rsidDel="003D5152">
                <w:rPr>
                  <w:rFonts w:ascii="Times New Roman" w:hAnsi="Times New Roman" w:cs="Times New Roman"/>
                  <w:sz w:val="20"/>
                  <w:szCs w:val="20"/>
                </w:rPr>
                <w:lastRenderedPageBreak/>
                <w:delText>the staff currently employed and a summary of reports detailing the establishment of Compliance and Enforcement Unit within the EPA.</w:delText>
              </w:r>
            </w:del>
          </w:p>
        </w:tc>
        <w:tc>
          <w:tcPr>
            <w:tcW w:w="517" w:type="pct"/>
            <w:tcBorders>
              <w:top w:val="dotted" w:sz="4" w:space="0" w:color="auto"/>
              <w:bottom w:val="dotted" w:sz="4" w:space="0" w:color="auto"/>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lastRenderedPageBreak/>
              <w:t>EPA</w:t>
            </w:r>
          </w:p>
        </w:tc>
        <w:tc>
          <w:tcPr>
            <w:tcW w:w="517" w:type="pct"/>
            <w:tcBorders>
              <w:top w:val="dotted" w:sz="4" w:space="0" w:color="auto"/>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del w:id="57" w:author="JYANG" w:date="2014-11-25T14:40:00Z">
              <w:r w:rsidRPr="009E7D1E" w:rsidDel="000877FD">
                <w:rPr>
                  <w:rFonts w:ascii="Times New Roman" w:hAnsi="Times New Roman" w:cs="Times New Roman"/>
                  <w:bCs/>
                </w:rPr>
                <w:delText>June 2014</w:delText>
              </w:r>
            </w:del>
            <w:ins w:id="58" w:author="JYANG" w:date="2014-11-25T14:40:00Z">
              <w:r w:rsidR="000877FD">
                <w:rPr>
                  <w:rFonts w:ascii="Times New Roman" w:hAnsi="Times New Roman" w:cs="Times New Roman"/>
                  <w:bCs/>
                </w:rPr>
                <w:t>November</w:t>
              </w:r>
            </w:ins>
          </w:p>
        </w:tc>
        <w:tc>
          <w:tcPr>
            <w:tcW w:w="528" w:type="pct"/>
            <w:tcBorders>
              <w:top w:val="dotted" w:sz="4" w:space="0" w:color="auto"/>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del w:id="59" w:author="JYANG" w:date="2014-11-25T14:40:00Z">
              <w:r w:rsidRPr="00E54DCA" w:rsidDel="000877FD">
                <w:rPr>
                  <w:rFonts w:ascii="Times New Roman" w:hAnsi="Times New Roman" w:cs="Times New Roman"/>
                  <w:bCs/>
                </w:rPr>
                <w:delText>Complete</w:delText>
              </w:r>
            </w:del>
            <w:ins w:id="60" w:author="JYANG" w:date="2014-11-25T14:40:00Z">
              <w:r w:rsidR="000877FD" w:rsidRPr="00E54DCA">
                <w:rPr>
                  <w:rFonts w:ascii="Times New Roman" w:hAnsi="Times New Roman" w:cs="Times New Roman"/>
                  <w:bCs/>
                </w:rPr>
                <w:t>Pending</w:t>
              </w:r>
            </w:ins>
            <w:ins w:id="61" w:author="JYANG" w:date="2014-11-25T14:48:00Z">
              <w:r w:rsidR="004E037C" w:rsidRPr="00E54DCA">
                <w:rPr>
                  <w:rFonts w:ascii="Times New Roman" w:hAnsi="Times New Roman" w:cs="Times New Roman"/>
                  <w:bCs/>
                </w:rPr>
                <w:t>: contracts</w:t>
              </w:r>
            </w:ins>
          </w:p>
        </w:tc>
      </w:tr>
      <w:tr w:rsidR="00C9421F" w:rsidRPr="009E7D1E" w:rsidTr="00D35553">
        <w:trPr>
          <w:jc w:val="center"/>
        </w:trPr>
        <w:tc>
          <w:tcPr>
            <w:tcW w:w="189" w:type="pct"/>
            <w:vMerge/>
            <w:shd w:val="clear" w:color="auto" w:fill="auto"/>
          </w:tcPr>
          <w:p w:rsidR="00C9421F" w:rsidRPr="009E7D1E" w:rsidRDefault="00C9421F" w:rsidP="0018216A">
            <w:pPr>
              <w:spacing w:line="240" w:lineRule="auto"/>
              <w:ind w:left="0"/>
              <w:jc w:val="center"/>
              <w:rPr>
                <w:rFonts w:ascii="Times New Roman" w:hAnsi="Times New Roman" w:cs="Times New Roman"/>
                <w:bCs/>
              </w:rPr>
            </w:pPr>
          </w:p>
        </w:tc>
        <w:tc>
          <w:tcPr>
            <w:tcW w:w="1022" w:type="pct"/>
            <w:vMerge w:val="restart"/>
            <w:shd w:val="clear" w:color="auto" w:fill="auto"/>
          </w:tcPr>
          <w:p w:rsidR="00C9421F" w:rsidRPr="009E7D1E" w:rsidRDefault="00C9421F" w:rsidP="00FC7B11">
            <w:pPr>
              <w:pStyle w:val="ListParagraph"/>
              <w:spacing w:line="240" w:lineRule="auto"/>
              <w:ind w:left="493" w:right="75"/>
              <w:jc w:val="both"/>
              <w:rPr>
                <w:rFonts w:ascii="Times New Roman" w:hAnsi="Times New Roman" w:cs="Times New Roman"/>
                <w:sz w:val="20"/>
                <w:szCs w:val="20"/>
              </w:rPr>
            </w:pPr>
          </w:p>
        </w:tc>
        <w:tc>
          <w:tcPr>
            <w:tcW w:w="2227" w:type="pct"/>
            <w:tcBorders>
              <w:top w:val="dotted" w:sz="4" w:space="0" w:color="auto"/>
              <w:bottom w:val="dotted" w:sz="4" w:space="0" w:color="auto"/>
            </w:tcBorders>
            <w:shd w:val="clear" w:color="auto" w:fill="auto"/>
          </w:tcPr>
          <w:p w:rsidR="00C9421F" w:rsidRPr="00CA63D0" w:rsidRDefault="00C9421F" w:rsidP="00CA63D0">
            <w:pPr>
              <w:pStyle w:val="ListParagraph"/>
              <w:numPr>
                <w:ilvl w:val="0"/>
                <w:numId w:val="27"/>
              </w:numPr>
              <w:spacing w:after="0" w:line="240" w:lineRule="auto"/>
              <w:ind w:left="537" w:hanging="513"/>
              <w:jc w:val="both"/>
              <w:rPr>
                <w:rFonts w:ascii="Times New Roman" w:hAnsi="Times New Roman" w:cs="Times New Roman"/>
                <w:sz w:val="20"/>
                <w:szCs w:val="20"/>
              </w:rPr>
            </w:pPr>
            <w:del w:id="62" w:author="HELENAL" w:date="2014-11-25T12:55:00Z">
              <w:r w:rsidRPr="009E7D1E" w:rsidDel="003D5152">
                <w:rPr>
                  <w:rFonts w:ascii="Times New Roman" w:hAnsi="Times New Roman" w:cs="Times New Roman"/>
                  <w:sz w:val="20"/>
                  <w:szCs w:val="20"/>
                </w:rPr>
                <w:delText xml:space="preserve">Copy of </w:delText>
              </w:r>
            </w:del>
            <w:ins w:id="63" w:author="Test" w:date="2014-11-24T12:18:00Z">
              <w:del w:id="64" w:author="HELENAL" w:date="2014-11-25T12:55:00Z">
                <w:r w:rsidDel="003D5152">
                  <w:rPr>
                    <w:rFonts w:ascii="Times New Roman" w:hAnsi="Times New Roman" w:cs="Times New Roman"/>
                    <w:sz w:val="20"/>
                    <w:szCs w:val="20"/>
                  </w:rPr>
                  <w:delText xml:space="preserve">contracts </w:delText>
                </w:r>
              </w:del>
            </w:ins>
            <w:del w:id="65" w:author="HELENAL" w:date="2014-11-25T12:55:00Z">
              <w:r w:rsidRPr="009E7D1E" w:rsidDel="003D5152">
                <w:rPr>
                  <w:rFonts w:ascii="Times New Roman" w:hAnsi="Times New Roman" w:cs="Times New Roman"/>
                  <w:sz w:val="20"/>
                  <w:szCs w:val="20"/>
                </w:rPr>
                <w:delText xml:space="preserve">the ToRs in the terms agreed with the Bank </w:delText>
              </w:r>
            </w:del>
            <w:ins w:id="66" w:author="Test" w:date="2014-11-24T12:19:00Z">
              <w:del w:id="67" w:author="HELENAL" w:date="2014-11-25T12:55:00Z">
                <w:r w:rsidDel="003D5152">
                  <w:rPr>
                    <w:rFonts w:ascii="Times New Roman" w:hAnsi="Times New Roman" w:cs="Times New Roman"/>
                    <w:sz w:val="20"/>
                    <w:szCs w:val="20"/>
                  </w:rPr>
                  <w:delText>with</w:delText>
                </w:r>
              </w:del>
            </w:ins>
            <w:del w:id="68" w:author="HELENAL" w:date="2014-11-25T12:55:00Z">
              <w:r w:rsidRPr="009E7D1E" w:rsidDel="003D5152">
                <w:rPr>
                  <w:rFonts w:ascii="Times New Roman" w:hAnsi="Times New Roman" w:cs="Times New Roman"/>
                  <w:sz w:val="20"/>
                  <w:szCs w:val="20"/>
                </w:rPr>
                <w:delText>for the 2 new Directors that will integrate the Compliance and Enforcement Unit at EPA, approved by Director of EPA.</w:delText>
              </w:r>
            </w:del>
            <w:ins w:id="69" w:author="Test" w:date="2014-11-24T12:19:00Z">
              <w:del w:id="70" w:author="HELENAL" w:date="2014-11-25T12:55:00Z">
                <w:r w:rsidDel="003D5152">
                  <w:rPr>
                    <w:rFonts w:ascii="Times New Roman" w:hAnsi="Times New Roman" w:cs="Times New Roman"/>
                    <w:sz w:val="20"/>
                    <w:szCs w:val="20"/>
                  </w:rPr>
                  <w:delText xml:space="preserve"> (move up – first directors are hired)</w:delText>
                </w:r>
              </w:del>
            </w:ins>
            <w:ins w:id="71" w:author="HELENAL" w:date="2014-11-25T12:56:00Z">
              <w:r w:rsidRPr="003D5152">
                <w:rPr>
                  <w:rFonts w:ascii="Times New Roman" w:eastAsia="Calibri" w:hAnsi="Times New Roman" w:cs="Times New Roman"/>
                  <w:sz w:val="20"/>
                  <w:szCs w:val="20"/>
                  <w:lang w:val="en-GB"/>
                </w:rPr>
                <w:t xml:space="preserve"> </w:t>
              </w:r>
              <w:r w:rsidRPr="003D5152">
                <w:rPr>
                  <w:rFonts w:ascii="Times New Roman" w:hAnsi="Times New Roman" w:cs="Times New Roman"/>
                  <w:sz w:val="20"/>
                  <w:szCs w:val="20"/>
                  <w:lang w:val="en-GB"/>
                </w:rPr>
                <w:t>Copy of contracts Terms of Reference (</w:t>
              </w:r>
              <w:proofErr w:type="spellStart"/>
              <w:r w:rsidRPr="003D5152">
                <w:rPr>
                  <w:rFonts w:ascii="Times New Roman" w:hAnsi="Times New Roman" w:cs="Times New Roman"/>
                  <w:sz w:val="20"/>
                  <w:szCs w:val="20"/>
                  <w:lang w:val="en-GB"/>
                </w:rPr>
                <w:t>ToRs</w:t>
              </w:r>
              <w:proofErr w:type="spellEnd"/>
              <w:r w:rsidRPr="003D5152">
                <w:rPr>
                  <w:rFonts w:ascii="Times New Roman" w:hAnsi="Times New Roman" w:cs="Times New Roman"/>
                  <w:sz w:val="20"/>
                  <w:szCs w:val="20"/>
                  <w:lang w:val="en-GB"/>
                </w:rPr>
                <w:t>)with for 12the staff to be employed by the Compliance and Enforcement Unit, its organizational chart, a list of the staff currently employed and a summary of reports detailing the establishment of Compliance and Enforcement Unit within the EPA.</w:t>
              </w:r>
            </w:ins>
          </w:p>
        </w:tc>
        <w:tc>
          <w:tcPr>
            <w:tcW w:w="517" w:type="pct"/>
            <w:tcBorders>
              <w:top w:val="dotted" w:sz="4" w:space="0" w:color="auto"/>
              <w:bottom w:val="dotted" w:sz="4" w:space="0" w:color="auto"/>
            </w:tcBorders>
          </w:tcPr>
          <w:p w:rsidR="00C9421F" w:rsidRPr="009E7D1E" w:rsidRDefault="00C9421F" w:rsidP="004F212D">
            <w:pPr>
              <w:spacing w:line="240" w:lineRule="auto"/>
              <w:ind w:left="0"/>
              <w:jc w:val="center"/>
              <w:rPr>
                <w:rFonts w:ascii="Times New Roman" w:hAnsi="Times New Roman" w:cs="Times New Roman"/>
                <w:bCs/>
              </w:rPr>
            </w:pPr>
            <w:r w:rsidRPr="009E7D1E">
              <w:rPr>
                <w:rFonts w:ascii="Times New Roman" w:hAnsi="Times New Roman" w:cs="Times New Roman"/>
                <w:bCs/>
              </w:rPr>
              <w:t>EPA</w:t>
            </w:r>
          </w:p>
        </w:tc>
        <w:tc>
          <w:tcPr>
            <w:tcW w:w="517" w:type="pct"/>
            <w:tcBorders>
              <w:top w:val="dotted" w:sz="4" w:space="0" w:color="auto"/>
              <w:bottom w:val="dotted" w:sz="4" w:space="0" w:color="auto"/>
            </w:tcBorders>
            <w:shd w:val="clear" w:color="auto" w:fill="auto"/>
          </w:tcPr>
          <w:p w:rsidR="00C9421F" w:rsidRDefault="00C9421F" w:rsidP="004F212D">
            <w:pPr>
              <w:spacing w:line="240" w:lineRule="auto"/>
              <w:ind w:left="0"/>
              <w:jc w:val="center"/>
              <w:rPr>
                <w:ins w:id="72" w:author="JYANG" w:date="2014-11-25T14:49:00Z"/>
                <w:rFonts w:ascii="Times New Roman" w:hAnsi="Times New Roman" w:cs="Times New Roman"/>
                <w:bCs/>
              </w:rPr>
            </w:pPr>
            <w:r w:rsidRPr="009E7D1E">
              <w:rPr>
                <w:rFonts w:ascii="Times New Roman" w:hAnsi="Times New Roman" w:cs="Times New Roman"/>
                <w:bCs/>
              </w:rPr>
              <w:t>June 2014</w:t>
            </w:r>
          </w:p>
          <w:p w:rsidR="00C9421F" w:rsidRDefault="00C9421F" w:rsidP="004F212D">
            <w:pPr>
              <w:spacing w:line="240" w:lineRule="auto"/>
              <w:ind w:left="0"/>
              <w:jc w:val="center"/>
              <w:rPr>
                <w:ins w:id="73" w:author="JYANG" w:date="2014-11-25T14:49:00Z"/>
                <w:rFonts w:ascii="Times New Roman" w:hAnsi="Times New Roman" w:cs="Times New Roman"/>
                <w:bCs/>
              </w:rPr>
            </w:pPr>
          </w:p>
          <w:p w:rsidR="00C9421F" w:rsidRPr="009E7D1E" w:rsidRDefault="00C9421F" w:rsidP="004F212D">
            <w:pPr>
              <w:spacing w:line="240" w:lineRule="auto"/>
              <w:ind w:left="0"/>
              <w:jc w:val="center"/>
              <w:rPr>
                <w:rFonts w:ascii="Times New Roman" w:hAnsi="Times New Roman" w:cs="Times New Roman"/>
                <w:bCs/>
              </w:rPr>
            </w:pPr>
            <w:proofErr w:type="spellStart"/>
            <w:ins w:id="74" w:author="JYANG" w:date="2014-11-25T14:49:00Z">
              <w:r>
                <w:rPr>
                  <w:rFonts w:ascii="Times New Roman" w:hAnsi="Times New Roman" w:cs="Times New Roman"/>
                  <w:bCs/>
                </w:rPr>
                <w:t>Novermber</w:t>
              </w:r>
            </w:ins>
            <w:proofErr w:type="spellEnd"/>
          </w:p>
        </w:tc>
        <w:tc>
          <w:tcPr>
            <w:tcW w:w="528" w:type="pct"/>
            <w:tcBorders>
              <w:top w:val="dotted" w:sz="4" w:space="0" w:color="auto"/>
              <w:bottom w:val="dotted" w:sz="4" w:space="0" w:color="auto"/>
            </w:tcBorders>
            <w:shd w:val="clear" w:color="auto" w:fill="auto"/>
          </w:tcPr>
          <w:p w:rsidR="00C9421F" w:rsidRPr="00E54DCA" w:rsidRDefault="00C9421F" w:rsidP="004F212D">
            <w:pPr>
              <w:spacing w:line="240" w:lineRule="auto"/>
              <w:ind w:left="0"/>
              <w:jc w:val="center"/>
              <w:rPr>
                <w:ins w:id="75" w:author="JYANG" w:date="2014-11-25T14:47:00Z"/>
                <w:rFonts w:ascii="Times New Roman" w:hAnsi="Times New Roman" w:cs="Times New Roman"/>
                <w:bCs/>
              </w:rPr>
            </w:pPr>
            <w:r w:rsidRPr="00E54DCA">
              <w:rPr>
                <w:rFonts w:ascii="Times New Roman" w:hAnsi="Times New Roman" w:cs="Times New Roman"/>
                <w:bCs/>
              </w:rPr>
              <w:t>Complete</w:t>
            </w:r>
          </w:p>
          <w:p w:rsidR="00C9421F" w:rsidRPr="00E54DCA" w:rsidRDefault="00C9421F" w:rsidP="004F212D">
            <w:pPr>
              <w:spacing w:line="240" w:lineRule="auto"/>
              <w:ind w:left="0"/>
              <w:jc w:val="center"/>
              <w:rPr>
                <w:ins w:id="76" w:author="JYANG" w:date="2014-11-25T14:47:00Z"/>
                <w:rFonts w:ascii="Times New Roman" w:hAnsi="Times New Roman" w:cs="Times New Roman"/>
                <w:bCs/>
                <w:rPrChange w:id="77" w:author="JYANG" w:date="2014-11-25T16:50:00Z">
                  <w:rPr>
                    <w:ins w:id="78" w:author="JYANG" w:date="2014-11-25T14:47:00Z"/>
                    <w:rFonts w:ascii="Times New Roman" w:hAnsi="Times New Roman" w:cs="Times New Roman"/>
                    <w:bCs/>
                  </w:rPr>
                </w:rPrChange>
              </w:rPr>
            </w:pPr>
          </w:p>
          <w:p w:rsidR="00C9421F" w:rsidRPr="00E54DCA" w:rsidRDefault="00C9421F" w:rsidP="004E037C">
            <w:pPr>
              <w:spacing w:line="240" w:lineRule="auto"/>
              <w:ind w:left="0"/>
              <w:jc w:val="center"/>
              <w:rPr>
                <w:rFonts w:ascii="Times New Roman" w:hAnsi="Times New Roman" w:cs="Times New Roman"/>
                <w:bCs/>
              </w:rPr>
            </w:pPr>
            <w:ins w:id="79" w:author="JYANG" w:date="2014-11-25T14:47:00Z">
              <w:r w:rsidRPr="00E54DCA">
                <w:rPr>
                  <w:rFonts w:ascii="Times New Roman" w:hAnsi="Times New Roman" w:cs="Times New Roman"/>
                  <w:bCs/>
                </w:rPr>
                <w:t>Pending: contracts of 12 staff</w:t>
              </w:r>
            </w:ins>
          </w:p>
        </w:tc>
      </w:tr>
      <w:tr w:rsidR="00C9421F" w:rsidRPr="009E7D1E" w:rsidTr="00D35553">
        <w:trPr>
          <w:jc w:val="center"/>
        </w:trPr>
        <w:tc>
          <w:tcPr>
            <w:tcW w:w="189" w:type="pct"/>
            <w:vMerge/>
            <w:shd w:val="clear" w:color="auto" w:fill="auto"/>
          </w:tcPr>
          <w:p w:rsidR="00C9421F" w:rsidRPr="009E7D1E" w:rsidRDefault="00C9421F" w:rsidP="0018216A">
            <w:pPr>
              <w:spacing w:line="240" w:lineRule="auto"/>
              <w:ind w:left="0"/>
              <w:jc w:val="center"/>
              <w:rPr>
                <w:rFonts w:ascii="Times New Roman" w:hAnsi="Times New Roman" w:cs="Times New Roman"/>
                <w:bCs/>
              </w:rPr>
            </w:pPr>
          </w:p>
        </w:tc>
        <w:tc>
          <w:tcPr>
            <w:tcW w:w="1022" w:type="pct"/>
            <w:vMerge/>
            <w:tcBorders>
              <w:bottom w:val="single" w:sz="4" w:space="0" w:color="000000"/>
            </w:tcBorders>
            <w:shd w:val="clear" w:color="auto" w:fill="auto"/>
          </w:tcPr>
          <w:p w:rsidR="00C9421F" w:rsidRPr="009E7D1E" w:rsidRDefault="00C9421F" w:rsidP="00FC7B11">
            <w:pPr>
              <w:pStyle w:val="ListParagraph"/>
              <w:spacing w:line="240" w:lineRule="auto"/>
              <w:ind w:left="493" w:right="75"/>
              <w:jc w:val="both"/>
              <w:rPr>
                <w:rFonts w:ascii="Times New Roman" w:hAnsi="Times New Roman" w:cs="Times New Roman"/>
                <w:sz w:val="20"/>
                <w:szCs w:val="20"/>
              </w:rPr>
            </w:pPr>
          </w:p>
        </w:tc>
        <w:tc>
          <w:tcPr>
            <w:tcW w:w="2227" w:type="pct"/>
            <w:tcBorders>
              <w:top w:val="dotted" w:sz="4" w:space="0" w:color="auto"/>
              <w:bottom w:val="single" w:sz="4" w:space="0" w:color="000000"/>
            </w:tcBorders>
            <w:shd w:val="clear" w:color="auto" w:fill="auto"/>
          </w:tcPr>
          <w:p w:rsidR="00C9421F" w:rsidRPr="00CA63D0" w:rsidRDefault="00C9421F" w:rsidP="00CA63D0">
            <w:pPr>
              <w:pStyle w:val="ListParagraph"/>
              <w:numPr>
                <w:ilvl w:val="0"/>
                <w:numId w:val="27"/>
              </w:numPr>
              <w:spacing w:after="0" w:line="240" w:lineRule="auto"/>
              <w:ind w:left="537" w:hanging="513"/>
              <w:jc w:val="both"/>
              <w:rPr>
                <w:rFonts w:ascii="Times New Roman" w:hAnsi="Times New Roman" w:cs="Times New Roman"/>
                <w:sz w:val="20"/>
                <w:szCs w:val="20"/>
              </w:rPr>
            </w:pPr>
            <w:r w:rsidRPr="009E7D1E">
              <w:rPr>
                <w:rFonts w:ascii="Times New Roman" w:hAnsi="Times New Roman" w:cs="Times New Roman"/>
                <w:sz w:val="20"/>
                <w:szCs w:val="20"/>
              </w:rPr>
              <w:t xml:space="preserve">Copy of </w:t>
            </w:r>
            <w:del w:id="80" w:author="Test" w:date="2014-11-24T12:20:00Z">
              <w:r w:rsidRPr="009E7D1E" w:rsidDel="002B1909">
                <w:rPr>
                  <w:rFonts w:ascii="Times New Roman" w:hAnsi="Times New Roman" w:cs="Times New Roman"/>
                  <w:sz w:val="20"/>
                  <w:szCs w:val="20"/>
                </w:rPr>
                <w:delText xml:space="preserve">drafted </w:delText>
              </w:r>
            </w:del>
            <w:r w:rsidRPr="009E7D1E">
              <w:rPr>
                <w:rFonts w:ascii="Times New Roman" w:hAnsi="Times New Roman" w:cs="Times New Roman"/>
                <w:sz w:val="20"/>
                <w:szCs w:val="20"/>
              </w:rPr>
              <w:t>Compliance and Enforcement Regulations issued by EPA</w:t>
            </w:r>
            <w:ins w:id="81" w:author="Test" w:date="2014-11-24T12:20:00Z">
              <w:r>
                <w:rPr>
                  <w:rFonts w:ascii="Times New Roman" w:hAnsi="Times New Roman" w:cs="Times New Roman"/>
                  <w:sz w:val="20"/>
                  <w:szCs w:val="20"/>
                </w:rPr>
                <w:t xml:space="preserve"> submitted to the Minister</w:t>
              </w:r>
            </w:ins>
            <w:ins w:id="82" w:author="Test" w:date="2014-11-24T12:22:00Z">
              <w:r>
                <w:rPr>
                  <w:rFonts w:ascii="Times New Roman" w:hAnsi="Times New Roman" w:cs="Times New Roman"/>
                  <w:sz w:val="20"/>
                  <w:szCs w:val="20"/>
                </w:rPr>
                <w:t xml:space="preserve"> </w:t>
              </w:r>
            </w:ins>
            <w:ins w:id="83" w:author="Test" w:date="2014-11-24T12:23:00Z">
              <w:r w:rsidRPr="009E7D1E">
                <w:rPr>
                  <w:rFonts w:ascii="Times New Roman" w:hAnsi="Times New Roman" w:cs="Times New Roman"/>
                  <w:sz w:val="20"/>
                  <w:szCs w:val="20"/>
                </w:rPr>
                <w:t>of Natural Resources and the Environment</w:t>
              </w:r>
            </w:ins>
            <w:r w:rsidRPr="009E7D1E">
              <w:rPr>
                <w:rFonts w:ascii="Times New Roman" w:hAnsi="Times New Roman" w:cs="Times New Roman"/>
                <w:sz w:val="20"/>
                <w:szCs w:val="20"/>
              </w:rPr>
              <w:t>.</w:t>
            </w:r>
          </w:p>
        </w:tc>
        <w:tc>
          <w:tcPr>
            <w:tcW w:w="517" w:type="pct"/>
            <w:tcBorders>
              <w:top w:val="dotted" w:sz="4" w:space="0" w:color="auto"/>
              <w:bottom w:val="single" w:sz="4" w:space="0" w:color="000000"/>
            </w:tcBorders>
          </w:tcPr>
          <w:p w:rsidR="00C9421F" w:rsidRPr="009E7D1E" w:rsidRDefault="00C9421F" w:rsidP="004F212D">
            <w:pPr>
              <w:spacing w:line="240" w:lineRule="auto"/>
              <w:ind w:left="0"/>
              <w:jc w:val="center"/>
              <w:rPr>
                <w:rFonts w:ascii="Times New Roman" w:hAnsi="Times New Roman" w:cs="Times New Roman"/>
                <w:bCs/>
              </w:rPr>
            </w:pPr>
            <w:r w:rsidRPr="009E7D1E">
              <w:rPr>
                <w:rFonts w:ascii="Times New Roman" w:hAnsi="Times New Roman" w:cs="Times New Roman"/>
                <w:bCs/>
              </w:rPr>
              <w:t>EPA</w:t>
            </w:r>
          </w:p>
        </w:tc>
        <w:tc>
          <w:tcPr>
            <w:tcW w:w="517" w:type="pct"/>
            <w:tcBorders>
              <w:top w:val="dotted" w:sz="4" w:space="0" w:color="auto"/>
              <w:bottom w:val="single" w:sz="4" w:space="0" w:color="000000"/>
            </w:tcBorders>
            <w:shd w:val="clear" w:color="auto" w:fill="auto"/>
          </w:tcPr>
          <w:p w:rsidR="00C9421F" w:rsidRPr="009E7D1E" w:rsidRDefault="00C9421F" w:rsidP="004F212D">
            <w:pPr>
              <w:spacing w:line="240" w:lineRule="auto"/>
              <w:ind w:left="0"/>
              <w:jc w:val="center"/>
              <w:rPr>
                <w:rFonts w:ascii="Times New Roman" w:hAnsi="Times New Roman" w:cs="Times New Roman"/>
                <w:bCs/>
              </w:rPr>
            </w:pPr>
            <w:del w:id="84" w:author="HELENAL" w:date="2014-11-25T13:31:00Z">
              <w:r w:rsidRPr="009E7D1E" w:rsidDel="00BD37AC">
                <w:rPr>
                  <w:rFonts w:ascii="Times New Roman" w:hAnsi="Times New Roman" w:cs="Times New Roman"/>
                  <w:bCs/>
                </w:rPr>
                <w:delText>Month Year</w:delText>
              </w:r>
            </w:del>
            <w:ins w:id="85" w:author="HELENAL" w:date="2014-11-25T13:31:00Z">
              <w:r>
                <w:rPr>
                  <w:rFonts w:ascii="Times New Roman" w:hAnsi="Times New Roman" w:cs="Times New Roman"/>
                  <w:bCs/>
                </w:rPr>
                <w:t xml:space="preserve"> November 2014</w:t>
              </w:r>
            </w:ins>
          </w:p>
        </w:tc>
        <w:tc>
          <w:tcPr>
            <w:tcW w:w="528" w:type="pct"/>
            <w:tcBorders>
              <w:top w:val="dotted" w:sz="4" w:space="0" w:color="auto"/>
              <w:bottom w:val="single" w:sz="4" w:space="0" w:color="000000"/>
            </w:tcBorders>
            <w:shd w:val="clear" w:color="auto" w:fill="auto"/>
          </w:tcPr>
          <w:p w:rsidR="00C9421F" w:rsidRPr="00E54DCA" w:rsidRDefault="00C9421F" w:rsidP="004F212D">
            <w:pPr>
              <w:spacing w:line="240" w:lineRule="auto"/>
              <w:ind w:left="0"/>
              <w:jc w:val="center"/>
              <w:rPr>
                <w:rFonts w:ascii="Times New Roman" w:hAnsi="Times New Roman" w:cs="Times New Roman"/>
                <w:bCs/>
              </w:rPr>
            </w:pPr>
            <w:r w:rsidRPr="00E54DCA">
              <w:rPr>
                <w:rFonts w:ascii="Times New Roman" w:hAnsi="Times New Roman" w:cs="Times New Roman"/>
                <w:bCs/>
              </w:rPr>
              <w:t>Pending</w:t>
            </w:r>
          </w:p>
        </w:tc>
      </w:tr>
      <w:tr w:rsidR="003D5152" w:rsidRPr="009E7D1E" w:rsidTr="00C9421F">
        <w:trPr>
          <w:jc w:val="center"/>
        </w:trPr>
        <w:tc>
          <w:tcPr>
            <w:tcW w:w="189" w:type="pct"/>
            <w:vMerge w:val="restart"/>
            <w:shd w:val="clear" w:color="auto" w:fill="auto"/>
          </w:tcPr>
          <w:p w:rsidR="003D5152" w:rsidRPr="00FD1508" w:rsidRDefault="00C9421F" w:rsidP="00E056DF">
            <w:pPr>
              <w:spacing w:line="240" w:lineRule="auto"/>
              <w:ind w:left="0"/>
              <w:rPr>
                <w:rFonts w:ascii="Times New Roman" w:hAnsi="Times New Roman" w:cs="Times New Roman"/>
                <w:bCs/>
              </w:rPr>
            </w:pPr>
            <w:ins w:id="86" w:author="JYANG" w:date="2014-11-25T14:54:00Z">
              <w:r>
                <w:rPr>
                  <w:rFonts w:ascii="Times New Roman" w:hAnsi="Times New Roman" w:cs="Times New Roman"/>
                  <w:bCs/>
                </w:rPr>
                <w:t>4</w:t>
              </w:r>
            </w:ins>
          </w:p>
        </w:tc>
        <w:tc>
          <w:tcPr>
            <w:tcW w:w="1022" w:type="pct"/>
            <w:tcBorders>
              <w:bottom w:val="dotted" w:sz="4" w:space="0" w:color="auto"/>
            </w:tcBorders>
            <w:shd w:val="clear" w:color="auto" w:fill="auto"/>
          </w:tcPr>
          <w:p w:rsidR="003D5152" w:rsidRPr="009E7D1E" w:rsidRDefault="003D5152" w:rsidP="004826AE">
            <w:pPr>
              <w:spacing w:line="240" w:lineRule="auto"/>
              <w:ind w:left="88" w:right="57"/>
              <w:jc w:val="both"/>
              <w:rPr>
                <w:rFonts w:ascii="Times New Roman" w:hAnsi="Times New Roman" w:cs="Times New Roman"/>
                <w:bCs/>
              </w:rPr>
            </w:pPr>
            <w:r w:rsidRPr="009E7D1E">
              <w:rPr>
                <w:rFonts w:ascii="Times New Roman" w:hAnsi="Times New Roman" w:cs="Times New Roman"/>
              </w:rPr>
              <w:t>That amendments and/or regulations are drafted in order to ensure consistency with MNRE’s mandate, in the context of the following Acts:</w:t>
            </w:r>
          </w:p>
        </w:tc>
        <w:tc>
          <w:tcPr>
            <w:tcW w:w="2227" w:type="pct"/>
            <w:tcBorders>
              <w:bottom w:val="dotted" w:sz="4" w:space="0" w:color="auto"/>
            </w:tcBorders>
            <w:shd w:val="clear" w:color="auto" w:fill="auto"/>
          </w:tcPr>
          <w:p w:rsidR="003D5152" w:rsidRPr="009E7D1E" w:rsidRDefault="003D5152" w:rsidP="004826AE">
            <w:pPr>
              <w:spacing w:line="240" w:lineRule="auto"/>
              <w:ind w:left="0"/>
              <w:jc w:val="both"/>
              <w:rPr>
                <w:rFonts w:ascii="Times New Roman" w:hAnsi="Times New Roman" w:cs="Times New Roman"/>
                <w:bCs/>
              </w:rPr>
            </w:pPr>
          </w:p>
        </w:tc>
        <w:tc>
          <w:tcPr>
            <w:tcW w:w="517" w:type="pct"/>
            <w:tcBorders>
              <w:bottom w:val="dotted" w:sz="4" w:space="0" w:color="auto"/>
            </w:tcBorders>
          </w:tcPr>
          <w:p w:rsidR="003D5152" w:rsidRPr="009E7D1E" w:rsidRDefault="003D5152" w:rsidP="004F212D">
            <w:pPr>
              <w:spacing w:line="240" w:lineRule="auto"/>
              <w:ind w:left="0"/>
              <w:jc w:val="center"/>
              <w:rPr>
                <w:rFonts w:ascii="Times New Roman" w:hAnsi="Times New Roman" w:cs="Times New Roman"/>
                <w:bCs/>
              </w:rPr>
            </w:pPr>
          </w:p>
        </w:tc>
        <w:tc>
          <w:tcPr>
            <w:tcW w:w="517" w:type="pct"/>
            <w:tcBorders>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p>
        </w:tc>
        <w:tc>
          <w:tcPr>
            <w:tcW w:w="528" w:type="pct"/>
            <w:tcBorders>
              <w:bottom w:val="dotted" w:sz="4" w:space="0" w:color="auto"/>
            </w:tcBorders>
            <w:shd w:val="clear" w:color="auto" w:fill="auto"/>
          </w:tcPr>
          <w:p w:rsidR="003D5152" w:rsidRPr="00E54DCA" w:rsidRDefault="003D5152" w:rsidP="004F212D">
            <w:pPr>
              <w:spacing w:line="240" w:lineRule="auto"/>
              <w:ind w:left="0"/>
              <w:jc w:val="center"/>
              <w:rPr>
                <w:rFonts w:ascii="Times New Roman" w:hAnsi="Times New Roman" w:cs="Times New Roman"/>
                <w:bCs/>
              </w:rPr>
            </w:pPr>
          </w:p>
        </w:tc>
      </w:tr>
      <w:tr w:rsidR="00CA63D0" w:rsidRPr="009E7D1E" w:rsidTr="00C9421F">
        <w:trPr>
          <w:jc w:val="center"/>
        </w:trPr>
        <w:tc>
          <w:tcPr>
            <w:tcW w:w="189" w:type="pct"/>
            <w:vMerge/>
            <w:shd w:val="clear" w:color="auto" w:fill="auto"/>
          </w:tcPr>
          <w:p w:rsidR="00CA63D0" w:rsidRPr="009E7D1E" w:rsidRDefault="00CA63D0" w:rsidP="0018216A">
            <w:pPr>
              <w:spacing w:line="240" w:lineRule="auto"/>
              <w:ind w:left="0"/>
              <w:jc w:val="center"/>
              <w:rPr>
                <w:rFonts w:ascii="Times New Roman" w:hAnsi="Times New Roman" w:cs="Times New Roman"/>
                <w:bCs/>
              </w:rPr>
            </w:pPr>
          </w:p>
        </w:tc>
        <w:tc>
          <w:tcPr>
            <w:tcW w:w="1022" w:type="pct"/>
            <w:vMerge w:val="restart"/>
            <w:tcBorders>
              <w:top w:val="dotted" w:sz="4" w:space="0" w:color="auto"/>
            </w:tcBorders>
            <w:shd w:val="clear" w:color="auto" w:fill="auto"/>
          </w:tcPr>
          <w:p w:rsidR="00CA63D0" w:rsidRPr="009E7D1E" w:rsidRDefault="00CA63D0" w:rsidP="00AF57CA">
            <w:pPr>
              <w:pStyle w:val="ListParagraph"/>
              <w:numPr>
                <w:ilvl w:val="0"/>
                <w:numId w:val="6"/>
              </w:numPr>
              <w:spacing w:line="240" w:lineRule="auto"/>
              <w:ind w:left="493" w:hanging="405"/>
              <w:jc w:val="both"/>
              <w:rPr>
                <w:rFonts w:ascii="Times New Roman" w:hAnsi="Times New Roman" w:cs="Times New Roman"/>
                <w:bCs/>
                <w:sz w:val="20"/>
                <w:szCs w:val="20"/>
              </w:rPr>
            </w:pPr>
            <w:r w:rsidRPr="009E7D1E">
              <w:rPr>
                <w:rFonts w:ascii="Times New Roman" w:hAnsi="Times New Roman" w:cs="Times New Roman"/>
                <w:sz w:val="20"/>
                <w:szCs w:val="20"/>
              </w:rPr>
              <w:t>Mining Act;</w:t>
            </w:r>
          </w:p>
        </w:tc>
        <w:tc>
          <w:tcPr>
            <w:tcW w:w="2227" w:type="pct"/>
            <w:tcBorders>
              <w:top w:val="dotted" w:sz="4" w:space="0" w:color="auto"/>
              <w:bottom w:val="dotted" w:sz="4" w:space="0" w:color="auto"/>
            </w:tcBorders>
            <w:shd w:val="clear" w:color="auto" w:fill="auto"/>
          </w:tcPr>
          <w:p w:rsidR="00CA63D0" w:rsidRPr="00CA63D0" w:rsidRDefault="00CA63D0" w:rsidP="00CA63D0">
            <w:pPr>
              <w:pStyle w:val="ListParagraph"/>
              <w:numPr>
                <w:ilvl w:val="0"/>
                <w:numId w:val="7"/>
              </w:numPr>
              <w:spacing w:after="0" w:line="240" w:lineRule="auto"/>
              <w:ind w:left="537" w:hanging="495"/>
              <w:jc w:val="both"/>
              <w:rPr>
                <w:rFonts w:ascii="Times New Roman" w:hAnsi="Times New Roman" w:cs="Times New Roman"/>
                <w:bCs/>
                <w:sz w:val="20"/>
                <w:szCs w:val="20"/>
              </w:rPr>
            </w:pPr>
            <w:ins w:id="87" w:author="Test" w:date="2014-11-24T13:02:00Z">
              <w:r>
                <w:rPr>
                  <w:rFonts w:ascii="Times New Roman" w:hAnsi="Times New Roman" w:cs="Times New Roman"/>
                  <w:sz w:val="20"/>
                  <w:szCs w:val="20"/>
                </w:rPr>
                <w:t>Copy of letter from Minist</w:t>
              </w:r>
            </w:ins>
            <w:ins w:id="88" w:author="Test" w:date="2014-11-24T13:06:00Z">
              <w:r>
                <w:rPr>
                  <w:rFonts w:ascii="Times New Roman" w:hAnsi="Times New Roman" w:cs="Times New Roman"/>
                  <w:sz w:val="20"/>
                  <w:szCs w:val="20"/>
                </w:rPr>
                <w:t>ry</w:t>
              </w:r>
            </w:ins>
            <w:ins w:id="89" w:author="Test" w:date="2014-11-24T13:02:00Z">
              <w:r>
                <w:rPr>
                  <w:rFonts w:ascii="Times New Roman" w:hAnsi="Times New Roman" w:cs="Times New Roman"/>
                  <w:sz w:val="20"/>
                  <w:szCs w:val="20"/>
                </w:rPr>
                <w:t xml:space="preserve"> of Natural Resources and Environment acknowledging that the</w:t>
              </w:r>
            </w:ins>
            <w:ins w:id="90" w:author="Test" w:date="2014-11-24T13:06:00Z">
              <w:r>
                <w:rPr>
                  <w:rFonts w:ascii="Times New Roman" w:hAnsi="Times New Roman" w:cs="Times New Roman"/>
                  <w:sz w:val="20"/>
                  <w:szCs w:val="20"/>
                </w:rPr>
                <w:t xml:space="preserve"> </w:t>
              </w:r>
            </w:ins>
            <w:ins w:id="91" w:author="Test" w:date="2014-11-24T13:05:00Z">
              <w:r>
                <w:rPr>
                  <w:rFonts w:ascii="Times New Roman" w:hAnsi="Times New Roman" w:cs="Times New Roman"/>
                  <w:sz w:val="20"/>
                  <w:szCs w:val="20"/>
                </w:rPr>
                <w:t>M</w:t>
              </w:r>
            </w:ins>
            <w:ins w:id="92" w:author="Test" w:date="2014-11-24T13:02:00Z">
              <w:r>
                <w:rPr>
                  <w:rFonts w:ascii="Times New Roman" w:hAnsi="Times New Roman" w:cs="Times New Roman"/>
                  <w:sz w:val="20"/>
                  <w:szCs w:val="20"/>
                </w:rPr>
                <w:t xml:space="preserve">ining </w:t>
              </w:r>
            </w:ins>
            <w:ins w:id="93" w:author="Test" w:date="2014-11-24T13:05:00Z">
              <w:r>
                <w:rPr>
                  <w:rFonts w:ascii="Times New Roman" w:hAnsi="Times New Roman" w:cs="Times New Roman"/>
                  <w:sz w:val="20"/>
                  <w:szCs w:val="20"/>
                </w:rPr>
                <w:t>R</w:t>
              </w:r>
            </w:ins>
            <w:ins w:id="94" w:author="Test" w:date="2014-11-24T13:02:00Z">
              <w:r>
                <w:rPr>
                  <w:rFonts w:ascii="Times New Roman" w:hAnsi="Times New Roman" w:cs="Times New Roman"/>
                  <w:sz w:val="20"/>
                  <w:szCs w:val="20"/>
                </w:rPr>
                <w:t>egu</w:t>
              </w:r>
            </w:ins>
            <w:ins w:id="95" w:author="Test" w:date="2014-11-24T13:03:00Z">
              <w:r>
                <w:rPr>
                  <w:rFonts w:ascii="Times New Roman" w:hAnsi="Times New Roman" w:cs="Times New Roman"/>
                  <w:sz w:val="20"/>
                  <w:szCs w:val="20"/>
                </w:rPr>
                <w:t>lations</w:t>
              </w:r>
            </w:ins>
            <w:ins w:id="96" w:author="Test" w:date="2014-11-24T13:07:00Z">
              <w:r>
                <w:rPr>
                  <w:rFonts w:ascii="Times New Roman" w:hAnsi="Times New Roman" w:cs="Times New Roman"/>
                  <w:sz w:val="20"/>
                  <w:szCs w:val="20"/>
                </w:rPr>
                <w:t xml:space="preserve"> currently in review</w:t>
              </w:r>
            </w:ins>
            <w:ins w:id="97" w:author="Test" w:date="2014-11-24T13:04:00Z">
              <w:r>
                <w:rPr>
                  <w:rFonts w:ascii="Times New Roman" w:hAnsi="Times New Roman" w:cs="Times New Roman"/>
                  <w:sz w:val="20"/>
                  <w:szCs w:val="20"/>
                </w:rPr>
                <w:t xml:space="preserve"> </w:t>
              </w:r>
              <w:del w:id="98" w:author="HELENAL" w:date="2014-11-25T12:56:00Z">
                <w:r w:rsidDel="003D5152">
                  <w:rPr>
                    <w:rFonts w:ascii="Times New Roman" w:hAnsi="Times New Roman" w:cs="Times New Roman"/>
                    <w:sz w:val="20"/>
                    <w:szCs w:val="20"/>
                  </w:rPr>
                  <w:delText>(</w:delText>
                </w:r>
              </w:del>
              <w:r>
                <w:rPr>
                  <w:rFonts w:ascii="Times New Roman" w:hAnsi="Times New Roman" w:cs="Times New Roman"/>
                  <w:sz w:val="20"/>
                  <w:szCs w:val="20"/>
                </w:rPr>
                <w:t xml:space="preserve">including </w:t>
              </w:r>
            </w:ins>
          </w:p>
          <w:p w:rsidR="00CA63D0" w:rsidRPr="003D5152" w:rsidRDefault="00CA63D0" w:rsidP="003D5152">
            <w:pPr>
              <w:spacing w:line="240" w:lineRule="auto"/>
              <w:ind w:left="1142" w:hanging="540"/>
              <w:jc w:val="both"/>
              <w:rPr>
                <w:ins w:id="99" w:author="HELENAL" w:date="2014-11-25T12:57:00Z"/>
                <w:rFonts w:ascii="Times New Roman" w:hAnsi="Times New Roman" w:cs="Times New Roman"/>
              </w:rPr>
            </w:pPr>
            <w:ins w:id="100" w:author="HELENAL" w:date="2014-11-25T12:57:00Z">
              <w:r w:rsidRPr="003D5152">
                <w:rPr>
                  <w:rFonts w:ascii="Times New Roman" w:hAnsi="Times New Roman" w:cs="Times New Roman"/>
                </w:rPr>
                <w:t>a.</w:t>
              </w:r>
              <w:r w:rsidRPr="003D5152">
                <w:rPr>
                  <w:rFonts w:ascii="Times New Roman" w:hAnsi="Times New Roman" w:cs="Times New Roman"/>
                </w:rPr>
                <w:tab/>
                <w:t>Part XVI: Requirements for Environmental Management for Large and Medium Scale Mining;</w:t>
              </w:r>
            </w:ins>
          </w:p>
          <w:p w:rsidR="00CA63D0" w:rsidRPr="003D5152" w:rsidRDefault="00CA63D0" w:rsidP="003D5152">
            <w:pPr>
              <w:spacing w:line="240" w:lineRule="auto"/>
              <w:ind w:left="1142" w:hanging="540"/>
              <w:jc w:val="both"/>
              <w:rPr>
                <w:ins w:id="101" w:author="HELENAL" w:date="2014-11-25T12:57:00Z"/>
                <w:rFonts w:ascii="Times New Roman" w:hAnsi="Times New Roman" w:cs="Times New Roman"/>
              </w:rPr>
            </w:pPr>
            <w:ins w:id="102" w:author="HELENAL" w:date="2014-11-25T12:57:00Z">
              <w:r w:rsidRPr="003D5152">
                <w:rPr>
                  <w:rFonts w:ascii="Times New Roman" w:hAnsi="Times New Roman" w:cs="Times New Roman"/>
                </w:rPr>
                <w:t>b.</w:t>
              </w:r>
              <w:r w:rsidRPr="003D5152">
                <w:rPr>
                  <w:rFonts w:ascii="Times New Roman" w:hAnsi="Times New Roman" w:cs="Times New Roman"/>
                </w:rPr>
                <w:tab/>
                <w:t>Part XVII: Requirement for Environmental Management for Small Scale Mining;</w:t>
              </w:r>
            </w:ins>
          </w:p>
          <w:p w:rsidR="00CA63D0" w:rsidRPr="003D5152" w:rsidRDefault="00CA63D0" w:rsidP="003D5152">
            <w:pPr>
              <w:spacing w:line="240" w:lineRule="auto"/>
              <w:ind w:left="1142" w:hanging="540"/>
              <w:jc w:val="both"/>
              <w:rPr>
                <w:ins w:id="103" w:author="HELENAL" w:date="2014-11-25T12:57:00Z"/>
                <w:rFonts w:ascii="Times New Roman" w:hAnsi="Times New Roman" w:cs="Times New Roman"/>
              </w:rPr>
            </w:pPr>
            <w:ins w:id="104" w:author="HELENAL" w:date="2014-11-25T12:57:00Z">
              <w:r w:rsidRPr="003D5152">
                <w:rPr>
                  <w:rFonts w:ascii="Times New Roman" w:hAnsi="Times New Roman" w:cs="Times New Roman"/>
                </w:rPr>
                <w:t>c.</w:t>
              </w:r>
              <w:r w:rsidRPr="003D5152">
                <w:rPr>
                  <w:rFonts w:ascii="Times New Roman" w:hAnsi="Times New Roman" w:cs="Times New Roman"/>
                </w:rPr>
                <w:tab/>
                <w:t>Part XIX: Protected Area; and</w:t>
              </w:r>
            </w:ins>
          </w:p>
          <w:p w:rsidR="00CA63D0" w:rsidRDefault="00CA63D0" w:rsidP="007B11BB">
            <w:pPr>
              <w:tabs>
                <w:tab w:val="left" w:pos="1142"/>
              </w:tabs>
              <w:spacing w:line="240" w:lineRule="auto"/>
              <w:ind w:left="1142" w:hanging="540"/>
              <w:jc w:val="both"/>
              <w:rPr>
                <w:ins w:id="105" w:author="HELENAL" w:date="2014-11-25T12:57:00Z"/>
                <w:rFonts w:ascii="Times New Roman" w:hAnsi="Times New Roman" w:cs="Times New Roman"/>
              </w:rPr>
            </w:pPr>
            <w:ins w:id="106" w:author="HELENAL" w:date="2014-11-25T12:57:00Z">
              <w:r>
                <w:rPr>
                  <w:rFonts w:ascii="Times New Roman" w:hAnsi="Times New Roman" w:cs="Times New Roman"/>
                </w:rPr>
                <w:t>d.</w:t>
              </w:r>
            </w:ins>
            <w:ins w:id="107" w:author="HELENAL" w:date="2014-11-25T12:58:00Z">
              <w:r>
                <w:rPr>
                  <w:rFonts w:ascii="Times New Roman" w:hAnsi="Times New Roman" w:cs="Times New Roman"/>
                </w:rPr>
                <w:tab/>
              </w:r>
            </w:ins>
            <w:ins w:id="108" w:author="HELENAL" w:date="2014-11-25T12:57:00Z">
              <w:r w:rsidRPr="003D5152">
                <w:rPr>
                  <w:rFonts w:ascii="Times New Roman" w:hAnsi="Times New Roman" w:cs="Times New Roman"/>
                </w:rPr>
                <w:t>Part XX: Pollution Control</w:t>
              </w:r>
            </w:ins>
          </w:p>
          <w:p w:rsidR="00CA63D0" w:rsidRPr="007B11BB" w:rsidRDefault="00CA63D0" w:rsidP="007B11BB">
            <w:pPr>
              <w:tabs>
                <w:tab w:val="left" w:pos="602"/>
              </w:tabs>
              <w:spacing w:line="240" w:lineRule="auto"/>
              <w:ind w:left="602"/>
              <w:jc w:val="both"/>
              <w:rPr>
                <w:ins w:id="109" w:author="Test" w:date="2014-11-24T13:10:00Z"/>
                <w:rFonts w:ascii="Times New Roman" w:hAnsi="Times New Roman" w:cs="Times New Roman"/>
              </w:rPr>
            </w:pPr>
            <w:proofErr w:type="gramStart"/>
            <w:ins w:id="110" w:author="Test" w:date="2014-11-24T13:03:00Z">
              <w:r w:rsidRPr="007B11BB">
                <w:rPr>
                  <w:rFonts w:ascii="Times New Roman" w:hAnsi="Times New Roman" w:cs="Times New Roman"/>
                </w:rPr>
                <w:t>will</w:t>
              </w:r>
              <w:proofErr w:type="gramEnd"/>
              <w:r w:rsidRPr="007B11BB">
                <w:rPr>
                  <w:rFonts w:ascii="Times New Roman" w:hAnsi="Times New Roman" w:cs="Times New Roman"/>
                </w:rPr>
                <w:t xml:space="preserve"> be </w:t>
              </w:r>
            </w:ins>
            <w:ins w:id="111" w:author="Test" w:date="2014-11-24T13:05:00Z">
              <w:r w:rsidRPr="007B11BB">
                <w:rPr>
                  <w:rFonts w:ascii="Times New Roman" w:hAnsi="Times New Roman" w:cs="Times New Roman"/>
                </w:rPr>
                <w:t>re</w:t>
              </w:r>
            </w:ins>
            <w:ins w:id="112" w:author="Test" w:date="2014-11-24T13:07:00Z">
              <w:r w:rsidRPr="007B11BB">
                <w:rPr>
                  <w:rFonts w:ascii="Times New Roman" w:hAnsi="Times New Roman" w:cs="Times New Roman"/>
                </w:rPr>
                <w:t>vised</w:t>
              </w:r>
            </w:ins>
            <w:ins w:id="113" w:author="Test" w:date="2014-11-24T13:09:00Z">
              <w:r w:rsidRPr="007B11BB">
                <w:rPr>
                  <w:rFonts w:ascii="Times New Roman" w:hAnsi="Times New Roman" w:cs="Times New Roman"/>
                </w:rPr>
                <w:t>,</w:t>
              </w:r>
            </w:ins>
            <w:ins w:id="114" w:author="Test" w:date="2014-11-24T13:05:00Z">
              <w:r w:rsidRPr="007B11BB">
                <w:rPr>
                  <w:rFonts w:ascii="Times New Roman" w:hAnsi="Times New Roman" w:cs="Times New Roman"/>
                </w:rPr>
                <w:t xml:space="preserve"> </w:t>
              </w:r>
            </w:ins>
            <w:ins w:id="115" w:author="Test" w:date="2014-11-24T13:09:00Z">
              <w:r w:rsidRPr="007B11BB">
                <w:rPr>
                  <w:rFonts w:ascii="Times New Roman" w:hAnsi="Times New Roman" w:cs="Times New Roman"/>
                </w:rPr>
                <w:t xml:space="preserve">by end of 2015, </w:t>
              </w:r>
            </w:ins>
            <w:ins w:id="116" w:author="Test" w:date="2014-11-24T13:03:00Z">
              <w:r w:rsidRPr="007B11BB">
                <w:rPr>
                  <w:rFonts w:ascii="Times New Roman" w:hAnsi="Times New Roman" w:cs="Times New Roman"/>
                </w:rPr>
                <w:t xml:space="preserve">to ensure consistency with </w:t>
              </w:r>
            </w:ins>
            <w:ins w:id="117" w:author="Test" w:date="2014-11-24T13:07:00Z">
              <w:r w:rsidRPr="007B11BB">
                <w:rPr>
                  <w:rFonts w:ascii="Times New Roman" w:hAnsi="Times New Roman" w:cs="Times New Roman"/>
                </w:rPr>
                <w:t>G</w:t>
              </w:r>
            </w:ins>
            <w:ins w:id="118" w:author="Test" w:date="2014-11-24T13:03:00Z">
              <w:r w:rsidRPr="007B11BB">
                <w:rPr>
                  <w:rFonts w:ascii="Times New Roman" w:hAnsi="Times New Roman" w:cs="Times New Roman"/>
                </w:rPr>
                <w:t xml:space="preserve">overnment of Guyana commitment on the </w:t>
              </w:r>
              <w:proofErr w:type="spellStart"/>
              <w:r w:rsidRPr="007B11BB">
                <w:rPr>
                  <w:rFonts w:ascii="Times New Roman" w:hAnsi="Times New Roman" w:cs="Times New Roman"/>
                </w:rPr>
                <w:t>M</w:t>
              </w:r>
            </w:ins>
            <w:ins w:id="119" w:author="Test" w:date="2014-11-24T13:04:00Z">
              <w:r w:rsidRPr="007B11BB">
                <w:rPr>
                  <w:rFonts w:ascii="Times New Roman" w:hAnsi="Times New Roman" w:cs="Times New Roman"/>
                </w:rPr>
                <w:t>inamata</w:t>
              </w:r>
            </w:ins>
            <w:proofErr w:type="spellEnd"/>
            <w:ins w:id="120" w:author="Test" w:date="2014-11-24T13:03:00Z">
              <w:r w:rsidRPr="007B11BB">
                <w:rPr>
                  <w:rFonts w:ascii="Times New Roman" w:hAnsi="Times New Roman" w:cs="Times New Roman"/>
                </w:rPr>
                <w:t xml:space="preserve"> Convention</w:t>
              </w:r>
            </w:ins>
            <w:ins w:id="121" w:author="Test" w:date="2014-11-24T13:04:00Z">
              <w:r w:rsidRPr="007B11BB">
                <w:rPr>
                  <w:rFonts w:ascii="Times New Roman" w:hAnsi="Times New Roman" w:cs="Times New Roman"/>
                </w:rPr>
                <w:t xml:space="preserve"> on Mercury</w:t>
              </w:r>
            </w:ins>
            <w:ins w:id="122" w:author="Test" w:date="2014-11-24T13:09:00Z">
              <w:r w:rsidRPr="007B11BB">
                <w:rPr>
                  <w:rFonts w:ascii="Times New Roman" w:hAnsi="Times New Roman" w:cs="Times New Roman"/>
                </w:rPr>
                <w:t>.</w:t>
              </w:r>
            </w:ins>
          </w:p>
          <w:p w:rsidR="00CA63D0" w:rsidDel="00BD37AC" w:rsidRDefault="00CA63D0" w:rsidP="007B11BB">
            <w:pPr>
              <w:pStyle w:val="ListParagraph"/>
              <w:spacing w:after="0" w:line="240" w:lineRule="auto"/>
              <w:ind w:left="537"/>
              <w:jc w:val="both"/>
              <w:rPr>
                <w:del w:id="123" w:author="HELENAL" w:date="2014-11-25T13:31:00Z"/>
                <w:rFonts w:ascii="Times New Roman" w:hAnsi="Times New Roman" w:cs="Times New Roman"/>
                <w:bCs/>
                <w:sz w:val="20"/>
                <w:szCs w:val="20"/>
              </w:rPr>
            </w:pPr>
          </w:p>
          <w:p w:rsidR="00CA63D0" w:rsidRPr="009E7D1E" w:rsidRDefault="00CA63D0" w:rsidP="007B11BB">
            <w:pPr>
              <w:pStyle w:val="ListParagraph"/>
              <w:spacing w:after="0" w:line="240" w:lineRule="auto"/>
              <w:ind w:left="537"/>
              <w:jc w:val="both"/>
              <w:rPr>
                <w:rFonts w:ascii="Times New Roman" w:hAnsi="Times New Roman" w:cs="Times New Roman"/>
                <w:bCs/>
                <w:sz w:val="20"/>
                <w:szCs w:val="20"/>
              </w:rPr>
            </w:pPr>
          </w:p>
        </w:tc>
        <w:tc>
          <w:tcPr>
            <w:tcW w:w="517" w:type="pct"/>
            <w:tcBorders>
              <w:top w:val="dotted" w:sz="4" w:space="0" w:color="auto"/>
              <w:bottom w:val="dotted" w:sz="4" w:space="0" w:color="auto"/>
            </w:tcBorders>
          </w:tcPr>
          <w:p w:rsidR="00CA63D0" w:rsidRPr="009E7D1E" w:rsidRDefault="00CA63D0" w:rsidP="004F212D">
            <w:pPr>
              <w:spacing w:line="240" w:lineRule="auto"/>
              <w:ind w:left="0"/>
              <w:jc w:val="center"/>
              <w:rPr>
                <w:rFonts w:ascii="Times New Roman" w:hAnsi="Times New Roman" w:cs="Times New Roman"/>
                <w:bCs/>
              </w:rPr>
            </w:pPr>
            <w:r w:rsidRPr="009E7D1E">
              <w:rPr>
                <w:rFonts w:ascii="Times New Roman" w:hAnsi="Times New Roman" w:cs="Times New Roman"/>
                <w:bCs/>
              </w:rPr>
              <w:t>MNRE</w:t>
            </w:r>
          </w:p>
        </w:tc>
        <w:tc>
          <w:tcPr>
            <w:tcW w:w="517" w:type="pct"/>
            <w:tcBorders>
              <w:top w:val="dotted" w:sz="4" w:space="0" w:color="auto"/>
              <w:bottom w:val="dotted" w:sz="4" w:space="0" w:color="auto"/>
            </w:tcBorders>
            <w:shd w:val="clear" w:color="auto" w:fill="auto"/>
          </w:tcPr>
          <w:p w:rsidR="00CA63D0" w:rsidRPr="009E7D1E" w:rsidRDefault="00CA63D0" w:rsidP="004F212D">
            <w:pPr>
              <w:spacing w:line="240" w:lineRule="auto"/>
              <w:ind w:left="0"/>
              <w:jc w:val="center"/>
              <w:rPr>
                <w:rFonts w:ascii="Times New Roman" w:hAnsi="Times New Roman" w:cs="Times New Roman"/>
                <w:bCs/>
              </w:rPr>
            </w:pPr>
            <w:del w:id="124" w:author="HELENAL" w:date="2014-11-25T13:31:00Z">
              <w:r w:rsidRPr="009E7D1E" w:rsidDel="00BD37AC">
                <w:rPr>
                  <w:rFonts w:ascii="Times New Roman" w:hAnsi="Times New Roman" w:cs="Times New Roman"/>
                  <w:bCs/>
                </w:rPr>
                <w:delText>Month Year</w:delText>
              </w:r>
            </w:del>
            <w:ins w:id="125" w:author="HELENAL" w:date="2014-11-25T13:32:00Z">
              <w:r w:rsidR="00BD37AC">
                <w:rPr>
                  <w:rFonts w:ascii="Times New Roman" w:hAnsi="Times New Roman" w:cs="Times New Roman"/>
                  <w:bCs/>
                </w:rPr>
                <w:t xml:space="preserve"> November 2014</w:t>
              </w:r>
            </w:ins>
          </w:p>
        </w:tc>
        <w:tc>
          <w:tcPr>
            <w:tcW w:w="528" w:type="pct"/>
            <w:tcBorders>
              <w:top w:val="dotted" w:sz="4" w:space="0" w:color="auto"/>
              <w:bottom w:val="dotted" w:sz="4" w:space="0" w:color="auto"/>
            </w:tcBorders>
            <w:shd w:val="clear" w:color="auto" w:fill="auto"/>
          </w:tcPr>
          <w:p w:rsidR="00CA63D0" w:rsidRPr="00E54DCA" w:rsidRDefault="00CA63D0" w:rsidP="004F212D">
            <w:pPr>
              <w:spacing w:line="240" w:lineRule="auto"/>
              <w:ind w:left="0"/>
              <w:jc w:val="center"/>
              <w:rPr>
                <w:rFonts w:ascii="Times New Roman" w:hAnsi="Times New Roman" w:cs="Times New Roman"/>
                <w:bCs/>
              </w:rPr>
            </w:pPr>
            <w:r w:rsidRPr="00E54DCA">
              <w:rPr>
                <w:rFonts w:ascii="Times New Roman" w:hAnsi="Times New Roman" w:cs="Times New Roman"/>
                <w:bCs/>
              </w:rPr>
              <w:t>Pending</w:t>
            </w:r>
          </w:p>
        </w:tc>
      </w:tr>
      <w:tr w:rsidR="00CA63D0" w:rsidRPr="009E7D1E" w:rsidTr="00C9421F">
        <w:trPr>
          <w:jc w:val="center"/>
        </w:trPr>
        <w:tc>
          <w:tcPr>
            <w:tcW w:w="189" w:type="pct"/>
            <w:tcBorders>
              <w:bottom w:val="dotted" w:sz="4" w:space="0" w:color="auto"/>
            </w:tcBorders>
            <w:shd w:val="clear" w:color="auto" w:fill="auto"/>
          </w:tcPr>
          <w:p w:rsidR="00CA63D0" w:rsidRPr="009E7D1E" w:rsidRDefault="00CA63D0" w:rsidP="0018216A">
            <w:pPr>
              <w:spacing w:line="240" w:lineRule="auto"/>
              <w:ind w:left="0"/>
              <w:jc w:val="center"/>
              <w:rPr>
                <w:rFonts w:ascii="Times New Roman" w:hAnsi="Times New Roman" w:cs="Times New Roman"/>
                <w:bCs/>
              </w:rPr>
            </w:pPr>
          </w:p>
        </w:tc>
        <w:tc>
          <w:tcPr>
            <w:tcW w:w="1022" w:type="pct"/>
            <w:vMerge/>
            <w:tcBorders>
              <w:bottom w:val="dotted" w:sz="4" w:space="0" w:color="auto"/>
            </w:tcBorders>
            <w:shd w:val="clear" w:color="auto" w:fill="auto"/>
          </w:tcPr>
          <w:p w:rsidR="00CA63D0" w:rsidRPr="009E7D1E" w:rsidRDefault="00CA63D0" w:rsidP="007B11BB">
            <w:pPr>
              <w:pStyle w:val="ListParagraph"/>
              <w:spacing w:line="240" w:lineRule="auto"/>
              <w:ind w:left="493"/>
              <w:jc w:val="both"/>
              <w:rPr>
                <w:rFonts w:ascii="Times New Roman" w:hAnsi="Times New Roman" w:cs="Times New Roman"/>
                <w:sz w:val="20"/>
                <w:szCs w:val="20"/>
              </w:rPr>
            </w:pPr>
          </w:p>
        </w:tc>
        <w:tc>
          <w:tcPr>
            <w:tcW w:w="2227" w:type="pct"/>
            <w:tcBorders>
              <w:top w:val="dotted" w:sz="4" w:space="0" w:color="auto"/>
              <w:bottom w:val="dotted" w:sz="4" w:space="0" w:color="auto"/>
            </w:tcBorders>
            <w:shd w:val="clear" w:color="auto" w:fill="auto"/>
          </w:tcPr>
          <w:p w:rsidR="00CA63D0" w:rsidRPr="00CA63D0" w:rsidRDefault="00CA63D0" w:rsidP="00CA63D0">
            <w:pPr>
              <w:pStyle w:val="ListParagraph"/>
              <w:numPr>
                <w:ilvl w:val="0"/>
                <w:numId w:val="7"/>
              </w:numPr>
              <w:spacing w:after="0" w:line="240" w:lineRule="auto"/>
              <w:ind w:left="537" w:hanging="495"/>
              <w:jc w:val="both"/>
              <w:rPr>
                <w:rFonts w:ascii="Times New Roman" w:hAnsi="Times New Roman" w:cs="Times New Roman"/>
                <w:sz w:val="20"/>
                <w:szCs w:val="20"/>
              </w:rPr>
            </w:pPr>
            <w:ins w:id="126" w:author="HELENAL" w:date="2014-11-25T13:00:00Z">
              <w:r w:rsidRPr="003D5152">
                <w:rPr>
                  <w:rFonts w:ascii="Times New Roman" w:hAnsi="Times New Roman" w:cs="Times New Roman"/>
                  <w:sz w:val="20"/>
                  <w:szCs w:val="20"/>
                  <w:lang w:val="en-GB"/>
                </w:rPr>
                <w:t xml:space="preserve">Copy of drafted regulations on Dredge Tracking and Mining Occupational Safety and Health </w:t>
              </w:r>
            </w:ins>
            <w:del w:id="127" w:author="HELENAL" w:date="2014-11-25T13:00:00Z">
              <w:r w:rsidRPr="003D5152" w:rsidDel="003D5152">
                <w:rPr>
                  <w:rFonts w:ascii="Times New Roman" w:hAnsi="Times New Roman" w:cs="Times New Roman"/>
                  <w:sz w:val="20"/>
                  <w:szCs w:val="20"/>
                  <w:lang w:val="en-GB"/>
                </w:rPr>
                <w:delText xml:space="preserve">Copy of meeting minutes of the MNRE, Guyana Geology and Mines Commission (GGMC) and Guyana Gold and Diamond Mining Association (GGDMA) workgroup where amendments to the mining regulations and the proposed schedule are considered; and a summary of the envisaged </w:delText>
              </w:r>
              <w:r w:rsidRPr="003D5152" w:rsidDel="003D5152">
                <w:rPr>
                  <w:rFonts w:ascii="Times New Roman" w:hAnsi="Times New Roman" w:cs="Times New Roman"/>
                  <w:sz w:val="20"/>
                  <w:szCs w:val="20"/>
                  <w:lang w:val="en-GB"/>
                </w:rPr>
                <w:lastRenderedPageBreak/>
                <w:delText>amendments for the mining regulation</w:delText>
              </w:r>
            </w:del>
          </w:p>
        </w:tc>
        <w:tc>
          <w:tcPr>
            <w:tcW w:w="517" w:type="pct"/>
            <w:tcBorders>
              <w:top w:val="dotted" w:sz="4" w:space="0" w:color="auto"/>
              <w:bottom w:val="dotted" w:sz="4" w:space="0" w:color="auto"/>
            </w:tcBorders>
          </w:tcPr>
          <w:p w:rsidR="00CA63D0" w:rsidRPr="00C9421F" w:rsidRDefault="00C9421F" w:rsidP="004F212D">
            <w:pPr>
              <w:spacing w:line="240" w:lineRule="auto"/>
              <w:ind w:left="0"/>
              <w:jc w:val="center"/>
              <w:rPr>
                <w:rFonts w:ascii="Times New Roman" w:hAnsi="Times New Roman" w:cs="Times New Roman"/>
                <w:bCs/>
                <w:lang w:val="en-US"/>
              </w:rPr>
            </w:pPr>
            <w:ins w:id="128" w:author="JYANG" w:date="2014-11-25T14:59:00Z">
              <w:r w:rsidRPr="00C9421F">
                <w:rPr>
                  <w:rFonts w:ascii="Times New Roman" w:hAnsi="Times New Roman" w:cs="Times New Roman"/>
                  <w:bCs/>
                  <w:lang w:val="en-US"/>
                </w:rPr>
                <w:lastRenderedPageBreak/>
                <w:t>MNRE</w:t>
              </w:r>
            </w:ins>
          </w:p>
        </w:tc>
        <w:tc>
          <w:tcPr>
            <w:tcW w:w="517" w:type="pct"/>
            <w:tcBorders>
              <w:top w:val="dotted" w:sz="4" w:space="0" w:color="auto"/>
              <w:bottom w:val="dotted" w:sz="4" w:space="0" w:color="auto"/>
            </w:tcBorders>
            <w:shd w:val="clear" w:color="auto" w:fill="auto"/>
          </w:tcPr>
          <w:p w:rsidR="00CA63D0" w:rsidRPr="00C9421F" w:rsidRDefault="00C9421F" w:rsidP="004F212D">
            <w:pPr>
              <w:spacing w:line="240" w:lineRule="auto"/>
              <w:ind w:left="0"/>
              <w:jc w:val="center"/>
              <w:rPr>
                <w:rFonts w:ascii="Times New Roman" w:hAnsi="Times New Roman" w:cs="Times New Roman"/>
                <w:bCs/>
              </w:rPr>
            </w:pPr>
            <w:ins w:id="129" w:author="JYANG" w:date="2014-11-25T14:59:00Z">
              <w:r w:rsidRPr="00C9421F">
                <w:rPr>
                  <w:rFonts w:ascii="Times New Roman" w:hAnsi="Times New Roman" w:cs="Times New Roman"/>
                  <w:bCs/>
                </w:rPr>
                <w:t>November 2014</w:t>
              </w:r>
            </w:ins>
          </w:p>
        </w:tc>
        <w:tc>
          <w:tcPr>
            <w:tcW w:w="528" w:type="pct"/>
            <w:tcBorders>
              <w:top w:val="dotted" w:sz="4" w:space="0" w:color="auto"/>
              <w:bottom w:val="dotted" w:sz="4" w:space="0" w:color="auto"/>
            </w:tcBorders>
            <w:shd w:val="clear" w:color="auto" w:fill="auto"/>
          </w:tcPr>
          <w:p w:rsidR="00CA63D0" w:rsidRPr="00C9421F" w:rsidRDefault="00C9421F" w:rsidP="004F212D">
            <w:pPr>
              <w:spacing w:line="240" w:lineRule="auto"/>
              <w:ind w:left="0"/>
              <w:jc w:val="center"/>
              <w:rPr>
                <w:rFonts w:ascii="Times New Roman" w:hAnsi="Times New Roman" w:cs="Times New Roman"/>
                <w:bCs/>
              </w:rPr>
            </w:pPr>
            <w:ins w:id="130" w:author="JYANG" w:date="2014-11-25T14:59:00Z">
              <w:r w:rsidRPr="00C9421F">
                <w:rPr>
                  <w:rFonts w:ascii="Times New Roman" w:hAnsi="Times New Roman" w:cs="Times New Roman"/>
                  <w:bCs/>
                </w:rPr>
                <w:t>Complete</w:t>
              </w:r>
            </w:ins>
          </w:p>
        </w:tc>
      </w:tr>
      <w:tr w:rsidR="003D5152" w:rsidRPr="009E7D1E" w:rsidTr="00CA63D0">
        <w:trPr>
          <w:jc w:val="center"/>
        </w:trPr>
        <w:tc>
          <w:tcPr>
            <w:tcW w:w="189" w:type="pct"/>
            <w:vMerge w:val="restart"/>
            <w:tcBorders>
              <w:top w:val="dotted" w:sz="4" w:space="0" w:color="auto"/>
            </w:tcBorders>
            <w:shd w:val="clear" w:color="auto" w:fill="auto"/>
          </w:tcPr>
          <w:p w:rsidR="003D5152" w:rsidRPr="009E7D1E" w:rsidRDefault="003D5152" w:rsidP="0018216A">
            <w:pPr>
              <w:spacing w:line="240" w:lineRule="auto"/>
              <w:ind w:left="0"/>
              <w:jc w:val="center"/>
              <w:rPr>
                <w:rFonts w:ascii="Times New Roman" w:hAnsi="Times New Roman" w:cs="Times New Roman"/>
                <w:bCs/>
              </w:rPr>
            </w:pPr>
          </w:p>
        </w:tc>
        <w:tc>
          <w:tcPr>
            <w:tcW w:w="1022" w:type="pct"/>
            <w:vMerge w:val="restart"/>
            <w:tcBorders>
              <w:top w:val="dotted" w:sz="4" w:space="0" w:color="auto"/>
            </w:tcBorders>
            <w:shd w:val="clear" w:color="auto" w:fill="auto"/>
          </w:tcPr>
          <w:p w:rsidR="003D5152" w:rsidRPr="005D2639" w:rsidRDefault="003D5152" w:rsidP="007B11BB">
            <w:pPr>
              <w:pStyle w:val="ListParagraph"/>
              <w:numPr>
                <w:ilvl w:val="0"/>
                <w:numId w:val="6"/>
              </w:numPr>
              <w:spacing w:after="0" w:line="240" w:lineRule="auto"/>
              <w:jc w:val="both"/>
              <w:rPr>
                <w:rFonts w:ascii="Times New Roman" w:hAnsi="Times New Roman" w:cs="Times New Roman"/>
                <w:sz w:val="20"/>
                <w:szCs w:val="20"/>
              </w:rPr>
            </w:pPr>
            <w:r w:rsidRPr="00C9421F">
              <w:rPr>
                <w:rFonts w:ascii="Times New Roman" w:hAnsi="Times New Roman" w:cs="Times New Roman"/>
                <w:sz w:val="20"/>
                <w:szCs w:val="20"/>
              </w:rPr>
              <w:t>Guyana Lands &amp; Surveys Commission Act; and</w:t>
            </w:r>
          </w:p>
        </w:tc>
        <w:tc>
          <w:tcPr>
            <w:tcW w:w="2227" w:type="pct"/>
            <w:tcBorders>
              <w:top w:val="dotted" w:sz="4" w:space="0" w:color="auto"/>
              <w:bottom w:val="dotted" w:sz="4" w:space="0" w:color="auto"/>
            </w:tcBorders>
            <w:shd w:val="clear" w:color="auto" w:fill="auto"/>
          </w:tcPr>
          <w:p w:rsidR="003D5152" w:rsidRPr="009E7D1E" w:rsidRDefault="003D5152" w:rsidP="00846117">
            <w:pPr>
              <w:pStyle w:val="ListParagraph"/>
              <w:numPr>
                <w:ilvl w:val="0"/>
                <w:numId w:val="28"/>
              </w:numPr>
              <w:spacing w:after="0" w:line="240" w:lineRule="auto"/>
              <w:ind w:left="512" w:hanging="477"/>
              <w:jc w:val="both"/>
              <w:rPr>
                <w:rFonts w:ascii="Times New Roman" w:hAnsi="Times New Roman" w:cs="Times New Roman"/>
                <w:bCs/>
              </w:rPr>
            </w:pPr>
            <w:r w:rsidRPr="009E7D1E">
              <w:rPr>
                <w:rFonts w:ascii="Times New Roman" w:hAnsi="Times New Roman" w:cs="Times New Roman"/>
                <w:sz w:val="20"/>
                <w:szCs w:val="20"/>
              </w:rPr>
              <w:t xml:space="preserve">Copy of the Act on Land Surveyors Profession assented by the President. </w:t>
            </w:r>
          </w:p>
        </w:tc>
        <w:tc>
          <w:tcPr>
            <w:tcW w:w="517" w:type="pct"/>
            <w:tcBorders>
              <w:top w:val="dotted" w:sz="4" w:space="0" w:color="auto"/>
              <w:bottom w:val="dotted" w:sz="4" w:space="0" w:color="auto"/>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GLSC</w:t>
            </w:r>
          </w:p>
        </w:tc>
        <w:tc>
          <w:tcPr>
            <w:tcW w:w="517" w:type="pct"/>
            <w:tcBorders>
              <w:top w:val="dotted" w:sz="4" w:space="0" w:color="auto"/>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May 2014</w:t>
            </w:r>
          </w:p>
        </w:tc>
        <w:tc>
          <w:tcPr>
            <w:tcW w:w="528" w:type="pct"/>
            <w:tcBorders>
              <w:top w:val="dotted" w:sz="4" w:space="0" w:color="auto"/>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r w:rsidR="003D5152" w:rsidRPr="009E7D1E" w:rsidTr="00D35553">
        <w:trPr>
          <w:jc w:val="center"/>
        </w:trPr>
        <w:tc>
          <w:tcPr>
            <w:tcW w:w="189" w:type="pct"/>
            <w:vMerge/>
            <w:shd w:val="clear" w:color="auto" w:fill="auto"/>
          </w:tcPr>
          <w:p w:rsidR="003D5152" w:rsidRPr="009E7D1E" w:rsidRDefault="003D5152" w:rsidP="0018216A">
            <w:pPr>
              <w:spacing w:line="240" w:lineRule="auto"/>
              <w:ind w:left="0"/>
              <w:jc w:val="center"/>
              <w:rPr>
                <w:rFonts w:ascii="Times New Roman" w:hAnsi="Times New Roman" w:cs="Times New Roman"/>
                <w:bCs/>
              </w:rPr>
            </w:pPr>
          </w:p>
        </w:tc>
        <w:tc>
          <w:tcPr>
            <w:tcW w:w="1022" w:type="pct"/>
            <w:vMerge/>
            <w:shd w:val="clear" w:color="auto" w:fill="auto"/>
          </w:tcPr>
          <w:p w:rsidR="003D5152" w:rsidRPr="009E7D1E" w:rsidRDefault="003D5152" w:rsidP="004826AE">
            <w:pPr>
              <w:pStyle w:val="ListParagraph"/>
              <w:spacing w:line="240" w:lineRule="auto"/>
              <w:ind w:left="493"/>
              <w:jc w:val="both"/>
              <w:rPr>
                <w:rFonts w:ascii="Times New Roman" w:hAnsi="Times New Roman" w:cs="Times New Roman"/>
                <w:sz w:val="20"/>
                <w:szCs w:val="20"/>
              </w:rPr>
            </w:pPr>
          </w:p>
        </w:tc>
        <w:tc>
          <w:tcPr>
            <w:tcW w:w="2227" w:type="pct"/>
            <w:tcBorders>
              <w:top w:val="dotted" w:sz="4" w:space="0" w:color="auto"/>
              <w:bottom w:val="dotted" w:sz="4" w:space="0" w:color="auto"/>
            </w:tcBorders>
            <w:shd w:val="clear" w:color="auto" w:fill="auto"/>
          </w:tcPr>
          <w:p w:rsidR="003D5152" w:rsidRPr="009E7D1E" w:rsidRDefault="003D5152" w:rsidP="00846117">
            <w:pPr>
              <w:pStyle w:val="ListParagraph"/>
              <w:numPr>
                <w:ilvl w:val="0"/>
                <w:numId w:val="28"/>
              </w:numPr>
              <w:spacing w:after="0" w:line="240" w:lineRule="auto"/>
              <w:ind w:left="512" w:hanging="477"/>
              <w:jc w:val="both"/>
              <w:rPr>
                <w:rFonts w:ascii="Times New Roman" w:hAnsi="Times New Roman" w:cs="Times New Roman"/>
                <w:sz w:val="20"/>
                <w:szCs w:val="20"/>
              </w:rPr>
            </w:pPr>
            <w:r w:rsidRPr="009E7D1E">
              <w:rPr>
                <w:rFonts w:ascii="Times New Roman" w:hAnsi="Times New Roman" w:cs="Times New Roman"/>
                <w:sz w:val="20"/>
                <w:szCs w:val="20"/>
              </w:rPr>
              <w:t>Copy of Bill submitted by Minister of Natural Resources and the Environment to the National Assembly on Land Surveyors Act.</w:t>
            </w:r>
          </w:p>
        </w:tc>
        <w:tc>
          <w:tcPr>
            <w:tcW w:w="517" w:type="pct"/>
            <w:tcBorders>
              <w:top w:val="dotted" w:sz="4" w:space="0" w:color="auto"/>
              <w:bottom w:val="dotted" w:sz="4" w:space="0" w:color="auto"/>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GLSC</w:t>
            </w:r>
          </w:p>
        </w:tc>
        <w:tc>
          <w:tcPr>
            <w:tcW w:w="517" w:type="pct"/>
            <w:tcBorders>
              <w:top w:val="dotted" w:sz="4" w:space="0" w:color="auto"/>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March 2014</w:t>
            </w:r>
          </w:p>
        </w:tc>
        <w:tc>
          <w:tcPr>
            <w:tcW w:w="528" w:type="pct"/>
            <w:tcBorders>
              <w:top w:val="dotted" w:sz="4" w:space="0" w:color="auto"/>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r w:rsidR="003D5152" w:rsidRPr="009E7D1E" w:rsidTr="00D35553">
        <w:trPr>
          <w:jc w:val="center"/>
        </w:trPr>
        <w:tc>
          <w:tcPr>
            <w:tcW w:w="189" w:type="pct"/>
            <w:vMerge/>
            <w:shd w:val="clear" w:color="auto" w:fill="auto"/>
          </w:tcPr>
          <w:p w:rsidR="003D5152" w:rsidRPr="009E7D1E" w:rsidRDefault="003D5152" w:rsidP="0018216A">
            <w:pPr>
              <w:spacing w:line="240" w:lineRule="auto"/>
              <w:ind w:left="0"/>
              <w:jc w:val="center"/>
              <w:rPr>
                <w:rFonts w:ascii="Times New Roman" w:hAnsi="Times New Roman" w:cs="Times New Roman"/>
                <w:bCs/>
              </w:rPr>
            </w:pPr>
          </w:p>
        </w:tc>
        <w:tc>
          <w:tcPr>
            <w:tcW w:w="1022" w:type="pct"/>
            <w:vMerge/>
            <w:tcBorders>
              <w:bottom w:val="dotted" w:sz="4" w:space="0" w:color="auto"/>
            </w:tcBorders>
            <w:shd w:val="clear" w:color="auto" w:fill="auto"/>
          </w:tcPr>
          <w:p w:rsidR="003D5152" w:rsidRPr="009E7D1E" w:rsidRDefault="003D5152" w:rsidP="004826AE">
            <w:pPr>
              <w:pStyle w:val="ListParagraph"/>
              <w:spacing w:line="240" w:lineRule="auto"/>
              <w:ind w:left="493"/>
              <w:jc w:val="both"/>
              <w:rPr>
                <w:rFonts w:ascii="Times New Roman" w:hAnsi="Times New Roman" w:cs="Times New Roman"/>
                <w:sz w:val="20"/>
                <w:szCs w:val="20"/>
              </w:rPr>
            </w:pPr>
          </w:p>
        </w:tc>
        <w:tc>
          <w:tcPr>
            <w:tcW w:w="2227" w:type="pct"/>
            <w:tcBorders>
              <w:top w:val="dotted" w:sz="4" w:space="0" w:color="auto"/>
              <w:bottom w:val="dotted" w:sz="4" w:space="0" w:color="auto"/>
            </w:tcBorders>
            <w:shd w:val="clear" w:color="auto" w:fill="auto"/>
          </w:tcPr>
          <w:p w:rsidR="003D5152" w:rsidRPr="009E7D1E" w:rsidRDefault="003D5152" w:rsidP="00846117">
            <w:pPr>
              <w:pStyle w:val="ListParagraph"/>
              <w:numPr>
                <w:ilvl w:val="0"/>
                <w:numId w:val="28"/>
              </w:numPr>
              <w:spacing w:after="0" w:line="240" w:lineRule="auto"/>
              <w:ind w:left="512" w:hanging="477"/>
              <w:jc w:val="both"/>
              <w:rPr>
                <w:rFonts w:ascii="Times New Roman" w:hAnsi="Times New Roman" w:cs="Times New Roman"/>
                <w:sz w:val="20"/>
                <w:szCs w:val="20"/>
              </w:rPr>
            </w:pPr>
            <w:r w:rsidRPr="009E7D1E">
              <w:rPr>
                <w:rFonts w:ascii="Times New Roman" w:hAnsi="Times New Roman" w:cs="Times New Roman"/>
                <w:sz w:val="20"/>
                <w:szCs w:val="20"/>
              </w:rPr>
              <w:t>Copy of drafted and revised Land Surveyors Regulations.</w:t>
            </w:r>
          </w:p>
        </w:tc>
        <w:tc>
          <w:tcPr>
            <w:tcW w:w="517" w:type="pct"/>
            <w:tcBorders>
              <w:top w:val="dotted" w:sz="4" w:space="0" w:color="auto"/>
              <w:bottom w:val="dotted" w:sz="4" w:space="0" w:color="auto"/>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GLSC</w:t>
            </w:r>
          </w:p>
        </w:tc>
        <w:tc>
          <w:tcPr>
            <w:tcW w:w="517" w:type="pct"/>
            <w:tcBorders>
              <w:top w:val="dotted" w:sz="4" w:space="0" w:color="auto"/>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June 2014</w:t>
            </w:r>
          </w:p>
        </w:tc>
        <w:tc>
          <w:tcPr>
            <w:tcW w:w="528" w:type="pct"/>
            <w:tcBorders>
              <w:top w:val="dotted" w:sz="4" w:space="0" w:color="auto"/>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r w:rsidR="003D5152" w:rsidRPr="009E7D1E" w:rsidTr="00D35553">
        <w:trPr>
          <w:jc w:val="center"/>
        </w:trPr>
        <w:tc>
          <w:tcPr>
            <w:tcW w:w="189" w:type="pct"/>
            <w:vMerge/>
            <w:shd w:val="clear" w:color="auto" w:fill="auto"/>
          </w:tcPr>
          <w:p w:rsidR="003D5152" w:rsidRPr="009E7D1E" w:rsidRDefault="003D5152" w:rsidP="0018216A">
            <w:pPr>
              <w:spacing w:line="240" w:lineRule="auto"/>
              <w:ind w:left="0"/>
              <w:jc w:val="center"/>
              <w:rPr>
                <w:rFonts w:ascii="Times New Roman" w:hAnsi="Times New Roman" w:cs="Times New Roman"/>
                <w:bCs/>
              </w:rPr>
            </w:pPr>
          </w:p>
        </w:tc>
        <w:tc>
          <w:tcPr>
            <w:tcW w:w="1022" w:type="pct"/>
            <w:tcBorders>
              <w:top w:val="dotted" w:sz="4" w:space="0" w:color="auto"/>
              <w:bottom w:val="single" w:sz="4" w:space="0" w:color="000000"/>
            </w:tcBorders>
            <w:shd w:val="clear" w:color="auto" w:fill="auto"/>
          </w:tcPr>
          <w:p w:rsidR="003D5152" w:rsidRPr="009E7D1E" w:rsidRDefault="003D5152" w:rsidP="00AF57CA">
            <w:pPr>
              <w:pStyle w:val="ListParagraph"/>
              <w:numPr>
                <w:ilvl w:val="0"/>
                <w:numId w:val="6"/>
              </w:numPr>
              <w:spacing w:line="240" w:lineRule="auto"/>
              <w:ind w:left="493" w:hanging="405"/>
              <w:jc w:val="both"/>
              <w:rPr>
                <w:rFonts w:ascii="Times New Roman" w:hAnsi="Times New Roman" w:cs="Times New Roman"/>
                <w:sz w:val="20"/>
                <w:szCs w:val="20"/>
              </w:rPr>
            </w:pPr>
            <w:r w:rsidRPr="009E7D1E">
              <w:rPr>
                <w:rFonts w:ascii="Times New Roman" w:hAnsi="Times New Roman" w:cs="Times New Roman"/>
                <w:sz w:val="20"/>
                <w:szCs w:val="20"/>
              </w:rPr>
              <w:t>Protected Areas Act.</w:t>
            </w:r>
          </w:p>
        </w:tc>
        <w:tc>
          <w:tcPr>
            <w:tcW w:w="2227" w:type="pct"/>
            <w:tcBorders>
              <w:top w:val="dotted" w:sz="4" w:space="0" w:color="auto"/>
              <w:bottom w:val="single" w:sz="4" w:space="0" w:color="000000"/>
            </w:tcBorders>
            <w:shd w:val="clear" w:color="auto" w:fill="auto"/>
          </w:tcPr>
          <w:p w:rsidR="00CA63D0" w:rsidRPr="00CA63D0" w:rsidRDefault="003D5152" w:rsidP="00CA63D0">
            <w:pPr>
              <w:pStyle w:val="ListParagraph"/>
              <w:numPr>
                <w:ilvl w:val="0"/>
                <w:numId w:val="29"/>
              </w:numPr>
              <w:spacing w:after="0" w:line="240" w:lineRule="auto"/>
              <w:ind w:left="512" w:hanging="450"/>
              <w:jc w:val="both"/>
              <w:rPr>
                <w:rFonts w:ascii="Times New Roman" w:hAnsi="Times New Roman" w:cs="Times New Roman"/>
                <w:sz w:val="20"/>
                <w:szCs w:val="20"/>
              </w:rPr>
            </w:pPr>
            <w:r w:rsidRPr="009E7D1E">
              <w:rPr>
                <w:rFonts w:ascii="Times New Roman" w:hAnsi="Times New Roman" w:cs="Times New Roman"/>
                <w:sz w:val="20"/>
                <w:szCs w:val="20"/>
              </w:rPr>
              <w:t>Copy of the Protected Areas Trust Fund Regulations issued by the Minister of Natural Resources and the Environment published in the Official Gazette.</w:t>
            </w:r>
          </w:p>
        </w:tc>
        <w:tc>
          <w:tcPr>
            <w:tcW w:w="517" w:type="pct"/>
            <w:tcBorders>
              <w:top w:val="dotted" w:sz="4" w:space="0" w:color="auto"/>
              <w:bottom w:val="single" w:sz="4" w:space="0" w:color="000000"/>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PAC</w:t>
            </w:r>
          </w:p>
        </w:tc>
        <w:tc>
          <w:tcPr>
            <w:tcW w:w="517" w:type="pct"/>
            <w:tcBorders>
              <w:top w:val="dotted" w:sz="4" w:space="0" w:color="auto"/>
              <w:bottom w:val="single" w:sz="4" w:space="0" w:color="000000"/>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February 2014</w:t>
            </w:r>
          </w:p>
        </w:tc>
        <w:tc>
          <w:tcPr>
            <w:tcW w:w="528" w:type="pct"/>
            <w:tcBorders>
              <w:top w:val="dotted" w:sz="4" w:space="0" w:color="auto"/>
              <w:bottom w:val="single" w:sz="4" w:space="0" w:color="000000"/>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r w:rsidR="003D5152" w:rsidRPr="009E7D1E" w:rsidTr="00D35553">
        <w:trPr>
          <w:jc w:val="center"/>
        </w:trPr>
        <w:tc>
          <w:tcPr>
            <w:tcW w:w="189" w:type="pct"/>
            <w:vMerge w:val="restart"/>
            <w:shd w:val="clear" w:color="auto" w:fill="auto"/>
          </w:tcPr>
          <w:p w:rsidR="003D5152" w:rsidRPr="009E7D1E" w:rsidRDefault="003D5152" w:rsidP="0018216A">
            <w:pPr>
              <w:spacing w:line="240" w:lineRule="auto"/>
              <w:ind w:left="0"/>
              <w:jc w:val="center"/>
              <w:rPr>
                <w:rFonts w:ascii="Times New Roman" w:hAnsi="Times New Roman" w:cs="Times New Roman"/>
                <w:bCs/>
              </w:rPr>
            </w:pPr>
            <w:r w:rsidRPr="009E7D1E">
              <w:rPr>
                <w:rFonts w:ascii="Times New Roman" w:hAnsi="Times New Roman" w:cs="Times New Roman"/>
                <w:bCs/>
              </w:rPr>
              <w:t>5</w:t>
            </w:r>
          </w:p>
        </w:tc>
        <w:tc>
          <w:tcPr>
            <w:tcW w:w="1022" w:type="pct"/>
            <w:vMerge w:val="restart"/>
            <w:shd w:val="clear" w:color="auto" w:fill="auto"/>
          </w:tcPr>
          <w:p w:rsidR="003D5152" w:rsidRPr="009E7D1E" w:rsidRDefault="003D5152" w:rsidP="004826AE">
            <w:pPr>
              <w:spacing w:line="240" w:lineRule="auto"/>
              <w:ind w:left="88" w:right="57"/>
              <w:jc w:val="both"/>
              <w:rPr>
                <w:rFonts w:ascii="Times New Roman" w:hAnsi="Times New Roman" w:cs="Times New Roman"/>
              </w:rPr>
            </w:pPr>
            <w:r w:rsidRPr="009E7D1E">
              <w:rPr>
                <w:rFonts w:ascii="Times New Roman" w:hAnsi="Times New Roman" w:cs="Times New Roman"/>
              </w:rPr>
              <w:t>That draft amendments to guidelines in the forestry sector are prepared, in particular a code of practice for small and large operators.</w:t>
            </w:r>
          </w:p>
        </w:tc>
        <w:tc>
          <w:tcPr>
            <w:tcW w:w="2227" w:type="pct"/>
            <w:tcBorders>
              <w:bottom w:val="dotted" w:sz="4" w:space="0" w:color="auto"/>
            </w:tcBorders>
            <w:shd w:val="clear" w:color="auto" w:fill="auto"/>
          </w:tcPr>
          <w:p w:rsidR="003D5152" w:rsidRPr="009E7D1E" w:rsidRDefault="003D5152" w:rsidP="00846117">
            <w:pPr>
              <w:pStyle w:val="ListParagraph"/>
              <w:numPr>
                <w:ilvl w:val="0"/>
                <w:numId w:val="8"/>
              </w:numPr>
              <w:spacing w:after="0" w:line="240" w:lineRule="auto"/>
              <w:ind w:left="519" w:hanging="484"/>
              <w:jc w:val="both"/>
              <w:rPr>
                <w:rFonts w:ascii="Times New Roman" w:hAnsi="Times New Roman" w:cs="Times New Roman"/>
                <w:bCs/>
              </w:rPr>
            </w:pPr>
            <w:r w:rsidRPr="009E7D1E">
              <w:rPr>
                <w:rFonts w:ascii="Times New Roman" w:hAnsi="Times New Roman" w:cs="Times New Roman"/>
                <w:sz w:val="20"/>
                <w:szCs w:val="20"/>
              </w:rPr>
              <w:t>Copy of Forest Manual/Code of Practice for State Forest Permission (guidelines for small operators) approved by the Guyana Forestry Commission (GFC) Board of Directors and made available on GFC website.</w:t>
            </w:r>
          </w:p>
        </w:tc>
        <w:tc>
          <w:tcPr>
            <w:tcW w:w="517" w:type="pct"/>
            <w:tcBorders>
              <w:bottom w:val="dotted" w:sz="4" w:space="0" w:color="auto"/>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GFC</w:t>
            </w:r>
          </w:p>
        </w:tc>
        <w:tc>
          <w:tcPr>
            <w:tcW w:w="517" w:type="pct"/>
            <w:tcBorders>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April 2014</w:t>
            </w:r>
          </w:p>
        </w:tc>
        <w:tc>
          <w:tcPr>
            <w:tcW w:w="528" w:type="pct"/>
            <w:tcBorders>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r w:rsidR="003D5152" w:rsidRPr="009E7D1E" w:rsidTr="00D35553">
        <w:trPr>
          <w:jc w:val="center"/>
        </w:trPr>
        <w:tc>
          <w:tcPr>
            <w:tcW w:w="189" w:type="pct"/>
            <w:vMerge/>
            <w:shd w:val="clear" w:color="auto" w:fill="auto"/>
          </w:tcPr>
          <w:p w:rsidR="003D5152" w:rsidRPr="009E7D1E" w:rsidRDefault="003D5152" w:rsidP="0018216A">
            <w:pPr>
              <w:spacing w:line="240" w:lineRule="auto"/>
              <w:ind w:left="0"/>
              <w:jc w:val="center"/>
              <w:rPr>
                <w:rFonts w:ascii="Times New Roman" w:hAnsi="Times New Roman" w:cs="Times New Roman"/>
                <w:bCs/>
              </w:rPr>
            </w:pPr>
          </w:p>
        </w:tc>
        <w:tc>
          <w:tcPr>
            <w:tcW w:w="1022" w:type="pct"/>
            <w:vMerge/>
            <w:shd w:val="clear" w:color="auto" w:fill="auto"/>
          </w:tcPr>
          <w:p w:rsidR="003D5152" w:rsidRPr="009E7D1E" w:rsidRDefault="003D5152" w:rsidP="004826AE">
            <w:pPr>
              <w:spacing w:line="240" w:lineRule="auto"/>
              <w:ind w:left="88" w:right="57"/>
              <w:jc w:val="both"/>
              <w:rPr>
                <w:rFonts w:ascii="Times New Roman" w:hAnsi="Times New Roman" w:cs="Times New Roman"/>
              </w:rPr>
            </w:pPr>
          </w:p>
        </w:tc>
        <w:tc>
          <w:tcPr>
            <w:tcW w:w="2227" w:type="pct"/>
            <w:tcBorders>
              <w:top w:val="dotted" w:sz="4" w:space="0" w:color="auto"/>
              <w:bottom w:val="dotted" w:sz="4" w:space="0" w:color="auto"/>
            </w:tcBorders>
            <w:shd w:val="clear" w:color="auto" w:fill="auto"/>
          </w:tcPr>
          <w:p w:rsidR="003D5152" w:rsidRPr="009E7D1E" w:rsidRDefault="003D5152" w:rsidP="00846117">
            <w:pPr>
              <w:pStyle w:val="ListParagraph"/>
              <w:numPr>
                <w:ilvl w:val="0"/>
                <w:numId w:val="8"/>
              </w:numPr>
              <w:spacing w:after="0" w:line="240" w:lineRule="auto"/>
              <w:ind w:left="519" w:hanging="484"/>
              <w:jc w:val="both"/>
              <w:rPr>
                <w:rFonts w:ascii="Times New Roman" w:hAnsi="Times New Roman" w:cs="Times New Roman"/>
                <w:sz w:val="20"/>
                <w:szCs w:val="20"/>
              </w:rPr>
            </w:pPr>
            <w:r w:rsidRPr="009E7D1E">
              <w:rPr>
                <w:rFonts w:ascii="Times New Roman" w:hAnsi="Times New Roman" w:cs="Times New Roman"/>
                <w:sz w:val="20"/>
                <w:szCs w:val="20"/>
              </w:rPr>
              <w:t>Copy of Forest Manual/Code of Practice for Timber Sale Agreement (TSA) and Wood Cutting Lease (WCL) Holders (guidelines for large operators), approved by the GFC Board of Directors and made available on GFC website.</w:t>
            </w:r>
          </w:p>
        </w:tc>
        <w:tc>
          <w:tcPr>
            <w:tcW w:w="517" w:type="pct"/>
            <w:tcBorders>
              <w:top w:val="dotted" w:sz="4" w:space="0" w:color="auto"/>
              <w:bottom w:val="dotted" w:sz="4" w:space="0" w:color="auto"/>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GFC</w:t>
            </w:r>
          </w:p>
        </w:tc>
        <w:tc>
          <w:tcPr>
            <w:tcW w:w="517" w:type="pct"/>
            <w:tcBorders>
              <w:top w:val="dotted" w:sz="4" w:space="0" w:color="auto"/>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April 2014</w:t>
            </w:r>
          </w:p>
        </w:tc>
        <w:tc>
          <w:tcPr>
            <w:tcW w:w="528" w:type="pct"/>
            <w:tcBorders>
              <w:top w:val="dotted" w:sz="4" w:space="0" w:color="auto"/>
              <w:bottom w:val="dotted" w:sz="4" w:space="0" w:color="auto"/>
            </w:tcBorders>
            <w:shd w:val="clear" w:color="auto" w:fill="auto"/>
          </w:tcPr>
          <w:p w:rsidR="003D5152" w:rsidRPr="00E54DCA" w:rsidRDefault="003D5152" w:rsidP="004F212D">
            <w:pPr>
              <w:spacing w:line="240" w:lineRule="auto"/>
              <w:ind w:left="0"/>
              <w:jc w:val="center"/>
              <w:rPr>
                <w:rFonts w:ascii="Times New Roman" w:hAnsi="Times New Roman" w:cs="Times New Roman"/>
                <w:bCs/>
              </w:rPr>
            </w:pPr>
            <w:r w:rsidRPr="00E54DCA">
              <w:rPr>
                <w:rFonts w:ascii="Times New Roman" w:hAnsi="Times New Roman" w:cs="Times New Roman"/>
                <w:bCs/>
              </w:rPr>
              <w:t>Complete</w:t>
            </w:r>
          </w:p>
        </w:tc>
      </w:tr>
      <w:tr w:rsidR="003D5152" w:rsidRPr="009E7D1E" w:rsidTr="00D35553">
        <w:trPr>
          <w:jc w:val="center"/>
        </w:trPr>
        <w:tc>
          <w:tcPr>
            <w:tcW w:w="189" w:type="pct"/>
            <w:vMerge/>
            <w:shd w:val="clear" w:color="auto" w:fill="auto"/>
          </w:tcPr>
          <w:p w:rsidR="003D5152" w:rsidRPr="009E7D1E" w:rsidRDefault="003D5152" w:rsidP="0018216A">
            <w:pPr>
              <w:spacing w:line="240" w:lineRule="auto"/>
              <w:ind w:left="0"/>
              <w:jc w:val="center"/>
              <w:rPr>
                <w:rFonts w:ascii="Times New Roman" w:hAnsi="Times New Roman" w:cs="Times New Roman"/>
                <w:bCs/>
              </w:rPr>
            </w:pPr>
          </w:p>
        </w:tc>
        <w:tc>
          <w:tcPr>
            <w:tcW w:w="1022" w:type="pct"/>
            <w:vMerge/>
            <w:shd w:val="clear" w:color="auto" w:fill="auto"/>
          </w:tcPr>
          <w:p w:rsidR="003D5152" w:rsidRPr="009E7D1E" w:rsidRDefault="003D5152" w:rsidP="004826AE">
            <w:pPr>
              <w:spacing w:line="240" w:lineRule="auto"/>
              <w:ind w:left="88" w:right="57"/>
              <w:jc w:val="both"/>
              <w:rPr>
                <w:rFonts w:ascii="Times New Roman" w:hAnsi="Times New Roman" w:cs="Times New Roman"/>
              </w:rPr>
            </w:pPr>
          </w:p>
        </w:tc>
        <w:tc>
          <w:tcPr>
            <w:tcW w:w="2227" w:type="pct"/>
            <w:tcBorders>
              <w:top w:val="dotted" w:sz="4" w:space="0" w:color="auto"/>
            </w:tcBorders>
            <w:shd w:val="clear" w:color="auto" w:fill="auto"/>
          </w:tcPr>
          <w:p w:rsidR="003D5152" w:rsidRPr="009E7D1E" w:rsidRDefault="003D5152" w:rsidP="00846117">
            <w:pPr>
              <w:pStyle w:val="ListParagraph"/>
              <w:numPr>
                <w:ilvl w:val="0"/>
                <w:numId w:val="8"/>
              </w:numPr>
              <w:spacing w:after="0" w:line="240" w:lineRule="auto"/>
              <w:ind w:left="519" w:hanging="484"/>
              <w:jc w:val="both"/>
              <w:rPr>
                <w:rFonts w:ascii="Times New Roman" w:hAnsi="Times New Roman" w:cs="Times New Roman"/>
                <w:sz w:val="20"/>
                <w:szCs w:val="20"/>
              </w:rPr>
            </w:pPr>
            <w:ins w:id="131" w:author="Test" w:date="2014-11-24T13:48:00Z">
              <w:r>
                <w:rPr>
                  <w:rFonts w:ascii="Times New Roman" w:hAnsi="Times New Roman" w:cs="Times New Roman"/>
                  <w:sz w:val="20"/>
                  <w:szCs w:val="20"/>
                </w:rPr>
                <w:t xml:space="preserve">Copy of progress report on the </w:t>
              </w:r>
            </w:ins>
            <w:r w:rsidRPr="009E7D1E">
              <w:rPr>
                <w:rFonts w:ascii="Times New Roman" w:hAnsi="Times New Roman" w:cs="Times New Roman"/>
                <w:sz w:val="20"/>
                <w:szCs w:val="20"/>
              </w:rPr>
              <w:t>Implementation Plan for Codes of Practice approved by the GFC Board of Directors and made available on GFC website</w:t>
            </w:r>
            <w:ins w:id="132" w:author="Test" w:date="2014-11-24T13:47:00Z">
              <w:r>
                <w:rPr>
                  <w:rFonts w:ascii="Times New Roman" w:hAnsi="Times New Roman" w:cs="Times New Roman"/>
                  <w:sz w:val="20"/>
                  <w:szCs w:val="20"/>
                </w:rPr>
                <w:t>.</w:t>
              </w:r>
            </w:ins>
            <w:del w:id="133" w:author="Test" w:date="2014-11-24T13:47:00Z">
              <w:r w:rsidRPr="009E7D1E" w:rsidDel="007067D4">
                <w:rPr>
                  <w:rFonts w:ascii="Times New Roman" w:hAnsi="Times New Roman" w:cs="Times New Roman"/>
                  <w:sz w:val="20"/>
                  <w:szCs w:val="20"/>
                </w:rPr>
                <w:delText>.</w:delText>
              </w:r>
            </w:del>
          </w:p>
        </w:tc>
        <w:tc>
          <w:tcPr>
            <w:tcW w:w="517" w:type="pct"/>
            <w:tcBorders>
              <w:top w:val="dotted" w:sz="4" w:space="0" w:color="auto"/>
            </w:tcBorders>
          </w:tcPr>
          <w:p w:rsidR="003D5152" w:rsidRPr="009E7D1E" w:rsidRDefault="003D5152" w:rsidP="004F212D">
            <w:pPr>
              <w:spacing w:line="240" w:lineRule="auto"/>
              <w:ind w:left="0"/>
              <w:jc w:val="center"/>
              <w:rPr>
                <w:rFonts w:ascii="Times New Roman" w:hAnsi="Times New Roman" w:cs="Times New Roman"/>
                <w:bCs/>
                <w:lang w:val="en-US"/>
              </w:rPr>
            </w:pPr>
            <w:r w:rsidRPr="009E7D1E">
              <w:rPr>
                <w:rFonts w:ascii="Times New Roman" w:hAnsi="Times New Roman" w:cs="Times New Roman"/>
                <w:bCs/>
                <w:lang w:val="en-US"/>
              </w:rPr>
              <w:t>GFC</w:t>
            </w:r>
          </w:p>
        </w:tc>
        <w:tc>
          <w:tcPr>
            <w:tcW w:w="517" w:type="pct"/>
            <w:tcBorders>
              <w:top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del w:id="134" w:author="JYANG" w:date="2014-11-25T15:03:00Z">
              <w:r w:rsidRPr="009E7D1E" w:rsidDel="00B14435">
                <w:rPr>
                  <w:rFonts w:ascii="Times New Roman" w:hAnsi="Times New Roman" w:cs="Times New Roman"/>
                  <w:bCs/>
                </w:rPr>
                <w:delText xml:space="preserve">April </w:delText>
              </w:r>
            </w:del>
            <w:ins w:id="135" w:author="JYANG" w:date="2014-11-25T15:03:00Z">
              <w:r w:rsidR="00B14435">
                <w:rPr>
                  <w:rFonts w:ascii="Times New Roman" w:hAnsi="Times New Roman" w:cs="Times New Roman"/>
                  <w:bCs/>
                </w:rPr>
                <w:t>November</w:t>
              </w:r>
              <w:r w:rsidR="00B14435" w:rsidRPr="009E7D1E">
                <w:rPr>
                  <w:rFonts w:ascii="Times New Roman" w:hAnsi="Times New Roman" w:cs="Times New Roman"/>
                  <w:bCs/>
                </w:rPr>
                <w:t xml:space="preserve"> </w:t>
              </w:r>
            </w:ins>
            <w:r w:rsidRPr="009E7D1E">
              <w:rPr>
                <w:rFonts w:ascii="Times New Roman" w:hAnsi="Times New Roman" w:cs="Times New Roman"/>
                <w:bCs/>
              </w:rPr>
              <w:t>2014</w:t>
            </w:r>
          </w:p>
        </w:tc>
        <w:tc>
          <w:tcPr>
            <w:tcW w:w="528" w:type="pct"/>
            <w:tcBorders>
              <w:top w:val="dotted" w:sz="4" w:space="0" w:color="auto"/>
            </w:tcBorders>
            <w:shd w:val="clear" w:color="auto" w:fill="auto"/>
          </w:tcPr>
          <w:p w:rsidR="003D5152" w:rsidRPr="00E54DCA" w:rsidRDefault="003D5152" w:rsidP="004F212D">
            <w:pPr>
              <w:spacing w:line="240" w:lineRule="auto"/>
              <w:ind w:left="0"/>
              <w:jc w:val="center"/>
              <w:rPr>
                <w:rFonts w:ascii="Times New Roman" w:hAnsi="Times New Roman" w:cs="Times New Roman"/>
                <w:bCs/>
              </w:rPr>
            </w:pPr>
            <w:del w:id="136" w:author="JYANG" w:date="2014-11-25T15:03:00Z">
              <w:r w:rsidRPr="00E54DCA" w:rsidDel="00B14435">
                <w:rPr>
                  <w:rFonts w:ascii="Times New Roman" w:hAnsi="Times New Roman" w:cs="Times New Roman"/>
                  <w:bCs/>
                </w:rPr>
                <w:delText>Complete</w:delText>
              </w:r>
            </w:del>
            <w:ins w:id="137" w:author="JYANG" w:date="2014-11-25T15:03:00Z">
              <w:r w:rsidR="00B14435" w:rsidRPr="00E54DCA">
                <w:rPr>
                  <w:rFonts w:ascii="Times New Roman" w:hAnsi="Times New Roman" w:cs="Times New Roman"/>
                  <w:bCs/>
                </w:rPr>
                <w:t>Pending</w:t>
              </w:r>
            </w:ins>
          </w:p>
        </w:tc>
      </w:tr>
      <w:tr w:rsidR="003D5152" w:rsidRPr="009E7D1E" w:rsidTr="00D35553">
        <w:trPr>
          <w:jc w:val="center"/>
        </w:trPr>
        <w:tc>
          <w:tcPr>
            <w:tcW w:w="189" w:type="pct"/>
            <w:shd w:val="clear" w:color="auto" w:fill="auto"/>
          </w:tcPr>
          <w:p w:rsidR="003D5152" w:rsidRPr="009E7D1E" w:rsidRDefault="003D5152" w:rsidP="0018216A">
            <w:pPr>
              <w:spacing w:line="240" w:lineRule="auto"/>
              <w:ind w:left="0"/>
              <w:jc w:val="center"/>
              <w:rPr>
                <w:rFonts w:ascii="Times New Roman" w:hAnsi="Times New Roman" w:cs="Times New Roman"/>
                <w:bCs/>
              </w:rPr>
            </w:pPr>
            <w:r w:rsidRPr="009E7D1E">
              <w:rPr>
                <w:rFonts w:ascii="Times New Roman" w:hAnsi="Times New Roman" w:cs="Times New Roman"/>
                <w:bCs/>
              </w:rPr>
              <w:t>6</w:t>
            </w:r>
          </w:p>
        </w:tc>
        <w:tc>
          <w:tcPr>
            <w:tcW w:w="1022" w:type="pct"/>
            <w:shd w:val="clear" w:color="auto" w:fill="auto"/>
          </w:tcPr>
          <w:p w:rsidR="003D5152" w:rsidRPr="009E7D1E" w:rsidRDefault="003D5152" w:rsidP="004826AE">
            <w:pPr>
              <w:spacing w:line="240" w:lineRule="auto"/>
              <w:ind w:left="88" w:right="57"/>
              <w:jc w:val="both"/>
              <w:rPr>
                <w:rFonts w:ascii="Times New Roman" w:hAnsi="Times New Roman" w:cs="Times New Roman"/>
                <w:bCs/>
              </w:rPr>
            </w:pPr>
            <w:r w:rsidRPr="009E7D1E">
              <w:rPr>
                <w:rFonts w:ascii="Times New Roman" w:hAnsi="Times New Roman" w:cs="Times New Roman"/>
              </w:rPr>
              <w:t>That the second definition of the legality of the agreement within the context of the Voluntary Partnership Agreement is approved.</w:t>
            </w:r>
          </w:p>
        </w:tc>
        <w:tc>
          <w:tcPr>
            <w:tcW w:w="2227" w:type="pct"/>
            <w:tcBorders>
              <w:bottom w:val="single" w:sz="4" w:space="0" w:color="000000"/>
            </w:tcBorders>
            <w:shd w:val="clear" w:color="auto" w:fill="auto"/>
          </w:tcPr>
          <w:p w:rsidR="003D5152" w:rsidRPr="009E7D1E" w:rsidRDefault="003D5152" w:rsidP="00E5719E">
            <w:pPr>
              <w:pStyle w:val="ListParagraph"/>
              <w:numPr>
                <w:ilvl w:val="0"/>
                <w:numId w:val="9"/>
              </w:numPr>
              <w:spacing w:after="0" w:line="240" w:lineRule="auto"/>
              <w:ind w:left="519" w:hanging="477"/>
              <w:jc w:val="both"/>
              <w:rPr>
                <w:rFonts w:ascii="Times New Roman" w:hAnsi="Times New Roman" w:cs="Times New Roman"/>
                <w:bCs/>
              </w:rPr>
            </w:pPr>
            <w:r w:rsidRPr="009E7D1E">
              <w:rPr>
                <w:rFonts w:ascii="Times New Roman" w:hAnsi="Times New Roman" w:cs="Times New Roman"/>
                <w:sz w:val="20"/>
                <w:szCs w:val="20"/>
              </w:rPr>
              <w:t>Approval of revised version of the Definition of Legality by the E.U. Forest Law Enforcement, Governance and Trade (EU FLEGT).</w:t>
            </w:r>
          </w:p>
        </w:tc>
        <w:tc>
          <w:tcPr>
            <w:tcW w:w="517" w:type="pct"/>
            <w:tcBorders>
              <w:bottom w:val="single" w:sz="4" w:space="0" w:color="000000"/>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GFC</w:t>
            </w:r>
          </w:p>
        </w:tc>
        <w:tc>
          <w:tcPr>
            <w:tcW w:w="517" w:type="pct"/>
            <w:tcBorders>
              <w:bottom w:val="single" w:sz="4" w:space="0" w:color="000000"/>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April 2014</w:t>
            </w:r>
          </w:p>
        </w:tc>
        <w:tc>
          <w:tcPr>
            <w:tcW w:w="528" w:type="pct"/>
            <w:tcBorders>
              <w:bottom w:val="single" w:sz="4" w:space="0" w:color="000000"/>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r w:rsidR="003D5152" w:rsidRPr="009E7D1E" w:rsidTr="00D35553">
        <w:trPr>
          <w:jc w:val="center"/>
        </w:trPr>
        <w:tc>
          <w:tcPr>
            <w:tcW w:w="189" w:type="pct"/>
            <w:vMerge w:val="restart"/>
            <w:shd w:val="clear" w:color="auto" w:fill="auto"/>
          </w:tcPr>
          <w:p w:rsidR="003D5152" w:rsidRPr="009E7D1E" w:rsidRDefault="003D5152" w:rsidP="0018216A">
            <w:pPr>
              <w:spacing w:line="240" w:lineRule="auto"/>
              <w:ind w:left="0"/>
              <w:jc w:val="center"/>
              <w:rPr>
                <w:rFonts w:ascii="Times New Roman" w:hAnsi="Times New Roman" w:cs="Times New Roman"/>
                <w:bCs/>
              </w:rPr>
            </w:pPr>
            <w:r w:rsidRPr="009E7D1E">
              <w:rPr>
                <w:rFonts w:ascii="Times New Roman" w:hAnsi="Times New Roman" w:cs="Times New Roman"/>
                <w:bCs/>
              </w:rPr>
              <w:t>7</w:t>
            </w:r>
          </w:p>
        </w:tc>
        <w:tc>
          <w:tcPr>
            <w:tcW w:w="1022" w:type="pct"/>
            <w:vMerge w:val="restart"/>
            <w:shd w:val="clear" w:color="auto" w:fill="auto"/>
          </w:tcPr>
          <w:p w:rsidR="003D5152" w:rsidRPr="009E7D1E" w:rsidRDefault="003D5152" w:rsidP="004826AE">
            <w:pPr>
              <w:spacing w:line="240" w:lineRule="auto"/>
              <w:ind w:left="88" w:right="57"/>
              <w:jc w:val="both"/>
              <w:rPr>
                <w:rFonts w:ascii="Times New Roman" w:hAnsi="Times New Roman" w:cs="Times New Roman"/>
                <w:bCs/>
              </w:rPr>
            </w:pPr>
            <w:r w:rsidRPr="009E7D1E">
              <w:rPr>
                <w:rFonts w:ascii="Times New Roman" w:hAnsi="Times New Roman" w:cs="Times New Roman"/>
              </w:rPr>
              <w:t xml:space="preserve">That a draft Opt In Mechanism Strategy is prepared for review by the relevant stakeholders.  </w:t>
            </w:r>
          </w:p>
        </w:tc>
        <w:tc>
          <w:tcPr>
            <w:tcW w:w="2227" w:type="pct"/>
            <w:tcBorders>
              <w:bottom w:val="dotted" w:sz="4" w:space="0" w:color="auto"/>
            </w:tcBorders>
            <w:shd w:val="clear" w:color="auto" w:fill="auto"/>
          </w:tcPr>
          <w:p w:rsidR="003D5152" w:rsidRPr="009E7D1E" w:rsidRDefault="003D5152" w:rsidP="00846117">
            <w:pPr>
              <w:pStyle w:val="ListParagraph"/>
              <w:numPr>
                <w:ilvl w:val="0"/>
                <w:numId w:val="10"/>
              </w:numPr>
              <w:spacing w:after="0" w:line="240" w:lineRule="auto"/>
              <w:ind w:left="519" w:hanging="484"/>
              <w:jc w:val="both"/>
              <w:rPr>
                <w:rFonts w:ascii="Times New Roman" w:hAnsi="Times New Roman" w:cs="Times New Roman"/>
                <w:bCs/>
              </w:rPr>
            </w:pPr>
            <w:r w:rsidRPr="009E7D1E">
              <w:rPr>
                <w:rFonts w:ascii="Times New Roman" w:hAnsi="Times New Roman" w:cs="Times New Roman"/>
                <w:sz w:val="20"/>
                <w:szCs w:val="20"/>
              </w:rPr>
              <w:t>Copy of the Draft Opt-In Mechanism Strategy prepared by OCC</w:t>
            </w:r>
            <w:ins w:id="138" w:author="HELENAL" w:date="2014-11-21T06:30:00Z">
              <w:r w:rsidRPr="00FB2675">
                <w:rPr>
                  <w:rFonts w:ascii="Times New Roman" w:eastAsia="Calibri" w:hAnsi="Times New Roman" w:cs="Times New Roman"/>
                  <w:bCs/>
                  <w:sz w:val="20"/>
                  <w:szCs w:val="20"/>
                  <w:lang w:val="en-GB"/>
                </w:rPr>
                <w:t xml:space="preserve"> </w:t>
              </w:r>
            </w:ins>
            <w:ins w:id="139" w:author="Test" w:date="2014-11-24T11:55:00Z">
              <w:r>
                <w:rPr>
                  <w:rFonts w:ascii="Times New Roman" w:eastAsia="Calibri" w:hAnsi="Times New Roman" w:cs="Times New Roman"/>
                  <w:bCs/>
                  <w:sz w:val="20"/>
                  <w:szCs w:val="20"/>
                  <w:lang w:val="en-GB"/>
                </w:rPr>
                <w:t xml:space="preserve">providing </w:t>
              </w:r>
            </w:ins>
            <w:ins w:id="140" w:author="HELENAL" w:date="2014-11-21T06:30:00Z">
              <w:del w:id="141" w:author="Test" w:date="2014-11-24T11:55:00Z">
                <w:r w:rsidRPr="00FB2675" w:rsidDel="007A6C21">
                  <w:rPr>
                    <w:rFonts w:ascii="Times New Roman" w:hAnsi="Times New Roman" w:cs="Times New Roman"/>
                    <w:bCs/>
                    <w:sz w:val="20"/>
                    <w:szCs w:val="20"/>
                    <w:lang w:val="en-GB"/>
                  </w:rPr>
                  <w:delText xml:space="preserve">that </w:delText>
                </w:r>
              </w:del>
              <w:del w:id="142" w:author="Test" w:date="2014-11-24T11:54:00Z">
                <w:r w:rsidRPr="00FB2675" w:rsidDel="004A05C4">
                  <w:rPr>
                    <w:rFonts w:ascii="Times New Roman" w:hAnsi="Times New Roman" w:cs="Times New Roman"/>
                    <w:bCs/>
                    <w:sz w:val="20"/>
                    <w:szCs w:val="20"/>
                    <w:lang w:val="en-GB"/>
                  </w:rPr>
                  <w:delText>specifies the</w:delText>
                </w:r>
              </w:del>
            </w:ins>
            <w:ins w:id="143" w:author="Test" w:date="2014-11-24T11:54:00Z">
              <w:r>
                <w:rPr>
                  <w:rFonts w:ascii="Times New Roman" w:hAnsi="Times New Roman" w:cs="Times New Roman"/>
                  <w:bCs/>
                  <w:sz w:val="20"/>
                  <w:szCs w:val="20"/>
                  <w:lang w:val="en-GB"/>
                </w:rPr>
                <w:t>general</w:t>
              </w:r>
            </w:ins>
            <w:ins w:id="144" w:author="HELENAL" w:date="2014-11-21T06:30:00Z">
              <w:r w:rsidRPr="00FB2675">
                <w:rPr>
                  <w:rFonts w:ascii="Times New Roman" w:hAnsi="Times New Roman" w:cs="Times New Roman"/>
                  <w:bCs/>
                  <w:sz w:val="20"/>
                  <w:szCs w:val="20"/>
                  <w:lang w:val="en-GB"/>
                </w:rPr>
                <w:t xml:space="preserve"> terms under which Amerindian Communities a</w:t>
              </w:r>
            </w:ins>
            <w:ins w:id="145" w:author="Test" w:date="2014-11-24T11:56:00Z">
              <w:r>
                <w:rPr>
                  <w:rFonts w:ascii="Times New Roman" w:hAnsi="Times New Roman" w:cs="Times New Roman"/>
                  <w:bCs/>
                  <w:sz w:val="20"/>
                  <w:szCs w:val="20"/>
                  <w:lang w:val="en-GB"/>
                </w:rPr>
                <w:t>re involved in a REDD+ Mechanism</w:t>
              </w:r>
            </w:ins>
            <w:ins w:id="146" w:author="HELENAL" w:date="2014-11-21T06:30:00Z">
              <w:del w:id="147" w:author="Test" w:date="2014-11-24T11:56:00Z">
                <w:r w:rsidRPr="00FB2675" w:rsidDel="007A6C21">
                  <w:rPr>
                    <w:rFonts w:ascii="Times New Roman" w:hAnsi="Times New Roman" w:cs="Times New Roman"/>
                    <w:bCs/>
                    <w:sz w:val="20"/>
                    <w:szCs w:val="20"/>
                    <w:lang w:val="en-GB"/>
                  </w:rPr>
                  <w:delText>gree with the government on forest compensation payments</w:delText>
                </w:r>
              </w:del>
            </w:ins>
            <w:r w:rsidRPr="009E7D1E">
              <w:rPr>
                <w:rFonts w:ascii="Times New Roman" w:hAnsi="Times New Roman" w:cs="Times New Roman"/>
                <w:sz w:val="20"/>
                <w:szCs w:val="20"/>
              </w:rPr>
              <w:t>.</w:t>
            </w:r>
          </w:p>
        </w:tc>
        <w:tc>
          <w:tcPr>
            <w:tcW w:w="517" w:type="pct"/>
            <w:tcBorders>
              <w:bottom w:val="dotted" w:sz="4" w:space="0" w:color="auto"/>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OCC</w:t>
            </w:r>
          </w:p>
        </w:tc>
        <w:tc>
          <w:tcPr>
            <w:tcW w:w="517" w:type="pct"/>
            <w:tcBorders>
              <w:bottom w:val="dotted" w:sz="4" w:space="0" w:color="auto"/>
            </w:tcBorders>
            <w:shd w:val="clear" w:color="auto" w:fill="auto"/>
          </w:tcPr>
          <w:p w:rsidR="003D5152" w:rsidRPr="009E7D1E" w:rsidRDefault="003D5152" w:rsidP="00B14435">
            <w:pPr>
              <w:spacing w:line="240" w:lineRule="auto"/>
              <w:ind w:left="0"/>
              <w:jc w:val="center"/>
              <w:rPr>
                <w:rFonts w:ascii="Times New Roman" w:hAnsi="Times New Roman" w:cs="Times New Roman"/>
                <w:bCs/>
              </w:rPr>
            </w:pPr>
            <w:del w:id="148" w:author="HELENAL" w:date="2014-11-25T13:32:00Z">
              <w:r w:rsidRPr="009E7D1E" w:rsidDel="0095331A">
                <w:rPr>
                  <w:rFonts w:ascii="Times New Roman" w:hAnsi="Times New Roman" w:cs="Times New Roman"/>
                  <w:bCs/>
                </w:rPr>
                <w:delText>Month Year</w:delText>
              </w:r>
            </w:del>
            <w:ins w:id="149" w:author="HELENAL" w:date="2014-11-25T13:32:00Z">
              <w:r w:rsidR="0095331A">
                <w:rPr>
                  <w:rFonts w:ascii="Times New Roman" w:hAnsi="Times New Roman" w:cs="Times New Roman"/>
                  <w:bCs/>
                </w:rPr>
                <w:t xml:space="preserve"> </w:t>
              </w:r>
              <w:del w:id="150" w:author="JYANG" w:date="2014-11-25T15:10:00Z">
                <w:r w:rsidR="0095331A" w:rsidDel="00B14435">
                  <w:rPr>
                    <w:rFonts w:ascii="Times New Roman" w:hAnsi="Times New Roman" w:cs="Times New Roman"/>
                    <w:bCs/>
                  </w:rPr>
                  <w:delText>September</w:delText>
                </w:r>
              </w:del>
            </w:ins>
            <w:ins w:id="151" w:author="JYANG" w:date="2014-11-25T15:10:00Z">
              <w:r w:rsidR="00B14435">
                <w:rPr>
                  <w:rFonts w:ascii="Times New Roman" w:hAnsi="Times New Roman" w:cs="Times New Roman"/>
                  <w:bCs/>
                </w:rPr>
                <w:t>October</w:t>
              </w:r>
            </w:ins>
            <w:ins w:id="152" w:author="HELENAL" w:date="2014-11-25T13:32:00Z">
              <w:r w:rsidR="0095331A">
                <w:rPr>
                  <w:rFonts w:ascii="Times New Roman" w:hAnsi="Times New Roman" w:cs="Times New Roman"/>
                  <w:bCs/>
                </w:rPr>
                <w:t xml:space="preserve"> 2014</w:t>
              </w:r>
            </w:ins>
          </w:p>
        </w:tc>
        <w:tc>
          <w:tcPr>
            <w:tcW w:w="528" w:type="pct"/>
            <w:tcBorders>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del w:id="153" w:author="JYANG" w:date="2014-11-25T15:12:00Z">
              <w:r w:rsidRPr="009E7D1E" w:rsidDel="00B14435">
                <w:rPr>
                  <w:rFonts w:ascii="Times New Roman" w:hAnsi="Times New Roman" w:cs="Times New Roman"/>
                  <w:bCs/>
                </w:rPr>
                <w:delText xml:space="preserve">Pending </w:delText>
              </w:r>
            </w:del>
            <w:ins w:id="154" w:author="JYANG" w:date="2014-11-25T15:12:00Z">
              <w:r w:rsidR="00B14435">
                <w:rPr>
                  <w:rFonts w:ascii="Times New Roman" w:hAnsi="Times New Roman" w:cs="Times New Roman"/>
                  <w:bCs/>
                </w:rPr>
                <w:t>Complete</w:t>
              </w:r>
              <w:r w:rsidR="00B14435" w:rsidRPr="009E7D1E">
                <w:rPr>
                  <w:rFonts w:ascii="Times New Roman" w:hAnsi="Times New Roman" w:cs="Times New Roman"/>
                  <w:bCs/>
                </w:rPr>
                <w:t xml:space="preserve"> </w:t>
              </w:r>
            </w:ins>
          </w:p>
        </w:tc>
      </w:tr>
      <w:tr w:rsidR="003D5152" w:rsidRPr="009E7D1E" w:rsidTr="00D35553">
        <w:trPr>
          <w:jc w:val="center"/>
        </w:trPr>
        <w:tc>
          <w:tcPr>
            <w:tcW w:w="189" w:type="pct"/>
            <w:vMerge/>
            <w:shd w:val="clear" w:color="auto" w:fill="auto"/>
          </w:tcPr>
          <w:p w:rsidR="003D5152" w:rsidRPr="009E7D1E" w:rsidRDefault="003D5152" w:rsidP="0018216A">
            <w:pPr>
              <w:spacing w:line="240" w:lineRule="auto"/>
              <w:ind w:left="0"/>
              <w:jc w:val="center"/>
              <w:rPr>
                <w:rFonts w:ascii="Times New Roman" w:hAnsi="Times New Roman" w:cs="Times New Roman"/>
                <w:bCs/>
              </w:rPr>
            </w:pPr>
          </w:p>
        </w:tc>
        <w:tc>
          <w:tcPr>
            <w:tcW w:w="1022" w:type="pct"/>
            <w:vMerge/>
            <w:shd w:val="clear" w:color="auto" w:fill="auto"/>
          </w:tcPr>
          <w:p w:rsidR="003D5152" w:rsidRPr="009E7D1E" w:rsidRDefault="003D5152" w:rsidP="004826AE">
            <w:pPr>
              <w:spacing w:line="240" w:lineRule="auto"/>
              <w:ind w:left="88" w:right="57"/>
              <w:jc w:val="both"/>
              <w:rPr>
                <w:rFonts w:ascii="Times New Roman" w:hAnsi="Times New Roman" w:cs="Times New Roman"/>
              </w:rPr>
            </w:pPr>
          </w:p>
        </w:tc>
        <w:tc>
          <w:tcPr>
            <w:tcW w:w="2227" w:type="pct"/>
            <w:tcBorders>
              <w:top w:val="dotted" w:sz="4" w:space="0" w:color="auto"/>
              <w:bottom w:val="dotted" w:sz="4" w:space="0" w:color="auto"/>
            </w:tcBorders>
            <w:shd w:val="clear" w:color="auto" w:fill="auto"/>
          </w:tcPr>
          <w:p w:rsidR="003D5152" w:rsidRPr="009E7D1E" w:rsidRDefault="003D5152" w:rsidP="00846117">
            <w:pPr>
              <w:pStyle w:val="ListParagraph"/>
              <w:numPr>
                <w:ilvl w:val="0"/>
                <w:numId w:val="10"/>
              </w:numPr>
              <w:spacing w:after="0" w:line="240" w:lineRule="auto"/>
              <w:ind w:left="519" w:hanging="484"/>
              <w:jc w:val="both"/>
              <w:rPr>
                <w:rFonts w:ascii="Times New Roman" w:hAnsi="Times New Roman" w:cs="Times New Roman"/>
                <w:sz w:val="20"/>
                <w:szCs w:val="20"/>
              </w:rPr>
            </w:pPr>
            <w:r w:rsidRPr="009E7D1E">
              <w:rPr>
                <w:rFonts w:ascii="Times New Roman" w:hAnsi="Times New Roman" w:cs="Times New Roman"/>
                <w:sz w:val="20"/>
                <w:szCs w:val="20"/>
              </w:rPr>
              <w:t>Copy of the Letter of Submission of the Draft Opt-In Mechanism Strategy prepared by OCC to the MSSC.</w:t>
            </w:r>
          </w:p>
        </w:tc>
        <w:tc>
          <w:tcPr>
            <w:tcW w:w="517" w:type="pct"/>
            <w:tcBorders>
              <w:top w:val="dotted" w:sz="4" w:space="0" w:color="auto"/>
              <w:bottom w:val="dotted" w:sz="4" w:space="0" w:color="auto"/>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OCC</w:t>
            </w:r>
          </w:p>
        </w:tc>
        <w:tc>
          <w:tcPr>
            <w:tcW w:w="517" w:type="pct"/>
            <w:tcBorders>
              <w:top w:val="dotted" w:sz="4" w:space="0" w:color="auto"/>
              <w:bottom w:val="dotted" w:sz="4" w:space="0" w:color="auto"/>
            </w:tcBorders>
            <w:shd w:val="clear" w:color="auto" w:fill="auto"/>
          </w:tcPr>
          <w:p w:rsidR="003D5152" w:rsidRPr="009E7D1E" w:rsidRDefault="003D5152" w:rsidP="00B14435">
            <w:pPr>
              <w:spacing w:line="240" w:lineRule="auto"/>
              <w:ind w:left="0"/>
              <w:jc w:val="center"/>
              <w:rPr>
                <w:rFonts w:ascii="Times New Roman" w:hAnsi="Times New Roman" w:cs="Times New Roman"/>
                <w:bCs/>
              </w:rPr>
            </w:pPr>
            <w:del w:id="155" w:author="HELENAL" w:date="2014-11-25T13:32:00Z">
              <w:r w:rsidRPr="009E7D1E" w:rsidDel="0095331A">
                <w:rPr>
                  <w:rFonts w:ascii="Times New Roman" w:hAnsi="Times New Roman" w:cs="Times New Roman"/>
                  <w:bCs/>
                </w:rPr>
                <w:delText>Month Year</w:delText>
              </w:r>
            </w:del>
            <w:ins w:id="156" w:author="HELENAL" w:date="2014-11-25T13:32:00Z">
              <w:r w:rsidR="0095331A">
                <w:rPr>
                  <w:rFonts w:ascii="Times New Roman" w:hAnsi="Times New Roman" w:cs="Times New Roman"/>
                  <w:bCs/>
                </w:rPr>
                <w:t xml:space="preserve"> </w:t>
              </w:r>
              <w:del w:id="157" w:author="JYANG" w:date="2014-11-25T15:11:00Z">
                <w:r w:rsidR="0095331A" w:rsidDel="00B14435">
                  <w:rPr>
                    <w:rFonts w:ascii="Times New Roman" w:hAnsi="Times New Roman" w:cs="Times New Roman"/>
                    <w:bCs/>
                  </w:rPr>
                  <w:delText>September</w:delText>
                </w:r>
              </w:del>
            </w:ins>
            <w:ins w:id="158" w:author="JYANG" w:date="2014-11-25T15:11:00Z">
              <w:r w:rsidR="00B14435">
                <w:rPr>
                  <w:rFonts w:ascii="Times New Roman" w:hAnsi="Times New Roman" w:cs="Times New Roman"/>
                  <w:bCs/>
                </w:rPr>
                <w:t>October</w:t>
              </w:r>
            </w:ins>
            <w:ins w:id="159" w:author="HELENAL" w:date="2014-11-25T13:32:00Z">
              <w:r w:rsidR="0095331A">
                <w:rPr>
                  <w:rFonts w:ascii="Times New Roman" w:hAnsi="Times New Roman" w:cs="Times New Roman"/>
                  <w:bCs/>
                </w:rPr>
                <w:t xml:space="preserve"> 2014</w:t>
              </w:r>
            </w:ins>
          </w:p>
        </w:tc>
        <w:tc>
          <w:tcPr>
            <w:tcW w:w="528" w:type="pct"/>
            <w:tcBorders>
              <w:top w:val="dotted" w:sz="4" w:space="0" w:color="auto"/>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del w:id="160" w:author="JYANG" w:date="2014-11-25T15:12:00Z">
              <w:r w:rsidRPr="009E7D1E" w:rsidDel="00B14435">
                <w:rPr>
                  <w:rFonts w:ascii="Times New Roman" w:hAnsi="Times New Roman" w:cs="Times New Roman"/>
                  <w:bCs/>
                </w:rPr>
                <w:delText>Pending</w:delText>
              </w:r>
            </w:del>
            <w:ins w:id="161" w:author="JYANG" w:date="2014-11-25T15:12:00Z">
              <w:r w:rsidR="00B14435">
                <w:rPr>
                  <w:rFonts w:ascii="Times New Roman" w:hAnsi="Times New Roman" w:cs="Times New Roman"/>
                  <w:bCs/>
                </w:rPr>
                <w:t>Complete</w:t>
              </w:r>
            </w:ins>
          </w:p>
        </w:tc>
      </w:tr>
      <w:tr w:rsidR="003D5152" w:rsidRPr="009E7D1E" w:rsidTr="00D35553">
        <w:trPr>
          <w:jc w:val="center"/>
        </w:trPr>
        <w:tc>
          <w:tcPr>
            <w:tcW w:w="189" w:type="pct"/>
            <w:vMerge/>
            <w:tcBorders>
              <w:bottom w:val="single" w:sz="4" w:space="0" w:color="000000"/>
            </w:tcBorders>
            <w:shd w:val="clear" w:color="auto" w:fill="auto"/>
          </w:tcPr>
          <w:p w:rsidR="003D5152" w:rsidRPr="009E7D1E" w:rsidRDefault="003D5152" w:rsidP="0018216A">
            <w:pPr>
              <w:spacing w:line="240" w:lineRule="auto"/>
              <w:ind w:left="0"/>
              <w:jc w:val="center"/>
              <w:rPr>
                <w:rFonts w:ascii="Times New Roman" w:hAnsi="Times New Roman" w:cs="Times New Roman"/>
                <w:bCs/>
              </w:rPr>
            </w:pPr>
          </w:p>
        </w:tc>
        <w:tc>
          <w:tcPr>
            <w:tcW w:w="1022" w:type="pct"/>
            <w:vMerge/>
            <w:tcBorders>
              <w:bottom w:val="single" w:sz="4" w:space="0" w:color="000000"/>
            </w:tcBorders>
            <w:shd w:val="clear" w:color="auto" w:fill="auto"/>
          </w:tcPr>
          <w:p w:rsidR="003D5152" w:rsidRPr="009E7D1E" w:rsidRDefault="003D5152" w:rsidP="004826AE">
            <w:pPr>
              <w:spacing w:line="240" w:lineRule="auto"/>
              <w:ind w:left="88" w:right="57"/>
              <w:jc w:val="both"/>
              <w:rPr>
                <w:rFonts w:ascii="Times New Roman" w:hAnsi="Times New Roman" w:cs="Times New Roman"/>
              </w:rPr>
            </w:pPr>
          </w:p>
        </w:tc>
        <w:tc>
          <w:tcPr>
            <w:tcW w:w="2227" w:type="pct"/>
            <w:tcBorders>
              <w:top w:val="dotted" w:sz="4" w:space="0" w:color="auto"/>
              <w:bottom w:val="single" w:sz="4" w:space="0" w:color="000000"/>
            </w:tcBorders>
            <w:shd w:val="clear" w:color="auto" w:fill="auto"/>
          </w:tcPr>
          <w:p w:rsidR="003D5152" w:rsidRPr="009E7D1E" w:rsidRDefault="003D5152" w:rsidP="00846117">
            <w:pPr>
              <w:pStyle w:val="ListParagraph"/>
              <w:numPr>
                <w:ilvl w:val="0"/>
                <w:numId w:val="10"/>
              </w:numPr>
              <w:spacing w:after="0" w:line="240" w:lineRule="auto"/>
              <w:ind w:left="519" w:hanging="484"/>
              <w:jc w:val="both"/>
              <w:rPr>
                <w:rFonts w:ascii="Times New Roman" w:hAnsi="Times New Roman" w:cs="Times New Roman"/>
                <w:sz w:val="20"/>
                <w:szCs w:val="20"/>
              </w:rPr>
            </w:pPr>
            <w:r w:rsidRPr="009E7D1E">
              <w:rPr>
                <w:rFonts w:ascii="Times New Roman" w:hAnsi="Times New Roman" w:cs="Times New Roman"/>
                <w:sz w:val="20"/>
                <w:szCs w:val="20"/>
              </w:rPr>
              <w:t>Copy of the Letter of Submission of the Draft Opt-In Mechanism Strategy prepared by OCC to the TNC (</w:t>
            </w:r>
            <w:proofErr w:type="spellStart"/>
            <w:r w:rsidRPr="009E7D1E">
              <w:rPr>
                <w:rFonts w:ascii="Times New Roman" w:hAnsi="Times New Roman" w:cs="Times New Roman"/>
                <w:sz w:val="20"/>
                <w:szCs w:val="20"/>
              </w:rPr>
              <w:t>Toshaos</w:t>
            </w:r>
            <w:proofErr w:type="spellEnd"/>
            <w:r w:rsidRPr="009E7D1E">
              <w:rPr>
                <w:rFonts w:ascii="Times New Roman" w:hAnsi="Times New Roman" w:cs="Times New Roman"/>
                <w:sz w:val="20"/>
                <w:szCs w:val="20"/>
              </w:rPr>
              <w:t xml:space="preserve"> National Council).</w:t>
            </w:r>
          </w:p>
        </w:tc>
        <w:tc>
          <w:tcPr>
            <w:tcW w:w="517" w:type="pct"/>
            <w:tcBorders>
              <w:top w:val="dotted" w:sz="4" w:space="0" w:color="auto"/>
              <w:bottom w:val="single" w:sz="4" w:space="0" w:color="000000"/>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OCC</w:t>
            </w:r>
          </w:p>
        </w:tc>
        <w:tc>
          <w:tcPr>
            <w:tcW w:w="517" w:type="pct"/>
            <w:tcBorders>
              <w:top w:val="dotted" w:sz="4" w:space="0" w:color="auto"/>
              <w:bottom w:val="single" w:sz="4" w:space="0" w:color="000000"/>
            </w:tcBorders>
            <w:shd w:val="clear" w:color="auto" w:fill="auto"/>
          </w:tcPr>
          <w:p w:rsidR="003D5152" w:rsidRPr="009E7D1E" w:rsidRDefault="003D5152" w:rsidP="00B14435">
            <w:pPr>
              <w:spacing w:line="240" w:lineRule="auto"/>
              <w:ind w:left="0"/>
              <w:jc w:val="center"/>
              <w:rPr>
                <w:rFonts w:ascii="Times New Roman" w:hAnsi="Times New Roman" w:cs="Times New Roman"/>
                <w:bCs/>
              </w:rPr>
            </w:pPr>
            <w:del w:id="162" w:author="HELENAL" w:date="2014-11-25T13:32:00Z">
              <w:r w:rsidRPr="009E7D1E" w:rsidDel="0095331A">
                <w:rPr>
                  <w:rFonts w:ascii="Times New Roman" w:hAnsi="Times New Roman" w:cs="Times New Roman"/>
                  <w:bCs/>
                </w:rPr>
                <w:delText>Month Year</w:delText>
              </w:r>
            </w:del>
            <w:ins w:id="163" w:author="HELENAL" w:date="2014-11-25T13:32:00Z">
              <w:r w:rsidR="0095331A">
                <w:rPr>
                  <w:rFonts w:ascii="Times New Roman" w:hAnsi="Times New Roman" w:cs="Times New Roman"/>
                  <w:bCs/>
                </w:rPr>
                <w:t xml:space="preserve"> </w:t>
              </w:r>
              <w:del w:id="164" w:author="JYANG" w:date="2014-11-25T15:12:00Z">
                <w:r w:rsidR="0095331A" w:rsidDel="00B14435">
                  <w:rPr>
                    <w:rFonts w:ascii="Times New Roman" w:hAnsi="Times New Roman" w:cs="Times New Roman"/>
                    <w:bCs/>
                  </w:rPr>
                  <w:delText>September</w:delText>
                </w:r>
              </w:del>
            </w:ins>
            <w:ins w:id="165" w:author="JYANG" w:date="2014-11-25T15:12:00Z">
              <w:r w:rsidR="00B14435">
                <w:rPr>
                  <w:rFonts w:ascii="Times New Roman" w:hAnsi="Times New Roman" w:cs="Times New Roman"/>
                  <w:bCs/>
                </w:rPr>
                <w:t>October</w:t>
              </w:r>
            </w:ins>
            <w:ins w:id="166" w:author="HELENAL" w:date="2014-11-25T13:32:00Z">
              <w:r w:rsidR="0095331A">
                <w:rPr>
                  <w:rFonts w:ascii="Times New Roman" w:hAnsi="Times New Roman" w:cs="Times New Roman"/>
                  <w:bCs/>
                </w:rPr>
                <w:t xml:space="preserve"> 2014</w:t>
              </w:r>
            </w:ins>
          </w:p>
        </w:tc>
        <w:tc>
          <w:tcPr>
            <w:tcW w:w="528" w:type="pct"/>
            <w:tcBorders>
              <w:top w:val="dotted" w:sz="4" w:space="0" w:color="auto"/>
              <w:bottom w:val="single" w:sz="4" w:space="0" w:color="000000"/>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del w:id="167" w:author="JYANG" w:date="2014-11-25T15:12:00Z">
              <w:r w:rsidRPr="009E7D1E" w:rsidDel="00B14435">
                <w:rPr>
                  <w:rFonts w:ascii="Times New Roman" w:hAnsi="Times New Roman" w:cs="Times New Roman"/>
                  <w:bCs/>
                </w:rPr>
                <w:delText>Pending</w:delText>
              </w:r>
            </w:del>
            <w:ins w:id="168" w:author="JYANG" w:date="2014-11-25T15:12:00Z">
              <w:r w:rsidR="00B14435">
                <w:rPr>
                  <w:rFonts w:ascii="Times New Roman" w:hAnsi="Times New Roman" w:cs="Times New Roman"/>
                  <w:bCs/>
                </w:rPr>
                <w:t>Complete</w:t>
              </w:r>
            </w:ins>
          </w:p>
        </w:tc>
      </w:tr>
      <w:tr w:rsidR="00CA63D0" w:rsidRPr="009E7D1E" w:rsidTr="00D35553">
        <w:trPr>
          <w:jc w:val="center"/>
        </w:trPr>
        <w:tc>
          <w:tcPr>
            <w:tcW w:w="189" w:type="pct"/>
            <w:vMerge w:val="restart"/>
            <w:shd w:val="clear" w:color="auto" w:fill="auto"/>
          </w:tcPr>
          <w:p w:rsidR="00CA63D0" w:rsidRPr="009E7D1E" w:rsidRDefault="00CA63D0" w:rsidP="0018216A">
            <w:pPr>
              <w:spacing w:line="240" w:lineRule="auto"/>
              <w:ind w:left="0"/>
              <w:jc w:val="center"/>
              <w:rPr>
                <w:rFonts w:ascii="Times New Roman" w:hAnsi="Times New Roman" w:cs="Times New Roman"/>
                <w:bCs/>
              </w:rPr>
            </w:pPr>
            <w:r w:rsidRPr="009E7D1E">
              <w:rPr>
                <w:rFonts w:ascii="Times New Roman" w:hAnsi="Times New Roman" w:cs="Times New Roman"/>
                <w:bCs/>
              </w:rPr>
              <w:t>8</w:t>
            </w:r>
          </w:p>
        </w:tc>
        <w:tc>
          <w:tcPr>
            <w:tcW w:w="1022" w:type="pct"/>
            <w:vMerge w:val="restart"/>
            <w:shd w:val="clear" w:color="auto" w:fill="auto"/>
          </w:tcPr>
          <w:p w:rsidR="00CA63D0" w:rsidRPr="009E7D1E" w:rsidRDefault="00CA63D0" w:rsidP="00AF57CA">
            <w:pPr>
              <w:spacing w:line="240" w:lineRule="auto"/>
              <w:ind w:left="88" w:right="57"/>
              <w:jc w:val="both"/>
              <w:rPr>
                <w:rFonts w:ascii="Times New Roman" w:hAnsi="Times New Roman" w:cs="Times New Roman"/>
                <w:bCs/>
              </w:rPr>
            </w:pPr>
            <w:r w:rsidRPr="009E7D1E">
              <w:rPr>
                <w:rFonts w:ascii="Times New Roman" w:hAnsi="Times New Roman" w:cs="Times New Roman"/>
              </w:rPr>
              <w:t xml:space="preserve">That the National Land Use Plan is approved and a public awareness mechanism is adopted and regional plans are </w:t>
            </w:r>
            <w:r w:rsidRPr="009E7D1E">
              <w:rPr>
                <w:rFonts w:ascii="Times New Roman" w:hAnsi="Times New Roman" w:cs="Times New Roman"/>
              </w:rPr>
              <w:lastRenderedPageBreak/>
              <w:t>developed stemming from the recommendations of the Plan.</w:t>
            </w:r>
          </w:p>
        </w:tc>
        <w:tc>
          <w:tcPr>
            <w:tcW w:w="2227" w:type="pct"/>
            <w:tcBorders>
              <w:bottom w:val="single" w:sz="4" w:space="0" w:color="000000"/>
            </w:tcBorders>
            <w:shd w:val="clear" w:color="auto" w:fill="auto"/>
          </w:tcPr>
          <w:p w:rsidR="00CA63D0" w:rsidRPr="009E7D1E" w:rsidRDefault="00CA63D0" w:rsidP="00FD1508">
            <w:pPr>
              <w:pStyle w:val="ListParagraph"/>
              <w:spacing w:after="0" w:line="240" w:lineRule="auto"/>
              <w:ind w:left="537"/>
              <w:jc w:val="both"/>
              <w:rPr>
                <w:rFonts w:ascii="Times New Roman" w:hAnsi="Times New Roman" w:cs="Times New Roman"/>
                <w:bCs/>
              </w:rPr>
            </w:pPr>
            <w:del w:id="169" w:author="HELENAL" w:date="2014-11-20T18:03:00Z">
              <w:r w:rsidRPr="009E7D1E" w:rsidDel="00423FE1">
                <w:rPr>
                  <w:rFonts w:ascii="Times New Roman" w:hAnsi="Times New Roman" w:cs="Times New Roman"/>
                  <w:sz w:val="20"/>
                  <w:szCs w:val="20"/>
                </w:rPr>
                <w:lastRenderedPageBreak/>
                <w:delText>Copy of letter of approval from the Lands and Surveys Commission Board of Directors.</w:delText>
              </w:r>
            </w:del>
          </w:p>
        </w:tc>
        <w:tc>
          <w:tcPr>
            <w:tcW w:w="517" w:type="pct"/>
            <w:tcBorders>
              <w:bottom w:val="single" w:sz="4" w:space="0" w:color="000000"/>
            </w:tcBorders>
          </w:tcPr>
          <w:p w:rsidR="00CA63D0" w:rsidRPr="009E7D1E" w:rsidRDefault="00CA63D0" w:rsidP="004F212D">
            <w:pPr>
              <w:spacing w:line="240" w:lineRule="auto"/>
              <w:ind w:left="0"/>
              <w:jc w:val="center"/>
              <w:rPr>
                <w:rFonts w:ascii="Times New Roman" w:hAnsi="Times New Roman" w:cs="Times New Roman"/>
                <w:bCs/>
              </w:rPr>
            </w:pPr>
            <w:del w:id="170" w:author="HELENAL" w:date="2014-11-20T18:03:00Z">
              <w:r w:rsidRPr="009E7D1E" w:rsidDel="00423FE1">
                <w:rPr>
                  <w:rFonts w:ascii="Times New Roman" w:hAnsi="Times New Roman" w:cs="Times New Roman"/>
                  <w:bCs/>
                </w:rPr>
                <w:delText>GLSC</w:delText>
              </w:r>
            </w:del>
          </w:p>
        </w:tc>
        <w:tc>
          <w:tcPr>
            <w:tcW w:w="517" w:type="pct"/>
            <w:tcBorders>
              <w:bottom w:val="single" w:sz="4" w:space="0" w:color="000000"/>
            </w:tcBorders>
            <w:shd w:val="clear" w:color="auto" w:fill="auto"/>
          </w:tcPr>
          <w:p w:rsidR="00CA63D0" w:rsidRPr="009E7D1E" w:rsidRDefault="00CA63D0" w:rsidP="004F212D">
            <w:pPr>
              <w:spacing w:line="240" w:lineRule="auto"/>
              <w:ind w:left="0"/>
              <w:jc w:val="center"/>
              <w:rPr>
                <w:rFonts w:ascii="Times New Roman" w:hAnsi="Times New Roman" w:cs="Times New Roman"/>
                <w:bCs/>
              </w:rPr>
            </w:pPr>
            <w:del w:id="171" w:author="HELENAL" w:date="2014-11-20T18:03:00Z">
              <w:r w:rsidRPr="009E7D1E" w:rsidDel="00423FE1">
                <w:rPr>
                  <w:rFonts w:ascii="Times New Roman" w:hAnsi="Times New Roman" w:cs="Times New Roman"/>
                  <w:bCs/>
                </w:rPr>
                <w:delText>September 2013</w:delText>
              </w:r>
            </w:del>
          </w:p>
        </w:tc>
        <w:tc>
          <w:tcPr>
            <w:tcW w:w="528" w:type="pct"/>
            <w:tcBorders>
              <w:bottom w:val="single" w:sz="4" w:space="0" w:color="000000"/>
            </w:tcBorders>
            <w:shd w:val="clear" w:color="auto" w:fill="auto"/>
          </w:tcPr>
          <w:p w:rsidR="00CA63D0" w:rsidRPr="009E7D1E" w:rsidRDefault="00CA63D0" w:rsidP="004F212D">
            <w:pPr>
              <w:spacing w:line="240" w:lineRule="auto"/>
              <w:ind w:left="0"/>
              <w:jc w:val="center"/>
              <w:rPr>
                <w:rFonts w:ascii="Times New Roman" w:hAnsi="Times New Roman" w:cs="Times New Roman"/>
                <w:bCs/>
              </w:rPr>
            </w:pPr>
            <w:del w:id="172" w:author="HELENAL" w:date="2014-11-20T18:03:00Z">
              <w:r w:rsidRPr="009E7D1E" w:rsidDel="00423FE1">
                <w:rPr>
                  <w:rFonts w:ascii="Times New Roman" w:hAnsi="Times New Roman" w:cs="Times New Roman"/>
                  <w:bCs/>
                </w:rPr>
                <w:delText>Complete</w:delText>
              </w:r>
            </w:del>
          </w:p>
        </w:tc>
      </w:tr>
      <w:tr w:rsidR="00CA63D0" w:rsidRPr="009E7D1E" w:rsidTr="00D35553">
        <w:trPr>
          <w:trHeight w:val="485"/>
          <w:jc w:val="center"/>
        </w:trPr>
        <w:tc>
          <w:tcPr>
            <w:tcW w:w="189" w:type="pct"/>
            <w:vMerge/>
            <w:shd w:val="clear" w:color="auto" w:fill="auto"/>
          </w:tcPr>
          <w:p w:rsidR="00CA63D0" w:rsidRPr="009E7D1E" w:rsidRDefault="00CA63D0" w:rsidP="0018216A">
            <w:pPr>
              <w:spacing w:line="240" w:lineRule="auto"/>
              <w:ind w:left="0"/>
              <w:jc w:val="center"/>
              <w:rPr>
                <w:rFonts w:ascii="Times New Roman" w:hAnsi="Times New Roman" w:cs="Times New Roman"/>
                <w:bCs/>
              </w:rPr>
            </w:pPr>
          </w:p>
        </w:tc>
        <w:tc>
          <w:tcPr>
            <w:tcW w:w="1022" w:type="pct"/>
            <w:vMerge/>
            <w:shd w:val="clear" w:color="auto" w:fill="auto"/>
          </w:tcPr>
          <w:p w:rsidR="00CA63D0" w:rsidRPr="009E7D1E" w:rsidRDefault="00CA63D0" w:rsidP="00AF57CA">
            <w:pPr>
              <w:spacing w:line="240" w:lineRule="auto"/>
              <w:ind w:left="88" w:right="57"/>
              <w:jc w:val="both"/>
              <w:rPr>
                <w:rFonts w:ascii="Times New Roman" w:hAnsi="Times New Roman" w:cs="Times New Roman"/>
              </w:rPr>
            </w:pPr>
          </w:p>
        </w:tc>
        <w:tc>
          <w:tcPr>
            <w:tcW w:w="2227" w:type="pct"/>
            <w:tcBorders>
              <w:top w:val="single" w:sz="4" w:space="0" w:color="000000"/>
              <w:bottom w:val="dotted" w:sz="4" w:space="0" w:color="auto"/>
            </w:tcBorders>
            <w:shd w:val="clear" w:color="auto" w:fill="auto"/>
          </w:tcPr>
          <w:p w:rsidR="00CA63D0" w:rsidRPr="009E7D1E" w:rsidRDefault="00CA63D0" w:rsidP="00023C38">
            <w:pPr>
              <w:pStyle w:val="ListParagraph"/>
              <w:numPr>
                <w:ilvl w:val="0"/>
                <w:numId w:val="11"/>
              </w:numPr>
              <w:spacing w:after="0" w:line="240" w:lineRule="auto"/>
              <w:ind w:left="537" w:hanging="486"/>
              <w:jc w:val="both"/>
              <w:rPr>
                <w:rFonts w:ascii="Times New Roman" w:hAnsi="Times New Roman" w:cs="Times New Roman"/>
                <w:sz w:val="20"/>
                <w:szCs w:val="20"/>
              </w:rPr>
            </w:pPr>
            <w:ins w:id="173" w:author="HELENAL" w:date="2014-11-21T06:32:00Z">
              <w:r w:rsidRPr="00FB2675">
                <w:rPr>
                  <w:rFonts w:ascii="Times New Roman" w:hAnsi="Times New Roman" w:cs="Times New Roman"/>
                  <w:bCs/>
                  <w:sz w:val="20"/>
                  <w:szCs w:val="20"/>
                  <w:lang w:val="en-GB"/>
                </w:rPr>
                <w:t>Copy of the National Land Use Plan approved by Guyana Lands and Surveys Commission, and associated public awareness activity</w:t>
              </w:r>
            </w:ins>
            <w:ins w:id="174" w:author="Test" w:date="2014-11-24T13:53:00Z">
              <w:r>
                <w:rPr>
                  <w:rFonts w:ascii="Times New Roman" w:hAnsi="Times New Roman" w:cs="Times New Roman"/>
                  <w:bCs/>
                  <w:sz w:val="20"/>
                  <w:szCs w:val="20"/>
                  <w:lang w:val="en-GB"/>
                </w:rPr>
                <w:t xml:space="preserve"> </w:t>
              </w:r>
              <w:r>
                <w:rPr>
                  <w:rFonts w:ascii="Times New Roman" w:hAnsi="Times New Roman" w:cs="Times New Roman"/>
                  <w:bCs/>
                  <w:sz w:val="20"/>
                  <w:szCs w:val="20"/>
                  <w:lang w:val="en-GB"/>
                </w:rPr>
                <w:lastRenderedPageBreak/>
                <w:t>booklet.</w:t>
              </w:r>
            </w:ins>
            <w:ins w:id="175" w:author="HELENAL" w:date="2014-11-21T06:32:00Z">
              <w:r w:rsidRPr="00FB2675">
                <w:rPr>
                  <w:rFonts w:ascii="Times New Roman" w:hAnsi="Times New Roman" w:cs="Times New Roman"/>
                  <w:bCs/>
                  <w:sz w:val="20"/>
                  <w:szCs w:val="20"/>
                  <w:lang w:val="en-GB"/>
                </w:rPr>
                <w:t xml:space="preserve"> </w:t>
              </w:r>
              <w:del w:id="176" w:author="Test" w:date="2014-11-24T13:53:00Z">
                <w:r w:rsidRPr="00FB2675" w:rsidDel="00234B31">
                  <w:rPr>
                    <w:rFonts w:ascii="Times New Roman" w:hAnsi="Times New Roman" w:cs="Times New Roman"/>
                    <w:bCs/>
                    <w:sz w:val="20"/>
                    <w:szCs w:val="20"/>
                    <w:lang w:val="en-GB"/>
                  </w:rPr>
                  <w:delText>report</w:delText>
                </w:r>
              </w:del>
            </w:ins>
            <w:ins w:id="177" w:author="Test" w:date="2014-11-24T13:49:00Z">
              <w:r>
                <w:rPr>
                  <w:rFonts w:ascii="Times New Roman" w:hAnsi="Times New Roman" w:cs="Times New Roman"/>
                  <w:bCs/>
                  <w:sz w:val="20"/>
                  <w:szCs w:val="20"/>
                  <w:lang w:val="en-GB"/>
                </w:rPr>
                <w:t>.</w:t>
              </w:r>
            </w:ins>
            <w:del w:id="178" w:author="HELENAL" w:date="2014-11-21T06:32:00Z">
              <w:r w:rsidRPr="009E7D1E" w:rsidDel="00FB2675">
                <w:rPr>
                  <w:rFonts w:ascii="Times New Roman" w:hAnsi="Times New Roman" w:cs="Times New Roman"/>
                  <w:sz w:val="20"/>
                  <w:szCs w:val="20"/>
                </w:rPr>
                <w:delText>Copy of the printed version of the Summary Land Use Plan Booklet issued by Guyana Lands and Surveys Commission to be distributed to the regional consultations</w:delText>
              </w:r>
            </w:del>
            <w:r w:rsidRPr="009E7D1E">
              <w:rPr>
                <w:rFonts w:ascii="Times New Roman" w:hAnsi="Times New Roman" w:cs="Times New Roman"/>
                <w:sz w:val="20"/>
                <w:szCs w:val="20"/>
              </w:rPr>
              <w:t>.</w:t>
            </w:r>
            <w:ins w:id="179" w:author="HELENAL" w:date="2014-11-20T18:04:00Z">
              <w:r>
                <w:rPr>
                  <w:rFonts w:ascii="Times New Roman" w:hAnsi="Times New Roman" w:cs="Times New Roman"/>
                  <w:sz w:val="20"/>
                  <w:szCs w:val="20"/>
                </w:rPr>
                <w:t xml:space="preserve"> </w:t>
              </w:r>
            </w:ins>
          </w:p>
        </w:tc>
        <w:tc>
          <w:tcPr>
            <w:tcW w:w="517" w:type="pct"/>
            <w:tcBorders>
              <w:top w:val="single" w:sz="4" w:space="0" w:color="000000"/>
              <w:bottom w:val="dotted" w:sz="4" w:space="0" w:color="auto"/>
            </w:tcBorders>
          </w:tcPr>
          <w:p w:rsidR="00CA63D0" w:rsidRPr="009E7D1E" w:rsidRDefault="00CA63D0" w:rsidP="004F212D">
            <w:pPr>
              <w:spacing w:line="240" w:lineRule="auto"/>
              <w:ind w:left="0"/>
              <w:jc w:val="center"/>
              <w:rPr>
                <w:rFonts w:ascii="Times New Roman" w:hAnsi="Times New Roman" w:cs="Times New Roman"/>
                <w:bCs/>
              </w:rPr>
            </w:pPr>
            <w:r w:rsidRPr="009E7D1E">
              <w:rPr>
                <w:rFonts w:ascii="Times New Roman" w:hAnsi="Times New Roman" w:cs="Times New Roman"/>
                <w:bCs/>
              </w:rPr>
              <w:lastRenderedPageBreak/>
              <w:t>GLSC</w:t>
            </w:r>
          </w:p>
        </w:tc>
        <w:tc>
          <w:tcPr>
            <w:tcW w:w="517" w:type="pct"/>
            <w:tcBorders>
              <w:top w:val="single" w:sz="4" w:space="0" w:color="000000"/>
              <w:bottom w:val="dotted" w:sz="4" w:space="0" w:color="auto"/>
            </w:tcBorders>
            <w:shd w:val="clear" w:color="auto" w:fill="auto"/>
          </w:tcPr>
          <w:p w:rsidR="00CA63D0" w:rsidRPr="009E7D1E" w:rsidRDefault="00CA63D0" w:rsidP="004F212D">
            <w:pPr>
              <w:spacing w:line="240" w:lineRule="auto"/>
              <w:ind w:left="0"/>
              <w:jc w:val="center"/>
              <w:rPr>
                <w:rFonts w:ascii="Times New Roman" w:hAnsi="Times New Roman" w:cs="Times New Roman"/>
                <w:bCs/>
              </w:rPr>
            </w:pPr>
            <w:r w:rsidRPr="009E7D1E">
              <w:rPr>
                <w:rFonts w:ascii="Times New Roman" w:hAnsi="Times New Roman" w:cs="Times New Roman"/>
                <w:bCs/>
              </w:rPr>
              <w:t>February 2014</w:t>
            </w:r>
          </w:p>
        </w:tc>
        <w:tc>
          <w:tcPr>
            <w:tcW w:w="528" w:type="pct"/>
            <w:tcBorders>
              <w:top w:val="single" w:sz="4" w:space="0" w:color="000000"/>
              <w:bottom w:val="dotted" w:sz="4" w:space="0" w:color="auto"/>
            </w:tcBorders>
            <w:shd w:val="clear" w:color="auto" w:fill="auto"/>
          </w:tcPr>
          <w:p w:rsidR="00CA63D0" w:rsidRPr="009E7D1E" w:rsidRDefault="00CA63D0" w:rsidP="004F212D">
            <w:pPr>
              <w:spacing w:line="240" w:lineRule="auto"/>
              <w:ind w:left="0"/>
              <w:jc w:val="center"/>
              <w:rPr>
                <w:rFonts w:ascii="Times New Roman" w:hAnsi="Times New Roman" w:cs="Times New Roman"/>
                <w:b/>
                <w:bCs/>
              </w:rPr>
            </w:pPr>
            <w:r w:rsidRPr="009E7D1E">
              <w:rPr>
                <w:rFonts w:ascii="Times New Roman" w:hAnsi="Times New Roman" w:cs="Times New Roman"/>
                <w:bCs/>
              </w:rPr>
              <w:t>Complete</w:t>
            </w:r>
          </w:p>
        </w:tc>
      </w:tr>
      <w:tr w:rsidR="00CA63D0" w:rsidRPr="009E7D1E" w:rsidTr="00D35553">
        <w:trPr>
          <w:jc w:val="center"/>
        </w:trPr>
        <w:tc>
          <w:tcPr>
            <w:tcW w:w="189" w:type="pct"/>
            <w:vMerge/>
            <w:shd w:val="clear" w:color="auto" w:fill="auto"/>
          </w:tcPr>
          <w:p w:rsidR="00CA63D0" w:rsidRPr="009E7D1E" w:rsidRDefault="00CA63D0" w:rsidP="0018216A">
            <w:pPr>
              <w:spacing w:line="240" w:lineRule="auto"/>
              <w:ind w:left="0"/>
              <w:jc w:val="center"/>
              <w:rPr>
                <w:rFonts w:ascii="Times New Roman" w:hAnsi="Times New Roman" w:cs="Times New Roman"/>
                <w:bCs/>
              </w:rPr>
            </w:pPr>
          </w:p>
        </w:tc>
        <w:tc>
          <w:tcPr>
            <w:tcW w:w="1022" w:type="pct"/>
            <w:vMerge/>
            <w:tcBorders>
              <w:bottom w:val="single" w:sz="4" w:space="0" w:color="000000"/>
            </w:tcBorders>
            <w:shd w:val="clear" w:color="auto" w:fill="auto"/>
          </w:tcPr>
          <w:p w:rsidR="00CA63D0" w:rsidRPr="009E7D1E" w:rsidRDefault="00CA63D0" w:rsidP="00AF57CA">
            <w:pPr>
              <w:spacing w:line="240" w:lineRule="auto"/>
              <w:ind w:left="88" w:right="57"/>
              <w:jc w:val="both"/>
              <w:rPr>
                <w:rFonts w:ascii="Times New Roman" w:hAnsi="Times New Roman" w:cs="Times New Roman"/>
              </w:rPr>
            </w:pPr>
          </w:p>
        </w:tc>
        <w:tc>
          <w:tcPr>
            <w:tcW w:w="2227" w:type="pct"/>
            <w:tcBorders>
              <w:top w:val="dotted" w:sz="4" w:space="0" w:color="auto"/>
              <w:bottom w:val="single" w:sz="4" w:space="0" w:color="000000"/>
            </w:tcBorders>
            <w:shd w:val="clear" w:color="auto" w:fill="auto"/>
          </w:tcPr>
          <w:p w:rsidR="00CA63D0" w:rsidRPr="009E7D1E" w:rsidRDefault="00CA63D0" w:rsidP="00E5719E">
            <w:pPr>
              <w:pStyle w:val="ListParagraph"/>
              <w:numPr>
                <w:ilvl w:val="0"/>
                <w:numId w:val="11"/>
              </w:numPr>
              <w:spacing w:after="0" w:line="240" w:lineRule="auto"/>
              <w:ind w:left="537" w:hanging="486"/>
              <w:jc w:val="both"/>
              <w:rPr>
                <w:rFonts w:ascii="Times New Roman" w:hAnsi="Times New Roman" w:cs="Times New Roman"/>
                <w:sz w:val="20"/>
                <w:szCs w:val="20"/>
              </w:rPr>
            </w:pPr>
            <w:r w:rsidRPr="009E7D1E">
              <w:rPr>
                <w:rFonts w:ascii="Times New Roman" w:hAnsi="Times New Roman" w:cs="Times New Roman"/>
                <w:sz w:val="20"/>
                <w:szCs w:val="20"/>
              </w:rPr>
              <w:t>Copy of 3 Regional Plans approved by the Lands and Surveys Commission Board of Directors, containing the key guidelines for land use in the respective region.</w:t>
            </w:r>
          </w:p>
        </w:tc>
        <w:tc>
          <w:tcPr>
            <w:tcW w:w="517" w:type="pct"/>
            <w:tcBorders>
              <w:top w:val="dotted" w:sz="4" w:space="0" w:color="auto"/>
              <w:bottom w:val="single" w:sz="4" w:space="0" w:color="000000"/>
            </w:tcBorders>
          </w:tcPr>
          <w:p w:rsidR="00CA63D0" w:rsidRPr="009E7D1E" w:rsidRDefault="00CA63D0" w:rsidP="004F212D">
            <w:pPr>
              <w:spacing w:line="240" w:lineRule="auto"/>
              <w:ind w:left="0"/>
              <w:jc w:val="center"/>
              <w:rPr>
                <w:rFonts w:ascii="Times New Roman" w:hAnsi="Times New Roman" w:cs="Times New Roman"/>
                <w:bCs/>
              </w:rPr>
            </w:pPr>
            <w:r w:rsidRPr="009E7D1E">
              <w:rPr>
                <w:rFonts w:ascii="Times New Roman" w:hAnsi="Times New Roman" w:cs="Times New Roman"/>
                <w:bCs/>
              </w:rPr>
              <w:t>GLSC</w:t>
            </w:r>
          </w:p>
        </w:tc>
        <w:tc>
          <w:tcPr>
            <w:tcW w:w="517" w:type="pct"/>
            <w:tcBorders>
              <w:top w:val="dotted" w:sz="4" w:space="0" w:color="auto"/>
              <w:bottom w:val="single" w:sz="4" w:space="0" w:color="000000"/>
            </w:tcBorders>
            <w:shd w:val="clear" w:color="auto" w:fill="auto"/>
          </w:tcPr>
          <w:p w:rsidR="00CA63D0" w:rsidRPr="009E7D1E" w:rsidRDefault="00CA63D0" w:rsidP="004F212D">
            <w:pPr>
              <w:spacing w:line="240" w:lineRule="auto"/>
              <w:ind w:left="0"/>
              <w:jc w:val="center"/>
              <w:rPr>
                <w:rFonts w:ascii="Times New Roman" w:hAnsi="Times New Roman" w:cs="Times New Roman"/>
                <w:bCs/>
              </w:rPr>
            </w:pPr>
            <w:r w:rsidRPr="009E7D1E">
              <w:rPr>
                <w:rFonts w:ascii="Times New Roman" w:hAnsi="Times New Roman" w:cs="Times New Roman"/>
                <w:bCs/>
              </w:rPr>
              <w:t>September 2014</w:t>
            </w:r>
          </w:p>
        </w:tc>
        <w:tc>
          <w:tcPr>
            <w:tcW w:w="528" w:type="pct"/>
            <w:tcBorders>
              <w:top w:val="dotted" w:sz="4" w:space="0" w:color="auto"/>
              <w:bottom w:val="single" w:sz="4" w:space="0" w:color="000000"/>
            </w:tcBorders>
            <w:shd w:val="clear" w:color="auto" w:fill="auto"/>
          </w:tcPr>
          <w:p w:rsidR="00CA63D0" w:rsidRPr="009E7D1E" w:rsidRDefault="00CA63D0" w:rsidP="00171BB6">
            <w:pPr>
              <w:spacing w:line="240" w:lineRule="auto"/>
              <w:ind w:left="0"/>
              <w:jc w:val="center"/>
              <w:rPr>
                <w:rFonts w:ascii="Times New Roman" w:hAnsi="Times New Roman" w:cs="Times New Roman"/>
                <w:b/>
                <w:bCs/>
              </w:rPr>
            </w:pPr>
            <w:r w:rsidRPr="009E7D1E">
              <w:rPr>
                <w:rFonts w:ascii="Times New Roman" w:hAnsi="Times New Roman" w:cs="Times New Roman"/>
                <w:bCs/>
              </w:rPr>
              <w:t xml:space="preserve">Complete </w:t>
            </w:r>
          </w:p>
        </w:tc>
      </w:tr>
      <w:tr w:rsidR="00285A3D" w:rsidRPr="009E7D1E" w:rsidTr="00D35553">
        <w:trPr>
          <w:jc w:val="center"/>
        </w:trPr>
        <w:tc>
          <w:tcPr>
            <w:tcW w:w="189" w:type="pct"/>
            <w:vMerge w:val="restart"/>
            <w:shd w:val="clear" w:color="auto" w:fill="auto"/>
          </w:tcPr>
          <w:p w:rsidR="00285A3D" w:rsidRPr="009E7D1E" w:rsidRDefault="00285A3D" w:rsidP="0018216A">
            <w:pPr>
              <w:spacing w:line="240" w:lineRule="auto"/>
              <w:ind w:left="0"/>
              <w:jc w:val="center"/>
              <w:rPr>
                <w:rFonts w:ascii="Times New Roman" w:hAnsi="Times New Roman" w:cs="Times New Roman"/>
                <w:bCs/>
              </w:rPr>
            </w:pPr>
            <w:r w:rsidRPr="009E7D1E">
              <w:rPr>
                <w:rFonts w:ascii="Times New Roman" w:hAnsi="Times New Roman" w:cs="Times New Roman"/>
                <w:bCs/>
              </w:rPr>
              <w:t>9</w:t>
            </w:r>
          </w:p>
        </w:tc>
        <w:tc>
          <w:tcPr>
            <w:tcW w:w="1022" w:type="pct"/>
            <w:tcBorders>
              <w:bottom w:val="dotted" w:sz="4" w:space="0" w:color="auto"/>
            </w:tcBorders>
            <w:shd w:val="clear" w:color="auto" w:fill="auto"/>
          </w:tcPr>
          <w:p w:rsidR="00285A3D" w:rsidRPr="009E7D1E" w:rsidRDefault="00285A3D" w:rsidP="00AF57CA">
            <w:pPr>
              <w:spacing w:line="240" w:lineRule="auto"/>
              <w:ind w:left="88" w:right="57"/>
              <w:jc w:val="both"/>
              <w:rPr>
                <w:rFonts w:ascii="Times New Roman" w:hAnsi="Times New Roman" w:cs="Times New Roman"/>
                <w:bCs/>
                <w:lang w:val="en-US"/>
              </w:rPr>
            </w:pPr>
            <w:r w:rsidRPr="009E7D1E">
              <w:rPr>
                <w:rFonts w:ascii="Times New Roman" w:hAnsi="Times New Roman" w:cs="Times New Roman"/>
              </w:rPr>
              <w:t>That the MNRE’s institutional structure is strengthened and enhanced according to the MNRE Strategic Plan; particularly, that the MNRE:</w:t>
            </w:r>
          </w:p>
        </w:tc>
        <w:tc>
          <w:tcPr>
            <w:tcW w:w="2227" w:type="pct"/>
            <w:tcBorders>
              <w:bottom w:val="dotted" w:sz="4" w:space="0" w:color="auto"/>
            </w:tcBorders>
            <w:shd w:val="clear" w:color="auto" w:fill="auto"/>
          </w:tcPr>
          <w:p w:rsidR="00285A3D" w:rsidRPr="009E7D1E" w:rsidRDefault="00285A3D" w:rsidP="0018216A">
            <w:pPr>
              <w:spacing w:line="240" w:lineRule="auto"/>
              <w:ind w:left="0"/>
              <w:jc w:val="both"/>
              <w:rPr>
                <w:rFonts w:ascii="Times New Roman" w:hAnsi="Times New Roman" w:cs="Times New Roman"/>
                <w:bCs/>
              </w:rPr>
            </w:pPr>
          </w:p>
        </w:tc>
        <w:tc>
          <w:tcPr>
            <w:tcW w:w="517" w:type="pct"/>
            <w:tcBorders>
              <w:bottom w:val="dotted" w:sz="4" w:space="0" w:color="auto"/>
            </w:tcBorders>
          </w:tcPr>
          <w:p w:rsidR="00285A3D" w:rsidRPr="009E7D1E" w:rsidRDefault="00285A3D" w:rsidP="00171BB6">
            <w:pPr>
              <w:spacing w:line="240" w:lineRule="auto"/>
              <w:ind w:left="0"/>
              <w:rPr>
                <w:rFonts w:ascii="Times New Roman" w:hAnsi="Times New Roman" w:cs="Times New Roman"/>
                <w:bCs/>
              </w:rPr>
            </w:pPr>
          </w:p>
        </w:tc>
        <w:tc>
          <w:tcPr>
            <w:tcW w:w="517" w:type="pct"/>
            <w:tcBorders>
              <w:bottom w:val="dotted" w:sz="4" w:space="0" w:color="auto"/>
            </w:tcBorders>
            <w:shd w:val="clear" w:color="auto" w:fill="auto"/>
          </w:tcPr>
          <w:p w:rsidR="00285A3D" w:rsidRPr="009E7D1E" w:rsidRDefault="00285A3D" w:rsidP="004F212D">
            <w:pPr>
              <w:spacing w:line="240" w:lineRule="auto"/>
              <w:ind w:left="0"/>
              <w:jc w:val="center"/>
              <w:rPr>
                <w:rFonts w:ascii="Times New Roman" w:hAnsi="Times New Roman" w:cs="Times New Roman"/>
                <w:bCs/>
              </w:rPr>
            </w:pPr>
          </w:p>
        </w:tc>
        <w:tc>
          <w:tcPr>
            <w:tcW w:w="528" w:type="pct"/>
            <w:tcBorders>
              <w:bottom w:val="dotted" w:sz="4" w:space="0" w:color="auto"/>
            </w:tcBorders>
            <w:shd w:val="clear" w:color="auto" w:fill="auto"/>
          </w:tcPr>
          <w:p w:rsidR="00285A3D" w:rsidRPr="009E7D1E" w:rsidRDefault="00285A3D" w:rsidP="004F212D">
            <w:pPr>
              <w:spacing w:line="240" w:lineRule="auto"/>
              <w:ind w:left="0"/>
              <w:jc w:val="center"/>
              <w:rPr>
                <w:rFonts w:ascii="Times New Roman" w:hAnsi="Times New Roman" w:cs="Times New Roman"/>
                <w:bCs/>
              </w:rPr>
            </w:pPr>
          </w:p>
        </w:tc>
      </w:tr>
      <w:tr w:rsidR="00285A3D" w:rsidRPr="009E7D1E" w:rsidTr="00D35553">
        <w:trPr>
          <w:jc w:val="center"/>
        </w:trPr>
        <w:tc>
          <w:tcPr>
            <w:tcW w:w="189" w:type="pct"/>
            <w:vMerge/>
            <w:shd w:val="clear" w:color="auto" w:fill="auto"/>
          </w:tcPr>
          <w:p w:rsidR="00285A3D" w:rsidRPr="009E7D1E" w:rsidRDefault="00285A3D" w:rsidP="0018216A">
            <w:pPr>
              <w:spacing w:line="240" w:lineRule="auto"/>
              <w:ind w:left="0"/>
              <w:jc w:val="center"/>
              <w:rPr>
                <w:rFonts w:ascii="Times New Roman" w:hAnsi="Times New Roman" w:cs="Times New Roman"/>
                <w:bCs/>
              </w:rPr>
            </w:pPr>
          </w:p>
        </w:tc>
        <w:tc>
          <w:tcPr>
            <w:tcW w:w="1022" w:type="pct"/>
            <w:vMerge w:val="restart"/>
            <w:tcBorders>
              <w:top w:val="dotted" w:sz="4" w:space="0" w:color="auto"/>
            </w:tcBorders>
            <w:shd w:val="clear" w:color="auto" w:fill="auto"/>
          </w:tcPr>
          <w:p w:rsidR="00285A3D" w:rsidRPr="005D2639" w:rsidRDefault="00285A3D" w:rsidP="00E5719E">
            <w:pPr>
              <w:pStyle w:val="ListParagraph"/>
              <w:numPr>
                <w:ilvl w:val="0"/>
                <w:numId w:val="12"/>
              </w:numPr>
              <w:spacing w:after="0" w:line="240" w:lineRule="auto"/>
              <w:ind w:left="511" w:hanging="423"/>
              <w:jc w:val="both"/>
              <w:rPr>
                <w:rFonts w:ascii="Times New Roman" w:hAnsi="Times New Roman" w:cs="Times New Roman"/>
                <w:bCs/>
              </w:rPr>
            </w:pPr>
            <w:r w:rsidRPr="005D2639">
              <w:rPr>
                <w:rFonts w:ascii="Times New Roman" w:hAnsi="Times New Roman" w:cs="Times New Roman"/>
                <w:sz w:val="20"/>
                <w:szCs w:val="20"/>
              </w:rPr>
              <w:t>Has developed a M&amp;E Framework to complement the MNRE’s Strategic Plan while appropriately staffed to carry out its mandate;</w:t>
            </w:r>
          </w:p>
        </w:tc>
        <w:tc>
          <w:tcPr>
            <w:tcW w:w="2227" w:type="pct"/>
            <w:tcBorders>
              <w:top w:val="dotted" w:sz="4" w:space="0" w:color="auto"/>
              <w:bottom w:val="dotted" w:sz="4" w:space="0" w:color="auto"/>
            </w:tcBorders>
            <w:shd w:val="clear" w:color="auto" w:fill="auto"/>
          </w:tcPr>
          <w:p w:rsidR="00285A3D" w:rsidRPr="009E7D1E" w:rsidRDefault="00285A3D" w:rsidP="00846117">
            <w:pPr>
              <w:pStyle w:val="ListParagraph"/>
              <w:numPr>
                <w:ilvl w:val="0"/>
                <w:numId w:val="13"/>
              </w:numPr>
              <w:spacing w:after="0" w:line="240" w:lineRule="auto"/>
              <w:ind w:left="546" w:hanging="484"/>
              <w:jc w:val="both"/>
              <w:rPr>
                <w:rFonts w:ascii="Times New Roman" w:hAnsi="Times New Roman" w:cs="Times New Roman"/>
                <w:bCs/>
              </w:rPr>
            </w:pPr>
            <w:ins w:id="180" w:author="HELENAL" w:date="2014-11-25T13:04:00Z">
              <w:r w:rsidRPr="003D5152">
                <w:rPr>
                  <w:rFonts w:ascii="Times New Roman" w:hAnsi="Times New Roman" w:cs="Times New Roman"/>
                  <w:sz w:val="20"/>
                  <w:szCs w:val="20"/>
                  <w:lang w:val="en-GB"/>
                </w:rPr>
                <w:t xml:space="preserve">Copy of Inception Report on the Monitoring &amp; Evaluation (M&amp;E) Framework issued by the Ministry of Natural Resources and the Environment </w:t>
              </w:r>
            </w:ins>
            <w:del w:id="181" w:author="HELENAL" w:date="2014-11-25T13:04:00Z">
              <w:r w:rsidRPr="003D5152" w:rsidDel="003D5152">
                <w:rPr>
                  <w:rFonts w:ascii="Times New Roman" w:hAnsi="Times New Roman" w:cs="Times New Roman"/>
                  <w:sz w:val="20"/>
                  <w:szCs w:val="20"/>
                  <w:lang w:val="en-GB"/>
                </w:rPr>
                <w:delText>The final version of the Monitoring &amp; Evaluation (M&amp;E) Framework issued by the Ministry of Natural Resources and the Environment</w:delText>
              </w:r>
            </w:del>
          </w:p>
        </w:tc>
        <w:tc>
          <w:tcPr>
            <w:tcW w:w="517" w:type="pct"/>
            <w:tcBorders>
              <w:top w:val="dotted" w:sz="4" w:space="0" w:color="auto"/>
              <w:bottom w:val="dotted" w:sz="4" w:space="0" w:color="auto"/>
            </w:tcBorders>
          </w:tcPr>
          <w:p w:rsidR="00285A3D" w:rsidRPr="009E7D1E" w:rsidRDefault="00285A3D" w:rsidP="004F212D">
            <w:pPr>
              <w:spacing w:line="240" w:lineRule="auto"/>
              <w:ind w:left="0"/>
              <w:jc w:val="center"/>
              <w:rPr>
                <w:rFonts w:ascii="Times New Roman" w:hAnsi="Times New Roman" w:cs="Times New Roman"/>
                <w:bCs/>
              </w:rPr>
            </w:pPr>
            <w:r w:rsidRPr="009E7D1E">
              <w:rPr>
                <w:rFonts w:ascii="Times New Roman" w:hAnsi="Times New Roman" w:cs="Times New Roman"/>
                <w:bCs/>
              </w:rPr>
              <w:t>MNRE</w:t>
            </w:r>
          </w:p>
        </w:tc>
        <w:tc>
          <w:tcPr>
            <w:tcW w:w="517" w:type="pct"/>
            <w:tcBorders>
              <w:top w:val="dotted" w:sz="4" w:space="0" w:color="auto"/>
              <w:bottom w:val="dotted" w:sz="4" w:space="0" w:color="auto"/>
            </w:tcBorders>
            <w:shd w:val="clear" w:color="auto" w:fill="auto"/>
          </w:tcPr>
          <w:p w:rsidR="00285A3D" w:rsidRPr="009E7D1E" w:rsidRDefault="00285A3D" w:rsidP="004F212D">
            <w:pPr>
              <w:spacing w:line="240" w:lineRule="auto"/>
              <w:ind w:left="0"/>
              <w:jc w:val="center"/>
              <w:rPr>
                <w:rFonts w:ascii="Times New Roman" w:hAnsi="Times New Roman" w:cs="Times New Roman"/>
                <w:bCs/>
              </w:rPr>
            </w:pPr>
            <w:del w:id="182" w:author="JYANG" w:date="2014-11-25T16:49:00Z">
              <w:r w:rsidRPr="009E7D1E" w:rsidDel="00E54DCA">
                <w:rPr>
                  <w:rFonts w:ascii="Times New Roman" w:hAnsi="Times New Roman" w:cs="Times New Roman"/>
                  <w:bCs/>
                </w:rPr>
                <w:delText xml:space="preserve">July </w:delText>
              </w:r>
            </w:del>
            <w:ins w:id="183" w:author="JYANG" w:date="2014-11-25T16:49:00Z">
              <w:r w:rsidR="00E54DCA">
                <w:rPr>
                  <w:rFonts w:ascii="Times New Roman" w:hAnsi="Times New Roman" w:cs="Times New Roman"/>
                  <w:bCs/>
                </w:rPr>
                <w:t>November</w:t>
              </w:r>
              <w:r w:rsidR="00E54DCA" w:rsidRPr="009E7D1E">
                <w:rPr>
                  <w:rFonts w:ascii="Times New Roman" w:hAnsi="Times New Roman" w:cs="Times New Roman"/>
                  <w:bCs/>
                </w:rPr>
                <w:t xml:space="preserve"> </w:t>
              </w:r>
            </w:ins>
            <w:r w:rsidRPr="009E7D1E">
              <w:rPr>
                <w:rFonts w:ascii="Times New Roman" w:hAnsi="Times New Roman" w:cs="Times New Roman"/>
                <w:bCs/>
              </w:rPr>
              <w:t>2014</w:t>
            </w:r>
          </w:p>
        </w:tc>
        <w:tc>
          <w:tcPr>
            <w:tcW w:w="528" w:type="pct"/>
            <w:tcBorders>
              <w:top w:val="dotted" w:sz="4" w:space="0" w:color="auto"/>
              <w:bottom w:val="dotted" w:sz="4" w:space="0" w:color="auto"/>
            </w:tcBorders>
            <w:shd w:val="clear" w:color="auto" w:fill="auto"/>
          </w:tcPr>
          <w:p w:rsidR="00285A3D" w:rsidRPr="009E7D1E" w:rsidRDefault="00285A3D" w:rsidP="004F212D">
            <w:pPr>
              <w:spacing w:line="240" w:lineRule="auto"/>
              <w:ind w:left="0"/>
              <w:jc w:val="center"/>
              <w:rPr>
                <w:rFonts w:ascii="Times New Roman" w:hAnsi="Times New Roman" w:cs="Times New Roman"/>
                <w:bCs/>
              </w:rPr>
            </w:pPr>
            <w:del w:id="184" w:author="JYANG" w:date="2014-11-25T16:49:00Z">
              <w:r w:rsidRPr="009E7D1E" w:rsidDel="00E54DCA">
                <w:rPr>
                  <w:rFonts w:ascii="Times New Roman" w:hAnsi="Times New Roman" w:cs="Times New Roman"/>
                  <w:bCs/>
                </w:rPr>
                <w:delText>Complete</w:delText>
              </w:r>
            </w:del>
            <w:ins w:id="185" w:author="JYANG" w:date="2014-11-25T16:49:00Z">
              <w:r w:rsidR="00E54DCA">
                <w:rPr>
                  <w:rFonts w:ascii="Times New Roman" w:hAnsi="Times New Roman" w:cs="Times New Roman"/>
                  <w:bCs/>
                </w:rPr>
                <w:t>Pending</w:t>
              </w:r>
            </w:ins>
          </w:p>
        </w:tc>
      </w:tr>
      <w:tr w:rsidR="00285A3D" w:rsidRPr="009E7D1E" w:rsidTr="00D35553">
        <w:trPr>
          <w:jc w:val="center"/>
        </w:trPr>
        <w:tc>
          <w:tcPr>
            <w:tcW w:w="189" w:type="pct"/>
            <w:vMerge/>
            <w:shd w:val="clear" w:color="auto" w:fill="auto"/>
          </w:tcPr>
          <w:p w:rsidR="00285A3D" w:rsidRPr="009E7D1E" w:rsidRDefault="00285A3D" w:rsidP="0018216A">
            <w:pPr>
              <w:spacing w:line="240" w:lineRule="auto"/>
              <w:ind w:left="0"/>
              <w:jc w:val="center"/>
              <w:rPr>
                <w:rFonts w:ascii="Times New Roman" w:hAnsi="Times New Roman" w:cs="Times New Roman"/>
                <w:bCs/>
              </w:rPr>
            </w:pPr>
          </w:p>
        </w:tc>
        <w:tc>
          <w:tcPr>
            <w:tcW w:w="1022" w:type="pct"/>
            <w:vMerge/>
            <w:tcBorders>
              <w:bottom w:val="dotted" w:sz="4" w:space="0" w:color="auto"/>
            </w:tcBorders>
            <w:shd w:val="clear" w:color="auto" w:fill="auto"/>
          </w:tcPr>
          <w:p w:rsidR="00285A3D" w:rsidRPr="009E7D1E" w:rsidRDefault="00285A3D" w:rsidP="00AF57CA">
            <w:pPr>
              <w:pStyle w:val="ListParagraph"/>
              <w:spacing w:line="240" w:lineRule="auto"/>
              <w:ind w:left="511"/>
              <w:jc w:val="both"/>
              <w:rPr>
                <w:rFonts w:ascii="Times New Roman" w:hAnsi="Times New Roman" w:cs="Times New Roman"/>
                <w:sz w:val="20"/>
                <w:szCs w:val="20"/>
              </w:rPr>
            </w:pPr>
          </w:p>
        </w:tc>
        <w:tc>
          <w:tcPr>
            <w:tcW w:w="2227" w:type="pct"/>
            <w:tcBorders>
              <w:top w:val="dotted" w:sz="4" w:space="0" w:color="auto"/>
              <w:bottom w:val="dotted" w:sz="4" w:space="0" w:color="auto"/>
            </w:tcBorders>
            <w:shd w:val="clear" w:color="auto" w:fill="auto"/>
          </w:tcPr>
          <w:p w:rsidR="00285A3D" w:rsidRPr="009E7D1E" w:rsidRDefault="00285A3D" w:rsidP="00846117">
            <w:pPr>
              <w:pStyle w:val="ListParagraph"/>
              <w:numPr>
                <w:ilvl w:val="0"/>
                <w:numId w:val="13"/>
              </w:numPr>
              <w:spacing w:after="0" w:line="240" w:lineRule="auto"/>
              <w:ind w:left="546" w:hanging="484"/>
              <w:jc w:val="both"/>
              <w:rPr>
                <w:rFonts w:ascii="Times New Roman" w:hAnsi="Times New Roman" w:cs="Times New Roman"/>
                <w:sz w:val="20"/>
                <w:szCs w:val="20"/>
              </w:rPr>
            </w:pPr>
            <w:r w:rsidRPr="009E7D1E">
              <w:rPr>
                <w:rFonts w:ascii="Times New Roman" w:hAnsi="Times New Roman" w:cs="Times New Roman"/>
                <w:sz w:val="20"/>
                <w:szCs w:val="20"/>
              </w:rPr>
              <w:t xml:space="preserve">Copy of </w:t>
            </w:r>
            <w:ins w:id="186" w:author="Test" w:date="2014-11-24T13:54:00Z">
              <w:r>
                <w:rPr>
                  <w:rFonts w:ascii="Times New Roman" w:hAnsi="Times New Roman" w:cs="Times New Roman"/>
                  <w:sz w:val="20"/>
                  <w:szCs w:val="20"/>
                </w:rPr>
                <w:t xml:space="preserve">contracts </w:t>
              </w:r>
              <w:proofErr w:type="spellStart"/>
              <w:r>
                <w:rPr>
                  <w:rFonts w:ascii="Times New Roman" w:hAnsi="Times New Roman" w:cs="Times New Roman"/>
                  <w:sz w:val="20"/>
                  <w:szCs w:val="20"/>
                </w:rPr>
                <w:t>with</w:t>
              </w:r>
            </w:ins>
            <w:del w:id="187" w:author="Test" w:date="2014-11-24T13:54:00Z">
              <w:r w:rsidRPr="009E7D1E" w:rsidDel="00275FC7">
                <w:rPr>
                  <w:rFonts w:ascii="Times New Roman" w:hAnsi="Times New Roman" w:cs="Times New Roman"/>
                  <w:sz w:val="20"/>
                  <w:szCs w:val="20"/>
                </w:rPr>
                <w:delText xml:space="preserve">ToRs for </w:delText>
              </w:r>
            </w:del>
            <w:r w:rsidRPr="009E7D1E">
              <w:rPr>
                <w:rFonts w:ascii="Times New Roman" w:hAnsi="Times New Roman" w:cs="Times New Roman"/>
                <w:sz w:val="20"/>
                <w:szCs w:val="20"/>
              </w:rPr>
              <w:t>Technical</w:t>
            </w:r>
            <w:proofErr w:type="spellEnd"/>
            <w:r w:rsidRPr="009E7D1E">
              <w:rPr>
                <w:rFonts w:ascii="Times New Roman" w:hAnsi="Times New Roman" w:cs="Times New Roman"/>
                <w:sz w:val="20"/>
                <w:szCs w:val="20"/>
              </w:rPr>
              <w:t xml:space="preserve"> Officers: Climate Change, M&amp;E and Legal Advisor approved by Ministry of Natural Resources and Environment.</w:t>
            </w:r>
          </w:p>
        </w:tc>
        <w:tc>
          <w:tcPr>
            <w:tcW w:w="517" w:type="pct"/>
            <w:tcBorders>
              <w:top w:val="dotted" w:sz="4" w:space="0" w:color="auto"/>
              <w:bottom w:val="dotted" w:sz="4" w:space="0" w:color="auto"/>
            </w:tcBorders>
          </w:tcPr>
          <w:p w:rsidR="00285A3D" w:rsidRPr="009E7D1E" w:rsidRDefault="00285A3D" w:rsidP="004F212D">
            <w:pPr>
              <w:spacing w:line="240" w:lineRule="auto"/>
              <w:ind w:left="0"/>
              <w:jc w:val="center"/>
              <w:rPr>
                <w:rFonts w:ascii="Times New Roman" w:hAnsi="Times New Roman" w:cs="Times New Roman"/>
                <w:bCs/>
              </w:rPr>
            </w:pPr>
            <w:r w:rsidRPr="009E7D1E">
              <w:rPr>
                <w:rFonts w:ascii="Times New Roman" w:hAnsi="Times New Roman" w:cs="Times New Roman"/>
                <w:bCs/>
              </w:rPr>
              <w:t>MNRE</w:t>
            </w:r>
          </w:p>
        </w:tc>
        <w:tc>
          <w:tcPr>
            <w:tcW w:w="517" w:type="pct"/>
            <w:tcBorders>
              <w:top w:val="dotted" w:sz="4" w:space="0" w:color="auto"/>
              <w:bottom w:val="dotted" w:sz="4" w:space="0" w:color="auto"/>
            </w:tcBorders>
            <w:shd w:val="clear" w:color="auto" w:fill="auto"/>
          </w:tcPr>
          <w:p w:rsidR="00285A3D" w:rsidRPr="009E7D1E" w:rsidRDefault="00285A3D" w:rsidP="004F212D">
            <w:pPr>
              <w:spacing w:line="240" w:lineRule="auto"/>
              <w:ind w:left="0"/>
              <w:jc w:val="center"/>
              <w:rPr>
                <w:rFonts w:ascii="Times New Roman" w:hAnsi="Times New Roman" w:cs="Times New Roman"/>
                <w:bCs/>
              </w:rPr>
            </w:pPr>
            <w:del w:id="188" w:author="JYANG" w:date="2014-11-25T15:17:00Z">
              <w:r w:rsidRPr="009E7D1E" w:rsidDel="005D2639">
                <w:rPr>
                  <w:rFonts w:ascii="Times New Roman" w:hAnsi="Times New Roman" w:cs="Times New Roman"/>
                  <w:bCs/>
                </w:rPr>
                <w:delText xml:space="preserve">June </w:delText>
              </w:r>
            </w:del>
            <w:ins w:id="189" w:author="JYANG" w:date="2014-11-25T15:17:00Z">
              <w:r w:rsidR="005D2639">
                <w:rPr>
                  <w:rFonts w:ascii="Times New Roman" w:hAnsi="Times New Roman" w:cs="Times New Roman"/>
                  <w:bCs/>
                </w:rPr>
                <w:t>November</w:t>
              </w:r>
              <w:r w:rsidR="005D2639" w:rsidRPr="009E7D1E">
                <w:rPr>
                  <w:rFonts w:ascii="Times New Roman" w:hAnsi="Times New Roman" w:cs="Times New Roman"/>
                  <w:bCs/>
                </w:rPr>
                <w:t xml:space="preserve"> </w:t>
              </w:r>
            </w:ins>
            <w:r w:rsidRPr="009E7D1E">
              <w:rPr>
                <w:rFonts w:ascii="Times New Roman" w:hAnsi="Times New Roman" w:cs="Times New Roman"/>
                <w:bCs/>
              </w:rPr>
              <w:t>2014</w:t>
            </w:r>
          </w:p>
        </w:tc>
        <w:tc>
          <w:tcPr>
            <w:tcW w:w="528" w:type="pct"/>
            <w:tcBorders>
              <w:top w:val="dotted" w:sz="4" w:space="0" w:color="auto"/>
              <w:bottom w:val="dotted" w:sz="4" w:space="0" w:color="auto"/>
            </w:tcBorders>
            <w:shd w:val="clear" w:color="auto" w:fill="auto"/>
          </w:tcPr>
          <w:p w:rsidR="00285A3D" w:rsidRPr="00E54DCA" w:rsidRDefault="00285A3D" w:rsidP="004F212D">
            <w:pPr>
              <w:spacing w:line="240" w:lineRule="auto"/>
              <w:ind w:left="0"/>
              <w:jc w:val="center"/>
              <w:rPr>
                <w:rFonts w:ascii="Times New Roman" w:hAnsi="Times New Roman" w:cs="Times New Roman"/>
                <w:bCs/>
              </w:rPr>
            </w:pPr>
            <w:del w:id="190" w:author="JYANG" w:date="2014-11-25T15:17:00Z">
              <w:r w:rsidRPr="00E54DCA" w:rsidDel="005D2639">
                <w:rPr>
                  <w:rFonts w:ascii="Times New Roman" w:hAnsi="Times New Roman" w:cs="Times New Roman"/>
                  <w:bCs/>
                </w:rPr>
                <w:delText>Complete</w:delText>
              </w:r>
            </w:del>
            <w:ins w:id="191" w:author="JYANG" w:date="2014-11-25T15:17:00Z">
              <w:r w:rsidR="005D2639" w:rsidRPr="00E54DCA">
                <w:rPr>
                  <w:rFonts w:ascii="Times New Roman" w:hAnsi="Times New Roman" w:cs="Times New Roman"/>
                  <w:bCs/>
                </w:rPr>
                <w:t>Pending</w:t>
              </w:r>
            </w:ins>
          </w:p>
        </w:tc>
      </w:tr>
      <w:tr w:rsidR="00285A3D" w:rsidRPr="009E7D1E" w:rsidTr="00D35553">
        <w:trPr>
          <w:jc w:val="center"/>
        </w:trPr>
        <w:tc>
          <w:tcPr>
            <w:tcW w:w="189" w:type="pct"/>
            <w:vMerge/>
            <w:shd w:val="clear" w:color="auto" w:fill="auto"/>
          </w:tcPr>
          <w:p w:rsidR="00285A3D" w:rsidRPr="009E7D1E" w:rsidRDefault="00285A3D" w:rsidP="0018216A">
            <w:pPr>
              <w:spacing w:line="240" w:lineRule="auto"/>
              <w:ind w:left="0"/>
              <w:jc w:val="center"/>
              <w:rPr>
                <w:rFonts w:ascii="Times New Roman" w:hAnsi="Times New Roman" w:cs="Times New Roman"/>
                <w:bCs/>
              </w:rPr>
            </w:pPr>
          </w:p>
        </w:tc>
        <w:tc>
          <w:tcPr>
            <w:tcW w:w="1022" w:type="pct"/>
            <w:vMerge w:val="restart"/>
            <w:tcBorders>
              <w:top w:val="dotted" w:sz="4" w:space="0" w:color="auto"/>
            </w:tcBorders>
            <w:shd w:val="clear" w:color="auto" w:fill="auto"/>
          </w:tcPr>
          <w:p w:rsidR="00285A3D" w:rsidRPr="009E7D1E" w:rsidRDefault="00285A3D" w:rsidP="00AF57CA">
            <w:pPr>
              <w:pStyle w:val="ListParagraph"/>
              <w:numPr>
                <w:ilvl w:val="0"/>
                <w:numId w:val="12"/>
              </w:numPr>
              <w:spacing w:line="240" w:lineRule="auto"/>
              <w:ind w:left="511" w:hanging="423"/>
              <w:jc w:val="both"/>
              <w:rPr>
                <w:rFonts w:ascii="Times New Roman" w:hAnsi="Times New Roman" w:cs="Times New Roman"/>
                <w:sz w:val="20"/>
                <w:szCs w:val="20"/>
              </w:rPr>
            </w:pPr>
            <w:r w:rsidRPr="009E7D1E">
              <w:rPr>
                <w:rFonts w:ascii="Times New Roman" w:hAnsi="Times New Roman" w:cs="Times New Roman"/>
                <w:sz w:val="20"/>
                <w:szCs w:val="20"/>
              </w:rPr>
              <w:t>Has strengthened the Land Use Planning and Coordination to ensure effective planning, management and monitoring of natural resources; and</w:t>
            </w:r>
          </w:p>
        </w:tc>
        <w:tc>
          <w:tcPr>
            <w:tcW w:w="2227" w:type="pct"/>
            <w:tcBorders>
              <w:top w:val="dotted" w:sz="4" w:space="0" w:color="auto"/>
              <w:bottom w:val="dotted" w:sz="4" w:space="0" w:color="auto"/>
            </w:tcBorders>
            <w:shd w:val="clear" w:color="auto" w:fill="auto"/>
          </w:tcPr>
          <w:p w:rsidR="00285A3D" w:rsidRPr="005D2639" w:rsidRDefault="00285A3D" w:rsidP="00846117">
            <w:pPr>
              <w:pStyle w:val="ListParagraph"/>
              <w:numPr>
                <w:ilvl w:val="0"/>
                <w:numId w:val="30"/>
              </w:numPr>
              <w:spacing w:after="0" w:line="240" w:lineRule="auto"/>
              <w:ind w:left="512" w:hanging="477"/>
              <w:jc w:val="both"/>
              <w:rPr>
                <w:rFonts w:ascii="Times New Roman" w:hAnsi="Times New Roman" w:cs="Times New Roman"/>
                <w:sz w:val="20"/>
                <w:szCs w:val="20"/>
              </w:rPr>
            </w:pPr>
            <w:ins w:id="192" w:author="Test" w:date="2014-11-24T13:59:00Z">
              <w:r>
                <w:rPr>
                  <w:rFonts w:ascii="Times New Roman" w:hAnsi="Times New Roman" w:cs="Times New Roman"/>
                  <w:sz w:val="20"/>
                  <w:szCs w:val="20"/>
                </w:rPr>
                <w:t>Copy of the contracts with</w:t>
              </w:r>
              <w:r w:rsidRPr="009E7D1E">
                <w:rPr>
                  <w:rFonts w:ascii="Times New Roman" w:hAnsi="Times New Roman" w:cs="Times New Roman"/>
                  <w:sz w:val="20"/>
                  <w:szCs w:val="20"/>
                </w:rPr>
                <w:t xml:space="preserve"> the coordinator of the newly established GIS Unit app</w:t>
              </w:r>
              <w:r>
                <w:rPr>
                  <w:rFonts w:ascii="Times New Roman" w:hAnsi="Times New Roman" w:cs="Times New Roman"/>
                  <w:sz w:val="20"/>
                  <w:szCs w:val="20"/>
                </w:rPr>
                <w:t>roved by Ministry of Natural Res</w:t>
              </w:r>
              <w:r w:rsidRPr="009E7D1E">
                <w:rPr>
                  <w:rFonts w:ascii="Times New Roman" w:hAnsi="Times New Roman" w:cs="Times New Roman"/>
                  <w:sz w:val="20"/>
                  <w:szCs w:val="20"/>
                </w:rPr>
                <w:t>ources and the Environment.</w:t>
              </w:r>
            </w:ins>
          </w:p>
        </w:tc>
        <w:tc>
          <w:tcPr>
            <w:tcW w:w="517" w:type="pct"/>
            <w:tcBorders>
              <w:top w:val="dotted" w:sz="4" w:space="0" w:color="auto"/>
              <w:bottom w:val="dotted" w:sz="4" w:space="0" w:color="auto"/>
            </w:tcBorders>
          </w:tcPr>
          <w:p w:rsidR="00285A3D" w:rsidRPr="009E7D1E" w:rsidRDefault="00285A3D" w:rsidP="004F212D">
            <w:pPr>
              <w:spacing w:line="240" w:lineRule="auto"/>
              <w:ind w:left="0"/>
              <w:jc w:val="center"/>
              <w:rPr>
                <w:rFonts w:ascii="Times New Roman" w:hAnsi="Times New Roman" w:cs="Times New Roman"/>
                <w:bCs/>
              </w:rPr>
            </w:pPr>
            <w:r w:rsidRPr="009E7D1E">
              <w:rPr>
                <w:rFonts w:ascii="Times New Roman" w:hAnsi="Times New Roman" w:cs="Times New Roman"/>
                <w:bCs/>
              </w:rPr>
              <w:t>MNRE</w:t>
            </w:r>
          </w:p>
        </w:tc>
        <w:tc>
          <w:tcPr>
            <w:tcW w:w="517" w:type="pct"/>
            <w:tcBorders>
              <w:top w:val="dotted" w:sz="4" w:space="0" w:color="auto"/>
              <w:bottom w:val="dotted" w:sz="4" w:space="0" w:color="auto"/>
            </w:tcBorders>
            <w:shd w:val="clear" w:color="auto" w:fill="auto"/>
          </w:tcPr>
          <w:p w:rsidR="00285A3D" w:rsidRPr="009E7D1E" w:rsidRDefault="00285A3D" w:rsidP="004F212D">
            <w:pPr>
              <w:spacing w:line="240" w:lineRule="auto"/>
              <w:ind w:left="0"/>
              <w:jc w:val="center"/>
              <w:rPr>
                <w:rFonts w:ascii="Times New Roman" w:hAnsi="Times New Roman" w:cs="Times New Roman"/>
                <w:bCs/>
              </w:rPr>
            </w:pPr>
            <w:del w:id="193" w:author="JYANG" w:date="2014-11-25T15:19:00Z">
              <w:r w:rsidRPr="009E7D1E" w:rsidDel="005D2639">
                <w:rPr>
                  <w:rFonts w:ascii="Times New Roman" w:hAnsi="Times New Roman" w:cs="Times New Roman"/>
                  <w:bCs/>
                </w:rPr>
                <w:delText xml:space="preserve">April </w:delText>
              </w:r>
            </w:del>
            <w:ins w:id="194" w:author="JYANG" w:date="2014-11-25T15:19:00Z">
              <w:r w:rsidR="005D2639">
                <w:rPr>
                  <w:rFonts w:ascii="Times New Roman" w:hAnsi="Times New Roman" w:cs="Times New Roman"/>
                  <w:bCs/>
                </w:rPr>
                <w:t>November</w:t>
              </w:r>
              <w:r w:rsidR="005D2639" w:rsidRPr="009E7D1E">
                <w:rPr>
                  <w:rFonts w:ascii="Times New Roman" w:hAnsi="Times New Roman" w:cs="Times New Roman"/>
                  <w:bCs/>
                </w:rPr>
                <w:t xml:space="preserve"> </w:t>
              </w:r>
            </w:ins>
            <w:r w:rsidRPr="009E7D1E">
              <w:rPr>
                <w:rFonts w:ascii="Times New Roman" w:hAnsi="Times New Roman" w:cs="Times New Roman"/>
                <w:bCs/>
              </w:rPr>
              <w:t>2014</w:t>
            </w:r>
          </w:p>
        </w:tc>
        <w:tc>
          <w:tcPr>
            <w:tcW w:w="528" w:type="pct"/>
            <w:tcBorders>
              <w:top w:val="dotted" w:sz="4" w:space="0" w:color="auto"/>
              <w:bottom w:val="dotted" w:sz="4" w:space="0" w:color="auto"/>
            </w:tcBorders>
            <w:shd w:val="clear" w:color="auto" w:fill="auto"/>
          </w:tcPr>
          <w:p w:rsidR="00285A3D" w:rsidRPr="00E54DCA" w:rsidRDefault="00285A3D" w:rsidP="004F212D">
            <w:pPr>
              <w:spacing w:line="240" w:lineRule="auto"/>
              <w:ind w:left="0"/>
              <w:jc w:val="center"/>
              <w:rPr>
                <w:rFonts w:ascii="Times New Roman" w:hAnsi="Times New Roman" w:cs="Times New Roman"/>
                <w:bCs/>
              </w:rPr>
            </w:pPr>
            <w:del w:id="195" w:author="JYANG" w:date="2014-11-25T15:19:00Z">
              <w:r w:rsidRPr="00E54DCA" w:rsidDel="005D2639">
                <w:rPr>
                  <w:rFonts w:ascii="Times New Roman" w:hAnsi="Times New Roman" w:cs="Times New Roman"/>
                  <w:bCs/>
                </w:rPr>
                <w:delText>Complete</w:delText>
              </w:r>
            </w:del>
            <w:ins w:id="196" w:author="JYANG" w:date="2014-11-25T15:19:00Z">
              <w:r w:rsidR="005D2639" w:rsidRPr="00E54DCA">
                <w:rPr>
                  <w:rFonts w:ascii="Times New Roman" w:hAnsi="Times New Roman" w:cs="Times New Roman"/>
                  <w:bCs/>
                </w:rPr>
                <w:t>Pending</w:t>
              </w:r>
            </w:ins>
          </w:p>
        </w:tc>
      </w:tr>
      <w:tr w:rsidR="005D2639" w:rsidRPr="009E7D1E" w:rsidTr="00D35553">
        <w:trPr>
          <w:jc w:val="center"/>
        </w:trPr>
        <w:tc>
          <w:tcPr>
            <w:tcW w:w="189" w:type="pct"/>
            <w:vMerge/>
            <w:shd w:val="clear" w:color="auto" w:fill="auto"/>
          </w:tcPr>
          <w:p w:rsidR="005D2639" w:rsidRPr="009E7D1E" w:rsidRDefault="005D2639" w:rsidP="0018216A">
            <w:pPr>
              <w:spacing w:line="240" w:lineRule="auto"/>
              <w:ind w:left="0"/>
              <w:jc w:val="center"/>
              <w:rPr>
                <w:rFonts w:ascii="Times New Roman" w:hAnsi="Times New Roman" w:cs="Times New Roman"/>
                <w:bCs/>
              </w:rPr>
            </w:pPr>
          </w:p>
        </w:tc>
        <w:tc>
          <w:tcPr>
            <w:tcW w:w="1022" w:type="pct"/>
            <w:vMerge/>
            <w:tcBorders>
              <w:bottom w:val="dotted" w:sz="4" w:space="0" w:color="auto"/>
            </w:tcBorders>
            <w:shd w:val="clear" w:color="auto" w:fill="auto"/>
          </w:tcPr>
          <w:p w:rsidR="005D2639" w:rsidRPr="009E7D1E" w:rsidRDefault="005D2639" w:rsidP="002160AF">
            <w:pPr>
              <w:pStyle w:val="ListParagraph"/>
              <w:spacing w:line="240" w:lineRule="auto"/>
              <w:ind w:left="511"/>
              <w:jc w:val="both"/>
              <w:rPr>
                <w:rFonts w:ascii="Times New Roman" w:hAnsi="Times New Roman" w:cs="Times New Roman"/>
                <w:sz w:val="20"/>
                <w:szCs w:val="20"/>
              </w:rPr>
            </w:pPr>
          </w:p>
        </w:tc>
        <w:tc>
          <w:tcPr>
            <w:tcW w:w="2227" w:type="pct"/>
            <w:tcBorders>
              <w:top w:val="dotted" w:sz="4" w:space="0" w:color="auto"/>
              <w:bottom w:val="dotted" w:sz="4" w:space="0" w:color="auto"/>
            </w:tcBorders>
            <w:shd w:val="clear" w:color="auto" w:fill="auto"/>
          </w:tcPr>
          <w:p w:rsidR="005D2639" w:rsidRPr="005D2639" w:rsidDel="00415DAC" w:rsidRDefault="005D2639" w:rsidP="005D2639">
            <w:pPr>
              <w:pStyle w:val="ListParagraph"/>
              <w:numPr>
                <w:ilvl w:val="0"/>
                <w:numId w:val="30"/>
              </w:numPr>
              <w:spacing w:after="0" w:line="240" w:lineRule="auto"/>
              <w:ind w:left="539" w:hanging="504"/>
              <w:jc w:val="both"/>
              <w:rPr>
                <w:rFonts w:ascii="Times New Roman" w:hAnsi="Times New Roman" w:cs="Times New Roman"/>
              </w:rPr>
            </w:pPr>
            <w:r w:rsidRPr="005D2639">
              <w:rPr>
                <w:rFonts w:ascii="Times New Roman" w:hAnsi="Times New Roman" w:cs="Times New Roman"/>
                <w:sz w:val="20"/>
              </w:rPr>
              <w:t>Copy of drafted Geographic Information System (GIS) Policy, issued by Ministry of Natural Resources and the Environment to improve coordination among the Natural Resources agencies.</w:t>
            </w:r>
          </w:p>
        </w:tc>
        <w:tc>
          <w:tcPr>
            <w:tcW w:w="517" w:type="pct"/>
            <w:tcBorders>
              <w:top w:val="dotted" w:sz="4" w:space="0" w:color="auto"/>
              <w:bottom w:val="dotted" w:sz="4" w:space="0" w:color="auto"/>
            </w:tcBorders>
          </w:tcPr>
          <w:p w:rsidR="005D2639" w:rsidRPr="009E7D1E" w:rsidDel="00CA63D0" w:rsidRDefault="000A03DA" w:rsidP="004F212D">
            <w:pPr>
              <w:spacing w:line="240" w:lineRule="auto"/>
              <w:ind w:left="0"/>
              <w:jc w:val="center"/>
              <w:rPr>
                <w:rFonts w:ascii="Times New Roman" w:hAnsi="Times New Roman" w:cs="Times New Roman"/>
                <w:bCs/>
              </w:rPr>
            </w:pPr>
            <w:ins w:id="197" w:author="JYANG" w:date="2014-11-25T15:28:00Z">
              <w:r>
                <w:rPr>
                  <w:rFonts w:ascii="Times New Roman" w:hAnsi="Times New Roman" w:cs="Times New Roman"/>
                  <w:bCs/>
                </w:rPr>
                <w:t>MNRE</w:t>
              </w:r>
            </w:ins>
          </w:p>
        </w:tc>
        <w:tc>
          <w:tcPr>
            <w:tcW w:w="517" w:type="pct"/>
            <w:tcBorders>
              <w:top w:val="dotted" w:sz="4" w:space="0" w:color="auto"/>
              <w:bottom w:val="dotted" w:sz="4" w:space="0" w:color="auto"/>
            </w:tcBorders>
            <w:shd w:val="clear" w:color="auto" w:fill="auto"/>
          </w:tcPr>
          <w:p w:rsidR="005D2639" w:rsidRPr="009E7D1E" w:rsidDel="00CA63D0" w:rsidRDefault="000A03DA" w:rsidP="004F212D">
            <w:pPr>
              <w:spacing w:line="240" w:lineRule="auto"/>
              <w:ind w:left="0"/>
              <w:jc w:val="center"/>
              <w:rPr>
                <w:rFonts w:ascii="Times New Roman" w:hAnsi="Times New Roman" w:cs="Times New Roman"/>
                <w:bCs/>
              </w:rPr>
            </w:pPr>
            <w:ins w:id="198" w:author="JYANG" w:date="2014-11-25T15:28:00Z">
              <w:r>
                <w:rPr>
                  <w:rFonts w:ascii="Times New Roman" w:hAnsi="Times New Roman" w:cs="Times New Roman"/>
                  <w:bCs/>
                </w:rPr>
                <w:t>April 2014</w:t>
              </w:r>
            </w:ins>
          </w:p>
        </w:tc>
        <w:tc>
          <w:tcPr>
            <w:tcW w:w="528" w:type="pct"/>
            <w:tcBorders>
              <w:top w:val="dotted" w:sz="4" w:space="0" w:color="auto"/>
              <w:bottom w:val="dotted" w:sz="4" w:space="0" w:color="auto"/>
            </w:tcBorders>
            <w:shd w:val="clear" w:color="auto" w:fill="auto"/>
          </w:tcPr>
          <w:p w:rsidR="005D2639" w:rsidRPr="00E54DCA" w:rsidDel="00CA63D0" w:rsidRDefault="000A03DA" w:rsidP="004F212D">
            <w:pPr>
              <w:spacing w:line="240" w:lineRule="auto"/>
              <w:ind w:left="0"/>
              <w:jc w:val="center"/>
              <w:rPr>
                <w:rFonts w:ascii="Times New Roman" w:hAnsi="Times New Roman" w:cs="Times New Roman"/>
                <w:bCs/>
              </w:rPr>
            </w:pPr>
            <w:ins w:id="199" w:author="JYANG" w:date="2014-11-25T15:28:00Z">
              <w:r w:rsidRPr="00E54DCA">
                <w:rPr>
                  <w:rFonts w:ascii="Times New Roman" w:hAnsi="Times New Roman" w:cs="Times New Roman"/>
                  <w:bCs/>
                </w:rPr>
                <w:t>Complete</w:t>
              </w:r>
            </w:ins>
          </w:p>
        </w:tc>
      </w:tr>
      <w:tr w:rsidR="005D2639" w:rsidRPr="009E7D1E" w:rsidTr="00D35553">
        <w:trPr>
          <w:jc w:val="center"/>
        </w:trPr>
        <w:tc>
          <w:tcPr>
            <w:tcW w:w="189" w:type="pct"/>
            <w:vMerge/>
            <w:shd w:val="clear" w:color="auto" w:fill="auto"/>
          </w:tcPr>
          <w:p w:rsidR="005D2639" w:rsidRPr="009E7D1E" w:rsidRDefault="005D2639" w:rsidP="0018216A">
            <w:pPr>
              <w:spacing w:line="240" w:lineRule="auto"/>
              <w:ind w:left="0"/>
              <w:jc w:val="center"/>
              <w:rPr>
                <w:rFonts w:ascii="Times New Roman" w:hAnsi="Times New Roman" w:cs="Times New Roman"/>
                <w:bCs/>
              </w:rPr>
            </w:pPr>
          </w:p>
        </w:tc>
        <w:tc>
          <w:tcPr>
            <w:tcW w:w="1022" w:type="pct"/>
            <w:vMerge/>
            <w:tcBorders>
              <w:bottom w:val="dotted" w:sz="4" w:space="0" w:color="auto"/>
            </w:tcBorders>
            <w:shd w:val="clear" w:color="auto" w:fill="auto"/>
          </w:tcPr>
          <w:p w:rsidR="005D2639" w:rsidRPr="009E7D1E" w:rsidRDefault="005D2639" w:rsidP="002160AF">
            <w:pPr>
              <w:pStyle w:val="ListParagraph"/>
              <w:spacing w:line="240" w:lineRule="auto"/>
              <w:ind w:left="511"/>
              <w:jc w:val="both"/>
              <w:rPr>
                <w:rFonts w:ascii="Times New Roman" w:hAnsi="Times New Roman" w:cs="Times New Roman"/>
                <w:sz w:val="20"/>
                <w:szCs w:val="20"/>
              </w:rPr>
            </w:pPr>
          </w:p>
        </w:tc>
        <w:tc>
          <w:tcPr>
            <w:tcW w:w="2227" w:type="pct"/>
            <w:tcBorders>
              <w:top w:val="dotted" w:sz="4" w:space="0" w:color="auto"/>
              <w:bottom w:val="dotted" w:sz="4" w:space="0" w:color="auto"/>
            </w:tcBorders>
            <w:shd w:val="clear" w:color="auto" w:fill="auto"/>
          </w:tcPr>
          <w:p w:rsidR="005D2639" w:rsidRPr="009E7D1E" w:rsidRDefault="005D2639" w:rsidP="005D2639">
            <w:pPr>
              <w:pStyle w:val="ListParagraph"/>
              <w:numPr>
                <w:ilvl w:val="0"/>
                <w:numId w:val="30"/>
              </w:numPr>
              <w:spacing w:after="0" w:line="240" w:lineRule="auto"/>
              <w:ind w:left="557" w:hanging="522"/>
              <w:jc w:val="both"/>
              <w:rPr>
                <w:rFonts w:ascii="Times New Roman" w:hAnsi="Times New Roman" w:cs="Times New Roman"/>
                <w:sz w:val="20"/>
                <w:szCs w:val="20"/>
              </w:rPr>
            </w:pPr>
            <w:ins w:id="200" w:author="Test" w:date="2014-11-24T14:00:00Z">
              <w:r>
                <w:rPr>
                  <w:rFonts w:ascii="Times New Roman" w:hAnsi="Times New Roman" w:cs="Times New Roman"/>
                  <w:sz w:val="20"/>
                  <w:szCs w:val="20"/>
                </w:rPr>
                <w:t xml:space="preserve">Copy of </w:t>
              </w:r>
            </w:ins>
            <w:ins w:id="201" w:author="Test" w:date="2014-11-24T14:03:00Z">
              <w:r>
                <w:rPr>
                  <w:rFonts w:ascii="Times New Roman" w:hAnsi="Times New Roman" w:cs="Times New Roman"/>
                  <w:sz w:val="20"/>
                  <w:szCs w:val="20"/>
                </w:rPr>
                <w:t>a</w:t>
              </w:r>
            </w:ins>
            <w:ins w:id="202" w:author="Test" w:date="2014-11-24T14:08:00Z">
              <w:r>
                <w:rPr>
                  <w:rFonts w:ascii="Times New Roman" w:hAnsi="Times New Roman" w:cs="Times New Roman"/>
                  <w:sz w:val="20"/>
                  <w:szCs w:val="20"/>
                </w:rPr>
                <w:t xml:space="preserve"> GIS</w:t>
              </w:r>
            </w:ins>
            <w:ins w:id="203" w:author="Test" w:date="2014-11-24T14:00:00Z">
              <w:r>
                <w:rPr>
                  <w:rFonts w:ascii="Times New Roman" w:hAnsi="Times New Roman" w:cs="Times New Roman"/>
                  <w:sz w:val="20"/>
                  <w:szCs w:val="20"/>
                </w:rPr>
                <w:t xml:space="preserve"> report </w:t>
              </w:r>
            </w:ins>
            <w:ins w:id="204" w:author="Test" w:date="2014-11-24T14:05:00Z">
              <w:r>
                <w:rPr>
                  <w:rFonts w:ascii="Times New Roman" w:hAnsi="Times New Roman" w:cs="Times New Roman"/>
                  <w:sz w:val="20"/>
                  <w:szCs w:val="20"/>
                </w:rPr>
                <w:t xml:space="preserve">identifying critical risk areas affecting interagency coordination with regard to </w:t>
              </w:r>
            </w:ins>
            <w:ins w:id="205" w:author="Test" w:date="2014-11-24T14:02:00Z">
              <w:r>
                <w:rPr>
                  <w:rFonts w:ascii="Times New Roman" w:hAnsi="Times New Roman" w:cs="Times New Roman"/>
                  <w:sz w:val="20"/>
                  <w:szCs w:val="20"/>
                </w:rPr>
                <w:t>claims</w:t>
              </w:r>
            </w:ins>
            <w:ins w:id="206" w:author="Test" w:date="2014-11-24T14:06:00Z">
              <w:r>
                <w:rPr>
                  <w:rFonts w:ascii="Times New Roman" w:hAnsi="Times New Roman" w:cs="Times New Roman"/>
                  <w:sz w:val="20"/>
                  <w:szCs w:val="20"/>
                </w:rPr>
                <w:t xml:space="preserve"> on </w:t>
              </w:r>
            </w:ins>
            <w:ins w:id="207" w:author="Test" w:date="2014-11-24T14:08:00Z">
              <w:r>
                <w:rPr>
                  <w:rFonts w:ascii="Times New Roman" w:hAnsi="Times New Roman" w:cs="Times New Roman"/>
                  <w:sz w:val="20"/>
                  <w:szCs w:val="20"/>
                </w:rPr>
                <w:t xml:space="preserve">land </w:t>
              </w:r>
            </w:ins>
            <w:ins w:id="208" w:author="Test" w:date="2014-11-24T14:06:00Z">
              <w:r>
                <w:rPr>
                  <w:rFonts w:ascii="Times New Roman" w:hAnsi="Times New Roman" w:cs="Times New Roman"/>
                  <w:sz w:val="20"/>
                  <w:szCs w:val="20"/>
                </w:rPr>
                <w:t>permitting, including</w:t>
              </w:r>
            </w:ins>
            <w:ins w:id="209" w:author="Test" w:date="2014-11-24T14:02:00Z">
              <w:r>
                <w:rPr>
                  <w:rFonts w:ascii="Times New Roman" w:hAnsi="Times New Roman" w:cs="Times New Roman"/>
                  <w:sz w:val="20"/>
                  <w:szCs w:val="20"/>
                </w:rPr>
                <w:t xml:space="preserve"> </w:t>
              </w:r>
            </w:ins>
            <w:ins w:id="210" w:author="Test" w:date="2014-11-24T14:00:00Z">
              <w:r>
                <w:rPr>
                  <w:rFonts w:ascii="Times New Roman" w:hAnsi="Times New Roman" w:cs="Times New Roman"/>
                  <w:sz w:val="20"/>
                  <w:szCs w:val="20"/>
                </w:rPr>
                <w:t xml:space="preserve">mining permits and forestry </w:t>
              </w:r>
            </w:ins>
            <w:ins w:id="211" w:author="Test" w:date="2014-11-24T14:01:00Z">
              <w:r>
                <w:rPr>
                  <w:rFonts w:ascii="Times New Roman" w:hAnsi="Times New Roman" w:cs="Times New Roman"/>
                  <w:sz w:val="20"/>
                  <w:szCs w:val="20"/>
                </w:rPr>
                <w:t>concessions.</w:t>
              </w:r>
            </w:ins>
          </w:p>
        </w:tc>
        <w:tc>
          <w:tcPr>
            <w:tcW w:w="517" w:type="pct"/>
            <w:tcBorders>
              <w:top w:val="dotted" w:sz="4" w:space="0" w:color="auto"/>
              <w:bottom w:val="dotted" w:sz="4" w:space="0" w:color="auto"/>
            </w:tcBorders>
          </w:tcPr>
          <w:p w:rsidR="005D2639" w:rsidRPr="00F15C38" w:rsidDel="00CA63D0" w:rsidRDefault="000A03DA" w:rsidP="004F212D">
            <w:pPr>
              <w:spacing w:line="240" w:lineRule="auto"/>
              <w:ind w:left="0"/>
              <w:jc w:val="center"/>
              <w:rPr>
                <w:rFonts w:ascii="Times New Roman" w:hAnsi="Times New Roman" w:cs="Times New Roman"/>
                <w:bCs/>
                <w:lang w:val="en-US"/>
              </w:rPr>
            </w:pPr>
            <w:ins w:id="212" w:author="JYANG" w:date="2014-11-25T15:31:00Z">
              <w:r>
                <w:rPr>
                  <w:rFonts w:ascii="Times New Roman" w:hAnsi="Times New Roman" w:cs="Times New Roman"/>
                  <w:bCs/>
                  <w:lang w:val="en-US"/>
                </w:rPr>
                <w:t>MNRE</w:t>
              </w:r>
            </w:ins>
          </w:p>
        </w:tc>
        <w:tc>
          <w:tcPr>
            <w:tcW w:w="517" w:type="pct"/>
            <w:tcBorders>
              <w:top w:val="dotted" w:sz="4" w:space="0" w:color="auto"/>
              <w:bottom w:val="dotted" w:sz="4" w:space="0" w:color="auto"/>
            </w:tcBorders>
            <w:shd w:val="clear" w:color="auto" w:fill="auto"/>
          </w:tcPr>
          <w:p w:rsidR="005D2639" w:rsidRPr="009E7D1E" w:rsidDel="00CA63D0" w:rsidRDefault="000A03DA" w:rsidP="004F212D">
            <w:pPr>
              <w:spacing w:line="240" w:lineRule="auto"/>
              <w:ind w:left="0"/>
              <w:jc w:val="center"/>
              <w:rPr>
                <w:rFonts w:ascii="Times New Roman" w:hAnsi="Times New Roman" w:cs="Times New Roman"/>
                <w:bCs/>
              </w:rPr>
            </w:pPr>
            <w:ins w:id="213" w:author="JYANG" w:date="2014-11-25T15:31:00Z">
              <w:r>
                <w:rPr>
                  <w:rFonts w:ascii="Times New Roman" w:hAnsi="Times New Roman" w:cs="Times New Roman"/>
                  <w:bCs/>
                </w:rPr>
                <w:t>November 2014</w:t>
              </w:r>
            </w:ins>
          </w:p>
        </w:tc>
        <w:tc>
          <w:tcPr>
            <w:tcW w:w="528" w:type="pct"/>
            <w:tcBorders>
              <w:top w:val="dotted" w:sz="4" w:space="0" w:color="auto"/>
              <w:bottom w:val="dotted" w:sz="4" w:space="0" w:color="auto"/>
            </w:tcBorders>
            <w:shd w:val="clear" w:color="auto" w:fill="auto"/>
          </w:tcPr>
          <w:p w:rsidR="005D2639" w:rsidRPr="00E54DCA" w:rsidDel="00CA63D0" w:rsidRDefault="000A03DA" w:rsidP="004F212D">
            <w:pPr>
              <w:spacing w:line="240" w:lineRule="auto"/>
              <w:ind w:left="0"/>
              <w:jc w:val="center"/>
              <w:rPr>
                <w:rFonts w:ascii="Times New Roman" w:hAnsi="Times New Roman" w:cs="Times New Roman"/>
                <w:bCs/>
              </w:rPr>
            </w:pPr>
            <w:ins w:id="214" w:author="JYANG" w:date="2014-11-25T15:32:00Z">
              <w:r w:rsidRPr="00E54DCA">
                <w:rPr>
                  <w:rFonts w:ascii="Times New Roman" w:hAnsi="Times New Roman" w:cs="Times New Roman"/>
                  <w:bCs/>
                </w:rPr>
                <w:t>Complete</w:t>
              </w:r>
            </w:ins>
          </w:p>
        </w:tc>
      </w:tr>
      <w:tr w:rsidR="00285A3D" w:rsidRPr="009E7D1E" w:rsidTr="00D35553">
        <w:trPr>
          <w:jc w:val="center"/>
        </w:trPr>
        <w:tc>
          <w:tcPr>
            <w:tcW w:w="189" w:type="pct"/>
            <w:vMerge/>
            <w:shd w:val="clear" w:color="auto" w:fill="auto"/>
          </w:tcPr>
          <w:p w:rsidR="00285A3D" w:rsidRPr="009E7D1E" w:rsidRDefault="00285A3D" w:rsidP="0018216A">
            <w:pPr>
              <w:spacing w:line="240" w:lineRule="auto"/>
              <w:ind w:left="0"/>
              <w:jc w:val="center"/>
              <w:rPr>
                <w:rFonts w:ascii="Times New Roman" w:hAnsi="Times New Roman" w:cs="Times New Roman"/>
                <w:bCs/>
              </w:rPr>
            </w:pPr>
          </w:p>
        </w:tc>
        <w:tc>
          <w:tcPr>
            <w:tcW w:w="1022" w:type="pct"/>
            <w:vMerge/>
            <w:tcBorders>
              <w:bottom w:val="dotted" w:sz="4" w:space="0" w:color="auto"/>
            </w:tcBorders>
            <w:shd w:val="clear" w:color="auto" w:fill="auto"/>
          </w:tcPr>
          <w:p w:rsidR="00285A3D" w:rsidRPr="009E7D1E" w:rsidRDefault="00285A3D" w:rsidP="002160AF">
            <w:pPr>
              <w:pStyle w:val="ListParagraph"/>
              <w:spacing w:line="240" w:lineRule="auto"/>
              <w:ind w:left="511"/>
              <w:jc w:val="both"/>
              <w:rPr>
                <w:rFonts w:ascii="Times New Roman" w:hAnsi="Times New Roman" w:cs="Times New Roman"/>
                <w:sz w:val="20"/>
                <w:szCs w:val="20"/>
              </w:rPr>
            </w:pPr>
          </w:p>
        </w:tc>
        <w:tc>
          <w:tcPr>
            <w:tcW w:w="2227" w:type="pct"/>
            <w:tcBorders>
              <w:top w:val="dotted" w:sz="4" w:space="0" w:color="auto"/>
              <w:bottom w:val="dotted" w:sz="4" w:space="0" w:color="auto"/>
            </w:tcBorders>
            <w:shd w:val="clear" w:color="auto" w:fill="auto"/>
          </w:tcPr>
          <w:p w:rsidR="00285A3D" w:rsidRPr="009E7D1E" w:rsidRDefault="00285A3D" w:rsidP="00D35553">
            <w:pPr>
              <w:pStyle w:val="ListParagraph"/>
              <w:spacing w:after="0" w:line="240" w:lineRule="auto"/>
              <w:ind w:left="546"/>
              <w:jc w:val="both"/>
              <w:rPr>
                <w:rFonts w:ascii="Times New Roman" w:hAnsi="Times New Roman" w:cs="Times New Roman"/>
                <w:sz w:val="20"/>
                <w:szCs w:val="20"/>
              </w:rPr>
            </w:pPr>
            <w:del w:id="215" w:author="Test" w:date="2014-11-24T13:59:00Z">
              <w:r w:rsidRPr="009E7D1E" w:rsidDel="00415DAC">
                <w:rPr>
                  <w:rFonts w:ascii="Times New Roman" w:hAnsi="Times New Roman" w:cs="Times New Roman"/>
                  <w:sz w:val="20"/>
                  <w:szCs w:val="20"/>
                </w:rPr>
                <w:delText>Copy of the ToR for the coordinator of the newly established GIS Unit approved by Ministry of Natural Resources and the Environment.</w:delText>
              </w:r>
            </w:del>
          </w:p>
        </w:tc>
        <w:tc>
          <w:tcPr>
            <w:tcW w:w="517" w:type="pct"/>
            <w:tcBorders>
              <w:top w:val="dotted" w:sz="4" w:space="0" w:color="auto"/>
              <w:bottom w:val="dotted" w:sz="4" w:space="0" w:color="auto"/>
            </w:tcBorders>
          </w:tcPr>
          <w:p w:rsidR="00285A3D" w:rsidRPr="009E7D1E" w:rsidRDefault="00285A3D" w:rsidP="004F212D">
            <w:pPr>
              <w:spacing w:line="240" w:lineRule="auto"/>
              <w:ind w:left="0"/>
              <w:jc w:val="center"/>
              <w:rPr>
                <w:rFonts w:ascii="Times New Roman" w:hAnsi="Times New Roman" w:cs="Times New Roman"/>
                <w:bCs/>
              </w:rPr>
            </w:pPr>
            <w:del w:id="216" w:author="HELENAL" w:date="2014-11-25T13:24:00Z">
              <w:r w:rsidRPr="009E7D1E" w:rsidDel="00CA63D0">
                <w:rPr>
                  <w:rFonts w:ascii="Times New Roman" w:hAnsi="Times New Roman" w:cs="Times New Roman"/>
                  <w:bCs/>
                </w:rPr>
                <w:delText>MNRE</w:delText>
              </w:r>
            </w:del>
          </w:p>
        </w:tc>
        <w:tc>
          <w:tcPr>
            <w:tcW w:w="517" w:type="pct"/>
            <w:tcBorders>
              <w:top w:val="dotted" w:sz="4" w:space="0" w:color="auto"/>
              <w:bottom w:val="dotted" w:sz="4" w:space="0" w:color="auto"/>
            </w:tcBorders>
            <w:shd w:val="clear" w:color="auto" w:fill="auto"/>
          </w:tcPr>
          <w:p w:rsidR="00285A3D" w:rsidRPr="009E7D1E" w:rsidRDefault="00285A3D" w:rsidP="004F212D">
            <w:pPr>
              <w:spacing w:line="240" w:lineRule="auto"/>
              <w:ind w:left="0"/>
              <w:jc w:val="center"/>
              <w:rPr>
                <w:rFonts w:ascii="Times New Roman" w:hAnsi="Times New Roman" w:cs="Times New Roman"/>
                <w:bCs/>
              </w:rPr>
            </w:pPr>
            <w:del w:id="217" w:author="HELENAL" w:date="2014-11-25T13:24:00Z">
              <w:r w:rsidRPr="009E7D1E" w:rsidDel="00CA63D0">
                <w:rPr>
                  <w:rFonts w:ascii="Times New Roman" w:hAnsi="Times New Roman" w:cs="Times New Roman"/>
                  <w:bCs/>
                </w:rPr>
                <w:delText>Month Year</w:delText>
              </w:r>
            </w:del>
          </w:p>
        </w:tc>
        <w:tc>
          <w:tcPr>
            <w:tcW w:w="528" w:type="pct"/>
            <w:tcBorders>
              <w:top w:val="dotted" w:sz="4" w:space="0" w:color="auto"/>
              <w:bottom w:val="dotted" w:sz="4" w:space="0" w:color="auto"/>
            </w:tcBorders>
            <w:shd w:val="clear" w:color="auto" w:fill="auto"/>
          </w:tcPr>
          <w:p w:rsidR="00285A3D" w:rsidRPr="00E54DCA" w:rsidRDefault="00285A3D" w:rsidP="004F212D">
            <w:pPr>
              <w:spacing w:line="240" w:lineRule="auto"/>
              <w:ind w:left="0"/>
              <w:jc w:val="center"/>
              <w:rPr>
                <w:rFonts w:ascii="Times New Roman" w:hAnsi="Times New Roman" w:cs="Times New Roman"/>
                <w:bCs/>
              </w:rPr>
            </w:pPr>
            <w:del w:id="218" w:author="HELENAL" w:date="2014-11-25T13:24:00Z">
              <w:r w:rsidRPr="00E54DCA" w:rsidDel="00CA63D0">
                <w:rPr>
                  <w:rFonts w:ascii="Times New Roman" w:hAnsi="Times New Roman" w:cs="Times New Roman"/>
                  <w:bCs/>
                </w:rPr>
                <w:delText>Complete</w:delText>
              </w:r>
            </w:del>
          </w:p>
        </w:tc>
      </w:tr>
      <w:tr w:rsidR="00285A3D" w:rsidRPr="009E7D1E" w:rsidTr="00D35553">
        <w:trPr>
          <w:jc w:val="center"/>
        </w:trPr>
        <w:tc>
          <w:tcPr>
            <w:tcW w:w="189" w:type="pct"/>
            <w:vMerge/>
            <w:shd w:val="clear" w:color="auto" w:fill="auto"/>
          </w:tcPr>
          <w:p w:rsidR="00285A3D" w:rsidRPr="009E7D1E" w:rsidRDefault="00285A3D" w:rsidP="0018216A">
            <w:pPr>
              <w:spacing w:line="240" w:lineRule="auto"/>
              <w:ind w:left="0"/>
              <w:jc w:val="center"/>
              <w:rPr>
                <w:rFonts w:ascii="Times New Roman" w:hAnsi="Times New Roman" w:cs="Times New Roman"/>
                <w:bCs/>
              </w:rPr>
            </w:pPr>
          </w:p>
        </w:tc>
        <w:tc>
          <w:tcPr>
            <w:tcW w:w="1022" w:type="pct"/>
            <w:vMerge w:val="restart"/>
            <w:tcBorders>
              <w:top w:val="dotted" w:sz="4" w:space="0" w:color="auto"/>
            </w:tcBorders>
            <w:shd w:val="clear" w:color="auto" w:fill="auto"/>
          </w:tcPr>
          <w:p w:rsidR="00285A3D" w:rsidRPr="009E7D1E" w:rsidRDefault="00285A3D" w:rsidP="00E5719E">
            <w:pPr>
              <w:pStyle w:val="ListParagraph"/>
              <w:numPr>
                <w:ilvl w:val="0"/>
                <w:numId w:val="12"/>
              </w:numPr>
              <w:spacing w:after="0" w:line="240" w:lineRule="auto"/>
              <w:ind w:left="511" w:hanging="423"/>
              <w:jc w:val="both"/>
              <w:rPr>
                <w:rFonts w:ascii="Times New Roman" w:hAnsi="Times New Roman" w:cs="Times New Roman"/>
                <w:sz w:val="20"/>
                <w:szCs w:val="20"/>
              </w:rPr>
            </w:pPr>
            <w:r w:rsidRPr="009E7D1E">
              <w:rPr>
                <w:rFonts w:ascii="Times New Roman" w:hAnsi="Times New Roman" w:cs="Times New Roman"/>
                <w:sz w:val="20"/>
                <w:szCs w:val="20"/>
              </w:rPr>
              <w:t>Has strengthened the Land Reclamation Committee through institutional and procedural mechanism</w:t>
            </w:r>
          </w:p>
        </w:tc>
        <w:tc>
          <w:tcPr>
            <w:tcW w:w="2227" w:type="pct"/>
            <w:tcBorders>
              <w:top w:val="dotted" w:sz="4" w:space="0" w:color="auto"/>
              <w:bottom w:val="dotted" w:sz="4" w:space="0" w:color="auto"/>
            </w:tcBorders>
            <w:shd w:val="clear" w:color="auto" w:fill="auto"/>
          </w:tcPr>
          <w:p w:rsidR="00285A3D" w:rsidRPr="00CA63D0" w:rsidRDefault="00285A3D" w:rsidP="00846117">
            <w:pPr>
              <w:pStyle w:val="ListParagraph"/>
              <w:numPr>
                <w:ilvl w:val="0"/>
                <w:numId w:val="31"/>
              </w:numPr>
              <w:spacing w:after="0" w:line="240" w:lineRule="auto"/>
              <w:ind w:left="512" w:hanging="495"/>
              <w:jc w:val="both"/>
              <w:rPr>
                <w:rFonts w:ascii="Times New Roman" w:hAnsi="Times New Roman" w:cs="Times New Roman"/>
                <w:sz w:val="20"/>
                <w:szCs w:val="20"/>
              </w:rPr>
            </w:pPr>
            <w:r w:rsidRPr="009E7D1E">
              <w:rPr>
                <w:rFonts w:ascii="Times New Roman" w:hAnsi="Times New Roman" w:cs="Times New Roman"/>
                <w:sz w:val="20"/>
                <w:szCs w:val="20"/>
              </w:rPr>
              <w:t xml:space="preserve">Copy of </w:t>
            </w:r>
            <w:ins w:id="219" w:author="Test" w:date="2014-11-24T14:08:00Z">
              <w:r>
                <w:rPr>
                  <w:rFonts w:ascii="Times New Roman" w:hAnsi="Times New Roman" w:cs="Times New Roman"/>
                  <w:sz w:val="20"/>
                  <w:szCs w:val="20"/>
                </w:rPr>
                <w:t>contract with</w:t>
              </w:r>
            </w:ins>
            <w:del w:id="220" w:author="Test" w:date="2014-11-24T14:08:00Z">
              <w:r w:rsidRPr="009E7D1E" w:rsidDel="002F5820">
                <w:rPr>
                  <w:rFonts w:ascii="Times New Roman" w:hAnsi="Times New Roman" w:cs="Times New Roman"/>
                  <w:sz w:val="20"/>
                  <w:szCs w:val="20"/>
                </w:rPr>
                <w:delText>ToR</w:delText>
              </w:r>
            </w:del>
            <w:r w:rsidRPr="009E7D1E">
              <w:rPr>
                <w:rFonts w:ascii="Times New Roman" w:hAnsi="Times New Roman" w:cs="Times New Roman"/>
                <w:sz w:val="20"/>
                <w:szCs w:val="20"/>
              </w:rPr>
              <w:t xml:space="preserve"> </w:t>
            </w:r>
            <w:del w:id="221" w:author="Test" w:date="2014-11-24T14:09:00Z">
              <w:r w:rsidRPr="009E7D1E" w:rsidDel="002F5820">
                <w:rPr>
                  <w:rFonts w:ascii="Times New Roman" w:hAnsi="Times New Roman" w:cs="Times New Roman"/>
                  <w:sz w:val="20"/>
                  <w:szCs w:val="20"/>
                </w:rPr>
                <w:delText xml:space="preserve">for </w:delText>
              </w:r>
            </w:del>
            <w:r w:rsidRPr="009E7D1E">
              <w:rPr>
                <w:rFonts w:ascii="Times New Roman" w:hAnsi="Times New Roman" w:cs="Times New Roman"/>
                <w:sz w:val="20"/>
                <w:szCs w:val="20"/>
              </w:rPr>
              <w:t xml:space="preserve">Land Reclamation Coordinator </w:t>
            </w:r>
            <w:ins w:id="222" w:author="Test" w:date="2014-11-24T14:09:00Z">
              <w:r>
                <w:rPr>
                  <w:rFonts w:ascii="Times New Roman" w:hAnsi="Times New Roman" w:cs="Times New Roman"/>
                  <w:sz w:val="20"/>
                  <w:szCs w:val="20"/>
                </w:rPr>
                <w:t xml:space="preserve">to </w:t>
              </w:r>
            </w:ins>
            <w:del w:id="223" w:author="Test" w:date="2014-11-24T14:09:00Z">
              <w:r w:rsidRPr="009E7D1E" w:rsidDel="005353FC">
                <w:rPr>
                  <w:rFonts w:ascii="Times New Roman" w:hAnsi="Times New Roman" w:cs="Times New Roman"/>
                  <w:sz w:val="20"/>
                  <w:szCs w:val="20"/>
                </w:rPr>
                <w:delText xml:space="preserve">that will </w:delText>
              </w:r>
            </w:del>
            <w:r w:rsidRPr="009E7D1E">
              <w:rPr>
                <w:rFonts w:ascii="Times New Roman" w:hAnsi="Times New Roman" w:cs="Times New Roman"/>
                <w:sz w:val="20"/>
                <w:szCs w:val="20"/>
              </w:rPr>
              <w:t>integrate the Land Reclamation Committee.</w:t>
            </w:r>
          </w:p>
        </w:tc>
        <w:tc>
          <w:tcPr>
            <w:tcW w:w="517" w:type="pct"/>
            <w:tcBorders>
              <w:top w:val="dotted" w:sz="4" w:space="0" w:color="auto"/>
              <w:bottom w:val="dotted" w:sz="4" w:space="0" w:color="auto"/>
            </w:tcBorders>
          </w:tcPr>
          <w:p w:rsidR="00285A3D" w:rsidRPr="009E7D1E" w:rsidRDefault="00285A3D" w:rsidP="004F212D">
            <w:pPr>
              <w:spacing w:line="240" w:lineRule="auto"/>
              <w:ind w:left="0"/>
              <w:jc w:val="center"/>
              <w:rPr>
                <w:rFonts w:ascii="Times New Roman" w:hAnsi="Times New Roman" w:cs="Times New Roman"/>
                <w:bCs/>
              </w:rPr>
            </w:pPr>
            <w:r w:rsidRPr="009E7D1E">
              <w:rPr>
                <w:rFonts w:ascii="Times New Roman" w:hAnsi="Times New Roman" w:cs="Times New Roman"/>
                <w:bCs/>
              </w:rPr>
              <w:t>MNRE</w:t>
            </w:r>
          </w:p>
        </w:tc>
        <w:tc>
          <w:tcPr>
            <w:tcW w:w="517" w:type="pct"/>
            <w:tcBorders>
              <w:top w:val="dotted" w:sz="4" w:space="0" w:color="auto"/>
              <w:bottom w:val="dotted" w:sz="4" w:space="0" w:color="auto"/>
            </w:tcBorders>
            <w:shd w:val="clear" w:color="auto" w:fill="auto"/>
          </w:tcPr>
          <w:p w:rsidR="00285A3D" w:rsidRPr="009E7D1E" w:rsidRDefault="00285A3D" w:rsidP="004F212D">
            <w:pPr>
              <w:spacing w:line="240" w:lineRule="auto"/>
              <w:ind w:left="0"/>
              <w:jc w:val="center"/>
              <w:rPr>
                <w:rFonts w:ascii="Times New Roman" w:hAnsi="Times New Roman" w:cs="Times New Roman"/>
                <w:bCs/>
              </w:rPr>
            </w:pPr>
            <w:del w:id="224" w:author="JYANG" w:date="2014-11-25T15:35:00Z">
              <w:r w:rsidRPr="009E7D1E" w:rsidDel="0018416A">
                <w:rPr>
                  <w:rFonts w:ascii="Times New Roman" w:hAnsi="Times New Roman" w:cs="Times New Roman"/>
                  <w:bCs/>
                </w:rPr>
                <w:delText xml:space="preserve">April </w:delText>
              </w:r>
            </w:del>
            <w:ins w:id="225" w:author="JYANG" w:date="2014-11-25T15:35:00Z">
              <w:r w:rsidR="0018416A">
                <w:rPr>
                  <w:rFonts w:ascii="Times New Roman" w:hAnsi="Times New Roman" w:cs="Times New Roman"/>
                  <w:bCs/>
                </w:rPr>
                <w:t>November</w:t>
              </w:r>
              <w:r w:rsidR="0018416A" w:rsidRPr="009E7D1E">
                <w:rPr>
                  <w:rFonts w:ascii="Times New Roman" w:hAnsi="Times New Roman" w:cs="Times New Roman"/>
                  <w:bCs/>
                </w:rPr>
                <w:t xml:space="preserve"> </w:t>
              </w:r>
            </w:ins>
            <w:r w:rsidRPr="009E7D1E">
              <w:rPr>
                <w:rFonts w:ascii="Times New Roman" w:hAnsi="Times New Roman" w:cs="Times New Roman"/>
                <w:bCs/>
              </w:rPr>
              <w:t>2014</w:t>
            </w:r>
          </w:p>
        </w:tc>
        <w:tc>
          <w:tcPr>
            <w:tcW w:w="528" w:type="pct"/>
            <w:tcBorders>
              <w:top w:val="dotted" w:sz="4" w:space="0" w:color="auto"/>
              <w:bottom w:val="dotted" w:sz="4" w:space="0" w:color="auto"/>
            </w:tcBorders>
            <w:shd w:val="clear" w:color="auto" w:fill="auto"/>
          </w:tcPr>
          <w:p w:rsidR="00285A3D" w:rsidRPr="00E54DCA" w:rsidRDefault="00285A3D" w:rsidP="004F212D">
            <w:pPr>
              <w:spacing w:line="240" w:lineRule="auto"/>
              <w:ind w:left="0"/>
              <w:jc w:val="center"/>
              <w:rPr>
                <w:rFonts w:ascii="Times New Roman" w:hAnsi="Times New Roman" w:cs="Times New Roman"/>
                <w:bCs/>
              </w:rPr>
            </w:pPr>
            <w:del w:id="226" w:author="JYANG" w:date="2014-11-25T15:35:00Z">
              <w:r w:rsidRPr="00E54DCA" w:rsidDel="0018416A">
                <w:rPr>
                  <w:rFonts w:ascii="Times New Roman" w:hAnsi="Times New Roman" w:cs="Times New Roman"/>
                  <w:bCs/>
                </w:rPr>
                <w:delText>Complete</w:delText>
              </w:r>
            </w:del>
            <w:ins w:id="227" w:author="JYANG" w:date="2014-11-25T15:35:00Z">
              <w:r w:rsidR="0018416A" w:rsidRPr="00E54DCA">
                <w:rPr>
                  <w:rFonts w:ascii="Times New Roman" w:hAnsi="Times New Roman" w:cs="Times New Roman"/>
                  <w:bCs/>
                </w:rPr>
                <w:t>Pending</w:t>
              </w:r>
            </w:ins>
          </w:p>
        </w:tc>
      </w:tr>
      <w:tr w:rsidR="00285A3D" w:rsidRPr="009E7D1E" w:rsidTr="002D5E96">
        <w:trPr>
          <w:jc w:val="center"/>
        </w:trPr>
        <w:tc>
          <w:tcPr>
            <w:tcW w:w="189" w:type="pct"/>
            <w:vMerge/>
            <w:shd w:val="clear" w:color="auto" w:fill="auto"/>
          </w:tcPr>
          <w:p w:rsidR="00285A3D" w:rsidRPr="009E7D1E" w:rsidRDefault="00285A3D" w:rsidP="0018216A">
            <w:pPr>
              <w:spacing w:line="240" w:lineRule="auto"/>
              <w:ind w:left="0"/>
              <w:jc w:val="center"/>
              <w:rPr>
                <w:rFonts w:ascii="Times New Roman" w:hAnsi="Times New Roman" w:cs="Times New Roman"/>
                <w:bCs/>
              </w:rPr>
            </w:pPr>
          </w:p>
        </w:tc>
        <w:tc>
          <w:tcPr>
            <w:tcW w:w="1022" w:type="pct"/>
            <w:vMerge/>
            <w:shd w:val="clear" w:color="auto" w:fill="auto"/>
          </w:tcPr>
          <w:p w:rsidR="00285A3D" w:rsidRPr="009E7D1E" w:rsidRDefault="00285A3D" w:rsidP="002160AF">
            <w:pPr>
              <w:pStyle w:val="ListParagraph"/>
              <w:spacing w:line="240" w:lineRule="auto"/>
              <w:ind w:left="511"/>
              <w:jc w:val="both"/>
              <w:rPr>
                <w:rFonts w:ascii="Times New Roman" w:hAnsi="Times New Roman" w:cs="Times New Roman"/>
                <w:sz w:val="20"/>
                <w:szCs w:val="20"/>
              </w:rPr>
            </w:pPr>
          </w:p>
        </w:tc>
        <w:tc>
          <w:tcPr>
            <w:tcW w:w="2227" w:type="pct"/>
            <w:tcBorders>
              <w:top w:val="dotted" w:sz="4" w:space="0" w:color="auto"/>
              <w:bottom w:val="dotted" w:sz="4" w:space="0" w:color="auto"/>
            </w:tcBorders>
            <w:shd w:val="clear" w:color="auto" w:fill="auto"/>
          </w:tcPr>
          <w:p w:rsidR="00CA63D0" w:rsidRPr="00CA63D0" w:rsidRDefault="00285A3D" w:rsidP="00846117">
            <w:pPr>
              <w:pStyle w:val="ListParagraph"/>
              <w:numPr>
                <w:ilvl w:val="0"/>
                <w:numId w:val="31"/>
              </w:numPr>
              <w:spacing w:after="0" w:line="240" w:lineRule="auto"/>
              <w:ind w:left="512" w:hanging="495"/>
              <w:jc w:val="both"/>
              <w:rPr>
                <w:rFonts w:ascii="Times New Roman" w:hAnsi="Times New Roman" w:cs="Times New Roman"/>
                <w:sz w:val="20"/>
                <w:szCs w:val="20"/>
              </w:rPr>
            </w:pPr>
            <w:r w:rsidRPr="009E7D1E">
              <w:rPr>
                <w:rFonts w:ascii="Times New Roman" w:hAnsi="Times New Roman" w:cs="Times New Roman"/>
                <w:sz w:val="20"/>
                <w:szCs w:val="20"/>
              </w:rPr>
              <w:t xml:space="preserve">Copy of </w:t>
            </w:r>
            <w:ins w:id="228" w:author="Test" w:date="2014-11-24T14:09:00Z">
              <w:r>
                <w:rPr>
                  <w:rFonts w:ascii="Times New Roman" w:hAnsi="Times New Roman" w:cs="Times New Roman"/>
                  <w:sz w:val="20"/>
                  <w:szCs w:val="20"/>
                </w:rPr>
                <w:t xml:space="preserve">approved </w:t>
              </w:r>
            </w:ins>
            <w:del w:id="229" w:author="Test" w:date="2014-11-24T14:09:00Z">
              <w:r w:rsidRPr="009E7D1E" w:rsidDel="005353FC">
                <w:rPr>
                  <w:rFonts w:ascii="Times New Roman" w:hAnsi="Times New Roman" w:cs="Times New Roman"/>
                  <w:sz w:val="20"/>
                  <w:szCs w:val="20"/>
                </w:rPr>
                <w:delText xml:space="preserve">drafted </w:delText>
              </w:r>
            </w:del>
            <w:r w:rsidRPr="009E7D1E">
              <w:rPr>
                <w:rFonts w:ascii="Times New Roman" w:hAnsi="Times New Roman" w:cs="Times New Roman"/>
                <w:sz w:val="20"/>
                <w:szCs w:val="20"/>
              </w:rPr>
              <w:t>Action Plan and M&amp;E framework for the Land Reclamation Committee, issued by the Land Reclamation Committee.</w:t>
            </w:r>
          </w:p>
        </w:tc>
        <w:tc>
          <w:tcPr>
            <w:tcW w:w="517" w:type="pct"/>
            <w:tcBorders>
              <w:top w:val="dotted" w:sz="4" w:space="0" w:color="auto"/>
              <w:bottom w:val="dotted" w:sz="4" w:space="0" w:color="auto"/>
            </w:tcBorders>
          </w:tcPr>
          <w:p w:rsidR="00285A3D" w:rsidRPr="009E7D1E" w:rsidRDefault="00285A3D" w:rsidP="004F212D">
            <w:pPr>
              <w:spacing w:line="240" w:lineRule="auto"/>
              <w:ind w:left="0"/>
              <w:jc w:val="center"/>
              <w:rPr>
                <w:rFonts w:ascii="Times New Roman" w:hAnsi="Times New Roman" w:cs="Times New Roman"/>
                <w:bCs/>
              </w:rPr>
            </w:pPr>
            <w:r w:rsidRPr="009E7D1E">
              <w:rPr>
                <w:rFonts w:ascii="Times New Roman" w:hAnsi="Times New Roman" w:cs="Times New Roman"/>
                <w:bCs/>
              </w:rPr>
              <w:t>MNRE</w:t>
            </w:r>
          </w:p>
        </w:tc>
        <w:tc>
          <w:tcPr>
            <w:tcW w:w="517" w:type="pct"/>
            <w:tcBorders>
              <w:top w:val="dotted" w:sz="4" w:space="0" w:color="auto"/>
              <w:bottom w:val="dotted" w:sz="4" w:space="0" w:color="auto"/>
            </w:tcBorders>
            <w:shd w:val="clear" w:color="auto" w:fill="auto"/>
          </w:tcPr>
          <w:p w:rsidR="00285A3D" w:rsidRPr="009E7D1E" w:rsidRDefault="00285A3D" w:rsidP="004F212D">
            <w:pPr>
              <w:spacing w:line="240" w:lineRule="auto"/>
              <w:ind w:left="0"/>
              <w:jc w:val="center"/>
              <w:rPr>
                <w:rFonts w:ascii="Times New Roman" w:hAnsi="Times New Roman" w:cs="Times New Roman"/>
                <w:bCs/>
              </w:rPr>
            </w:pPr>
            <w:r w:rsidRPr="009E7D1E">
              <w:rPr>
                <w:rFonts w:ascii="Times New Roman" w:hAnsi="Times New Roman" w:cs="Times New Roman"/>
                <w:bCs/>
              </w:rPr>
              <w:t>July 2014</w:t>
            </w:r>
          </w:p>
        </w:tc>
        <w:tc>
          <w:tcPr>
            <w:tcW w:w="528" w:type="pct"/>
            <w:tcBorders>
              <w:top w:val="dotted" w:sz="4" w:space="0" w:color="auto"/>
              <w:bottom w:val="dotted" w:sz="4" w:space="0" w:color="auto"/>
            </w:tcBorders>
            <w:shd w:val="clear" w:color="auto" w:fill="auto"/>
          </w:tcPr>
          <w:p w:rsidR="00285A3D" w:rsidRPr="009E7D1E" w:rsidRDefault="00285A3D"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r w:rsidR="00285A3D" w:rsidRPr="009E7D1E" w:rsidTr="002D5E96">
        <w:trPr>
          <w:jc w:val="center"/>
        </w:trPr>
        <w:tc>
          <w:tcPr>
            <w:tcW w:w="189" w:type="pct"/>
            <w:vMerge/>
            <w:shd w:val="clear" w:color="auto" w:fill="auto"/>
          </w:tcPr>
          <w:p w:rsidR="00285A3D" w:rsidRPr="009E7D1E" w:rsidRDefault="00285A3D" w:rsidP="0018216A">
            <w:pPr>
              <w:spacing w:line="240" w:lineRule="auto"/>
              <w:ind w:left="0"/>
              <w:jc w:val="center"/>
              <w:rPr>
                <w:rFonts w:ascii="Times New Roman" w:hAnsi="Times New Roman" w:cs="Times New Roman"/>
                <w:bCs/>
              </w:rPr>
            </w:pPr>
          </w:p>
        </w:tc>
        <w:tc>
          <w:tcPr>
            <w:tcW w:w="1022" w:type="pct"/>
            <w:vMerge/>
            <w:shd w:val="clear" w:color="auto" w:fill="auto"/>
          </w:tcPr>
          <w:p w:rsidR="00285A3D" w:rsidRPr="009E7D1E" w:rsidRDefault="00285A3D" w:rsidP="002160AF">
            <w:pPr>
              <w:pStyle w:val="ListParagraph"/>
              <w:spacing w:line="240" w:lineRule="auto"/>
              <w:ind w:left="511"/>
              <w:jc w:val="both"/>
              <w:rPr>
                <w:rFonts w:ascii="Times New Roman" w:hAnsi="Times New Roman" w:cs="Times New Roman"/>
                <w:sz w:val="20"/>
                <w:szCs w:val="20"/>
              </w:rPr>
            </w:pPr>
          </w:p>
        </w:tc>
        <w:tc>
          <w:tcPr>
            <w:tcW w:w="2227" w:type="pct"/>
            <w:tcBorders>
              <w:top w:val="dotted" w:sz="4" w:space="0" w:color="auto"/>
              <w:bottom w:val="single" w:sz="4" w:space="0" w:color="000000"/>
            </w:tcBorders>
            <w:shd w:val="clear" w:color="auto" w:fill="auto"/>
          </w:tcPr>
          <w:p w:rsidR="00285A3D" w:rsidRPr="009E7D1E" w:rsidRDefault="00285A3D" w:rsidP="00846117">
            <w:pPr>
              <w:pStyle w:val="ListParagraph"/>
              <w:numPr>
                <w:ilvl w:val="0"/>
                <w:numId w:val="31"/>
              </w:numPr>
              <w:spacing w:after="0" w:line="240" w:lineRule="auto"/>
              <w:ind w:left="512" w:hanging="495"/>
              <w:jc w:val="both"/>
              <w:rPr>
                <w:rFonts w:ascii="Times New Roman" w:hAnsi="Times New Roman" w:cs="Times New Roman"/>
                <w:sz w:val="20"/>
                <w:szCs w:val="20"/>
              </w:rPr>
            </w:pPr>
            <w:ins w:id="230" w:author="Test" w:date="2014-11-24T14:10:00Z">
              <w:r w:rsidRPr="00846117">
                <w:rPr>
                  <w:rFonts w:ascii="Times New Roman" w:hAnsi="Times New Roman" w:cs="Times New Roman"/>
                  <w:sz w:val="20"/>
                  <w:szCs w:val="20"/>
                </w:rPr>
                <w:t>Copy</w:t>
              </w:r>
              <w:r w:rsidRPr="00285A3D">
                <w:rPr>
                  <w:rFonts w:ascii="Times New Roman" w:hAnsi="Times New Roman" w:cs="Times New Roman"/>
                  <w:sz w:val="20"/>
                  <w:szCs w:val="20"/>
                  <w:lang w:val="en-GB"/>
                </w:rPr>
                <w:t xml:space="preserve"> of draft contract for the reclamation of </w:t>
              </w:r>
            </w:ins>
            <w:ins w:id="231" w:author="Test" w:date="2014-11-24T14:11:00Z">
              <w:r w:rsidRPr="00285A3D">
                <w:rPr>
                  <w:rFonts w:ascii="Times New Roman" w:hAnsi="Times New Roman" w:cs="Times New Roman"/>
                  <w:sz w:val="20"/>
                  <w:szCs w:val="20"/>
                  <w:lang w:val="en-GB"/>
                </w:rPr>
                <w:t>a</w:t>
              </w:r>
            </w:ins>
            <w:ins w:id="232" w:author="Test" w:date="2014-11-24T14:10:00Z">
              <w:r w:rsidRPr="00285A3D">
                <w:rPr>
                  <w:rFonts w:ascii="Times New Roman" w:hAnsi="Times New Roman" w:cs="Times New Roman"/>
                  <w:sz w:val="20"/>
                  <w:szCs w:val="20"/>
                  <w:lang w:val="en-GB"/>
                </w:rPr>
                <w:t xml:space="preserve"> </w:t>
              </w:r>
            </w:ins>
            <w:ins w:id="233" w:author="Test" w:date="2014-11-24T14:12:00Z">
              <w:r w:rsidRPr="00285A3D">
                <w:rPr>
                  <w:rFonts w:ascii="Times New Roman" w:hAnsi="Times New Roman" w:cs="Times New Roman"/>
                  <w:sz w:val="20"/>
                  <w:szCs w:val="20"/>
                  <w:lang w:val="en-GB"/>
                </w:rPr>
                <w:t xml:space="preserve">gold mining </w:t>
              </w:r>
            </w:ins>
            <w:ins w:id="234" w:author="Test" w:date="2014-11-24T14:10:00Z">
              <w:r w:rsidRPr="00285A3D">
                <w:rPr>
                  <w:rFonts w:ascii="Times New Roman" w:hAnsi="Times New Roman" w:cs="Times New Roman"/>
                  <w:sz w:val="20"/>
                  <w:szCs w:val="20"/>
                  <w:lang w:val="en-GB"/>
                </w:rPr>
                <w:t>site</w:t>
              </w:r>
            </w:ins>
            <w:ins w:id="235" w:author="Test" w:date="2014-11-24T14:13:00Z">
              <w:r w:rsidRPr="00285A3D">
                <w:rPr>
                  <w:rFonts w:ascii="Times New Roman" w:hAnsi="Times New Roman" w:cs="Times New Roman"/>
                  <w:sz w:val="20"/>
                  <w:szCs w:val="20"/>
                  <w:lang w:val="en-GB"/>
                </w:rPr>
                <w:t xml:space="preserve"> as recommended in the MRVS report </w:t>
              </w:r>
            </w:ins>
            <w:ins w:id="236" w:author="Test" w:date="2014-11-24T14:17:00Z">
              <w:r w:rsidRPr="00285A3D">
                <w:rPr>
                  <w:rFonts w:ascii="Times New Roman" w:hAnsi="Times New Roman" w:cs="Times New Roman"/>
                  <w:sz w:val="20"/>
                  <w:szCs w:val="20"/>
                  <w:lang w:val="en-GB"/>
                </w:rPr>
                <w:t>and selected by the Land Reclamation Committee t</w:t>
              </w:r>
            </w:ins>
            <w:ins w:id="237" w:author="Test" w:date="2014-11-24T14:14:00Z">
              <w:r w:rsidRPr="00285A3D">
                <w:rPr>
                  <w:rFonts w:ascii="Times New Roman" w:hAnsi="Times New Roman" w:cs="Times New Roman"/>
                  <w:sz w:val="20"/>
                  <w:szCs w:val="20"/>
                  <w:lang w:val="en-GB"/>
                </w:rPr>
                <w:t xml:space="preserve">o </w:t>
              </w:r>
            </w:ins>
            <w:ins w:id="238" w:author="Test" w:date="2014-11-24T14:13:00Z">
              <w:r w:rsidRPr="00285A3D">
                <w:rPr>
                  <w:rFonts w:ascii="Times New Roman" w:hAnsi="Times New Roman" w:cs="Times New Roman"/>
                  <w:sz w:val="20"/>
                  <w:szCs w:val="20"/>
                  <w:lang w:val="en-GB"/>
                </w:rPr>
                <w:t>ameliorate impacts of</w:t>
              </w:r>
            </w:ins>
            <w:ins w:id="239" w:author="Test" w:date="2014-11-24T14:14:00Z">
              <w:r w:rsidRPr="00285A3D">
                <w:rPr>
                  <w:rFonts w:ascii="Times New Roman" w:hAnsi="Times New Roman" w:cs="Times New Roman"/>
                  <w:sz w:val="20"/>
                  <w:szCs w:val="20"/>
                  <w:lang w:val="en-GB"/>
                </w:rPr>
                <w:t xml:space="preserve"> </w:t>
              </w:r>
            </w:ins>
            <w:ins w:id="240" w:author="Test" w:date="2014-11-24T14:15:00Z">
              <w:r w:rsidRPr="00285A3D">
                <w:rPr>
                  <w:rFonts w:ascii="Times New Roman" w:hAnsi="Times New Roman" w:cs="Times New Roman"/>
                  <w:sz w:val="20"/>
                  <w:szCs w:val="20"/>
                  <w:lang w:val="en-GB"/>
                </w:rPr>
                <w:t xml:space="preserve">deforestation and </w:t>
              </w:r>
            </w:ins>
            <w:ins w:id="241" w:author="Test" w:date="2014-11-24T14:14:00Z">
              <w:r w:rsidRPr="00285A3D">
                <w:rPr>
                  <w:rFonts w:ascii="Times New Roman" w:hAnsi="Times New Roman" w:cs="Times New Roman"/>
                  <w:sz w:val="20"/>
                  <w:szCs w:val="20"/>
                  <w:lang w:val="en-GB"/>
                </w:rPr>
                <w:lastRenderedPageBreak/>
                <w:t>forest</w:t>
              </w:r>
            </w:ins>
            <w:ins w:id="242" w:author="Test" w:date="2014-11-24T14:15:00Z">
              <w:r w:rsidRPr="00285A3D">
                <w:rPr>
                  <w:rFonts w:ascii="Times New Roman" w:hAnsi="Times New Roman" w:cs="Times New Roman"/>
                  <w:sz w:val="20"/>
                  <w:szCs w:val="20"/>
                  <w:lang w:val="en-GB"/>
                </w:rPr>
                <w:t xml:space="preserve"> degradation</w:t>
              </w:r>
            </w:ins>
          </w:p>
        </w:tc>
        <w:tc>
          <w:tcPr>
            <w:tcW w:w="517" w:type="pct"/>
            <w:tcBorders>
              <w:top w:val="dotted" w:sz="4" w:space="0" w:color="auto"/>
              <w:bottom w:val="single" w:sz="4" w:space="0" w:color="000000"/>
            </w:tcBorders>
          </w:tcPr>
          <w:p w:rsidR="00285A3D" w:rsidRPr="00E54DCA" w:rsidRDefault="0018416A" w:rsidP="004F212D">
            <w:pPr>
              <w:spacing w:line="240" w:lineRule="auto"/>
              <w:ind w:left="0"/>
              <w:jc w:val="center"/>
              <w:rPr>
                <w:rFonts w:ascii="Times New Roman" w:hAnsi="Times New Roman" w:cs="Times New Roman"/>
                <w:bCs/>
              </w:rPr>
            </w:pPr>
            <w:ins w:id="243" w:author="JYANG" w:date="2014-11-25T15:37:00Z">
              <w:r w:rsidRPr="00E54DCA">
                <w:rPr>
                  <w:rFonts w:ascii="Times New Roman" w:hAnsi="Times New Roman" w:cs="Times New Roman"/>
                  <w:bCs/>
                </w:rPr>
                <w:lastRenderedPageBreak/>
                <w:t>MNRE</w:t>
              </w:r>
            </w:ins>
          </w:p>
        </w:tc>
        <w:tc>
          <w:tcPr>
            <w:tcW w:w="517" w:type="pct"/>
            <w:tcBorders>
              <w:top w:val="dotted" w:sz="4" w:space="0" w:color="auto"/>
              <w:bottom w:val="single" w:sz="4" w:space="0" w:color="000000"/>
            </w:tcBorders>
            <w:shd w:val="clear" w:color="auto" w:fill="auto"/>
          </w:tcPr>
          <w:p w:rsidR="00285A3D" w:rsidRPr="00E54DCA" w:rsidRDefault="0018416A" w:rsidP="004F212D">
            <w:pPr>
              <w:spacing w:line="240" w:lineRule="auto"/>
              <w:ind w:left="0"/>
              <w:jc w:val="center"/>
              <w:rPr>
                <w:rFonts w:ascii="Times New Roman" w:hAnsi="Times New Roman" w:cs="Times New Roman"/>
                <w:bCs/>
              </w:rPr>
            </w:pPr>
            <w:ins w:id="244" w:author="JYANG" w:date="2014-11-25T15:38:00Z">
              <w:r w:rsidRPr="00E54DCA">
                <w:rPr>
                  <w:rFonts w:ascii="Times New Roman" w:hAnsi="Times New Roman" w:cs="Times New Roman"/>
                  <w:bCs/>
                </w:rPr>
                <w:t>November 2014</w:t>
              </w:r>
            </w:ins>
          </w:p>
        </w:tc>
        <w:tc>
          <w:tcPr>
            <w:tcW w:w="528" w:type="pct"/>
            <w:tcBorders>
              <w:top w:val="dotted" w:sz="4" w:space="0" w:color="auto"/>
              <w:bottom w:val="single" w:sz="4" w:space="0" w:color="000000"/>
            </w:tcBorders>
            <w:shd w:val="clear" w:color="auto" w:fill="auto"/>
          </w:tcPr>
          <w:p w:rsidR="00285A3D" w:rsidRPr="00E54DCA" w:rsidRDefault="0018416A" w:rsidP="004F212D">
            <w:pPr>
              <w:spacing w:line="240" w:lineRule="auto"/>
              <w:ind w:left="0"/>
              <w:jc w:val="center"/>
              <w:rPr>
                <w:rFonts w:ascii="Times New Roman" w:hAnsi="Times New Roman" w:cs="Times New Roman"/>
                <w:bCs/>
              </w:rPr>
            </w:pPr>
            <w:ins w:id="245" w:author="JYANG" w:date="2014-11-25T15:38:00Z">
              <w:r w:rsidRPr="00E54DCA">
                <w:rPr>
                  <w:rFonts w:ascii="Times New Roman" w:hAnsi="Times New Roman" w:cs="Times New Roman"/>
                  <w:bCs/>
                </w:rPr>
                <w:t>Pending</w:t>
              </w:r>
            </w:ins>
          </w:p>
        </w:tc>
      </w:tr>
      <w:tr w:rsidR="003D5152" w:rsidRPr="009E7D1E" w:rsidTr="00D35553">
        <w:trPr>
          <w:trHeight w:val="323"/>
          <w:jc w:val="center"/>
        </w:trPr>
        <w:tc>
          <w:tcPr>
            <w:tcW w:w="189" w:type="pct"/>
            <w:vMerge w:val="restart"/>
            <w:shd w:val="clear" w:color="auto" w:fill="auto"/>
          </w:tcPr>
          <w:p w:rsidR="003D5152" w:rsidRPr="009E7D1E" w:rsidRDefault="003D5152" w:rsidP="0018216A">
            <w:pPr>
              <w:spacing w:line="240" w:lineRule="auto"/>
              <w:ind w:left="0"/>
              <w:jc w:val="center"/>
              <w:rPr>
                <w:rFonts w:ascii="Times New Roman" w:hAnsi="Times New Roman" w:cs="Times New Roman"/>
                <w:bCs/>
              </w:rPr>
            </w:pPr>
            <w:r w:rsidRPr="009E7D1E">
              <w:rPr>
                <w:rFonts w:ascii="Times New Roman" w:hAnsi="Times New Roman" w:cs="Times New Roman"/>
                <w:bCs/>
              </w:rPr>
              <w:lastRenderedPageBreak/>
              <w:t>10</w:t>
            </w:r>
          </w:p>
        </w:tc>
        <w:tc>
          <w:tcPr>
            <w:tcW w:w="1022" w:type="pct"/>
            <w:vMerge w:val="restart"/>
            <w:shd w:val="clear" w:color="auto" w:fill="auto"/>
          </w:tcPr>
          <w:p w:rsidR="003D5152" w:rsidRPr="009E7D1E" w:rsidRDefault="003D5152" w:rsidP="00E5719E">
            <w:pPr>
              <w:spacing w:line="240" w:lineRule="auto"/>
              <w:ind w:left="88" w:right="57"/>
              <w:jc w:val="both"/>
              <w:rPr>
                <w:rFonts w:ascii="Times New Roman" w:hAnsi="Times New Roman" w:cs="Times New Roman"/>
                <w:bCs/>
              </w:rPr>
            </w:pPr>
            <w:r w:rsidRPr="009E7D1E">
              <w:rPr>
                <w:rFonts w:ascii="Times New Roman" w:hAnsi="Times New Roman" w:cs="Times New Roman"/>
              </w:rPr>
              <w:t>That MNRE has sufficient capacity to adequately apply environmental regulations, in particular in the mining sector for improved gold recovery and mercury abatement.</w:t>
            </w:r>
          </w:p>
        </w:tc>
        <w:tc>
          <w:tcPr>
            <w:tcW w:w="2227" w:type="pct"/>
            <w:tcBorders>
              <w:bottom w:val="dotted" w:sz="4" w:space="0" w:color="auto"/>
            </w:tcBorders>
            <w:shd w:val="clear" w:color="auto" w:fill="auto"/>
          </w:tcPr>
          <w:p w:rsidR="003D5152" w:rsidRPr="009E7D1E" w:rsidRDefault="003D5152" w:rsidP="006B16C4">
            <w:pPr>
              <w:pStyle w:val="ListParagraph"/>
              <w:numPr>
                <w:ilvl w:val="0"/>
                <w:numId w:val="14"/>
              </w:numPr>
              <w:spacing w:after="0" w:line="240" w:lineRule="auto"/>
              <w:ind w:left="546" w:hanging="546"/>
              <w:jc w:val="both"/>
              <w:rPr>
                <w:rFonts w:ascii="Times New Roman" w:hAnsi="Times New Roman" w:cs="Times New Roman"/>
                <w:bCs/>
              </w:rPr>
            </w:pPr>
            <w:r w:rsidRPr="009E7D1E">
              <w:rPr>
                <w:rFonts w:ascii="Times New Roman" w:hAnsi="Times New Roman" w:cs="Times New Roman"/>
                <w:sz w:val="20"/>
                <w:szCs w:val="20"/>
              </w:rPr>
              <w:t>Copy of the Mercury Distribution Project Document, establishing assessment on the amount of mercury in the country /regions where it has been distributed, issued by Guyana Geology and Mines Commission (GGMC)</w:t>
            </w:r>
            <w:ins w:id="246" w:author="Test" w:date="2014-11-24T13:15:00Z">
              <w:r>
                <w:rPr>
                  <w:rFonts w:ascii="Times New Roman" w:eastAsia="Calibri" w:hAnsi="Times New Roman" w:cs="Times New Roman"/>
                  <w:sz w:val="20"/>
                  <w:szCs w:val="20"/>
                </w:rPr>
                <w:t xml:space="preserve"> </w:t>
              </w:r>
            </w:ins>
            <w:ins w:id="247" w:author="HELENAL" w:date="2014-11-21T06:14:00Z">
              <w:del w:id="248" w:author="Test" w:date="2014-11-24T13:15:00Z">
                <w:r w:rsidDel="00672F77">
                  <w:rPr>
                    <w:rFonts w:ascii="Times New Roman" w:hAnsi="Times New Roman" w:cs="Times New Roman"/>
                    <w:sz w:val="20"/>
                    <w:szCs w:val="20"/>
                  </w:rPr>
                  <w:delText xml:space="preserve"> </w:delText>
                </w:r>
              </w:del>
            </w:ins>
            <w:del w:id="249" w:author="Test" w:date="2014-11-24T13:15:00Z">
              <w:r w:rsidRPr="009E7D1E" w:rsidDel="00672F77">
                <w:rPr>
                  <w:rFonts w:ascii="Times New Roman" w:hAnsi="Times New Roman" w:cs="Times New Roman"/>
                  <w:sz w:val="20"/>
                  <w:szCs w:val="20"/>
                </w:rPr>
                <w:delText>.</w:delText>
              </w:r>
            </w:del>
            <w:ins w:id="250" w:author="HELENAL" w:date="2014-11-21T06:14:00Z">
              <w:del w:id="251" w:author="Test" w:date="2014-11-24T13:15:00Z">
                <w:r w:rsidRPr="00FD1508" w:rsidDel="00672F77">
                  <w:rPr>
                    <w:rFonts w:ascii="Times New Roman" w:eastAsia="Calibri" w:hAnsi="Times New Roman" w:cs="Times New Roman"/>
                    <w:sz w:val="20"/>
                    <w:szCs w:val="20"/>
                    <w:lang w:val="en-GB"/>
                  </w:rPr>
                  <w:delText xml:space="preserve"> </w:delText>
                </w:r>
              </w:del>
              <w:r w:rsidRPr="00FD1508">
                <w:rPr>
                  <w:rFonts w:ascii="Times New Roman" w:hAnsi="Times New Roman" w:cs="Times New Roman"/>
                  <w:sz w:val="20"/>
                  <w:szCs w:val="20"/>
                  <w:lang w:val="en-GB"/>
                </w:rPr>
                <w:t xml:space="preserve">for inclusion in the National Action Plan required by the </w:t>
              </w:r>
              <w:proofErr w:type="spellStart"/>
              <w:r w:rsidRPr="00FD1508">
                <w:rPr>
                  <w:rFonts w:ascii="Times New Roman" w:hAnsi="Times New Roman" w:cs="Times New Roman"/>
                  <w:sz w:val="20"/>
                  <w:szCs w:val="20"/>
                  <w:lang w:val="en-GB"/>
                </w:rPr>
                <w:t>Minamata</w:t>
              </w:r>
              <w:proofErr w:type="spellEnd"/>
              <w:r w:rsidRPr="00FD1508">
                <w:rPr>
                  <w:rFonts w:ascii="Times New Roman" w:hAnsi="Times New Roman" w:cs="Times New Roman"/>
                  <w:sz w:val="20"/>
                  <w:szCs w:val="20"/>
                  <w:lang w:val="en-GB"/>
                </w:rPr>
                <w:t xml:space="preserve"> Convention on Mercury</w:t>
              </w:r>
            </w:ins>
            <w:ins w:id="252" w:author="JYANG" w:date="2014-11-25T15:39:00Z">
              <w:r w:rsidR="0018416A">
                <w:rPr>
                  <w:rFonts w:ascii="Times New Roman" w:hAnsi="Times New Roman" w:cs="Times New Roman"/>
                  <w:sz w:val="20"/>
                  <w:szCs w:val="20"/>
                  <w:lang w:val="en-GB"/>
                </w:rPr>
                <w:t>.</w:t>
              </w:r>
            </w:ins>
          </w:p>
        </w:tc>
        <w:tc>
          <w:tcPr>
            <w:tcW w:w="517" w:type="pct"/>
            <w:tcBorders>
              <w:bottom w:val="dotted" w:sz="4" w:space="0" w:color="auto"/>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GGMC</w:t>
            </w:r>
          </w:p>
        </w:tc>
        <w:tc>
          <w:tcPr>
            <w:tcW w:w="517" w:type="pct"/>
            <w:tcBorders>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April 2014</w:t>
            </w:r>
          </w:p>
        </w:tc>
        <w:tc>
          <w:tcPr>
            <w:tcW w:w="528" w:type="pct"/>
            <w:tcBorders>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r w:rsidR="003D5152" w:rsidRPr="009E7D1E" w:rsidTr="00D35553">
        <w:trPr>
          <w:jc w:val="center"/>
        </w:trPr>
        <w:tc>
          <w:tcPr>
            <w:tcW w:w="189" w:type="pct"/>
            <w:vMerge/>
            <w:shd w:val="clear" w:color="auto" w:fill="auto"/>
          </w:tcPr>
          <w:p w:rsidR="003D5152" w:rsidRPr="009E7D1E" w:rsidRDefault="003D5152" w:rsidP="0018216A">
            <w:pPr>
              <w:spacing w:line="240" w:lineRule="auto"/>
              <w:ind w:left="0"/>
              <w:jc w:val="center"/>
              <w:rPr>
                <w:rFonts w:ascii="Times New Roman" w:hAnsi="Times New Roman" w:cs="Times New Roman"/>
                <w:bCs/>
              </w:rPr>
            </w:pPr>
          </w:p>
        </w:tc>
        <w:tc>
          <w:tcPr>
            <w:tcW w:w="1022" w:type="pct"/>
            <w:vMerge/>
            <w:shd w:val="clear" w:color="auto" w:fill="auto"/>
          </w:tcPr>
          <w:p w:rsidR="003D5152" w:rsidRPr="009E7D1E" w:rsidRDefault="003D5152" w:rsidP="00E5719E">
            <w:pPr>
              <w:spacing w:line="240" w:lineRule="auto"/>
              <w:ind w:left="88" w:right="57"/>
              <w:jc w:val="both"/>
              <w:rPr>
                <w:rFonts w:ascii="Times New Roman" w:hAnsi="Times New Roman" w:cs="Times New Roman"/>
              </w:rPr>
            </w:pPr>
          </w:p>
        </w:tc>
        <w:tc>
          <w:tcPr>
            <w:tcW w:w="2227" w:type="pct"/>
            <w:tcBorders>
              <w:top w:val="dotted" w:sz="4" w:space="0" w:color="auto"/>
              <w:bottom w:val="single" w:sz="4" w:space="0" w:color="000000"/>
            </w:tcBorders>
            <w:shd w:val="clear" w:color="auto" w:fill="auto"/>
          </w:tcPr>
          <w:p w:rsidR="003D5152" w:rsidRPr="009E7D1E" w:rsidRDefault="003D5152" w:rsidP="006B16C4">
            <w:pPr>
              <w:pStyle w:val="ListParagraph"/>
              <w:numPr>
                <w:ilvl w:val="0"/>
                <w:numId w:val="14"/>
              </w:numPr>
              <w:spacing w:after="0" w:line="240" w:lineRule="auto"/>
              <w:ind w:left="546" w:hanging="546"/>
              <w:jc w:val="both"/>
              <w:rPr>
                <w:rFonts w:ascii="Times New Roman" w:hAnsi="Times New Roman" w:cs="Times New Roman"/>
                <w:sz w:val="20"/>
                <w:szCs w:val="20"/>
              </w:rPr>
            </w:pPr>
            <w:r w:rsidRPr="009E7D1E">
              <w:rPr>
                <w:rFonts w:ascii="Times New Roman" w:hAnsi="Times New Roman" w:cs="Times New Roman"/>
                <w:sz w:val="20"/>
                <w:szCs w:val="20"/>
              </w:rPr>
              <w:t>Copy of the</w:t>
            </w:r>
            <w:ins w:id="253" w:author="HELENAL" w:date="2014-11-21T06:14:00Z">
              <w:r>
                <w:rPr>
                  <w:rFonts w:ascii="Times New Roman" w:hAnsi="Times New Roman" w:cs="Times New Roman"/>
                  <w:sz w:val="20"/>
                  <w:szCs w:val="20"/>
                </w:rPr>
                <w:t xml:space="preserve"> instrument of</w:t>
              </w:r>
            </w:ins>
            <w:r w:rsidRPr="009E7D1E">
              <w:rPr>
                <w:rFonts w:ascii="Times New Roman" w:hAnsi="Times New Roman" w:cs="Times New Roman"/>
                <w:sz w:val="20"/>
                <w:szCs w:val="20"/>
              </w:rPr>
              <w:t xml:space="preserve"> Ratification </w:t>
            </w:r>
            <w:ins w:id="254" w:author="HELENAL" w:date="2014-11-21T06:14:00Z">
              <w:r>
                <w:rPr>
                  <w:rFonts w:ascii="Times New Roman" w:hAnsi="Times New Roman" w:cs="Times New Roman"/>
                  <w:sz w:val="20"/>
                  <w:szCs w:val="20"/>
                </w:rPr>
                <w:t xml:space="preserve">to </w:t>
              </w:r>
            </w:ins>
            <w:del w:id="255" w:author="HELENAL" w:date="2014-11-21T06:15:00Z">
              <w:r w:rsidRPr="009E7D1E" w:rsidDel="008A700F">
                <w:rPr>
                  <w:rFonts w:ascii="Times New Roman" w:hAnsi="Times New Roman" w:cs="Times New Roman"/>
                  <w:sz w:val="20"/>
                  <w:szCs w:val="20"/>
                </w:rPr>
                <w:delText xml:space="preserve">document of </w:delText>
              </w:r>
            </w:del>
            <w:r w:rsidRPr="009E7D1E">
              <w:rPr>
                <w:rFonts w:ascii="Times New Roman" w:hAnsi="Times New Roman" w:cs="Times New Roman"/>
                <w:sz w:val="20"/>
                <w:szCs w:val="20"/>
              </w:rPr>
              <w:t xml:space="preserve">the </w:t>
            </w:r>
            <w:proofErr w:type="spellStart"/>
            <w:r w:rsidRPr="009E7D1E">
              <w:rPr>
                <w:rFonts w:ascii="Times New Roman" w:hAnsi="Times New Roman" w:cs="Times New Roman"/>
                <w:sz w:val="20"/>
                <w:szCs w:val="20"/>
              </w:rPr>
              <w:t>Minamata</w:t>
            </w:r>
            <w:proofErr w:type="spellEnd"/>
            <w:r w:rsidRPr="009E7D1E">
              <w:rPr>
                <w:rFonts w:ascii="Times New Roman" w:hAnsi="Times New Roman" w:cs="Times New Roman"/>
                <w:sz w:val="20"/>
                <w:szCs w:val="20"/>
              </w:rPr>
              <w:t xml:space="preserve"> Convention </w:t>
            </w:r>
            <w:ins w:id="256" w:author="HELENAL" w:date="2014-11-21T06:15:00Z">
              <w:r>
                <w:rPr>
                  <w:rFonts w:ascii="Times New Roman" w:hAnsi="Times New Roman" w:cs="Times New Roman"/>
                  <w:sz w:val="20"/>
                  <w:szCs w:val="20"/>
                </w:rPr>
                <w:t xml:space="preserve">on Mercury issued </w:t>
              </w:r>
            </w:ins>
            <w:r w:rsidRPr="009E7D1E">
              <w:rPr>
                <w:rFonts w:ascii="Times New Roman" w:hAnsi="Times New Roman" w:cs="Times New Roman"/>
                <w:sz w:val="20"/>
                <w:szCs w:val="20"/>
              </w:rPr>
              <w:t xml:space="preserve">by the </w:t>
            </w:r>
            <w:ins w:id="257" w:author="HELENAL" w:date="2014-11-21T06:15:00Z">
              <w:r>
                <w:rPr>
                  <w:rFonts w:ascii="Times New Roman" w:hAnsi="Times New Roman" w:cs="Times New Roman"/>
                  <w:sz w:val="20"/>
                  <w:szCs w:val="20"/>
                </w:rPr>
                <w:t>Minister of Foreign Affairs and deposited at the United Nations</w:t>
              </w:r>
            </w:ins>
            <w:del w:id="258" w:author="HELENAL" w:date="2014-11-21T06:15:00Z">
              <w:r w:rsidRPr="009E7D1E" w:rsidDel="008A700F">
                <w:rPr>
                  <w:rFonts w:ascii="Times New Roman" w:hAnsi="Times New Roman" w:cs="Times New Roman"/>
                  <w:sz w:val="20"/>
                  <w:szCs w:val="20"/>
                </w:rPr>
                <w:delText>Government of Guyana</w:delText>
              </w:r>
            </w:del>
            <w:r w:rsidRPr="009E7D1E">
              <w:rPr>
                <w:rFonts w:ascii="Times New Roman" w:hAnsi="Times New Roman" w:cs="Times New Roman"/>
                <w:sz w:val="20"/>
                <w:szCs w:val="20"/>
              </w:rPr>
              <w:t>.</w:t>
            </w:r>
          </w:p>
        </w:tc>
        <w:tc>
          <w:tcPr>
            <w:tcW w:w="517" w:type="pct"/>
            <w:tcBorders>
              <w:top w:val="dotted" w:sz="4" w:space="0" w:color="auto"/>
              <w:bottom w:val="single" w:sz="4" w:space="0" w:color="000000"/>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MNRE</w:t>
            </w:r>
          </w:p>
        </w:tc>
        <w:tc>
          <w:tcPr>
            <w:tcW w:w="517" w:type="pct"/>
            <w:tcBorders>
              <w:top w:val="dotted" w:sz="4" w:space="0" w:color="auto"/>
              <w:bottom w:val="single" w:sz="4" w:space="0" w:color="000000"/>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September 2014</w:t>
            </w:r>
          </w:p>
        </w:tc>
        <w:tc>
          <w:tcPr>
            <w:tcW w:w="528" w:type="pct"/>
            <w:tcBorders>
              <w:top w:val="dotted" w:sz="4" w:space="0" w:color="auto"/>
              <w:bottom w:val="single" w:sz="4" w:space="0" w:color="000000"/>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r w:rsidR="003D5152" w:rsidRPr="009E7D1E" w:rsidTr="00D35553">
        <w:trPr>
          <w:jc w:val="center"/>
        </w:trPr>
        <w:tc>
          <w:tcPr>
            <w:tcW w:w="189" w:type="pct"/>
            <w:vMerge w:val="restart"/>
            <w:shd w:val="clear" w:color="auto" w:fill="auto"/>
          </w:tcPr>
          <w:p w:rsidR="003D5152" w:rsidRPr="009E7D1E" w:rsidRDefault="003D5152" w:rsidP="0018216A">
            <w:pPr>
              <w:spacing w:line="240" w:lineRule="auto"/>
              <w:ind w:left="0"/>
              <w:jc w:val="center"/>
              <w:rPr>
                <w:rFonts w:ascii="Times New Roman" w:hAnsi="Times New Roman" w:cs="Times New Roman"/>
                <w:bCs/>
              </w:rPr>
            </w:pPr>
            <w:r w:rsidRPr="00CA63D0">
              <w:rPr>
                <w:rFonts w:ascii="Times New Roman" w:hAnsi="Times New Roman" w:cs="Times New Roman"/>
                <w:bCs/>
              </w:rPr>
              <w:t>11</w:t>
            </w:r>
          </w:p>
        </w:tc>
        <w:tc>
          <w:tcPr>
            <w:tcW w:w="1022" w:type="pct"/>
            <w:vMerge w:val="restart"/>
            <w:shd w:val="clear" w:color="auto" w:fill="auto"/>
          </w:tcPr>
          <w:p w:rsidR="003D5152" w:rsidRPr="009E7D1E" w:rsidRDefault="003D5152" w:rsidP="007703CB">
            <w:pPr>
              <w:spacing w:line="240" w:lineRule="auto"/>
              <w:ind w:left="88" w:right="57"/>
              <w:jc w:val="both"/>
              <w:rPr>
                <w:rFonts w:ascii="Times New Roman" w:hAnsi="Times New Roman" w:cs="Times New Roman"/>
              </w:rPr>
            </w:pPr>
            <w:r w:rsidRPr="009E7D1E">
              <w:rPr>
                <w:rFonts w:ascii="Times New Roman" w:hAnsi="Times New Roman" w:cs="Times New Roman"/>
              </w:rPr>
              <w:t>That the MNRE creates an instrument to harmonize the relations between the ministry and Indigenous groups and agencies.</w:t>
            </w:r>
          </w:p>
          <w:p w:rsidR="003D5152" w:rsidRPr="009E7D1E" w:rsidRDefault="003D5152" w:rsidP="0018216A">
            <w:pPr>
              <w:spacing w:line="240" w:lineRule="auto"/>
              <w:ind w:left="0"/>
              <w:jc w:val="both"/>
              <w:rPr>
                <w:rFonts w:ascii="Times New Roman" w:hAnsi="Times New Roman" w:cs="Times New Roman"/>
                <w:bCs/>
                <w:lang w:val="en-US"/>
              </w:rPr>
            </w:pPr>
          </w:p>
        </w:tc>
        <w:tc>
          <w:tcPr>
            <w:tcW w:w="2227" w:type="pct"/>
            <w:tcBorders>
              <w:bottom w:val="dotted" w:sz="4" w:space="0" w:color="auto"/>
            </w:tcBorders>
            <w:shd w:val="clear" w:color="auto" w:fill="auto"/>
          </w:tcPr>
          <w:p w:rsidR="003D5152" w:rsidRPr="00CA63D0" w:rsidRDefault="003D5152" w:rsidP="006B16C4">
            <w:pPr>
              <w:pStyle w:val="ListParagraph"/>
              <w:numPr>
                <w:ilvl w:val="0"/>
                <w:numId w:val="16"/>
              </w:numPr>
              <w:spacing w:after="0" w:line="240" w:lineRule="auto"/>
              <w:ind w:left="573" w:hanging="573"/>
              <w:jc w:val="both"/>
              <w:rPr>
                <w:rFonts w:ascii="Times New Roman" w:hAnsi="Times New Roman" w:cs="Times New Roman"/>
                <w:bCs/>
              </w:rPr>
            </w:pPr>
            <w:r w:rsidRPr="009E7D1E">
              <w:rPr>
                <w:rFonts w:ascii="Times New Roman" w:hAnsi="Times New Roman" w:cs="Times New Roman"/>
                <w:sz w:val="20"/>
                <w:szCs w:val="20"/>
              </w:rPr>
              <w:t xml:space="preserve">Copy of </w:t>
            </w:r>
            <w:ins w:id="259" w:author="Test" w:date="2014-11-24T14:19:00Z">
              <w:r>
                <w:rPr>
                  <w:rFonts w:ascii="Times New Roman" w:hAnsi="Times New Roman" w:cs="Times New Roman"/>
                  <w:sz w:val="20"/>
                  <w:szCs w:val="20"/>
                </w:rPr>
                <w:t>contract with</w:t>
              </w:r>
            </w:ins>
            <w:del w:id="260" w:author="Test" w:date="2014-11-24T14:19:00Z">
              <w:r w:rsidRPr="009E7D1E" w:rsidDel="00F3705A">
                <w:rPr>
                  <w:rFonts w:ascii="Times New Roman" w:hAnsi="Times New Roman" w:cs="Times New Roman"/>
                  <w:sz w:val="20"/>
                  <w:szCs w:val="20"/>
                </w:rPr>
                <w:delText>To</w:delText>
              </w:r>
            </w:del>
            <w:del w:id="261" w:author="Test" w:date="2014-11-24T14:18:00Z">
              <w:r w:rsidRPr="009E7D1E" w:rsidDel="00F3705A">
                <w:rPr>
                  <w:rFonts w:ascii="Times New Roman" w:hAnsi="Times New Roman" w:cs="Times New Roman"/>
                  <w:sz w:val="20"/>
                  <w:szCs w:val="20"/>
                </w:rPr>
                <w:delText>R</w:delText>
              </w:r>
            </w:del>
            <w:del w:id="262" w:author="Test" w:date="2014-11-24T14:19:00Z">
              <w:r w:rsidRPr="009E7D1E" w:rsidDel="00F3705A">
                <w:rPr>
                  <w:rFonts w:ascii="Times New Roman" w:hAnsi="Times New Roman" w:cs="Times New Roman"/>
                  <w:sz w:val="20"/>
                  <w:szCs w:val="20"/>
                </w:rPr>
                <w:delText xml:space="preserve"> for</w:delText>
              </w:r>
            </w:del>
            <w:r w:rsidRPr="009E7D1E">
              <w:rPr>
                <w:rFonts w:ascii="Times New Roman" w:hAnsi="Times New Roman" w:cs="Times New Roman"/>
                <w:sz w:val="20"/>
                <w:szCs w:val="20"/>
              </w:rPr>
              <w:t xml:space="preserve"> Indigenous Relations Specialist that will integrate the MNRE and be in charge of working with indigenous communities and MNRE to harmonize the relations among them.</w:t>
            </w:r>
          </w:p>
        </w:tc>
        <w:tc>
          <w:tcPr>
            <w:tcW w:w="517" w:type="pct"/>
            <w:tcBorders>
              <w:bottom w:val="dotted" w:sz="4" w:space="0" w:color="auto"/>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MNRE</w:t>
            </w:r>
          </w:p>
        </w:tc>
        <w:tc>
          <w:tcPr>
            <w:tcW w:w="517" w:type="pct"/>
            <w:tcBorders>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del w:id="263" w:author="JYANG" w:date="2014-11-25T15:40:00Z">
              <w:r w:rsidRPr="009E7D1E" w:rsidDel="003262B7">
                <w:rPr>
                  <w:rFonts w:ascii="Times New Roman" w:hAnsi="Times New Roman" w:cs="Times New Roman"/>
                  <w:bCs/>
                </w:rPr>
                <w:delText xml:space="preserve">February </w:delText>
              </w:r>
            </w:del>
            <w:ins w:id="264" w:author="JYANG" w:date="2014-11-25T15:40:00Z">
              <w:r w:rsidR="003262B7">
                <w:rPr>
                  <w:rFonts w:ascii="Times New Roman" w:hAnsi="Times New Roman" w:cs="Times New Roman"/>
                  <w:bCs/>
                </w:rPr>
                <w:t>November</w:t>
              </w:r>
              <w:r w:rsidR="003262B7" w:rsidRPr="009E7D1E">
                <w:rPr>
                  <w:rFonts w:ascii="Times New Roman" w:hAnsi="Times New Roman" w:cs="Times New Roman"/>
                  <w:bCs/>
                </w:rPr>
                <w:t xml:space="preserve"> </w:t>
              </w:r>
            </w:ins>
            <w:r w:rsidRPr="009E7D1E">
              <w:rPr>
                <w:rFonts w:ascii="Times New Roman" w:hAnsi="Times New Roman" w:cs="Times New Roman"/>
                <w:bCs/>
              </w:rPr>
              <w:t>2014</w:t>
            </w:r>
          </w:p>
        </w:tc>
        <w:tc>
          <w:tcPr>
            <w:tcW w:w="528" w:type="pct"/>
            <w:tcBorders>
              <w:bottom w:val="dotted" w:sz="4" w:space="0" w:color="auto"/>
            </w:tcBorders>
            <w:shd w:val="clear" w:color="auto" w:fill="auto"/>
          </w:tcPr>
          <w:p w:rsidR="003D5152" w:rsidRPr="00E54DCA" w:rsidRDefault="003D5152" w:rsidP="004F212D">
            <w:pPr>
              <w:spacing w:line="240" w:lineRule="auto"/>
              <w:ind w:left="0"/>
              <w:jc w:val="center"/>
              <w:rPr>
                <w:rFonts w:ascii="Times New Roman" w:hAnsi="Times New Roman" w:cs="Times New Roman"/>
                <w:bCs/>
              </w:rPr>
            </w:pPr>
            <w:del w:id="265" w:author="JYANG" w:date="2014-11-25T15:41:00Z">
              <w:r w:rsidRPr="00E54DCA" w:rsidDel="003262B7">
                <w:rPr>
                  <w:rFonts w:ascii="Times New Roman" w:hAnsi="Times New Roman" w:cs="Times New Roman"/>
                  <w:bCs/>
                </w:rPr>
                <w:delText>Complete</w:delText>
              </w:r>
            </w:del>
            <w:ins w:id="266" w:author="JYANG" w:date="2014-11-25T15:41:00Z">
              <w:r w:rsidR="003262B7" w:rsidRPr="00E54DCA">
                <w:rPr>
                  <w:rFonts w:ascii="Times New Roman" w:hAnsi="Times New Roman" w:cs="Times New Roman"/>
                  <w:bCs/>
                </w:rPr>
                <w:t>Pending</w:t>
              </w:r>
            </w:ins>
          </w:p>
        </w:tc>
      </w:tr>
      <w:tr w:rsidR="003D5152" w:rsidRPr="009E7D1E" w:rsidTr="00D35553">
        <w:trPr>
          <w:jc w:val="center"/>
        </w:trPr>
        <w:tc>
          <w:tcPr>
            <w:tcW w:w="189" w:type="pct"/>
            <w:vMerge/>
            <w:shd w:val="clear" w:color="auto" w:fill="auto"/>
          </w:tcPr>
          <w:p w:rsidR="003D5152" w:rsidRPr="009E7D1E" w:rsidRDefault="003D5152" w:rsidP="0018216A">
            <w:pPr>
              <w:spacing w:line="240" w:lineRule="auto"/>
              <w:ind w:left="0"/>
              <w:jc w:val="center"/>
              <w:rPr>
                <w:rFonts w:ascii="Times New Roman" w:hAnsi="Times New Roman" w:cs="Times New Roman"/>
                <w:bCs/>
              </w:rPr>
            </w:pPr>
          </w:p>
        </w:tc>
        <w:tc>
          <w:tcPr>
            <w:tcW w:w="1022" w:type="pct"/>
            <w:vMerge/>
            <w:tcBorders>
              <w:bottom w:val="single" w:sz="4" w:space="0" w:color="000000"/>
            </w:tcBorders>
            <w:shd w:val="clear" w:color="auto" w:fill="auto"/>
          </w:tcPr>
          <w:p w:rsidR="003D5152" w:rsidRPr="009E7D1E" w:rsidRDefault="003D5152" w:rsidP="007703CB">
            <w:pPr>
              <w:spacing w:line="240" w:lineRule="auto"/>
              <w:ind w:left="88" w:right="57"/>
              <w:jc w:val="both"/>
              <w:rPr>
                <w:rFonts w:ascii="Times New Roman" w:hAnsi="Times New Roman" w:cs="Times New Roman"/>
              </w:rPr>
            </w:pPr>
          </w:p>
        </w:tc>
        <w:tc>
          <w:tcPr>
            <w:tcW w:w="2227" w:type="pct"/>
            <w:tcBorders>
              <w:top w:val="dotted" w:sz="4" w:space="0" w:color="auto"/>
              <w:bottom w:val="single" w:sz="4" w:space="0" w:color="000000"/>
            </w:tcBorders>
            <w:shd w:val="clear" w:color="auto" w:fill="auto"/>
          </w:tcPr>
          <w:p w:rsidR="003D5152" w:rsidRPr="00CA63D0" w:rsidRDefault="003D5152" w:rsidP="006B16C4">
            <w:pPr>
              <w:pStyle w:val="ListParagraph"/>
              <w:numPr>
                <w:ilvl w:val="0"/>
                <w:numId w:val="16"/>
              </w:numPr>
              <w:spacing w:after="0" w:line="240" w:lineRule="auto"/>
              <w:ind w:left="573" w:hanging="573"/>
              <w:jc w:val="both"/>
              <w:rPr>
                <w:rFonts w:ascii="Times New Roman" w:hAnsi="Times New Roman" w:cs="Times New Roman"/>
                <w:sz w:val="20"/>
                <w:szCs w:val="20"/>
              </w:rPr>
            </w:pPr>
            <w:r w:rsidRPr="009E7D1E">
              <w:rPr>
                <w:rFonts w:ascii="Times New Roman" w:hAnsi="Times New Roman" w:cs="Times New Roman"/>
                <w:sz w:val="20"/>
                <w:szCs w:val="20"/>
              </w:rPr>
              <w:t>Copy of report issued by MNRE containing a list of indigenous issues &amp; outcomes by regions</w:t>
            </w:r>
            <w:ins w:id="267" w:author="Test" w:date="2014-11-24T14:21:00Z">
              <w:r>
                <w:rPr>
                  <w:rFonts w:ascii="Times New Roman" w:hAnsi="Times New Roman" w:cs="Times New Roman"/>
                  <w:sz w:val="20"/>
                  <w:szCs w:val="20"/>
                </w:rPr>
                <w:t xml:space="preserve">, and </w:t>
              </w:r>
            </w:ins>
            <w:ins w:id="268" w:author="Test" w:date="2014-11-24T14:24:00Z">
              <w:r>
                <w:rPr>
                  <w:rFonts w:ascii="Times New Roman" w:hAnsi="Times New Roman" w:cs="Times New Roman"/>
                  <w:sz w:val="20"/>
                  <w:szCs w:val="20"/>
                </w:rPr>
                <w:t>presented</w:t>
              </w:r>
            </w:ins>
            <w:ins w:id="269" w:author="Test" w:date="2014-11-24T14:21:00Z">
              <w:r>
                <w:rPr>
                  <w:rFonts w:ascii="Times New Roman" w:hAnsi="Times New Roman" w:cs="Times New Roman"/>
                  <w:sz w:val="20"/>
                  <w:szCs w:val="20"/>
                </w:rPr>
                <w:t xml:space="preserve"> by the </w:t>
              </w:r>
            </w:ins>
            <w:ins w:id="270" w:author="Test" w:date="2014-11-24T14:24:00Z">
              <w:r>
                <w:rPr>
                  <w:rFonts w:ascii="Times New Roman" w:hAnsi="Times New Roman" w:cs="Times New Roman"/>
                  <w:sz w:val="20"/>
                  <w:szCs w:val="20"/>
                </w:rPr>
                <w:t xml:space="preserve">Ministry at the Annual </w:t>
              </w:r>
            </w:ins>
            <w:ins w:id="271" w:author="Test" w:date="2014-11-24T14:22:00Z">
              <w:r>
                <w:rPr>
                  <w:rFonts w:ascii="Times New Roman" w:hAnsi="Times New Roman" w:cs="Times New Roman"/>
                  <w:sz w:val="20"/>
                  <w:szCs w:val="20"/>
                </w:rPr>
                <w:t>N</w:t>
              </w:r>
            </w:ins>
            <w:ins w:id="272" w:author="Test" w:date="2014-11-24T14:21:00Z">
              <w:r>
                <w:rPr>
                  <w:rFonts w:ascii="Times New Roman" w:hAnsi="Times New Roman" w:cs="Times New Roman"/>
                  <w:sz w:val="20"/>
                  <w:szCs w:val="20"/>
                </w:rPr>
                <w:t xml:space="preserve">ational </w:t>
              </w:r>
            </w:ins>
            <w:proofErr w:type="spellStart"/>
            <w:ins w:id="273" w:author="Test" w:date="2014-11-24T14:22:00Z">
              <w:r>
                <w:rPr>
                  <w:rFonts w:ascii="Times New Roman" w:hAnsi="Times New Roman" w:cs="Times New Roman"/>
                  <w:sz w:val="20"/>
                  <w:szCs w:val="20"/>
                </w:rPr>
                <w:t>To</w:t>
              </w:r>
            </w:ins>
            <w:ins w:id="274" w:author="Test" w:date="2014-11-24T14:21:00Z">
              <w:r>
                <w:rPr>
                  <w:rFonts w:ascii="Times New Roman" w:hAnsi="Times New Roman" w:cs="Times New Roman"/>
                  <w:sz w:val="20"/>
                  <w:szCs w:val="20"/>
                </w:rPr>
                <w:t>shao</w:t>
              </w:r>
            </w:ins>
            <w:proofErr w:type="spellEnd"/>
            <w:ins w:id="275" w:author="Test" w:date="2014-11-24T14:24:00Z">
              <w:r>
                <w:rPr>
                  <w:rFonts w:ascii="Times New Roman" w:hAnsi="Times New Roman" w:cs="Times New Roman"/>
                  <w:sz w:val="20"/>
                  <w:szCs w:val="20"/>
                </w:rPr>
                <w:t xml:space="preserve"> </w:t>
              </w:r>
            </w:ins>
            <w:ins w:id="276" w:author="Test" w:date="2014-11-24T14:22:00Z">
              <w:r>
                <w:rPr>
                  <w:rFonts w:ascii="Times New Roman" w:hAnsi="Times New Roman" w:cs="Times New Roman"/>
                  <w:sz w:val="20"/>
                  <w:szCs w:val="20"/>
                </w:rPr>
                <w:t>C</w:t>
              </w:r>
            </w:ins>
            <w:ins w:id="277" w:author="Test" w:date="2014-11-24T14:21:00Z">
              <w:r>
                <w:rPr>
                  <w:rFonts w:ascii="Times New Roman" w:hAnsi="Times New Roman" w:cs="Times New Roman"/>
                  <w:sz w:val="20"/>
                  <w:szCs w:val="20"/>
                </w:rPr>
                <w:t>o</w:t>
              </w:r>
            </w:ins>
            <w:ins w:id="278" w:author="Test" w:date="2014-11-24T14:22:00Z">
              <w:r>
                <w:rPr>
                  <w:rFonts w:ascii="Times New Roman" w:hAnsi="Times New Roman" w:cs="Times New Roman"/>
                  <w:sz w:val="20"/>
                  <w:szCs w:val="20"/>
                </w:rPr>
                <w:t xml:space="preserve">nference. </w:t>
              </w:r>
            </w:ins>
            <w:del w:id="279" w:author="Test" w:date="2014-11-24T14:22:00Z">
              <w:r w:rsidRPr="009E7D1E" w:rsidDel="00F3705A">
                <w:rPr>
                  <w:rFonts w:ascii="Times New Roman" w:hAnsi="Times New Roman" w:cs="Times New Roman"/>
                  <w:sz w:val="20"/>
                  <w:szCs w:val="20"/>
                </w:rPr>
                <w:delText>.</w:delText>
              </w:r>
            </w:del>
          </w:p>
        </w:tc>
        <w:tc>
          <w:tcPr>
            <w:tcW w:w="517" w:type="pct"/>
            <w:tcBorders>
              <w:top w:val="dotted" w:sz="4" w:space="0" w:color="auto"/>
              <w:bottom w:val="single" w:sz="4" w:space="0" w:color="000000"/>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MNRE</w:t>
            </w:r>
          </w:p>
        </w:tc>
        <w:tc>
          <w:tcPr>
            <w:tcW w:w="517" w:type="pct"/>
            <w:tcBorders>
              <w:top w:val="dotted" w:sz="4" w:space="0" w:color="auto"/>
              <w:bottom w:val="single" w:sz="4" w:space="0" w:color="000000"/>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del w:id="280" w:author="JYANG" w:date="2014-11-25T15:42:00Z">
              <w:r w:rsidRPr="009E7D1E" w:rsidDel="003262B7">
                <w:rPr>
                  <w:rFonts w:ascii="Times New Roman" w:hAnsi="Times New Roman" w:cs="Times New Roman"/>
                  <w:bCs/>
                </w:rPr>
                <w:delText>Month Year</w:delText>
              </w:r>
            </w:del>
            <w:ins w:id="281" w:author="JYANG" w:date="2014-11-25T15:42:00Z">
              <w:r w:rsidR="003262B7">
                <w:rPr>
                  <w:rFonts w:ascii="Times New Roman" w:hAnsi="Times New Roman" w:cs="Times New Roman"/>
                  <w:bCs/>
                </w:rPr>
                <w:t>October 2014</w:t>
              </w:r>
            </w:ins>
          </w:p>
        </w:tc>
        <w:tc>
          <w:tcPr>
            <w:tcW w:w="528" w:type="pct"/>
            <w:tcBorders>
              <w:top w:val="dotted" w:sz="4" w:space="0" w:color="auto"/>
              <w:bottom w:val="single" w:sz="4" w:space="0" w:color="000000"/>
            </w:tcBorders>
            <w:shd w:val="clear" w:color="auto" w:fill="auto"/>
          </w:tcPr>
          <w:p w:rsidR="003D5152" w:rsidRPr="00E54DCA" w:rsidRDefault="003D5152" w:rsidP="004F212D">
            <w:pPr>
              <w:spacing w:line="240" w:lineRule="auto"/>
              <w:ind w:left="0"/>
              <w:jc w:val="center"/>
              <w:rPr>
                <w:rFonts w:ascii="Times New Roman" w:hAnsi="Times New Roman" w:cs="Times New Roman"/>
                <w:bCs/>
              </w:rPr>
            </w:pPr>
            <w:r w:rsidRPr="00E54DCA">
              <w:rPr>
                <w:rFonts w:ascii="Times New Roman" w:hAnsi="Times New Roman" w:cs="Times New Roman"/>
                <w:bCs/>
              </w:rPr>
              <w:t>Complete</w:t>
            </w:r>
          </w:p>
        </w:tc>
      </w:tr>
      <w:tr w:rsidR="003D5152" w:rsidRPr="009E7D1E" w:rsidTr="00D35553">
        <w:trPr>
          <w:jc w:val="center"/>
        </w:trPr>
        <w:tc>
          <w:tcPr>
            <w:tcW w:w="189" w:type="pct"/>
            <w:vMerge w:val="restart"/>
            <w:shd w:val="clear" w:color="auto" w:fill="auto"/>
          </w:tcPr>
          <w:p w:rsidR="003D5152" w:rsidRPr="009E7D1E" w:rsidRDefault="003D5152" w:rsidP="0018216A">
            <w:pPr>
              <w:spacing w:line="240" w:lineRule="auto"/>
              <w:ind w:left="0"/>
              <w:jc w:val="center"/>
              <w:rPr>
                <w:rFonts w:ascii="Times New Roman" w:hAnsi="Times New Roman" w:cs="Times New Roman"/>
                <w:bCs/>
              </w:rPr>
            </w:pPr>
            <w:r w:rsidRPr="009E7D1E">
              <w:rPr>
                <w:rFonts w:ascii="Times New Roman" w:hAnsi="Times New Roman" w:cs="Times New Roman"/>
                <w:bCs/>
              </w:rPr>
              <w:t>12</w:t>
            </w:r>
          </w:p>
        </w:tc>
        <w:tc>
          <w:tcPr>
            <w:tcW w:w="1022" w:type="pct"/>
            <w:vMerge w:val="restart"/>
            <w:shd w:val="clear" w:color="auto" w:fill="auto"/>
          </w:tcPr>
          <w:p w:rsidR="003D5152" w:rsidRPr="009E7D1E" w:rsidRDefault="003D5152" w:rsidP="007703CB">
            <w:pPr>
              <w:spacing w:line="240" w:lineRule="auto"/>
              <w:ind w:left="88" w:right="57"/>
              <w:jc w:val="both"/>
              <w:rPr>
                <w:rFonts w:ascii="Times New Roman" w:hAnsi="Times New Roman" w:cs="Times New Roman"/>
                <w:bCs/>
              </w:rPr>
            </w:pPr>
            <w:r w:rsidRPr="009E7D1E">
              <w:rPr>
                <w:rFonts w:ascii="Times New Roman" w:hAnsi="Times New Roman" w:cs="Times New Roman"/>
              </w:rPr>
              <w:t>That the training programs promoting best practices in the mining sector are identified and delivered, while sustainable forest management practices continue to be implemented within the forestry sector through community training programs.</w:t>
            </w:r>
          </w:p>
        </w:tc>
        <w:tc>
          <w:tcPr>
            <w:tcW w:w="2227" w:type="pct"/>
            <w:tcBorders>
              <w:bottom w:val="dotted" w:sz="4" w:space="0" w:color="auto"/>
            </w:tcBorders>
            <w:shd w:val="clear" w:color="auto" w:fill="auto"/>
          </w:tcPr>
          <w:p w:rsidR="003D5152" w:rsidRPr="009E7D1E" w:rsidRDefault="003D5152" w:rsidP="006B16C4">
            <w:pPr>
              <w:pStyle w:val="ListParagraph"/>
              <w:numPr>
                <w:ilvl w:val="0"/>
                <w:numId w:val="17"/>
              </w:numPr>
              <w:spacing w:after="0" w:line="240" w:lineRule="auto"/>
              <w:ind w:left="573" w:hanging="573"/>
              <w:jc w:val="both"/>
              <w:rPr>
                <w:rFonts w:ascii="Times New Roman" w:hAnsi="Times New Roman" w:cs="Times New Roman"/>
                <w:bCs/>
              </w:rPr>
            </w:pPr>
            <w:r w:rsidRPr="009E7D1E">
              <w:rPr>
                <w:rFonts w:ascii="Times New Roman" w:hAnsi="Times New Roman" w:cs="Times New Roman"/>
                <w:sz w:val="20"/>
                <w:szCs w:val="20"/>
              </w:rPr>
              <w:t>Copy of drafted Mining School and Training Center curriculum to be approved by the Board of the Mining School.</w:t>
            </w:r>
          </w:p>
        </w:tc>
        <w:tc>
          <w:tcPr>
            <w:tcW w:w="517" w:type="pct"/>
            <w:tcBorders>
              <w:bottom w:val="dotted" w:sz="4" w:space="0" w:color="auto"/>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GGMC</w:t>
            </w:r>
          </w:p>
        </w:tc>
        <w:tc>
          <w:tcPr>
            <w:tcW w:w="517" w:type="pct"/>
            <w:tcBorders>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January 2014</w:t>
            </w:r>
          </w:p>
        </w:tc>
        <w:tc>
          <w:tcPr>
            <w:tcW w:w="528" w:type="pct"/>
            <w:tcBorders>
              <w:bottom w:val="dotted" w:sz="4" w:space="0" w:color="auto"/>
            </w:tcBorders>
            <w:shd w:val="clear" w:color="auto" w:fill="auto"/>
          </w:tcPr>
          <w:p w:rsidR="003D5152" w:rsidRPr="00E54DCA" w:rsidRDefault="003D5152" w:rsidP="004F212D">
            <w:pPr>
              <w:spacing w:line="240" w:lineRule="auto"/>
              <w:ind w:left="0"/>
              <w:jc w:val="center"/>
              <w:rPr>
                <w:rFonts w:ascii="Times New Roman" w:hAnsi="Times New Roman" w:cs="Times New Roman"/>
                <w:bCs/>
              </w:rPr>
            </w:pPr>
            <w:r w:rsidRPr="00E54DCA">
              <w:rPr>
                <w:rFonts w:ascii="Times New Roman" w:hAnsi="Times New Roman" w:cs="Times New Roman"/>
                <w:bCs/>
              </w:rPr>
              <w:t>Complete</w:t>
            </w:r>
          </w:p>
        </w:tc>
      </w:tr>
      <w:tr w:rsidR="003D5152" w:rsidRPr="009E7D1E" w:rsidTr="00D35553">
        <w:trPr>
          <w:jc w:val="center"/>
        </w:trPr>
        <w:tc>
          <w:tcPr>
            <w:tcW w:w="189" w:type="pct"/>
            <w:vMerge/>
            <w:shd w:val="clear" w:color="auto" w:fill="auto"/>
          </w:tcPr>
          <w:p w:rsidR="003D5152" w:rsidRPr="009E7D1E" w:rsidRDefault="003D5152" w:rsidP="0018216A">
            <w:pPr>
              <w:spacing w:line="240" w:lineRule="auto"/>
              <w:ind w:left="0"/>
              <w:jc w:val="center"/>
              <w:rPr>
                <w:rFonts w:ascii="Times New Roman" w:hAnsi="Times New Roman" w:cs="Times New Roman"/>
                <w:bCs/>
              </w:rPr>
            </w:pPr>
          </w:p>
        </w:tc>
        <w:tc>
          <w:tcPr>
            <w:tcW w:w="1022" w:type="pct"/>
            <w:vMerge/>
            <w:shd w:val="clear" w:color="auto" w:fill="auto"/>
          </w:tcPr>
          <w:p w:rsidR="003D5152" w:rsidRPr="009E7D1E" w:rsidRDefault="003D5152" w:rsidP="007703CB">
            <w:pPr>
              <w:spacing w:line="240" w:lineRule="auto"/>
              <w:ind w:left="88" w:right="57"/>
              <w:jc w:val="both"/>
              <w:rPr>
                <w:rFonts w:ascii="Times New Roman" w:hAnsi="Times New Roman" w:cs="Times New Roman"/>
              </w:rPr>
            </w:pPr>
          </w:p>
        </w:tc>
        <w:tc>
          <w:tcPr>
            <w:tcW w:w="2227" w:type="pct"/>
            <w:tcBorders>
              <w:top w:val="dotted" w:sz="4" w:space="0" w:color="auto"/>
              <w:bottom w:val="dotted" w:sz="4" w:space="0" w:color="auto"/>
            </w:tcBorders>
            <w:shd w:val="clear" w:color="auto" w:fill="auto"/>
          </w:tcPr>
          <w:p w:rsidR="003D5152" w:rsidRPr="009E7D1E" w:rsidRDefault="003D5152" w:rsidP="006B16C4">
            <w:pPr>
              <w:pStyle w:val="ListParagraph"/>
              <w:numPr>
                <w:ilvl w:val="0"/>
                <w:numId w:val="17"/>
              </w:numPr>
              <w:spacing w:after="0" w:line="240" w:lineRule="auto"/>
              <w:ind w:left="573" w:hanging="573"/>
              <w:jc w:val="both"/>
              <w:rPr>
                <w:rFonts w:ascii="Times New Roman" w:hAnsi="Times New Roman" w:cs="Times New Roman"/>
                <w:sz w:val="20"/>
                <w:szCs w:val="20"/>
              </w:rPr>
            </w:pPr>
            <w:r w:rsidRPr="009E7D1E">
              <w:rPr>
                <w:rFonts w:ascii="Times New Roman" w:hAnsi="Times New Roman" w:cs="Times New Roman"/>
                <w:sz w:val="20"/>
                <w:szCs w:val="20"/>
              </w:rPr>
              <w:t>Copy of report issued by the Board of the Mining School on mining school training program and a list of participants.</w:t>
            </w:r>
          </w:p>
        </w:tc>
        <w:tc>
          <w:tcPr>
            <w:tcW w:w="517" w:type="pct"/>
            <w:tcBorders>
              <w:top w:val="dotted" w:sz="4" w:space="0" w:color="auto"/>
              <w:bottom w:val="dotted" w:sz="4" w:space="0" w:color="auto"/>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GGMC</w:t>
            </w:r>
          </w:p>
        </w:tc>
        <w:tc>
          <w:tcPr>
            <w:tcW w:w="517" w:type="pct"/>
            <w:tcBorders>
              <w:top w:val="dotted" w:sz="4" w:space="0" w:color="auto"/>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July 2014</w:t>
            </w:r>
          </w:p>
        </w:tc>
        <w:tc>
          <w:tcPr>
            <w:tcW w:w="528" w:type="pct"/>
            <w:tcBorders>
              <w:top w:val="dotted" w:sz="4" w:space="0" w:color="auto"/>
              <w:bottom w:val="dotted" w:sz="4" w:space="0" w:color="auto"/>
            </w:tcBorders>
            <w:shd w:val="clear" w:color="auto" w:fill="auto"/>
          </w:tcPr>
          <w:p w:rsidR="003D5152" w:rsidRPr="00E54DCA" w:rsidRDefault="003D5152" w:rsidP="004F212D">
            <w:pPr>
              <w:spacing w:line="240" w:lineRule="auto"/>
              <w:ind w:left="0"/>
              <w:jc w:val="center"/>
              <w:rPr>
                <w:rFonts w:ascii="Times New Roman" w:hAnsi="Times New Roman" w:cs="Times New Roman"/>
                <w:bCs/>
              </w:rPr>
            </w:pPr>
            <w:r w:rsidRPr="00E54DCA">
              <w:rPr>
                <w:rFonts w:ascii="Times New Roman" w:hAnsi="Times New Roman" w:cs="Times New Roman"/>
                <w:bCs/>
              </w:rPr>
              <w:t>Complete</w:t>
            </w:r>
          </w:p>
        </w:tc>
      </w:tr>
      <w:tr w:rsidR="003D5152" w:rsidRPr="009E7D1E" w:rsidTr="00D35553">
        <w:trPr>
          <w:jc w:val="center"/>
        </w:trPr>
        <w:tc>
          <w:tcPr>
            <w:tcW w:w="189" w:type="pct"/>
            <w:vMerge/>
            <w:shd w:val="clear" w:color="auto" w:fill="auto"/>
          </w:tcPr>
          <w:p w:rsidR="003D5152" w:rsidRPr="009E7D1E" w:rsidRDefault="003D5152" w:rsidP="0018216A">
            <w:pPr>
              <w:spacing w:line="240" w:lineRule="auto"/>
              <w:ind w:left="0"/>
              <w:jc w:val="center"/>
              <w:rPr>
                <w:rFonts w:ascii="Times New Roman" w:hAnsi="Times New Roman" w:cs="Times New Roman"/>
                <w:bCs/>
              </w:rPr>
            </w:pPr>
          </w:p>
        </w:tc>
        <w:tc>
          <w:tcPr>
            <w:tcW w:w="1022" w:type="pct"/>
            <w:vMerge/>
            <w:tcBorders>
              <w:bottom w:val="single" w:sz="4" w:space="0" w:color="000000"/>
            </w:tcBorders>
            <w:shd w:val="clear" w:color="auto" w:fill="auto"/>
          </w:tcPr>
          <w:p w:rsidR="003D5152" w:rsidRPr="009E7D1E" w:rsidRDefault="003D5152" w:rsidP="007703CB">
            <w:pPr>
              <w:spacing w:line="240" w:lineRule="auto"/>
              <w:ind w:left="88" w:right="57"/>
              <w:jc w:val="both"/>
              <w:rPr>
                <w:rFonts w:ascii="Times New Roman" w:hAnsi="Times New Roman" w:cs="Times New Roman"/>
              </w:rPr>
            </w:pPr>
          </w:p>
        </w:tc>
        <w:tc>
          <w:tcPr>
            <w:tcW w:w="2227" w:type="pct"/>
            <w:tcBorders>
              <w:top w:val="dotted" w:sz="4" w:space="0" w:color="auto"/>
              <w:bottom w:val="single" w:sz="4" w:space="0" w:color="000000"/>
            </w:tcBorders>
            <w:shd w:val="clear" w:color="auto" w:fill="auto"/>
          </w:tcPr>
          <w:p w:rsidR="003D5152" w:rsidRPr="009E7D1E" w:rsidRDefault="003D5152" w:rsidP="006B16C4">
            <w:pPr>
              <w:pStyle w:val="ListParagraph"/>
              <w:numPr>
                <w:ilvl w:val="0"/>
                <w:numId w:val="17"/>
              </w:numPr>
              <w:spacing w:after="0" w:line="240" w:lineRule="auto"/>
              <w:ind w:left="573" w:hanging="573"/>
              <w:jc w:val="both"/>
              <w:rPr>
                <w:rFonts w:ascii="Times New Roman" w:hAnsi="Times New Roman" w:cs="Times New Roman"/>
                <w:sz w:val="20"/>
                <w:szCs w:val="20"/>
              </w:rPr>
            </w:pPr>
            <w:r w:rsidRPr="009E7D1E">
              <w:rPr>
                <w:rFonts w:ascii="Times New Roman" w:hAnsi="Times New Roman" w:cs="Times New Roman"/>
                <w:sz w:val="20"/>
                <w:szCs w:val="20"/>
              </w:rPr>
              <w:t>Copy of report issued by the GFC on Forestry Training Program and a list of participants.</w:t>
            </w:r>
          </w:p>
        </w:tc>
        <w:tc>
          <w:tcPr>
            <w:tcW w:w="517" w:type="pct"/>
            <w:tcBorders>
              <w:top w:val="dotted" w:sz="4" w:space="0" w:color="auto"/>
              <w:bottom w:val="single" w:sz="4" w:space="0" w:color="000000"/>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GFC</w:t>
            </w:r>
          </w:p>
        </w:tc>
        <w:tc>
          <w:tcPr>
            <w:tcW w:w="517" w:type="pct"/>
            <w:tcBorders>
              <w:top w:val="dotted" w:sz="4" w:space="0" w:color="auto"/>
              <w:bottom w:val="single" w:sz="4" w:space="0" w:color="000000"/>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June 2014</w:t>
            </w:r>
          </w:p>
        </w:tc>
        <w:tc>
          <w:tcPr>
            <w:tcW w:w="528" w:type="pct"/>
            <w:tcBorders>
              <w:top w:val="dotted" w:sz="4" w:space="0" w:color="auto"/>
              <w:bottom w:val="single" w:sz="4" w:space="0" w:color="000000"/>
            </w:tcBorders>
            <w:shd w:val="clear" w:color="auto" w:fill="auto"/>
          </w:tcPr>
          <w:p w:rsidR="003D5152" w:rsidRPr="00E54DCA" w:rsidRDefault="003D5152" w:rsidP="004F212D">
            <w:pPr>
              <w:spacing w:line="240" w:lineRule="auto"/>
              <w:ind w:left="0"/>
              <w:jc w:val="center"/>
              <w:rPr>
                <w:rFonts w:ascii="Times New Roman" w:hAnsi="Times New Roman" w:cs="Times New Roman"/>
                <w:bCs/>
              </w:rPr>
            </w:pPr>
            <w:r w:rsidRPr="00E54DCA">
              <w:rPr>
                <w:rFonts w:ascii="Times New Roman" w:hAnsi="Times New Roman" w:cs="Times New Roman"/>
                <w:bCs/>
              </w:rPr>
              <w:t>Complete</w:t>
            </w:r>
          </w:p>
        </w:tc>
      </w:tr>
      <w:tr w:rsidR="003D5152" w:rsidRPr="009E7D1E" w:rsidTr="00D35553">
        <w:trPr>
          <w:jc w:val="center"/>
        </w:trPr>
        <w:tc>
          <w:tcPr>
            <w:tcW w:w="189" w:type="pct"/>
            <w:vMerge w:val="restart"/>
            <w:shd w:val="clear" w:color="auto" w:fill="auto"/>
          </w:tcPr>
          <w:p w:rsidR="003D5152" w:rsidRPr="009E7D1E" w:rsidRDefault="003D5152" w:rsidP="0018216A">
            <w:pPr>
              <w:spacing w:line="240" w:lineRule="auto"/>
              <w:ind w:left="0"/>
              <w:jc w:val="center"/>
              <w:rPr>
                <w:rFonts w:ascii="Times New Roman" w:hAnsi="Times New Roman" w:cs="Times New Roman"/>
                <w:bCs/>
              </w:rPr>
            </w:pPr>
            <w:r w:rsidRPr="009E7D1E">
              <w:rPr>
                <w:rFonts w:ascii="Times New Roman" w:hAnsi="Times New Roman" w:cs="Times New Roman"/>
                <w:bCs/>
              </w:rPr>
              <w:t>13</w:t>
            </w:r>
          </w:p>
        </w:tc>
        <w:tc>
          <w:tcPr>
            <w:tcW w:w="1022" w:type="pct"/>
            <w:vMerge w:val="restart"/>
            <w:shd w:val="clear" w:color="auto" w:fill="auto"/>
          </w:tcPr>
          <w:p w:rsidR="003D5152" w:rsidRPr="009E7D1E" w:rsidRDefault="003D5152" w:rsidP="003F4593">
            <w:pPr>
              <w:spacing w:line="240" w:lineRule="auto"/>
              <w:ind w:left="88" w:right="57"/>
              <w:jc w:val="both"/>
              <w:rPr>
                <w:rFonts w:ascii="Times New Roman" w:hAnsi="Times New Roman" w:cs="Times New Roman"/>
                <w:bCs/>
              </w:rPr>
            </w:pPr>
            <w:r w:rsidRPr="009E7D1E">
              <w:rPr>
                <w:rFonts w:ascii="Times New Roman" w:hAnsi="Times New Roman" w:cs="Times New Roman"/>
              </w:rPr>
              <w:t>Completion of an Inception Report of the scoping study and implementation of recommendations to face challenges and opportunities for the implementation of the Extractive Industry Transparency Initiative (EITI).</w:t>
            </w:r>
          </w:p>
        </w:tc>
        <w:tc>
          <w:tcPr>
            <w:tcW w:w="2227" w:type="pct"/>
            <w:tcBorders>
              <w:bottom w:val="dotted" w:sz="4" w:space="0" w:color="auto"/>
            </w:tcBorders>
            <w:shd w:val="clear" w:color="auto" w:fill="auto"/>
          </w:tcPr>
          <w:p w:rsidR="003D5152" w:rsidRPr="009E7D1E" w:rsidRDefault="003D5152" w:rsidP="00990849">
            <w:pPr>
              <w:pStyle w:val="ListParagraph"/>
              <w:spacing w:after="0" w:line="240" w:lineRule="auto"/>
              <w:ind w:left="609"/>
              <w:jc w:val="both"/>
              <w:rPr>
                <w:rFonts w:ascii="Times New Roman" w:hAnsi="Times New Roman" w:cs="Times New Roman"/>
                <w:bCs/>
              </w:rPr>
            </w:pPr>
            <w:del w:id="282" w:author="HELENAL" w:date="2014-11-21T06:17:00Z">
              <w:r w:rsidRPr="009E7D1E" w:rsidDel="00990849">
                <w:rPr>
                  <w:rFonts w:ascii="Times New Roman" w:hAnsi="Times New Roman" w:cs="Times New Roman"/>
                  <w:sz w:val="20"/>
                  <w:szCs w:val="20"/>
                </w:rPr>
                <w:delText>Copy of ToR for external consultant that will produce the scoping study, approved by the MNRE.</w:delText>
              </w:r>
            </w:del>
          </w:p>
        </w:tc>
        <w:tc>
          <w:tcPr>
            <w:tcW w:w="517" w:type="pct"/>
            <w:tcBorders>
              <w:bottom w:val="dotted" w:sz="4" w:space="0" w:color="auto"/>
            </w:tcBorders>
          </w:tcPr>
          <w:p w:rsidR="003D5152" w:rsidRPr="009E7D1E" w:rsidRDefault="003D5152" w:rsidP="004F212D">
            <w:pPr>
              <w:spacing w:line="240" w:lineRule="auto"/>
              <w:ind w:left="0"/>
              <w:jc w:val="center"/>
              <w:rPr>
                <w:rFonts w:ascii="Times New Roman" w:hAnsi="Times New Roman" w:cs="Times New Roman"/>
                <w:bCs/>
              </w:rPr>
            </w:pPr>
            <w:del w:id="283" w:author="HELENAL" w:date="2014-11-21T06:17:00Z">
              <w:r w:rsidRPr="009E7D1E" w:rsidDel="00990849">
                <w:rPr>
                  <w:rFonts w:ascii="Times New Roman" w:hAnsi="Times New Roman" w:cs="Times New Roman"/>
                  <w:bCs/>
                </w:rPr>
                <w:delText>MNRE</w:delText>
              </w:r>
            </w:del>
          </w:p>
        </w:tc>
        <w:tc>
          <w:tcPr>
            <w:tcW w:w="517" w:type="pct"/>
            <w:tcBorders>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del w:id="284" w:author="HELENAL" w:date="2014-11-21T06:17:00Z">
              <w:r w:rsidRPr="009E7D1E" w:rsidDel="00990849">
                <w:rPr>
                  <w:rFonts w:ascii="Times New Roman" w:hAnsi="Times New Roman" w:cs="Times New Roman"/>
                  <w:bCs/>
                </w:rPr>
                <w:delText>December 2013</w:delText>
              </w:r>
            </w:del>
          </w:p>
        </w:tc>
        <w:tc>
          <w:tcPr>
            <w:tcW w:w="528" w:type="pct"/>
            <w:tcBorders>
              <w:bottom w:val="dotted" w:sz="4" w:space="0" w:color="auto"/>
            </w:tcBorders>
            <w:shd w:val="clear" w:color="auto" w:fill="auto"/>
          </w:tcPr>
          <w:p w:rsidR="003D5152" w:rsidRPr="00E54DCA" w:rsidRDefault="003D5152" w:rsidP="004F212D">
            <w:pPr>
              <w:spacing w:line="240" w:lineRule="auto"/>
              <w:ind w:left="0"/>
              <w:jc w:val="center"/>
              <w:rPr>
                <w:rFonts w:ascii="Times New Roman" w:hAnsi="Times New Roman" w:cs="Times New Roman"/>
                <w:bCs/>
              </w:rPr>
            </w:pPr>
            <w:del w:id="285" w:author="HELENAL" w:date="2014-11-21T06:17:00Z">
              <w:r w:rsidRPr="00E54DCA" w:rsidDel="00990849">
                <w:rPr>
                  <w:rFonts w:ascii="Times New Roman" w:hAnsi="Times New Roman" w:cs="Times New Roman"/>
                  <w:bCs/>
                </w:rPr>
                <w:delText>Complete</w:delText>
              </w:r>
            </w:del>
          </w:p>
        </w:tc>
      </w:tr>
      <w:tr w:rsidR="003D5152" w:rsidRPr="009E7D1E" w:rsidTr="00D35553">
        <w:trPr>
          <w:jc w:val="center"/>
        </w:trPr>
        <w:tc>
          <w:tcPr>
            <w:tcW w:w="189" w:type="pct"/>
            <w:vMerge/>
            <w:shd w:val="clear" w:color="auto" w:fill="auto"/>
          </w:tcPr>
          <w:p w:rsidR="003D5152" w:rsidRPr="009E7D1E" w:rsidRDefault="003D5152" w:rsidP="0018216A">
            <w:pPr>
              <w:spacing w:line="240" w:lineRule="auto"/>
              <w:ind w:left="0"/>
              <w:jc w:val="center"/>
              <w:rPr>
                <w:rFonts w:ascii="Times New Roman" w:hAnsi="Times New Roman" w:cs="Times New Roman"/>
                <w:bCs/>
              </w:rPr>
            </w:pPr>
          </w:p>
        </w:tc>
        <w:tc>
          <w:tcPr>
            <w:tcW w:w="1022" w:type="pct"/>
            <w:vMerge/>
            <w:shd w:val="clear" w:color="auto" w:fill="auto"/>
          </w:tcPr>
          <w:p w:rsidR="003D5152" w:rsidRPr="009E7D1E" w:rsidRDefault="003D5152" w:rsidP="007703CB">
            <w:pPr>
              <w:spacing w:line="240" w:lineRule="auto"/>
              <w:ind w:left="88" w:right="57"/>
              <w:jc w:val="both"/>
              <w:rPr>
                <w:rFonts w:ascii="Times New Roman" w:hAnsi="Times New Roman" w:cs="Times New Roman"/>
              </w:rPr>
            </w:pPr>
          </w:p>
        </w:tc>
        <w:tc>
          <w:tcPr>
            <w:tcW w:w="2227" w:type="pct"/>
            <w:tcBorders>
              <w:top w:val="dotted" w:sz="4" w:space="0" w:color="auto"/>
              <w:bottom w:val="dotted" w:sz="4" w:space="0" w:color="auto"/>
            </w:tcBorders>
            <w:shd w:val="clear" w:color="auto" w:fill="auto"/>
          </w:tcPr>
          <w:p w:rsidR="003D5152" w:rsidRPr="009E7D1E" w:rsidRDefault="003D5152" w:rsidP="00D35553">
            <w:pPr>
              <w:pStyle w:val="ListParagraph"/>
              <w:spacing w:after="0" w:line="240" w:lineRule="auto"/>
              <w:ind w:left="609"/>
              <w:jc w:val="both"/>
              <w:rPr>
                <w:rFonts w:ascii="Times New Roman" w:hAnsi="Times New Roman" w:cs="Times New Roman"/>
                <w:sz w:val="20"/>
                <w:szCs w:val="20"/>
              </w:rPr>
            </w:pPr>
            <w:del w:id="286" w:author="Test" w:date="2014-11-24T13:37:00Z">
              <w:r w:rsidRPr="009E7D1E" w:rsidDel="003416EB">
                <w:rPr>
                  <w:rFonts w:ascii="Times New Roman" w:hAnsi="Times New Roman" w:cs="Times New Roman"/>
                  <w:sz w:val="20"/>
                  <w:szCs w:val="20"/>
                </w:rPr>
                <w:delText>Copy of the contract signed between the external consultant and MNRE for the scoping study.</w:delText>
              </w:r>
            </w:del>
          </w:p>
        </w:tc>
        <w:tc>
          <w:tcPr>
            <w:tcW w:w="517" w:type="pct"/>
            <w:tcBorders>
              <w:top w:val="dotted" w:sz="4" w:space="0" w:color="auto"/>
              <w:bottom w:val="dotted" w:sz="4" w:space="0" w:color="auto"/>
            </w:tcBorders>
          </w:tcPr>
          <w:p w:rsidR="003D5152" w:rsidRPr="009E7D1E" w:rsidRDefault="003D5152" w:rsidP="004F212D">
            <w:pPr>
              <w:spacing w:line="240" w:lineRule="auto"/>
              <w:ind w:left="0"/>
              <w:jc w:val="center"/>
              <w:rPr>
                <w:rFonts w:ascii="Times New Roman" w:hAnsi="Times New Roman" w:cs="Times New Roman"/>
                <w:bCs/>
              </w:rPr>
            </w:pPr>
            <w:del w:id="287" w:author="HELENAL" w:date="2014-11-25T13:19:00Z">
              <w:r w:rsidRPr="009E7D1E" w:rsidDel="00285A3D">
                <w:rPr>
                  <w:rFonts w:ascii="Times New Roman" w:hAnsi="Times New Roman" w:cs="Times New Roman"/>
                  <w:bCs/>
                </w:rPr>
                <w:delText>MNRE</w:delText>
              </w:r>
            </w:del>
          </w:p>
        </w:tc>
        <w:tc>
          <w:tcPr>
            <w:tcW w:w="517" w:type="pct"/>
            <w:tcBorders>
              <w:top w:val="dotted" w:sz="4" w:space="0" w:color="auto"/>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del w:id="288" w:author="HELENAL" w:date="2014-11-25T13:19:00Z">
              <w:r w:rsidRPr="009E7D1E" w:rsidDel="00285A3D">
                <w:rPr>
                  <w:rFonts w:ascii="Times New Roman" w:hAnsi="Times New Roman" w:cs="Times New Roman"/>
                  <w:bCs/>
                </w:rPr>
                <w:delText>Month Year</w:delText>
              </w:r>
            </w:del>
          </w:p>
        </w:tc>
        <w:tc>
          <w:tcPr>
            <w:tcW w:w="528" w:type="pct"/>
            <w:tcBorders>
              <w:top w:val="dotted" w:sz="4" w:space="0" w:color="auto"/>
              <w:bottom w:val="dotted" w:sz="4" w:space="0" w:color="auto"/>
            </w:tcBorders>
            <w:shd w:val="clear" w:color="auto" w:fill="auto"/>
          </w:tcPr>
          <w:p w:rsidR="003D5152" w:rsidRPr="00E54DCA" w:rsidRDefault="003D5152" w:rsidP="004F212D">
            <w:pPr>
              <w:spacing w:line="240" w:lineRule="auto"/>
              <w:ind w:left="0"/>
              <w:jc w:val="center"/>
              <w:rPr>
                <w:rFonts w:ascii="Times New Roman" w:hAnsi="Times New Roman" w:cs="Times New Roman"/>
                <w:bCs/>
              </w:rPr>
            </w:pPr>
            <w:del w:id="289" w:author="HELENAL" w:date="2014-11-25T13:19:00Z">
              <w:r w:rsidRPr="00E54DCA" w:rsidDel="00285A3D">
                <w:rPr>
                  <w:rFonts w:ascii="Times New Roman" w:hAnsi="Times New Roman" w:cs="Times New Roman"/>
                  <w:bCs/>
                </w:rPr>
                <w:delText>Pending</w:delText>
              </w:r>
            </w:del>
          </w:p>
        </w:tc>
      </w:tr>
      <w:tr w:rsidR="003D5152" w:rsidRPr="009E7D1E" w:rsidTr="00D35553">
        <w:trPr>
          <w:jc w:val="center"/>
        </w:trPr>
        <w:tc>
          <w:tcPr>
            <w:tcW w:w="189" w:type="pct"/>
            <w:vMerge/>
            <w:tcBorders>
              <w:bottom w:val="single" w:sz="4" w:space="0" w:color="000000"/>
            </w:tcBorders>
            <w:shd w:val="clear" w:color="auto" w:fill="auto"/>
          </w:tcPr>
          <w:p w:rsidR="003D5152" w:rsidRPr="009E7D1E" w:rsidRDefault="003D5152" w:rsidP="0018216A">
            <w:pPr>
              <w:spacing w:line="240" w:lineRule="auto"/>
              <w:ind w:left="0"/>
              <w:jc w:val="center"/>
              <w:rPr>
                <w:rFonts w:ascii="Times New Roman" w:hAnsi="Times New Roman" w:cs="Times New Roman"/>
                <w:bCs/>
              </w:rPr>
            </w:pPr>
          </w:p>
        </w:tc>
        <w:tc>
          <w:tcPr>
            <w:tcW w:w="1022" w:type="pct"/>
            <w:vMerge/>
            <w:tcBorders>
              <w:bottom w:val="single" w:sz="4" w:space="0" w:color="000000"/>
            </w:tcBorders>
            <w:shd w:val="clear" w:color="auto" w:fill="auto"/>
          </w:tcPr>
          <w:p w:rsidR="003D5152" w:rsidRPr="009E7D1E" w:rsidRDefault="003D5152" w:rsidP="007703CB">
            <w:pPr>
              <w:spacing w:line="240" w:lineRule="auto"/>
              <w:ind w:left="88" w:right="57"/>
              <w:jc w:val="both"/>
              <w:rPr>
                <w:rFonts w:ascii="Times New Roman" w:hAnsi="Times New Roman" w:cs="Times New Roman"/>
              </w:rPr>
            </w:pPr>
          </w:p>
        </w:tc>
        <w:tc>
          <w:tcPr>
            <w:tcW w:w="2227" w:type="pct"/>
            <w:tcBorders>
              <w:top w:val="dotted" w:sz="4" w:space="0" w:color="auto"/>
              <w:bottom w:val="single" w:sz="4" w:space="0" w:color="000000"/>
            </w:tcBorders>
            <w:shd w:val="clear" w:color="auto" w:fill="auto"/>
          </w:tcPr>
          <w:p w:rsidR="003D5152" w:rsidRPr="009E7D1E" w:rsidRDefault="003D5152" w:rsidP="006B16C4">
            <w:pPr>
              <w:pStyle w:val="ListParagraph"/>
              <w:numPr>
                <w:ilvl w:val="0"/>
                <w:numId w:val="18"/>
              </w:numPr>
              <w:spacing w:after="0" w:line="240" w:lineRule="auto"/>
              <w:ind w:left="609" w:hanging="609"/>
              <w:jc w:val="both"/>
              <w:rPr>
                <w:rFonts w:ascii="Times New Roman" w:hAnsi="Times New Roman" w:cs="Times New Roman"/>
                <w:sz w:val="20"/>
                <w:szCs w:val="20"/>
              </w:rPr>
            </w:pPr>
            <w:r w:rsidRPr="009E7D1E">
              <w:rPr>
                <w:rFonts w:ascii="Times New Roman" w:hAnsi="Times New Roman" w:cs="Times New Roman"/>
                <w:sz w:val="20"/>
                <w:szCs w:val="20"/>
              </w:rPr>
              <w:t>Copy of completed Inception Report issued by MNRE, containing a work plan for the preparation of the scoping study.</w:t>
            </w:r>
          </w:p>
        </w:tc>
        <w:tc>
          <w:tcPr>
            <w:tcW w:w="517" w:type="pct"/>
            <w:tcBorders>
              <w:top w:val="dotted" w:sz="4" w:space="0" w:color="auto"/>
              <w:bottom w:val="single" w:sz="4" w:space="0" w:color="000000"/>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MNRE</w:t>
            </w:r>
          </w:p>
        </w:tc>
        <w:tc>
          <w:tcPr>
            <w:tcW w:w="517" w:type="pct"/>
            <w:tcBorders>
              <w:top w:val="dotted" w:sz="4" w:space="0" w:color="auto"/>
              <w:bottom w:val="single" w:sz="4" w:space="0" w:color="000000"/>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del w:id="290" w:author="HELENAL" w:date="2014-11-25T13:33:00Z">
              <w:r w:rsidRPr="009E7D1E" w:rsidDel="0095331A">
                <w:rPr>
                  <w:rFonts w:ascii="Times New Roman" w:hAnsi="Times New Roman" w:cs="Times New Roman"/>
                  <w:bCs/>
                </w:rPr>
                <w:delText>Month Year</w:delText>
              </w:r>
            </w:del>
            <w:ins w:id="291" w:author="HELENAL" w:date="2014-11-25T13:33:00Z">
              <w:r w:rsidR="0095331A">
                <w:rPr>
                  <w:rFonts w:ascii="Times New Roman" w:hAnsi="Times New Roman" w:cs="Times New Roman"/>
                  <w:bCs/>
                </w:rPr>
                <w:t xml:space="preserve"> November 2014</w:t>
              </w:r>
            </w:ins>
          </w:p>
        </w:tc>
        <w:tc>
          <w:tcPr>
            <w:tcW w:w="528" w:type="pct"/>
            <w:tcBorders>
              <w:top w:val="dotted" w:sz="4" w:space="0" w:color="auto"/>
              <w:bottom w:val="single" w:sz="4" w:space="0" w:color="000000"/>
            </w:tcBorders>
            <w:shd w:val="clear" w:color="auto" w:fill="auto"/>
          </w:tcPr>
          <w:p w:rsidR="003D5152" w:rsidRPr="00E54DCA" w:rsidRDefault="003D5152" w:rsidP="004F212D">
            <w:pPr>
              <w:spacing w:line="240" w:lineRule="auto"/>
              <w:ind w:left="0"/>
              <w:jc w:val="center"/>
              <w:rPr>
                <w:rFonts w:ascii="Times New Roman" w:hAnsi="Times New Roman" w:cs="Times New Roman"/>
                <w:bCs/>
              </w:rPr>
            </w:pPr>
            <w:r w:rsidRPr="00E54DCA">
              <w:rPr>
                <w:rFonts w:ascii="Times New Roman" w:hAnsi="Times New Roman" w:cs="Times New Roman"/>
                <w:bCs/>
              </w:rPr>
              <w:t>Pending</w:t>
            </w:r>
          </w:p>
        </w:tc>
      </w:tr>
      <w:tr w:rsidR="003D5152" w:rsidRPr="009E7D1E" w:rsidTr="00D35553">
        <w:trPr>
          <w:jc w:val="center"/>
        </w:trPr>
        <w:tc>
          <w:tcPr>
            <w:tcW w:w="189" w:type="pct"/>
            <w:vMerge w:val="restart"/>
            <w:shd w:val="clear" w:color="auto" w:fill="auto"/>
          </w:tcPr>
          <w:p w:rsidR="003D5152" w:rsidRPr="009E7D1E" w:rsidRDefault="003D5152" w:rsidP="0018216A">
            <w:pPr>
              <w:spacing w:line="240" w:lineRule="auto"/>
              <w:ind w:left="0"/>
              <w:jc w:val="center"/>
              <w:rPr>
                <w:rFonts w:ascii="Times New Roman" w:hAnsi="Times New Roman" w:cs="Times New Roman"/>
                <w:bCs/>
              </w:rPr>
            </w:pPr>
            <w:r w:rsidRPr="009E7D1E">
              <w:rPr>
                <w:rFonts w:ascii="Times New Roman" w:hAnsi="Times New Roman" w:cs="Times New Roman"/>
                <w:bCs/>
              </w:rPr>
              <w:t>14</w:t>
            </w:r>
          </w:p>
        </w:tc>
        <w:tc>
          <w:tcPr>
            <w:tcW w:w="1022" w:type="pct"/>
            <w:vMerge w:val="restart"/>
            <w:shd w:val="clear" w:color="auto" w:fill="auto"/>
          </w:tcPr>
          <w:p w:rsidR="003D5152" w:rsidRPr="009E7D1E" w:rsidRDefault="003D5152" w:rsidP="00925210">
            <w:pPr>
              <w:spacing w:line="240" w:lineRule="auto"/>
              <w:ind w:left="88" w:right="57"/>
              <w:jc w:val="both"/>
              <w:rPr>
                <w:rFonts w:ascii="Times New Roman" w:hAnsi="Times New Roman" w:cs="Times New Roman"/>
                <w:bCs/>
              </w:rPr>
            </w:pPr>
            <w:r w:rsidRPr="009E7D1E">
              <w:rPr>
                <w:rFonts w:ascii="Times New Roman" w:hAnsi="Times New Roman" w:cs="Times New Roman"/>
              </w:rPr>
              <w:t xml:space="preserve">That new technologies and recognized best practices are adopted to improve the technical and enforcement capacity of the agencies in charge of environmental </w:t>
            </w:r>
            <w:r w:rsidRPr="009E7D1E">
              <w:rPr>
                <w:rFonts w:ascii="Times New Roman" w:hAnsi="Times New Roman" w:cs="Times New Roman"/>
              </w:rPr>
              <w:lastRenderedPageBreak/>
              <w:t>governance for mining.</w:t>
            </w:r>
          </w:p>
        </w:tc>
        <w:tc>
          <w:tcPr>
            <w:tcW w:w="2227" w:type="pct"/>
            <w:tcBorders>
              <w:bottom w:val="dotted" w:sz="4" w:space="0" w:color="auto"/>
            </w:tcBorders>
            <w:shd w:val="clear" w:color="auto" w:fill="auto"/>
          </w:tcPr>
          <w:p w:rsidR="00A50E0E" w:rsidRPr="00A50E0E" w:rsidRDefault="003050EB" w:rsidP="006B16C4">
            <w:pPr>
              <w:pStyle w:val="ListParagraph"/>
              <w:numPr>
                <w:ilvl w:val="0"/>
                <w:numId w:val="19"/>
              </w:numPr>
              <w:spacing w:after="0" w:line="240" w:lineRule="auto"/>
              <w:ind w:left="636" w:hanging="601"/>
              <w:jc w:val="both"/>
              <w:rPr>
                <w:rFonts w:ascii="Times New Roman" w:hAnsi="Times New Roman" w:cs="Times New Roman"/>
                <w:bCs/>
                <w:sz w:val="20"/>
                <w:szCs w:val="20"/>
              </w:rPr>
            </w:pPr>
            <w:ins w:id="292" w:author="HELENAL" w:date="2014-11-25T13:05:00Z">
              <w:r w:rsidRPr="007B11BB">
                <w:rPr>
                  <w:rFonts w:ascii="Times New Roman" w:hAnsi="Times New Roman" w:cs="Times New Roman"/>
                  <w:bCs/>
                  <w:sz w:val="20"/>
                  <w:szCs w:val="20"/>
                  <w:lang w:val="en-GB"/>
                </w:rPr>
                <w:lastRenderedPageBreak/>
                <w:t xml:space="preserve">Approval of the Mercury Free Mining Development Fund by means of letter from the MNRE </w:t>
              </w:r>
            </w:ins>
          </w:p>
        </w:tc>
        <w:tc>
          <w:tcPr>
            <w:tcW w:w="517" w:type="pct"/>
            <w:tcBorders>
              <w:bottom w:val="dotted" w:sz="4" w:space="0" w:color="auto"/>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GGMC/EPA</w:t>
            </w:r>
          </w:p>
        </w:tc>
        <w:tc>
          <w:tcPr>
            <w:tcW w:w="517" w:type="pct"/>
            <w:tcBorders>
              <w:bottom w:val="dotted" w:sz="4" w:space="0" w:color="auto"/>
            </w:tcBorders>
            <w:shd w:val="clear" w:color="auto" w:fill="auto"/>
          </w:tcPr>
          <w:p w:rsidR="003D5152" w:rsidRPr="009E7D1E" w:rsidRDefault="003262B7" w:rsidP="00A50E0E">
            <w:pPr>
              <w:spacing w:line="240" w:lineRule="auto"/>
              <w:ind w:left="0"/>
              <w:jc w:val="center"/>
              <w:rPr>
                <w:rFonts w:ascii="Times New Roman" w:hAnsi="Times New Roman" w:cs="Times New Roman"/>
                <w:bCs/>
              </w:rPr>
            </w:pPr>
            <w:ins w:id="293" w:author="JYANG" w:date="2014-11-25T15:44:00Z">
              <w:r>
                <w:rPr>
                  <w:rFonts w:ascii="Times New Roman" w:hAnsi="Times New Roman" w:cs="Times New Roman"/>
                  <w:bCs/>
                </w:rPr>
                <w:t xml:space="preserve">April </w:t>
              </w:r>
            </w:ins>
            <w:r w:rsidR="00A50E0E" w:rsidRPr="00A50E0E">
              <w:rPr>
                <w:rFonts w:ascii="Times New Roman" w:hAnsi="Times New Roman" w:cs="Times New Roman"/>
                <w:bCs/>
              </w:rPr>
              <w:t>2014</w:t>
            </w:r>
          </w:p>
        </w:tc>
        <w:tc>
          <w:tcPr>
            <w:tcW w:w="528" w:type="pct"/>
            <w:tcBorders>
              <w:bottom w:val="dotted" w:sz="4" w:space="0" w:color="auto"/>
            </w:tcBorders>
            <w:shd w:val="clear" w:color="auto" w:fill="auto"/>
          </w:tcPr>
          <w:p w:rsidR="003D5152" w:rsidRPr="009E7D1E" w:rsidRDefault="003262B7" w:rsidP="004F212D">
            <w:pPr>
              <w:spacing w:line="240" w:lineRule="auto"/>
              <w:ind w:left="0"/>
              <w:jc w:val="center"/>
              <w:rPr>
                <w:rFonts w:ascii="Times New Roman" w:hAnsi="Times New Roman" w:cs="Times New Roman"/>
                <w:bCs/>
              </w:rPr>
            </w:pPr>
            <w:r>
              <w:rPr>
                <w:rFonts w:ascii="Times New Roman" w:hAnsi="Times New Roman" w:cs="Times New Roman"/>
                <w:bCs/>
              </w:rPr>
              <w:t>Complete</w:t>
            </w:r>
          </w:p>
        </w:tc>
      </w:tr>
      <w:tr w:rsidR="003D5152" w:rsidRPr="009E7D1E" w:rsidTr="00D35553">
        <w:trPr>
          <w:jc w:val="center"/>
        </w:trPr>
        <w:tc>
          <w:tcPr>
            <w:tcW w:w="189" w:type="pct"/>
            <w:vMerge/>
            <w:shd w:val="clear" w:color="auto" w:fill="auto"/>
          </w:tcPr>
          <w:p w:rsidR="003D5152" w:rsidRPr="009E7D1E" w:rsidRDefault="003D5152" w:rsidP="0018216A">
            <w:pPr>
              <w:spacing w:line="240" w:lineRule="auto"/>
              <w:ind w:left="0"/>
              <w:jc w:val="center"/>
              <w:rPr>
                <w:rFonts w:ascii="Times New Roman" w:hAnsi="Times New Roman" w:cs="Times New Roman"/>
                <w:bCs/>
              </w:rPr>
            </w:pPr>
          </w:p>
        </w:tc>
        <w:tc>
          <w:tcPr>
            <w:tcW w:w="1022" w:type="pct"/>
            <w:vMerge/>
            <w:shd w:val="clear" w:color="auto" w:fill="auto"/>
          </w:tcPr>
          <w:p w:rsidR="003D5152" w:rsidRPr="009E7D1E" w:rsidRDefault="003D5152" w:rsidP="00925210">
            <w:pPr>
              <w:spacing w:line="240" w:lineRule="auto"/>
              <w:ind w:left="88" w:right="57"/>
              <w:jc w:val="both"/>
              <w:rPr>
                <w:rFonts w:ascii="Times New Roman" w:hAnsi="Times New Roman" w:cs="Times New Roman"/>
              </w:rPr>
            </w:pPr>
          </w:p>
        </w:tc>
        <w:tc>
          <w:tcPr>
            <w:tcW w:w="2227" w:type="pct"/>
            <w:tcBorders>
              <w:top w:val="dotted" w:sz="4" w:space="0" w:color="auto"/>
              <w:bottom w:val="dotted" w:sz="4" w:space="0" w:color="auto"/>
            </w:tcBorders>
            <w:shd w:val="clear" w:color="auto" w:fill="auto"/>
          </w:tcPr>
          <w:p w:rsidR="00CA63D0" w:rsidRPr="00CA63D0" w:rsidRDefault="00A50E0E" w:rsidP="006B16C4">
            <w:pPr>
              <w:pStyle w:val="ListParagraph"/>
              <w:numPr>
                <w:ilvl w:val="0"/>
                <w:numId w:val="18"/>
              </w:numPr>
              <w:spacing w:after="0" w:line="240" w:lineRule="auto"/>
              <w:ind w:left="629" w:hanging="594"/>
              <w:jc w:val="both"/>
              <w:rPr>
                <w:rFonts w:ascii="Times New Roman" w:hAnsi="Times New Roman" w:cs="Times New Roman"/>
                <w:sz w:val="20"/>
                <w:szCs w:val="20"/>
              </w:rPr>
            </w:pPr>
            <w:ins w:id="294" w:author="HELENAL" w:date="2014-11-25T13:16:00Z">
              <w:r w:rsidRPr="00A50E0E">
                <w:rPr>
                  <w:rFonts w:ascii="Times New Roman" w:hAnsi="Times New Roman" w:cs="Times New Roman"/>
                  <w:sz w:val="20"/>
                  <w:szCs w:val="20"/>
                </w:rPr>
                <w:t xml:space="preserve">Copy of tendering </w:t>
              </w:r>
              <w:proofErr w:type="gramStart"/>
              <w:r w:rsidRPr="00A50E0E">
                <w:rPr>
                  <w:rFonts w:ascii="Times New Roman" w:hAnsi="Times New Roman" w:cs="Times New Roman"/>
                  <w:sz w:val="20"/>
                  <w:szCs w:val="20"/>
                </w:rPr>
                <w:t>request  invitation</w:t>
              </w:r>
              <w:proofErr w:type="gramEnd"/>
              <w:r w:rsidRPr="00A50E0E">
                <w:rPr>
                  <w:rFonts w:ascii="Times New Roman" w:hAnsi="Times New Roman" w:cs="Times New Roman"/>
                  <w:sz w:val="20"/>
                  <w:szCs w:val="20"/>
                </w:rPr>
                <w:t xml:space="preserve"> letters from MNRE to private banks to manage Mercury Free Mining Development Fund.</w:t>
              </w:r>
            </w:ins>
          </w:p>
        </w:tc>
        <w:tc>
          <w:tcPr>
            <w:tcW w:w="517" w:type="pct"/>
            <w:tcBorders>
              <w:top w:val="dotted" w:sz="4" w:space="0" w:color="auto"/>
              <w:bottom w:val="dotted" w:sz="4" w:space="0" w:color="auto"/>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MNRE</w:t>
            </w:r>
          </w:p>
        </w:tc>
        <w:tc>
          <w:tcPr>
            <w:tcW w:w="517" w:type="pct"/>
            <w:tcBorders>
              <w:top w:val="dotted" w:sz="4" w:space="0" w:color="auto"/>
              <w:bottom w:val="dotted" w:sz="4" w:space="0" w:color="auto"/>
            </w:tcBorders>
            <w:shd w:val="clear" w:color="auto" w:fill="auto"/>
          </w:tcPr>
          <w:p w:rsidR="003D5152" w:rsidRPr="009E7D1E" w:rsidRDefault="003D5152" w:rsidP="003262B7">
            <w:pPr>
              <w:spacing w:line="240" w:lineRule="auto"/>
              <w:ind w:left="0"/>
              <w:jc w:val="center"/>
              <w:rPr>
                <w:rFonts w:ascii="Times New Roman" w:hAnsi="Times New Roman" w:cs="Times New Roman"/>
                <w:bCs/>
              </w:rPr>
            </w:pPr>
            <w:del w:id="295" w:author="JYANG" w:date="2014-11-25T15:45:00Z">
              <w:r w:rsidRPr="009E7D1E" w:rsidDel="003262B7">
                <w:rPr>
                  <w:rFonts w:ascii="Times New Roman" w:hAnsi="Times New Roman" w:cs="Times New Roman"/>
                  <w:bCs/>
                </w:rPr>
                <w:delText xml:space="preserve">April </w:delText>
              </w:r>
            </w:del>
            <w:ins w:id="296" w:author="JYANG" w:date="2014-11-25T15:45:00Z">
              <w:r w:rsidR="003262B7">
                <w:rPr>
                  <w:rFonts w:ascii="Times New Roman" w:hAnsi="Times New Roman" w:cs="Times New Roman"/>
                  <w:bCs/>
                </w:rPr>
                <w:t xml:space="preserve">January </w:t>
              </w:r>
            </w:ins>
            <w:r w:rsidRPr="009E7D1E">
              <w:rPr>
                <w:rFonts w:ascii="Times New Roman" w:hAnsi="Times New Roman" w:cs="Times New Roman"/>
                <w:bCs/>
              </w:rPr>
              <w:t>2014</w:t>
            </w:r>
          </w:p>
        </w:tc>
        <w:tc>
          <w:tcPr>
            <w:tcW w:w="528" w:type="pct"/>
            <w:tcBorders>
              <w:top w:val="dotted" w:sz="4" w:space="0" w:color="auto"/>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r w:rsidR="003D5152" w:rsidRPr="009E7D1E" w:rsidTr="00D35553">
        <w:trPr>
          <w:jc w:val="center"/>
        </w:trPr>
        <w:tc>
          <w:tcPr>
            <w:tcW w:w="189" w:type="pct"/>
            <w:vMerge/>
            <w:shd w:val="clear" w:color="auto" w:fill="auto"/>
          </w:tcPr>
          <w:p w:rsidR="003D5152" w:rsidRPr="009E7D1E" w:rsidRDefault="003D5152" w:rsidP="0018216A">
            <w:pPr>
              <w:spacing w:line="240" w:lineRule="auto"/>
              <w:ind w:left="0"/>
              <w:jc w:val="center"/>
              <w:rPr>
                <w:rFonts w:ascii="Times New Roman" w:hAnsi="Times New Roman" w:cs="Times New Roman"/>
                <w:bCs/>
              </w:rPr>
            </w:pPr>
          </w:p>
        </w:tc>
        <w:tc>
          <w:tcPr>
            <w:tcW w:w="1022" w:type="pct"/>
            <w:vMerge/>
            <w:shd w:val="clear" w:color="auto" w:fill="auto"/>
          </w:tcPr>
          <w:p w:rsidR="003D5152" w:rsidRPr="009E7D1E" w:rsidRDefault="003D5152" w:rsidP="00925210">
            <w:pPr>
              <w:spacing w:line="240" w:lineRule="auto"/>
              <w:ind w:left="88" w:right="57"/>
              <w:jc w:val="both"/>
              <w:rPr>
                <w:rFonts w:ascii="Times New Roman" w:hAnsi="Times New Roman" w:cs="Times New Roman"/>
              </w:rPr>
            </w:pPr>
          </w:p>
        </w:tc>
        <w:tc>
          <w:tcPr>
            <w:tcW w:w="2227" w:type="pct"/>
            <w:tcBorders>
              <w:top w:val="dotted" w:sz="4" w:space="0" w:color="auto"/>
              <w:bottom w:val="single" w:sz="4" w:space="0" w:color="000000"/>
            </w:tcBorders>
            <w:shd w:val="clear" w:color="auto" w:fill="auto"/>
          </w:tcPr>
          <w:p w:rsidR="00CA63D0" w:rsidRPr="00CA63D0" w:rsidRDefault="00A50E0E" w:rsidP="006B16C4">
            <w:pPr>
              <w:pStyle w:val="ListParagraph"/>
              <w:numPr>
                <w:ilvl w:val="0"/>
                <w:numId w:val="18"/>
              </w:numPr>
              <w:spacing w:after="0" w:line="240" w:lineRule="auto"/>
              <w:ind w:left="629" w:hanging="594"/>
              <w:jc w:val="both"/>
              <w:rPr>
                <w:rFonts w:ascii="Times New Roman" w:hAnsi="Times New Roman" w:cs="Times New Roman"/>
                <w:sz w:val="20"/>
                <w:szCs w:val="20"/>
              </w:rPr>
            </w:pPr>
            <w:r w:rsidRPr="00A50E0E">
              <w:rPr>
                <w:rFonts w:ascii="Times New Roman" w:hAnsi="Times New Roman" w:cs="Times New Roman"/>
                <w:sz w:val="20"/>
                <w:szCs w:val="20"/>
              </w:rPr>
              <w:t xml:space="preserve">Copy of </w:t>
            </w:r>
            <w:ins w:id="297" w:author="Test" w:date="2014-11-24T13:30:00Z">
              <w:r w:rsidRPr="00A50E0E">
                <w:rPr>
                  <w:rFonts w:ascii="Times New Roman" w:hAnsi="Times New Roman" w:cs="Times New Roman"/>
                  <w:sz w:val="20"/>
                  <w:szCs w:val="20"/>
                </w:rPr>
                <w:t xml:space="preserve">invitation letter from MNRE to organizations to form a </w:t>
              </w:r>
              <w:r w:rsidRPr="00A50E0E">
                <w:rPr>
                  <w:rFonts w:ascii="Times New Roman" w:hAnsi="Times New Roman" w:cs="Times New Roman"/>
                  <w:sz w:val="20"/>
                  <w:szCs w:val="20"/>
                </w:rPr>
                <w:lastRenderedPageBreak/>
                <w:t>working group</w:t>
              </w:r>
            </w:ins>
            <w:ins w:id="298" w:author="Test" w:date="2014-11-24T13:31:00Z">
              <w:r w:rsidRPr="00A50E0E">
                <w:rPr>
                  <w:rFonts w:ascii="Times New Roman" w:hAnsi="Times New Roman" w:cs="Times New Roman"/>
                  <w:sz w:val="20"/>
                  <w:szCs w:val="20"/>
                </w:rPr>
                <w:t xml:space="preserve"> to </w:t>
              </w:r>
            </w:ins>
            <w:ins w:id="299" w:author="HELENAL" w:date="2014-11-21T06:26:00Z">
              <w:del w:id="300" w:author="Test" w:date="2014-11-24T13:31:00Z">
                <w:r w:rsidRPr="00A50E0E" w:rsidDel="00BC3EDD">
                  <w:rPr>
                    <w:rFonts w:ascii="Times New Roman" w:hAnsi="Times New Roman" w:cs="Times New Roman"/>
                    <w:sz w:val="20"/>
                    <w:szCs w:val="20"/>
                  </w:rPr>
                  <w:delText xml:space="preserve">a draft work </w:delText>
                </w:r>
              </w:del>
            </w:ins>
            <w:ins w:id="301" w:author="Test" w:date="2014-11-24T13:35:00Z">
              <w:r w:rsidRPr="00A50E0E">
                <w:rPr>
                  <w:rFonts w:ascii="Times New Roman" w:hAnsi="Times New Roman" w:cs="Times New Roman"/>
                  <w:sz w:val="20"/>
                  <w:szCs w:val="20"/>
                </w:rPr>
                <w:t xml:space="preserve"> take forward the </w:t>
              </w:r>
              <w:proofErr w:type="spellStart"/>
              <w:r w:rsidRPr="00A50E0E">
                <w:rPr>
                  <w:rFonts w:ascii="Times New Roman" w:hAnsi="Times New Roman" w:cs="Times New Roman"/>
                  <w:sz w:val="20"/>
                  <w:szCs w:val="20"/>
                </w:rPr>
                <w:t>Minamata</w:t>
              </w:r>
              <w:proofErr w:type="spellEnd"/>
              <w:r w:rsidRPr="00A50E0E">
                <w:rPr>
                  <w:rFonts w:ascii="Times New Roman" w:hAnsi="Times New Roman" w:cs="Times New Roman"/>
                  <w:sz w:val="20"/>
                  <w:szCs w:val="20"/>
                </w:rPr>
                <w:t xml:space="preserve"> Convention on </w:t>
              </w:r>
            </w:ins>
            <w:r w:rsidRPr="00A50E0E">
              <w:rPr>
                <w:rFonts w:ascii="Times New Roman" w:hAnsi="Times New Roman" w:cs="Times New Roman"/>
                <w:sz w:val="20"/>
                <w:szCs w:val="20"/>
              </w:rPr>
              <w:t>Mercury</w:t>
            </w:r>
            <w:ins w:id="302" w:author="Test" w:date="2014-11-24T13:35:00Z">
              <w:r w:rsidRPr="00A50E0E">
                <w:rPr>
                  <w:rFonts w:ascii="Times New Roman" w:hAnsi="Times New Roman" w:cs="Times New Roman"/>
                  <w:sz w:val="20"/>
                  <w:szCs w:val="20"/>
                </w:rPr>
                <w:t>.</w:t>
              </w:r>
            </w:ins>
            <w:del w:id="303" w:author="Test" w:date="2014-11-24T13:34:00Z">
              <w:r w:rsidR="003D5152" w:rsidRPr="00A50E0E" w:rsidDel="007059A1">
                <w:rPr>
                  <w:rFonts w:ascii="Times New Roman" w:hAnsi="Times New Roman" w:cs="Times New Roman"/>
                  <w:sz w:val="20"/>
                  <w:szCs w:val="20"/>
                </w:rPr>
                <w:delText>Copy of tendering request and invitation letters to private banks request</w:delText>
              </w:r>
            </w:del>
            <w:ins w:id="304" w:author="HELENAL" w:date="2014-11-21T06:28:00Z">
              <w:del w:id="305" w:author="Test" w:date="2014-11-24T13:34:00Z">
                <w:r w:rsidR="003D5152" w:rsidRPr="00A50E0E" w:rsidDel="007059A1">
                  <w:rPr>
                    <w:rFonts w:ascii="Times New Roman" w:hAnsi="Times New Roman" w:cs="Times New Roman"/>
                    <w:sz w:val="20"/>
                    <w:szCs w:val="20"/>
                  </w:rPr>
                  <w:delText xml:space="preserve">s of </w:delText>
                </w:r>
              </w:del>
            </w:ins>
            <w:del w:id="306" w:author="Test" w:date="2014-11-24T13:34:00Z">
              <w:r w:rsidR="003D5152" w:rsidRPr="00A50E0E" w:rsidDel="007059A1">
                <w:rPr>
                  <w:rFonts w:ascii="Times New Roman" w:hAnsi="Times New Roman" w:cs="Times New Roman"/>
                  <w:sz w:val="20"/>
                  <w:szCs w:val="20"/>
                </w:rPr>
                <w:delText xml:space="preserve">ing proposals to manage the Mercury Free </w:delText>
              </w:r>
            </w:del>
            <w:ins w:id="307" w:author="HELENAL" w:date="2014-11-21T06:28:00Z">
              <w:del w:id="308" w:author="Test" w:date="2014-11-24T13:34:00Z">
                <w:r w:rsidR="003D5152" w:rsidRPr="00A50E0E" w:rsidDel="007059A1">
                  <w:rPr>
                    <w:rFonts w:ascii="Times New Roman" w:hAnsi="Times New Roman" w:cs="Times New Roman"/>
                    <w:sz w:val="20"/>
                    <w:szCs w:val="20"/>
                  </w:rPr>
                  <w:delText xml:space="preserve">Mining </w:delText>
                </w:r>
              </w:del>
            </w:ins>
            <w:del w:id="309" w:author="Test" w:date="2014-11-24T13:34:00Z">
              <w:r w:rsidR="003D5152" w:rsidRPr="00A50E0E" w:rsidDel="007059A1">
                <w:rPr>
                  <w:rFonts w:ascii="Times New Roman" w:hAnsi="Times New Roman" w:cs="Times New Roman"/>
                  <w:sz w:val="20"/>
                  <w:szCs w:val="20"/>
                </w:rPr>
                <w:delText>Development Fund.</w:delText>
              </w:r>
            </w:del>
          </w:p>
        </w:tc>
        <w:tc>
          <w:tcPr>
            <w:tcW w:w="517" w:type="pct"/>
            <w:tcBorders>
              <w:top w:val="dotted" w:sz="4" w:space="0" w:color="auto"/>
              <w:bottom w:val="single" w:sz="4" w:space="0" w:color="000000"/>
            </w:tcBorders>
          </w:tcPr>
          <w:p w:rsidR="003D5152" w:rsidRPr="009E7D1E" w:rsidRDefault="003D5152" w:rsidP="004F212D">
            <w:pPr>
              <w:spacing w:line="240" w:lineRule="auto"/>
              <w:ind w:left="0"/>
              <w:jc w:val="center"/>
              <w:rPr>
                <w:rFonts w:ascii="Times New Roman" w:hAnsi="Times New Roman" w:cs="Times New Roman"/>
                <w:bCs/>
              </w:rPr>
            </w:pPr>
            <w:del w:id="310" w:author="JYANG" w:date="2014-11-25T15:45:00Z">
              <w:r w:rsidRPr="009E7D1E" w:rsidDel="003262B7">
                <w:rPr>
                  <w:rFonts w:ascii="Times New Roman" w:hAnsi="Times New Roman" w:cs="Times New Roman"/>
                  <w:bCs/>
                </w:rPr>
                <w:lastRenderedPageBreak/>
                <w:delText>GGMC</w:delText>
              </w:r>
            </w:del>
            <w:ins w:id="311" w:author="JYANG" w:date="2014-11-25T15:45:00Z">
              <w:r w:rsidR="003262B7">
                <w:rPr>
                  <w:rFonts w:ascii="Times New Roman" w:hAnsi="Times New Roman" w:cs="Times New Roman"/>
                  <w:bCs/>
                </w:rPr>
                <w:t>MNRE</w:t>
              </w:r>
            </w:ins>
          </w:p>
        </w:tc>
        <w:tc>
          <w:tcPr>
            <w:tcW w:w="517" w:type="pct"/>
            <w:tcBorders>
              <w:top w:val="dotted" w:sz="4" w:space="0" w:color="auto"/>
              <w:bottom w:val="single" w:sz="4" w:space="0" w:color="000000"/>
            </w:tcBorders>
            <w:shd w:val="clear" w:color="auto" w:fill="auto"/>
          </w:tcPr>
          <w:p w:rsidR="003D5152" w:rsidRPr="009E7D1E" w:rsidRDefault="003D5152" w:rsidP="00D72C5D">
            <w:pPr>
              <w:spacing w:line="240" w:lineRule="auto"/>
              <w:ind w:left="0"/>
              <w:jc w:val="center"/>
              <w:rPr>
                <w:rFonts w:ascii="Times New Roman" w:hAnsi="Times New Roman" w:cs="Times New Roman"/>
                <w:bCs/>
              </w:rPr>
            </w:pPr>
            <w:r w:rsidRPr="009E7D1E">
              <w:rPr>
                <w:rFonts w:ascii="Times New Roman" w:hAnsi="Times New Roman" w:cs="Times New Roman"/>
                <w:bCs/>
              </w:rPr>
              <w:t>January 201</w:t>
            </w:r>
            <w:r w:rsidR="00D72C5D">
              <w:rPr>
                <w:rFonts w:ascii="Times New Roman" w:hAnsi="Times New Roman" w:cs="Times New Roman"/>
                <w:bCs/>
              </w:rPr>
              <w:t>3</w:t>
            </w:r>
          </w:p>
        </w:tc>
        <w:tc>
          <w:tcPr>
            <w:tcW w:w="528" w:type="pct"/>
            <w:tcBorders>
              <w:top w:val="dotted" w:sz="4" w:space="0" w:color="auto"/>
              <w:bottom w:val="single" w:sz="4" w:space="0" w:color="000000"/>
            </w:tcBorders>
            <w:shd w:val="clear" w:color="auto" w:fill="auto"/>
          </w:tcPr>
          <w:p w:rsidR="003D5152" w:rsidRPr="009E7D1E" w:rsidRDefault="00D72C5D" w:rsidP="004F212D">
            <w:pPr>
              <w:spacing w:line="240" w:lineRule="auto"/>
              <w:ind w:left="0"/>
              <w:jc w:val="center"/>
              <w:rPr>
                <w:rFonts w:ascii="Times New Roman" w:hAnsi="Times New Roman" w:cs="Times New Roman"/>
                <w:bCs/>
              </w:rPr>
            </w:pPr>
            <w:ins w:id="312" w:author="JYANG" w:date="2014-11-25T16:35:00Z">
              <w:r>
                <w:rPr>
                  <w:rFonts w:ascii="Times New Roman" w:hAnsi="Times New Roman" w:cs="Times New Roman"/>
                  <w:bCs/>
                </w:rPr>
                <w:t>Complete</w:t>
              </w:r>
            </w:ins>
          </w:p>
        </w:tc>
      </w:tr>
      <w:tr w:rsidR="003D5152" w:rsidRPr="009E7D1E" w:rsidTr="00D35553">
        <w:trPr>
          <w:jc w:val="center"/>
        </w:trPr>
        <w:tc>
          <w:tcPr>
            <w:tcW w:w="189" w:type="pct"/>
            <w:vMerge w:val="restart"/>
            <w:shd w:val="clear" w:color="auto" w:fill="auto"/>
          </w:tcPr>
          <w:p w:rsidR="003D5152" w:rsidRPr="009E7D1E" w:rsidRDefault="003D5152" w:rsidP="0018216A">
            <w:pPr>
              <w:spacing w:line="240" w:lineRule="auto"/>
              <w:ind w:left="0"/>
              <w:jc w:val="center"/>
              <w:rPr>
                <w:rFonts w:ascii="Times New Roman" w:hAnsi="Times New Roman" w:cs="Times New Roman"/>
                <w:bCs/>
              </w:rPr>
            </w:pPr>
            <w:r w:rsidRPr="009E7D1E">
              <w:rPr>
                <w:rFonts w:ascii="Times New Roman" w:hAnsi="Times New Roman" w:cs="Times New Roman"/>
                <w:bCs/>
              </w:rPr>
              <w:lastRenderedPageBreak/>
              <w:t>15</w:t>
            </w:r>
          </w:p>
        </w:tc>
        <w:tc>
          <w:tcPr>
            <w:tcW w:w="1022" w:type="pct"/>
            <w:vMerge w:val="restart"/>
            <w:shd w:val="clear" w:color="auto" w:fill="auto"/>
          </w:tcPr>
          <w:p w:rsidR="003D5152" w:rsidRPr="009E7D1E" w:rsidRDefault="003D5152" w:rsidP="00925210">
            <w:pPr>
              <w:spacing w:line="240" w:lineRule="auto"/>
              <w:ind w:left="88" w:right="57"/>
              <w:jc w:val="both"/>
              <w:rPr>
                <w:rFonts w:ascii="Times New Roman" w:hAnsi="Times New Roman" w:cs="Times New Roman"/>
                <w:bCs/>
              </w:rPr>
            </w:pPr>
            <w:r w:rsidRPr="009E7D1E">
              <w:rPr>
                <w:rFonts w:ascii="Times New Roman" w:hAnsi="Times New Roman" w:cs="Times New Roman"/>
              </w:rPr>
              <w:t>That a National Log Tracking System is implemented</w:t>
            </w:r>
          </w:p>
        </w:tc>
        <w:tc>
          <w:tcPr>
            <w:tcW w:w="2227" w:type="pct"/>
            <w:tcBorders>
              <w:bottom w:val="dotted" w:sz="4" w:space="0" w:color="auto"/>
            </w:tcBorders>
            <w:shd w:val="clear" w:color="auto" w:fill="auto"/>
          </w:tcPr>
          <w:p w:rsidR="003D5152" w:rsidRPr="009E7D1E" w:rsidRDefault="003D5152" w:rsidP="006B16C4">
            <w:pPr>
              <w:pStyle w:val="ListParagraph"/>
              <w:numPr>
                <w:ilvl w:val="0"/>
                <w:numId w:val="20"/>
              </w:numPr>
              <w:spacing w:after="0" w:line="240" w:lineRule="auto"/>
              <w:ind w:left="618" w:hanging="574"/>
              <w:jc w:val="both"/>
              <w:rPr>
                <w:rFonts w:ascii="Times New Roman" w:hAnsi="Times New Roman" w:cs="Times New Roman"/>
                <w:bCs/>
              </w:rPr>
            </w:pPr>
            <w:r w:rsidRPr="009E7D1E">
              <w:rPr>
                <w:rFonts w:ascii="Times New Roman" w:hAnsi="Times New Roman" w:cs="Times New Roman"/>
                <w:sz w:val="20"/>
                <w:szCs w:val="20"/>
              </w:rPr>
              <w:t xml:space="preserve">Minutes of GFC Board meeting approving the Manual for implementation of Log Tracking System. </w:t>
            </w:r>
          </w:p>
        </w:tc>
        <w:tc>
          <w:tcPr>
            <w:tcW w:w="517" w:type="pct"/>
            <w:tcBorders>
              <w:bottom w:val="dotted" w:sz="4" w:space="0" w:color="auto"/>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GFC</w:t>
            </w:r>
          </w:p>
        </w:tc>
        <w:tc>
          <w:tcPr>
            <w:tcW w:w="517" w:type="pct"/>
            <w:tcBorders>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March 2014</w:t>
            </w:r>
          </w:p>
        </w:tc>
        <w:tc>
          <w:tcPr>
            <w:tcW w:w="528" w:type="pct"/>
            <w:tcBorders>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r w:rsidR="003D5152" w:rsidRPr="009E7D1E" w:rsidTr="00D35553">
        <w:trPr>
          <w:jc w:val="center"/>
        </w:trPr>
        <w:tc>
          <w:tcPr>
            <w:tcW w:w="189" w:type="pct"/>
            <w:vMerge/>
            <w:shd w:val="clear" w:color="auto" w:fill="auto"/>
          </w:tcPr>
          <w:p w:rsidR="003D5152" w:rsidRPr="009E7D1E" w:rsidRDefault="003D5152" w:rsidP="0018216A">
            <w:pPr>
              <w:spacing w:line="240" w:lineRule="auto"/>
              <w:ind w:left="0"/>
              <w:jc w:val="center"/>
              <w:rPr>
                <w:rFonts w:ascii="Times New Roman" w:hAnsi="Times New Roman" w:cs="Times New Roman"/>
                <w:bCs/>
              </w:rPr>
            </w:pPr>
          </w:p>
        </w:tc>
        <w:tc>
          <w:tcPr>
            <w:tcW w:w="1022" w:type="pct"/>
            <w:vMerge/>
            <w:shd w:val="clear" w:color="auto" w:fill="auto"/>
          </w:tcPr>
          <w:p w:rsidR="003D5152" w:rsidRPr="009E7D1E" w:rsidRDefault="003D5152" w:rsidP="00925210">
            <w:pPr>
              <w:spacing w:line="240" w:lineRule="auto"/>
              <w:ind w:left="88" w:right="57"/>
              <w:jc w:val="both"/>
              <w:rPr>
                <w:rFonts w:ascii="Times New Roman" w:hAnsi="Times New Roman" w:cs="Times New Roman"/>
              </w:rPr>
            </w:pPr>
          </w:p>
        </w:tc>
        <w:tc>
          <w:tcPr>
            <w:tcW w:w="2227" w:type="pct"/>
            <w:tcBorders>
              <w:top w:val="dotted" w:sz="4" w:space="0" w:color="auto"/>
            </w:tcBorders>
            <w:shd w:val="clear" w:color="auto" w:fill="auto"/>
          </w:tcPr>
          <w:p w:rsidR="003D5152" w:rsidRPr="009E7D1E" w:rsidRDefault="003D5152" w:rsidP="006B16C4">
            <w:pPr>
              <w:pStyle w:val="ListParagraph"/>
              <w:numPr>
                <w:ilvl w:val="0"/>
                <w:numId w:val="20"/>
              </w:numPr>
              <w:spacing w:after="0" w:line="240" w:lineRule="auto"/>
              <w:ind w:left="618" w:hanging="574"/>
              <w:jc w:val="both"/>
              <w:rPr>
                <w:rFonts w:ascii="Times New Roman" w:hAnsi="Times New Roman" w:cs="Times New Roman"/>
                <w:sz w:val="20"/>
                <w:szCs w:val="20"/>
              </w:rPr>
            </w:pPr>
            <w:r w:rsidRPr="009E7D1E">
              <w:rPr>
                <w:rFonts w:ascii="Times New Roman" w:hAnsi="Times New Roman" w:cs="Times New Roman"/>
                <w:sz w:val="20"/>
                <w:szCs w:val="20"/>
              </w:rPr>
              <w:t>Copy of Report on the implementation of the National Log Tracking</w:t>
            </w:r>
            <w:r w:rsidRPr="009E7D1E">
              <w:rPr>
                <w:rFonts w:ascii="Times New Roman" w:eastAsiaTheme="majorEastAsia" w:hAnsi="Times New Roman" w:cs="Times New Roman"/>
                <w:bCs/>
                <w:sz w:val="20"/>
                <w:szCs w:val="20"/>
              </w:rPr>
              <w:t xml:space="preserve"> System issued by GFC.</w:t>
            </w:r>
          </w:p>
        </w:tc>
        <w:tc>
          <w:tcPr>
            <w:tcW w:w="517" w:type="pct"/>
            <w:tcBorders>
              <w:top w:val="dotted" w:sz="4" w:space="0" w:color="auto"/>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GFC</w:t>
            </w:r>
          </w:p>
        </w:tc>
        <w:tc>
          <w:tcPr>
            <w:tcW w:w="517" w:type="pct"/>
            <w:tcBorders>
              <w:top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March 2014</w:t>
            </w:r>
          </w:p>
        </w:tc>
        <w:tc>
          <w:tcPr>
            <w:tcW w:w="528" w:type="pct"/>
            <w:tcBorders>
              <w:top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r w:rsidR="003D5152" w:rsidRPr="009E7D1E" w:rsidTr="00D35553">
        <w:trPr>
          <w:jc w:val="center"/>
        </w:trPr>
        <w:tc>
          <w:tcPr>
            <w:tcW w:w="189" w:type="pct"/>
            <w:shd w:val="clear" w:color="auto" w:fill="auto"/>
          </w:tcPr>
          <w:p w:rsidR="003D5152" w:rsidRPr="009E7D1E" w:rsidRDefault="003D5152" w:rsidP="0018216A">
            <w:pPr>
              <w:spacing w:line="240" w:lineRule="auto"/>
              <w:ind w:left="0"/>
              <w:jc w:val="center"/>
              <w:rPr>
                <w:rFonts w:ascii="Times New Roman" w:hAnsi="Times New Roman" w:cs="Times New Roman"/>
                <w:bCs/>
              </w:rPr>
            </w:pPr>
            <w:r w:rsidRPr="009E7D1E">
              <w:rPr>
                <w:rFonts w:ascii="Times New Roman" w:hAnsi="Times New Roman" w:cs="Times New Roman"/>
                <w:bCs/>
              </w:rPr>
              <w:t>16</w:t>
            </w:r>
          </w:p>
        </w:tc>
        <w:tc>
          <w:tcPr>
            <w:tcW w:w="1022" w:type="pct"/>
            <w:tcBorders>
              <w:bottom w:val="single" w:sz="4" w:space="0" w:color="000000"/>
            </w:tcBorders>
            <w:shd w:val="clear" w:color="auto" w:fill="auto"/>
          </w:tcPr>
          <w:p w:rsidR="003D5152" w:rsidRPr="009E7D1E" w:rsidRDefault="003D5152" w:rsidP="007F71AC">
            <w:pPr>
              <w:spacing w:line="240" w:lineRule="auto"/>
              <w:ind w:left="88" w:right="57"/>
              <w:jc w:val="both"/>
              <w:rPr>
                <w:rFonts w:ascii="Times New Roman" w:hAnsi="Times New Roman" w:cs="Times New Roman"/>
              </w:rPr>
            </w:pPr>
            <w:r w:rsidRPr="009E7D1E">
              <w:rPr>
                <w:rFonts w:ascii="Times New Roman" w:hAnsi="Times New Roman" w:cs="Times New Roman"/>
              </w:rPr>
              <w:t>That an integrated access system for planning, mapping, management and monitoring of forest cover data is formalized between all agencies and coordinated by the MNRE.</w:t>
            </w:r>
          </w:p>
        </w:tc>
        <w:tc>
          <w:tcPr>
            <w:tcW w:w="2227" w:type="pct"/>
            <w:tcBorders>
              <w:bottom w:val="single" w:sz="4" w:space="0" w:color="000000"/>
            </w:tcBorders>
            <w:shd w:val="clear" w:color="auto" w:fill="auto"/>
          </w:tcPr>
          <w:p w:rsidR="003D5152" w:rsidRPr="009E7D1E" w:rsidRDefault="003D5152" w:rsidP="006B16C4">
            <w:pPr>
              <w:pStyle w:val="ListParagraph"/>
              <w:numPr>
                <w:ilvl w:val="0"/>
                <w:numId w:val="21"/>
              </w:numPr>
              <w:spacing w:after="0" w:line="240" w:lineRule="auto"/>
              <w:ind w:left="609" w:hanging="574"/>
              <w:jc w:val="both"/>
              <w:rPr>
                <w:rFonts w:ascii="Times New Roman" w:hAnsi="Times New Roman" w:cs="Times New Roman"/>
                <w:bCs/>
              </w:rPr>
            </w:pPr>
            <w:r w:rsidRPr="009E7D1E">
              <w:rPr>
                <w:rFonts w:ascii="Times New Roman" w:hAnsi="Times New Roman" w:cs="Times New Roman"/>
                <w:sz w:val="20"/>
                <w:szCs w:val="20"/>
              </w:rPr>
              <w:t xml:space="preserve">Link and copy of report detailing that </w:t>
            </w:r>
            <w:proofErr w:type="spellStart"/>
            <w:r w:rsidRPr="009E7D1E">
              <w:rPr>
                <w:rFonts w:ascii="Times New Roman" w:hAnsi="Times New Roman" w:cs="Times New Roman"/>
                <w:sz w:val="20"/>
                <w:szCs w:val="20"/>
              </w:rPr>
              <w:t>Geonode</w:t>
            </w:r>
            <w:proofErr w:type="spellEnd"/>
            <w:r w:rsidRPr="009E7D1E">
              <w:rPr>
                <w:rFonts w:ascii="Times New Roman" w:hAnsi="Times New Roman" w:cs="Times New Roman"/>
                <w:sz w:val="20"/>
                <w:szCs w:val="20"/>
              </w:rPr>
              <w:t xml:space="preserve"> Server is operational and available online.</w:t>
            </w:r>
          </w:p>
        </w:tc>
        <w:tc>
          <w:tcPr>
            <w:tcW w:w="517" w:type="pct"/>
            <w:tcBorders>
              <w:bottom w:val="single" w:sz="4" w:space="0" w:color="000000"/>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MNRE</w:t>
            </w:r>
          </w:p>
        </w:tc>
        <w:tc>
          <w:tcPr>
            <w:tcW w:w="517" w:type="pct"/>
            <w:tcBorders>
              <w:bottom w:val="single" w:sz="4" w:space="0" w:color="000000"/>
            </w:tcBorders>
            <w:shd w:val="clear" w:color="auto" w:fill="auto"/>
          </w:tcPr>
          <w:p w:rsidR="003D5152" w:rsidRPr="009E7D1E" w:rsidRDefault="0095331A" w:rsidP="004F212D">
            <w:pPr>
              <w:spacing w:line="240" w:lineRule="auto"/>
              <w:ind w:left="0"/>
              <w:jc w:val="center"/>
              <w:rPr>
                <w:rFonts w:ascii="Times New Roman" w:hAnsi="Times New Roman" w:cs="Times New Roman"/>
                <w:bCs/>
              </w:rPr>
            </w:pPr>
            <w:ins w:id="313" w:author="HELENAL" w:date="2014-11-25T13:33:00Z">
              <w:del w:id="314" w:author="JYANG" w:date="2014-11-25T15:48:00Z">
                <w:r w:rsidRPr="00E54DCA" w:rsidDel="003262B7">
                  <w:rPr>
                    <w:rFonts w:ascii="Times New Roman" w:hAnsi="Times New Roman" w:cs="Times New Roman"/>
                    <w:bCs/>
                  </w:rPr>
                  <w:delText>Month</w:delText>
                </w:r>
              </w:del>
            </w:ins>
            <w:ins w:id="315" w:author="JYANG" w:date="2014-11-25T15:48:00Z">
              <w:r w:rsidR="003262B7">
                <w:rPr>
                  <w:rFonts w:ascii="Times New Roman" w:hAnsi="Times New Roman" w:cs="Times New Roman"/>
                  <w:bCs/>
                </w:rPr>
                <w:t>December</w:t>
              </w:r>
            </w:ins>
            <w:ins w:id="316" w:author="HELENAL" w:date="2014-11-25T13:33:00Z">
              <w:r>
                <w:rPr>
                  <w:rFonts w:ascii="Times New Roman" w:hAnsi="Times New Roman" w:cs="Times New Roman"/>
                  <w:bCs/>
                </w:rPr>
                <w:t xml:space="preserve"> </w:t>
              </w:r>
            </w:ins>
            <w:r w:rsidR="003D5152" w:rsidRPr="009E7D1E">
              <w:rPr>
                <w:rFonts w:ascii="Times New Roman" w:hAnsi="Times New Roman" w:cs="Times New Roman"/>
                <w:bCs/>
              </w:rPr>
              <w:t>2013</w:t>
            </w:r>
          </w:p>
        </w:tc>
        <w:tc>
          <w:tcPr>
            <w:tcW w:w="528" w:type="pct"/>
            <w:tcBorders>
              <w:bottom w:val="single" w:sz="4" w:space="0" w:color="000000"/>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r w:rsidR="003D5152" w:rsidRPr="009E7D1E" w:rsidTr="00D35553">
        <w:trPr>
          <w:jc w:val="center"/>
        </w:trPr>
        <w:tc>
          <w:tcPr>
            <w:tcW w:w="189" w:type="pct"/>
            <w:vMerge w:val="restart"/>
            <w:shd w:val="clear" w:color="auto" w:fill="auto"/>
          </w:tcPr>
          <w:p w:rsidR="003D5152" w:rsidRPr="009E7D1E" w:rsidRDefault="003D5152" w:rsidP="0018216A">
            <w:pPr>
              <w:spacing w:line="240" w:lineRule="auto"/>
              <w:ind w:left="0"/>
              <w:jc w:val="center"/>
              <w:rPr>
                <w:rFonts w:ascii="Times New Roman" w:hAnsi="Times New Roman" w:cs="Times New Roman"/>
                <w:bCs/>
              </w:rPr>
            </w:pPr>
            <w:r w:rsidRPr="009E7D1E">
              <w:rPr>
                <w:rFonts w:ascii="Times New Roman" w:hAnsi="Times New Roman" w:cs="Times New Roman"/>
                <w:bCs/>
              </w:rPr>
              <w:t>17</w:t>
            </w:r>
          </w:p>
        </w:tc>
        <w:tc>
          <w:tcPr>
            <w:tcW w:w="1022" w:type="pct"/>
            <w:tcBorders>
              <w:bottom w:val="dotted" w:sz="4" w:space="0" w:color="auto"/>
            </w:tcBorders>
            <w:shd w:val="clear" w:color="auto" w:fill="auto"/>
          </w:tcPr>
          <w:p w:rsidR="003D5152" w:rsidRPr="009E7D1E" w:rsidRDefault="003D5152" w:rsidP="007F71AC">
            <w:pPr>
              <w:spacing w:line="240" w:lineRule="auto"/>
              <w:ind w:left="88" w:right="57"/>
              <w:jc w:val="both"/>
              <w:rPr>
                <w:rFonts w:ascii="Times New Roman" w:hAnsi="Times New Roman" w:cs="Times New Roman"/>
              </w:rPr>
            </w:pPr>
            <w:r w:rsidRPr="009E7D1E">
              <w:rPr>
                <w:rFonts w:ascii="Times New Roman" w:hAnsi="Times New Roman" w:cs="Times New Roman"/>
              </w:rPr>
              <w:t xml:space="preserve">That the following reports from the MRVS are completed: </w:t>
            </w:r>
          </w:p>
        </w:tc>
        <w:tc>
          <w:tcPr>
            <w:tcW w:w="2227" w:type="pct"/>
            <w:tcBorders>
              <w:bottom w:val="dotted" w:sz="4" w:space="0" w:color="auto"/>
            </w:tcBorders>
            <w:shd w:val="clear" w:color="auto" w:fill="auto"/>
          </w:tcPr>
          <w:p w:rsidR="003D5152" w:rsidRPr="009E7D1E" w:rsidRDefault="003D5152" w:rsidP="0018216A">
            <w:pPr>
              <w:spacing w:line="240" w:lineRule="auto"/>
              <w:ind w:left="0"/>
              <w:jc w:val="both"/>
              <w:rPr>
                <w:rFonts w:ascii="Times New Roman" w:hAnsi="Times New Roman" w:cs="Times New Roman"/>
                <w:bCs/>
              </w:rPr>
            </w:pPr>
          </w:p>
        </w:tc>
        <w:tc>
          <w:tcPr>
            <w:tcW w:w="517" w:type="pct"/>
            <w:tcBorders>
              <w:bottom w:val="dotted" w:sz="4" w:space="0" w:color="auto"/>
            </w:tcBorders>
          </w:tcPr>
          <w:p w:rsidR="003D5152" w:rsidRPr="009E7D1E" w:rsidRDefault="003D5152" w:rsidP="004F212D">
            <w:pPr>
              <w:spacing w:line="240" w:lineRule="auto"/>
              <w:ind w:left="0"/>
              <w:jc w:val="center"/>
              <w:rPr>
                <w:rFonts w:ascii="Times New Roman" w:hAnsi="Times New Roman" w:cs="Times New Roman"/>
                <w:bCs/>
              </w:rPr>
            </w:pPr>
          </w:p>
        </w:tc>
        <w:tc>
          <w:tcPr>
            <w:tcW w:w="517" w:type="pct"/>
            <w:tcBorders>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p>
        </w:tc>
        <w:tc>
          <w:tcPr>
            <w:tcW w:w="528" w:type="pct"/>
            <w:tcBorders>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p>
        </w:tc>
      </w:tr>
      <w:tr w:rsidR="003D5152" w:rsidRPr="009E7D1E" w:rsidTr="006B16C4">
        <w:trPr>
          <w:jc w:val="center"/>
        </w:trPr>
        <w:tc>
          <w:tcPr>
            <w:tcW w:w="189" w:type="pct"/>
            <w:vMerge/>
            <w:shd w:val="clear" w:color="auto" w:fill="auto"/>
          </w:tcPr>
          <w:p w:rsidR="003D5152" w:rsidRPr="009E7D1E" w:rsidRDefault="003D5152" w:rsidP="0018216A">
            <w:pPr>
              <w:spacing w:line="240" w:lineRule="auto"/>
              <w:ind w:left="0"/>
              <w:jc w:val="center"/>
              <w:rPr>
                <w:rFonts w:ascii="Times New Roman" w:hAnsi="Times New Roman" w:cs="Times New Roman"/>
                <w:bCs/>
              </w:rPr>
            </w:pPr>
          </w:p>
        </w:tc>
        <w:tc>
          <w:tcPr>
            <w:tcW w:w="1022" w:type="pct"/>
            <w:tcBorders>
              <w:top w:val="dotted" w:sz="4" w:space="0" w:color="auto"/>
              <w:bottom w:val="dotted" w:sz="4" w:space="0" w:color="auto"/>
            </w:tcBorders>
            <w:shd w:val="clear" w:color="auto" w:fill="auto"/>
          </w:tcPr>
          <w:p w:rsidR="003D5152" w:rsidRPr="009E7D1E" w:rsidRDefault="003D5152" w:rsidP="007F71AC">
            <w:pPr>
              <w:pStyle w:val="ListParagraph"/>
              <w:numPr>
                <w:ilvl w:val="0"/>
                <w:numId w:val="22"/>
              </w:numPr>
              <w:spacing w:line="240" w:lineRule="auto"/>
              <w:ind w:left="505" w:hanging="396"/>
              <w:jc w:val="both"/>
              <w:rPr>
                <w:rFonts w:ascii="Times New Roman" w:hAnsi="Times New Roman" w:cs="Times New Roman"/>
                <w:bCs/>
              </w:rPr>
            </w:pPr>
            <w:r w:rsidRPr="009E7D1E">
              <w:rPr>
                <w:rFonts w:ascii="Times New Roman" w:hAnsi="Times New Roman" w:cs="Times New Roman"/>
                <w:sz w:val="20"/>
              </w:rPr>
              <w:t>Report on Forest Carbon Emissions and Removals following IPCC Guidance</w:t>
            </w:r>
          </w:p>
        </w:tc>
        <w:tc>
          <w:tcPr>
            <w:tcW w:w="2227" w:type="pct"/>
            <w:tcBorders>
              <w:top w:val="dotted" w:sz="4" w:space="0" w:color="auto"/>
              <w:bottom w:val="dotted" w:sz="4" w:space="0" w:color="auto"/>
            </w:tcBorders>
            <w:shd w:val="clear" w:color="auto" w:fill="auto"/>
          </w:tcPr>
          <w:p w:rsidR="003D5152" w:rsidRPr="009E7D1E" w:rsidRDefault="003D5152" w:rsidP="006B16C4">
            <w:pPr>
              <w:pStyle w:val="ListParagraph"/>
              <w:numPr>
                <w:ilvl w:val="0"/>
                <w:numId w:val="23"/>
              </w:numPr>
              <w:spacing w:after="0" w:line="240" w:lineRule="auto"/>
              <w:ind w:left="636" w:hanging="574"/>
              <w:jc w:val="both"/>
              <w:rPr>
                <w:rFonts w:ascii="Times New Roman" w:hAnsi="Times New Roman" w:cs="Times New Roman"/>
                <w:bCs/>
              </w:rPr>
            </w:pPr>
            <w:r w:rsidRPr="009E7D1E">
              <w:rPr>
                <w:rFonts w:ascii="Times New Roman" w:eastAsiaTheme="majorEastAsia" w:hAnsi="Times New Roman" w:cs="Times New Roman"/>
                <w:bCs/>
                <w:sz w:val="20"/>
                <w:szCs w:val="20"/>
              </w:rPr>
              <w:t xml:space="preserve">Hard copy of report on </w:t>
            </w:r>
            <w:r w:rsidRPr="009E7D1E">
              <w:rPr>
                <w:rFonts w:ascii="Times New Roman" w:hAnsi="Times New Roman" w:cs="Times New Roman"/>
                <w:sz w:val="20"/>
                <w:szCs w:val="20"/>
              </w:rPr>
              <w:t xml:space="preserve">Forest Carbon Emissions and Removals following Intergovernmental Panel on Climate Change (IPCC) Guidance </w:t>
            </w:r>
            <w:r w:rsidRPr="009E7D1E">
              <w:rPr>
                <w:rFonts w:ascii="Times New Roman" w:eastAsiaTheme="majorEastAsia" w:hAnsi="Times New Roman" w:cs="Times New Roman"/>
                <w:bCs/>
                <w:sz w:val="20"/>
                <w:szCs w:val="20"/>
              </w:rPr>
              <w:t>issued by GFC.</w:t>
            </w:r>
          </w:p>
        </w:tc>
        <w:tc>
          <w:tcPr>
            <w:tcW w:w="517" w:type="pct"/>
            <w:tcBorders>
              <w:top w:val="dotted" w:sz="4" w:space="0" w:color="auto"/>
              <w:bottom w:val="dotted" w:sz="4" w:space="0" w:color="auto"/>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GFC</w:t>
            </w:r>
          </w:p>
          <w:p w:rsidR="003D5152" w:rsidRPr="009E7D1E" w:rsidRDefault="003D5152" w:rsidP="00372DB0">
            <w:pPr>
              <w:rPr>
                <w:rFonts w:ascii="Times New Roman" w:hAnsi="Times New Roman" w:cs="Times New Roman"/>
              </w:rPr>
            </w:pPr>
          </w:p>
        </w:tc>
        <w:tc>
          <w:tcPr>
            <w:tcW w:w="517" w:type="pct"/>
            <w:tcBorders>
              <w:top w:val="dotted" w:sz="4" w:space="0" w:color="auto"/>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June 2014</w:t>
            </w:r>
          </w:p>
        </w:tc>
        <w:tc>
          <w:tcPr>
            <w:tcW w:w="528" w:type="pct"/>
            <w:tcBorders>
              <w:top w:val="dotted" w:sz="4" w:space="0" w:color="auto"/>
              <w:bottom w:val="dotted" w:sz="4" w:space="0" w:color="auto"/>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r w:rsidR="003D5152" w:rsidRPr="00FC7B11" w:rsidTr="006B16C4">
        <w:trPr>
          <w:jc w:val="center"/>
        </w:trPr>
        <w:tc>
          <w:tcPr>
            <w:tcW w:w="189" w:type="pct"/>
            <w:vMerge/>
            <w:tcBorders>
              <w:bottom w:val="single" w:sz="4" w:space="0" w:color="000000"/>
            </w:tcBorders>
            <w:shd w:val="clear" w:color="auto" w:fill="auto"/>
          </w:tcPr>
          <w:p w:rsidR="003D5152" w:rsidRPr="009E7D1E" w:rsidRDefault="003D5152" w:rsidP="0018216A">
            <w:pPr>
              <w:spacing w:line="240" w:lineRule="auto"/>
              <w:ind w:left="0"/>
              <w:jc w:val="center"/>
              <w:rPr>
                <w:rFonts w:ascii="Times New Roman" w:hAnsi="Times New Roman" w:cs="Times New Roman"/>
                <w:bCs/>
              </w:rPr>
            </w:pPr>
          </w:p>
        </w:tc>
        <w:tc>
          <w:tcPr>
            <w:tcW w:w="1022" w:type="pct"/>
            <w:tcBorders>
              <w:top w:val="dotted" w:sz="4" w:space="0" w:color="auto"/>
              <w:bottom w:val="single" w:sz="4" w:space="0" w:color="000000"/>
            </w:tcBorders>
            <w:shd w:val="clear" w:color="auto" w:fill="auto"/>
          </w:tcPr>
          <w:p w:rsidR="003D5152" w:rsidRPr="009E7D1E" w:rsidRDefault="003D5152" w:rsidP="007F71AC">
            <w:pPr>
              <w:pStyle w:val="ListParagraph"/>
              <w:numPr>
                <w:ilvl w:val="0"/>
                <w:numId w:val="22"/>
              </w:numPr>
              <w:spacing w:line="240" w:lineRule="auto"/>
              <w:ind w:left="505" w:hanging="396"/>
              <w:jc w:val="both"/>
              <w:rPr>
                <w:rFonts w:ascii="Times New Roman" w:hAnsi="Times New Roman" w:cs="Times New Roman"/>
                <w:sz w:val="20"/>
              </w:rPr>
            </w:pPr>
            <w:r w:rsidRPr="009E7D1E">
              <w:rPr>
                <w:rFonts w:ascii="Times New Roman" w:eastAsiaTheme="majorEastAsia" w:hAnsi="Times New Roman" w:cs="Times New Roman"/>
                <w:bCs/>
                <w:sz w:val="20"/>
                <w:szCs w:val="20"/>
              </w:rPr>
              <w:t>Report</w:t>
            </w:r>
            <w:r w:rsidRPr="009E7D1E">
              <w:rPr>
                <w:rFonts w:ascii="Times New Roman" w:hAnsi="Times New Roman" w:cs="Times New Roman"/>
                <w:sz w:val="20"/>
                <w:szCs w:val="20"/>
              </w:rPr>
              <w:t xml:space="preserve"> on Forest Degradation integrated within MRVS Interim Measures Reporting.</w:t>
            </w:r>
          </w:p>
        </w:tc>
        <w:tc>
          <w:tcPr>
            <w:tcW w:w="2227" w:type="pct"/>
            <w:tcBorders>
              <w:top w:val="dotted" w:sz="4" w:space="0" w:color="auto"/>
              <w:bottom w:val="single" w:sz="4" w:space="0" w:color="000000"/>
            </w:tcBorders>
            <w:shd w:val="clear" w:color="auto" w:fill="auto"/>
          </w:tcPr>
          <w:p w:rsidR="003D5152" w:rsidRPr="009E7D1E" w:rsidRDefault="003D5152" w:rsidP="00A50E0E">
            <w:pPr>
              <w:pStyle w:val="ListParagraph"/>
              <w:numPr>
                <w:ilvl w:val="0"/>
                <w:numId w:val="32"/>
              </w:numPr>
              <w:spacing w:after="0" w:line="240" w:lineRule="auto"/>
              <w:ind w:left="602" w:hanging="540"/>
              <w:jc w:val="both"/>
              <w:rPr>
                <w:rFonts w:ascii="Times New Roman" w:eastAsiaTheme="majorEastAsia" w:hAnsi="Times New Roman" w:cs="Times New Roman"/>
                <w:bCs/>
                <w:sz w:val="20"/>
                <w:szCs w:val="20"/>
              </w:rPr>
            </w:pPr>
            <w:r w:rsidRPr="009E7D1E">
              <w:rPr>
                <w:rFonts w:ascii="Times New Roman" w:eastAsiaTheme="majorEastAsia" w:hAnsi="Times New Roman" w:cs="Times New Roman"/>
                <w:bCs/>
                <w:sz w:val="20"/>
                <w:szCs w:val="20"/>
              </w:rPr>
              <w:t>Hard copy of Report issued by GFC on Forest Degradation as integrated within the MRVS Interim Measures Report Year 3.</w:t>
            </w:r>
          </w:p>
        </w:tc>
        <w:tc>
          <w:tcPr>
            <w:tcW w:w="517" w:type="pct"/>
            <w:tcBorders>
              <w:top w:val="dotted" w:sz="4" w:space="0" w:color="auto"/>
              <w:bottom w:val="single" w:sz="4" w:space="0" w:color="000000"/>
            </w:tcBorders>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GFC</w:t>
            </w:r>
          </w:p>
        </w:tc>
        <w:tc>
          <w:tcPr>
            <w:tcW w:w="517" w:type="pct"/>
            <w:tcBorders>
              <w:top w:val="dotted" w:sz="4" w:space="0" w:color="auto"/>
              <w:bottom w:val="single" w:sz="4" w:space="0" w:color="000000"/>
            </w:tcBorders>
            <w:shd w:val="clear" w:color="auto" w:fill="auto"/>
          </w:tcPr>
          <w:p w:rsidR="003D5152" w:rsidRPr="009E7D1E"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June 2014</w:t>
            </w:r>
          </w:p>
        </w:tc>
        <w:tc>
          <w:tcPr>
            <w:tcW w:w="528" w:type="pct"/>
            <w:tcBorders>
              <w:top w:val="dotted" w:sz="4" w:space="0" w:color="auto"/>
              <w:bottom w:val="single" w:sz="4" w:space="0" w:color="000000"/>
            </w:tcBorders>
            <w:shd w:val="clear" w:color="auto" w:fill="auto"/>
          </w:tcPr>
          <w:p w:rsidR="003D5152" w:rsidRPr="00FC7B11" w:rsidRDefault="003D5152" w:rsidP="004F212D">
            <w:pPr>
              <w:spacing w:line="240" w:lineRule="auto"/>
              <w:ind w:left="0"/>
              <w:jc w:val="center"/>
              <w:rPr>
                <w:rFonts w:ascii="Times New Roman" w:hAnsi="Times New Roman" w:cs="Times New Roman"/>
                <w:bCs/>
              </w:rPr>
            </w:pPr>
            <w:r w:rsidRPr="009E7D1E">
              <w:rPr>
                <w:rFonts w:ascii="Times New Roman" w:hAnsi="Times New Roman" w:cs="Times New Roman"/>
                <w:bCs/>
              </w:rPr>
              <w:t>Complete</w:t>
            </w:r>
          </w:p>
        </w:tc>
      </w:tr>
    </w:tbl>
    <w:p w:rsidR="00CA3C6F" w:rsidRPr="00FC7B11" w:rsidRDefault="00CA3C6F" w:rsidP="000A44D0">
      <w:pPr>
        <w:ind w:left="0"/>
      </w:pPr>
    </w:p>
    <w:sectPr w:rsidR="00CA3C6F" w:rsidRPr="00FC7B11" w:rsidSect="005F7051">
      <w:headerReference w:type="default" r:id="rId8"/>
      <w:pgSz w:w="15840" w:h="12240" w:orient="landscape"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188" w:rsidRDefault="00174188" w:rsidP="00AD7233">
      <w:pPr>
        <w:spacing w:line="240" w:lineRule="auto"/>
      </w:pPr>
      <w:r>
        <w:separator/>
      </w:r>
    </w:p>
  </w:endnote>
  <w:endnote w:type="continuationSeparator" w:id="0">
    <w:p w:rsidR="00174188" w:rsidRDefault="00174188" w:rsidP="00AD72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188" w:rsidRDefault="00174188" w:rsidP="00AD7233">
      <w:pPr>
        <w:spacing w:line="240" w:lineRule="auto"/>
      </w:pPr>
      <w:r>
        <w:separator/>
      </w:r>
    </w:p>
  </w:footnote>
  <w:footnote w:type="continuationSeparator" w:id="0">
    <w:p w:rsidR="00174188" w:rsidRDefault="00174188" w:rsidP="00AD723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985074349"/>
      <w:docPartObj>
        <w:docPartGallery w:val="Page Numbers (Top of Page)"/>
        <w:docPartUnique/>
      </w:docPartObj>
    </w:sdtPr>
    <w:sdtEndPr/>
    <w:sdtContent>
      <w:p w:rsidR="00AD7233" w:rsidRPr="00136448" w:rsidRDefault="00AD7233" w:rsidP="00AD7233">
        <w:pPr>
          <w:pStyle w:val="Header"/>
          <w:jc w:val="right"/>
          <w:rPr>
            <w:rFonts w:ascii="Times New Roman" w:hAnsi="Times New Roman" w:cs="Times New Roman"/>
          </w:rPr>
        </w:pPr>
        <w:r w:rsidRPr="00136448">
          <w:rPr>
            <w:rFonts w:ascii="Times New Roman" w:hAnsi="Times New Roman" w:cs="Times New Roman"/>
          </w:rPr>
          <w:t>GY-L10</w:t>
        </w:r>
        <w:r w:rsidR="00CA2413" w:rsidRPr="00136448">
          <w:rPr>
            <w:rFonts w:ascii="Times New Roman" w:hAnsi="Times New Roman" w:cs="Times New Roman"/>
          </w:rPr>
          <w:t>43</w:t>
        </w:r>
      </w:p>
      <w:p w:rsidR="00AD7233" w:rsidRPr="00136448" w:rsidRDefault="00AD7233" w:rsidP="00AD7233">
        <w:pPr>
          <w:pStyle w:val="Header"/>
          <w:jc w:val="right"/>
          <w:rPr>
            <w:rFonts w:ascii="Times New Roman" w:hAnsi="Times New Roman" w:cs="Times New Roman"/>
          </w:rPr>
        </w:pPr>
        <w:r w:rsidRPr="00136448">
          <w:rPr>
            <w:rFonts w:ascii="Times New Roman" w:hAnsi="Times New Roman" w:cs="Times New Roman"/>
          </w:rPr>
          <w:t xml:space="preserve">Page </w:t>
        </w:r>
        <w:r w:rsidRPr="00136448">
          <w:rPr>
            <w:rFonts w:ascii="Times New Roman" w:hAnsi="Times New Roman" w:cs="Times New Roman"/>
            <w:b/>
            <w:bCs/>
          </w:rPr>
          <w:fldChar w:fldCharType="begin"/>
        </w:r>
        <w:r w:rsidRPr="00136448">
          <w:rPr>
            <w:rFonts w:ascii="Times New Roman" w:hAnsi="Times New Roman" w:cs="Times New Roman"/>
            <w:b/>
            <w:bCs/>
          </w:rPr>
          <w:instrText xml:space="preserve"> PAGE </w:instrText>
        </w:r>
        <w:r w:rsidRPr="00136448">
          <w:rPr>
            <w:rFonts w:ascii="Times New Roman" w:hAnsi="Times New Roman" w:cs="Times New Roman"/>
            <w:b/>
            <w:bCs/>
          </w:rPr>
          <w:fldChar w:fldCharType="separate"/>
        </w:r>
        <w:r w:rsidR="00E54DCA">
          <w:rPr>
            <w:rFonts w:ascii="Times New Roman" w:hAnsi="Times New Roman" w:cs="Times New Roman"/>
            <w:b/>
            <w:bCs/>
            <w:noProof/>
          </w:rPr>
          <w:t>1</w:t>
        </w:r>
        <w:r w:rsidRPr="00136448">
          <w:rPr>
            <w:rFonts w:ascii="Times New Roman" w:hAnsi="Times New Roman" w:cs="Times New Roman"/>
            <w:b/>
            <w:bCs/>
          </w:rPr>
          <w:fldChar w:fldCharType="end"/>
        </w:r>
        <w:r w:rsidRPr="00136448">
          <w:rPr>
            <w:rFonts w:ascii="Times New Roman" w:hAnsi="Times New Roman" w:cs="Times New Roman"/>
          </w:rPr>
          <w:t xml:space="preserve"> of </w:t>
        </w:r>
        <w:r w:rsidRPr="00136448">
          <w:rPr>
            <w:rFonts w:ascii="Times New Roman" w:hAnsi="Times New Roman" w:cs="Times New Roman"/>
            <w:b/>
            <w:bCs/>
          </w:rPr>
          <w:fldChar w:fldCharType="begin"/>
        </w:r>
        <w:r w:rsidRPr="00136448">
          <w:rPr>
            <w:rFonts w:ascii="Times New Roman" w:hAnsi="Times New Roman" w:cs="Times New Roman"/>
            <w:b/>
            <w:bCs/>
          </w:rPr>
          <w:instrText xml:space="preserve"> NUMPAGES  </w:instrText>
        </w:r>
        <w:r w:rsidRPr="00136448">
          <w:rPr>
            <w:rFonts w:ascii="Times New Roman" w:hAnsi="Times New Roman" w:cs="Times New Roman"/>
            <w:b/>
            <w:bCs/>
          </w:rPr>
          <w:fldChar w:fldCharType="separate"/>
        </w:r>
        <w:r w:rsidR="00E54DCA">
          <w:rPr>
            <w:rFonts w:ascii="Times New Roman" w:hAnsi="Times New Roman" w:cs="Times New Roman"/>
            <w:b/>
            <w:bCs/>
            <w:noProof/>
          </w:rPr>
          <w:t>7</w:t>
        </w:r>
        <w:r w:rsidRPr="00136448">
          <w:rPr>
            <w:rFonts w:ascii="Times New Roman" w:hAnsi="Times New Roman" w:cs="Times New Roman"/>
            <w:b/>
            <w:bCs/>
          </w:rPr>
          <w:fldChar w:fldCharType="end"/>
        </w:r>
      </w:p>
    </w:sdtContent>
  </w:sdt>
  <w:p w:rsidR="00AD7233" w:rsidRDefault="00AD72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0FE4"/>
    <w:multiLevelType w:val="hybridMultilevel"/>
    <w:tmpl w:val="B096E484"/>
    <w:lvl w:ilvl="0" w:tplc="E4CE490A">
      <w:start w:val="1"/>
      <w:numFmt w:val="low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2C18D5"/>
    <w:multiLevelType w:val="hybridMultilevel"/>
    <w:tmpl w:val="E4D8EAFA"/>
    <w:lvl w:ilvl="0" w:tplc="F5BCBFF0">
      <w:start w:val="1"/>
      <w:numFmt w:val="low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D746AF"/>
    <w:multiLevelType w:val="hybridMultilevel"/>
    <w:tmpl w:val="49B6433C"/>
    <w:lvl w:ilvl="0" w:tplc="A12A342C">
      <w:start w:val="1"/>
      <w:numFmt w:val="low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392A7D"/>
    <w:multiLevelType w:val="hybridMultilevel"/>
    <w:tmpl w:val="C9043150"/>
    <w:lvl w:ilvl="0" w:tplc="4552C5CC">
      <w:start w:val="1"/>
      <w:numFmt w:val="low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EC4590"/>
    <w:multiLevelType w:val="hybridMultilevel"/>
    <w:tmpl w:val="6FC0A648"/>
    <w:lvl w:ilvl="0" w:tplc="834C81BA">
      <w:start w:val="1"/>
      <w:numFmt w:val="lowerRoman"/>
      <w:lvlText w:val="(%1)"/>
      <w:lvlJc w:val="left"/>
      <w:pPr>
        <w:ind w:left="3060" w:hanging="720"/>
      </w:pPr>
      <w:rPr>
        <w:rFonts w:hint="default"/>
        <w:sz w:val="20"/>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nsid w:val="156463CF"/>
    <w:multiLevelType w:val="hybridMultilevel"/>
    <w:tmpl w:val="C2DC27AA"/>
    <w:lvl w:ilvl="0" w:tplc="F51AA964">
      <w:start w:val="1"/>
      <w:numFmt w:val="lowerRoman"/>
      <w:lvlText w:val="(%1)"/>
      <w:lvlJc w:val="left"/>
      <w:pPr>
        <w:ind w:left="1080" w:hanging="720"/>
      </w:pPr>
      <w:rPr>
        <w:rFonts w:hint="default"/>
        <w:sz w:val="20"/>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A55892"/>
    <w:multiLevelType w:val="hybridMultilevel"/>
    <w:tmpl w:val="E1309AFA"/>
    <w:lvl w:ilvl="0" w:tplc="E7C61A84">
      <w:start w:val="1"/>
      <w:numFmt w:val="low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A72171"/>
    <w:multiLevelType w:val="hybridMultilevel"/>
    <w:tmpl w:val="83223A06"/>
    <w:lvl w:ilvl="0" w:tplc="3788DC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B6672E"/>
    <w:multiLevelType w:val="hybridMultilevel"/>
    <w:tmpl w:val="44443CF6"/>
    <w:lvl w:ilvl="0" w:tplc="FA5664B2">
      <w:start w:val="1"/>
      <w:numFmt w:val="low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7761AE"/>
    <w:multiLevelType w:val="hybridMultilevel"/>
    <w:tmpl w:val="A59AA3B0"/>
    <w:lvl w:ilvl="0" w:tplc="03540318">
      <w:start w:val="1"/>
      <w:numFmt w:val="lowerRoman"/>
      <w:lvlText w:val="(%1)"/>
      <w:lvlJc w:val="left"/>
      <w:pPr>
        <w:ind w:left="1080" w:hanging="720"/>
      </w:pPr>
      <w:rPr>
        <w:rFonts w:hint="default"/>
        <w:sz w:val="20"/>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D92097"/>
    <w:multiLevelType w:val="hybridMultilevel"/>
    <w:tmpl w:val="32B6F4AA"/>
    <w:lvl w:ilvl="0" w:tplc="3F809C24">
      <w:start w:val="1"/>
      <w:numFmt w:val="upperLetter"/>
      <w:lvlText w:val="%1."/>
      <w:lvlJc w:val="left"/>
      <w:pPr>
        <w:ind w:left="540" w:hanging="360"/>
      </w:pPr>
      <w:rPr>
        <w:rFonts w:hint="default"/>
        <w:sz w:val="2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nsid w:val="27F1062D"/>
    <w:multiLevelType w:val="hybridMultilevel"/>
    <w:tmpl w:val="200CC8EA"/>
    <w:lvl w:ilvl="0" w:tplc="67C8D712">
      <w:start w:val="1"/>
      <w:numFmt w:val="low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192711"/>
    <w:multiLevelType w:val="hybridMultilevel"/>
    <w:tmpl w:val="F560215E"/>
    <w:lvl w:ilvl="0" w:tplc="6E0431DE">
      <w:start w:val="1"/>
      <w:numFmt w:val="upp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6407F0"/>
    <w:multiLevelType w:val="hybridMultilevel"/>
    <w:tmpl w:val="5F280130"/>
    <w:lvl w:ilvl="0" w:tplc="E9F4BA64">
      <w:start w:val="1"/>
      <w:numFmt w:val="low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9C5514"/>
    <w:multiLevelType w:val="hybridMultilevel"/>
    <w:tmpl w:val="24566D94"/>
    <w:lvl w:ilvl="0" w:tplc="47084BDE">
      <w:start w:val="1"/>
      <w:numFmt w:val="low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BA3714"/>
    <w:multiLevelType w:val="hybridMultilevel"/>
    <w:tmpl w:val="8B48C14A"/>
    <w:lvl w:ilvl="0" w:tplc="7780D0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7A2B06"/>
    <w:multiLevelType w:val="hybridMultilevel"/>
    <w:tmpl w:val="66BE09C4"/>
    <w:lvl w:ilvl="0" w:tplc="085AA012">
      <w:start w:val="1"/>
      <w:numFmt w:val="lowerRoman"/>
      <w:lvlText w:val="(%1)"/>
      <w:lvlJc w:val="left"/>
      <w:pPr>
        <w:ind w:left="720" w:hanging="360"/>
      </w:pPr>
      <w:rPr>
        <w:rFonts w:hint="default"/>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69673C"/>
    <w:multiLevelType w:val="hybridMultilevel"/>
    <w:tmpl w:val="90C698B8"/>
    <w:lvl w:ilvl="0" w:tplc="E7868A28">
      <w:start w:val="1"/>
      <w:numFmt w:val="low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146A1F"/>
    <w:multiLevelType w:val="hybridMultilevel"/>
    <w:tmpl w:val="6256D2B6"/>
    <w:lvl w:ilvl="0" w:tplc="0A2CB9F4">
      <w:start w:val="1"/>
      <w:numFmt w:val="upp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A36F06"/>
    <w:multiLevelType w:val="hybridMultilevel"/>
    <w:tmpl w:val="863C1D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5A368F"/>
    <w:multiLevelType w:val="hybridMultilevel"/>
    <w:tmpl w:val="B096E484"/>
    <w:lvl w:ilvl="0" w:tplc="E4CE490A">
      <w:start w:val="1"/>
      <w:numFmt w:val="low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286880"/>
    <w:multiLevelType w:val="hybridMultilevel"/>
    <w:tmpl w:val="74D82770"/>
    <w:lvl w:ilvl="0" w:tplc="7A4645F8">
      <w:start w:val="1"/>
      <w:numFmt w:val="low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DC3F8E"/>
    <w:multiLevelType w:val="hybridMultilevel"/>
    <w:tmpl w:val="102CB2F6"/>
    <w:lvl w:ilvl="0" w:tplc="085AA012">
      <w:start w:val="1"/>
      <w:numFmt w:val="low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C3200F"/>
    <w:multiLevelType w:val="hybridMultilevel"/>
    <w:tmpl w:val="50BEE870"/>
    <w:lvl w:ilvl="0" w:tplc="9572D84E">
      <w:start w:val="1"/>
      <w:numFmt w:val="upperLetter"/>
      <w:lvlText w:val="%1."/>
      <w:lvlJc w:val="left"/>
      <w:pPr>
        <w:ind w:left="54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972607"/>
    <w:multiLevelType w:val="hybridMultilevel"/>
    <w:tmpl w:val="2ED896D2"/>
    <w:lvl w:ilvl="0" w:tplc="6A0E0B02">
      <w:start w:val="1"/>
      <w:numFmt w:val="low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F008D7"/>
    <w:multiLevelType w:val="hybridMultilevel"/>
    <w:tmpl w:val="86888142"/>
    <w:lvl w:ilvl="0" w:tplc="6334594A">
      <w:start w:val="1"/>
      <w:numFmt w:val="low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1C765C"/>
    <w:multiLevelType w:val="hybridMultilevel"/>
    <w:tmpl w:val="4F80658A"/>
    <w:lvl w:ilvl="0" w:tplc="C0C856A0">
      <w:start w:val="1"/>
      <w:numFmt w:val="low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6EB1BC0"/>
    <w:multiLevelType w:val="hybridMultilevel"/>
    <w:tmpl w:val="C99C0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DE5947"/>
    <w:multiLevelType w:val="hybridMultilevel"/>
    <w:tmpl w:val="87F42742"/>
    <w:lvl w:ilvl="0" w:tplc="7292D110">
      <w:start w:val="1"/>
      <w:numFmt w:val="low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DF6D43"/>
    <w:multiLevelType w:val="hybridMultilevel"/>
    <w:tmpl w:val="7B0611AC"/>
    <w:lvl w:ilvl="0" w:tplc="55AC360E">
      <w:start w:val="1"/>
      <w:numFmt w:val="low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E63F34"/>
    <w:multiLevelType w:val="hybridMultilevel"/>
    <w:tmpl w:val="E07A62CE"/>
    <w:lvl w:ilvl="0" w:tplc="542CA2B8">
      <w:start w:val="1"/>
      <w:numFmt w:val="low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D836FB3"/>
    <w:multiLevelType w:val="hybridMultilevel"/>
    <w:tmpl w:val="102CB2F6"/>
    <w:lvl w:ilvl="0" w:tplc="085AA012">
      <w:start w:val="1"/>
      <w:numFmt w:val="low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DD10310"/>
    <w:multiLevelType w:val="hybridMultilevel"/>
    <w:tmpl w:val="C24A41B4"/>
    <w:lvl w:ilvl="0" w:tplc="0F8257CA">
      <w:start w:val="1"/>
      <w:numFmt w:val="lowerRoman"/>
      <w:lvlText w:val="(%1)"/>
      <w:lvlJc w:val="left"/>
      <w:pPr>
        <w:ind w:left="1080" w:hanging="720"/>
      </w:pPr>
      <w:rPr>
        <w:rFonts w:hint="default"/>
        <w:sz w:val="20"/>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9"/>
  </w:num>
  <w:num w:numId="3">
    <w:abstractNumId w:val="22"/>
  </w:num>
  <w:num w:numId="4">
    <w:abstractNumId w:val="18"/>
  </w:num>
  <w:num w:numId="5">
    <w:abstractNumId w:val="8"/>
  </w:num>
  <w:num w:numId="6">
    <w:abstractNumId w:val="10"/>
  </w:num>
  <w:num w:numId="7">
    <w:abstractNumId w:val="13"/>
  </w:num>
  <w:num w:numId="8">
    <w:abstractNumId w:val="5"/>
  </w:num>
  <w:num w:numId="9">
    <w:abstractNumId w:val="32"/>
  </w:num>
  <w:num w:numId="10">
    <w:abstractNumId w:val="26"/>
  </w:num>
  <w:num w:numId="11">
    <w:abstractNumId w:val="4"/>
  </w:num>
  <w:num w:numId="12">
    <w:abstractNumId w:val="23"/>
  </w:num>
  <w:num w:numId="13">
    <w:abstractNumId w:val="6"/>
  </w:num>
  <w:num w:numId="14">
    <w:abstractNumId w:val="25"/>
  </w:num>
  <w:num w:numId="15">
    <w:abstractNumId w:val="27"/>
  </w:num>
  <w:num w:numId="16">
    <w:abstractNumId w:val="11"/>
  </w:num>
  <w:num w:numId="17">
    <w:abstractNumId w:val="9"/>
  </w:num>
  <w:num w:numId="18">
    <w:abstractNumId w:val="14"/>
  </w:num>
  <w:num w:numId="19">
    <w:abstractNumId w:val="1"/>
  </w:num>
  <w:num w:numId="20">
    <w:abstractNumId w:val="29"/>
  </w:num>
  <w:num w:numId="21">
    <w:abstractNumId w:val="2"/>
  </w:num>
  <w:num w:numId="22">
    <w:abstractNumId w:val="12"/>
  </w:num>
  <w:num w:numId="23">
    <w:abstractNumId w:val="3"/>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1"/>
  </w:num>
  <w:num w:numId="27">
    <w:abstractNumId w:val="28"/>
  </w:num>
  <w:num w:numId="28">
    <w:abstractNumId w:val="30"/>
  </w:num>
  <w:num w:numId="29">
    <w:abstractNumId w:val="24"/>
  </w:num>
  <w:num w:numId="30">
    <w:abstractNumId w:val="20"/>
  </w:num>
  <w:num w:numId="31">
    <w:abstractNumId w:val="17"/>
  </w:num>
  <w:num w:numId="32">
    <w:abstractNumId w:val="15"/>
  </w:num>
  <w:num w:numId="33">
    <w:abstractNumId w:val="31"/>
  </w:num>
  <w:num w:numId="3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20"/>
  <w:hyphenationZone w:val="425"/>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371"/>
    <w:rsid w:val="00001F79"/>
    <w:rsid w:val="000075F7"/>
    <w:rsid w:val="00011B74"/>
    <w:rsid w:val="00023C38"/>
    <w:rsid w:val="00036418"/>
    <w:rsid w:val="0004162E"/>
    <w:rsid w:val="00052007"/>
    <w:rsid w:val="00057642"/>
    <w:rsid w:val="00073995"/>
    <w:rsid w:val="00077CB3"/>
    <w:rsid w:val="000877FD"/>
    <w:rsid w:val="000A03DA"/>
    <w:rsid w:val="000A1E78"/>
    <w:rsid w:val="000A44D0"/>
    <w:rsid w:val="000A4C41"/>
    <w:rsid w:val="000B3D57"/>
    <w:rsid w:val="000D57DA"/>
    <w:rsid w:val="000D6C79"/>
    <w:rsid w:val="000E3453"/>
    <w:rsid w:val="000F534B"/>
    <w:rsid w:val="001159CD"/>
    <w:rsid w:val="00132F90"/>
    <w:rsid w:val="00136448"/>
    <w:rsid w:val="001461F1"/>
    <w:rsid w:val="00153E9B"/>
    <w:rsid w:val="0016278F"/>
    <w:rsid w:val="00171BB6"/>
    <w:rsid w:val="00174188"/>
    <w:rsid w:val="00174598"/>
    <w:rsid w:val="0018216A"/>
    <w:rsid w:val="0018416A"/>
    <w:rsid w:val="00194806"/>
    <w:rsid w:val="001A06D1"/>
    <w:rsid w:val="001B64E1"/>
    <w:rsid w:val="001D0F31"/>
    <w:rsid w:val="001F6F13"/>
    <w:rsid w:val="0021516E"/>
    <w:rsid w:val="002160AF"/>
    <w:rsid w:val="0022244D"/>
    <w:rsid w:val="00234B31"/>
    <w:rsid w:val="0025382E"/>
    <w:rsid w:val="00275FC7"/>
    <w:rsid w:val="00285A3D"/>
    <w:rsid w:val="00286EF6"/>
    <w:rsid w:val="00287E78"/>
    <w:rsid w:val="00295D9B"/>
    <w:rsid w:val="002B1909"/>
    <w:rsid w:val="002D5FE0"/>
    <w:rsid w:val="002F40B3"/>
    <w:rsid w:val="002F54B0"/>
    <w:rsid w:val="002F5820"/>
    <w:rsid w:val="003036F8"/>
    <w:rsid w:val="003050EB"/>
    <w:rsid w:val="003262B7"/>
    <w:rsid w:val="003277CB"/>
    <w:rsid w:val="00330722"/>
    <w:rsid w:val="003333D2"/>
    <w:rsid w:val="003416EB"/>
    <w:rsid w:val="0036521B"/>
    <w:rsid w:val="00372DB0"/>
    <w:rsid w:val="00386A80"/>
    <w:rsid w:val="003C6682"/>
    <w:rsid w:val="003C6755"/>
    <w:rsid w:val="003D5152"/>
    <w:rsid w:val="003F4593"/>
    <w:rsid w:val="00402AE3"/>
    <w:rsid w:val="00415DAC"/>
    <w:rsid w:val="00423FE1"/>
    <w:rsid w:val="00431649"/>
    <w:rsid w:val="004343BD"/>
    <w:rsid w:val="00437B96"/>
    <w:rsid w:val="00444787"/>
    <w:rsid w:val="00444D62"/>
    <w:rsid w:val="00460BC3"/>
    <w:rsid w:val="004611CF"/>
    <w:rsid w:val="0046520A"/>
    <w:rsid w:val="004763E4"/>
    <w:rsid w:val="004826AE"/>
    <w:rsid w:val="004A05C4"/>
    <w:rsid w:val="004D33DB"/>
    <w:rsid w:val="004D6ECA"/>
    <w:rsid w:val="004E037C"/>
    <w:rsid w:val="004E4DE9"/>
    <w:rsid w:val="004F212D"/>
    <w:rsid w:val="005141BE"/>
    <w:rsid w:val="00526518"/>
    <w:rsid w:val="00533BD0"/>
    <w:rsid w:val="00533CFA"/>
    <w:rsid w:val="005353FC"/>
    <w:rsid w:val="005364E0"/>
    <w:rsid w:val="005562B8"/>
    <w:rsid w:val="00561254"/>
    <w:rsid w:val="00563306"/>
    <w:rsid w:val="005934CF"/>
    <w:rsid w:val="005C24CE"/>
    <w:rsid w:val="005D1219"/>
    <w:rsid w:val="005D2639"/>
    <w:rsid w:val="005D4754"/>
    <w:rsid w:val="005F7051"/>
    <w:rsid w:val="00625ACC"/>
    <w:rsid w:val="00626346"/>
    <w:rsid w:val="0063795C"/>
    <w:rsid w:val="00644D7C"/>
    <w:rsid w:val="00645226"/>
    <w:rsid w:val="0065276E"/>
    <w:rsid w:val="00667982"/>
    <w:rsid w:val="00671156"/>
    <w:rsid w:val="006713A6"/>
    <w:rsid w:val="00672E6B"/>
    <w:rsid w:val="00672F77"/>
    <w:rsid w:val="006821E1"/>
    <w:rsid w:val="00695B89"/>
    <w:rsid w:val="006A29CB"/>
    <w:rsid w:val="006A6007"/>
    <w:rsid w:val="006B16C4"/>
    <w:rsid w:val="006F5E9B"/>
    <w:rsid w:val="007059A1"/>
    <w:rsid w:val="007067D4"/>
    <w:rsid w:val="007703CB"/>
    <w:rsid w:val="0078006B"/>
    <w:rsid w:val="00784D9F"/>
    <w:rsid w:val="00796FAD"/>
    <w:rsid w:val="007A6C21"/>
    <w:rsid w:val="007B11BB"/>
    <w:rsid w:val="007B47B3"/>
    <w:rsid w:val="007B4FD5"/>
    <w:rsid w:val="007C6BA6"/>
    <w:rsid w:val="007F71AC"/>
    <w:rsid w:val="008045FF"/>
    <w:rsid w:val="0081792F"/>
    <w:rsid w:val="00827EEF"/>
    <w:rsid w:val="00836371"/>
    <w:rsid w:val="00846117"/>
    <w:rsid w:val="00867705"/>
    <w:rsid w:val="008732A8"/>
    <w:rsid w:val="00884204"/>
    <w:rsid w:val="00891FDF"/>
    <w:rsid w:val="008A6DC2"/>
    <w:rsid w:val="008A700F"/>
    <w:rsid w:val="008B1DB5"/>
    <w:rsid w:val="008D188D"/>
    <w:rsid w:val="008F3D40"/>
    <w:rsid w:val="00900A24"/>
    <w:rsid w:val="0090300B"/>
    <w:rsid w:val="00907E1A"/>
    <w:rsid w:val="00917E3B"/>
    <w:rsid w:val="009223E6"/>
    <w:rsid w:val="00925210"/>
    <w:rsid w:val="00930D0F"/>
    <w:rsid w:val="009358B5"/>
    <w:rsid w:val="009446F3"/>
    <w:rsid w:val="009510DF"/>
    <w:rsid w:val="0095331A"/>
    <w:rsid w:val="00954B6E"/>
    <w:rsid w:val="00980390"/>
    <w:rsid w:val="0098219C"/>
    <w:rsid w:val="00990849"/>
    <w:rsid w:val="009935B3"/>
    <w:rsid w:val="009B64AD"/>
    <w:rsid w:val="009C4B6C"/>
    <w:rsid w:val="009D0FB7"/>
    <w:rsid w:val="009E0F8B"/>
    <w:rsid w:val="009E7A0C"/>
    <w:rsid w:val="009E7D1E"/>
    <w:rsid w:val="00A22BAC"/>
    <w:rsid w:val="00A4489D"/>
    <w:rsid w:val="00A45D27"/>
    <w:rsid w:val="00A50E0E"/>
    <w:rsid w:val="00A62BDA"/>
    <w:rsid w:val="00A63B03"/>
    <w:rsid w:val="00A6415A"/>
    <w:rsid w:val="00A674A1"/>
    <w:rsid w:val="00A7101C"/>
    <w:rsid w:val="00A80BE7"/>
    <w:rsid w:val="00A8128F"/>
    <w:rsid w:val="00A82656"/>
    <w:rsid w:val="00A908C5"/>
    <w:rsid w:val="00A92746"/>
    <w:rsid w:val="00A93AB6"/>
    <w:rsid w:val="00AB1006"/>
    <w:rsid w:val="00AB4A09"/>
    <w:rsid w:val="00AB789D"/>
    <w:rsid w:val="00AC4538"/>
    <w:rsid w:val="00AD48C5"/>
    <w:rsid w:val="00AD7233"/>
    <w:rsid w:val="00AE11E9"/>
    <w:rsid w:val="00AE39E1"/>
    <w:rsid w:val="00AE627B"/>
    <w:rsid w:val="00AE6C46"/>
    <w:rsid w:val="00AF57CA"/>
    <w:rsid w:val="00B0143D"/>
    <w:rsid w:val="00B033CE"/>
    <w:rsid w:val="00B10547"/>
    <w:rsid w:val="00B13860"/>
    <w:rsid w:val="00B14435"/>
    <w:rsid w:val="00B17749"/>
    <w:rsid w:val="00B259E1"/>
    <w:rsid w:val="00B453EA"/>
    <w:rsid w:val="00B4593F"/>
    <w:rsid w:val="00B70E35"/>
    <w:rsid w:val="00B76519"/>
    <w:rsid w:val="00B76DB9"/>
    <w:rsid w:val="00B832FC"/>
    <w:rsid w:val="00B87AA2"/>
    <w:rsid w:val="00BA34FA"/>
    <w:rsid w:val="00BA546C"/>
    <w:rsid w:val="00BC3904"/>
    <w:rsid w:val="00BC3EDD"/>
    <w:rsid w:val="00BD37AC"/>
    <w:rsid w:val="00BD4656"/>
    <w:rsid w:val="00BD4F72"/>
    <w:rsid w:val="00BF6BC0"/>
    <w:rsid w:val="00C01154"/>
    <w:rsid w:val="00C018CA"/>
    <w:rsid w:val="00C044C9"/>
    <w:rsid w:val="00C1243B"/>
    <w:rsid w:val="00C31431"/>
    <w:rsid w:val="00C352A2"/>
    <w:rsid w:val="00C37144"/>
    <w:rsid w:val="00C61040"/>
    <w:rsid w:val="00C632C7"/>
    <w:rsid w:val="00C633CB"/>
    <w:rsid w:val="00C65E20"/>
    <w:rsid w:val="00C848A0"/>
    <w:rsid w:val="00C86C3F"/>
    <w:rsid w:val="00C9421F"/>
    <w:rsid w:val="00C94C23"/>
    <w:rsid w:val="00CA2032"/>
    <w:rsid w:val="00CA2413"/>
    <w:rsid w:val="00CA3C6F"/>
    <w:rsid w:val="00CA63D0"/>
    <w:rsid w:val="00CC2FF6"/>
    <w:rsid w:val="00CD38CF"/>
    <w:rsid w:val="00CE57D2"/>
    <w:rsid w:val="00D10CD0"/>
    <w:rsid w:val="00D20293"/>
    <w:rsid w:val="00D21A06"/>
    <w:rsid w:val="00D235E8"/>
    <w:rsid w:val="00D268E0"/>
    <w:rsid w:val="00D35553"/>
    <w:rsid w:val="00D44C10"/>
    <w:rsid w:val="00D45591"/>
    <w:rsid w:val="00D45EE8"/>
    <w:rsid w:val="00D535A2"/>
    <w:rsid w:val="00D610A6"/>
    <w:rsid w:val="00D72C5D"/>
    <w:rsid w:val="00DA25B3"/>
    <w:rsid w:val="00DD650A"/>
    <w:rsid w:val="00DF43AA"/>
    <w:rsid w:val="00E16F1A"/>
    <w:rsid w:val="00E22283"/>
    <w:rsid w:val="00E2681B"/>
    <w:rsid w:val="00E36C45"/>
    <w:rsid w:val="00E40B1B"/>
    <w:rsid w:val="00E54DCA"/>
    <w:rsid w:val="00E5719E"/>
    <w:rsid w:val="00E70338"/>
    <w:rsid w:val="00E72C93"/>
    <w:rsid w:val="00E87AC7"/>
    <w:rsid w:val="00E9112F"/>
    <w:rsid w:val="00EC50E8"/>
    <w:rsid w:val="00EC6604"/>
    <w:rsid w:val="00ED3E69"/>
    <w:rsid w:val="00ED4698"/>
    <w:rsid w:val="00EF03CF"/>
    <w:rsid w:val="00F03CE0"/>
    <w:rsid w:val="00F05F25"/>
    <w:rsid w:val="00F15C38"/>
    <w:rsid w:val="00F20598"/>
    <w:rsid w:val="00F308C8"/>
    <w:rsid w:val="00F3705A"/>
    <w:rsid w:val="00F42001"/>
    <w:rsid w:val="00F7170E"/>
    <w:rsid w:val="00F77BF2"/>
    <w:rsid w:val="00F80DD4"/>
    <w:rsid w:val="00FB2675"/>
    <w:rsid w:val="00FC06DE"/>
    <w:rsid w:val="00FC64C8"/>
    <w:rsid w:val="00FC7B11"/>
    <w:rsid w:val="00FD1508"/>
    <w:rsid w:val="00FD2F40"/>
    <w:rsid w:val="00FF5E6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371"/>
    <w:pPr>
      <w:spacing w:line="276" w:lineRule="auto"/>
      <w:ind w:left="965"/>
    </w:pPr>
    <w:rPr>
      <w:rFonts w:ascii="Arial" w:hAnsi="Arial" w:cs="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36371"/>
    <w:pPr>
      <w:ind w:left="965"/>
    </w:pPr>
    <w:rPr>
      <w:rFonts w:ascii="Arial" w:hAnsi="Arial" w:cs="Arial"/>
      <w:sz w:val="20"/>
      <w:szCs w:val="20"/>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836371"/>
    <w:pPr>
      <w:spacing w:after="200"/>
      <w:ind w:left="720"/>
    </w:pPr>
    <w:rPr>
      <w:rFonts w:ascii="Calibri" w:eastAsia="Times New Roman" w:hAnsi="Calibri" w:cs="Calibri"/>
      <w:sz w:val="22"/>
      <w:szCs w:val="22"/>
      <w:lang w:val="en-US"/>
    </w:rPr>
  </w:style>
  <w:style w:type="character" w:styleId="CommentReference">
    <w:name w:val="annotation reference"/>
    <w:basedOn w:val="DefaultParagraphFont"/>
    <w:uiPriority w:val="99"/>
    <w:semiHidden/>
    <w:rsid w:val="007B4FD5"/>
    <w:rPr>
      <w:sz w:val="16"/>
      <w:szCs w:val="16"/>
    </w:rPr>
  </w:style>
  <w:style w:type="paragraph" w:styleId="CommentText">
    <w:name w:val="annotation text"/>
    <w:basedOn w:val="Normal"/>
    <w:link w:val="CommentTextChar"/>
    <w:uiPriority w:val="99"/>
    <w:semiHidden/>
    <w:rsid w:val="007B4FD5"/>
    <w:pPr>
      <w:spacing w:after="200" w:line="240" w:lineRule="auto"/>
      <w:ind w:left="0"/>
    </w:pPr>
    <w:rPr>
      <w:rFonts w:ascii="Calibri" w:eastAsia="Times New Roman" w:hAnsi="Calibri" w:cs="Calibri"/>
      <w:lang w:val="en-US"/>
    </w:rPr>
  </w:style>
  <w:style w:type="character" w:customStyle="1" w:styleId="CommentTextChar">
    <w:name w:val="Comment Text Char"/>
    <w:basedOn w:val="DefaultParagraphFont"/>
    <w:link w:val="CommentText"/>
    <w:uiPriority w:val="99"/>
    <w:semiHidden/>
    <w:locked/>
    <w:rsid w:val="007B4FD5"/>
    <w:rPr>
      <w:rFonts w:eastAsia="Times New Roman"/>
      <w:sz w:val="20"/>
      <w:szCs w:val="20"/>
    </w:rPr>
  </w:style>
  <w:style w:type="paragraph" w:styleId="BalloonText">
    <w:name w:val="Balloon Text"/>
    <w:basedOn w:val="Normal"/>
    <w:link w:val="BalloonTextChar"/>
    <w:uiPriority w:val="99"/>
    <w:semiHidden/>
    <w:rsid w:val="007B4F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B4FD5"/>
    <w:rPr>
      <w:rFonts w:ascii="Tahoma"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F7170E"/>
    <w:pPr>
      <w:spacing w:after="0"/>
      <w:ind w:left="965"/>
    </w:pPr>
    <w:rPr>
      <w:rFonts w:ascii="Arial" w:eastAsia="Calibri" w:hAnsi="Arial" w:cs="Arial"/>
      <w:b/>
      <w:bCs/>
      <w:lang w:val="en-GB"/>
    </w:rPr>
  </w:style>
  <w:style w:type="character" w:customStyle="1" w:styleId="CommentSubjectChar">
    <w:name w:val="Comment Subject Char"/>
    <w:basedOn w:val="CommentTextChar"/>
    <w:link w:val="CommentSubject"/>
    <w:uiPriority w:val="99"/>
    <w:semiHidden/>
    <w:rsid w:val="00F7170E"/>
    <w:rPr>
      <w:rFonts w:ascii="Arial" w:eastAsia="Times New Roman" w:hAnsi="Arial" w:cs="Arial"/>
      <w:b/>
      <w:bCs/>
      <w:sz w:val="20"/>
      <w:szCs w:val="20"/>
      <w:lang w:val="en-GB"/>
    </w:rPr>
  </w:style>
  <w:style w:type="character" w:styleId="Hyperlink">
    <w:name w:val="Hyperlink"/>
    <w:basedOn w:val="DefaultParagraphFont"/>
    <w:uiPriority w:val="99"/>
    <w:semiHidden/>
    <w:unhideWhenUsed/>
    <w:rsid w:val="00F7170E"/>
    <w:rPr>
      <w:color w:val="0000FF"/>
      <w:u w:val="single"/>
    </w:rPr>
  </w:style>
  <w:style w:type="paragraph" w:styleId="Header">
    <w:name w:val="header"/>
    <w:basedOn w:val="Normal"/>
    <w:link w:val="HeaderChar"/>
    <w:uiPriority w:val="99"/>
    <w:unhideWhenUsed/>
    <w:rsid w:val="00AD7233"/>
    <w:pPr>
      <w:tabs>
        <w:tab w:val="center" w:pos="4680"/>
        <w:tab w:val="right" w:pos="9360"/>
      </w:tabs>
      <w:spacing w:line="240" w:lineRule="auto"/>
    </w:pPr>
  </w:style>
  <w:style w:type="character" w:customStyle="1" w:styleId="HeaderChar">
    <w:name w:val="Header Char"/>
    <w:basedOn w:val="DefaultParagraphFont"/>
    <w:link w:val="Header"/>
    <w:uiPriority w:val="99"/>
    <w:rsid w:val="00AD7233"/>
    <w:rPr>
      <w:rFonts w:ascii="Arial" w:hAnsi="Arial" w:cs="Arial"/>
      <w:sz w:val="20"/>
      <w:szCs w:val="20"/>
      <w:lang w:val="en-GB"/>
    </w:rPr>
  </w:style>
  <w:style w:type="paragraph" w:styleId="Footer">
    <w:name w:val="footer"/>
    <w:basedOn w:val="Normal"/>
    <w:link w:val="FooterChar"/>
    <w:uiPriority w:val="99"/>
    <w:unhideWhenUsed/>
    <w:rsid w:val="00AD7233"/>
    <w:pPr>
      <w:tabs>
        <w:tab w:val="center" w:pos="4680"/>
        <w:tab w:val="right" w:pos="9360"/>
      </w:tabs>
      <w:spacing w:line="240" w:lineRule="auto"/>
    </w:pPr>
  </w:style>
  <w:style w:type="character" w:customStyle="1" w:styleId="FooterChar">
    <w:name w:val="Footer Char"/>
    <w:basedOn w:val="DefaultParagraphFont"/>
    <w:link w:val="Footer"/>
    <w:uiPriority w:val="99"/>
    <w:rsid w:val="00AD7233"/>
    <w:rPr>
      <w:rFonts w:ascii="Arial" w:hAnsi="Arial" w:cs="Arial"/>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371"/>
    <w:pPr>
      <w:spacing w:line="276" w:lineRule="auto"/>
      <w:ind w:left="965"/>
    </w:pPr>
    <w:rPr>
      <w:rFonts w:ascii="Arial" w:hAnsi="Arial" w:cs="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36371"/>
    <w:pPr>
      <w:ind w:left="965"/>
    </w:pPr>
    <w:rPr>
      <w:rFonts w:ascii="Arial" w:hAnsi="Arial" w:cs="Arial"/>
      <w:sz w:val="20"/>
      <w:szCs w:val="20"/>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836371"/>
    <w:pPr>
      <w:spacing w:after="200"/>
      <w:ind w:left="720"/>
    </w:pPr>
    <w:rPr>
      <w:rFonts w:ascii="Calibri" w:eastAsia="Times New Roman" w:hAnsi="Calibri" w:cs="Calibri"/>
      <w:sz w:val="22"/>
      <w:szCs w:val="22"/>
      <w:lang w:val="en-US"/>
    </w:rPr>
  </w:style>
  <w:style w:type="character" w:styleId="CommentReference">
    <w:name w:val="annotation reference"/>
    <w:basedOn w:val="DefaultParagraphFont"/>
    <w:uiPriority w:val="99"/>
    <w:semiHidden/>
    <w:rsid w:val="007B4FD5"/>
    <w:rPr>
      <w:sz w:val="16"/>
      <w:szCs w:val="16"/>
    </w:rPr>
  </w:style>
  <w:style w:type="paragraph" w:styleId="CommentText">
    <w:name w:val="annotation text"/>
    <w:basedOn w:val="Normal"/>
    <w:link w:val="CommentTextChar"/>
    <w:uiPriority w:val="99"/>
    <w:semiHidden/>
    <w:rsid w:val="007B4FD5"/>
    <w:pPr>
      <w:spacing w:after="200" w:line="240" w:lineRule="auto"/>
      <w:ind w:left="0"/>
    </w:pPr>
    <w:rPr>
      <w:rFonts w:ascii="Calibri" w:eastAsia="Times New Roman" w:hAnsi="Calibri" w:cs="Calibri"/>
      <w:lang w:val="en-US"/>
    </w:rPr>
  </w:style>
  <w:style w:type="character" w:customStyle="1" w:styleId="CommentTextChar">
    <w:name w:val="Comment Text Char"/>
    <w:basedOn w:val="DefaultParagraphFont"/>
    <w:link w:val="CommentText"/>
    <w:uiPriority w:val="99"/>
    <w:semiHidden/>
    <w:locked/>
    <w:rsid w:val="007B4FD5"/>
    <w:rPr>
      <w:rFonts w:eastAsia="Times New Roman"/>
      <w:sz w:val="20"/>
      <w:szCs w:val="20"/>
    </w:rPr>
  </w:style>
  <w:style w:type="paragraph" w:styleId="BalloonText">
    <w:name w:val="Balloon Text"/>
    <w:basedOn w:val="Normal"/>
    <w:link w:val="BalloonTextChar"/>
    <w:uiPriority w:val="99"/>
    <w:semiHidden/>
    <w:rsid w:val="007B4F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B4FD5"/>
    <w:rPr>
      <w:rFonts w:ascii="Tahoma"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F7170E"/>
    <w:pPr>
      <w:spacing w:after="0"/>
      <w:ind w:left="965"/>
    </w:pPr>
    <w:rPr>
      <w:rFonts w:ascii="Arial" w:eastAsia="Calibri" w:hAnsi="Arial" w:cs="Arial"/>
      <w:b/>
      <w:bCs/>
      <w:lang w:val="en-GB"/>
    </w:rPr>
  </w:style>
  <w:style w:type="character" w:customStyle="1" w:styleId="CommentSubjectChar">
    <w:name w:val="Comment Subject Char"/>
    <w:basedOn w:val="CommentTextChar"/>
    <w:link w:val="CommentSubject"/>
    <w:uiPriority w:val="99"/>
    <w:semiHidden/>
    <w:rsid w:val="00F7170E"/>
    <w:rPr>
      <w:rFonts w:ascii="Arial" w:eastAsia="Times New Roman" w:hAnsi="Arial" w:cs="Arial"/>
      <w:b/>
      <w:bCs/>
      <w:sz w:val="20"/>
      <w:szCs w:val="20"/>
      <w:lang w:val="en-GB"/>
    </w:rPr>
  </w:style>
  <w:style w:type="character" w:styleId="Hyperlink">
    <w:name w:val="Hyperlink"/>
    <w:basedOn w:val="DefaultParagraphFont"/>
    <w:uiPriority w:val="99"/>
    <w:semiHidden/>
    <w:unhideWhenUsed/>
    <w:rsid w:val="00F7170E"/>
    <w:rPr>
      <w:color w:val="0000FF"/>
      <w:u w:val="single"/>
    </w:rPr>
  </w:style>
  <w:style w:type="paragraph" w:styleId="Header">
    <w:name w:val="header"/>
    <w:basedOn w:val="Normal"/>
    <w:link w:val="HeaderChar"/>
    <w:uiPriority w:val="99"/>
    <w:unhideWhenUsed/>
    <w:rsid w:val="00AD7233"/>
    <w:pPr>
      <w:tabs>
        <w:tab w:val="center" w:pos="4680"/>
        <w:tab w:val="right" w:pos="9360"/>
      </w:tabs>
      <w:spacing w:line="240" w:lineRule="auto"/>
    </w:pPr>
  </w:style>
  <w:style w:type="character" w:customStyle="1" w:styleId="HeaderChar">
    <w:name w:val="Header Char"/>
    <w:basedOn w:val="DefaultParagraphFont"/>
    <w:link w:val="Header"/>
    <w:uiPriority w:val="99"/>
    <w:rsid w:val="00AD7233"/>
    <w:rPr>
      <w:rFonts w:ascii="Arial" w:hAnsi="Arial" w:cs="Arial"/>
      <w:sz w:val="20"/>
      <w:szCs w:val="20"/>
      <w:lang w:val="en-GB"/>
    </w:rPr>
  </w:style>
  <w:style w:type="paragraph" w:styleId="Footer">
    <w:name w:val="footer"/>
    <w:basedOn w:val="Normal"/>
    <w:link w:val="FooterChar"/>
    <w:uiPriority w:val="99"/>
    <w:unhideWhenUsed/>
    <w:rsid w:val="00AD7233"/>
    <w:pPr>
      <w:tabs>
        <w:tab w:val="center" w:pos="4680"/>
        <w:tab w:val="right" w:pos="9360"/>
      </w:tabs>
      <w:spacing w:line="240" w:lineRule="auto"/>
    </w:pPr>
  </w:style>
  <w:style w:type="character" w:customStyle="1" w:styleId="FooterChar">
    <w:name w:val="Footer Char"/>
    <w:basedOn w:val="DefaultParagraphFont"/>
    <w:link w:val="Footer"/>
    <w:uiPriority w:val="99"/>
    <w:rsid w:val="00AD7233"/>
    <w:rPr>
      <w:rFonts w:ascii="Arial" w:hAnsi="Arial" w:cs="Arial"/>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316515">
      <w:bodyDiv w:val="1"/>
      <w:marLeft w:val="0"/>
      <w:marRight w:val="0"/>
      <w:marTop w:val="0"/>
      <w:marBottom w:val="0"/>
      <w:divBdr>
        <w:top w:val="none" w:sz="0" w:space="0" w:color="auto"/>
        <w:left w:val="none" w:sz="0" w:space="0" w:color="auto"/>
        <w:bottom w:val="none" w:sz="0" w:space="0" w:color="auto"/>
        <w:right w:val="none" w:sz="0" w:space="0" w:color="auto"/>
      </w:divBdr>
    </w:div>
    <w:div w:id="1390154578">
      <w:bodyDiv w:val="1"/>
      <w:marLeft w:val="0"/>
      <w:marRight w:val="0"/>
      <w:marTop w:val="0"/>
      <w:marBottom w:val="0"/>
      <w:divBdr>
        <w:top w:val="none" w:sz="0" w:space="0" w:color="auto"/>
        <w:left w:val="none" w:sz="0" w:space="0" w:color="auto"/>
        <w:bottom w:val="none" w:sz="0" w:space="0" w:color="auto"/>
        <w:right w:val="none" w:sz="0" w:space="0" w:color="auto"/>
      </w:divBdr>
    </w:div>
    <w:div w:id="187028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C4C4F97E30E1BB40B353D12FA1CD7E9A" ma:contentTypeVersion="20" ma:contentTypeDescription="The base project type from which other project content types inherit their information." ma:contentTypeScope="" ma:versionID="b477d66787db59e270237fe7a320d406">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INE/RND</Division_x0020_or_x0020_Unit>
    <Other_x0020_Author xmlns="cdc7663a-08f0-4737-9e8c-148ce897a09c" xsi:nil="true"/>
    <IDBDocs_x0020_Number xmlns="cdc7663a-08f0-4737-9e8c-148ce897a09c">39200881</IDBDocs_x0020_Number>
    <Document_x0020_Author xmlns="cdc7663a-08f0-4737-9e8c-148ce897a09c">Landazuri, Helena</Document_x0020_Author>
    <Operation_x0020_Type xmlns="cdc7663a-08f0-4737-9e8c-148ce897a09c" xsi:nil="true"/>
    <TaxCatchAll xmlns="cdc7663a-08f0-4737-9e8c-148ce897a09c"/>
    <Fiscal_x0020_Year_x0020_IDB xmlns="cdc7663a-08f0-4737-9e8c-148ce897a09c">2014</Fiscal_x0020_Year_x0020_IDB>
    <Project_x0020_Number xmlns="cdc7663a-08f0-4737-9e8c-148ce897a09c">GY-L1043</Project_x0020_Number>
    <Package_x0020_Code xmlns="cdc7663a-08f0-4737-9e8c-148ce897a09c" xsi:nil="true"/>
    <Migration_x0020_Info xmlns="cdc7663a-08f0-4737-9e8c-148ce897a09c">MS WORDLPLoan Proposal0NPO-GY-L1043-Plan83127800</Migration_x0020_Info>
    <Approval_x0020_Number xmlns="cdc7663a-08f0-4737-9e8c-148ce897a09c" xsi:nil="true"/>
    <Business_x0020_Area xmlns="cdc7663a-08f0-4737-9e8c-148ce897a09c" xsi:nil="true"/>
    <SISCOR_x0020_Number xmlns="cdc7663a-08f0-4737-9e8c-148ce897a09c" xsi:nil="true"/>
    <Identifier xmlns="cdc7663a-08f0-4737-9e8c-148ce897a09c">Link-PIC TECFILE</Identifier>
    <Document_x0020_Language_x0020_IDB xmlns="cdc7663a-08f0-4737-9e8c-148ce897a09c">English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EZSHARE-561281106-58</_dlc_DocId>
    <From_x003a_ xmlns="cdc7663a-08f0-4737-9e8c-148ce897a09c" xsi:nil="true"/>
    <To_x003a_ xmlns="cdc7663a-08f0-4737-9e8c-148ce897a09c" xsi:nil="true"/>
    <_dlc_DocIdUrl xmlns="cdc7663a-08f0-4737-9e8c-148ce897a09c">
      <Url>https://idbg.sharepoint.com/teams/EZ-GY-LON/GY-L1043/_layouts/15/DocIdRedir.aspx?ID=EZSHARE-561281106-58</Url>
      <Description>EZSHARE-561281106-58</Description>
    </_dlc_DocIdUrl>
  </documentManagement>
</p:properti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C2EF6E4B-8491-47A3-A52B-526219CD137E}"/>
</file>

<file path=customXml/itemProps2.xml><?xml version="1.0" encoding="utf-8"?>
<ds:datastoreItem xmlns:ds="http://schemas.openxmlformats.org/officeDocument/2006/customXml" ds:itemID="{21B11FA0-F1D3-4198-90F5-C02B615A2446}"/>
</file>

<file path=customXml/itemProps3.xml><?xml version="1.0" encoding="utf-8"?>
<ds:datastoreItem xmlns:ds="http://schemas.openxmlformats.org/officeDocument/2006/customXml" ds:itemID="{4A6C094B-5DA7-4CC3-B781-5C188A01F56A}"/>
</file>

<file path=customXml/itemProps4.xml><?xml version="1.0" encoding="utf-8"?>
<ds:datastoreItem xmlns:ds="http://schemas.openxmlformats.org/officeDocument/2006/customXml" ds:itemID="{65FB021E-E66A-4510-A3A3-0EAD92C50C7F}"/>
</file>

<file path=customXml/itemProps5.xml><?xml version="1.0" encoding="utf-8"?>
<ds:datastoreItem xmlns:ds="http://schemas.openxmlformats.org/officeDocument/2006/customXml" ds:itemID="{CEF48C5D-750F-4C16-87D0-E05A683D9FDB}"/>
</file>

<file path=customXml/itemProps6.xml><?xml version="1.0" encoding="utf-8"?>
<ds:datastoreItem xmlns:ds="http://schemas.openxmlformats.org/officeDocument/2006/customXml" ds:itemID="{21ED842D-57D9-49B9-9429-58BB3BB667A5}"/>
</file>

<file path=customXml/itemProps7.xml><?xml version="1.0" encoding="utf-8"?>
<ds:datastoreItem xmlns:ds="http://schemas.openxmlformats.org/officeDocument/2006/customXml" ds:itemID="{202D6B95-91FC-4724-9D0E-1DEC18216B4C}"/>
</file>

<file path=docProps/app.xml><?xml version="1.0" encoding="utf-8"?>
<Properties xmlns="http://schemas.openxmlformats.org/officeDocument/2006/extended-properties" xmlns:vt="http://schemas.openxmlformats.org/officeDocument/2006/docPropsVTypes">
  <Template>Normal.dotm</Template>
  <TotalTime>155</TotalTime>
  <Pages>7</Pages>
  <Words>2201</Words>
  <Characters>14489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Annex I</vt:lpstr>
    </vt:vector>
  </TitlesOfParts>
  <Company>MINISTRY OF FINANCE</Company>
  <LinksUpToDate>false</LinksUpToDate>
  <CharactersWithSpaces>16657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GY-L1043 - LP - Link Status of Fulfillment of Conditions of the Second Loan </dc:title>
  <dc:creator>amentis</dc:creator>
  <cp:lastModifiedBy>JYANG</cp:lastModifiedBy>
  <cp:revision>21</cp:revision>
  <cp:lastPrinted>2013-07-24T18:04:00Z</cp:lastPrinted>
  <dcterms:created xsi:type="dcterms:W3CDTF">2014-11-25T17:39:00Z</dcterms:created>
  <dcterms:modified xsi:type="dcterms:W3CDTF">2014-11-25T21:50:00Z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0x010100ACF722E9F6B0B149B0CD8BE2560A667200C4C4F97E30E1BB40B353D12FA1CD7E9A</vt:lpwstr>
  </property>
  <property fmtid="{D5CDD505-2E9C-101B-9397-08002B2CF9AE}" pid="5" name="TaxKeywordTaxHTField">
    <vt:lpwstr/>
  </property>
  <property fmtid="{D5CDD505-2E9C-101B-9397-08002B2CF9AE}" pid="6" name="Series Operations IDB">
    <vt:lpwstr>6;#Project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18" name="ATI Disclose Document Workflow v5">
    <vt:lpwstr/>
  </property>
  <property fmtid="{D5CDD505-2E9C-101B-9397-08002B2CF9AE}" pid="21" name="Webtopic">
    <vt:lpwstr>Environmental Programs and Institutions</vt:lpwstr>
  </property>
  <property fmtid="{D5CDD505-2E9C-101B-9397-08002B2CF9AE}" pid="23" name="Disclosed">
    <vt:bool>false</vt:bool>
  </property>
  <property fmtid="{D5CDD505-2E9C-101B-9397-08002B2CF9AE}" pid="25" name="ATI Undisclose Document Workflow">
    <vt:lpwstr/>
  </property>
  <property fmtid="{D5CDD505-2E9C-101B-9397-08002B2CF9AE}" pid="26" name="_dlc_DocIdItemGuid">
    <vt:lpwstr>15990607-4cc9-49eb-bdf0-9f00737b310f</vt:lpwstr>
  </property>
</Properties>
</file>