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iagrams/data1.xml" ContentType="application/vnd.openxmlformats-officedocument.drawingml.diagramData+xml"/>
  <Override PartName="/word/document.xml" ContentType="application/vnd.openxmlformats-officedocument.wordprocessingml.document.main+xml"/>
  <Override PartName="/word/footer6.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5.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2.xml" ContentType="application/vnd.openxmlformats-officedocument.wordprocessingml.header+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diagrams/drawing1.xml" ContentType="application/vnd.ms-office.drawingml.diagramDrawing+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settings.xml" ContentType="application/vnd.openxmlformats-officedocument.wordprocessingml.settings+xml"/>
  <Override PartName="/word/numbering.xml" ContentType="application/vnd.openxmlformats-officedocument.wordprocessingml.numbering+xml"/>
  <Override PartName="/customXml/itemProps1.xml" ContentType="application/vnd.openxmlformats-officedocument.customXmlProperties+xml"/>
  <Override PartName="/docProps/app.xml" ContentType="application/vnd.openxmlformats-officedocument.extended-properties+xml"/>
  <Override PartName="/word/styles.xml" ContentType="application/vnd.openxmlformats-officedocument.wordprocessingml.styles+xml"/>
  <Override PartName="/word/people.xml" ContentType="application/vnd.openxmlformats-officedocument.wordprocessingml.peopl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94AF30" w14:textId="77777777" w:rsidR="005019E0" w:rsidRPr="006044D6" w:rsidRDefault="005019E0" w:rsidP="005019E0">
      <w:pPr>
        <w:tabs>
          <w:tab w:val="left" w:pos="1440"/>
          <w:tab w:val="left" w:pos="3060"/>
        </w:tabs>
        <w:jc w:val="center"/>
        <w:rPr>
          <w:rFonts w:ascii="Arial" w:eastAsia="Arial" w:hAnsi="Arial" w:cs="Arial"/>
          <w:b/>
          <w:smallCaps/>
          <w:sz w:val="28"/>
          <w:szCs w:val="28"/>
          <w:lang w:val="es-ES_tradnl"/>
        </w:rPr>
      </w:pPr>
    </w:p>
    <w:p w14:paraId="0011937E" w14:textId="77777777" w:rsidR="005019E0" w:rsidRPr="006044D6" w:rsidRDefault="005019E0" w:rsidP="005019E0">
      <w:pPr>
        <w:tabs>
          <w:tab w:val="left" w:pos="1440"/>
          <w:tab w:val="left" w:pos="3060"/>
        </w:tabs>
        <w:jc w:val="center"/>
        <w:rPr>
          <w:rFonts w:ascii="Arial" w:eastAsia="Arial" w:hAnsi="Arial" w:cs="Arial"/>
          <w:b/>
          <w:smallCaps/>
          <w:sz w:val="28"/>
          <w:szCs w:val="28"/>
          <w:lang w:val="es-ES_tradnl"/>
        </w:rPr>
      </w:pPr>
    </w:p>
    <w:p w14:paraId="3D53EE17" w14:textId="77777777" w:rsidR="005019E0" w:rsidRPr="006044D6" w:rsidRDefault="005019E0" w:rsidP="005019E0">
      <w:pPr>
        <w:tabs>
          <w:tab w:val="left" w:pos="1440"/>
          <w:tab w:val="left" w:pos="3060"/>
        </w:tabs>
        <w:jc w:val="center"/>
        <w:rPr>
          <w:rFonts w:ascii="Arial" w:eastAsia="Arial" w:hAnsi="Arial" w:cs="Arial"/>
          <w:b/>
          <w:smallCaps/>
          <w:sz w:val="28"/>
          <w:szCs w:val="28"/>
          <w:lang w:val="es-ES_tradnl"/>
        </w:rPr>
      </w:pPr>
    </w:p>
    <w:p w14:paraId="57E1AD5D" w14:textId="77777777" w:rsidR="005019E0" w:rsidRPr="006044D6" w:rsidRDefault="005019E0" w:rsidP="005019E0">
      <w:pPr>
        <w:tabs>
          <w:tab w:val="left" w:pos="1440"/>
          <w:tab w:val="left" w:pos="3060"/>
        </w:tabs>
        <w:jc w:val="center"/>
        <w:rPr>
          <w:rFonts w:ascii="Arial" w:eastAsia="Arial" w:hAnsi="Arial" w:cs="Arial"/>
          <w:b/>
          <w:smallCaps/>
          <w:sz w:val="28"/>
          <w:szCs w:val="28"/>
          <w:lang w:val="es-ES_tradnl"/>
        </w:rPr>
      </w:pPr>
    </w:p>
    <w:p w14:paraId="07C4BB6E" w14:textId="77777777" w:rsidR="005019E0" w:rsidRPr="006044D6" w:rsidRDefault="005019E0" w:rsidP="005019E0">
      <w:pPr>
        <w:tabs>
          <w:tab w:val="left" w:pos="1440"/>
          <w:tab w:val="left" w:pos="3060"/>
        </w:tabs>
        <w:jc w:val="center"/>
        <w:rPr>
          <w:rFonts w:ascii="Arial" w:eastAsia="Arial" w:hAnsi="Arial" w:cs="Arial"/>
          <w:b/>
          <w:smallCaps/>
          <w:sz w:val="28"/>
          <w:szCs w:val="28"/>
          <w:lang w:val="es-ES_tradnl"/>
        </w:rPr>
      </w:pPr>
    </w:p>
    <w:p w14:paraId="21571AFE" w14:textId="77777777" w:rsidR="005019E0" w:rsidRPr="006044D6" w:rsidRDefault="005019E0" w:rsidP="005019E0">
      <w:pPr>
        <w:tabs>
          <w:tab w:val="left" w:pos="1440"/>
          <w:tab w:val="left" w:pos="3060"/>
        </w:tabs>
        <w:jc w:val="center"/>
        <w:rPr>
          <w:rFonts w:ascii="Arial" w:eastAsia="Arial" w:hAnsi="Arial" w:cs="Arial"/>
          <w:b/>
          <w:smallCaps/>
          <w:sz w:val="28"/>
          <w:szCs w:val="28"/>
          <w:lang w:val="es-ES_tradnl"/>
        </w:rPr>
      </w:pPr>
    </w:p>
    <w:p w14:paraId="25B3464F" w14:textId="77777777" w:rsidR="005019E0" w:rsidRPr="006044D6" w:rsidRDefault="005019E0" w:rsidP="005019E0">
      <w:pPr>
        <w:tabs>
          <w:tab w:val="left" w:pos="1440"/>
          <w:tab w:val="left" w:pos="3060"/>
        </w:tabs>
        <w:jc w:val="center"/>
        <w:rPr>
          <w:rFonts w:ascii="Arial" w:eastAsia="Arial" w:hAnsi="Arial" w:cs="Arial"/>
          <w:b/>
          <w:smallCaps/>
          <w:sz w:val="28"/>
          <w:szCs w:val="28"/>
          <w:lang w:val="es-ES_tradnl"/>
        </w:rPr>
      </w:pPr>
    </w:p>
    <w:p w14:paraId="699D1BD7" w14:textId="77777777" w:rsidR="009037E2" w:rsidRPr="006044D6" w:rsidRDefault="009037E2" w:rsidP="005019E0">
      <w:pPr>
        <w:tabs>
          <w:tab w:val="left" w:pos="1440"/>
          <w:tab w:val="left" w:pos="3060"/>
        </w:tabs>
        <w:jc w:val="center"/>
        <w:rPr>
          <w:rFonts w:ascii="Arial" w:eastAsia="Arial" w:hAnsi="Arial" w:cs="Arial"/>
          <w:b/>
          <w:smallCaps/>
          <w:sz w:val="28"/>
          <w:szCs w:val="28"/>
          <w:lang w:val="es-ES_tradnl"/>
        </w:rPr>
      </w:pPr>
      <w:r w:rsidRPr="006044D6">
        <w:rPr>
          <w:rFonts w:ascii="Arial" w:eastAsia="Arial" w:hAnsi="Arial" w:cs="Arial"/>
          <w:b/>
          <w:smallCaps/>
          <w:sz w:val="28"/>
          <w:szCs w:val="28"/>
          <w:lang w:val="es-ES_tradnl"/>
        </w:rPr>
        <w:t>Ministerio de la Presidencia</w:t>
      </w:r>
    </w:p>
    <w:p w14:paraId="4B41EA76" w14:textId="77777777" w:rsidR="009037E2" w:rsidRPr="006044D6" w:rsidRDefault="009037E2" w:rsidP="005019E0">
      <w:pPr>
        <w:tabs>
          <w:tab w:val="left" w:pos="1440"/>
          <w:tab w:val="left" w:pos="3060"/>
        </w:tabs>
        <w:jc w:val="center"/>
        <w:rPr>
          <w:rFonts w:ascii="Arial" w:eastAsia="Arial" w:hAnsi="Arial" w:cs="Arial"/>
          <w:b/>
          <w:smallCaps/>
          <w:sz w:val="28"/>
          <w:szCs w:val="28"/>
          <w:lang w:val="es-ES_tradnl"/>
        </w:rPr>
      </w:pPr>
      <w:r w:rsidRPr="006044D6">
        <w:rPr>
          <w:rFonts w:ascii="Arial" w:eastAsia="Arial" w:hAnsi="Arial" w:cs="Arial"/>
          <w:b/>
          <w:smallCaps/>
          <w:sz w:val="28"/>
          <w:szCs w:val="28"/>
          <w:lang w:val="es-ES_tradnl"/>
        </w:rPr>
        <w:t xml:space="preserve">Secretaria de Competitividad y </w:t>
      </w:r>
      <w:r w:rsidR="00812B96" w:rsidRPr="006044D6">
        <w:rPr>
          <w:rFonts w:ascii="Arial" w:eastAsia="Arial" w:hAnsi="Arial" w:cs="Arial"/>
          <w:b/>
          <w:smallCaps/>
          <w:sz w:val="28"/>
          <w:szCs w:val="28"/>
          <w:lang w:val="es-ES_tradnl"/>
        </w:rPr>
        <w:t>Logística</w:t>
      </w:r>
    </w:p>
    <w:p w14:paraId="3ACC852A" w14:textId="77777777" w:rsidR="005019E0" w:rsidRPr="006044D6" w:rsidRDefault="005019E0" w:rsidP="005019E0">
      <w:pPr>
        <w:tabs>
          <w:tab w:val="left" w:pos="1440"/>
          <w:tab w:val="left" w:pos="3060"/>
        </w:tabs>
        <w:jc w:val="center"/>
        <w:rPr>
          <w:rFonts w:ascii="Arial" w:eastAsia="Arial" w:hAnsi="Arial" w:cs="Arial"/>
          <w:b/>
          <w:smallCaps/>
          <w:sz w:val="28"/>
          <w:szCs w:val="28"/>
          <w:lang w:val="es-ES_tradnl"/>
        </w:rPr>
      </w:pPr>
    </w:p>
    <w:p w14:paraId="531D5CFF" w14:textId="77777777" w:rsidR="005019E0" w:rsidRPr="006044D6" w:rsidRDefault="005019E0" w:rsidP="005019E0">
      <w:pPr>
        <w:tabs>
          <w:tab w:val="left" w:pos="1440"/>
          <w:tab w:val="left" w:pos="3060"/>
        </w:tabs>
        <w:jc w:val="center"/>
        <w:rPr>
          <w:rFonts w:ascii="Arial" w:eastAsia="Arial" w:hAnsi="Arial" w:cs="Arial"/>
          <w:b/>
          <w:smallCaps/>
          <w:sz w:val="28"/>
          <w:szCs w:val="28"/>
          <w:lang w:val="es-ES_tradnl"/>
        </w:rPr>
      </w:pPr>
    </w:p>
    <w:p w14:paraId="28857A14" w14:textId="77777777" w:rsidR="009037E2" w:rsidRPr="006044D6" w:rsidRDefault="009037E2" w:rsidP="009037E2">
      <w:pPr>
        <w:tabs>
          <w:tab w:val="left" w:pos="1440"/>
          <w:tab w:val="left" w:pos="3060"/>
        </w:tabs>
        <w:jc w:val="center"/>
        <w:rPr>
          <w:rFonts w:ascii="Arial" w:eastAsia="Arial" w:hAnsi="Arial" w:cs="Arial"/>
          <w:b/>
          <w:smallCaps/>
          <w:sz w:val="28"/>
          <w:szCs w:val="28"/>
          <w:lang w:val="es-ES_tradnl"/>
        </w:rPr>
      </w:pPr>
      <w:bookmarkStart w:id="0" w:name="_Hlk527041340"/>
      <w:r w:rsidRPr="006044D6">
        <w:rPr>
          <w:rFonts w:ascii="Arial" w:eastAsia="Arial" w:hAnsi="Arial" w:cs="Arial"/>
          <w:b/>
          <w:smallCaps/>
          <w:sz w:val="28"/>
          <w:szCs w:val="28"/>
          <w:lang w:val="es-ES_tradnl"/>
        </w:rPr>
        <w:t>Programa de Apoyo al Desarrollo Productivo a través del Capital Humano en Panamá</w:t>
      </w:r>
    </w:p>
    <w:bookmarkEnd w:id="0"/>
    <w:p w14:paraId="23A92A22" w14:textId="77777777" w:rsidR="009037E2" w:rsidRPr="006044D6" w:rsidRDefault="009037E2" w:rsidP="009037E2">
      <w:pPr>
        <w:pStyle w:val="Newpage"/>
        <w:rPr>
          <w:rFonts w:ascii="Arial" w:hAnsi="Arial" w:cs="Arial"/>
          <w:b w:val="0"/>
          <w:caps/>
          <w:smallCaps w:val="0"/>
          <w:sz w:val="22"/>
          <w:szCs w:val="22"/>
          <w:lang w:val="es-ES_tradnl"/>
        </w:rPr>
      </w:pPr>
    </w:p>
    <w:p w14:paraId="2BC21E2A" w14:textId="77777777" w:rsidR="009037E2" w:rsidRPr="006044D6" w:rsidRDefault="009037E2" w:rsidP="009037E2">
      <w:pPr>
        <w:tabs>
          <w:tab w:val="left" w:pos="1440"/>
          <w:tab w:val="left" w:pos="3060"/>
        </w:tabs>
        <w:jc w:val="center"/>
        <w:rPr>
          <w:rFonts w:ascii="Arial" w:hAnsi="Arial" w:cs="Arial"/>
          <w:b/>
          <w:smallCaps/>
          <w:lang w:val="es-ES_tradnl"/>
        </w:rPr>
      </w:pPr>
      <w:r w:rsidRPr="006044D6">
        <w:rPr>
          <w:rFonts w:ascii="Arial" w:hAnsi="Arial" w:cs="Arial"/>
          <w:b/>
          <w:smallCaps/>
          <w:lang w:val="es-ES_tradnl"/>
        </w:rPr>
        <w:t>(PN-L1153)</w:t>
      </w:r>
    </w:p>
    <w:p w14:paraId="510BF37E" w14:textId="77777777" w:rsidR="009037E2" w:rsidRPr="006044D6" w:rsidRDefault="009037E2" w:rsidP="009037E2">
      <w:pPr>
        <w:tabs>
          <w:tab w:val="left" w:pos="1440"/>
          <w:tab w:val="left" w:pos="3060"/>
        </w:tabs>
        <w:jc w:val="center"/>
        <w:rPr>
          <w:rFonts w:ascii="Arial" w:hAnsi="Arial" w:cs="Arial"/>
          <w:smallCaps/>
          <w:lang w:val="es-ES_tradnl"/>
        </w:rPr>
      </w:pPr>
    </w:p>
    <w:p w14:paraId="5289187E" w14:textId="77777777" w:rsidR="009037E2" w:rsidRPr="006044D6" w:rsidRDefault="009037E2" w:rsidP="005019E0">
      <w:pPr>
        <w:jc w:val="center"/>
        <w:rPr>
          <w:rFonts w:ascii="Arial" w:eastAsia="Arial" w:hAnsi="Arial" w:cs="Arial"/>
          <w:b/>
          <w:smallCaps/>
          <w:sz w:val="28"/>
          <w:szCs w:val="28"/>
          <w:lang w:val="es-ES_tradnl"/>
        </w:rPr>
      </w:pPr>
      <w:r w:rsidRPr="006044D6">
        <w:rPr>
          <w:rFonts w:ascii="Arial" w:eastAsia="Arial" w:hAnsi="Arial" w:cs="Arial"/>
          <w:b/>
          <w:smallCaps/>
          <w:sz w:val="28"/>
          <w:szCs w:val="28"/>
          <w:lang w:val="es-ES_tradnl"/>
        </w:rPr>
        <w:t>Reglamento Operativo</w:t>
      </w:r>
    </w:p>
    <w:p w14:paraId="707D6CF1" w14:textId="77777777" w:rsidR="005019E0" w:rsidRPr="006044D6" w:rsidRDefault="005019E0" w:rsidP="005019E0">
      <w:pPr>
        <w:jc w:val="center"/>
        <w:rPr>
          <w:rFonts w:ascii="Arial" w:hAnsi="Arial" w:cs="Arial"/>
          <w:lang w:val="es-ES_tradnl"/>
        </w:rPr>
      </w:pPr>
      <w:r w:rsidRPr="006044D6">
        <w:rPr>
          <w:rFonts w:ascii="Arial" w:hAnsi="Arial" w:cs="Arial"/>
          <w:lang w:val="es-ES_tradnl"/>
        </w:rPr>
        <w:t>(Octubre 2018)</w:t>
      </w:r>
    </w:p>
    <w:p w14:paraId="15E7CBD9" w14:textId="77777777" w:rsidR="00FA22F2" w:rsidRPr="006044D6" w:rsidRDefault="00FA22F2" w:rsidP="00FA22F2">
      <w:pPr>
        <w:rPr>
          <w:rFonts w:ascii="Arial" w:hAnsi="Arial" w:cs="Arial"/>
          <w:lang w:val="es-ES_tradnl"/>
        </w:rPr>
      </w:pPr>
    </w:p>
    <w:p w14:paraId="7BB02C7A" w14:textId="77777777" w:rsidR="00FA22F2" w:rsidRPr="006044D6" w:rsidRDefault="00FA22F2" w:rsidP="00FA22F2">
      <w:pPr>
        <w:rPr>
          <w:rFonts w:ascii="Arial" w:hAnsi="Arial" w:cs="Arial"/>
          <w:lang w:val="es-ES_tradnl"/>
        </w:rPr>
      </w:pPr>
    </w:p>
    <w:p w14:paraId="1BDA1BFB" w14:textId="77777777" w:rsidR="00FA22F2" w:rsidRPr="006044D6" w:rsidRDefault="00FA22F2" w:rsidP="00FA22F2">
      <w:pPr>
        <w:rPr>
          <w:rFonts w:ascii="Arial" w:hAnsi="Arial" w:cs="Arial"/>
          <w:lang w:val="es-ES_tradnl"/>
        </w:rPr>
      </w:pPr>
    </w:p>
    <w:p w14:paraId="5317DC72" w14:textId="30A743A0" w:rsidR="00FA22F2" w:rsidRPr="006044D6" w:rsidRDefault="00FA22F2" w:rsidP="00FA22F2">
      <w:pPr>
        <w:rPr>
          <w:rFonts w:ascii="Arial" w:hAnsi="Arial" w:cs="Arial"/>
          <w:lang w:val="es-ES_tradnl"/>
        </w:rPr>
        <w:sectPr w:rsidR="00FA22F2" w:rsidRPr="006044D6">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pPr>
    </w:p>
    <w:sdt>
      <w:sdtPr>
        <w:rPr>
          <w:rFonts w:ascii="Arial" w:hAnsi="Arial" w:cs="Arial"/>
          <w:lang w:val="es-ES_tradnl"/>
        </w:rPr>
        <w:id w:val="1001940492"/>
        <w:docPartObj>
          <w:docPartGallery w:val="Table of Contents"/>
          <w:docPartUnique/>
        </w:docPartObj>
      </w:sdtPr>
      <w:sdtEndPr>
        <w:rPr>
          <w:b/>
          <w:bCs/>
        </w:rPr>
      </w:sdtEndPr>
      <w:sdtContent>
        <w:p w14:paraId="19855F08" w14:textId="6BCE2663" w:rsidR="00152761" w:rsidRPr="006044D6" w:rsidRDefault="005019E0">
          <w:pPr>
            <w:pStyle w:val="TOC1"/>
            <w:tabs>
              <w:tab w:val="right" w:leader="dot" w:pos="8494"/>
            </w:tabs>
            <w:rPr>
              <w:rFonts w:ascii="Arial" w:eastAsiaTheme="minorEastAsia" w:hAnsi="Arial" w:cs="Arial"/>
              <w:noProof/>
              <w:lang w:val="es-ES_tradnl" w:eastAsia="es-ES"/>
            </w:rPr>
          </w:pPr>
          <w:r w:rsidRPr="006044D6">
            <w:rPr>
              <w:rFonts w:ascii="Arial" w:hAnsi="Arial" w:cs="Arial"/>
              <w:b/>
              <w:bCs/>
              <w:lang w:val="es-ES_tradnl"/>
            </w:rPr>
            <w:fldChar w:fldCharType="begin"/>
          </w:r>
          <w:r w:rsidRPr="006044D6">
            <w:rPr>
              <w:rFonts w:ascii="Arial" w:hAnsi="Arial" w:cs="Arial"/>
              <w:b/>
              <w:bCs/>
              <w:lang w:val="es-ES_tradnl"/>
            </w:rPr>
            <w:instrText xml:space="preserve"> TOC \o "1-3" \h \z \u </w:instrText>
          </w:r>
          <w:r w:rsidRPr="006044D6">
            <w:rPr>
              <w:rFonts w:ascii="Arial" w:hAnsi="Arial" w:cs="Arial"/>
              <w:b/>
              <w:bCs/>
              <w:lang w:val="es-ES_tradnl"/>
            </w:rPr>
            <w:fldChar w:fldCharType="separate"/>
          </w:r>
          <w:hyperlink w:anchor="_Toc528055084" w:history="1">
            <w:r w:rsidR="00152761" w:rsidRPr="006044D6">
              <w:rPr>
                <w:rStyle w:val="Hyperlink"/>
                <w:rFonts w:ascii="Arial" w:hAnsi="Arial" w:cs="Arial"/>
                <w:noProof/>
                <w:lang w:val="es-ES_tradnl"/>
              </w:rPr>
              <w:t>SIGLAS Y DEFINICIÓN DE TÉRMINOS</w:t>
            </w:r>
            <w:r w:rsidR="00152761" w:rsidRPr="006044D6">
              <w:rPr>
                <w:rFonts w:ascii="Arial" w:hAnsi="Arial" w:cs="Arial"/>
                <w:noProof/>
                <w:webHidden/>
                <w:lang w:val="es-ES_tradnl"/>
              </w:rPr>
              <w:tab/>
            </w:r>
            <w:r w:rsidR="00152761" w:rsidRPr="006044D6">
              <w:rPr>
                <w:rFonts w:ascii="Arial" w:hAnsi="Arial" w:cs="Arial"/>
                <w:noProof/>
                <w:webHidden/>
                <w:lang w:val="es-ES_tradnl"/>
              </w:rPr>
              <w:fldChar w:fldCharType="begin"/>
            </w:r>
            <w:r w:rsidR="00152761" w:rsidRPr="006044D6">
              <w:rPr>
                <w:rFonts w:ascii="Arial" w:hAnsi="Arial" w:cs="Arial"/>
                <w:noProof/>
                <w:webHidden/>
                <w:lang w:val="es-ES_tradnl"/>
              </w:rPr>
              <w:instrText xml:space="preserve"> PAGEREF _Toc528055084 \h </w:instrText>
            </w:r>
            <w:r w:rsidR="00152761" w:rsidRPr="006044D6">
              <w:rPr>
                <w:rFonts w:ascii="Arial" w:hAnsi="Arial" w:cs="Arial"/>
                <w:noProof/>
                <w:webHidden/>
                <w:lang w:val="es-ES_tradnl"/>
              </w:rPr>
            </w:r>
            <w:r w:rsidR="00152761" w:rsidRPr="006044D6">
              <w:rPr>
                <w:rFonts w:ascii="Arial" w:hAnsi="Arial" w:cs="Arial"/>
                <w:noProof/>
                <w:webHidden/>
                <w:lang w:val="es-ES_tradnl"/>
              </w:rPr>
              <w:fldChar w:fldCharType="separate"/>
            </w:r>
            <w:r w:rsidR="00152761" w:rsidRPr="006044D6">
              <w:rPr>
                <w:rFonts w:ascii="Arial" w:hAnsi="Arial" w:cs="Arial"/>
                <w:noProof/>
                <w:webHidden/>
                <w:lang w:val="es-ES_tradnl"/>
              </w:rPr>
              <w:t>i</w:t>
            </w:r>
            <w:r w:rsidR="00152761" w:rsidRPr="006044D6">
              <w:rPr>
                <w:rFonts w:ascii="Arial" w:hAnsi="Arial" w:cs="Arial"/>
                <w:noProof/>
                <w:webHidden/>
                <w:lang w:val="es-ES_tradnl"/>
              </w:rPr>
              <w:fldChar w:fldCharType="end"/>
            </w:r>
          </w:hyperlink>
        </w:p>
        <w:p w14:paraId="2C9B70BA" w14:textId="72E35F34" w:rsidR="00152761" w:rsidRPr="006044D6" w:rsidRDefault="0036457A">
          <w:pPr>
            <w:pStyle w:val="TOC2"/>
            <w:tabs>
              <w:tab w:val="right" w:leader="dot" w:pos="8494"/>
            </w:tabs>
            <w:rPr>
              <w:rFonts w:ascii="Arial" w:eastAsiaTheme="minorEastAsia" w:hAnsi="Arial" w:cs="Arial"/>
              <w:noProof/>
              <w:lang w:val="es-ES_tradnl" w:eastAsia="es-ES"/>
            </w:rPr>
          </w:pPr>
          <w:hyperlink w:anchor="_Toc528055085" w:history="1">
            <w:r w:rsidR="00152761" w:rsidRPr="006044D6">
              <w:rPr>
                <w:rStyle w:val="Hyperlink"/>
                <w:rFonts w:ascii="Arial" w:hAnsi="Arial" w:cs="Arial"/>
                <w:noProof/>
                <w:lang w:val="es-ES_tradnl"/>
              </w:rPr>
              <w:t>SIGLAS</w:t>
            </w:r>
            <w:r w:rsidR="00152761" w:rsidRPr="006044D6">
              <w:rPr>
                <w:rFonts w:ascii="Arial" w:hAnsi="Arial" w:cs="Arial"/>
                <w:noProof/>
                <w:webHidden/>
                <w:lang w:val="es-ES_tradnl"/>
              </w:rPr>
              <w:tab/>
            </w:r>
            <w:r w:rsidR="00152761" w:rsidRPr="006044D6">
              <w:rPr>
                <w:rFonts w:ascii="Arial" w:hAnsi="Arial" w:cs="Arial"/>
                <w:noProof/>
                <w:webHidden/>
                <w:lang w:val="es-ES_tradnl"/>
              </w:rPr>
              <w:fldChar w:fldCharType="begin"/>
            </w:r>
            <w:r w:rsidR="00152761" w:rsidRPr="006044D6">
              <w:rPr>
                <w:rFonts w:ascii="Arial" w:hAnsi="Arial" w:cs="Arial"/>
                <w:noProof/>
                <w:webHidden/>
                <w:lang w:val="es-ES_tradnl"/>
              </w:rPr>
              <w:instrText xml:space="preserve"> PAGEREF _Toc528055085 \h </w:instrText>
            </w:r>
            <w:r w:rsidR="00152761" w:rsidRPr="006044D6">
              <w:rPr>
                <w:rFonts w:ascii="Arial" w:hAnsi="Arial" w:cs="Arial"/>
                <w:noProof/>
                <w:webHidden/>
                <w:lang w:val="es-ES_tradnl"/>
              </w:rPr>
            </w:r>
            <w:r w:rsidR="00152761" w:rsidRPr="006044D6">
              <w:rPr>
                <w:rFonts w:ascii="Arial" w:hAnsi="Arial" w:cs="Arial"/>
                <w:noProof/>
                <w:webHidden/>
                <w:lang w:val="es-ES_tradnl"/>
              </w:rPr>
              <w:fldChar w:fldCharType="separate"/>
            </w:r>
            <w:r w:rsidR="00152761" w:rsidRPr="006044D6">
              <w:rPr>
                <w:rFonts w:ascii="Arial" w:hAnsi="Arial" w:cs="Arial"/>
                <w:noProof/>
                <w:webHidden/>
                <w:lang w:val="es-ES_tradnl"/>
              </w:rPr>
              <w:t>i</w:t>
            </w:r>
            <w:r w:rsidR="00152761" w:rsidRPr="006044D6">
              <w:rPr>
                <w:rFonts w:ascii="Arial" w:hAnsi="Arial" w:cs="Arial"/>
                <w:noProof/>
                <w:webHidden/>
                <w:lang w:val="es-ES_tradnl"/>
              </w:rPr>
              <w:fldChar w:fldCharType="end"/>
            </w:r>
          </w:hyperlink>
        </w:p>
        <w:p w14:paraId="62405999" w14:textId="226F182C" w:rsidR="00152761" w:rsidRPr="006044D6" w:rsidRDefault="0036457A">
          <w:pPr>
            <w:pStyle w:val="TOC2"/>
            <w:tabs>
              <w:tab w:val="right" w:leader="dot" w:pos="8494"/>
            </w:tabs>
            <w:rPr>
              <w:rFonts w:ascii="Arial" w:eastAsiaTheme="minorEastAsia" w:hAnsi="Arial" w:cs="Arial"/>
              <w:noProof/>
              <w:lang w:val="es-ES_tradnl" w:eastAsia="es-ES"/>
            </w:rPr>
          </w:pPr>
          <w:hyperlink w:anchor="_Toc528055086" w:history="1">
            <w:r w:rsidR="00152761" w:rsidRPr="006044D6">
              <w:rPr>
                <w:rStyle w:val="Hyperlink"/>
                <w:rFonts w:ascii="Arial" w:hAnsi="Arial" w:cs="Arial"/>
                <w:noProof/>
                <w:lang w:val="es-ES_tradnl"/>
              </w:rPr>
              <w:t>DEFINICIONES</w:t>
            </w:r>
            <w:r w:rsidR="00152761" w:rsidRPr="006044D6">
              <w:rPr>
                <w:rFonts w:ascii="Arial" w:hAnsi="Arial" w:cs="Arial"/>
                <w:noProof/>
                <w:webHidden/>
                <w:lang w:val="es-ES_tradnl"/>
              </w:rPr>
              <w:tab/>
            </w:r>
            <w:r w:rsidR="00152761" w:rsidRPr="006044D6">
              <w:rPr>
                <w:rFonts w:ascii="Arial" w:hAnsi="Arial" w:cs="Arial"/>
                <w:noProof/>
                <w:webHidden/>
                <w:lang w:val="es-ES_tradnl"/>
              </w:rPr>
              <w:fldChar w:fldCharType="begin"/>
            </w:r>
            <w:r w:rsidR="00152761" w:rsidRPr="006044D6">
              <w:rPr>
                <w:rFonts w:ascii="Arial" w:hAnsi="Arial" w:cs="Arial"/>
                <w:noProof/>
                <w:webHidden/>
                <w:lang w:val="es-ES_tradnl"/>
              </w:rPr>
              <w:instrText xml:space="preserve"> PAGEREF _Toc528055086 \h </w:instrText>
            </w:r>
            <w:r w:rsidR="00152761" w:rsidRPr="006044D6">
              <w:rPr>
                <w:rFonts w:ascii="Arial" w:hAnsi="Arial" w:cs="Arial"/>
                <w:noProof/>
                <w:webHidden/>
                <w:lang w:val="es-ES_tradnl"/>
              </w:rPr>
            </w:r>
            <w:r w:rsidR="00152761" w:rsidRPr="006044D6">
              <w:rPr>
                <w:rFonts w:ascii="Arial" w:hAnsi="Arial" w:cs="Arial"/>
                <w:noProof/>
                <w:webHidden/>
                <w:lang w:val="es-ES_tradnl"/>
              </w:rPr>
              <w:fldChar w:fldCharType="separate"/>
            </w:r>
            <w:r w:rsidR="00152761" w:rsidRPr="006044D6">
              <w:rPr>
                <w:rFonts w:ascii="Arial" w:hAnsi="Arial" w:cs="Arial"/>
                <w:noProof/>
                <w:webHidden/>
                <w:lang w:val="es-ES_tradnl"/>
              </w:rPr>
              <w:t>i</w:t>
            </w:r>
            <w:r w:rsidR="00152761" w:rsidRPr="006044D6">
              <w:rPr>
                <w:rFonts w:ascii="Arial" w:hAnsi="Arial" w:cs="Arial"/>
                <w:noProof/>
                <w:webHidden/>
                <w:lang w:val="es-ES_tradnl"/>
              </w:rPr>
              <w:fldChar w:fldCharType="end"/>
            </w:r>
          </w:hyperlink>
        </w:p>
        <w:p w14:paraId="59BA2E1A" w14:textId="54F980D9" w:rsidR="00152761" w:rsidRPr="006044D6" w:rsidRDefault="0036457A">
          <w:pPr>
            <w:pStyle w:val="TOC1"/>
            <w:tabs>
              <w:tab w:val="left" w:pos="440"/>
              <w:tab w:val="right" w:leader="dot" w:pos="8494"/>
            </w:tabs>
            <w:rPr>
              <w:rFonts w:ascii="Arial" w:eastAsiaTheme="minorEastAsia" w:hAnsi="Arial" w:cs="Arial"/>
              <w:noProof/>
              <w:lang w:val="es-ES_tradnl" w:eastAsia="es-ES"/>
            </w:rPr>
          </w:pPr>
          <w:hyperlink w:anchor="_Toc528055087" w:history="1">
            <w:r w:rsidR="00152761" w:rsidRPr="006044D6">
              <w:rPr>
                <w:rStyle w:val="Hyperlink"/>
                <w:rFonts w:ascii="Arial" w:hAnsi="Arial" w:cs="Arial"/>
                <w:noProof/>
                <w:lang w:val="es-ES_tradnl"/>
              </w:rPr>
              <w:t>1</w:t>
            </w:r>
            <w:r w:rsidR="00152761" w:rsidRPr="006044D6">
              <w:rPr>
                <w:rFonts w:ascii="Arial" w:eastAsiaTheme="minorEastAsia" w:hAnsi="Arial" w:cs="Arial"/>
                <w:noProof/>
                <w:lang w:val="es-ES_tradnl" w:eastAsia="es-ES"/>
              </w:rPr>
              <w:tab/>
            </w:r>
            <w:r w:rsidR="00152761" w:rsidRPr="006044D6">
              <w:rPr>
                <w:rStyle w:val="Hyperlink"/>
                <w:rFonts w:ascii="Arial" w:hAnsi="Arial" w:cs="Arial"/>
                <w:noProof/>
                <w:lang w:val="es-ES_tradnl"/>
              </w:rPr>
              <w:t>CAPITULO 1:  ASPECTOS GENERALES DEL ROP</w:t>
            </w:r>
            <w:r w:rsidR="00152761" w:rsidRPr="006044D6">
              <w:rPr>
                <w:rFonts w:ascii="Arial" w:hAnsi="Arial" w:cs="Arial"/>
                <w:noProof/>
                <w:webHidden/>
                <w:lang w:val="es-ES_tradnl"/>
              </w:rPr>
              <w:tab/>
            </w:r>
            <w:r w:rsidR="00152761" w:rsidRPr="006044D6">
              <w:rPr>
                <w:rFonts w:ascii="Arial" w:hAnsi="Arial" w:cs="Arial"/>
                <w:noProof/>
                <w:webHidden/>
                <w:lang w:val="es-ES_tradnl"/>
              </w:rPr>
              <w:fldChar w:fldCharType="begin"/>
            </w:r>
            <w:r w:rsidR="00152761" w:rsidRPr="006044D6">
              <w:rPr>
                <w:rFonts w:ascii="Arial" w:hAnsi="Arial" w:cs="Arial"/>
                <w:noProof/>
                <w:webHidden/>
                <w:lang w:val="es-ES_tradnl"/>
              </w:rPr>
              <w:instrText xml:space="preserve"> PAGEREF _Toc528055087 \h </w:instrText>
            </w:r>
            <w:r w:rsidR="00152761" w:rsidRPr="006044D6">
              <w:rPr>
                <w:rFonts w:ascii="Arial" w:hAnsi="Arial" w:cs="Arial"/>
                <w:noProof/>
                <w:webHidden/>
                <w:lang w:val="es-ES_tradnl"/>
              </w:rPr>
            </w:r>
            <w:r w:rsidR="00152761" w:rsidRPr="006044D6">
              <w:rPr>
                <w:rFonts w:ascii="Arial" w:hAnsi="Arial" w:cs="Arial"/>
                <w:noProof/>
                <w:webHidden/>
                <w:lang w:val="es-ES_tradnl"/>
              </w:rPr>
              <w:fldChar w:fldCharType="separate"/>
            </w:r>
            <w:r w:rsidR="00152761" w:rsidRPr="006044D6">
              <w:rPr>
                <w:rFonts w:ascii="Arial" w:hAnsi="Arial" w:cs="Arial"/>
                <w:noProof/>
                <w:webHidden/>
                <w:lang w:val="es-ES_tradnl"/>
              </w:rPr>
              <w:t>1</w:t>
            </w:r>
            <w:r w:rsidR="00152761" w:rsidRPr="006044D6">
              <w:rPr>
                <w:rFonts w:ascii="Arial" w:hAnsi="Arial" w:cs="Arial"/>
                <w:noProof/>
                <w:webHidden/>
                <w:lang w:val="es-ES_tradnl"/>
              </w:rPr>
              <w:fldChar w:fldCharType="end"/>
            </w:r>
          </w:hyperlink>
        </w:p>
        <w:p w14:paraId="56878E62" w14:textId="692CBEAC" w:rsidR="00152761" w:rsidRPr="006044D6" w:rsidRDefault="0036457A">
          <w:pPr>
            <w:pStyle w:val="TOC2"/>
            <w:tabs>
              <w:tab w:val="left" w:pos="880"/>
              <w:tab w:val="right" w:leader="dot" w:pos="8494"/>
            </w:tabs>
            <w:rPr>
              <w:rFonts w:ascii="Arial" w:eastAsiaTheme="minorEastAsia" w:hAnsi="Arial" w:cs="Arial"/>
              <w:noProof/>
              <w:lang w:val="es-ES_tradnl" w:eastAsia="es-ES"/>
            </w:rPr>
          </w:pPr>
          <w:hyperlink w:anchor="_Toc528055088" w:history="1">
            <w:r w:rsidR="00152761" w:rsidRPr="006044D6">
              <w:rPr>
                <w:rStyle w:val="Hyperlink"/>
                <w:rFonts w:ascii="Arial" w:hAnsi="Arial" w:cs="Arial"/>
                <w:noProof/>
                <w:lang w:val="es-ES_tradnl"/>
              </w:rPr>
              <w:t>1.1</w:t>
            </w:r>
            <w:r w:rsidR="00152761" w:rsidRPr="006044D6">
              <w:rPr>
                <w:rFonts w:ascii="Arial" w:eastAsiaTheme="minorEastAsia" w:hAnsi="Arial" w:cs="Arial"/>
                <w:noProof/>
                <w:lang w:val="es-ES_tradnl" w:eastAsia="es-ES"/>
              </w:rPr>
              <w:tab/>
            </w:r>
            <w:r w:rsidR="00152761" w:rsidRPr="006044D6">
              <w:rPr>
                <w:rStyle w:val="Hyperlink"/>
                <w:rFonts w:ascii="Arial" w:hAnsi="Arial" w:cs="Arial"/>
                <w:noProof/>
                <w:lang w:val="es-ES_tradnl"/>
              </w:rPr>
              <w:t>Propósito del ROP</w:t>
            </w:r>
            <w:r w:rsidR="00152761" w:rsidRPr="006044D6">
              <w:rPr>
                <w:rFonts w:ascii="Arial" w:hAnsi="Arial" w:cs="Arial"/>
                <w:noProof/>
                <w:webHidden/>
                <w:lang w:val="es-ES_tradnl"/>
              </w:rPr>
              <w:tab/>
            </w:r>
            <w:r w:rsidR="00152761" w:rsidRPr="006044D6">
              <w:rPr>
                <w:rFonts w:ascii="Arial" w:hAnsi="Arial" w:cs="Arial"/>
                <w:noProof/>
                <w:webHidden/>
                <w:lang w:val="es-ES_tradnl"/>
              </w:rPr>
              <w:fldChar w:fldCharType="begin"/>
            </w:r>
            <w:r w:rsidR="00152761" w:rsidRPr="006044D6">
              <w:rPr>
                <w:rFonts w:ascii="Arial" w:hAnsi="Arial" w:cs="Arial"/>
                <w:noProof/>
                <w:webHidden/>
                <w:lang w:val="es-ES_tradnl"/>
              </w:rPr>
              <w:instrText xml:space="preserve"> PAGEREF _Toc528055088 \h </w:instrText>
            </w:r>
            <w:r w:rsidR="00152761" w:rsidRPr="006044D6">
              <w:rPr>
                <w:rFonts w:ascii="Arial" w:hAnsi="Arial" w:cs="Arial"/>
                <w:noProof/>
                <w:webHidden/>
                <w:lang w:val="es-ES_tradnl"/>
              </w:rPr>
            </w:r>
            <w:r w:rsidR="00152761" w:rsidRPr="006044D6">
              <w:rPr>
                <w:rFonts w:ascii="Arial" w:hAnsi="Arial" w:cs="Arial"/>
                <w:noProof/>
                <w:webHidden/>
                <w:lang w:val="es-ES_tradnl"/>
              </w:rPr>
              <w:fldChar w:fldCharType="separate"/>
            </w:r>
            <w:r w:rsidR="00152761" w:rsidRPr="006044D6">
              <w:rPr>
                <w:rFonts w:ascii="Arial" w:hAnsi="Arial" w:cs="Arial"/>
                <w:noProof/>
                <w:webHidden/>
                <w:lang w:val="es-ES_tradnl"/>
              </w:rPr>
              <w:t>1</w:t>
            </w:r>
            <w:r w:rsidR="00152761" w:rsidRPr="006044D6">
              <w:rPr>
                <w:rFonts w:ascii="Arial" w:hAnsi="Arial" w:cs="Arial"/>
                <w:noProof/>
                <w:webHidden/>
                <w:lang w:val="es-ES_tradnl"/>
              </w:rPr>
              <w:fldChar w:fldCharType="end"/>
            </w:r>
          </w:hyperlink>
        </w:p>
        <w:p w14:paraId="296E37DE" w14:textId="6AF2FBC9" w:rsidR="00152761" w:rsidRPr="006044D6" w:rsidRDefault="0036457A">
          <w:pPr>
            <w:pStyle w:val="TOC2"/>
            <w:tabs>
              <w:tab w:val="left" w:pos="880"/>
              <w:tab w:val="right" w:leader="dot" w:pos="8494"/>
            </w:tabs>
            <w:rPr>
              <w:rFonts w:ascii="Arial" w:eastAsiaTheme="minorEastAsia" w:hAnsi="Arial" w:cs="Arial"/>
              <w:noProof/>
              <w:lang w:val="es-ES_tradnl" w:eastAsia="es-ES"/>
            </w:rPr>
          </w:pPr>
          <w:hyperlink w:anchor="_Toc528055089" w:history="1">
            <w:r w:rsidR="00152761" w:rsidRPr="006044D6">
              <w:rPr>
                <w:rStyle w:val="Hyperlink"/>
                <w:rFonts w:ascii="Arial" w:hAnsi="Arial" w:cs="Arial"/>
                <w:noProof/>
                <w:lang w:val="es-ES_tradnl"/>
              </w:rPr>
              <w:t>1.2</w:t>
            </w:r>
            <w:r w:rsidR="00152761" w:rsidRPr="006044D6">
              <w:rPr>
                <w:rFonts w:ascii="Arial" w:eastAsiaTheme="minorEastAsia" w:hAnsi="Arial" w:cs="Arial"/>
                <w:noProof/>
                <w:lang w:val="es-ES_tradnl" w:eastAsia="es-ES"/>
              </w:rPr>
              <w:tab/>
            </w:r>
            <w:r w:rsidR="00152761" w:rsidRPr="006044D6">
              <w:rPr>
                <w:rStyle w:val="Hyperlink"/>
                <w:rFonts w:ascii="Arial" w:hAnsi="Arial" w:cs="Arial"/>
                <w:noProof/>
                <w:lang w:val="es-ES_tradnl"/>
              </w:rPr>
              <w:t>Alcance del ROP</w:t>
            </w:r>
            <w:r w:rsidR="00152761" w:rsidRPr="006044D6">
              <w:rPr>
                <w:rFonts w:ascii="Arial" w:hAnsi="Arial" w:cs="Arial"/>
                <w:noProof/>
                <w:webHidden/>
                <w:lang w:val="es-ES_tradnl"/>
              </w:rPr>
              <w:tab/>
            </w:r>
            <w:r w:rsidR="00152761" w:rsidRPr="006044D6">
              <w:rPr>
                <w:rFonts w:ascii="Arial" w:hAnsi="Arial" w:cs="Arial"/>
                <w:noProof/>
                <w:webHidden/>
                <w:lang w:val="es-ES_tradnl"/>
              </w:rPr>
              <w:fldChar w:fldCharType="begin"/>
            </w:r>
            <w:r w:rsidR="00152761" w:rsidRPr="006044D6">
              <w:rPr>
                <w:rFonts w:ascii="Arial" w:hAnsi="Arial" w:cs="Arial"/>
                <w:noProof/>
                <w:webHidden/>
                <w:lang w:val="es-ES_tradnl"/>
              </w:rPr>
              <w:instrText xml:space="preserve"> PAGEREF _Toc528055089 \h </w:instrText>
            </w:r>
            <w:r w:rsidR="00152761" w:rsidRPr="006044D6">
              <w:rPr>
                <w:rFonts w:ascii="Arial" w:hAnsi="Arial" w:cs="Arial"/>
                <w:noProof/>
                <w:webHidden/>
                <w:lang w:val="es-ES_tradnl"/>
              </w:rPr>
            </w:r>
            <w:r w:rsidR="00152761" w:rsidRPr="006044D6">
              <w:rPr>
                <w:rFonts w:ascii="Arial" w:hAnsi="Arial" w:cs="Arial"/>
                <w:noProof/>
                <w:webHidden/>
                <w:lang w:val="es-ES_tradnl"/>
              </w:rPr>
              <w:fldChar w:fldCharType="separate"/>
            </w:r>
            <w:r w:rsidR="00152761" w:rsidRPr="006044D6">
              <w:rPr>
                <w:rFonts w:ascii="Arial" w:hAnsi="Arial" w:cs="Arial"/>
                <w:noProof/>
                <w:webHidden/>
                <w:lang w:val="es-ES_tradnl"/>
              </w:rPr>
              <w:t>1</w:t>
            </w:r>
            <w:r w:rsidR="00152761" w:rsidRPr="006044D6">
              <w:rPr>
                <w:rFonts w:ascii="Arial" w:hAnsi="Arial" w:cs="Arial"/>
                <w:noProof/>
                <w:webHidden/>
                <w:lang w:val="es-ES_tradnl"/>
              </w:rPr>
              <w:fldChar w:fldCharType="end"/>
            </w:r>
          </w:hyperlink>
        </w:p>
        <w:p w14:paraId="04621991" w14:textId="10F6EEBD" w:rsidR="00152761" w:rsidRPr="006044D6" w:rsidRDefault="0036457A">
          <w:pPr>
            <w:pStyle w:val="TOC2"/>
            <w:tabs>
              <w:tab w:val="left" w:pos="880"/>
              <w:tab w:val="right" w:leader="dot" w:pos="8494"/>
            </w:tabs>
            <w:rPr>
              <w:rFonts w:ascii="Arial" w:eastAsiaTheme="minorEastAsia" w:hAnsi="Arial" w:cs="Arial"/>
              <w:noProof/>
              <w:lang w:val="es-ES_tradnl" w:eastAsia="es-ES"/>
            </w:rPr>
          </w:pPr>
          <w:hyperlink w:anchor="_Toc528055090" w:history="1">
            <w:r w:rsidR="00152761" w:rsidRPr="006044D6">
              <w:rPr>
                <w:rStyle w:val="Hyperlink"/>
                <w:rFonts w:ascii="Arial" w:hAnsi="Arial" w:cs="Arial"/>
                <w:noProof/>
                <w:lang w:val="es-ES_tradnl"/>
              </w:rPr>
              <w:t>1.3</w:t>
            </w:r>
            <w:r w:rsidR="00152761" w:rsidRPr="006044D6">
              <w:rPr>
                <w:rFonts w:ascii="Arial" w:eastAsiaTheme="minorEastAsia" w:hAnsi="Arial" w:cs="Arial"/>
                <w:noProof/>
                <w:lang w:val="es-ES_tradnl" w:eastAsia="es-ES"/>
              </w:rPr>
              <w:tab/>
            </w:r>
            <w:r w:rsidR="00152761" w:rsidRPr="006044D6">
              <w:rPr>
                <w:rStyle w:val="Hyperlink"/>
                <w:rFonts w:ascii="Arial" w:hAnsi="Arial" w:cs="Arial"/>
                <w:noProof/>
                <w:lang w:val="es-ES_tradnl"/>
              </w:rPr>
              <w:t>Aprobación y modificación al ROP</w:t>
            </w:r>
            <w:r w:rsidR="00152761" w:rsidRPr="006044D6">
              <w:rPr>
                <w:rFonts w:ascii="Arial" w:hAnsi="Arial" w:cs="Arial"/>
                <w:noProof/>
                <w:webHidden/>
                <w:lang w:val="es-ES_tradnl"/>
              </w:rPr>
              <w:tab/>
            </w:r>
            <w:r w:rsidR="00152761" w:rsidRPr="006044D6">
              <w:rPr>
                <w:rFonts w:ascii="Arial" w:hAnsi="Arial" w:cs="Arial"/>
                <w:noProof/>
                <w:webHidden/>
                <w:lang w:val="es-ES_tradnl"/>
              </w:rPr>
              <w:fldChar w:fldCharType="begin"/>
            </w:r>
            <w:r w:rsidR="00152761" w:rsidRPr="006044D6">
              <w:rPr>
                <w:rFonts w:ascii="Arial" w:hAnsi="Arial" w:cs="Arial"/>
                <w:noProof/>
                <w:webHidden/>
                <w:lang w:val="es-ES_tradnl"/>
              </w:rPr>
              <w:instrText xml:space="preserve"> PAGEREF _Toc528055090 \h </w:instrText>
            </w:r>
            <w:r w:rsidR="00152761" w:rsidRPr="006044D6">
              <w:rPr>
                <w:rFonts w:ascii="Arial" w:hAnsi="Arial" w:cs="Arial"/>
                <w:noProof/>
                <w:webHidden/>
                <w:lang w:val="es-ES_tradnl"/>
              </w:rPr>
            </w:r>
            <w:r w:rsidR="00152761" w:rsidRPr="006044D6">
              <w:rPr>
                <w:rFonts w:ascii="Arial" w:hAnsi="Arial" w:cs="Arial"/>
                <w:noProof/>
                <w:webHidden/>
                <w:lang w:val="es-ES_tradnl"/>
              </w:rPr>
              <w:fldChar w:fldCharType="separate"/>
            </w:r>
            <w:r w:rsidR="00152761" w:rsidRPr="006044D6">
              <w:rPr>
                <w:rFonts w:ascii="Arial" w:hAnsi="Arial" w:cs="Arial"/>
                <w:noProof/>
                <w:webHidden/>
                <w:lang w:val="es-ES_tradnl"/>
              </w:rPr>
              <w:t>1</w:t>
            </w:r>
            <w:r w:rsidR="00152761" w:rsidRPr="006044D6">
              <w:rPr>
                <w:rFonts w:ascii="Arial" w:hAnsi="Arial" w:cs="Arial"/>
                <w:noProof/>
                <w:webHidden/>
                <w:lang w:val="es-ES_tradnl"/>
              </w:rPr>
              <w:fldChar w:fldCharType="end"/>
            </w:r>
          </w:hyperlink>
        </w:p>
        <w:p w14:paraId="427B81F4" w14:textId="4A15C434" w:rsidR="00152761" w:rsidRPr="006044D6" w:rsidRDefault="0036457A">
          <w:pPr>
            <w:pStyle w:val="TOC1"/>
            <w:tabs>
              <w:tab w:val="left" w:pos="440"/>
              <w:tab w:val="right" w:leader="dot" w:pos="8494"/>
            </w:tabs>
            <w:rPr>
              <w:rFonts w:ascii="Arial" w:eastAsiaTheme="minorEastAsia" w:hAnsi="Arial" w:cs="Arial"/>
              <w:noProof/>
              <w:lang w:val="es-ES_tradnl" w:eastAsia="es-ES"/>
            </w:rPr>
          </w:pPr>
          <w:hyperlink w:anchor="_Toc528055091" w:history="1">
            <w:r w:rsidR="00152761" w:rsidRPr="006044D6">
              <w:rPr>
                <w:rStyle w:val="Hyperlink"/>
                <w:rFonts w:ascii="Arial" w:hAnsi="Arial" w:cs="Arial"/>
                <w:noProof/>
                <w:lang w:val="es-ES_tradnl"/>
              </w:rPr>
              <w:t>2</w:t>
            </w:r>
            <w:r w:rsidR="00152761" w:rsidRPr="006044D6">
              <w:rPr>
                <w:rFonts w:ascii="Arial" w:eastAsiaTheme="minorEastAsia" w:hAnsi="Arial" w:cs="Arial"/>
                <w:noProof/>
                <w:lang w:val="es-ES_tradnl" w:eastAsia="es-ES"/>
              </w:rPr>
              <w:tab/>
            </w:r>
            <w:r w:rsidR="00152761" w:rsidRPr="006044D6">
              <w:rPr>
                <w:rStyle w:val="Hyperlink"/>
                <w:rFonts w:ascii="Arial" w:hAnsi="Arial" w:cs="Arial"/>
                <w:noProof/>
                <w:lang w:val="es-ES_tradnl"/>
              </w:rPr>
              <w:t>CAPITULO 2: DESCRIPCIÓN DEL PROGRAMA Y ESQUEMA DE EJECUCIÓN</w:t>
            </w:r>
            <w:r w:rsidR="00152761" w:rsidRPr="006044D6">
              <w:rPr>
                <w:rFonts w:ascii="Arial" w:hAnsi="Arial" w:cs="Arial"/>
                <w:noProof/>
                <w:webHidden/>
                <w:lang w:val="es-ES_tradnl"/>
              </w:rPr>
              <w:tab/>
            </w:r>
            <w:r w:rsidR="00152761" w:rsidRPr="006044D6">
              <w:rPr>
                <w:rFonts w:ascii="Arial" w:hAnsi="Arial" w:cs="Arial"/>
                <w:noProof/>
                <w:webHidden/>
                <w:lang w:val="es-ES_tradnl"/>
              </w:rPr>
              <w:fldChar w:fldCharType="begin"/>
            </w:r>
            <w:r w:rsidR="00152761" w:rsidRPr="006044D6">
              <w:rPr>
                <w:rFonts w:ascii="Arial" w:hAnsi="Arial" w:cs="Arial"/>
                <w:noProof/>
                <w:webHidden/>
                <w:lang w:val="es-ES_tradnl"/>
              </w:rPr>
              <w:instrText xml:space="preserve"> PAGEREF _Toc528055091 \h </w:instrText>
            </w:r>
            <w:r w:rsidR="00152761" w:rsidRPr="006044D6">
              <w:rPr>
                <w:rFonts w:ascii="Arial" w:hAnsi="Arial" w:cs="Arial"/>
                <w:noProof/>
                <w:webHidden/>
                <w:lang w:val="es-ES_tradnl"/>
              </w:rPr>
            </w:r>
            <w:r w:rsidR="00152761" w:rsidRPr="006044D6">
              <w:rPr>
                <w:rFonts w:ascii="Arial" w:hAnsi="Arial" w:cs="Arial"/>
                <w:noProof/>
                <w:webHidden/>
                <w:lang w:val="es-ES_tradnl"/>
              </w:rPr>
              <w:fldChar w:fldCharType="separate"/>
            </w:r>
            <w:r w:rsidR="00152761" w:rsidRPr="006044D6">
              <w:rPr>
                <w:rFonts w:ascii="Arial" w:hAnsi="Arial" w:cs="Arial"/>
                <w:noProof/>
                <w:webHidden/>
                <w:lang w:val="es-ES_tradnl"/>
              </w:rPr>
              <w:t>2</w:t>
            </w:r>
            <w:r w:rsidR="00152761" w:rsidRPr="006044D6">
              <w:rPr>
                <w:rFonts w:ascii="Arial" w:hAnsi="Arial" w:cs="Arial"/>
                <w:noProof/>
                <w:webHidden/>
                <w:lang w:val="es-ES_tradnl"/>
              </w:rPr>
              <w:fldChar w:fldCharType="end"/>
            </w:r>
          </w:hyperlink>
        </w:p>
        <w:p w14:paraId="173542E9" w14:textId="5D857DA8" w:rsidR="00152761" w:rsidRPr="006044D6" w:rsidRDefault="0036457A">
          <w:pPr>
            <w:pStyle w:val="TOC2"/>
            <w:tabs>
              <w:tab w:val="left" w:pos="880"/>
              <w:tab w:val="right" w:leader="dot" w:pos="8494"/>
            </w:tabs>
            <w:rPr>
              <w:rFonts w:ascii="Arial" w:eastAsiaTheme="minorEastAsia" w:hAnsi="Arial" w:cs="Arial"/>
              <w:noProof/>
              <w:lang w:val="es-ES_tradnl" w:eastAsia="es-ES"/>
            </w:rPr>
          </w:pPr>
          <w:hyperlink w:anchor="_Toc528055092" w:history="1">
            <w:r w:rsidR="00152761" w:rsidRPr="006044D6">
              <w:rPr>
                <w:rStyle w:val="Hyperlink"/>
                <w:rFonts w:ascii="Arial" w:hAnsi="Arial" w:cs="Arial"/>
                <w:noProof/>
                <w:lang w:val="es-ES_tradnl"/>
              </w:rPr>
              <w:t>2.1</w:t>
            </w:r>
            <w:r w:rsidR="00152761" w:rsidRPr="006044D6">
              <w:rPr>
                <w:rFonts w:ascii="Arial" w:eastAsiaTheme="minorEastAsia" w:hAnsi="Arial" w:cs="Arial"/>
                <w:noProof/>
                <w:lang w:val="es-ES_tradnl" w:eastAsia="es-ES"/>
              </w:rPr>
              <w:tab/>
            </w:r>
            <w:r w:rsidR="00152761" w:rsidRPr="006044D6">
              <w:rPr>
                <w:rStyle w:val="Hyperlink"/>
                <w:rFonts w:ascii="Arial" w:hAnsi="Arial" w:cs="Arial"/>
                <w:noProof/>
                <w:lang w:val="es-ES_tradnl"/>
              </w:rPr>
              <w:t>Objetivo del Programa</w:t>
            </w:r>
            <w:r w:rsidR="00152761" w:rsidRPr="006044D6">
              <w:rPr>
                <w:rFonts w:ascii="Arial" w:hAnsi="Arial" w:cs="Arial"/>
                <w:noProof/>
                <w:webHidden/>
                <w:lang w:val="es-ES_tradnl"/>
              </w:rPr>
              <w:tab/>
            </w:r>
            <w:r w:rsidR="00152761" w:rsidRPr="006044D6">
              <w:rPr>
                <w:rFonts w:ascii="Arial" w:hAnsi="Arial" w:cs="Arial"/>
                <w:noProof/>
                <w:webHidden/>
                <w:lang w:val="es-ES_tradnl"/>
              </w:rPr>
              <w:fldChar w:fldCharType="begin"/>
            </w:r>
            <w:r w:rsidR="00152761" w:rsidRPr="006044D6">
              <w:rPr>
                <w:rFonts w:ascii="Arial" w:hAnsi="Arial" w:cs="Arial"/>
                <w:noProof/>
                <w:webHidden/>
                <w:lang w:val="es-ES_tradnl"/>
              </w:rPr>
              <w:instrText xml:space="preserve"> PAGEREF _Toc528055092 \h </w:instrText>
            </w:r>
            <w:r w:rsidR="00152761" w:rsidRPr="006044D6">
              <w:rPr>
                <w:rFonts w:ascii="Arial" w:hAnsi="Arial" w:cs="Arial"/>
                <w:noProof/>
                <w:webHidden/>
                <w:lang w:val="es-ES_tradnl"/>
              </w:rPr>
            </w:r>
            <w:r w:rsidR="00152761" w:rsidRPr="006044D6">
              <w:rPr>
                <w:rFonts w:ascii="Arial" w:hAnsi="Arial" w:cs="Arial"/>
                <w:noProof/>
                <w:webHidden/>
                <w:lang w:val="es-ES_tradnl"/>
              </w:rPr>
              <w:fldChar w:fldCharType="separate"/>
            </w:r>
            <w:r w:rsidR="00152761" w:rsidRPr="006044D6">
              <w:rPr>
                <w:rFonts w:ascii="Arial" w:hAnsi="Arial" w:cs="Arial"/>
                <w:noProof/>
                <w:webHidden/>
                <w:lang w:val="es-ES_tradnl"/>
              </w:rPr>
              <w:t>2</w:t>
            </w:r>
            <w:r w:rsidR="00152761" w:rsidRPr="006044D6">
              <w:rPr>
                <w:rFonts w:ascii="Arial" w:hAnsi="Arial" w:cs="Arial"/>
                <w:noProof/>
                <w:webHidden/>
                <w:lang w:val="es-ES_tradnl"/>
              </w:rPr>
              <w:fldChar w:fldCharType="end"/>
            </w:r>
          </w:hyperlink>
        </w:p>
        <w:p w14:paraId="7154B33E" w14:textId="7F0E1D6C" w:rsidR="00152761" w:rsidRPr="006044D6" w:rsidRDefault="0036457A">
          <w:pPr>
            <w:pStyle w:val="TOC2"/>
            <w:tabs>
              <w:tab w:val="left" w:pos="880"/>
              <w:tab w:val="right" w:leader="dot" w:pos="8494"/>
            </w:tabs>
            <w:rPr>
              <w:rFonts w:ascii="Arial" w:eastAsiaTheme="minorEastAsia" w:hAnsi="Arial" w:cs="Arial"/>
              <w:noProof/>
              <w:lang w:val="es-ES_tradnl" w:eastAsia="es-ES"/>
            </w:rPr>
          </w:pPr>
          <w:hyperlink w:anchor="_Toc528055093" w:history="1">
            <w:r w:rsidR="00152761" w:rsidRPr="006044D6">
              <w:rPr>
                <w:rStyle w:val="Hyperlink"/>
                <w:rFonts w:ascii="Arial" w:hAnsi="Arial" w:cs="Arial"/>
                <w:noProof/>
                <w:lang w:val="es-ES_tradnl"/>
              </w:rPr>
              <w:t>2.2</w:t>
            </w:r>
            <w:r w:rsidR="00152761" w:rsidRPr="006044D6">
              <w:rPr>
                <w:rFonts w:ascii="Arial" w:eastAsiaTheme="minorEastAsia" w:hAnsi="Arial" w:cs="Arial"/>
                <w:noProof/>
                <w:lang w:val="es-ES_tradnl" w:eastAsia="es-ES"/>
              </w:rPr>
              <w:tab/>
            </w:r>
            <w:r w:rsidR="00152761" w:rsidRPr="006044D6">
              <w:rPr>
                <w:rStyle w:val="Hyperlink"/>
                <w:rFonts w:ascii="Arial" w:hAnsi="Arial" w:cs="Arial"/>
                <w:noProof/>
                <w:lang w:val="es-ES_tradnl"/>
              </w:rPr>
              <w:t>Descripción del Programa</w:t>
            </w:r>
            <w:r w:rsidR="00152761" w:rsidRPr="006044D6">
              <w:rPr>
                <w:rFonts w:ascii="Arial" w:hAnsi="Arial" w:cs="Arial"/>
                <w:noProof/>
                <w:webHidden/>
                <w:lang w:val="es-ES_tradnl"/>
              </w:rPr>
              <w:tab/>
            </w:r>
            <w:r w:rsidR="00152761" w:rsidRPr="006044D6">
              <w:rPr>
                <w:rFonts w:ascii="Arial" w:hAnsi="Arial" w:cs="Arial"/>
                <w:noProof/>
                <w:webHidden/>
                <w:lang w:val="es-ES_tradnl"/>
              </w:rPr>
              <w:fldChar w:fldCharType="begin"/>
            </w:r>
            <w:r w:rsidR="00152761" w:rsidRPr="006044D6">
              <w:rPr>
                <w:rFonts w:ascii="Arial" w:hAnsi="Arial" w:cs="Arial"/>
                <w:noProof/>
                <w:webHidden/>
                <w:lang w:val="es-ES_tradnl"/>
              </w:rPr>
              <w:instrText xml:space="preserve"> PAGEREF _Toc528055093 \h </w:instrText>
            </w:r>
            <w:r w:rsidR="00152761" w:rsidRPr="006044D6">
              <w:rPr>
                <w:rFonts w:ascii="Arial" w:hAnsi="Arial" w:cs="Arial"/>
                <w:noProof/>
                <w:webHidden/>
                <w:lang w:val="es-ES_tradnl"/>
              </w:rPr>
            </w:r>
            <w:r w:rsidR="00152761" w:rsidRPr="006044D6">
              <w:rPr>
                <w:rFonts w:ascii="Arial" w:hAnsi="Arial" w:cs="Arial"/>
                <w:noProof/>
                <w:webHidden/>
                <w:lang w:val="es-ES_tradnl"/>
              </w:rPr>
              <w:fldChar w:fldCharType="separate"/>
            </w:r>
            <w:r w:rsidR="00152761" w:rsidRPr="006044D6">
              <w:rPr>
                <w:rFonts w:ascii="Arial" w:hAnsi="Arial" w:cs="Arial"/>
                <w:noProof/>
                <w:webHidden/>
                <w:lang w:val="es-ES_tradnl"/>
              </w:rPr>
              <w:t>2</w:t>
            </w:r>
            <w:r w:rsidR="00152761" w:rsidRPr="006044D6">
              <w:rPr>
                <w:rFonts w:ascii="Arial" w:hAnsi="Arial" w:cs="Arial"/>
                <w:noProof/>
                <w:webHidden/>
                <w:lang w:val="es-ES_tradnl"/>
              </w:rPr>
              <w:fldChar w:fldCharType="end"/>
            </w:r>
          </w:hyperlink>
        </w:p>
        <w:p w14:paraId="596D401E" w14:textId="2231D111" w:rsidR="00152761" w:rsidRPr="006044D6" w:rsidRDefault="0036457A">
          <w:pPr>
            <w:pStyle w:val="TOC2"/>
            <w:tabs>
              <w:tab w:val="left" w:pos="880"/>
              <w:tab w:val="right" w:leader="dot" w:pos="8494"/>
            </w:tabs>
            <w:rPr>
              <w:rFonts w:ascii="Arial" w:eastAsiaTheme="minorEastAsia" w:hAnsi="Arial" w:cs="Arial"/>
              <w:noProof/>
              <w:lang w:val="es-ES_tradnl" w:eastAsia="es-ES"/>
            </w:rPr>
          </w:pPr>
          <w:hyperlink w:anchor="_Toc528055094" w:history="1">
            <w:r w:rsidR="00152761" w:rsidRPr="006044D6">
              <w:rPr>
                <w:rStyle w:val="Hyperlink"/>
                <w:rFonts w:ascii="Arial" w:hAnsi="Arial" w:cs="Arial"/>
                <w:noProof/>
                <w:lang w:val="es-ES_tradnl"/>
              </w:rPr>
              <w:t>2.3</w:t>
            </w:r>
            <w:r w:rsidR="00152761" w:rsidRPr="006044D6">
              <w:rPr>
                <w:rFonts w:ascii="Arial" w:eastAsiaTheme="minorEastAsia" w:hAnsi="Arial" w:cs="Arial"/>
                <w:noProof/>
                <w:lang w:val="es-ES_tradnl" w:eastAsia="es-ES"/>
              </w:rPr>
              <w:tab/>
            </w:r>
            <w:r w:rsidR="00152761" w:rsidRPr="006044D6">
              <w:rPr>
                <w:rStyle w:val="Hyperlink"/>
                <w:rFonts w:ascii="Arial" w:hAnsi="Arial" w:cs="Arial"/>
                <w:noProof/>
                <w:lang w:val="es-ES_tradnl"/>
              </w:rPr>
              <w:t>Costos del Programa</w:t>
            </w:r>
            <w:r w:rsidR="00152761" w:rsidRPr="006044D6">
              <w:rPr>
                <w:rFonts w:ascii="Arial" w:hAnsi="Arial" w:cs="Arial"/>
                <w:noProof/>
                <w:webHidden/>
                <w:lang w:val="es-ES_tradnl"/>
              </w:rPr>
              <w:tab/>
            </w:r>
            <w:r w:rsidR="00152761" w:rsidRPr="006044D6">
              <w:rPr>
                <w:rFonts w:ascii="Arial" w:hAnsi="Arial" w:cs="Arial"/>
                <w:noProof/>
                <w:webHidden/>
                <w:lang w:val="es-ES_tradnl"/>
              </w:rPr>
              <w:fldChar w:fldCharType="begin"/>
            </w:r>
            <w:r w:rsidR="00152761" w:rsidRPr="006044D6">
              <w:rPr>
                <w:rFonts w:ascii="Arial" w:hAnsi="Arial" w:cs="Arial"/>
                <w:noProof/>
                <w:webHidden/>
                <w:lang w:val="es-ES_tradnl"/>
              </w:rPr>
              <w:instrText xml:space="preserve"> PAGEREF _Toc528055094 \h </w:instrText>
            </w:r>
            <w:r w:rsidR="00152761" w:rsidRPr="006044D6">
              <w:rPr>
                <w:rFonts w:ascii="Arial" w:hAnsi="Arial" w:cs="Arial"/>
                <w:noProof/>
                <w:webHidden/>
                <w:lang w:val="es-ES_tradnl"/>
              </w:rPr>
            </w:r>
            <w:r w:rsidR="00152761" w:rsidRPr="006044D6">
              <w:rPr>
                <w:rFonts w:ascii="Arial" w:hAnsi="Arial" w:cs="Arial"/>
                <w:noProof/>
                <w:webHidden/>
                <w:lang w:val="es-ES_tradnl"/>
              </w:rPr>
              <w:fldChar w:fldCharType="separate"/>
            </w:r>
            <w:r w:rsidR="00152761" w:rsidRPr="006044D6">
              <w:rPr>
                <w:rFonts w:ascii="Arial" w:hAnsi="Arial" w:cs="Arial"/>
                <w:noProof/>
                <w:webHidden/>
                <w:lang w:val="es-ES_tradnl"/>
              </w:rPr>
              <w:t>2</w:t>
            </w:r>
            <w:r w:rsidR="00152761" w:rsidRPr="006044D6">
              <w:rPr>
                <w:rFonts w:ascii="Arial" w:hAnsi="Arial" w:cs="Arial"/>
                <w:noProof/>
                <w:webHidden/>
                <w:lang w:val="es-ES_tradnl"/>
              </w:rPr>
              <w:fldChar w:fldCharType="end"/>
            </w:r>
          </w:hyperlink>
        </w:p>
        <w:p w14:paraId="4F419CA2" w14:textId="01BDCC27" w:rsidR="00152761" w:rsidRPr="006044D6" w:rsidRDefault="0036457A">
          <w:pPr>
            <w:pStyle w:val="TOC2"/>
            <w:tabs>
              <w:tab w:val="left" w:pos="880"/>
              <w:tab w:val="right" w:leader="dot" w:pos="8494"/>
            </w:tabs>
            <w:rPr>
              <w:rFonts w:ascii="Arial" w:eastAsiaTheme="minorEastAsia" w:hAnsi="Arial" w:cs="Arial"/>
              <w:noProof/>
              <w:lang w:val="es-ES_tradnl" w:eastAsia="es-ES"/>
            </w:rPr>
          </w:pPr>
          <w:hyperlink w:anchor="_Toc528055095" w:history="1">
            <w:r w:rsidR="00152761" w:rsidRPr="006044D6">
              <w:rPr>
                <w:rStyle w:val="Hyperlink"/>
                <w:rFonts w:ascii="Arial" w:hAnsi="Arial" w:cs="Arial"/>
                <w:noProof/>
                <w:lang w:val="es-ES_tradnl"/>
              </w:rPr>
              <w:t>2.4</w:t>
            </w:r>
            <w:r w:rsidR="00152761" w:rsidRPr="006044D6">
              <w:rPr>
                <w:rFonts w:ascii="Arial" w:eastAsiaTheme="minorEastAsia" w:hAnsi="Arial" w:cs="Arial"/>
                <w:noProof/>
                <w:lang w:val="es-ES_tradnl" w:eastAsia="es-ES"/>
              </w:rPr>
              <w:tab/>
            </w:r>
            <w:r w:rsidR="00152761" w:rsidRPr="006044D6">
              <w:rPr>
                <w:rStyle w:val="Hyperlink"/>
                <w:rFonts w:ascii="Arial" w:hAnsi="Arial" w:cs="Arial"/>
                <w:noProof/>
                <w:lang w:val="es-ES_tradnl"/>
              </w:rPr>
              <w:t>Esquema de Ejecución</w:t>
            </w:r>
            <w:r w:rsidR="00152761" w:rsidRPr="006044D6">
              <w:rPr>
                <w:rFonts w:ascii="Arial" w:hAnsi="Arial" w:cs="Arial"/>
                <w:noProof/>
                <w:webHidden/>
                <w:lang w:val="es-ES_tradnl"/>
              </w:rPr>
              <w:tab/>
            </w:r>
            <w:r w:rsidR="00152761" w:rsidRPr="006044D6">
              <w:rPr>
                <w:rFonts w:ascii="Arial" w:hAnsi="Arial" w:cs="Arial"/>
                <w:noProof/>
                <w:webHidden/>
                <w:lang w:val="es-ES_tradnl"/>
              </w:rPr>
              <w:fldChar w:fldCharType="begin"/>
            </w:r>
            <w:r w:rsidR="00152761" w:rsidRPr="006044D6">
              <w:rPr>
                <w:rFonts w:ascii="Arial" w:hAnsi="Arial" w:cs="Arial"/>
                <w:noProof/>
                <w:webHidden/>
                <w:lang w:val="es-ES_tradnl"/>
              </w:rPr>
              <w:instrText xml:space="preserve"> PAGEREF _Toc528055095 \h </w:instrText>
            </w:r>
            <w:r w:rsidR="00152761" w:rsidRPr="006044D6">
              <w:rPr>
                <w:rFonts w:ascii="Arial" w:hAnsi="Arial" w:cs="Arial"/>
                <w:noProof/>
                <w:webHidden/>
                <w:lang w:val="es-ES_tradnl"/>
              </w:rPr>
            </w:r>
            <w:r w:rsidR="00152761" w:rsidRPr="006044D6">
              <w:rPr>
                <w:rFonts w:ascii="Arial" w:hAnsi="Arial" w:cs="Arial"/>
                <w:noProof/>
                <w:webHidden/>
                <w:lang w:val="es-ES_tradnl"/>
              </w:rPr>
              <w:fldChar w:fldCharType="separate"/>
            </w:r>
            <w:r w:rsidR="00152761" w:rsidRPr="006044D6">
              <w:rPr>
                <w:rFonts w:ascii="Arial" w:hAnsi="Arial" w:cs="Arial"/>
                <w:noProof/>
                <w:webHidden/>
                <w:lang w:val="es-ES_tradnl"/>
              </w:rPr>
              <w:t>3</w:t>
            </w:r>
            <w:r w:rsidR="00152761" w:rsidRPr="006044D6">
              <w:rPr>
                <w:rFonts w:ascii="Arial" w:hAnsi="Arial" w:cs="Arial"/>
                <w:noProof/>
                <w:webHidden/>
                <w:lang w:val="es-ES_tradnl"/>
              </w:rPr>
              <w:fldChar w:fldCharType="end"/>
            </w:r>
          </w:hyperlink>
        </w:p>
        <w:p w14:paraId="2322D59C" w14:textId="5E2D08FB" w:rsidR="00152761" w:rsidRPr="006044D6" w:rsidRDefault="0036457A">
          <w:pPr>
            <w:pStyle w:val="TOC3"/>
            <w:tabs>
              <w:tab w:val="left" w:pos="1320"/>
              <w:tab w:val="right" w:leader="dot" w:pos="8494"/>
            </w:tabs>
            <w:rPr>
              <w:rFonts w:ascii="Arial" w:eastAsiaTheme="minorEastAsia" w:hAnsi="Arial" w:cs="Arial"/>
              <w:noProof/>
              <w:lang w:val="es-ES_tradnl" w:eastAsia="es-ES"/>
            </w:rPr>
          </w:pPr>
          <w:hyperlink w:anchor="_Toc528055096" w:history="1">
            <w:r w:rsidR="00152761" w:rsidRPr="006044D6">
              <w:rPr>
                <w:rStyle w:val="Hyperlink"/>
                <w:rFonts w:ascii="Arial" w:hAnsi="Arial" w:cs="Arial"/>
                <w:noProof/>
                <w:lang w:val="es-ES_tradnl"/>
              </w:rPr>
              <w:t>2.4.1</w:t>
            </w:r>
            <w:r w:rsidR="00152761" w:rsidRPr="006044D6">
              <w:rPr>
                <w:rFonts w:ascii="Arial" w:eastAsiaTheme="minorEastAsia" w:hAnsi="Arial" w:cs="Arial"/>
                <w:noProof/>
                <w:lang w:val="es-ES_tradnl" w:eastAsia="es-ES"/>
              </w:rPr>
              <w:tab/>
            </w:r>
            <w:r w:rsidR="00152761" w:rsidRPr="006044D6">
              <w:rPr>
                <w:rStyle w:val="Hyperlink"/>
                <w:rFonts w:ascii="Arial" w:hAnsi="Arial" w:cs="Arial"/>
                <w:noProof/>
                <w:lang w:val="es-ES_tradnl"/>
              </w:rPr>
              <w:t>Organismo Ejecutor (OE)</w:t>
            </w:r>
            <w:r w:rsidR="00152761" w:rsidRPr="006044D6">
              <w:rPr>
                <w:rFonts w:ascii="Arial" w:hAnsi="Arial" w:cs="Arial"/>
                <w:noProof/>
                <w:webHidden/>
                <w:lang w:val="es-ES_tradnl"/>
              </w:rPr>
              <w:tab/>
            </w:r>
            <w:r w:rsidR="00152761" w:rsidRPr="006044D6">
              <w:rPr>
                <w:rFonts w:ascii="Arial" w:hAnsi="Arial" w:cs="Arial"/>
                <w:noProof/>
                <w:webHidden/>
                <w:lang w:val="es-ES_tradnl"/>
              </w:rPr>
              <w:fldChar w:fldCharType="begin"/>
            </w:r>
            <w:r w:rsidR="00152761" w:rsidRPr="006044D6">
              <w:rPr>
                <w:rFonts w:ascii="Arial" w:hAnsi="Arial" w:cs="Arial"/>
                <w:noProof/>
                <w:webHidden/>
                <w:lang w:val="es-ES_tradnl"/>
              </w:rPr>
              <w:instrText xml:space="preserve"> PAGEREF _Toc528055096 \h </w:instrText>
            </w:r>
            <w:r w:rsidR="00152761" w:rsidRPr="006044D6">
              <w:rPr>
                <w:rFonts w:ascii="Arial" w:hAnsi="Arial" w:cs="Arial"/>
                <w:noProof/>
                <w:webHidden/>
                <w:lang w:val="es-ES_tradnl"/>
              </w:rPr>
            </w:r>
            <w:r w:rsidR="00152761" w:rsidRPr="006044D6">
              <w:rPr>
                <w:rFonts w:ascii="Arial" w:hAnsi="Arial" w:cs="Arial"/>
                <w:noProof/>
                <w:webHidden/>
                <w:lang w:val="es-ES_tradnl"/>
              </w:rPr>
              <w:fldChar w:fldCharType="separate"/>
            </w:r>
            <w:r w:rsidR="00152761" w:rsidRPr="006044D6">
              <w:rPr>
                <w:rFonts w:ascii="Arial" w:hAnsi="Arial" w:cs="Arial"/>
                <w:noProof/>
                <w:webHidden/>
                <w:lang w:val="es-ES_tradnl"/>
              </w:rPr>
              <w:t>3</w:t>
            </w:r>
            <w:r w:rsidR="00152761" w:rsidRPr="006044D6">
              <w:rPr>
                <w:rFonts w:ascii="Arial" w:hAnsi="Arial" w:cs="Arial"/>
                <w:noProof/>
                <w:webHidden/>
                <w:lang w:val="es-ES_tradnl"/>
              </w:rPr>
              <w:fldChar w:fldCharType="end"/>
            </w:r>
          </w:hyperlink>
        </w:p>
        <w:p w14:paraId="0A698496" w14:textId="58C63B78" w:rsidR="00152761" w:rsidRPr="006044D6" w:rsidRDefault="0036457A">
          <w:pPr>
            <w:pStyle w:val="TOC3"/>
            <w:tabs>
              <w:tab w:val="left" w:pos="1320"/>
              <w:tab w:val="right" w:leader="dot" w:pos="8494"/>
            </w:tabs>
            <w:rPr>
              <w:rFonts w:ascii="Arial" w:eastAsiaTheme="minorEastAsia" w:hAnsi="Arial" w:cs="Arial"/>
              <w:noProof/>
              <w:lang w:val="es-ES_tradnl" w:eastAsia="es-ES"/>
            </w:rPr>
          </w:pPr>
          <w:hyperlink w:anchor="_Toc528055097" w:history="1">
            <w:r w:rsidR="00152761" w:rsidRPr="006044D6">
              <w:rPr>
                <w:rStyle w:val="Hyperlink"/>
                <w:rFonts w:ascii="Arial" w:hAnsi="Arial" w:cs="Arial"/>
                <w:noProof/>
                <w:lang w:val="es-ES_tradnl"/>
              </w:rPr>
              <w:t>2.4.2</w:t>
            </w:r>
            <w:r w:rsidR="00152761" w:rsidRPr="006044D6">
              <w:rPr>
                <w:rFonts w:ascii="Arial" w:eastAsiaTheme="minorEastAsia" w:hAnsi="Arial" w:cs="Arial"/>
                <w:noProof/>
                <w:lang w:val="es-ES_tradnl" w:eastAsia="es-ES"/>
              </w:rPr>
              <w:tab/>
            </w:r>
            <w:r w:rsidR="00152761" w:rsidRPr="006044D6">
              <w:rPr>
                <w:rStyle w:val="Hyperlink"/>
                <w:rFonts w:ascii="Arial" w:hAnsi="Arial" w:cs="Arial"/>
                <w:noProof/>
                <w:lang w:val="es-ES_tradnl"/>
              </w:rPr>
              <w:t>Unidad Ejecutora del Proyecto (UEP)</w:t>
            </w:r>
            <w:r w:rsidR="00152761" w:rsidRPr="006044D6">
              <w:rPr>
                <w:rFonts w:ascii="Arial" w:hAnsi="Arial" w:cs="Arial"/>
                <w:noProof/>
                <w:webHidden/>
                <w:lang w:val="es-ES_tradnl"/>
              </w:rPr>
              <w:tab/>
            </w:r>
            <w:r w:rsidR="00152761" w:rsidRPr="006044D6">
              <w:rPr>
                <w:rFonts w:ascii="Arial" w:hAnsi="Arial" w:cs="Arial"/>
                <w:noProof/>
                <w:webHidden/>
                <w:lang w:val="es-ES_tradnl"/>
              </w:rPr>
              <w:fldChar w:fldCharType="begin"/>
            </w:r>
            <w:r w:rsidR="00152761" w:rsidRPr="006044D6">
              <w:rPr>
                <w:rFonts w:ascii="Arial" w:hAnsi="Arial" w:cs="Arial"/>
                <w:noProof/>
                <w:webHidden/>
                <w:lang w:val="es-ES_tradnl"/>
              </w:rPr>
              <w:instrText xml:space="preserve"> PAGEREF _Toc528055097 \h </w:instrText>
            </w:r>
            <w:r w:rsidR="00152761" w:rsidRPr="006044D6">
              <w:rPr>
                <w:rFonts w:ascii="Arial" w:hAnsi="Arial" w:cs="Arial"/>
                <w:noProof/>
                <w:webHidden/>
                <w:lang w:val="es-ES_tradnl"/>
              </w:rPr>
            </w:r>
            <w:r w:rsidR="00152761" w:rsidRPr="006044D6">
              <w:rPr>
                <w:rFonts w:ascii="Arial" w:hAnsi="Arial" w:cs="Arial"/>
                <w:noProof/>
                <w:webHidden/>
                <w:lang w:val="es-ES_tradnl"/>
              </w:rPr>
              <w:fldChar w:fldCharType="separate"/>
            </w:r>
            <w:r w:rsidR="00152761" w:rsidRPr="006044D6">
              <w:rPr>
                <w:rFonts w:ascii="Arial" w:hAnsi="Arial" w:cs="Arial"/>
                <w:noProof/>
                <w:webHidden/>
                <w:lang w:val="es-ES_tradnl"/>
              </w:rPr>
              <w:t>3</w:t>
            </w:r>
            <w:r w:rsidR="00152761" w:rsidRPr="006044D6">
              <w:rPr>
                <w:rFonts w:ascii="Arial" w:hAnsi="Arial" w:cs="Arial"/>
                <w:noProof/>
                <w:webHidden/>
                <w:lang w:val="es-ES_tradnl"/>
              </w:rPr>
              <w:fldChar w:fldCharType="end"/>
            </w:r>
          </w:hyperlink>
        </w:p>
        <w:p w14:paraId="0D1029D7" w14:textId="31E959EB" w:rsidR="00152761" w:rsidRPr="006044D6" w:rsidRDefault="0036457A">
          <w:pPr>
            <w:pStyle w:val="TOC3"/>
            <w:tabs>
              <w:tab w:val="left" w:pos="1320"/>
              <w:tab w:val="right" w:leader="dot" w:pos="8494"/>
            </w:tabs>
            <w:rPr>
              <w:rFonts w:ascii="Arial" w:eastAsiaTheme="minorEastAsia" w:hAnsi="Arial" w:cs="Arial"/>
              <w:noProof/>
              <w:lang w:val="es-ES_tradnl" w:eastAsia="es-ES"/>
            </w:rPr>
          </w:pPr>
          <w:hyperlink w:anchor="_Toc528055098" w:history="1">
            <w:r w:rsidR="00152761" w:rsidRPr="006044D6">
              <w:rPr>
                <w:rStyle w:val="Hyperlink"/>
                <w:rFonts w:ascii="Arial" w:hAnsi="Arial" w:cs="Arial"/>
                <w:noProof/>
                <w:lang w:val="es-ES_tradnl"/>
              </w:rPr>
              <w:t>2.4.3</w:t>
            </w:r>
            <w:r w:rsidR="00152761" w:rsidRPr="006044D6">
              <w:rPr>
                <w:rFonts w:ascii="Arial" w:eastAsiaTheme="minorEastAsia" w:hAnsi="Arial" w:cs="Arial"/>
                <w:noProof/>
                <w:lang w:val="es-ES_tradnl" w:eastAsia="es-ES"/>
              </w:rPr>
              <w:tab/>
            </w:r>
            <w:r w:rsidR="00152761" w:rsidRPr="006044D6">
              <w:rPr>
                <w:rStyle w:val="Hyperlink"/>
                <w:rFonts w:ascii="Arial" w:hAnsi="Arial" w:cs="Arial"/>
                <w:noProof/>
                <w:lang w:val="es-ES_tradnl"/>
              </w:rPr>
              <w:t>Organización de Programa</w:t>
            </w:r>
            <w:r w:rsidR="00152761" w:rsidRPr="006044D6">
              <w:rPr>
                <w:rFonts w:ascii="Arial" w:hAnsi="Arial" w:cs="Arial"/>
                <w:noProof/>
                <w:webHidden/>
                <w:lang w:val="es-ES_tradnl"/>
              </w:rPr>
              <w:tab/>
            </w:r>
            <w:r w:rsidR="00152761" w:rsidRPr="006044D6">
              <w:rPr>
                <w:rFonts w:ascii="Arial" w:hAnsi="Arial" w:cs="Arial"/>
                <w:noProof/>
                <w:webHidden/>
                <w:lang w:val="es-ES_tradnl"/>
              </w:rPr>
              <w:fldChar w:fldCharType="begin"/>
            </w:r>
            <w:r w:rsidR="00152761" w:rsidRPr="006044D6">
              <w:rPr>
                <w:rFonts w:ascii="Arial" w:hAnsi="Arial" w:cs="Arial"/>
                <w:noProof/>
                <w:webHidden/>
                <w:lang w:val="es-ES_tradnl"/>
              </w:rPr>
              <w:instrText xml:space="preserve"> PAGEREF _Toc528055098 \h </w:instrText>
            </w:r>
            <w:r w:rsidR="00152761" w:rsidRPr="006044D6">
              <w:rPr>
                <w:rFonts w:ascii="Arial" w:hAnsi="Arial" w:cs="Arial"/>
                <w:noProof/>
                <w:webHidden/>
                <w:lang w:val="es-ES_tradnl"/>
              </w:rPr>
            </w:r>
            <w:r w:rsidR="00152761" w:rsidRPr="006044D6">
              <w:rPr>
                <w:rFonts w:ascii="Arial" w:hAnsi="Arial" w:cs="Arial"/>
                <w:noProof/>
                <w:webHidden/>
                <w:lang w:val="es-ES_tradnl"/>
              </w:rPr>
              <w:fldChar w:fldCharType="separate"/>
            </w:r>
            <w:r w:rsidR="00152761" w:rsidRPr="006044D6">
              <w:rPr>
                <w:rFonts w:ascii="Arial" w:hAnsi="Arial" w:cs="Arial"/>
                <w:noProof/>
                <w:webHidden/>
                <w:lang w:val="es-ES_tradnl"/>
              </w:rPr>
              <w:t>3</w:t>
            </w:r>
            <w:r w:rsidR="00152761" w:rsidRPr="006044D6">
              <w:rPr>
                <w:rFonts w:ascii="Arial" w:hAnsi="Arial" w:cs="Arial"/>
                <w:noProof/>
                <w:webHidden/>
                <w:lang w:val="es-ES_tradnl"/>
              </w:rPr>
              <w:fldChar w:fldCharType="end"/>
            </w:r>
          </w:hyperlink>
        </w:p>
        <w:p w14:paraId="4021CB30" w14:textId="53AA251D" w:rsidR="00152761" w:rsidRPr="006044D6" w:rsidRDefault="0036457A">
          <w:pPr>
            <w:pStyle w:val="TOC3"/>
            <w:tabs>
              <w:tab w:val="left" w:pos="1320"/>
              <w:tab w:val="right" w:leader="dot" w:pos="8494"/>
            </w:tabs>
            <w:rPr>
              <w:rFonts w:ascii="Arial" w:eastAsiaTheme="minorEastAsia" w:hAnsi="Arial" w:cs="Arial"/>
              <w:noProof/>
              <w:lang w:val="es-ES_tradnl" w:eastAsia="es-ES"/>
            </w:rPr>
          </w:pPr>
          <w:hyperlink w:anchor="_Toc528055099" w:history="1">
            <w:r w:rsidR="00152761" w:rsidRPr="006044D6">
              <w:rPr>
                <w:rStyle w:val="Hyperlink"/>
                <w:rFonts w:ascii="Arial" w:hAnsi="Arial" w:cs="Arial"/>
                <w:noProof/>
                <w:lang w:val="es-ES_tradnl"/>
              </w:rPr>
              <w:t>2.4.4</w:t>
            </w:r>
            <w:r w:rsidR="00152761" w:rsidRPr="006044D6">
              <w:rPr>
                <w:rFonts w:ascii="Arial" w:eastAsiaTheme="minorEastAsia" w:hAnsi="Arial" w:cs="Arial"/>
                <w:noProof/>
                <w:lang w:val="es-ES_tradnl" w:eastAsia="es-ES"/>
              </w:rPr>
              <w:tab/>
            </w:r>
            <w:r w:rsidR="00152761" w:rsidRPr="006044D6">
              <w:rPr>
                <w:rStyle w:val="Hyperlink"/>
                <w:rFonts w:ascii="Arial" w:hAnsi="Arial" w:cs="Arial"/>
                <w:noProof/>
                <w:lang w:val="es-ES_tradnl"/>
              </w:rPr>
              <w:t>Mecanismo de coordinación técnica</w:t>
            </w:r>
            <w:r w:rsidR="00152761" w:rsidRPr="006044D6">
              <w:rPr>
                <w:rFonts w:ascii="Arial" w:hAnsi="Arial" w:cs="Arial"/>
                <w:noProof/>
                <w:webHidden/>
                <w:lang w:val="es-ES_tradnl"/>
              </w:rPr>
              <w:tab/>
            </w:r>
            <w:r w:rsidR="00152761" w:rsidRPr="006044D6">
              <w:rPr>
                <w:rFonts w:ascii="Arial" w:hAnsi="Arial" w:cs="Arial"/>
                <w:noProof/>
                <w:webHidden/>
                <w:lang w:val="es-ES_tradnl"/>
              </w:rPr>
              <w:fldChar w:fldCharType="begin"/>
            </w:r>
            <w:r w:rsidR="00152761" w:rsidRPr="006044D6">
              <w:rPr>
                <w:rFonts w:ascii="Arial" w:hAnsi="Arial" w:cs="Arial"/>
                <w:noProof/>
                <w:webHidden/>
                <w:lang w:val="es-ES_tradnl"/>
              </w:rPr>
              <w:instrText xml:space="preserve"> PAGEREF _Toc528055099 \h </w:instrText>
            </w:r>
            <w:r w:rsidR="00152761" w:rsidRPr="006044D6">
              <w:rPr>
                <w:rFonts w:ascii="Arial" w:hAnsi="Arial" w:cs="Arial"/>
                <w:noProof/>
                <w:webHidden/>
                <w:lang w:val="es-ES_tradnl"/>
              </w:rPr>
            </w:r>
            <w:r w:rsidR="00152761" w:rsidRPr="006044D6">
              <w:rPr>
                <w:rFonts w:ascii="Arial" w:hAnsi="Arial" w:cs="Arial"/>
                <w:noProof/>
                <w:webHidden/>
                <w:lang w:val="es-ES_tradnl"/>
              </w:rPr>
              <w:fldChar w:fldCharType="separate"/>
            </w:r>
            <w:r w:rsidR="00152761" w:rsidRPr="006044D6">
              <w:rPr>
                <w:rFonts w:ascii="Arial" w:hAnsi="Arial" w:cs="Arial"/>
                <w:noProof/>
                <w:webHidden/>
                <w:lang w:val="es-ES_tradnl"/>
              </w:rPr>
              <w:t>9</w:t>
            </w:r>
            <w:r w:rsidR="00152761" w:rsidRPr="006044D6">
              <w:rPr>
                <w:rFonts w:ascii="Arial" w:hAnsi="Arial" w:cs="Arial"/>
                <w:noProof/>
                <w:webHidden/>
                <w:lang w:val="es-ES_tradnl"/>
              </w:rPr>
              <w:fldChar w:fldCharType="end"/>
            </w:r>
          </w:hyperlink>
        </w:p>
        <w:p w14:paraId="6B7CBF1C" w14:textId="0E10B209" w:rsidR="00152761" w:rsidRPr="006044D6" w:rsidRDefault="0036457A">
          <w:pPr>
            <w:pStyle w:val="TOC3"/>
            <w:tabs>
              <w:tab w:val="left" w:pos="1320"/>
              <w:tab w:val="right" w:leader="dot" w:pos="8494"/>
            </w:tabs>
            <w:rPr>
              <w:rFonts w:ascii="Arial" w:eastAsiaTheme="minorEastAsia" w:hAnsi="Arial" w:cs="Arial"/>
              <w:noProof/>
              <w:lang w:val="es-ES_tradnl" w:eastAsia="es-ES"/>
            </w:rPr>
          </w:pPr>
          <w:hyperlink w:anchor="_Toc528055100" w:history="1">
            <w:r w:rsidR="00152761" w:rsidRPr="006044D6">
              <w:rPr>
                <w:rStyle w:val="Hyperlink"/>
                <w:rFonts w:ascii="Arial" w:hAnsi="Arial" w:cs="Arial"/>
                <w:noProof/>
                <w:lang w:val="es-ES_tradnl"/>
              </w:rPr>
              <w:t>2.4.5</w:t>
            </w:r>
            <w:r w:rsidR="00152761" w:rsidRPr="006044D6">
              <w:rPr>
                <w:rFonts w:ascii="Arial" w:eastAsiaTheme="minorEastAsia" w:hAnsi="Arial" w:cs="Arial"/>
                <w:noProof/>
                <w:lang w:val="es-ES_tradnl" w:eastAsia="es-ES"/>
              </w:rPr>
              <w:tab/>
            </w:r>
            <w:r w:rsidR="00152761" w:rsidRPr="006044D6">
              <w:rPr>
                <w:rStyle w:val="Hyperlink"/>
                <w:rFonts w:ascii="Arial" w:hAnsi="Arial" w:cs="Arial"/>
                <w:noProof/>
                <w:lang w:val="es-ES_tradnl"/>
              </w:rPr>
              <w:t>Mecanismos de coordinación interinstitucional</w:t>
            </w:r>
            <w:r w:rsidR="00152761" w:rsidRPr="006044D6">
              <w:rPr>
                <w:rFonts w:ascii="Arial" w:hAnsi="Arial" w:cs="Arial"/>
                <w:noProof/>
                <w:webHidden/>
                <w:lang w:val="es-ES_tradnl"/>
              </w:rPr>
              <w:tab/>
            </w:r>
            <w:r w:rsidR="00152761" w:rsidRPr="006044D6">
              <w:rPr>
                <w:rFonts w:ascii="Arial" w:hAnsi="Arial" w:cs="Arial"/>
                <w:noProof/>
                <w:webHidden/>
                <w:lang w:val="es-ES_tradnl"/>
              </w:rPr>
              <w:fldChar w:fldCharType="begin"/>
            </w:r>
            <w:r w:rsidR="00152761" w:rsidRPr="006044D6">
              <w:rPr>
                <w:rFonts w:ascii="Arial" w:hAnsi="Arial" w:cs="Arial"/>
                <w:noProof/>
                <w:webHidden/>
                <w:lang w:val="es-ES_tradnl"/>
              </w:rPr>
              <w:instrText xml:space="preserve"> PAGEREF _Toc528055100 \h </w:instrText>
            </w:r>
            <w:r w:rsidR="00152761" w:rsidRPr="006044D6">
              <w:rPr>
                <w:rFonts w:ascii="Arial" w:hAnsi="Arial" w:cs="Arial"/>
                <w:noProof/>
                <w:webHidden/>
                <w:lang w:val="es-ES_tradnl"/>
              </w:rPr>
            </w:r>
            <w:r w:rsidR="00152761" w:rsidRPr="006044D6">
              <w:rPr>
                <w:rFonts w:ascii="Arial" w:hAnsi="Arial" w:cs="Arial"/>
                <w:noProof/>
                <w:webHidden/>
                <w:lang w:val="es-ES_tradnl"/>
              </w:rPr>
              <w:fldChar w:fldCharType="separate"/>
            </w:r>
            <w:r w:rsidR="00152761" w:rsidRPr="006044D6">
              <w:rPr>
                <w:rFonts w:ascii="Arial" w:hAnsi="Arial" w:cs="Arial"/>
                <w:noProof/>
                <w:webHidden/>
                <w:lang w:val="es-ES_tradnl"/>
              </w:rPr>
              <w:t>9</w:t>
            </w:r>
            <w:r w:rsidR="00152761" w:rsidRPr="006044D6">
              <w:rPr>
                <w:rFonts w:ascii="Arial" w:hAnsi="Arial" w:cs="Arial"/>
                <w:noProof/>
                <w:webHidden/>
                <w:lang w:val="es-ES_tradnl"/>
              </w:rPr>
              <w:fldChar w:fldCharType="end"/>
            </w:r>
          </w:hyperlink>
        </w:p>
        <w:p w14:paraId="2BBC8ABC" w14:textId="43C2C352" w:rsidR="00152761" w:rsidRPr="006044D6" w:rsidRDefault="0036457A">
          <w:pPr>
            <w:pStyle w:val="TOC3"/>
            <w:tabs>
              <w:tab w:val="left" w:pos="1320"/>
              <w:tab w:val="right" w:leader="dot" w:pos="8494"/>
            </w:tabs>
            <w:rPr>
              <w:rFonts w:ascii="Arial" w:eastAsiaTheme="minorEastAsia" w:hAnsi="Arial" w:cs="Arial"/>
              <w:noProof/>
              <w:lang w:val="es-ES_tradnl" w:eastAsia="es-ES"/>
            </w:rPr>
          </w:pPr>
          <w:hyperlink w:anchor="_Toc528055101" w:history="1">
            <w:r w:rsidR="00152761" w:rsidRPr="006044D6">
              <w:rPr>
                <w:rStyle w:val="Hyperlink"/>
                <w:rFonts w:ascii="Arial" w:hAnsi="Arial" w:cs="Arial"/>
                <w:noProof/>
                <w:lang w:val="es-ES_tradnl"/>
              </w:rPr>
              <w:t>2.4.6</w:t>
            </w:r>
            <w:r w:rsidR="00152761" w:rsidRPr="006044D6">
              <w:rPr>
                <w:rFonts w:ascii="Arial" w:eastAsiaTheme="minorEastAsia" w:hAnsi="Arial" w:cs="Arial"/>
                <w:noProof/>
                <w:lang w:val="es-ES_tradnl" w:eastAsia="es-ES"/>
              </w:rPr>
              <w:tab/>
            </w:r>
            <w:r w:rsidR="00152761" w:rsidRPr="006044D6">
              <w:rPr>
                <w:rStyle w:val="Hyperlink"/>
                <w:rFonts w:ascii="Arial" w:hAnsi="Arial" w:cs="Arial"/>
                <w:noProof/>
                <w:lang w:val="es-ES_tradnl"/>
              </w:rPr>
              <w:t>Definición de roles y responsabilidades del personal clave de la UEP</w:t>
            </w:r>
            <w:r w:rsidR="00152761" w:rsidRPr="006044D6">
              <w:rPr>
                <w:rFonts w:ascii="Arial" w:hAnsi="Arial" w:cs="Arial"/>
                <w:noProof/>
                <w:webHidden/>
                <w:lang w:val="es-ES_tradnl"/>
              </w:rPr>
              <w:tab/>
            </w:r>
            <w:r w:rsidR="00152761" w:rsidRPr="006044D6">
              <w:rPr>
                <w:rFonts w:ascii="Arial" w:hAnsi="Arial" w:cs="Arial"/>
                <w:noProof/>
                <w:webHidden/>
                <w:lang w:val="es-ES_tradnl"/>
              </w:rPr>
              <w:fldChar w:fldCharType="begin"/>
            </w:r>
            <w:r w:rsidR="00152761" w:rsidRPr="006044D6">
              <w:rPr>
                <w:rFonts w:ascii="Arial" w:hAnsi="Arial" w:cs="Arial"/>
                <w:noProof/>
                <w:webHidden/>
                <w:lang w:val="es-ES_tradnl"/>
              </w:rPr>
              <w:instrText xml:space="preserve"> PAGEREF _Toc528055101 \h </w:instrText>
            </w:r>
            <w:r w:rsidR="00152761" w:rsidRPr="006044D6">
              <w:rPr>
                <w:rFonts w:ascii="Arial" w:hAnsi="Arial" w:cs="Arial"/>
                <w:noProof/>
                <w:webHidden/>
                <w:lang w:val="es-ES_tradnl"/>
              </w:rPr>
            </w:r>
            <w:r w:rsidR="00152761" w:rsidRPr="006044D6">
              <w:rPr>
                <w:rFonts w:ascii="Arial" w:hAnsi="Arial" w:cs="Arial"/>
                <w:noProof/>
                <w:webHidden/>
                <w:lang w:val="es-ES_tradnl"/>
              </w:rPr>
              <w:fldChar w:fldCharType="separate"/>
            </w:r>
            <w:r w:rsidR="00152761" w:rsidRPr="006044D6">
              <w:rPr>
                <w:rFonts w:ascii="Arial" w:hAnsi="Arial" w:cs="Arial"/>
                <w:noProof/>
                <w:webHidden/>
                <w:lang w:val="es-ES_tradnl"/>
              </w:rPr>
              <w:t>10</w:t>
            </w:r>
            <w:r w:rsidR="00152761" w:rsidRPr="006044D6">
              <w:rPr>
                <w:rFonts w:ascii="Arial" w:hAnsi="Arial" w:cs="Arial"/>
                <w:noProof/>
                <w:webHidden/>
                <w:lang w:val="es-ES_tradnl"/>
              </w:rPr>
              <w:fldChar w:fldCharType="end"/>
            </w:r>
          </w:hyperlink>
        </w:p>
        <w:p w14:paraId="7B2327FC" w14:textId="1265F4B2" w:rsidR="00152761" w:rsidRPr="006044D6" w:rsidRDefault="0036457A">
          <w:pPr>
            <w:pStyle w:val="TOC1"/>
            <w:tabs>
              <w:tab w:val="left" w:pos="440"/>
              <w:tab w:val="right" w:leader="dot" w:pos="8494"/>
            </w:tabs>
            <w:rPr>
              <w:rFonts w:ascii="Arial" w:eastAsiaTheme="minorEastAsia" w:hAnsi="Arial" w:cs="Arial"/>
              <w:noProof/>
              <w:lang w:val="es-ES_tradnl" w:eastAsia="es-ES"/>
            </w:rPr>
          </w:pPr>
          <w:hyperlink w:anchor="_Toc528055102" w:history="1">
            <w:r w:rsidR="00152761" w:rsidRPr="006044D6">
              <w:rPr>
                <w:rStyle w:val="Hyperlink"/>
                <w:rFonts w:ascii="Arial" w:hAnsi="Arial" w:cs="Arial"/>
                <w:noProof/>
                <w:lang w:val="es-ES_tradnl"/>
              </w:rPr>
              <w:t>3</w:t>
            </w:r>
            <w:r w:rsidR="00152761" w:rsidRPr="006044D6">
              <w:rPr>
                <w:rFonts w:ascii="Arial" w:eastAsiaTheme="minorEastAsia" w:hAnsi="Arial" w:cs="Arial"/>
                <w:noProof/>
                <w:lang w:val="es-ES_tradnl" w:eastAsia="es-ES"/>
              </w:rPr>
              <w:tab/>
            </w:r>
            <w:r w:rsidR="00152761" w:rsidRPr="006044D6">
              <w:rPr>
                <w:rStyle w:val="Hyperlink"/>
                <w:rFonts w:ascii="Arial" w:hAnsi="Arial" w:cs="Arial"/>
                <w:noProof/>
                <w:lang w:val="es-ES_tradnl"/>
              </w:rPr>
              <w:t>CAPITULO 3: GESTIÓN DE FONDO CONCURSABLE (Componente 1: Desarrollo de iniciativas de capacitación guiadas por los empleadores a través de un Fondo Concursable)</w:t>
            </w:r>
            <w:r w:rsidR="00152761" w:rsidRPr="006044D6">
              <w:rPr>
                <w:rFonts w:ascii="Arial" w:hAnsi="Arial" w:cs="Arial"/>
                <w:noProof/>
                <w:webHidden/>
                <w:lang w:val="es-ES_tradnl"/>
              </w:rPr>
              <w:tab/>
            </w:r>
            <w:r w:rsidR="00152761" w:rsidRPr="006044D6">
              <w:rPr>
                <w:rFonts w:ascii="Arial" w:hAnsi="Arial" w:cs="Arial"/>
                <w:noProof/>
                <w:webHidden/>
                <w:lang w:val="es-ES_tradnl"/>
              </w:rPr>
              <w:fldChar w:fldCharType="begin"/>
            </w:r>
            <w:r w:rsidR="00152761" w:rsidRPr="006044D6">
              <w:rPr>
                <w:rFonts w:ascii="Arial" w:hAnsi="Arial" w:cs="Arial"/>
                <w:noProof/>
                <w:webHidden/>
                <w:lang w:val="es-ES_tradnl"/>
              </w:rPr>
              <w:instrText xml:space="preserve"> PAGEREF _Toc528055102 \h </w:instrText>
            </w:r>
            <w:r w:rsidR="00152761" w:rsidRPr="006044D6">
              <w:rPr>
                <w:rFonts w:ascii="Arial" w:hAnsi="Arial" w:cs="Arial"/>
                <w:noProof/>
                <w:webHidden/>
                <w:lang w:val="es-ES_tradnl"/>
              </w:rPr>
            </w:r>
            <w:r w:rsidR="00152761" w:rsidRPr="006044D6">
              <w:rPr>
                <w:rFonts w:ascii="Arial" w:hAnsi="Arial" w:cs="Arial"/>
                <w:noProof/>
                <w:webHidden/>
                <w:lang w:val="es-ES_tradnl"/>
              </w:rPr>
              <w:fldChar w:fldCharType="separate"/>
            </w:r>
            <w:r w:rsidR="00152761" w:rsidRPr="006044D6">
              <w:rPr>
                <w:rFonts w:ascii="Arial" w:hAnsi="Arial" w:cs="Arial"/>
                <w:noProof/>
                <w:webHidden/>
                <w:lang w:val="es-ES_tradnl"/>
              </w:rPr>
              <w:t>13</w:t>
            </w:r>
            <w:r w:rsidR="00152761" w:rsidRPr="006044D6">
              <w:rPr>
                <w:rFonts w:ascii="Arial" w:hAnsi="Arial" w:cs="Arial"/>
                <w:noProof/>
                <w:webHidden/>
                <w:lang w:val="es-ES_tradnl"/>
              </w:rPr>
              <w:fldChar w:fldCharType="end"/>
            </w:r>
          </w:hyperlink>
        </w:p>
        <w:p w14:paraId="0EC1D8A6" w14:textId="6F5F8E33" w:rsidR="00152761" w:rsidRPr="006044D6" w:rsidRDefault="0036457A">
          <w:pPr>
            <w:pStyle w:val="TOC2"/>
            <w:tabs>
              <w:tab w:val="left" w:pos="880"/>
              <w:tab w:val="right" w:leader="dot" w:pos="8494"/>
            </w:tabs>
            <w:rPr>
              <w:rFonts w:ascii="Arial" w:eastAsiaTheme="minorEastAsia" w:hAnsi="Arial" w:cs="Arial"/>
              <w:noProof/>
              <w:lang w:val="es-ES_tradnl" w:eastAsia="es-ES"/>
            </w:rPr>
          </w:pPr>
          <w:hyperlink w:anchor="_Toc528055103" w:history="1">
            <w:r w:rsidR="00152761" w:rsidRPr="006044D6">
              <w:rPr>
                <w:rStyle w:val="Hyperlink"/>
                <w:rFonts w:ascii="Arial" w:hAnsi="Arial" w:cs="Arial"/>
                <w:noProof/>
                <w:lang w:val="es-ES_tradnl"/>
              </w:rPr>
              <w:t>3.1</w:t>
            </w:r>
            <w:r w:rsidR="00152761" w:rsidRPr="006044D6">
              <w:rPr>
                <w:rFonts w:ascii="Arial" w:eastAsiaTheme="minorEastAsia" w:hAnsi="Arial" w:cs="Arial"/>
                <w:noProof/>
                <w:lang w:val="es-ES_tradnl" w:eastAsia="es-ES"/>
              </w:rPr>
              <w:tab/>
            </w:r>
            <w:r w:rsidR="00152761" w:rsidRPr="006044D6">
              <w:rPr>
                <w:rStyle w:val="Hyperlink"/>
                <w:rFonts w:ascii="Arial" w:hAnsi="Arial" w:cs="Arial"/>
                <w:noProof/>
                <w:lang w:val="es-ES_tradnl"/>
              </w:rPr>
              <w:t>Beneficiarios:</w:t>
            </w:r>
            <w:r w:rsidR="00152761" w:rsidRPr="006044D6">
              <w:rPr>
                <w:rFonts w:ascii="Arial" w:hAnsi="Arial" w:cs="Arial"/>
                <w:noProof/>
                <w:webHidden/>
                <w:lang w:val="es-ES_tradnl"/>
              </w:rPr>
              <w:tab/>
            </w:r>
            <w:r w:rsidR="00152761" w:rsidRPr="006044D6">
              <w:rPr>
                <w:rFonts w:ascii="Arial" w:hAnsi="Arial" w:cs="Arial"/>
                <w:noProof/>
                <w:webHidden/>
                <w:lang w:val="es-ES_tradnl"/>
              </w:rPr>
              <w:fldChar w:fldCharType="begin"/>
            </w:r>
            <w:r w:rsidR="00152761" w:rsidRPr="006044D6">
              <w:rPr>
                <w:rFonts w:ascii="Arial" w:hAnsi="Arial" w:cs="Arial"/>
                <w:noProof/>
                <w:webHidden/>
                <w:lang w:val="es-ES_tradnl"/>
              </w:rPr>
              <w:instrText xml:space="preserve"> PAGEREF _Toc528055103 \h </w:instrText>
            </w:r>
            <w:r w:rsidR="00152761" w:rsidRPr="006044D6">
              <w:rPr>
                <w:rFonts w:ascii="Arial" w:hAnsi="Arial" w:cs="Arial"/>
                <w:noProof/>
                <w:webHidden/>
                <w:lang w:val="es-ES_tradnl"/>
              </w:rPr>
            </w:r>
            <w:r w:rsidR="00152761" w:rsidRPr="006044D6">
              <w:rPr>
                <w:rFonts w:ascii="Arial" w:hAnsi="Arial" w:cs="Arial"/>
                <w:noProof/>
                <w:webHidden/>
                <w:lang w:val="es-ES_tradnl"/>
              </w:rPr>
              <w:fldChar w:fldCharType="separate"/>
            </w:r>
            <w:r w:rsidR="00152761" w:rsidRPr="006044D6">
              <w:rPr>
                <w:rFonts w:ascii="Arial" w:hAnsi="Arial" w:cs="Arial"/>
                <w:noProof/>
                <w:webHidden/>
                <w:lang w:val="es-ES_tradnl"/>
              </w:rPr>
              <w:t>13</w:t>
            </w:r>
            <w:r w:rsidR="00152761" w:rsidRPr="006044D6">
              <w:rPr>
                <w:rFonts w:ascii="Arial" w:hAnsi="Arial" w:cs="Arial"/>
                <w:noProof/>
                <w:webHidden/>
                <w:lang w:val="es-ES_tradnl"/>
              </w:rPr>
              <w:fldChar w:fldCharType="end"/>
            </w:r>
          </w:hyperlink>
        </w:p>
        <w:p w14:paraId="3DA11393" w14:textId="507D98FC" w:rsidR="00152761" w:rsidRPr="006044D6" w:rsidRDefault="0036457A">
          <w:pPr>
            <w:pStyle w:val="TOC2"/>
            <w:tabs>
              <w:tab w:val="left" w:pos="880"/>
              <w:tab w:val="right" w:leader="dot" w:pos="8494"/>
            </w:tabs>
            <w:rPr>
              <w:rFonts w:ascii="Arial" w:eastAsiaTheme="minorEastAsia" w:hAnsi="Arial" w:cs="Arial"/>
              <w:noProof/>
              <w:lang w:val="es-ES_tradnl" w:eastAsia="es-ES"/>
            </w:rPr>
          </w:pPr>
          <w:hyperlink w:anchor="_Toc528055104" w:history="1">
            <w:r w:rsidR="00152761" w:rsidRPr="006044D6">
              <w:rPr>
                <w:rStyle w:val="Hyperlink"/>
                <w:rFonts w:ascii="Arial" w:hAnsi="Arial" w:cs="Arial"/>
                <w:noProof/>
                <w:lang w:val="es-ES_tradnl"/>
              </w:rPr>
              <w:t>3.2</w:t>
            </w:r>
            <w:r w:rsidR="00152761" w:rsidRPr="006044D6">
              <w:rPr>
                <w:rFonts w:ascii="Arial" w:eastAsiaTheme="minorEastAsia" w:hAnsi="Arial" w:cs="Arial"/>
                <w:noProof/>
                <w:lang w:val="es-ES_tradnl" w:eastAsia="es-ES"/>
              </w:rPr>
              <w:tab/>
            </w:r>
            <w:r w:rsidR="00152761" w:rsidRPr="006044D6">
              <w:rPr>
                <w:rStyle w:val="Hyperlink"/>
                <w:rFonts w:ascii="Arial" w:hAnsi="Arial" w:cs="Arial"/>
                <w:noProof/>
                <w:lang w:val="es-ES_tradnl"/>
              </w:rPr>
              <w:t>Propuestas:</w:t>
            </w:r>
            <w:r w:rsidR="00152761" w:rsidRPr="006044D6">
              <w:rPr>
                <w:rFonts w:ascii="Arial" w:hAnsi="Arial" w:cs="Arial"/>
                <w:noProof/>
                <w:webHidden/>
                <w:lang w:val="es-ES_tradnl"/>
              </w:rPr>
              <w:tab/>
            </w:r>
            <w:r w:rsidR="00152761" w:rsidRPr="006044D6">
              <w:rPr>
                <w:rFonts w:ascii="Arial" w:hAnsi="Arial" w:cs="Arial"/>
                <w:noProof/>
                <w:webHidden/>
                <w:lang w:val="es-ES_tradnl"/>
              </w:rPr>
              <w:fldChar w:fldCharType="begin"/>
            </w:r>
            <w:r w:rsidR="00152761" w:rsidRPr="006044D6">
              <w:rPr>
                <w:rFonts w:ascii="Arial" w:hAnsi="Arial" w:cs="Arial"/>
                <w:noProof/>
                <w:webHidden/>
                <w:lang w:val="es-ES_tradnl"/>
              </w:rPr>
              <w:instrText xml:space="preserve"> PAGEREF _Toc528055104 \h </w:instrText>
            </w:r>
            <w:r w:rsidR="00152761" w:rsidRPr="006044D6">
              <w:rPr>
                <w:rFonts w:ascii="Arial" w:hAnsi="Arial" w:cs="Arial"/>
                <w:noProof/>
                <w:webHidden/>
                <w:lang w:val="es-ES_tradnl"/>
              </w:rPr>
            </w:r>
            <w:r w:rsidR="00152761" w:rsidRPr="006044D6">
              <w:rPr>
                <w:rFonts w:ascii="Arial" w:hAnsi="Arial" w:cs="Arial"/>
                <w:noProof/>
                <w:webHidden/>
                <w:lang w:val="es-ES_tradnl"/>
              </w:rPr>
              <w:fldChar w:fldCharType="separate"/>
            </w:r>
            <w:r w:rsidR="00152761" w:rsidRPr="006044D6">
              <w:rPr>
                <w:rFonts w:ascii="Arial" w:hAnsi="Arial" w:cs="Arial"/>
                <w:noProof/>
                <w:webHidden/>
                <w:lang w:val="es-ES_tradnl"/>
              </w:rPr>
              <w:t>13</w:t>
            </w:r>
            <w:r w:rsidR="00152761" w:rsidRPr="006044D6">
              <w:rPr>
                <w:rFonts w:ascii="Arial" w:hAnsi="Arial" w:cs="Arial"/>
                <w:noProof/>
                <w:webHidden/>
                <w:lang w:val="es-ES_tradnl"/>
              </w:rPr>
              <w:fldChar w:fldCharType="end"/>
            </w:r>
          </w:hyperlink>
        </w:p>
        <w:p w14:paraId="6778BBE0" w14:textId="0A11FB8E" w:rsidR="00152761" w:rsidRPr="006044D6" w:rsidRDefault="0036457A">
          <w:pPr>
            <w:pStyle w:val="TOC2"/>
            <w:tabs>
              <w:tab w:val="left" w:pos="880"/>
              <w:tab w:val="right" w:leader="dot" w:pos="8494"/>
            </w:tabs>
            <w:rPr>
              <w:rFonts w:ascii="Arial" w:eastAsiaTheme="minorEastAsia" w:hAnsi="Arial" w:cs="Arial"/>
              <w:noProof/>
              <w:lang w:val="es-ES_tradnl" w:eastAsia="es-ES"/>
            </w:rPr>
          </w:pPr>
          <w:hyperlink w:anchor="_Toc528055105" w:history="1">
            <w:r w:rsidR="00152761" w:rsidRPr="006044D6">
              <w:rPr>
                <w:rStyle w:val="Hyperlink"/>
                <w:rFonts w:ascii="Arial" w:hAnsi="Arial" w:cs="Arial"/>
                <w:noProof/>
                <w:lang w:val="es-ES_tradnl"/>
              </w:rPr>
              <w:t>3.3</w:t>
            </w:r>
            <w:r w:rsidR="00152761" w:rsidRPr="006044D6">
              <w:rPr>
                <w:rFonts w:ascii="Arial" w:eastAsiaTheme="minorEastAsia" w:hAnsi="Arial" w:cs="Arial"/>
                <w:noProof/>
                <w:lang w:val="es-ES_tradnl" w:eastAsia="es-ES"/>
              </w:rPr>
              <w:tab/>
            </w:r>
            <w:r w:rsidR="00152761" w:rsidRPr="006044D6">
              <w:rPr>
                <w:rStyle w:val="Hyperlink"/>
                <w:rFonts w:ascii="Arial" w:hAnsi="Arial" w:cs="Arial"/>
                <w:noProof/>
                <w:lang w:val="es-ES_tradnl"/>
              </w:rPr>
              <w:t>Administración del Fondo</w:t>
            </w:r>
            <w:r w:rsidR="00152761" w:rsidRPr="006044D6">
              <w:rPr>
                <w:rFonts w:ascii="Arial" w:hAnsi="Arial" w:cs="Arial"/>
                <w:noProof/>
                <w:webHidden/>
                <w:lang w:val="es-ES_tradnl"/>
              </w:rPr>
              <w:tab/>
            </w:r>
            <w:r w:rsidR="00152761" w:rsidRPr="006044D6">
              <w:rPr>
                <w:rFonts w:ascii="Arial" w:hAnsi="Arial" w:cs="Arial"/>
                <w:noProof/>
                <w:webHidden/>
                <w:lang w:val="es-ES_tradnl"/>
              </w:rPr>
              <w:fldChar w:fldCharType="begin"/>
            </w:r>
            <w:r w:rsidR="00152761" w:rsidRPr="006044D6">
              <w:rPr>
                <w:rFonts w:ascii="Arial" w:hAnsi="Arial" w:cs="Arial"/>
                <w:noProof/>
                <w:webHidden/>
                <w:lang w:val="es-ES_tradnl"/>
              </w:rPr>
              <w:instrText xml:space="preserve"> PAGEREF _Toc528055105 \h </w:instrText>
            </w:r>
            <w:r w:rsidR="00152761" w:rsidRPr="006044D6">
              <w:rPr>
                <w:rFonts w:ascii="Arial" w:hAnsi="Arial" w:cs="Arial"/>
                <w:noProof/>
                <w:webHidden/>
                <w:lang w:val="es-ES_tradnl"/>
              </w:rPr>
            </w:r>
            <w:r w:rsidR="00152761" w:rsidRPr="006044D6">
              <w:rPr>
                <w:rFonts w:ascii="Arial" w:hAnsi="Arial" w:cs="Arial"/>
                <w:noProof/>
                <w:webHidden/>
                <w:lang w:val="es-ES_tradnl"/>
              </w:rPr>
              <w:fldChar w:fldCharType="separate"/>
            </w:r>
            <w:r w:rsidR="00152761" w:rsidRPr="006044D6">
              <w:rPr>
                <w:rFonts w:ascii="Arial" w:hAnsi="Arial" w:cs="Arial"/>
                <w:noProof/>
                <w:webHidden/>
                <w:lang w:val="es-ES_tradnl"/>
              </w:rPr>
              <w:t>13</w:t>
            </w:r>
            <w:r w:rsidR="00152761" w:rsidRPr="006044D6">
              <w:rPr>
                <w:rFonts w:ascii="Arial" w:hAnsi="Arial" w:cs="Arial"/>
                <w:noProof/>
                <w:webHidden/>
                <w:lang w:val="es-ES_tradnl"/>
              </w:rPr>
              <w:fldChar w:fldCharType="end"/>
            </w:r>
          </w:hyperlink>
        </w:p>
        <w:p w14:paraId="1DCC7989" w14:textId="0F3FC1FA" w:rsidR="00152761" w:rsidRPr="006044D6" w:rsidRDefault="0036457A">
          <w:pPr>
            <w:pStyle w:val="TOC2"/>
            <w:tabs>
              <w:tab w:val="left" w:pos="880"/>
              <w:tab w:val="right" w:leader="dot" w:pos="8494"/>
            </w:tabs>
            <w:rPr>
              <w:rFonts w:ascii="Arial" w:eastAsiaTheme="minorEastAsia" w:hAnsi="Arial" w:cs="Arial"/>
              <w:noProof/>
              <w:lang w:val="es-ES_tradnl" w:eastAsia="es-ES"/>
            </w:rPr>
          </w:pPr>
          <w:hyperlink w:anchor="_Toc528055106" w:history="1">
            <w:r w:rsidR="00152761" w:rsidRPr="006044D6">
              <w:rPr>
                <w:rStyle w:val="Hyperlink"/>
                <w:rFonts w:ascii="Arial" w:hAnsi="Arial" w:cs="Arial"/>
                <w:noProof/>
                <w:lang w:val="es-ES_tradnl"/>
              </w:rPr>
              <w:t>3.4</w:t>
            </w:r>
            <w:r w:rsidR="00152761" w:rsidRPr="006044D6">
              <w:rPr>
                <w:rFonts w:ascii="Arial" w:eastAsiaTheme="minorEastAsia" w:hAnsi="Arial" w:cs="Arial"/>
                <w:noProof/>
                <w:lang w:val="es-ES_tradnl" w:eastAsia="es-ES"/>
              </w:rPr>
              <w:tab/>
            </w:r>
            <w:r w:rsidR="00152761" w:rsidRPr="006044D6">
              <w:rPr>
                <w:rStyle w:val="Hyperlink"/>
                <w:rFonts w:ascii="Arial" w:hAnsi="Arial" w:cs="Arial"/>
                <w:noProof/>
                <w:lang w:val="es-ES_tradnl"/>
              </w:rPr>
              <w:t>Requisitos Generales de Elegibilidad de las Propuestas</w:t>
            </w:r>
            <w:r w:rsidR="00152761" w:rsidRPr="006044D6">
              <w:rPr>
                <w:rFonts w:ascii="Arial" w:hAnsi="Arial" w:cs="Arial"/>
                <w:noProof/>
                <w:webHidden/>
                <w:lang w:val="es-ES_tradnl"/>
              </w:rPr>
              <w:tab/>
            </w:r>
            <w:r w:rsidR="00152761" w:rsidRPr="006044D6">
              <w:rPr>
                <w:rFonts w:ascii="Arial" w:hAnsi="Arial" w:cs="Arial"/>
                <w:noProof/>
                <w:webHidden/>
                <w:lang w:val="es-ES_tradnl"/>
              </w:rPr>
              <w:fldChar w:fldCharType="begin"/>
            </w:r>
            <w:r w:rsidR="00152761" w:rsidRPr="006044D6">
              <w:rPr>
                <w:rFonts w:ascii="Arial" w:hAnsi="Arial" w:cs="Arial"/>
                <w:noProof/>
                <w:webHidden/>
                <w:lang w:val="es-ES_tradnl"/>
              </w:rPr>
              <w:instrText xml:space="preserve"> PAGEREF _Toc528055106 \h </w:instrText>
            </w:r>
            <w:r w:rsidR="00152761" w:rsidRPr="006044D6">
              <w:rPr>
                <w:rFonts w:ascii="Arial" w:hAnsi="Arial" w:cs="Arial"/>
                <w:noProof/>
                <w:webHidden/>
                <w:lang w:val="es-ES_tradnl"/>
              </w:rPr>
            </w:r>
            <w:r w:rsidR="00152761" w:rsidRPr="006044D6">
              <w:rPr>
                <w:rFonts w:ascii="Arial" w:hAnsi="Arial" w:cs="Arial"/>
                <w:noProof/>
                <w:webHidden/>
                <w:lang w:val="es-ES_tradnl"/>
              </w:rPr>
              <w:fldChar w:fldCharType="separate"/>
            </w:r>
            <w:r w:rsidR="00152761" w:rsidRPr="006044D6">
              <w:rPr>
                <w:rFonts w:ascii="Arial" w:hAnsi="Arial" w:cs="Arial"/>
                <w:noProof/>
                <w:webHidden/>
                <w:lang w:val="es-ES_tradnl"/>
              </w:rPr>
              <w:t>13</w:t>
            </w:r>
            <w:r w:rsidR="00152761" w:rsidRPr="006044D6">
              <w:rPr>
                <w:rFonts w:ascii="Arial" w:hAnsi="Arial" w:cs="Arial"/>
                <w:noProof/>
                <w:webHidden/>
                <w:lang w:val="es-ES_tradnl"/>
              </w:rPr>
              <w:fldChar w:fldCharType="end"/>
            </w:r>
          </w:hyperlink>
        </w:p>
        <w:p w14:paraId="485F4B98" w14:textId="00FDA6DA" w:rsidR="00152761" w:rsidRPr="006044D6" w:rsidRDefault="0036457A">
          <w:pPr>
            <w:pStyle w:val="TOC2"/>
            <w:tabs>
              <w:tab w:val="left" w:pos="880"/>
              <w:tab w:val="right" w:leader="dot" w:pos="8494"/>
            </w:tabs>
            <w:rPr>
              <w:rFonts w:ascii="Arial" w:eastAsiaTheme="minorEastAsia" w:hAnsi="Arial" w:cs="Arial"/>
              <w:noProof/>
              <w:lang w:val="es-ES_tradnl" w:eastAsia="es-ES"/>
            </w:rPr>
          </w:pPr>
          <w:hyperlink w:anchor="_Toc528055107" w:history="1">
            <w:r w:rsidR="00152761" w:rsidRPr="006044D6">
              <w:rPr>
                <w:rStyle w:val="Hyperlink"/>
                <w:rFonts w:ascii="Arial" w:hAnsi="Arial" w:cs="Arial"/>
                <w:noProof/>
                <w:lang w:val="es-ES_tradnl"/>
              </w:rPr>
              <w:t>3.5</w:t>
            </w:r>
            <w:r w:rsidR="00152761" w:rsidRPr="006044D6">
              <w:rPr>
                <w:rFonts w:ascii="Arial" w:eastAsiaTheme="minorEastAsia" w:hAnsi="Arial" w:cs="Arial"/>
                <w:noProof/>
                <w:lang w:val="es-ES_tradnl" w:eastAsia="es-ES"/>
              </w:rPr>
              <w:tab/>
            </w:r>
            <w:r w:rsidR="00152761" w:rsidRPr="006044D6">
              <w:rPr>
                <w:rStyle w:val="Hyperlink"/>
                <w:rFonts w:ascii="Arial" w:hAnsi="Arial" w:cs="Arial"/>
                <w:noProof/>
                <w:lang w:val="es-ES_tradnl"/>
              </w:rPr>
              <w:t>Criterios General para Evaluación de Propuestas de Proyectos</w:t>
            </w:r>
            <w:r w:rsidR="00152761" w:rsidRPr="006044D6">
              <w:rPr>
                <w:rFonts w:ascii="Arial" w:hAnsi="Arial" w:cs="Arial"/>
                <w:noProof/>
                <w:webHidden/>
                <w:lang w:val="es-ES_tradnl"/>
              </w:rPr>
              <w:tab/>
            </w:r>
            <w:r w:rsidR="00152761" w:rsidRPr="006044D6">
              <w:rPr>
                <w:rFonts w:ascii="Arial" w:hAnsi="Arial" w:cs="Arial"/>
                <w:noProof/>
                <w:webHidden/>
                <w:lang w:val="es-ES_tradnl"/>
              </w:rPr>
              <w:fldChar w:fldCharType="begin"/>
            </w:r>
            <w:r w:rsidR="00152761" w:rsidRPr="006044D6">
              <w:rPr>
                <w:rFonts w:ascii="Arial" w:hAnsi="Arial" w:cs="Arial"/>
                <w:noProof/>
                <w:webHidden/>
                <w:lang w:val="es-ES_tradnl"/>
              </w:rPr>
              <w:instrText xml:space="preserve"> PAGEREF _Toc528055107 \h </w:instrText>
            </w:r>
            <w:r w:rsidR="00152761" w:rsidRPr="006044D6">
              <w:rPr>
                <w:rFonts w:ascii="Arial" w:hAnsi="Arial" w:cs="Arial"/>
                <w:noProof/>
                <w:webHidden/>
                <w:lang w:val="es-ES_tradnl"/>
              </w:rPr>
            </w:r>
            <w:r w:rsidR="00152761" w:rsidRPr="006044D6">
              <w:rPr>
                <w:rFonts w:ascii="Arial" w:hAnsi="Arial" w:cs="Arial"/>
                <w:noProof/>
                <w:webHidden/>
                <w:lang w:val="es-ES_tradnl"/>
              </w:rPr>
              <w:fldChar w:fldCharType="separate"/>
            </w:r>
            <w:r w:rsidR="00152761" w:rsidRPr="006044D6">
              <w:rPr>
                <w:rFonts w:ascii="Arial" w:hAnsi="Arial" w:cs="Arial"/>
                <w:noProof/>
                <w:webHidden/>
                <w:lang w:val="es-ES_tradnl"/>
              </w:rPr>
              <w:t>14</w:t>
            </w:r>
            <w:r w:rsidR="00152761" w:rsidRPr="006044D6">
              <w:rPr>
                <w:rFonts w:ascii="Arial" w:hAnsi="Arial" w:cs="Arial"/>
                <w:noProof/>
                <w:webHidden/>
                <w:lang w:val="es-ES_tradnl"/>
              </w:rPr>
              <w:fldChar w:fldCharType="end"/>
            </w:r>
          </w:hyperlink>
        </w:p>
        <w:p w14:paraId="0AE3E35C" w14:textId="1A8AC00D" w:rsidR="00152761" w:rsidRPr="006044D6" w:rsidRDefault="0036457A">
          <w:pPr>
            <w:pStyle w:val="TOC2"/>
            <w:tabs>
              <w:tab w:val="left" w:pos="880"/>
              <w:tab w:val="right" w:leader="dot" w:pos="8494"/>
            </w:tabs>
            <w:rPr>
              <w:rFonts w:ascii="Arial" w:eastAsiaTheme="minorEastAsia" w:hAnsi="Arial" w:cs="Arial"/>
              <w:noProof/>
              <w:lang w:val="es-ES_tradnl" w:eastAsia="es-ES"/>
            </w:rPr>
          </w:pPr>
          <w:hyperlink w:anchor="_Toc528055108" w:history="1">
            <w:r w:rsidR="00152761" w:rsidRPr="006044D6">
              <w:rPr>
                <w:rStyle w:val="Hyperlink"/>
                <w:rFonts w:ascii="Arial" w:hAnsi="Arial" w:cs="Arial"/>
                <w:noProof/>
                <w:lang w:val="es-ES_tradnl"/>
              </w:rPr>
              <w:t>3.6</w:t>
            </w:r>
            <w:r w:rsidR="00152761" w:rsidRPr="006044D6">
              <w:rPr>
                <w:rFonts w:ascii="Arial" w:eastAsiaTheme="minorEastAsia" w:hAnsi="Arial" w:cs="Arial"/>
                <w:noProof/>
                <w:lang w:val="es-ES_tradnl" w:eastAsia="es-ES"/>
              </w:rPr>
              <w:tab/>
            </w:r>
            <w:r w:rsidR="00152761" w:rsidRPr="006044D6">
              <w:rPr>
                <w:rStyle w:val="Hyperlink"/>
                <w:rFonts w:ascii="Arial" w:hAnsi="Arial" w:cs="Arial"/>
                <w:noProof/>
                <w:lang w:val="es-ES_tradnl"/>
              </w:rPr>
              <w:t>Operación y supervisión del Fondo Concursable</w:t>
            </w:r>
            <w:r w:rsidR="00152761" w:rsidRPr="006044D6">
              <w:rPr>
                <w:rFonts w:ascii="Arial" w:hAnsi="Arial" w:cs="Arial"/>
                <w:noProof/>
                <w:webHidden/>
                <w:lang w:val="es-ES_tradnl"/>
              </w:rPr>
              <w:tab/>
            </w:r>
            <w:r w:rsidR="00152761" w:rsidRPr="006044D6">
              <w:rPr>
                <w:rFonts w:ascii="Arial" w:hAnsi="Arial" w:cs="Arial"/>
                <w:noProof/>
                <w:webHidden/>
                <w:lang w:val="es-ES_tradnl"/>
              </w:rPr>
              <w:fldChar w:fldCharType="begin"/>
            </w:r>
            <w:r w:rsidR="00152761" w:rsidRPr="006044D6">
              <w:rPr>
                <w:rFonts w:ascii="Arial" w:hAnsi="Arial" w:cs="Arial"/>
                <w:noProof/>
                <w:webHidden/>
                <w:lang w:val="es-ES_tradnl"/>
              </w:rPr>
              <w:instrText xml:space="preserve"> PAGEREF _Toc528055108 \h </w:instrText>
            </w:r>
            <w:r w:rsidR="00152761" w:rsidRPr="006044D6">
              <w:rPr>
                <w:rFonts w:ascii="Arial" w:hAnsi="Arial" w:cs="Arial"/>
                <w:noProof/>
                <w:webHidden/>
                <w:lang w:val="es-ES_tradnl"/>
              </w:rPr>
            </w:r>
            <w:r w:rsidR="00152761" w:rsidRPr="006044D6">
              <w:rPr>
                <w:rFonts w:ascii="Arial" w:hAnsi="Arial" w:cs="Arial"/>
                <w:noProof/>
                <w:webHidden/>
                <w:lang w:val="es-ES_tradnl"/>
              </w:rPr>
              <w:fldChar w:fldCharType="separate"/>
            </w:r>
            <w:r w:rsidR="00152761" w:rsidRPr="006044D6">
              <w:rPr>
                <w:rFonts w:ascii="Arial" w:hAnsi="Arial" w:cs="Arial"/>
                <w:noProof/>
                <w:webHidden/>
                <w:lang w:val="es-ES_tradnl"/>
              </w:rPr>
              <w:t>14</w:t>
            </w:r>
            <w:r w:rsidR="00152761" w:rsidRPr="006044D6">
              <w:rPr>
                <w:rFonts w:ascii="Arial" w:hAnsi="Arial" w:cs="Arial"/>
                <w:noProof/>
                <w:webHidden/>
                <w:lang w:val="es-ES_tradnl"/>
              </w:rPr>
              <w:fldChar w:fldCharType="end"/>
            </w:r>
          </w:hyperlink>
        </w:p>
        <w:p w14:paraId="6395EB6E" w14:textId="346AA091" w:rsidR="00152761" w:rsidRPr="006044D6" w:rsidRDefault="0036457A">
          <w:pPr>
            <w:pStyle w:val="TOC3"/>
            <w:tabs>
              <w:tab w:val="left" w:pos="1320"/>
              <w:tab w:val="right" w:leader="dot" w:pos="8494"/>
            </w:tabs>
            <w:rPr>
              <w:rFonts w:ascii="Arial" w:eastAsiaTheme="minorEastAsia" w:hAnsi="Arial" w:cs="Arial"/>
              <w:noProof/>
              <w:lang w:val="es-ES_tradnl" w:eastAsia="es-ES"/>
            </w:rPr>
          </w:pPr>
          <w:hyperlink w:anchor="_Toc528055109" w:history="1">
            <w:r w:rsidR="00152761" w:rsidRPr="006044D6">
              <w:rPr>
                <w:rStyle w:val="Hyperlink"/>
                <w:rFonts w:ascii="Arial" w:hAnsi="Arial" w:cs="Arial"/>
                <w:noProof/>
                <w:lang w:val="es-ES_tradnl"/>
              </w:rPr>
              <w:t>3.6.1</w:t>
            </w:r>
            <w:r w:rsidR="00152761" w:rsidRPr="006044D6">
              <w:rPr>
                <w:rFonts w:ascii="Arial" w:eastAsiaTheme="minorEastAsia" w:hAnsi="Arial" w:cs="Arial"/>
                <w:noProof/>
                <w:lang w:val="es-ES_tradnl" w:eastAsia="es-ES"/>
              </w:rPr>
              <w:tab/>
            </w:r>
            <w:r w:rsidR="00152761" w:rsidRPr="006044D6">
              <w:rPr>
                <w:rStyle w:val="Hyperlink"/>
                <w:rFonts w:ascii="Arial" w:hAnsi="Arial" w:cs="Arial"/>
                <w:noProof/>
                <w:lang w:val="es-ES_tradnl"/>
              </w:rPr>
              <w:t>Modelo de Gobernanza del Fondo Concursable</w:t>
            </w:r>
            <w:r w:rsidR="00152761" w:rsidRPr="006044D6">
              <w:rPr>
                <w:rFonts w:ascii="Arial" w:hAnsi="Arial" w:cs="Arial"/>
                <w:noProof/>
                <w:webHidden/>
                <w:lang w:val="es-ES_tradnl"/>
              </w:rPr>
              <w:tab/>
            </w:r>
            <w:r w:rsidR="00152761" w:rsidRPr="006044D6">
              <w:rPr>
                <w:rFonts w:ascii="Arial" w:hAnsi="Arial" w:cs="Arial"/>
                <w:noProof/>
                <w:webHidden/>
                <w:lang w:val="es-ES_tradnl"/>
              </w:rPr>
              <w:fldChar w:fldCharType="begin"/>
            </w:r>
            <w:r w:rsidR="00152761" w:rsidRPr="006044D6">
              <w:rPr>
                <w:rFonts w:ascii="Arial" w:hAnsi="Arial" w:cs="Arial"/>
                <w:noProof/>
                <w:webHidden/>
                <w:lang w:val="es-ES_tradnl"/>
              </w:rPr>
              <w:instrText xml:space="preserve"> PAGEREF _Toc528055109 \h </w:instrText>
            </w:r>
            <w:r w:rsidR="00152761" w:rsidRPr="006044D6">
              <w:rPr>
                <w:rFonts w:ascii="Arial" w:hAnsi="Arial" w:cs="Arial"/>
                <w:noProof/>
                <w:webHidden/>
                <w:lang w:val="es-ES_tradnl"/>
              </w:rPr>
            </w:r>
            <w:r w:rsidR="00152761" w:rsidRPr="006044D6">
              <w:rPr>
                <w:rFonts w:ascii="Arial" w:hAnsi="Arial" w:cs="Arial"/>
                <w:noProof/>
                <w:webHidden/>
                <w:lang w:val="es-ES_tradnl"/>
              </w:rPr>
              <w:fldChar w:fldCharType="separate"/>
            </w:r>
            <w:r w:rsidR="00152761" w:rsidRPr="006044D6">
              <w:rPr>
                <w:rFonts w:ascii="Arial" w:hAnsi="Arial" w:cs="Arial"/>
                <w:noProof/>
                <w:webHidden/>
                <w:lang w:val="es-ES_tradnl"/>
              </w:rPr>
              <w:t>14</w:t>
            </w:r>
            <w:r w:rsidR="00152761" w:rsidRPr="006044D6">
              <w:rPr>
                <w:rFonts w:ascii="Arial" w:hAnsi="Arial" w:cs="Arial"/>
                <w:noProof/>
                <w:webHidden/>
                <w:lang w:val="es-ES_tradnl"/>
              </w:rPr>
              <w:fldChar w:fldCharType="end"/>
            </w:r>
          </w:hyperlink>
        </w:p>
        <w:p w14:paraId="0975BED8" w14:textId="6C72374F" w:rsidR="00152761" w:rsidRPr="006044D6" w:rsidRDefault="0036457A">
          <w:pPr>
            <w:pStyle w:val="TOC3"/>
            <w:tabs>
              <w:tab w:val="left" w:pos="1320"/>
              <w:tab w:val="right" w:leader="dot" w:pos="8494"/>
            </w:tabs>
            <w:rPr>
              <w:rFonts w:ascii="Arial" w:eastAsiaTheme="minorEastAsia" w:hAnsi="Arial" w:cs="Arial"/>
              <w:noProof/>
              <w:lang w:val="es-ES_tradnl" w:eastAsia="es-ES"/>
            </w:rPr>
          </w:pPr>
          <w:hyperlink w:anchor="_Toc528055110" w:history="1">
            <w:r w:rsidR="00152761" w:rsidRPr="006044D6">
              <w:rPr>
                <w:rStyle w:val="Hyperlink"/>
                <w:rFonts w:ascii="Arial" w:hAnsi="Arial" w:cs="Arial"/>
                <w:noProof/>
                <w:lang w:val="es-ES_tradnl"/>
              </w:rPr>
              <w:t>3.6.2</w:t>
            </w:r>
            <w:r w:rsidR="00152761" w:rsidRPr="006044D6">
              <w:rPr>
                <w:rFonts w:ascii="Arial" w:eastAsiaTheme="minorEastAsia" w:hAnsi="Arial" w:cs="Arial"/>
                <w:noProof/>
                <w:lang w:val="es-ES_tradnl" w:eastAsia="es-ES"/>
              </w:rPr>
              <w:tab/>
            </w:r>
            <w:r w:rsidR="00152761" w:rsidRPr="006044D6">
              <w:rPr>
                <w:rStyle w:val="Hyperlink"/>
                <w:rFonts w:ascii="Arial" w:hAnsi="Arial" w:cs="Arial"/>
                <w:noProof/>
                <w:lang w:val="es-ES_tradnl"/>
              </w:rPr>
              <w:t>Fases de Operación del Fondo Concursable</w:t>
            </w:r>
            <w:r w:rsidR="00152761" w:rsidRPr="006044D6">
              <w:rPr>
                <w:rFonts w:ascii="Arial" w:hAnsi="Arial" w:cs="Arial"/>
                <w:noProof/>
                <w:webHidden/>
                <w:lang w:val="es-ES_tradnl"/>
              </w:rPr>
              <w:tab/>
            </w:r>
            <w:r w:rsidR="00152761" w:rsidRPr="006044D6">
              <w:rPr>
                <w:rFonts w:ascii="Arial" w:hAnsi="Arial" w:cs="Arial"/>
                <w:noProof/>
                <w:webHidden/>
                <w:lang w:val="es-ES_tradnl"/>
              </w:rPr>
              <w:fldChar w:fldCharType="begin"/>
            </w:r>
            <w:r w:rsidR="00152761" w:rsidRPr="006044D6">
              <w:rPr>
                <w:rFonts w:ascii="Arial" w:hAnsi="Arial" w:cs="Arial"/>
                <w:noProof/>
                <w:webHidden/>
                <w:lang w:val="es-ES_tradnl"/>
              </w:rPr>
              <w:instrText xml:space="preserve"> PAGEREF _Toc528055110 \h </w:instrText>
            </w:r>
            <w:r w:rsidR="00152761" w:rsidRPr="006044D6">
              <w:rPr>
                <w:rFonts w:ascii="Arial" w:hAnsi="Arial" w:cs="Arial"/>
                <w:noProof/>
                <w:webHidden/>
                <w:lang w:val="es-ES_tradnl"/>
              </w:rPr>
            </w:r>
            <w:r w:rsidR="00152761" w:rsidRPr="006044D6">
              <w:rPr>
                <w:rFonts w:ascii="Arial" w:hAnsi="Arial" w:cs="Arial"/>
                <w:noProof/>
                <w:webHidden/>
                <w:lang w:val="es-ES_tradnl"/>
              </w:rPr>
              <w:fldChar w:fldCharType="separate"/>
            </w:r>
            <w:r w:rsidR="00152761" w:rsidRPr="006044D6">
              <w:rPr>
                <w:rFonts w:ascii="Arial" w:hAnsi="Arial" w:cs="Arial"/>
                <w:noProof/>
                <w:webHidden/>
                <w:lang w:val="es-ES_tradnl"/>
              </w:rPr>
              <w:t>17</w:t>
            </w:r>
            <w:r w:rsidR="00152761" w:rsidRPr="006044D6">
              <w:rPr>
                <w:rFonts w:ascii="Arial" w:hAnsi="Arial" w:cs="Arial"/>
                <w:noProof/>
                <w:webHidden/>
                <w:lang w:val="es-ES_tradnl"/>
              </w:rPr>
              <w:fldChar w:fldCharType="end"/>
            </w:r>
          </w:hyperlink>
        </w:p>
        <w:p w14:paraId="05271CD2" w14:textId="2981D954" w:rsidR="00152761" w:rsidRPr="006044D6" w:rsidRDefault="0036457A">
          <w:pPr>
            <w:pStyle w:val="TOC1"/>
            <w:tabs>
              <w:tab w:val="left" w:pos="440"/>
              <w:tab w:val="right" w:leader="dot" w:pos="8494"/>
            </w:tabs>
            <w:rPr>
              <w:rFonts w:ascii="Arial" w:eastAsiaTheme="minorEastAsia" w:hAnsi="Arial" w:cs="Arial"/>
              <w:noProof/>
              <w:lang w:val="es-ES_tradnl" w:eastAsia="es-ES"/>
            </w:rPr>
          </w:pPr>
          <w:hyperlink w:anchor="_Toc528055111" w:history="1">
            <w:r w:rsidR="00152761" w:rsidRPr="006044D6">
              <w:rPr>
                <w:rStyle w:val="Hyperlink"/>
                <w:rFonts w:ascii="Arial" w:hAnsi="Arial" w:cs="Arial"/>
                <w:noProof/>
                <w:lang w:val="es-ES_tradnl"/>
              </w:rPr>
              <w:t>4</w:t>
            </w:r>
            <w:r w:rsidR="00152761" w:rsidRPr="006044D6">
              <w:rPr>
                <w:rFonts w:ascii="Arial" w:eastAsiaTheme="minorEastAsia" w:hAnsi="Arial" w:cs="Arial"/>
                <w:noProof/>
                <w:lang w:val="es-ES_tradnl" w:eastAsia="es-ES"/>
              </w:rPr>
              <w:tab/>
            </w:r>
            <w:r w:rsidR="00152761" w:rsidRPr="006044D6">
              <w:rPr>
                <w:rStyle w:val="Hyperlink"/>
                <w:rFonts w:ascii="Arial" w:hAnsi="Arial" w:cs="Arial"/>
                <w:noProof/>
                <w:lang w:val="es-ES_tradnl"/>
              </w:rPr>
              <w:t>CAPITULO 4: GESTIÓN DE ASISTENCIA TÉCNICA (Componente 2 y 3)</w:t>
            </w:r>
            <w:r w:rsidR="00152761" w:rsidRPr="006044D6">
              <w:rPr>
                <w:rFonts w:ascii="Arial" w:hAnsi="Arial" w:cs="Arial"/>
                <w:noProof/>
                <w:webHidden/>
                <w:lang w:val="es-ES_tradnl"/>
              </w:rPr>
              <w:tab/>
            </w:r>
            <w:r w:rsidR="00152761" w:rsidRPr="006044D6">
              <w:rPr>
                <w:rFonts w:ascii="Arial" w:hAnsi="Arial" w:cs="Arial"/>
                <w:noProof/>
                <w:webHidden/>
                <w:lang w:val="es-ES_tradnl"/>
              </w:rPr>
              <w:fldChar w:fldCharType="begin"/>
            </w:r>
            <w:r w:rsidR="00152761" w:rsidRPr="006044D6">
              <w:rPr>
                <w:rFonts w:ascii="Arial" w:hAnsi="Arial" w:cs="Arial"/>
                <w:noProof/>
                <w:webHidden/>
                <w:lang w:val="es-ES_tradnl"/>
              </w:rPr>
              <w:instrText xml:space="preserve"> PAGEREF _Toc528055111 \h </w:instrText>
            </w:r>
            <w:r w:rsidR="00152761" w:rsidRPr="006044D6">
              <w:rPr>
                <w:rFonts w:ascii="Arial" w:hAnsi="Arial" w:cs="Arial"/>
                <w:noProof/>
                <w:webHidden/>
                <w:lang w:val="es-ES_tradnl"/>
              </w:rPr>
            </w:r>
            <w:r w:rsidR="00152761" w:rsidRPr="006044D6">
              <w:rPr>
                <w:rFonts w:ascii="Arial" w:hAnsi="Arial" w:cs="Arial"/>
                <w:noProof/>
                <w:webHidden/>
                <w:lang w:val="es-ES_tradnl"/>
              </w:rPr>
              <w:fldChar w:fldCharType="separate"/>
            </w:r>
            <w:r w:rsidR="00152761" w:rsidRPr="006044D6">
              <w:rPr>
                <w:rFonts w:ascii="Arial" w:hAnsi="Arial" w:cs="Arial"/>
                <w:noProof/>
                <w:webHidden/>
                <w:lang w:val="es-ES_tradnl"/>
              </w:rPr>
              <w:t>22</w:t>
            </w:r>
            <w:r w:rsidR="00152761" w:rsidRPr="006044D6">
              <w:rPr>
                <w:rFonts w:ascii="Arial" w:hAnsi="Arial" w:cs="Arial"/>
                <w:noProof/>
                <w:webHidden/>
                <w:lang w:val="es-ES_tradnl"/>
              </w:rPr>
              <w:fldChar w:fldCharType="end"/>
            </w:r>
          </w:hyperlink>
        </w:p>
        <w:p w14:paraId="4889482E" w14:textId="75207109" w:rsidR="00152761" w:rsidRPr="006044D6" w:rsidRDefault="0036457A">
          <w:pPr>
            <w:pStyle w:val="TOC2"/>
            <w:tabs>
              <w:tab w:val="left" w:pos="880"/>
              <w:tab w:val="right" w:leader="dot" w:pos="8494"/>
            </w:tabs>
            <w:rPr>
              <w:rFonts w:ascii="Arial" w:eastAsiaTheme="minorEastAsia" w:hAnsi="Arial" w:cs="Arial"/>
              <w:noProof/>
              <w:lang w:val="es-ES_tradnl" w:eastAsia="es-ES"/>
            </w:rPr>
          </w:pPr>
          <w:hyperlink w:anchor="_Toc528055112" w:history="1">
            <w:r w:rsidR="00152761" w:rsidRPr="006044D6">
              <w:rPr>
                <w:rStyle w:val="Hyperlink"/>
                <w:rFonts w:ascii="Arial" w:hAnsi="Arial" w:cs="Arial"/>
                <w:noProof/>
                <w:lang w:val="es-ES_tradnl"/>
              </w:rPr>
              <w:t>4.1</w:t>
            </w:r>
            <w:r w:rsidR="00152761" w:rsidRPr="006044D6">
              <w:rPr>
                <w:rFonts w:ascii="Arial" w:eastAsiaTheme="minorEastAsia" w:hAnsi="Arial" w:cs="Arial"/>
                <w:noProof/>
                <w:lang w:val="es-ES_tradnl" w:eastAsia="es-ES"/>
              </w:rPr>
              <w:tab/>
            </w:r>
            <w:r w:rsidR="00152761" w:rsidRPr="006044D6">
              <w:rPr>
                <w:rStyle w:val="Hyperlink"/>
                <w:rFonts w:ascii="Arial" w:hAnsi="Arial" w:cs="Arial"/>
                <w:noProof/>
                <w:lang w:val="es-ES_tradnl"/>
              </w:rPr>
              <w:t>Componente 2: Mejoramiento de la calidad y pertinencia de la oferta de formación técnico-profesional y capacitación</w:t>
            </w:r>
            <w:r w:rsidR="00152761" w:rsidRPr="006044D6">
              <w:rPr>
                <w:rFonts w:ascii="Arial" w:hAnsi="Arial" w:cs="Arial"/>
                <w:noProof/>
                <w:webHidden/>
                <w:lang w:val="es-ES_tradnl"/>
              </w:rPr>
              <w:tab/>
            </w:r>
            <w:r w:rsidR="00152761" w:rsidRPr="006044D6">
              <w:rPr>
                <w:rFonts w:ascii="Arial" w:hAnsi="Arial" w:cs="Arial"/>
                <w:noProof/>
                <w:webHidden/>
                <w:lang w:val="es-ES_tradnl"/>
              </w:rPr>
              <w:fldChar w:fldCharType="begin"/>
            </w:r>
            <w:r w:rsidR="00152761" w:rsidRPr="006044D6">
              <w:rPr>
                <w:rFonts w:ascii="Arial" w:hAnsi="Arial" w:cs="Arial"/>
                <w:noProof/>
                <w:webHidden/>
                <w:lang w:val="es-ES_tradnl"/>
              </w:rPr>
              <w:instrText xml:space="preserve"> PAGEREF _Toc528055112 \h </w:instrText>
            </w:r>
            <w:r w:rsidR="00152761" w:rsidRPr="006044D6">
              <w:rPr>
                <w:rFonts w:ascii="Arial" w:hAnsi="Arial" w:cs="Arial"/>
                <w:noProof/>
                <w:webHidden/>
                <w:lang w:val="es-ES_tradnl"/>
              </w:rPr>
            </w:r>
            <w:r w:rsidR="00152761" w:rsidRPr="006044D6">
              <w:rPr>
                <w:rFonts w:ascii="Arial" w:hAnsi="Arial" w:cs="Arial"/>
                <w:noProof/>
                <w:webHidden/>
                <w:lang w:val="es-ES_tradnl"/>
              </w:rPr>
              <w:fldChar w:fldCharType="separate"/>
            </w:r>
            <w:r w:rsidR="00152761" w:rsidRPr="006044D6">
              <w:rPr>
                <w:rFonts w:ascii="Arial" w:hAnsi="Arial" w:cs="Arial"/>
                <w:noProof/>
                <w:webHidden/>
                <w:lang w:val="es-ES_tradnl"/>
              </w:rPr>
              <w:t>22</w:t>
            </w:r>
            <w:r w:rsidR="00152761" w:rsidRPr="006044D6">
              <w:rPr>
                <w:rFonts w:ascii="Arial" w:hAnsi="Arial" w:cs="Arial"/>
                <w:noProof/>
                <w:webHidden/>
                <w:lang w:val="es-ES_tradnl"/>
              </w:rPr>
              <w:fldChar w:fldCharType="end"/>
            </w:r>
          </w:hyperlink>
        </w:p>
        <w:p w14:paraId="55A2E6C6" w14:textId="5D7580CF" w:rsidR="00152761" w:rsidRPr="006044D6" w:rsidRDefault="0036457A">
          <w:pPr>
            <w:pStyle w:val="TOC3"/>
            <w:tabs>
              <w:tab w:val="left" w:pos="1320"/>
              <w:tab w:val="right" w:leader="dot" w:pos="8494"/>
            </w:tabs>
            <w:rPr>
              <w:rFonts w:ascii="Arial" w:eastAsiaTheme="minorEastAsia" w:hAnsi="Arial" w:cs="Arial"/>
              <w:noProof/>
              <w:lang w:val="es-ES_tradnl" w:eastAsia="es-ES"/>
            </w:rPr>
          </w:pPr>
          <w:hyperlink w:anchor="_Toc528055113" w:history="1">
            <w:r w:rsidR="00152761" w:rsidRPr="006044D6">
              <w:rPr>
                <w:rStyle w:val="Hyperlink"/>
                <w:rFonts w:ascii="Arial" w:hAnsi="Arial" w:cs="Arial"/>
                <w:noProof/>
                <w:lang w:val="es-ES_tradnl"/>
              </w:rPr>
              <w:t>4.1.1</w:t>
            </w:r>
            <w:r w:rsidR="00152761" w:rsidRPr="006044D6">
              <w:rPr>
                <w:rFonts w:ascii="Arial" w:eastAsiaTheme="minorEastAsia" w:hAnsi="Arial" w:cs="Arial"/>
                <w:noProof/>
                <w:lang w:val="es-ES_tradnl" w:eastAsia="es-ES"/>
              </w:rPr>
              <w:tab/>
            </w:r>
            <w:r w:rsidR="00152761" w:rsidRPr="006044D6">
              <w:rPr>
                <w:rStyle w:val="Hyperlink"/>
                <w:rFonts w:ascii="Arial" w:hAnsi="Arial" w:cs="Arial"/>
                <w:noProof/>
                <w:lang w:val="es-ES_tradnl"/>
              </w:rPr>
              <w:t>Beneficiarios</w:t>
            </w:r>
            <w:r w:rsidR="00152761" w:rsidRPr="006044D6">
              <w:rPr>
                <w:rFonts w:ascii="Arial" w:hAnsi="Arial" w:cs="Arial"/>
                <w:noProof/>
                <w:webHidden/>
                <w:lang w:val="es-ES_tradnl"/>
              </w:rPr>
              <w:tab/>
            </w:r>
            <w:r w:rsidR="00152761" w:rsidRPr="006044D6">
              <w:rPr>
                <w:rFonts w:ascii="Arial" w:hAnsi="Arial" w:cs="Arial"/>
                <w:noProof/>
                <w:webHidden/>
                <w:lang w:val="es-ES_tradnl"/>
              </w:rPr>
              <w:fldChar w:fldCharType="begin"/>
            </w:r>
            <w:r w:rsidR="00152761" w:rsidRPr="006044D6">
              <w:rPr>
                <w:rFonts w:ascii="Arial" w:hAnsi="Arial" w:cs="Arial"/>
                <w:noProof/>
                <w:webHidden/>
                <w:lang w:val="es-ES_tradnl"/>
              </w:rPr>
              <w:instrText xml:space="preserve"> PAGEREF _Toc528055113 \h </w:instrText>
            </w:r>
            <w:r w:rsidR="00152761" w:rsidRPr="006044D6">
              <w:rPr>
                <w:rFonts w:ascii="Arial" w:hAnsi="Arial" w:cs="Arial"/>
                <w:noProof/>
                <w:webHidden/>
                <w:lang w:val="es-ES_tradnl"/>
              </w:rPr>
            </w:r>
            <w:r w:rsidR="00152761" w:rsidRPr="006044D6">
              <w:rPr>
                <w:rFonts w:ascii="Arial" w:hAnsi="Arial" w:cs="Arial"/>
                <w:noProof/>
                <w:webHidden/>
                <w:lang w:val="es-ES_tradnl"/>
              </w:rPr>
              <w:fldChar w:fldCharType="separate"/>
            </w:r>
            <w:r w:rsidR="00152761" w:rsidRPr="006044D6">
              <w:rPr>
                <w:rFonts w:ascii="Arial" w:hAnsi="Arial" w:cs="Arial"/>
                <w:noProof/>
                <w:webHidden/>
                <w:lang w:val="es-ES_tradnl"/>
              </w:rPr>
              <w:t>22</w:t>
            </w:r>
            <w:r w:rsidR="00152761" w:rsidRPr="006044D6">
              <w:rPr>
                <w:rFonts w:ascii="Arial" w:hAnsi="Arial" w:cs="Arial"/>
                <w:noProof/>
                <w:webHidden/>
                <w:lang w:val="es-ES_tradnl"/>
              </w:rPr>
              <w:fldChar w:fldCharType="end"/>
            </w:r>
          </w:hyperlink>
        </w:p>
        <w:p w14:paraId="657C2081" w14:textId="689B5581" w:rsidR="00152761" w:rsidRPr="006044D6" w:rsidRDefault="0036457A">
          <w:pPr>
            <w:pStyle w:val="TOC3"/>
            <w:tabs>
              <w:tab w:val="left" w:pos="1320"/>
              <w:tab w:val="right" w:leader="dot" w:pos="8494"/>
            </w:tabs>
            <w:rPr>
              <w:rFonts w:ascii="Arial" w:eastAsiaTheme="minorEastAsia" w:hAnsi="Arial" w:cs="Arial"/>
              <w:noProof/>
              <w:lang w:val="es-ES_tradnl" w:eastAsia="es-ES"/>
            </w:rPr>
          </w:pPr>
          <w:hyperlink w:anchor="_Toc528055114" w:history="1">
            <w:r w:rsidR="00152761" w:rsidRPr="006044D6">
              <w:rPr>
                <w:rStyle w:val="Hyperlink"/>
                <w:rFonts w:ascii="Arial" w:hAnsi="Arial" w:cs="Arial"/>
                <w:noProof/>
                <w:lang w:val="es-ES_tradnl"/>
              </w:rPr>
              <w:t>4.1.2</w:t>
            </w:r>
            <w:r w:rsidR="00152761" w:rsidRPr="006044D6">
              <w:rPr>
                <w:rFonts w:ascii="Arial" w:eastAsiaTheme="minorEastAsia" w:hAnsi="Arial" w:cs="Arial"/>
                <w:noProof/>
                <w:lang w:val="es-ES_tradnl" w:eastAsia="es-ES"/>
              </w:rPr>
              <w:tab/>
            </w:r>
            <w:r w:rsidR="00152761" w:rsidRPr="006044D6">
              <w:rPr>
                <w:rStyle w:val="Hyperlink"/>
                <w:rFonts w:ascii="Arial" w:hAnsi="Arial" w:cs="Arial"/>
                <w:noProof/>
                <w:lang w:val="es-ES_tradnl"/>
              </w:rPr>
              <w:t>Modelo de Gobernanza del Componente 2</w:t>
            </w:r>
            <w:r w:rsidR="00152761" w:rsidRPr="006044D6">
              <w:rPr>
                <w:rFonts w:ascii="Arial" w:hAnsi="Arial" w:cs="Arial"/>
                <w:noProof/>
                <w:webHidden/>
                <w:lang w:val="es-ES_tradnl"/>
              </w:rPr>
              <w:tab/>
            </w:r>
            <w:r w:rsidR="00152761" w:rsidRPr="006044D6">
              <w:rPr>
                <w:rFonts w:ascii="Arial" w:hAnsi="Arial" w:cs="Arial"/>
                <w:noProof/>
                <w:webHidden/>
                <w:lang w:val="es-ES_tradnl"/>
              </w:rPr>
              <w:fldChar w:fldCharType="begin"/>
            </w:r>
            <w:r w:rsidR="00152761" w:rsidRPr="006044D6">
              <w:rPr>
                <w:rFonts w:ascii="Arial" w:hAnsi="Arial" w:cs="Arial"/>
                <w:noProof/>
                <w:webHidden/>
                <w:lang w:val="es-ES_tradnl"/>
              </w:rPr>
              <w:instrText xml:space="preserve"> PAGEREF _Toc528055114 \h </w:instrText>
            </w:r>
            <w:r w:rsidR="00152761" w:rsidRPr="006044D6">
              <w:rPr>
                <w:rFonts w:ascii="Arial" w:hAnsi="Arial" w:cs="Arial"/>
                <w:noProof/>
                <w:webHidden/>
                <w:lang w:val="es-ES_tradnl"/>
              </w:rPr>
            </w:r>
            <w:r w:rsidR="00152761" w:rsidRPr="006044D6">
              <w:rPr>
                <w:rFonts w:ascii="Arial" w:hAnsi="Arial" w:cs="Arial"/>
                <w:noProof/>
                <w:webHidden/>
                <w:lang w:val="es-ES_tradnl"/>
              </w:rPr>
              <w:fldChar w:fldCharType="separate"/>
            </w:r>
            <w:r w:rsidR="00152761" w:rsidRPr="006044D6">
              <w:rPr>
                <w:rFonts w:ascii="Arial" w:hAnsi="Arial" w:cs="Arial"/>
                <w:noProof/>
                <w:webHidden/>
                <w:lang w:val="es-ES_tradnl"/>
              </w:rPr>
              <w:t>22</w:t>
            </w:r>
            <w:r w:rsidR="00152761" w:rsidRPr="006044D6">
              <w:rPr>
                <w:rFonts w:ascii="Arial" w:hAnsi="Arial" w:cs="Arial"/>
                <w:noProof/>
                <w:webHidden/>
                <w:lang w:val="es-ES_tradnl"/>
              </w:rPr>
              <w:fldChar w:fldCharType="end"/>
            </w:r>
          </w:hyperlink>
        </w:p>
        <w:p w14:paraId="65F7E840" w14:textId="6B95C758" w:rsidR="00152761" w:rsidRPr="006044D6" w:rsidRDefault="0036457A">
          <w:pPr>
            <w:pStyle w:val="TOC3"/>
            <w:tabs>
              <w:tab w:val="left" w:pos="1320"/>
              <w:tab w:val="right" w:leader="dot" w:pos="8494"/>
            </w:tabs>
            <w:rPr>
              <w:rFonts w:ascii="Arial" w:eastAsiaTheme="minorEastAsia" w:hAnsi="Arial" w:cs="Arial"/>
              <w:noProof/>
              <w:lang w:val="es-ES_tradnl" w:eastAsia="es-ES"/>
            </w:rPr>
          </w:pPr>
          <w:hyperlink w:anchor="_Toc528055115" w:history="1">
            <w:r w:rsidR="00152761" w:rsidRPr="006044D6">
              <w:rPr>
                <w:rStyle w:val="Hyperlink"/>
                <w:rFonts w:ascii="Arial" w:hAnsi="Arial" w:cs="Arial"/>
                <w:noProof/>
                <w:lang w:val="es-ES_tradnl"/>
              </w:rPr>
              <w:t>4.1.3</w:t>
            </w:r>
            <w:r w:rsidR="00152761" w:rsidRPr="006044D6">
              <w:rPr>
                <w:rFonts w:ascii="Arial" w:eastAsiaTheme="minorEastAsia" w:hAnsi="Arial" w:cs="Arial"/>
                <w:noProof/>
                <w:lang w:val="es-ES_tradnl" w:eastAsia="es-ES"/>
              </w:rPr>
              <w:tab/>
            </w:r>
            <w:r w:rsidR="00152761" w:rsidRPr="006044D6">
              <w:rPr>
                <w:rStyle w:val="Hyperlink"/>
                <w:rFonts w:ascii="Arial" w:hAnsi="Arial" w:cs="Arial"/>
                <w:noProof/>
                <w:lang w:val="es-ES_tradnl"/>
              </w:rPr>
              <w:t>Modelo de Fortalecimiento de los oferentes</w:t>
            </w:r>
            <w:r w:rsidR="00152761" w:rsidRPr="006044D6">
              <w:rPr>
                <w:rFonts w:ascii="Arial" w:hAnsi="Arial" w:cs="Arial"/>
                <w:noProof/>
                <w:webHidden/>
                <w:lang w:val="es-ES_tradnl"/>
              </w:rPr>
              <w:tab/>
            </w:r>
            <w:r w:rsidR="00152761" w:rsidRPr="006044D6">
              <w:rPr>
                <w:rFonts w:ascii="Arial" w:hAnsi="Arial" w:cs="Arial"/>
                <w:noProof/>
                <w:webHidden/>
                <w:lang w:val="es-ES_tradnl"/>
              </w:rPr>
              <w:fldChar w:fldCharType="begin"/>
            </w:r>
            <w:r w:rsidR="00152761" w:rsidRPr="006044D6">
              <w:rPr>
                <w:rFonts w:ascii="Arial" w:hAnsi="Arial" w:cs="Arial"/>
                <w:noProof/>
                <w:webHidden/>
                <w:lang w:val="es-ES_tradnl"/>
              </w:rPr>
              <w:instrText xml:space="preserve"> PAGEREF _Toc528055115 \h </w:instrText>
            </w:r>
            <w:r w:rsidR="00152761" w:rsidRPr="006044D6">
              <w:rPr>
                <w:rFonts w:ascii="Arial" w:hAnsi="Arial" w:cs="Arial"/>
                <w:noProof/>
                <w:webHidden/>
                <w:lang w:val="es-ES_tradnl"/>
              </w:rPr>
            </w:r>
            <w:r w:rsidR="00152761" w:rsidRPr="006044D6">
              <w:rPr>
                <w:rFonts w:ascii="Arial" w:hAnsi="Arial" w:cs="Arial"/>
                <w:noProof/>
                <w:webHidden/>
                <w:lang w:val="es-ES_tradnl"/>
              </w:rPr>
              <w:fldChar w:fldCharType="separate"/>
            </w:r>
            <w:r w:rsidR="00152761" w:rsidRPr="006044D6">
              <w:rPr>
                <w:rFonts w:ascii="Arial" w:hAnsi="Arial" w:cs="Arial"/>
                <w:noProof/>
                <w:webHidden/>
                <w:lang w:val="es-ES_tradnl"/>
              </w:rPr>
              <w:t>22</w:t>
            </w:r>
            <w:r w:rsidR="00152761" w:rsidRPr="006044D6">
              <w:rPr>
                <w:rFonts w:ascii="Arial" w:hAnsi="Arial" w:cs="Arial"/>
                <w:noProof/>
                <w:webHidden/>
                <w:lang w:val="es-ES_tradnl"/>
              </w:rPr>
              <w:fldChar w:fldCharType="end"/>
            </w:r>
          </w:hyperlink>
        </w:p>
        <w:p w14:paraId="7295D4F6" w14:textId="0AE98F75" w:rsidR="00152761" w:rsidRPr="006044D6" w:rsidRDefault="0036457A">
          <w:pPr>
            <w:pStyle w:val="TOC3"/>
            <w:tabs>
              <w:tab w:val="left" w:pos="1320"/>
              <w:tab w:val="right" w:leader="dot" w:pos="8494"/>
            </w:tabs>
            <w:rPr>
              <w:rFonts w:ascii="Arial" w:eastAsiaTheme="minorEastAsia" w:hAnsi="Arial" w:cs="Arial"/>
              <w:noProof/>
              <w:lang w:val="es-ES_tradnl" w:eastAsia="es-ES"/>
            </w:rPr>
          </w:pPr>
          <w:hyperlink w:anchor="_Toc528055116" w:history="1">
            <w:r w:rsidR="00152761" w:rsidRPr="006044D6">
              <w:rPr>
                <w:rStyle w:val="Hyperlink"/>
                <w:rFonts w:ascii="Arial" w:hAnsi="Arial" w:cs="Arial"/>
                <w:noProof/>
                <w:lang w:val="es-ES_tradnl"/>
              </w:rPr>
              <w:t>4.1.4</w:t>
            </w:r>
            <w:r w:rsidR="00152761" w:rsidRPr="006044D6">
              <w:rPr>
                <w:rFonts w:ascii="Arial" w:eastAsiaTheme="minorEastAsia" w:hAnsi="Arial" w:cs="Arial"/>
                <w:noProof/>
                <w:lang w:val="es-ES_tradnl" w:eastAsia="es-ES"/>
              </w:rPr>
              <w:tab/>
            </w:r>
            <w:r w:rsidR="00152761" w:rsidRPr="006044D6">
              <w:rPr>
                <w:rStyle w:val="Hyperlink"/>
                <w:rFonts w:ascii="Arial" w:hAnsi="Arial" w:cs="Arial"/>
                <w:noProof/>
                <w:lang w:val="es-ES_tradnl"/>
              </w:rPr>
              <w:t>Servicios de Fortalecimiento</w:t>
            </w:r>
            <w:r w:rsidR="00152761" w:rsidRPr="006044D6">
              <w:rPr>
                <w:rFonts w:ascii="Arial" w:hAnsi="Arial" w:cs="Arial"/>
                <w:noProof/>
                <w:webHidden/>
                <w:lang w:val="es-ES_tradnl"/>
              </w:rPr>
              <w:tab/>
            </w:r>
            <w:r w:rsidR="00152761" w:rsidRPr="006044D6">
              <w:rPr>
                <w:rFonts w:ascii="Arial" w:hAnsi="Arial" w:cs="Arial"/>
                <w:noProof/>
                <w:webHidden/>
                <w:lang w:val="es-ES_tradnl"/>
              </w:rPr>
              <w:fldChar w:fldCharType="begin"/>
            </w:r>
            <w:r w:rsidR="00152761" w:rsidRPr="006044D6">
              <w:rPr>
                <w:rFonts w:ascii="Arial" w:hAnsi="Arial" w:cs="Arial"/>
                <w:noProof/>
                <w:webHidden/>
                <w:lang w:val="es-ES_tradnl"/>
              </w:rPr>
              <w:instrText xml:space="preserve"> PAGEREF _Toc528055116 \h </w:instrText>
            </w:r>
            <w:r w:rsidR="00152761" w:rsidRPr="006044D6">
              <w:rPr>
                <w:rFonts w:ascii="Arial" w:hAnsi="Arial" w:cs="Arial"/>
                <w:noProof/>
                <w:webHidden/>
                <w:lang w:val="es-ES_tradnl"/>
              </w:rPr>
            </w:r>
            <w:r w:rsidR="00152761" w:rsidRPr="006044D6">
              <w:rPr>
                <w:rFonts w:ascii="Arial" w:hAnsi="Arial" w:cs="Arial"/>
                <w:noProof/>
                <w:webHidden/>
                <w:lang w:val="es-ES_tradnl"/>
              </w:rPr>
              <w:fldChar w:fldCharType="separate"/>
            </w:r>
            <w:r w:rsidR="00152761" w:rsidRPr="006044D6">
              <w:rPr>
                <w:rFonts w:ascii="Arial" w:hAnsi="Arial" w:cs="Arial"/>
                <w:noProof/>
                <w:webHidden/>
                <w:lang w:val="es-ES_tradnl"/>
              </w:rPr>
              <w:t>23</w:t>
            </w:r>
            <w:r w:rsidR="00152761" w:rsidRPr="006044D6">
              <w:rPr>
                <w:rFonts w:ascii="Arial" w:hAnsi="Arial" w:cs="Arial"/>
                <w:noProof/>
                <w:webHidden/>
                <w:lang w:val="es-ES_tradnl"/>
              </w:rPr>
              <w:fldChar w:fldCharType="end"/>
            </w:r>
          </w:hyperlink>
        </w:p>
        <w:p w14:paraId="7917C8EA" w14:textId="3B44F4E0" w:rsidR="00152761" w:rsidRPr="006044D6" w:rsidRDefault="0036457A">
          <w:pPr>
            <w:pStyle w:val="TOC3"/>
            <w:tabs>
              <w:tab w:val="left" w:pos="1320"/>
              <w:tab w:val="right" w:leader="dot" w:pos="8494"/>
            </w:tabs>
            <w:rPr>
              <w:rFonts w:ascii="Arial" w:eastAsiaTheme="minorEastAsia" w:hAnsi="Arial" w:cs="Arial"/>
              <w:noProof/>
              <w:lang w:val="es-ES_tradnl" w:eastAsia="es-ES"/>
            </w:rPr>
          </w:pPr>
          <w:hyperlink w:anchor="_Toc528055117" w:history="1">
            <w:r w:rsidR="00152761" w:rsidRPr="006044D6">
              <w:rPr>
                <w:rStyle w:val="Hyperlink"/>
                <w:rFonts w:ascii="Arial" w:hAnsi="Arial" w:cs="Arial"/>
                <w:noProof/>
                <w:lang w:val="es-ES_tradnl"/>
              </w:rPr>
              <w:t>4.1.5</w:t>
            </w:r>
            <w:r w:rsidR="00152761" w:rsidRPr="006044D6">
              <w:rPr>
                <w:rFonts w:ascii="Arial" w:eastAsiaTheme="minorEastAsia" w:hAnsi="Arial" w:cs="Arial"/>
                <w:noProof/>
                <w:lang w:val="es-ES_tradnl" w:eastAsia="es-ES"/>
              </w:rPr>
              <w:tab/>
            </w:r>
            <w:r w:rsidR="00152761" w:rsidRPr="006044D6">
              <w:rPr>
                <w:rStyle w:val="Hyperlink"/>
                <w:rFonts w:ascii="Arial" w:hAnsi="Arial" w:cs="Arial"/>
                <w:noProof/>
                <w:lang w:val="es-ES_tradnl"/>
              </w:rPr>
              <w:t>Actividades Financiadas por el Programa</w:t>
            </w:r>
            <w:r w:rsidR="00152761" w:rsidRPr="006044D6">
              <w:rPr>
                <w:rFonts w:ascii="Arial" w:hAnsi="Arial" w:cs="Arial"/>
                <w:noProof/>
                <w:webHidden/>
                <w:lang w:val="es-ES_tradnl"/>
              </w:rPr>
              <w:tab/>
            </w:r>
            <w:r w:rsidR="00152761" w:rsidRPr="006044D6">
              <w:rPr>
                <w:rFonts w:ascii="Arial" w:hAnsi="Arial" w:cs="Arial"/>
                <w:noProof/>
                <w:webHidden/>
                <w:lang w:val="es-ES_tradnl"/>
              </w:rPr>
              <w:fldChar w:fldCharType="begin"/>
            </w:r>
            <w:r w:rsidR="00152761" w:rsidRPr="006044D6">
              <w:rPr>
                <w:rFonts w:ascii="Arial" w:hAnsi="Arial" w:cs="Arial"/>
                <w:noProof/>
                <w:webHidden/>
                <w:lang w:val="es-ES_tradnl"/>
              </w:rPr>
              <w:instrText xml:space="preserve"> PAGEREF _Toc528055117 \h </w:instrText>
            </w:r>
            <w:r w:rsidR="00152761" w:rsidRPr="006044D6">
              <w:rPr>
                <w:rFonts w:ascii="Arial" w:hAnsi="Arial" w:cs="Arial"/>
                <w:noProof/>
                <w:webHidden/>
                <w:lang w:val="es-ES_tradnl"/>
              </w:rPr>
            </w:r>
            <w:r w:rsidR="00152761" w:rsidRPr="006044D6">
              <w:rPr>
                <w:rFonts w:ascii="Arial" w:hAnsi="Arial" w:cs="Arial"/>
                <w:noProof/>
                <w:webHidden/>
                <w:lang w:val="es-ES_tradnl"/>
              </w:rPr>
              <w:fldChar w:fldCharType="separate"/>
            </w:r>
            <w:r w:rsidR="00152761" w:rsidRPr="006044D6">
              <w:rPr>
                <w:rFonts w:ascii="Arial" w:hAnsi="Arial" w:cs="Arial"/>
                <w:noProof/>
                <w:webHidden/>
                <w:lang w:val="es-ES_tradnl"/>
              </w:rPr>
              <w:t>23</w:t>
            </w:r>
            <w:r w:rsidR="00152761" w:rsidRPr="006044D6">
              <w:rPr>
                <w:rFonts w:ascii="Arial" w:hAnsi="Arial" w:cs="Arial"/>
                <w:noProof/>
                <w:webHidden/>
                <w:lang w:val="es-ES_tradnl"/>
              </w:rPr>
              <w:fldChar w:fldCharType="end"/>
            </w:r>
          </w:hyperlink>
        </w:p>
        <w:p w14:paraId="2083BA69" w14:textId="1506291F" w:rsidR="00152761" w:rsidRPr="006044D6" w:rsidRDefault="0036457A">
          <w:pPr>
            <w:pStyle w:val="TOC2"/>
            <w:tabs>
              <w:tab w:val="left" w:pos="880"/>
              <w:tab w:val="right" w:leader="dot" w:pos="8494"/>
            </w:tabs>
            <w:rPr>
              <w:rFonts w:ascii="Arial" w:eastAsiaTheme="minorEastAsia" w:hAnsi="Arial" w:cs="Arial"/>
              <w:noProof/>
              <w:lang w:val="es-ES_tradnl" w:eastAsia="es-ES"/>
            </w:rPr>
          </w:pPr>
          <w:hyperlink w:anchor="_Toc528055118" w:history="1">
            <w:r w:rsidR="00152761" w:rsidRPr="006044D6">
              <w:rPr>
                <w:rStyle w:val="Hyperlink"/>
                <w:rFonts w:ascii="Arial" w:hAnsi="Arial" w:cs="Arial"/>
                <w:noProof/>
                <w:lang w:val="es-ES_tradnl"/>
              </w:rPr>
              <w:t>4.2</w:t>
            </w:r>
            <w:r w:rsidR="00152761" w:rsidRPr="006044D6">
              <w:rPr>
                <w:rFonts w:ascii="Arial" w:eastAsiaTheme="minorEastAsia" w:hAnsi="Arial" w:cs="Arial"/>
                <w:noProof/>
                <w:lang w:val="es-ES_tradnl" w:eastAsia="es-ES"/>
              </w:rPr>
              <w:tab/>
            </w:r>
            <w:r w:rsidR="00152761" w:rsidRPr="006044D6">
              <w:rPr>
                <w:rStyle w:val="Hyperlink"/>
                <w:rFonts w:ascii="Arial" w:hAnsi="Arial" w:cs="Arial"/>
                <w:noProof/>
                <w:lang w:val="es-ES_tradnl"/>
              </w:rPr>
              <w:t>Componente 3: Desarrollo y diseminación de información relevante para orientar la oferta de formación técnico-profesional y capacitación y guiar a los usuarios del sistema</w:t>
            </w:r>
            <w:r w:rsidR="00152761" w:rsidRPr="006044D6">
              <w:rPr>
                <w:rFonts w:ascii="Arial" w:hAnsi="Arial" w:cs="Arial"/>
                <w:noProof/>
                <w:webHidden/>
                <w:lang w:val="es-ES_tradnl"/>
              </w:rPr>
              <w:tab/>
            </w:r>
            <w:r w:rsidR="00152761" w:rsidRPr="006044D6">
              <w:rPr>
                <w:rFonts w:ascii="Arial" w:hAnsi="Arial" w:cs="Arial"/>
                <w:noProof/>
                <w:webHidden/>
                <w:lang w:val="es-ES_tradnl"/>
              </w:rPr>
              <w:fldChar w:fldCharType="begin"/>
            </w:r>
            <w:r w:rsidR="00152761" w:rsidRPr="006044D6">
              <w:rPr>
                <w:rFonts w:ascii="Arial" w:hAnsi="Arial" w:cs="Arial"/>
                <w:noProof/>
                <w:webHidden/>
                <w:lang w:val="es-ES_tradnl"/>
              </w:rPr>
              <w:instrText xml:space="preserve"> PAGEREF _Toc528055118 \h </w:instrText>
            </w:r>
            <w:r w:rsidR="00152761" w:rsidRPr="006044D6">
              <w:rPr>
                <w:rFonts w:ascii="Arial" w:hAnsi="Arial" w:cs="Arial"/>
                <w:noProof/>
                <w:webHidden/>
                <w:lang w:val="es-ES_tradnl"/>
              </w:rPr>
            </w:r>
            <w:r w:rsidR="00152761" w:rsidRPr="006044D6">
              <w:rPr>
                <w:rFonts w:ascii="Arial" w:hAnsi="Arial" w:cs="Arial"/>
                <w:noProof/>
                <w:webHidden/>
                <w:lang w:val="es-ES_tradnl"/>
              </w:rPr>
              <w:fldChar w:fldCharType="separate"/>
            </w:r>
            <w:r w:rsidR="00152761" w:rsidRPr="006044D6">
              <w:rPr>
                <w:rFonts w:ascii="Arial" w:hAnsi="Arial" w:cs="Arial"/>
                <w:noProof/>
                <w:webHidden/>
                <w:lang w:val="es-ES_tradnl"/>
              </w:rPr>
              <w:t>24</w:t>
            </w:r>
            <w:r w:rsidR="00152761" w:rsidRPr="006044D6">
              <w:rPr>
                <w:rFonts w:ascii="Arial" w:hAnsi="Arial" w:cs="Arial"/>
                <w:noProof/>
                <w:webHidden/>
                <w:lang w:val="es-ES_tradnl"/>
              </w:rPr>
              <w:fldChar w:fldCharType="end"/>
            </w:r>
          </w:hyperlink>
        </w:p>
        <w:p w14:paraId="78931C4B" w14:textId="1EA25091" w:rsidR="00152761" w:rsidRPr="006044D6" w:rsidRDefault="0036457A">
          <w:pPr>
            <w:pStyle w:val="TOC3"/>
            <w:tabs>
              <w:tab w:val="left" w:pos="1320"/>
              <w:tab w:val="right" w:leader="dot" w:pos="8494"/>
            </w:tabs>
            <w:rPr>
              <w:rFonts w:ascii="Arial" w:eastAsiaTheme="minorEastAsia" w:hAnsi="Arial" w:cs="Arial"/>
              <w:noProof/>
              <w:lang w:val="es-ES_tradnl" w:eastAsia="es-ES"/>
            </w:rPr>
          </w:pPr>
          <w:hyperlink w:anchor="_Toc528055119" w:history="1">
            <w:r w:rsidR="00152761" w:rsidRPr="006044D6">
              <w:rPr>
                <w:rStyle w:val="Hyperlink"/>
                <w:rFonts w:ascii="Arial" w:hAnsi="Arial" w:cs="Arial"/>
                <w:noProof/>
                <w:lang w:val="es-ES_tradnl"/>
              </w:rPr>
              <w:t>4.2.1</w:t>
            </w:r>
            <w:r w:rsidR="00152761" w:rsidRPr="006044D6">
              <w:rPr>
                <w:rFonts w:ascii="Arial" w:eastAsiaTheme="minorEastAsia" w:hAnsi="Arial" w:cs="Arial"/>
                <w:noProof/>
                <w:lang w:val="es-ES_tradnl" w:eastAsia="es-ES"/>
              </w:rPr>
              <w:tab/>
            </w:r>
            <w:r w:rsidR="00152761" w:rsidRPr="006044D6">
              <w:rPr>
                <w:rStyle w:val="Hyperlink"/>
                <w:rFonts w:ascii="Arial" w:hAnsi="Arial" w:cs="Arial"/>
                <w:noProof/>
                <w:lang w:val="es-ES_tradnl"/>
              </w:rPr>
              <w:t>Fortalecer el liderazgo de los CECOM</w:t>
            </w:r>
            <w:r w:rsidR="00152761" w:rsidRPr="006044D6">
              <w:rPr>
                <w:rFonts w:ascii="Arial" w:hAnsi="Arial" w:cs="Arial"/>
                <w:noProof/>
                <w:webHidden/>
                <w:lang w:val="es-ES_tradnl"/>
              </w:rPr>
              <w:tab/>
            </w:r>
            <w:r w:rsidR="00152761" w:rsidRPr="006044D6">
              <w:rPr>
                <w:rFonts w:ascii="Arial" w:hAnsi="Arial" w:cs="Arial"/>
                <w:noProof/>
                <w:webHidden/>
                <w:lang w:val="es-ES_tradnl"/>
              </w:rPr>
              <w:fldChar w:fldCharType="begin"/>
            </w:r>
            <w:r w:rsidR="00152761" w:rsidRPr="006044D6">
              <w:rPr>
                <w:rFonts w:ascii="Arial" w:hAnsi="Arial" w:cs="Arial"/>
                <w:noProof/>
                <w:webHidden/>
                <w:lang w:val="es-ES_tradnl"/>
              </w:rPr>
              <w:instrText xml:space="preserve"> PAGEREF _Toc528055119 \h </w:instrText>
            </w:r>
            <w:r w:rsidR="00152761" w:rsidRPr="006044D6">
              <w:rPr>
                <w:rFonts w:ascii="Arial" w:hAnsi="Arial" w:cs="Arial"/>
                <w:noProof/>
                <w:webHidden/>
                <w:lang w:val="es-ES_tradnl"/>
              </w:rPr>
            </w:r>
            <w:r w:rsidR="00152761" w:rsidRPr="006044D6">
              <w:rPr>
                <w:rFonts w:ascii="Arial" w:hAnsi="Arial" w:cs="Arial"/>
                <w:noProof/>
                <w:webHidden/>
                <w:lang w:val="es-ES_tradnl"/>
              </w:rPr>
              <w:fldChar w:fldCharType="separate"/>
            </w:r>
            <w:r w:rsidR="00152761" w:rsidRPr="006044D6">
              <w:rPr>
                <w:rFonts w:ascii="Arial" w:hAnsi="Arial" w:cs="Arial"/>
                <w:noProof/>
                <w:webHidden/>
                <w:lang w:val="es-ES_tradnl"/>
              </w:rPr>
              <w:t>24</w:t>
            </w:r>
            <w:r w:rsidR="00152761" w:rsidRPr="006044D6">
              <w:rPr>
                <w:rFonts w:ascii="Arial" w:hAnsi="Arial" w:cs="Arial"/>
                <w:noProof/>
                <w:webHidden/>
                <w:lang w:val="es-ES_tradnl"/>
              </w:rPr>
              <w:fldChar w:fldCharType="end"/>
            </w:r>
          </w:hyperlink>
        </w:p>
        <w:p w14:paraId="3EB15465" w14:textId="0116A908" w:rsidR="00152761" w:rsidRPr="006044D6" w:rsidRDefault="0036457A">
          <w:pPr>
            <w:pStyle w:val="TOC3"/>
            <w:tabs>
              <w:tab w:val="left" w:pos="1320"/>
              <w:tab w:val="right" w:leader="dot" w:pos="8494"/>
            </w:tabs>
            <w:rPr>
              <w:rFonts w:ascii="Arial" w:eastAsiaTheme="minorEastAsia" w:hAnsi="Arial" w:cs="Arial"/>
              <w:noProof/>
              <w:lang w:val="es-ES_tradnl" w:eastAsia="es-ES"/>
            </w:rPr>
          </w:pPr>
          <w:hyperlink w:anchor="_Toc528055120" w:history="1">
            <w:r w:rsidR="00152761" w:rsidRPr="006044D6">
              <w:rPr>
                <w:rStyle w:val="Hyperlink"/>
                <w:rFonts w:ascii="Arial" w:hAnsi="Arial" w:cs="Arial"/>
                <w:noProof/>
                <w:lang w:val="es-ES_tradnl"/>
              </w:rPr>
              <w:t>4.2.2</w:t>
            </w:r>
            <w:r w:rsidR="00152761" w:rsidRPr="006044D6">
              <w:rPr>
                <w:rFonts w:ascii="Arial" w:eastAsiaTheme="minorEastAsia" w:hAnsi="Arial" w:cs="Arial"/>
                <w:noProof/>
                <w:lang w:val="es-ES_tradnl" w:eastAsia="es-ES"/>
              </w:rPr>
              <w:tab/>
            </w:r>
            <w:r w:rsidR="00152761" w:rsidRPr="006044D6">
              <w:rPr>
                <w:rStyle w:val="Hyperlink"/>
                <w:rFonts w:ascii="Arial" w:hAnsi="Arial" w:cs="Arial"/>
                <w:noProof/>
                <w:lang w:val="es-ES_tradnl"/>
              </w:rPr>
              <w:t>Construir Información sobre la oferta formativa del país</w:t>
            </w:r>
            <w:r w:rsidR="00152761" w:rsidRPr="006044D6">
              <w:rPr>
                <w:rFonts w:ascii="Arial" w:hAnsi="Arial" w:cs="Arial"/>
                <w:noProof/>
                <w:webHidden/>
                <w:lang w:val="es-ES_tradnl"/>
              </w:rPr>
              <w:tab/>
            </w:r>
            <w:r w:rsidR="00152761" w:rsidRPr="006044D6">
              <w:rPr>
                <w:rFonts w:ascii="Arial" w:hAnsi="Arial" w:cs="Arial"/>
                <w:noProof/>
                <w:webHidden/>
                <w:lang w:val="es-ES_tradnl"/>
              </w:rPr>
              <w:fldChar w:fldCharType="begin"/>
            </w:r>
            <w:r w:rsidR="00152761" w:rsidRPr="006044D6">
              <w:rPr>
                <w:rFonts w:ascii="Arial" w:hAnsi="Arial" w:cs="Arial"/>
                <w:noProof/>
                <w:webHidden/>
                <w:lang w:val="es-ES_tradnl"/>
              </w:rPr>
              <w:instrText xml:space="preserve"> PAGEREF _Toc528055120 \h </w:instrText>
            </w:r>
            <w:r w:rsidR="00152761" w:rsidRPr="006044D6">
              <w:rPr>
                <w:rFonts w:ascii="Arial" w:hAnsi="Arial" w:cs="Arial"/>
                <w:noProof/>
                <w:webHidden/>
                <w:lang w:val="es-ES_tradnl"/>
              </w:rPr>
            </w:r>
            <w:r w:rsidR="00152761" w:rsidRPr="006044D6">
              <w:rPr>
                <w:rFonts w:ascii="Arial" w:hAnsi="Arial" w:cs="Arial"/>
                <w:noProof/>
                <w:webHidden/>
                <w:lang w:val="es-ES_tradnl"/>
              </w:rPr>
              <w:fldChar w:fldCharType="separate"/>
            </w:r>
            <w:r w:rsidR="00152761" w:rsidRPr="006044D6">
              <w:rPr>
                <w:rFonts w:ascii="Arial" w:hAnsi="Arial" w:cs="Arial"/>
                <w:noProof/>
                <w:webHidden/>
                <w:lang w:val="es-ES_tradnl"/>
              </w:rPr>
              <w:t>24</w:t>
            </w:r>
            <w:r w:rsidR="00152761" w:rsidRPr="006044D6">
              <w:rPr>
                <w:rFonts w:ascii="Arial" w:hAnsi="Arial" w:cs="Arial"/>
                <w:noProof/>
                <w:webHidden/>
                <w:lang w:val="es-ES_tradnl"/>
              </w:rPr>
              <w:fldChar w:fldCharType="end"/>
            </w:r>
          </w:hyperlink>
        </w:p>
        <w:p w14:paraId="33FF76F1" w14:textId="5C281AD3" w:rsidR="00152761" w:rsidRPr="006044D6" w:rsidRDefault="0036457A">
          <w:pPr>
            <w:pStyle w:val="TOC3"/>
            <w:tabs>
              <w:tab w:val="left" w:pos="1320"/>
              <w:tab w:val="right" w:leader="dot" w:pos="8494"/>
            </w:tabs>
            <w:rPr>
              <w:rFonts w:ascii="Arial" w:eastAsiaTheme="minorEastAsia" w:hAnsi="Arial" w:cs="Arial"/>
              <w:noProof/>
              <w:lang w:val="es-ES_tradnl" w:eastAsia="es-ES"/>
            </w:rPr>
          </w:pPr>
          <w:hyperlink w:anchor="_Toc528055121" w:history="1">
            <w:r w:rsidR="00152761" w:rsidRPr="006044D6">
              <w:rPr>
                <w:rStyle w:val="Hyperlink"/>
                <w:rFonts w:ascii="Arial" w:hAnsi="Arial" w:cs="Arial"/>
                <w:noProof/>
                <w:lang w:val="es-ES_tradnl"/>
              </w:rPr>
              <w:t>4.2.3</w:t>
            </w:r>
            <w:r w:rsidR="00152761" w:rsidRPr="006044D6">
              <w:rPr>
                <w:rFonts w:ascii="Arial" w:eastAsiaTheme="minorEastAsia" w:hAnsi="Arial" w:cs="Arial"/>
                <w:noProof/>
                <w:lang w:val="es-ES_tradnl" w:eastAsia="es-ES"/>
              </w:rPr>
              <w:tab/>
            </w:r>
            <w:r w:rsidR="00152761" w:rsidRPr="006044D6">
              <w:rPr>
                <w:rStyle w:val="Hyperlink"/>
                <w:rFonts w:ascii="Arial" w:hAnsi="Arial" w:cs="Arial"/>
                <w:noProof/>
                <w:lang w:val="es-ES_tradnl"/>
              </w:rPr>
              <w:t>Diseminación de los productos anteriormente descritos</w:t>
            </w:r>
            <w:r w:rsidR="00152761" w:rsidRPr="006044D6">
              <w:rPr>
                <w:rFonts w:ascii="Arial" w:hAnsi="Arial" w:cs="Arial"/>
                <w:noProof/>
                <w:webHidden/>
                <w:lang w:val="es-ES_tradnl"/>
              </w:rPr>
              <w:tab/>
            </w:r>
            <w:r w:rsidR="00152761" w:rsidRPr="006044D6">
              <w:rPr>
                <w:rFonts w:ascii="Arial" w:hAnsi="Arial" w:cs="Arial"/>
                <w:noProof/>
                <w:webHidden/>
                <w:lang w:val="es-ES_tradnl"/>
              </w:rPr>
              <w:fldChar w:fldCharType="begin"/>
            </w:r>
            <w:r w:rsidR="00152761" w:rsidRPr="006044D6">
              <w:rPr>
                <w:rFonts w:ascii="Arial" w:hAnsi="Arial" w:cs="Arial"/>
                <w:noProof/>
                <w:webHidden/>
                <w:lang w:val="es-ES_tradnl"/>
              </w:rPr>
              <w:instrText xml:space="preserve"> PAGEREF _Toc528055121 \h </w:instrText>
            </w:r>
            <w:r w:rsidR="00152761" w:rsidRPr="006044D6">
              <w:rPr>
                <w:rFonts w:ascii="Arial" w:hAnsi="Arial" w:cs="Arial"/>
                <w:noProof/>
                <w:webHidden/>
                <w:lang w:val="es-ES_tradnl"/>
              </w:rPr>
            </w:r>
            <w:r w:rsidR="00152761" w:rsidRPr="006044D6">
              <w:rPr>
                <w:rFonts w:ascii="Arial" w:hAnsi="Arial" w:cs="Arial"/>
                <w:noProof/>
                <w:webHidden/>
                <w:lang w:val="es-ES_tradnl"/>
              </w:rPr>
              <w:fldChar w:fldCharType="separate"/>
            </w:r>
            <w:r w:rsidR="00152761" w:rsidRPr="006044D6">
              <w:rPr>
                <w:rFonts w:ascii="Arial" w:hAnsi="Arial" w:cs="Arial"/>
                <w:noProof/>
                <w:webHidden/>
                <w:lang w:val="es-ES_tradnl"/>
              </w:rPr>
              <w:t>24</w:t>
            </w:r>
            <w:r w:rsidR="00152761" w:rsidRPr="006044D6">
              <w:rPr>
                <w:rFonts w:ascii="Arial" w:hAnsi="Arial" w:cs="Arial"/>
                <w:noProof/>
                <w:webHidden/>
                <w:lang w:val="es-ES_tradnl"/>
              </w:rPr>
              <w:fldChar w:fldCharType="end"/>
            </w:r>
          </w:hyperlink>
        </w:p>
        <w:p w14:paraId="6A82C3A1" w14:textId="3EAE52F2" w:rsidR="00152761" w:rsidRPr="006044D6" w:rsidRDefault="0036457A">
          <w:pPr>
            <w:pStyle w:val="TOC1"/>
            <w:tabs>
              <w:tab w:val="left" w:pos="440"/>
              <w:tab w:val="right" w:leader="dot" w:pos="8494"/>
            </w:tabs>
            <w:rPr>
              <w:rFonts w:ascii="Arial" w:eastAsiaTheme="minorEastAsia" w:hAnsi="Arial" w:cs="Arial"/>
              <w:noProof/>
              <w:lang w:val="es-ES_tradnl" w:eastAsia="es-ES"/>
            </w:rPr>
          </w:pPr>
          <w:hyperlink w:anchor="_Toc528055122" w:history="1">
            <w:r w:rsidR="00152761" w:rsidRPr="006044D6">
              <w:rPr>
                <w:rStyle w:val="Hyperlink"/>
                <w:rFonts w:ascii="Arial" w:hAnsi="Arial" w:cs="Arial"/>
                <w:noProof/>
                <w:lang w:val="es-ES_tradnl"/>
              </w:rPr>
              <w:t>5</w:t>
            </w:r>
            <w:r w:rsidR="00152761" w:rsidRPr="006044D6">
              <w:rPr>
                <w:rFonts w:ascii="Arial" w:eastAsiaTheme="minorEastAsia" w:hAnsi="Arial" w:cs="Arial"/>
                <w:noProof/>
                <w:lang w:val="es-ES_tradnl" w:eastAsia="es-ES"/>
              </w:rPr>
              <w:tab/>
            </w:r>
            <w:r w:rsidR="00152761" w:rsidRPr="006044D6">
              <w:rPr>
                <w:rStyle w:val="Hyperlink"/>
                <w:rFonts w:ascii="Arial" w:hAnsi="Arial" w:cs="Arial"/>
                <w:noProof/>
                <w:lang w:val="es-ES_tradnl"/>
              </w:rPr>
              <w:t>CAPITULO 5:  PLANIFICACIÓN DEL PROGRAMA</w:t>
            </w:r>
            <w:r w:rsidR="00152761" w:rsidRPr="006044D6">
              <w:rPr>
                <w:rFonts w:ascii="Arial" w:hAnsi="Arial" w:cs="Arial"/>
                <w:noProof/>
                <w:webHidden/>
                <w:lang w:val="es-ES_tradnl"/>
              </w:rPr>
              <w:tab/>
            </w:r>
            <w:r w:rsidR="00152761" w:rsidRPr="006044D6">
              <w:rPr>
                <w:rFonts w:ascii="Arial" w:hAnsi="Arial" w:cs="Arial"/>
                <w:noProof/>
                <w:webHidden/>
                <w:lang w:val="es-ES_tradnl"/>
              </w:rPr>
              <w:fldChar w:fldCharType="begin"/>
            </w:r>
            <w:r w:rsidR="00152761" w:rsidRPr="006044D6">
              <w:rPr>
                <w:rFonts w:ascii="Arial" w:hAnsi="Arial" w:cs="Arial"/>
                <w:noProof/>
                <w:webHidden/>
                <w:lang w:val="es-ES_tradnl"/>
              </w:rPr>
              <w:instrText xml:space="preserve"> PAGEREF _Toc528055122 \h </w:instrText>
            </w:r>
            <w:r w:rsidR="00152761" w:rsidRPr="006044D6">
              <w:rPr>
                <w:rFonts w:ascii="Arial" w:hAnsi="Arial" w:cs="Arial"/>
                <w:noProof/>
                <w:webHidden/>
                <w:lang w:val="es-ES_tradnl"/>
              </w:rPr>
            </w:r>
            <w:r w:rsidR="00152761" w:rsidRPr="006044D6">
              <w:rPr>
                <w:rFonts w:ascii="Arial" w:hAnsi="Arial" w:cs="Arial"/>
                <w:noProof/>
                <w:webHidden/>
                <w:lang w:val="es-ES_tradnl"/>
              </w:rPr>
              <w:fldChar w:fldCharType="separate"/>
            </w:r>
            <w:r w:rsidR="00152761" w:rsidRPr="006044D6">
              <w:rPr>
                <w:rFonts w:ascii="Arial" w:hAnsi="Arial" w:cs="Arial"/>
                <w:noProof/>
                <w:webHidden/>
                <w:lang w:val="es-ES_tradnl"/>
              </w:rPr>
              <w:t>26</w:t>
            </w:r>
            <w:r w:rsidR="00152761" w:rsidRPr="006044D6">
              <w:rPr>
                <w:rFonts w:ascii="Arial" w:hAnsi="Arial" w:cs="Arial"/>
                <w:noProof/>
                <w:webHidden/>
                <w:lang w:val="es-ES_tradnl"/>
              </w:rPr>
              <w:fldChar w:fldCharType="end"/>
            </w:r>
          </w:hyperlink>
        </w:p>
        <w:p w14:paraId="3597EDA7" w14:textId="32B5F9E7" w:rsidR="00152761" w:rsidRPr="006044D6" w:rsidRDefault="0036457A">
          <w:pPr>
            <w:pStyle w:val="TOC2"/>
            <w:tabs>
              <w:tab w:val="left" w:pos="880"/>
              <w:tab w:val="right" w:leader="dot" w:pos="8494"/>
            </w:tabs>
            <w:rPr>
              <w:rFonts w:ascii="Arial" w:eastAsiaTheme="minorEastAsia" w:hAnsi="Arial" w:cs="Arial"/>
              <w:noProof/>
              <w:lang w:val="es-ES_tradnl" w:eastAsia="es-ES"/>
            </w:rPr>
          </w:pPr>
          <w:hyperlink w:anchor="_Toc528055123" w:history="1">
            <w:r w:rsidR="00152761" w:rsidRPr="006044D6">
              <w:rPr>
                <w:rStyle w:val="Hyperlink"/>
                <w:rFonts w:ascii="Arial" w:hAnsi="Arial" w:cs="Arial"/>
                <w:noProof/>
                <w:lang w:val="es-ES_tradnl"/>
              </w:rPr>
              <w:t>5.1</w:t>
            </w:r>
            <w:r w:rsidR="00152761" w:rsidRPr="006044D6">
              <w:rPr>
                <w:rFonts w:ascii="Arial" w:eastAsiaTheme="minorEastAsia" w:hAnsi="Arial" w:cs="Arial"/>
                <w:noProof/>
                <w:lang w:val="es-ES_tradnl" w:eastAsia="es-ES"/>
              </w:rPr>
              <w:tab/>
            </w:r>
            <w:r w:rsidR="00152761" w:rsidRPr="006044D6">
              <w:rPr>
                <w:rStyle w:val="Hyperlink"/>
                <w:rFonts w:ascii="Arial" w:hAnsi="Arial" w:cs="Arial"/>
                <w:noProof/>
                <w:lang w:val="es-ES_tradnl"/>
              </w:rPr>
              <w:t>PLANIFICACIÓN OPERATIVA ANUAL</w:t>
            </w:r>
            <w:r w:rsidR="00152761" w:rsidRPr="006044D6">
              <w:rPr>
                <w:rFonts w:ascii="Arial" w:hAnsi="Arial" w:cs="Arial"/>
                <w:noProof/>
                <w:webHidden/>
                <w:lang w:val="es-ES_tradnl"/>
              </w:rPr>
              <w:tab/>
            </w:r>
            <w:r w:rsidR="00152761" w:rsidRPr="006044D6">
              <w:rPr>
                <w:rFonts w:ascii="Arial" w:hAnsi="Arial" w:cs="Arial"/>
                <w:noProof/>
                <w:webHidden/>
                <w:lang w:val="es-ES_tradnl"/>
              </w:rPr>
              <w:fldChar w:fldCharType="begin"/>
            </w:r>
            <w:r w:rsidR="00152761" w:rsidRPr="006044D6">
              <w:rPr>
                <w:rFonts w:ascii="Arial" w:hAnsi="Arial" w:cs="Arial"/>
                <w:noProof/>
                <w:webHidden/>
                <w:lang w:val="es-ES_tradnl"/>
              </w:rPr>
              <w:instrText xml:space="preserve"> PAGEREF _Toc528055123 \h </w:instrText>
            </w:r>
            <w:r w:rsidR="00152761" w:rsidRPr="006044D6">
              <w:rPr>
                <w:rFonts w:ascii="Arial" w:hAnsi="Arial" w:cs="Arial"/>
                <w:noProof/>
                <w:webHidden/>
                <w:lang w:val="es-ES_tradnl"/>
              </w:rPr>
            </w:r>
            <w:r w:rsidR="00152761" w:rsidRPr="006044D6">
              <w:rPr>
                <w:rFonts w:ascii="Arial" w:hAnsi="Arial" w:cs="Arial"/>
                <w:noProof/>
                <w:webHidden/>
                <w:lang w:val="es-ES_tradnl"/>
              </w:rPr>
              <w:fldChar w:fldCharType="separate"/>
            </w:r>
            <w:r w:rsidR="00152761" w:rsidRPr="006044D6">
              <w:rPr>
                <w:rFonts w:ascii="Arial" w:hAnsi="Arial" w:cs="Arial"/>
                <w:noProof/>
                <w:webHidden/>
                <w:lang w:val="es-ES_tradnl"/>
              </w:rPr>
              <w:t>26</w:t>
            </w:r>
            <w:r w:rsidR="00152761" w:rsidRPr="006044D6">
              <w:rPr>
                <w:rFonts w:ascii="Arial" w:hAnsi="Arial" w:cs="Arial"/>
                <w:noProof/>
                <w:webHidden/>
                <w:lang w:val="es-ES_tradnl"/>
              </w:rPr>
              <w:fldChar w:fldCharType="end"/>
            </w:r>
          </w:hyperlink>
        </w:p>
        <w:p w14:paraId="2084E44E" w14:textId="56BE4E39" w:rsidR="00152761" w:rsidRPr="006044D6" w:rsidRDefault="0036457A">
          <w:pPr>
            <w:pStyle w:val="TOC2"/>
            <w:tabs>
              <w:tab w:val="left" w:pos="880"/>
              <w:tab w:val="right" w:leader="dot" w:pos="8494"/>
            </w:tabs>
            <w:rPr>
              <w:rFonts w:ascii="Arial" w:eastAsiaTheme="minorEastAsia" w:hAnsi="Arial" w:cs="Arial"/>
              <w:noProof/>
              <w:lang w:val="es-ES_tradnl" w:eastAsia="es-ES"/>
            </w:rPr>
          </w:pPr>
          <w:hyperlink w:anchor="_Toc528055124" w:history="1">
            <w:r w:rsidR="00152761" w:rsidRPr="006044D6">
              <w:rPr>
                <w:rStyle w:val="Hyperlink"/>
                <w:rFonts w:ascii="Arial" w:hAnsi="Arial" w:cs="Arial"/>
                <w:noProof/>
                <w:lang w:val="es-ES_tradnl"/>
              </w:rPr>
              <w:t>5.2</w:t>
            </w:r>
            <w:r w:rsidR="00152761" w:rsidRPr="006044D6">
              <w:rPr>
                <w:rFonts w:ascii="Arial" w:eastAsiaTheme="minorEastAsia" w:hAnsi="Arial" w:cs="Arial"/>
                <w:noProof/>
                <w:lang w:val="es-ES_tradnl" w:eastAsia="es-ES"/>
              </w:rPr>
              <w:tab/>
            </w:r>
            <w:r w:rsidR="00152761" w:rsidRPr="006044D6">
              <w:rPr>
                <w:rStyle w:val="Hyperlink"/>
                <w:rFonts w:ascii="Arial" w:hAnsi="Arial" w:cs="Arial"/>
                <w:noProof/>
                <w:lang w:val="es-ES_tradnl"/>
              </w:rPr>
              <w:t>PLANIFICACIÓN DE LAS ADQUISICIONES Y CONTRATACIONES</w:t>
            </w:r>
            <w:r w:rsidR="00152761" w:rsidRPr="006044D6">
              <w:rPr>
                <w:rFonts w:ascii="Arial" w:hAnsi="Arial" w:cs="Arial"/>
                <w:noProof/>
                <w:webHidden/>
                <w:lang w:val="es-ES_tradnl"/>
              </w:rPr>
              <w:tab/>
            </w:r>
            <w:r w:rsidR="00152761" w:rsidRPr="006044D6">
              <w:rPr>
                <w:rFonts w:ascii="Arial" w:hAnsi="Arial" w:cs="Arial"/>
                <w:noProof/>
                <w:webHidden/>
                <w:lang w:val="es-ES_tradnl"/>
              </w:rPr>
              <w:fldChar w:fldCharType="begin"/>
            </w:r>
            <w:r w:rsidR="00152761" w:rsidRPr="006044D6">
              <w:rPr>
                <w:rFonts w:ascii="Arial" w:hAnsi="Arial" w:cs="Arial"/>
                <w:noProof/>
                <w:webHidden/>
                <w:lang w:val="es-ES_tradnl"/>
              </w:rPr>
              <w:instrText xml:space="preserve"> PAGEREF _Toc528055124 \h </w:instrText>
            </w:r>
            <w:r w:rsidR="00152761" w:rsidRPr="006044D6">
              <w:rPr>
                <w:rFonts w:ascii="Arial" w:hAnsi="Arial" w:cs="Arial"/>
                <w:noProof/>
                <w:webHidden/>
                <w:lang w:val="es-ES_tradnl"/>
              </w:rPr>
            </w:r>
            <w:r w:rsidR="00152761" w:rsidRPr="006044D6">
              <w:rPr>
                <w:rFonts w:ascii="Arial" w:hAnsi="Arial" w:cs="Arial"/>
                <w:noProof/>
                <w:webHidden/>
                <w:lang w:val="es-ES_tradnl"/>
              </w:rPr>
              <w:fldChar w:fldCharType="separate"/>
            </w:r>
            <w:r w:rsidR="00152761" w:rsidRPr="006044D6">
              <w:rPr>
                <w:rFonts w:ascii="Arial" w:hAnsi="Arial" w:cs="Arial"/>
                <w:noProof/>
                <w:webHidden/>
                <w:lang w:val="es-ES_tradnl"/>
              </w:rPr>
              <w:t>26</w:t>
            </w:r>
            <w:r w:rsidR="00152761" w:rsidRPr="006044D6">
              <w:rPr>
                <w:rFonts w:ascii="Arial" w:hAnsi="Arial" w:cs="Arial"/>
                <w:noProof/>
                <w:webHidden/>
                <w:lang w:val="es-ES_tradnl"/>
              </w:rPr>
              <w:fldChar w:fldCharType="end"/>
            </w:r>
          </w:hyperlink>
        </w:p>
        <w:p w14:paraId="25374680" w14:textId="6965FAF6" w:rsidR="00152761" w:rsidRPr="006044D6" w:rsidRDefault="0036457A">
          <w:pPr>
            <w:pStyle w:val="TOC3"/>
            <w:tabs>
              <w:tab w:val="left" w:pos="1320"/>
              <w:tab w:val="right" w:leader="dot" w:pos="8494"/>
            </w:tabs>
            <w:rPr>
              <w:rFonts w:ascii="Arial" w:eastAsiaTheme="minorEastAsia" w:hAnsi="Arial" w:cs="Arial"/>
              <w:noProof/>
              <w:lang w:val="es-ES_tradnl" w:eastAsia="es-ES"/>
            </w:rPr>
          </w:pPr>
          <w:hyperlink w:anchor="_Toc528055125" w:history="1">
            <w:r w:rsidR="00152761" w:rsidRPr="006044D6">
              <w:rPr>
                <w:rStyle w:val="Hyperlink"/>
                <w:rFonts w:ascii="Arial" w:hAnsi="Arial" w:cs="Arial"/>
                <w:noProof/>
                <w:lang w:val="es-ES_tradnl"/>
              </w:rPr>
              <w:t>5.2.1</w:t>
            </w:r>
            <w:r w:rsidR="00152761" w:rsidRPr="006044D6">
              <w:rPr>
                <w:rFonts w:ascii="Arial" w:eastAsiaTheme="minorEastAsia" w:hAnsi="Arial" w:cs="Arial"/>
                <w:noProof/>
                <w:lang w:val="es-ES_tradnl" w:eastAsia="es-ES"/>
              </w:rPr>
              <w:tab/>
            </w:r>
            <w:r w:rsidR="00152761" w:rsidRPr="006044D6">
              <w:rPr>
                <w:rStyle w:val="Hyperlink"/>
                <w:rFonts w:ascii="Arial" w:hAnsi="Arial" w:cs="Arial"/>
                <w:noProof/>
                <w:lang w:val="es-ES_tradnl"/>
              </w:rPr>
              <w:t>Elaboración Plan de Adquisiciones (PA)</w:t>
            </w:r>
            <w:r w:rsidR="00152761" w:rsidRPr="006044D6">
              <w:rPr>
                <w:rFonts w:ascii="Arial" w:hAnsi="Arial" w:cs="Arial"/>
                <w:noProof/>
                <w:webHidden/>
                <w:lang w:val="es-ES_tradnl"/>
              </w:rPr>
              <w:tab/>
            </w:r>
            <w:r w:rsidR="00152761" w:rsidRPr="006044D6">
              <w:rPr>
                <w:rFonts w:ascii="Arial" w:hAnsi="Arial" w:cs="Arial"/>
                <w:noProof/>
                <w:webHidden/>
                <w:lang w:val="es-ES_tradnl"/>
              </w:rPr>
              <w:fldChar w:fldCharType="begin"/>
            </w:r>
            <w:r w:rsidR="00152761" w:rsidRPr="006044D6">
              <w:rPr>
                <w:rFonts w:ascii="Arial" w:hAnsi="Arial" w:cs="Arial"/>
                <w:noProof/>
                <w:webHidden/>
                <w:lang w:val="es-ES_tradnl"/>
              </w:rPr>
              <w:instrText xml:space="preserve"> PAGEREF _Toc528055125 \h </w:instrText>
            </w:r>
            <w:r w:rsidR="00152761" w:rsidRPr="006044D6">
              <w:rPr>
                <w:rFonts w:ascii="Arial" w:hAnsi="Arial" w:cs="Arial"/>
                <w:noProof/>
                <w:webHidden/>
                <w:lang w:val="es-ES_tradnl"/>
              </w:rPr>
            </w:r>
            <w:r w:rsidR="00152761" w:rsidRPr="006044D6">
              <w:rPr>
                <w:rFonts w:ascii="Arial" w:hAnsi="Arial" w:cs="Arial"/>
                <w:noProof/>
                <w:webHidden/>
                <w:lang w:val="es-ES_tradnl"/>
              </w:rPr>
              <w:fldChar w:fldCharType="separate"/>
            </w:r>
            <w:r w:rsidR="00152761" w:rsidRPr="006044D6">
              <w:rPr>
                <w:rFonts w:ascii="Arial" w:hAnsi="Arial" w:cs="Arial"/>
                <w:noProof/>
                <w:webHidden/>
                <w:lang w:val="es-ES_tradnl"/>
              </w:rPr>
              <w:t>26</w:t>
            </w:r>
            <w:r w:rsidR="00152761" w:rsidRPr="006044D6">
              <w:rPr>
                <w:rFonts w:ascii="Arial" w:hAnsi="Arial" w:cs="Arial"/>
                <w:noProof/>
                <w:webHidden/>
                <w:lang w:val="es-ES_tradnl"/>
              </w:rPr>
              <w:fldChar w:fldCharType="end"/>
            </w:r>
          </w:hyperlink>
        </w:p>
        <w:p w14:paraId="54985EE3" w14:textId="0E71E3D0" w:rsidR="00152761" w:rsidRPr="006044D6" w:rsidRDefault="0036457A">
          <w:pPr>
            <w:pStyle w:val="TOC3"/>
            <w:tabs>
              <w:tab w:val="left" w:pos="1320"/>
              <w:tab w:val="right" w:leader="dot" w:pos="8494"/>
            </w:tabs>
            <w:rPr>
              <w:rFonts w:ascii="Arial" w:eastAsiaTheme="minorEastAsia" w:hAnsi="Arial" w:cs="Arial"/>
              <w:noProof/>
              <w:lang w:val="es-ES_tradnl" w:eastAsia="es-ES"/>
            </w:rPr>
          </w:pPr>
          <w:hyperlink w:anchor="_Toc528055126" w:history="1">
            <w:r w:rsidR="00152761" w:rsidRPr="006044D6">
              <w:rPr>
                <w:rStyle w:val="Hyperlink"/>
                <w:rFonts w:ascii="Arial" w:hAnsi="Arial" w:cs="Arial"/>
                <w:noProof/>
                <w:lang w:val="es-ES_tradnl"/>
              </w:rPr>
              <w:t>5.2.2</w:t>
            </w:r>
            <w:r w:rsidR="00152761" w:rsidRPr="006044D6">
              <w:rPr>
                <w:rFonts w:ascii="Arial" w:eastAsiaTheme="minorEastAsia" w:hAnsi="Arial" w:cs="Arial"/>
                <w:noProof/>
                <w:lang w:val="es-ES_tradnl" w:eastAsia="es-ES"/>
              </w:rPr>
              <w:tab/>
            </w:r>
            <w:r w:rsidR="00152761" w:rsidRPr="006044D6">
              <w:rPr>
                <w:rStyle w:val="Hyperlink"/>
                <w:rFonts w:ascii="Arial" w:hAnsi="Arial" w:cs="Arial"/>
                <w:noProof/>
                <w:lang w:val="es-ES_tradnl"/>
              </w:rPr>
              <w:t>Etapas de Formulación del PA</w:t>
            </w:r>
            <w:r w:rsidR="00152761" w:rsidRPr="006044D6">
              <w:rPr>
                <w:rFonts w:ascii="Arial" w:hAnsi="Arial" w:cs="Arial"/>
                <w:noProof/>
                <w:webHidden/>
                <w:lang w:val="es-ES_tradnl"/>
              </w:rPr>
              <w:tab/>
            </w:r>
            <w:r w:rsidR="00152761" w:rsidRPr="006044D6">
              <w:rPr>
                <w:rFonts w:ascii="Arial" w:hAnsi="Arial" w:cs="Arial"/>
                <w:noProof/>
                <w:webHidden/>
                <w:lang w:val="es-ES_tradnl"/>
              </w:rPr>
              <w:fldChar w:fldCharType="begin"/>
            </w:r>
            <w:r w:rsidR="00152761" w:rsidRPr="006044D6">
              <w:rPr>
                <w:rFonts w:ascii="Arial" w:hAnsi="Arial" w:cs="Arial"/>
                <w:noProof/>
                <w:webHidden/>
                <w:lang w:val="es-ES_tradnl"/>
              </w:rPr>
              <w:instrText xml:space="preserve"> PAGEREF _Toc528055126 \h </w:instrText>
            </w:r>
            <w:r w:rsidR="00152761" w:rsidRPr="006044D6">
              <w:rPr>
                <w:rFonts w:ascii="Arial" w:hAnsi="Arial" w:cs="Arial"/>
                <w:noProof/>
                <w:webHidden/>
                <w:lang w:val="es-ES_tradnl"/>
              </w:rPr>
            </w:r>
            <w:r w:rsidR="00152761" w:rsidRPr="006044D6">
              <w:rPr>
                <w:rFonts w:ascii="Arial" w:hAnsi="Arial" w:cs="Arial"/>
                <w:noProof/>
                <w:webHidden/>
                <w:lang w:val="es-ES_tradnl"/>
              </w:rPr>
              <w:fldChar w:fldCharType="separate"/>
            </w:r>
            <w:r w:rsidR="00152761" w:rsidRPr="006044D6">
              <w:rPr>
                <w:rFonts w:ascii="Arial" w:hAnsi="Arial" w:cs="Arial"/>
                <w:noProof/>
                <w:webHidden/>
                <w:lang w:val="es-ES_tradnl"/>
              </w:rPr>
              <w:t>27</w:t>
            </w:r>
            <w:r w:rsidR="00152761" w:rsidRPr="006044D6">
              <w:rPr>
                <w:rFonts w:ascii="Arial" w:hAnsi="Arial" w:cs="Arial"/>
                <w:noProof/>
                <w:webHidden/>
                <w:lang w:val="es-ES_tradnl"/>
              </w:rPr>
              <w:fldChar w:fldCharType="end"/>
            </w:r>
          </w:hyperlink>
        </w:p>
        <w:p w14:paraId="747D01C1" w14:textId="36076183" w:rsidR="00152761" w:rsidRPr="006044D6" w:rsidRDefault="0036457A">
          <w:pPr>
            <w:pStyle w:val="TOC2"/>
            <w:tabs>
              <w:tab w:val="left" w:pos="880"/>
              <w:tab w:val="right" w:leader="dot" w:pos="8494"/>
            </w:tabs>
            <w:rPr>
              <w:rFonts w:ascii="Arial" w:eastAsiaTheme="minorEastAsia" w:hAnsi="Arial" w:cs="Arial"/>
              <w:noProof/>
              <w:lang w:val="es-ES_tradnl" w:eastAsia="es-ES"/>
            </w:rPr>
          </w:pPr>
          <w:hyperlink w:anchor="_Toc528055127" w:history="1">
            <w:r w:rsidR="00152761" w:rsidRPr="006044D6">
              <w:rPr>
                <w:rStyle w:val="Hyperlink"/>
                <w:rFonts w:ascii="Arial" w:hAnsi="Arial" w:cs="Arial"/>
                <w:noProof/>
                <w:lang w:val="es-ES_tradnl"/>
              </w:rPr>
              <w:t>5.3</w:t>
            </w:r>
            <w:r w:rsidR="00152761" w:rsidRPr="006044D6">
              <w:rPr>
                <w:rFonts w:ascii="Arial" w:eastAsiaTheme="minorEastAsia" w:hAnsi="Arial" w:cs="Arial"/>
                <w:noProof/>
                <w:lang w:val="es-ES_tradnl" w:eastAsia="es-ES"/>
              </w:rPr>
              <w:tab/>
            </w:r>
            <w:r w:rsidR="00152761" w:rsidRPr="006044D6">
              <w:rPr>
                <w:rStyle w:val="Hyperlink"/>
                <w:rFonts w:ascii="Arial" w:hAnsi="Arial" w:cs="Arial"/>
                <w:noProof/>
                <w:lang w:val="es-ES_tradnl"/>
              </w:rPr>
              <w:t>PLANIFICACIÓN FINANCIERA</w:t>
            </w:r>
            <w:r w:rsidR="00152761" w:rsidRPr="006044D6">
              <w:rPr>
                <w:rFonts w:ascii="Arial" w:hAnsi="Arial" w:cs="Arial"/>
                <w:noProof/>
                <w:webHidden/>
                <w:lang w:val="es-ES_tradnl"/>
              </w:rPr>
              <w:tab/>
            </w:r>
            <w:r w:rsidR="00152761" w:rsidRPr="006044D6">
              <w:rPr>
                <w:rFonts w:ascii="Arial" w:hAnsi="Arial" w:cs="Arial"/>
                <w:noProof/>
                <w:webHidden/>
                <w:lang w:val="es-ES_tradnl"/>
              </w:rPr>
              <w:fldChar w:fldCharType="begin"/>
            </w:r>
            <w:r w:rsidR="00152761" w:rsidRPr="006044D6">
              <w:rPr>
                <w:rFonts w:ascii="Arial" w:hAnsi="Arial" w:cs="Arial"/>
                <w:noProof/>
                <w:webHidden/>
                <w:lang w:val="es-ES_tradnl"/>
              </w:rPr>
              <w:instrText xml:space="preserve"> PAGEREF _Toc528055127 \h </w:instrText>
            </w:r>
            <w:r w:rsidR="00152761" w:rsidRPr="006044D6">
              <w:rPr>
                <w:rFonts w:ascii="Arial" w:hAnsi="Arial" w:cs="Arial"/>
                <w:noProof/>
                <w:webHidden/>
                <w:lang w:val="es-ES_tradnl"/>
              </w:rPr>
            </w:r>
            <w:r w:rsidR="00152761" w:rsidRPr="006044D6">
              <w:rPr>
                <w:rFonts w:ascii="Arial" w:hAnsi="Arial" w:cs="Arial"/>
                <w:noProof/>
                <w:webHidden/>
                <w:lang w:val="es-ES_tradnl"/>
              </w:rPr>
              <w:fldChar w:fldCharType="separate"/>
            </w:r>
            <w:r w:rsidR="00152761" w:rsidRPr="006044D6">
              <w:rPr>
                <w:rFonts w:ascii="Arial" w:hAnsi="Arial" w:cs="Arial"/>
                <w:noProof/>
                <w:webHidden/>
                <w:lang w:val="es-ES_tradnl"/>
              </w:rPr>
              <w:t>28</w:t>
            </w:r>
            <w:r w:rsidR="00152761" w:rsidRPr="006044D6">
              <w:rPr>
                <w:rFonts w:ascii="Arial" w:hAnsi="Arial" w:cs="Arial"/>
                <w:noProof/>
                <w:webHidden/>
                <w:lang w:val="es-ES_tradnl"/>
              </w:rPr>
              <w:fldChar w:fldCharType="end"/>
            </w:r>
          </w:hyperlink>
        </w:p>
        <w:p w14:paraId="7AB93A67" w14:textId="5B879F2D" w:rsidR="00152761" w:rsidRPr="006044D6" w:rsidRDefault="0036457A">
          <w:pPr>
            <w:pStyle w:val="TOC1"/>
            <w:tabs>
              <w:tab w:val="left" w:pos="440"/>
              <w:tab w:val="right" w:leader="dot" w:pos="8494"/>
            </w:tabs>
            <w:rPr>
              <w:rFonts w:ascii="Arial" w:eastAsiaTheme="minorEastAsia" w:hAnsi="Arial" w:cs="Arial"/>
              <w:noProof/>
              <w:lang w:val="es-ES_tradnl" w:eastAsia="es-ES"/>
            </w:rPr>
          </w:pPr>
          <w:hyperlink w:anchor="_Toc528055128" w:history="1">
            <w:r w:rsidR="00152761" w:rsidRPr="006044D6">
              <w:rPr>
                <w:rStyle w:val="Hyperlink"/>
                <w:rFonts w:ascii="Arial" w:hAnsi="Arial" w:cs="Arial"/>
                <w:noProof/>
                <w:lang w:val="es-ES_tradnl"/>
              </w:rPr>
              <w:t>6</w:t>
            </w:r>
            <w:r w:rsidR="00152761" w:rsidRPr="006044D6">
              <w:rPr>
                <w:rFonts w:ascii="Arial" w:eastAsiaTheme="minorEastAsia" w:hAnsi="Arial" w:cs="Arial"/>
                <w:noProof/>
                <w:lang w:val="es-ES_tradnl" w:eastAsia="es-ES"/>
              </w:rPr>
              <w:tab/>
            </w:r>
            <w:r w:rsidR="00152761" w:rsidRPr="006044D6">
              <w:rPr>
                <w:rStyle w:val="Hyperlink"/>
                <w:rFonts w:ascii="Arial" w:hAnsi="Arial" w:cs="Arial"/>
                <w:noProof/>
                <w:lang w:val="es-ES_tradnl"/>
              </w:rPr>
              <w:t>CAPITULO 6: GESTIÓN FINANCIERA</w:t>
            </w:r>
            <w:r w:rsidR="00152761" w:rsidRPr="006044D6">
              <w:rPr>
                <w:rFonts w:ascii="Arial" w:hAnsi="Arial" w:cs="Arial"/>
                <w:noProof/>
                <w:webHidden/>
                <w:lang w:val="es-ES_tradnl"/>
              </w:rPr>
              <w:tab/>
            </w:r>
            <w:r w:rsidR="00152761" w:rsidRPr="006044D6">
              <w:rPr>
                <w:rFonts w:ascii="Arial" w:hAnsi="Arial" w:cs="Arial"/>
                <w:noProof/>
                <w:webHidden/>
                <w:lang w:val="es-ES_tradnl"/>
              </w:rPr>
              <w:fldChar w:fldCharType="begin"/>
            </w:r>
            <w:r w:rsidR="00152761" w:rsidRPr="006044D6">
              <w:rPr>
                <w:rFonts w:ascii="Arial" w:hAnsi="Arial" w:cs="Arial"/>
                <w:noProof/>
                <w:webHidden/>
                <w:lang w:val="es-ES_tradnl"/>
              </w:rPr>
              <w:instrText xml:space="preserve"> PAGEREF _Toc528055128 \h </w:instrText>
            </w:r>
            <w:r w:rsidR="00152761" w:rsidRPr="006044D6">
              <w:rPr>
                <w:rFonts w:ascii="Arial" w:hAnsi="Arial" w:cs="Arial"/>
                <w:noProof/>
                <w:webHidden/>
                <w:lang w:val="es-ES_tradnl"/>
              </w:rPr>
            </w:r>
            <w:r w:rsidR="00152761" w:rsidRPr="006044D6">
              <w:rPr>
                <w:rFonts w:ascii="Arial" w:hAnsi="Arial" w:cs="Arial"/>
                <w:noProof/>
                <w:webHidden/>
                <w:lang w:val="es-ES_tradnl"/>
              </w:rPr>
              <w:fldChar w:fldCharType="separate"/>
            </w:r>
            <w:r w:rsidR="00152761" w:rsidRPr="006044D6">
              <w:rPr>
                <w:rFonts w:ascii="Arial" w:hAnsi="Arial" w:cs="Arial"/>
                <w:noProof/>
                <w:webHidden/>
                <w:lang w:val="es-ES_tradnl"/>
              </w:rPr>
              <w:t>28</w:t>
            </w:r>
            <w:r w:rsidR="00152761" w:rsidRPr="006044D6">
              <w:rPr>
                <w:rFonts w:ascii="Arial" w:hAnsi="Arial" w:cs="Arial"/>
                <w:noProof/>
                <w:webHidden/>
                <w:lang w:val="es-ES_tradnl"/>
              </w:rPr>
              <w:fldChar w:fldCharType="end"/>
            </w:r>
          </w:hyperlink>
        </w:p>
        <w:p w14:paraId="2F0273D6" w14:textId="2DFA9D37" w:rsidR="00152761" w:rsidRPr="006044D6" w:rsidRDefault="0036457A">
          <w:pPr>
            <w:pStyle w:val="TOC2"/>
            <w:tabs>
              <w:tab w:val="left" w:pos="880"/>
              <w:tab w:val="right" w:leader="dot" w:pos="8494"/>
            </w:tabs>
            <w:rPr>
              <w:rFonts w:ascii="Arial" w:eastAsiaTheme="minorEastAsia" w:hAnsi="Arial" w:cs="Arial"/>
              <w:noProof/>
              <w:lang w:val="es-ES_tradnl" w:eastAsia="es-ES"/>
            </w:rPr>
          </w:pPr>
          <w:hyperlink w:anchor="_Toc528055129" w:history="1">
            <w:r w:rsidR="00152761" w:rsidRPr="006044D6">
              <w:rPr>
                <w:rStyle w:val="Hyperlink"/>
                <w:rFonts w:ascii="Arial" w:hAnsi="Arial" w:cs="Arial"/>
                <w:noProof/>
                <w:lang w:val="es-ES_tradnl"/>
              </w:rPr>
              <w:t>6.1</w:t>
            </w:r>
            <w:r w:rsidR="00152761" w:rsidRPr="006044D6">
              <w:rPr>
                <w:rFonts w:ascii="Arial" w:eastAsiaTheme="minorEastAsia" w:hAnsi="Arial" w:cs="Arial"/>
                <w:noProof/>
                <w:lang w:val="es-ES_tradnl" w:eastAsia="es-ES"/>
              </w:rPr>
              <w:tab/>
            </w:r>
            <w:r w:rsidR="00152761" w:rsidRPr="006044D6">
              <w:rPr>
                <w:rStyle w:val="Hyperlink"/>
                <w:rFonts w:ascii="Arial" w:hAnsi="Arial" w:cs="Arial"/>
                <w:noProof/>
                <w:lang w:val="es-ES_tradnl"/>
              </w:rPr>
              <w:t>REGULACIONES PARA LA EJECUCIÓN FINANCIERA</w:t>
            </w:r>
            <w:r w:rsidR="00152761" w:rsidRPr="006044D6">
              <w:rPr>
                <w:rFonts w:ascii="Arial" w:hAnsi="Arial" w:cs="Arial"/>
                <w:noProof/>
                <w:webHidden/>
                <w:lang w:val="es-ES_tradnl"/>
              </w:rPr>
              <w:tab/>
            </w:r>
            <w:r w:rsidR="00152761" w:rsidRPr="006044D6">
              <w:rPr>
                <w:rFonts w:ascii="Arial" w:hAnsi="Arial" w:cs="Arial"/>
                <w:noProof/>
                <w:webHidden/>
                <w:lang w:val="es-ES_tradnl"/>
              </w:rPr>
              <w:fldChar w:fldCharType="begin"/>
            </w:r>
            <w:r w:rsidR="00152761" w:rsidRPr="006044D6">
              <w:rPr>
                <w:rFonts w:ascii="Arial" w:hAnsi="Arial" w:cs="Arial"/>
                <w:noProof/>
                <w:webHidden/>
                <w:lang w:val="es-ES_tradnl"/>
              </w:rPr>
              <w:instrText xml:space="preserve"> PAGEREF _Toc528055129 \h </w:instrText>
            </w:r>
            <w:r w:rsidR="00152761" w:rsidRPr="006044D6">
              <w:rPr>
                <w:rFonts w:ascii="Arial" w:hAnsi="Arial" w:cs="Arial"/>
                <w:noProof/>
                <w:webHidden/>
                <w:lang w:val="es-ES_tradnl"/>
              </w:rPr>
            </w:r>
            <w:r w:rsidR="00152761" w:rsidRPr="006044D6">
              <w:rPr>
                <w:rFonts w:ascii="Arial" w:hAnsi="Arial" w:cs="Arial"/>
                <w:noProof/>
                <w:webHidden/>
                <w:lang w:val="es-ES_tradnl"/>
              </w:rPr>
              <w:fldChar w:fldCharType="separate"/>
            </w:r>
            <w:r w:rsidR="00152761" w:rsidRPr="006044D6">
              <w:rPr>
                <w:rFonts w:ascii="Arial" w:hAnsi="Arial" w:cs="Arial"/>
                <w:noProof/>
                <w:webHidden/>
                <w:lang w:val="es-ES_tradnl"/>
              </w:rPr>
              <w:t>28</w:t>
            </w:r>
            <w:r w:rsidR="00152761" w:rsidRPr="006044D6">
              <w:rPr>
                <w:rFonts w:ascii="Arial" w:hAnsi="Arial" w:cs="Arial"/>
                <w:noProof/>
                <w:webHidden/>
                <w:lang w:val="es-ES_tradnl"/>
              </w:rPr>
              <w:fldChar w:fldCharType="end"/>
            </w:r>
          </w:hyperlink>
        </w:p>
        <w:p w14:paraId="0C229A4F" w14:textId="360696B3" w:rsidR="00152761" w:rsidRPr="006044D6" w:rsidRDefault="0036457A">
          <w:pPr>
            <w:pStyle w:val="TOC2"/>
            <w:tabs>
              <w:tab w:val="left" w:pos="880"/>
              <w:tab w:val="right" w:leader="dot" w:pos="8494"/>
            </w:tabs>
            <w:rPr>
              <w:rFonts w:ascii="Arial" w:eastAsiaTheme="minorEastAsia" w:hAnsi="Arial" w:cs="Arial"/>
              <w:noProof/>
              <w:lang w:val="es-ES_tradnl" w:eastAsia="es-ES"/>
            </w:rPr>
          </w:pPr>
          <w:hyperlink w:anchor="_Toc528055130" w:history="1">
            <w:r w:rsidR="00152761" w:rsidRPr="006044D6">
              <w:rPr>
                <w:rStyle w:val="Hyperlink"/>
                <w:rFonts w:ascii="Arial" w:hAnsi="Arial" w:cs="Arial"/>
                <w:noProof/>
                <w:lang w:val="es-ES_tradnl"/>
              </w:rPr>
              <w:t>6.2</w:t>
            </w:r>
            <w:r w:rsidR="00152761" w:rsidRPr="006044D6">
              <w:rPr>
                <w:rFonts w:ascii="Arial" w:eastAsiaTheme="minorEastAsia" w:hAnsi="Arial" w:cs="Arial"/>
                <w:noProof/>
                <w:lang w:val="es-ES_tradnl" w:eastAsia="es-ES"/>
              </w:rPr>
              <w:tab/>
            </w:r>
            <w:r w:rsidR="00152761" w:rsidRPr="006044D6">
              <w:rPr>
                <w:rStyle w:val="Hyperlink"/>
                <w:rFonts w:ascii="Arial" w:hAnsi="Arial" w:cs="Arial"/>
                <w:noProof/>
                <w:lang w:val="es-ES_tradnl"/>
              </w:rPr>
              <w:t>ARTICULACIÓN DE LA UEP Y LA DIRECCIÓN DE ADMINISTRACIÓN Y FINANZAS</w:t>
            </w:r>
            <w:r w:rsidR="00152761" w:rsidRPr="006044D6">
              <w:rPr>
                <w:rFonts w:ascii="Arial" w:hAnsi="Arial" w:cs="Arial"/>
                <w:noProof/>
                <w:webHidden/>
                <w:lang w:val="es-ES_tradnl"/>
              </w:rPr>
              <w:tab/>
            </w:r>
            <w:r w:rsidR="00152761" w:rsidRPr="006044D6">
              <w:rPr>
                <w:rFonts w:ascii="Arial" w:hAnsi="Arial" w:cs="Arial"/>
                <w:noProof/>
                <w:webHidden/>
                <w:lang w:val="es-ES_tradnl"/>
              </w:rPr>
              <w:fldChar w:fldCharType="begin"/>
            </w:r>
            <w:r w:rsidR="00152761" w:rsidRPr="006044D6">
              <w:rPr>
                <w:rFonts w:ascii="Arial" w:hAnsi="Arial" w:cs="Arial"/>
                <w:noProof/>
                <w:webHidden/>
                <w:lang w:val="es-ES_tradnl"/>
              </w:rPr>
              <w:instrText xml:space="preserve"> PAGEREF _Toc528055130 \h </w:instrText>
            </w:r>
            <w:r w:rsidR="00152761" w:rsidRPr="006044D6">
              <w:rPr>
                <w:rFonts w:ascii="Arial" w:hAnsi="Arial" w:cs="Arial"/>
                <w:noProof/>
                <w:webHidden/>
                <w:lang w:val="es-ES_tradnl"/>
              </w:rPr>
            </w:r>
            <w:r w:rsidR="00152761" w:rsidRPr="006044D6">
              <w:rPr>
                <w:rFonts w:ascii="Arial" w:hAnsi="Arial" w:cs="Arial"/>
                <w:noProof/>
                <w:webHidden/>
                <w:lang w:val="es-ES_tradnl"/>
              </w:rPr>
              <w:fldChar w:fldCharType="separate"/>
            </w:r>
            <w:r w:rsidR="00152761" w:rsidRPr="006044D6">
              <w:rPr>
                <w:rFonts w:ascii="Arial" w:hAnsi="Arial" w:cs="Arial"/>
                <w:noProof/>
                <w:webHidden/>
                <w:lang w:val="es-ES_tradnl"/>
              </w:rPr>
              <w:t>28</w:t>
            </w:r>
            <w:r w:rsidR="00152761" w:rsidRPr="006044D6">
              <w:rPr>
                <w:rFonts w:ascii="Arial" w:hAnsi="Arial" w:cs="Arial"/>
                <w:noProof/>
                <w:webHidden/>
                <w:lang w:val="es-ES_tradnl"/>
              </w:rPr>
              <w:fldChar w:fldCharType="end"/>
            </w:r>
          </w:hyperlink>
        </w:p>
        <w:p w14:paraId="268679B4" w14:textId="202965F3" w:rsidR="00152761" w:rsidRPr="006044D6" w:rsidRDefault="0036457A">
          <w:pPr>
            <w:pStyle w:val="TOC2"/>
            <w:tabs>
              <w:tab w:val="left" w:pos="880"/>
              <w:tab w:val="right" w:leader="dot" w:pos="8494"/>
            </w:tabs>
            <w:rPr>
              <w:rFonts w:ascii="Arial" w:eastAsiaTheme="minorEastAsia" w:hAnsi="Arial" w:cs="Arial"/>
              <w:noProof/>
              <w:lang w:val="es-ES_tradnl" w:eastAsia="es-ES"/>
            </w:rPr>
          </w:pPr>
          <w:hyperlink w:anchor="_Toc528055131" w:history="1">
            <w:r w:rsidR="00152761" w:rsidRPr="006044D6">
              <w:rPr>
                <w:rStyle w:val="Hyperlink"/>
                <w:rFonts w:ascii="Arial" w:hAnsi="Arial" w:cs="Arial"/>
                <w:noProof/>
                <w:lang w:val="es-ES_tradnl"/>
              </w:rPr>
              <w:t>6.3</w:t>
            </w:r>
            <w:r w:rsidR="00152761" w:rsidRPr="006044D6">
              <w:rPr>
                <w:rFonts w:ascii="Arial" w:eastAsiaTheme="minorEastAsia" w:hAnsi="Arial" w:cs="Arial"/>
                <w:noProof/>
                <w:lang w:val="es-ES_tradnl" w:eastAsia="es-ES"/>
              </w:rPr>
              <w:tab/>
            </w:r>
            <w:r w:rsidR="00152761" w:rsidRPr="006044D6">
              <w:rPr>
                <w:rStyle w:val="Hyperlink"/>
                <w:rFonts w:ascii="Arial" w:hAnsi="Arial" w:cs="Arial"/>
                <w:noProof/>
                <w:lang w:val="es-ES_tradnl"/>
              </w:rPr>
              <w:t>Flujo de Fondos del Programa</w:t>
            </w:r>
            <w:r w:rsidR="00152761" w:rsidRPr="006044D6">
              <w:rPr>
                <w:rFonts w:ascii="Arial" w:hAnsi="Arial" w:cs="Arial"/>
                <w:noProof/>
                <w:webHidden/>
                <w:lang w:val="es-ES_tradnl"/>
              </w:rPr>
              <w:tab/>
            </w:r>
            <w:r w:rsidR="00152761" w:rsidRPr="006044D6">
              <w:rPr>
                <w:rFonts w:ascii="Arial" w:hAnsi="Arial" w:cs="Arial"/>
                <w:noProof/>
                <w:webHidden/>
                <w:lang w:val="es-ES_tradnl"/>
              </w:rPr>
              <w:fldChar w:fldCharType="begin"/>
            </w:r>
            <w:r w:rsidR="00152761" w:rsidRPr="006044D6">
              <w:rPr>
                <w:rFonts w:ascii="Arial" w:hAnsi="Arial" w:cs="Arial"/>
                <w:noProof/>
                <w:webHidden/>
                <w:lang w:val="es-ES_tradnl"/>
              </w:rPr>
              <w:instrText xml:space="preserve"> PAGEREF _Toc528055131 \h </w:instrText>
            </w:r>
            <w:r w:rsidR="00152761" w:rsidRPr="006044D6">
              <w:rPr>
                <w:rFonts w:ascii="Arial" w:hAnsi="Arial" w:cs="Arial"/>
                <w:noProof/>
                <w:webHidden/>
                <w:lang w:val="es-ES_tradnl"/>
              </w:rPr>
            </w:r>
            <w:r w:rsidR="00152761" w:rsidRPr="006044D6">
              <w:rPr>
                <w:rFonts w:ascii="Arial" w:hAnsi="Arial" w:cs="Arial"/>
                <w:noProof/>
                <w:webHidden/>
                <w:lang w:val="es-ES_tradnl"/>
              </w:rPr>
              <w:fldChar w:fldCharType="separate"/>
            </w:r>
            <w:r w:rsidR="00152761" w:rsidRPr="006044D6">
              <w:rPr>
                <w:rFonts w:ascii="Arial" w:hAnsi="Arial" w:cs="Arial"/>
                <w:noProof/>
                <w:webHidden/>
                <w:lang w:val="es-ES_tradnl"/>
              </w:rPr>
              <w:t>29</w:t>
            </w:r>
            <w:r w:rsidR="00152761" w:rsidRPr="006044D6">
              <w:rPr>
                <w:rFonts w:ascii="Arial" w:hAnsi="Arial" w:cs="Arial"/>
                <w:noProof/>
                <w:webHidden/>
                <w:lang w:val="es-ES_tradnl"/>
              </w:rPr>
              <w:fldChar w:fldCharType="end"/>
            </w:r>
          </w:hyperlink>
        </w:p>
        <w:p w14:paraId="0FF7C04A" w14:textId="078134A6" w:rsidR="00152761" w:rsidRPr="006044D6" w:rsidRDefault="0036457A">
          <w:pPr>
            <w:pStyle w:val="TOC2"/>
            <w:tabs>
              <w:tab w:val="left" w:pos="880"/>
              <w:tab w:val="right" w:leader="dot" w:pos="8494"/>
            </w:tabs>
            <w:rPr>
              <w:rFonts w:ascii="Arial" w:eastAsiaTheme="minorEastAsia" w:hAnsi="Arial" w:cs="Arial"/>
              <w:noProof/>
              <w:lang w:val="es-ES_tradnl" w:eastAsia="es-ES"/>
            </w:rPr>
          </w:pPr>
          <w:hyperlink w:anchor="_Toc528055132" w:history="1">
            <w:r w:rsidR="00152761" w:rsidRPr="006044D6">
              <w:rPr>
                <w:rStyle w:val="Hyperlink"/>
                <w:rFonts w:ascii="Arial" w:hAnsi="Arial" w:cs="Arial"/>
                <w:noProof/>
                <w:lang w:val="es-ES_tradnl"/>
              </w:rPr>
              <w:t>6.4</w:t>
            </w:r>
            <w:r w:rsidR="00152761" w:rsidRPr="006044D6">
              <w:rPr>
                <w:rFonts w:ascii="Arial" w:eastAsiaTheme="minorEastAsia" w:hAnsi="Arial" w:cs="Arial"/>
                <w:noProof/>
                <w:lang w:val="es-ES_tradnl" w:eastAsia="es-ES"/>
              </w:rPr>
              <w:tab/>
            </w:r>
            <w:r w:rsidR="00152761" w:rsidRPr="006044D6">
              <w:rPr>
                <w:rStyle w:val="Hyperlink"/>
                <w:rFonts w:ascii="Arial" w:hAnsi="Arial" w:cs="Arial"/>
                <w:noProof/>
                <w:lang w:val="es-ES_tradnl"/>
              </w:rPr>
              <w:t>Desembolsos de Fondos</w:t>
            </w:r>
            <w:r w:rsidR="00152761" w:rsidRPr="006044D6">
              <w:rPr>
                <w:rFonts w:ascii="Arial" w:hAnsi="Arial" w:cs="Arial"/>
                <w:noProof/>
                <w:webHidden/>
                <w:lang w:val="es-ES_tradnl"/>
              </w:rPr>
              <w:tab/>
            </w:r>
            <w:r w:rsidR="00152761" w:rsidRPr="006044D6">
              <w:rPr>
                <w:rFonts w:ascii="Arial" w:hAnsi="Arial" w:cs="Arial"/>
                <w:noProof/>
                <w:webHidden/>
                <w:lang w:val="es-ES_tradnl"/>
              </w:rPr>
              <w:fldChar w:fldCharType="begin"/>
            </w:r>
            <w:r w:rsidR="00152761" w:rsidRPr="006044D6">
              <w:rPr>
                <w:rFonts w:ascii="Arial" w:hAnsi="Arial" w:cs="Arial"/>
                <w:noProof/>
                <w:webHidden/>
                <w:lang w:val="es-ES_tradnl"/>
              </w:rPr>
              <w:instrText xml:space="preserve"> PAGEREF _Toc528055132 \h </w:instrText>
            </w:r>
            <w:r w:rsidR="00152761" w:rsidRPr="006044D6">
              <w:rPr>
                <w:rFonts w:ascii="Arial" w:hAnsi="Arial" w:cs="Arial"/>
                <w:noProof/>
                <w:webHidden/>
                <w:lang w:val="es-ES_tradnl"/>
              </w:rPr>
            </w:r>
            <w:r w:rsidR="00152761" w:rsidRPr="006044D6">
              <w:rPr>
                <w:rFonts w:ascii="Arial" w:hAnsi="Arial" w:cs="Arial"/>
                <w:noProof/>
                <w:webHidden/>
                <w:lang w:val="es-ES_tradnl"/>
              </w:rPr>
              <w:fldChar w:fldCharType="separate"/>
            </w:r>
            <w:r w:rsidR="00152761" w:rsidRPr="006044D6">
              <w:rPr>
                <w:rFonts w:ascii="Arial" w:hAnsi="Arial" w:cs="Arial"/>
                <w:noProof/>
                <w:webHidden/>
                <w:lang w:val="es-ES_tradnl"/>
              </w:rPr>
              <w:t>30</w:t>
            </w:r>
            <w:r w:rsidR="00152761" w:rsidRPr="006044D6">
              <w:rPr>
                <w:rFonts w:ascii="Arial" w:hAnsi="Arial" w:cs="Arial"/>
                <w:noProof/>
                <w:webHidden/>
                <w:lang w:val="es-ES_tradnl"/>
              </w:rPr>
              <w:fldChar w:fldCharType="end"/>
            </w:r>
          </w:hyperlink>
        </w:p>
        <w:p w14:paraId="2E989ED1" w14:textId="15C1419F" w:rsidR="00152761" w:rsidRPr="006044D6" w:rsidRDefault="0036457A">
          <w:pPr>
            <w:pStyle w:val="TOC2"/>
            <w:tabs>
              <w:tab w:val="left" w:pos="880"/>
              <w:tab w:val="right" w:leader="dot" w:pos="8494"/>
            </w:tabs>
            <w:rPr>
              <w:rFonts w:ascii="Arial" w:eastAsiaTheme="minorEastAsia" w:hAnsi="Arial" w:cs="Arial"/>
              <w:noProof/>
              <w:lang w:val="es-ES_tradnl" w:eastAsia="es-ES"/>
            </w:rPr>
          </w:pPr>
          <w:hyperlink w:anchor="_Toc528055133" w:history="1">
            <w:r w:rsidR="00152761" w:rsidRPr="006044D6">
              <w:rPr>
                <w:rStyle w:val="Hyperlink"/>
                <w:rFonts w:ascii="Arial" w:hAnsi="Arial" w:cs="Arial"/>
                <w:noProof/>
                <w:lang w:val="es-ES_tradnl"/>
              </w:rPr>
              <w:t>6.5</w:t>
            </w:r>
            <w:r w:rsidR="00152761" w:rsidRPr="006044D6">
              <w:rPr>
                <w:rFonts w:ascii="Arial" w:eastAsiaTheme="minorEastAsia" w:hAnsi="Arial" w:cs="Arial"/>
                <w:noProof/>
                <w:lang w:val="es-ES_tradnl" w:eastAsia="es-ES"/>
              </w:rPr>
              <w:tab/>
            </w:r>
            <w:r w:rsidR="00152761" w:rsidRPr="006044D6">
              <w:rPr>
                <w:rStyle w:val="Hyperlink"/>
                <w:rFonts w:ascii="Arial" w:hAnsi="Arial" w:cs="Arial"/>
                <w:noProof/>
                <w:lang w:val="es-ES_tradnl"/>
              </w:rPr>
              <w:t>Cuenta Especial</w:t>
            </w:r>
            <w:r w:rsidR="00152761" w:rsidRPr="006044D6">
              <w:rPr>
                <w:rFonts w:ascii="Arial" w:hAnsi="Arial" w:cs="Arial"/>
                <w:noProof/>
                <w:webHidden/>
                <w:lang w:val="es-ES_tradnl"/>
              </w:rPr>
              <w:tab/>
            </w:r>
            <w:r w:rsidR="00152761" w:rsidRPr="006044D6">
              <w:rPr>
                <w:rFonts w:ascii="Arial" w:hAnsi="Arial" w:cs="Arial"/>
                <w:noProof/>
                <w:webHidden/>
                <w:lang w:val="es-ES_tradnl"/>
              </w:rPr>
              <w:fldChar w:fldCharType="begin"/>
            </w:r>
            <w:r w:rsidR="00152761" w:rsidRPr="006044D6">
              <w:rPr>
                <w:rFonts w:ascii="Arial" w:hAnsi="Arial" w:cs="Arial"/>
                <w:noProof/>
                <w:webHidden/>
                <w:lang w:val="es-ES_tradnl"/>
              </w:rPr>
              <w:instrText xml:space="preserve"> PAGEREF _Toc528055133 \h </w:instrText>
            </w:r>
            <w:r w:rsidR="00152761" w:rsidRPr="006044D6">
              <w:rPr>
                <w:rFonts w:ascii="Arial" w:hAnsi="Arial" w:cs="Arial"/>
                <w:noProof/>
                <w:webHidden/>
                <w:lang w:val="es-ES_tradnl"/>
              </w:rPr>
            </w:r>
            <w:r w:rsidR="00152761" w:rsidRPr="006044D6">
              <w:rPr>
                <w:rFonts w:ascii="Arial" w:hAnsi="Arial" w:cs="Arial"/>
                <w:noProof/>
                <w:webHidden/>
                <w:lang w:val="es-ES_tradnl"/>
              </w:rPr>
              <w:fldChar w:fldCharType="separate"/>
            </w:r>
            <w:r w:rsidR="00152761" w:rsidRPr="006044D6">
              <w:rPr>
                <w:rFonts w:ascii="Arial" w:hAnsi="Arial" w:cs="Arial"/>
                <w:noProof/>
                <w:webHidden/>
                <w:lang w:val="es-ES_tradnl"/>
              </w:rPr>
              <w:t>30</w:t>
            </w:r>
            <w:r w:rsidR="00152761" w:rsidRPr="006044D6">
              <w:rPr>
                <w:rFonts w:ascii="Arial" w:hAnsi="Arial" w:cs="Arial"/>
                <w:noProof/>
                <w:webHidden/>
                <w:lang w:val="es-ES_tradnl"/>
              </w:rPr>
              <w:fldChar w:fldCharType="end"/>
            </w:r>
          </w:hyperlink>
        </w:p>
        <w:p w14:paraId="301179CA" w14:textId="0CD72E32" w:rsidR="00152761" w:rsidRPr="006044D6" w:rsidRDefault="0036457A">
          <w:pPr>
            <w:pStyle w:val="TOC2"/>
            <w:tabs>
              <w:tab w:val="left" w:pos="880"/>
              <w:tab w:val="right" w:leader="dot" w:pos="8494"/>
            </w:tabs>
            <w:rPr>
              <w:rFonts w:ascii="Arial" w:eastAsiaTheme="minorEastAsia" w:hAnsi="Arial" w:cs="Arial"/>
              <w:noProof/>
              <w:lang w:val="es-ES_tradnl" w:eastAsia="es-ES"/>
            </w:rPr>
          </w:pPr>
          <w:hyperlink w:anchor="_Toc528055134" w:history="1">
            <w:r w:rsidR="00152761" w:rsidRPr="006044D6">
              <w:rPr>
                <w:rStyle w:val="Hyperlink"/>
                <w:rFonts w:ascii="Arial" w:hAnsi="Arial" w:cs="Arial"/>
                <w:noProof/>
                <w:lang w:val="es-ES_tradnl"/>
              </w:rPr>
              <w:t>6.6</w:t>
            </w:r>
            <w:r w:rsidR="00152761" w:rsidRPr="006044D6">
              <w:rPr>
                <w:rFonts w:ascii="Arial" w:eastAsiaTheme="minorEastAsia" w:hAnsi="Arial" w:cs="Arial"/>
                <w:noProof/>
                <w:lang w:val="es-ES_tradnl" w:eastAsia="es-ES"/>
              </w:rPr>
              <w:tab/>
            </w:r>
            <w:r w:rsidR="00152761" w:rsidRPr="006044D6">
              <w:rPr>
                <w:rStyle w:val="Hyperlink"/>
                <w:rFonts w:ascii="Arial" w:hAnsi="Arial" w:cs="Arial"/>
                <w:noProof/>
                <w:lang w:val="es-ES_tradnl"/>
              </w:rPr>
              <w:t>Registro de Firmas</w:t>
            </w:r>
            <w:r w:rsidR="00152761" w:rsidRPr="006044D6">
              <w:rPr>
                <w:rFonts w:ascii="Arial" w:hAnsi="Arial" w:cs="Arial"/>
                <w:noProof/>
                <w:webHidden/>
                <w:lang w:val="es-ES_tradnl"/>
              </w:rPr>
              <w:tab/>
            </w:r>
            <w:r w:rsidR="00152761" w:rsidRPr="006044D6">
              <w:rPr>
                <w:rFonts w:ascii="Arial" w:hAnsi="Arial" w:cs="Arial"/>
                <w:noProof/>
                <w:webHidden/>
                <w:lang w:val="es-ES_tradnl"/>
              </w:rPr>
              <w:fldChar w:fldCharType="begin"/>
            </w:r>
            <w:r w:rsidR="00152761" w:rsidRPr="006044D6">
              <w:rPr>
                <w:rFonts w:ascii="Arial" w:hAnsi="Arial" w:cs="Arial"/>
                <w:noProof/>
                <w:webHidden/>
                <w:lang w:val="es-ES_tradnl"/>
              </w:rPr>
              <w:instrText xml:space="preserve"> PAGEREF _Toc528055134 \h </w:instrText>
            </w:r>
            <w:r w:rsidR="00152761" w:rsidRPr="006044D6">
              <w:rPr>
                <w:rFonts w:ascii="Arial" w:hAnsi="Arial" w:cs="Arial"/>
                <w:noProof/>
                <w:webHidden/>
                <w:lang w:val="es-ES_tradnl"/>
              </w:rPr>
            </w:r>
            <w:r w:rsidR="00152761" w:rsidRPr="006044D6">
              <w:rPr>
                <w:rFonts w:ascii="Arial" w:hAnsi="Arial" w:cs="Arial"/>
                <w:noProof/>
                <w:webHidden/>
                <w:lang w:val="es-ES_tradnl"/>
              </w:rPr>
              <w:fldChar w:fldCharType="separate"/>
            </w:r>
            <w:r w:rsidR="00152761" w:rsidRPr="006044D6">
              <w:rPr>
                <w:rFonts w:ascii="Arial" w:hAnsi="Arial" w:cs="Arial"/>
                <w:noProof/>
                <w:webHidden/>
                <w:lang w:val="es-ES_tradnl"/>
              </w:rPr>
              <w:t>31</w:t>
            </w:r>
            <w:r w:rsidR="00152761" w:rsidRPr="006044D6">
              <w:rPr>
                <w:rFonts w:ascii="Arial" w:hAnsi="Arial" w:cs="Arial"/>
                <w:noProof/>
                <w:webHidden/>
                <w:lang w:val="es-ES_tradnl"/>
              </w:rPr>
              <w:fldChar w:fldCharType="end"/>
            </w:r>
          </w:hyperlink>
        </w:p>
        <w:p w14:paraId="297A0743" w14:textId="090D2349" w:rsidR="00152761" w:rsidRPr="006044D6" w:rsidRDefault="0036457A">
          <w:pPr>
            <w:pStyle w:val="TOC2"/>
            <w:tabs>
              <w:tab w:val="left" w:pos="880"/>
              <w:tab w:val="right" w:leader="dot" w:pos="8494"/>
            </w:tabs>
            <w:rPr>
              <w:rFonts w:ascii="Arial" w:eastAsiaTheme="minorEastAsia" w:hAnsi="Arial" w:cs="Arial"/>
              <w:noProof/>
              <w:lang w:val="es-ES_tradnl" w:eastAsia="es-ES"/>
            </w:rPr>
          </w:pPr>
          <w:hyperlink w:anchor="_Toc528055135" w:history="1">
            <w:r w:rsidR="00152761" w:rsidRPr="006044D6">
              <w:rPr>
                <w:rStyle w:val="Hyperlink"/>
                <w:rFonts w:ascii="Arial" w:hAnsi="Arial" w:cs="Arial"/>
                <w:noProof/>
                <w:lang w:val="es-ES_tradnl"/>
              </w:rPr>
              <w:t>6.7</w:t>
            </w:r>
            <w:r w:rsidR="00152761" w:rsidRPr="006044D6">
              <w:rPr>
                <w:rFonts w:ascii="Arial" w:eastAsiaTheme="minorEastAsia" w:hAnsi="Arial" w:cs="Arial"/>
                <w:noProof/>
                <w:lang w:val="es-ES_tradnl" w:eastAsia="es-ES"/>
              </w:rPr>
              <w:tab/>
            </w:r>
            <w:r w:rsidR="00152761" w:rsidRPr="006044D6">
              <w:rPr>
                <w:rStyle w:val="Hyperlink"/>
                <w:rFonts w:ascii="Arial" w:hAnsi="Arial" w:cs="Arial"/>
                <w:noProof/>
                <w:lang w:val="es-ES_tradnl"/>
              </w:rPr>
              <w:t>Del método de desembolso</w:t>
            </w:r>
            <w:r w:rsidR="00152761" w:rsidRPr="006044D6">
              <w:rPr>
                <w:rFonts w:ascii="Arial" w:hAnsi="Arial" w:cs="Arial"/>
                <w:noProof/>
                <w:webHidden/>
                <w:lang w:val="es-ES_tradnl"/>
              </w:rPr>
              <w:tab/>
            </w:r>
            <w:r w:rsidR="00152761" w:rsidRPr="006044D6">
              <w:rPr>
                <w:rFonts w:ascii="Arial" w:hAnsi="Arial" w:cs="Arial"/>
                <w:noProof/>
                <w:webHidden/>
                <w:lang w:val="es-ES_tradnl"/>
              </w:rPr>
              <w:fldChar w:fldCharType="begin"/>
            </w:r>
            <w:r w:rsidR="00152761" w:rsidRPr="006044D6">
              <w:rPr>
                <w:rFonts w:ascii="Arial" w:hAnsi="Arial" w:cs="Arial"/>
                <w:noProof/>
                <w:webHidden/>
                <w:lang w:val="es-ES_tradnl"/>
              </w:rPr>
              <w:instrText xml:space="preserve"> PAGEREF _Toc528055135 \h </w:instrText>
            </w:r>
            <w:r w:rsidR="00152761" w:rsidRPr="006044D6">
              <w:rPr>
                <w:rFonts w:ascii="Arial" w:hAnsi="Arial" w:cs="Arial"/>
                <w:noProof/>
                <w:webHidden/>
                <w:lang w:val="es-ES_tradnl"/>
              </w:rPr>
            </w:r>
            <w:r w:rsidR="00152761" w:rsidRPr="006044D6">
              <w:rPr>
                <w:rFonts w:ascii="Arial" w:hAnsi="Arial" w:cs="Arial"/>
                <w:noProof/>
                <w:webHidden/>
                <w:lang w:val="es-ES_tradnl"/>
              </w:rPr>
              <w:fldChar w:fldCharType="separate"/>
            </w:r>
            <w:r w:rsidR="00152761" w:rsidRPr="006044D6">
              <w:rPr>
                <w:rFonts w:ascii="Arial" w:hAnsi="Arial" w:cs="Arial"/>
                <w:noProof/>
                <w:webHidden/>
                <w:lang w:val="es-ES_tradnl"/>
              </w:rPr>
              <w:t>31</w:t>
            </w:r>
            <w:r w:rsidR="00152761" w:rsidRPr="006044D6">
              <w:rPr>
                <w:rFonts w:ascii="Arial" w:hAnsi="Arial" w:cs="Arial"/>
                <w:noProof/>
                <w:webHidden/>
                <w:lang w:val="es-ES_tradnl"/>
              </w:rPr>
              <w:fldChar w:fldCharType="end"/>
            </w:r>
          </w:hyperlink>
        </w:p>
        <w:p w14:paraId="497556C1" w14:textId="32902969" w:rsidR="00152761" w:rsidRPr="006044D6" w:rsidRDefault="0036457A">
          <w:pPr>
            <w:pStyle w:val="TOC3"/>
            <w:tabs>
              <w:tab w:val="left" w:pos="1320"/>
              <w:tab w:val="right" w:leader="dot" w:pos="8494"/>
            </w:tabs>
            <w:rPr>
              <w:rFonts w:ascii="Arial" w:eastAsiaTheme="minorEastAsia" w:hAnsi="Arial" w:cs="Arial"/>
              <w:noProof/>
              <w:lang w:val="es-ES_tradnl" w:eastAsia="es-ES"/>
            </w:rPr>
          </w:pPr>
          <w:hyperlink w:anchor="_Toc528055136" w:history="1">
            <w:r w:rsidR="00152761" w:rsidRPr="006044D6">
              <w:rPr>
                <w:rStyle w:val="Hyperlink"/>
                <w:rFonts w:ascii="Arial" w:hAnsi="Arial" w:cs="Arial"/>
                <w:noProof/>
                <w:lang w:val="es-ES_tradnl"/>
              </w:rPr>
              <w:t>6.7.1</w:t>
            </w:r>
            <w:r w:rsidR="00152761" w:rsidRPr="006044D6">
              <w:rPr>
                <w:rFonts w:ascii="Arial" w:eastAsiaTheme="minorEastAsia" w:hAnsi="Arial" w:cs="Arial"/>
                <w:noProof/>
                <w:lang w:val="es-ES_tradnl" w:eastAsia="es-ES"/>
              </w:rPr>
              <w:tab/>
            </w:r>
            <w:r w:rsidR="00152761" w:rsidRPr="006044D6">
              <w:rPr>
                <w:rStyle w:val="Hyperlink"/>
                <w:rFonts w:ascii="Arial" w:hAnsi="Arial" w:cs="Arial"/>
                <w:noProof/>
                <w:lang w:val="es-ES_tradnl"/>
              </w:rPr>
              <w:t>De la documentación de respaldo de la solicitud</w:t>
            </w:r>
            <w:r w:rsidR="00152761" w:rsidRPr="006044D6">
              <w:rPr>
                <w:rFonts w:ascii="Arial" w:hAnsi="Arial" w:cs="Arial"/>
                <w:noProof/>
                <w:webHidden/>
                <w:lang w:val="es-ES_tradnl"/>
              </w:rPr>
              <w:tab/>
            </w:r>
            <w:r w:rsidR="00152761" w:rsidRPr="006044D6">
              <w:rPr>
                <w:rFonts w:ascii="Arial" w:hAnsi="Arial" w:cs="Arial"/>
                <w:noProof/>
                <w:webHidden/>
                <w:lang w:val="es-ES_tradnl"/>
              </w:rPr>
              <w:fldChar w:fldCharType="begin"/>
            </w:r>
            <w:r w:rsidR="00152761" w:rsidRPr="006044D6">
              <w:rPr>
                <w:rFonts w:ascii="Arial" w:hAnsi="Arial" w:cs="Arial"/>
                <w:noProof/>
                <w:webHidden/>
                <w:lang w:val="es-ES_tradnl"/>
              </w:rPr>
              <w:instrText xml:space="preserve"> PAGEREF _Toc528055136 \h </w:instrText>
            </w:r>
            <w:r w:rsidR="00152761" w:rsidRPr="006044D6">
              <w:rPr>
                <w:rFonts w:ascii="Arial" w:hAnsi="Arial" w:cs="Arial"/>
                <w:noProof/>
                <w:webHidden/>
                <w:lang w:val="es-ES_tradnl"/>
              </w:rPr>
            </w:r>
            <w:r w:rsidR="00152761" w:rsidRPr="006044D6">
              <w:rPr>
                <w:rFonts w:ascii="Arial" w:hAnsi="Arial" w:cs="Arial"/>
                <w:noProof/>
                <w:webHidden/>
                <w:lang w:val="es-ES_tradnl"/>
              </w:rPr>
              <w:fldChar w:fldCharType="separate"/>
            </w:r>
            <w:r w:rsidR="00152761" w:rsidRPr="006044D6">
              <w:rPr>
                <w:rFonts w:ascii="Arial" w:hAnsi="Arial" w:cs="Arial"/>
                <w:noProof/>
                <w:webHidden/>
                <w:lang w:val="es-ES_tradnl"/>
              </w:rPr>
              <w:t>31</w:t>
            </w:r>
            <w:r w:rsidR="00152761" w:rsidRPr="006044D6">
              <w:rPr>
                <w:rFonts w:ascii="Arial" w:hAnsi="Arial" w:cs="Arial"/>
                <w:noProof/>
                <w:webHidden/>
                <w:lang w:val="es-ES_tradnl"/>
              </w:rPr>
              <w:fldChar w:fldCharType="end"/>
            </w:r>
          </w:hyperlink>
        </w:p>
        <w:p w14:paraId="358DF38B" w14:textId="674BE159" w:rsidR="00152761" w:rsidRPr="006044D6" w:rsidRDefault="0036457A">
          <w:pPr>
            <w:pStyle w:val="TOC3"/>
            <w:tabs>
              <w:tab w:val="left" w:pos="1320"/>
              <w:tab w:val="right" w:leader="dot" w:pos="8494"/>
            </w:tabs>
            <w:rPr>
              <w:rFonts w:ascii="Arial" w:eastAsiaTheme="minorEastAsia" w:hAnsi="Arial" w:cs="Arial"/>
              <w:noProof/>
              <w:lang w:val="es-ES_tradnl" w:eastAsia="es-ES"/>
            </w:rPr>
          </w:pPr>
          <w:hyperlink w:anchor="_Toc528055137" w:history="1">
            <w:r w:rsidR="00152761" w:rsidRPr="006044D6">
              <w:rPr>
                <w:rStyle w:val="Hyperlink"/>
                <w:rFonts w:ascii="Arial" w:hAnsi="Arial" w:cs="Arial"/>
                <w:noProof/>
                <w:lang w:val="es-ES_tradnl"/>
              </w:rPr>
              <w:t>6.7.2</w:t>
            </w:r>
            <w:r w:rsidR="00152761" w:rsidRPr="006044D6">
              <w:rPr>
                <w:rFonts w:ascii="Arial" w:eastAsiaTheme="minorEastAsia" w:hAnsi="Arial" w:cs="Arial"/>
                <w:noProof/>
                <w:lang w:val="es-ES_tradnl" w:eastAsia="es-ES"/>
              </w:rPr>
              <w:tab/>
            </w:r>
            <w:r w:rsidR="00152761" w:rsidRPr="006044D6">
              <w:rPr>
                <w:rStyle w:val="Hyperlink"/>
                <w:rFonts w:ascii="Arial" w:hAnsi="Arial" w:cs="Arial"/>
                <w:noProof/>
                <w:lang w:val="es-ES_tradnl"/>
              </w:rPr>
              <w:t>De la documentación opcional</w:t>
            </w:r>
            <w:r w:rsidR="00152761" w:rsidRPr="006044D6">
              <w:rPr>
                <w:rFonts w:ascii="Arial" w:hAnsi="Arial" w:cs="Arial"/>
                <w:noProof/>
                <w:webHidden/>
                <w:lang w:val="es-ES_tradnl"/>
              </w:rPr>
              <w:tab/>
            </w:r>
            <w:r w:rsidR="00152761" w:rsidRPr="006044D6">
              <w:rPr>
                <w:rFonts w:ascii="Arial" w:hAnsi="Arial" w:cs="Arial"/>
                <w:noProof/>
                <w:webHidden/>
                <w:lang w:val="es-ES_tradnl"/>
              </w:rPr>
              <w:fldChar w:fldCharType="begin"/>
            </w:r>
            <w:r w:rsidR="00152761" w:rsidRPr="006044D6">
              <w:rPr>
                <w:rFonts w:ascii="Arial" w:hAnsi="Arial" w:cs="Arial"/>
                <w:noProof/>
                <w:webHidden/>
                <w:lang w:val="es-ES_tradnl"/>
              </w:rPr>
              <w:instrText xml:space="preserve"> PAGEREF _Toc528055137 \h </w:instrText>
            </w:r>
            <w:r w:rsidR="00152761" w:rsidRPr="006044D6">
              <w:rPr>
                <w:rFonts w:ascii="Arial" w:hAnsi="Arial" w:cs="Arial"/>
                <w:noProof/>
                <w:webHidden/>
                <w:lang w:val="es-ES_tradnl"/>
              </w:rPr>
            </w:r>
            <w:r w:rsidR="00152761" w:rsidRPr="006044D6">
              <w:rPr>
                <w:rFonts w:ascii="Arial" w:hAnsi="Arial" w:cs="Arial"/>
                <w:noProof/>
                <w:webHidden/>
                <w:lang w:val="es-ES_tradnl"/>
              </w:rPr>
              <w:fldChar w:fldCharType="separate"/>
            </w:r>
            <w:r w:rsidR="00152761" w:rsidRPr="006044D6">
              <w:rPr>
                <w:rFonts w:ascii="Arial" w:hAnsi="Arial" w:cs="Arial"/>
                <w:noProof/>
                <w:webHidden/>
                <w:lang w:val="es-ES_tradnl"/>
              </w:rPr>
              <w:t>32</w:t>
            </w:r>
            <w:r w:rsidR="00152761" w:rsidRPr="006044D6">
              <w:rPr>
                <w:rFonts w:ascii="Arial" w:hAnsi="Arial" w:cs="Arial"/>
                <w:noProof/>
                <w:webHidden/>
                <w:lang w:val="es-ES_tradnl"/>
              </w:rPr>
              <w:fldChar w:fldCharType="end"/>
            </w:r>
          </w:hyperlink>
        </w:p>
        <w:p w14:paraId="21C4F5A3" w14:textId="7DEEDE6D" w:rsidR="00152761" w:rsidRPr="006044D6" w:rsidRDefault="0036457A">
          <w:pPr>
            <w:pStyle w:val="TOC3"/>
            <w:tabs>
              <w:tab w:val="left" w:pos="1320"/>
              <w:tab w:val="right" w:leader="dot" w:pos="8494"/>
            </w:tabs>
            <w:rPr>
              <w:rFonts w:ascii="Arial" w:eastAsiaTheme="minorEastAsia" w:hAnsi="Arial" w:cs="Arial"/>
              <w:noProof/>
              <w:lang w:val="es-ES_tradnl" w:eastAsia="es-ES"/>
            </w:rPr>
          </w:pPr>
          <w:hyperlink w:anchor="_Toc528055138" w:history="1">
            <w:r w:rsidR="00152761" w:rsidRPr="006044D6">
              <w:rPr>
                <w:rStyle w:val="Hyperlink"/>
                <w:rFonts w:ascii="Arial" w:hAnsi="Arial" w:cs="Arial"/>
                <w:noProof/>
                <w:lang w:val="es-ES_tradnl"/>
              </w:rPr>
              <w:t>6.7.3</w:t>
            </w:r>
            <w:r w:rsidR="00152761" w:rsidRPr="006044D6">
              <w:rPr>
                <w:rFonts w:ascii="Arial" w:eastAsiaTheme="minorEastAsia" w:hAnsi="Arial" w:cs="Arial"/>
                <w:noProof/>
                <w:lang w:val="es-ES_tradnl" w:eastAsia="es-ES"/>
              </w:rPr>
              <w:tab/>
            </w:r>
            <w:r w:rsidR="00152761" w:rsidRPr="006044D6">
              <w:rPr>
                <w:rStyle w:val="Hyperlink"/>
                <w:rFonts w:ascii="Arial" w:hAnsi="Arial" w:cs="Arial"/>
                <w:noProof/>
                <w:lang w:val="es-ES_tradnl"/>
              </w:rPr>
              <w:t>Del origen de liquidez</w:t>
            </w:r>
            <w:r w:rsidR="00152761" w:rsidRPr="006044D6">
              <w:rPr>
                <w:rFonts w:ascii="Arial" w:hAnsi="Arial" w:cs="Arial"/>
                <w:noProof/>
                <w:webHidden/>
                <w:lang w:val="es-ES_tradnl"/>
              </w:rPr>
              <w:tab/>
            </w:r>
            <w:r w:rsidR="00152761" w:rsidRPr="006044D6">
              <w:rPr>
                <w:rFonts w:ascii="Arial" w:hAnsi="Arial" w:cs="Arial"/>
                <w:noProof/>
                <w:webHidden/>
                <w:lang w:val="es-ES_tradnl"/>
              </w:rPr>
              <w:fldChar w:fldCharType="begin"/>
            </w:r>
            <w:r w:rsidR="00152761" w:rsidRPr="006044D6">
              <w:rPr>
                <w:rFonts w:ascii="Arial" w:hAnsi="Arial" w:cs="Arial"/>
                <w:noProof/>
                <w:webHidden/>
                <w:lang w:val="es-ES_tradnl"/>
              </w:rPr>
              <w:instrText xml:space="preserve"> PAGEREF _Toc528055138 \h </w:instrText>
            </w:r>
            <w:r w:rsidR="00152761" w:rsidRPr="006044D6">
              <w:rPr>
                <w:rFonts w:ascii="Arial" w:hAnsi="Arial" w:cs="Arial"/>
                <w:noProof/>
                <w:webHidden/>
                <w:lang w:val="es-ES_tradnl"/>
              </w:rPr>
            </w:r>
            <w:r w:rsidR="00152761" w:rsidRPr="006044D6">
              <w:rPr>
                <w:rFonts w:ascii="Arial" w:hAnsi="Arial" w:cs="Arial"/>
                <w:noProof/>
                <w:webHidden/>
                <w:lang w:val="es-ES_tradnl"/>
              </w:rPr>
              <w:fldChar w:fldCharType="separate"/>
            </w:r>
            <w:r w:rsidR="00152761" w:rsidRPr="006044D6">
              <w:rPr>
                <w:rFonts w:ascii="Arial" w:hAnsi="Arial" w:cs="Arial"/>
                <w:noProof/>
                <w:webHidden/>
                <w:lang w:val="es-ES_tradnl"/>
              </w:rPr>
              <w:t>32</w:t>
            </w:r>
            <w:r w:rsidR="00152761" w:rsidRPr="006044D6">
              <w:rPr>
                <w:rFonts w:ascii="Arial" w:hAnsi="Arial" w:cs="Arial"/>
                <w:noProof/>
                <w:webHidden/>
                <w:lang w:val="es-ES_tradnl"/>
              </w:rPr>
              <w:fldChar w:fldCharType="end"/>
            </w:r>
          </w:hyperlink>
        </w:p>
        <w:p w14:paraId="1C103566" w14:textId="14CDA41D" w:rsidR="00152761" w:rsidRPr="006044D6" w:rsidRDefault="0036457A">
          <w:pPr>
            <w:pStyle w:val="TOC3"/>
            <w:tabs>
              <w:tab w:val="left" w:pos="1320"/>
              <w:tab w:val="right" w:leader="dot" w:pos="8494"/>
            </w:tabs>
            <w:rPr>
              <w:rFonts w:ascii="Arial" w:eastAsiaTheme="minorEastAsia" w:hAnsi="Arial" w:cs="Arial"/>
              <w:noProof/>
              <w:lang w:val="es-ES_tradnl" w:eastAsia="es-ES"/>
            </w:rPr>
          </w:pPr>
          <w:hyperlink w:anchor="_Toc528055139" w:history="1">
            <w:r w:rsidR="00152761" w:rsidRPr="006044D6">
              <w:rPr>
                <w:rStyle w:val="Hyperlink"/>
                <w:rFonts w:ascii="Arial" w:hAnsi="Arial" w:cs="Arial"/>
                <w:noProof/>
                <w:lang w:val="es-ES_tradnl"/>
              </w:rPr>
              <w:t>6.7.4</w:t>
            </w:r>
            <w:r w:rsidR="00152761" w:rsidRPr="006044D6">
              <w:rPr>
                <w:rFonts w:ascii="Arial" w:eastAsiaTheme="minorEastAsia" w:hAnsi="Arial" w:cs="Arial"/>
                <w:noProof/>
                <w:lang w:val="es-ES_tradnl" w:eastAsia="es-ES"/>
              </w:rPr>
              <w:tab/>
            </w:r>
            <w:r w:rsidR="00152761" w:rsidRPr="006044D6">
              <w:rPr>
                <w:rStyle w:val="Hyperlink"/>
                <w:rFonts w:ascii="Arial" w:hAnsi="Arial" w:cs="Arial"/>
                <w:noProof/>
                <w:lang w:val="es-ES_tradnl"/>
              </w:rPr>
              <w:t>Del orden de las solicitudes de desembolso</w:t>
            </w:r>
            <w:r w:rsidR="00152761" w:rsidRPr="006044D6">
              <w:rPr>
                <w:rFonts w:ascii="Arial" w:hAnsi="Arial" w:cs="Arial"/>
                <w:noProof/>
                <w:webHidden/>
                <w:lang w:val="es-ES_tradnl"/>
              </w:rPr>
              <w:tab/>
            </w:r>
            <w:r w:rsidR="00152761" w:rsidRPr="006044D6">
              <w:rPr>
                <w:rFonts w:ascii="Arial" w:hAnsi="Arial" w:cs="Arial"/>
                <w:noProof/>
                <w:webHidden/>
                <w:lang w:val="es-ES_tradnl"/>
              </w:rPr>
              <w:fldChar w:fldCharType="begin"/>
            </w:r>
            <w:r w:rsidR="00152761" w:rsidRPr="006044D6">
              <w:rPr>
                <w:rFonts w:ascii="Arial" w:hAnsi="Arial" w:cs="Arial"/>
                <w:noProof/>
                <w:webHidden/>
                <w:lang w:val="es-ES_tradnl"/>
              </w:rPr>
              <w:instrText xml:space="preserve"> PAGEREF _Toc528055139 \h </w:instrText>
            </w:r>
            <w:r w:rsidR="00152761" w:rsidRPr="006044D6">
              <w:rPr>
                <w:rFonts w:ascii="Arial" w:hAnsi="Arial" w:cs="Arial"/>
                <w:noProof/>
                <w:webHidden/>
                <w:lang w:val="es-ES_tradnl"/>
              </w:rPr>
            </w:r>
            <w:r w:rsidR="00152761" w:rsidRPr="006044D6">
              <w:rPr>
                <w:rFonts w:ascii="Arial" w:hAnsi="Arial" w:cs="Arial"/>
                <w:noProof/>
                <w:webHidden/>
                <w:lang w:val="es-ES_tradnl"/>
              </w:rPr>
              <w:fldChar w:fldCharType="separate"/>
            </w:r>
            <w:r w:rsidR="00152761" w:rsidRPr="006044D6">
              <w:rPr>
                <w:rFonts w:ascii="Arial" w:hAnsi="Arial" w:cs="Arial"/>
                <w:noProof/>
                <w:webHidden/>
                <w:lang w:val="es-ES_tradnl"/>
              </w:rPr>
              <w:t>32</w:t>
            </w:r>
            <w:r w:rsidR="00152761" w:rsidRPr="006044D6">
              <w:rPr>
                <w:rFonts w:ascii="Arial" w:hAnsi="Arial" w:cs="Arial"/>
                <w:noProof/>
                <w:webHidden/>
                <w:lang w:val="es-ES_tradnl"/>
              </w:rPr>
              <w:fldChar w:fldCharType="end"/>
            </w:r>
          </w:hyperlink>
        </w:p>
        <w:p w14:paraId="34DD52F6" w14:textId="241C0715" w:rsidR="00152761" w:rsidRPr="006044D6" w:rsidRDefault="0036457A">
          <w:pPr>
            <w:pStyle w:val="TOC3"/>
            <w:tabs>
              <w:tab w:val="left" w:pos="1320"/>
              <w:tab w:val="right" w:leader="dot" w:pos="8494"/>
            </w:tabs>
            <w:rPr>
              <w:rFonts w:ascii="Arial" w:eastAsiaTheme="minorEastAsia" w:hAnsi="Arial" w:cs="Arial"/>
              <w:noProof/>
              <w:lang w:val="es-ES_tradnl" w:eastAsia="es-ES"/>
            </w:rPr>
          </w:pPr>
          <w:hyperlink w:anchor="_Toc528055140" w:history="1">
            <w:r w:rsidR="00152761" w:rsidRPr="006044D6">
              <w:rPr>
                <w:rStyle w:val="Hyperlink"/>
                <w:rFonts w:ascii="Arial" w:hAnsi="Arial" w:cs="Arial"/>
                <w:noProof/>
                <w:lang w:val="es-ES_tradnl"/>
              </w:rPr>
              <w:t>6.7.5</w:t>
            </w:r>
            <w:r w:rsidR="00152761" w:rsidRPr="006044D6">
              <w:rPr>
                <w:rFonts w:ascii="Arial" w:eastAsiaTheme="minorEastAsia" w:hAnsi="Arial" w:cs="Arial"/>
                <w:noProof/>
                <w:lang w:val="es-ES_tradnl" w:eastAsia="es-ES"/>
              </w:rPr>
              <w:tab/>
            </w:r>
            <w:r w:rsidR="00152761" w:rsidRPr="006044D6">
              <w:rPr>
                <w:rStyle w:val="Hyperlink"/>
                <w:rFonts w:ascii="Arial" w:hAnsi="Arial" w:cs="Arial"/>
                <w:noProof/>
                <w:lang w:val="es-ES_tradnl"/>
              </w:rPr>
              <w:t>De la frecuencia de los anticipos</w:t>
            </w:r>
            <w:r w:rsidR="00152761" w:rsidRPr="006044D6">
              <w:rPr>
                <w:rFonts w:ascii="Arial" w:hAnsi="Arial" w:cs="Arial"/>
                <w:noProof/>
                <w:webHidden/>
                <w:lang w:val="es-ES_tradnl"/>
              </w:rPr>
              <w:tab/>
            </w:r>
            <w:r w:rsidR="00152761" w:rsidRPr="006044D6">
              <w:rPr>
                <w:rFonts w:ascii="Arial" w:hAnsi="Arial" w:cs="Arial"/>
                <w:noProof/>
                <w:webHidden/>
                <w:lang w:val="es-ES_tradnl"/>
              </w:rPr>
              <w:fldChar w:fldCharType="begin"/>
            </w:r>
            <w:r w:rsidR="00152761" w:rsidRPr="006044D6">
              <w:rPr>
                <w:rFonts w:ascii="Arial" w:hAnsi="Arial" w:cs="Arial"/>
                <w:noProof/>
                <w:webHidden/>
                <w:lang w:val="es-ES_tradnl"/>
              </w:rPr>
              <w:instrText xml:space="preserve"> PAGEREF _Toc528055140 \h </w:instrText>
            </w:r>
            <w:r w:rsidR="00152761" w:rsidRPr="006044D6">
              <w:rPr>
                <w:rFonts w:ascii="Arial" w:hAnsi="Arial" w:cs="Arial"/>
                <w:noProof/>
                <w:webHidden/>
                <w:lang w:val="es-ES_tradnl"/>
              </w:rPr>
            </w:r>
            <w:r w:rsidR="00152761" w:rsidRPr="006044D6">
              <w:rPr>
                <w:rFonts w:ascii="Arial" w:hAnsi="Arial" w:cs="Arial"/>
                <w:noProof/>
                <w:webHidden/>
                <w:lang w:val="es-ES_tradnl"/>
              </w:rPr>
              <w:fldChar w:fldCharType="separate"/>
            </w:r>
            <w:r w:rsidR="00152761" w:rsidRPr="006044D6">
              <w:rPr>
                <w:rFonts w:ascii="Arial" w:hAnsi="Arial" w:cs="Arial"/>
                <w:noProof/>
                <w:webHidden/>
                <w:lang w:val="es-ES_tradnl"/>
              </w:rPr>
              <w:t>32</w:t>
            </w:r>
            <w:r w:rsidR="00152761" w:rsidRPr="006044D6">
              <w:rPr>
                <w:rFonts w:ascii="Arial" w:hAnsi="Arial" w:cs="Arial"/>
                <w:noProof/>
                <w:webHidden/>
                <w:lang w:val="es-ES_tradnl"/>
              </w:rPr>
              <w:fldChar w:fldCharType="end"/>
            </w:r>
          </w:hyperlink>
        </w:p>
        <w:p w14:paraId="29C47718" w14:textId="60D08901" w:rsidR="00152761" w:rsidRPr="006044D6" w:rsidRDefault="0036457A">
          <w:pPr>
            <w:pStyle w:val="TOC2"/>
            <w:tabs>
              <w:tab w:val="left" w:pos="880"/>
              <w:tab w:val="right" w:leader="dot" w:pos="8494"/>
            </w:tabs>
            <w:rPr>
              <w:rFonts w:ascii="Arial" w:eastAsiaTheme="minorEastAsia" w:hAnsi="Arial" w:cs="Arial"/>
              <w:noProof/>
              <w:lang w:val="es-ES_tradnl" w:eastAsia="es-ES"/>
            </w:rPr>
          </w:pPr>
          <w:hyperlink w:anchor="_Toc528055141" w:history="1">
            <w:r w:rsidR="00152761" w:rsidRPr="006044D6">
              <w:rPr>
                <w:rStyle w:val="Hyperlink"/>
                <w:rFonts w:ascii="Arial" w:hAnsi="Arial" w:cs="Arial"/>
                <w:noProof/>
                <w:lang w:val="es-ES_tradnl"/>
              </w:rPr>
              <w:t>6.8</w:t>
            </w:r>
            <w:r w:rsidR="00152761" w:rsidRPr="006044D6">
              <w:rPr>
                <w:rFonts w:ascii="Arial" w:eastAsiaTheme="minorEastAsia" w:hAnsi="Arial" w:cs="Arial"/>
                <w:noProof/>
                <w:lang w:val="es-ES_tradnl" w:eastAsia="es-ES"/>
              </w:rPr>
              <w:tab/>
            </w:r>
            <w:r w:rsidR="00152761" w:rsidRPr="006044D6">
              <w:rPr>
                <w:rStyle w:val="Hyperlink"/>
                <w:rFonts w:ascii="Arial" w:hAnsi="Arial" w:cs="Arial"/>
                <w:noProof/>
                <w:lang w:val="es-ES_tradnl"/>
              </w:rPr>
              <w:t>Presupuesto</w:t>
            </w:r>
            <w:r w:rsidR="00152761" w:rsidRPr="006044D6">
              <w:rPr>
                <w:rFonts w:ascii="Arial" w:hAnsi="Arial" w:cs="Arial"/>
                <w:noProof/>
                <w:webHidden/>
                <w:lang w:val="es-ES_tradnl"/>
              </w:rPr>
              <w:tab/>
            </w:r>
            <w:r w:rsidR="00152761" w:rsidRPr="006044D6">
              <w:rPr>
                <w:rFonts w:ascii="Arial" w:hAnsi="Arial" w:cs="Arial"/>
                <w:noProof/>
                <w:webHidden/>
                <w:lang w:val="es-ES_tradnl"/>
              </w:rPr>
              <w:fldChar w:fldCharType="begin"/>
            </w:r>
            <w:r w:rsidR="00152761" w:rsidRPr="006044D6">
              <w:rPr>
                <w:rFonts w:ascii="Arial" w:hAnsi="Arial" w:cs="Arial"/>
                <w:noProof/>
                <w:webHidden/>
                <w:lang w:val="es-ES_tradnl"/>
              </w:rPr>
              <w:instrText xml:space="preserve"> PAGEREF _Toc528055141 \h </w:instrText>
            </w:r>
            <w:r w:rsidR="00152761" w:rsidRPr="006044D6">
              <w:rPr>
                <w:rFonts w:ascii="Arial" w:hAnsi="Arial" w:cs="Arial"/>
                <w:noProof/>
                <w:webHidden/>
                <w:lang w:val="es-ES_tradnl"/>
              </w:rPr>
            </w:r>
            <w:r w:rsidR="00152761" w:rsidRPr="006044D6">
              <w:rPr>
                <w:rFonts w:ascii="Arial" w:hAnsi="Arial" w:cs="Arial"/>
                <w:noProof/>
                <w:webHidden/>
                <w:lang w:val="es-ES_tradnl"/>
              </w:rPr>
              <w:fldChar w:fldCharType="separate"/>
            </w:r>
            <w:r w:rsidR="00152761" w:rsidRPr="006044D6">
              <w:rPr>
                <w:rFonts w:ascii="Arial" w:hAnsi="Arial" w:cs="Arial"/>
                <w:noProof/>
                <w:webHidden/>
                <w:lang w:val="es-ES_tradnl"/>
              </w:rPr>
              <w:t>32</w:t>
            </w:r>
            <w:r w:rsidR="00152761" w:rsidRPr="006044D6">
              <w:rPr>
                <w:rFonts w:ascii="Arial" w:hAnsi="Arial" w:cs="Arial"/>
                <w:noProof/>
                <w:webHidden/>
                <w:lang w:val="es-ES_tradnl"/>
              </w:rPr>
              <w:fldChar w:fldCharType="end"/>
            </w:r>
          </w:hyperlink>
        </w:p>
        <w:p w14:paraId="71199162" w14:textId="752701CF" w:rsidR="00152761" w:rsidRPr="006044D6" w:rsidRDefault="0036457A">
          <w:pPr>
            <w:pStyle w:val="TOC2"/>
            <w:tabs>
              <w:tab w:val="left" w:pos="880"/>
              <w:tab w:val="right" w:leader="dot" w:pos="8494"/>
            </w:tabs>
            <w:rPr>
              <w:rFonts w:ascii="Arial" w:eastAsiaTheme="minorEastAsia" w:hAnsi="Arial" w:cs="Arial"/>
              <w:noProof/>
              <w:lang w:val="es-ES_tradnl" w:eastAsia="es-ES"/>
            </w:rPr>
          </w:pPr>
          <w:hyperlink w:anchor="_Toc528055142" w:history="1">
            <w:r w:rsidR="00152761" w:rsidRPr="006044D6">
              <w:rPr>
                <w:rStyle w:val="Hyperlink"/>
                <w:rFonts w:ascii="Arial" w:hAnsi="Arial" w:cs="Arial"/>
                <w:noProof/>
                <w:lang w:val="es-ES_tradnl"/>
              </w:rPr>
              <w:t>6.9</w:t>
            </w:r>
            <w:r w:rsidR="00152761" w:rsidRPr="006044D6">
              <w:rPr>
                <w:rFonts w:ascii="Arial" w:eastAsiaTheme="minorEastAsia" w:hAnsi="Arial" w:cs="Arial"/>
                <w:noProof/>
                <w:lang w:val="es-ES_tradnl" w:eastAsia="es-ES"/>
              </w:rPr>
              <w:tab/>
            </w:r>
            <w:r w:rsidR="00152761" w:rsidRPr="006044D6">
              <w:rPr>
                <w:rStyle w:val="Hyperlink"/>
                <w:rFonts w:ascii="Arial" w:hAnsi="Arial" w:cs="Arial"/>
                <w:noProof/>
                <w:lang w:val="es-ES_tradnl"/>
              </w:rPr>
              <w:t>Realización de Pagos</w:t>
            </w:r>
            <w:r w:rsidR="00152761" w:rsidRPr="006044D6">
              <w:rPr>
                <w:rFonts w:ascii="Arial" w:hAnsi="Arial" w:cs="Arial"/>
                <w:noProof/>
                <w:webHidden/>
                <w:lang w:val="es-ES_tradnl"/>
              </w:rPr>
              <w:tab/>
            </w:r>
            <w:r w:rsidR="00152761" w:rsidRPr="006044D6">
              <w:rPr>
                <w:rFonts w:ascii="Arial" w:hAnsi="Arial" w:cs="Arial"/>
                <w:noProof/>
                <w:webHidden/>
                <w:lang w:val="es-ES_tradnl"/>
              </w:rPr>
              <w:fldChar w:fldCharType="begin"/>
            </w:r>
            <w:r w:rsidR="00152761" w:rsidRPr="006044D6">
              <w:rPr>
                <w:rFonts w:ascii="Arial" w:hAnsi="Arial" w:cs="Arial"/>
                <w:noProof/>
                <w:webHidden/>
                <w:lang w:val="es-ES_tradnl"/>
              </w:rPr>
              <w:instrText xml:space="preserve"> PAGEREF _Toc528055142 \h </w:instrText>
            </w:r>
            <w:r w:rsidR="00152761" w:rsidRPr="006044D6">
              <w:rPr>
                <w:rFonts w:ascii="Arial" w:hAnsi="Arial" w:cs="Arial"/>
                <w:noProof/>
                <w:webHidden/>
                <w:lang w:val="es-ES_tradnl"/>
              </w:rPr>
            </w:r>
            <w:r w:rsidR="00152761" w:rsidRPr="006044D6">
              <w:rPr>
                <w:rFonts w:ascii="Arial" w:hAnsi="Arial" w:cs="Arial"/>
                <w:noProof/>
                <w:webHidden/>
                <w:lang w:val="es-ES_tradnl"/>
              </w:rPr>
              <w:fldChar w:fldCharType="separate"/>
            </w:r>
            <w:r w:rsidR="00152761" w:rsidRPr="006044D6">
              <w:rPr>
                <w:rFonts w:ascii="Arial" w:hAnsi="Arial" w:cs="Arial"/>
                <w:noProof/>
                <w:webHidden/>
                <w:lang w:val="es-ES_tradnl"/>
              </w:rPr>
              <w:t>33</w:t>
            </w:r>
            <w:r w:rsidR="00152761" w:rsidRPr="006044D6">
              <w:rPr>
                <w:rFonts w:ascii="Arial" w:hAnsi="Arial" w:cs="Arial"/>
                <w:noProof/>
                <w:webHidden/>
                <w:lang w:val="es-ES_tradnl"/>
              </w:rPr>
              <w:fldChar w:fldCharType="end"/>
            </w:r>
          </w:hyperlink>
        </w:p>
        <w:p w14:paraId="7CEB493F" w14:textId="6CCCE33C" w:rsidR="00152761" w:rsidRPr="006044D6" w:rsidRDefault="0036457A">
          <w:pPr>
            <w:pStyle w:val="TOC2"/>
            <w:tabs>
              <w:tab w:val="left" w:pos="880"/>
              <w:tab w:val="right" w:leader="dot" w:pos="8494"/>
            </w:tabs>
            <w:rPr>
              <w:rFonts w:ascii="Arial" w:eastAsiaTheme="minorEastAsia" w:hAnsi="Arial" w:cs="Arial"/>
              <w:noProof/>
              <w:lang w:val="es-ES_tradnl" w:eastAsia="es-ES"/>
            </w:rPr>
          </w:pPr>
          <w:hyperlink w:anchor="_Toc528055143" w:history="1">
            <w:r w:rsidR="00152761" w:rsidRPr="006044D6">
              <w:rPr>
                <w:rStyle w:val="Hyperlink"/>
                <w:rFonts w:ascii="Arial" w:hAnsi="Arial" w:cs="Arial"/>
                <w:noProof/>
                <w:lang w:val="es-ES_tradnl"/>
              </w:rPr>
              <w:t>6.10</w:t>
            </w:r>
            <w:r w:rsidR="00152761" w:rsidRPr="006044D6">
              <w:rPr>
                <w:rFonts w:ascii="Arial" w:eastAsiaTheme="minorEastAsia" w:hAnsi="Arial" w:cs="Arial"/>
                <w:noProof/>
                <w:lang w:val="es-ES_tradnl" w:eastAsia="es-ES"/>
              </w:rPr>
              <w:tab/>
            </w:r>
            <w:r w:rsidR="00152761" w:rsidRPr="006044D6">
              <w:rPr>
                <w:rStyle w:val="Hyperlink"/>
                <w:rFonts w:ascii="Arial" w:hAnsi="Arial" w:cs="Arial"/>
                <w:noProof/>
                <w:lang w:val="es-ES_tradnl"/>
              </w:rPr>
              <w:t>Conciliaciones de cuentas</w:t>
            </w:r>
            <w:r w:rsidR="00152761" w:rsidRPr="006044D6">
              <w:rPr>
                <w:rFonts w:ascii="Arial" w:hAnsi="Arial" w:cs="Arial"/>
                <w:noProof/>
                <w:webHidden/>
                <w:lang w:val="es-ES_tradnl"/>
              </w:rPr>
              <w:tab/>
            </w:r>
            <w:r w:rsidR="00152761" w:rsidRPr="006044D6">
              <w:rPr>
                <w:rFonts w:ascii="Arial" w:hAnsi="Arial" w:cs="Arial"/>
                <w:noProof/>
                <w:webHidden/>
                <w:lang w:val="es-ES_tradnl"/>
              </w:rPr>
              <w:fldChar w:fldCharType="begin"/>
            </w:r>
            <w:r w:rsidR="00152761" w:rsidRPr="006044D6">
              <w:rPr>
                <w:rFonts w:ascii="Arial" w:hAnsi="Arial" w:cs="Arial"/>
                <w:noProof/>
                <w:webHidden/>
                <w:lang w:val="es-ES_tradnl"/>
              </w:rPr>
              <w:instrText xml:space="preserve"> PAGEREF _Toc528055143 \h </w:instrText>
            </w:r>
            <w:r w:rsidR="00152761" w:rsidRPr="006044D6">
              <w:rPr>
                <w:rFonts w:ascii="Arial" w:hAnsi="Arial" w:cs="Arial"/>
                <w:noProof/>
                <w:webHidden/>
                <w:lang w:val="es-ES_tradnl"/>
              </w:rPr>
            </w:r>
            <w:r w:rsidR="00152761" w:rsidRPr="006044D6">
              <w:rPr>
                <w:rFonts w:ascii="Arial" w:hAnsi="Arial" w:cs="Arial"/>
                <w:noProof/>
                <w:webHidden/>
                <w:lang w:val="es-ES_tradnl"/>
              </w:rPr>
              <w:fldChar w:fldCharType="separate"/>
            </w:r>
            <w:r w:rsidR="00152761" w:rsidRPr="006044D6">
              <w:rPr>
                <w:rFonts w:ascii="Arial" w:hAnsi="Arial" w:cs="Arial"/>
                <w:noProof/>
                <w:webHidden/>
                <w:lang w:val="es-ES_tradnl"/>
              </w:rPr>
              <w:t>33</w:t>
            </w:r>
            <w:r w:rsidR="00152761" w:rsidRPr="006044D6">
              <w:rPr>
                <w:rFonts w:ascii="Arial" w:hAnsi="Arial" w:cs="Arial"/>
                <w:noProof/>
                <w:webHidden/>
                <w:lang w:val="es-ES_tradnl"/>
              </w:rPr>
              <w:fldChar w:fldCharType="end"/>
            </w:r>
          </w:hyperlink>
        </w:p>
        <w:p w14:paraId="6965DE69" w14:textId="2B6C6AE5" w:rsidR="00152761" w:rsidRPr="006044D6" w:rsidRDefault="0036457A">
          <w:pPr>
            <w:pStyle w:val="TOC2"/>
            <w:tabs>
              <w:tab w:val="left" w:pos="880"/>
              <w:tab w:val="right" w:leader="dot" w:pos="8494"/>
            </w:tabs>
            <w:rPr>
              <w:rFonts w:ascii="Arial" w:eastAsiaTheme="minorEastAsia" w:hAnsi="Arial" w:cs="Arial"/>
              <w:noProof/>
              <w:lang w:val="es-ES_tradnl" w:eastAsia="es-ES"/>
            </w:rPr>
          </w:pPr>
          <w:hyperlink w:anchor="_Toc528055144" w:history="1">
            <w:r w:rsidR="00152761" w:rsidRPr="006044D6">
              <w:rPr>
                <w:rStyle w:val="Hyperlink"/>
                <w:rFonts w:ascii="Arial" w:hAnsi="Arial" w:cs="Arial"/>
                <w:noProof/>
                <w:lang w:val="es-ES_tradnl"/>
              </w:rPr>
              <w:t>6.11</w:t>
            </w:r>
            <w:r w:rsidR="00152761" w:rsidRPr="006044D6">
              <w:rPr>
                <w:rFonts w:ascii="Arial" w:eastAsiaTheme="minorEastAsia" w:hAnsi="Arial" w:cs="Arial"/>
                <w:noProof/>
                <w:lang w:val="es-ES_tradnl" w:eastAsia="es-ES"/>
              </w:rPr>
              <w:tab/>
            </w:r>
            <w:r w:rsidR="00152761" w:rsidRPr="006044D6">
              <w:rPr>
                <w:rStyle w:val="Hyperlink"/>
                <w:rFonts w:ascii="Arial" w:hAnsi="Arial" w:cs="Arial"/>
                <w:noProof/>
                <w:lang w:val="es-ES_tradnl"/>
              </w:rPr>
              <w:t>Informes Financieros</w:t>
            </w:r>
            <w:r w:rsidR="00152761" w:rsidRPr="006044D6">
              <w:rPr>
                <w:rFonts w:ascii="Arial" w:hAnsi="Arial" w:cs="Arial"/>
                <w:noProof/>
                <w:webHidden/>
                <w:lang w:val="es-ES_tradnl"/>
              </w:rPr>
              <w:tab/>
            </w:r>
            <w:r w:rsidR="00152761" w:rsidRPr="006044D6">
              <w:rPr>
                <w:rFonts w:ascii="Arial" w:hAnsi="Arial" w:cs="Arial"/>
                <w:noProof/>
                <w:webHidden/>
                <w:lang w:val="es-ES_tradnl"/>
              </w:rPr>
              <w:fldChar w:fldCharType="begin"/>
            </w:r>
            <w:r w:rsidR="00152761" w:rsidRPr="006044D6">
              <w:rPr>
                <w:rFonts w:ascii="Arial" w:hAnsi="Arial" w:cs="Arial"/>
                <w:noProof/>
                <w:webHidden/>
                <w:lang w:val="es-ES_tradnl"/>
              </w:rPr>
              <w:instrText xml:space="preserve"> PAGEREF _Toc528055144 \h </w:instrText>
            </w:r>
            <w:r w:rsidR="00152761" w:rsidRPr="006044D6">
              <w:rPr>
                <w:rFonts w:ascii="Arial" w:hAnsi="Arial" w:cs="Arial"/>
                <w:noProof/>
                <w:webHidden/>
                <w:lang w:val="es-ES_tradnl"/>
              </w:rPr>
            </w:r>
            <w:r w:rsidR="00152761" w:rsidRPr="006044D6">
              <w:rPr>
                <w:rFonts w:ascii="Arial" w:hAnsi="Arial" w:cs="Arial"/>
                <w:noProof/>
                <w:webHidden/>
                <w:lang w:val="es-ES_tradnl"/>
              </w:rPr>
              <w:fldChar w:fldCharType="separate"/>
            </w:r>
            <w:r w:rsidR="00152761" w:rsidRPr="006044D6">
              <w:rPr>
                <w:rFonts w:ascii="Arial" w:hAnsi="Arial" w:cs="Arial"/>
                <w:noProof/>
                <w:webHidden/>
                <w:lang w:val="es-ES_tradnl"/>
              </w:rPr>
              <w:t>33</w:t>
            </w:r>
            <w:r w:rsidR="00152761" w:rsidRPr="006044D6">
              <w:rPr>
                <w:rFonts w:ascii="Arial" w:hAnsi="Arial" w:cs="Arial"/>
                <w:noProof/>
                <w:webHidden/>
                <w:lang w:val="es-ES_tradnl"/>
              </w:rPr>
              <w:fldChar w:fldCharType="end"/>
            </w:r>
          </w:hyperlink>
        </w:p>
        <w:p w14:paraId="04124AF9" w14:textId="049FD55E" w:rsidR="00152761" w:rsidRPr="006044D6" w:rsidRDefault="0036457A">
          <w:pPr>
            <w:pStyle w:val="TOC2"/>
            <w:tabs>
              <w:tab w:val="left" w:pos="880"/>
              <w:tab w:val="right" w:leader="dot" w:pos="8494"/>
            </w:tabs>
            <w:rPr>
              <w:rFonts w:ascii="Arial" w:eastAsiaTheme="minorEastAsia" w:hAnsi="Arial" w:cs="Arial"/>
              <w:noProof/>
              <w:lang w:val="es-ES_tradnl" w:eastAsia="es-ES"/>
            </w:rPr>
          </w:pPr>
          <w:hyperlink w:anchor="_Toc528055145" w:history="1">
            <w:r w:rsidR="00152761" w:rsidRPr="006044D6">
              <w:rPr>
                <w:rStyle w:val="Hyperlink"/>
                <w:rFonts w:ascii="Arial" w:hAnsi="Arial" w:cs="Arial"/>
                <w:noProof/>
                <w:lang w:val="es-ES_tradnl"/>
              </w:rPr>
              <w:t>6.12</w:t>
            </w:r>
            <w:r w:rsidR="00152761" w:rsidRPr="006044D6">
              <w:rPr>
                <w:rFonts w:ascii="Arial" w:eastAsiaTheme="minorEastAsia" w:hAnsi="Arial" w:cs="Arial"/>
                <w:noProof/>
                <w:lang w:val="es-ES_tradnl" w:eastAsia="es-ES"/>
              </w:rPr>
              <w:tab/>
            </w:r>
            <w:r w:rsidR="00152761" w:rsidRPr="006044D6">
              <w:rPr>
                <w:rStyle w:val="Hyperlink"/>
                <w:rFonts w:ascii="Arial" w:hAnsi="Arial" w:cs="Arial"/>
                <w:noProof/>
                <w:lang w:val="es-ES_tradnl"/>
              </w:rPr>
              <w:t>Registros</w:t>
            </w:r>
            <w:r w:rsidR="00152761" w:rsidRPr="006044D6">
              <w:rPr>
                <w:rFonts w:ascii="Arial" w:hAnsi="Arial" w:cs="Arial"/>
                <w:noProof/>
                <w:webHidden/>
                <w:lang w:val="es-ES_tradnl"/>
              </w:rPr>
              <w:tab/>
            </w:r>
            <w:r w:rsidR="00152761" w:rsidRPr="006044D6">
              <w:rPr>
                <w:rFonts w:ascii="Arial" w:hAnsi="Arial" w:cs="Arial"/>
                <w:noProof/>
                <w:webHidden/>
                <w:lang w:val="es-ES_tradnl"/>
              </w:rPr>
              <w:fldChar w:fldCharType="begin"/>
            </w:r>
            <w:r w:rsidR="00152761" w:rsidRPr="006044D6">
              <w:rPr>
                <w:rFonts w:ascii="Arial" w:hAnsi="Arial" w:cs="Arial"/>
                <w:noProof/>
                <w:webHidden/>
                <w:lang w:val="es-ES_tradnl"/>
              </w:rPr>
              <w:instrText xml:space="preserve"> PAGEREF _Toc528055145 \h </w:instrText>
            </w:r>
            <w:r w:rsidR="00152761" w:rsidRPr="006044D6">
              <w:rPr>
                <w:rFonts w:ascii="Arial" w:hAnsi="Arial" w:cs="Arial"/>
                <w:noProof/>
                <w:webHidden/>
                <w:lang w:val="es-ES_tradnl"/>
              </w:rPr>
            </w:r>
            <w:r w:rsidR="00152761" w:rsidRPr="006044D6">
              <w:rPr>
                <w:rFonts w:ascii="Arial" w:hAnsi="Arial" w:cs="Arial"/>
                <w:noProof/>
                <w:webHidden/>
                <w:lang w:val="es-ES_tradnl"/>
              </w:rPr>
              <w:fldChar w:fldCharType="separate"/>
            </w:r>
            <w:r w:rsidR="00152761" w:rsidRPr="006044D6">
              <w:rPr>
                <w:rFonts w:ascii="Arial" w:hAnsi="Arial" w:cs="Arial"/>
                <w:noProof/>
                <w:webHidden/>
                <w:lang w:val="es-ES_tradnl"/>
              </w:rPr>
              <w:t>34</w:t>
            </w:r>
            <w:r w:rsidR="00152761" w:rsidRPr="006044D6">
              <w:rPr>
                <w:rFonts w:ascii="Arial" w:hAnsi="Arial" w:cs="Arial"/>
                <w:noProof/>
                <w:webHidden/>
                <w:lang w:val="es-ES_tradnl"/>
              </w:rPr>
              <w:fldChar w:fldCharType="end"/>
            </w:r>
          </w:hyperlink>
        </w:p>
        <w:p w14:paraId="4CD2EA5A" w14:textId="3624293C" w:rsidR="00152761" w:rsidRPr="006044D6" w:rsidRDefault="0036457A">
          <w:pPr>
            <w:pStyle w:val="TOC3"/>
            <w:tabs>
              <w:tab w:val="left" w:pos="1320"/>
              <w:tab w:val="right" w:leader="dot" w:pos="8494"/>
            </w:tabs>
            <w:rPr>
              <w:rFonts w:ascii="Arial" w:eastAsiaTheme="minorEastAsia" w:hAnsi="Arial" w:cs="Arial"/>
              <w:noProof/>
              <w:lang w:val="es-ES_tradnl" w:eastAsia="es-ES"/>
            </w:rPr>
          </w:pPr>
          <w:hyperlink w:anchor="_Toc528055146" w:history="1">
            <w:r w:rsidR="00152761" w:rsidRPr="006044D6">
              <w:rPr>
                <w:rStyle w:val="Hyperlink"/>
                <w:rFonts w:ascii="Arial" w:hAnsi="Arial" w:cs="Arial"/>
                <w:noProof/>
                <w:lang w:val="es-ES_tradnl"/>
              </w:rPr>
              <w:t>6.12.1</w:t>
            </w:r>
            <w:r w:rsidR="00152761" w:rsidRPr="006044D6">
              <w:rPr>
                <w:rFonts w:ascii="Arial" w:eastAsiaTheme="minorEastAsia" w:hAnsi="Arial" w:cs="Arial"/>
                <w:noProof/>
                <w:lang w:val="es-ES_tradnl" w:eastAsia="es-ES"/>
              </w:rPr>
              <w:tab/>
            </w:r>
            <w:r w:rsidR="00152761" w:rsidRPr="006044D6">
              <w:rPr>
                <w:rStyle w:val="Hyperlink"/>
                <w:rFonts w:ascii="Arial" w:hAnsi="Arial" w:cs="Arial"/>
                <w:noProof/>
                <w:lang w:val="es-ES_tradnl"/>
              </w:rPr>
              <w:t>Registros Contables</w:t>
            </w:r>
            <w:r w:rsidR="00152761" w:rsidRPr="006044D6">
              <w:rPr>
                <w:rFonts w:ascii="Arial" w:hAnsi="Arial" w:cs="Arial"/>
                <w:noProof/>
                <w:webHidden/>
                <w:lang w:val="es-ES_tradnl"/>
              </w:rPr>
              <w:tab/>
            </w:r>
            <w:r w:rsidR="00152761" w:rsidRPr="006044D6">
              <w:rPr>
                <w:rFonts w:ascii="Arial" w:hAnsi="Arial" w:cs="Arial"/>
                <w:noProof/>
                <w:webHidden/>
                <w:lang w:val="es-ES_tradnl"/>
              </w:rPr>
              <w:fldChar w:fldCharType="begin"/>
            </w:r>
            <w:r w:rsidR="00152761" w:rsidRPr="006044D6">
              <w:rPr>
                <w:rFonts w:ascii="Arial" w:hAnsi="Arial" w:cs="Arial"/>
                <w:noProof/>
                <w:webHidden/>
                <w:lang w:val="es-ES_tradnl"/>
              </w:rPr>
              <w:instrText xml:space="preserve"> PAGEREF _Toc528055146 \h </w:instrText>
            </w:r>
            <w:r w:rsidR="00152761" w:rsidRPr="006044D6">
              <w:rPr>
                <w:rFonts w:ascii="Arial" w:hAnsi="Arial" w:cs="Arial"/>
                <w:noProof/>
                <w:webHidden/>
                <w:lang w:val="es-ES_tradnl"/>
              </w:rPr>
            </w:r>
            <w:r w:rsidR="00152761" w:rsidRPr="006044D6">
              <w:rPr>
                <w:rFonts w:ascii="Arial" w:hAnsi="Arial" w:cs="Arial"/>
                <w:noProof/>
                <w:webHidden/>
                <w:lang w:val="es-ES_tradnl"/>
              </w:rPr>
              <w:fldChar w:fldCharType="separate"/>
            </w:r>
            <w:r w:rsidR="00152761" w:rsidRPr="006044D6">
              <w:rPr>
                <w:rFonts w:ascii="Arial" w:hAnsi="Arial" w:cs="Arial"/>
                <w:noProof/>
                <w:webHidden/>
                <w:lang w:val="es-ES_tradnl"/>
              </w:rPr>
              <w:t>34</w:t>
            </w:r>
            <w:r w:rsidR="00152761" w:rsidRPr="006044D6">
              <w:rPr>
                <w:rFonts w:ascii="Arial" w:hAnsi="Arial" w:cs="Arial"/>
                <w:noProof/>
                <w:webHidden/>
                <w:lang w:val="es-ES_tradnl"/>
              </w:rPr>
              <w:fldChar w:fldCharType="end"/>
            </w:r>
          </w:hyperlink>
        </w:p>
        <w:p w14:paraId="52756BDD" w14:textId="32A8122A" w:rsidR="00152761" w:rsidRPr="006044D6" w:rsidRDefault="0036457A">
          <w:pPr>
            <w:pStyle w:val="TOC3"/>
            <w:tabs>
              <w:tab w:val="left" w:pos="1320"/>
              <w:tab w:val="right" w:leader="dot" w:pos="8494"/>
            </w:tabs>
            <w:rPr>
              <w:rFonts w:ascii="Arial" w:eastAsiaTheme="minorEastAsia" w:hAnsi="Arial" w:cs="Arial"/>
              <w:noProof/>
              <w:lang w:val="es-ES_tradnl" w:eastAsia="es-ES"/>
            </w:rPr>
          </w:pPr>
          <w:hyperlink w:anchor="_Toc528055147" w:history="1">
            <w:r w:rsidR="00152761" w:rsidRPr="006044D6">
              <w:rPr>
                <w:rStyle w:val="Hyperlink"/>
                <w:rFonts w:ascii="Arial" w:hAnsi="Arial" w:cs="Arial"/>
                <w:noProof/>
                <w:lang w:val="es-ES_tradnl"/>
              </w:rPr>
              <w:t>6.12.2</w:t>
            </w:r>
            <w:r w:rsidR="00152761" w:rsidRPr="006044D6">
              <w:rPr>
                <w:rFonts w:ascii="Arial" w:eastAsiaTheme="minorEastAsia" w:hAnsi="Arial" w:cs="Arial"/>
                <w:noProof/>
                <w:lang w:val="es-ES_tradnl" w:eastAsia="es-ES"/>
              </w:rPr>
              <w:tab/>
            </w:r>
            <w:r w:rsidR="00152761" w:rsidRPr="006044D6">
              <w:rPr>
                <w:rStyle w:val="Hyperlink"/>
                <w:rFonts w:ascii="Arial" w:hAnsi="Arial" w:cs="Arial"/>
                <w:noProof/>
                <w:lang w:val="es-ES_tradnl"/>
              </w:rPr>
              <w:t>Registro de Ingresos</w:t>
            </w:r>
            <w:r w:rsidR="00152761" w:rsidRPr="006044D6">
              <w:rPr>
                <w:rFonts w:ascii="Arial" w:hAnsi="Arial" w:cs="Arial"/>
                <w:noProof/>
                <w:webHidden/>
                <w:lang w:val="es-ES_tradnl"/>
              </w:rPr>
              <w:tab/>
            </w:r>
            <w:r w:rsidR="00152761" w:rsidRPr="006044D6">
              <w:rPr>
                <w:rFonts w:ascii="Arial" w:hAnsi="Arial" w:cs="Arial"/>
                <w:noProof/>
                <w:webHidden/>
                <w:lang w:val="es-ES_tradnl"/>
              </w:rPr>
              <w:fldChar w:fldCharType="begin"/>
            </w:r>
            <w:r w:rsidR="00152761" w:rsidRPr="006044D6">
              <w:rPr>
                <w:rFonts w:ascii="Arial" w:hAnsi="Arial" w:cs="Arial"/>
                <w:noProof/>
                <w:webHidden/>
                <w:lang w:val="es-ES_tradnl"/>
              </w:rPr>
              <w:instrText xml:space="preserve"> PAGEREF _Toc528055147 \h </w:instrText>
            </w:r>
            <w:r w:rsidR="00152761" w:rsidRPr="006044D6">
              <w:rPr>
                <w:rFonts w:ascii="Arial" w:hAnsi="Arial" w:cs="Arial"/>
                <w:noProof/>
                <w:webHidden/>
                <w:lang w:val="es-ES_tradnl"/>
              </w:rPr>
            </w:r>
            <w:r w:rsidR="00152761" w:rsidRPr="006044D6">
              <w:rPr>
                <w:rFonts w:ascii="Arial" w:hAnsi="Arial" w:cs="Arial"/>
                <w:noProof/>
                <w:webHidden/>
                <w:lang w:val="es-ES_tradnl"/>
              </w:rPr>
              <w:fldChar w:fldCharType="separate"/>
            </w:r>
            <w:r w:rsidR="00152761" w:rsidRPr="006044D6">
              <w:rPr>
                <w:rFonts w:ascii="Arial" w:hAnsi="Arial" w:cs="Arial"/>
                <w:noProof/>
                <w:webHidden/>
                <w:lang w:val="es-ES_tradnl"/>
              </w:rPr>
              <w:t>34</w:t>
            </w:r>
            <w:r w:rsidR="00152761" w:rsidRPr="006044D6">
              <w:rPr>
                <w:rFonts w:ascii="Arial" w:hAnsi="Arial" w:cs="Arial"/>
                <w:noProof/>
                <w:webHidden/>
                <w:lang w:val="es-ES_tradnl"/>
              </w:rPr>
              <w:fldChar w:fldCharType="end"/>
            </w:r>
          </w:hyperlink>
        </w:p>
        <w:p w14:paraId="7DB7F012" w14:textId="1523B23D" w:rsidR="00152761" w:rsidRPr="006044D6" w:rsidRDefault="0036457A">
          <w:pPr>
            <w:pStyle w:val="TOC3"/>
            <w:tabs>
              <w:tab w:val="left" w:pos="1320"/>
              <w:tab w:val="right" w:leader="dot" w:pos="8494"/>
            </w:tabs>
            <w:rPr>
              <w:rFonts w:ascii="Arial" w:eastAsiaTheme="minorEastAsia" w:hAnsi="Arial" w:cs="Arial"/>
              <w:noProof/>
              <w:lang w:val="es-ES_tradnl" w:eastAsia="es-ES"/>
            </w:rPr>
          </w:pPr>
          <w:hyperlink w:anchor="_Toc528055148" w:history="1">
            <w:r w:rsidR="00152761" w:rsidRPr="006044D6">
              <w:rPr>
                <w:rStyle w:val="Hyperlink"/>
                <w:rFonts w:ascii="Arial" w:hAnsi="Arial" w:cs="Arial"/>
                <w:noProof/>
                <w:lang w:val="es-ES_tradnl"/>
              </w:rPr>
              <w:t>6.12.3</w:t>
            </w:r>
            <w:r w:rsidR="00152761" w:rsidRPr="006044D6">
              <w:rPr>
                <w:rFonts w:ascii="Arial" w:eastAsiaTheme="minorEastAsia" w:hAnsi="Arial" w:cs="Arial"/>
                <w:noProof/>
                <w:lang w:val="es-ES_tradnl" w:eastAsia="es-ES"/>
              </w:rPr>
              <w:tab/>
            </w:r>
            <w:r w:rsidR="00152761" w:rsidRPr="006044D6">
              <w:rPr>
                <w:rStyle w:val="Hyperlink"/>
                <w:rFonts w:ascii="Arial" w:hAnsi="Arial" w:cs="Arial"/>
                <w:noProof/>
                <w:lang w:val="es-ES_tradnl"/>
              </w:rPr>
              <w:t>Registro de Gastos</w:t>
            </w:r>
            <w:r w:rsidR="00152761" w:rsidRPr="006044D6">
              <w:rPr>
                <w:rFonts w:ascii="Arial" w:hAnsi="Arial" w:cs="Arial"/>
                <w:noProof/>
                <w:webHidden/>
                <w:lang w:val="es-ES_tradnl"/>
              </w:rPr>
              <w:tab/>
            </w:r>
            <w:r w:rsidR="00152761" w:rsidRPr="006044D6">
              <w:rPr>
                <w:rFonts w:ascii="Arial" w:hAnsi="Arial" w:cs="Arial"/>
                <w:noProof/>
                <w:webHidden/>
                <w:lang w:val="es-ES_tradnl"/>
              </w:rPr>
              <w:fldChar w:fldCharType="begin"/>
            </w:r>
            <w:r w:rsidR="00152761" w:rsidRPr="006044D6">
              <w:rPr>
                <w:rFonts w:ascii="Arial" w:hAnsi="Arial" w:cs="Arial"/>
                <w:noProof/>
                <w:webHidden/>
                <w:lang w:val="es-ES_tradnl"/>
              </w:rPr>
              <w:instrText xml:space="preserve"> PAGEREF _Toc528055148 \h </w:instrText>
            </w:r>
            <w:r w:rsidR="00152761" w:rsidRPr="006044D6">
              <w:rPr>
                <w:rFonts w:ascii="Arial" w:hAnsi="Arial" w:cs="Arial"/>
                <w:noProof/>
                <w:webHidden/>
                <w:lang w:val="es-ES_tradnl"/>
              </w:rPr>
            </w:r>
            <w:r w:rsidR="00152761" w:rsidRPr="006044D6">
              <w:rPr>
                <w:rFonts w:ascii="Arial" w:hAnsi="Arial" w:cs="Arial"/>
                <w:noProof/>
                <w:webHidden/>
                <w:lang w:val="es-ES_tradnl"/>
              </w:rPr>
              <w:fldChar w:fldCharType="separate"/>
            </w:r>
            <w:r w:rsidR="00152761" w:rsidRPr="006044D6">
              <w:rPr>
                <w:rFonts w:ascii="Arial" w:hAnsi="Arial" w:cs="Arial"/>
                <w:noProof/>
                <w:webHidden/>
                <w:lang w:val="es-ES_tradnl"/>
              </w:rPr>
              <w:t>34</w:t>
            </w:r>
            <w:r w:rsidR="00152761" w:rsidRPr="006044D6">
              <w:rPr>
                <w:rFonts w:ascii="Arial" w:hAnsi="Arial" w:cs="Arial"/>
                <w:noProof/>
                <w:webHidden/>
                <w:lang w:val="es-ES_tradnl"/>
              </w:rPr>
              <w:fldChar w:fldCharType="end"/>
            </w:r>
          </w:hyperlink>
        </w:p>
        <w:p w14:paraId="1481ED3C" w14:textId="7628DAFA" w:rsidR="00152761" w:rsidRPr="006044D6" w:rsidRDefault="0036457A">
          <w:pPr>
            <w:pStyle w:val="TOC2"/>
            <w:tabs>
              <w:tab w:val="left" w:pos="880"/>
              <w:tab w:val="right" w:leader="dot" w:pos="8494"/>
            </w:tabs>
            <w:rPr>
              <w:rFonts w:ascii="Arial" w:eastAsiaTheme="minorEastAsia" w:hAnsi="Arial" w:cs="Arial"/>
              <w:noProof/>
              <w:lang w:val="es-ES_tradnl" w:eastAsia="es-ES"/>
            </w:rPr>
          </w:pPr>
          <w:hyperlink w:anchor="_Toc528055149" w:history="1">
            <w:r w:rsidR="00152761" w:rsidRPr="006044D6">
              <w:rPr>
                <w:rStyle w:val="Hyperlink"/>
                <w:rFonts w:ascii="Arial" w:hAnsi="Arial" w:cs="Arial"/>
                <w:noProof/>
                <w:lang w:val="es-ES_tradnl"/>
              </w:rPr>
              <w:t>6.13</w:t>
            </w:r>
            <w:r w:rsidR="00152761" w:rsidRPr="006044D6">
              <w:rPr>
                <w:rFonts w:ascii="Arial" w:eastAsiaTheme="minorEastAsia" w:hAnsi="Arial" w:cs="Arial"/>
                <w:noProof/>
                <w:lang w:val="es-ES_tradnl" w:eastAsia="es-ES"/>
              </w:rPr>
              <w:tab/>
            </w:r>
            <w:r w:rsidR="00152761" w:rsidRPr="006044D6">
              <w:rPr>
                <w:rStyle w:val="Hyperlink"/>
                <w:rFonts w:ascii="Arial" w:hAnsi="Arial" w:cs="Arial"/>
                <w:noProof/>
                <w:lang w:val="es-ES_tradnl"/>
              </w:rPr>
              <w:t>Fecha de cierre de desembolsos</w:t>
            </w:r>
            <w:r w:rsidR="00152761" w:rsidRPr="006044D6">
              <w:rPr>
                <w:rFonts w:ascii="Arial" w:hAnsi="Arial" w:cs="Arial"/>
                <w:noProof/>
                <w:webHidden/>
                <w:lang w:val="es-ES_tradnl"/>
              </w:rPr>
              <w:tab/>
            </w:r>
            <w:r w:rsidR="00152761" w:rsidRPr="006044D6">
              <w:rPr>
                <w:rFonts w:ascii="Arial" w:hAnsi="Arial" w:cs="Arial"/>
                <w:noProof/>
                <w:webHidden/>
                <w:lang w:val="es-ES_tradnl"/>
              </w:rPr>
              <w:fldChar w:fldCharType="begin"/>
            </w:r>
            <w:r w:rsidR="00152761" w:rsidRPr="006044D6">
              <w:rPr>
                <w:rFonts w:ascii="Arial" w:hAnsi="Arial" w:cs="Arial"/>
                <w:noProof/>
                <w:webHidden/>
                <w:lang w:val="es-ES_tradnl"/>
              </w:rPr>
              <w:instrText xml:space="preserve"> PAGEREF _Toc528055149 \h </w:instrText>
            </w:r>
            <w:r w:rsidR="00152761" w:rsidRPr="006044D6">
              <w:rPr>
                <w:rFonts w:ascii="Arial" w:hAnsi="Arial" w:cs="Arial"/>
                <w:noProof/>
                <w:webHidden/>
                <w:lang w:val="es-ES_tradnl"/>
              </w:rPr>
            </w:r>
            <w:r w:rsidR="00152761" w:rsidRPr="006044D6">
              <w:rPr>
                <w:rFonts w:ascii="Arial" w:hAnsi="Arial" w:cs="Arial"/>
                <w:noProof/>
                <w:webHidden/>
                <w:lang w:val="es-ES_tradnl"/>
              </w:rPr>
              <w:fldChar w:fldCharType="separate"/>
            </w:r>
            <w:r w:rsidR="00152761" w:rsidRPr="006044D6">
              <w:rPr>
                <w:rFonts w:ascii="Arial" w:hAnsi="Arial" w:cs="Arial"/>
                <w:noProof/>
                <w:webHidden/>
                <w:lang w:val="es-ES_tradnl"/>
              </w:rPr>
              <w:t>34</w:t>
            </w:r>
            <w:r w:rsidR="00152761" w:rsidRPr="006044D6">
              <w:rPr>
                <w:rFonts w:ascii="Arial" w:hAnsi="Arial" w:cs="Arial"/>
                <w:noProof/>
                <w:webHidden/>
                <w:lang w:val="es-ES_tradnl"/>
              </w:rPr>
              <w:fldChar w:fldCharType="end"/>
            </w:r>
          </w:hyperlink>
        </w:p>
        <w:p w14:paraId="5776D2AA" w14:textId="5382ED62" w:rsidR="00152761" w:rsidRPr="006044D6" w:rsidRDefault="0036457A">
          <w:pPr>
            <w:pStyle w:val="TOC2"/>
            <w:tabs>
              <w:tab w:val="left" w:pos="880"/>
              <w:tab w:val="right" w:leader="dot" w:pos="8494"/>
            </w:tabs>
            <w:rPr>
              <w:rFonts w:ascii="Arial" w:eastAsiaTheme="minorEastAsia" w:hAnsi="Arial" w:cs="Arial"/>
              <w:noProof/>
              <w:lang w:val="es-ES_tradnl" w:eastAsia="es-ES"/>
            </w:rPr>
          </w:pPr>
          <w:hyperlink w:anchor="_Toc528055150" w:history="1">
            <w:r w:rsidR="00152761" w:rsidRPr="006044D6">
              <w:rPr>
                <w:rStyle w:val="Hyperlink"/>
                <w:rFonts w:ascii="Arial" w:hAnsi="Arial" w:cs="Arial"/>
                <w:noProof/>
                <w:lang w:val="es-ES_tradnl"/>
              </w:rPr>
              <w:t>6.14</w:t>
            </w:r>
            <w:r w:rsidR="00152761" w:rsidRPr="006044D6">
              <w:rPr>
                <w:rFonts w:ascii="Arial" w:eastAsiaTheme="minorEastAsia" w:hAnsi="Arial" w:cs="Arial"/>
                <w:noProof/>
                <w:lang w:val="es-ES_tradnl" w:eastAsia="es-ES"/>
              </w:rPr>
              <w:tab/>
            </w:r>
            <w:r w:rsidR="00152761" w:rsidRPr="006044D6">
              <w:rPr>
                <w:rStyle w:val="Hyperlink"/>
                <w:rFonts w:ascii="Arial" w:hAnsi="Arial" w:cs="Arial"/>
                <w:noProof/>
                <w:lang w:val="es-ES_tradnl"/>
              </w:rPr>
              <w:t>Devoluciones de fondos</w:t>
            </w:r>
            <w:r w:rsidR="00152761" w:rsidRPr="006044D6">
              <w:rPr>
                <w:rFonts w:ascii="Arial" w:hAnsi="Arial" w:cs="Arial"/>
                <w:noProof/>
                <w:webHidden/>
                <w:lang w:val="es-ES_tradnl"/>
              </w:rPr>
              <w:tab/>
            </w:r>
            <w:r w:rsidR="00152761" w:rsidRPr="006044D6">
              <w:rPr>
                <w:rFonts w:ascii="Arial" w:hAnsi="Arial" w:cs="Arial"/>
                <w:noProof/>
                <w:webHidden/>
                <w:lang w:val="es-ES_tradnl"/>
              </w:rPr>
              <w:fldChar w:fldCharType="begin"/>
            </w:r>
            <w:r w:rsidR="00152761" w:rsidRPr="006044D6">
              <w:rPr>
                <w:rFonts w:ascii="Arial" w:hAnsi="Arial" w:cs="Arial"/>
                <w:noProof/>
                <w:webHidden/>
                <w:lang w:val="es-ES_tradnl"/>
              </w:rPr>
              <w:instrText xml:space="preserve"> PAGEREF _Toc528055150 \h </w:instrText>
            </w:r>
            <w:r w:rsidR="00152761" w:rsidRPr="006044D6">
              <w:rPr>
                <w:rFonts w:ascii="Arial" w:hAnsi="Arial" w:cs="Arial"/>
                <w:noProof/>
                <w:webHidden/>
                <w:lang w:val="es-ES_tradnl"/>
              </w:rPr>
            </w:r>
            <w:r w:rsidR="00152761" w:rsidRPr="006044D6">
              <w:rPr>
                <w:rFonts w:ascii="Arial" w:hAnsi="Arial" w:cs="Arial"/>
                <w:noProof/>
                <w:webHidden/>
                <w:lang w:val="es-ES_tradnl"/>
              </w:rPr>
              <w:fldChar w:fldCharType="separate"/>
            </w:r>
            <w:r w:rsidR="00152761" w:rsidRPr="006044D6">
              <w:rPr>
                <w:rFonts w:ascii="Arial" w:hAnsi="Arial" w:cs="Arial"/>
                <w:noProof/>
                <w:webHidden/>
                <w:lang w:val="es-ES_tradnl"/>
              </w:rPr>
              <w:t>35</w:t>
            </w:r>
            <w:r w:rsidR="00152761" w:rsidRPr="006044D6">
              <w:rPr>
                <w:rFonts w:ascii="Arial" w:hAnsi="Arial" w:cs="Arial"/>
                <w:noProof/>
                <w:webHidden/>
                <w:lang w:val="es-ES_tradnl"/>
              </w:rPr>
              <w:fldChar w:fldCharType="end"/>
            </w:r>
          </w:hyperlink>
        </w:p>
        <w:p w14:paraId="047CA29F" w14:textId="6F9174E4" w:rsidR="00152761" w:rsidRPr="006044D6" w:rsidRDefault="0036457A">
          <w:pPr>
            <w:pStyle w:val="TOC2"/>
            <w:tabs>
              <w:tab w:val="left" w:pos="880"/>
              <w:tab w:val="right" w:leader="dot" w:pos="8494"/>
            </w:tabs>
            <w:rPr>
              <w:rFonts w:ascii="Arial" w:eastAsiaTheme="minorEastAsia" w:hAnsi="Arial" w:cs="Arial"/>
              <w:noProof/>
              <w:lang w:val="es-ES_tradnl" w:eastAsia="es-ES"/>
            </w:rPr>
          </w:pPr>
          <w:hyperlink w:anchor="_Toc528055151" w:history="1">
            <w:r w:rsidR="00152761" w:rsidRPr="006044D6">
              <w:rPr>
                <w:rStyle w:val="Hyperlink"/>
                <w:rFonts w:ascii="Arial" w:hAnsi="Arial" w:cs="Arial"/>
                <w:noProof/>
                <w:lang w:val="es-ES_tradnl"/>
              </w:rPr>
              <w:t>6.15</w:t>
            </w:r>
            <w:r w:rsidR="00152761" w:rsidRPr="006044D6">
              <w:rPr>
                <w:rFonts w:ascii="Arial" w:eastAsiaTheme="minorEastAsia" w:hAnsi="Arial" w:cs="Arial"/>
                <w:noProof/>
                <w:lang w:val="es-ES_tradnl" w:eastAsia="es-ES"/>
              </w:rPr>
              <w:tab/>
            </w:r>
            <w:r w:rsidR="00152761" w:rsidRPr="006044D6">
              <w:rPr>
                <w:rStyle w:val="Hyperlink"/>
                <w:rFonts w:ascii="Arial" w:hAnsi="Arial" w:cs="Arial"/>
                <w:noProof/>
                <w:lang w:val="es-ES_tradnl"/>
              </w:rPr>
              <w:t>Descripción de los Procesos Financieros</w:t>
            </w:r>
            <w:r w:rsidR="00152761" w:rsidRPr="006044D6">
              <w:rPr>
                <w:rFonts w:ascii="Arial" w:hAnsi="Arial" w:cs="Arial"/>
                <w:noProof/>
                <w:webHidden/>
                <w:lang w:val="es-ES_tradnl"/>
              </w:rPr>
              <w:tab/>
            </w:r>
            <w:r w:rsidR="00152761" w:rsidRPr="006044D6">
              <w:rPr>
                <w:rFonts w:ascii="Arial" w:hAnsi="Arial" w:cs="Arial"/>
                <w:noProof/>
                <w:webHidden/>
                <w:lang w:val="es-ES_tradnl"/>
              </w:rPr>
              <w:fldChar w:fldCharType="begin"/>
            </w:r>
            <w:r w:rsidR="00152761" w:rsidRPr="006044D6">
              <w:rPr>
                <w:rFonts w:ascii="Arial" w:hAnsi="Arial" w:cs="Arial"/>
                <w:noProof/>
                <w:webHidden/>
                <w:lang w:val="es-ES_tradnl"/>
              </w:rPr>
              <w:instrText xml:space="preserve"> PAGEREF _Toc528055151 \h </w:instrText>
            </w:r>
            <w:r w:rsidR="00152761" w:rsidRPr="006044D6">
              <w:rPr>
                <w:rFonts w:ascii="Arial" w:hAnsi="Arial" w:cs="Arial"/>
                <w:noProof/>
                <w:webHidden/>
                <w:lang w:val="es-ES_tradnl"/>
              </w:rPr>
            </w:r>
            <w:r w:rsidR="00152761" w:rsidRPr="006044D6">
              <w:rPr>
                <w:rFonts w:ascii="Arial" w:hAnsi="Arial" w:cs="Arial"/>
                <w:noProof/>
                <w:webHidden/>
                <w:lang w:val="es-ES_tradnl"/>
              </w:rPr>
              <w:fldChar w:fldCharType="separate"/>
            </w:r>
            <w:r w:rsidR="00152761" w:rsidRPr="006044D6">
              <w:rPr>
                <w:rFonts w:ascii="Arial" w:hAnsi="Arial" w:cs="Arial"/>
                <w:noProof/>
                <w:webHidden/>
                <w:lang w:val="es-ES_tradnl"/>
              </w:rPr>
              <w:t>35</w:t>
            </w:r>
            <w:r w:rsidR="00152761" w:rsidRPr="006044D6">
              <w:rPr>
                <w:rFonts w:ascii="Arial" w:hAnsi="Arial" w:cs="Arial"/>
                <w:noProof/>
                <w:webHidden/>
                <w:lang w:val="es-ES_tradnl"/>
              </w:rPr>
              <w:fldChar w:fldCharType="end"/>
            </w:r>
          </w:hyperlink>
        </w:p>
        <w:p w14:paraId="3C775F97" w14:textId="5725F1EE" w:rsidR="00152761" w:rsidRPr="006044D6" w:rsidRDefault="0036457A">
          <w:pPr>
            <w:pStyle w:val="TOC3"/>
            <w:tabs>
              <w:tab w:val="left" w:pos="1320"/>
              <w:tab w:val="right" w:leader="dot" w:pos="8494"/>
            </w:tabs>
            <w:rPr>
              <w:rFonts w:ascii="Arial" w:eastAsiaTheme="minorEastAsia" w:hAnsi="Arial" w:cs="Arial"/>
              <w:noProof/>
              <w:lang w:val="es-ES_tradnl" w:eastAsia="es-ES"/>
            </w:rPr>
          </w:pPr>
          <w:hyperlink w:anchor="_Toc528055152" w:history="1">
            <w:r w:rsidR="00152761" w:rsidRPr="006044D6">
              <w:rPr>
                <w:rStyle w:val="Hyperlink"/>
                <w:rFonts w:ascii="Arial" w:hAnsi="Arial" w:cs="Arial"/>
                <w:noProof/>
                <w:lang w:val="es-ES_tradnl"/>
              </w:rPr>
              <w:t>6.15.1</w:t>
            </w:r>
            <w:r w:rsidR="00152761" w:rsidRPr="006044D6">
              <w:rPr>
                <w:rFonts w:ascii="Arial" w:eastAsiaTheme="minorEastAsia" w:hAnsi="Arial" w:cs="Arial"/>
                <w:noProof/>
                <w:lang w:val="es-ES_tradnl" w:eastAsia="es-ES"/>
              </w:rPr>
              <w:tab/>
            </w:r>
            <w:r w:rsidR="00152761" w:rsidRPr="006044D6">
              <w:rPr>
                <w:rStyle w:val="Hyperlink"/>
                <w:rFonts w:ascii="Arial" w:hAnsi="Arial" w:cs="Arial"/>
                <w:noProof/>
                <w:lang w:val="es-ES_tradnl"/>
              </w:rPr>
              <w:t>Devengado del egreso y registro contable del Programa</w:t>
            </w:r>
            <w:r w:rsidR="00152761" w:rsidRPr="006044D6">
              <w:rPr>
                <w:rFonts w:ascii="Arial" w:hAnsi="Arial" w:cs="Arial"/>
                <w:noProof/>
                <w:webHidden/>
                <w:lang w:val="es-ES_tradnl"/>
              </w:rPr>
              <w:tab/>
            </w:r>
            <w:r w:rsidR="00152761" w:rsidRPr="006044D6">
              <w:rPr>
                <w:rFonts w:ascii="Arial" w:hAnsi="Arial" w:cs="Arial"/>
                <w:noProof/>
                <w:webHidden/>
                <w:lang w:val="es-ES_tradnl"/>
              </w:rPr>
              <w:fldChar w:fldCharType="begin"/>
            </w:r>
            <w:r w:rsidR="00152761" w:rsidRPr="006044D6">
              <w:rPr>
                <w:rFonts w:ascii="Arial" w:hAnsi="Arial" w:cs="Arial"/>
                <w:noProof/>
                <w:webHidden/>
                <w:lang w:val="es-ES_tradnl"/>
              </w:rPr>
              <w:instrText xml:space="preserve"> PAGEREF _Toc528055152 \h </w:instrText>
            </w:r>
            <w:r w:rsidR="00152761" w:rsidRPr="006044D6">
              <w:rPr>
                <w:rFonts w:ascii="Arial" w:hAnsi="Arial" w:cs="Arial"/>
                <w:noProof/>
                <w:webHidden/>
                <w:lang w:val="es-ES_tradnl"/>
              </w:rPr>
            </w:r>
            <w:r w:rsidR="00152761" w:rsidRPr="006044D6">
              <w:rPr>
                <w:rFonts w:ascii="Arial" w:hAnsi="Arial" w:cs="Arial"/>
                <w:noProof/>
                <w:webHidden/>
                <w:lang w:val="es-ES_tradnl"/>
              </w:rPr>
              <w:fldChar w:fldCharType="separate"/>
            </w:r>
            <w:r w:rsidR="00152761" w:rsidRPr="006044D6">
              <w:rPr>
                <w:rFonts w:ascii="Arial" w:hAnsi="Arial" w:cs="Arial"/>
                <w:noProof/>
                <w:webHidden/>
                <w:lang w:val="es-ES_tradnl"/>
              </w:rPr>
              <w:t>35</w:t>
            </w:r>
            <w:r w:rsidR="00152761" w:rsidRPr="006044D6">
              <w:rPr>
                <w:rFonts w:ascii="Arial" w:hAnsi="Arial" w:cs="Arial"/>
                <w:noProof/>
                <w:webHidden/>
                <w:lang w:val="es-ES_tradnl"/>
              </w:rPr>
              <w:fldChar w:fldCharType="end"/>
            </w:r>
          </w:hyperlink>
        </w:p>
        <w:p w14:paraId="4A9AF5AD" w14:textId="75C54531" w:rsidR="00152761" w:rsidRPr="006044D6" w:rsidRDefault="0036457A">
          <w:pPr>
            <w:pStyle w:val="TOC3"/>
            <w:tabs>
              <w:tab w:val="left" w:pos="1320"/>
              <w:tab w:val="right" w:leader="dot" w:pos="8494"/>
            </w:tabs>
            <w:rPr>
              <w:rFonts w:ascii="Arial" w:eastAsiaTheme="minorEastAsia" w:hAnsi="Arial" w:cs="Arial"/>
              <w:noProof/>
              <w:lang w:val="es-ES_tradnl" w:eastAsia="es-ES"/>
            </w:rPr>
          </w:pPr>
          <w:hyperlink w:anchor="_Toc528055153" w:history="1">
            <w:r w:rsidR="00152761" w:rsidRPr="006044D6">
              <w:rPr>
                <w:rStyle w:val="Hyperlink"/>
                <w:rFonts w:ascii="Arial" w:hAnsi="Arial" w:cs="Arial"/>
                <w:noProof/>
                <w:lang w:val="es-ES_tradnl"/>
              </w:rPr>
              <w:t>6.15.2</w:t>
            </w:r>
            <w:r w:rsidR="00152761" w:rsidRPr="006044D6">
              <w:rPr>
                <w:rFonts w:ascii="Arial" w:eastAsiaTheme="minorEastAsia" w:hAnsi="Arial" w:cs="Arial"/>
                <w:noProof/>
                <w:lang w:val="es-ES_tradnl" w:eastAsia="es-ES"/>
              </w:rPr>
              <w:tab/>
            </w:r>
            <w:r w:rsidR="00152761" w:rsidRPr="006044D6">
              <w:rPr>
                <w:rStyle w:val="Hyperlink"/>
                <w:rFonts w:ascii="Arial" w:hAnsi="Arial" w:cs="Arial"/>
                <w:noProof/>
                <w:lang w:val="es-ES_tradnl"/>
              </w:rPr>
              <w:t>Requerimiento y recepción de Fondos</w:t>
            </w:r>
            <w:r w:rsidR="00152761" w:rsidRPr="006044D6">
              <w:rPr>
                <w:rFonts w:ascii="Arial" w:hAnsi="Arial" w:cs="Arial"/>
                <w:noProof/>
                <w:webHidden/>
                <w:lang w:val="es-ES_tradnl"/>
              </w:rPr>
              <w:tab/>
            </w:r>
            <w:r w:rsidR="00152761" w:rsidRPr="006044D6">
              <w:rPr>
                <w:rFonts w:ascii="Arial" w:hAnsi="Arial" w:cs="Arial"/>
                <w:noProof/>
                <w:webHidden/>
                <w:lang w:val="es-ES_tradnl"/>
              </w:rPr>
              <w:fldChar w:fldCharType="begin"/>
            </w:r>
            <w:r w:rsidR="00152761" w:rsidRPr="006044D6">
              <w:rPr>
                <w:rFonts w:ascii="Arial" w:hAnsi="Arial" w:cs="Arial"/>
                <w:noProof/>
                <w:webHidden/>
                <w:lang w:val="es-ES_tradnl"/>
              </w:rPr>
              <w:instrText xml:space="preserve"> PAGEREF _Toc528055153 \h </w:instrText>
            </w:r>
            <w:r w:rsidR="00152761" w:rsidRPr="006044D6">
              <w:rPr>
                <w:rFonts w:ascii="Arial" w:hAnsi="Arial" w:cs="Arial"/>
                <w:noProof/>
                <w:webHidden/>
                <w:lang w:val="es-ES_tradnl"/>
              </w:rPr>
            </w:r>
            <w:r w:rsidR="00152761" w:rsidRPr="006044D6">
              <w:rPr>
                <w:rFonts w:ascii="Arial" w:hAnsi="Arial" w:cs="Arial"/>
                <w:noProof/>
                <w:webHidden/>
                <w:lang w:val="es-ES_tradnl"/>
              </w:rPr>
              <w:fldChar w:fldCharType="separate"/>
            </w:r>
            <w:r w:rsidR="00152761" w:rsidRPr="006044D6">
              <w:rPr>
                <w:rFonts w:ascii="Arial" w:hAnsi="Arial" w:cs="Arial"/>
                <w:noProof/>
                <w:webHidden/>
                <w:lang w:val="es-ES_tradnl"/>
              </w:rPr>
              <w:t>35</w:t>
            </w:r>
            <w:r w:rsidR="00152761" w:rsidRPr="006044D6">
              <w:rPr>
                <w:rFonts w:ascii="Arial" w:hAnsi="Arial" w:cs="Arial"/>
                <w:noProof/>
                <w:webHidden/>
                <w:lang w:val="es-ES_tradnl"/>
              </w:rPr>
              <w:fldChar w:fldCharType="end"/>
            </w:r>
          </w:hyperlink>
        </w:p>
        <w:p w14:paraId="35CFD52D" w14:textId="00586AB8" w:rsidR="00152761" w:rsidRPr="006044D6" w:rsidRDefault="0036457A">
          <w:pPr>
            <w:pStyle w:val="TOC3"/>
            <w:tabs>
              <w:tab w:val="left" w:pos="1320"/>
              <w:tab w:val="right" w:leader="dot" w:pos="8494"/>
            </w:tabs>
            <w:rPr>
              <w:rFonts w:ascii="Arial" w:eastAsiaTheme="minorEastAsia" w:hAnsi="Arial" w:cs="Arial"/>
              <w:noProof/>
              <w:lang w:val="es-ES_tradnl" w:eastAsia="es-ES"/>
            </w:rPr>
          </w:pPr>
          <w:hyperlink w:anchor="_Toc528055154" w:history="1">
            <w:r w:rsidR="00152761" w:rsidRPr="006044D6">
              <w:rPr>
                <w:rStyle w:val="Hyperlink"/>
                <w:rFonts w:ascii="Arial" w:hAnsi="Arial" w:cs="Arial"/>
                <w:noProof/>
                <w:lang w:val="es-ES_tradnl"/>
              </w:rPr>
              <w:t>6.15.3</w:t>
            </w:r>
            <w:r w:rsidR="00152761" w:rsidRPr="006044D6">
              <w:rPr>
                <w:rFonts w:ascii="Arial" w:eastAsiaTheme="minorEastAsia" w:hAnsi="Arial" w:cs="Arial"/>
                <w:noProof/>
                <w:lang w:val="es-ES_tradnl" w:eastAsia="es-ES"/>
              </w:rPr>
              <w:tab/>
            </w:r>
            <w:r w:rsidR="00152761" w:rsidRPr="006044D6">
              <w:rPr>
                <w:rStyle w:val="Hyperlink"/>
                <w:rFonts w:ascii="Arial" w:hAnsi="Arial" w:cs="Arial"/>
                <w:noProof/>
                <w:lang w:val="es-ES_tradnl"/>
              </w:rPr>
              <w:t>Pago de Obligaciones Bienes y Servicios</w:t>
            </w:r>
            <w:r w:rsidR="00152761" w:rsidRPr="006044D6">
              <w:rPr>
                <w:rFonts w:ascii="Arial" w:hAnsi="Arial" w:cs="Arial"/>
                <w:noProof/>
                <w:webHidden/>
                <w:lang w:val="es-ES_tradnl"/>
              </w:rPr>
              <w:tab/>
            </w:r>
            <w:r w:rsidR="00152761" w:rsidRPr="006044D6">
              <w:rPr>
                <w:rFonts w:ascii="Arial" w:hAnsi="Arial" w:cs="Arial"/>
                <w:noProof/>
                <w:webHidden/>
                <w:lang w:val="es-ES_tradnl"/>
              </w:rPr>
              <w:fldChar w:fldCharType="begin"/>
            </w:r>
            <w:r w:rsidR="00152761" w:rsidRPr="006044D6">
              <w:rPr>
                <w:rFonts w:ascii="Arial" w:hAnsi="Arial" w:cs="Arial"/>
                <w:noProof/>
                <w:webHidden/>
                <w:lang w:val="es-ES_tradnl"/>
              </w:rPr>
              <w:instrText xml:space="preserve"> PAGEREF _Toc528055154 \h </w:instrText>
            </w:r>
            <w:r w:rsidR="00152761" w:rsidRPr="006044D6">
              <w:rPr>
                <w:rFonts w:ascii="Arial" w:hAnsi="Arial" w:cs="Arial"/>
                <w:noProof/>
                <w:webHidden/>
                <w:lang w:val="es-ES_tradnl"/>
              </w:rPr>
            </w:r>
            <w:r w:rsidR="00152761" w:rsidRPr="006044D6">
              <w:rPr>
                <w:rFonts w:ascii="Arial" w:hAnsi="Arial" w:cs="Arial"/>
                <w:noProof/>
                <w:webHidden/>
                <w:lang w:val="es-ES_tradnl"/>
              </w:rPr>
              <w:fldChar w:fldCharType="separate"/>
            </w:r>
            <w:r w:rsidR="00152761" w:rsidRPr="006044D6">
              <w:rPr>
                <w:rFonts w:ascii="Arial" w:hAnsi="Arial" w:cs="Arial"/>
                <w:noProof/>
                <w:webHidden/>
                <w:lang w:val="es-ES_tradnl"/>
              </w:rPr>
              <w:t>36</w:t>
            </w:r>
            <w:r w:rsidR="00152761" w:rsidRPr="006044D6">
              <w:rPr>
                <w:rFonts w:ascii="Arial" w:hAnsi="Arial" w:cs="Arial"/>
                <w:noProof/>
                <w:webHidden/>
                <w:lang w:val="es-ES_tradnl"/>
              </w:rPr>
              <w:fldChar w:fldCharType="end"/>
            </w:r>
          </w:hyperlink>
        </w:p>
        <w:p w14:paraId="0131E556" w14:textId="14CC9AE8" w:rsidR="00152761" w:rsidRPr="006044D6" w:rsidRDefault="0036457A">
          <w:pPr>
            <w:pStyle w:val="TOC1"/>
            <w:tabs>
              <w:tab w:val="left" w:pos="440"/>
              <w:tab w:val="right" w:leader="dot" w:pos="8494"/>
            </w:tabs>
            <w:rPr>
              <w:rFonts w:ascii="Arial" w:eastAsiaTheme="minorEastAsia" w:hAnsi="Arial" w:cs="Arial"/>
              <w:noProof/>
              <w:lang w:val="es-ES_tradnl" w:eastAsia="es-ES"/>
            </w:rPr>
          </w:pPr>
          <w:hyperlink w:anchor="_Toc528055155" w:history="1">
            <w:r w:rsidR="00152761" w:rsidRPr="006044D6">
              <w:rPr>
                <w:rStyle w:val="Hyperlink"/>
                <w:rFonts w:ascii="Arial" w:hAnsi="Arial" w:cs="Arial"/>
                <w:noProof/>
                <w:lang w:val="es-ES_tradnl"/>
              </w:rPr>
              <w:t>7</w:t>
            </w:r>
            <w:r w:rsidR="00152761" w:rsidRPr="006044D6">
              <w:rPr>
                <w:rFonts w:ascii="Arial" w:eastAsiaTheme="minorEastAsia" w:hAnsi="Arial" w:cs="Arial"/>
                <w:noProof/>
                <w:lang w:val="es-ES_tradnl" w:eastAsia="es-ES"/>
              </w:rPr>
              <w:tab/>
            </w:r>
            <w:r w:rsidR="00152761" w:rsidRPr="006044D6">
              <w:rPr>
                <w:rStyle w:val="Hyperlink"/>
                <w:rFonts w:ascii="Arial" w:hAnsi="Arial" w:cs="Arial"/>
                <w:noProof/>
                <w:lang w:val="es-ES_tradnl"/>
              </w:rPr>
              <w:t>CAPITULO 7: GESTIÓN DE ADQUISICIONES Y CONTRATACIONES</w:t>
            </w:r>
            <w:r w:rsidR="00152761" w:rsidRPr="006044D6">
              <w:rPr>
                <w:rFonts w:ascii="Arial" w:hAnsi="Arial" w:cs="Arial"/>
                <w:noProof/>
                <w:webHidden/>
                <w:lang w:val="es-ES_tradnl"/>
              </w:rPr>
              <w:tab/>
            </w:r>
            <w:r w:rsidR="00152761" w:rsidRPr="006044D6">
              <w:rPr>
                <w:rFonts w:ascii="Arial" w:hAnsi="Arial" w:cs="Arial"/>
                <w:noProof/>
                <w:webHidden/>
                <w:lang w:val="es-ES_tradnl"/>
              </w:rPr>
              <w:fldChar w:fldCharType="begin"/>
            </w:r>
            <w:r w:rsidR="00152761" w:rsidRPr="006044D6">
              <w:rPr>
                <w:rFonts w:ascii="Arial" w:hAnsi="Arial" w:cs="Arial"/>
                <w:noProof/>
                <w:webHidden/>
                <w:lang w:val="es-ES_tradnl"/>
              </w:rPr>
              <w:instrText xml:space="preserve"> PAGEREF _Toc528055155 \h </w:instrText>
            </w:r>
            <w:r w:rsidR="00152761" w:rsidRPr="006044D6">
              <w:rPr>
                <w:rFonts w:ascii="Arial" w:hAnsi="Arial" w:cs="Arial"/>
                <w:noProof/>
                <w:webHidden/>
                <w:lang w:val="es-ES_tradnl"/>
              </w:rPr>
            </w:r>
            <w:r w:rsidR="00152761" w:rsidRPr="006044D6">
              <w:rPr>
                <w:rFonts w:ascii="Arial" w:hAnsi="Arial" w:cs="Arial"/>
                <w:noProof/>
                <w:webHidden/>
                <w:lang w:val="es-ES_tradnl"/>
              </w:rPr>
              <w:fldChar w:fldCharType="separate"/>
            </w:r>
            <w:r w:rsidR="00152761" w:rsidRPr="006044D6">
              <w:rPr>
                <w:rFonts w:ascii="Arial" w:hAnsi="Arial" w:cs="Arial"/>
                <w:noProof/>
                <w:webHidden/>
                <w:lang w:val="es-ES_tradnl"/>
              </w:rPr>
              <w:t>39</w:t>
            </w:r>
            <w:r w:rsidR="00152761" w:rsidRPr="006044D6">
              <w:rPr>
                <w:rFonts w:ascii="Arial" w:hAnsi="Arial" w:cs="Arial"/>
                <w:noProof/>
                <w:webHidden/>
                <w:lang w:val="es-ES_tradnl"/>
              </w:rPr>
              <w:fldChar w:fldCharType="end"/>
            </w:r>
          </w:hyperlink>
        </w:p>
        <w:p w14:paraId="7237BA61" w14:textId="4C1E2280" w:rsidR="00152761" w:rsidRPr="006044D6" w:rsidRDefault="0036457A">
          <w:pPr>
            <w:pStyle w:val="TOC2"/>
            <w:tabs>
              <w:tab w:val="left" w:pos="880"/>
              <w:tab w:val="right" w:leader="dot" w:pos="8494"/>
            </w:tabs>
            <w:rPr>
              <w:rFonts w:ascii="Arial" w:eastAsiaTheme="minorEastAsia" w:hAnsi="Arial" w:cs="Arial"/>
              <w:noProof/>
              <w:lang w:val="es-ES_tradnl" w:eastAsia="es-ES"/>
            </w:rPr>
          </w:pPr>
          <w:hyperlink w:anchor="_Toc528055156" w:history="1">
            <w:r w:rsidR="00152761" w:rsidRPr="006044D6">
              <w:rPr>
                <w:rStyle w:val="Hyperlink"/>
                <w:rFonts w:ascii="Arial" w:hAnsi="Arial" w:cs="Arial"/>
                <w:noProof/>
                <w:lang w:val="es-ES_tradnl"/>
              </w:rPr>
              <w:t>7.1</w:t>
            </w:r>
            <w:r w:rsidR="00152761" w:rsidRPr="006044D6">
              <w:rPr>
                <w:rFonts w:ascii="Arial" w:eastAsiaTheme="minorEastAsia" w:hAnsi="Arial" w:cs="Arial"/>
                <w:noProof/>
                <w:lang w:val="es-ES_tradnl" w:eastAsia="es-ES"/>
              </w:rPr>
              <w:tab/>
            </w:r>
            <w:r w:rsidR="00152761" w:rsidRPr="006044D6">
              <w:rPr>
                <w:rStyle w:val="Hyperlink"/>
                <w:rFonts w:ascii="Arial" w:hAnsi="Arial" w:cs="Arial"/>
                <w:noProof/>
                <w:lang w:val="es-ES_tradnl"/>
              </w:rPr>
              <w:t>Regulaciones para las Adquisiciones y Contrataciones</w:t>
            </w:r>
            <w:r w:rsidR="00152761" w:rsidRPr="006044D6">
              <w:rPr>
                <w:rFonts w:ascii="Arial" w:hAnsi="Arial" w:cs="Arial"/>
                <w:noProof/>
                <w:webHidden/>
                <w:lang w:val="es-ES_tradnl"/>
              </w:rPr>
              <w:tab/>
            </w:r>
            <w:r w:rsidR="00152761" w:rsidRPr="006044D6">
              <w:rPr>
                <w:rFonts w:ascii="Arial" w:hAnsi="Arial" w:cs="Arial"/>
                <w:noProof/>
                <w:webHidden/>
                <w:lang w:val="es-ES_tradnl"/>
              </w:rPr>
              <w:fldChar w:fldCharType="begin"/>
            </w:r>
            <w:r w:rsidR="00152761" w:rsidRPr="006044D6">
              <w:rPr>
                <w:rFonts w:ascii="Arial" w:hAnsi="Arial" w:cs="Arial"/>
                <w:noProof/>
                <w:webHidden/>
                <w:lang w:val="es-ES_tradnl"/>
              </w:rPr>
              <w:instrText xml:space="preserve"> PAGEREF _Toc528055156 \h </w:instrText>
            </w:r>
            <w:r w:rsidR="00152761" w:rsidRPr="006044D6">
              <w:rPr>
                <w:rFonts w:ascii="Arial" w:hAnsi="Arial" w:cs="Arial"/>
                <w:noProof/>
                <w:webHidden/>
                <w:lang w:val="es-ES_tradnl"/>
              </w:rPr>
            </w:r>
            <w:r w:rsidR="00152761" w:rsidRPr="006044D6">
              <w:rPr>
                <w:rFonts w:ascii="Arial" w:hAnsi="Arial" w:cs="Arial"/>
                <w:noProof/>
                <w:webHidden/>
                <w:lang w:val="es-ES_tradnl"/>
              </w:rPr>
              <w:fldChar w:fldCharType="separate"/>
            </w:r>
            <w:r w:rsidR="00152761" w:rsidRPr="006044D6">
              <w:rPr>
                <w:rFonts w:ascii="Arial" w:hAnsi="Arial" w:cs="Arial"/>
                <w:noProof/>
                <w:webHidden/>
                <w:lang w:val="es-ES_tradnl"/>
              </w:rPr>
              <w:t>39</w:t>
            </w:r>
            <w:r w:rsidR="00152761" w:rsidRPr="006044D6">
              <w:rPr>
                <w:rFonts w:ascii="Arial" w:hAnsi="Arial" w:cs="Arial"/>
                <w:noProof/>
                <w:webHidden/>
                <w:lang w:val="es-ES_tradnl"/>
              </w:rPr>
              <w:fldChar w:fldCharType="end"/>
            </w:r>
          </w:hyperlink>
        </w:p>
        <w:p w14:paraId="5EF60689" w14:textId="30E1EDFA" w:rsidR="00152761" w:rsidRPr="006044D6" w:rsidRDefault="0036457A">
          <w:pPr>
            <w:pStyle w:val="TOC2"/>
            <w:tabs>
              <w:tab w:val="left" w:pos="880"/>
              <w:tab w:val="right" w:leader="dot" w:pos="8494"/>
            </w:tabs>
            <w:rPr>
              <w:rFonts w:ascii="Arial" w:eastAsiaTheme="minorEastAsia" w:hAnsi="Arial" w:cs="Arial"/>
              <w:noProof/>
              <w:lang w:val="es-ES_tradnl" w:eastAsia="es-ES"/>
            </w:rPr>
          </w:pPr>
          <w:hyperlink w:anchor="_Toc528055157" w:history="1">
            <w:r w:rsidR="00152761" w:rsidRPr="006044D6">
              <w:rPr>
                <w:rStyle w:val="Hyperlink"/>
                <w:rFonts w:ascii="Arial" w:hAnsi="Arial" w:cs="Arial"/>
                <w:noProof/>
                <w:lang w:val="es-ES_tradnl"/>
              </w:rPr>
              <w:t>7.2</w:t>
            </w:r>
            <w:r w:rsidR="00152761" w:rsidRPr="006044D6">
              <w:rPr>
                <w:rFonts w:ascii="Arial" w:eastAsiaTheme="minorEastAsia" w:hAnsi="Arial" w:cs="Arial"/>
                <w:noProof/>
                <w:lang w:val="es-ES_tradnl" w:eastAsia="es-ES"/>
              </w:rPr>
              <w:tab/>
            </w:r>
            <w:r w:rsidR="00152761" w:rsidRPr="006044D6">
              <w:rPr>
                <w:rStyle w:val="Hyperlink"/>
                <w:rFonts w:ascii="Arial" w:hAnsi="Arial" w:cs="Arial"/>
                <w:noProof/>
                <w:lang w:val="es-ES_tradnl"/>
              </w:rPr>
              <w:t>Mecanismos para las Adquisiciones y Contrataciones</w:t>
            </w:r>
            <w:r w:rsidR="00152761" w:rsidRPr="006044D6">
              <w:rPr>
                <w:rFonts w:ascii="Arial" w:hAnsi="Arial" w:cs="Arial"/>
                <w:noProof/>
                <w:webHidden/>
                <w:lang w:val="es-ES_tradnl"/>
              </w:rPr>
              <w:tab/>
            </w:r>
            <w:r w:rsidR="00152761" w:rsidRPr="006044D6">
              <w:rPr>
                <w:rFonts w:ascii="Arial" w:hAnsi="Arial" w:cs="Arial"/>
                <w:noProof/>
                <w:webHidden/>
                <w:lang w:val="es-ES_tradnl"/>
              </w:rPr>
              <w:fldChar w:fldCharType="begin"/>
            </w:r>
            <w:r w:rsidR="00152761" w:rsidRPr="006044D6">
              <w:rPr>
                <w:rFonts w:ascii="Arial" w:hAnsi="Arial" w:cs="Arial"/>
                <w:noProof/>
                <w:webHidden/>
                <w:lang w:val="es-ES_tradnl"/>
              </w:rPr>
              <w:instrText xml:space="preserve"> PAGEREF _Toc528055157 \h </w:instrText>
            </w:r>
            <w:r w:rsidR="00152761" w:rsidRPr="006044D6">
              <w:rPr>
                <w:rFonts w:ascii="Arial" w:hAnsi="Arial" w:cs="Arial"/>
                <w:noProof/>
                <w:webHidden/>
                <w:lang w:val="es-ES_tradnl"/>
              </w:rPr>
            </w:r>
            <w:r w:rsidR="00152761" w:rsidRPr="006044D6">
              <w:rPr>
                <w:rFonts w:ascii="Arial" w:hAnsi="Arial" w:cs="Arial"/>
                <w:noProof/>
                <w:webHidden/>
                <w:lang w:val="es-ES_tradnl"/>
              </w:rPr>
              <w:fldChar w:fldCharType="separate"/>
            </w:r>
            <w:r w:rsidR="00152761" w:rsidRPr="006044D6">
              <w:rPr>
                <w:rFonts w:ascii="Arial" w:hAnsi="Arial" w:cs="Arial"/>
                <w:noProof/>
                <w:webHidden/>
                <w:lang w:val="es-ES_tradnl"/>
              </w:rPr>
              <w:t>39</w:t>
            </w:r>
            <w:r w:rsidR="00152761" w:rsidRPr="006044D6">
              <w:rPr>
                <w:rFonts w:ascii="Arial" w:hAnsi="Arial" w:cs="Arial"/>
                <w:noProof/>
                <w:webHidden/>
                <w:lang w:val="es-ES_tradnl"/>
              </w:rPr>
              <w:fldChar w:fldCharType="end"/>
            </w:r>
          </w:hyperlink>
        </w:p>
        <w:p w14:paraId="1F659F59" w14:textId="7F501B0A" w:rsidR="00152761" w:rsidRPr="006044D6" w:rsidRDefault="0036457A">
          <w:pPr>
            <w:pStyle w:val="TOC3"/>
            <w:tabs>
              <w:tab w:val="left" w:pos="1320"/>
              <w:tab w:val="right" w:leader="dot" w:pos="8494"/>
            </w:tabs>
            <w:rPr>
              <w:rFonts w:ascii="Arial" w:eastAsiaTheme="minorEastAsia" w:hAnsi="Arial" w:cs="Arial"/>
              <w:noProof/>
              <w:lang w:val="es-ES_tradnl" w:eastAsia="es-ES"/>
            </w:rPr>
          </w:pPr>
          <w:hyperlink w:anchor="_Toc528055158" w:history="1">
            <w:r w:rsidR="00152761" w:rsidRPr="006044D6">
              <w:rPr>
                <w:rStyle w:val="Hyperlink"/>
                <w:rFonts w:ascii="Arial" w:hAnsi="Arial" w:cs="Arial"/>
                <w:noProof/>
                <w:lang w:val="es-ES_tradnl"/>
              </w:rPr>
              <w:t>7.2.1</w:t>
            </w:r>
            <w:r w:rsidR="00152761" w:rsidRPr="006044D6">
              <w:rPr>
                <w:rFonts w:ascii="Arial" w:eastAsiaTheme="minorEastAsia" w:hAnsi="Arial" w:cs="Arial"/>
                <w:noProof/>
                <w:lang w:val="es-ES_tradnl" w:eastAsia="es-ES"/>
              </w:rPr>
              <w:tab/>
            </w:r>
            <w:r w:rsidR="00152761" w:rsidRPr="006044D6">
              <w:rPr>
                <w:rStyle w:val="Hyperlink"/>
                <w:rFonts w:ascii="Arial" w:hAnsi="Arial" w:cs="Arial"/>
                <w:noProof/>
                <w:lang w:val="es-ES_tradnl"/>
              </w:rPr>
              <w:t>Mecanismos para las Adquisiciones y Contrataciones</w:t>
            </w:r>
            <w:r w:rsidR="00152761" w:rsidRPr="006044D6">
              <w:rPr>
                <w:rFonts w:ascii="Arial" w:hAnsi="Arial" w:cs="Arial"/>
                <w:noProof/>
                <w:webHidden/>
                <w:lang w:val="es-ES_tradnl"/>
              </w:rPr>
              <w:tab/>
            </w:r>
            <w:r w:rsidR="00152761" w:rsidRPr="006044D6">
              <w:rPr>
                <w:rFonts w:ascii="Arial" w:hAnsi="Arial" w:cs="Arial"/>
                <w:noProof/>
                <w:webHidden/>
                <w:lang w:val="es-ES_tradnl"/>
              </w:rPr>
              <w:fldChar w:fldCharType="begin"/>
            </w:r>
            <w:r w:rsidR="00152761" w:rsidRPr="006044D6">
              <w:rPr>
                <w:rFonts w:ascii="Arial" w:hAnsi="Arial" w:cs="Arial"/>
                <w:noProof/>
                <w:webHidden/>
                <w:lang w:val="es-ES_tradnl"/>
              </w:rPr>
              <w:instrText xml:space="preserve"> PAGEREF _Toc528055158 \h </w:instrText>
            </w:r>
            <w:r w:rsidR="00152761" w:rsidRPr="006044D6">
              <w:rPr>
                <w:rFonts w:ascii="Arial" w:hAnsi="Arial" w:cs="Arial"/>
                <w:noProof/>
                <w:webHidden/>
                <w:lang w:val="es-ES_tradnl"/>
              </w:rPr>
            </w:r>
            <w:r w:rsidR="00152761" w:rsidRPr="006044D6">
              <w:rPr>
                <w:rFonts w:ascii="Arial" w:hAnsi="Arial" w:cs="Arial"/>
                <w:noProof/>
                <w:webHidden/>
                <w:lang w:val="es-ES_tradnl"/>
              </w:rPr>
              <w:fldChar w:fldCharType="separate"/>
            </w:r>
            <w:r w:rsidR="00152761" w:rsidRPr="006044D6">
              <w:rPr>
                <w:rFonts w:ascii="Arial" w:hAnsi="Arial" w:cs="Arial"/>
                <w:noProof/>
                <w:webHidden/>
                <w:lang w:val="es-ES_tradnl"/>
              </w:rPr>
              <w:t>39</w:t>
            </w:r>
            <w:r w:rsidR="00152761" w:rsidRPr="006044D6">
              <w:rPr>
                <w:rFonts w:ascii="Arial" w:hAnsi="Arial" w:cs="Arial"/>
                <w:noProof/>
                <w:webHidden/>
                <w:lang w:val="es-ES_tradnl"/>
              </w:rPr>
              <w:fldChar w:fldCharType="end"/>
            </w:r>
          </w:hyperlink>
        </w:p>
        <w:p w14:paraId="189ECA30" w14:textId="4ECB7753" w:rsidR="00152761" w:rsidRPr="006044D6" w:rsidRDefault="0036457A">
          <w:pPr>
            <w:pStyle w:val="TOC3"/>
            <w:tabs>
              <w:tab w:val="left" w:pos="1320"/>
              <w:tab w:val="right" w:leader="dot" w:pos="8494"/>
            </w:tabs>
            <w:rPr>
              <w:rFonts w:ascii="Arial" w:eastAsiaTheme="minorEastAsia" w:hAnsi="Arial" w:cs="Arial"/>
              <w:noProof/>
              <w:lang w:val="es-ES_tradnl" w:eastAsia="es-ES"/>
            </w:rPr>
          </w:pPr>
          <w:hyperlink w:anchor="_Toc528055159" w:history="1">
            <w:r w:rsidR="00152761" w:rsidRPr="006044D6">
              <w:rPr>
                <w:rStyle w:val="Hyperlink"/>
                <w:rFonts w:ascii="Arial" w:hAnsi="Arial" w:cs="Arial"/>
                <w:noProof/>
                <w:lang w:val="es-ES_tradnl"/>
              </w:rPr>
              <w:t>7.2.2</w:t>
            </w:r>
            <w:r w:rsidR="00152761" w:rsidRPr="006044D6">
              <w:rPr>
                <w:rFonts w:ascii="Arial" w:eastAsiaTheme="minorEastAsia" w:hAnsi="Arial" w:cs="Arial"/>
                <w:noProof/>
                <w:lang w:val="es-ES_tradnl" w:eastAsia="es-ES"/>
              </w:rPr>
              <w:tab/>
            </w:r>
            <w:r w:rsidR="00152761" w:rsidRPr="006044D6">
              <w:rPr>
                <w:rStyle w:val="Hyperlink"/>
                <w:rFonts w:ascii="Arial" w:hAnsi="Arial" w:cs="Arial"/>
                <w:noProof/>
                <w:lang w:val="es-ES_tradnl"/>
              </w:rPr>
              <w:t>Montos límites para los procesos de Adquisiciones y Contrataciones</w:t>
            </w:r>
            <w:r w:rsidR="00152761" w:rsidRPr="006044D6">
              <w:rPr>
                <w:rFonts w:ascii="Arial" w:hAnsi="Arial" w:cs="Arial"/>
                <w:noProof/>
                <w:webHidden/>
                <w:lang w:val="es-ES_tradnl"/>
              </w:rPr>
              <w:tab/>
            </w:r>
            <w:r w:rsidR="00152761" w:rsidRPr="006044D6">
              <w:rPr>
                <w:rFonts w:ascii="Arial" w:hAnsi="Arial" w:cs="Arial"/>
                <w:noProof/>
                <w:webHidden/>
                <w:lang w:val="es-ES_tradnl"/>
              </w:rPr>
              <w:fldChar w:fldCharType="begin"/>
            </w:r>
            <w:r w:rsidR="00152761" w:rsidRPr="006044D6">
              <w:rPr>
                <w:rFonts w:ascii="Arial" w:hAnsi="Arial" w:cs="Arial"/>
                <w:noProof/>
                <w:webHidden/>
                <w:lang w:val="es-ES_tradnl"/>
              </w:rPr>
              <w:instrText xml:space="preserve"> PAGEREF _Toc528055159 \h </w:instrText>
            </w:r>
            <w:r w:rsidR="00152761" w:rsidRPr="006044D6">
              <w:rPr>
                <w:rFonts w:ascii="Arial" w:hAnsi="Arial" w:cs="Arial"/>
                <w:noProof/>
                <w:webHidden/>
                <w:lang w:val="es-ES_tradnl"/>
              </w:rPr>
            </w:r>
            <w:r w:rsidR="00152761" w:rsidRPr="006044D6">
              <w:rPr>
                <w:rFonts w:ascii="Arial" w:hAnsi="Arial" w:cs="Arial"/>
                <w:noProof/>
                <w:webHidden/>
                <w:lang w:val="es-ES_tradnl"/>
              </w:rPr>
              <w:fldChar w:fldCharType="separate"/>
            </w:r>
            <w:r w:rsidR="00152761" w:rsidRPr="006044D6">
              <w:rPr>
                <w:rFonts w:ascii="Arial" w:hAnsi="Arial" w:cs="Arial"/>
                <w:noProof/>
                <w:webHidden/>
                <w:lang w:val="es-ES_tradnl"/>
              </w:rPr>
              <w:t>40</w:t>
            </w:r>
            <w:r w:rsidR="00152761" w:rsidRPr="006044D6">
              <w:rPr>
                <w:rFonts w:ascii="Arial" w:hAnsi="Arial" w:cs="Arial"/>
                <w:noProof/>
                <w:webHidden/>
                <w:lang w:val="es-ES_tradnl"/>
              </w:rPr>
              <w:fldChar w:fldCharType="end"/>
            </w:r>
          </w:hyperlink>
        </w:p>
        <w:p w14:paraId="1EBF5766" w14:textId="7C67F390" w:rsidR="00152761" w:rsidRPr="006044D6" w:rsidRDefault="0036457A">
          <w:pPr>
            <w:pStyle w:val="TOC3"/>
            <w:tabs>
              <w:tab w:val="left" w:pos="1320"/>
              <w:tab w:val="right" w:leader="dot" w:pos="8494"/>
            </w:tabs>
            <w:rPr>
              <w:rFonts w:ascii="Arial" w:eastAsiaTheme="minorEastAsia" w:hAnsi="Arial" w:cs="Arial"/>
              <w:noProof/>
              <w:lang w:val="es-ES_tradnl" w:eastAsia="es-ES"/>
            </w:rPr>
          </w:pPr>
          <w:hyperlink w:anchor="_Toc528055160" w:history="1">
            <w:r w:rsidR="00152761" w:rsidRPr="006044D6">
              <w:rPr>
                <w:rStyle w:val="Hyperlink"/>
                <w:rFonts w:ascii="Arial" w:hAnsi="Arial" w:cs="Arial"/>
                <w:noProof/>
                <w:lang w:val="es-ES_tradnl"/>
              </w:rPr>
              <w:t>7.2.3</w:t>
            </w:r>
            <w:r w:rsidR="00152761" w:rsidRPr="006044D6">
              <w:rPr>
                <w:rFonts w:ascii="Arial" w:eastAsiaTheme="minorEastAsia" w:hAnsi="Arial" w:cs="Arial"/>
                <w:noProof/>
                <w:lang w:val="es-ES_tradnl" w:eastAsia="es-ES"/>
              </w:rPr>
              <w:tab/>
            </w:r>
            <w:r w:rsidR="00152761" w:rsidRPr="006044D6">
              <w:rPr>
                <w:rStyle w:val="Hyperlink"/>
                <w:rFonts w:ascii="Arial" w:hAnsi="Arial" w:cs="Arial"/>
                <w:noProof/>
                <w:lang w:val="es-ES_tradnl"/>
              </w:rPr>
              <w:t>Disposiciones para la ejecución de las Adquisiciones</w:t>
            </w:r>
            <w:r w:rsidR="00152761" w:rsidRPr="006044D6">
              <w:rPr>
                <w:rFonts w:ascii="Arial" w:hAnsi="Arial" w:cs="Arial"/>
                <w:noProof/>
                <w:webHidden/>
                <w:lang w:val="es-ES_tradnl"/>
              </w:rPr>
              <w:tab/>
            </w:r>
            <w:r w:rsidR="00152761" w:rsidRPr="006044D6">
              <w:rPr>
                <w:rFonts w:ascii="Arial" w:hAnsi="Arial" w:cs="Arial"/>
                <w:noProof/>
                <w:webHidden/>
                <w:lang w:val="es-ES_tradnl"/>
              </w:rPr>
              <w:fldChar w:fldCharType="begin"/>
            </w:r>
            <w:r w:rsidR="00152761" w:rsidRPr="006044D6">
              <w:rPr>
                <w:rFonts w:ascii="Arial" w:hAnsi="Arial" w:cs="Arial"/>
                <w:noProof/>
                <w:webHidden/>
                <w:lang w:val="es-ES_tradnl"/>
              </w:rPr>
              <w:instrText xml:space="preserve"> PAGEREF _Toc528055160 \h </w:instrText>
            </w:r>
            <w:r w:rsidR="00152761" w:rsidRPr="006044D6">
              <w:rPr>
                <w:rFonts w:ascii="Arial" w:hAnsi="Arial" w:cs="Arial"/>
                <w:noProof/>
                <w:webHidden/>
                <w:lang w:val="es-ES_tradnl"/>
              </w:rPr>
            </w:r>
            <w:r w:rsidR="00152761" w:rsidRPr="006044D6">
              <w:rPr>
                <w:rFonts w:ascii="Arial" w:hAnsi="Arial" w:cs="Arial"/>
                <w:noProof/>
                <w:webHidden/>
                <w:lang w:val="es-ES_tradnl"/>
              </w:rPr>
              <w:fldChar w:fldCharType="separate"/>
            </w:r>
            <w:r w:rsidR="00152761" w:rsidRPr="006044D6">
              <w:rPr>
                <w:rFonts w:ascii="Arial" w:hAnsi="Arial" w:cs="Arial"/>
                <w:noProof/>
                <w:webHidden/>
                <w:lang w:val="es-ES_tradnl"/>
              </w:rPr>
              <w:t>40</w:t>
            </w:r>
            <w:r w:rsidR="00152761" w:rsidRPr="006044D6">
              <w:rPr>
                <w:rFonts w:ascii="Arial" w:hAnsi="Arial" w:cs="Arial"/>
                <w:noProof/>
                <w:webHidden/>
                <w:lang w:val="es-ES_tradnl"/>
              </w:rPr>
              <w:fldChar w:fldCharType="end"/>
            </w:r>
          </w:hyperlink>
        </w:p>
        <w:p w14:paraId="2D88B43B" w14:textId="0A509580" w:rsidR="00152761" w:rsidRPr="006044D6" w:rsidRDefault="0036457A">
          <w:pPr>
            <w:pStyle w:val="TOC3"/>
            <w:tabs>
              <w:tab w:val="left" w:pos="1320"/>
              <w:tab w:val="right" w:leader="dot" w:pos="8494"/>
            </w:tabs>
            <w:rPr>
              <w:rFonts w:ascii="Arial" w:eastAsiaTheme="minorEastAsia" w:hAnsi="Arial" w:cs="Arial"/>
              <w:noProof/>
              <w:lang w:val="es-ES_tradnl" w:eastAsia="es-ES"/>
            </w:rPr>
          </w:pPr>
          <w:hyperlink w:anchor="_Toc528055161" w:history="1">
            <w:r w:rsidR="00152761" w:rsidRPr="006044D6">
              <w:rPr>
                <w:rStyle w:val="Hyperlink"/>
                <w:rFonts w:ascii="Arial" w:hAnsi="Arial" w:cs="Arial"/>
                <w:noProof/>
                <w:lang w:val="es-ES_tradnl"/>
              </w:rPr>
              <w:t>7.2.4</w:t>
            </w:r>
            <w:r w:rsidR="00152761" w:rsidRPr="006044D6">
              <w:rPr>
                <w:rFonts w:ascii="Arial" w:eastAsiaTheme="minorEastAsia" w:hAnsi="Arial" w:cs="Arial"/>
                <w:noProof/>
                <w:lang w:val="es-ES_tradnl" w:eastAsia="es-ES"/>
              </w:rPr>
              <w:tab/>
            </w:r>
            <w:r w:rsidR="00152761" w:rsidRPr="006044D6">
              <w:rPr>
                <w:rStyle w:val="Hyperlink"/>
                <w:rFonts w:ascii="Arial" w:hAnsi="Arial" w:cs="Arial"/>
                <w:noProof/>
                <w:lang w:val="es-ES_tradnl"/>
              </w:rPr>
              <w:t>Supervisión de Adquisiciones</w:t>
            </w:r>
            <w:r w:rsidR="00152761" w:rsidRPr="006044D6">
              <w:rPr>
                <w:rFonts w:ascii="Arial" w:hAnsi="Arial" w:cs="Arial"/>
                <w:noProof/>
                <w:webHidden/>
                <w:lang w:val="es-ES_tradnl"/>
              </w:rPr>
              <w:tab/>
            </w:r>
            <w:r w:rsidR="00152761" w:rsidRPr="006044D6">
              <w:rPr>
                <w:rFonts w:ascii="Arial" w:hAnsi="Arial" w:cs="Arial"/>
                <w:noProof/>
                <w:webHidden/>
                <w:lang w:val="es-ES_tradnl"/>
              </w:rPr>
              <w:fldChar w:fldCharType="begin"/>
            </w:r>
            <w:r w:rsidR="00152761" w:rsidRPr="006044D6">
              <w:rPr>
                <w:rFonts w:ascii="Arial" w:hAnsi="Arial" w:cs="Arial"/>
                <w:noProof/>
                <w:webHidden/>
                <w:lang w:val="es-ES_tradnl"/>
              </w:rPr>
              <w:instrText xml:space="preserve"> PAGEREF _Toc528055161 \h </w:instrText>
            </w:r>
            <w:r w:rsidR="00152761" w:rsidRPr="006044D6">
              <w:rPr>
                <w:rFonts w:ascii="Arial" w:hAnsi="Arial" w:cs="Arial"/>
                <w:noProof/>
                <w:webHidden/>
                <w:lang w:val="es-ES_tradnl"/>
              </w:rPr>
            </w:r>
            <w:r w:rsidR="00152761" w:rsidRPr="006044D6">
              <w:rPr>
                <w:rFonts w:ascii="Arial" w:hAnsi="Arial" w:cs="Arial"/>
                <w:noProof/>
                <w:webHidden/>
                <w:lang w:val="es-ES_tradnl"/>
              </w:rPr>
              <w:fldChar w:fldCharType="separate"/>
            </w:r>
            <w:r w:rsidR="00152761" w:rsidRPr="006044D6">
              <w:rPr>
                <w:rFonts w:ascii="Arial" w:hAnsi="Arial" w:cs="Arial"/>
                <w:noProof/>
                <w:webHidden/>
                <w:lang w:val="es-ES_tradnl"/>
              </w:rPr>
              <w:t>42</w:t>
            </w:r>
            <w:r w:rsidR="00152761" w:rsidRPr="006044D6">
              <w:rPr>
                <w:rFonts w:ascii="Arial" w:hAnsi="Arial" w:cs="Arial"/>
                <w:noProof/>
                <w:webHidden/>
                <w:lang w:val="es-ES_tradnl"/>
              </w:rPr>
              <w:fldChar w:fldCharType="end"/>
            </w:r>
          </w:hyperlink>
        </w:p>
        <w:p w14:paraId="7076FC8B" w14:textId="151A4B1A" w:rsidR="00152761" w:rsidRPr="006044D6" w:rsidRDefault="0036457A">
          <w:pPr>
            <w:pStyle w:val="TOC3"/>
            <w:tabs>
              <w:tab w:val="left" w:pos="1320"/>
              <w:tab w:val="right" w:leader="dot" w:pos="8494"/>
            </w:tabs>
            <w:rPr>
              <w:rFonts w:ascii="Arial" w:eastAsiaTheme="minorEastAsia" w:hAnsi="Arial" w:cs="Arial"/>
              <w:noProof/>
              <w:lang w:val="es-ES_tradnl" w:eastAsia="es-ES"/>
            </w:rPr>
          </w:pPr>
          <w:hyperlink w:anchor="_Toc528055162" w:history="1">
            <w:r w:rsidR="00152761" w:rsidRPr="006044D6">
              <w:rPr>
                <w:rStyle w:val="Hyperlink"/>
                <w:rFonts w:ascii="Arial" w:hAnsi="Arial" w:cs="Arial"/>
                <w:noProof/>
                <w:lang w:val="es-ES_tradnl"/>
              </w:rPr>
              <w:t>7.2.5</w:t>
            </w:r>
            <w:r w:rsidR="00152761" w:rsidRPr="006044D6">
              <w:rPr>
                <w:rFonts w:ascii="Arial" w:eastAsiaTheme="minorEastAsia" w:hAnsi="Arial" w:cs="Arial"/>
                <w:noProof/>
                <w:lang w:val="es-ES_tradnl" w:eastAsia="es-ES"/>
              </w:rPr>
              <w:tab/>
            </w:r>
            <w:r w:rsidR="00152761" w:rsidRPr="006044D6">
              <w:rPr>
                <w:rStyle w:val="Hyperlink"/>
                <w:rFonts w:ascii="Arial" w:hAnsi="Arial" w:cs="Arial"/>
                <w:noProof/>
                <w:lang w:val="es-ES_tradnl"/>
              </w:rPr>
              <w:t>Disposiciones Especiales</w:t>
            </w:r>
            <w:r w:rsidR="00152761" w:rsidRPr="006044D6">
              <w:rPr>
                <w:rFonts w:ascii="Arial" w:hAnsi="Arial" w:cs="Arial"/>
                <w:noProof/>
                <w:webHidden/>
                <w:lang w:val="es-ES_tradnl"/>
              </w:rPr>
              <w:tab/>
            </w:r>
            <w:r w:rsidR="00152761" w:rsidRPr="006044D6">
              <w:rPr>
                <w:rFonts w:ascii="Arial" w:hAnsi="Arial" w:cs="Arial"/>
                <w:noProof/>
                <w:webHidden/>
                <w:lang w:val="es-ES_tradnl"/>
              </w:rPr>
              <w:fldChar w:fldCharType="begin"/>
            </w:r>
            <w:r w:rsidR="00152761" w:rsidRPr="006044D6">
              <w:rPr>
                <w:rFonts w:ascii="Arial" w:hAnsi="Arial" w:cs="Arial"/>
                <w:noProof/>
                <w:webHidden/>
                <w:lang w:val="es-ES_tradnl"/>
              </w:rPr>
              <w:instrText xml:space="preserve"> PAGEREF _Toc528055162 \h </w:instrText>
            </w:r>
            <w:r w:rsidR="00152761" w:rsidRPr="006044D6">
              <w:rPr>
                <w:rFonts w:ascii="Arial" w:hAnsi="Arial" w:cs="Arial"/>
                <w:noProof/>
                <w:webHidden/>
                <w:lang w:val="es-ES_tradnl"/>
              </w:rPr>
            </w:r>
            <w:r w:rsidR="00152761" w:rsidRPr="006044D6">
              <w:rPr>
                <w:rFonts w:ascii="Arial" w:hAnsi="Arial" w:cs="Arial"/>
                <w:noProof/>
                <w:webHidden/>
                <w:lang w:val="es-ES_tradnl"/>
              </w:rPr>
              <w:fldChar w:fldCharType="separate"/>
            </w:r>
            <w:r w:rsidR="00152761" w:rsidRPr="006044D6">
              <w:rPr>
                <w:rFonts w:ascii="Arial" w:hAnsi="Arial" w:cs="Arial"/>
                <w:noProof/>
                <w:webHidden/>
                <w:lang w:val="es-ES_tradnl"/>
              </w:rPr>
              <w:t>42</w:t>
            </w:r>
            <w:r w:rsidR="00152761" w:rsidRPr="006044D6">
              <w:rPr>
                <w:rFonts w:ascii="Arial" w:hAnsi="Arial" w:cs="Arial"/>
                <w:noProof/>
                <w:webHidden/>
                <w:lang w:val="es-ES_tradnl"/>
              </w:rPr>
              <w:fldChar w:fldCharType="end"/>
            </w:r>
          </w:hyperlink>
        </w:p>
        <w:p w14:paraId="1FC35AC8" w14:textId="0FF88E9C" w:rsidR="00152761" w:rsidRPr="006044D6" w:rsidRDefault="0036457A">
          <w:pPr>
            <w:pStyle w:val="TOC3"/>
            <w:tabs>
              <w:tab w:val="left" w:pos="1320"/>
              <w:tab w:val="right" w:leader="dot" w:pos="8494"/>
            </w:tabs>
            <w:rPr>
              <w:rFonts w:ascii="Arial" w:eastAsiaTheme="minorEastAsia" w:hAnsi="Arial" w:cs="Arial"/>
              <w:noProof/>
              <w:lang w:val="es-ES_tradnl" w:eastAsia="es-ES"/>
            </w:rPr>
          </w:pPr>
          <w:hyperlink w:anchor="_Toc528055163" w:history="1">
            <w:r w:rsidR="00152761" w:rsidRPr="006044D6">
              <w:rPr>
                <w:rStyle w:val="Hyperlink"/>
                <w:rFonts w:ascii="Arial" w:hAnsi="Arial" w:cs="Arial"/>
                <w:noProof/>
                <w:lang w:val="es-ES_tradnl"/>
              </w:rPr>
              <w:t>7.2.6</w:t>
            </w:r>
            <w:r w:rsidR="00152761" w:rsidRPr="006044D6">
              <w:rPr>
                <w:rFonts w:ascii="Arial" w:eastAsiaTheme="minorEastAsia" w:hAnsi="Arial" w:cs="Arial"/>
                <w:noProof/>
                <w:lang w:val="es-ES_tradnl" w:eastAsia="es-ES"/>
              </w:rPr>
              <w:tab/>
            </w:r>
            <w:r w:rsidR="00152761" w:rsidRPr="006044D6">
              <w:rPr>
                <w:rStyle w:val="Hyperlink"/>
                <w:rFonts w:ascii="Arial" w:hAnsi="Arial" w:cs="Arial"/>
                <w:noProof/>
                <w:lang w:val="es-ES_tradnl"/>
              </w:rPr>
              <w:t>Registros y Archivos</w:t>
            </w:r>
            <w:r w:rsidR="00152761" w:rsidRPr="006044D6">
              <w:rPr>
                <w:rFonts w:ascii="Arial" w:hAnsi="Arial" w:cs="Arial"/>
                <w:noProof/>
                <w:webHidden/>
                <w:lang w:val="es-ES_tradnl"/>
              </w:rPr>
              <w:tab/>
            </w:r>
            <w:r w:rsidR="00152761" w:rsidRPr="006044D6">
              <w:rPr>
                <w:rFonts w:ascii="Arial" w:hAnsi="Arial" w:cs="Arial"/>
                <w:noProof/>
                <w:webHidden/>
                <w:lang w:val="es-ES_tradnl"/>
              </w:rPr>
              <w:fldChar w:fldCharType="begin"/>
            </w:r>
            <w:r w:rsidR="00152761" w:rsidRPr="006044D6">
              <w:rPr>
                <w:rFonts w:ascii="Arial" w:hAnsi="Arial" w:cs="Arial"/>
                <w:noProof/>
                <w:webHidden/>
                <w:lang w:val="es-ES_tradnl"/>
              </w:rPr>
              <w:instrText xml:space="preserve"> PAGEREF _Toc528055163 \h </w:instrText>
            </w:r>
            <w:r w:rsidR="00152761" w:rsidRPr="006044D6">
              <w:rPr>
                <w:rFonts w:ascii="Arial" w:hAnsi="Arial" w:cs="Arial"/>
                <w:noProof/>
                <w:webHidden/>
                <w:lang w:val="es-ES_tradnl"/>
              </w:rPr>
            </w:r>
            <w:r w:rsidR="00152761" w:rsidRPr="006044D6">
              <w:rPr>
                <w:rFonts w:ascii="Arial" w:hAnsi="Arial" w:cs="Arial"/>
                <w:noProof/>
                <w:webHidden/>
                <w:lang w:val="es-ES_tradnl"/>
              </w:rPr>
              <w:fldChar w:fldCharType="separate"/>
            </w:r>
            <w:r w:rsidR="00152761" w:rsidRPr="006044D6">
              <w:rPr>
                <w:rFonts w:ascii="Arial" w:hAnsi="Arial" w:cs="Arial"/>
                <w:noProof/>
                <w:webHidden/>
                <w:lang w:val="es-ES_tradnl"/>
              </w:rPr>
              <w:t>42</w:t>
            </w:r>
            <w:r w:rsidR="00152761" w:rsidRPr="006044D6">
              <w:rPr>
                <w:rFonts w:ascii="Arial" w:hAnsi="Arial" w:cs="Arial"/>
                <w:noProof/>
                <w:webHidden/>
                <w:lang w:val="es-ES_tradnl"/>
              </w:rPr>
              <w:fldChar w:fldCharType="end"/>
            </w:r>
          </w:hyperlink>
        </w:p>
        <w:p w14:paraId="247E6EEB" w14:textId="5DEA07D4" w:rsidR="00152761" w:rsidRPr="006044D6" w:rsidRDefault="0036457A">
          <w:pPr>
            <w:pStyle w:val="TOC1"/>
            <w:tabs>
              <w:tab w:val="left" w:pos="440"/>
              <w:tab w:val="right" w:leader="dot" w:pos="8494"/>
            </w:tabs>
            <w:rPr>
              <w:rFonts w:ascii="Arial" w:eastAsiaTheme="minorEastAsia" w:hAnsi="Arial" w:cs="Arial"/>
              <w:noProof/>
              <w:lang w:val="es-ES_tradnl" w:eastAsia="es-ES"/>
            </w:rPr>
          </w:pPr>
          <w:hyperlink w:anchor="_Toc528055164" w:history="1">
            <w:r w:rsidR="00152761" w:rsidRPr="006044D6">
              <w:rPr>
                <w:rStyle w:val="Hyperlink"/>
                <w:rFonts w:ascii="Arial" w:hAnsi="Arial" w:cs="Arial"/>
                <w:noProof/>
                <w:lang w:val="es-ES_tradnl"/>
              </w:rPr>
              <w:t>8</w:t>
            </w:r>
            <w:r w:rsidR="00152761" w:rsidRPr="006044D6">
              <w:rPr>
                <w:rFonts w:ascii="Arial" w:eastAsiaTheme="minorEastAsia" w:hAnsi="Arial" w:cs="Arial"/>
                <w:noProof/>
                <w:lang w:val="es-ES_tradnl" w:eastAsia="es-ES"/>
              </w:rPr>
              <w:tab/>
            </w:r>
            <w:r w:rsidR="00152761" w:rsidRPr="006044D6">
              <w:rPr>
                <w:rStyle w:val="Hyperlink"/>
                <w:rFonts w:ascii="Arial" w:hAnsi="Arial" w:cs="Arial"/>
                <w:noProof/>
                <w:lang w:val="es-ES_tradnl"/>
              </w:rPr>
              <w:t>CAPITULO 8: MONITOREO, SEGUIMIENTO Y EVALUACIÓN</w:t>
            </w:r>
            <w:r w:rsidR="00152761" w:rsidRPr="006044D6">
              <w:rPr>
                <w:rFonts w:ascii="Arial" w:hAnsi="Arial" w:cs="Arial"/>
                <w:noProof/>
                <w:webHidden/>
                <w:lang w:val="es-ES_tradnl"/>
              </w:rPr>
              <w:tab/>
            </w:r>
            <w:r w:rsidR="00152761" w:rsidRPr="006044D6">
              <w:rPr>
                <w:rFonts w:ascii="Arial" w:hAnsi="Arial" w:cs="Arial"/>
                <w:noProof/>
                <w:webHidden/>
                <w:lang w:val="es-ES_tradnl"/>
              </w:rPr>
              <w:fldChar w:fldCharType="begin"/>
            </w:r>
            <w:r w:rsidR="00152761" w:rsidRPr="006044D6">
              <w:rPr>
                <w:rFonts w:ascii="Arial" w:hAnsi="Arial" w:cs="Arial"/>
                <w:noProof/>
                <w:webHidden/>
                <w:lang w:val="es-ES_tradnl"/>
              </w:rPr>
              <w:instrText xml:space="preserve"> PAGEREF _Toc528055164 \h </w:instrText>
            </w:r>
            <w:r w:rsidR="00152761" w:rsidRPr="006044D6">
              <w:rPr>
                <w:rFonts w:ascii="Arial" w:hAnsi="Arial" w:cs="Arial"/>
                <w:noProof/>
                <w:webHidden/>
                <w:lang w:val="es-ES_tradnl"/>
              </w:rPr>
            </w:r>
            <w:r w:rsidR="00152761" w:rsidRPr="006044D6">
              <w:rPr>
                <w:rFonts w:ascii="Arial" w:hAnsi="Arial" w:cs="Arial"/>
                <w:noProof/>
                <w:webHidden/>
                <w:lang w:val="es-ES_tradnl"/>
              </w:rPr>
              <w:fldChar w:fldCharType="separate"/>
            </w:r>
            <w:r w:rsidR="00152761" w:rsidRPr="006044D6">
              <w:rPr>
                <w:rFonts w:ascii="Arial" w:hAnsi="Arial" w:cs="Arial"/>
                <w:noProof/>
                <w:webHidden/>
                <w:lang w:val="es-ES_tradnl"/>
              </w:rPr>
              <w:t>43</w:t>
            </w:r>
            <w:r w:rsidR="00152761" w:rsidRPr="006044D6">
              <w:rPr>
                <w:rFonts w:ascii="Arial" w:hAnsi="Arial" w:cs="Arial"/>
                <w:noProof/>
                <w:webHidden/>
                <w:lang w:val="es-ES_tradnl"/>
              </w:rPr>
              <w:fldChar w:fldCharType="end"/>
            </w:r>
          </w:hyperlink>
        </w:p>
        <w:p w14:paraId="2171F30E" w14:textId="02245EA9" w:rsidR="00152761" w:rsidRPr="006044D6" w:rsidRDefault="0036457A">
          <w:pPr>
            <w:pStyle w:val="TOC2"/>
            <w:tabs>
              <w:tab w:val="left" w:pos="880"/>
              <w:tab w:val="right" w:leader="dot" w:pos="8494"/>
            </w:tabs>
            <w:rPr>
              <w:rFonts w:ascii="Arial" w:eastAsiaTheme="minorEastAsia" w:hAnsi="Arial" w:cs="Arial"/>
              <w:noProof/>
              <w:lang w:val="es-ES_tradnl" w:eastAsia="es-ES"/>
            </w:rPr>
          </w:pPr>
          <w:hyperlink w:anchor="_Toc528055165" w:history="1">
            <w:r w:rsidR="00152761" w:rsidRPr="006044D6">
              <w:rPr>
                <w:rStyle w:val="Hyperlink"/>
                <w:rFonts w:ascii="Arial" w:hAnsi="Arial" w:cs="Arial"/>
                <w:noProof/>
                <w:lang w:val="es-ES_tradnl"/>
              </w:rPr>
              <w:t>8.1</w:t>
            </w:r>
            <w:r w:rsidR="00152761" w:rsidRPr="006044D6">
              <w:rPr>
                <w:rFonts w:ascii="Arial" w:eastAsiaTheme="minorEastAsia" w:hAnsi="Arial" w:cs="Arial"/>
                <w:noProof/>
                <w:lang w:val="es-ES_tradnl" w:eastAsia="es-ES"/>
              </w:rPr>
              <w:tab/>
            </w:r>
            <w:r w:rsidR="00152761" w:rsidRPr="006044D6">
              <w:rPr>
                <w:rStyle w:val="Hyperlink"/>
                <w:rFonts w:ascii="Arial" w:hAnsi="Arial" w:cs="Arial"/>
                <w:noProof/>
                <w:lang w:val="es-ES_tradnl"/>
              </w:rPr>
              <w:t>ASPECTOS GENERALES</w:t>
            </w:r>
            <w:r w:rsidR="00152761" w:rsidRPr="006044D6">
              <w:rPr>
                <w:rFonts w:ascii="Arial" w:hAnsi="Arial" w:cs="Arial"/>
                <w:noProof/>
                <w:webHidden/>
                <w:lang w:val="es-ES_tradnl"/>
              </w:rPr>
              <w:tab/>
            </w:r>
            <w:r w:rsidR="00152761" w:rsidRPr="006044D6">
              <w:rPr>
                <w:rFonts w:ascii="Arial" w:hAnsi="Arial" w:cs="Arial"/>
                <w:noProof/>
                <w:webHidden/>
                <w:lang w:val="es-ES_tradnl"/>
              </w:rPr>
              <w:fldChar w:fldCharType="begin"/>
            </w:r>
            <w:r w:rsidR="00152761" w:rsidRPr="006044D6">
              <w:rPr>
                <w:rFonts w:ascii="Arial" w:hAnsi="Arial" w:cs="Arial"/>
                <w:noProof/>
                <w:webHidden/>
                <w:lang w:val="es-ES_tradnl"/>
              </w:rPr>
              <w:instrText xml:space="preserve"> PAGEREF _Toc528055165 \h </w:instrText>
            </w:r>
            <w:r w:rsidR="00152761" w:rsidRPr="006044D6">
              <w:rPr>
                <w:rFonts w:ascii="Arial" w:hAnsi="Arial" w:cs="Arial"/>
                <w:noProof/>
                <w:webHidden/>
                <w:lang w:val="es-ES_tradnl"/>
              </w:rPr>
            </w:r>
            <w:r w:rsidR="00152761" w:rsidRPr="006044D6">
              <w:rPr>
                <w:rFonts w:ascii="Arial" w:hAnsi="Arial" w:cs="Arial"/>
                <w:noProof/>
                <w:webHidden/>
                <w:lang w:val="es-ES_tradnl"/>
              </w:rPr>
              <w:fldChar w:fldCharType="separate"/>
            </w:r>
            <w:r w:rsidR="00152761" w:rsidRPr="006044D6">
              <w:rPr>
                <w:rFonts w:ascii="Arial" w:hAnsi="Arial" w:cs="Arial"/>
                <w:noProof/>
                <w:webHidden/>
                <w:lang w:val="es-ES_tradnl"/>
              </w:rPr>
              <w:t>43</w:t>
            </w:r>
            <w:r w:rsidR="00152761" w:rsidRPr="006044D6">
              <w:rPr>
                <w:rFonts w:ascii="Arial" w:hAnsi="Arial" w:cs="Arial"/>
                <w:noProof/>
                <w:webHidden/>
                <w:lang w:val="es-ES_tradnl"/>
              </w:rPr>
              <w:fldChar w:fldCharType="end"/>
            </w:r>
          </w:hyperlink>
        </w:p>
        <w:p w14:paraId="2B863714" w14:textId="31FAF7B3" w:rsidR="00152761" w:rsidRPr="006044D6" w:rsidRDefault="0036457A">
          <w:pPr>
            <w:pStyle w:val="TOC2"/>
            <w:tabs>
              <w:tab w:val="left" w:pos="880"/>
              <w:tab w:val="right" w:leader="dot" w:pos="8494"/>
            </w:tabs>
            <w:rPr>
              <w:rFonts w:ascii="Arial" w:eastAsiaTheme="minorEastAsia" w:hAnsi="Arial" w:cs="Arial"/>
              <w:noProof/>
              <w:lang w:val="es-ES_tradnl" w:eastAsia="es-ES"/>
            </w:rPr>
          </w:pPr>
          <w:hyperlink w:anchor="_Toc528055166" w:history="1">
            <w:r w:rsidR="00152761" w:rsidRPr="006044D6">
              <w:rPr>
                <w:rStyle w:val="Hyperlink"/>
                <w:rFonts w:ascii="Arial" w:hAnsi="Arial" w:cs="Arial"/>
                <w:noProof/>
                <w:lang w:val="es-ES_tradnl"/>
              </w:rPr>
              <w:t>8.2</w:t>
            </w:r>
            <w:r w:rsidR="00152761" w:rsidRPr="006044D6">
              <w:rPr>
                <w:rFonts w:ascii="Arial" w:eastAsiaTheme="minorEastAsia" w:hAnsi="Arial" w:cs="Arial"/>
                <w:noProof/>
                <w:lang w:val="es-ES_tradnl" w:eastAsia="es-ES"/>
              </w:rPr>
              <w:tab/>
            </w:r>
            <w:r w:rsidR="00152761" w:rsidRPr="006044D6">
              <w:rPr>
                <w:rStyle w:val="Hyperlink"/>
                <w:rFonts w:ascii="Arial" w:hAnsi="Arial" w:cs="Arial"/>
                <w:noProof/>
                <w:lang w:val="es-ES_tradnl"/>
              </w:rPr>
              <w:t>HERRAMIENTAS DE MONITOREO</w:t>
            </w:r>
            <w:r w:rsidR="00152761" w:rsidRPr="006044D6">
              <w:rPr>
                <w:rFonts w:ascii="Arial" w:hAnsi="Arial" w:cs="Arial"/>
                <w:noProof/>
                <w:webHidden/>
                <w:lang w:val="es-ES_tradnl"/>
              </w:rPr>
              <w:tab/>
            </w:r>
            <w:r w:rsidR="00152761" w:rsidRPr="006044D6">
              <w:rPr>
                <w:rFonts w:ascii="Arial" w:hAnsi="Arial" w:cs="Arial"/>
                <w:noProof/>
                <w:webHidden/>
                <w:lang w:val="es-ES_tradnl"/>
              </w:rPr>
              <w:fldChar w:fldCharType="begin"/>
            </w:r>
            <w:r w:rsidR="00152761" w:rsidRPr="006044D6">
              <w:rPr>
                <w:rFonts w:ascii="Arial" w:hAnsi="Arial" w:cs="Arial"/>
                <w:noProof/>
                <w:webHidden/>
                <w:lang w:val="es-ES_tradnl"/>
              </w:rPr>
              <w:instrText xml:space="preserve"> PAGEREF _Toc528055166 \h </w:instrText>
            </w:r>
            <w:r w:rsidR="00152761" w:rsidRPr="006044D6">
              <w:rPr>
                <w:rFonts w:ascii="Arial" w:hAnsi="Arial" w:cs="Arial"/>
                <w:noProof/>
                <w:webHidden/>
                <w:lang w:val="es-ES_tradnl"/>
              </w:rPr>
            </w:r>
            <w:r w:rsidR="00152761" w:rsidRPr="006044D6">
              <w:rPr>
                <w:rFonts w:ascii="Arial" w:hAnsi="Arial" w:cs="Arial"/>
                <w:noProof/>
                <w:webHidden/>
                <w:lang w:val="es-ES_tradnl"/>
              </w:rPr>
              <w:fldChar w:fldCharType="separate"/>
            </w:r>
            <w:r w:rsidR="00152761" w:rsidRPr="006044D6">
              <w:rPr>
                <w:rFonts w:ascii="Arial" w:hAnsi="Arial" w:cs="Arial"/>
                <w:noProof/>
                <w:webHidden/>
                <w:lang w:val="es-ES_tradnl"/>
              </w:rPr>
              <w:t>43</w:t>
            </w:r>
            <w:r w:rsidR="00152761" w:rsidRPr="006044D6">
              <w:rPr>
                <w:rFonts w:ascii="Arial" w:hAnsi="Arial" w:cs="Arial"/>
                <w:noProof/>
                <w:webHidden/>
                <w:lang w:val="es-ES_tradnl"/>
              </w:rPr>
              <w:fldChar w:fldCharType="end"/>
            </w:r>
          </w:hyperlink>
        </w:p>
        <w:p w14:paraId="56FBCFAF" w14:textId="62E9BDF4" w:rsidR="00152761" w:rsidRPr="006044D6" w:rsidRDefault="0036457A">
          <w:pPr>
            <w:pStyle w:val="TOC1"/>
            <w:tabs>
              <w:tab w:val="left" w:pos="440"/>
              <w:tab w:val="right" w:leader="dot" w:pos="8494"/>
            </w:tabs>
            <w:rPr>
              <w:rFonts w:ascii="Arial" w:eastAsiaTheme="minorEastAsia" w:hAnsi="Arial" w:cs="Arial"/>
              <w:noProof/>
              <w:lang w:val="es-ES_tradnl" w:eastAsia="es-ES"/>
            </w:rPr>
          </w:pPr>
          <w:hyperlink w:anchor="_Toc528055167" w:history="1">
            <w:r w:rsidR="00152761" w:rsidRPr="006044D6">
              <w:rPr>
                <w:rStyle w:val="Hyperlink"/>
                <w:rFonts w:ascii="Arial" w:hAnsi="Arial" w:cs="Arial"/>
                <w:noProof/>
                <w:lang w:val="es-ES_tradnl"/>
              </w:rPr>
              <w:t>9</w:t>
            </w:r>
            <w:r w:rsidR="00152761" w:rsidRPr="006044D6">
              <w:rPr>
                <w:rFonts w:ascii="Arial" w:eastAsiaTheme="minorEastAsia" w:hAnsi="Arial" w:cs="Arial"/>
                <w:noProof/>
                <w:lang w:val="es-ES_tradnl" w:eastAsia="es-ES"/>
              </w:rPr>
              <w:tab/>
            </w:r>
            <w:r w:rsidR="00152761" w:rsidRPr="006044D6">
              <w:rPr>
                <w:rStyle w:val="Hyperlink"/>
                <w:rFonts w:ascii="Arial" w:hAnsi="Arial" w:cs="Arial"/>
                <w:noProof/>
                <w:lang w:val="es-ES_tradnl"/>
              </w:rPr>
              <w:t>CAPITULO 9: CONTROL DE LA OPERACIÓN DEL PROYECTO</w:t>
            </w:r>
            <w:r w:rsidR="00152761" w:rsidRPr="006044D6">
              <w:rPr>
                <w:rFonts w:ascii="Arial" w:hAnsi="Arial" w:cs="Arial"/>
                <w:noProof/>
                <w:webHidden/>
                <w:lang w:val="es-ES_tradnl"/>
              </w:rPr>
              <w:tab/>
            </w:r>
            <w:r w:rsidR="00152761" w:rsidRPr="006044D6">
              <w:rPr>
                <w:rFonts w:ascii="Arial" w:hAnsi="Arial" w:cs="Arial"/>
                <w:noProof/>
                <w:webHidden/>
                <w:lang w:val="es-ES_tradnl"/>
              </w:rPr>
              <w:fldChar w:fldCharType="begin"/>
            </w:r>
            <w:r w:rsidR="00152761" w:rsidRPr="006044D6">
              <w:rPr>
                <w:rFonts w:ascii="Arial" w:hAnsi="Arial" w:cs="Arial"/>
                <w:noProof/>
                <w:webHidden/>
                <w:lang w:val="es-ES_tradnl"/>
              </w:rPr>
              <w:instrText xml:space="preserve"> PAGEREF _Toc528055167 \h </w:instrText>
            </w:r>
            <w:r w:rsidR="00152761" w:rsidRPr="006044D6">
              <w:rPr>
                <w:rFonts w:ascii="Arial" w:hAnsi="Arial" w:cs="Arial"/>
                <w:noProof/>
                <w:webHidden/>
                <w:lang w:val="es-ES_tradnl"/>
              </w:rPr>
            </w:r>
            <w:r w:rsidR="00152761" w:rsidRPr="006044D6">
              <w:rPr>
                <w:rFonts w:ascii="Arial" w:hAnsi="Arial" w:cs="Arial"/>
                <w:noProof/>
                <w:webHidden/>
                <w:lang w:val="es-ES_tradnl"/>
              </w:rPr>
              <w:fldChar w:fldCharType="separate"/>
            </w:r>
            <w:r w:rsidR="00152761" w:rsidRPr="006044D6">
              <w:rPr>
                <w:rFonts w:ascii="Arial" w:hAnsi="Arial" w:cs="Arial"/>
                <w:noProof/>
                <w:webHidden/>
                <w:lang w:val="es-ES_tradnl"/>
              </w:rPr>
              <w:t>43</w:t>
            </w:r>
            <w:r w:rsidR="00152761" w:rsidRPr="006044D6">
              <w:rPr>
                <w:rFonts w:ascii="Arial" w:hAnsi="Arial" w:cs="Arial"/>
                <w:noProof/>
                <w:webHidden/>
                <w:lang w:val="es-ES_tradnl"/>
              </w:rPr>
              <w:fldChar w:fldCharType="end"/>
            </w:r>
          </w:hyperlink>
        </w:p>
        <w:p w14:paraId="155B491D" w14:textId="46C0F12C" w:rsidR="00152761" w:rsidRPr="006044D6" w:rsidRDefault="0036457A">
          <w:pPr>
            <w:pStyle w:val="TOC2"/>
            <w:tabs>
              <w:tab w:val="left" w:pos="880"/>
              <w:tab w:val="right" w:leader="dot" w:pos="8494"/>
            </w:tabs>
            <w:rPr>
              <w:rFonts w:ascii="Arial" w:eastAsiaTheme="minorEastAsia" w:hAnsi="Arial" w:cs="Arial"/>
              <w:noProof/>
              <w:lang w:val="es-ES_tradnl" w:eastAsia="es-ES"/>
            </w:rPr>
          </w:pPr>
          <w:hyperlink w:anchor="_Toc528055168" w:history="1">
            <w:r w:rsidR="00152761" w:rsidRPr="006044D6">
              <w:rPr>
                <w:rStyle w:val="Hyperlink"/>
                <w:rFonts w:ascii="Arial" w:hAnsi="Arial" w:cs="Arial"/>
                <w:noProof/>
                <w:lang w:val="es-ES_tradnl"/>
              </w:rPr>
              <w:t>9.1</w:t>
            </w:r>
            <w:r w:rsidR="00152761" w:rsidRPr="006044D6">
              <w:rPr>
                <w:rFonts w:ascii="Arial" w:eastAsiaTheme="minorEastAsia" w:hAnsi="Arial" w:cs="Arial"/>
                <w:noProof/>
                <w:lang w:val="es-ES_tradnl" w:eastAsia="es-ES"/>
              </w:rPr>
              <w:tab/>
            </w:r>
            <w:r w:rsidR="00152761" w:rsidRPr="006044D6">
              <w:rPr>
                <w:rStyle w:val="Hyperlink"/>
                <w:rFonts w:ascii="Arial" w:hAnsi="Arial" w:cs="Arial"/>
                <w:noProof/>
                <w:lang w:val="es-ES_tradnl"/>
              </w:rPr>
              <w:t>Control Interno</w:t>
            </w:r>
            <w:r w:rsidR="00152761" w:rsidRPr="006044D6">
              <w:rPr>
                <w:rFonts w:ascii="Arial" w:hAnsi="Arial" w:cs="Arial"/>
                <w:noProof/>
                <w:webHidden/>
                <w:lang w:val="es-ES_tradnl"/>
              </w:rPr>
              <w:tab/>
            </w:r>
            <w:r w:rsidR="00152761" w:rsidRPr="006044D6">
              <w:rPr>
                <w:rFonts w:ascii="Arial" w:hAnsi="Arial" w:cs="Arial"/>
                <w:noProof/>
                <w:webHidden/>
                <w:lang w:val="es-ES_tradnl"/>
              </w:rPr>
              <w:fldChar w:fldCharType="begin"/>
            </w:r>
            <w:r w:rsidR="00152761" w:rsidRPr="006044D6">
              <w:rPr>
                <w:rFonts w:ascii="Arial" w:hAnsi="Arial" w:cs="Arial"/>
                <w:noProof/>
                <w:webHidden/>
                <w:lang w:val="es-ES_tradnl"/>
              </w:rPr>
              <w:instrText xml:space="preserve"> PAGEREF _Toc528055168 \h </w:instrText>
            </w:r>
            <w:r w:rsidR="00152761" w:rsidRPr="006044D6">
              <w:rPr>
                <w:rFonts w:ascii="Arial" w:hAnsi="Arial" w:cs="Arial"/>
                <w:noProof/>
                <w:webHidden/>
                <w:lang w:val="es-ES_tradnl"/>
              </w:rPr>
            </w:r>
            <w:r w:rsidR="00152761" w:rsidRPr="006044D6">
              <w:rPr>
                <w:rFonts w:ascii="Arial" w:hAnsi="Arial" w:cs="Arial"/>
                <w:noProof/>
                <w:webHidden/>
                <w:lang w:val="es-ES_tradnl"/>
              </w:rPr>
              <w:fldChar w:fldCharType="separate"/>
            </w:r>
            <w:r w:rsidR="00152761" w:rsidRPr="006044D6">
              <w:rPr>
                <w:rFonts w:ascii="Arial" w:hAnsi="Arial" w:cs="Arial"/>
                <w:noProof/>
                <w:webHidden/>
                <w:lang w:val="es-ES_tradnl"/>
              </w:rPr>
              <w:t>43</w:t>
            </w:r>
            <w:r w:rsidR="00152761" w:rsidRPr="006044D6">
              <w:rPr>
                <w:rFonts w:ascii="Arial" w:hAnsi="Arial" w:cs="Arial"/>
                <w:noProof/>
                <w:webHidden/>
                <w:lang w:val="es-ES_tradnl"/>
              </w:rPr>
              <w:fldChar w:fldCharType="end"/>
            </w:r>
          </w:hyperlink>
        </w:p>
        <w:p w14:paraId="6A109D86" w14:textId="35AC87B1" w:rsidR="00152761" w:rsidRPr="006044D6" w:rsidRDefault="0036457A">
          <w:pPr>
            <w:pStyle w:val="TOC2"/>
            <w:tabs>
              <w:tab w:val="left" w:pos="880"/>
              <w:tab w:val="right" w:leader="dot" w:pos="8494"/>
            </w:tabs>
            <w:rPr>
              <w:rFonts w:ascii="Arial" w:eastAsiaTheme="minorEastAsia" w:hAnsi="Arial" w:cs="Arial"/>
              <w:noProof/>
              <w:lang w:val="es-ES_tradnl" w:eastAsia="es-ES"/>
            </w:rPr>
          </w:pPr>
          <w:hyperlink w:anchor="_Toc528055169" w:history="1">
            <w:r w:rsidR="00152761" w:rsidRPr="006044D6">
              <w:rPr>
                <w:rStyle w:val="Hyperlink"/>
                <w:rFonts w:ascii="Arial" w:hAnsi="Arial" w:cs="Arial"/>
                <w:noProof/>
                <w:lang w:val="es-ES_tradnl"/>
              </w:rPr>
              <w:t>9.2</w:t>
            </w:r>
            <w:r w:rsidR="00152761" w:rsidRPr="006044D6">
              <w:rPr>
                <w:rFonts w:ascii="Arial" w:eastAsiaTheme="minorEastAsia" w:hAnsi="Arial" w:cs="Arial"/>
                <w:noProof/>
                <w:lang w:val="es-ES_tradnl" w:eastAsia="es-ES"/>
              </w:rPr>
              <w:tab/>
            </w:r>
            <w:r w:rsidR="00152761" w:rsidRPr="006044D6">
              <w:rPr>
                <w:rStyle w:val="Hyperlink"/>
                <w:rFonts w:ascii="Arial" w:hAnsi="Arial" w:cs="Arial"/>
                <w:noProof/>
                <w:lang w:val="es-ES_tradnl"/>
              </w:rPr>
              <w:t>Auditoría Financiera</w:t>
            </w:r>
            <w:r w:rsidR="00152761" w:rsidRPr="006044D6">
              <w:rPr>
                <w:rFonts w:ascii="Arial" w:hAnsi="Arial" w:cs="Arial"/>
                <w:noProof/>
                <w:webHidden/>
                <w:lang w:val="es-ES_tradnl"/>
              </w:rPr>
              <w:tab/>
            </w:r>
            <w:r w:rsidR="00152761" w:rsidRPr="006044D6">
              <w:rPr>
                <w:rFonts w:ascii="Arial" w:hAnsi="Arial" w:cs="Arial"/>
                <w:noProof/>
                <w:webHidden/>
                <w:lang w:val="es-ES_tradnl"/>
              </w:rPr>
              <w:fldChar w:fldCharType="begin"/>
            </w:r>
            <w:r w:rsidR="00152761" w:rsidRPr="006044D6">
              <w:rPr>
                <w:rFonts w:ascii="Arial" w:hAnsi="Arial" w:cs="Arial"/>
                <w:noProof/>
                <w:webHidden/>
                <w:lang w:val="es-ES_tradnl"/>
              </w:rPr>
              <w:instrText xml:space="preserve"> PAGEREF _Toc528055169 \h </w:instrText>
            </w:r>
            <w:r w:rsidR="00152761" w:rsidRPr="006044D6">
              <w:rPr>
                <w:rFonts w:ascii="Arial" w:hAnsi="Arial" w:cs="Arial"/>
                <w:noProof/>
                <w:webHidden/>
                <w:lang w:val="es-ES_tradnl"/>
              </w:rPr>
            </w:r>
            <w:r w:rsidR="00152761" w:rsidRPr="006044D6">
              <w:rPr>
                <w:rFonts w:ascii="Arial" w:hAnsi="Arial" w:cs="Arial"/>
                <w:noProof/>
                <w:webHidden/>
                <w:lang w:val="es-ES_tradnl"/>
              </w:rPr>
              <w:fldChar w:fldCharType="separate"/>
            </w:r>
            <w:r w:rsidR="00152761" w:rsidRPr="006044D6">
              <w:rPr>
                <w:rFonts w:ascii="Arial" w:hAnsi="Arial" w:cs="Arial"/>
                <w:noProof/>
                <w:webHidden/>
                <w:lang w:val="es-ES_tradnl"/>
              </w:rPr>
              <w:t>44</w:t>
            </w:r>
            <w:r w:rsidR="00152761" w:rsidRPr="006044D6">
              <w:rPr>
                <w:rFonts w:ascii="Arial" w:hAnsi="Arial" w:cs="Arial"/>
                <w:noProof/>
                <w:webHidden/>
                <w:lang w:val="es-ES_tradnl"/>
              </w:rPr>
              <w:fldChar w:fldCharType="end"/>
            </w:r>
          </w:hyperlink>
        </w:p>
        <w:p w14:paraId="1A77FC2B" w14:textId="3A83A44F" w:rsidR="00152761" w:rsidRPr="006044D6" w:rsidRDefault="0036457A">
          <w:pPr>
            <w:pStyle w:val="TOC2"/>
            <w:tabs>
              <w:tab w:val="left" w:pos="880"/>
              <w:tab w:val="right" w:leader="dot" w:pos="8494"/>
            </w:tabs>
            <w:rPr>
              <w:rFonts w:ascii="Arial" w:eastAsiaTheme="minorEastAsia" w:hAnsi="Arial" w:cs="Arial"/>
              <w:noProof/>
              <w:lang w:val="es-ES_tradnl" w:eastAsia="es-ES"/>
            </w:rPr>
          </w:pPr>
          <w:hyperlink w:anchor="_Toc528055170" w:history="1">
            <w:r w:rsidR="00152761" w:rsidRPr="006044D6">
              <w:rPr>
                <w:rStyle w:val="Hyperlink"/>
                <w:rFonts w:ascii="Arial" w:hAnsi="Arial" w:cs="Arial"/>
                <w:noProof/>
                <w:lang w:val="es-ES_tradnl"/>
              </w:rPr>
              <w:t>9.3</w:t>
            </w:r>
            <w:r w:rsidR="00152761" w:rsidRPr="006044D6">
              <w:rPr>
                <w:rFonts w:ascii="Arial" w:eastAsiaTheme="minorEastAsia" w:hAnsi="Arial" w:cs="Arial"/>
                <w:noProof/>
                <w:lang w:val="es-ES_tradnl" w:eastAsia="es-ES"/>
              </w:rPr>
              <w:tab/>
            </w:r>
            <w:r w:rsidR="00152761" w:rsidRPr="006044D6">
              <w:rPr>
                <w:rStyle w:val="Hyperlink"/>
                <w:rFonts w:ascii="Arial" w:hAnsi="Arial" w:cs="Arial"/>
                <w:noProof/>
                <w:lang w:val="es-ES_tradnl"/>
              </w:rPr>
              <w:t>Archivo documentario</w:t>
            </w:r>
            <w:r w:rsidR="00152761" w:rsidRPr="006044D6">
              <w:rPr>
                <w:rFonts w:ascii="Arial" w:hAnsi="Arial" w:cs="Arial"/>
                <w:noProof/>
                <w:webHidden/>
                <w:lang w:val="es-ES_tradnl"/>
              </w:rPr>
              <w:tab/>
            </w:r>
            <w:r w:rsidR="00152761" w:rsidRPr="006044D6">
              <w:rPr>
                <w:rFonts w:ascii="Arial" w:hAnsi="Arial" w:cs="Arial"/>
                <w:noProof/>
                <w:webHidden/>
                <w:lang w:val="es-ES_tradnl"/>
              </w:rPr>
              <w:fldChar w:fldCharType="begin"/>
            </w:r>
            <w:r w:rsidR="00152761" w:rsidRPr="006044D6">
              <w:rPr>
                <w:rFonts w:ascii="Arial" w:hAnsi="Arial" w:cs="Arial"/>
                <w:noProof/>
                <w:webHidden/>
                <w:lang w:val="es-ES_tradnl"/>
              </w:rPr>
              <w:instrText xml:space="preserve"> PAGEREF _Toc528055170 \h </w:instrText>
            </w:r>
            <w:r w:rsidR="00152761" w:rsidRPr="006044D6">
              <w:rPr>
                <w:rFonts w:ascii="Arial" w:hAnsi="Arial" w:cs="Arial"/>
                <w:noProof/>
                <w:webHidden/>
                <w:lang w:val="es-ES_tradnl"/>
              </w:rPr>
            </w:r>
            <w:r w:rsidR="00152761" w:rsidRPr="006044D6">
              <w:rPr>
                <w:rFonts w:ascii="Arial" w:hAnsi="Arial" w:cs="Arial"/>
                <w:noProof/>
                <w:webHidden/>
                <w:lang w:val="es-ES_tradnl"/>
              </w:rPr>
              <w:fldChar w:fldCharType="separate"/>
            </w:r>
            <w:r w:rsidR="00152761" w:rsidRPr="006044D6">
              <w:rPr>
                <w:rFonts w:ascii="Arial" w:hAnsi="Arial" w:cs="Arial"/>
                <w:noProof/>
                <w:webHidden/>
                <w:lang w:val="es-ES_tradnl"/>
              </w:rPr>
              <w:t>44</w:t>
            </w:r>
            <w:r w:rsidR="00152761" w:rsidRPr="006044D6">
              <w:rPr>
                <w:rFonts w:ascii="Arial" w:hAnsi="Arial" w:cs="Arial"/>
                <w:noProof/>
                <w:webHidden/>
                <w:lang w:val="es-ES_tradnl"/>
              </w:rPr>
              <w:fldChar w:fldCharType="end"/>
            </w:r>
          </w:hyperlink>
        </w:p>
        <w:p w14:paraId="0811B2F9" w14:textId="14E9B840" w:rsidR="00152761" w:rsidRPr="006044D6" w:rsidRDefault="0036457A">
          <w:pPr>
            <w:pStyle w:val="TOC2"/>
            <w:tabs>
              <w:tab w:val="left" w:pos="880"/>
              <w:tab w:val="right" w:leader="dot" w:pos="8494"/>
            </w:tabs>
            <w:rPr>
              <w:rFonts w:ascii="Arial" w:eastAsiaTheme="minorEastAsia" w:hAnsi="Arial" w:cs="Arial"/>
              <w:noProof/>
              <w:lang w:val="es-ES_tradnl" w:eastAsia="es-ES"/>
            </w:rPr>
          </w:pPr>
          <w:hyperlink w:anchor="_Toc528055171" w:history="1">
            <w:r w:rsidR="00152761" w:rsidRPr="006044D6">
              <w:rPr>
                <w:rStyle w:val="Hyperlink"/>
                <w:rFonts w:ascii="Arial" w:hAnsi="Arial" w:cs="Arial"/>
                <w:noProof/>
                <w:lang w:val="es-ES_tradnl"/>
              </w:rPr>
              <w:t>9.4</w:t>
            </w:r>
            <w:r w:rsidR="00152761" w:rsidRPr="006044D6">
              <w:rPr>
                <w:rFonts w:ascii="Arial" w:eastAsiaTheme="minorEastAsia" w:hAnsi="Arial" w:cs="Arial"/>
                <w:noProof/>
                <w:lang w:val="es-ES_tradnl" w:eastAsia="es-ES"/>
              </w:rPr>
              <w:tab/>
            </w:r>
            <w:r w:rsidR="00152761" w:rsidRPr="006044D6">
              <w:rPr>
                <w:rStyle w:val="Hyperlink"/>
                <w:rFonts w:ascii="Arial" w:hAnsi="Arial" w:cs="Arial"/>
                <w:noProof/>
                <w:lang w:val="es-ES_tradnl"/>
              </w:rPr>
              <w:t>Inventario de bienes</w:t>
            </w:r>
            <w:r w:rsidR="00152761" w:rsidRPr="006044D6">
              <w:rPr>
                <w:rFonts w:ascii="Arial" w:hAnsi="Arial" w:cs="Arial"/>
                <w:noProof/>
                <w:webHidden/>
                <w:lang w:val="es-ES_tradnl"/>
              </w:rPr>
              <w:tab/>
            </w:r>
            <w:r w:rsidR="00152761" w:rsidRPr="006044D6">
              <w:rPr>
                <w:rFonts w:ascii="Arial" w:hAnsi="Arial" w:cs="Arial"/>
                <w:noProof/>
                <w:webHidden/>
                <w:lang w:val="es-ES_tradnl"/>
              </w:rPr>
              <w:fldChar w:fldCharType="begin"/>
            </w:r>
            <w:r w:rsidR="00152761" w:rsidRPr="006044D6">
              <w:rPr>
                <w:rFonts w:ascii="Arial" w:hAnsi="Arial" w:cs="Arial"/>
                <w:noProof/>
                <w:webHidden/>
                <w:lang w:val="es-ES_tradnl"/>
              </w:rPr>
              <w:instrText xml:space="preserve"> PAGEREF _Toc528055171 \h </w:instrText>
            </w:r>
            <w:r w:rsidR="00152761" w:rsidRPr="006044D6">
              <w:rPr>
                <w:rFonts w:ascii="Arial" w:hAnsi="Arial" w:cs="Arial"/>
                <w:noProof/>
                <w:webHidden/>
                <w:lang w:val="es-ES_tradnl"/>
              </w:rPr>
            </w:r>
            <w:r w:rsidR="00152761" w:rsidRPr="006044D6">
              <w:rPr>
                <w:rFonts w:ascii="Arial" w:hAnsi="Arial" w:cs="Arial"/>
                <w:noProof/>
                <w:webHidden/>
                <w:lang w:val="es-ES_tradnl"/>
              </w:rPr>
              <w:fldChar w:fldCharType="separate"/>
            </w:r>
            <w:r w:rsidR="00152761" w:rsidRPr="006044D6">
              <w:rPr>
                <w:rFonts w:ascii="Arial" w:hAnsi="Arial" w:cs="Arial"/>
                <w:noProof/>
                <w:webHidden/>
                <w:lang w:val="es-ES_tradnl"/>
              </w:rPr>
              <w:t>44</w:t>
            </w:r>
            <w:r w:rsidR="00152761" w:rsidRPr="006044D6">
              <w:rPr>
                <w:rFonts w:ascii="Arial" w:hAnsi="Arial" w:cs="Arial"/>
                <w:noProof/>
                <w:webHidden/>
                <w:lang w:val="es-ES_tradnl"/>
              </w:rPr>
              <w:fldChar w:fldCharType="end"/>
            </w:r>
          </w:hyperlink>
        </w:p>
        <w:p w14:paraId="2A0BBA86" w14:textId="6C493058" w:rsidR="00152761" w:rsidRPr="006044D6" w:rsidRDefault="0036457A">
          <w:pPr>
            <w:pStyle w:val="TOC2"/>
            <w:tabs>
              <w:tab w:val="left" w:pos="880"/>
              <w:tab w:val="right" w:leader="dot" w:pos="8494"/>
            </w:tabs>
            <w:rPr>
              <w:rFonts w:ascii="Arial" w:eastAsiaTheme="minorEastAsia" w:hAnsi="Arial" w:cs="Arial"/>
              <w:noProof/>
              <w:lang w:val="es-ES_tradnl" w:eastAsia="es-ES"/>
            </w:rPr>
          </w:pPr>
          <w:hyperlink w:anchor="_Toc528055172" w:history="1">
            <w:r w:rsidR="00152761" w:rsidRPr="006044D6">
              <w:rPr>
                <w:rStyle w:val="Hyperlink"/>
                <w:rFonts w:ascii="Arial" w:hAnsi="Arial" w:cs="Arial"/>
                <w:noProof/>
                <w:lang w:val="es-ES_tradnl"/>
              </w:rPr>
              <w:t>9.5</w:t>
            </w:r>
            <w:r w:rsidR="00152761" w:rsidRPr="006044D6">
              <w:rPr>
                <w:rFonts w:ascii="Arial" w:eastAsiaTheme="minorEastAsia" w:hAnsi="Arial" w:cs="Arial"/>
                <w:noProof/>
                <w:lang w:val="es-ES_tradnl" w:eastAsia="es-ES"/>
              </w:rPr>
              <w:tab/>
            </w:r>
            <w:r w:rsidR="00152761" w:rsidRPr="006044D6">
              <w:rPr>
                <w:rStyle w:val="Hyperlink"/>
                <w:rFonts w:ascii="Arial" w:hAnsi="Arial" w:cs="Arial"/>
                <w:noProof/>
                <w:lang w:val="es-ES_tradnl"/>
              </w:rPr>
              <w:t>Liquidación y cierre del Programa</w:t>
            </w:r>
            <w:r w:rsidR="00152761" w:rsidRPr="006044D6">
              <w:rPr>
                <w:rFonts w:ascii="Arial" w:hAnsi="Arial" w:cs="Arial"/>
                <w:noProof/>
                <w:webHidden/>
                <w:lang w:val="es-ES_tradnl"/>
              </w:rPr>
              <w:tab/>
            </w:r>
            <w:r w:rsidR="00152761" w:rsidRPr="006044D6">
              <w:rPr>
                <w:rFonts w:ascii="Arial" w:hAnsi="Arial" w:cs="Arial"/>
                <w:noProof/>
                <w:webHidden/>
                <w:lang w:val="es-ES_tradnl"/>
              </w:rPr>
              <w:fldChar w:fldCharType="begin"/>
            </w:r>
            <w:r w:rsidR="00152761" w:rsidRPr="006044D6">
              <w:rPr>
                <w:rFonts w:ascii="Arial" w:hAnsi="Arial" w:cs="Arial"/>
                <w:noProof/>
                <w:webHidden/>
                <w:lang w:val="es-ES_tradnl"/>
              </w:rPr>
              <w:instrText xml:space="preserve"> PAGEREF _Toc528055172 \h </w:instrText>
            </w:r>
            <w:r w:rsidR="00152761" w:rsidRPr="006044D6">
              <w:rPr>
                <w:rFonts w:ascii="Arial" w:hAnsi="Arial" w:cs="Arial"/>
                <w:noProof/>
                <w:webHidden/>
                <w:lang w:val="es-ES_tradnl"/>
              </w:rPr>
            </w:r>
            <w:r w:rsidR="00152761" w:rsidRPr="006044D6">
              <w:rPr>
                <w:rFonts w:ascii="Arial" w:hAnsi="Arial" w:cs="Arial"/>
                <w:noProof/>
                <w:webHidden/>
                <w:lang w:val="es-ES_tradnl"/>
              </w:rPr>
              <w:fldChar w:fldCharType="separate"/>
            </w:r>
            <w:r w:rsidR="00152761" w:rsidRPr="006044D6">
              <w:rPr>
                <w:rFonts w:ascii="Arial" w:hAnsi="Arial" w:cs="Arial"/>
                <w:noProof/>
                <w:webHidden/>
                <w:lang w:val="es-ES_tradnl"/>
              </w:rPr>
              <w:t>44</w:t>
            </w:r>
            <w:r w:rsidR="00152761" w:rsidRPr="006044D6">
              <w:rPr>
                <w:rFonts w:ascii="Arial" w:hAnsi="Arial" w:cs="Arial"/>
                <w:noProof/>
                <w:webHidden/>
                <w:lang w:val="es-ES_tradnl"/>
              </w:rPr>
              <w:fldChar w:fldCharType="end"/>
            </w:r>
          </w:hyperlink>
        </w:p>
        <w:p w14:paraId="1EFF65C6" w14:textId="70399775" w:rsidR="00152761" w:rsidRPr="006044D6" w:rsidRDefault="0036457A">
          <w:pPr>
            <w:pStyle w:val="TOC2"/>
            <w:tabs>
              <w:tab w:val="left" w:pos="880"/>
              <w:tab w:val="right" w:leader="dot" w:pos="8494"/>
            </w:tabs>
            <w:rPr>
              <w:rFonts w:ascii="Arial" w:eastAsiaTheme="minorEastAsia" w:hAnsi="Arial" w:cs="Arial"/>
              <w:noProof/>
              <w:lang w:val="es-ES_tradnl" w:eastAsia="es-ES"/>
            </w:rPr>
          </w:pPr>
          <w:hyperlink w:anchor="_Toc528055173" w:history="1">
            <w:r w:rsidR="00152761" w:rsidRPr="006044D6">
              <w:rPr>
                <w:rStyle w:val="Hyperlink"/>
                <w:rFonts w:ascii="Arial" w:hAnsi="Arial" w:cs="Arial"/>
                <w:noProof/>
                <w:lang w:val="es-ES_tradnl"/>
              </w:rPr>
              <w:t>9.6</w:t>
            </w:r>
            <w:r w:rsidR="00152761" w:rsidRPr="006044D6">
              <w:rPr>
                <w:rFonts w:ascii="Arial" w:eastAsiaTheme="minorEastAsia" w:hAnsi="Arial" w:cs="Arial"/>
                <w:noProof/>
                <w:lang w:val="es-ES_tradnl" w:eastAsia="es-ES"/>
              </w:rPr>
              <w:tab/>
            </w:r>
            <w:r w:rsidR="00152761" w:rsidRPr="006044D6">
              <w:rPr>
                <w:rStyle w:val="Hyperlink"/>
                <w:rFonts w:ascii="Arial" w:hAnsi="Arial" w:cs="Arial"/>
                <w:noProof/>
                <w:lang w:val="es-ES_tradnl"/>
              </w:rPr>
              <w:t>Salvaguardas</w:t>
            </w:r>
            <w:r w:rsidR="00152761" w:rsidRPr="006044D6">
              <w:rPr>
                <w:rFonts w:ascii="Arial" w:hAnsi="Arial" w:cs="Arial"/>
                <w:noProof/>
                <w:webHidden/>
                <w:lang w:val="es-ES_tradnl"/>
              </w:rPr>
              <w:tab/>
            </w:r>
            <w:r w:rsidR="00152761" w:rsidRPr="006044D6">
              <w:rPr>
                <w:rFonts w:ascii="Arial" w:hAnsi="Arial" w:cs="Arial"/>
                <w:noProof/>
                <w:webHidden/>
                <w:lang w:val="es-ES_tradnl"/>
              </w:rPr>
              <w:fldChar w:fldCharType="begin"/>
            </w:r>
            <w:r w:rsidR="00152761" w:rsidRPr="006044D6">
              <w:rPr>
                <w:rFonts w:ascii="Arial" w:hAnsi="Arial" w:cs="Arial"/>
                <w:noProof/>
                <w:webHidden/>
                <w:lang w:val="es-ES_tradnl"/>
              </w:rPr>
              <w:instrText xml:space="preserve"> PAGEREF _Toc528055173 \h </w:instrText>
            </w:r>
            <w:r w:rsidR="00152761" w:rsidRPr="006044D6">
              <w:rPr>
                <w:rFonts w:ascii="Arial" w:hAnsi="Arial" w:cs="Arial"/>
                <w:noProof/>
                <w:webHidden/>
                <w:lang w:val="es-ES_tradnl"/>
              </w:rPr>
            </w:r>
            <w:r w:rsidR="00152761" w:rsidRPr="006044D6">
              <w:rPr>
                <w:rFonts w:ascii="Arial" w:hAnsi="Arial" w:cs="Arial"/>
                <w:noProof/>
                <w:webHidden/>
                <w:lang w:val="es-ES_tradnl"/>
              </w:rPr>
              <w:fldChar w:fldCharType="separate"/>
            </w:r>
            <w:r w:rsidR="00152761" w:rsidRPr="006044D6">
              <w:rPr>
                <w:rFonts w:ascii="Arial" w:hAnsi="Arial" w:cs="Arial"/>
                <w:noProof/>
                <w:webHidden/>
                <w:lang w:val="es-ES_tradnl"/>
              </w:rPr>
              <w:t>44</w:t>
            </w:r>
            <w:r w:rsidR="00152761" w:rsidRPr="006044D6">
              <w:rPr>
                <w:rFonts w:ascii="Arial" w:hAnsi="Arial" w:cs="Arial"/>
                <w:noProof/>
                <w:webHidden/>
                <w:lang w:val="es-ES_tradnl"/>
              </w:rPr>
              <w:fldChar w:fldCharType="end"/>
            </w:r>
          </w:hyperlink>
        </w:p>
        <w:p w14:paraId="46F00E28" w14:textId="0441F0F6" w:rsidR="00152761" w:rsidRPr="006044D6" w:rsidRDefault="0036457A">
          <w:pPr>
            <w:pStyle w:val="TOC1"/>
            <w:tabs>
              <w:tab w:val="left" w:pos="660"/>
              <w:tab w:val="right" w:leader="dot" w:pos="8494"/>
            </w:tabs>
            <w:rPr>
              <w:rFonts w:ascii="Arial" w:eastAsiaTheme="minorEastAsia" w:hAnsi="Arial" w:cs="Arial"/>
              <w:noProof/>
              <w:lang w:val="es-ES_tradnl" w:eastAsia="es-ES"/>
            </w:rPr>
          </w:pPr>
          <w:hyperlink w:anchor="_Toc528055174" w:history="1">
            <w:r w:rsidR="00152761" w:rsidRPr="006044D6">
              <w:rPr>
                <w:rStyle w:val="Hyperlink"/>
                <w:rFonts w:ascii="Arial" w:hAnsi="Arial" w:cs="Arial"/>
                <w:noProof/>
                <w:lang w:val="es-ES_tradnl"/>
              </w:rPr>
              <w:t>10</w:t>
            </w:r>
            <w:r w:rsidR="00152761" w:rsidRPr="006044D6">
              <w:rPr>
                <w:rFonts w:ascii="Arial" w:eastAsiaTheme="minorEastAsia" w:hAnsi="Arial" w:cs="Arial"/>
                <w:noProof/>
                <w:lang w:val="es-ES_tradnl" w:eastAsia="es-ES"/>
              </w:rPr>
              <w:tab/>
            </w:r>
            <w:r w:rsidR="00152761" w:rsidRPr="006044D6">
              <w:rPr>
                <w:rStyle w:val="Hyperlink"/>
                <w:rFonts w:ascii="Arial" w:hAnsi="Arial" w:cs="Arial"/>
                <w:noProof/>
                <w:lang w:val="es-ES_tradnl"/>
              </w:rPr>
              <w:t>ANEXOS</w:t>
            </w:r>
            <w:r w:rsidR="00152761" w:rsidRPr="006044D6">
              <w:rPr>
                <w:rFonts w:ascii="Arial" w:hAnsi="Arial" w:cs="Arial"/>
                <w:noProof/>
                <w:webHidden/>
                <w:lang w:val="es-ES_tradnl"/>
              </w:rPr>
              <w:tab/>
            </w:r>
            <w:r w:rsidR="00152761" w:rsidRPr="006044D6">
              <w:rPr>
                <w:rFonts w:ascii="Arial" w:hAnsi="Arial" w:cs="Arial"/>
                <w:noProof/>
                <w:webHidden/>
                <w:lang w:val="es-ES_tradnl"/>
              </w:rPr>
              <w:fldChar w:fldCharType="begin"/>
            </w:r>
            <w:r w:rsidR="00152761" w:rsidRPr="006044D6">
              <w:rPr>
                <w:rFonts w:ascii="Arial" w:hAnsi="Arial" w:cs="Arial"/>
                <w:noProof/>
                <w:webHidden/>
                <w:lang w:val="es-ES_tradnl"/>
              </w:rPr>
              <w:instrText xml:space="preserve"> PAGEREF _Toc528055174 \h </w:instrText>
            </w:r>
            <w:r w:rsidR="00152761" w:rsidRPr="006044D6">
              <w:rPr>
                <w:rFonts w:ascii="Arial" w:hAnsi="Arial" w:cs="Arial"/>
                <w:noProof/>
                <w:webHidden/>
                <w:lang w:val="es-ES_tradnl"/>
              </w:rPr>
            </w:r>
            <w:r w:rsidR="00152761" w:rsidRPr="006044D6">
              <w:rPr>
                <w:rFonts w:ascii="Arial" w:hAnsi="Arial" w:cs="Arial"/>
                <w:noProof/>
                <w:webHidden/>
                <w:lang w:val="es-ES_tradnl"/>
              </w:rPr>
              <w:fldChar w:fldCharType="separate"/>
            </w:r>
            <w:r w:rsidR="00152761" w:rsidRPr="006044D6">
              <w:rPr>
                <w:rFonts w:ascii="Arial" w:hAnsi="Arial" w:cs="Arial"/>
                <w:noProof/>
                <w:webHidden/>
                <w:lang w:val="es-ES_tradnl"/>
              </w:rPr>
              <w:t>45</w:t>
            </w:r>
            <w:r w:rsidR="00152761" w:rsidRPr="006044D6">
              <w:rPr>
                <w:rFonts w:ascii="Arial" w:hAnsi="Arial" w:cs="Arial"/>
                <w:noProof/>
                <w:webHidden/>
                <w:lang w:val="es-ES_tradnl"/>
              </w:rPr>
              <w:fldChar w:fldCharType="end"/>
            </w:r>
          </w:hyperlink>
        </w:p>
        <w:p w14:paraId="1DFDEE98" w14:textId="226BB82D" w:rsidR="005019E0" w:rsidRPr="006044D6" w:rsidRDefault="005019E0">
          <w:pPr>
            <w:rPr>
              <w:rFonts w:ascii="Arial" w:hAnsi="Arial" w:cs="Arial"/>
              <w:lang w:val="es-ES_tradnl"/>
            </w:rPr>
          </w:pPr>
          <w:r w:rsidRPr="006044D6">
            <w:rPr>
              <w:rFonts w:ascii="Arial" w:hAnsi="Arial" w:cs="Arial"/>
              <w:b/>
              <w:bCs/>
              <w:lang w:val="es-ES_tradnl"/>
            </w:rPr>
            <w:fldChar w:fldCharType="end"/>
          </w:r>
        </w:p>
      </w:sdtContent>
    </w:sdt>
    <w:p w14:paraId="31B6FE55" w14:textId="6C0940EF" w:rsidR="005019E0" w:rsidRPr="006044D6" w:rsidRDefault="005019E0" w:rsidP="005019E0">
      <w:pPr>
        <w:jc w:val="center"/>
        <w:rPr>
          <w:rFonts w:ascii="Arial" w:hAnsi="Arial" w:cs="Arial"/>
          <w:lang w:val="es-ES_tradnl"/>
        </w:rPr>
      </w:pPr>
    </w:p>
    <w:p w14:paraId="3A0D0F61" w14:textId="30388E2B" w:rsidR="00D90CA2" w:rsidRPr="006044D6" w:rsidRDefault="00D90CA2" w:rsidP="005019E0">
      <w:pPr>
        <w:jc w:val="center"/>
        <w:rPr>
          <w:rFonts w:ascii="Arial" w:hAnsi="Arial" w:cs="Arial"/>
          <w:lang w:val="es-ES_tradnl"/>
        </w:rPr>
      </w:pPr>
    </w:p>
    <w:p w14:paraId="74C42690" w14:textId="77777777" w:rsidR="00D90CA2" w:rsidRPr="006044D6" w:rsidRDefault="00D90CA2" w:rsidP="005019E0">
      <w:pPr>
        <w:jc w:val="center"/>
        <w:rPr>
          <w:rFonts w:ascii="Arial" w:hAnsi="Arial" w:cs="Arial"/>
          <w:lang w:val="es-ES_tradnl"/>
        </w:rPr>
        <w:sectPr w:rsidR="00D90CA2" w:rsidRPr="006044D6" w:rsidSect="00844312">
          <w:headerReference w:type="even" r:id="rId14"/>
          <w:headerReference w:type="default" r:id="rId15"/>
          <w:footerReference w:type="default" r:id="rId16"/>
          <w:headerReference w:type="first" r:id="rId17"/>
          <w:pgSz w:w="11906" w:h="16838"/>
          <w:pgMar w:top="1417" w:right="1701" w:bottom="1701" w:left="1701" w:header="708" w:footer="970" w:gutter="0"/>
          <w:pgNumType w:fmt="lowerRoman" w:start="1"/>
          <w:cols w:space="708"/>
          <w:docGrid w:linePitch="360"/>
        </w:sectPr>
      </w:pPr>
    </w:p>
    <w:p w14:paraId="63083ABB" w14:textId="76089F31" w:rsidR="005D33DB" w:rsidRPr="006044D6" w:rsidRDefault="005D33DB">
      <w:pPr>
        <w:pStyle w:val="Heading1"/>
        <w:numPr>
          <w:ilvl w:val="0"/>
          <w:numId w:val="0"/>
        </w:numPr>
        <w:rPr>
          <w:rFonts w:ascii="Arial" w:hAnsi="Arial" w:cs="Arial"/>
          <w:lang w:val="es-ES_tradnl"/>
        </w:rPr>
      </w:pPr>
      <w:bookmarkStart w:id="3" w:name="_Toc528055084"/>
      <w:r w:rsidRPr="006044D6">
        <w:rPr>
          <w:rFonts w:ascii="Arial" w:hAnsi="Arial" w:cs="Arial"/>
          <w:lang w:val="es-ES_tradnl"/>
        </w:rPr>
        <w:t>SIGLAS Y DEFINICIÓN DE TÉRMINOS</w:t>
      </w:r>
      <w:bookmarkEnd w:id="3"/>
    </w:p>
    <w:p w14:paraId="4DC203FB" w14:textId="77777777" w:rsidR="005D33DB" w:rsidRPr="006044D6" w:rsidRDefault="005D33DB" w:rsidP="00845EC4">
      <w:pPr>
        <w:pStyle w:val="Heading2"/>
        <w:numPr>
          <w:ilvl w:val="0"/>
          <w:numId w:val="0"/>
        </w:numPr>
        <w:rPr>
          <w:rFonts w:ascii="Arial" w:hAnsi="Arial" w:cs="Arial"/>
          <w:lang w:val="es-ES_tradnl"/>
        </w:rPr>
      </w:pPr>
      <w:bookmarkStart w:id="4" w:name="_Toc528055085"/>
      <w:r w:rsidRPr="006044D6">
        <w:rPr>
          <w:rFonts w:ascii="Arial" w:hAnsi="Arial" w:cs="Arial"/>
          <w:lang w:val="es-ES_tradnl"/>
        </w:rPr>
        <w:t>SIGLAS</w:t>
      </w:r>
      <w:bookmarkEnd w:id="4"/>
    </w:p>
    <w:p w14:paraId="271F8B2D" w14:textId="77777777" w:rsidR="00616527" w:rsidRPr="006044D6" w:rsidRDefault="00616527" w:rsidP="005E10BE">
      <w:pPr>
        <w:spacing w:after="0"/>
        <w:rPr>
          <w:rFonts w:ascii="Arial" w:hAnsi="Arial" w:cs="Arial"/>
          <w:lang w:val="es-ES_tradnl"/>
        </w:rPr>
      </w:pPr>
      <w:r w:rsidRPr="006044D6">
        <w:rPr>
          <w:rFonts w:ascii="Arial" w:hAnsi="Arial" w:cs="Arial"/>
          <w:lang w:val="es-ES_tradnl"/>
        </w:rPr>
        <w:t xml:space="preserve">RO: </w:t>
      </w:r>
      <w:r w:rsidR="00322552" w:rsidRPr="006044D6">
        <w:rPr>
          <w:rFonts w:ascii="Arial" w:hAnsi="Arial" w:cs="Arial"/>
          <w:lang w:val="es-ES_tradnl"/>
        </w:rPr>
        <w:t>Región</w:t>
      </w:r>
      <w:r w:rsidRPr="006044D6">
        <w:rPr>
          <w:rFonts w:ascii="Arial" w:hAnsi="Arial" w:cs="Arial"/>
          <w:lang w:val="es-ES_tradnl"/>
        </w:rPr>
        <w:t xml:space="preserve"> Oriental</w:t>
      </w:r>
    </w:p>
    <w:p w14:paraId="002B12C5" w14:textId="77777777" w:rsidR="00616527" w:rsidRPr="006044D6" w:rsidRDefault="00616527" w:rsidP="005E10BE">
      <w:pPr>
        <w:spacing w:after="0"/>
        <w:rPr>
          <w:rFonts w:ascii="Arial" w:hAnsi="Arial" w:cs="Arial"/>
          <w:lang w:val="es-ES_tradnl"/>
        </w:rPr>
      </w:pPr>
      <w:r w:rsidRPr="006044D6">
        <w:rPr>
          <w:rFonts w:ascii="Arial" w:hAnsi="Arial" w:cs="Arial"/>
          <w:lang w:val="es-ES_tradnl"/>
        </w:rPr>
        <w:t>FC: Fondos Concursables</w:t>
      </w:r>
    </w:p>
    <w:p w14:paraId="0F7BC5BE" w14:textId="77777777" w:rsidR="00616527" w:rsidRPr="006044D6" w:rsidRDefault="00616527" w:rsidP="005E10BE">
      <w:pPr>
        <w:spacing w:after="0"/>
        <w:rPr>
          <w:rFonts w:ascii="Arial" w:hAnsi="Arial" w:cs="Arial"/>
          <w:lang w:val="es-ES_tradnl"/>
        </w:rPr>
      </w:pPr>
      <w:r w:rsidRPr="006044D6">
        <w:rPr>
          <w:rFonts w:ascii="Arial" w:hAnsi="Arial" w:cs="Arial"/>
          <w:lang w:val="es-ES_tradnl"/>
        </w:rPr>
        <w:t>PNG</w:t>
      </w:r>
    </w:p>
    <w:p w14:paraId="1A5DCA04" w14:textId="77777777" w:rsidR="00295041" w:rsidRPr="006044D6" w:rsidRDefault="00295041" w:rsidP="005E10BE">
      <w:pPr>
        <w:spacing w:after="0"/>
        <w:rPr>
          <w:rFonts w:ascii="Arial" w:hAnsi="Arial" w:cs="Arial"/>
          <w:lang w:val="es-ES_tradnl"/>
        </w:rPr>
      </w:pPr>
      <w:r w:rsidRPr="006044D6">
        <w:rPr>
          <w:rFonts w:ascii="Arial" w:hAnsi="Arial" w:cs="Arial"/>
          <w:lang w:val="es-ES_tradnl"/>
        </w:rPr>
        <w:t xml:space="preserve">APEDE:  </w:t>
      </w:r>
      <w:r w:rsidR="00E42455" w:rsidRPr="006044D6">
        <w:rPr>
          <w:rFonts w:ascii="Arial" w:hAnsi="Arial" w:cs="Arial"/>
          <w:lang w:val="es-ES_tradnl"/>
        </w:rPr>
        <w:t>Asociación Panameña de Ejecutivos de Empresa</w:t>
      </w:r>
    </w:p>
    <w:p w14:paraId="1B1BC1F2" w14:textId="77777777" w:rsidR="00616527" w:rsidRPr="006044D6" w:rsidRDefault="00056A1E" w:rsidP="00056A1E">
      <w:pPr>
        <w:jc w:val="center"/>
        <w:rPr>
          <w:rFonts w:ascii="Arial" w:hAnsi="Arial" w:cs="Arial"/>
          <w:lang w:val="es-ES_tradnl"/>
        </w:rPr>
      </w:pPr>
      <w:r w:rsidRPr="006044D6">
        <w:rPr>
          <w:rFonts w:ascii="Arial" w:hAnsi="Arial" w:cs="Arial"/>
          <w:highlight w:val="yellow"/>
          <w:lang w:val="es-ES_tradnl"/>
        </w:rPr>
        <w:t>Completar</w:t>
      </w:r>
    </w:p>
    <w:p w14:paraId="12EC1952" w14:textId="77777777" w:rsidR="005D33DB" w:rsidRPr="006044D6" w:rsidRDefault="005D33DB" w:rsidP="00845EC4">
      <w:pPr>
        <w:pStyle w:val="Heading2"/>
        <w:numPr>
          <w:ilvl w:val="0"/>
          <w:numId w:val="0"/>
        </w:numPr>
        <w:rPr>
          <w:rFonts w:ascii="Arial" w:hAnsi="Arial" w:cs="Arial"/>
          <w:lang w:val="es-ES_tradnl"/>
        </w:rPr>
      </w:pPr>
      <w:bookmarkStart w:id="5" w:name="_Toc528055086"/>
      <w:r w:rsidRPr="006044D6">
        <w:rPr>
          <w:rFonts w:ascii="Arial" w:hAnsi="Arial" w:cs="Arial"/>
          <w:lang w:val="es-ES_tradnl"/>
        </w:rPr>
        <w:t>DEFINICIONES</w:t>
      </w:r>
      <w:bookmarkEnd w:id="5"/>
    </w:p>
    <w:p w14:paraId="06941185" w14:textId="77777777" w:rsidR="00056A1E" w:rsidRPr="006044D6" w:rsidRDefault="00056A1E">
      <w:pPr>
        <w:rPr>
          <w:rFonts w:ascii="Arial" w:hAnsi="Arial" w:cs="Arial"/>
          <w:lang w:val="es-ES_tradnl"/>
        </w:rPr>
      </w:pPr>
    </w:p>
    <w:p w14:paraId="7970CDAA" w14:textId="77777777" w:rsidR="00056A1E" w:rsidRPr="006044D6" w:rsidRDefault="00056A1E" w:rsidP="00056A1E">
      <w:pPr>
        <w:jc w:val="center"/>
        <w:rPr>
          <w:rFonts w:ascii="Arial" w:hAnsi="Arial" w:cs="Arial"/>
          <w:lang w:val="es-ES_tradnl"/>
        </w:rPr>
      </w:pPr>
      <w:r w:rsidRPr="006044D6">
        <w:rPr>
          <w:rFonts w:ascii="Arial" w:hAnsi="Arial" w:cs="Arial"/>
          <w:highlight w:val="yellow"/>
          <w:lang w:val="es-ES_tradnl"/>
        </w:rPr>
        <w:t>Completar</w:t>
      </w:r>
    </w:p>
    <w:p w14:paraId="778EF55B" w14:textId="77777777" w:rsidR="00056A1E" w:rsidRPr="006044D6" w:rsidRDefault="00056A1E">
      <w:pPr>
        <w:rPr>
          <w:rFonts w:ascii="Arial" w:hAnsi="Arial" w:cs="Arial"/>
          <w:lang w:val="es-ES_tradnl"/>
        </w:rPr>
      </w:pPr>
    </w:p>
    <w:p w14:paraId="426794FA" w14:textId="77777777" w:rsidR="00056A1E" w:rsidRPr="006044D6" w:rsidRDefault="00056A1E">
      <w:pPr>
        <w:rPr>
          <w:rFonts w:ascii="Arial" w:hAnsi="Arial" w:cs="Arial"/>
          <w:lang w:val="es-ES_tradnl"/>
        </w:rPr>
      </w:pPr>
    </w:p>
    <w:p w14:paraId="3D84CBB1" w14:textId="77777777" w:rsidR="001B605C" w:rsidRPr="006044D6" w:rsidRDefault="001B605C">
      <w:pPr>
        <w:rPr>
          <w:rFonts w:ascii="Arial" w:hAnsi="Arial" w:cs="Arial"/>
          <w:lang w:val="es-ES_tradnl"/>
        </w:rPr>
        <w:sectPr w:rsidR="001B605C" w:rsidRPr="006044D6" w:rsidSect="00844312">
          <w:headerReference w:type="even" r:id="rId18"/>
          <w:headerReference w:type="default" r:id="rId19"/>
          <w:footerReference w:type="default" r:id="rId20"/>
          <w:headerReference w:type="first" r:id="rId21"/>
          <w:pgSz w:w="11906" w:h="16838"/>
          <w:pgMar w:top="1417" w:right="1701" w:bottom="1417" w:left="1701" w:header="708" w:footer="708" w:gutter="0"/>
          <w:pgNumType w:fmt="lowerRoman" w:start="1"/>
          <w:cols w:space="708"/>
          <w:docGrid w:linePitch="360"/>
        </w:sectPr>
      </w:pPr>
    </w:p>
    <w:p w14:paraId="71A0A16E" w14:textId="77777777" w:rsidR="005C2F1D" w:rsidRPr="006044D6" w:rsidRDefault="005C2F1D" w:rsidP="005C2F1D">
      <w:pPr>
        <w:pStyle w:val="Title"/>
        <w:pBdr>
          <w:top w:val="single" w:sz="18" w:space="3" w:color="004085"/>
          <w:left w:val="single" w:sz="18" w:space="4" w:color="004085"/>
          <w:bottom w:val="single" w:sz="48" w:space="6" w:color="789DCC"/>
          <w:right w:val="single" w:sz="18" w:space="4" w:color="004085"/>
        </w:pBdr>
        <w:shd w:val="clear" w:color="auto" w:fill="004085"/>
        <w:overflowPunct w:val="0"/>
        <w:autoSpaceDE w:val="0"/>
        <w:autoSpaceDN w:val="0"/>
        <w:adjustRightInd w:val="0"/>
        <w:spacing w:after="760"/>
        <w:contextualSpacing w:val="0"/>
        <w:textAlignment w:val="baseline"/>
        <w:rPr>
          <w:rFonts w:ascii="Arial" w:eastAsia="Times New Roman" w:hAnsi="Arial" w:cs="Arial"/>
          <w:b/>
          <w:color w:val="FFFFFF"/>
          <w:spacing w:val="0"/>
          <w:sz w:val="36"/>
          <w:szCs w:val="36"/>
          <w:lang w:val="es-ES_tradnl"/>
        </w:rPr>
      </w:pPr>
      <w:r w:rsidRPr="006044D6">
        <w:rPr>
          <w:rFonts w:ascii="Arial" w:hAnsi="Arial" w:cs="Arial"/>
          <w:b/>
          <w:sz w:val="36"/>
          <w:szCs w:val="36"/>
          <w:lang w:val="es-ES_tradnl"/>
        </w:rPr>
        <w:t>Reglamento Operativo</w:t>
      </w:r>
    </w:p>
    <w:p w14:paraId="40CB01D6" w14:textId="77777777" w:rsidR="005D33DB" w:rsidRPr="006044D6" w:rsidRDefault="005D33DB" w:rsidP="00F03DFB">
      <w:pPr>
        <w:pStyle w:val="Heading1"/>
        <w:rPr>
          <w:rFonts w:ascii="Arial" w:hAnsi="Arial" w:cs="Arial"/>
          <w:lang w:val="es-ES_tradnl"/>
        </w:rPr>
      </w:pPr>
      <w:bookmarkStart w:id="7" w:name="_Toc527961300"/>
      <w:bookmarkStart w:id="8" w:name="_Toc528055087"/>
      <w:bookmarkEnd w:id="7"/>
      <w:r w:rsidRPr="006044D6">
        <w:rPr>
          <w:rFonts w:ascii="Arial" w:hAnsi="Arial" w:cs="Arial"/>
          <w:lang w:val="es-ES_tradnl"/>
        </w:rPr>
        <w:t>CAPITULO 1</w:t>
      </w:r>
      <w:r w:rsidR="004D4702" w:rsidRPr="006044D6">
        <w:rPr>
          <w:rFonts w:ascii="Arial" w:hAnsi="Arial" w:cs="Arial"/>
          <w:lang w:val="es-ES_tradnl"/>
        </w:rPr>
        <w:t xml:space="preserve">: </w:t>
      </w:r>
      <w:r w:rsidRPr="006044D6">
        <w:rPr>
          <w:rFonts w:ascii="Arial" w:hAnsi="Arial" w:cs="Arial"/>
          <w:lang w:val="es-ES_tradnl"/>
        </w:rPr>
        <w:t xml:space="preserve"> ASPECTOS GENERALES DEL ROP</w:t>
      </w:r>
      <w:bookmarkEnd w:id="8"/>
    </w:p>
    <w:p w14:paraId="4712504C" w14:textId="77777777" w:rsidR="005D33DB" w:rsidRPr="006044D6" w:rsidRDefault="005D33DB" w:rsidP="00845EC4">
      <w:pPr>
        <w:pStyle w:val="Heading2"/>
        <w:rPr>
          <w:rFonts w:ascii="Arial" w:hAnsi="Arial" w:cs="Arial"/>
          <w:lang w:val="es-ES_tradnl"/>
        </w:rPr>
      </w:pPr>
      <w:bookmarkStart w:id="9" w:name="_Toc528055088"/>
      <w:r w:rsidRPr="006044D6">
        <w:rPr>
          <w:rFonts w:ascii="Arial" w:hAnsi="Arial" w:cs="Arial"/>
          <w:lang w:val="es-ES_tradnl"/>
        </w:rPr>
        <w:t>Propósito del ROP</w:t>
      </w:r>
      <w:bookmarkEnd w:id="9"/>
    </w:p>
    <w:p w14:paraId="249F607B" w14:textId="77777777" w:rsidR="008E7500" w:rsidRPr="006044D6" w:rsidRDefault="008E7500" w:rsidP="005E10BE">
      <w:pPr>
        <w:jc w:val="both"/>
        <w:rPr>
          <w:rFonts w:ascii="Arial" w:hAnsi="Arial" w:cs="Arial"/>
          <w:lang w:val="es-ES_tradnl"/>
        </w:rPr>
      </w:pPr>
      <w:r w:rsidRPr="006044D6">
        <w:rPr>
          <w:rFonts w:ascii="Arial" w:hAnsi="Arial" w:cs="Arial"/>
          <w:lang w:val="es-ES_tradnl"/>
        </w:rPr>
        <w:t>El propósito del ROP es proporcionar el esquema de</w:t>
      </w:r>
      <w:r w:rsidR="00FF1940" w:rsidRPr="006044D6">
        <w:rPr>
          <w:rFonts w:ascii="Arial" w:hAnsi="Arial" w:cs="Arial"/>
          <w:lang w:val="es-ES_tradnl"/>
        </w:rPr>
        <w:t xml:space="preserve"> organización</w:t>
      </w:r>
      <w:r w:rsidRPr="006044D6">
        <w:rPr>
          <w:rFonts w:ascii="Arial" w:hAnsi="Arial" w:cs="Arial"/>
          <w:lang w:val="es-ES_tradnl"/>
        </w:rPr>
        <w:t xml:space="preserve">, normas, guías y estándares para la implementación y gestión del programa, con la finalidad de establecer procedimientos </w:t>
      </w:r>
      <w:r w:rsidR="00322C1C" w:rsidRPr="006044D6">
        <w:rPr>
          <w:rFonts w:ascii="Arial" w:hAnsi="Arial" w:cs="Arial"/>
          <w:lang w:val="es-ES_tradnl"/>
        </w:rPr>
        <w:t>y pautas</w:t>
      </w:r>
      <w:r w:rsidRPr="006044D6">
        <w:rPr>
          <w:rFonts w:ascii="Arial" w:hAnsi="Arial" w:cs="Arial"/>
          <w:lang w:val="es-ES_tradnl"/>
        </w:rPr>
        <w:t xml:space="preserve"> que permita una ejecución eficiente y oportuna.</w:t>
      </w:r>
    </w:p>
    <w:p w14:paraId="1145259B" w14:textId="77777777" w:rsidR="008E7500" w:rsidRPr="006044D6" w:rsidRDefault="008E7500" w:rsidP="005E10BE">
      <w:pPr>
        <w:jc w:val="both"/>
        <w:rPr>
          <w:rFonts w:ascii="Arial" w:hAnsi="Arial" w:cs="Arial"/>
          <w:lang w:val="es-ES_tradnl"/>
        </w:rPr>
      </w:pPr>
      <w:r w:rsidRPr="006044D6">
        <w:rPr>
          <w:rFonts w:ascii="Arial" w:hAnsi="Arial" w:cs="Arial"/>
          <w:lang w:val="es-ES_tradnl"/>
        </w:rPr>
        <w:t>El ROP se basa en las estipulaciones del Con</w:t>
      </w:r>
      <w:r w:rsidR="003C6E01" w:rsidRPr="006044D6">
        <w:rPr>
          <w:rFonts w:ascii="Arial" w:hAnsi="Arial" w:cs="Arial"/>
          <w:lang w:val="es-ES_tradnl"/>
        </w:rPr>
        <w:t>tr</w:t>
      </w:r>
      <w:r w:rsidRPr="006044D6">
        <w:rPr>
          <w:rFonts w:ascii="Arial" w:hAnsi="Arial" w:cs="Arial"/>
          <w:lang w:val="es-ES_tradnl"/>
        </w:rPr>
        <w:t xml:space="preserve">ato de Préstamo </w:t>
      </w:r>
      <w:r w:rsidRPr="006044D6">
        <w:rPr>
          <w:rFonts w:ascii="Arial" w:hAnsi="Arial" w:cs="Arial"/>
          <w:highlight w:val="lightGray"/>
          <w:lang w:val="es-ES_tradnl"/>
        </w:rPr>
        <w:t>xxxx/</w:t>
      </w:r>
      <w:r w:rsidR="003C6E01" w:rsidRPr="006044D6">
        <w:rPr>
          <w:rFonts w:ascii="Arial" w:hAnsi="Arial" w:cs="Arial"/>
          <w:highlight w:val="lightGray"/>
          <w:lang w:val="es-ES_tradnl"/>
        </w:rPr>
        <w:t>xx</w:t>
      </w:r>
      <w:r w:rsidRPr="006044D6">
        <w:rPr>
          <w:rFonts w:ascii="Arial" w:hAnsi="Arial" w:cs="Arial"/>
          <w:highlight w:val="lightGray"/>
          <w:lang w:val="es-ES_tradnl"/>
        </w:rPr>
        <w:t>-</w:t>
      </w:r>
      <w:r w:rsidR="003C6E01" w:rsidRPr="006044D6">
        <w:rPr>
          <w:rFonts w:ascii="Arial" w:hAnsi="Arial" w:cs="Arial"/>
          <w:highlight w:val="lightGray"/>
          <w:lang w:val="es-ES_tradnl"/>
        </w:rPr>
        <w:t>xx</w:t>
      </w:r>
      <w:r w:rsidRPr="006044D6">
        <w:rPr>
          <w:rFonts w:ascii="Arial" w:hAnsi="Arial" w:cs="Arial"/>
          <w:lang w:val="es-ES_tradnl"/>
        </w:rPr>
        <w:t>, y los documentos de soporte de dicho contrato, especialmente los referidos a las políticas, normas y procedimientos para proyectos con financiamiento del BID, y adicionalmente en las normas y dispositivos legales y administrativos nacionales que correspondan.</w:t>
      </w:r>
    </w:p>
    <w:p w14:paraId="24C05366" w14:textId="26C96DB2" w:rsidR="008E7500" w:rsidRPr="006044D6" w:rsidRDefault="008E7500" w:rsidP="005E10BE">
      <w:pPr>
        <w:jc w:val="both"/>
        <w:rPr>
          <w:rFonts w:ascii="Arial" w:hAnsi="Arial" w:cs="Arial"/>
          <w:lang w:val="es-ES_tradnl"/>
        </w:rPr>
      </w:pPr>
      <w:r w:rsidRPr="006044D6">
        <w:rPr>
          <w:rFonts w:ascii="Arial" w:hAnsi="Arial" w:cs="Arial"/>
          <w:lang w:val="es-ES_tradnl"/>
        </w:rPr>
        <w:t>El ROP establece la organización de la ejecución del Proyecto y detalla las fases, procesos y</w:t>
      </w:r>
      <w:r w:rsidR="00D3140F" w:rsidRPr="006044D6">
        <w:rPr>
          <w:rFonts w:ascii="Arial" w:hAnsi="Arial" w:cs="Arial"/>
          <w:lang w:val="es-ES_tradnl"/>
        </w:rPr>
        <w:t xml:space="preserve"> </w:t>
      </w:r>
      <w:r w:rsidRPr="006044D6">
        <w:rPr>
          <w:rFonts w:ascii="Arial" w:hAnsi="Arial" w:cs="Arial"/>
          <w:lang w:val="es-ES_tradnl"/>
        </w:rPr>
        <w:t>procedimientos de: (i) actividades elegibles de acuerdo al alcance temático del Proyecto; (ii)</w:t>
      </w:r>
      <w:r w:rsidR="0036457A" w:rsidRPr="006044D6">
        <w:rPr>
          <w:rFonts w:ascii="Arial" w:hAnsi="Arial" w:cs="Arial"/>
          <w:lang w:val="es-ES_tradnl"/>
        </w:rPr>
        <w:t> </w:t>
      </w:r>
      <w:r w:rsidRPr="006044D6">
        <w:rPr>
          <w:rFonts w:ascii="Arial" w:hAnsi="Arial" w:cs="Arial"/>
          <w:lang w:val="es-ES_tradnl"/>
        </w:rPr>
        <w:t>condiciones de elegibilidad de los gastos; (iii) procedimientos de adquisiciones del Proyecto, incluyendo documentos de contratación aplicables a las diversas actividades elegibles; (iv)</w:t>
      </w:r>
      <w:r w:rsidR="0036457A" w:rsidRPr="006044D6">
        <w:rPr>
          <w:rFonts w:ascii="Arial" w:hAnsi="Arial" w:cs="Arial"/>
          <w:lang w:val="es-ES_tradnl"/>
        </w:rPr>
        <w:t> </w:t>
      </w:r>
      <w:r w:rsidRPr="006044D6">
        <w:rPr>
          <w:rFonts w:ascii="Arial" w:hAnsi="Arial" w:cs="Arial"/>
          <w:lang w:val="es-ES_tradnl"/>
        </w:rPr>
        <w:t>la gestión financiera; (v) planes de ejecución, plan de adquisiciones, planes operativos anuales y otras herramientas necesarias para la ejecución y evaluación del Proyecto y (vi) niveles requeridos de no objeción por parte del BID.</w:t>
      </w:r>
    </w:p>
    <w:p w14:paraId="014C2A5A" w14:textId="77777777" w:rsidR="005D33DB" w:rsidRPr="006044D6" w:rsidRDefault="005D33DB" w:rsidP="00845EC4">
      <w:pPr>
        <w:pStyle w:val="Heading2"/>
        <w:rPr>
          <w:rFonts w:ascii="Arial" w:hAnsi="Arial" w:cs="Arial"/>
          <w:lang w:val="es-ES_tradnl"/>
        </w:rPr>
      </w:pPr>
      <w:bookmarkStart w:id="10" w:name="_Toc528055089"/>
      <w:r w:rsidRPr="006044D6">
        <w:rPr>
          <w:rFonts w:ascii="Arial" w:hAnsi="Arial" w:cs="Arial"/>
          <w:lang w:val="es-ES_tradnl"/>
        </w:rPr>
        <w:t>Alcance del ROP</w:t>
      </w:r>
      <w:bookmarkEnd w:id="10"/>
    </w:p>
    <w:p w14:paraId="62017E4F" w14:textId="77777777" w:rsidR="00D3140F" w:rsidRPr="006044D6" w:rsidRDefault="0088317E" w:rsidP="0088317E">
      <w:pPr>
        <w:jc w:val="both"/>
        <w:rPr>
          <w:rFonts w:ascii="Arial" w:hAnsi="Arial" w:cs="Arial"/>
          <w:lang w:val="es-ES_tradnl"/>
        </w:rPr>
      </w:pPr>
      <w:r w:rsidRPr="006044D6">
        <w:rPr>
          <w:rFonts w:ascii="Arial" w:hAnsi="Arial" w:cs="Arial"/>
          <w:lang w:val="es-ES_tradnl"/>
        </w:rPr>
        <w:t>El ROP es de obligatorio cumplimiento en la ejecución del Proyecto por parte de la UEP y los diferentes actores del programa.</w:t>
      </w:r>
    </w:p>
    <w:p w14:paraId="6E577EB4" w14:textId="77777777" w:rsidR="005D33DB" w:rsidRPr="006044D6" w:rsidRDefault="005D33DB" w:rsidP="00845EC4">
      <w:pPr>
        <w:pStyle w:val="Heading2"/>
        <w:rPr>
          <w:rFonts w:ascii="Arial" w:hAnsi="Arial" w:cs="Arial"/>
          <w:lang w:val="es-ES_tradnl"/>
        </w:rPr>
      </w:pPr>
      <w:bookmarkStart w:id="11" w:name="_Toc528055090"/>
      <w:r w:rsidRPr="006044D6">
        <w:rPr>
          <w:rFonts w:ascii="Arial" w:hAnsi="Arial" w:cs="Arial"/>
          <w:lang w:val="es-ES_tradnl"/>
        </w:rPr>
        <w:t>Aprobación y modificación al ROP</w:t>
      </w:r>
      <w:bookmarkEnd w:id="11"/>
    </w:p>
    <w:p w14:paraId="2DA4BB2C" w14:textId="254EACA4" w:rsidR="0088317E" w:rsidRPr="006044D6" w:rsidRDefault="0088317E" w:rsidP="00E52803">
      <w:pPr>
        <w:jc w:val="both"/>
        <w:rPr>
          <w:rFonts w:ascii="Arial" w:hAnsi="Arial" w:cs="Arial"/>
          <w:lang w:val="es-ES_tradnl"/>
        </w:rPr>
      </w:pPr>
      <w:r w:rsidRPr="006044D6">
        <w:rPr>
          <w:rFonts w:ascii="Arial" w:hAnsi="Arial" w:cs="Arial"/>
          <w:lang w:val="es-ES_tradnl"/>
        </w:rPr>
        <w:t xml:space="preserve">La aprobación inicial del ROP estará a cargo </w:t>
      </w:r>
      <w:r w:rsidR="002A6C7A" w:rsidRPr="006044D6">
        <w:rPr>
          <w:rFonts w:ascii="Arial" w:hAnsi="Arial" w:cs="Arial"/>
          <w:lang w:val="es-ES_tradnl"/>
        </w:rPr>
        <w:t xml:space="preserve">del Ministerio de la Presidencia, </w:t>
      </w:r>
      <w:r w:rsidR="001A67A8" w:rsidRPr="006044D6">
        <w:rPr>
          <w:rFonts w:ascii="Arial" w:hAnsi="Arial" w:cs="Arial"/>
          <w:lang w:val="es-ES_tradnl"/>
        </w:rPr>
        <w:t>como organismo ejecutor</w:t>
      </w:r>
      <w:r w:rsidR="008069AA" w:rsidRPr="006044D6">
        <w:rPr>
          <w:rFonts w:ascii="Arial" w:hAnsi="Arial" w:cs="Arial"/>
          <w:lang w:val="es-ES_tradnl"/>
        </w:rPr>
        <w:t xml:space="preserve">, por intermedio de la Secretaría de Competitividad y Logística (SECLOG), </w:t>
      </w:r>
      <w:r w:rsidRPr="006044D6">
        <w:rPr>
          <w:rFonts w:ascii="Arial" w:hAnsi="Arial" w:cs="Arial"/>
          <w:lang w:val="es-ES_tradnl"/>
        </w:rPr>
        <w:t>en los términos y condiciones previamente acordados con el Banco. Cabe resaltar que las modificaciones posteriores del ROP podrá</w:t>
      </w:r>
      <w:r w:rsidR="0054338E" w:rsidRPr="006044D6">
        <w:rPr>
          <w:rFonts w:ascii="Arial" w:hAnsi="Arial" w:cs="Arial"/>
          <w:lang w:val="es-ES_tradnl"/>
        </w:rPr>
        <w:t>n</w:t>
      </w:r>
      <w:r w:rsidRPr="006044D6">
        <w:rPr>
          <w:rFonts w:ascii="Arial" w:hAnsi="Arial" w:cs="Arial"/>
          <w:lang w:val="es-ES_tradnl"/>
        </w:rPr>
        <w:t xml:space="preserve"> ser realizad</w:t>
      </w:r>
      <w:r w:rsidR="006B2012" w:rsidRPr="006044D6">
        <w:rPr>
          <w:rFonts w:ascii="Arial" w:hAnsi="Arial" w:cs="Arial"/>
          <w:lang w:val="es-ES_tradnl"/>
        </w:rPr>
        <w:t>as</w:t>
      </w:r>
      <w:r w:rsidRPr="006044D6">
        <w:rPr>
          <w:rFonts w:ascii="Arial" w:hAnsi="Arial" w:cs="Arial"/>
          <w:lang w:val="es-ES_tradnl"/>
        </w:rPr>
        <w:t xml:space="preserve"> por el </w:t>
      </w:r>
      <w:r w:rsidR="005C2F1D" w:rsidRPr="006044D6">
        <w:rPr>
          <w:rFonts w:ascii="Arial" w:hAnsi="Arial" w:cs="Arial"/>
          <w:lang w:val="es-ES_tradnl"/>
        </w:rPr>
        <w:t>Coordinador General del Programa</w:t>
      </w:r>
      <w:r w:rsidRPr="006044D6">
        <w:rPr>
          <w:rFonts w:ascii="Arial" w:hAnsi="Arial" w:cs="Arial"/>
          <w:lang w:val="es-ES_tradnl"/>
        </w:rPr>
        <w:t xml:space="preserve"> por delegación de funciones del </w:t>
      </w:r>
      <w:r w:rsidR="00D21742" w:rsidRPr="006044D6">
        <w:rPr>
          <w:rFonts w:ascii="Arial" w:hAnsi="Arial" w:cs="Arial"/>
          <w:lang w:val="es-ES_tradnl"/>
        </w:rPr>
        <w:t>organismo ejecutor</w:t>
      </w:r>
      <w:r w:rsidR="005C2F1D" w:rsidRPr="006044D6">
        <w:rPr>
          <w:rFonts w:ascii="Arial" w:hAnsi="Arial" w:cs="Arial"/>
          <w:lang w:val="es-ES_tradnl"/>
        </w:rPr>
        <w:t>.</w:t>
      </w:r>
    </w:p>
    <w:p w14:paraId="23AD6386" w14:textId="51A41AB2" w:rsidR="0088317E" w:rsidRPr="006044D6" w:rsidRDefault="0088317E" w:rsidP="00E52803">
      <w:pPr>
        <w:jc w:val="both"/>
        <w:rPr>
          <w:rFonts w:ascii="Arial" w:hAnsi="Arial" w:cs="Arial"/>
          <w:lang w:val="es-ES_tradnl"/>
        </w:rPr>
      </w:pPr>
      <w:r w:rsidRPr="006044D6">
        <w:rPr>
          <w:rFonts w:ascii="Arial" w:hAnsi="Arial" w:cs="Arial"/>
          <w:lang w:val="es-ES_tradnl"/>
        </w:rPr>
        <w:t>Toda modificación del ROP deberá contar con la no objeción del BID.</w:t>
      </w:r>
      <w:r w:rsidR="005C2F1D" w:rsidRPr="006044D6">
        <w:rPr>
          <w:rFonts w:ascii="Arial" w:hAnsi="Arial" w:cs="Arial"/>
          <w:lang w:val="es-ES_tradnl"/>
        </w:rPr>
        <w:t xml:space="preserve"> </w:t>
      </w:r>
      <w:r w:rsidRPr="006044D6">
        <w:rPr>
          <w:rFonts w:ascii="Arial" w:hAnsi="Arial" w:cs="Arial"/>
          <w:lang w:val="es-ES_tradnl"/>
        </w:rPr>
        <w:t xml:space="preserve">De acuerdo </w:t>
      </w:r>
      <w:r w:rsidR="003518BB" w:rsidRPr="006044D6">
        <w:rPr>
          <w:rFonts w:ascii="Arial" w:hAnsi="Arial" w:cs="Arial"/>
          <w:lang w:val="es-ES_tradnl"/>
        </w:rPr>
        <w:t xml:space="preserve">con </w:t>
      </w:r>
      <w:r w:rsidRPr="006044D6">
        <w:rPr>
          <w:rFonts w:ascii="Arial" w:hAnsi="Arial" w:cs="Arial"/>
          <w:lang w:val="es-ES_tradnl"/>
        </w:rPr>
        <w:t>las políticas del BID, de producirse discrepancias entre lo indicado en el ROP y el Contrato de Préstamo, prevalecerá este último.</w:t>
      </w:r>
    </w:p>
    <w:p w14:paraId="1FA1071E" w14:textId="17EAF5A9" w:rsidR="00E3361E" w:rsidRPr="006044D6" w:rsidRDefault="00E3361E" w:rsidP="00E52803">
      <w:pPr>
        <w:jc w:val="both"/>
        <w:rPr>
          <w:rFonts w:ascii="Arial" w:hAnsi="Arial" w:cs="Arial"/>
          <w:lang w:val="es-ES_tradnl"/>
        </w:rPr>
      </w:pPr>
    </w:p>
    <w:p w14:paraId="2BDF240B" w14:textId="77777777" w:rsidR="00E3361E" w:rsidRPr="006044D6" w:rsidRDefault="00E3361E" w:rsidP="00E52803">
      <w:pPr>
        <w:jc w:val="both"/>
        <w:rPr>
          <w:rFonts w:ascii="Arial" w:hAnsi="Arial" w:cs="Arial"/>
          <w:lang w:val="es-ES_tradnl"/>
        </w:rPr>
      </w:pPr>
    </w:p>
    <w:p w14:paraId="4A3EE92C" w14:textId="77777777" w:rsidR="001E2A39" w:rsidRPr="006044D6" w:rsidRDefault="001E2A39" w:rsidP="00DF694B">
      <w:pPr>
        <w:pStyle w:val="Heading1"/>
        <w:rPr>
          <w:rFonts w:ascii="Arial" w:hAnsi="Arial" w:cs="Arial"/>
          <w:lang w:val="es-ES_tradnl"/>
        </w:rPr>
        <w:sectPr w:rsidR="001E2A39" w:rsidRPr="006044D6" w:rsidSect="005B340C">
          <w:headerReference w:type="even" r:id="rId22"/>
          <w:headerReference w:type="default" r:id="rId23"/>
          <w:footerReference w:type="default" r:id="rId24"/>
          <w:headerReference w:type="first" r:id="rId25"/>
          <w:pgSz w:w="11906" w:h="16838"/>
          <w:pgMar w:top="1417" w:right="1701" w:bottom="1417" w:left="1701" w:header="708" w:footer="708" w:gutter="0"/>
          <w:pgNumType w:start="1"/>
          <w:cols w:space="708"/>
          <w:docGrid w:linePitch="360"/>
        </w:sectPr>
      </w:pPr>
    </w:p>
    <w:p w14:paraId="4DCFCBAB" w14:textId="312DEF37" w:rsidR="005D33DB" w:rsidRPr="006044D6" w:rsidRDefault="005D33DB" w:rsidP="00DF694B">
      <w:pPr>
        <w:pStyle w:val="Heading1"/>
        <w:rPr>
          <w:rFonts w:ascii="Arial" w:hAnsi="Arial" w:cs="Arial"/>
          <w:lang w:val="es-ES_tradnl"/>
        </w:rPr>
      </w:pPr>
      <w:bookmarkStart w:id="12" w:name="_Toc528055091"/>
      <w:r w:rsidRPr="006044D6">
        <w:rPr>
          <w:rFonts w:ascii="Arial" w:hAnsi="Arial" w:cs="Arial"/>
          <w:lang w:val="es-ES_tradnl"/>
        </w:rPr>
        <w:t>CAPITULO 2: DESCRIPCIÓN DEL PROGRAMA Y ESQUEMA DE EJECUCIÓN</w:t>
      </w:r>
      <w:bookmarkEnd w:id="12"/>
    </w:p>
    <w:p w14:paraId="37C53D9B" w14:textId="77777777" w:rsidR="005D33DB" w:rsidRPr="006044D6" w:rsidRDefault="00DD48A5" w:rsidP="00845EC4">
      <w:pPr>
        <w:pStyle w:val="Heading2"/>
        <w:rPr>
          <w:rFonts w:ascii="Arial" w:hAnsi="Arial" w:cs="Arial"/>
          <w:lang w:val="es-ES_tradnl"/>
        </w:rPr>
      </w:pPr>
      <w:bookmarkStart w:id="13" w:name="_Toc528055092"/>
      <w:r w:rsidRPr="006044D6">
        <w:rPr>
          <w:rFonts w:ascii="Arial" w:hAnsi="Arial" w:cs="Arial"/>
          <w:lang w:val="es-ES_tradnl"/>
        </w:rPr>
        <w:t>Objetivo del Programa</w:t>
      </w:r>
      <w:bookmarkEnd w:id="13"/>
    </w:p>
    <w:p w14:paraId="24D93F06" w14:textId="77777777" w:rsidR="005C2F1D" w:rsidRPr="006044D6" w:rsidRDefault="005C2F1D" w:rsidP="005C2F1D">
      <w:pPr>
        <w:jc w:val="both"/>
        <w:rPr>
          <w:rFonts w:ascii="Arial" w:hAnsi="Arial" w:cs="Arial"/>
          <w:lang w:val="es-ES_tradnl"/>
        </w:rPr>
      </w:pPr>
      <w:r w:rsidRPr="006044D6">
        <w:rPr>
          <w:rFonts w:ascii="Arial" w:hAnsi="Arial" w:cs="Arial"/>
          <w:lang w:val="es-ES_tradnl"/>
        </w:rPr>
        <w:t>El programa tiene como objetivo reducir la brecha de habilidades de la fuerza laboral en Panamá.</w:t>
      </w:r>
    </w:p>
    <w:p w14:paraId="3D53893E" w14:textId="77777777" w:rsidR="005C2F1D" w:rsidRPr="006044D6" w:rsidRDefault="005C2F1D" w:rsidP="005C2F1D">
      <w:pPr>
        <w:jc w:val="both"/>
        <w:rPr>
          <w:rFonts w:ascii="Arial" w:hAnsi="Arial" w:cs="Arial"/>
          <w:lang w:val="es-ES_tradnl"/>
        </w:rPr>
      </w:pPr>
      <w:r w:rsidRPr="006044D6">
        <w:rPr>
          <w:rFonts w:ascii="Arial" w:hAnsi="Arial" w:cs="Arial"/>
          <w:lang w:val="es-ES_tradnl"/>
        </w:rPr>
        <w:t xml:space="preserve">Los objetivos específicos son: </w:t>
      </w:r>
    </w:p>
    <w:p w14:paraId="48C4F4FA" w14:textId="77777777" w:rsidR="005C2F1D" w:rsidRPr="006044D6" w:rsidRDefault="005C2F1D" w:rsidP="00DF694B">
      <w:pPr>
        <w:pStyle w:val="ListParagraph"/>
        <w:numPr>
          <w:ilvl w:val="0"/>
          <w:numId w:val="2"/>
        </w:numPr>
        <w:jc w:val="both"/>
        <w:rPr>
          <w:rFonts w:ascii="Arial" w:hAnsi="Arial" w:cs="Arial"/>
          <w:lang w:val="es-ES_tradnl"/>
        </w:rPr>
      </w:pPr>
      <w:r w:rsidRPr="006044D6">
        <w:rPr>
          <w:rFonts w:ascii="Arial" w:hAnsi="Arial" w:cs="Arial"/>
          <w:lang w:val="es-ES_tradnl"/>
        </w:rPr>
        <w:t xml:space="preserve">Incentivar al sector productivo para que forme a sus trabajadores con las competencias requeridas a través de un esquema de financiamiento que incentiva su liderazgo y participación; </w:t>
      </w:r>
    </w:p>
    <w:p w14:paraId="46F6F269" w14:textId="77777777" w:rsidR="005C2F1D" w:rsidRPr="006044D6" w:rsidRDefault="005C2F1D" w:rsidP="00DF694B">
      <w:pPr>
        <w:pStyle w:val="ListParagraph"/>
        <w:numPr>
          <w:ilvl w:val="0"/>
          <w:numId w:val="2"/>
        </w:numPr>
        <w:jc w:val="both"/>
        <w:rPr>
          <w:rFonts w:ascii="Arial" w:hAnsi="Arial" w:cs="Arial"/>
          <w:lang w:val="es-ES_tradnl"/>
        </w:rPr>
      </w:pPr>
      <w:r w:rsidRPr="006044D6">
        <w:rPr>
          <w:rFonts w:ascii="Arial" w:hAnsi="Arial" w:cs="Arial"/>
          <w:lang w:val="es-ES_tradnl"/>
        </w:rPr>
        <w:t xml:space="preserve">Fomentar el mejoramiento de la capacidad institucional de los oferentes de formación técnico-profesional y de capacitación a través de un sistema de aseguramiento de la calidad; y </w:t>
      </w:r>
    </w:p>
    <w:p w14:paraId="0ABE8CF3" w14:textId="77777777" w:rsidR="005C2F1D" w:rsidRPr="006044D6" w:rsidRDefault="005C2F1D" w:rsidP="00DF694B">
      <w:pPr>
        <w:pStyle w:val="ListParagraph"/>
        <w:numPr>
          <w:ilvl w:val="0"/>
          <w:numId w:val="2"/>
        </w:numPr>
        <w:jc w:val="both"/>
        <w:rPr>
          <w:rFonts w:ascii="Arial" w:hAnsi="Arial" w:cs="Arial"/>
          <w:lang w:val="es-ES_tradnl"/>
        </w:rPr>
      </w:pPr>
      <w:r w:rsidRPr="006044D6">
        <w:rPr>
          <w:rFonts w:ascii="Arial" w:hAnsi="Arial" w:cs="Arial"/>
          <w:lang w:val="es-ES_tradnl"/>
        </w:rPr>
        <w:t>Apoyar la implementación de un sistema de información relevante sobre la oferta y demanda de habilidades, con enfoque de género.</w:t>
      </w:r>
    </w:p>
    <w:p w14:paraId="4B3201D8" w14:textId="77777777" w:rsidR="005D33DB" w:rsidRPr="006044D6" w:rsidRDefault="00DD48A5" w:rsidP="00845EC4">
      <w:pPr>
        <w:pStyle w:val="Heading2"/>
        <w:rPr>
          <w:rFonts w:ascii="Arial" w:hAnsi="Arial" w:cs="Arial"/>
          <w:lang w:val="es-ES_tradnl"/>
        </w:rPr>
      </w:pPr>
      <w:bookmarkStart w:id="14" w:name="_Toc528055093"/>
      <w:r w:rsidRPr="006044D6">
        <w:rPr>
          <w:rFonts w:ascii="Arial" w:hAnsi="Arial" w:cs="Arial"/>
          <w:lang w:val="es-ES_tradnl"/>
        </w:rPr>
        <w:t>Descripción del Programa</w:t>
      </w:r>
      <w:bookmarkEnd w:id="14"/>
    </w:p>
    <w:p w14:paraId="6728CE99" w14:textId="77777777" w:rsidR="00377D8A" w:rsidRPr="006044D6" w:rsidRDefault="00377D8A" w:rsidP="00043533">
      <w:pPr>
        <w:rPr>
          <w:rFonts w:ascii="Arial" w:hAnsi="Arial" w:cs="Arial"/>
          <w:lang w:val="es-ES_tradnl"/>
        </w:rPr>
      </w:pPr>
      <w:r w:rsidRPr="006044D6">
        <w:rPr>
          <w:rFonts w:ascii="Arial" w:hAnsi="Arial" w:cs="Arial"/>
          <w:lang w:val="es-ES_tradnl"/>
        </w:rPr>
        <w:t xml:space="preserve">El programa se ejecutará a </w:t>
      </w:r>
      <w:r w:rsidR="00322552" w:rsidRPr="006044D6">
        <w:rPr>
          <w:rFonts w:ascii="Arial" w:hAnsi="Arial" w:cs="Arial"/>
          <w:lang w:val="es-ES_tradnl"/>
        </w:rPr>
        <w:t>través</w:t>
      </w:r>
      <w:r w:rsidRPr="006044D6">
        <w:rPr>
          <w:rFonts w:ascii="Arial" w:hAnsi="Arial" w:cs="Arial"/>
          <w:lang w:val="es-ES_tradnl"/>
        </w:rPr>
        <w:t xml:space="preserve"> del desarrollo de tres componentes:</w:t>
      </w:r>
    </w:p>
    <w:p w14:paraId="238ABA45" w14:textId="77777777" w:rsidR="00043533" w:rsidRPr="006044D6" w:rsidRDefault="00043533" w:rsidP="00043533">
      <w:pPr>
        <w:rPr>
          <w:rFonts w:ascii="Arial" w:hAnsi="Arial" w:cs="Arial"/>
          <w:lang w:val="es-ES_tradnl"/>
        </w:rPr>
      </w:pPr>
      <w:r w:rsidRPr="006044D6">
        <w:rPr>
          <w:rFonts w:ascii="Arial" w:hAnsi="Arial" w:cs="Arial"/>
          <w:noProof/>
          <w:lang w:val="es-ES_tradnl"/>
        </w:rPr>
        <w:drawing>
          <wp:inline distT="0" distB="0" distL="0" distR="0" wp14:anchorId="2F63C888" wp14:editId="2210DF80">
            <wp:extent cx="5400040" cy="1800593"/>
            <wp:effectExtent l="19050" t="38100" r="29210" b="9525"/>
            <wp:docPr id="1" name="Diagrama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6" r:lo="rId27" r:qs="rId28" r:cs="rId29"/>
              </a:graphicData>
            </a:graphic>
          </wp:inline>
        </w:drawing>
      </w:r>
    </w:p>
    <w:p w14:paraId="1C18B81E" w14:textId="77777777" w:rsidR="00043533" w:rsidRPr="006044D6" w:rsidRDefault="00043533" w:rsidP="00043533">
      <w:pPr>
        <w:rPr>
          <w:rFonts w:ascii="Arial" w:hAnsi="Arial" w:cs="Arial"/>
          <w:lang w:val="es-ES_tradnl"/>
        </w:rPr>
      </w:pPr>
    </w:p>
    <w:p w14:paraId="7B5C2293" w14:textId="77777777" w:rsidR="005D33DB" w:rsidRPr="006044D6" w:rsidRDefault="00B328F4" w:rsidP="00845EC4">
      <w:pPr>
        <w:pStyle w:val="Heading2"/>
        <w:rPr>
          <w:rFonts w:ascii="Arial" w:hAnsi="Arial" w:cs="Arial"/>
          <w:lang w:val="es-ES_tradnl"/>
        </w:rPr>
      </w:pPr>
      <w:bookmarkStart w:id="15" w:name="_Toc528055094"/>
      <w:r w:rsidRPr="006044D6">
        <w:rPr>
          <w:rFonts w:ascii="Arial" w:hAnsi="Arial" w:cs="Arial"/>
          <w:lang w:val="es-ES_tradnl"/>
        </w:rPr>
        <w:t>Costos del Programa</w:t>
      </w:r>
      <w:bookmarkEnd w:id="15"/>
      <w:r w:rsidRPr="006044D6">
        <w:rPr>
          <w:rFonts w:ascii="Arial" w:hAnsi="Arial" w:cs="Arial"/>
          <w:lang w:val="es-ES_tradnl"/>
        </w:rPr>
        <w:t xml:space="preserve"> </w:t>
      </w:r>
    </w:p>
    <w:p w14:paraId="18A74CC7" w14:textId="7343E9DB" w:rsidR="00ED4F2D" w:rsidRPr="006044D6" w:rsidRDefault="00ED4F2D" w:rsidP="00ED4F2D">
      <w:pPr>
        <w:jc w:val="both"/>
        <w:rPr>
          <w:rFonts w:ascii="Arial" w:hAnsi="Arial" w:cs="Arial"/>
          <w:lang w:val="es-ES_tradnl"/>
        </w:rPr>
      </w:pPr>
      <w:r w:rsidRPr="006044D6">
        <w:rPr>
          <w:rFonts w:ascii="Arial" w:hAnsi="Arial" w:cs="Arial"/>
          <w:lang w:val="es-ES_tradnl"/>
        </w:rPr>
        <w:t xml:space="preserve">El monto total de este programa de inversión </w:t>
      </w:r>
      <w:r w:rsidR="00B328F4" w:rsidRPr="006044D6">
        <w:rPr>
          <w:rFonts w:ascii="Arial" w:hAnsi="Arial" w:cs="Arial"/>
          <w:lang w:val="es-ES_tradnl"/>
        </w:rPr>
        <w:t xml:space="preserve">es de </w:t>
      </w:r>
      <w:r w:rsidRPr="006044D6">
        <w:rPr>
          <w:rFonts w:ascii="Arial" w:hAnsi="Arial" w:cs="Arial"/>
          <w:lang w:val="es-ES_tradnl"/>
        </w:rPr>
        <w:t>US$21.5</w:t>
      </w:r>
      <w:r w:rsidR="004B186A" w:rsidRPr="006044D6">
        <w:rPr>
          <w:rFonts w:ascii="Arial" w:hAnsi="Arial" w:cs="Arial"/>
          <w:lang w:val="es-ES_tradnl"/>
        </w:rPr>
        <w:t xml:space="preserve"> </w:t>
      </w:r>
      <w:r w:rsidRPr="006044D6">
        <w:rPr>
          <w:rFonts w:ascii="Arial" w:hAnsi="Arial" w:cs="Arial"/>
          <w:lang w:val="es-ES_tradnl"/>
        </w:rPr>
        <w:t>millones, de los cuales US$20</w:t>
      </w:r>
      <w:r w:rsidR="0036457A" w:rsidRPr="006044D6">
        <w:rPr>
          <w:rFonts w:ascii="Arial" w:hAnsi="Arial" w:cs="Arial"/>
          <w:lang w:val="es-ES_tradnl"/>
        </w:rPr>
        <w:t> </w:t>
      </w:r>
      <w:r w:rsidRPr="006044D6">
        <w:rPr>
          <w:rFonts w:ascii="Arial" w:hAnsi="Arial" w:cs="Arial"/>
          <w:lang w:val="es-ES_tradnl"/>
        </w:rPr>
        <w:t>millones se financiarán con recursos del Capital Ordinario del Banco y US$1.5</w:t>
      </w:r>
      <w:r w:rsidR="006044D6">
        <w:rPr>
          <w:rFonts w:ascii="Arial" w:hAnsi="Arial" w:cs="Arial"/>
          <w:lang w:val="es-ES_tradnl"/>
        </w:rPr>
        <w:t> </w:t>
      </w:r>
      <w:r w:rsidRPr="006044D6">
        <w:rPr>
          <w:rFonts w:ascii="Arial" w:hAnsi="Arial" w:cs="Arial"/>
          <w:lang w:val="es-ES_tradnl"/>
        </w:rPr>
        <w:t>mill</w:t>
      </w:r>
      <w:r w:rsidR="006044D6">
        <w:rPr>
          <w:rFonts w:ascii="Arial" w:hAnsi="Arial" w:cs="Arial"/>
          <w:lang w:val="es-ES_tradnl"/>
        </w:rPr>
        <w:t>ó</w:t>
      </w:r>
      <w:r w:rsidRPr="006044D6">
        <w:rPr>
          <w:rFonts w:ascii="Arial" w:hAnsi="Arial" w:cs="Arial"/>
          <w:lang w:val="es-ES_tradnl"/>
        </w:rPr>
        <w:t xml:space="preserve">n, con recursos de contrapartida local del </w:t>
      </w:r>
      <w:r w:rsidR="00F449BC" w:rsidRPr="006044D6">
        <w:rPr>
          <w:rFonts w:ascii="Arial" w:hAnsi="Arial" w:cs="Arial"/>
          <w:lang w:val="es-ES_tradnl"/>
        </w:rPr>
        <w:t>Gobierno de Panamá</w:t>
      </w:r>
      <w:r w:rsidRPr="006044D6">
        <w:rPr>
          <w:rFonts w:ascii="Arial" w:hAnsi="Arial" w:cs="Arial"/>
          <w:lang w:val="es-ES_tradnl"/>
        </w:rPr>
        <w:t>, en especie.</w:t>
      </w:r>
    </w:p>
    <w:p w14:paraId="65392D02" w14:textId="110D637B" w:rsidR="00ED4F2D" w:rsidRPr="006044D6" w:rsidRDefault="00ED4F2D" w:rsidP="00F449BC">
      <w:pPr>
        <w:keepNext/>
        <w:jc w:val="center"/>
        <w:rPr>
          <w:rFonts w:ascii="Arial" w:hAnsi="Arial" w:cs="Arial"/>
          <w:lang w:val="es-ES_tradnl"/>
        </w:rPr>
      </w:pPr>
      <w:r w:rsidRPr="006044D6">
        <w:rPr>
          <w:rFonts w:ascii="Arial" w:hAnsi="Arial" w:cs="Arial"/>
          <w:lang w:val="es-ES_tradnl"/>
        </w:rPr>
        <w:t>Cuadro 1: Costo del Programa (</w:t>
      </w:r>
      <w:r w:rsidR="008A3EFB" w:rsidRPr="006044D6">
        <w:rPr>
          <w:rFonts w:ascii="Arial" w:hAnsi="Arial" w:cs="Arial"/>
          <w:lang w:val="es-ES_tradnl"/>
        </w:rPr>
        <w:t>US</w:t>
      </w:r>
      <w:r w:rsidRPr="006044D6">
        <w:rPr>
          <w:rFonts w:ascii="Arial" w:hAnsi="Arial" w:cs="Arial"/>
          <w:lang w:val="es-ES_tradnl"/>
        </w:rPr>
        <w:t>$)</w:t>
      </w:r>
    </w:p>
    <w:tbl>
      <w:tblPr>
        <w:tblW w:w="8520" w:type="dxa"/>
        <w:tblInd w:w="-10" w:type="dxa"/>
        <w:tblBorders>
          <w:top w:val="nil"/>
          <w:left w:val="nil"/>
          <w:bottom w:val="nil"/>
          <w:right w:val="nil"/>
          <w:insideH w:val="nil"/>
          <w:insideV w:val="nil"/>
        </w:tblBorders>
        <w:tblLayout w:type="fixed"/>
        <w:tblLook w:val="0600" w:firstRow="0" w:lastRow="0" w:firstColumn="0" w:lastColumn="0" w:noHBand="1" w:noVBand="1"/>
      </w:tblPr>
      <w:tblGrid>
        <w:gridCol w:w="4140"/>
        <w:gridCol w:w="1350"/>
        <w:gridCol w:w="1260"/>
        <w:gridCol w:w="1770"/>
      </w:tblGrid>
      <w:tr w:rsidR="00ED4F2D" w:rsidRPr="006044D6" w14:paraId="6CDE186C" w14:textId="77777777" w:rsidTr="00C81CF7">
        <w:trPr>
          <w:trHeight w:val="20"/>
        </w:trPr>
        <w:tc>
          <w:tcPr>
            <w:tcW w:w="4140"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5D8080D6" w14:textId="77777777" w:rsidR="00ED4F2D" w:rsidRPr="006044D6" w:rsidRDefault="00ED4F2D" w:rsidP="00B328F4">
            <w:pPr>
              <w:keepNext/>
              <w:keepLines/>
              <w:spacing w:after="0"/>
              <w:ind w:left="86"/>
              <w:jc w:val="center"/>
              <w:rPr>
                <w:rFonts w:ascii="Arial" w:eastAsia="Arial" w:hAnsi="Arial" w:cs="Arial"/>
                <w:b/>
                <w:sz w:val="18"/>
                <w:szCs w:val="18"/>
                <w:lang w:val="es-ES_tradnl"/>
              </w:rPr>
            </w:pPr>
            <w:r w:rsidRPr="006044D6">
              <w:rPr>
                <w:rFonts w:ascii="Arial" w:eastAsia="Arial" w:hAnsi="Arial" w:cs="Arial"/>
                <w:b/>
                <w:sz w:val="18"/>
                <w:szCs w:val="18"/>
                <w:lang w:val="es-ES_tradnl"/>
              </w:rPr>
              <w:t>Componente</w:t>
            </w:r>
          </w:p>
        </w:tc>
        <w:tc>
          <w:tcPr>
            <w:tcW w:w="1350" w:type="dxa"/>
            <w:tcBorders>
              <w:top w:val="single" w:sz="8" w:space="0" w:color="000000"/>
              <w:left w:val="nil"/>
              <w:bottom w:val="single" w:sz="8" w:space="0" w:color="000000"/>
              <w:right w:val="single" w:sz="8" w:space="0" w:color="000000"/>
            </w:tcBorders>
            <w:shd w:val="clear" w:color="auto" w:fill="BFBFBF"/>
            <w:tcMar>
              <w:top w:w="100" w:type="dxa"/>
              <w:left w:w="100" w:type="dxa"/>
              <w:bottom w:w="100" w:type="dxa"/>
              <w:right w:w="100" w:type="dxa"/>
            </w:tcMar>
          </w:tcPr>
          <w:p w14:paraId="25DB8D27" w14:textId="77777777" w:rsidR="00ED4F2D" w:rsidRPr="006044D6" w:rsidRDefault="00ED4F2D" w:rsidP="00B328F4">
            <w:pPr>
              <w:keepNext/>
              <w:keepLines/>
              <w:spacing w:after="0"/>
              <w:ind w:left="86"/>
              <w:jc w:val="center"/>
              <w:rPr>
                <w:rFonts w:ascii="Arial" w:eastAsia="Arial" w:hAnsi="Arial" w:cs="Arial"/>
                <w:b/>
                <w:sz w:val="18"/>
                <w:szCs w:val="18"/>
                <w:lang w:val="es-ES_tradnl"/>
              </w:rPr>
            </w:pPr>
            <w:r w:rsidRPr="006044D6">
              <w:rPr>
                <w:rFonts w:ascii="Arial" w:eastAsia="Arial" w:hAnsi="Arial" w:cs="Arial"/>
                <w:b/>
                <w:sz w:val="18"/>
                <w:szCs w:val="18"/>
                <w:lang w:val="es-ES_tradnl"/>
              </w:rPr>
              <w:t>BID</w:t>
            </w:r>
          </w:p>
        </w:tc>
        <w:tc>
          <w:tcPr>
            <w:tcW w:w="1260" w:type="dxa"/>
            <w:tcBorders>
              <w:top w:val="single" w:sz="8" w:space="0" w:color="000000"/>
              <w:left w:val="nil"/>
              <w:bottom w:val="single" w:sz="8" w:space="0" w:color="000000"/>
              <w:right w:val="single" w:sz="8" w:space="0" w:color="000000"/>
            </w:tcBorders>
            <w:shd w:val="clear" w:color="auto" w:fill="BFBFBF"/>
            <w:tcMar>
              <w:top w:w="100" w:type="dxa"/>
              <w:left w:w="100" w:type="dxa"/>
              <w:bottom w:w="100" w:type="dxa"/>
              <w:right w:w="100" w:type="dxa"/>
            </w:tcMar>
          </w:tcPr>
          <w:p w14:paraId="72C2CADC" w14:textId="77777777" w:rsidR="00ED4F2D" w:rsidRPr="006044D6" w:rsidRDefault="00ED4F2D" w:rsidP="00B328F4">
            <w:pPr>
              <w:keepNext/>
              <w:keepLines/>
              <w:spacing w:after="0"/>
              <w:ind w:left="86"/>
              <w:jc w:val="center"/>
              <w:rPr>
                <w:rFonts w:ascii="Arial" w:eastAsia="Arial" w:hAnsi="Arial" w:cs="Arial"/>
                <w:b/>
                <w:sz w:val="18"/>
                <w:szCs w:val="18"/>
                <w:lang w:val="es-ES_tradnl"/>
              </w:rPr>
            </w:pPr>
            <w:r w:rsidRPr="006044D6">
              <w:rPr>
                <w:rFonts w:ascii="Arial" w:eastAsia="Arial" w:hAnsi="Arial" w:cs="Arial"/>
                <w:b/>
                <w:sz w:val="18"/>
                <w:szCs w:val="18"/>
                <w:lang w:val="es-ES_tradnl"/>
              </w:rPr>
              <w:t>GdP</w:t>
            </w:r>
          </w:p>
        </w:tc>
        <w:tc>
          <w:tcPr>
            <w:tcW w:w="1770" w:type="dxa"/>
            <w:tcBorders>
              <w:top w:val="single" w:sz="8" w:space="0" w:color="000000"/>
              <w:left w:val="nil"/>
              <w:bottom w:val="single" w:sz="8" w:space="0" w:color="000000"/>
              <w:right w:val="single" w:sz="8" w:space="0" w:color="000000"/>
            </w:tcBorders>
            <w:shd w:val="clear" w:color="auto" w:fill="BFBFBF"/>
            <w:tcMar>
              <w:top w:w="100" w:type="dxa"/>
              <w:left w:w="100" w:type="dxa"/>
              <w:bottom w:w="100" w:type="dxa"/>
              <w:right w:w="100" w:type="dxa"/>
            </w:tcMar>
          </w:tcPr>
          <w:p w14:paraId="35ED54E1" w14:textId="77777777" w:rsidR="00ED4F2D" w:rsidRPr="006044D6" w:rsidRDefault="00ED4F2D" w:rsidP="00B328F4">
            <w:pPr>
              <w:keepNext/>
              <w:keepLines/>
              <w:spacing w:after="0"/>
              <w:ind w:left="86"/>
              <w:jc w:val="center"/>
              <w:rPr>
                <w:rFonts w:ascii="Arial" w:eastAsia="Arial" w:hAnsi="Arial" w:cs="Arial"/>
                <w:b/>
                <w:sz w:val="18"/>
                <w:szCs w:val="18"/>
                <w:lang w:val="es-ES_tradnl"/>
              </w:rPr>
            </w:pPr>
            <w:r w:rsidRPr="006044D6">
              <w:rPr>
                <w:rFonts w:ascii="Arial" w:eastAsia="Arial" w:hAnsi="Arial" w:cs="Arial"/>
                <w:b/>
                <w:sz w:val="18"/>
                <w:szCs w:val="18"/>
                <w:lang w:val="es-ES_tradnl"/>
              </w:rPr>
              <w:t>Financiamiento Total</w:t>
            </w:r>
          </w:p>
        </w:tc>
      </w:tr>
      <w:tr w:rsidR="00ED4F2D" w:rsidRPr="006044D6" w14:paraId="3C948D77" w14:textId="77777777" w:rsidTr="00C81CF7">
        <w:trPr>
          <w:trHeight w:val="20"/>
        </w:trPr>
        <w:tc>
          <w:tcPr>
            <w:tcW w:w="41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F5BDB87" w14:textId="77777777" w:rsidR="00ED4F2D" w:rsidRPr="006044D6" w:rsidRDefault="00ED4F2D" w:rsidP="00B328F4">
            <w:pPr>
              <w:keepNext/>
              <w:keepLines/>
              <w:spacing w:after="0"/>
              <w:ind w:left="86"/>
              <w:rPr>
                <w:rFonts w:ascii="Arial" w:eastAsia="Arial" w:hAnsi="Arial" w:cs="Arial"/>
                <w:sz w:val="18"/>
                <w:szCs w:val="18"/>
                <w:lang w:val="es-ES_tradnl"/>
              </w:rPr>
            </w:pPr>
            <w:r w:rsidRPr="006044D6">
              <w:rPr>
                <w:rFonts w:ascii="Arial" w:eastAsia="Arial" w:hAnsi="Arial" w:cs="Arial"/>
                <w:sz w:val="18"/>
                <w:szCs w:val="18"/>
                <w:lang w:val="es-ES_tradnl"/>
              </w:rPr>
              <w:t>Componente 1. Desarrollo de iniciativas de capacitación guiadas por los empleadores.</w:t>
            </w:r>
          </w:p>
        </w:tc>
        <w:tc>
          <w:tcPr>
            <w:tcW w:w="1350" w:type="dxa"/>
            <w:tcBorders>
              <w:top w:val="nil"/>
              <w:left w:val="nil"/>
              <w:bottom w:val="single" w:sz="8" w:space="0" w:color="000000"/>
              <w:right w:val="single" w:sz="8" w:space="0" w:color="000000"/>
            </w:tcBorders>
            <w:tcMar>
              <w:top w:w="100" w:type="dxa"/>
              <w:left w:w="100" w:type="dxa"/>
              <w:bottom w:w="100" w:type="dxa"/>
              <w:right w:w="100" w:type="dxa"/>
            </w:tcMar>
          </w:tcPr>
          <w:p w14:paraId="220179ED" w14:textId="77777777" w:rsidR="00ED4F2D" w:rsidRPr="006044D6" w:rsidRDefault="00ED4F2D" w:rsidP="00B328F4">
            <w:pPr>
              <w:keepNext/>
              <w:keepLines/>
              <w:spacing w:after="0"/>
              <w:ind w:left="86"/>
              <w:jc w:val="center"/>
              <w:rPr>
                <w:rFonts w:ascii="Arial" w:eastAsia="Arial" w:hAnsi="Arial" w:cs="Arial"/>
                <w:sz w:val="18"/>
                <w:szCs w:val="18"/>
                <w:lang w:val="es-ES_tradnl"/>
              </w:rPr>
            </w:pPr>
            <w:r w:rsidRPr="006044D6">
              <w:rPr>
                <w:rFonts w:ascii="Arial" w:eastAsia="Arial" w:hAnsi="Arial" w:cs="Arial"/>
                <w:sz w:val="18"/>
                <w:szCs w:val="18"/>
                <w:lang w:val="es-ES_tradnl"/>
              </w:rPr>
              <w:t>13.822.000</w:t>
            </w:r>
          </w:p>
        </w:tc>
        <w:tc>
          <w:tcPr>
            <w:tcW w:w="1260" w:type="dxa"/>
            <w:tcBorders>
              <w:top w:val="nil"/>
              <w:left w:val="nil"/>
              <w:bottom w:val="single" w:sz="8" w:space="0" w:color="000000"/>
              <w:right w:val="single" w:sz="8" w:space="0" w:color="000000"/>
            </w:tcBorders>
            <w:tcMar>
              <w:top w:w="100" w:type="dxa"/>
              <w:left w:w="100" w:type="dxa"/>
              <w:bottom w:w="100" w:type="dxa"/>
              <w:right w:w="100" w:type="dxa"/>
            </w:tcMar>
          </w:tcPr>
          <w:p w14:paraId="2DAF2F33" w14:textId="77777777" w:rsidR="00ED4F2D" w:rsidRPr="006044D6" w:rsidRDefault="00ED4F2D" w:rsidP="00B328F4">
            <w:pPr>
              <w:keepNext/>
              <w:keepLines/>
              <w:spacing w:after="0"/>
              <w:ind w:left="86"/>
              <w:jc w:val="center"/>
              <w:rPr>
                <w:rFonts w:ascii="Arial" w:eastAsia="Arial" w:hAnsi="Arial" w:cs="Arial"/>
                <w:sz w:val="18"/>
                <w:szCs w:val="18"/>
                <w:lang w:val="es-ES_tradnl"/>
              </w:rPr>
            </w:pPr>
            <w:r w:rsidRPr="006044D6">
              <w:rPr>
                <w:rFonts w:ascii="Arial" w:eastAsia="Arial" w:hAnsi="Arial" w:cs="Arial"/>
                <w:sz w:val="18"/>
                <w:szCs w:val="18"/>
                <w:lang w:val="es-ES_tradnl"/>
              </w:rPr>
              <w:t>-</w:t>
            </w:r>
          </w:p>
        </w:tc>
        <w:tc>
          <w:tcPr>
            <w:tcW w:w="1770" w:type="dxa"/>
            <w:tcBorders>
              <w:top w:val="nil"/>
              <w:left w:val="nil"/>
              <w:bottom w:val="single" w:sz="8" w:space="0" w:color="000000"/>
              <w:right w:val="single" w:sz="8" w:space="0" w:color="000000"/>
            </w:tcBorders>
            <w:tcMar>
              <w:top w:w="100" w:type="dxa"/>
              <w:left w:w="100" w:type="dxa"/>
              <w:bottom w:w="100" w:type="dxa"/>
              <w:right w:w="100" w:type="dxa"/>
            </w:tcMar>
          </w:tcPr>
          <w:p w14:paraId="34B2708C" w14:textId="77777777" w:rsidR="00ED4F2D" w:rsidRPr="006044D6" w:rsidRDefault="00ED4F2D" w:rsidP="00B328F4">
            <w:pPr>
              <w:keepNext/>
              <w:keepLines/>
              <w:spacing w:after="0"/>
              <w:ind w:left="86"/>
              <w:jc w:val="center"/>
              <w:rPr>
                <w:rFonts w:ascii="Arial" w:eastAsia="Arial" w:hAnsi="Arial" w:cs="Arial"/>
                <w:sz w:val="18"/>
                <w:szCs w:val="18"/>
                <w:lang w:val="es-ES_tradnl"/>
              </w:rPr>
            </w:pPr>
            <w:r w:rsidRPr="006044D6">
              <w:rPr>
                <w:rFonts w:ascii="Arial" w:eastAsia="Arial" w:hAnsi="Arial" w:cs="Arial"/>
                <w:sz w:val="18"/>
                <w:szCs w:val="18"/>
                <w:lang w:val="es-ES_tradnl"/>
              </w:rPr>
              <w:t>13.822.000</w:t>
            </w:r>
          </w:p>
        </w:tc>
      </w:tr>
      <w:tr w:rsidR="00ED4F2D" w:rsidRPr="006044D6" w14:paraId="7D08A54B" w14:textId="77777777" w:rsidTr="00C81CF7">
        <w:trPr>
          <w:trHeight w:val="20"/>
        </w:trPr>
        <w:tc>
          <w:tcPr>
            <w:tcW w:w="41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A03E992" w14:textId="77777777" w:rsidR="00ED4F2D" w:rsidRPr="006044D6" w:rsidRDefault="00ED4F2D" w:rsidP="00B328F4">
            <w:pPr>
              <w:keepNext/>
              <w:keepLines/>
              <w:spacing w:after="0"/>
              <w:ind w:left="86"/>
              <w:rPr>
                <w:rFonts w:ascii="Arial" w:eastAsia="Arial" w:hAnsi="Arial" w:cs="Arial"/>
                <w:sz w:val="18"/>
                <w:szCs w:val="18"/>
                <w:lang w:val="es-ES_tradnl"/>
              </w:rPr>
            </w:pPr>
            <w:r w:rsidRPr="006044D6">
              <w:rPr>
                <w:rFonts w:ascii="Arial" w:eastAsia="Arial" w:hAnsi="Arial" w:cs="Arial"/>
                <w:sz w:val="18"/>
                <w:szCs w:val="18"/>
                <w:lang w:val="es-ES_tradnl"/>
              </w:rPr>
              <w:t>Componente 2. Mejoramiento de la calidad y pertinencia de la oferta de formación técnico-profesional y capacitación.</w:t>
            </w:r>
          </w:p>
        </w:tc>
        <w:tc>
          <w:tcPr>
            <w:tcW w:w="1350" w:type="dxa"/>
            <w:tcBorders>
              <w:top w:val="nil"/>
              <w:left w:val="nil"/>
              <w:bottom w:val="single" w:sz="8" w:space="0" w:color="000000"/>
              <w:right w:val="single" w:sz="8" w:space="0" w:color="000000"/>
            </w:tcBorders>
            <w:tcMar>
              <w:top w:w="100" w:type="dxa"/>
              <w:left w:w="100" w:type="dxa"/>
              <w:bottom w:w="100" w:type="dxa"/>
              <w:right w:w="100" w:type="dxa"/>
            </w:tcMar>
          </w:tcPr>
          <w:p w14:paraId="7324499F" w14:textId="77777777" w:rsidR="00ED4F2D" w:rsidRPr="006044D6" w:rsidRDefault="00ED4F2D" w:rsidP="00B328F4">
            <w:pPr>
              <w:keepNext/>
              <w:keepLines/>
              <w:spacing w:after="0"/>
              <w:ind w:left="86"/>
              <w:jc w:val="center"/>
              <w:rPr>
                <w:rFonts w:ascii="Arial" w:eastAsia="Arial" w:hAnsi="Arial" w:cs="Arial"/>
                <w:sz w:val="18"/>
                <w:szCs w:val="18"/>
                <w:lang w:val="es-ES_tradnl"/>
              </w:rPr>
            </w:pPr>
            <w:r w:rsidRPr="006044D6">
              <w:rPr>
                <w:rFonts w:ascii="Arial" w:eastAsia="Arial" w:hAnsi="Arial" w:cs="Arial"/>
                <w:sz w:val="18"/>
                <w:szCs w:val="18"/>
                <w:lang w:val="es-ES_tradnl"/>
              </w:rPr>
              <w:t xml:space="preserve">              2.955.750 </w:t>
            </w:r>
          </w:p>
          <w:p w14:paraId="522952D2" w14:textId="77777777" w:rsidR="00ED4F2D" w:rsidRPr="006044D6" w:rsidRDefault="00ED4F2D" w:rsidP="00B328F4">
            <w:pPr>
              <w:keepNext/>
              <w:keepLines/>
              <w:spacing w:after="0"/>
              <w:ind w:left="86"/>
              <w:jc w:val="center"/>
              <w:rPr>
                <w:rFonts w:ascii="Arial" w:eastAsia="Arial" w:hAnsi="Arial" w:cs="Arial"/>
                <w:sz w:val="18"/>
                <w:szCs w:val="18"/>
                <w:lang w:val="es-ES_tradnl"/>
              </w:rPr>
            </w:pPr>
          </w:p>
        </w:tc>
        <w:tc>
          <w:tcPr>
            <w:tcW w:w="1260" w:type="dxa"/>
            <w:tcBorders>
              <w:top w:val="nil"/>
              <w:left w:val="nil"/>
              <w:bottom w:val="single" w:sz="8" w:space="0" w:color="000000"/>
              <w:right w:val="single" w:sz="8" w:space="0" w:color="000000"/>
            </w:tcBorders>
            <w:tcMar>
              <w:top w:w="100" w:type="dxa"/>
              <w:left w:w="100" w:type="dxa"/>
              <w:bottom w:w="100" w:type="dxa"/>
              <w:right w:w="100" w:type="dxa"/>
            </w:tcMar>
          </w:tcPr>
          <w:p w14:paraId="165B1816" w14:textId="77777777" w:rsidR="00ED4F2D" w:rsidRPr="006044D6" w:rsidRDefault="00ED4F2D" w:rsidP="00B328F4">
            <w:pPr>
              <w:keepNext/>
              <w:keepLines/>
              <w:spacing w:after="0"/>
              <w:ind w:left="86"/>
              <w:jc w:val="center"/>
              <w:rPr>
                <w:rFonts w:ascii="Arial" w:eastAsia="Arial" w:hAnsi="Arial" w:cs="Arial"/>
                <w:sz w:val="18"/>
                <w:szCs w:val="18"/>
                <w:lang w:val="es-ES_tradnl"/>
              </w:rPr>
            </w:pPr>
            <w:r w:rsidRPr="006044D6">
              <w:rPr>
                <w:rFonts w:ascii="Arial" w:eastAsia="Arial" w:hAnsi="Arial" w:cs="Arial"/>
                <w:sz w:val="18"/>
                <w:szCs w:val="18"/>
                <w:lang w:val="es-ES_tradnl"/>
              </w:rPr>
              <w:t>-</w:t>
            </w:r>
          </w:p>
        </w:tc>
        <w:tc>
          <w:tcPr>
            <w:tcW w:w="1770" w:type="dxa"/>
            <w:tcBorders>
              <w:top w:val="nil"/>
              <w:left w:val="nil"/>
              <w:bottom w:val="single" w:sz="8" w:space="0" w:color="000000"/>
              <w:right w:val="single" w:sz="8" w:space="0" w:color="000000"/>
            </w:tcBorders>
            <w:tcMar>
              <w:top w:w="100" w:type="dxa"/>
              <w:left w:w="100" w:type="dxa"/>
              <w:bottom w:w="100" w:type="dxa"/>
              <w:right w:w="100" w:type="dxa"/>
            </w:tcMar>
          </w:tcPr>
          <w:p w14:paraId="3FB7B6A5" w14:textId="77777777" w:rsidR="00ED4F2D" w:rsidRPr="006044D6" w:rsidRDefault="00ED4F2D" w:rsidP="00B328F4">
            <w:pPr>
              <w:keepNext/>
              <w:keepLines/>
              <w:spacing w:after="0"/>
              <w:ind w:left="86"/>
              <w:jc w:val="center"/>
              <w:rPr>
                <w:rFonts w:ascii="Arial" w:eastAsia="Arial" w:hAnsi="Arial" w:cs="Arial"/>
                <w:sz w:val="18"/>
                <w:szCs w:val="18"/>
                <w:lang w:val="es-ES_tradnl"/>
              </w:rPr>
            </w:pPr>
            <w:r w:rsidRPr="006044D6">
              <w:rPr>
                <w:rFonts w:ascii="Arial" w:eastAsia="Arial" w:hAnsi="Arial" w:cs="Arial"/>
                <w:sz w:val="18"/>
                <w:szCs w:val="18"/>
                <w:lang w:val="es-ES_tradnl"/>
              </w:rPr>
              <w:t xml:space="preserve">              2.955.750 </w:t>
            </w:r>
          </w:p>
          <w:p w14:paraId="05E6A9B1" w14:textId="77777777" w:rsidR="00ED4F2D" w:rsidRPr="006044D6" w:rsidRDefault="00ED4F2D" w:rsidP="00B328F4">
            <w:pPr>
              <w:keepNext/>
              <w:keepLines/>
              <w:spacing w:after="0"/>
              <w:ind w:left="86"/>
              <w:jc w:val="center"/>
              <w:rPr>
                <w:rFonts w:ascii="Arial" w:eastAsia="Arial" w:hAnsi="Arial" w:cs="Arial"/>
                <w:sz w:val="18"/>
                <w:szCs w:val="18"/>
                <w:lang w:val="es-ES_tradnl"/>
              </w:rPr>
            </w:pPr>
          </w:p>
        </w:tc>
      </w:tr>
      <w:tr w:rsidR="00ED4F2D" w:rsidRPr="006044D6" w14:paraId="51DEA3F3" w14:textId="77777777" w:rsidTr="00C81CF7">
        <w:trPr>
          <w:trHeight w:val="20"/>
        </w:trPr>
        <w:tc>
          <w:tcPr>
            <w:tcW w:w="41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FBA1EB6" w14:textId="77777777" w:rsidR="00ED4F2D" w:rsidRPr="006044D6" w:rsidRDefault="00ED4F2D" w:rsidP="00B328F4">
            <w:pPr>
              <w:keepNext/>
              <w:keepLines/>
              <w:spacing w:after="0"/>
              <w:ind w:left="86"/>
              <w:rPr>
                <w:rFonts w:ascii="Arial" w:eastAsia="Arial" w:hAnsi="Arial" w:cs="Arial"/>
                <w:sz w:val="18"/>
                <w:szCs w:val="18"/>
                <w:lang w:val="es-ES_tradnl"/>
              </w:rPr>
            </w:pPr>
            <w:r w:rsidRPr="006044D6">
              <w:rPr>
                <w:rFonts w:ascii="Arial" w:eastAsia="Arial" w:hAnsi="Arial" w:cs="Arial"/>
                <w:sz w:val="18"/>
                <w:szCs w:val="18"/>
                <w:lang w:val="es-ES_tradnl"/>
              </w:rPr>
              <w:t>Componente 3. Desarrollo y diseminación de información relevante para orientar la oferta de formación técnico-profesional y capacitación, y guiar a los usuarios del sistema.</w:t>
            </w:r>
          </w:p>
        </w:tc>
        <w:tc>
          <w:tcPr>
            <w:tcW w:w="1350" w:type="dxa"/>
            <w:tcBorders>
              <w:top w:val="nil"/>
              <w:left w:val="nil"/>
              <w:bottom w:val="single" w:sz="8" w:space="0" w:color="000000"/>
              <w:right w:val="single" w:sz="8" w:space="0" w:color="000000"/>
            </w:tcBorders>
            <w:tcMar>
              <w:top w:w="100" w:type="dxa"/>
              <w:left w:w="100" w:type="dxa"/>
              <w:bottom w:w="100" w:type="dxa"/>
              <w:right w:w="100" w:type="dxa"/>
            </w:tcMar>
          </w:tcPr>
          <w:p w14:paraId="32391EAF" w14:textId="77777777" w:rsidR="00ED4F2D" w:rsidRPr="006044D6" w:rsidRDefault="00ED4F2D" w:rsidP="00B328F4">
            <w:pPr>
              <w:keepNext/>
              <w:keepLines/>
              <w:spacing w:after="0"/>
              <w:ind w:left="86"/>
              <w:jc w:val="center"/>
              <w:rPr>
                <w:rFonts w:ascii="Arial" w:eastAsia="Arial" w:hAnsi="Arial" w:cs="Arial"/>
                <w:sz w:val="18"/>
                <w:szCs w:val="18"/>
                <w:lang w:val="es-ES_tradnl"/>
              </w:rPr>
            </w:pPr>
            <w:r w:rsidRPr="006044D6">
              <w:rPr>
                <w:rFonts w:ascii="Arial" w:eastAsia="Arial" w:hAnsi="Arial" w:cs="Arial"/>
                <w:sz w:val="18"/>
                <w:szCs w:val="18"/>
                <w:lang w:val="es-ES_tradnl"/>
              </w:rPr>
              <w:t xml:space="preserve">              2.722.250 </w:t>
            </w:r>
          </w:p>
          <w:p w14:paraId="545AEEFF" w14:textId="77777777" w:rsidR="00ED4F2D" w:rsidRPr="006044D6" w:rsidRDefault="00ED4F2D" w:rsidP="00B328F4">
            <w:pPr>
              <w:keepNext/>
              <w:keepLines/>
              <w:spacing w:after="0"/>
              <w:ind w:left="86"/>
              <w:jc w:val="center"/>
              <w:rPr>
                <w:rFonts w:ascii="Arial" w:eastAsia="Arial" w:hAnsi="Arial" w:cs="Arial"/>
                <w:sz w:val="18"/>
                <w:szCs w:val="18"/>
                <w:lang w:val="es-ES_tradnl"/>
              </w:rPr>
            </w:pPr>
          </w:p>
        </w:tc>
        <w:tc>
          <w:tcPr>
            <w:tcW w:w="1260" w:type="dxa"/>
            <w:tcBorders>
              <w:top w:val="nil"/>
              <w:left w:val="nil"/>
              <w:bottom w:val="single" w:sz="8" w:space="0" w:color="000000"/>
              <w:right w:val="single" w:sz="8" w:space="0" w:color="000000"/>
            </w:tcBorders>
            <w:tcMar>
              <w:top w:w="100" w:type="dxa"/>
              <w:left w:w="100" w:type="dxa"/>
              <w:bottom w:w="100" w:type="dxa"/>
              <w:right w:w="100" w:type="dxa"/>
            </w:tcMar>
          </w:tcPr>
          <w:p w14:paraId="3F8F9B28" w14:textId="77777777" w:rsidR="00ED4F2D" w:rsidRPr="006044D6" w:rsidRDefault="00ED4F2D" w:rsidP="00B328F4">
            <w:pPr>
              <w:keepNext/>
              <w:keepLines/>
              <w:spacing w:after="0"/>
              <w:ind w:left="86"/>
              <w:jc w:val="center"/>
              <w:rPr>
                <w:rFonts w:ascii="Arial" w:eastAsia="Arial" w:hAnsi="Arial" w:cs="Arial"/>
                <w:sz w:val="18"/>
                <w:szCs w:val="18"/>
                <w:lang w:val="es-ES_tradnl"/>
              </w:rPr>
            </w:pPr>
            <w:r w:rsidRPr="006044D6">
              <w:rPr>
                <w:rFonts w:ascii="Arial" w:eastAsia="Arial" w:hAnsi="Arial" w:cs="Arial"/>
                <w:sz w:val="18"/>
                <w:szCs w:val="18"/>
                <w:lang w:val="es-ES_tradnl"/>
              </w:rPr>
              <w:t>-</w:t>
            </w:r>
          </w:p>
        </w:tc>
        <w:tc>
          <w:tcPr>
            <w:tcW w:w="1770" w:type="dxa"/>
            <w:tcBorders>
              <w:top w:val="nil"/>
              <w:left w:val="nil"/>
              <w:bottom w:val="single" w:sz="8" w:space="0" w:color="000000"/>
              <w:right w:val="single" w:sz="8" w:space="0" w:color="000000"/>
            </w:tcBorders>
            <w:tcMar>
              <w:top w:w="100" w:type="dxa"/>
              <w:left w:w="100" w:type="dxa"/>
              <w:bottom w:w="100" w:type="dxa"/>
              <w:right w:w="100" w:type="dxa"/>
            </w:tcMar>
          </w:tcPr>
          <w:p w14:paraId="0340244D" w14:textId="77777777" w:rsidR="00ED4F2D" w:rsidRPr="006044D6" w:rsidRDefault="00ED4F2D" w:rsidP="00B328F4">
            <w:pPr>
              <w:keepNext/>
              <w:keepLines/>
              <w:spacing w:after="0"/>
              <w:ind w:left="86"/>
              <w:jc w:val="center"/>
              <w:rPr>
                <w:rFonts w:ascii="Arial" w:eastAsia="Arial" w:hAnsi="Arial" w:cs="Arial"/>
                <w:sz w:val="18"/>
                <w:szCs w:val="18"/>
                <w:lang w:val="es-ES_tradnl"/>
              </w:rPr>
            </w:pPr>
            <w:r w:rsidRPr="006044D6">
              <w:rPr>
                <w:rFonts w:ascii="Arial" w:eastAsia="Arial" w:hAnsi="Arial" w:cs="Arial"/>
                <w:sz w:val="18"/>
                <w:szCs w:val="18"/>
                <w:lang w:val="es-ES_tradnl"/>
              </w:rPr>
              <w:t xml:space="preserve">              2.722.250 </w:t>
            </w:r>
          </w:p>
          <w:p w14:paraId="4EBD5E7C" w14:textId="77777777" w:rsidR="00ED4F2D" w:rsidRPr="006044D6" w:rsidRDefault="00ED4F2D" w:rsidP="00B328F4">
            <w:pPr>
              <w:keepNext/>
              <w:keepLines/>
              <w:spacing w:after="0"/>
              <w:ind w:left="86"/>
              <w:jc w:val="center"/>
              <w:rPr>
                <w:rFonts w:ascii="Arial" w:eastAsia="Arial" w:hAnsi="Arial" w:cs="Arial"/>
                <w:sz w:val="18"/>
                <w:szCs w:val="18"/>
                <w:lang w:val="es-ES_tradnl"/>
              </w:rPr>
            </w:pPr>
          </w:p>
        </w:tc>
      </w:tr>
      <w:tr w:rsidR="00ED4F2D" w:rsidRPr="006044D6" w14:paraId="3E394DA2" w14:textId="77777777" w:rsidTr="00C81CF7">
        <w:trPr>
          <w:trHeight w:val="20"/>
        </w:trPr>
        <w:tc>
          <w:tcPr>
            <w:tcW w:w="41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5447725" w14:textId="77777777" w:rsidR="00ED4F2D" w:rsidRPr="006044D6" w:rsidRDefault="00ED4F2D" w:rsidP="00B328F4">
            <w:pPr>
              <w:keepNext/>
              <w:keepLines/>
              <w:spacing w:after="0"/>
              <w:ind w:left="86"/>
              <w:rPr>
                <w:rFonts w:ascii="Arial" w:eastAsia="Arial" w:hAnsi="Arial" w:cs="Arial"/>
                <w:sz w:val="18"/>
                <w:szCs w:val="18"/>
                <w:lang w:val="es-ES_tradnl"/>
              </w:rPr>
            </w:pPr>
            <w:r w:rsidRPr="006044D6">
              <w:rPr>
                <w:rFonts w:ascii="Arial" w:eastAsia="Arial" w:hAnsi="Arial" w:cs="Arial"/>
                <w:sz w:val="18"/>
                <w:szCs w:val="18"/>
                <w:lang w:val="es-ES_tradnl"/>
              </w:rPr>
              <w:t>Auditoría</w:t>
            </w:r>
          </w:p>
        </w:tc>
        <w:tc>
          <w:tcPr>
            <w:tcW w:w="1350" w:type="dxa"/>
            <w:tcBorders>
              <w:top w:val="nil"/>
              <w:left w:val="nil"/>
              <w:bottom w:val="single" w:sz="8" w:space="0" w:color="000000"/>
              <w:right w:val="single" w:sz="8" w:space="0" w:color="000000"/>
            </w:tcBorders>
            <w:tcMar>
              <w:top w:w="100" w:type="dxa"/>
              <w:left w:w="100" w:type="dxa"/>
              <w:bottom w:w="100" w:type="dxa"/>
              <w:right w:w="100" w:type="dxa"/>
            </w:tcMar>
          </w:tcPr>
          <w:p w14:paraId="0E9BA66E" w14:textId="77777777" w:rsidR="00ED4F2D" w:rsidRPr="006044D6" w:rsidRDefault="00ED4F2D" w:rsidP="00B328F4">
            <w:pPr>
              <w:keepNext/>
              <w:keepLines/>
              <w:spacing w:after="0"/>
              <w:ind w:left="86"/>
              <w:jc w:val="center"/>
              <w:rPr>
                <w:rFonts w:ascii="Arial" w:eastAsia="Arial" w:hAnsi="Arial" w:cs="Arial"/>
                <w:sz w:val="18"/>
                <w:szCs w:val="18"/>
                <w:lang w:val="es-ES_tradnl"/>
              </w:rPr>
            </w:pPr>
            <w:r w:rsidRPr="006044D6">
              <w:rPr>
                <w:rFonts w:ascii="Arial" w:eastAsia="Arial" w:hAnsi="Arial" w:cs="Arial"/>
                <w:sz w:val="18"/>
                <w:szCs w:val="18"/>
                <w:lang w:val="es-ES_tradnl"/>
              </w:rPr>
              <w:t>500.000</w:t>
            </w:r>
          </w:p>
        </w:tc>
        <w:tc>
          <w:tcPr>
            <w:tcW w:w="1260" w:type="dxa"/>
            <w:tcBorders>
              <w:top w:val="nil"/>
              <w:left w:val="nil"/>
              <w:bottom w:val="single" w:sz="8" w:space="0" w:color="000000"/>
              <w:right w:val="single" w:sz="8" w:space="0" w:color="000000"/>
            </w:tcBorders>
            <w:tcMar>
              <w:top w:w="100" w:type="dxa"/>
              <w:left w:w="100" w:type="dxa"/>
              <w:bottom w:w="100" w:type="dxa"/>
              <w:right w:w="100" w:type="dxa"/>
            </w:tcMar>
          </w:tcPr>
          <w:p w14:paraId="044C713A" w14:textId="77777777" w:rsidR="00ED4F2D" w:rsidRPr="006044D6" w:rsidRDefault="00ED4F2D" w:rsidP="00B328F4">
            <w:pPr>
              <w:keepNext/>
              <w:keepLines/>
              <w:spacing w:after="0"/>
              <w:ind w:left="86"/>
              <w:jc w:val="center"/>
              <w:rPr>
                <w:rFonts w:ascii="Arial" w:eastAsia="Arial" w:hAnsi="Arial" w:cs="Arial"/>
                <w:sz w:val="18"/>
                <w:szCs w:val="18"/>
                <w:lang w:val="es-ES_tradnl"/>
              </w:rPr>
            </w:pPr>
          </w:p>
        </w:tc>
        <w:tc>
          <w:tcPr>
            <w:tcW w:w="1770" w:type="dxa"/>
            <w:tcBorders>
              <w:top w:val="nil"/>
              <w:left w:val="nil"/>
              <w:bottom w:val="single" w:sz="8" w:space="0" w:color="000000"/>
              <w:right w:val="single" w:sz="8" w:space="0" w:color="000000"/>
            </w:tcBorders>
            <w:tcMar>
              <w:top w:w="100" w:type="dxa"/>
              <w:left w:w="100" w:type="dxa"/>
              <w:bottom w:w="100" w:type="dxa"/>
              <w:right w:w="100" w:type="dxa"/>
            </w:tcMar>
          </w:tcPr>
          <w:p w14:paraId="03A07872" w14:textId="77777777" w:rsidR="00ED4F2D" w:rsidRPr="006044D6" w:rsidRDefault="00ED4F2D" w:rsidP="00B328F4">
            <w:pPr>
              <w:keepNext/>
              <w:keepLines/>
              <w:spacing w:after="0"/>
              <w:ind w:left="86"/>
              <w:jc w:val="center"/>
              <w:rPr>
                <w:rFonts w:ascii="Arial" w:eastAsia="Arial" w:hAnsi="Arial" w:cs="Arial"/>
                <w:sz w:val="18"/>
                <w:szCs w:val="18"/>
                <w:lang w:val="es-ES_tradnl"/>
              </w:rPr>
            </w:pPr>
            <w:r w:rsidRPr="006044D6">
              <w:rPr>
                <w:rFonts w:ascii="Arial" w:eastAsia="Arial" w:hAnsi="Arial" w:cs="Arial"/>
                <w:sz w:val="18"/>
                <w:szCs w:val="18"/>
                <w:lang w:val="es-ES_tradnl"/>
              </w:rPr>
              <w:t>500.000</w:t>
            </w:r>
          </w:p>
        </w:tc>
      </w:tr>
      <w:tr w:rsidR="00ED4F2D" w:rsidRPr="006044D6" w14:paraId="2BF0ED21" w14:textId="77777777" w:rsidTr="00C81CF7">
        <w:trPr>
          <w:trHeight w:val="20"/>
        </w:trPr>
        <w:tc>
          <w:tcPr>
            <w:tcW w:w="41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7641DBD" w14:textId="77777777" w:rsidR="00ED4F2D" w:rsidRPr="006044D6" w:rsidRDefault="00ED4F2D" w:rsidP="00B328F4">
            <w:pPr>
              <w:keepNext/>
              <w:keepLines/>
              <w:spacing w:after="0"/>
              <w:ind w:left="86"/>
              <w:rPr>
                <w:rFonts w:ascii="Arial" w:eastAsia="Arial" w:hAnsi="Arial" w:cs="Arial"/>
                <w:sz w:val="18"/>
                <w:szCs w:val="18"/>
                <w:lang w:val="es-ES_tradnl"/>
              </w:rPr>
            </w:pPr>
            <w:r w:rsidRPr="006044D6">
              <w:rPr>
                <w:rFonts w:ascii="Arial" w:eastAsia="Arial" w:hAnsi="Arial" w:cs="Arial"/>
                <w:sz w:val="18"/>
                <w:szCs w:val="18"/>
                <w:lang w:val="es-ES_tradnl"/>
              </w:rPr>
              <w:t>Unidad Ejecutora</w:t>
            </w:r>
          </w:p>
        </w:tc>
        <w:tc>
          <w:tcPr>
            <w:tcW w:w="1350" w:type="dxa"/>
            <w:tcBorders>
              <w:top w:val="nil"/>
              <w:left w:val="nil"/>
              <w:bottom w:val="single" w:sz="8" w:space="0" w:color="000000"/>
              <w:right w:val="single" w:sz="8" w:space="0" w:color="000000"/>
            </w:tcBorders>
            <w:tcMar>
              <w:top w:w="100" w:type="dxa"/>
              <w:left w:w="100" w:type="dxa"/>
              <w:bottom w:w="100" w:type="dxa"/>
              <w:right w:w="100" w:type="dxa"/>
            </w:tcMar>
          </w:tcPr>
          <w:p w14:paraId="16D5A5FE" w14:textId="77777777" w:rsidR="00ED4F2D" w:rsidRPr="006044D6" w:rsidRDefault="00ED4F2D" w:rsidP="00B328F4">
            <w:pPr>
              <w:keepNext/>
              <w:keepLines/>
              <w:spacing w:after="0"/>
              <w:ind w:left="86"/>
              <w:jc w:val="center"/>
              <w:rPr>
                <w:rFonts w:ascii="Arial" w:eastAsia="Arial" w:hAnsi="Arial" w:cs="Arial"/>
                <w:sz w:val="18"/>
                <w:szCs w:val="18"/>
                <w:lang w:val="es-ES_tradnl"/>
              </w:rPr>
            </w:pPr>
            <w:r w:rsidRPr="006044D6">
              <w:rPr>
                <w:rFonts w:ascii="Arial" w:eastAsia="Arial" w:hAnsi="Arial" w:cs="Arial"/>
                <w:sz w:val="18"/>
                <w:szCs w:val="18"/>
                <w:lang w:val="es-ES_tradnl"/>
              </w:rPr>
              <w:t>-</w:t>
            </w:r>
          </w:p>
        </w:tc>
        <w:tc>
          <w:tcPr>
            <w:tcW w:w="1260" w:type="dxa"/>
            <w:tcBorders>
              <w:top w:val="nil"/>
              <w:left w:val="nil"/>
              <w:bottom w:val="single" w:sz="8" w:space="0" w:color="000000"/>
              <w:right w:val="single" w:sz="8" w:space="0" w:color="000000"/>
            </w:tcBorders>
            <w:tcMar>
              <w:top w:w="100" w:type="dxa"/>
              <w:left w:w="100" w:type="dxa"/>
              <w:bottom w:w="100" w:type="dxa"/>
              <w:right w:w="100" w:type="dxa"/>
            </w:tcMar>
          </w:tcPr>
          <w:p w14:paraId="1D4DBBF2" w14:textId="77777777" w:rsidR="00ED4F2D" w:rsidRPr="006044D6" w:rsidRDefault="00ED4F2D" w:rsidP="00B328F4">
            <w:pPr>
              <w:keepNext/>
              <w:keepLines/>
              <w:spacing w:after="0"/>
              <w:ind w:left="86"/>
              <w:jc w:val="center"/>
              <w:rPr>
                <w:rFonts w:ascii="Arial" w:eastAsia="Arial" w:hAnsi="Arial" w:cs="Arial"/>
                <w:sz w:val="18"/>
                <w:szCs w:val="18"/>
                <w:lang w:val="es-ES_tradnl"/>
              </w:rPr>
            </w:pPr>
            <w:r w:rsidRPr="006044D6">
              <w:rPr>
                <w:rFonts w:ascii="Arial" w:eastAsia="Arial" w:hAnsi="Arial" w:cs="Arial"/>
                <w:sz w:val="18"/>
                <w:szCs w:val="18"/>
                <w:lang w:val="es-ES_tradnl"/>
              </w:rPr>
              <w:t>1.500.000</w:t>
            </w:r>
          </w:p>
        </w:tc>
        <w:tc>
          <w:tcPr>
            <w:tcW w:w="1770" w:type="dxa"/>
            <w:tcBorders>
              <w:top w:val="nil"/>
              <w:left w:val="nil"/>
              <w:bottom w:val="single" w:sz="8" w:space="0" w:color="000000"/>
              <w:right w:val="single" w:sz="8" w:space="0" w:color="000000"/>
            </w:tcBorders>
            <w:tcMar>
              <w:top w:w="100" w:type="dxa"/>
              <w:left w:w="100" w:type="dxa"/>
              <w:bottom w:w="100" w:type="dxa"/>
              <w:right w:w="100" w:type="dxa"/>
            </w:tcMar>
          </w:tcPr>
          <w:p w14:paraId="4A2FEF02" w14:textId="77777777" w:rsidR="00ED4F2D" w:rsidRPr="006044D6" w:rsidRDefault="00ED4F2D" w:rsidP="00B328F4">
            <w:pPr>
              <w:keepNext/>
              <w:keepLines/>
              <w:spacing w:after="0"/>
              <w:ind w:left="86"/>
              <w:jc w:val="center"/>
              <w:rPr>
                <w:rFonts w:ascii="Arial" w:eastAsia="Arial" w:hAnsi="Arial" w:cs="Arial"/>
                <w:sz w:val="18"/>
                <w:szCs w:val="18"/>
                <w:lang w:val="es-ES_tradnl"/>
              </w:rPr>
            </w:pPr>
            <w:r w:rsidRPr="006044D6">
              <w:rPr>
                <w:rFonts w:ascii="Arial" w:eastAsia="Arial" w:hAnsi="Arial" w:cs="Arial"/>
                <w:sz w:val="18"/>
                <w:szCs w:val="18"/>
                <w:lang w:val="es-ES_tradnl"/>
              </w:rPr>
              <w:t>1.500.000</w:t>
            </w:r>
          </w:p>
        </w:tc>
      </w:tr>
      <w:tr w:rsidR="00ED4F2D" w:rsidRPr="006044D6" w14:paraId="01F819C7" w14:textId="77777777" w:rsidTr="00C81CF7">
        <w:trPr>
          <w:trHeight w:val="20"/>
        </w:trPr>
        <w:tc>
          <w:tcPr>
            <w:tcW w:w="4140" w:type="dxa"/>
            <w:tcBorders>
              <w:top w:val="nil"/>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54C5D6D1" w14:textId="77777777" w:rsidR="00ED4F2D" w:rsidRPr="006044D6" w:rsidRDefault="00ED4F2D" w:rsidP="00B328F4">
            <w:pPr>
              <w:keepNext/>
              <w:keepLines/>
              <w:spacing w:after="0"/>
              <w:ind w:left="86"/>
              <w:rPr>
                <w:rFonts w:ascii="Arial" w:eastAsia="Arial" w:hAnsi="Arial" w:cs="Arial"/>
                <w:b/>
                <w:sz w:val="18"/>
                <w:szCs w:val="18"/>
                <w:lang w:val="es-ES_tradnl"/>
              </w:rPr>
            </w:pPr>
            <w:r w:rsidRPr="006044D6">
              <w:rPr>
                <w:rFonts w:ascii="Arial" w:eastAsia="Arial" w:hAnsi="Arial" w:cs="Arial"/>
                <w:b/>
                <w:sz w:val="18"/>
                <w:szCs w:val="18"/>
                <w:lang w:val="es-ES_tradnl"/>
              </w:rPr>
              <w:t>TOTAL</w:t>
            </w:r>
          </w:p>
        </w:tc>
        <w:tc>
          <w:tcPr>
            <w:tcW w:w="1350" w:type="dxa"/>
            <w:tcBorders>
              <w:top w:val="nil"/>
              <w:left w:val="nil"/>
              <w:bottom w:val="single" w:sz="8" w:space="0" w:color="000000"/>
              <w:right w:val="single" w:sz="8" w:space="0" w:color="000000"/>
            </w:tcBorders>
            <w:shd w:val="clear" w:color="auto" w:fill="BFBFBF"/>
            <w:tcMar>
              <w:top w:w="100" w:type="dxa"/>
              <w:left w:w="100" w:type="dxa"/>
              <w:bottom w:w="100" w:type="dxa"/>
              <w:right w:w="100" w:type="dxa"/>
            </w:tcMar>
          </w:tcPr>
          <w:p w14:paraId="44CEE2DF" w14:textId="77777777" w:rsidR="00ED4F2D" w:rsidRPr="006044D6" w:rsidRDefault="00ED4F2D" w:rsidP="00B328F4">
            <w:pPr>
              <w:keepNext/>
              <w:keepLines/>
              <w:spacing w:after="0"/>
              <w:ind w:left="86"/>
              <w:jc w:val="center"/>
              <w:rPr>
                <w:rFonts w:ascii="Arial" w:eastAsia="Arial" w:hAnsi="Arial" w:cs="Arial"/>
                <w:b/>
                <w:sz w:val="18"/>
                <w:szCs w:val="18"/>
                <w:lang w:val="es-ES_tradnl"/>
              </w:rPr>
            </w:pPr>
            <w:r w:rsidRPr="006044D6">
              <w:rPr>
                <w:rFonts w:ascii="Arial" w:eastAsia="Arial" w:hAnsi="Arial" w:cs="Arial"/>
                <w:b/>
                <w:sz w:val="18"/>
                <w:szCs w:val="18"/>
                <w:lang w:val="es-ES_tradnl"/>
              </w:rPr>
              <w:t>20.000.000</w:t>
            </w:r>
          </w:p>
        </w:tc>
        <w:tc>
          <w:tcPr>
            <w:tcW w:w="1260" w:type="dxa"/>
            <w:tcBorders>
              <w:top w:val="nil"/>
              <w:left w:val="nil"/>
              <w:bottom w:val="single" w:sz="8" w:space="0" w:color="000000"/>
              <w:right w:val="single" w:sz="8" w:space="0" w:color="000000"/>
            </w:tcBorders>
            <w:shd w:val="clear" w:color="auto" w:fill="BFBFBF"/>
            <w:tcMar>
              <w:top w:w="100" w:type="dxa"/>
              <w:left w:w="100" w:type="dxa"/>
              <w:bottom w:w="100" w:type="dxa"/>
              <w:right w:w="100" w:type="dxa"/>
            </w:tcMar>
          </w:tcPr>
          <w:p w14:paraId="4FE261C6" w14:textId="77777777" w:rsidR="00ED4F2D" w:rsidRPr="006044D6" w:rsidRDefault="00ED4F2D" w:rsidP="00B328F4">
            <w:pPr>
              <w:keepNext/>
              <w:keepLines/>
              <w:spacing w:after="0"/>
              <w:ind w:left="86"/>
              <w:jc w:val="center"/>
              <w:rPr>
                <w:rFonts w:ascii="Arial" w:eastAsia="Arial" w:hAnsi="Arial" w:cs="Arial"/>
                <w:b/>
                <w:sz w:val="18"/>
                <w:szCs w:val="18"/>
                <w:lang w:val="es-ES_tradnl"/>
              </w:rPr>
            </w:pPr>
            <w:r w:rsidRPr="006044D6">
              <w:rPr>
                <w:rFonts w:ascii="Arial" w:eastAsia="Arial" w:hAnsi="Arial" w:cs="Arial"/>
                <w:b/>
                <w:sz w:val="18"/>
                <w:szCs w:val="18"/>
                <w:lang w:val="es-ES_tradnl"/>
              </w:rPr>
              <w:t>1.500.000</w:t>
            </w:r>
          </w:p>
        </w:tc>
        <w:tc>
          <w:tcPr>
            <w:tcW w:w="1770" w:type="dxa"/>
            <w:tcBorders>
              <w:top w:val="nil"/>
              <w:left w:val="nil"/>
              <w:bottom w:val="single" w:sz="8" w:space="0" w:color="000000"/>
              <w:right w:val="single" w:sz="8" w:space="0" w:color="000000"/>
            </w:tcBorders>
            <w:shd w:val="clear" w:color="auto" w:fill="BFBFBF"/>
            <w:tcMar>
              <w:top w:w="100" w:type="dxa"/>
              <w:left w:w="100" w:type="dxa"/>
              <w:bottom w:w="100" w:type="dxa"/>
              <w:right w:w="100" w:type="dxa"/>
            </w:tcMar>
          </w:tcPr>
          <w:p w14:paraId="3ACDBDD3" w14:textId="77777777" w:rsidR="00ED4F2D" w:rsidRPr="006044D6" w:rsidRDefault="00ED4F2D" w:rsidP="00B328F4">
            <w:pPr>
              <w:keepNext/>
              <w:keepLines/>
              <w:spacing w:after="0"/>
              <w:ind w:left="86"/>
              <w:jc w:val="center"/>
              <w:rPr>
                <w:rFonts w:ascii="Arial" w:eastAsia="Arial" w:hAnsi="Arial" w:cs="Arial"/>
                <w:b/>
                <w:sz w:val="18"/>
                <w:szCs w:val="18"/>
                <w:lang w:val="es-ES_tradnl"/>
              </w:rPr>
            </w:pPr>
            <w:r w:rsidRPr="006044D6">
              <w:rPr>
                <w:rFonts w:ascii="Arial" w:eastAsia="Arial" w:hAnsi="Arial" w:cs="Arial"/>
                <w:b/>
                <w:sz w:val="18"/>
                <w:szCs w:val="18"/>
                <w:lang w:val="es-ES_tradnl"/>
              </w:rPr>
              <w:t>21.500.000</w:t>
            </w:r>
          </w:p>
        </w:tc>
      </w:tr>
    </w:tbl>
    <w:p w14:paraId="26019DC5" w14:textId="77777777" w:rsidR="00ED4F2D" w:rsidRPr="006044D6" w:rsidRDefault="00ED4F2D" w:rsidP="00B328F4">
      <w:pPr>
        <w:rPr>
          <w:rFonts w:ascii="Arial" w:hAnsi="Arial" w:cs="Arial"/>
          <w:lang w:val="es-ES_tradnl"/>
        </w:rPr>
      </w:pPr>
    </w:p>
    <w:p w14:paraId="270E4412" w14:textId="77777777" w:rsidR="005D33DB" w:rsidRPr="006044D6" w:rsidRDefault="00B328F4" w:rsidP="00845EC4">
      <w:pPr>
        <w:pStyle w:val="Heading2"/>
        <w:rPr>
          <w:rFonts w:ascii="Arial" w:hAnsi="Arial" w:cs="Arial"/>
          <w:lang w:val="es-ES_tradnl"/>
        </w:rPr>
      </w:pPr>
      <w:bookmarkStart w:id="16" w:name="_Toc528055095"/>
      <w:r w:rsidRPr="006044D6">
        <w:rPr>
          <w:rFonts w:ascii="Arial" w:hAnsi="Arial" w:cs="Arial"/>
          <w:lang w:val="es-ES_tradnl"/>
        </w:rPr>
        <w:t>Esquema de Ejecución</w:t>
      </w:r>
      <w:bookmarkEnd w:id="16"/>
    </w:p>
    <w:p w14:paraId="6956252D" w14:textId="77777777" w:rsidR="00FC046C" w:rsidRPr="006044D6" w:rsidRDefault="00FC046C" w:rsidP="005E5A60">
      <w:pPr>
        <w:pStyle w:val="Heading3"/>
        <w:rPr>
          <w:rFonts w:ascii="Arial" w:hAnsi="Arial" w:cs="Arial"/>
          <w:lang w:val="es-ES_tradnl"/>
        </w:rPr>
      </w:pPr>
      <w:bookmarkStart w:id="17" w:name="_Toc528055096"/>
      <w:r w:rsidRPr="006044D6">
        <w:rPr>
          <w:rFonts w:ascii="Arial" w:hAnsi="Arial" w:cs="Arial"/>
          <w:lang w:val="es-ES_tradnl"/>
        </w:rPr>
        <w:t>Organismo Ejecutor (OE)</w:t>
      </w:r>
      <w:bookmarkEnd w:id="17"/>
    </w:p>
    <w:p w14:paraId="28DD29DB" w14:textId="0F138992" w:rsidR="00FC046C" w:rsidRPr="006044D6" w:rsidRDefault="00FC046C" w:rsidP="00DC7FC4">
      <w:pPr>
        <w:jc w:val="both"/>
        <w:rPr>
          <w:rFonts w:ascii="Arial" w:hAnsi="Arial" w:cs="Arial"/>
          <w:lang w:val="es-ES_tradnl"/>
        </w:rPr>
      </w:pPr>
      <w:r w:rsidRPr="006044D6">
        <w:rPr>
          <w:rFonts w:ascii="Arial" w:hAnsi="Arial" w:cs="Arial"/>
          <w:lang w:val="es-ES_tradnl"/>
        </w:rPr>
        <w:t>El organismo ejecutor del programa es el Ministerio de la Presidencia, por intermedio de la Unidad Ejecutora del Programa adscrita a la Secretaría de Competitividad y Logística (SECLOG). La Unidad Ejecutora del Programa se constituye mediante Decreto Supremo</w:t>
      </w:r>
      <w:r w:rsidR="00CC4F23" w:rsidRPr="006044D6">
        <w:rPr>
          <w:rFonts w:ascii="Arial" w:hAnsi="Arial" w:cs="Arial"/>
          <w:lang w:val="es-ES_tradnl"/>
        </w:rPr>
        <w:t>, en el que se definirán sus atribuciones</w:t>
      </w:r>
      <w:r w:rsidRPr="006044D6">
        <w:rPr>
          <w:rFonts w:ascii="Arial" w:hAnsi="Arial" w:cs="Arial"/>
          <w:lang w:val="es-ES_tradnl"/>
        </w:rPr>
        <w:t>.</w:t>
      </w:r>
    </w:p>
    <w:p w14:paraId="479B8FB9" w14:textId="77777777" w:rsidR="004D5AC6" w:rsidRPr="006044D6" w:rsidRDefault="00166D18" w:rsidP="005E5A60">
      <w:pPr>
        <w:pStyle w:val="Heading3"/>
        <w:rPr>
          <w:rFonts w:ascii="Arial" w:hAnsi="Arial" w:cs="Arial"/>
          <w:lang w:val="es-ES_tradnl"/>
        </w:rPr>
      </w:pPr>
      <w:bookmarkStart w:id="18" w:name="_Toc528055097"/>
      <w:r w:rsidRPr="006044D6">
        <w:rPr>
          <w:rFonts w:ascii="Arial" w:hAnsi="Arial" w:cs="Arial"/>
          <w:lang w:val="es-ES_tradnl"/>
        </w:rPr>
        <w:t>Unidad Ejecutora del Proyecto (UEP)</w:t>
      </w:r>
      <w:bookmarkEnd w:id="18"/>
    </w:p>
    <w:p w14:paraId="35E58BE4" w14:textId="77777777" w:rsidR="00166D18" w:rsidRPr="006044D6" w:rsidRDefault="00166D18" w:rsidP="00DC7FC4">
      <w:pPr>
        <w:jc w:val="both"/>
        <w:rPr>
          <w:rFonts w:ascii="Arial" w:hAnsi="Arial" w:cs="Arial"/>
          <w:lang w:val="es-ES_tradnl"/>
        </w:rPr>
      </w:pPr>
      <w:r w:rsidRPr="006044D6">
        <w:rPr>
          <w:rFonts w:ascii="Arial" w:hAnsi="Arial" w:cs="Arial"/>
          <w:lang w:val="es-ES_tradnl"/>
        </w:rPr>
        <w:t xml:space="preserve">Tiene a su cargo la planificación, ejecución y monitoreo del </w:t>
      </w:r>
      <w:r w:rsidR="0056042E" w:rsidRPr="006044D6">
        <w:rPr>
          <w:rFonts w:ascii="Arial" w:hAnsi="Arial" w:cs="Arial"/>
          <w:lang w:val="es-ES_tradnl"/>
        </w:rPr>
        <w:t>Programa de Apoyo al Desarrollo Productivo a través del Capital Humano en Panamá</w:t>
      </w:r>
      <w:r w:rsidRPr="006044D6">
        <w:rPr>
          <w:rFonts w:ascii="Arial" w:hAnsi="Arial" w:cs="Arial"/>
          <w:lang w:val="es-ES_tradnl"/>
        </w:rPr>
        <w:t xml:space="preserve">. Está conformado por </w:t>
      </w:r>
      <w:r w:rsidR="0056042E" w:rsidRPr="006044D6">
        <w:rPr>
          <w:rFonts w:ascii="Arial" w:hAnsi="Arial" w:cs="Arial"/>
          <w:lang w:val="es-ES_tradnl"/>
        </w:rPr>
        <w:t>áreas de gestión estratégica, áreas de gestión de asistencia técnica y áreas de gestión administrativa y fiduciaria.</w:t>
      </w:r>
      <w:r w:rsidRPr="006044D6">
        <w:rPr>
          <w:rFonts w:ascii="Arial" w:hAnsi="Arial" w:cs="Arial"/>
          <w:lang w:val="es-ES_tradnl"/>
        </w:rPr>
        <w:t xml:space="preserve"> Está liderado por la Coordinación General.  </w:t>
      </w:r>
    </w:p>
    <w:p w14:paraId="423481F2" w14:textId="77777777" w:rsidR="005D33DB" w:rsidRPr="006044D6" w:rsidRDefault="005D33DB" w:rsidP="005E5A60">
      <w:pPr>
        <w:pStyle w:val="Heading3"/>
        <w:rPr>
          <w:rFonts w:ascii="Arial" w:hAnsi="Arial" w:cs="Arial"/>
          <w:lang w:val="es-ES_tradnl"/>
        </w:rPr>
      </w:pPr>
      <w:bookmarkStart w:id="19" w:name="_Toc528055098"/>
      <w:r w:rsidRPr="006044D6">
        <w:rPr>
          <w:rFonts w:ascii="Arial" w:hAnsi="Arial" w:cs="Arial"/>
          <w:lang w:val="es-ES_tradnl"/>
        </w:rPr>
        <w:t>Organización de Programa</w:t>
      </w:r>
      <w:bookmarkEnd w:id="19"/>
    </w:p>
    <w:p w14:paraId="7369EBC4" w14:textId="77777777" w:rsidR="00A77C98" w:rsidRPr="006044D6" w:rsidRDefault="00A77C98" w:rsidP="00A77C98">
      <w:pPr>
        <w:jc w:val="both"/>
        <w:rPr>
          <w:rFonts w:ascii="Arial" w:hAnsi="Arial" w:cs="Arial"/>
          <w:lang w:val="es-ES_tradnl"/>
        </w:rPr>
      </w:pPr>
      <w:r w:rsidRPr="006044D6">
        <w:rPr>
          <w:rFonts w:ascii="Arial" w:hAnsi="Arial" w:cs="Arial"/>
          <w:lang w:val="es-ES_tradnl"/>
        </w:rPr>
        <w:t>La Unidad Ejecutora del Programa (UEP) quedará ubicada dentro de la Secretaría de Competitividad y Logística del Ministerio de la Presidencia. Para el cumplimiento de su misión, la UEP se apoyará en la siguiente estructura organizativa:</w:t>
      </w:r>
    </w:p>
    <w:p w14:paraId="4186A9A7" w14:textId="77777777" w:rsidR="00A77C98" w:rsidRPr="006044D6" w:rsidRDefault="00A77C98" w:rsidP="00686A0C">
      <w:pPr>
        <w:pStyle w:val="ListParagraph"/>
        <w:numPr>
          <w:ilvl w:val="0"/>
          <w:numId w:val="9"/>
        </w:numPr>
        <w:spacing w:after="0" w:line="276" w:lineRule="auto"/>
        <w:contextualSpacing w:val="0"/>
        <w:jc w:val="both"/>
        <w:rPr>
          <w:rFonts w:ascii="Arial" w:hAnsi="Arial" w:cs="Arial"/>
          <w:lang w:val="es-ES_tradnl"/>
        </w:rPr>
      </w:pPr>
      <w:r w:rsidRPr="006044D6">
        <w:rPr>
          <w:rFonts w:ascii="Arial" w:hAnsi="Arial" w:cs="Arial"/>
          <w:lang w:val="es-ES_tradnl"/>
        </w:rPr>
        <w:t>Dirección Ejecutiva del Programa</w:t>
      </w:r>
    </w:p>
    <w:p w14:paraId="6627316D" w14:textId="77777777" w:rsidR="00A77C98" w:rsidRPr="006044D6" w:rsidRDefault="00A77C98" w:rsidP="00686A0C">
      <w:pPr>
        <w:pStyle w:val="ListParagraph"/>
        <w:numPr>
          <w:ilvl w:val="0"/>
          <w:numId w:val="9"/>
        </w:numPr>
        <w:spacing w:after="0" w:line="276" w:lineRule="auto"/>
        <w:contextualSpacing w:val="0"/>
        <w:jc w:val="both"/>
        <w:rPr>
          <w:rFonts w:ascii="Arial" w:hAnsi="Arial" w:cs="Arial"/>
          <w:lang w:val="es-ES_tradnl"/>
        </w:rPr>
      </w:pPr>
      <w:r w:rsidRPr="006044D6">
        <w:rPr>
          <w:rFonts w:ascii="Arial" w:hAnsi="Arial" w:cs="Arial"/>
          <w:lang w:val="es-ES_tradnl"/>
        </w:rPr>
        <w:t>Dirección Administrativa y Financiera (DAF) del Ministerio de la Presidencia</w:t>
      </w:r>
    </w:p>
    <w:p w14:paraId="08A00090" w14:textId="77777777" w:rsidR="00A77C98" w:rsidRPr="006044D6" w:rsidRDefault="00A77C98" w:rsidP="00686A0C">
      <w:pPr>
        <w:pStyle w:val="ListParagraph"/>
        <w:numPr>
          <w:ilvl w:val="0"/>
          <w:numId w:val="9"/>
        </w:numPr>
        <w:spacing w:after="0" w:line="276" w:lineRule="auto"/>
        <w:contextualSpacing w:val="0"/>
        <w:jc w:val="both"/>
        <w:rPr>
          <w:rFonts w:ascii="Arial" w:hAnsi="Arial" w:cs="Arial"/>
          <w:lang w:val="es-ES_tradnl"/>
        </w:rPr>
      </w:pPr>
      <w:r w:rsidRPr="006044D6">
        <w:rPr>
          <w:rFonts w:ascii="Arial" w:hAnsi="Arial" w:cs="Arial"/>
          <w:lang w:val="es-ES_tradnl"/>
        </w:rPr>
        <w:t>Unidad de Gerenciamiento Técnico del Componente 1 (UGT-C1)</w:t>
      </w:r>
    </w:p>
    <w:p w14:paraId="7D423F3E" w14:textId="4AF3FA7B" w:rsidR="00A77C98" w:rsidRPr="006044D6" w:rsidRDefault="00A77C98" w:rsidP="00686A0C">
      <w:pPr>
        <w:pStyle w:val="ListParagraph"/>
        <w:numPr>
          <w:ilvl w:val="0"/>
          <w:numId w:val="9"/>
        </w:numPr>
        <w:spacing w:after="0" w:line="276" w:lineRule="auto"/>
        <w:contextualSpacing w:val="0"/>
        <w:jc w:val="both"/>
        <w:rPr>
          <w:rFonts w:ascii="Arial" w:hAnsi="Arial" w:cs="Arial"/>
          <w:lang w:val="es-ES_tradnl"/>
        </w:rPr>
      </w:pPr>
      <w:r w:rsidRPr="006044D6">
        <w:rPr>
          <w:rFonts w:ascii="Arial" w:hAnsi="Arial" w:cs="Arial"/>
          <w:lang w:val="es-ES_tradnl"/>
        </w:rPr>
        <w:t>Unidad de Gerenciamiento Técnico del Componente 2 y 3 (UGT-C2y3)</w:t>
      </w:r>
    </w:p>
    <w:p w14:paraId="0CDD1488" w14:textId="186962B3" w:rsidR="005B340C" w:rsidRPr="006044D6" w:rsidRDefault="005B340C" w:rsidP="005B340C">
      <w:pPr>
        <w:pStyle w:val="ListParagraph"/>
        <w:spacing w:after="0" w:line="276" w:lineRule="auto"/>
        <w:ind w:left="927"/>
        <w:contextualSpacing w:val="0"/>
        <w:jc w:val="both"/>
        <w:rPr>
          <w:rFonts w:ascii="Arial" w:hAnsi="Arial" w:cs="Arial"/>
          <w:lang w:val="es-ES_tradnl"/>
        </w:rPr>
      </w:pPr>
    </w:p>
    <w:p w14:paraId="0439E4F2" w14:textId="77777777" w:rsidR="00A77C98" w:rsidRPr="006044D6" w:rsidRDefault="00A77C98" w:rsidP="00F449BC">
      <w:pPr>
        <w:pStyle w:val="ListParagraph"/>
        <w:keepNext/>
        <w:spacing w:line="276" w:lineRule="auto"/>
        <w:ind w:left="567"/>
        <w:jc w:val="center"/>
        <w:rPr>
          <w:rFonts w:ascii="Arial" w:hAnsi="Arial" w:cs="Arial"/>
          <w:b/>
          <w:sz w:val="20"/>
          <w:lang w:val="es-ES_tradnl"/>
        </w:rPr>
      </w:pPr>
      <w:r w:rsidRPr="006044D6">
        <w:rPr>
          <w:rFonts w:ascii="Arial" w:hAnsi="Arial" w:cs="Arial"/>
          <w:b/>
          <w:sz w:val="20"/>
          <w:lang w:val="es-ES_tradnl"/>
        </w:rPr>
        <w:t>Gráfico 1 – Organigrama</w:t>
      </w:r>
    </w:p>
    <w:p w14:paraId="68F6286A" w14:textId="4041256D" w:rsidR="00A77C98" w:rsidRPr="006044D6" w:rsidRDefault="000C1BB3" w:rsidP="000C1BB3">
      <w:pPr>
        <w:pStyle w:val="ListParagraph"/>
        <w:spacing w:after="120" w:line="276" w:lineRule="auto"/>
        <w:ind w:left="851"/>
        <w:contextualSpacing w:val="0"/>
        <w:jc w:val="center"/>
        <w:rPr>
          <w:rFonts w:ascii="Arial" w:hAnsi="Arial" w:cs="Arial"/>
          <w:lang w:val="es-ES_tradnl"/>
        </w:rPr>
      </w:pPr>
      <w:r w:rsidRPr="006044D6">
        <w:rPr>
          <w:rFonts w:ascii="Arial" w:hAnsi="Arial" w:cs="Arial"/>
          <w:noProof/>
          <w:lang w:val="es-ES_tradnl"/>
        </w:rPr>
        <w:drawing>
          <wp:inline distT="0" distB="0" distL="0" distR="0" wp14:anchorId="7C5B0006" wp14:editId="3FFE3AA2">
            <wp:extent cx="4158615" cy="3241217"/>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31" cstate="print">
                      <a:extLst>
                        <a:ext uri="{28A0092B-C50C-407E-A947-70E740481C1C}">
                          <a14:useLocalDpi xmlns:a14="http://schemas.microsoft.com/office/drawing/2010/main" val="0"/>
                        </a:ext>
                      </a:extLst>
                    </a:blip>
                    <a:stretch>
                      <a:fillRect/>
                    </a:stretch>
                  </pic:blipFill>
                  <pic:spPr>
                    <a:xfrm>
                      <a:off x="0" y="0"/>
                      <a:ext cx="4192443" cy="3267582"/>
                    </a:xfrm>
                    <a:prstGeom prst="rect">
                      <a:avLst/>
                    </a:prstGeom>
                  </pic:spPr>
                </pic:pic>
              </a:graphicData>
            </a:graphic>
          </wp:inline>
        </w:drawing>
      </w:r>
    </w:p>
    <w:p w14:paraId="46796192" w14:textId="77777777" w:rsidR="000C1BB3" w:rsidRPr="006044D6" w:rsidRDefault="000C1BB3" w:rsidP="000C1BB3">
      <w:pPr>
        <w:pStyle w:val="ListParagraph"/>
        <w:spacing w:after="120" w:line="276" w:lineRule="auto"/>
        <w:ind w:left="851"/>
        <w:contextualSpacing w:val="0"/>
        <w:jc w:val="center"/>
        <w:rPr>
          <w:rFonts w:ascii="Arial" w:hAnsi="Arial" w:cs="Arial"/>
          <w:lang w:val="es-ES_tradnl"/>
        </w:rPr>
      </w:pPr>
      <w:r w:rsidRPr="006044D6">
        <w:rPr>
          <w:rFonts w:ascii="Arial" w:hAnsi="Arial" w:cs="Arial"/>
          <w:noProof/>
          <w:lang w:val="es-ES_tradnl"/>
        </w:rPr>
        <w:drawing>
          <wp:inline distT="0" distB="0" distL="0" distR="0" wp14:anchorId="4E1039C4" wp14:editId="32A38E51">
            <wp:extent cx="3970259" cy="5203825"/>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32" cstate="print">
                      <a:extLst>
                        <a:ext uri="{28A0092B-C50C-407E-A947-70E740481C1C}">
                          <a14:useLocalDpi xmlns:a14="http://schemas.microsoft.com/office/drawing/2010/main" val="0"/>
                        </a:ext>
                      </a:extLst>
                    </a:blip>
                    <a:stretch>
                      <a:fillRect/>
                    </a:stretch>
                  </pic:blipFill>
                  <pic:spPr>
                    <a:xfrm>
                      <a:off x="0" y="0"/>
                      <a:ext cx="3978745" cy="5214947"/>
                    </a:xfrm>
                    <a:prstGeom prst="rect">
                      <a:avLst/>
                    </a:prstGeom>
                  </pic:spPr>
                </pic:pic>
              </a:graphicData>
            </a:graphic>
          </wp:inline>
        </w:drawing>
      </w:r>
    </w:p>
    <w:p w14:paraId="39A0E991" w14:textId="14D6FBD7" w:rsidR="00A77C98" w:rsidRPr="006044D6" w:rsidRDefault="00A77C98" w:rsidP="00A77C98">
      <w:pPr>
        <w:jc w:val="both"/>
        <w:rPr>
          <w:rFonts w:ascii="Arial" w:hAnsi="Arial" w:cs="Arial"/>
          <w:lang w:val="es-ES_tradnl"/>
        </w:rPr>
      </w:pPr>
      <w:r w:rsidRPr="006044D6">
        <w:rPr>
          <w:rFonts w:ascii="Arial" w:hAnsi="Arial" w:cs="Arial"/>
          <w:lang w:val="es-ES_tradnl"/>
        </w:rPr>
        <w:t xml:space="preserve">A </w:t>
      </w:r>
      <w:r w:rsidR="008D7828" w:rsidRPr="006044D6">
        <w:rPr>
          <w:rFonts w:ascii="Arial" w:hAnsi="Arial" w:cs="Arial"/>
          <w:lang w:val="es-ES_tradnl"/>
        </w:rPr>
        <w:t>continuación,</w:t>
      </w:r>
      <w:r w:rsidRPr="006044D6">
        <w:rPr>
          <w:rFonts w:ascii="Arial" w:hAnsi="Arial" w:cs="Arial"/>
          <w:lang w:val="es-ES_tradnl"/>
        </w:rPr>
        <w:t xml:space="preserve"> se describen los principales rasgos funcionales de la organización del mecanismo de ejecución.</w:t>
      </w:r>
    </w:p>
    <w:p w14:paraId="6D2D3D1C" w14:textId="5C103CF0" w:rsidR="00A77C98" w:rsidRPr="006044D6" w:rsidRDefault="00A77C98" w:rsidP="005B340C">
      <w:pPr>
        <w:pStyle w:val="Heading4"/>
        <w:spacing w:after="120"/>
        <w:rPr>
          <w:rFonts w:ascii="Arial" w:hAnsi="Arial" w:cs="Arial"/>
          <w:lang w:val="es-ES_tradnl"/>
        </w:rPr>
      </w:pPr>
      <w:bookmarkStart w:id="20" w:name="_Toc524629099"/>
      <w:r w:rsidRPr="006044D6">
        <w:rPr>
          <w:rFonts w:ascii="Arial" w:hAnsi="Arial" w:cs="Arial"/>
          <w:lang w:val="es-ES_tradnl"/>
        </w:rPr>
        <w:t>Directorio Estratégico</w:t>
      </w:r>
      <w:bookmarkEnd w:id="20"/>
      <w:r w:rsidR="00F07772" w:rsidRPr="006044D6">
        <w:rPr>
          <w:rFonts w:ascii="Arial" w:hAnsi="Arial" w:cs="Arial"/>
          <w:lang w:val="es-ES_tradnl"/>
        </w:rPr>
        <w:t xml:space="preserve"> (DEST)</w:t>
      </w:r>
    </w:p>
    <w:p w14:paraId="7B8E486A" w14:textId="77777777" w:rsidR="00A77C98" w:rsidRPr="006044D6" w:rsidRDefault="00A77C98" w:rsidP="00F03DFB">
      <w:pPr>
        <w:ind w:left="284"/>
        <w:jc w:val="both"/>
        <w:rPr>
          <w:rFonts w:ascii="Arial" w:hAnsi="Arial" w:cs="Arial"/>
          <w:lang w:val="es-ES_tradnl"/>
        </w:rPr>
      </w:pPr>
      <w:r w:rsidRPr="006044D6">
        <w:rPr>
          <w:rFonts w:ascii="Arial" w:hAnsi="Arial" w:cs="Arial"/>
          <w:lang w:val="es-ES_tradnl"/>
        </w:rPr>
        <w:t>El Directorio Estratégico (DEST) tiene como función monitorear el cumplimiento cabal de los objetivos generales del programa, establecidos en el Plan Plurianual de Ejecución, así como realizar el seguimiento de los compromisos anuales y semestrales fijados en el plan anual operativo. Asimismo, es el órgano de mayor representación de los diferentes sectores públicos y privados involucrados en el Programa y, por lo tanto, la instancia central de articulación entre el sector público, sector privado y entidades de capacitación.</w:t>
      </w:r>
    </w:p>
    <w:p w14:paraId="1C7D046B" w14:textId="77777777" w:rsidR="00A77C98" w:rsidRPr="006044D6" w:rsidRDefault="00A77C98" w:rsidP="00F03DFB">
      <w:pPr>
        <w:ind w:left="284"/>
        <w:jc w:val="both"/>
        <w:rPr>
          <w:rFonts w:ascii="Arial" w:hAnsi="Arial" w:cs="Arial"/>
          <w:lang w:val="es-ES_tradnl"/>
        </w:rPr>
      </w:pPr>
      <w:r w:rsidRPr="006044D6">
        <w:rPr>
          <w:rFonts w:ascii="Arial" w:hAnsi="Arial" w:cs="Arial"/>
          <w:lang w:val="es-ES_tradnl"/>
        </w:rPr>
        <w:t>Sus funciones serán las siguientes:</w:t>
      </w:r>
    </w:p>
    <w:p w14:paraId="031F44BB" w14:textId="77777777" w:rsidR="00A77C98" w:rsidRPr="006044D6" w:rsidRDefault="00A77C98" w:rsidP="00686A0C">
      <w:pPr>
        <w:pStyle w:val="ListParagraph"/>
        <w:numPr>
          <w:ilvl w:val="0"/>
          <w:numId w:val="7"/>
        </w:numPr>
        <w:spacing w:after="0" w:line="276" w:lineRule="auto"/>
        <w:jc w:val="both"/>
        <w:rPr>
          <w:rFonts w:ascii="Arial" w:hAnsi="Arial" w:cs="Arial"/>
          <w:lang w:val="es-ES_tradnl"/>
        </w:rPr>
      </w:pPr>
      <w:r w:rsidRPr="006044D6">
        <w:rPr>
          <w:rFonts w:ascii="Arial" w:hAnsi="Arial" w:cs="Arial"/>
          <w:lang w:val="es-ES_tradnl"/>
        </w:rPr>
        <w:t>Velar por el cumplimiento de los objetivos del Programa.</w:t>
      </w:r>
    </w:p>
    <w:p w14:paraId="619C74D3" w14:textId="77777777" w:rsidR="00A77C98" w:rsidRPr="006044D6" w:rsidRDefault="00A77C98" w:rsidP="00686A0C">
      <w:pPr>
        <w:pStyle w:val="ListParagraph"/>
        <w:numPr>
          <w:ilvl w:val="0"/>
          <w:numId w:val="7"/>
        </w:numPr>
        <w:spacing w:after="0" w:line="276" w:lineRule="auto"/>
        <w:jc w:val="both"/>
        <w:rPr>
          <w:rFonts w:ascii="Arial" w:hAnsi="Arial" w:cs="Arial"/>
          <w:lang w:val="es-ES_tradnl"/>
        </w:rPr>
      </w:pPr>
      <w:r w:rsidRPr="006044D6">
        <w:rPr>
          <w:rFonts w:ascii="Arial" w:hAnsi="Arial" w:cs="Arial"/>
          <w:lang w:val="es-ES_tradnl"/>
        </w:rPr>
        <w:t xml:space="preserve">Apoyar a la Unidad Ejecutora del </w:t>
      </w:r>
      <w:r w:rsidR="008920A7" w:rsidRPr="006044D6">
        <w:rPr>
          <w:rFonts w:ascii="Arial" w:hAnsi="Arial" w:cs="Arial"/>
          <w:lang w:val="es-ES_tradnl"/>
        </w:rPr>
        <w:t>P</w:t>
      </w:r>
      <w:r w:rsidRPr="006044D6">
        <w:rPr>
          <w:rFonts w:ascii="Arial" w:hAnsi="Arial" w:cs="Arial"/>
          <w:lang w:val="es-ES_tradnl"/>
        </w:rPr>
        <w:t xml:space="preserve">rograma y a su </w:t>
      </w:r>
      <w:r w:rsidR="008920A7" w:rsidRPr="006044D6">
        <w:rPr>
          <w:rFonts w:ascii="Arial" w:hAnsi="Arial" w:cs="Arial"/>
          <w:lang w:val="es-ES_tradnl"/>
        </w:rPr>
        <w:t>Coordinador General</w:t>
      </w:r>
      <w:r w:rsidRPr="006044D6">
        <w:rPr>
          <w:rFonts w:ascii="Arial" w:hAnsi="Arial" w:cs="Arial"/>
          <w:lang w:val="es-ES_tradnl"/>
        </w:rPr>
        <w:t>, cuando así sea requerido, en sus labores de articulación de acciones entre el sector público (ministerios y otras entidades públicas), sector productivo (asociaciones de empresarios y empresas) y entidades de formación, así como con otros actores relevantes para el programa.</w:t>
      </w:r>
    </w:p>
    <w:p w14:paraId="4A3ABA04" w14:textId="77777777" w:rsidR="00A77C98" w:rsidRPr="006044D6" w:rsidRDefault="00A77C98" w:rsidP="00686A0C">
      <w:pPr>
        <w:pStyle w:val="ListParagraph"/>
        <w:numPr>
          <w:ilvl w:val="0"/>
          <w:numId w:val="7"/>
        </w:numPr>
        <w:spacing w:after="0" w:line="276" w:lineRule="auto"/>
        <w:jc w:val="both"/>
        <w:rPr>
          <w:rFonts w:ascii="Arial" w:hAnsi="Arial" w:cs="Arial"/>
          <w:lang w:val="es-ES_tradnl"/>
        </w:rPr>
      </w:pPr>
      <w:r w:rsidRPr="006044D6">
        <w:rPr>
          <w:rFonts w:ascii="Arial" w:hAnsi="Arial" w:cs="Arial"/>
          <w:lang w:val="es-ES_tradnl"/>
        </w:rPr>
        <w:t>Monitorear la ejecución de las metas estratégicas del programa, establecidas en el documento de proyecto (POD), matriz de resultados y plan de ejecución plurianual (PEP).</w:t>
      </w:r>
    </w:p>
    <w:p w14:paraId="49FF037E" w14:textId="77777777" w:rsidR="00A77C98" w:rsidRPr="006044D6" w:rsidRDefault="00A77C98" w:rsidP="00686A0C">
      <w:pPr>
        <w:pStyle w:val="ListParagraph"/>
        <w:numPr>
          <w:ilvl w:val="0"/>
          <w:numId w:val="7"/>
        </w:numPr>
        <w:spacing w:after="0" w:line="276" w:lineRule="auto"/>
        <w:jc w:val="both"/>
        <w:rPr>
          <w:rFonts w:ascii="Arial" w:hAnsi="Arial" w:cs="Arial"/>
          <w:lang w:val="es-ES_tradnl"/>
        </w:rPr>
      </w:pPr>
      <w:r w:rsidRPr="006044D6">
        <w:rPr>
          <w:rFonts w:ascii="Arial" w:hAnsi="Arial" w:cs="Arial"/>
          <w:lang w:val="es-ES_tradnl"/>
        </w:rPr>
        <w:t>Emitir su informe favorable, previo a las convocatorias, a los requisitos caracterizadores de los diferentes llamados a fondos concursables que se realicen. Para ello contará con el apoyo de la Unidad de Coordinación Técnica (UCT).</w:t>
      </w:r>
    </w:p>
    <w:p w14:paraId="5735E305" w14:textId="5CFCAB6F" w:rsidR="00A77C98" w:rsidRPr="006044D6" w:rsidRDefault="00A77C98" w:rsidP="00686A0C">
      <w:pPr>
        <w:pStyle w:val="ListParagraph"/>
        <w:numPr>
          <w:ilvl w:val="0"/>
          <w:numId w:val="7"/>
        </w:numPr>
        <w:spacing w:after="0" w:line="276" w:lineRule="auto"/>
        <w:jc w:val="both"/>
        <w:rPr>
          <w:rFonts w:ascii="Arial" w:hAnsi="Arial" w:cs="Arial"/>
          <w:lang w:val="es-ES_tradnl"/>
        </w:rPr>
      </w:pPr>
      <w:r w:rsidRPr="006044D6">
        <w:rPr>
          <w:rFonts w:ascii="Arial" w:hAnsi="Arial" w:cs="Arial"/>
          <w:lang w:val="es-ES_tradnl"/>
        </w:rPr>
        <w:t xml:space="preserve">Supervisar que los procesos de selección del personal clave (coordinador general, </w:t>
      </w:r>
      <w:r w:rsidR="00666334" w:rsidRPr="006044D6">
        <w:rPr>
          <w:rFonts w:ascii="Arial" w:hAnsi="Arial" w:cs="Arial"/>
          <w:lang w:val="es-ES_tradnl"/>
        </w:rPr>
        <w:t xml:space="preserve">coordinador </w:t>
      </w:r>
      <w:r w:rsidRPr="006044D6">
        <w:rPr>
          <w:rFonts w:ascii="Arial" w:hAnsi="Arial" w:cs="Arial"/>
          <w:lang w:val="es-ES_tradnl"/>
        </w:rPr>
        <w:t>técnico</w:t>
      </w:r>
      <w:r w:rsidR="00505A80" w:rsidRPr="006044D6">
        <w:rPr>
          <w:rFonts w:ascii="Arial" w:hAnsi="Arial" w:cs="Arial"/>
          <w:lang w:val="es-ES_tradnl"/>
        </w:rPr>
        <w:t xml:space="preserve"> y especialista en gestión de proyectos</w:t>
      </w:r>
      <w:r w:rsidR="00B74977" w:rsidRPr="006044D6">
        <w:rPr>
          <w:rFonts w:ascii="Arial" w:hAnsi="Arial" w:cs="Arial"/>
          <w:lang w:val="es-ES_tradnl"/>
        </w:rPr>
        <w:t>‒</w:t>
      </w:r>
      <w:r w:rsidR="003200C5" w:rsidRPr="006044D6">
        <w:rPr>
          <w:rFonts w:ascii="Arial" w:hAnsi="Arial" w:cs="Arial"/>
          <w:lang w:val="es-ES_tradnl"/>
        </w:rPr>
        <w:t>PMO</w:t>
      </w:r>
      <w:r w:rsidRPr="006044D6">
        <w:rPr>
          <w:rFonts w:ascii="Arial" w:hAnsi="Arial" w:cs="Arial"/>
          <w:lang w:val="es-ES_tradnl"/>
        </w:rPr>
        <w:t xml:space="preserve">) </w:t>
      </w:r>
      <w:r w:rsidR="00955E12" w:rsidRPr="006044D6">
        <w:rPr>
          <w:rFonts w:ascii="Arial" w:hAnsi="Arial" w:cs="Arial"/>
          <w:lang w:val="es-ES_tradnl"/>
        </w:rPr>
        <w:t xml:space="preserve">de la Unidad Ejecutora </w:t>
      </w:r>
      <w:r w:rsidRPr="006044D6">
        <w:rPr>
          <w:rFonts w:ascii="Arial" w:hAnsi="Arial" w:cs="Arial"/>
          <w:lang w:val="es-ES_tradnl"/>
        </w:rPr>
        <w:t>se realicen bajo los criterios de mérito y competencias específicas para el cargo, de acuerdo con las mejores prácticas de reclutamiento de personal y con procedimientos con la mayor transparencia.</w:t>
      </w:r>
    </w:p>
    <w:p w14:paraId="49532662" w14:textId="77777777" w:rsidR="00A77C98" w:rsidRPr="006044D6" w:rsidRDefault="00A77C98" w:rsidP="00686A0C">
      <w:pPr>
        <w:pStyle w:val="ListParagraph"/>
        <w:numPr>
          <w:ilvl w:val="0"/>
          <w:numId w:val="7"/>
        </w:numPr>
        <w:spacing w:after="0" w:line="276" w:lineRule="auto"/>
        <w:jc w:val="both"/>
        <w:rPr>
          <w:rFonts w:ascii="Arial" w:hAnsi="Arial" w:cs="Arial"/>
          <w:lang w:val="es-ES_tradnl"/>
        </w:rPr>
      </w:pPr>
      <w:r w:rsidRPr="006044D6">
        <w:rPr>
          <w:rFonts w:ascii="Arial" w:hAnsi="Arial" w:cs="Arial"/>
          <w:lang w:val="es-ES_tradnl"/>
        </w:rPr>
        <w:t>Dar su informe favorable, previo a la licitación, de los términos de referencia para la contratación la firma que desempeñen las funciones de la Unidad de Gerenciamiento Técnico del componente 1 y la Unidad de Gerenciamiento Técnico de los componentes 2 y 3.</w:t>
      </w:r>
    </w:p>
    <w:p w14:paraId="15F46934" w14:textId="77777777" w:rsidR="00A77C98" w:rsidRPr="006044D6" w:rsidRDefault="00A77C98" w:rsidP="00686A0C">
      <w:pPr>
        <w:pStyle w:val="ListParagraph"/>
        <w:numPr>
          <w:ilvl w:val="0"/>
          <w:numId w:val="7"/>
        </w:numPr>
        <w:spacing w:after="0" w:line="276" w:lineRule="auto"/>
        <w:jc w:val="both"/>
        <w:rPr>
          <w:rFonts w:ascii="Arial" w:hAnsi="Arial" w:cs="Arial"/>
          <w:lang w:val="es-ES_tradnl"/>
        </w:rPr>
      </w:pPr>
      <w:r w:rsidRPr="006044D6">
        <w:rPr>
          <w:rFonts w:ascii="Arial" w:hAnsi="Arial" w:cs="Arial"/>
          <w:lang w:val="es-ES_tradnl"/>
        </w:rPr>
        <w:t>Dar su informe favorable de la contratación las firmas que desempeñen las funciones de la Unidad de Gerenciamiento Técnico del componente 1 y la Unidad de Gerenciamiento Técnico de los componentes 2 y 3.</w:t>
      </w:r>
    </w:p>
    <w:p w14:paraId="5C749D12" w14:textId="77777777" w:rsidR="00A77C98" w:rsidRPr="006044D6" w:rsidRDefault="00A77C98" w:rsidP="00686A0C">
      <w:pPr>
        <w:pStyle w:val="ListParagraph"/>
        <w:numPr>
          <w:ilvl w:val="0"/>
          <w:numId w:val="7"/>
        </w:numPr>
        <w:spacing w:after="0" w:line="276" w:lineRule="auto"/>
        <w:jc w:val="both"/>
        <w:rPr>
          <w:rFonts w:ascii="Arial" w:hAnsi="Arial" w:cs="Arial"/>
          <w:lang w:val="es-ES_tradnl"/>
        </w:rPr>
      </w:pPr>
      <w:r w:rsidRPr="006044D6">
        <w:rPr>
          <w:rFonts w:ascii="Arial" w:hAnsi="Arial" w:cs="Arial"/>
          <w:lang w:val="es-ES_tradnl"/>
        </w:rPr>
        <w:t>Aprobar el plan operativo anual (POA) elaborado por el coordinador general el programa, de acuerdo con las indicaciones establecidas en el PEP.</w:t>
      </w:r>
    </w:p>
    <w:p w14:paraId="00BAA9B0" w14:textId="77777777" w:rsidR="00A77C98" w:rsidRPr="006044D6" w:rsidRDefault="00A77C98" w:rsidP="00686A0C">
      <w:pPr>
        <w:pStyle w:val="ListParagraph"/>
        <w:numPr>
          <w:ilvl w:val="0"/>
          <w:numId w:val="7"/>
        </w:numPr>
        <w:spacing w:after="0" w:line="276" w:lineRule="auto"/>
        <w:jc w:val="both"/>
        <w:rPr>
          <w:rFonts w:ascii="Arial" w:hAnsi="Arial" w:cs="Arial"/>
          <w:lang w:val="es-ES_tradnl"/>
        </w:rPr>
      </w:pPr>
      <w:r w:rsidRPr="006044D6">
        <w:rPr>
          <w:rFonts w:ascii="Arial" w:hAnsi="Arial" w:cs="Arial"/>
          <w:lang w:val="es-ES_tradnl"/>
        </w:rPr>
        <w:t>Aprobar el Reglamento Operativo del Programa, que incluye la regulación de los Fondos Concursables.</w:t>
      </w:r>
    </w:p>
    <w:p w14:paraId="140C78DE" w14:textId="77777777" w:rsidR="00A77C98" w:rsidRPr="006044D6" w:rsidRDefault="00A77C98" w:rsidP="00686A0C">
      <w:pPr>
        <w:pStyle w:val="ListParagraph"/>
        <w:numPr>
          <w:ilvl w:val="0"/>
          <w:numId w:val="7"/>
        </w:numPr>
        <w:spacing w:after="0" w:line="276" w:lineRule="auto"/>
        <w:jc w:val="both"/>
        <w:rPr>
          <w:rFonts w:ascii="Arial" w:hAnsi="Arial" w:cs="Arial"/>
          <w:lang w:val="es-ES_tradnl"/>
        </w:rPr>
      </w:pPr>
      <w:r w:rsidRPr="006044D6">
        <w:rPr>
          <w:rFonts w:ascii="Arial" w:hAnsi="Arial" w:cs="Arial"/>
          <w:lang w:val="es-ES_tradnl"/>
        </w:rPr>
        <w:t>Hacer seguimiento del cumplimiento de objetivos y metales anuales y semestrales establecidos en el POA.</w:t>
      </w:r>
    </w:p>
    <w:p w14:paraId="3D858B68" w14:textId="77777777" w:rsidR="00A77C98" w:rsidRPr="006044D6" w:rsidRDefault="00A77C98" w:rsidP="00686A0C">
      <w:pPr>
        <w:pStyle w:val="ListParagraph"/>
        <w:numPr>
          <w:ilvl w:val="0"/>
          <w:numId w:val="7"/>
        </w:numPr>
        <w:spacing w:after="0" w:line="276" w:lineRule="auto"/>
        <w:jc w:val="both"/>
        <w:rPr>
          <w:rFonts w:ascii="Arial" w:hAnsi="Arial" w:cs="Arial"/>
          <w:lang w:val="es-ES_tradnl"/>
        </w:rPr>
      </w:pPr>
      <w:r w:rsidRPr="006044D6">
        <w:rPr>
          <w:rFonts w:ascii="Arial" w:hAnsi="Arial" w:cs="Arial"/>
          <w:lang w:val="es-ES_tradnl"/>
        </w:rPr>
        <w:t>Fijar fecha y montos para las convocatorias de proyectos en el marco del Reglamento Operativo, sección los Fondos Concursables.</w:t>
      </w:r>
    </w:p>
    <w:p w14:paraId="4741E0F2" w14:textId="77777777" w:rsidR="00A77C98" w:rsidRPr="006044D6" w:rsidRDefault="00A77C98" w:rsidP="00686A0C">
      <w:pPr>
        <w:pStyle w:val="ListParagraph"/>
        <w:numPr>
          <w:ilvl w:val="0"/>
          <w:numId w:val="7"/>
        </w:numPr>
        <w:spacing w:after="0" w:line="276" w:lineRule="auto"/>
        <w:contextualSpacing w:val="0"/>
        <w:jc w:val="both"/>
        <w:rPr>
          <w:rFonts w:ascii="Arial" w:hAnsi="Arial" w:cs="Arial"/>
          <w:lang w:val="es-ES_tradnl"/>
        </w:rPr>
      </w:pPr>
      <w:r w:rsidRPr="006044D6">
        <w:rPr>
          <w:rFonts w:ascii="Arial" w:hAnsi="Arial" w:cs="Arial"/>
          <w:lang w:val="es-ES_tradnl"/>
        </w:rPr>
        <w:t xml:space="preserve">Velar por el cumplimiento de las recomendaciones de los informes de auditoría anual. </w:t>
      </w:r>
    </w:p>
    <w:p w14:paraId="455F8313" w14:textId="77777777" w:rsidR="00A77C98" w:rsidRPr="006044D6" w:rsidRDefault="00A77C98" w:rsidP="00686A0C">
      <w:pPr>
        <w:pStyle w:val="ListParagraph"/>
        <w:numPr>
          <w:ilvl w:val="0"/>
          <w:numId w:val="7"/>
        </w:numPr>
        <w:spacing w:after="0" w:line="276" w:lineRule="auto"/>
        <w:jc w:val="both"/>
        <w:rPr>
          <w:rFonts w:ascii="Arial" w:hAnsi="Arial" w:cs="Arial"/>
          <w:lang w:val="es-ES_tradnl"/>
        </w:rPr>
      </w:pPr>
      <w:r w:rsidRPr="006044D6">
        <w:rPr>
          <w:rFonts w:ascii="Arial" w:hAnsi="Arial" w:cs="Arial"/>
          <w:lang w:val="es-ES_tradnl"/>
        </w:rPr>
        <w:t>Expresar su opinión y valoraciones acerca de otras cuestiones que el coordinador general estime convenientes para la buena marcha de la ejecución del programa.</w:t>
      </w:r>
    </w:p>
    <w:p w14:paraId="7C343D9A" w14:textId="77777777" w:rsidR="008343E8" w:rsidRPr="006044D6" w:rsidRDefault="008343E8" w:rsidP="008343E8">
      <w:pPr>
        <w:pStyle w:val="ListParagraph"/>
        <w:spacing w:after="0" w:line="276" w:lineRule="auto"/>
        <w:ind w:left="927"/>
        <w:jc w:val="both"/>
        <w:rPr>
          <w:rFonts w:ascii="Arial" w:hAnsi="Arial" w:cs="Arial"/>
          <w:lang w:val="es-ES_tradnl"/>
        </w:rPr>
      </w:pPr>
    </w:p>
    <w:p w14:paraId="7B2C24A5" w14:textId="77777777" w:rsidR="00A77C98" w:rsidRPr="006044D6" w:rsidRDefault="00A77C98" w:rsidP="00F03DFB">
      <w:pPr>
        <w:ind w:left="284"/>
        <w:jc w:val="both"/>
        <w:rPr>
          <w:rFonts w:ascii="Arial" w:hAnsi="Arial" w:cs="Arial"/>
          <w:lang w:val="es-ES_tradnl"/>
        </w:rPr>
      </w:pPr>
      <w:r w:rsidRPr="006044D6">
        <w:rPr>
          <w:rFonts w:ascii="Arial" w:hAnsi="Arial" w:cs="Arial"/>
          <w:lang w:val="es-ES_tradnl"/>
        </w:rPr>
        <w:t>El Directorio Estratégico estará integrado al menos por cinco miembros, hasta un máximo de siete. Su composición deberá tener al menos los siguientes integrantes:</w:t>
      </w:r>
    </w:p>
    <w:p w14:paraId="6786B6C4" w14:textId="77777777" w:rsidR="00A77C98" w:rsidRPr="006044D6" w:rsidRDefault="00A77C98" w:rsidP="00686A0C">
      <w:pPr>
        <w:pStyle w:val="ListParagraph"/>
        <w:numPr>
          <w:ilvl w:val="0"/>
          <w:numId w:val="8"/>
        </w:numPr>
        <w:spacing w:after="120" w:line="276" w:lineRule="auto"/>
        <w:jc w:val="both"/>
        <w:rPr>
          <w:rFonts w:ascii="Arial" w:hAnsi="Arial" w:cs="Arial"/>
          <w:lang w:val="es-ES_tradnl"/>
        </w:rPr>
      </w:pPr>
      <w:r w:rsidRPr="006044D6">
        <w:rPr>
          <w:rFonts w:ascii="Arial" w:hAnsi="Arial" w:cs="Arial"/>
          <w:lang w:val="es-ES_tradnl"/>
        </w:rPr>
        <w:t>El secretario general de la Secretaría de Competitividad y Logística. Ejercerá la presidencia del Consejo.</w:t>
      </w:r>
    </w:p>
    <w:p w14:paraId="361E5B8A" w14:textId="77777777" w:rsidR="00A77C98" w:rsidRPr="006044D6" w:rsidRDefault="00A77C98" w:rsidP="00686A0C">
      <w:pPr>
        <w:pStyle w:val="ListParagraph"/>
        <w:numPr>
          <w:ilvl w:val="0"/>
          <w:numId w:val="8"/>
        </w:numPr>
        <w:spacing w:after="120" w:line="276" w:lineRule="auto"/>
        <w:jc w:val="both"/>
        <w:rPr>
          <w:rFonts w:ascii="Arial" w:hAnsi="Arial" w:cs="Arial"/>
          <w:lang w:val="es-ES_tradnl"/>
        </w:rPr>
      </w:pPr>
      <w:r w:rsidRPr="006044D6">
        <w:rPr>
          <w:rFonts w:ascii="Arial" w:hAnsi="Arial" w:cs="Arial"/>
          <w:lang w:val="es-ES_tradnl"/>
        </w:rPr>
        <w:t>Una autoridad del Ministerio de Educación, estrechamente vinculado con responsabilidades en la formación técnico-profesional.</w:t>
      </w:r>
    </w:p>
    <w:p w14:paraId="45AA8AE9" w14:textId="77777777" w:rsidR="00A77C98" w:rsidRPr="006044D6" w:rsidRDefault="00A77C98" w:rsidP="00686A0C">
      <w:pPr>
        <w:pStyle w:val="ListParagraph"/>
        <w:numPr>
          <w:ilvl w:val="0"/>
          <w:numId w:val="8"/>
        </w:numPr>
        <w:spacing w:after="120" w:line="276" w:lineRule="auto"/>
        <w:jc w:val="both"/>
        <w:rPr>
          <w:rFonts w:ascii="Arial" w:hAnsi="Arial" w:cs="Arial"/>
          <w:lang w:val="es-ES_tradnl"/>
        </w:rPr>
      </w:pPr>
      <w:r w:rsidRPr="006044D6">
        <w:rPr>
          <w:rFonts w:ascii="Arial" w:hAnsi="Arial" w:cs="Arial"/>
          <w:lang w:val="es-ES_tradnl"/>
        </w:rPr>
        <w:t>Un miembro de la red de Centros de Competitividad, designado por sus entidades socias.</w:t>
      </w:r>
    </w:p>
    <w:p w14:paraId="3A9FD4F3" w14:textId="77777777" w:rsidR="00A77C98" w:rsidRPr="006044D6" w:rsidRDefault="00A77C98" w:rsidP="00686A0C">
      <w:pPr>
        <w:pStyle w:val="ListParagraph"/>
        <w:numPr>
          <w:ilvl w:val="0"/>
          <w:numId w:val="8"/>
        </w:numPr>
        <w:spacing w:after="120" w:line="276" w:lineRule="auto"/>
        <w:jc w:val="both"/>
        <w:rPr>
          <w:rFonts w:ascii="Arial" w:hAnsi="Arial" w:cs="Arial"/>
          <w:lang w:val="es-ES_tradnl"/>
        </w:rPr>
      </w:pPr>
      <w:r w:rsidRPr="006044D6">
        <w:rPr>
          <w:rFonts w:ascii="Arial" w:hAnsi="Arial" w:cs="Arial"/>
          <w:lang w:val="es-ES_tradnl"/>
        </w:rPr>
        <w:t>Una autoridad del Servicio Nacional de Ciencia y Tecnología (SENACYT)</w:t>
      </w:r>
    </w:p>
    <w:p w14:paraId="20B952FC" w14:textId="77777777" w:rsidR="00A77C98" w:rsidRPr="006044D6" w:rsidRDefault="00A77C98" w:rsidP="00686A0C">
      <w:pPr>
        <w:pStyle w:val="ListParagraph"/>
        <w:numPr>
          <w:ilvl w:val="0"/>
          <w:numId w:val="8"/>
        </w:numPr>
        <w:spacing w:after="120" w:line="276" w:lineRule="auto"/>
        <w:jc w:val="both"/>
        <w:rPr>
          <w:rFonts w:ascii="Arial" w:hAnsi="Arial" w:cs="Arial"/>
          <w:lang w:val="es-ES_tradnl"/>
        </w:rPr>
      </w:pPr>
      <w:r w:rsidRPr="006044D6">
        <w:rPr>
          <w:rFonts w:ascii="Arial" w:hAnsi="Arial" w:cs="Arial"/>
          <w:lang w:val="es-ES_tradnl"/>
        </w:rPr>
        <w:t>Un representante de APEDE.</w:t>
      </w:r>
    </w:p>
    <w:p w14:paraId="00B145D2" w14:textId="77777777" w:rsidR="00A77C98" w:rsidRPr="006044D6" w:rsidRDefault="00A77C98" w:rsidP="00F03DFB">
      <w:pPr>
        <w:ind w:left="284"/>
        <w:jc w:val="both"/>
        <w:rPr>
          <w:rFonts w:ascii="Arial" w:hAnsi="Arial" w:cs="Arial"/>
          <w:lang w:val="es-ES_tradnl"/>
        </w:rPr>
      </w:pPr>
      <w:r w:rsidRPr="006044D6">
        <w:rPr>
          <w:rFonts w:ascii="Arial" w:hAnsi="Arial" w:cs="Arial"/>
          <w:lang w:val="es-ES_tradnl"/>
        </w:rPr>
        <w:t>El Directorio Estratégico (DEST) se reunirá cuatro veces al año, de acuerdo con los procedimientos que se establezcan en el Reglamento Operativo del Programa. El quórum será por mayoría simple y los acuerdos se adoptarán por mayoría simple del total de los miembros del CDE. Para las sesiones extraordinarias se precisará de una mayoría simple.</w:t>
      </w:r>
    </w:p>
    <w:p w14:paraId="2BD04C94" w14:textId="77777777" w:rsidR="00A77C98" w:rsidRPr="006044D6" w:rsidRDefault="00A77C98" w:rsidP="00F03DFB">
      <w:pPr>
        <w:ind w:left="284"/>
        <w:jc w:val="both"/>
        <w:rPr>
          <w:rFonts w:ascii="Arial" w:hAnsi="Arial" w:cs="Arial"/>
          <w:lang w:val="es-ES_tradnl"/>
        </w:rPr>
      </w:pPr>
      <w:r w:rsidRPr="006044D6">
        <w:rPr>
          <w:rFonts w:ascii="Arial" w:hAnsi="Arial" w:cs="Arial"/>
          <w:lang w:val="es-ES_tradnl"/>
        </w:rPr>
        <w:t>El DEST podrá contar con la asesoría de especialistas, expertos u otros invitados, de acuerdo con los temas que lo requieran.</w:t>
      </w:r>
    </w:p>
    <w:p w14:paraId="71168196" w14:textId="4AA7E222" w:rsidR="00A77C98" w:rsidRPr="006044D6" w:rsidRDefault="004B37C5" w:rsidP="005B340C">
      <w:pPr>
        <w:pStyle w:val="Heading4"/>
        <w:spacing w:after="120"/>
        <w:rPr>
          <w:rFonts w:ascii="Arial" w:hAnsi="Arial" w:cs="Arial"/>
          <w:lang w:val="es-ES_tradnl"/>
        </w:rPr>
      </w:pPr>
      <w:r w:rsidRPr="006044D6">
        <w:rPr>
          <w:rFonts w:ascii="Arial" w:hAnsi="Arial" w:cs="Arial"/>
          <w:lang w:val="es-ES_tradnl"/>
        </w:rPr>
        <w:t>Dirección Ejecutiva del Programa</w:t>
      </w:r>
      <w:r w:rsidR="00F07772" w:rsidRPr="006044D6">
        <w:rPr>
          <w:rFonts w:ascii="Arial" w:hAnsi="Arial" w:cs="Arial"/>
          <w:lang w:val="es-ES_tradnl"/>
        </w:rPr>
        <w:t xml:space="preserve"> (DE)</w:t>
      </w:r>
    </w:p>
    <w:p w14:paraId="07764933" w14:textId="77777777" w:rsidR="00A77C98" w:rsidRPr="006044D6" w:rsidRDefault="00A77C98" w:rsidP="00F03DFB">
      <w:pPr>
        <w:ind w:left="284"/>
        <w:jc w:val="both"/>
        <w:rPr>
          <w:rFonts w:ascii="Arial" w:hAnsi="Arial" w:cs="Arial"/>
          <w:lang w:val="es-ES_tradnl"/>
        </w:rPr>
      </w:pPr>
      <w:r w:rsidRPr="006044D6">
        <w:rPr>
          <w:rFonts w:ascii="Arial" w:hAnsi="Arial" w:cs="Arial"/>
          <w:lang w:val="es-ES_tradnl"/>
        </w:rPr>
        <w:t xml:space="preserve">Es la autoridad responsable de planificar, coordinar, supervisar, evaluar y controlar la gestión de los recursos y la ejecución de las actividades del Programa siguiendo las políticas y directivas institucionales, así como los compromisos asumidos. </w:t>
      </w:r>
    </w:p>
    <w:p w14:paraId="5FE2E265" w14:textId="77777777" w:rsidR="00A77C98" w:rsidRPr="006044D6" w:rsidRDefault="00A77C98" w:rsidP="00F03DFB">
      <w:pPr>
        <w:ind w:left="284"/>
        <w:jc w:val="both"/>
        <w:rPr>
          <w:rFonts w:ascii="Arial" w:hAnsi="Arial" w:cs="Arial"/>
          <w:lang w:val="es-ES_tradnl"/>
        </w:rPr>
      </w:pPr>
      <w:r w:rsidRPr="006044D6">
        <w:rPr>
          <w:rFonts w:ascii="Arial" w:hAnsi="Arial" w:cs="Arial"/>
          <w:lang w:val="es-ES_tradnl"/>
        </w:rPr>
        <w:t xml:space="preserve">La Dirección Ejecutiva del Programa está a cargo de un </w:t>
      </w:r>
      <w:r w:rsidR="004B37C5" w:rsidRPr="006044D6">
        <w:rPr>
          <w:rFonts w:ascii="Arial" w:hAnsi="Arial" w:cs="Arial"/>
          <w:lang w:val="es-ES_tradnl"/>
        </w:rPr>
        <w:t>Coordinador General</w:t>
      </w:r>
      <w:r w:rsidRPr="006044D6">
        <w:rPr>
          <w:rFonts w:ascii="Arial" w:hAnsi="Arial" w:cs="Arial"/>
          <w:lang w:val="es-ES_tradnl"/>
        </w:rPr>
        <w:t xml:space="preserve">, nombrado mediante </w:t>
      </w:r>
      <w:r w:rsidR="004B37C5" w:rsidRPr="006044D6">
        <w:rPr>
          <w:rFonts w:ascii="Arial" w:hAnsi="Arial" w:cs="Arial"/>
          <w:lang w:val="es-ES_tradnl"/>
        </w:rPr>
        <w:t xml:space="preserve">Resolución Ministerial </w:t>
      </w:r>
      <w:r w:rsidRPr="006044D6">
        <w:rPr>
          <w:rFonts w:ascii="Arial" w:hAnsi="Arial" w:cs="Arial"/>
          <w:lang w:val="es-ES_tradnl"/>
        </w:rPr>
        <w:t xml:space="preserve">a propuesta del Secretario de Competitividad y Logística, con la </w:t>
      </w:r>
      <w:r w:rsidR="00C0514F" w:rsidRPr="006044D6">
        <w:rPr>
          <w:rFonts w:ascii="Arial" w:hAnsi="Arial" w:cs="Arial"/>
          <w:lang w:val="es-ES_tradnl"/>
        </w:rPr>
        <w:t xml:space="preserve">No Objeción </w:t>
      </w:r>
      <w:r w:rsidRPr="006044D6">
        <w:rPr>
          <w:rFonts w:ascii="Arial" w:hAnsi="Arial" w:cs="Arial"/>
          <w:lang w:val="es-ES_tradnl"/>
        </w:rPr>
        <w:t>del Banco Interamericano de Desarrollo (BID).</w:t>
      </w:r>
    </w:p>
    <w:p w14:paraId="1E1437BA" w14:textId="6449AAAC" w:rsidR="00A77C98" w:rsidRPr="006044D6" w:rsidRDefault="00A77C98" w:rsidP="00F03DFB">
      <w:pPr>
        <w:ind w:left="284"/>
        <w:jc w:val="both"/>
        <w:rPr>
          <w:rFonts w:ascii="Arial" w:hAnsi="Arial" w:cs="Arial"/>
          <w:lang w:val="es-ES_tradnl"/>
        </w:rPr>
      </w:pPr>
      <w:r w:rsidRPr="006044D6">
        <w:rPr>
          <w:rFonts w:ascii="Arial" w:hAnsi="Arial" w:cs="Arial"/>
          <w:lang w:val="es-ES_tradnl"/>
        </w:rPr>
        <w:t xml:space="preserve">Para el desempeño de sus responsabilidades, el </w:t>
      </w:r>
      <w:r w:rsidR="00C0514F" w:rsidRPr="006044D6">
        <w:rPr>
          <w:rFonts w:ascii="Arial" w:hAnsi="Arial" w:cs="Arial"/>
          <w:lang w:val="es-ES_tradnl"/>
        </w:rPr>
        <w:t xml:space="preserve">Coordinador General </w:t>
      </w:r>
      <w:r w:rsidRPr="006044D6">
        <w:rPr>
          <w:rFonts w:ascii="Arial" w:hAnsi="Arial" w:cs="Arial"/>
          <w:lang w:val="es-ES_tradnl"/>
        </w:rPr>
        <w:t xml:space="preserve">contará con el apoyo de un </w:t>
      </w:r>
      <w:r w:rsidR="00DB44BF" w:rsidRPr="006044D6">
        <w:rPr>
          <w:rFonts w:ascii="Arial" w:hAnsi="Arial" w:cs="Arial"/>
          <w:lang w:val="es-ES_tradnl"/>
        </w:rPr>
        <w:t xml:space="preserve">especialista </w:t>
      </w:r>
      <w:r w:rsidRPr="006044D6">
        <w:rPr>
          <w:rFonts w:ascii="Arial" w:hAnsi="Arial" w:cs="Arial"/>
          <w:lang w:val="es-ES_tradnl"/>
        </w:rPr>
        <w:t>en planificación, monitoreo y evaluación, y control interno</w:t>
      </w:r>
      <w:r w:rsidR="00DB44BF" w:rsidRPr="006044D6">
        <w:rPr>
          <w:rFonts w:ascii="Arial" w:hAnsi="Arial" w:cs="Arial"/>
          <w:lang w:val="es-ES_tradnl"/>
        </w:rPr>
        <w:t xml:space="preserve"> (PMO)</w:t>
      </w:r>
      <w:r w:rsidRPr="006044D6">
        <w:rPr>
          <w:rFonts w:ascii="Arial" w:hAnsi="Arial" w:cs="Arial"/>
          <w:lang w:val="es-ES_tradnl"/>
        </w:rPr>
        <w:t>, y un especialista en formación y capacitación técnico-profesional</w:t>
      </w:r>
      <w:r w:rsidR="00DB44BF" w:rsidRPr="006044D6">
        <w:rPr>
          <w:rFonts w:ascii="Arial" w:hAnsi="Arial" w:cs="Arial"/>
          <w:lang w:val="es-ES_tradnl"/>
        </w:rPr>
        <w:t xml:space="preserve"> (coordinador técnico)</w:t>
      </w:r>
      <w:r w:rsidRPr="006044D6">
        <w:rPr>
          <w:rFonts w:ascii="Arial" w:hAnsi="Arial" w:cs="Arial"/>
          <w:lang w:val="es-ES_tradnl"/>
        </w:rPr>
        <w:t>.</w:t>
      </w:r>
    </w:p>
    <w:p w14:paraId="08AA97CA" w14:textId="77777777" w:rsidR="00A77C98" w:rsidRPr="006044D6" w:rsidRDefault="00A77C98" w:rsidP="005B340C">
      <w:pPr>
        <w:pStyle w:val="Heading4"/>
        <w:spacing w:after="120"/>
        <w:rPr>
          <w:rFonts w:ascii="Arial" w:hAnsi="Arial" w:cs="Arial"/>
          <w:lang w:val="es-ES_tradnl"/>
        </w:rPr>
      </w:pPr>
      <w:bookmarkStart w:id="21" w:name="_Toc524629104"/>
      <w:r w:rsidRPr="006044D6">
        <w:rPr>
          <w:rFonts w:ascii="Arial" w:hAnsi="Arial" w:cs="Arial"/>
          <w:lang w:val="es-ES_tradnl"/>
        </w:rPr>
        <w:t>Unidad adscrita a la Dirección de Administración y Finanzas</w:t>
      </w:r>
      <w:bookmarkEnd w:id="21"/>
    </w:p>
    <w:p w14:paraId="138DE339" w14:textId="77777777" w:rsidR="00A77C98" w:rsidRPr="006044D6" w:rsidRDefault="00A77C98" w:rsidP="00F03DFB">
      <w:pPr>
        <w:ind w:left="284"/>
        <w:jc w:val="both"/>
        <w:rPr>
          <w:rFonts w:ascii="Arial" w:hAnsi="Arial" w:cs="Arial"/>
          <w:lang w:val="es-ES_tradnl"/>
        </w:rPr>
      </w:pPr>
      <w:r w:rsidRPr="006044D6">
        <w:rPr>
          <w:rFonts w:ascii="Arial" w:hAnsi="Arial" w:cs="Arial"/>
          <w:lang w:val="es-ES_tradnl"/>
        </w:rPr>
        <w:t xml:space="preserve">Esta unidad tiene por </w:t>
      </w:r>
      <w:r w:rsidR="00E77E88" w:rsidRPr="006044D6">
        <w:rPr>
          <w:rFonts w:ascii="Arial" w:hAnsi="Arial" w:cs="Arial"/>
          <w:lang w:val="es-ES_tradnl"/>
        </w:rPr>
        <w:t>función</w:t>
      </w:r>
      <w:r w:rsidRPr="006044D6">
        <w:rPr>
          <w:rFonts w:ascii="Arial" w:hAnsi="Arial" w:cs="Arial"/>
          <w:lang w:val="es-ES_tradnl"/>
        </w:rPr>
        <w:t xml:space="preserve"> gestionar los asuntos administrativos que soportan la ejecución de los componentes del Programa. Dependerá funcionalmente del </w:t>
      </w:r>
      <w:r w:rsidR="00E77E88" w:rsidRPr="006044D6">
        <w:rPr>
          <w:rFonts w:ascii="Arial" w:hAnsi="Arial" w:cs="Arial"/>
          <w:lang w:val="es-ES_tradnl"/>
        </w:rPr>
        <w:t xml:space="preserve">Coordinador General </w:t>
      </w:r>
      <w:r w:rsidRPr="006044D6">
        <w:rPr>
          <w:rFonts w:ascii="Arial" w:hAnsi="Arial" w:cs="Arial"/>
          <w:lang w:val="es-ES_tradnl"/>
        </w:rPr>
        <w:t xml:space="preserve">del Programa, pero orgánicamente estará ubicada en la Dirección de Administración y Finanzas del Ministerio de la Presidencia. </w:t>
      </w:r>
    </w:p>
    <w:p w14:paraId="4552B615" w14:textId="20B19381" w:rsidR="00A77C98" w:rsidRPr="006044D6" w:rsidRDefault="00A77C98" w:rsidP="00F03DFB">
      <w:pPr>
        <w:ind w:left="284"/>
        <w:jc w:val="both"/>
        <w:rPr>
          <w:rFonts w:ascii="Arial" w:hAnsi="Arial" w:cs="Arial"/>
          <w:lang w:val="es-ES_tradnl"/>
        </w:rPr>
      </w:pPr>
      <w:r w:rsidRPr="006044D6">
        <w:rPr>
          <w:rFonts w:ascii="Arial" w:hAnsi="Arial" w:cs="Arial"/>
          <w:lang w:val="es-ES_tradnl"/>
        </w:rPr>
        <w:t>Para el desarrollo de sus funciones, esta unidad tendrá el siguiente personal con dedicación exclusiva al Programa:</w:t>
      </w:r>
    </w:p>
    <w:p w14:paraId="11201C33" w14:textId="77777777" w:rsidR="00A77C98" w:rsidRPr="006044D6" w:rsidRDefault="00A77C98" w:rsidP="00686A0C">
      <w:pPr>
        <w:pStyle w:val="ListParagraph"/>
        <w:numPr>
          <w:ilvl w:val="0"/>
          <w:numId w:val="11"/>
        </w:numPr>
        <w:spacing w:after="0" w:line="276" w:lineRule="auto"/>
        <w:jc w:val="both"/>
        <w:rPr>
          <w:rFonts w:ascii="Arial" w:hAnsi="Arial" w:cs="Arial"/>
          <w:lang w:val="es-ES_tradnl"/>
        </w:rPr>
      </w:pPr>
      <w:r w:rsidRPr="006044D6">
        <w:rPr>
          <w:rFonts w:ascii="Arial" w:hAnsi="Arial" w:cs="Arial"/>
          <w:lang w:val="es-ES_tradnl"/>
        </w:rPr>
        <w:t>Un especialista en gestión presupuestaria</w:t>
      </w:r>
    </w:p>
    <w:p w14:paraId="17E67878" w14:textId="77777777" w:rsidR="00A77C98" w:rsidRPr="006044D6" w:rsidRDefault="00A77C98" w:rsidP="00686A0C">
      <w:pPr>
        <w:pStyle w:val="ListParagraph"/>
        <w:numPr>
          <w:ilvl w:val="0"/>
          <w:numId w:val="11"/>
        </w:numPr>
        <w:spacing w:after="0" w:line="276" w:lineRule="auto"/>
        <w:jc w:val="both"/>
        <w:rPr>
          <w:rFonts w:ascii="Arial" w:hAnsi="Arial" w:cs="Arial"/>
          <w:lang w:val="es-ES_tradnl"/>
        </w:rPr>
      </w:pPr>
      <w:r w:rsidRPr="006044D6">
        <w:rPr>
          <w:rFonts w:ascii="Arial" w:hAnsi="Arial" w:cs="Arial"/>
          <w:lang w:val="es-ES_tradnl"/>
        </w:rPr>
        <w:t>Un especialista en gestión contable</w:t>
      </w:r>
    </w:p>
    <w:p w14:paraId="7FA83FF3" w14:textId="77777777" w:rsidR="00A77C98" w:rsidRPr="006044D6" w:rsidRDefault="00A77C98" w:rsidP="00686A0C">
      <w:pPr>
        <w:pStyle w:val="ListParagraph"/>
        <w:numPr>
          <w:ilvl w:val="0"/>
          <w:numId w:val="11"/>
        </w:numPr>
        <w:spacing w:after="0" w:line="276" w:lineRule="auto"/>
        <w:jc w:val="both"/>
        <w:rPr>
          <w:rFonts w:ascii="Arial" w:hAnsi="Arial" w:cs="Arial"/>
          <w:lang w:val="es-ES_tradnl"/>
        </w:rPr>
      </w:pPr>
      <w:r w:rsidRPr="006044D6">
        <w:rPr>
          <w:rFonts w:ascii="Arial" w:hAnsi="Arial" w:cs="Arial"/>
          <w:lang w:val="es-ES_tradnl"/>
        </w:rPr>
        <w:t>Un especialista en gestión de tesorería</w:t>
      </w:r>
    </w:p>
    <w:p w14:paraId="74AA3B7E" w14:textId="77777777" w:rsidR="00A77C98" w:rsidRPr="006044D6" w:rsidRDefault="00A77C98" w:rsidP="00686A0C">
      <w:pPr>
        <w:pStyle w:val="ListParagraph"/>
        <w:numPr>
          <w:ilvl w:val="0"/>
          <w:numId w:val="11"/>
        </w:numPr>
        <w:spacing w:after="0" w:line="276" w:lineRule="auto"/>
        <w:jc w:val="both"/>
        <w:rPr>
          <w:rFonts w:ascii="Arial" w:hAnsi="Arial" w:cs="Arial"/>
          <w:lang w:val="es-ES_tradnl"/>
        </w:rPr>
      </w:pPr>
      <w:r w:rsidRPr="006044D6">
        <w:rPr>
          <w:rFonts w:ascii="Arial" w:hAnsi="Arial" w:cs="Arial"/>
          <w:lang w:val="es-ES_tradnl"/>
        </w:rPr>
        <w:t>Dos especialistas en adquisiciones</w:t>
      </w:r>
    </w:p>
    <w:p w14:paraId="41B95878" w14:textId="77777777" w:rsidR="00A77C98" w:rsidRPr="006044D6" w:rsidRDefault="00A77C98" w:rsidP="00F65A10">
      <w:pPr>
        <w:spacing w:before="120"/>
        <w:ind w:left="284"/>
        <w:jc w:val="both"/>
        <w:rPr>
          <w:rFonts w:ascii="Arial" w:hAnsi="Arial" w:cs="Arial"/>
          <w:lang w:val="es-ES_tradnl"/>
        </w:rPr>
      </w:pPr>
      <w:r w:rsidRPr="006044D6">
        <w:rPr>
          <w:rFonts w:ascii="Arial" w:hAnsi="Arial" w:cs="Arial"/>
          <w:lang w:val="es-ES_tradnl"/>
        </w:rPr>
        <w:t>Las funciones de esta unidad son las siguientes:</w:t>
      </w:r>
    </w:p>
    <w:p w14:paraId="7E83CBA2" w14:textId="77777777" w:rsidR="00A77C98" w:rsidRPr="006044D6" w:rsidRDefault="00A77C98" w:rsidP="00686A0C">
      <w:pPr>
        <w:pStyle w:val="ListParagraph"/>
        <w:numPr>
          <w:ilvl w:val="0"/>
          <w:numId w:val="12"/>
        </w:numPr>
        <w:spacing w:after="0" w:line="276" w:lineRule="auto"/>
        <w:jc w:val="both"/>
        <w:rPr>
          <w:rFonts w:ascii="Arial" w:hAnsi="Arial" w:cs="Arial"/>
          <w:lang w:val="es-ES_tradnl"/>
        </w:rPr>
      </w:pPr>
      <w:r w:rsidRPr="006044D6">
        <w:rPr>
          <w:rFonts w:ascii="Arial" w:hAnsi="Arial" w:cs="Arial"/>
          <w:lang w:val="es-ES_tradnl"/>
        </w:rPr>
        <w:t>Realizar la gestión de todos los asuntos administrativos, económicos y presupuestario-contables relacionadas con la ejecución del programa.</w:t>
      </w:r>
    </w:p>
    <w:p w14:paraId="2127F01A" w14:textId="77777777" w:rsidR="00A77C98" w:rsidRPr="006044D6" w:rsidRDefault="00A77C98" w:rsidP="00686A0C">
      <w:pPr>
        <w:pStyle w:val="ListParagraph"/>
        <w:numPr>
          <w:ilvl w:val="0"/>
          <w:numId w:val="12"/>
        </w:numPr>
        <w:spacing w:after="0" w:line="276" w:lineRule="auto"/>
        <w:jc w:val="both"/>
        <w:rPr>
          <w:rFonts w:ascii="Arial" w:hAnsi="Arial" w:cs="Arial"/>
          <w:lang w:val="es-ES_tradnl"/>
        </w:rPr>
      </w:pPr>
      <w:r w:rsidRPr="006044D6">
        <w:rPr>
          <w:rFonts w:ascii="Arial" w:hAnsi="Arial" w:cs="Arial"/>
          <w:lang w:val="es-ES_tradnl"/>
        </w:rPr>
        <w:t>Elaborar los estados financieros del programa, de acuerdo con los criterios y procedimientos del Banco.</w:t>
      </w:r>
    </w:p>
    <w:p w14:paraId="1432DECE" w14:textId="58A0FC9B" w:rsidR="00A77C98" w:rsidRPr="006044D6" w:rsidRDefault="002562C3" w:rsidP="00686A0C">
      <w:pPr>
        <w:pStyle w:val="ListParagraph"/>
        <w:numPr>
          <w:ilvl w:val="0"/>
          <w:numId w:val="12"/>
        </w:numPr>
        <w:spacing w:after="0" w:line="276" w:lineRule="auto"/>
        <w:jc w:val="both"/>
        <w:rPr>
          <w:rFonts w:ascii="Arial" w:hAnsi="Arial" w:cs="Arial"/>
          <w:lang w:val="es-ES_tradnl"/>
        </w:rPr>
      </w:pPr>
      <w:r w:rsidRPr="006044D6">
        <w:rPr>
          <w:rFonts w:ascii="Arial" w:hAnsi="Arial" w:cs="Arial"/>
          <w:lang w:val="es-ES_tradnl"/>
        </w:rPr>
        <w:t>Realizar</w:t>
      </w:r>
      <w:r w:rsidR="00A77C98" w:rsidRPr="006044D6">
        <w:rPr>
          <w:rFonts w:ascii="Arial" w:hAnsi="Arial" w:cs="Arial"/>
          <w:lang w:val="es-ES_tradnl"/>
        </w:rPr>
        <w:t xml:space="preserve"> regularmente los procesos de adquisiciones y contrataciones que </w:t>
      </w:r>
      <w:r w:rsidR="00611794" w:rsidRPr="006044D6">
        <w:rPr>
          <w:rFonts w:ascii="Arial" w:hAnsi="Arial" w:cs="Arial"/>
          <w:lang w:val="es-ES_tradnl"/>
        </w:rPr>
        <w:t>originen</w:t>
      </w:r>
      <w:r w:rsidR="00A77C98" w:rsidRPr="006044D6">
        <w:rPr>
          <w:rFonts w:ascii="Arial" w:hAnsi="Arial" w:cs="Arial"/>
          <w:lang w:val="es-ES_tradnl"/>
        </w:rPr>
        <w:t xml:space="preserve"> las Unidades de Gerenciamiento Técnico de los tres componentes, de acuerdo con los procedimientos establecidos.</w:t>
      </w:r>
    </w:p>
    <w:p w14:paraId="3E0BDF69" w14:textId="77777777" w:rsidR="007A59C0" w:rsidRPr="006044D6" w:rsidRDefault="007A59C0" w:rsidP="007A59C0">
      <w:pPr>
        <w:pStyle w:val="ListParagraph"/>
        <w:numPr>
          <w:ilvl w:val="0"/>
          <w:numId w:val="12"/>
        </w:numPr>
        <w:spacing w:after="0" w:line="276" w:lineRule="auto"/>
        <w:jc w:val="both"/>
        <w:rPr>
          <w:rFonts w:ascii="Arial" w:hAnsi="Arial" w:cs="Arial"/>
          <w:lang w:val="es-ES_tradnl"/>
        </w:rPr>
      </w:pPr>
      <w:r w:rsidRPr="006044D6">
        <w:rPr>
          <w:rFonts w:ascii="Arial" w:hAnsi="Arial" w:cs="Arial"/>
          <w:lang w:val="es-ES_tradnl"/>
        </w:rPr>
        <w:t>Autorizar el pago por los avances y productos finales generados en el transcurso de la ejecución del programa, de conformidad con los planes operativos anuales.</w:t>
      </w:r>
    </w:p>
    <w:p w14:paraId="7E9A31A4" w14:textId="77777777" w:rsidR="00A77C98" w:rsidRPr="006044D6" w:rsidRDefault="00A77C98" w:rsidP="00686A0C">
      <w:pPr>
        <w:pStyle w:val="ListParagraph"/>
        <w:numPr>
          <w:ilvl w:val="0"/>
          <w:numId w:val="12"/>
        </w:numPr>
        <w:spacing w:after="0" w:line="276" w:lineRule="auto"/>
        <w:jc w:val="both"/>
        <w:rPr>
          <w:rFonts w:ascii="Arial" w:hAnsi="Arial" w:cs="Arial"/>
          <w:lang w:val="es-ES_tradnl"/>
        </w:rPr>
      </w:pPr>
      <w:r w:rsidRPr="006044D6">
        <w:rPr>
          <w:rFonts w:ascii="Arial" w:hAnsi="Arial" w:cs="Arial"/>
          <w:lang w:val="es-ES_tradnl"/>
        </w:rPr>
        <w:t>Realizar los pagos autorizados por coordinador general del Programa, de acuerdo con los procedimientos establecidos.</w:t>
      </w:r>
    </w:p>
    <w:p w14:paraId="7C6F523E" w14:textId="185A8D06" w:rsidR="00A77C98" w:rsidRPr="006044D6" w:rsidRDefault="00A77C98" w:rsidP="00686A0C">
      <w:pPr>
        <w:pStyle w:val="ListParagraph"/>
        <w:numPr>
          <w:ilvl w:val="0"/>
          <w:numId w:val="12"/>
        </w:numPr>
        <w:spacing w:after="0" w:line="276" w:lineRule="auto"/>
        <w:jc w:val="both"/>
        <w:rPr>
          <w:rFonts w:ascii="Arial" w:hAnsi="Arial" w:cs="Arial"/>
          <w:lang w:val="es-ES_tradnl"/>
        </w:rPr>
      </w:pPr>
      <w:r w:rsidRPr="006044D6">
        <w:rPr>
          <w:rFonts w:ascii="Arial" w:hAnsi="Arial" w:cs="Arial"/>
          <w:lang w:val="es-ES_tradnl"/>
        </w:rPr>
        <w:t xml:space="preserve">Supervisar la gestión </w:t>
      </w:r>
      <w:r w:rsidR="007A59C0" w:rsidRPr="006044D6">
        <w:rPr>
          <w:rFonts w:ascii="Arial" w:hAnsi="Arial" w:cs="Arial"/>
          <w:lang w:val="es-ES_tradnl"/>
        </w:rPr>
        <w:t>administrativa</w:t>
      </w:r>
      <w:r w:rsidRPr="006044D6">
        <w:rPr>
          <w:rFonts w:ascii="Arial" w:hAnsi="Arial" w:cs="Arial"/>
          <w:lang w:val="es-ES_tradnl"/>
        </w:rPr>
        <w:t xml:space="preserve"> que realicen las Unidades de Gerenciamiento Técnico de los tres componentes, en conformidad con los términos de referencia establecidos con la firma y/o equipo responsable de dichas unidades, y de acuerdo con los procedimientos establecidos en el Reglamento Operativo. </w:t>
      </w:r>
    </w:p>
    <w:p w14:paraId="2FE24E7D" w14:textId="77777777" w:rsidR="00A77C98" w:rsidRPr="006044D6" w:rsidRDefault="00A77C98" w:rsidP="00DF694B">
      <w:pPr>
        <w:pStyle w:val="Heading4"/>
        <w:rPr>
          <w:rFonts w:ascii="Arial" w:hAnsi="Arial" w:cs="Arial"/>
          <w:lang w:val="es-ES_tradnl"/>
        </w:rPr>
      </w:pPr>
      <w:bookmarkStart w:id="22" w:name="_Toc524629106"/>
      <w:r w:rsidRPr="006044D6">
        <w:rPr>
          <w:rFonts w:ascii="Arial" w:hAnsi="Arial" w:cs="Arial"/>
          <w:lang w:val="es-ES_tradnl"/>
        </w:rPr>
        <w:t>Unidad de Coordinación</w:t>
      </w:r>
      <w:bookmarkEnd w:id="22"/>
      <w:r w:rsidRPr="006044D6">
        <w:rPr>
          <w:rFonts w:ascii="Arial" w:hAnsi="Arial" w:cs="Arial"/>
          <w:lang w:val="es-ES_tradnl"/>
        </w:rPr>
        <w:t xml:space="preserve"> Técnica</w:t>
      </w:r>
    </w:p>
    <w:p w14:paraId="17E9E1E3" w14:textId="77777777" w:rsidR="00A77C98" w:rsidRPr="006044D6" w:rsidRDefault="00A77C98" w:rsidP="008920A7">
      <w:pPr>
        <w:spacing w:before="160"/>
        <w:ind w:left="284"/>
        <w:jc w:val="both"/>
        <w:rPr>
          <w:rFonts w:ascii="Arial" w:hAnsi="Arial" w:cs="Arial"/>
          <w:lang w:val="es-ES_tradnl"/>
        </w:rPr>
      </w:pPr>
      <w:r w:rsidRPr="006044D6">
        <w:rPr>
          <w:rFonts w:ascii="Arial" w:hAnsi="Arial" w:cs="Arial"/>
          <w:lang w:val="es-ES_tradnl"/>
        </w:rPr>
        <w:t xml:space="preserve">La unidad técnica tiene por </w:t>
      </w:r>
      <w:r w:rsidR="00E77E88" w:rsidRPr="006044D6">
        <w:rPr>
          <w:rFonts w:ascii="Arial" w:hAnsi="Arial" w:cs="Arial"/>
          <w:lang w:val="es-ES_tradnl"/>
        </w:rPr>
        <w:t>función realizar</w:t>
      </w:r>
      <w:r w:rsidRPr="006044D6">
        <w:rPr>
          <w:rFonts w:ascii="Arial" w:hAnsi="Arial" w:cs="Arial"/>
          <w:lang w:val="es-ES_tradnl"/>
        </w:rPr>
        <w:t xml:space="preserve"> la gestión técnica y operativa de la ejecución de las actividades de los tres componentes del Programa. Al frente de esta unidad estará un especialista en formación y capacitación técnico-profesional, que ejercerá de </w:t>
      </w:r>
      <w:r w:rsidR="00E77E88" w:rsidRPr="006044D6">
        <w:rPr>
          <w:rFonts w:ascii="Arial" w:hAnsi="Arial" w:cs="Arial"/>
          <w:lang w:val="es-ES_tradnl"/>
        </w:rPr>
        <w:t xml:space="preserve">Coordinador Técnico </w:t>
      </w:r>
      <w:r w:rsidRPr="006044D6">
        <w:rPr>
          <w:rFonts w:ascii="Arial" w:hAnsi="Arial" w:cs="Arial"/>
          <w:lang w:val="es-ES_tradnl"/>
        </w:rPr>
        <w:t xml:space="preserve">del </w:t>
      </w:r>
      <w:r w:rsidR="00E77E88" w:rsidRPr="006044D6">
        <w:rPr>
          <w:rFonts w:ascii="Arial" w:hAnsi="Arial" w:cs="Arial"/>
          <w:lang w:val="es-ES_tradnl"/>
        </w:rPr>
        <w:t>P</w:t>
      </w:r>
      <w:r w:rsidRPr="006044D6">
        <w:rPr>
          <w:rFonts w:ascii="Arial" w:hAnsi="Arial" w:cs="Arial"/>
          <w:lang w:val="es-ES_tradnl"/>
        </w:rPr>
        <w:t xml:space="preserve">rograma (CTP). Dependerá directamente del </w:t>
      </w:r>
      <w:r w:rsidR="00E77E88" w:rsidRPr="006044D6">
        <w:rPr>
          <w:rFonts w:ascii="Arial" w:hAnsi="Arial" w:cs="Arial"/>
          <w:lang w:val="es-ES_tradnl"/>
        </w:rPr>
        <w:t xml:space="preserve">Coordinador General </w:t>
      </w:r>
      <w:r w:rsidRPr="006044D6">
        <w:rPr>
          <w:rFonts w:ascii="Arial" w:hAnsi="Arial" w:cs="Arial"/>
          <w:lang w:val="es-ES_tradnl"/>
        </w:rPr>
        <w:t xml:space="preserve">del Programa. </w:t>
      </w:r>
    </w:p>
    <w:p w14:paraId="028B7817" w14:textId="7BE37818" w:rsidR="00A77C98" w:rsidRPr="006044D6" w:rsidRDefault="00A77C98" w:rsidP="00F03DFB">
      <w:pPr>
        <w:ind w:left="284"/>
        <w:jc w:val="both"/>
        <w:rPr>
          <w:rFonts w:ascii="Arial" w:hAnsi="Arial" w:cs="Arial"/>
          <w:lang w:val="es-ES_tradnl"/>
        </w:rPr>
      </w:pPr>
      <w:r w:rsidRPr="006044D6">
        <w:rPr>
          <w:rFonts w:ascii="Arial" w:hAnsi="Arial" w:cs="Arial"/>
          <w:lang w:val="es-ES_tradnl"/>
        </w:rPr>
        <w:t xml:space="preserve">Dado la naturaleza esencialmente diferente de las actividades que están previstas desarrollar en el componente 1, y en los otros dos componentes 2 y 3, el especialista será el responsable de la coordinación </w:t>
      </w:r>
      <w:r w:rsidR="008C574C" w:rsidRPr="006044D6">
        <w:rPr>
          <w:rFonts w:ascii="Arial" w:hAnsi="Arial" w:cs="Arial"/>
          <w:lang w:val="es-ES_tradnl"/>
        </w:rPr>
        <w:t>con las siguientes instancias</w:t>
      </w:r>
      <w:r w:rsidRPr="006044D6">
        <w:rPr>
          <w:rFonts w:ascii="Arial" w:hAnsi="Arial" w:cs="Arial"/>
          <w:lang w:val="es-ES_tradnl"/>
        </w:rPr>
        <w:t>:</w:t>
      </w:r>
    </w:p>
    <w:p w14:paraId="3B8ACDCB" w14:textId="77777777" w:rsidR="00A77C98" w:rsidRPr="006044D6" w:rsidRDefault="00A77C98" w:rsidP="00686A0C">
      <w:pPr>
        <w:pStyle w:val="ListParagraph"/>
        <w:numPr>
          <w:ilvl w:val="0"/>
          <w:numId w:val="13"/>
        </w:numPr>
        <w:spacing w:after="0" w:line="276" w:lineRule="auto"/>
        <w:jc w:val="both"/>
        <w:rPr>
          <w:rFonts w:ascii="Arial" w:hAnsi="Arial" w:cs="Arial"/>
          <w:lang w:val="es-ES_tradnl"/>
        </w:rPr>
      </w:pPr>
      <w:r w:rsidRPr="006044D6">
        <w:rPr>
          <w:rFonts w:ascii="Arial" w:hAnsi="Arial" w:cs="Arial"/>
          <w:lang w:val="es-ES_tradnl"/>
        </w:rPr>
        <w:t xml:space="preserve">Unidad de Gerenciamiento Técnico del componente 1 (UGT-C1), cuya función principal será la proveer asistencia técnica en las actividades relacionadas con el componente 1, de fondos concursables. </w:t>
      </w:r>
    </w:p>
    <w:p w14:paraId="5705AA81" w14:textId="1E29D38B" w:rsidR="00A77C98" w:rsidRPr="006044D6" w:rsidRDefault="00A77C98" w:rsidP="00686A0C">
      <w:pPr>
        <w:pStyle w:val="ListParagraph"/>
        <w:numPr>
          <w:ilvl w:val="0"/>
          <w:numId w:val="13"/>
        </w:numPr>
        <w:spacing w:after="0" w:line="276" w:lineRule="auto"/>
        <w:jc w:val="both"/>
        <w:rPr>
          <w:rFonts w:ascii="Arial" w:hAnsi="Arial" w:cs="Arial"/>
          <w:lang w:val="es-ES_tradnl"/>
        </w:rPr>
      </w:pPr>
      <w:r w:rsidRPr="006044D6">
        <w:rPr>
          <w:rFonts w:ascii="Arial" w:hAnsi="Arial" w:cs="Arial"/>
          <w:lang w:val="es-ES_tradnl"/>
        </w:rPr>
        <w:t xml:space="preserve">Unidad de Gerenciamiento Técnico de los componentes 2 y 3 (UGT-C2y3), que tendrá la función de prestar asistencia técnica en las actividades relacionadas con los componentes 2 y 3 del Programa. </w:t>
      </w:r>
    </w:p>
    <w:p w14:paraId="45A550C4" w14:textId="437315EA" w:rsidR="005F695B" w:rsidRPr="006044D6" w:rsidRDefault="005F695B" w:rsidP="00686A0C">
      <w:pPr>
        <w:pStyle w:val="ListParagraph"/>
        <w:numPr>
          <w:ilvl w:val="0"/>
          <w:numId w:val="13"/>
        </w:numPr>
        <w:spacing w:after="0" w:line="276" w:lineRule="auto"/>
        <w:jc w:val="both"/>
        <w:rPr>
          <w:rFonts w:ascii="Arial" w:hAnsi="Arial" w:cs="Arial"/>
          <w:lang w:val="es-ES_tradnl"/>
        </w:rPr>
      </w:pPr>
      <w:r w:rsidRPr="006044D6">
        <w:rPr>
          <w:rFonts w:ascii="Arial" w:hAnsi="Arial" w:cs="Arial"/>
          <w:lang w:val="es-ES_tradnl"/>
        </w:rPr>
        <w:t>Comité de Promoción y Seguimiento del componente 1.</w:t>
      </w:r>
    </w:p>
    <w:p w14:paraId="311C875A" w14:textId="7EF09894" w:rsidR="00D57943" w:rsidRPr="006044D6" w:rsidRDefault="00D57943" w:rsidP="00686A0C">
      <w:pPr>
        <w:pStyle w:val="ListParagraph"/>
        <w:numPr>
          <w:ilvl w:val="0"/>
          <w:numId w:val="13"/>
        </w:numPr>
        <w:spacing w:after="0" w:line="276" w:lineRule="auto"/>
        <w:jc w:val="both"/>
        <w:rPr>
          <w:rFonts w:ascii="Arial" w:hAnsi="Arial" w:cs="Arial"/>
          <w:lang w:val="es-ES_tradnl"/>
        </w:rPr>
      </w:pPr>
      <w:r w:rsidRPr="006044D6">
        <w:rPr>
          <w:rFonts w:ascii="Arial" w:hAnsi="Arial" w:cs="Arial"/>
          <w:lang w:val="es-ES_tradnl"/>
        </w:rPr>
        <w:t>Comité de Coordinación del componente 2</w:t>
      </w:r>
      <w:r w:rsidR="008B38AD" w:rsidRPr="006044D6">
        <w:rPr>
          <w:rFonts w:ascii="Arial" w:hAnsi="Arial" w:cs="Arial"/>
          <w:lang w:val="es-ES_tradnl"/>
        </w:rPr>
        <w:t>.</w:t>
      </w:r>
    </w:p>
    <w:p w14:paraId="39926230" w14:textId="6AC7484C" w:rsidR="006B46E9" w:rsidRPr="006044D6" w:rsidRDefault="00A77C98" w:rsidP="006B46E9">
      <w:pPr>
        <w:spacing w:before="240"/>
        <w:ind w:left="284"/>
        <w:jc w:val="both"/>
        <w:rPr>
          <w:rFonts w:ascii="Arial" w:hAnsi="Arial" w:cs="Arial"/>
          <w:lang w:val="es-ES_tradnl"/>
        </w:rPr>
      </w:pPr>
      <w:r w:rsidRPr="006044D6">
        <w:rPr>
          <w:rFonts w:ascii="Arial" w:hAnsi="Arial" w:cs="Arial"/>
          <w:lang w:val="es-ES_tradnl"/>
        </w:rPr>
        <w:t xml:space="preserve">Dadas las características técnicas muy específicas que tienen las actividades previstas en los componentes del Programa, </w:t>
      </w:r>
      <w:r w:rsidR="004D77DB" w:rsidRPr="006044D6">
        <w:rPr>
          <w:rFonts w:ascii="Arial" w:hAnsi="Arial" w:cs="Arial"/>
          <w:lang w:val="es-ES_tradnl"/>
        </w:rPr>
        <w:t xml:space="preserve">se </w:t>
      </w:r>
      <w:r w:rsidR="00FF7CB7" w:rsidRPr="006044D6">
        <w:rPr>
          <w:rFonts w:ascii="Arial" w:hAnsi="Arial" w:cs="Arial"/>
          <w:lang w:val="es-ES_tradnl"/>
        </w:rPr>
        <w:t>ha previsto</w:t>
      </w:r>
      <w:r w:rsidR="004D77DB" w:rsidRPr="006044D6">
        <w:rPr>
          <w:rFonts w:ascii="Arial" w:hAnsi="Arial" w:cs="Arial"/>
          <w:lang w:val="es-ES_tradnl"/>
        </w:rPr>
        <w:t xml:space="preserve"> que </w:t>
      </w:r>
      <w:r w:rsidR="002369FA" w:rsidRPr="006044D6">
        <w:rPr>
          <w:rFonts w:ascii="Arial" w:hAnsi="Arial" w:cs="Arial"/>
          <w:lang w:val="es-ES_tradnl"/>
        </w:rPr>
        <w:t xml:space="preserve">la </w:t>
      </w:r>
      <w:r w:rsidR="00EE7F21" w:rsidRPr="006044D6">
        <w:rPr>
          <w:rFonts w:ascii="Arial" w:hAnsi="Arial" w:cs="Arial"/>
          <w:lang w:val="es-ES_tradnl"/>
        </w:rPr>
        <w:t>UGT-C1 sea una firma/entidad con experiencia en la gestión de fondos concursables, cuya función será brindar asistencia técnica</w:t>
      </w:r>
      <w:r w:rsidR="006B46E9" w:rsidRPr="006044D6">
        <w:rPr>
          <w:rFonts w:ascii="Arial" w:hAnsi="Arial" w:cs="Arial"/>
          <w:lang w:val="es-ES_tradnl"/>
        </w:rPr>
        <w:t>. Este equipo será contratado de acuerdo con los procedimientos fiduciarios nacionales y del Banco.</w:t>
      </w:r>
    </w:p>
    <w:p w14:paraId="0F6B0BD4" w14:textId="79257128" w:rsidR="00A77C98" w:rsidRPr="006044D6" w:rsidRDefault="006B46E9" w:rsidP="008920A7">
      <w:pPr>
        <w:spacing w:before="240"/>
        <w:ind w:left="284"/>
        <w:jc w:val="both"/>
        <w:rPr>
          <w:rFonts w:ascii="Arial" w:hAnsi="Arial" w:cs="Arial"/>
          <w:lang w:val="es-ES_tradnl"/>
        </w:rPr>
      </w:pPr>
      <w:r w:rsidRPr="006044D6">
        <w:rPr>
          <w:rFonts w:ascii="Arial" w:hAnsi="Arial" w:cs="Arial"/>
          <w:lang w:val="es-ES_tradnl"/>
        </w:rPr>
        <w:t>P</w:t>
      </w:r>
      <w:r w:rsidR="004D77DB" w:rsidRPr="006044D6">
        <w:rPr>
          <w:rFonts w:ascii="Arial" w:hAnsi="Arial" w:cs="Arial"/>
          <w:lang w:val="es-ES_tradnl"/>
        </w:rPr>
        <w:t xml:space="preserve">ara los componentes 2 y </w:t>
      </w:r>
      <w:r w:rsidR="00322552" w:rsidRPr="006044D6">
        <w:rPr>
          <w:rFonts w:ascii="Arial" w:hAnsi="Arial" w:cs="Arial"/>
          <w:lang w:val="es-ES_tradnl"/>
        </w:rPr>
        <w:t xml:space="preserve">3, </w:t>
      </w:r>
      <w:r w:rsidRPr="006044D6">
        <w:rPr>
          <w:rFonts w:ascii="Arial" w:hAnsi="Arial" w:cs="Arial"/>
          <w:lang w:val="es-ES_tradnl"/>
        </w:rPr>
        <w:t xml:space="preserve">la UEP contará con </w:t>
      </w:r>
      <w:r w:rsidR="00322552" w:rsidRPr="006044D6">
        <w:rPr>
          <w:rFonts w:ascii="Arial" w:hAnsi="Arial" w:cs="Arial"/>
          <w:lang w:val="es-ES_tradnl"/>
        </w:rPr>
        <w:t>el</w:t>
      </w:r>
      <w:r w:rsidR="004D77DB" w:rsidRPr="006044D6">
        <w:rPr>
          <w:rFonts w:ascii="Arial" w:hAnsi="Arial" w:cs="Arial"/>
          <w:lang w:val="es-ES_tradnl"/>
        </w:rPr>
        <w:t xml:space="preserve"> apoyo gerencial del Consejo del Sector Privado para la Asistencia Educacional (COSPAE), que será contratado por el método de contratación directa, en base a su amplia experiencia con la ejecución del programa NEO Panamá</w:t>
      </w:r>
      <w:r w:rsidR="00A77C98" w:rsidRPr="006044D6">
        <w:rPr>
          <w:rFonts w:ascii="Arial" w:hAnsi="Arial" w:cs="Arial"/>
          <w:lang w:val="es-ES_tradnl"/>
        </w:rPr>
        <w:t>.</w:t>
      </w:r>
    </w:p>
    <w:p w14:paraId="2D95F885" w14:textId="77777777" w:rsidR="00A77C98" w:rsidRPr="006044D6" w:rsidRDefault="00A77C98" w:rsidP="005B340C">
      <w:pPr>
        <w:pStyle w:val="Heading4"/>
        <w:spacing w:after="120"/>
        <w:rPr>
          <w:rFonts w:ascii="Arial" w:hAnsi="Arial" w:cs="Arial"/>
          <w:lang w:val="es-ES_tradnl"/>
        </w:rPr>
      </w:pPr>
      <w:bookmarkStart w:id="23" w:name="_Toc524629107"/>
      <w:r w:rsidRPr="006044D6">
        <w:rPr>
          <w:rFonts w:ascii="Arial" w:hAnsi="Arial" w:cs="Arial"/>
          <w:lang w:val="es-ES_tradnl"/>
        </w:rPr>
        <w:t>Unidad de Gerenciamiento Técnico del Componente 1</w:t>
      </w:r>
      <w:bookmarkEnd w:id="23"/>
    </w:p>
    <w:p w14:paraId="6D6BC960" w14:textId="440BA23B" w:rsidR="00927A2B" w:rsidRPr="006044D6" w:rsidRDefault="00A77C98" w:rsidP="00F03DFB">
      <w:pPr>
        <w:ind w:left="284"/>
        <w:jc w:val="both"/>
        <w:rPr>
          <w:rFonts w:ascii="Arial" w:hAnsi="Arial" w:cs="Arial"/>
          <w:lang w:val="es-ES_tradnl"/>
        </w:rPr>
      </w:pPr>
      <w:r w:rsidRPr="006044D6">
        <w:rPr>
          <w:rFonts w:ascii="Arial" w:hAnsi="Arial" w:cs="Arial"/>
          <w:lang w:val="es-ES_tradnl"/>
        </w:rPr>
        <w:t>Esta Unidad de Gerenciamiento Técnico del Componente 1 (UGT-C1) t</w:t>
      </w:r>
      <w:r w:rsidR="004D77DB" w:rsidRPr="006044D6">
        <w:rPr>
          <w:rFonts w:ascii="Arial" w:hAnsi="Arial" w:cs="Arial"/>
          <w:lang w:val="es-ES_tradnl"/>
        </w:rPr>
        <w:t>iene</w:t>
      </w:r>
      <w:r w:rsidRPr="006044D6">
        <w:rPr>
          <w:rFonts w:ascii="Arial" w:hAnsi="Arial" w:cs="Arial"/>
          <w:lang w:val="es-ES_tradnl"/>
        </w:rPr>
        <w:t xml:space="preserve"> como función proporcionar apoyo técnico a la Unidad Ejecutora del Programa en la implementación de las actividades que están previstas. En especial, esta UGT-C1 deb</w:t>
      </w:r>
      <w:r w:rsidR="004D77DB" w:rsidRPr="006044D6">
        <w:rPr>
          <w:rFonts w:ascii="Arial" w:hAnsi="Arial" w:cs="Arial"/>
          <w:lang w:val="es-ES_tradnl"/>
        </w:rPr>
        <w:t>e</w:t>
      </w:r>
      <w:r w:rsidR="00927A2B" w:rsidRPr="006044D6">
        <w:rPr>
          <w:rFonts w:ascii="Arial" w:hAnsi="Arial" w:cs="Arial"/>
          <w:lang w:val="es-ES_tradnl"/>
        </w:rPr>
        <w:t xml:space="preserve"> brindar asistencia </w:t>
      </w:r>
      <w:r w:rsidR="00322552" w:rsidRPr="006044D6">
        <w:rPr>
          <w:rFonts w:ascii="Arial" w:hAnsi="Arial" w:cs="Arial"/>
          <w:lang w:val="es-ES_tradnl"/>
        </w:rPr>
        <w:t>técnica</w:t>
      </w:r>
      <w:r w:rsidRPr="006044D6">
        <w:rPr>
          <w:rFonts w:ascii="Arial" w:hAnsi="Arial" w:cs="Arial"/>
          <w:lang w:val="es-ES_tradnl"/>
        </w:rPr>
        <w:t xml:space="preserve"> en el desarrollo e implementación de las acciones formativas financiadas mediante fondos concursables. </w:t>
      </w:r>
    </w:p>
    <w:p w14:paraId="5B195784" w14:textId="77777777" w:rsidR="00A77C98" w:rsidRPr="006044D6" w:rsidRDefault="00A77C98" w:rsidP="00F03DFB">
      <w:pPr>
        <w:ind w:left="284"/>
        <w:jc w:val="both"/>
        <w:rPr>
          <w:rFonts w:ascii="Arial" w:hAnsi="Arial" w:cs="Arial"/>
          <w:lang w:val="es-ES_tradnl"/>
        </w:rPr>
      </w:pPr>
      <w:r w:rsidRPr="006044D6">
        <w:rPr>
          <w:rFonts w:ascii="Arial" w:hAnsi="Arial" w:cs="Arial"/>
          <w:lang w:val="es-ES_tradnl"/>
        </w:rPr>
        <w:t>Entre otras funciones, la UGT-C1 deberá desarrollar las siguientes:</w:t>
      </w:r>
    </w:p>
    <w:p w14:paraId="763F55AA" w14:textId="740A3C32" w:rsidR="00A77C98" w:rsidRPr="006044D6" w:rsidRDefault="00A77C98" w:rsidP="00686A0C">
      <w:pPr>
        <w:pStyle w:val="ListParagraph"/>
        <w:numPr>
          <w:ilvl w:val="0"/>
          <w:numId w:val="18"/>
        </w:numPr>
        <w:spacing w:after="0" w:line="276" w:lineRule="auto"/>
        <w:jc w:val="both"/>
        <w:rPr>
          <w:rFonts w:ascii="Arial" w:hAnsi="Arial" w:cs="Arial"/>
          <w:szCs w:val="19"/>
          <w:lang w:val="es-ES_tradnl"/>
        </w:rPr>
      </w:pPr>
      <w:r w:rsidRPr="006044D6">
        <w:rPr>
          <w:rFonts w:ascii="Arial" w:hAnsi="Arial" w:cs="Arial"/>
          <w:szCs w:val="19"/>
          <w:lang w:val="es-ES_tradnl"/>
        </w:rPr>
        <w:t>Elaborar las propuestas de términos de referencia técnicos de los proyectos</w:t>
      </w:r>
      <w:r w:rsidR="004A4BEB" w:rsidRPr="006044D6">
        <w:rPr>
          <w:rFonts w:ascii="Arial" w:hAnsi="Arial" w:cs="Arial"/>
          <w:szCs w:val="19"/>
          <w:lang w:val="es-ES_tradnl"/>
        </w:rPr>
        <w:t xml:space="preserve"> que opten a los fondos concursables</w:t>
      </w:r>
      <w:r w:rsidRPr="006044D6">
        <w:rPr>
          <w:rFonts w:ascii="Arial" w:hAnsi="Arial" w:cs="Arial"/>
          <w:szCs w:val="19"/>
          <w:lang w:val="es-ES_tradnl"/>
        </w:rPr>
        <w:t>, para su consideración y aprobación por la UEP.</w:t>
      </w:r>
    </w:p>
    <w:p w14:paraId="76C65E7B" w14:textId="39C9BF9B" w:rsidR="00A77C98" w:rsidRPr="006044D6" w:rsidRDefault="00A77C98" w:rsidP="00686A0C">
      <w:pPr>
        <w:pStyle w:val="ListParagraph"/>
        <w:numPr>
          <w:ilvl w:val="0"/>
          <w:numId w:val="18"/>
        </w:numPr>
        <w:spacing w:after="0" w:line="276" w:lineRule="auto"/>
        <w:jc w:val="both"/>
        <w:rPr>
          <w:rFonts w:ascii="Arial" w:hAnsi="Arial" w:cs="Arial"/>
          <w:szCs w:val="19"/>
          <w:lang w:val="es-ES_tradnl"/>
        </w:rPr>
      </w:pPr>
      <w:r w:rsidRPr="006044D6">
        <w:rPr>
          <w:rFonts w:ascii="Arial" w:hAnsi="Arial" w:cs="Arial"/>
          <w:szCs w:val="19"/>
          <w:lang w:val="es-ES_tradnl"/>
        </w:rPr>
        <w:t xml:space="preserve">Elaborar la propuesta de términos de referencia para la contratación de los expertos que formarán parte del Comité de Evaluación, para su consideración y aprobación por la UEP, </w:t>
      </w:r>
      <w:r w:rsidR="001B6CC4" w:rsidRPr="006044D6">
        <w:rPr>
          <w:rFonts w:ascii="Arial" w:hAnsi="Arial" w:cs="Arial"/>
          <w:szCs w:val="19"/>
          <w:lang w:val="es-ES_tradnl"/>
        </w:rPr>
        <w:t xml:space="preserve">previa </w:t>
      </w:r>
      <w:r w:rsidRPr="006044D6">
        <w:rPr>
          <w:rFonts w:ascii="Arial" w:hAnsi="Arial" w:cs="Arial"/>
          <w:szCs w:val="19"/>
          <w:lang w:val="es-ES_tradnl"/>
        </w:rPr>
        <w:t>emisión de informe favorable del DEST.</w:t>
      </w:r>
    </w:p>
    <w:p w14:paraId="33237B1D" w14:textId="16D3EC33" w:rsidR="00A77C98" w:rsidRPr="006044D6" w:rsidRDefault="00A77C98" w:rsidP="00686A0C">
      <w:pPr>
        <w:pStyle w:val="ListParagraph"/>
        <w:numPr>
          <w:ilvl w:val="0"/>
          <w:numId w:val="18"/>
        </w:numPr>
        <w:spacing w:after="0" w:line="276" w:lineRule="auto"/>
        <w:jc w:val="both"/>
        <w:rPr>
          <w:rFonts w:ascii="Arial" w:hAnsi="Arial" w:cs="Arial"/>
          <w:szCs w:val="19"/>
          <w:lang w:val="es-ES_tradnl"/>
        </w:rPr>
      </w:pPr>
      <w:r w:rsidRPr="006044D6">
        <w:rPr>
          <w:rFonts w:ascii="Arial" w:hAnsi="Arial" w:cs="Arial"/>
          <w:szCs w:val="19"/>
          <w:lang w:val="es-ES_tradnl"/>
        </w:rPr>
        <w:t>Proponer las condiciones para la elegibilidad de los proyectos</w:t>
      </w:r>
      <w:r w:rsidR="00B23E37" w:rsidRPr="006044D6">
        <w:rPr>
          <w:rFonts w:ascii="Arial" w:hAnsi="Arial" w:cs="Arial"/>
          <w:szCs w:val="19"/>
          <w:lang w:val="es-ES_tradnl"/>
        </w:rPr>
        <w:t>, para la aprobación de la UEP</w:t>
      </w:r>
      <w:r w:rsidRPr="006044D6">
        <w:rPr>
          <w:rFonts w:ascii="Arial" w:hAnsi="Arial" w:cs="Arial"/>
          <w:szCs w:val="19"/>
          <w:lang w:val="es-ES_tradnl"/>
        </w:rPr>
        <w:t>.</w:t>
      </w:r>
    </w:p>
    <w:p w14:paraId="7336C6B2" w14:textId="77777777" w:rsidR="00A77C98" w:rsidRPr="006044D6" w:rsidRDefault="00A77C98" w:rsidP="00686A0C">
      <w:pPr>
        <w:pStyle w:val="ListParagraph"/>
        <w:numPr>
          <w:ilvl w:val="0"/>
          <w:numId w:val="18"/>
        </w:numPr>
        <w:spacing w:after="0" w:line="276" w:lineRule="auto"/>
        <w:jc w:val="both"/>
        <w:rPr>
          <w:rFonts w:ascii="Arial" w:hAnsi="Arial" w:cs="Arial"/>
          <w:szCs w:val="19"/>
          <w:lang w:val="es-ES_tradnl"/>
        </w:rPr>
      </w:pPr>
      <w:r w:rsidRPr="006044D6">
        <w:rPr>
          <w:rFonts w:ascii="Arial" w:hAnsi="Arial" w:cs="Arial"/>
          <w:szCs w:val="19"/>
          <w:lang w:val="es-ES_tradnl"/>
        </w:rPr>
        <w:t>Evaluar los llamados y convocatorias desde un punto de vista técnico.</w:t>
      </w:r>
    </w:p>
    <w:p w14:paraId="17719F97" w14:textId="77777777" w:rsidR="00A77C98" w:rsidRPr="006044D6" w:rsidRDefault="00A77C98" w:rsidP="00686A0C">
      <w:pPr>
        <w:pStyle w:val="ListParagraph"/>
        <w:numPr>
          <w:ilvl w:val="0"/>
          <w:numId w:val="18"/>
        </w:numPr>
        <w:spacing w:after="0" w:line="276" w:lineRule="auto"/>
        <w:jc w:val="both"/>
        <w:rPr>
          <w:rFonts w:ascii="Arial" w:hAnsi="Arial" w:cs="Arial"/>
          <w:szCs w:val="19"/>
          <w:lang w:val="es-ES_tradnl"/>
        </w:rPr>
      </w:pPr>
      <w:r w:rsidRPr="006044D6">
        <w:rPr>
          <w:rFonts w:ascii="Arial" w:hAnsi="Arial" w:cs="Arial"/>
          <w:szCs w:val="19"/>
          <w:lang w:val="es-ES_tradnl"/>
        </w:rPr>
        <w:t>Dar apoyo técnico al Comité de Evaluación en la evaluación de los proyectos presentados en los llamados.</w:t>
      </w:r>
    </w:p>
    <w:p w14:paraId="7D042052" w14:textId="77777777" w:rsidR="00A77C98" w:rsidRPr="006044D6" w:rsidRDefault="00A77C98" w:rsidP="00686A0C">
      <w:pPr>
        <w:pStyle w:val="ListParagraph"/>
        <w:numPr>
          <w:ilvl w:val="0"/>
          <w:numId w:val="18"/>
        </w:numPr>
        <w:spacing w:after="0" w:line="276" w:lineRule="auto"/>
        <w:jc w:val="both"/>
        <w:rPr>
          <w:rFonts w:ascii="Arial" w:hAnsi="Arial" w:cs="Arial"/>
          <w:szCs w:val="19"/>
          <w:lang w:val="es-ES_tradnl"/>
        </w:rPr>
      </w:pPr>
      <w:r w:rsidRPr="006044D6">
        <w:rPr>
          <w:rFonts w:ascii="Arial" w:hAnsi="Arial" w:cs="Arial"/>
          <w:szCs w:val="19"/>
          <w:lang w:val="es-ES_tradnl"/>
        </w:rPr>
        <w:t>Proponer a la UEP la aprobación razonada de los proyectos para su ejecución, de acuerdo con los términos de referencia.</w:t>
      </w:r>
    </w:p>
    <w:p w14:paraId="2258DA09" w14:textId="77777777" w:rsidR="00A77C98" w:rsidRPr="006044D6" w:rsidRDefault="00A77C98" w:rsidP="00686A0C">
      <w:pPr>
        <w:pStyle w:val="ListParagraph"/>
        <w:numPr>
          <w:ilvl w:val="0"/>
          <w:numId w:val="18"/>
        </w:numPr>
        <w:spacing w:after="0" w:line="276" w:lineRule="auto"/>
        <w:jc w:val="both"/>
        <w:rPr>
          <w:rFonts w:ascii="Arial" w:hAnsi="Arial" w:cs="Arial"/>
          <w:szCs w:val="19"/>
          <w:lang w:val="es-ES_tradnl"/>
        </w:rPr>
      </w:pPr>
      <w:r w:rsidRPr="006044D6">
        <w:rPr>
          <w:rFonts w:ascii="Arial" w:hAnsi="Arial" w:cs="Arial"/>
          <w:szCs w:val="19"/>
          <w:lang w:val="es-ES_tradnl"/>
        </w:rPr>
        <w:t>Monitorear el avance de los proyectos, desde un punto de vista técnico.</w:t>
      </w:r>
    </w:p>
    <w:p w14:paraId="45B142A4" w14:textId="77777777" w:rsidR="00A77C98" w:rsidRPr="006044D6" w:rsidRDefault="00A77C98" w:rsidP="00686A0C">
      <w:pPr>
        <w:pStyle w:val="ListParagraph"/>
        <w:numPr>
          <w:ilvl w:val="0"/>
          <w:numId w:val="18"/>
        </w:numPr>
        <w:spacing w:after="0" w:line="276" w:lineRule="auto"/>
        <w:jc w:val="both"/>
        <w:rPr>
          <w:rFonts w:ascii="Arial" w:hAnsi="Arial" w:cs="Arial"/>
          <w:szCs w:val="19"/>
          <w:lang w:val="es-ES_tradnl"/>
        </w:rPr>
      </w:pPr>
      <w:r w:rsidRPr="006044D6">
        <w:rPr>
          <w:rFonts w:ascii="Arial" w:hAnsi="Arial" w:cs="Arial"/>
          <w:szCs w:val="19"/>
          <w:lang w:val="es-ES_tradnl"/>
        </w:rPr>
        <w:t>Proponer a la UEP la aprobación de la ejecución parcial y final de los proyectos, de acuerdo con los términos de referencia.</w:t>
      </w:r>
    </w:p>
    <w:p w14:paraId="3C567056" w14:textId="77777777" w:rsidR="00A77C98" w:rsidRPr="006044D6" w:rsidRDefault="00A77C98" w:rsidP="00686A0C">
      <w:pPr>
        <w:pStyle w:val="ListParagraph"/>
        <w:numPr>
          <w:ilvl w:val="0"/>
          <w:numId w:val="18"/>
        </w:numPr>
        <w:spacing w:after="0" w:line="276" w:lineRule="auto"/>
        <w:jc w:val="both"/>
        <w:rPr>
          <w:rFonts w:ascii="Arial" w:hAnsi="Arial" w:cs="Arial"/>
          <w:szCs w:val="19"/>
          <w:lang w:val="es-ES_tradnl"/>
        </w:rPr>
      </w:pPr>
      <w:r w:rsidRPr="006044D6">
        <w:rPr>
          <w:rFonts w:ascii="Arial" w:hAnsi="Arial" w:cs="Arial"/>
          <w:szCs w:val="19"/>
          <w:lang w:val="es-ES_tradnl"/>
        </w:rPr>
        <w:t>Proporcionar asistencia técnica a las empresas y proveedores de formación que así lo requieran.</w:t>
      </w:r>
    </w:p>
    <w:p w14:paraId="5B205627" w14:textId="77777777" w:rsidR="00A77C98" w:rsidRPr="006044D6" w:rsidRDefault="00A77C98" w:rsidP="00686A0C">
      <w:pPr>
        <w:pStyle w:val="ListParagraph"/>
        <w:numPr>
          <w:ilvl w:val="0"/>
          <w:numId w:val="18"/>
        </w:numPr>
        <w:spacing w:after="0" w:line="276" w:lineRule="auto"/>
        <w:jc w:val="both"/>
        <w:rPr>
          <w:rFonts w:ascii="Arial" w:hAnsi="Arial" w:cs="Arial"/>
          <w:szCs w:val="19"/>
          <w:lang w:val="es-ES_tradnl"/>
        </w:rPr>
      </w:pPr>
      <w:r w:rsidRPr="006044D6">
        <w:rPr>
          <w:rFonts w:ascii="Arial" w:hAnsi="Arial" w:cs="Arial"/>
          <w:szCs w:val="19"/>
          <w:lang w:val="es-ES_tradnl"/>
        </w:rPr>
        <w:t>Apoyar a las asociaciones empresariales en la difusión y promoción de los fondos concursables.</w:t>
      </w:r>
    </w:p>
    <w:p w14:paraId="0295F7E1" w14:textId="23FC87F5" w:rsidR="004D77DB" w:rsidRPr="006044D6" w:rsidRDefault="004D77DB" w:rsidP="004D77DB">
      <w:pPr>
        <w:pStyle w:val="ListParagraph"/>
        <w:spacing w:after="0" w:line="276" w:lineRule="auto"/>
        <w:ind w:left="927"/>
        <w:jc w:val="both"/>
        <w:rPr>
          <w:rFonts w:ascii="Arial" w:hAnsi="Arial" w:cs="Arial"/>
          <w:szCs w:val="19"/>
          <w:lang w:val="es-ES_tradnl"/>
        </w:rPr>
      </w:pPr>
    </w:p>
    <w:p w14:paraId="29F87987" w14:textId="2CB7D6F1" w:rsidR="00AA48E1" w:rsidRPr="006044D6" w:rsidRDefault="00AA48E1" w:rsidP="004C351C">
      <w:pPr>
        <w:ind w:left="284"/>
        <w:jc w:val="both"/>
        <w:rPr>
          <w:rFonts w:ascii="Arial" w:hAnsi="Arial" w:cs="Arial"/>
          <w:lang w:val="es-ES_tradnl"/>
        </w:rPr>
      </w:pPr>
      <w:r w:rsidRPr="006044D6">
        <w:rPr>
          <w:rFonts w:ascii="Arial" w:hAnsi="Arial" w:cs="Arial"/>
          <w:lang w:val="es-ES_tradnl"/>
        </w:rPr>
        <w:t xml:space="preserve">Dado que gran parte de las actividades financiadas con los fondos concursables se van a realizar en la región occidental, la UGT-C1 deberá prever las capacidades </w:t>
      </w:r>
      <w:r w:rsidR="004F4A93" w:rsidRPr="006044D6">
        <w:rPr>
          <w:rFonts w:ascii="Arial" w:hAnsi="Arial" w:cs="Arial"/>
          <w:lang w:val="es-ES_tradnl"/>
        </w:rPr>
        <w:t>necesarias a instalar en la región.</w:t>
      </w:r>
    </w:p>
    <w:p w14:paraId="4E5320D2" w14:textId="77777777" w:rsidR="00A77C98" w:rsidRPr="006044D6" w:rsidRDefault="00A77C98" w:rsidP="004C351C">
      <w:pPr>
        <w:pStyle w:val="Heading4"/>
        <w:spacing w:after="120"/>
        <w:rPr>
          <w:rFonts w:ascii="Arial" w:hAnsi="Arial" w:cs="Arial"/>
          <w:lang w:val="es-ES_tradnl"/>
        </w:rPr>
      </w:pPr>
      <w:bookmarkStart w:id="24" w:name="_Toc524629108"/>
      <w:r w:rsidRPr="006044D6">
        <w:rPr>
          <w:rFonts w:ascii="Arial" w:hAnsi="Arial" w:cs="Arial"/>
          <w:lang w:val="es-ES_tradnl"/>
        </w:rPr>
        <w:t>Unidad de Gerenciamiento Técnico de los Componentes 2 y 3</w:t>
      </w:r>
      <w:bookmarkEnd w:id="24"/>
    </w:p>
    <w:p w14:paraId="661EE6F7" w14:textId="12BC4721" w:rsidR="00A77C98" w:rsidRPr="006044D6" w:rsidRDefault="00A77C98" w:rsidP="00F729DD">
      <w:pPr>
        <w:ind w:left="284"/>
        <w:jc w:val="both"/>
        <w:rPr>
          <w:rFonts w:ascii="Arial" w:hAnsi="Arial" w:cs="Arial"/>
          <w:lang w:val="es-ES_tradnl"/>
        </w:rPr>
      </w:pPr>
      <w:r w:rsidRPr="006044D6">
        <w:rPr>
          <w:rFonts w:ascii="Arial" w:hAnsi="Arial" w:cs="Arial"/>
          <w:lang w:val="es-ES_tradnl"/>
        </w:rPr>
        <w:t>La Unidad de Gerenciamiento Técnico de los Componentes 2 y</w:t>
      </w:r>
      <w:r w:rsidR="001F1E10" w:rsidRPr="006044D6">
        <w:rPr>
          <w:rFonts w:ascii="Arial" w:hAnsi="Arial" w:cs="Arial"/>
          <w:lang w:val="es-ES_tradnl"/>
        </w:rPr>
        <w:t xml:space="preserve"> </w:t>
      </w:r>
      <w:r w:rsidRPr="006044D6">
        <w:rPr>
          <w:rFonts w:ascii="Arial" w:hAnsi="Arial" w:cs="Arial"/>
          <w:lang w:val="es-ES_tradnl"/>
        </w:rPr>
        <w:t>3 (UGT-C2y3) t</w:t>
      </w:r>
      <w:r w:rsidR="00927A2B" w:rsidRPr="006044D6">
        <w:rPr>
          <w:rFonts w:ascii="Arial" w:hAnsi="Arial" w:cs="Arial"/>
          <w:lang w:val="es-ES_tradnl"/>
        </w:rPr>
        <w:t>iene</w:t>
      </w:r>
      <w:r w:rsidRPr="006044D6">
        <w:rPr>
          <w:rFonts w:ascii="Arial" w:hAnsi="Arial" w:cs="Arial"/>
          <w:lang w:val="es-ES_tradnl"/>
        </w:rPr>
        <w:t xml:space="preserve"> como función proporcionar apoyo técnico a la Unidad Ejecutora del Programa en la implementación de las actividades que están previstas en los dos mencionados componentes. Esta UGT-C2y3 deberá </w:t>
      </w:r>
      <w:r w:rsidR="00927A2B" w:rsidRPr="006044D6">
        <w:rPr>
          <w:rFonts w:ascii="Arial" w:hAnsi="Arial" w:cs="Arial"/>
          <w:lang w:val="es-ES_tradnl"/>
        </w:rPr>
        <w:t>brindar asistencia</w:t>
      </w:r>
      <w:r w:rsidRPr="006044D6">
        <w:rPr>
          <w:rFonts w:ascii="Arial" w:hAnsi="Arial" w:cs="Arial"/>
          <w:lang w:val="es-ES_tradnl"/>
        </w:rPr>
        <w:t xml:space="preserve"> técnica para apoyar en el desarrollo e implementación de las acciones relacionadas con: (i) aseguramiento de la calidad de la oferta formativa; (ii)</w:t>
      </w:r>
      <w:r w:rsidR="0036457A" w:rsidRPr="006044D6">
        <w:rPr>
          <w:rFonts w:ascii="Arial" w:hAnsi="Arial" w:cs="Arial"/>
          <w:lang w:val="es-ES_tradnl"/>
        </w:rPr>
        <w:t> </w:t>
      </w:r>
      <w:r w:rsidRPr="006044D6">
        <w:rPr>
          <w:rFonts w:ascii="Arial" w:hAnsi="Arial" w:cs="Arial"/>
          <w:lang w:val="es-ES_tradnl"/>
        </w:rPr>
        <w:t>pertinencia de las mallas curriculares a las necesidades del sector productivo;</w:t>
      </w:r>
      <w:r w:rsidR="0036457A" w:rsidRPr="006044D6">
        <w:rPr>
          <w:rFonts w:ascii="Arial" w:hAnsi="Arial" w:cs="Arial"/>
          <w:lang w:val="es-ES_tradnl"/>
        </w:rPr>
        <w:t xml:space="preserve"> </w:t>
      </w:r>
      <w:r w:rsidRPr="006044D6">
        <w:rPr>
          <w:rFonts w:ascii="Arial" w:hAnsi="Arial" w:cs="Arial"/>
          <w:lang w:val="es-ES_tradnl"/>
        </w:rPr>
        <w:t>(iii)</w:t>
      </w:r>
      <w:r w:rsidR="0036457A" w:rsidRPr="006044D6">
        <w:rPr>
          <w:rFonts w:ascii="Arial" w:hAnsi="Arial" w:cs="Arial"/>
          <w:lang w:val="es-ES_tradnl"/>
        </w:rPr>
        <w:t> </w:t>
      </w:r>
      <w:r w:rsidRPr="006044D6">
        <w:rPr>
          <w:rFonts w:ascii="Arial" w:hAnsi="Arial" w:cs="Arial"/>
          <w:lang w:val="es-ES_tradnl"/>
        </w:rPr>
        <w:t>sistemas de información para la adecuada orientación formativa de los jóvenes, necesidades del sector productivo y prospectiva del mercado de empleo; (iv)</w:t>
      </w:r>
      <w:r w:rsidR="0036457A" w:rsidRPr="006044D6">
        <w:rPr>
          <w:rFonts w:ascii="Arial" w:hAnsi="Arial" w:cs="Arial"/>
          <w:lang w:val="es-ES_tradnl"/>
        </w:rPr>
        <w:t> </w:t>
      </w:r>
      <w:r w:rsidRPr="006044D6">
        <w:rPr>
          <w:rFonts w:ascii="Arial" w:hAnsi="Arial" w:cs="Arial"/>
          <w:lang w:val="es-ES_tradnl"/>
        </w:rPr>
        <w:t>asesorar a las asociaciones empresariales en el fortalecimiento de sus capacidades para impulsar un área de desarrollo de capital humano en sus organizaciones; y (v) apoyar a la SECLOG en su fortalecimiento institucional, en especial en la consolidación de un área de gestión relacionada con el capital humano.</w:t>
      </w:r>
    </w:p>
    <w:p w14:paraId="4A8F77EF" w14:textId="77777777" w:rsidR="00A77C98" w:rsidRPr="006044D6" w:rsidRDefault="00A77C98" w:rsidP="00F03DFB">
      <w:pPr>
        <w:ind w:left="284"/>
        <w:jc w:val="both"/>
        <w:rPr>
          <w:rFonts w:ascii="Arial" w:hAnsi="Arial" w:cs="Arial"/>
          <w:lang w:val="es-ES_tradnl"/>
        </w:rPr>
      </w:pPr>
      <w:r w:rsidRPr="006044D6">
        <w:rPr>
          <w:rFonts w:ascii="Arial" w:hAnsi="Arial" w:cs="Arial"/>
          <w:lang w:val="es-ES_tradnl"/>
        </w:rPr>
        <w:t xml:space="preserve">Entre otras funciones, la UGT-C2y3 deberá desarrollar las siguientes: </w:t>
      </w:r>
    </w:p>
    <w:p w14:paraId="7CF8DC5E" w14:textId="77777777" w:rsidR="00A77C98" w:rsidRPr="006044D6" w:rsidRDefault="00A77C98" w:rsidP="00686A0C">
      <w:pPr>
        <w:pStyle w:val="ListParagraph"/>
        <w:numPr>
          <w:ilvl w:val="0"/>
          <w:numId w:val="19"/>
        </w:numPr>
        <w:spacing w:after="0" w:line="276" w:lineRule="auto"/>
        <w:jc w:val="both"/>
        <w:rPr>
          <w:rFonts w:ascii="Arial" w:hAnsi="Arial" w:cs="Arial"/>
          <w:szCs w:val="19"/>
          <w:lang w:val="es-ES_tradnl"/>
        </w:rPr>
      </w:pPr>
      <w:r w:rsidRPr="006044D6">
        <w:rPr>
          <w:rFonts w:ascii="Arial" w:hAnsi="Arial" w:cs="Arial"/>
          <w:szCs w:val="19"/>
          <w:lang w:val="es-ES_tradnl"/>
        </w:rPr>
        <w:t>Elaborar términos de referencia de los proyectos y consultoría</w:t>
      </w:r>
    </w:p>
    <w:p w14:paraId="722B0C77" w14:textId="77777777" w:rsidR="00A77C98" w:rsidRPr="006044D6" w:rsidRDefault="00A77C98" w:rsidP="00686A0C">
      <w:pPr>
        <w:pStyle w:val="ListParagraph"/>
        <w:numPr>
          <w:ilvl w:val="0"/>
          <w:numId w:val="19"/>
        </w:numPr>
        <w:spacing w:after="0" w:line="276" w:lineRule="auto"/>
        <w:jc w:val="both"/>
        <w:rPr>
          <w:rFonts w:ascii="Arial" w:hAnsi="Arial" w:cs="Arial"/>
          <w:szCs w:val="19"/>
          <w:lang w:val="es-ES_tradnl"/>
        </w:rPr>
      </w:pPr>
      <w:r w:rsidRPr="006044D6">
        <w:rPr>
          <w:rFonts w:ascii="Arial" w:hAnsi="Arial" w:cs="Arial"/>
          <w:szCs w:val="19"/>
          <w:lang w:val="es-ES_tradnl"/>
        </w:rPr>
        <w:t>Elaborar las especificaciones administrativas</w:t>
      </w:r>
    </w:p>
    <w:p w14:paraId="788A170E" w14:textId="77777777" w:rsidR="00A77C98" w:rsidRPr="006044D6" w:rsidRDefault="00A77C98" w:rsidP="00686A0C">
      <w:pPr>
        <w:pStyle w:val="ListParagraph"/>
        <w:numPr>
          <w:ilvl w:val="0"/>
          <w:numId w:val="19"/>
        </w:numPr>
        <w:spacing w:after="0" w:line="276" w:lineRule="auto"/>
        <w:jc w:val="both"/>
        <w:rPr>
          <w:rFonts w:ascii="Arial" w:hAnsi="Arial" w:cs="Arial"/>
          <w:szCs w:val="19"/>
          <w:lang w:val="es-ES_tradnl"/>
        </w:rPr>
      </w:pPr>
      <w:r w:rsidRPr="006044D6">
        <w:rPr>
          <w:rFonts w:ascii="Arial" w:hAnsi="Arial" w:cs="Arial"/>
          <w:szCs w:val="19"/>
          <w:lang w:val="es-ES_tradnl"/>
        </w:rPr>
        <w:t>Preparar la convocatoria de los llamados para la contratación de consultorías</w:t>
      </w:r>
    </w:p>
    <w:p w14:paraId="64A36E97" w14:textId="77777777" w:rsidR="00A77C98" w:rsidRPr="006044D6" w:rsidRDefault="00A77C98" w:rsidP="00686A0C">
      <w:pPr>
        <w:pStyle w:val="ListParagraph"/>
        <w:numPr>
          <w:ilvl w:val="0"/>
          <w:numId w:val="19"/>
        </w:numPr>
        <w:spacing w:after="0" w:line="276" w:lineRule="auto"/>
        <w:jc w:val="both"/>
        <w:rPr>
          <w:rFonts w:ascii="Arial" w:hAnsi="Arial" w:cs="Arial"/>
          <w:szCs w:val="19"/>
          <w:lang w:val="es-ES_tradnl"/>
        </w:rPr>
      </w:pPr>
      <w:r w:rsidRPr="006044D6">
        <w:rPr>
          <w:rFonts w:ascii="Arial" w:hAnsi="Arial" w:cs="Arial"/>
          <w:szCs w:val="19"/>
          <w:lang w:val="es-ES_tradnl"/>
        </w:rPr>
        <w:t>Evaluar las ofertas y proyectos técnicos presentados</w:t>
      </w:r>
    </w:p>
    <w:p w14:paraId="6CD69675" w14:textId="77777777" w:rsidR="00A77C98" w:rsidRPr="006044D6" w:rsidRDefault="00A77C98" w:rsidP="00686A0C">
      <w:pPr>
        <w:pStyle w:val="ListParagraph"/>
        <w:numPr>
          <w:ilvl w:val="0"/>
          <w:numId w:val="19"/>
        </w:numPr>
        <w:spacing w:after="0" w:line="276" w:lineRule="auto"/>
        <w:jc w:val="both"/>
        <w:rPr>
          <w:rFonts w:ascii="Arial" w:hAnsi="Arial" w:cs="Arial"/>
          <w:szCs w:val="19"/>
          <w:lang w:val="es-ES_tradnl"/>
        </w:rPr>
      </w:pPr>
      <w:r w:rsidRPr="006044D6">
        <w:rPr>
          <w:rFonts w:ascii="Arial" w:hAnsi="Arial" w:cs="Arial"/>
          <w:szCs w:val="19"/>
          <w:lang w:val="es-ES_tradnl"/>
        </w:rPr>
        <w:t>Proponer a la UCT la aprobación de los proyectos para su ejecución, de acuerdo con los términos de referencia</w:t>
      </w:r>
    </w:p>
    <w:p w14:paraId="7F56ED27" w14:textId="77777777" w:rsidR="00A77C98" w:rsidRPr="006044D6" w:rsidRDefault="00A77C98" w:rsidP="00686A0C">
      <w:pPr>
        <w:pStyle w:val="ListParagraph"/>
        <w:numPr>
          <w:ilvl w:val="0"/>
          <w:numId w:val="19"/>
        </w:numPr>
        <w:spacing w:after="0" w:line="276" w:lineRule="auto"/>
        <w:jc w:val="both"/>
        <w:rPr>
          <w:rFonts w:ascii="Arial" w:hAnsi="Arial" w:cs="Arial"/>
          <w:szCs w:val="19"/>
          <w:lang w:val="es-ES_tradnl"/>
        </w:rPr>
      </w:pPr>
      <w:r w:rsidRPr="006044D6">
        <w:rPr>
          <w:rFonts w:ascii="Arial" w:hAnsi="Arial" w:cs="Arial"/>
          <w:szCs w:val="19"/>
          <w:lang w:val="es-ES_tradnl"/>
        </w:rPr>
        <w:t>Hacer seguimiento de los contratos</w:t>
      </w:r>
    </w:p>
    <w:p w14:paraId="44D4EBAD" w14:textId="77777777" w:rsidR="00A77C98" w:rsidRPr="006044D6" w:rsidRDefault="00A77C98" w:rsidP="00686A0C">
      <w:pPr>
        <w:pStyle w:val="ListParagraph"/>
        <w:numPr>
          <w:ilvl w:val="0"/>
          <w:numId w:val="19"/>
        </w:numPr>
        <w:spacing w:after="0" w:line="276" w:lineRule="auto"/>
        <w:jc w:val="both"/>
        <w:rPr>
          <w:rFonts w:ascii="Arial" w:hAnsi="Arial" w:cs="Arial"/>
          <w:szCs w:val="19"/>
          <w:lang w:val="es-ES_tradnl"/>
        </w:rPr>
      </w:pPr>
      <w:r w:rsidRPr="006044D6">
        <w:rPr>
          <w:rFonts w:ascii="Arial" w:hAnsi="Arial" w:cs="Arial"/>
          <w:szCs w:val="19"/>
          <w:lang w:val="es-ES_tradnl"/>
        </w:rPr>
        <w:t>Monitorear el avance de los proyectos y consultorías</w:t>
      </w:r>
    </w:p>
    <w:p w14:paraId="37622517" w14:textId="77777777" w:rsidR="00A77C98" w:rsidRPr="006044D6" w:rsidRDefault="00A77C98" w:rsidP="00686A0C">
      <w:pPr>
        <w:pStyle w:val="ListParagraph"/>
        <w:numPr>
          <w:ilvl w:val="0"/>
          <w:numId w:val="19"/>
        </w:numPr>
        <w:spacing w:after="0" w:line="276" w:lineRule="auto"/>
        <w:jc w:val="both"/>
        <w:rPr>
          <w:rFonts w:ascii="Arial" w:hAnsi="Arial" w:cs="Arial"/>
          <w:szCs w:val="19"/>
          <w:lang w:val="es-ES_tradnl"/>
        </w:rPr>
      </w:pPr>
      <w:r w:rsidRPr="006044D6">
        <w:rPr>
          <w:rFonts w:ascii="Arial" w:hAnsi="Arial" w:cs="Arial"/>
          <w:szCs w:val="19"/>
          <w:lang w:val="es-ES_tradnl"/>
        </w:rPr>
        <w:t>Emitir informe favorable para la aprobación de la ejecución parcial y final de los proyectos, de acuerdo con los términos de referencia</w:t>
      </w:r>
    </w:p>
    <w:p w14:paraId="4B35A3A5" w14:textId="77777777" w:rsidR="00A77C98" w:rsidRPr="006044D6" w:rsidRDefault="00A77C98" w:rsidP="00686A0C">
      <w:pPr>
        <w:pStyle w:val="ListParagraph"/>
        <w:numPr>
          <w:ilvl w:val="0"/>
          <w:numId w:val="19"/>
        </w:numPr>
        <w:spacing w:after="0" w:line="276" w:lineRule="auto"/>
        <w:jc w:val="both"/>
        <w:rPr>
          <w:rFonts w:ascii="Arial" w:hAnsi="Arial" w:cs="Arial"/>
          <w:szCs w:val="19"/>
          <w:lang w:val="es-ES_tradnl"/>
        </w:rPr>
      </w:pPr>
      <w:r w:rsidRPr="006044D6">
        <w:rPr>
          <w:rFonts w:ascii="Arial" w:hAnsi="Arial" w:cs="Arial"/>
          <w:szCs w:val="19"/>
          <w:lang w:val="es-ES_tradnl"/>
        </w:rPr>
        <w:t>Emitir informe favorable para autorizar los pagos parciales y finales</w:t>
      </w:r>
    </w:p>
    <w:p w14:paraId="63D3C4EF" w14:textId="77777777" w:rsidR="00A77C98" w:rsidRPr="006044D6" w:rsidRDefault="00A77C98" w:rsidP="00686A0C">
      <w:pPr>
        <w:pStyle w:val="ListParagraph"/>
        <w:numPr>
          <w:ilvl w:val="0"/>
          <w:numId w:val="19"/>
        </w:numPr>
        <w:spacing w:after="0" w:line="276" w:lineRule="auto"/>
        <w:jc w:val="both"/>
        <w:rPr>
          <w:rFonts w:ascii="Arial" w:hAnsi="Arial" w:cs="Arial"/>
          <w:szCs w:val="19"/>
          <w:lang w:val="es-ES_tradnl"/>
        </w:rPr>
      </w:pPr>
      <w:r w:rsidRPr="006044D6">
        <w:rPr>
          <w:rFonts w:ascii="Arial" w:hAnsi="Arial" w:cs="Arial"/>
          <w:szCs w:val="19"/>
          <w:lang w:val="es-ES_tradnl"/>
        </w:rPr>
        <w:t>Asistir técnicamente a los centros de formación en el desarrollo de sus planes de mejora de la calidad</w:t>
      </w:r>
    </w:p>
    <w:p w14:paraId="4E36F66A" w14:textId="77777777" w:rsidR="00A77C98" w:rsidRPr="006044D6" w:rsidRDefault="00A77C98" w:rsidP="00686A0C">
      <w:pPr>
        <w:pStyle w:val="ListParagraph"/>
        <w:numPr>
          <w:ilvl w:val="0"/>
          <w:numId w:val="19"/>
        </w:numPr>
        <w:spacing w:after="0" w:line="276" w:lineRule="auto"/>
        <w:jc w:val="both"/>
        <w:rPr>
          <w:rFonts w:ascii="Arial" w:hAnsi="Arial" w:cs="Arial"/>
          <w:szCs w:val="19"/>
          <w:lang w:val="es-ES_tradnl"/>
        </w:rPr>
      </w:pPr>
      <w:r w:rsidRPr="006044D6">
        <w:rPr>
          <w:rFonts w:ascii="Arial" w:hAnsi="Arial" w:cs="Arial"/>
          <w:szCs w:val="19"/>
          <w:lang w:val="es-ES_tradnl"/>
        </w:rPr>
        <w:t>Asistir técnicamente a las empresas en la identificación de necesidades.</w:t>
      </w:r>
    </w:p>
    <w:p w14:paraId="2D98286F" w14:textId="77777777" w:rsidR="00A77C98" w:rsidRPr="006044D6" w:rsidRDefault="00A77C98" w:rsidP="00686A0C">
      <w:pPr>
        <w:pStyle w:val="ListParagraph"/>
        <w:numPr>
          <w:ilvl w:val="0"/>
          <w:numId w:val="19"/>
        </w:numPr>
        <w:spacing w:after="0" w:line="276" w:lineRule="auto"/>
        <w:jc w:val="both"/>
        <w:rPr>
          <w:rFonts w:ascii="Arial" w:hAnsi="Arial" w:cs="Arial"/>
          <w:szCs w:val="19"/>
          <w:lang w:val="es-ES_tradnl"/>
        </w:rPr>
      </w:pPr>
      <w:r w:rsidRPr="006044D6">
        <w:rPr>
          <w:rFonts w:ascii="Arial" w:hAnsi="Arial" w:cs="Arial"/>
          <w:szCs w:val="19"/>
          <w:lang w:val="es-ES_tradnl"/>
        </w:rPr>
        <w:t>Apoyar a las asociaciones empresariales en el fortalecimiento de las áreas de formación de capital humano.</w:t>
      </w:r>
    </w:p>
    <w:p w14:paraId="415401B1" w14:textId="0D5B8176" w:rsidR="00A77C98" w:rsidRPr="006044D6" w:rsidRDefault="00C5063E" w:rsidP="00686A0C">
      <w:pPr>
        <w:pStyle w:val="ListParagraph"/>
        <w:numPr>
          <w:ilvl w:val="0"/>
          <w:numId w:val="19"/>
        </w:numPr>
        <w:spacing w:after="0" w:line="276" w:lineRule="auto"/>
        <w:jc w:val="both"/>
        <w:rPr>
          <w:rFonts w:ascii="Arial" w:hAnsi="Arial" w:cs="Arial"/>
          <w:szCs w:val="19"/>
          <w:lang w:val="es-ES_tradnl"/>
        </w:rPr>
      </w:pPr>
      <w:r w:rsidRPr="006044D6">
        <w:rPr>
          <w:rFonts w:ascii="Arial" w:hAnsi="Arial" w:cs="Arial"/>
          <w:lang w:val="es-ES_tradnl"/>
        </w:rPr>
        <w:t>A</w:t>
      </w:r>
      <w:r w:rsidR="00A77C98" w:rsidRPr="006044D6">
        <w:rPr>
          <w:rFonts w:ascii="Arial" w:hAnsi="Arial" w:cs="Arial"/>
          <w:lang w:val="es-ES_tradnl"/>
        </w:rPr>
        <w:t>poyar a la SECLOG en su fortalecimiento institucional, en especial en la consolidación de un área de gestión relacionada con el capital humano.</w:t>
      </w:r>
    </w:p>
    <w:p w14:paraId="4ED1B532" w14:textId="77777777" w:rsidR="00A77C98" w:rsidRPr="006044D6" w:rsidRDefault="00A77C98" w:rsidP="00B1010C">
      <w:pPr>
        <w:spacing w:after="0" w:line="276" w:lineRule="auto"/>
        <w:jc w:val="both"/>
        <w:rPr>
          <w:rFonts w:ascii="Arial" w:hAnsi="Arial" w:cs="Arial"/>
          <w:lang w:val="es-ES_tradnl"/>
        </w:rPr>
      </w:pPr>
    </w:p>
    <w:p w14:paraId="60EE4583" w14:textId="331086AC" w:rsidR="00760C38" w:rsidRPr="006044D6" w:rsidRDefault="00760C38" w:rsidP="0042097F">
      <w:pPr>
        <w:pStyle w:val="Heading3"/>
        <w:rPr>
          <w:rFonts w:ascii="Arial" w:hAnsi="Arial" w:cs="Arial"/>
          <w:lang w:val="es-ES_tradnl"/>
        </w:rPr>
      </w:pPr>
      <w:bookmarkStart w:id="25" w:name="_Toc524629109"/>
      <w:bookmarkStart w:id="26" w:name="_Toc528055099"/>
      <w:r w:rsidRPr="006044D6">
        <w:rPr>
          <w:rFonts w:ascii="Arial" w:hAnsi="Arial" w:cs="Arial"/>
          <w:lang w:val="es-ES_tradnl"/>
        </w:rPr>
        <w:t>Mecanismo de coordinación técnica</w:t>
      </w:r>
      <w:bookmarkEnd w:id="25"/>
      <w:bookmarkEnd w:id="26"/>
    </w:p>
    <w:p w14:paraId="2FED962C" w14:textId="77777777" w:rsidR="00760C38" w:rsidRPr="006044D6" w:rsidRDefault="00760C38" w:rsidP="00760C38">
      <w:pPr>
        <w:jc w:val="both"/>
        <w:rPr>
          <w:rFonts w:ascii="Arial" w:hAnsi="Arial" w:cs="Arial"/>
          <w:lang w:val="es-ES_tradnl"/>
        </w:rPr>
      </w:pPr>
      <w:r w:rsidRPr="006044D6">
        <w:rPr>
          <w:rFonts w:ascii="Arial" w:hAnsi="Arial" w:cs="Arial"/>
          <w:lang w:val="es-ES_tradnl"/>
        </w:rPr>
        <w:t xml:space="preserve">Con el fin de garantizar el adecuado funcionamiento de las distintas áreas técnicas y administrativas que intervienen en la ejecución del Programa, está prevista la constitución de una instancia de coordinación, denominada </w:t>
      </w:r>
      <w:r w:rsidRPr="006044D6">
        <w:rPr>
          <w:rFonts w:ascii="Arial" w:hAnsi="Arial" w:cs="Arial"/>
          <w:i/>
          <w:lang w:val="es-ES_tradnl"/>
        </w:rPr>
        <w:t>Mesa de Coordinación Técnica</w:t>
      </w:r>
      <w:r w:rsidRPr="006044D6">
        <w:rPr>
          <w:rFonts w:ascii="Arial" w:hAnsi="Arial" w:cs="Arial"/>
          <w:lang w:val="es-ES_tradnl"/>
        </w:rPr>
        <w:t>, en la que participarían los siguientes miembros:</w:t>
      </w:r>
    </w:p>
    <w:p w14:paraId="48A6D8D2" w14:textId="77777777" w:rsidR="00760C38" w:rsidRPr="006044D6" w:rsidRDefault="00760C38" w:rsidP="00760C38">
      <w:pPr>
        <w:pStyle w:val="ListParagraph"/>
        <w:numPr>
          <w:ilvl w:val="0"/>
          <w:numId w:val="16"/>
        </w:numPr>
        <w:spacing w:after="120" w:line="276" w:lineRule="auto"/>
        <w:jc w:val="both"/>
        <w:rPr>
          <w:rFonts w:ascii="Arial" w:hAnsi="Arial" w:cs="Arial"/>
          <w:lang w:val="es-ES_tradnl"/>
        </w:rPr>
      </w:pPr>
      <w:r w:rsidRPr="006044D6">
        <w:rPr>
          <w:rFonts w:ascii="Arial" w:hAnsi="Arial" w:cs="Arial"/>
          <w:lang w:val="es-ES_tradnl"/>
        </w:rPr>
        <w:t>Coordinador general del Programa</w:t>
      </w:r>
    </w:p>
    <w:p w14:paraId="43D8CB07" w14:textId="77777777" w:rsidR="00760C38" w:rsidRPr="006044D6" w:rsidRDefault="00760C38" w:rsidP="00760C38">
      <w:pPr>
        <w:pStyle w:val="ListParagraph"/>
        <w:numPr>
          <w:ilvl w:val="0"/>
          <w:numId w:val="16"/>
        </w:numPr>
        <w:spacing w:after="120" w:line="276" w:lineRule="auto"/>
        <w:jc w:val="both"/>
        <w:rPr>
          <w:rFonts w:ascii="Arial" w:hAnsi="Arial" w:cs="Arial"/>
          <w:lang w:val="es-ES_tradnl"/>
        </w:rPr>
      </w:pPr>
      <w:r w:rsidRPr="006044D6">
        <w:rPr>
          <w:rFonts w:ascii="Arial" w:hAnsi="Arial" w:cs="Arial"/>
          <w:lang w:val="es-ES_tradnl"/>
        </w:rPr>
        <w:t>Coordinador técnico del Programa (CTP)</w:t>
      </w:r>
    </w:p>
    <w:p w14:paraId="6EF1A41B" w14:textId="77777777" w:rsidR="00760C38" w:rsidRPr="006044D6" w:rsidRDefault="00760C38" w:rsidP="00760C38">
      <w:pPr>
        <w:pStyle w:val="ListParagraph"/>
        <w:numPr>
          <w:ilvl w:val="0"/>
          <w:numId w:val="16"/>
        </w:numPr>
        <w:spacing w:after="120" w:line="276" w:lineRule="auto"/>
        <w:jc w:val="both"/>
        <w:rPr>
          <w:rFonts w:ascii="Arial" w:hAnsi="Arial" w:cs="Arial"/>
          <w:lang w:val="es-ES_tradnl"/>
        </w:rPr>
      </w:pPr>
      <w:r w:rsidRPr="006044D6">
        <w:rPr>
          <w:rFonts w:ascii="Arial" w:hAnsi="Arial" w:cs="Arial"/>
          <w:lang w:val="es-ES_tradnl"/>
        </w:rPr>
        <w:t>Especialista en programación y monitoreo (PMO)</w:t>
      </w:r>
    </w:p>
    <w:p w14:paraId="47319479" w14:textId="77777777" w:rsidR="00760C38" w:rsidRPr="006044D6" w:rsidRDefault="00760C38" w:rsidP="00760C38">
      <w:pPr>
        <w:pStyle w:val="ListParagraph"/>
        <w:numPr>
          <w:ilvl w:val="0"/>
          <w:numId w:val="16"/>
        </w:numPr>
        <w:spacing w:after="120" w:line="276" w:lineRule="auto"/>
        <w:jc w:val="both"/>
        <w:rPr>
          <w:rFonts w:ascii="Arial" w:hAnsi="Arial" w:cs="Arial"/>
          <w:lang w:val="es-ES_tradnl"/>
        </w:rPr>
      </w:pPr>
      <w:r w:rsidRPr="006044D6">
        <w:rPr>
          <w:rFonts w:ascii="Arial" w:hAnsi="Arial" w:cs="Arial"/>
          <w:lang w:val="es-ES_tradnl"/>
        </w:rPr>
        <w:t>Gerente del componente 1</w:t>
      </w:r>
    </w:p>
    <w:p w14:paraId="5419B8C0" w14:textId="77777777" w:rsidR="00760C38" w:rsidRPr="006044D6" w:rsidRDefault="00760C38" w:rsidP="00760C38">
      <w:pPr>
        <w:pStyle w:val="ListParagraph"/>
        <w:numPr>
          <w:ilvl w:val="0"/>
          <w:numId w:val="16"/>
        </w:numPr>
        <w:spacing w:after="120" w:line="276" w:lineRule="auto"/>
        <w:jc w:val="both"/>
        <w:rPr>
          <w:rFonts w:ascii="Arial" w:hAnsi="Arial" w:cs="Arial"/>
          <w:lang w:val="es-ES_tradnl"/>
        </w:rPr>
      </w:pPr>
      <w:r w:rsidRPr="006044D6">
        <w:rPr>
          <w:rFonts w:ascii="Arial" w:hAnsi="Arial" w:cs="Arial"/>
          <w:lang w:val="es-ES_tradnl"/>
        </w:rPr>
        <w:t>Gerentes de los componentes 2 y 3</w:t>
      </w:r>
    </w:p>
    <w:p w14:paraId="79D192EF" w14:textId="77777777" w:rsidR="00760C38" w:rsidRPr="006044D6" w:rsidRDefault="00760C38" w:rsidP="00760C38">
      <w:pPr>
        <w:pStyle w:val="ListParagraph"/>
        <w:numPr>
          <w:ilvl w:val="0"/>
          <w:numId w:val="16"/>
        </w:numPr>
        <w:spacing w:after="120" w:line="276" w:lineRule="auto"/>
        <w:jc w:val="both"/>
        <w:rPr>
          <w:rFonts w:ascii="Arial" w:hAnsi="Arial" w:cs="Arial"/>
          <w:lang w:val="es-ES_tradnl"/>
        </w:rPr>
      </w:pPr>
      <w:r w:rsidRPr="006044D6">
        <w:rPr>
          <w:rFonts w:ascii="Arial" w:hAnsi="Arial" w:cs="Arial"/>
          <w:lang w:val="es-ES_tradnl"/>
        </w:rPr>
        <w:t>Responsable de la DAF</w:t>
      </w:r>
    </w:p>
    <w:p w14:paraId="77FEDE52" w14:textId="77777777" w:rsidR="00760C38" w:rsidRPr="006044D6" w:rsidRDefault="00760C38" w:rsidP="00760C38">
      <w:pPr>
        <w:jc w:val="both"/>
        <w:rPr>
          <w:rFonts w:ascii="Arial" w:hAnsi="Arial" w:cs="Arial"/>
          <w:lang w:val="es-ES_tradnl"/>
        </w:rPr>
      </w:pPr>
      <w:r w:rsidRPr="006044D6">
        <w:rPr>
          <w:rFonts w:ascii="Arial" w:hAnsi="Arial" w:cs="Arial"/>
          <w:lang w:val="es-ES_tradnl"/>
        </w:rPr>
        <w:t>La función principal de esta instancia es asegurar la coherencia y articulación de las acciones que se desarrollen en cada uno de los componentes del programa, y la verificación de su consistencia con los objetivos y programación.</w:t>
      </w:r>
    </w:p>
    <w:p w14:paraId="07A3E79A" w14:textId="12B65C32" w:rsidR="00760C38" w:rsidRPr="006044D6" w:rsidRDefault="00760C38" w:rsidP="00760C38">
      <w:pPr>
        <w:jc w:val="both"/>
        <w:rPr>
          <w:rFonts w:ascii="Arial" w:hAnsi="Arial" w:cs="Arial"/>
          <w:lang w:val="es-ES_tradnl"/>
        </w:rPr>
      </w:pPr>
      <w:r w:rsidRPr="006044D6">
        <w:rPr>
          <w:rFonts w:ascii="Arial" w:hAnsi="Arial" w:cs="Arial"/>
          <w:lang w:val="es-ES_tradnl"/>
        </w:rPr>
        <w:t>Esta instancia de coordinación se reunirá cada dos semanas y sus decisiones serán comunicadas al Directorio Estratégico.</w:t>
      </w:r>
    </w:p>
    <w:p w14:paraId="43704DC7" w14:textId="77777777" w:rsidR="0042097F" w:rsidRPr="006044D6" w:rsidRDefault="0042097F" w:rsidP="0042097F">
      <w:pPr>
        <w:pStyle w:val="Heading3"/>
        <w:rPr>
          <w:rFonts w:ascii="Arial" w:hAnsi="Arial" w:cs="Arial"/>
          <w:lang w:val="es-ES_tradnl"/>
        </w:rPr>
      </w:pPr>
      <w:bookmarkStart w:id="27" w:name="_Toc528055100"/>
      <w:r w:rsidRPr="006044D6">
        <w:rPr>
          <w:rFonts w:ascii="Arial" w:hAnsi="Arial" w:cs="Arial"/>
          <w:lang w:val="es-ES_tradnl"/>
        </w:rPr>
        <w:t>Mecanismos de coordinación interinstitucional</w:t>
      </w:r>
      <w:bookmarkEnd w:id="27"/>
    </w:p>
    <w:p w14:paraId="35F8C381" w14:textId="77777777" w:rsidR="00760C38" w:rsidRPr="006044D6" w:rsidRDefault="00760C38" w:rsidP="00760C38">
      <w:pPr>
        <w:pStyle w:val="Heading4"/>
        <w:spacing w:after="120"/>
        <w:rPr>
          <w:rFonts w:ascii="Arial" w:hAnsi="Arial" w:cs="Arial"/>
          <w:lang w:val="es-ES_tradnl"/>
        </w:rPr>
      </w:pPr>
      <w:bookmarkStart w:id="28" w:name="_Toc524629110"/>
      <w:r w:rsidRPr="006044D6">
        <w:rPr>
          <w:rFonts w:ascii="Arial" w:hAnsi="Arial" w:cs="Arial"/>
          <w:lang w:val="es-ES_tradnl"/>
        </w:rPr>
        <w:t>Participación del sector productivo</w:t>
      </w:r>
      <w:bookmarkEnd w:id="28"/>
    </w:p>
    <w:p w14:paraId="23710D6C" w14:textId="77777777" w:rsidR="00760C38" w:rsidRPr="006044D6" w:rsidRDefault="00760C38" w:rsidP="00760C38">
      <w:pPr>
        <w:jc w:val="both"/>
        <w:rPr>
          <w:rFonts w:ascii="Arial" w:hAnsi="Arial" w:cs="Arial"/>
          <w:lang w:val="es-ES_tradnl"/>
        </w:rPr>
      </w:pPr>
      <w:r w:rsidRPr="006044D6">
        <w:rPr>
          <w:rFonts w:ascii="Arial" w:hAnsi="Arial" w:cs="Arial"/>
          <w:lang w:val="es-ES_tradnl"/>
        </w:rPr>
        <w:t>La participación del sector productivo es crítica para garantizar la buena ejecución de la operación, en especial componente 1. En este sentido, en el diseño del mecanismo de ejecución se prevén los siguientes dispositivos de articulación con el sector privado:</w:t>
      </w:r>
    </w:p>
    <w:p w14:paraId="431CAEBE" w14:textId="77777777" w:rsidR="00760C38" w:rsidRPr="006044D6" w:rsidRDefault="00760C38" w:rsidP="00760C38">
      <w:pPr>
        <w:pStyle w:val="ListParagraph"/>
        <w:numPr>
          <w:ilvl w:val="0"/>
          <w:numId w:val="17"/>
        </w:numPr>
        <w:spacing w:after="0" w:line="276" w:lineRule="auto"/>
        <w:jc w:val="both"/>
        <w:rPr>
          <w:rFonts w:ascii="Arial" w:hAnsi="Arial" w:cs="Arial"/>
          <w:lang w:val="es-ES_tradnl"/>
        </w:rPr>
      </w:pPr>
      <w:r w:rsidRPr="006044D6">
        <w:rPr>
          <w:rFonts w:ascii="Arial" w:hAnsi="Arial" w:cs="Arial"/>
          <w:lang w:val="es-ES_tradnl"/>
        </w:rPr>
        <w:t>El Directorio Estratégico, que como órgano de carácter consultivo desempeñará un rol crucial para que el sector productivo pueda realizar un seguimiento estratégico de la ejecución del programa y velar por el cumplimiento de los objetivos del Programa.</w:t>
      </w:r>
    </w:p>
    <w:p w14:paraId="3E6885F1" w14:textId="77777777" w:rsidR="00760C38" w:rsidRPr="006044D6" w:rsidRDefault="00760C38" w:rsidP="00760C38">
      <w:pPr>
        <w:pStyle w:val="ListParagraph"/>
        <w:numPr>
          <w:ilvl w:val="0"/>
          <w:numId w:val="17"/>
        </w:numPr>
        <w:spacing w:after="0" w:line="276" w:lineRule="auto"/>
        <w:jc w:val="both"/>
        <w:rPr>
          <w:rFonts w:ascii="Arial" w:hAnsi="Arial" w:cs="Arial"/>
          <w:lang w:val="es-ES_tradnl"/>
        </w:rPr>
      </w:pPr>
      <w:r w:rsidRPr="006044D6">
        <w:rPr>
          <w:rFonts w:ascii="Arial" w:hAnsi="Arial" w:cs="Arial"/>
          <w:lang w:val="es-ES_tradnl"/>
        </w:rPr>
        <w:t xml:space="preserve">Con el fin de impulsar la participación de las empresas de la Región Occidental, en el marco del componente 1, se implantará un </w:t>
      </w:r>
      <w:r w:rsidRPr="006044D6">
        <w:rPr>
          <w:rFonts w:ascii="Arial" w:hAnsi="Arial" w:cs="Arial"/>
          <w:i/>
          <w:lang w:val="es-ES_tradnl"/>
        </w:rPr>
        <w:t>comité de promoción y seguimiento</w:t>
      </w:r>
      <w:r w:rsidRPr="006044D6">
        <w:rPr>
          <w:rFonts w:ascii="Arial" w:hAnsi="Arial" w:cs="Arial"/>
          <w:lang w:val="es-ES_tradnl"/>
        </w:rPr>
        <w:t xml:space="preserve"> (CPS), integrado por la UGT-C1, CECOMRO y el coordinador técnico del Programa. Este comité tendrá como funciones relevantes el fomento entre el sector empresarial de la Región Occidental de la participación de las empresas en las acciones formativas a ser financiadas por los fondos concursables, así como el seguimiento continuo de los avances que se den en la ejecución de los proyectos formativos. </w:t>
      </w:r>
    </w:p>
    <w:p w14:paraId="4AE73D00" w14:textId="27F5A88C" w:rsidR="00760C38" w:rsidRPr="006044D6" w:rsidRDefault="00760C38" w:rsidP="00760C38">
      <w:pPr>
        <w:pStyle w:val="ListParagraph"/>
        <w:numPr>
          <w:ilvl w:val="0"/>
          <w:numId w:val="17"/>
        </w:numPr>
        <w:spacing w:after="0" w:line="276" w:lineRule="auto"/>
        <w:jc w:val="both"/>
        <w:rPr>
          <w:rFonts w:ascii="Arial" w:hAnsi="Arial" w:cs="Arial"/>
          <w:lang w:val="es-ES_tradnl"/>
        </w:rPr>
      </w:pPr>
      <w:r w:rsidRPr="006044D6">
        <w:rPr>
          <w:rFonts w:ascii="Arial" w:hAnsi="Arial" w:cs="Arial"/>
          <w:lang w:val="es-ES_tradnl"/>
        </w:rPr>
        <w:t>En el componente 3 hay diseñadas actividades tendientes a potenciar el rol de las asociaciones empresariales, en especial la red regional de Centros de Competitividad, con el fin de fortalecer sus capacidades organizacionales en materia de formación de capital humano.</w:t>
      </w:r>
    </w:p>
    <w:p w14:paraId="164FCC71" w14:textId="77777777" w:rsidR="002C0628" w:rsidRPr="006044D6" w:rsidRDefault="002C0628" w:rsidP="002C0628">
      <w:pPr>
        <w:pStyle w:val="ListParagraph"/>
        <w:spacing w:after="0" w:line="276" w:lineRule="auto"/>
        <w:ind w:left="927"/>
        <w:jc w:val="both"/>
        <w:rPr>
          <w:rFonts w:ascii="Arial" w:hAnsi="Arial" w:cs="Arial"/>
          <w:lang w:val="es-ES_tradnl"/>
        </w:rPr>
      </w:pPr>
    </w:p>
    <w:p w14:paraId="241C09A9" w14:textId="77777777" w:rsidR="00760C38" w:rsidRPr="006044D6" w:rsidRDefault="00760C38" w:rsidP="00760C38">
      <w:pPr>
        <w:pStyle w:val="Heading4"/>
        <w:spacing w:after="120"/>
        <w:rPr>
          <w:rFonts w:ascii="Arial" w:hAnsi="Arial" w:cs="Arial"/>
          <w:lang w:val="es-ES_tradnl"/>
        </w:rPr>
      </w:pPr>
      <w:r w:rsidRPr="006044D6">
        <w:rPr>
          <w:rFonts w:ascii="Arial" w:hAnsi="Arial" w:cs="Arial"/>
          <w:lang w:val="es-ES_tradnl"/>
        </w:rPr>
        <w:t>Participación del MEDUCA</w:t>
      </w:r>
    </w:p>
    <w:p w14:paraId="03CFE8F3" w14:textId="0900DC2C" w:rsidR="00B06E34" w:rsidRPr="006044D6" w:rsidRDefault="00760C38" w:rsidP="00760C38">
      <w:pPr>
        <w:jc w:val="both"/>
        <w:rPr>
          <w:rFonts w:ascii="Arial" w:hAnsi="Arial" w:cs="Arial"/>
          <w:lang w:val="es-ES_tradnl"/>
        </w:rPr>
      </w:pPr>
      <w:r w:rsidRPr="006044D6">
        <w:rPr>
          <w:rFonts w:ascii="Arial" w:hAnsi="Arial" w:cs="Arial"/>
          <w:lang w:val="es-ES_tradnl"/>
        </w:rPr>
        <w:t xml:space="preserve">El componente 2 está focalizado básicamente en la mejora de la calidad de la oferta formativa técnico-profesional de los centros educativos participantes en el programa ─regulados y/o gestionados por MEDUCA─, así como de la pertinencia de las mallas curriculares con las necesidades del sector productivo. Con el fin de asegurar la necesaria coordinación con el programa, se prevé una instancia de coordinación para el componente 2, denominada </w:t>
      </w:r>
      <w:r w:rsidRPr="006044D6">
        <w:rPr>
          <w:rFonts w:ascii="Arial" w:hAnsi="Arial" w:cs="Arial"/>
          <w:i/>
          <w:lang w:val="es-ES_tradnl"/>
        </w:rPr>
        <w:t>comité de coordinación del componente 2</w:t>
      </w:r>
      <w:r w:rsidR="00804069" w:rsidRPr="006044D6">
        <w:rPr>
          <w:rFonts w:ascii="Arial" w:hAnsi="Arial" w:cs="Arial"/>
          <w:lang w:val="es-ES_tradnl"/>
        </w:rPr>
        <w:t>, en el que estará directamente involucrado el MEDUCA, como principal responsable de la política</w:t>
      </w:r>
      <w:r w:rsidR="00B06E34" w:rsidRPr="006044D6">
        <w:rPr>
          <w:rFonts w:ascii="Arial" w:hAnsi="Arial" w:cs="Arial"/>
          <w:lang w:val="es-ES_tradnl"/>
        </w:rPr>
        <w:t xml:space="preserve"> educativa técnico-profesional. </w:t>
      </w:r>
    </w:p>
    <w:p w14:paraId="62AB5802" w14:textId="4353E047" w:rsidR="00760C38" w:rsidRPr="006044D6" w:rsidRDefault="00760C38" w:rsidP="00760C38">
      <w:pPr>
        <w:jc w:val="both"/>
        <w:rPr>
          <w:rFonts w:ascii="Arial" w:hAnsi="Arial" w:cs="Arial"/>
          <w:lang w:val="es-ES_tradnl"/>
        </w:rPr>
      </w:pPr>
      <w:r w:rsidRPr="006044D6">
        <w:rPr>
          <w:rFonts w:ascii="Arial" w:hAnsi="Arial" w:cs="Arial"/>
          <w:lang w:val="es-ES_tradnl"/>
        </w:rPr>
        <w:t>En este comité el MEDUCA tendrá una representación de dos autoridades de nivel medio, con responsabilidad en los ámbitos de la gestión pedagógica y de gestión de centros.</w:t>
      </w:r>
      <w:r w:rsidR="008657F0" w:rsidRPr="006044D6">
        <w:rPr>
          <w:rStyle w:val="FootnoteReference"/>
          <w:rFonts w:ascii="Arial" w:hAnsi="Arial" w:cs="Arial"/>
          <w:lang w:val="es-ES_tradnl"/>
        </w:rPr>
        <w:footnoteReference w:id="1"/>
      </w:r>
    </w:p>
    <w:p w14:paraId="625C26BB" w14:textId="43F74B61" w:rsidR="00760C38" w:rsidRPr="006044D6" w:rsidRDefault="00760C38" w:rsidP="00760C38">
      <w:pPr>
        <w:jc w:val="both"/>
        <w:rPr>
          <w:rFonts w:ascii="Arial" w:hAnsi="Arial" w:cs="Arial"/>
          <w:lang w:val="es-ES_tradnl"/>
        </w:rPr>
      </w:pPr>
      <w:r w:rsidRPr="006044D6">
        <w:rPr>
          <w:rFonts w:ascii="Arial" w:hAnsi="Arial" w:cs="Arial"/>
          <w:lang w:val="es-ES_tradnl"/>
        </w:rPr>
        <w:t>El comité de coordinación del componente 2 se reunirá al menos una vez al mes, y sus decisiones serán comunicadas al Directorio Estratégico</w:t>
      </w:r>
      <w:r w:rsidR="008736F2" w:rsidRPr="006044D6">
        <w:rPr>
          <w:rFonts w:ascii="Arial" w:hAnsi="Arial" w:cs="Arial"/>
          <w:lang w:val="es-ES_tradnl"/>
        </w:rPr>
        <w:t>, donde MEDUCA tiene una alta representatividad</w:t>
      </w:r>
      <w:r w:rsidRPr="006044D6">
        <w:rPr>
          <w:rFonts w:ascii="Arial" w:hAnsi="Arial" w:cs="Arial"/>
          <w:lang w:val="es-ES_tradnl"/>
        </w:rPr>
        <w:t>.</w:t>
      </w:r>
    </w:p>
    <w:p w14:paraId="3947ECEF" w14:textId="5FCE018E" w:rsidR="005D33DB" w:rsidRPr="006044D6" w:rsidRDefault="005D33DB" w:rsidP="005E5A60">
      <w:pPr>
        <w:pStyle w:val="Heading3"/>
        <w:rPr>
          <w:rFonts w:ascii="Arial" w:hAnsi="Arial" w:cs="Arial"/>
          <w:lang w:val="es-ES_tradnl"/>
        </w:rPr>
      </w:pPr>
      <w:bookmarkStart w:id="29" w:name="_Toc528055101"/>
      <w:r w:rsidRPr="006044D6">
        <w:rPr>
          <w:rFonts w:ascii="Arial" w:hAnsi="Arial" w:cs="Arial"/>
          <w:lang w:val="es-ES_tradnl"/>
        </w:rPr>
        <w:t>Definición de roles y responsabilidades</w:t>
      </w:r>
      <w:r w:rsidR="00C0514F" w:rsidRPr="006044D6">
        <w:rPr>
          <w:rFonts w:ascii="Arial" w:hAnsi="Arial" w:cs="Arial"/>
          <w:lang w:val="es-ES_tradnl"/>
        </w:rPr>
        <w:t xml:space="preserve"> del personal clave</w:t>
      </w:r>
      <w:r w:rsidR="00832757" w:rsidRPr="006044D6">
        <w:rPr>
          <w:rFonts w:ascii="Arial" w:hAnsi="Arial" w:cs="Arial"/>
          <w:lang w:val="es-ES_tradnl"/>
        </w:rPr>
        <w:t xml:space="preserve"> de la UEP</w:t>
      </w:r>
      <w:bookmarkEnd w:id="29"/>
    </w:p>
    <w:p w14:paraId="17594D31" w14:textId="77777777" w:rsidR="00C0514F" w:rsidRPr="006044D6" w:rsidRDefault="00C0514F" w:rsidP="004C351C">
      <w:pPr>
        <w:pStyle w:val="Heading4"/>
        <w:spacing w:after="120"/>
        <w:rPr>
          <w:rFonts w:ascii="Arial" w:hAnsi="Arial" w:cs="Arial"/>
          <w:lang w:val="es-ES_tradnl"/>
        </w:rPr>
      </w:pPr>
      <w:bookmarkStart w:id="30" w:name="_Toc524629102"/>
      <w:r w:rsidRPr="006044D6">
        <w:rPr>
          <w:rFonts w:ascii="Arial" w:hAnsi="Arial" w:cs="Arial"/>
          <w:lang w:val="es-ES_tradnl"/>
        </w:rPr>
        <w:t>Coordinador general</w:t>
      </w:r>
      <w:bookmarkEnd w:id="30"/>
    </w:p>
    <w:p w14:paraId="57F30566" w14:textId="77777777" w:rsidR="00C0514F" w:rsidRPr="006044D6" w:rsidRDefault="00C0514F" w:rsidP="00C0514F">
      <w:pPr>
        <w:jc w:val="both"/>
        <w:rPr>
          <w:rFonts w:ascii="Arial" w:hAnsi="Arial" w:cs="Arial"/>
          <w:lang w:val="es-ES_tradnl"/>
        </w:rPr>
      </w:pPr>
      <w:r w:rsidRPr="006044D6">
        <w:rPr>
          <w:rFonts w:ascii="Arial" w:hAnsi="Arial" w:cs="Arial"/>
          <w:lang w:val="es-ES_tradnl"/>
        </w:rPr>
        <w:t>El coordinador general del programa será el responsable de planificar, coordinar, supervisar y evaluar la gestión de los recursos y la ejecución de las actividades del Programa, siguiendo las políticas y directivas institucionales, así como los compromisos asumidos con el BID. Será designado por el organismo ejecutor, previo informe sobre su idoneidad, no vinculante, del Directorio Estratégico.</w:t>
      </w:r>
    </w:p>
    <w:p w14:paraId="21230787" w14:textId="77777777" w:rsidR="00C0514F" w:rsidRPr="006044D6" w:rsidRDefault="00C0514F" w:rsidP="00C0514F">
      <w:pPr>
        <w:jc w:val="both"/>
        <w:rPr>
          <w:rFonts w:ascii="Arial" w:hAnsi="Arial" w:cs="Arial"/>
          <w:lang w:val="es-ES_tradnl"/>
        </w:rPr>
      </w:pPr>
      <w:r w:rsidRPr="006044D6">
        <w:rPr>
          <w:rFonts w:ascii="Arial" w:hAnsi="Arial" w:cs="Arial"/>
          <w:lang w:val="es-ES_tradnl"/>
        </w:rPr>
        <w:t>Las funciones del coordinador general serán las siguientes:</w:t>
      </w:r>
    </w:p>
    <w:p w14:paraId="57E487FB" w14:textId="77777777" w:rsidR="00C0514F" w:rsidRPr="006044D6" w:rsidRDefault="00C0514F" w:rsidP="00686A0C">
      <w:pPr>
        <w:pStyle w:val="ListParagraph"/>
        <w:numPr>
          <w:ilvl w:val="0"/>
          <w:numId w:val="10"/>
        </w:numPr>
        <w:spacing w:after="0" w:line="276" w:lineRule="auto"/>
        <w:ind w:left="927"/>
        <w:jc w:val="both"/>
        <w:rPr>
          <w:rFonts w:ascii="Arial" w:hAnsi="Arial" w:cs="Arial"/>
          <w:lang w:val="es-ES_tradnl"/>
        </w:rPr>
      </w:pPr>
      <w:r w:rsidRPr="006044D6">
        <w:rPr>
          <w:rFonts w:ascii="Arial" w:hAnsi="Arial" w:cs="Arial"/>
          <w:lang w:val="es-ES_tradnl"/>
        </w:rPr>
        <w:t>Proponer los lineamientos de política para la ejecución y asignación de recursos para las diferentes actividades del Programa, para la consideración del Directorio Estratégico.</w:t>
      </w:r>
    </w:p>
    <w:p w14:paraId="75417C07" w14:textId="77777777" w:rsidR="00C0514F" w:rsidRPr="006044D6" w:rsidRDefault="00C0514F" w:rsidP="00686A0C">
      <w:pPr>
        <w:pStyle w:val="ListParagraph"/>
        <w:numPr>
          <w:ilvl w:val="0"/>
          <w:numId w:val="10"/>
        </w:numPr>
        <w:spacing w:after="0" w:line="276" w:lineRule="auto"/>
        <w:ind w:left="927"/>
        <w:jc w:val="both"/>
        <w:rPr>
          <w:rFonts w:ascii="Arial" w:hAnsi="Arial" w:cs="Arial"/>
          <w:lang w:val="es-ES_tradnl"/>
        </w:rPr>
      </w:pPr>
      <w:r w:rsidRPr="006044D6">
        <w:rPr>
          <w:rFonts w:ascii="Arial" w:hAnsi="Arial" w:cs="Arial"/>
          <w:lang w:val="es-ES_tradnl"/>
        </w:rPr>
        <w:t>Asegurar el cumplimiento de los objetivos del contrato de préstamo.</w:t>
      </w:r>
    </w:p>
    <w:p w14:paraId="6C3FFC32" w14:textId="77777777" w:rsidR="00C0514F" w:rsidRPr="006044D6" w:rsidRDefault="00C0514F" w:rsidP="00686A0C">
      <w:pPr>
        <w:pStyle w:val="ListParagraph"/>
        <w:numPr>
          <w:ilvl w:val="0"/>
          <w:numId w:val="10"/>
        </w:numPr>
        <w:spacing w:after="0" w:line="276" w:lineRule="auto"/>
        <w:ind w:left="927"/>
        <w:jc w:val="both"/>
        <w:rPr>
          <w:rFonts w:ascii="Arial" w:hAnsi="Arial" w:cs="Arial"/>
          <w:lang w:val="es-ES_tradnl"/>
        </w:rPr>
      </w:pPr>
      <w:r w:rsidRPr="006044D6">
        <w:rPr>
          <w:rFonts w:ascii="Arial" w:hAnsi="Arial" w:cs="Arial"/>
          <w:lang w:val="es-ES_tradnl"/>
        </w:rPr>
        <w:t xml:space="preserve">Planificar, coordinar, supervisar y evaluar la ejecución de las actividades del Programa, siguiendo las directivas generales, políticas y normas establecidas en los dispositivos legales vigentes y aplicables. </w:t>
      </w:r>
    </w:p>
    <w:p w14:paraId="6DBAFA7B" w14:textId="77777777" w:rsidR="00C0514F" w:rsidRPr="006044D6" w:rsidRDefault="00C0514F" w:rsidP="00686A0C">
      <w:pPr>
        <w:pStyle w:val="ListParagraph"/>
        <w:numPr>
          <w:ilvl w:val="0"/>
          <w:numId w:val="10"/>
        </w:numPr>
        <w:spacing w:after="0" w:line="276" w:lineRule="auto"/>
        <w:ind w:left="927"/>
        <w:jc w:val="both"/>
        <w:rPr>
          <w:rFonts w:ascii="Arial" w:hAnsi="Arial" w:cs="Arial"/>
          <w:lang w:val="es-ES_tradnl"/>
        </w:rPr>
      </w:pPr>
      <w:r w:rsidRPr="006044D6">
        <w:rPr>
          <w:rFonts w:ascii="Arial" w:hAnsi="Arial" w:cs="Arial"/>
          <w:lang w:val="es-ES_tradnl"/>
        </w:rPr>
        <w:t xml:space="preserve">Representar al Programa ante las autoridades gubernamentales, organizaciones y entidades públicas y privadas nacionales e internacionales. </w:t>
      </w:r>
    </w:p>
    <w:p w14:paraId="39282550" w14:textId="77777777" w:rsidR="00C0514F" w:rsidRPr="006044D6" w:rsidRDefault="00C0514F" w:rsidP="00686A0C">
      <w:pPr>
        <w:pStyle w:val="ListParagraph"/>
        <w:numPr>
          <w:ilvl w:val="0"/>
          <w:numId w:val="10"/>
        </w:numPr>
        <w:spacing w:after="0" w:line="276" w:lineRule="auto"/>
        <w:ind w:left="927"/>
        <w:jc w:val="both"/>
        <w:rPr>
          <w:rFonts w:ascii="Arial" w:hAnsi="Arial" w:cs="Arial"/>
          <w:lang w:val="es-ES_tradnl"/>
        </w:rPr>
      </w:pPr>
      <w:r w:rsidRPr="006044D6">
        <w:rPr>
          <w:rFonts w:ascii="Arial" w:hAnsi="Arial" w:cs="Arial"/>
          <w:lang w:val="es-ES_tradnl"/>
        </w:rPr>
        <w:t xml:space="preserve">Asumir la responsabilidad por la ejecución del Programa alcanzando las metas previstas en los planes operativos anuales. </w:t>
      </w:r>
    </w:p>
    <w:p w14:paraId="542C45CD" w14:textId="77777777" w:rsidR="00C0514F" w:rsidRPr="006044D6" w:rsidRDefault="00C0514F" w:rsidP="00686A0C">
      <w:pPr>
        <w:pStyle w:val="ListParagraph"/>
        <w:numPr>
          <w:ilvl w:val="0"/>
          <w:numId w:val="10"/>
        </w:numPr>
        <w:spacing w:after="0" w:line="276" w:lineRule="auto"/>
        <w:ind w:left="927"/>
        <w:jc w:val="both"/>
        <w:rPr>
          <w:rFonts w:ascii="Arial" w:hAnsi="Arial" w:cs="Arial"/>
          <w:lang w:val="es-ES_tradnl"/>
        </w:rPr>
      </w:pPr>
      <w:r w:rsidRPr="006044D6">
        <w:rPr>
          <w:rFonts w:ascii="Arial" w:hAnsi="Arial" w:cs="Arial"/>
          <w:lang w:val="es-ES_tradnl"/>
        </w:rPr>
        <w:t>Proponer el personal que tendrá firma autorizada ante el BID.</w:t>
      </w:r>
    </w:p>
    <w:p w14:paraId="417EBE36" w14:textId="77777777" w:rsidR="00C0514F" w:rsidRPr="006044D6" w:rsidRDefault="00C0514F" w:rsidP="00686A0C">
      <w:pPr>
        <w:pStyle w:val="ListParagraph"/>
        <w:numPr>
          <w:ilvl w:val="0"/>
          <w:numId w:val="10"/>
        </w:numPr>
        <w:spacing w:after="0" w:line="276" w:lineRule="auto"/>
        <w:ind w:left="927"/>
        <w:jc w:val="both"/>
        <w:rPr>
          <w:rFonts w:ascii="Arial" w:hAnsi="Arial" w:cs="Arial"/>
          <w:lang w:val="es-ES_tradnl"/>
        </w:rPr>
      </w:pPr>
      <w:r w:rsidRPr="006044D6">
        <w:rPr>
          <w:rFonts w:ascii="Arial" w:hAnsi="Arial" w:cs="Arial"/>
          <w:lang w:val="es-ES_tradnl"/>
        </w:rPr>
        <w:t>Supervisar la elaboración del plan operativo del Programa.</w:t>
      </w:r>
    </w:p>
    <w:p w14:paraId="3653F74F" w14:textId="77777777" w:rsidR="00C0514F" w:rsidRPr="006044D6" w:rsidRDefault="00C0514F" w:rsidP="00686A0C">
      <w:pPr>
        <w:pStyle w:val="ListParagraph"/>
        <w:numPr>
          <w:ilvl w:val="0"/>
          <w:numId w:val="10"/>
        </w:numPr>
        <w:spacing w:after="0" w:line="276" w:lineRule="auto"/>
        <w:ind w:left="927"/>
        <w:jc w:val="both"/>
        <w:rPr>
          <w:rFonts w:ascii="Arial" w:hAnsi="Arial" w:cs="Arial"/>
          <w:lang w:val="es-ES_tradnl"/>
        </w:rPr>
      </w:pPr>
      <w:r w:rsidRPr="006044D6">
        <w:rPr>
          <w:rFonts w:ascii="Arial" w:hAnsi="Arial" w:cs="Arial"/>
          <w:lang w:val="es-ES_tradnl"/>
        </w:rPr>
        <w:t xml:space="preserve">Gestionar la aprobación del plan operativo anual ante el Consejo de Dirección Estratégica para su posterior remisión al BID. </w:t>
      </w:r>
    </w:p>
    <w:p w14:paraId="4E43556F" w14:textId="77777777" w:rsidR="00C0514F" w:rsidRPr="006044D6" w:rsidRDefault="00C0514F" w:rsidP="00686A0C">
      <w:pPr>
        <w:pStyle w:val="ListParagraph"/>
        <w:numPr>
          <w:ilvl w:val="0"/>
          <w:numId w:val="10"/>
        </w:numPr>
        <w:spacing w:after="0" w:line="276" w:lineRule="auto"/>
        <w:ind w:left="927"/>
        <w:jc w:val="both"/>
        <w:rPr>
          <w:rFonts w:ascii="Arial" w:hAnsi="Arial" w:cs="Arial"/>
          <w:lang w:val="es-ES_tradnl"/>
        </w:rPr>
      </w:pPr>
      <w:r w:rsidRPr="006044D6">
        <w:rPr>
          <w:rFonts w:ascii="Arial" w:hAnsi="Arial" w:cs="Arial"/>
          <w:lang w:val="es-ES_tradnl"/>
        </w:rPr>
        <w:t xml:space="preserve">Asegurar la oportuna emisión de la información requerida al Programa por el BID y órganos de control del Estado. </w:t>
      </w:r>
    </w:p>
    <w:p w14:paraId="083164F6" w14:textId="77777777" w:rsidR="00C0514F" w:rsidRPr="006044D6" w:rsidRDefault="00C0514F" w:rsidP="00686A0C">
      <w:pPr>
        <w:pStyle w:val="ListParagraph"/>
        <w:numPr>
          <w:ilvl w:val="0"/>
          <w:numId w:val="10"/>
        </w:numPr>
        <w:spacing w:after="0" w:line="276" w:lineRule="auto"/>
        <w:ind w:left="927"/>
        <w:jc w:val="both"/>
        <w:rPr>
          <w:rFonts w:ascii="Arial" w:hAnsi="Arial" w:cs="Arial"/>
          <w:lang w:val="es-ES_tradnl"/>
        </w:rPr>
      </w:pPr>
      <w:r w:rsidRPr="006044D6">
        <w:rPr>
          <w:rFonts w:ascii="Arial" w:hAnsi="Arial" w:cs="Arial"/>
          <w:lang w:val="es-ES_tradnl"/>
        </w:rPr>
        <w:t xml:space="preserve">Ser interlocutor ante los organismos de cooperación y tramitar las solicitudes de no objeción para el BID </w:t>
      </w:r>
    </w:p>
    <w:p w14:paraId="69FAD87A" w14:textId="77777777" w:rsidR="00C0514F" w:rsidRPr="006044D6" w:rsidRDefault="00C0514F" w:rsidP="00686A0C">
      <w:pPr>
        <w:pStyle w:val="ListParagraph"/>
        <w:numPr>
          <w:ilvl w:val="0"/>
          <w:numId w:val="10"/>
        </w:numPr>
        <w:spacing w:after="0" w:line="276" w:lineRule="auto"/>
        <w:ind w:left="927"/>
        <w:jc w:val="both"/>
        <w:rPr>
          <w:rFonts w:ascii="Arial" w:hAnsi="Arial" w:cs="Arial"/>
          <w:lang w:val="es-ES_tradnl"/>
        </w:rPr>
      </w:pPr>
      <w:r w:rsidRPr="006044D6">
        <w:rPr>
          <w:rFonts w:ascii="Arial" w:hAnsi="Arial" w:cs="Arial"/>
          <w:lang w:val="es-ES_tradnl"/>
        </w:rPr>
        <w:t>Aprobar los estados financieros del Programa.</w:t>
      </w:r>
    </w:p>
    <w:p w14:paraId="574FB97A" w14:textId="77777777" w:rsidR="00C0514F" w:rsidRPr="006044D6" w:rsidRDefault="00C0514F" w:rsidP="00686A0C">
      <w:pPr>
        <w:pStyle w:val="ListParagraph"/>
        <w:numPr>
          <w:ilvl w:val="0"/>
          <w:numId w:val="10"/>
        </w:numPr>
        <w:spacing w:after="0" w:line="276" w:lineRule="auto"/>
        <w:ind w:left="927"/>
        <w:jc w:val="both"/>
        <w:rPr>
          <w:rFonts w:ascii="Arial" w:hAnsi="Arial" w:cs="Arial"/>
          <w:lang w:val="es-ES_tradnl"/>
        </w:rPr>
      </w:pPr>
      <w:r w:rsidRPr="006044D6">
        <w:rPr>
          <w:rFonts w:ascii="Arial" w:hAnsi="Arial" w:cs="Arial"/>
          <w:lang w:val="es-ES_tradnl"/>
        </w:rPr>
        <w:t>Suscribir contratos y cualquier documento de obligación contra terceros del Programa.</w:t>
      </w:r>
    </w:p>
    <w:p w14:paraId="288B7283" w14:textId="77777777" w:rsidR="00C0514F" w:rsidRPr="006044D6" w:rsidRDefault="00C0514F" w:rsidP="00686A0C">
      <w:pPr>
        <w:pStyle w:val="ListParagraph"/>
        <w:numPr>
          <w:ilvl w:val="0"/>
          <w:numId w:val="10"/>
        </w:numPr>
        <w:spacing w:after="0" w:line="276" w:lineRule="auto"/>
        <w:ind w:left="927"/>
        <w:jc w:val="both"/>
        <w:rPr>
          <w:rFonts w:ascii="Arial" w:hAnsi="Arial" w:cs="Arial"/>
          <w:lang w:val="es-ES_tradnl"/>
        </w:rPr>
      </w:pPr>
      <w:r w:rsidRPr="006044D6">
        <w:rPr>
          <w:rFonts w:ascii="Arial" w:hAnsi="Arial" w:cs="Arial"/>
          <w:lang w:val="es-ES_tradnl"/>
        </w:rPr>
        <w:t>Aprobar los documentos de gestión del Programa cuando corresponda.</w:t>
      </w:r>
    </w:p>
    <w:p w14:paraId="08B4C25E" w14:textId="77777777" w:rsidR="00C0514F" w:rsidRPr="006044D6" w:rsidRDefault="00C0514F" w:rsidP="00686A0C">
      <w:pPr>
        <w:pStyle w:val="ListParagraph"/>
        <w:numPr>
          <w:ilvl w:val="0"/>
          <w:numId w:val="10"/>
        </w:numPr>
        <w:spacing w:after="0" w:line="276" w:lineRule="auto"/>
        <w:ind w:left="927"/>
        <w:jc w:val="both"/>
        <w:rPr>
          <w:rFonts w:ascii="Arial" w:hAnsi="Arial" w:cs="Arial"/>
          <w:lang w:val="es-ES_tradnl"/>
        </w:rPr>
      </w:pPr>
      <w:r w:rsidRPr="006044D6">
        <w:rPr>
          <w:rFonts w:ascii="Arial" w:hAnsi="Arial" w:cs="Arial"/>
          <w:lang w:val="es-ES_tradnl"/>
        </w:rPr>
        <w:t>Emitir resoluciones y/u otros instrumentos que faciliten la ejecución del Programa</w:t>
      </w:r>
    </w:p>
    <w:p w14:paraId="19913B29" w14:textId="77777777" w:rsidR="00C0514F" w:rsidRPr="006044D6" w:rsidRDefault="00C0514F" w:rsidP="00C0514F">
      <w:pPr>
        <w:pStyle w:val="ListParagraph"/>
        <w:spacing w:after="120" w:line="276" w:lineRule="auto"/>
        <w:ind w:left="774"/>
        <w:contextualSpacing w:val="0"/>
        <w:jc w:val="both"/>
        <w:rPr>
          <w:rFonts w:ascii="Arial" w:hAnsi="Arial" w:cs="Arial"/>
          <w:lang w:val="es-ES_tradnl"/>
        </w:rPr>
      </w:pPr>
    </w:p>
    <w:p w14:paraId="73975168" w14:textId="77777777" w:rsidR="00C0514F" w:rsidRPr="006044D6" w:rsidRDefault="00C0514F" w:rsidP="00C0514F">
      <w:pPr>
        <w:jc w:val="both"/>
        <w:rPr>
          <w:rFonts w:ascii="Arial" w:hAnsi="Arial" w:cs="Arial"/>
          <w:lang w:val="es-ES_tradnl"/>
        </w:rPr>
      </w:pPr>
      <w:r w:rsidRPr="006044D6">
        <w:rPr>
          <w:rFonts w:ascii="Arial" w:hAnsi="Arial" w:cs="Arial"/>
          <w:lang w:val="es-ES_tradnl"/>
        </w:rPr>
        <w:t>La selección del coordinador general se procederá a realizar mediante un llamado público. Para el análisis de sus méritos para ejercer la función de coordinador, en la evaluación de su idoneidad se aplicarán los criterios de conocimientos acreditados en materia de educación y formación técnico-profesional, experiencia en gestión gerencial y habilidades transversales acreditadas para ejercer el cargo.</w:t>
      </w:r>
    </w:p>
    <w:p w14:paraId="1B0926D1" w14:textId="77777777" w:rsidR="00C0514F" w:rsidRPr="006044D6" w:rsidRDefault="00C0514F" w:rsidP="004C351C">
      <w:pPr>
        <w:pStyle w:val="Heading4"/>
        <w:spacing w:after="120"/>
        <w:rPr>
          <w:rFonts w:ascii="Arial" w:hAnsi="Arial" w:cs="Arial"/>
          <w:lang w:val="es-ES_tradnl"/>
        </w:rPr>
      </w:pPr>
      <w:bookmarkStart w:id="31" w:name="_Toc524629103"/>
      <w:r w:rsidRPr="006044D6">
        <w:rPr>
          <w:rFonts w:ascii="Arial" w:hAnsi="Arial" w:cs="Arial"/>
          <w:lang w:val="es-ES_tradnl"/>
        </w:rPr>
        <w:t>Otro personal en la dirección ejecutiva</w:t>
      </w:r>
      <w:bookmarkEnd w:id="31"/>
    </w:p>
    <w:p w14:paraId="4922D3A0" w14:textId="77777777" w:rsidR="00C0514F" w:rsidRPr="006044D6" w:rsidRDefault="00C0514F" w:rsidP="00C0514F">
      <w:pPr>
        <w:jc w:val="both"/>
        <w:rPr>
          <w:rFonts w:ascii="Arial" w:hAnsi="Arial" w:cs="Arial"/>
          <w:lang w:val="es-ES_tradnl"/>
        </w:rPr>
      </w:pPr>
      <w:r w:rsidRPr="006044D6">
        <w:rPr>
          <w:rFonts w:ascii="Arial" w:hAnsi="Arial" w:cs="Arial"/>
          <w:lang w:val="es-ES_tradnl"/>
        </w:rPr>
        <w:t>Además del coordinador general del programa, dentro de la dirección ejecutiva está prevista la contratación del siguiente personal:</w:t>
      </w:r>
    </w:p>
    <w:p w14:paraId="581D87B3" w14:textId="77777777" w:rsidR="00C0514F" w:rsidRPr="006044D6" w:rsidRDefault="00C0514F" w:rsidP="00686A0C">
      <w:pPr>
        <w:pStyle w:val="ListParagraph"/>
        <w:numPr>
          <w:ilvl w:val="0"/>
          <w:numId w:val="14"/>
        </w:numPr>
        <w:spacing w:after="0" w:line="276" w:lineRule="auto"/>
        <w:jc w:val="both"/>
        <w:rPr>
          <w:rFonts w:ascii="Arial" w:hAnsi="Arial" w:cs="Arial"/>
          <w:lang w:val="es-ES_tradnl"/>
        </w:rPr>
      </w:pPr>
      <w:r w:rsidRPr="006044D6">
        <w:rPr>
          <w:rFonts w:ascii="Arial" w:hAnsi="Arial" w:cs="Arial"/>
          <w:lang w:val="es-ES_tradnl"/>
        </w:rPr>
        <w:t>Un especialista en administración de procesos (PMO), que será el responsable de llevar la programación de las actividades y el monitoreo de los progresos en la ejecución del Programa.</w:t>
      </w:r>
    </w:p>
    <w:p w14:paraId="7FEBD16A" w14:textId="77777777" w:rsidR="00C0514F" w:rsidRPr="006044D6" w:rsidRDefault="00C0514F" w:rsidP="00686A0C">
      <w:pPr>
        <w:pStyle w:val="ListParagraph"/>
        <w:numPr>
          <w:ilvl w:val="0"/>
          <w:numId w:val="14"/>
        </w:numPr>
        <w:spacing w:after="0" w:line="276" w:lineRule="auto"/>
        <w:jc w:val="both"/>
        <w:rPr>
          <w:rFonts w:ascii="Arial" w:hAnsi="Arial" w:cs="Arial"/>
          <w:lang w:val="es-ES_tradnl"/>
        </w:rPr>
      </w:pPr>
      <w:r w:rsidRPr="006044D6">
        <w:rPr>
          <w:rFonts w:ascii="Arial" w:hAnsi="Arial" w:cs="Arial"/>
          <w:lang w:val="es-ES_tradnl"/>
        </w:rPr>
        <w:t>Un especialista en educación y formación técnico-profesional, que será el responsable de la coordinación técnica del Programa:</w:t>
      </w:r>
    </w:p>
    <w:p w14:paraId="14CDC539" w14:textId="77777777" w:rsidR="00C0514F" w:rsidRPr="006044D6" w:rsidRDefault="00C0514F" w:rsidP="00C0514F">
      <w:pPr>
        <w:pStyle w:val="ListParagraph"/>
        <w:spacing w:line="276" w:lineRule="auto"/>
        <w:jc w:val="both"/>
        <w:rPr>
          <w:rFonts w:ascii="Arial" w:hAnsi="Arial" w:cs="Arial"/>
          <w:lang w:val="es-ES_tradnl"/>
        </w:rPr>
      </w:pPr>
    </w:p>
    <w:p w14:paraId="3513DCF8" w14:textId="77777777" w:rsidR="00C0514F" w:rsidRPr="006044D6" w:rsidRDefault="00C0514F" w:rsidP="00686A0C">
      <w:pPr>
        <w:pStyle w:val="ListParagraph"/>
        <w:numPr>
          <w:ilvl w:val="0"/>
          <w:numId w:val="15"/>
        </w:numPr>
        <w:spacing w:after="0" w:line="276" w:lineRule="auto"/>
        <w:jc w:val="both"/>
        <w:rPr>
          <w:rFonts w:ascii="Arial" w:hAnsi="Arial" w:cs="Arial"/>
          <w:lang w:val="es-ES_tradnl"/>
        </w:rPr>
      </w:pPr>
      <w:r w:rsidRPr="006044D6">
        <w:rPr>
          <w:rFonts w:ascii="Arial" w:hAnsi="Arial" w:cs="Arial"/>
          <w:lang w:val="es-ES_tradnl"/>
        </w:rPr>
        <w:t>Definir los lineamientos técnicos de los tres componentes.</w:t>
      </w:r>
    </w:p>
    <w:p w14:paraId="5610F7F3" w14:textId="77777777" w:rsidR="00C0514F" w:rsidRPr="006044D6" w:rsidRDefault="00C0514F" w:rsidP="00686A0C">
      <w:pPr>
        <w:pStyle w:val="ListParagraph"/>
        <w:numPr>
          <w:ilvl w:val="0"/>
          <w:numId w:val="15"/>
        </w:numPr>
        <w:spacing w:after="0" w:line="276" w:lineRule="auto"/>
        <w:jc w:val="both"/>
        <w:rPr>
          <w:rFonts w:ascii="Arial" w:hAnsi="Arial" w:cs="Arial"/>
          <w:lang w:val="es-ES_tradnl"/>
        </w:rPr>
      </w:pPr>
      <w:r w:rsidRPr="006044D6">
        <w:rPr>
          <w:rFonts w:ascii="Arial" w:hAnsi="Arial" w:cs="Arial"/>
          <w:lang w:val="es-ES_tradnl"/>
        </w:rPr>
        <w:t>Coordinar el trabajo de las firmas que presten asistencia técnica para la ejecución de los tres componentes, presidiendo la Unidad Técnica de Coordinación que se cree al respecto.</w:t>
      </w:r>
    </w:p>
    <w:p w14:paraId="640507A8" w14:textId="77777777" w:rsidR="00C0514F" w:rsidRPr="006044D6" w:rsidRDefault="00C0514F" w:rsidP="00686A0C">
      <w:pPr>
        <w:pStyle w:val="ListParagraph"/>
        <w:numPr>
          <w:ilvl w:val="0"/>
          <w:numId w:val="15"/>
        </w:numPr>
        <w:spacing w:after="0" w:line="276" w:lineRule="auto"/>
        <w:jc w:val="both"/>
        <w:rPr>
          <w:rFonts w:ascii="Arial" w:hAnsi="Arial" w:cs="Arial"/>
          <w:lang w:val="es-ES_tradnl"/>
        </w:rPr>
      </w:pPr>
      <w:r w:rsidRPr="006044D6">
        <w:rPr>
          <w:rFonts w:ascii="Arial" w:hAnsi="Arial" w:cs="Arial"/>
          <w:lang w:val="es-ES_tradnl"/>
        </w:rPr>
        <w:t>Supervisar la ejecución de los componentes.</w:t>
      </w:r>
    </w:p>
    <w:p w14:paraId="3003A4D4" w14:textId="77777777" w:rsidR="00C0514F" w:rsidRPr="006044D6" w:rsidRDefault="00C0514F" w:rsidP="00686A0C">
      <w:pPr>
        <w:pStyle w:val="ListParagraph"/>
        <w:numPr>
          <w:ilvl w:val="0"/>
          <w:numId w:val="15"/>
        </w:numPr>
        <w:spacing w:after="0" w:line="276" w:lineRule="auto"/>
        <w:jc w:val="both"/>
        <w:rPr>
          <w:rFonts w:ascii="Arial" w:hAnsi="Arial" w:cs="Arial"/>
          <w:lang w:val="es-ES_tradnl"/>
        </w:rPr>
      </w:pPr>
      <w:r w:rsidRPr="006044D6">
        <w:rPr>
          <w:rFonts w:ascii="Arial" w:hAnsi="Arial" w:cs="Arial"/>
          <w:lang w:val="es-ES_tradnl"/>
        </w:rPr>
        <w:t>Articular la ejecución técnica de los componentes con la gestión administrativa en la DAF.</w:t>
      </w:r>
    </w:p>
    <w:p w14:paraId="16D728F8" w14:textId="77777777" w:rsidR="00C0514F" w:rsidRPr="006044D6" w:rsidRDefault="00C0514F" w:rsidP="00C0514F">
      <w:pPr>
        <w:jc w:val="both"/>
        <w:rPr>
          <w:rFonts w:ascii="Arial" w:hAnsi="Arial" w:cs="Arial"/>
          <w:lang w:val="es-ES_tradnl"/>
        </w:rPr>
      </w:pPr>
      <w:r w:rsidRPr="006044D6">
        <w:rPr>
          <w:rFonts w:ascii="Arial" w:hAnsi="Arial" w:cs="Arial"/>
          <w:lang w:val="es-ES_tradnl"/>
        </w:rPr>
        <w:t>Ambos especialistas serán contratados mediante llamado público, en un concurso de méritos en el que se deberán evaluar su idoneidad técnica y de habilidades transversales acreditadas para ejercer el cargo.</w:t>
      </w:r>
    </w:p>
    <w:p w14:paraId="574B5E4D" w14:textId="0C3D35A2" w:rsidR="00C0514F" w:rsidRPr="006044D6" w:rsidRDefault="003354E4" w:rsidP="003336F2">
      <w:pPr>
        <w:rPr>
          <w:rFonts w:ascii="Arial" w:hAnsi="Arial" w:cs="Arial"/>
          <w:highlight w:val="yellow"/>
          <w:lang w:val="es-ES_tradnl"/>
        </w:rPr>
      </w:pPr>
      <w:r w:rsidRPr="006044D6">
        <w:rPr>
          <w:rFonts w:ascii="Arial" w:hAnsi="Arial" w:cs="Arial"/>
          <w:highlight w:val="yellow"/>
          <w:lang w:val="es-ES_tradnl"/>
        </w:rPr>
        <w:t>Pendiente de c</w:t>
      </w:r>
      <w:r w:rsidR="00056A1E" w:rsidRPr="006044D6">
        <w:rPr>
          <w:rFonts w:ascii="Arial" w:hAnsi="Arial" w:cs="Arial"/>
          <w:highlight w:val="yellow"/>
          <w:lang w:val="es-ES_tradnl"/>
        </w:rPr>
        <w:t>ompletar roles y funciones de puestos claves</w:t>
      </w:r>
    </w:p>
    <w:p w14:paraId="7EFC6ADA" w14:textId="77777777" w:rsidR="00984072" w:rsidRPr="006044D6" w:rsidRDefault="00984072" w:rsidP="003336F2">
      <w:pPr>
        <w:rPr>
          <w:rFonts w:ascii="Arial" w:hAnsi="Arial" w:cs="Arial"/>
          <w:lang w:val="es-ES_tradnl"/>
        </w:rPr>
        <w:sectPr w:rsidR="00984072" w:rsidRPr="006044D6" w:rsidSect="00F3074B">
          <w:pgSz w:w="11906" w:h="16838"/>
          <w:pgMar w:top="1417" w:right="1701" w:bottom="1417" w:left="1701" w:header="708" w:footer="708" w:gutter="0"/>
          <w:cols w:space="708"/>
          <w:docGrid w:linePitch="360"/>
        </w:sectPr>
      </w:pPr>
    </w:p>
    <w:p w14:paraId="016D9042" w14:textId="77777777" w:rsidR="005D33DB" w:rsidRPr="006044D6" w:rsidRDefault="005D33DB" w:rsidP="00F939BD">
      <w:pPr>
        <w:pStyle w:val="Heading1"/>
        <w:rPr>
          <w:rFonts w:ascii="Arial" w:hAnsi="Arial" w:cs="Arial"/>
          <w:lang w:val="es-ES_tradnl"/>
        </w:rPr>
      </w:pPr>
      <w:bookmarkStart w:id="32" w:name="_Toc528055102"/>
      <w:r w:rsidRPr="006044D6">
        <w:rPr>
          <w:rFonts w:ascii="Arial" w:hAnsi="Arial" w:cs="Arial"/>
          <w:lang w:val="es-ES_tradnl"/>
        </w:rPr>
        <w:t>CAPITULO 3: GESTIÓN DE FONDO CONCURSABLE (Componente 1</w:t>
      </w:r>
      <w:r w:rsidR="00163E52" w:rsidRPr="006044D6">
        <w:rPr>
          <w:rFonts w:ascii="Arial" w:hAnsi="Arial" w:cs="Arial"/>
          <w:lang w:val="es-ES_tradnl"/>
        </w:rPr>
        <w:t>: Desarrollo de iniciativas de capacitación guiadas por los empleadores a través de un Fondo Concursable</w:t>
      </w:r>
      <w:r w:rsidRPr="006044D6">
        <w:rPr>
          <w:rFonts w:ascii="Arial" w:hAnsi="Arial" w:cs="Arial"/>
          <w:lang w:val="es-ES_tradnl"/>
        </w:rPr>
        <w:t>)</w:t>
      </w:r>
      <w:bookmarkEnd w:id="32"/>
    </w:p>
    <w:p w14:paraId="6343F71C" w14:textId="77777777" w:rsidR="00163E52" w:rsidRPr="006044D6" w:rsidRDefault="00163E52" w:rsidP="005C3D58">
      <w:pPr>
        <w:jc w:val="both"/>
        <w:rPr>
          <w:rFonts w:ascii="Arial" w:hAnsi="Arial" w:cs="Arial"/>
          <w:lang w:val="es-ES_tradnl"/>
        </w:rPr>
      </w:pPr>
    </w:p>
    <w:p w14:paraId="416BE3C9" w14:textId="77777777" w:rsidR="005C3D58" w:rsidRPr="006044D6" w:rsidRDefault="00162F2C" w:rsidP="005C3D58">
      <w:pPr>
        <w:jc w:val="both"/>
        <w:rPr>
          <w:rFonts w:ascii="Arial" w:hAnsi="Arial" w:cs="Arial"/>
          <w:lang w:val="es-ES_tradnl"/>
        </w:rPr>
      </w:pPr>
      <w:r w:rsidRPr="006044D6">
        <w:rPr>
          <w:rFonts w:ascii="Arial" w:hAnsi="Arial" w:cs="Arial"/>
          <w:lang w:val="es-ES_tradnl"/>
        </w:rPr>
        <w:t>Este componente p</w:t>
      </w:r>
      <w:r w:rsidR="005C3D58" w:rsidRPr="006044D6">
        <w:rPr>
          <w:rFonts w:ascii="Arial" w:hAnsi="Arial" w:cs="Arial"/>
          <w:lang w:val="es-ES_tradnl"/>
        </w:rPr>
        <w:t>romueve la capacitación en las habilidades requeridas por las empresas a través de un esquema de financiamiento que incentiva el liderazgo y la participación del sector productivo. Mediante un proceso competitivo se asignarán recursos de un F</w:t>
      </w:r>
      <w:r w:rsidR="00300803" w:rsidRPr="006044D6">
        <w:rPr>
          <w:rFonts w:ascii="Arial" w:hAnsi="Arial" w:cs="Arial"/>
          <w:lang w:val="es-ES_tradnl"/>
        </w:rPr>
        <w:t xml:space="preserve">ondo </w:t>
      </w:r>
      <w:r w:rsidR="005C3D58" w:rsidRPr="006044D6">
        <w:rPr>
          <w:rFonts w:ascii="Arial" w:hAnsi="Arial" w:cs="Arial"/>
          <w:lang w:val="es-ES_tradnl"/>
        </w:rPr>
        <w:t>C</w:t>
      </w:r>
      <w:r w:rsidR="00300803" w:rsidRPr="006044D6">
        <w:rPr>
          <w:rFonts w:ascii="Arial" w:hAnsi="Arial" w:cs="Arial"/>
          <w:lang w:val="es-ES_tradnl"/>
        </w:rPr>
        <w:t>oncursable</w:t>
      </w:r>
      <w:r w:rsidR="005C3D58" w:rsidRPr="006044D6">
        <w:rPr>
          <w:rFonts w:ascii="Arial" w:hAnsi="Arial" w:cs="Arial"/>
          <w:lang w:val="es-ES_tradnl"/>
        </w:rPr>
        <w:t xml:space="preserve"> para financiar iniciativas de capacitación, evaluación o certificación de habilidades cuyo diseño e implementación esté liderada por el sector productivo.</w:t>
      </w:r>
    </w:p>
    <w:p w14:paraId="630E6990" w14:textId="77777777" w:rsidR="005844D1" w:rsidRPr="006044D6" w:rsidRDefault="005844D1" w:rsidP="00845EC4">
      <w:pPr>
        <w:pStyle w:val="Heading2"/>
        <w:rPr>
          <w:rFonts w:ascii="Arial" w:hAnsi="Arial" w:cs="Arial"/>
          <w:lang w:val="es-ES_tradnl"/>
        </w:rPr>
      </w:pPr>
      <w:bookmarkStart w:id="33" w:name="_Toc528055103"/>
      <w:r w:rsidRPr="006044D6">
        <w:rPr>
          <w:rFonts w:ascii="Arial" w:hAnsi="Arial" w:cs="Arial"/>
          <w:lang w:val="es-ES_tradnl"/>
        </w:rPr>
        <w:t>Beneficiarios:</w:t>
      </w:r>
      <w:bookmarkEnd w:id="33"/>
      <w:r w:rsidRPr="006044D6">
        <w:rPr>
          <w:rFonts w:ascii="Arial" w:hAnsi="Arial" w:cs="Arial"/>
          <w:lang w:val="es-ES_tradnl"/>
        </w:rPr>
        <w:t xml:space="preserve"> </w:t>
      </w:r>
    </w:p>
    <w:p w14:paraId="3AF4A775" w14:textId="5D36B067" w:rsidR="00616527" w:rsidRPr="006044D6" w:rsidRDefault="00616527" w:rsidP="00616527">
      <w:pPr>
        <w:jc w:val="both"/>
        <w:rPr>
          <w:rFonts w:ascii="Arial" w:hAnsi="Arial" w:cs="Arial"/>
          <w:lang w:val="es-ES_tradnl"/>
        </w:rPr>
      </w:pPr>
      <w:r w:rsidRPr="006044D6">
        <w:rPr>
          <w:rFonts w:ascii="Arial" w:hAnsi="Arial" w:cs="Arial"/>
          <w:lang w:val="es-ES_tradnl"/>
        </w:rPr>
        <w:t xml:space="preserve">Las acciones de este componente estarán dirigidas a apoyar propuestas en la </w:t>
      </w:r>
      <w:r w:rsidR="003354E4" w:rsidRPr="006044D6">
        <w:rPr>
          <w:rFonts w:ascii="Arial" w:hAnsi="Arial" w:cs="Arial"/>
          <w:lang w:val="es-ES_tradnl"/>
        </w:rPr>
        <w:t xml:space="preserve">Región Occidental </w:t>
      </w:r>
      <w:r w:rsidRPr="006044D6">
        <w:rPr>
          <w:rFonts w:ascii="Arial" w:hAnsi="Arial" w:cs="Arial"/>
          <w:lang w:val="es-ES_tradnl"/>
        </w:rPr>
        <w:t>(incluyendo las provincias de Chiriquí, Bocas del Toro y la Comarca de Ngobe Bugle) en cuatro sectores estratégicos que fueron identificados en el PEG</w:t>
      </w:r>
      <w:r w:rsidR="0088463A" w:rsidRPr="006044D6">
        <w:rPr>
          <w:rStyle w:val="FootnoteReference"/>
          <w:rFonts w:ascii="Arial" w:hAnsi="Arial" w:cs="Arial"/>
          <w:lang w:val="es-ES_tradnl"/>
        </w:rPr>
        <w:footnoteReference w:id="2"/>
      </w:r>
      <w:r w:rsidRPr="006044D6">
        <w:rPr>
          <w:rFonts w:ascii="Arial" w:hAnsi="Arial" w:cs="Arial"/>
          <w:lang w:val="es-ES_tradnl"/>
        </w:rPr>
        <w:t xml:space="preserve"> como sectores que presentan un alto potencial, tanto para la creación de nuevos empleos, como para aumentar su productividad: logística, agroindustrial, turismo y construcción.</w:t>
      </w:r>
    </w:p>
    <w:p w14:paraId="2AD87A50" w14:textId="77777777" w:rsidR="005C3D58" w:rsidRPr="006044D6" w:rsidRDefault="005C3D58" w:rsidP="005C3D58">
      <w:pPr>
        <w:jc w:val="both"/>
        <w:rPr>
          <w:rFonts w:ascii="Arial" w:hAnsi="Arial" w:cs="Arial"/>
          <w:lang w:val="es-ES_tradnl"/>
        </w:rPr>
      </w:pPr>
      <w:r w:rsidRPr="006044D6">
        <w:rPr>
          <w:rFonts w:ascii="Arial" w:hAnsi="Arial" w:cs="Arial"/>
          <w:lang w:val="es-ES_tradnl"/>
        </w:rPr>
        <w:t xml:space="preserve">Posteriormente, las actividades de este componente se escalarán de forma progresiva (con fondos de la presente operación) hasta cubrir el nivel nacional, en aquellos sectores definidos por el Gobierno de </w:t>
      </w:r>
      <w:r w:rsidR="00322552" w:rsidRPr="006044D6">
        <w:rPr>
          <w:rFonts w:ascii="Arial" w:hAnsi="Arial" w:cs="Arial"/>
          <w:lang w:val="es-ES_tradnl"/>
        </w:rPr>
        <w:t>Panamá</w:t>
      </w:r>
      <w:r w:rsidRPr="006044D6">
        <w:rPr>
          <w:rFonts w:ascii="Arial" w:hAnsi="Arial" w:cs="Arial"/>
          <w:lang w:val="es-ES_tradnl"/>
        </w:rPr>
        <w:t xml:space="preserve"> como estratégicos y de alta potencialidad de crecimiento</w:t>
      </w:r>
    </w:p>
    <w:p w14:paraId="4DD91F9C" w14:textId="77777777" w:rsidR="0088463A" w:rsidRPr="006044D6" w:rsidRDefault="0088463A" w:rsidP="00845EC4">
      <w:pPr>
        <w:pStyle w:val="Heading2"/>
        <w:rPr>
          <w:rFonts w:ascii="Arial" w:hAnsi="Arial" w:cs="Arial"/>
          <w:lang w:val="es-ES_tradnl"/>
        </w:rPr>
      </w:pPr>
      <w:bookmarkStart w:id="34" w:name="_Toc528055104"/>
      <w:r w:rsidRPr="006044D6">
        <w:rPr>
          <w:rFonts w:ascii="Arial" w:hAnsi="Arial" w:cs="Arial"/>
          <w:lang w:val="es-ES_tradnl"/>
        </w:rPr>
        <w:t>Propuestas:</w:t>
      </w:r>
      <w:bookmarkEnd w:id="34"/>
    </w:p>
    <w:p w14:paraId="1D9E87A1" w14:textId="77777777" w:rsidR="00332450" w:rsidRPr="006044D6" w:rsidRDefault="0088463A" w:rsidP="005844D1">
      <w:pPr>
        <w:jc w:val="both"/>
        <w:rPr>
          <w:rFonts w:ascii="Arial" w:hAnsi="Arial" w:cs="Arial"/>
          <w:lang w:val="es-ES_tradnl"/>
        </w:rPr>
      </w:pPr>
      <w:r w:rsidRPr="006044D6">
        <w:rPr>
          <w:rFonts w:ascii="Arial" w:hAnsi="Arial" w:cs="Arial"/>
          <w:lang w:val="es-ES_tradnl"/>
        </w:rPr>
        <w:t>Los recursos del FC se orientarán principalmente al financiamiento de iniciativas de capacitación, evaluación o certificación de habilidades de trabajadores activos, graduados de la educación y/o desempleados</w:t>
      </w:r>
      <w:r w:rsidR="00332450" w:rsidRPr="006044D6">
        <w:rPr>
          <w:rFonts w:ascii="Arial" w:hAnsi="Arial" w:cs="Arial"/>
          <w:lang w:val="es-ES_tradnl"/>
        </w:rPr>
        <w:t xml:space="preserve">. </w:t>
      </w:r>
      <w:r w:rsidR="005844D1" w:rsidRPr="006044D6">
        <w:rPr>
          <w:rFonts w:ascii="Arial" w:hAnsi="Arial" w:cs="Arial"/>
          <w:lang w:val="es-ES_tradnl"/>
        </w:rPr>
        <w:t>Las propuestas pueden considerar además el desarrollo de currículos y la dotación del equipamiento necesario para el proceso de capacitación (con restricciones de monto).</w:t>
      </w:r>
    </w:p>
    <w:p w14:paraId="65C5EACD" w14:textId="77777777" w:rsidR="00332450" w:rsidRPr="006044D6" w:rsidRDefault="00332450" w:rsidP="00845EC4">
      <w:pPr>
        <w:pStyle w:val="Heading2"/>
        <w:rPr>
          <w:rFonts w:ascii="Arial" w:hAnsi="Arial" w:cs="Arial"/>
          <w:lang w:val="es-ES_tradnl"/>
        </w:rPr>
      </w:pPr>
      <w:bookmarkStart w:id="35" w:name="_Toc528055105"/>
      <w:r w:rsidRPr="006044D6">
        <w:rPr>
          <w:rFonts w:ascii="Arial" w:hAnsi="Arial" w:cs="Arial"/>
          <w:lang w:val="es-ES_tradnl"/>
        </w:rPr>
        <w:t>Administración del Fondo</w:t>
      </w:r>
      <w:bookmarkEnd w:id="35"/>
    </w:p>
    <w:p w14:paraId="74CDA6F7" w14:textId="77777777" w:rsidR="005844D1" w:rsidRPr="006044D6" w:rsidRDefault="005844D1" w:rsidP="005844D1">
      <w:pPr>
        <w:jc w:val="both"/>
        <w:rPr>
          <w:rFonts w:ascii="Arial" w:hAnsi="Arial" w:cs="Arial"/>
          <w:lang w:val="es-ES_tradnl"/>
        </w:rPr>
      </w:pPr>
      <w:r w:rsidRPr="006044D6">
        <w:rPr>
          <w:rFonts w:ascii="Arial" w:hAnsi="Arial" w:cs="Arial"/>
          <w:lang w:val="es-ES_tradnl"/>
        </w:rPr>
        <w:t>El FC será administrado por la Unidad Ejecutora del programa.</w:t>
      </w:r>
    </w:p>
    <w:p w14:paraId="108B5289" w14:textId="77777777" w:rsidR="005844D1" w:rsidRPr="006044D6" w:rsidRDefault="00322552" w:rsidP="00845EC4">
      <w:pPr>
        <w:pStyle w:val="Heading2"/>
        <w:rPr>
          <w:rFonts w:ascii="Arial" w:hAnsi="Arial" w:cs="Arial"/>
          <w:lang w:val="es-ES_tradnl"/>
        </w:rPr>
      </w:pPr>
      <w:bookmarkStart w:id="36" w:name="_Toc528055106"/>
      <w:r w:rsidRPr="006044D6">
        <w:rPr>
          <w:rFonts w:ascii="Arial" w:hAnsi="Arial" w:cs="Arial"/>
          <w:lang w:val="es-ES_tradnl"/>
        </w:rPr>
        <w:t>Requisitos</w:t>
      </w:r>
      <w:r w:rsidR="0000332B" w:rsidRPr="006044D6">
        <w:rPr>
          <w:rFonts w:ascii="Arial" w:hAnsi="Arial" w:cs="Arial"/>
          <w:lang w:val="es-ES_tradnl"/>
        </w:rPr>
        <w:t xml:space="preserve"> Generales</w:t>
      </w:r>
      <w:r w:rsidR="00332450" w:rsidRPr="006044D6">
        <w:rPr>
          <w:rFonts w:ascii="Arial" w:hAnsi="Arial" w:cs="Arial"/>
          <w:lang w:val="es-ES_tradnl"/>
        </w:rPr>
        <w:t xml:space="preserve"> de Elegibilidad de las Propuestas</w:t>
      </w:r>
      <w:bookmarkEnd w:id="36"/>
    </w:p>
    <w:p w14:paraId="4BEA0E89" w14:textId="77777777" w:rsidR="00332450" w:rsidRPr="006044D6" w:rsidRDefault="00332450" w:rsidP="005C3D58">
      <w:pPr>
        <w:jc w:val="both"/>
        <w:rPr>
          <w:rFonts w:ascii="Arial" w:hAnsi="Arial" w:cs="Arial"/>
          <w:lang w:val="es-ES_tradnl"/>
        </w:rPr>
      </w:pPr>
      <w:r w:rsidRPr="006044D6">
        <w:rPr>
          <w:rFonts w:ascii="Arial" w:hAnsi="Arial" w:cs="Arial"/>
          <w:lang w:val="es-ES_tradnl"/>
        </w:rPr>
        <w:t xml:space="preserve">Para que poder participar de esta iniciativa se han considerado los </w:t>
      </w:r>
      <w:r w:rsidR="00322552" w:rsidRPr="006044D6">
        <w:rPr>
          <w:rFonts w:ascii="Arial" w:hAnsi="Arial" w:cs="Arial"/>
          <w:lang w:val="es-ES_tradnl"/>
        </w:rPr>
        <w:t>requisitos</w:t>
      </w:r>
      <w:r w:rsidRPr="006044D6">
        <w:rPr>
          <w:rFonts w:ascii="Arial" w:hAnsi="Arial" w:cs="Arial"/>
          <w:lang w:val="es-ES_tradnl"/>
        </w:rPr>
        <w:t xml:space="preserve"> </w:t>
      </w:r>
      <w:r w:rsidR="00322552" w:rsidRPr="006044D6">
        <w:rPr>
          <w:rFonts w:ascii="Arial" w:hAnsi="Arial" w:cs="Arial"/>
          <w:lang w:val="es-ES_tradnl"/>
        </w:rPr>
        <w:t>mínimos</w:t>
      </w:r>
      <w:r w:rsidRPr="006044D6">
        <w:rPr>
          <w:rFonts w:ascii="Arial" w:hAnsi="Arial" w:cs="Arial"/>
          <w:lang w:val="es-ES_tradnl"/>
        </w:rPr>
        <w:t xml:space="preserve"> siguientes:</w:t>
      </w:r>
    </w:p>
    <w:p w14:paraId="6D3C8385" w14:textId="77777777" w:rsidR="00332450" w:rsidRPr="006044D6" w:rsidRDefault="00F5073D" w:rsidP="00686A0C">
      <w:pPr>
        <w:pStyle w:val="ListParagraph"/>
        <w:numPr>
          <w:ilvl w:val="0"/>
          <w:numId w:val="23"/>
        </w:numPr>
        <w:jc w:val="both"/>
        <w:rPr>
          <w:rFonts w:ascii="Arial" w:hAnsi="Arial" w:cs="Arial"/>
          <w:lang w:val="es-ES_tradnl"/>
        </w:rPr>
      </w:pPr>
      <w:r w:rsidRPr="006044D6">
        <w:rPr>
          <w:rFonts w:ascii="Arial" w:hAnsi="Arial" w:cs="Arial"/>
          <w:lang w:val="es-ES_tradnl"/>
        </w:rPr>
        <w:t>Las propuestas deben estar orientas a cerrar brechas de habilidades de la fuerza laboral en los sectores y ámbitos geográficos priorizados</w:t>
      </w:r>
    </w:p>
    <w:p w14:paraId="458E78C8" w14:textId="6B47A197" w:rsidR="00F5073D" w:rsidRPr="006044D6" w:rsidRDefault="00F5073D" w:rsidP="00686A0C">
      <w:pPr>
        <w:pStyle w:val="ListParagraph"/>
        <w:numPr>
          <w:ilvl w:val="0"/>
          <w:numId w:val="23"/>
        </w:numPr>
        <w:jc w:val="both"/>
        <w:rPr>
          <w:rFonts w:ascii="Arial" w:hAnsi="Arial" w:cs="Arial"/>
          <w:lang w:val="es-ES_tradnl"/>
        </w:rPr>
      </w:pPr>
      <w:r w:rsidRPr="006044D6">
        <w:rPr>
          <w:rFonts w:ascii="Arial" w:hAnsi="Arial" w:cs="Arial"/>
          <w:lang w:val="es-ES_tradnl"/>
        </w:rPr>
        <w:t xml:space="preserve">Las empresas </w:t>
      </w:r>
      <w:r w:rsidR="00E41468" w:rsidRPr="006044D6">
        <w:rPr>
          <w:rFonts w:ascii="Arial" w:hAnsi="Arial" w:cs="Arial"/>
          <w:lang w:val="es-ES_tradnl"/>
        </w:rPr>
        <w:t xml:space="preserve">que </w:t>
      </w:r>
      <w:r w:rsidR="00322552" w:rsidRPr="006044D6">
        <w:rPr>
          <w:rFonts w:ascii="Arial" w:hAnsi="Arial" w:cs="Arial"/>
          <w:lang w:val="es-ES_tradnl"/>
        </w:rPr>
        <w:t>serían</w:t>
      </w:r>
      <w:r w:rsidR="00E41468" w:rsidRPr="006044D6">
        <w:rPr>
          <w:rFonts w:ascii="Arial" w:hAnsi="Arial" w:cs="Arial"/>
          <w:lang w:val="es-ES_tradnl"/>
        </w:rPr>
        <w:t xml:space="preserve"> </w:t>
      </w:r>
      <w:r w:rsidRPr="006044D6">
        <w:rPr>
          <w:rFonts w:ascii="Arial" w:hAnsi="Arial" w:cs="Arial"/>
          <w:lang w:val="es-ES_tradnl"/>
        </w:rPr>
        <w:t>beneficiar</w:t>
      </w:r>
      <w:r w:rsidR="007E5E43" w:rsidRPr="006044D6">
        <w:rPr>
          <w:rFonts w:ascii="Arial" w:hAnsi="Arial" w:cs="Arial"/>
          <w:lang w:val="es-ES_tradnl"/>
        </w:rPr>
        <w:t>i</w:t>
      </w:r>
      <w:r w:rsidRPr="006044D6">
        <w:rPr>
          <w:rFonts w:ascii="Arial" w:hAnsi="Arial" w:cs="Arial"/>
          <w:lang w:val="es-ES_tradnl"/>
        </w:rPr>
        <w:t>as</w:t>
      </w:r>
      <w:r w:rsidR="00E41468" w:rsidRPr="006044D6">
        <w:rPr>
          <w:rFonts w:ascii="Arial" w:hAnsi="Arial" w:cs="Arial"/>
          <w:lang w:val="es-ES_tradnl"/>
        </w:rPr>
        <w:t xml:space="preserve"> de FC</w:t>
      </w:r>
      <w:r w:rsidRPr="006044D6">
        <w:rPr>
          <w:rFonts w:ascii="Arial" w:hAnsi="Arial" w:cs="Arial"/>
          <w:lang w:val="es-ES_tradnl"/>
        </w:rPr>
        <w:t xml:space="preserve"> deben estar formalmente constituidas y tener una antigüedad mayor de </w:t>
      </w:r>
      <w:r w:rsidR="001A155D" w:rsidRPr="006044D6">
        <w:rPr>
          <w:rFonts w:ascii="Arial" w:hAnsi="Arial" w:cs="Arial"/>
          <w:lang w:val="es-ES_tradnl"/>
        </w:rPr>
        <w:t>3</w:t>
      </w:r>
      <w:r w:rsidRPr="006044D6">
        <w:rPr>
          <w:rFonts w:ascii="Arial" w:hAnsi="Arial" w:cs="Arial"/>
          <w:lang w:val="es-ES_tradnl"/>
        </w:rPr>
        <w:t xml:space="preserve"> años</w:t>
      </w:r>
      <w:r w:rsidR="005E10BE" w:rsidRPr="006044D6">
        <w:rPr>
          <w:rFonts w:ascii="Arial" w:hAnsi="Arial" w:cs="Arial"/>
          <w:lang w:val="es-ES_tradnl"/>
        </w:rPr>
        <w:t>. Se podrán aceptar iniciativas de proyectos de empresas de menos de 3 años de antigüedad solo en el caso que</w:t>
      </w:r>
      <w:r w:rsidR="000B1AA0" w:rsidRPr="006044D6">
        <w:rPr>
          <w:rFonts w:ascii="Arial" w:hAnsi="Arial" w:cs="Arial"/>
          <w:lang w:val="es-ES_tradnl"/>
        </w:rPr>
        <w:t>, como mínimo el 50% de su capital social corresponda a una empresa que cumpla con el literal (</w:t>
      </w:r>
      <w:r w:rsidR="00D8028F" w:rsidRPr="006044D6">
        <w:rPr>
          <w:rFonts w:ascii="Arial" w:hAnsi="Arial" w:cs="Arial"/>
          <w:lang w:val="es-ES_tradnl"/>
        </w:rPr>
        <w:t>a</w:t>
      </w:r>
      <w:r w:rsidR="000B1AA0" w:rsidRPr="006044D6">
        <w:rPr>
          <w:rFonts w:ascii="Arial" w:hAnsi="Arial" w:cs="Arial"/>
          <w:lang w:val="es-ES_tradnl"/>
        </w:rPr>
        <w:t>).</w:t>
      </w:r>
    </w:p>
    <w:p w14:paraId="05BC670D" w14:textId="77777777" w:rsidR="00F5073D" w:rsidRPr="006044D6" w:rsidRDefault="00F5073D" w:rsidP="00686A0C">
      <w:pPr>
        <w:pStyle w:val="ListParagraph"/>
        <w:numPr>
          <w:ilvl w:val="0"/>
          <w:numId w:val="23"/>
        </w:numPr>
        <w:jc w:val="both"/>
        <w:rPr>
          <w:rFonts w:ascii="Arial" w:hAnsi="Arial" w:cs="Arial"/>
          <w:lang w:val="es-ES_tradnl"/>
        </w:rPr>
      </w:pPr>
      <w:r w:rsidRPr="006044D6">
        <w:rPr>
          <w:rFonts w:ascii="Arial" w:hAnsi="Arial" w:cs="Arial"/>
          <w:lang w:val="es-ES_tradnl"/>
        </w:rPr>
        <w:t xml:space="preserve">Las </w:t>
      </w:r>
      <w:r w:rsidR="00E41468" w:rsidRPr="006044D6">
        <w:rPr>
          <w:rFonts w:ascii="Arial" w:hAnsi="Arial" w:cs="Arial"/>
          <w:lang w:val="es-ES_tradnl"/>
        </w:rPr>
        <w:t>propuestas deben ser elaboradas de manera conjunta entre empleadores (empresas) y ofer</w:t>
      </w:r>
      <w:r w:rsidR="0021228E" w:rsidRPr="006044D6">
        <w:rPr>
          <w:rFonts w:ascii="Arial" w:hAnsi="Arial" w:cs="Arial"/>
          <w:lang w:val="es-ES_tradnl"/>
        </w:rPr>
        <w:t>e</w:t>
      </w:r>
      <w:r w:rsidR="00E41468" w:rsidRPr="006044D6">
        <w:rPr>
          <w:rFonts w:ascii="Arial" w:hAnsi="Arial" w:cs="Arial"/>
          <w:lang w:val="es-ES_tradnl"/>
        </w:rPr>
        <w:t>ntes (instituciones de formación</w:t>
      </w:r>
      <w:r w:rsidR="0021228E" w:rsidRPr="006044D6">
        <w:rPr>
          <w:rFonts w:ascii="Arial" w:hAnsi="Arial" w:cs="Arial"/>
          <w:lang w:val="es-ES_tradnl"/>
        </w:rPr>
        <w:t xml:space="preserve"> técnico-profesional y capacitación</w:t>
      </w:r>
      <w:r w:rsidR="00E41468" w:rsidRPr="006044D6">
        <w:rPr>
          <w:rFonts w:ascii="Arial" w:hAnsi="Arial" w:cs="Arial"/>
          <w:lang w:val="es-ES_tradnl"/>
        </w:rPr>
        <w:t>), identificando el requerimiento de habilidades y una propuesta para desarrollarlas</w:t>
      </w:r>
    </w:p>
    <w:p w14:paraId="27CA21C2" w14:textId="77777777" w:rsidR="00E41468" w:rsidRPr="006044D6" w:rsidRDefault="00E41468" w:rsidP="00686A0C">
      <w:pPr>
        <w:pStyle w:val="ListParagraph"/>
        <w:numPr>
          <w:ilvl w:val="0"/>
          <w:numId w:val="23"/>
        </w:numPr>
        <w:jc w:val="both"/>
        <w:rPr>
          <w:rFonts w:ascii="Arial" w:hAnsi="Arial" w:cs="Arial"/>
          <w:lang w:val="es-ES_tradnl"/>
        </w:rPr>
      </w:pPr>
      <w:r w:rsidRPr="006044D6">
        <w:rPr>
          <w:rFonts w:ascii="Arial" w:hAnsi="Arial" w:cs="Arial"/>
          <w:lang w:val="es-ES_tradnl"/>
        </w:rPr>
        <w:t xml:space="preserve">Las propuestas deben considerar el </w:t>
      </w:r>
      <w:r w:rsidR="00322552" w:rsidRPr="006044D6">
        <w:rPr>
          <w:rFonts w:ascii="Arial" w:hAnsi="Arial" w:cs="Arial"/>
          <w:lang w:val="es-ES_tradnl"/>
        </w:rPr>
        <w:t>cofinanciamiento</w:t>
      </w:r>
      <w:r w:rsidRPr="006044D6">
        <w:rPr>
          <w:rFonts w:ascii="Arial" w:hAnsi="Arial" w:cs="Arial"/>
          <w:lang w:val="es-ES_tradnl"/>
        </w:rPr>
        <w:t xml:space="preserve"> de las acciones previstas a cargo la empresa participante</w:t>
      </w:r>
    </w:p>
    <w:p w14:paraId="107DE69F" w14:textId="77777777" w:rsidR="00F01907" w:rsidRPr="006044D6" w:rsidRDefault="00F01907" w:rsidP="00686A0C">
      <w:pPr>
        <w:pStyle w:val="ListParagraph"/>
        <w:numPr>
          <w:ilvl w:val="0"/>
          <w:numId w:val="23"/>
        </w:numPr>
        <w:jc w:val="both"/>
        <w:rPr>
          <w:rFonts w:ascii="Arial" w:hAnsi="Arial" w:cs="Arial"/>
          <w:lang w:val="es-ES_tradnl"/>
        </w:rPr>
      </w:pPr>
      <w:r w:rsidRPr="006044D6">
        <w:rPr>
          <w:rFonts w:ascii="Arial" w:hAnsi="Arial" w:cs="Arial"/>
          <w:lang w:val="es-ES_tradnl"/>
        </w:rPr>
        <w:t>Las propuestas deberán incorporar estrategias para asegurar la calidad de la formación y la propuesta de evaluación o certificación de las habilidades a desarrollar por los trabajadores capacitados</w:t>
      </w:r>
    </w:p>
    <w:p w14:paraId="49051EC1" w14:textId="77777777" w:rsidR="00E41468" w:rsidRPr="006044D6" w:rsidRDefault="00E41468" w:rsidP="00686A0C">
      <w:pPr>
        <w:pStyle w:val="ListParagraph"/>
        <w:numPr>
          <w:ilvl w:val="0"/>
          <w:numId w:val="23"/>
        </w:numPr>
        <w:jc w:val="both"/>
        <w:rPr>
          <w:rFonts w:ascii="Arial" w:hAnsi="Arial" w:cs="Arial"/>
          <w:lang w:val="es-ES_tradnl"/>
        </w:rPr>
      </w:pPr>
      <w:r w:rsidRPr="006044D6">
        <w:rPr>
          <w:rFonts w:ascii="Arial" w:hAnsi="Arial" w:cs="Arial"/>
          <w:lang w:val="es-ES_tradnl"/>
        </w:rPr>
        <w:t xml:space="preserve">Los </w:t>
      </w:r>
      <w:r w:rsidR="0021228E" w:rsidRPr="006044D6">
        <w:rPr>
          <w:rFonts w:ascii="Arial" w:hAnsi="Arial" w:cs="Arial"/>
          <w:lang w:val="es-ES_tradnl"/>
        </w:rPr>
        <w:t xml:space="preserve">oferentes, como condición previa para participar, </w:t>
      </w:r>
      <w:r w:rsidRPr="006044D6">
        <w:rPr>
          <w:rFonts w:ascii="Arial" w:hAnsi="Arial" w:cs="Arial"/>
          <w:lang w:val="es-ES_tradnl"/>
        </w:rPr>
        <w:t xml:space="preserve">deben estar inscritos en el </w:t>
      </w:r>
      <w:r w:rsidR="0021228E" w:rsidRPr="006044D6">
        <w:rPr>
          <w:rFonts w:ascii="Arial" w:hAnsi="Arial" w:cs="Arial"/>
          <w:lang w:val="es-ES_tradnl"/>
        </w:rPr>
        <w:t>Registro de Instituciones de Formación Técnico-Profesional y Capacitación</w:t>
      </w:r>
    </w:p>
    <w:p w14:paraId="6479A668" w14:textId="77777777" w:rsidR="0044793A" w:rsidRPr="006044D6" w:rsidRDefault="0044793A" w:rsidP="00686A0C">
      <w:pPr>
        <w:pStyle w:val="ListParagraph"/>
        <w:numPr>
          <w:ilvl w:val="0"/>
          <w:numId w:val="23"/>
        </w:numPr>
        <w:jc w:val="both"/>
        <w:rPr>
          <w:rFonts w:ascii="Arial" w:hAnsi="Arial" w:cs="Arial"/>
          <w:lang w:val="es-ES_tradnl"/>
        </w:rPr>
      </w:pPr>
      <w:r w:rsidRPr="006044D6">
        <w:rPr>
          <w:rFonts w:ascii="Arial" w:hAnsi="Arial" w:cs="Arial"/>
          <w:lang w:val="es-ES_tradnl"/>
        </w:rPr>
        <w:t>Ot</w:t>
      </w:r>
      <w:r w:rsidR="009B2257" w:rsidRPr="006044D6">
        <w:rPr>
          <w:rFonts w:ascii="Arial" w:hAnsi="Arial" w:cs="Arial"/>
          <w:lang w:val="es-ES_tradnl"/>
        </w:rPr>
        <w:t xml:space="preserve">ros requisitos que se </w:t>
      </w:r>
      <w:r w:rsidR="00322552" w:rsidRPr="006044D6">
        <w:rPr>
          <w:rFonts w:ascii="Arial" w:hAnsi="Arial" w:cs="Arial"/>
          <w:lang w:val="es-ES_tradnl"/>
        </w:rPr>
        <w:t>consideren relacionados</w:t>
      </w:r>
      <w:r w:rsidR="009B2257" w:rsidRPr="006044D6">
        <w:rPr>
          <w:rFonts w:ascii="Arial" w:hAnsi="Arial" w:cs="Arial"/>
          <w:lang w:val="es-ES_tradnl"/>
        </w:rPr>
        <w:t xml:space="preserve"> con la temática de los proyectos que son materia de la convocatoria</w:t>
      </w:r>
    </w:p>
    <w:p w14:paraId="29F1CAE2" w14:textId="77777777" w:rsidR="0000332B" w:rsidRPr="006044D6" w:rsidRDefault="0000332B" w:rsidP="00845EC4">
      <w:pPr>
        <w:pStyle w:val="Heading2"/>
        <w:rPr>
          <w:rFonts w:ascii="Arial" w:hAnsi="Arial" w:cs="Arial"/>
          <w:lang w:val="es-ES_tradnl"/>
        </w:rPr>
      </w:pPr>
      <w:bookmarkStart w:id="37" w:name="_Toc528055107"/>
      <w:r w:rsidRPr="006044D6">
        <w:rPr>
          <w:rFonts w:ascii="Arial" w:hAnsi="Arial" w:cs="Arial"/>
          <w:lang w:val="es-ES_tradnl"/>
        </w:rPr>
        <w:t>Criterios General para Evaluación de Propuestas de Proyectos</w:t>
      </w:r>
      <w:bookmarkEnd w:id="37"/>
    </w:p>
    <w:p w14:paraId="3C01178B" w14:textId="77777777" w:rsidR="0000332B" w:rsidRPr="006044D6" w:rsidRDefault="0000332B" w:rsidP="0000332B">
      <w:pPr>
        <w:jc w:val="both"/>
        <w:rPr>
          <w:rFonts w:ascii="Arial" w:hAnsi="Arial" w:cs="Arial"/>
          <w:lang w:val="es-ES_tradnl"/>
        </w:rPr>
      </w:pPr>
      <w:r w:rsidRPr="006044D6">
        <w:rPr>
          <w:rFonts w:ascii="Arial" w:hAnsi="Arial" w:cs="Arial"/>
          <w:lang w:val="es-ES_tradnl"/>
        </w:rPr>
        <w:t xml:space="preserve">Los criterios generales </w:t>
      </w:r>
      <w:r w:rsidR="00812B96" w:rsidRPr="006044D6">
        <w:rPr>
          <w:rFonts w:ascii="Arial" w:hAnsi="Arial" w:cs="Arial"/>
          <w:lang w:val="es-ES_tradnl"/>
        </w:rPr>
        <w:t>mínimos</w:t>
      </w:r>
      <w:r w:rsidRPr="006044D6">
        <w:rPr>
          <w:rFonts w:ascii="Arial" w:hAnsi="Arial" w:cs="Arial"/>
          <w:lang w:val="es-ES_tradnl"/>
        </w:rPr>
        <w:t xml:space="preserve"> para la evaluación de una propuesta son siguientes:</w:t>
      </w:r>
    </w:p>
    <w:p w14:paraId="10F1085D" w14:textId="77777777" w:rsidR="0000332B" w:rsidRPr="006044D6" w:rsidRDefault="0000332B" w:rsidP="00686A0C">
      <w:pPr>
        <w:pStyle w:val="ListParagraph"/>
        <w:numPr>
          <w:ilvl w:val="0"/>
          <w:numId w:val="28"/>
        </w:numPr>
        <w:jc w:val="both"/>
        <w:rPr>
          <w:rFonts w:ascii="Arial" w:hAnsi="Arial" w:cs="Arial"/>
          <w:lang w:val="es-ES_tradnl"/>
        </w:rPr>
      </w:pPr>
      <w:r w:rsidRPr="006044D6">
        <w:rPr>
          <w:rFonts w:ascii="Arial" w:hAnsi="Arial" w:cs="Arial"/>
          <w:lang w:val="es-ES_tradnl"/>
        </w:rPr>
        <w:t>Calidad del diseño técnico de la propuesta</w:t>
      </w:r>
    </w:p>
    <w:p w14:paraId="09DA9B99" w14:textId="77777777" w:rsidR="0000332B" w:rsidRPr="006044D6" w:rsidRDefault="0000332B" w:rsidP="00686A0C">
      <w:pPr>
        <w:pStyle w:val="ListParagraph"/>
        <w:numPr>
          <w:ilvl w:val="0"/>
          <w:numId w:val="28"/>
        </w:numPr>
        <w:jc w:val="both"/>
        <w:rPr>
          <w:rFonts w:ascii="Arial" w:hAnsi="Arial" w:cs="Arial"/>
          <w:lang w:val="es-ES_tradnl"/>
        </w:rPr>
      </w:pPr>
      <w:r w:rsidRPr="006044D6">
        <w:rPr>
          <w:rFonts w:ascii="Arial" w:hAnsi="Arial" w:cs="Arial"/>
          <w:lang w:val="es-ES_tradnl"/>
        </w:rPr>
        <w:t xml:space="preserve">Alineamiento de la propuesta con las </w:t>
      </w:r>
      <w:r w:rsidR="00EE6250" w:rsidRPr="006044D6">
        <w:rPr>
          <w:rFonts w:ascii="Arial" w:hAnsi="Arial" w:cs="Arial"/>
          <w:lang w:val="es-ES_tradnl"/>
        </w:rPr>
        <w:t>metas de desarrollo regional y de inclusión de género</w:t>
      </w:r>
    </w:p>
    <w:p w14:paraId="092F87A6" w14:textId="77777777" w:rsidR="00A018D4" w:rsidRPr="006044D6" w:rsidRDefault="00A018D4" w:rsidP="00845EC4">
      <w:pPr>
        <w:pStyle w:val="Heading2"/>
        <w:rPr>
          <w:rFonts w:ascii="Arial" w:hAnsi="Arial" w:cs="Arial"/>
          <w:lang w:val="es-ES_tradnl"/>
        </w:rPr>
      </w:pPr>
      <w:bookmarkStart w:id="38" w:name="_Toc528055108"/>
      <w:r w:rsidRPr="006044D6">
        <w:rPr>
          <w:rFonts w:ascii="Arial" w:hAnsi="Arial" w:cs="Arial"/>
          <w:lang w:val="es-ES_tradnl"/>
        </w:rPr>
        <w:t>Operación y supervisión del Fondo Concursable</w:t>
      </w:r>
      <w:bookmarkEnd w:id="38"/>
    </w:p>
    <w:p w14:paraId="109F5BD7" w14:textId="77777777" w:rsidR="00EF349C" w:rsidRPr="006044D6" w:rsidRDefault="00EF349C" w:rsidP="005E5A60">
      <w:pPr>
        <w:pStyle w:val="Heading3"/>
        <w:rPr>
          <w:rFonts w:ascii="Arial" w:hAnsi="Arial" w:cs="Arial"/>
          <w:lang w:val="es-ES_tradnl"/>
        </w:rPr>
      </w:pPr>
      <w:bookmarkStart w:id="39" w:name="_Toc528055109"/>
      <w:r w:rsidRPr="006044D6">
        <w:rPr>
          <w:rFonts w:ascii="Arial" w:hAnsi="Arial" w:cs="Arial"/>
          <w:lang w:val="es-ES_tradnl"/>
        </w:rPr>
        <w:t>M</w:t>
      </w:r>
      <w:r w:rsidR="00244A3E" w:rsidRPr="006044D6">
        <w:rPr>
          <w:rFonts w:ascii="Arial" w:hAnsi="Arial" w:cs="Arial"/>
          <w:lang w:val="es-ES_tradnl"/>
        </w:rPr>
        <w:t>odelo</w:t>
      </w:r>
      <w:r w:rsidRPr="006044D6">
        <w:rPr>
          <w:rFonts w:ascii="Arial" w:hAnsi="Arial" w:cs="Arial"/>
          <w:lang w:val="es-ES_tradnl"/>
        </w:rPr>
        <w:t xml:space="preserve"> de Gobernanza del Fondo Concursable</w:t>
      </w:r>
      <w:bookmarkEnd w:id="39"/>
    </w:p>
    <w:p w14:paraId="4C930FB6" w14:textId="77777777" w:rsidR="00244A3E" w:rsidRPr="006044D6" w:rsidRDefault="00244A3E" w:rsidP="00C2389D">
      <w:pPr>
        <w:pStyle w:val="Heading4"/>
        <w:rPr>
          <w:rFonts w:ascii="Arial" w:hAnsi="Arial" w:cs="Arial"/>
          <w:lang w:val="es-ES_tradnl"/>
        </w:rPr>
      </w:pPr>
      <w:r w:rsidRPr="006044D6">
        <w:rPr>
          <w:rFonts w:ascii="Arial" w:hAnsi="Arial" w:cs="Arial"/>
          <w:lang w:val="es-ES_tradnl"/>
        </w:rPr>
        <w:t>Principios</w:t>
      </w:r>
    </w:p>
    <w:p w14:paraId="40CE9355" w14:textId="77777777" w:rsidR="00244A3E" w:rsidRPr="006044D6" w:rsidRDefault="00244A3E" w:rsidP="00686A0C">
      <w:pPr>
        <w:pStyle w:val="ListParagraph"/>
        <w:numPr>
          <w:ilvl w:val="0"/>
          <w:numId w:val="24"/>
        </w:numPr>
        <w:jc w:val="both"/>
        <w:rPr>
          <w:rFonts w:ascii="Arial" w:hAnsi="Arial" w:cs="Arial"/>
          <w:lang w:val="es-ES_tradnl"/>
        </w:rPr>
      </w:pPr>
      <w:r w:rsidRPr="006044D6">
        <w:rPr>
          <w:rFonts w:ascii="Arial" w:hAnsi="Arial" w:cs="Arial"/>
          <w:lang w:val="es-ES_tradnl"/>
        </w:rPr>
        <w:t xml:space="preserve">Orientar los esfuerzos del programa en la reducción brechas de habilidades </w:t>
      </w:r>
      <w:r w:rsidR="00322552" w:rsidRPr="006044D6">
        <w:rPr>
          <w:rFonts w:ascii="Arial" w:hAnsi="Arial" w:cs="Arial"/>
          <w:lang w:val="es-ES_tradnl"/>
        </w:rPr>
        <w:t>técnicas</w:t>
      </w:r>
      <w:r w:rsidRPr="006044D6">
        <w:rPr>
          <w:rFonts w:ascii="Arial" w:hAnsi="Arial" w:cs="Arial"/>
          <w:lang w:val="es-ES_tradnl"/>
        </w:rPr>
        <w:t>-profesionales de la fuerza laboral de los sectores priorizados</w:t>
      </w:r>
    </w:p>
    <w:p w14:paraId="4FF6F207" w14:textId="77777777" w:rsidR="00244A3E" w:rsidRPr="006044D6" w:rsidRDefault="00244A3E" w:rsidP="00686A0C">
      <w:pPr>
        <w:pStyle w:val="ListParagraph"/>
        <w:numPr>
          <w:ilvl w:val="0"/>
          <w:numId w:val="24"/>
        </w:numPr>
        <w:jc w:val="both"/>
        <w:rPr>
          <w:rFonts w:ascii="Arial" w:hAnsi="Arial" w:cs="Arial"/>
          <w:lang w:val="es-ES_tradnl"/>
        </w:rPr>
      </w:pPr>
      <w:r w:rsidRPr="006044D6">
        <w:rPr>
          <w:rFonts w:ascii="Arial" w:hAnsi="Arial" w:cs="Arial"/>
          <w:lang w:val="es-ES_tradnl"/>
        </w:rPr>
        <w:t xml:space="preserve">Promover la transparencia y </w:t>
      </w:r>
      <w:r w:rsidR="00322552" w:rsidRPr="006044D6">
        <w:rPr>
          <w:rFonts w:ascii="Arial" w:hAnsi="Arial" w:cs="Arial"/>
          <w:lang w:val="es-ES_tradnl"/>
        </w:rPr>
        <w:t>rendición</w:t>
      </w:r>
      <w:r w:rsidRPr="006044D6">
        <w:rPr>
          <w:rFonts w:ascii="Arial" w:hAnsi="Arial" w:cs="Arial"/>
          <w:lang w:val="es-ES_tradnl"/>
        </w:rPr>
        <w:t xml:space="preserve"> de cuentas en la ejecución de las actividades del programa</w:t>
      </w:r>
    </w:p>
    <w:p w14:paraId="4FAFE1B1" w14:textId="77777777" w:rsidR="00244A3E" w:rsidRPr="006044D6" w:rsidRDefault="00244A3E" w:rsidP="00686A0C">
      <w:pPr>
        <w:pStyle w:val="ListParagraph"/>
        <w:numPr>
          <w:ilvl w:val="0"/>
          <w:numId w:val="24"/>
        </w:numPr>
        <w:jc w:val="both"/>
        <w:rPr>
          <w:rFonts w:ascii="Arial" w:hAnsi="Arial" w:cs="Arial"/>
          <w:lang w:val="es-ES_tradnl"/>
        </w:rPr>
      </w:pPr>
      <w:r w:rsidRPr="006044D6">
        <w:rPr>
          <w:rFonts w:ascii="Arial" w:hAnsi="Arial" w:cs="Arial"/>
          <w:lang w:val="es-ES_tradnl"/>
        </w:rPr>
        <w:t xml:space="preserve">Promover activamente la toma de decisiones </w:t>
      </w:r>
      <w:r w:rsidR="00322552" w:rsidRPr="006044D6">
        <w:rPr>
          <w:rFonts w:ascii="Arial" w:hAnsi="Arial" w:cs="Arial"/>
          <w:lang w:val="es-ES_tradnl"/>
        </w:rPr>
        <w:t>éticas</w:t>
      </w:r>
      <w:r w:rsidRPr="006044D6">
        <w:rPr>
          <w:rFonts w:ascii="Arial" w:hAnsi="Arial" w:cs="Arial"/>
          <w:lang w:val="es-ES_tradnl"/>
        </w:rPr>
        <w:t xml:space="preserve"> y responsables</w:t>
      </w:r>
    </w:p>
    <w:p w14:paraId="120B3C5B" w14:textId="77777777" w:rsidR="00244A3E" w:rsidRPr="006044D6" w:rsidRDefault="00244A3E" w:rsidP="004C351C">
      <w:pPr>
        <w:pStyle w:val="Heading4"/>
        <w:spacing w:after="120"/>
        <w:rPr>
          <w:rFonts w:ascii="Arial" w:hAnsi="Arial" w:cs="Arial"/>
          <w:lang w:val="es-ES_tradnl"/>
        </w:rPr>
      </w:pPr>
      <w:r w:rsidRPr="006044D6">
        <w:rPr>
          <w:rFonts w:ascii="Arial" w:hAnsi="Arial" w:cs="Arial"/>
          <w:lang w:val="es-ES_tradnl"/>
        </w:rPr>
        <w:t>Actores y Roles</w:t>
      </w:r>
    </w:p>
    <w:p w14:paraId="541732F1" w14:textId="6F8C5D67" w:rsidR="00244A3E" w:rsidRPr="006044D6" w:rsidRDefault="000B1AA0" w:rsidP="005C3D58">
      <w:pPr>
        <w:jc w:val="both"/>
        <w:rPr>
          <w:rFonts w:ascii="Arial" w:hAnsi="Arial" w:cs="Arial"/>
          <w:noProof/>
          <w:lang w:val="es-ES_tradnl"/>
        </w:rPr>
      </w:pPr>
      <w:r w:rsidRPr="006044D6">
        <w:rPr>
          <w:rFonts w:ascii="Arial" w:hAnsi="Arial" w:cs="Arial"/>
          <w:noProof/>
          <w:lang w:val="es-ES_tradnl"/>
        </w:rPr>
        <w:t>En el grafico siguiente se presenta el ecosistema de gobernanza del FC.</w:t>
      </w:r>
    </w:p>
    <w:p w14:paraId="44558E94" w14:textId="18FBAD47" w:rsidR="000B1AA0" w:rsidRPr="006044D6" w:rsidRDefault="000B1AA0" w:rsidP="0036457A">
      <w:pPr>
        <w:pStyle w:val="ListParagraph"/>
        <w:keepNext/>
        <w:spacing w:line="276" w:lineRule="auto"/>
        <w:ind w:left="567"/>
        <w:jc w:val="center"/>
        <w:rPr>
          <w:rFonts w:ascii="Arial" w:hAnsi="Arial" w:cs="Arial"/>
          <w:b/>
          <w:sz w:val="20"/>
          <w:lang w:val="es-ES_tradnl"/>
        </w:rPr>
      </w:pPr>
      <w:r w:rsidRPr="006044D6">
        <w:rPr>
          <w:rFonts w:ascii="Arial" w:hAnsi="Arial" w:cs="Arial"/>
          <w:b/>
          <w:sz w:val="20"/>
          <w:lang w:val="es-ES_tradnl"/>
        </w:rPr>
        <w:t>Gráfico 2 – Ecosistema de Gobernanza</w:t>
      </w:r>
    </w:p>
    <w:p w14:paraId="3F5EAA52" w14:textId="2A7ED574" w:rsidR="00CE3641" w:rsidRPr="006044D6" w:rsidRDefault="00CE3641" w:rsidP="0036457A">
      <w:pPr>
        <w:keepNext/>
        <w:jc w:val="center"/>
        <w:rPr>
          <w:rFonts w:ascii="Arial" w:hAnsi="Arial" w:cs="Arial"/>
          <w:lang w:val="es-ES_tradnl"/>
        </w:rPr>
      </w:pPr>
      <w:r w:rsidRPr="006044D6">
        <w:rPr>
          <w:rFonts w:ascii="Arial" w:hAnsi="Arial" w:cs="Arial"/>
          <w:noProof/>
          <w:lang w:val="es-ES_tradnl"/>
        </w:rPr>
        <w:drawing>
          <wp:inline distT="0" distB="0" distL="0" distR="0" wp14:anchorId="5ECF8DB1" wp14:editId="0D480655">
            <wp:extent cx="4313356" cy="2699398"/>
            <wp:effectExtent l="0" t="0" r="0" b="5715"/>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
                    <pic:cNvPicPr/>
                  </pic:nvPicPr>
                  <pic:blipFill>
                    <a:blip r:embed="rId33">
                      <a:extLst>
                        <a:ext uri="{28A0092B-C50C-407E-A947-70E740481C1C}">
                          <a14:useLocalDpi xmlns:a14="http://schemas.microsoft.com/office/drawing/2010/main" val="0"/>
                        </a:ext>
                      </a:extLst>
                    </a:blip>
                    <a:stretch>
                      <a:fillRect/>
                    </a:stretch>
                  </pic:blipFill>
                  <pic:spPr>
                    <a:xfrm>
                      <a:off x="0" y="0"/>
                      <a:ext cx="4336836" cy="2714093"/>
                    </a:xfrm>
                    <a:prstGeom prst="rect">
                      <a:avLst/>
                    </a:prstGeom>
                  </pic:spPr>
                </pic:pic>
              </a:graphicData>
            </a:graphic>
          </wp:inline>
        </w:drawing>
      </w:r>
    </w:p>
    <w:p w14:paraId="37F1657F" w14:textId="6FF46155" w:rsidR="00C2389D" w:rsidRPr="006044D6" w:rsidRDefault="00C2389D" w:rsidP="00465B22">
      <w:pPr>
        <w:pStyle w:val="Heading4"/>
        <w:numPr>
          <w:ilvl w:val="1"/>
          <w:numId w:val="22"/>
        </w:numPr>
        <w:spacing w:after="240"/>
        <w:ind w:left="709"/>
        <w:rPr>
          <w:rFonts w:ascii="Arial" w:hAnsi="Arial" w:cs="Arial"/>
          <w:lang w:val="es-ES_tradnl"/>
        </w:rPr>
      </w:pPr>
      <w:r w:rsidRPr="006044D6">
        <w:rPr>
          <w:rFonts w:ascii="Arial" w:hAnsi="Arial" w:cs="Arial"/>
          <w:lang w:val="es-ES_tradnl"/>
        </w:rPr>
        <w:t xml:space="preserve">Empresas </w:t>
      </w:r>
    </w:p>
    <w:p w14:paraId="42CF8CAF" w14:textId="77777777" w:rsidR="00C2389D" w:rsidRPr="006044D6" w:rsidRDefault="00C2389D" w:rsidP="00686A0C">
      <w:pPr>
        <w:pStyle w:val="ListParagraph"/>
        <w:numPr>
          <w:ilvl w:val="0"/>
          <w:numId w:val="25"/>
        </w:numPr>
        <w:jc w:val="both"/>
        <w:rPr>
          <w:rFonts w:ascii="Arial" w:hAnsi="Arial" w:cs="Arial"/>
          <w:lang w:val="es-ES_tradnl"/>
        </w:rPr>
      </w:pPr>
      <w:r w:rsidRPr="006044D6">
        <w:rPr>
          <w:rFonts w:ascii="Arial" w:hAnsi="Arial" w:cs="Arial"/>
          <w:lang w:val="es-ES_tradnl"/>
        </w:rPr>
        <w:t>Requerir el fortalecimiento de habilidades de su fuerza laboral para mejorar productividad</w:t>
      </w:r>
    </w:p>
    <w:p w14:paraId="2F54DD5B" w14:textId="0D470014" w:rsidR="00C2389D" w:rsidRPr="006044D6" w:rsidRDefault="00C2389D" w:rsidP="00686A0C">
      <w:pPr>
        <w:pStyle w:val="ListParagraph"/>
        <w:numPr>
          <w:ilvl w:val="0"/>
          <w:numId w:val="25"/>
        </w:numPr>
        <w:jc w:val="both"/>
        <w:rPr>
          <w:rFonts w:ascii="Arial" w:hAnsi="Arial" w:cs="Arial"/>
          <w:lang w:val="es-ES_tradnl"/>
        </w:rPr>
      </w:pPr>
      <w:r w:rsidRPr="006044D6">
        <w:rPr>
          <w:rFonts w:ascii="Arial" w:hAnsi="Arial" w:cs="Arial"/>
          <w:lang w:val="es-ES_tradnl"/>
        </w:rPr>
        <w:t>Identificar en conjunto con las entidades oferentes las habilidades que son necesario mejorar o desarrollar</w:t>
      </w:r>
    </w:p>
    <w:p w14:paraId="65BCC658" w14:textId="77DABF07" w:rsidR="00C2389D" w:rsidRPr="006044D6" w:rsidRDefault="00C2389D" w:rsidP="00686A0C">
      <w:pPr>
        <w:pStyle w:val="ListParagraph"/>
        <w:numPr>
          <w:ilvl w:val="0"/>
          <w:numId w:val="25"/>
        </w:numPr>
        <w:jc w:val="both"/>
        <w:rPr>
          <w:rFonts w:ascii="Arial" w:hAnsi="Arial" w:cs="Arial"/>
          <w:lang w:val="es-ES_tradnl"/>
        </w:rPr>
      </w:pPr>
      <w:r w:rsidRPr="006044D6">
        <w:rPr>
          <w:rFonts w:ascii="Arial" w:hAnsi="Arial" w:cs="Arial"/>
          <w:lang w:val="es-ES_tradnl"/>
        </w:rPr>
        <w:t xml:space="preserve">Presentar la propuesta de las iniciativas de mejora o desarrollo habilidades de la fuerza laboral, </w:t>
      </w:r>
      <w:r w:rsidR="00BF1542" w:rsidRPr="006044D6">
        <w:rPr>
          <w:rFonts w:ascii="Arial" w:hAnsi="Arial" w:cs="Arial"/>
          <w:lang w:val="es-ES_tradnl"/>
        </w:rPr>
        <w:t>conforme a los requerimientos</w:t>
      </w:r>
      <w:r w:rsidRPr="006044D6">
        <w:rPr>
          <w:rFonts w:ascii="Arial" w:hAnsi="Arial" w:cs="Arial"/>
          <w:lang w:val="es-ES_tradnl"/>
        </w:rPr>
        <w:t xml:space="preserve"> de las bases de la convocatoria</w:t>
      </w:r>
    </w:p>
    <w:p w14:paraId="16121974" w14:textId="1DDF5F7D" w:rsidR="00C2389D" w:rsidRPr="006044D6" w:rsidRDefault="00C2389D" w:rsidP="00686A0C">
      <w:pPr>
        <w:pStyle w:val="ListParagraph"/>
        <w:numPr>
          <w:ilvl w:val="0"/>
          <w:numId w:val="25"/>
        </w:numPr>
        <w:jc w:val="both"/>
        <w:rPr>
          <w:rFonts w:ascii="Arial" w:hAnsi="Arial" w:cs="Arial"/>
          <w:lang w:val="es-ES_tradnl"/>
        </w:rPr>
      </w:pPr>
      <w:r w:rsidRPr="006044D6">
        <w:rPr>
          <w:rFonts w:ascii="Arial" w:hAnsi="Arial" w:cs="Arial"/>
          <w:lang w:val="es-ES_tradnl"/>
        </w:rPr>
        <w:t xml:space="preserve">Presentar el detalle de actividades y costos </w:t>
      </w:r>
      <w:r w:rsidR="00BF1542" w:rsidRPr="006044D6">
        <w:rPr>
          <w:rFonts w:ascii="Arial" w:hAnsi="Arial" w:cs="Arial"/>
          <w:lang w:val="es-ES_tradnl"/>
        </w:rPr>
        <w:t>involucrados,</w:t>
      </w:r>
      <w:r w:rsidRPr="006044D6">
        <w:rPr>
          <w:rFonts w:ascii="Arial" w:hAnsi="Arial" w:cs="Arial"/>
          <w:lang w:val="es-ES_tradnl"/>
        </w:rPr>
        <w:t xml:space="preserve"> así como la propuesta de cofinanciamiento de estas</w:t>
      </w:r>
    </w:p>
    <w:p w14:paraId="4F6737CE" w14:textId="77777777" w:rsidR="00C2389D" w:rsidRPr="006044D6" w:rsidRDefault="00C2389D" w:rsidP="00686A0C">
      <w:pPr>
        <w:pStyle w:val="ListParagraph"/>
        <w:numPr>
          <w:ilvl w:val="0"/>
          <w:numId w:val="25"/>
        </w:numPr>
        <w:jc w:val="both"/>
        <w:rPr>
          <w:rFonts w:ascii="Arial" w:hAnsi="Arial" w:cs="Arial"/>
          <w:lang w:val="es-ES_tradnl"/>
        </w:rPr>
      </w:pPr>
      <w:r w:rsidRPr="006044D6">
        <w:rPr>
          <w:rFonts w:ascii="Arial" w:hAnsi="Arial" w:cs="Arial"/>
          <w:lang w:val="es-ES_tradnl"/>
        </w:rPr>
        <w:t>Presentar la documentación sustentatoria requerida en las bases de convocatoria que es necesaria para la firma del contrato/convenio</w:t>
      </w:r>
    </w:p>
    <w:p w14:paraId="45D4AA4F" w14:textId="271EBA4A" w:rsidR="00C2389D" w:rsidRPr="006044D6" w:rsidRDefault="00C2389D" w:rsidP="00686A0C">
      <w:pPr>
        <w:pStyle w:val="ListParagraph"/>
        <w:numPr>
          <w:ilvl w:val="0"/>
          <w:numId w:val="25"/>
        </w:numPr>
        <w:jc w:val="both"/>
        <w:rPr>
          <w:rFonts w:ascii="Arial" w:hAnsi="Arial" w:cs="Arial"/>
          <w:lang w:val="es-ES_tradnl"/>
        </w:rPr>
      </w:pPr>
      <w:r w:rsidRPr="006044D6">
        <w:rPr>
          <w:rFonts w:ascii="Arial" w:hAnsi="Arial" w:cs="Arial"/>
          <w:lang w:val="es-ES_tradnl"/>
        </w:rPr>
        <w:t>Realizar la supervisión de las actividades que desarrolla la entidad oferente en el marco del convenio/contrato suscrito</w:t>
      </w:r>
    </w:p>
    <w:p w14:paraId="0A9675B0" w14:textId="16BB038B" w:rsidR="00C2389D" w:rsidRPr="006044D6" w:rsidRDefault="00C2389D" w:rsidP="00686A0C">
      <w:pPr>
        <w:pStyle w:val="ListParagraph"/>
        <w:numPr>
          <w:ilvl w:val="0"/>
          <w:numId w:val="25"/>
        </w:numPr>
        <w:jc w:val="both"/>
        <w:rPr>
          <w:rFonts w:ascii="Arial" w:hAnsi="Arial" w:cs="Arial"/>
          <w:lang w:val="es-ES_tradnl"/>
        </w:rPr>
      </w:pPr>
      <w:r w:rsidRPr="006044D6">
        <w:rPr>
          <w:rFonts w:ascii="Arial" w:hAnsi="Arial" w:cs="Arial"/>
          <w:lang w:val="es-ES_tradnl"/>
        </w:rPr>
        <w:t xml:space="preserve">Informar </w:t>
      </w:r>
      <w:r w:rsidR="003E26AE" w:rsidRPr="006044D6">
        <w:rPr>
          <w:rFonts w:ascii="Arial" w:hAnsi="Arial" w:cs="Arial"/>
          <w:lang w:val="es-ES_tradnl"/>
        </w:rPr>
        <w:t>de acuerdo con el</w:t>
      </w:r>
      <w:r w:rsidRPr="006044D6">
        <w:rPr>
          <w:rFonts w:ascii="Arial" w:hAnsi="Arial" w:cs="Arial"/>
          <w:lang w:val="es-ES_tradnl"/>
        </w:rPr>
        <w:t xml:space="preserve"> cronograma </w:t>
      </w:r>
      <w:r w:rsidR="00144E35" w:rsidRPr="006044D6">
        <w:rPr>
          <w:rFonts w:ascii="Arial" w:hAnsi="Arial" w:cs="Arial"/>
          <w:lang w:val="es-ES_tradnl"/>
        </w:rPr>
        <w:t>establecido</w:t>
      </w:r>
      <w:r w:rsidRPr="006044D6">
        <w:rPr>
          <w:rFonts w:ascii="Arial" w:hAnsi="Arial" w:cs="Arial"/>
          <w:lang w:val="es-ES_tradnl"/>
        </w:rPr>
        <w:t xml:space="preserve">, el cumplimiento de los hitos y/o productos </w:t>
      </w:r>
    </w:p>
    <w:p w14:paraId="492DA45F" w14:textId="77777777" w:rsidR="00C2389D" w:rsidRPr="006044D6" w:rsidRDefault="00C2389D" w:rsidP="00965D0D">
      <w:pPr>
        <w:pStyle w:val="Heading4"/>
        <w:numPr>
          <w:ilvl w:val="1"/>
          <w:numId w:val="22"/>
        </w:numPr>
        <w:spacing w:after="120"/>
        <w:ind w:left="709"/>
        <w:rPr>
          <w:rFonts w:ascii="Arial" w:hAnsi="Arial" w:cs="Arial"/>
          <w:lang w:val="es-ES_tradnl"/>
        </w:rPr>
      </w:pPr>
      <w:r w:rsidRPr="006044D6">
        <w:rPr>
          <w:rFonts w:ascii="Arial" w:hAnsi="Arial" w:cs="Arial"/>
          <w:lang w:val="es-ES_tradnl"/>
        </w:rPr>
        <w:t>Instituciones de Formación y Capacitación</w:t>
      </w:r>
    </w:p>
    <w:p w14:paraId="7707BCA1" w14:textId="77777777" w:rsidR="00C2389D" w:rsidRPr="006044D6" w:rsidRDefault="00C2389D" w:rsidP="00686A0C">
      <w:pPr>
        <w:pStyle w:val="ListParagraph"/>
        <w:numPr>
          <w:ilvl w:val="0"/>
          <w:numId w:val="25"/>
        </w:numPr>
        <w:jc w:val="both"/>
        <w:rPr>
          <w:rFonts w:ascii="Arial" w:hAnsi="Arial" w:cs="Arial"/>
          <w:lang w:val="es-ES_tradnl"/>
        </w:rPr>
      </w:pPr>
      <w:r w:rsidRPr="006044D6">
        <w:rPr>
          <w:rFonts w:ascii="Arial" w:hAnsi="Arial" w:cs="Arial"/>
          <w:lang w:val="es-ES_tradnl"/>
        </w:rPr>
        <w:t>Realizar el registro y actualización de información de las áreas y materias en las cuales se especializan, en el Registro de Instituciones de Formación Técnico-Profesional y Capacitación</w:t>
      </w:r>
    </w:p>
    <w:p w14:paraId="7EDC70CF" w14:textId="77777777" w:rsidR="00C2389D" w:rsidRPr="006044D6" w:rsidRDefault="00C2389D" w:rsidP="00686A0C">
      <w:pPr>
        <w:pStyle w:val="ListParagraph"/>
        <w:numPr>
          <w:ilvl w:val="0"/>
          <w:numId w:val="25"/>
        </w:numPr>
        <w:jc w:val="both"/>
        <w:rPr>
          <w:rFonts w:ascii="Arial" w:hAnsi="Arial" w:cs="Arial"/>
          <w:lang w:val="es-ES_tradnl"/>
        </w:rPr>
      </w:pPr>
      <w:r w:rsidRPr="006044D6">
        <w:rPr>
          <w:rFonts w:ascii="Arial" w:hAnsi="Arial" w:cs="Arial"/>
          <w:lang w:val="es-ES_tradnl"/>
        </w:rPr>
        <w:t>Elaborar en conjunto con las entidades empleadoras, la identificación de las habilidades que son necesario mejorar o desarrollar en estas ultimas</w:t>
      </w:r>
    </w:p>
    <w:p w14:paraId="69E0AD02" w14:textId="77777777" w:rsidR="00C2389D" w:rsidRPr="006044D6" w:rsidRDefault="00C2389D" w:rsidP="00686A0C">
      <w:pPr>
        <w:pStyle w:val="ListParagraph"/>
        <w:numPr>
          <w:ilvl w:val="0"/>
          <w:numId w:val="25"/>
        </w:numPr>
        <w:jc w:val="both"/>
        <w:rPr>
          <w:rFonts w:ascii="Arial" w:hAnsi="Arial" w:cs="Arial"/>
          <w:lang w:val="es-ES_tradnl"/>
        </w:rPr>
      </w:pPr>
      <w:r w:rsidRPr="006044D6">
        <w:rPr>
          <w:rFonts w:ascii="Arial" w:hAnsi="Arial" w:cs="Arial"/>
          <w:lang w:val="es-ES_tradnl"/>
        </w:rPr>
        <w:t>En el marco de la propuesta presentada, ejecutar las acciones previstas conforme al alcance propuesto, en el plazo previsto y con el costo declarado</w:t>
      </w:r>
    </w:p>
    <w:p w14:paraId="6B5A10A6" w14:textId="1F839E26" w:rsidR="00C2389D" w:rsidRPr="006044D6" w:rsidRDefault="00C2389D" w:rsidP="00965D0D">
      <w:pPr>
        <w:pStyle w:val="Heading4"/>
        <w:numPr>
          <w:ilvl w:val="1"/>
          <w:numId w:val="22"/>
        </w:numPr>
        <w:spacing w:after="120"/>
        <w:ind w:left="709"/>
        <w:rPr>
          <w:rFonts w:ascii="Arial" w:hAnsi="Arial" w:cs="Arial"/>
          <w:lang w:val="es-ES_tradnl"/>
        </w:rPr>
      </w:pPr>
      <w:r w:rsidRPr="006044D6">
        <w:rPr>
          <w:rFonts w:ascii="Arial" w:hAnsi="Arial" w:cs="Arial"/>
          <w:lang w:val="es-ES_tradnl"/>
        </w:rPr>
        <w:t>Directorio Estratégico</w:t>
      </w:r>
    </w:p>
    <w:p w14:paraId="793D91DC" w14:textId="77777777" w:rsidR="00C2389D" w:rsidRPr="006044D6" w:rsidRDefault="00C2389D" w:rsidP="00686A0C">
      <w:pPr>
        <w:pStyle w:val="ListParagraph"/>
        <w:numPr>
          <w:ilvl w:val="0"/>
          <w:numId w:val="25"/>
        </w:numPr>
        <w:jc w:val="both"/>
        <w:rPr>
          <w:rFonts w:ascii="Arial" w:hAnsi="Arial" w:cs="Arial"/>
          <w:lang w:val="es-ES_tradnl"/>
        </w:rPr>
      </w:pPr>
      <w:r w:rsidRPr="006044D6">
        <w:rPr>
          <w:rFonts w:ascii="Arial" w:hAnsi="Arial" w:cs="Arial"/>
          <w:lang w:val="es-ES_tradnl"/>
        </w:rPr>
        <w:t>Promover en el marco de sus competencias y atribuciones, la participación de las empresas de los sectores priorizados para presentar iniciativas para el desarrollo de habilidades de su fuerza laboral</w:t>
      </w:r>
    </w:p>
    <w:p w14:paraId="4A1191F1" w14:textId="1756E98E" w:rsidR="00C2389D" w:rsidRPr="006044D6" w:rsidRDefault="00C2389D" w:rsidP="00965D0D">
      <w:pPr>
        <w:pStyle w:val="Heading4"/>
        <w:numPr>
          <w:ilvl w:val="1"/>
          <w:numId w:val="22"/>
        </w:numPr>
        <w:spacing w:after="120"/>
        <w:ind w:left="709"/>
        <w:rPr>
          <w:rFonts w:ascii="Arial" w:hAnsi="Arial" w:cs="Arial"/>
          <w:lang w:val="es-ES_tradnl"/>
        </w:rPr>
      </w:pPr>
      <w:r w:rsidRPr="006044D6">
        <w:rPr>
          <w:rFonts w:ascii="Arial" w:hAnsi="Arial" w:cs="Arial"/>
          <w:lang w:val="es-ES_tradnl"/>
        </w:rPr>
        <w:t>Unidad Ejecutora del Programa</w:t>
      </w:r>
    </w:p>
    <w:p w14:paraId="1F18AF7B" w14:textId="77777777" w:rsidR="00C2389D" w:rsidRPr="006044D6" w:rsidRDefault="00C2389D" w:rsidP="00686A0C">
      <w:pPr>
        <w:pStyle w:val="ListParagraph"/>
        <w:numPr>
          <w:ilvl w:val="0"/>
          <w:numId w:val="25"/>
        </w:numPr>
        <w:jc w:val="both"/>
        <w:rPr>
          <w:rFonts w:ascii="Arial" w:hAnsi="Arial" w:cs="Arial"/>
          <w:lang w:val="es-ES_tradnl"/>
        </w:rPr>
      </w:pPr>
      <w:r w:rsidRPr="006044D6">
        <w:rPr>
          <w:rFonts w:ascii="Arial" w:hAnsi="Arial" w:cs="Arial"/>
          <w:lang w:val="es-ES_tradnl"/>
        </w:rPr>
        <w:t>Administrar la operación del fondo concursable, conforme a los lineamiento y reglas de operación definidas y concordadas con la SECLOG</w:t>
      </w:r>
    </w:p>
    <w:p w14:paraId="1110CEDD" w14:textId="77777777" w:rsidR="00C2389D" w:rsidRPr="006044D6" w:rsidRDefault="00C2389D" w:rsidP="00686A0C">
      <w:pPr>
        <w:pStyle w:val="ListParagraph"/>
        <w:numPr>
          <w:ilvl w:val="0"/>
          <w:numId w:val="25"/>
        </w:numPr>
        <w:jc w:val="both"/>
        <w:rPr>
          <w:rFonts w:ascii="Arial" w:hAnsi="Arial" w:cs="Arial"/>
          <w:lang w:val="es-ES_tradnl"/>
        </w:rPr>
      </w:pPr>
      <w:r w:rsidRPr="006044D6">
        <w:rPr>
          <w:rFonts w:ascii="Arial" w:hAnsi="Arial" w:cs="Arial"/>
          <w:lang w:val="es-ES_tradnl"/>
        </w:rPr>
        <w:t>Informar a los organismos responsables el avance en el cumplimiento de los objetivos y metas del fondo concursable</w:t>
      </w:r>
    </w:p>
    <w:p w14:paraId="4CDCAB35" w14:textId="77777777" w:rsidR="00C2389D" w:rsidRPr="006044D6" w:rsidRDefault="00C2389D" w:rsidP="00686A0C">
      <w:pPr>
        <w:pStyle w:val="ListParagraph"/>
        <w:numPr>
          <w:ilvl w:val="0"/>
          <w:numId w:val="25"/>
        </w:numPr>
        <w:jc w:val="both"/>
        <w:rPr>
          <w:rFonts w:ascii="Arial" w:hAnsi="Arial" w:cs="Arial"/>
          <w:lang w:val="es-ES_tradnl"/>
        </w:rPr>
      </w:pPr>
      <w:r w:rsidRPr="006044D6">
        <w:rPr>
          <w:rFonts w:ascii="Arial" w:hAnsi="Arial" w:cs="Arial"/>
          <w:lang w:val="es-ES_tradnl"/>
        </w:rPr>
        <w:t>Aprobar la contratación de los expertos que formaran parte del Comité de Evaluación</w:t>
      </w:r>
    </w:p>
    <w:p w14:paraId="48A0EF90" w14:textId="77777777" w:rsidR="00C2389D" w:rsidRPr="006044D6" w:rsidRDefault="00C2389D" w:rsidP="00686A0C">
      <w:pPr>
        <w:pStyle w:val="ListParagraph"/>
        <w:numPr>
          <w:ilvl w:val="0"/>
          <w:numId w:val="25"/>
        </w:numPr>
        <w:jc w:val="both"/>
        <w:rPr>
          <w:rFonts w:ascii="Arial" w:hAnsi="Arial" w:cs="Arial"/>
          <w:lang w:val="es-ES_tradnl"/>
        </w:rPr>
      </w:pPr>
      <w:r w:rsidRPr="006044D6">
        <w:rPr>
          <w:rFonts w:ascii="Arial" w:hAnsi="Arial" w:cs="Arial"/>
          <w:lang w:val="es-ES_tradnl"/>
        </w:rPr>
        <w:t>Aprobar la ejecución total o parcial de los proyectos o iniciativas que cumplen con los requisitos de las bases de las convocatorias</w:t>
      </w:r>
    </w:p>
    <w:p w14:paraId="611342F3" w14:textId="3A760600" w:rsidR="00C2389D" w:rsidRPr="006044D6" w:rsidRDefault="00144E35" w:rsidP="00965D0D">
      <w:pPr>
        <w:pStyle w:val="Heading4"/>
        <w:numPr>
          <w:ilvl w:val="1"/>
          <w:numId w:val="22"/>
        </w:numPr>
        <w:spacing w:after="120"/>
        <w:ind w:left="709"/>
        <w:rPr>
          <w:rFonts w:ascii="Arial" w:hAnsi="Arial" w:cs="Arial"/>
          <w:lang w:val="es-ES_tradnl"/>
        </w:rPr>
      </w:pPr>
      <w:r w:rsidRPr="006044D6">
        <w:rPr>
          <w:rFonts w:ascii="Arial" w:hAnsi="Arial" w:cs="Arial"/>
          <w:lang w:val="es-ES_tradnl"/>
        </w:rPr>
        <w:t>Comité de Promoción y Seguimiento</w:t>
      </w:r>
      <w:r w:rsidR="004F18D4" w:rsidRPr="006044D6">
        <w:rPr>
          <w:rFonts w:ascii="Arial" w:hAnsi="Arial" w:cs="Arial"/>
          <w:lang w:val="es-ES_tradnl"/>
        </w:rPr>
        <w:t xml:space="preserve"> (Región Occidental)</w:t>
      </w:r>
    </w:p>
    <w:p w14:paraId="32EDBCD9" w14:textId="77777777" w:rsidR="007E71C7" w:rsidRPr="006044D6" w:rsidRDefault="007E71C7" w:rsidP="007E71C7">
      <w:pPr>
        <w:pStyle w:val="ListParagraph"/>
        <w:numPr>
          <w:ilvl w:val="0"/>
          <w:numId w:val="25"/>
        </w:numPr>
        <w:jc w:val="both"/>
        <w:rPr>
          <w:rFonts w:ascii="Arial" w:hAnsi="Arial" w:cs="Arial"/>
          <w:lang w:val="es-ES_tradnl"/>
        </w:rPr>
      </w:pPr>
      <w:r w:rsidRPr="006044D6">
        <w:rPr>
          <w:rFonts w:ascii="Arial" w:hAnsi="Arial" w:cs="Arial"/>
          <w:lang w:val="es-ES_tradnl"/>
        </w:rPr>
        <w:t>Difundir entre los diferentes actores regionales los objetivos del programa</w:t>
      </w:r>
    </w:p>
    <w:p w14:paraId="64C010AC" w14:textId="67D98EC9" w:rsidR="00144E35" w:rsidRPr="006044D6" w:rsidRDefault="00144E35" w:rsidP="00686A0C">
      <w:pPr>
        <w:pStyle w:val="ListParagraph"/>
        <w:numPr>
          <w:ilvl w:val="0"/>
          <w:numId w:val="25"/>
        </w:numPr>
        <w:jc w:val="both"/>
        <w:rPr>
          <w:rFonts w:ascii="Arial" w:hAnsi="Arial" w:cs="Arial"/>
          <w:lang w:val="es-ES_tradnl"/>
        </w:rPr>
      </w:pPr>
      <w:r w:rsidRPr="006044D6">
        <w:rPr>
          <w:rFonts w:ascii="Arial" w:hAnsi="Arial" w:cs="Arial"/>
          <w:lang w:val="es-ES_tradnl"/>
        </w:rPr>
        <w:t>Promover entre el sector empresarial</w:t>
      </w:r>
      <w:r w:rsidR="00604520" w:rsidRPr="006044D6">
        <w:rPr>
          <w:rFonts w:ascii="Arial" w:hAnsi="Arial" w:cs="Arial"/>
          <w:lang w:val="es-ES_tradnl"/>
        </w:rPr>
        <w:t xml:space="preserve"> </w:t>
      </w:r>
      <w:r w:rsidR="005217AD" w:rsidRPr="006044D6">
        <w:rPr>
          <w:rFonts w:ascii="Arial" w:hAnsi="Arial" w:cs="Arial"/>
          <w:lang w:val="es-ES_tradnl"/>
        </w:rPr>
        <w:t xml:space="preserve">de la Región Occidental </w:t>
      </w:r>
      <w:r w:rsidR="00604520" w:rsidRPr="006044D6">
        <w:rPr>
          <w:rFonts w:ascii="Arial" w:hAnsi="Arial" w:cs="Arial"/>
          <w:lang w:val="es-ES_tradnl"/>
        </w:rPr>
        <w:t xml:space="preserve">la importancia de </w:t>
      </w:r>
      <w:r w:rsidR="004F18D4" w:rsidRPr="006044D6">
        <w:rPr>
          <w:rFonts w:ascii="Arial" w:hAnsi="Arial" w:cs="Arial"/>
          <w:lang w:val="es-ES_tradnl"/>
        </w:rPr>
        <w:t xml:space="preserve">mejorar las habilidades y competencias de sus trabajadores, en el marco de </w:t>
      </w:r>
      <w:r w:rsidR="00AD7542" w:rsidRPr="006044D6">
        <w:rPr>
          <w:rFonts w:ascii="Arial" w:hAnsi="Arial" w:cs="Arial"/>
          <w:lang w:val="es-ES_tradnl"/>
        </w:rPr>
        <w:t>las estrategias de desarrollo de capital humano</w:t>
      </w:r>
    </w:p>
    <w:p w14:paraId="00B4EA83" w14:textId="52259C72" w:rsidR="00AD7542" w:rsidRPr="006044D6" w:rsidRDefault="00641297" w:rsidP="00686A0C">
      <w:pPr>
        <w:pStyle w:val="ListParagraph"/>
        <w:numPr>
          <w:ilvl w:val="0"/>
          <w:numId w:val="25"/>
        </w:numPr>
        <w:jc w:val="both"/>
        <w:rPr>
          <w:rFonts w:ascii="Arial" w:hAnsi="Arial" w:cs="Arial"/>
          <w:lang w:val="es-ES_tradnl"/>
        </w:rPr>
      </w:pPr>
      <w:r w:rsidRPr="006044D6">
        <w:rPr>
          <w:rFonts w:ascii="Arial" w:hAnsi="Arial" w:cs="Arial"/>
          <w:lang w:val="es-ES_tradnl"/>
        </w:rPr>
        <w:t>Promover</w:t>
      </w:r>
      <w:r w:rsidR="000008E6" w:rsidRPr="006044D6">
        <w:rPr>
          <w:rFonts w:ascii="Arial" w:hAnsi="Arial" w:cs="Arial"/>
          <w:lang w:val="es-ES_tradnl"/>
        </w:rPr>
        <w:t xml:space="preserve"> la articulación entre </w:t>
      </w:r>
      <w:r w:rsidR="001D4486" w:rsidRPr="006044D6">
        <w:rPr>
          <w:rFonts w:ascii="Arial" w:hAnsi="Arial" w:cs="Arial"/>
          <w:lang w:val="es-ES_tradnl"/>
        </w:rPr>
        <w:t xml:space="preserve">diferentes empresas </w:t>
      </w:r>
      <w:r w:rsidRPr="006044D6">
        <w:rPr>
          <w:rFonts w:ascii="Arial" w:hAnsi="Arial" w:cs="Arial"/>
          <w:lang w:val="es-ES_tradnl"/>
        </w:rPr>
        <w:t xml:space="preserve">y sectores </w:t>
      </w:r>
      <w:r w:rsidR="001D4486" w:rsidRPr="006044D6">
        <w:rPr>
          <w:rFonts w:ascii="Arial" w:hAnsi="Arial" w:cs="Arial"/>
          <w:lang w:val="es-ES_tradnl"/>
        </w:rPr>
        <w:t xml:space="preserve">para lograr </w:t>
      </w:r>
      <w:r w:rsidRPr="006044D6">
        <w:rPr>
          <w:rFonts w:ascii="Arial" w:hAnsi="Arial" w:cs="Arial"/>
          <w:lang w:val="es-ES_tradnl"/>
        </w:rPr>
        <w:t>proyectos formativos integrados dentro de cadenas productivas</w:t>
      </w:r>
    </w:p>
    <w:p w14:paraId="131F50E4" w14:textId="4E4E8E22" w:rsidR="00F6461C" w:rsidRPr="006044D6" w:rsidRDefault="00F6461C" w:rsidP="00686A0C">
      <w:pPr>
        <w:pStyle w:val="ListParagraph"/>
        <w:numPr>
          <w:ilvl w:val="0"/>
          <w:numId w:val="25"/>
        </w:numPr>
        <w:jc w:val="both"/>
        <w:rPr>
          <w:rFonts w:ascii="Arial" w:hAnsi="Arial" w:cs="Arial"/>
          <w:lang w:val="es-ES_tradnl"/>
        </w:rPr>
      </w:pPr>
      <w:r w:rsidRPr="006044D6">
        <w:rPr>
          <w:rFonts w:ascii="Arial" w:hAnsi="Arial" w:cs="Arial"/>
          <w:lang w:val="es-ES_tradnl"/>
        </w:rPr>
        <w:t>Velar por el cumplimiento de los objetivos</w:t>
      </w:r>
      <w:r w:rsidR="008041EB" w:rsidRPr="006044D6">
        <w:rPr>
          <w:rFonts w:ascii="Arial" w:hAnsi="Arial" w:cs="Arial"/>
          <w:lang w:val="es-ES_tradnl"/>
        </w:rPr>
        <w:t xml:space="preserve"> y la necesaria coordinación entre los diferentes actores empresariales y oferentes de formación</w:t>
      </w:r>
    </w:p>
    <w:p w14:paraId="3AFC43BD" w14:textId="5CD0FD6C" w:rsidR="00C2389D" w:rsidRPr="006044D6" w:rsidRDefault="00C2389D" w:rsidP="00686A0C">
      <w:pPr>
        <w:pStyle w:val="ListParagraph"/>
        <w:numPr>
          <w:ilvl w:val="0"/>
          <w:numId w:val="25"/>
        </w:numPr>
        <w:jc w:val="both"/>
        <w:rPr>
          <w:rFonts w:ascii="Arial" w:hAnsi="Arial" w:cs="Arial"/>
          <w:lang w:val="es-ES_tradnl"/>
        </w:rPr>
      </w:pPr>
      <w:r w:rsidRPr="006044D6">
        <w:rPr>
          <w:rFonts w:ascii="Arial" w:hAnsi="Arial" w:cs="Arial"/>
          <w:lang w:val="es-ES_tradnl"/>
        </w:rPr>
        <w:t>Supervisar la correcta ejecución de los procesos para la operación del fondo concursable</w:t>
      </w:r>
    </w:p>
    <w:p w14:paraId="646F3D18" w14:textId="1A87A2C1" w:rsidR="002958DB" w:rsidRPr="006044D6" w:rsidRDefault="002958DB" w:rsidP="002958DB">
      <w:pPr>
        <w:pStyle w:val="ListParagraph"/>
        <w:ind w:left="709"/>
        <w:jc w:val="both"/>
        <w:rPr>
          <w:rFonts w:ascii="Arial" w:hAnsi="Arial" w:cs="Arial"/>
          <w:lang w:val="es-ES_tradnl"/>
        </w:rPr>
      </w:pPr>
    </w:p>
    <w:p w14:paraId="607B8234" w14:textId="2AEFFBC5" w:rsidR="002958DB" w:rsidRPr="006044D6" w:rsidRDefault="002958DB" w:rsidP="00965D0D">
      <w:pPr>
        <w:pStyle w:val="ListParagraph"/>
        <w:ind w:left="709"/>
        <w:jc w:val="both"/>
        <w:rPr>
          <w:rFonts w:ascii="Arial" w:hAnsi="Arial" w:cs="Arial"/>
          <w:lang w:val="es-ES_tradnl"/>
        </w:rPr>
      </w:pPr>
      <w:r w:rsidRPr="006044D6">
        <w:rPr>
          <w:rFonts w:ascii="Arial" w:hAnsi="Arial" w:cs="Arial"/>
          <w:lang w:val="es-ES_tradnl"/>
        </w:rPr>
        <w:t>El Comité de Promoción y Seguimiento estará integrado por</w:t>
      </w:r>
      <w:r w:rsidR="00E03BA5" w:rsidRPr="006044D6">
        <w:rPr>
          <w:rFonts w:ascii="Arial" w:hAnsi="Arial" w:cs="Arial"/>
          <w:lang w:val="es-ES_tradnl"/>
        </w:rPr>
        <w:t>: (i)</w:t>
      </w:r>
      <w:r w:rsidRPr="006044D6">
        <w:rPr>
          <w:rFonts w:ascii="Arial" w:hAnsi="Arial" w:cs="Arial"/>
          <w:lang w:val="es-ES_tradnl"/>
        </w:rPr>
        <w:t xml:space="preserve"> el coordinador técnico del Programa</w:t>
      </w:r>
      <w:r w:rsidR="00E03BA5" w:rsidRPr="006044D6">
        <w:rPr>
          <w:rFonts w:ascii="Arial" w:hAnsi="Arial" w:cs="Arial"/>
          <w:lang w:val="es-ES_tradnl"/>
        </w:rPr>
        <w:t>; (ii)</w:t>
      </w:r>
      <w:r w:rsidRPr="006044D6">
        <w:rPr>
          <w:rFonts w:ascii="Arial" w:hAnsi="Arial" w:cs="Arial"/>
          <w:lang w:val="es-ES_tradnl"/>
        </w:rPr>
        <w:t xml:space="preserve"> </w:t>
      </w:r>
      <w:r w:rsidR="005244A5" w:rsidRPr="006044D6">
        <w:rPr>
          <w:rFonts w:ascii="Arial" w:hAnsi="Arial" w:cs="Arial"/>
          <w:lang w:val="es-ES_tradnl"/>
        </w:rPr>
        <w:t>el coordinador de la Unidad de Gerenciamiento del Componente</w:t>
      </w:r>
      <w:r w:rsidR="0036457A" w:rsidRPr="006044D6">
        <w:rPr>
          <w:rFonts w:ascii="Arial" w:hAnsi="Arial" w:cs="Arial"/>
          <w:lang w:val="es-ES_tradnl"/>
        </w:rPr>
        <w:t> </w:t>
      </w:r>
      <w:r w:rsidR="005244A5" w:rsidRPr="006044D6">
        <w:rPr>
          <w:rFonts w:ascii="Arial" w:hAnsi="Arial" w:cs="Arial"/>
          <w:lang w:val="es-ES_tradnl"/>
        </w:rPr>
        <w:t>1 adscrito a la Región Occidental</w:t>
      </w:r>
      <w:r w:rsidR="00E03BA5" w:rsidRPr="006044D6">
        <w:rPr>
          <w:rFonts w:ascii="Arial" w:hAnsi="Arial" w:cs="Arial"/>
          <w:lang w:val="es-ES_tradnl"/>
        </w:rPr>
        <w:t>;</w:t>
      </w:r>
      <w:r w:rsidR="005244A5" w:rsidRPr="006044D6">
        <w:rPr>
          <w:rFonts w:ascii="Arial" w:hAnsi="Arial" w:cs="Arial"/>
          <w:lang w:val="es-ES_tradnl"/>
        </w:rPr>
        <w:t xml:space="preserve"> y </w:t>
      </w:r>
      <w:r w:rsidR="00E03BA5" w:rsidRPr="006044D6">
        <w:rPr>
          <w:rFonts w:ascii="Arial" w:hAnsi="Arial" w:cs="Arial"/>
          <w:lang w:val="es-ES_tradnl"/>
        </w:rPr>
        <w:t xml:space="preserve">(iii) </w:t>
      </w:r>
      <w:r w:rsidR="005244A5" w:rsidRPr="006044D6">
        <w:rPr>
          <w:rFonts w:ascii="Arial" w:hAnsi="Arial" w:cs="Arial"/>
          <w:lang w:val="es-ES_tradnl"/>
        </w:rPr>
        <w:t>un representante de CECOMRO.</w:t>
      </w:r>
      <w:r w:rsidR="00E03BA5" w:rsidRPr="006044D6">
        <w:rPr>
          <w:rFonts w:ascii="Arial" w:hAnsi="Arial" w:cs="Arial"/>
          <w:lang w:val="es-ES_tradnl"/>
        </w:rPr>
        <w:t xml:space="preserve"> Se reun</w:t>
      </w:r>
      <w:r w:rsidR="003172BA" w:rsidRPr="006044D6">
        <w:rPr>
          <w:rFonts w:ascii="Arial" w:hAnsi="Arial" w:cs="Arial"/>
          <w:lang w:val="es-ES_tradnl"/>
        </w:rPr>
        <w:t>irá al menos cada dos semanas.</w:t>
      </w:r>
    </w:p>
    <w:p w14:paraId="3D1FD63F" w14:textId="74A982DF" w:rsidR="00EA0D5B" w:rsidRPr="006044D6" w:rsidRDefault="00EA0D5B" w:rsidP="00965D0D">
      <w:pPr>
        <w:pStyle w:val="Heading4"/>
        <w:numPr>
          <w:ilvl w:val="1"/>
          <w:numId w:val="22"/>
        </w:numPr>
        <w:spacing w:after="120"/>
        <w:ind w:left="709"/>
        <w:rPr>
          <w:rFonts w:ascii="Arial" w:hAnsi="Arial" w:cs="Arial"/>
          <w:lang w:val="es-ES_tradnl"/>
        </w:rPr>
      </w:pPr>
      <w:r w:rsidRPr="006044D6">
        <w:rPr>
          <w:rFonts w:ascii="Arial" w:hAnsi="Arial" w:cs="Arial"/>
          <w:lang w:val="es-ES_tradnl"/>
        </w:rPr>
        <w:t>Centro de Competitividad de la Región Occidental (CECOMRO)</w:t>
      </w:r>
    </w:p>
    <w:p w14:paraId="7FA72C99" w14:textId="5D647E85" w:rsidR="000736B2" w:rsidRPr="006044D6" w:rsidRDefault="00F84B3D" w:rsidP="00965D0D">
      <w:pPr>
        <w:pStyle w:val="ListParagraph"/>
        <w:numPr>
          <w:ilvl w:val="0"/>
          <w:numId w:val="25"/>
        </w:numPr>
        <w:jc w:val="both"/>
        <w:rPr>
          <w:rFonts w:ascii="Arial" w:hAnsi="Arial" w:cs="Arial"/>
          <w:lang w:val="es-ES_tradnl"/>
        </w:rPr>
      </w:pPr>
      <w:r w:rsidRPr="006044D6">
        <w:rPr>
          <w:rFonts w:ascii="Arial" w:hAnsi="Arial" w:cs="Arial"/>
          <w:lang w:val="es-ES_tradnl"/>
        </w:rPr>
        <w:t xml:space="preserve">Promover dentro del sector empresarial la </w:t>
      </w:r>
      <w:r w:rsidR="00E54CD0" w:rsidRPr="006044D6">
        <w:rPr>
          <w:rFonts w:ascii="Arial" w:hAnsi="Arial" w:cs="Arial"/>
          <w:lang w:val="es-ES_tradnl"/>
        </w:rPr>
        <w:t>relevancia</w:t>
      </w:r>
      <w:r w:rsidR="00110A4C" w:rsidRPr="006044D6">
        <w:rPr>
          <w:rFonts w:ascii="Arial" w:hAnsi="Arial" w:cs="Arial"/>
          <w:lang w:val="es-ES_tradnl"/>
        </w:rPr>
        <w:t xml:space="preserve"> de</w:t>
      </w:r>
      <w:r w:rsidR="00E54CD0" w:rsidRPr="006044D6">
        <w:rPr>
          <w:rFonts w:ascii="Arial" w:hAnsi="Arial" w:cs="Arial"/>
          <w:lang w:val="es-ES_tradnl"/>
        </w:rPr>
        <w:t xml:space="preserve"> los proyectos empresa-</w:t>
      </w:r>
      <w:r w:rsidR="000736B2" w:rsidRPr="006044D6">
        <w:rPr>
          <w:rFonts w:ascii="Arial" w:hAnsi="Arial" w:cs="Arial"/>
          <w:lang w:val="es-ES_tradnl"/>
        </w:rPr>
        <w:t xml:space="preserve">centros de formación, para la </w:t>
      </w:r>
      <w:r w:rsidR="00E54CD0" w:rsidRPr="006044D6">
        <w:rPr>
          <w:rFonts w:ascii="Arial" w:hAnsi="Arial" w:cs="Arial"/>
          <w:lang w:val="es-ES_tradnl"/>
        </w:rPr>
        <w:t>mejora de las habilidades y comp</w:t>
      </w:r>
      <w:r w:rsidR="006044D6">
        <w:rPr>
          <w:rFonts w:ascii="Arial" w:hAnsi="Arial" w:cs="Arial"/>
          <w:lang w:val="es-ES_tradnl"/>
        </w:rPr>
        <w:t>e</w:t>
      </w:r>
      <w:r w:rsidR="00E54CD0" w:rsidRPr="006044D6">
        <w:rPr>
          <w:rFonts w:ascii="Arial" w:hAnsi="Arial" w:cs="Arial"/>
          <w:lang w:val="es-ES_tradnl"/>
        </w:rPr>
        <w:t>tencias de la fuerza laboral</w:t>
      </w:r>
      <w:r w:rsidR="00110A4C" w:rsidRPr="006044D6">
        <w:rPr>
          <w:rFonts w:ascii="Arial" w:hAnsi="Arial" w:cs="Arial"/>
          <w:lang w:val="es-ES_tradnl"/>
        </w:rPr>
        <w:t xml:space="preserve"> </w:t>
      </w:r>
      <w:r w:rsidR="000736B2" w:rsidRPr="006044D6">
        <w:rPr>
          <w:rFonts w:ascii="Arial" w:hAnsi="Arial" w:cs="Arial"/>
          <w:lang w:val="es-ES_tradnl"/>
        </w:rPr>
        <w:t>y el</w:t>
      </w:r>
      <w:r w:rsidR="00110A4C" w:rsidRPr="006044D6">
        <w:rPr>
          <w:rFonts w:ascii="Arial" w:hAnsi="Arial" w:cs="Arial"/>
          <w:lang w:val="es-ES_tradnl"/>
        </w:rPr>
        <w:t xml:space="preserve"> fortalecimiento del capital humano</w:t>
      </w:r>
      <w:r w:rsidR="0028209E" w:rsidRPr="006044D6">
        <w:rPr>
          <w:rFonts w:ascii="Arial" w:hAnsi="Arial" w:cs="Arial"/>
          <w:lang w:val="es-ES_tradnl"/>
        </w:rPr>
        <w:t xml:space="preserve"> </w:t>
      </w:r>
    </w:p>
    <w:p w14:paraId="5E7D5E9C" w14:textId="6711C6A2" w:rsidR="0028209E" w:rsidRPr="006044D6" w:rsidRDefault="000736B2" w:rsidP="00965D0D">
      <w:pPr>
        <w:pStyle w:val="ListParagraph"/>
        <w:numPr>
          <w:ilvl w:val="0"/>
          <w:numId w:val="25"/>
        </w:numPr>
        <w:jc w:val="both"/>
        <w:rPr>
          <w:rFonts w:ascii="Arial" w:hAnsi="Arial" w:cs="Arial"/>
          <w:lang w:val="es-ES_tradnl"/>
        </w:rPr>
      </w:pPr>
      <w:r w:rsidRPr="006044D6">
        <w:rPr>
          <w:rFonts w:ascii="Arial" w:hAnsi="Arial" w:cs="Arial"/>
          <w:lang w:val="es-ES_tradnl"/>
        </w:rPr>
        <w:t>O</w:t>
      </w:r>
      <w:r w:rsidR="0028209E" w:rsidRPr="006044D6">
        <w:rPr>
          <w:rFonts w:ascii="Arial" w:hAnsi="Arial" w:cs="Arial"/>
          <w:lang w:val="es-ES_tradnl"/>
        </w:rPr>
        <w:t xml:space="preserve">rientar la conformación de </w:t>
      </w:r>
      <w:r w:rsidRPr="006044D6">
        <w:rPr>
          <w:rFonts w:ascii="Arial" w:hAnsi="Arial" w:cs="Arial"/>
          <w:lang w:val="es-ES_tradnl"/>
        </w:rPr>
        <w:t>iniciativas</w:t>
      </w:r>
      <w:r w:rsidR="00995B1A" w:rsidRPr="006044D6">
        <w:rPr>
          <w:rFonts w:ascii="Arial" w:hAnsi="Arial" w:cs="Arial"/>
          <w:lang w:val="es-ES_tradnl"/>
        </w:rPr>
        <w:t xml:space="preserve"> empresas-centros de formación</w:t>
      </w:r>
      <w:r w:rsidR="00421854" w:rsidRPr="006044D6">
        <w:rPr>
          <w:rFonts w:ascii="Arial" w:hAnsi="Arial" w:cs="Arial"/>
          <w:lang w:val="es-ES_tradnl"/>
        </w:rPr>
        <w:t>, de acuerdo con los criterios</w:t>
      </w:r>
      <w:r w:rsidR="0028209E" w:rsidRPr="006044D6">
        <w:rPr>
          <w:rFonts w:ascii="Arial" w:hAnsi="Arial" w:cs="Arial"/>
          <w:lang w:val="es-ES_tradnl"/>
        </w:rPr>
        <w:t xml:space="preserve"> y formulación de propuestas </w:t>
      </w:r>
      <w:r w:rsidR="00792571" w:rsidRPr="006044D6">
        <w:rPr>
          <w:rFonts w:ascii="Arial" w:hAnsi="Arial" w:cs="Arial"/>
          <w:lang w:val="es-ES_tradnl"/>
        </w:rPr>
        <w:t xml:space="preserve">establecidos en </w:t>
      </w:r>
      <w:r w:rsidR="005A1B16" w:rsidRPr="006044D6">
        <w:rPr>
          <w:rFonts w:ascii="Arial" w:hAnsi="Arial" w:cs="Arial"/>
          <w:lang w:val="es-ES_tradnl"/>
        </w:rPr>
        <w:t>las bases de los llamados y concursos</w:t>
      </w:r>
    </w:p>
    <w:p w14:paraId="08FA5A46" w14:textId="5EB94C85" w:rsidR="00F03B3F" w:rsidRPr="006044D6" w:rsidRDefault="00E54375" w:rsidP="00965D0D">
      <w:pPr>
        <w:pStyle w:val="ListParagraph"/>
        <w:numPr>
          <w:ilvl w:val="0"/>
          <w:numId w:val="25"/>
        </w:numPr>
        <w:jc w:val="both"/>
        <w:rPr>
          <w:rFonts w:ascii="Arial" w:hAnsi="Arial" w:cs="Arial"/>
          <w:lang w:val="es-ES_tradnl"/>
        </w:rPr>
      </w:pPr>
      <w:r w:rsidRPr="006044D6">
        <w:rPr>
          <w:rFonts w:ascii="Arial" w:hAnsi="Arial" w:cs="Arial"/>
          <w:lang w:val="es-ES_tradnl"/>
        </w:rPr>
        <w:t>Participar en el Comité de Promoción y Seguimiento de la Región Occidental</w:t>
      </w:r>
    </w:p>
    <w:p w14:paraId="7ABF6CDE" w14:textId="589706C1" w:rsidR="00C2389D" w:rsidRPr="006044D6" w:rsidRDefault="0065066D" w:rsidP="00965D0D">
      <w:pPr>
        <w:pStyle w:val="Heading4"/>
        <w:numPr>
          <w:ilvl w:val="1"/>
          <w:numId w:val="22"/>
        </w:numPr>
        <w:spacing w:after="120"/>
        <w:ind w:left="709"/>
        <w:rPr>
          <w:rFonts w:ascii="Arial" w:hAnsi="Arial" w:cs="Arial"/>
          <w:lang w:val="es-ES_tradnl"/>
        </w:rPr>
      </w:pPr>
      <w:r w:rsidRPr="006044D6">
        <w:rPr>
          <w:rFonts w:ascii="Arial" w:hAnsi="Arial" w:cs="Arial"/>
          <w:lang w:val="es-ES_tradnl"/>
        </w:rPr>
        <w:t>Unidad de Gerenciamiento Técnico del Componente</w:t>
      </w:r>
      <w:r w:rsidR="00C2389D" w:rsidRPr="006044D6">
        <w:rPr>
          <w:rFonts w:ascii="Arial" w:hAnsi="Arial" w:cs="Arial"/>
          <w:lang w:val="es-ES_tradnl"/>
        </w:rPr>
        <w:t>1</w:t>
      </w:r>
    </w:p>
    <w:p w14:paraId="1CC07E3B" w14:textId="34EAF0E2" w:rsidR="00C2389D" w:rsidRPr="006044D6" w:rsidRDefault="00C2389D" w:rsidP="00686A0C">
      <w:pPr>
        <w:pStyle w:val="ListParagraph"/>
        <w:numPr>
          <w:ilvl w:val="0"/>
          <w:numId w:val="25"/>
        </w:numPr>
        <w:jc w:val="both"/>
        <w:rPr>
          <w:rFonts w:ascii="Arial" w:hAnsi="Arial" w:cs="Arial"/>
          <w:lang w:val="es-ES_tradnl"/>
        </w:rPr>
      </w:pPr>
      <w:r w:rsidRPr="006044D6">
        <w:rPr>
          <w:rFonts w:ascii="Arial" w:hAnsi="Arial" w:cs="Arial"/>
          <w:lang w:val="es-ES_tradnl"/>
        </w:rPr>
        <w:t xml:space="preserve">Apoyar a las asociaciones empresariales en la promoción y difusión de los mecanismos de financiamiento a </w:t>
      </w:r>
      <w:r w:rsidR="00322552" w:rsidRPr="006044D6">
        <w:rPr>
          <w:rFonts w:ascii="Arial" w:hAnsi="Arial" w:cs="Arial"/>
          <w:lang w:val="es-ES_tradnl"/>
        </w:rPr>
        <w:t>través</w:t>
      </w:r>
      <w:r w:rsidRPr="006044D6">
        <w:rPr>
          <w:rFonts w:ascii="Arial" w:hAnsi="Arial" w:cs="Arial"/>
          <w:lang w:val="es-ES_tradnl"/>
        </w:rPr>
        <w:t xml:space="preserve"> de fondos concursables</w:t>
      </w:r>
    </w:p>
    <w:p w14:paraId="1FB76165" w14:textId="77777777" w:rsidR="00C2389D" w:rsidRPr="006044D6" w:rsidRDefault="00C2389D" w:rsidP="00686A0C">
      <w:pPr>
        <w:pStyle w:val="ListParagraph"/>
        <w:numPr>
          <w:ilvl w:val="0"/>
          <w:numId w:val="25"/>
        </w:numPr>
        <w:jc w:val="both"/>
        <w:rPr>
          <w:rFonts w:ascii="Arial" w:hAnsi="Arial" w:cs="Arial"/>
          <w:lang w:val="es-ES_tradnl"/>
        </w:rPr>
      </w:pPr>
      <w:r w:rsidRPr="006044D6">
        <w:rPr>
          <w:rFonts w:ascii="Arial" w:hAnsi="Arial" w:cs="Arial"/>
          <w:lang w:val="es-ES_tradnl"/>
        </w:rPr>
        <w:t xml:space="preserve">Proponer la condiciones y criterios de </w:t>
      </w:r>
      <w:r w:rsidR="00322552" w:rsidRPr="006044D6">
        <w:rPr>
          <w:rFonts w:ascii="Arial" w:hAnsi="Arial" w:cs="Arial"/>
          <w:lang w:val="es-ES_tradnl"/>
        </w:rPr>
        <w:t>elegibilidad</w:t>
      </w:r>
      <w:r w:rsidRPr="006044D6">
        <w:rPr>
          <w:rFonts w:ascii="Arial" w:hAnsi="Arial" w:cs="Arial"/>
          <w:lang w:val="es-ES_tradnl"/>
        </w:rPr>
        <w:t xml:space="preserve"> de los proyectos</w:t>
      </w:r>
    </w:p>
    <w:p w14:paraId="59202FDD" w14:textId="77777777" w:rsidR="00C2389D" w:rsidRPr="006044D6" w:rsidRDefault="00C2389D" w:rsidP="00686A0C">
      <w:pPr>
        <w:pStyle w:val="ListParagraph"/>
        <w:numPr>
          <w:ilvl w:val="0"/>
          <w:numId w:val="25"/>
        </w:numPr>
        <w:jc w:val="both"/>
        <w:rPr>
          <w:rFonts w:ascii="Arial" w:hAnsi="Arial" w:cs="Arial"/>
          <w:lang w:val="es-ES_tradnl"/>
        </w:rPr>
      </w:pPr>
      <w:r w:rsidRPr="006044D6">
        <w:rPr>
          <w:rFonts w:ascii="Arial" w:hAnsi="Arial" w:cs="Arial"/>
          <w:lang w:val="es-ES_tradnl"/>
        </w:rPr>
        <w:t>Proponer las condiciones y criterios para la selección y priorización de los proyectos presentados</w:t>
      </w:r>
    </w:p>
    <w:p w14:paraId="42D918C3" w14:textId="77777777" w:rsidR="00C2389D" w:rsidRPr="006044D6" w:rsidRDefault="00C2389D" w:rsidP="00686A0C">
      <w:pPr>
        <w:pStyle w:val="ListParagraph"/>
        <w:numPr>
          <w:ilvl w:val="0"/>
          <w:numId w:val="25"/>
        </w:numPr>
        <w:jc w:val="both"/>
        <w:rPr>
          <w:rFonts w:ascii="Arial" w:hAnsi="Arial" w:cs="Arial"/>
          <w:lang w:val="es-ES_tradnl"/>
        </w:rPr>
      </w:pPr>
      <w:r w:rsidRPr="006044D6">
        <w:rPr>
          <w:rFonts w:ascii="Arial" w:hAnsi="Arial" w:cs="Arial"/>
          <w:lang w:val="es-ES_tradnl"/>
        </w:rPr>
        <w:t>Brindar asistencia técnica para la presentación de iniciativas a los empleadores y oferentes que cumplan con los requisitos de elegibilidad</w:t>
      </w:r>
    </w:p>
    <w:p w14:paraId="1D97C4C3" w14:textId="77777777" w:rsidR="00C2389D" w:rsidRPr="006044D6" w:rsidRDefault="00C2389D" w:rsidP="00686A0C">
      <w:pPr>
        <w:pStyle w:val="ListParagraph"/>
        <w:numPr>
          <w:ilvl w:val="0"/>
          <w:numId w:val="25"/>
        </w:numPr>
        <w:jc w:val="both"/>
        <w:rPr>
          <w:rFonts w:ascii="Arial" w:hAnsi="Arial" w:cs="Arial"/>
          <w:lang w:val="es-ES_tradnl"/>
        </w:rPr>
      </w:pPr>
      <w:r w:rsidRPr="006044D6">
        <w:rPr>
          <w:rFonts w:ascii="Arial" w:hAnsi="Arial" w:cs="Arial"/>
          <w:lang w:val="es-ES_tradnl"/>
        </w:rPr>
        <w:t>Brindar apoyo técnico especializado al Comité de Evaluación de los proyectos presentados</w:t>
      </w:r>
    </w:p>
    <w:p w14:paraId="62643119" w14:textId="77777777" w:rsidR="00C2389D" w:rsidRPr="006044D6" w:rsidRDefault="00C2389D" w:rsidP="00686A0C">
      <w:pPr>
        <w:pStyle w:val="ListParagraph"/>
        <w:numPr>
          <w:ilvl w:val="0"/>
          <w:numId w:val="25"/>
        </w:numPr>
        <w:jc w:val="both"/>
        <w:rPr>
          <w:rFonts w:ascii="Arial" w:hAnsi="Arial" w:cs="Arial"/>
          <w:lang w:val="es-ES_tradnl"/>
        </w:rPr>
      </w:pPr>
      <w:r w:rsidRPr="006044D6">
        <w:rPr>
          <w:rFonts w:ascii="Arial" w:hAnsi="Arial" w:cs="Arial"/>
          <w:lang w:val="es-ES_tradnl"/>
        </w:rPr>
        <w:t>Proponer a la UEP la aprobación de los proyectos que cumplen con los requisitos solicitados en las bases de la convocatoria</w:t>
      </w:r>
    </w:p>
    <w:p w14:paraId="38BC7821" w14:textId="77777777" w:rsidR="00C2389D" w:rsidRPr="006044D6" w:rsidRDefault="00C2389D" w:rsidP="00686A0C">
      <w:pPr>
        <w:pStyle w:val="ListParagraph"/>
        <w:numPr>
          <w:ilvl w:val="0"/>
          <w:numId w:val="25"/>
        </w:numPr>
        <w:jc w:val="both"/>
        <w:rPr>
          <w:rFonts w:ascii="Arial" w:hAnsi="Arial" w:cs="Arial"/>
          <w:lang w:val="es-ES_tradnl"/>
        </w:rPr>
      </w:pPr>
      <w:r w:rsidRPr="006044D6">
        <w:rPr>
          <w:rFonts w:ascii="Arial" w:hAnsi="Arial" w:cs="Arial"/>
          <w:lang w:val="es-ES_tradnl"/>
        </w:rPr>
        <w:t>Realizar el monitoreo y acompañamiento técnico de las empresas e instituciones en la ejecución de las actividades de los proyectos seleccionados</w:t>
      </w:r>
    </w:p>
    <w:p w14:paraId="315960FB" w14:textId="3427CE9E" w:rsidR="00C2389D" w:rsidRPr="006044D6" w:rsidRDefault="00C2389D" w:rsidP="00965D0D">
      <w:pPr>
        <w:pStyle w:val="Heading4"/>
        <w:numPr>
          <w:ilvl w:val="1"/>
          <w:numId w:val="22"/>
        </w:numPr>
        <w:spacing w:after="120"/>
        <w:ind w:left="709"/>
        <w:rPr>
          <w:rFonts w:ascii="Arial" w:hAnsi="Arial" w:cs="Arial"/>
          <w:lang w:val="es-ES_tradnl"/>
        </w:rPr>
      </w:pPr>
      <w:r w:rsidRPr="006044D6">
        <w:rPr>
          <w:rFonts w:ascii="Arial" w:hAnsi="Arial" w:cs="Arial"/>
          <w:lang w:val="es-ES_tradnl"/>
        </w:rPr>
        <w:t>Comité de Evaluación/Panel de Evaluadores</w:t>
      </w:r>
    </w:p>
    <w:p w14:paraId="4CEA529A" w14:textId="762E45EF" w:rsidR="00C2389D" w:rsidRPr="006044D6" w:rsidRDefault="00C2389D" w:rsidP="00686A0C">
      <w:pPr>
        <w:pStyle w:val="ListParagraph"/>
        <w:numPr>
          <w:ilvl w:val="0"/>
          <w:numId w:val="25"/>
        </w:numPr>
        <w:jc w:val="both"/>
        <w:rPr>
          <w:rFonts w:ascii="Arial" w:hAnsi="Arial" w:cs="Arial"/>
          <w:lang w:val="es-ES_tradnl"/>
        </w:rPr>
      </w:pPr>
      <w:r w:rsidRPr="006044D6">
        <w:rPr>
          <w:rFonts w:ascii="Arial" w:hAnsi="Arial" w:cs="Arial"/>
          <w:lang w:val="es-ES_tradnl"/>
        </w:rPr>
        <w:t>Efectuar la evaluación de los proyectos e iniciativas presentadas, verificando el cumplimiento de las condiciones y criterios técnicos expresados en las bases de la convocatoria</w:t>
      </w:r>
    </w:p>
    <w:p w14:paraId="5D51E709" w14:textId="77777777" w:rsidR="00C2389D" w:rsidRPr="006044D6" w:rsidRDefault="00EE32D7" w:rsidP="005E5A60">
      <w:pPr>
        <w:pStyle w:val="Heading3"/>
        <w:rPr>
          <w:rFonts w:ascii="Arial" w:hAnsi="Arial" w:cs="Arial"/>
          <w:lang w:val="es-ES_tradnl"/>
        </w:rPr>
      </w:pPr>
      <w:bookmarkStart w:id="40" w:name="_Toc528055110"/>
      <w:r w:rsidRPr="006044D6">
        <w:rPr>
          <w:rFonts w:ascii="Arial" w:hAnsi="Arial" w:cs="Arial"/>
          <w:lang w:val="es-ES_tradnl"/>
        </w:rPr>
        <w:t>Fases de Operación del Fondo Concursable</w:t>
      </w:r>
      <w:bookmarkEnd w:id="40"/>
    </w:p>
    <w:p w14:paraId="2A1922C1" w14:textId="72561855" w:rsidR="00A018D4" w:rsidRPr="006044D6" w:rsidRDefault="00DA13CD" w:rsidP="005C3D58">
      <w:pPr>
        <w:jc w:val="both"/>
        <w:rPr>
          <w:rFonts w:ascii="Arial" w:hAnsi="Arial" w:cs="Arial"/>
          <w:lang w:val="es-ES_tradnl"/>
        </w:rPr>
      </w:pPr>
      <w:r w:rsidRPr="006044D6">
        <w:rPr>
          <w:rFonts w:ascii="Arial" w:hAnsi="Arial" w:cs="Arial"/>
          <w:lang w:val="es-ES_tradnl"/>
        </w:rPr>
        <w:t xml:space="preserve">El desarrollo de las actividades que conducen al financiamiento </w:t>
      </w:r>
      <w:r w:rsidR="00A942F4" w:rsidRPr="006044D6">
        <w:rPr>
          <w:rFonts w:ascii="Arial" w:hAnsi="Arial" w:cs="Arial"/>
          <w:lang w:val="es-ES_tradnl"/>
        </w:rPr>
        <w:t>de los proyectos</w:t>
      </w:r>
      <w:r w:rsidRPr="006044D6">
        <w:rPr>
          <w:rFonts w:ascii="Arial" w:hAnsi="Arial" w:cs="Arial"/>
          <w:lang w:val="es-ES_tradnl"/>
        </w:rPr>
        <w:t xml:space="preserve"> presentados por los empleadores se ha divido en tres fases que conforman un ciclo que se repite para cada convocatoria que realice el programa, estas fases que son las siguientes</w:t>
      </w:r>
    </w:p>
    <w:p w14:paraId="7F925D5C" w14:textId="7D5550AB" w:rsidR="00F74ED5" w:rsidRPr="006044D6" w:rsidRDefault="00F74ED5" w:rsidP="005E5A60">
      <w:pPr>
        <w:pStyle w:val="ListParagraph"/>
        <w:keepNext/>
        <w:spacing w:line="276" w:lineRule="auto"/>
        <w:ind w:left="567"/>
        <w:jc w:val="center"/>
        <w:rPr>
          <w:rFonts w:ascii="Arial" w:hAnsi="Arial" w:cs="Arial"/>
          <w:b/>
          <w:sz w:val="20"/>
          <w:lang w:val="es-ES_tradnl"/>
        </w:rPr>
      </w:pPr>
      <w:r w:rsidRPr="006044D6">
        <w:rPr>
          <w:rFonts w:ascii="Arial" w:hAnsi="Arial" w:cs="Arial"/>
          <w:b/>
          <w:sz w:val="20"/>
          <w:lang w:val="es-ES_tradnl"/>
        </w:rPr>
        <w:t>Gráfico 3 – Fases de Operación del Fondo Concursable</w:t>
      </w:r>
    </w:p>
    <w:p w14:paraId="215721D4" w14:textId="77777777" w:rsidR="00A018D4" w:rsidRPr="006044D6" w:rsidRDefault="00477829" w:rsidP="00A018D4">
      <w:pPr>
        <w:jc w:val="center"/>
        <w:rPr>
          <w:rFonts w:ascii="Arial" w:hAnsi="Arial" w:cs="Arial"/>
          <w:lang w:val="es-ES_tradnl"/>
        </w:rPr>
      </w:pPr>
      <w:r w:rsidRPr="006044D6">
        <w:rPr>
          <w:rFonts w:ascii="Arial" w:hAnsi="Arial" w:cs="Arial"/>
          <w:noProof/>
          <w:lang w:val="es-ES_tradnl"/>
        </w:rPr>
        <w:drawing>
          <wp:inline distT="0" distB="0" distL="0" distR="0" wp14:anchorId="6F8453C9" wp14:editId="428F3823">
            <wp:extent cx="5400040" cy="1160145"/>
            <wp:effectExtent l="0" t="0" r="0" b="190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
                    <pic:cNvPicPr/>
                  </pic:nvPicPr>
                  <pic:blipFill>
                    <a:blip r:embed="rId34">
                      <a:extLst>
                        <a:ext uri="{28A0092B-C50C-407E-A947-70E740481C1C}">
                          <a14:useLocalDpi xmlns:a14="http://schemas.microsoft.com/office/drawing/2010/main" val="0"/>
                        </a:ext>
                      </a:extLst>
                    </a:blip>
                    <a:stretch>
                      <a:fillRect/>
                    </a:stretch>
                  </pic:blipFill>
                  <pic:spPr>
                    <a:xfrm>
                      <a:off x="0" y="0"/>
                      <a:ext cx="5400040" cy="1160145"/>
                    </a:xfrm>
                    <a:prstGeom prst="rect">
                      <a:avLst/>
                    </a:prstGeom>
                  </pic:spPr>
                </pic:pic>
              </a:graphicData>
            </a:graphic>
          </wp:inline>
        </w:drawing>
      </w:r>
    </w:p>
    <w:p w14:paraId="26B98215" w14:textId="77777777" w:rsidR="00CE6825" w:rsidRPr="006044D6" w:rsidRDefault="00CE6825" w:rsidP="00A018D4">
      <w:pPr>
        <w:jc w:val="center"/>
        <w:rPr>
          <w:rFonts w:ascii="Arial" w:hAnsi="Arial" w:cs="Arial"/>
          <w:lang w:val="es-ES_tradnl"/>
        </w:rPr>
      </w:pPr>
    </w:p>
    <w:p w14:paraId="35C01EB8" w14:textId="77777777" w:rsidR="00E24D82" w:rsidRPr="006044D6" w:rsidRDefault="00E24D82" w:rsidP="00965D0D">
      <w:pPr>
        <w:pStyle w:val="Heading6"/>
        <w:spacing w:after="120"/>
        <w:rPr>
          <w:rFonts w:ascii="Arial" w:hAnsi="Arial" w:cs="Arial"/>
          <w:lang w:val="es-ES_tradnl"/>
        </w:rPr>
      </w:pPr>
      <w:r w:rsidRPr="006044D6">
        <w:rPr>
          <w:rFonts w:ascii="Arial" w:hAnsi="Arial" w:cs="Arial"/>
          <w:lang w:val="es-ES_tradnl"/>
        </w:rPr>
        <w:t xml:space="preserve">Fase de </w:t>
      </w:r>
      <w:r w:rsidR="008B1D35" w:rsidRPr="006044D6">
        <w:rPr>
          <w:rFonts w:ascii="Arial" w:hAnsi="Arial" w:cs="Arial"/>
          <w:lang w:val="es-ES_tradnl"/>
        </w:rPr>
        <w:t>Diseño y Preparación</w:t>
      </w:r>
    </w:p>
    <w:p w14:paraId="26675070" w14:textId="5FBF5059" w:rsidR="008B1D35" w:rsidRPr="006044D6" w:rsidRDefault="008B1D35" w:rsidP="00F26357">
      <w:pPr>
        <w:jc w:val="both"/>
        <w:rPr>
          <w:rFonts w:ascii="Arial" w:hAnsi="Arial" w:cs="Arial"/>
          <w:lang w:val="es-ES_tradnl"/>
        </w:rPr>
      </w:pPr>
      <w:r w:rsidRPr="006044D6">
        <w:rPr>
          <w:rFonts w:ascii="Arial" w:hAnsi="Arial" w:cs="Arial"/>
          <w:lang w:val="es-ES_tradnl"/>
        </w:rPr>
        <w:t>E</w:t>
      </w:r>
      <w:r w:rsidR="00F74ED5" w:rsidRPr="006044D6">
        <w:rPr>
          <w:rFonts w:ascii="Arial" w:hAnsi="Arial" w:cs="Arial"/>
          <w:lang w:val="es-ES_tradnl"/>
        </w:rPr>
        <w:t>n</w:t>
      </w:r>
      <w:r w:rsidRPr="006044D6">
        <w:rPr>
          <w:rFonts w:ascii="Arial" w:hAnsi="Arial" w:cs="Arial"/>
          <w:lang w:val="es-ES_tradnl"/>
        </w:rPr>
        <w:t xml:space="preserve"> esta fase se elabora los lineamiento e instrumentos de gestión operativa del fondo, es recomendable que para cada convocatoria esta fase se ejecute con la finalidad de mejorar el diseño de sus componentes a </w:t>
      </w:r>
      <w:r w:rsidR="00812B96" w:rsidRPr="006044D6">
        <w:rPr>
          <w:rFonts w:ascii="Arial" w:hAnsi="Arial" w:cs="Arial"/>
          <w:lang w:val="es-ES_tradnl"/>
        </w:rPr>
        <w:t>través</w:t>
      </w:r>
      <w:r w:rsidRPr="006044D6">
        <w:rPr>
          <w:rFonts w:ascii="Arial" w:hAnsi="Arial" w:cs="Arial"/>
          <w:lang w:val="es-ES_tradnl"/>
        </w:rPr>
        <w:t xml:space="preserve"> de la retroalimentación y lecciones aprendidas de las convocatorias anteriores. En esta fase se identifican las siguientes actividades</w:t>
      </w:r>
      <w:r w:rsidR="00CE6825" w:rsidRPr="006044D6">
        <w:rPr>
          <w:rFonts w:ascii="Arial" w:hAnsi="Arial" w:cs="Arial"/>
          <w:lang w:val="es-ES_tradnl"/>
        </w:rPr>
        <w:t>:</w:t>
      </w:r>
    </w:p>
    <w:p w14:paraId="1776A9A0" w14:textId="39B83EF6" w:rsidR="00F74ED5" w:rsidRPr="006044D6" w:rsidRDefault="00F74ED5" w:rsidP="00F74ED5">
      <w:pPr>
        <w:pStyle w:val="ListParagraph"/>
        <w:spacing w:line="276" w:lineRule="auto"/>
        <w:ind w:left="567"/>
        <w:jc w:val="center"/>
        <w:rPr>
          <w:rFonts w:ascii="Arial" w:hAnsi="Arial" w:cs="Arial"/>
          <w:b/>
          <w:sz w:val="20"/>
          <w:lang w:val="es-ES_tradnl"/>
        </w:rPr>
      </w:pPr>
      <w:r w:rsidRPr="006044D6">
        <w:rPr>
          <w:rFonts w:ascii="Arial" w:hAnsi="Arial" w:cs="Arial"/>
          <w:b/>
          <w:sz w:val="20"/>
          <w:lang w:val="es-ES_tradnl"/>
        </w:rPr>
        <w:t>Gráfico 4 – I. Fase de Diseño y Preparación</w:t>
      </w:r>
    </w:p>
    <w:p w14:paraId="64859920" w14:textId="77777777" w:rsidR="00B1357A" w:rsidRPr="006044D6" w:rsidRDefault="00EF349C" w:rsidP="00E24D82">
      <w:pPr>
        <w:jc w:val="center"/>
        <w:rPr>
          <w:rFonts w:ascii="Arial" w:hAnsi="Arial" w:cs="Arial"/>
          <w:lang w:val="es-ES_tradnl"/>
        </w:rPr>
      </w:pPr>
      <w:r w:rsidRPr="006044D6">
        <w:rPr>
          <w:rFonts w:ascii="Arial" w:hAnsi="Arial" w:cs="Arial"/>
          <w:noProof/>
          <w:lang w:val="es-ES_tradnl"/>
        </w:rPr>
        <w:drawing>
          <wp:inline distT="0" distB="0" distL="0" distR="0" wp14:anchorId="0B6962C5" wp14:editId="64FEE10D">
            <wp:extent cx="3510643" cy="141433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
                    <pic:cNvPicPr/>
                  </pic:nvPicPr>
                  <pic:blipFill>
                    <a:blip r:embed="rId35">
                      <a:extLst>
                        <a:ext uri="{28A0092B-C50C-407E-A947-70E740481C1C}">
                          <a14:useLocalDpi xmlns:a14="http://schemas.microsoft.com/office/drawing/2010/main" val="0"/>
                        </a:ext>
                      </a:extLst>
                    </a:blip>
                    <a:stretch>
                      <a:fillRect/>
                    </a:stretch>
                  </pic:blipFill>
                  <pic:spPr>
                    <a:xfrm>
                      <a:off x="0" y="0"/>
                      <a:ext cx="3531993" cy="1422931"/>
                    </a:xfrm>
                    <a:prstGeom prst="rect">
                      <a:avLst/>
                    </a:prstGeom>
                  </pic:spPr>
                </pic:pic>
              </a:graphicData>
            </a:graphic>
          </wp:inline>
        </w:drawing>
      </w:r>
    </w:p>
    <w:p w14:paraId="7450428E" w14:textId="77777777" w:rsidR="008B1D35" w:rsidRPr="006044D6" w:rsidRDefault="00F82D6A" w:rsidP="00F82D6A">
      <w:pPr>
        <w:jc w:val="both"/>
        <w:rPr>
          <w:rFonts w:ascii="Arial" w:hAnsi="Arial" w:cs="Arial"/>
          <w:lang w:val="es-ES_tradnl"/>
        </w:rPr>
      </w:pPr>
      <w:r w:rsidRPr="006044D6">
        <w:rPr>
          <w:rFonts w:ascii="Arial" w:hAnsi="Arial" w:cs="Arial"/>
          <w:lang w:val="es-ES_tradnl"/>
        </w:rPr>
        <w:t>Teniendo en cuenta la interacción en la UE</w:t>
      </w:r>
      <w:r w:rsidR="00CE6825" w:rsidRPr="006044D6">
        <w:rPr>
          <w:rFonts w:ascii="Arial" w:hAnsi="Arial" w:cs="Arial"/>
          <w:lang w:val="es-ES_tradnl"/>
        </w:rPr>
        <w:t>P con sus diferentes actores</w:t>
      </w:r>
      <w:r w:rsidRPr="006044D6">
        <w:rPr>
          <w:rFonts w:ascii="Arial" w:hAnsi="Arial" w:cs="Arial"/>
          <w:lang w:val="es-ES_tradnl"/>
        </w:rPr>
        <w:t xml:space="preserve">, las responsabilidades en las principales actividades para la implementación del </w:t>
      </w:r>
      <w:r w:rsidR="00CE6825" w:rsidRPr="006044D6">
        <w:rPr>
          <w:rFonts w:ascii="Arial" w:hAnsi="Arial" w:cs="Arial"/>
          <w:lang w:val="es-ES_tradnl"/>
        </w:rPr>
        <w:t>programa</w:t>
      </w:r>
      <w:r w:rsidRPr="006044D6">
        <w:rPr>
          <w:rFonts w:ascii="Arial" w:hAnsi="Arial" w:cs="Arial"/>
          <w:lang w:val="es-ES_tradnl"/>
        </w:rPr>
        <w:t xml:space="preserve"> se han establecido en la siguiente matriz</w:t>
      </w:r>
      <w:r w:rsidR="00CE6825" w:rsidRPr="006044D6">
        <w:rPr>
          <w:rFonts w:ascii="Arial" w:hAnsi="Arial" w:cs="Arial"/>
          <w:lang w:val="es-ES_tradnl"/>
        </w:rPr>
        <w:t>:</w:t>
      </w:r>
    </w:p>
    <w:p w14:paraId="46162AEF" w14:textId="17A6AD9D" w:rsidR="00477829" w:rsidRPr="006044D6" w:rsidRDefault="00AA1B5E" w:rsidP="0036457A">
      <w:pPr>
        <w:keepNext/>
        <w:jc w:val="center"/>
        <w:rPr>
          <w:rFonts w:ascii="Arial" w:hAnsi="Arial" w:cs="Arial"/>
          <w:b/>
          <w:sz w:val="20"/>
          <w:lang w:val="es-ES_tradnl"/>
        </w:rPr>
      </w:pPr>
      <w:r w:rsidRPr="006044D6">
        <w:rPr>
          <w:rFonts w:ascii="Arial" w:hAnsi="Arial" w:cs="Arial"/>
          <w:b/>
          <w:sz w:val="20"/>
          <w:lang w:val="es-ES_tradnl"/>
        </w:rPr>
        <w:t xml:space="preserve">Tabla N° </w:t>
      </w:r>
      <w:r w:rsidR="00037529" w:rsidRPr="006044D6">
        <w:rPr>
          <w:rFonts w:ascii="Arial" w:hAnsi="Arial" w:cs="Arial"/>
          <w:b/>
          <w:sz w:val="20"/>
          <w:lang w:val="es-ES_tradnl"/>
        </w:rPr>
        <w:t>01</w:t>
      </w:r>
      <w:r w:rsidRPr="006044D6">
        <w:rPr>
          <w:rFonts w:ascii="Arial" w:hAnsi="Arial" w:cs="Arial"/>
          <w:b/>
          <w:sz w:val="20"/>
          <w:lang w:val="es-ES_tradnl"/>
        </w:rPr>
        <w:t xml:space="preserve">: Matriz de </w:t>
      </w:r>
      <w:r w:rsidR="00812B96" w:rsidRPr="006044D6">
        <w:rPr>
          <w:rFonts w:ascii="Arial" w:hAnsi="Arial" w:cs="Arial"/>
          <w:b/>
          <w:sz w:val="20"/>
          <w:lang w:val="es-ES_tradnl"/>
        </w:rPr>
        <w:t>Responsabilidades</w:t>
      </w:r>
    </w:p>
    <w:tbl>
      <w:tblPr>
        <w:tblStyle w:val="TableGrid"/>
        <w:tblW w:w="9067" w:type="dxa"/>
        <w:tblLayout w:type="fixed"/>
        <w:tblLook w:val="04A0" w:firstRow="1" w:lastRow="0" w:firstColumn="1" w:lastColumn="0" w:noHBand="0" w:noVBand="1"/>
      </w:tblPr>
      <w:tblGrid>
        <w:gridCol w:w="567"/>
        <w:gridCol w:w="566"/>
        <w:gridCol w:w="2684"/>
        <w:gridCol w:w="573"/>
        <w:gridCol w:w="708"/>
        <w:gridCol w:w="426"/>
        <w:gridCol w:w="567"/>
        <w:gridCol w:w="708"/>
        <w:gridCol w:w="709"/>
        <w:gridCol w:w="567"/>
        <w:gridCol w:w="425"/>
        <w:gridCol w:w="567"/>
      </w:tblGrid>
      <w:tr w:rsidR="008A3EFB" w:rsidRPr="006044D6" w14:paraId="40C652EC" w14:textId="77777777" w:rsidTr="000B1AA0">
        <w:trPr>
          <w:cantSplit/>
          <w:trHeight w:val="2238"/>
          <w:tblHeader/>
        </w:trPr>
        <w:tc>
          <w:tcPr>
            <w:tcW w:w="3817" w:type="dxa"/>
            <w:gridSpan w:val="3"/>
            <w:tcBorders>
              <w:bottom w:val="single" w:sz="4" w:space="0" w:color="auto"/>
            </w:tcBorders>
            <w:shd w:val="clear" w:color="auto" w:fill="F2F2F2" w:themeFill="background1" w:themeFillShade="F2"/>
            <w:vAlign w:val="center"/>
          </w:tcPr>
          <w:p w14:paraId="5B79FBA6" w14:textId="77777777" w:rsidR="008A3EFB" w:rsidRPr="006044D6" w:rsidRDefault="008A3EFB" w:rsidP="0036457A">
            <w:pPr>
              <w:keepNext/>
              <w:jc w:val="center"/>
              <w:rPr>
                <w:rFonts w:ascii="Arial" w:hAnsi="Arial" w:cs="Arial"/>
                <w:b/>
                <w:lang w:val="es-ES_tradnl"/>
              </w:rPr>
            </w:pPr>
            <w:r w:rsidRPr="006044D6">
              <w:rPr>
                <w:rFonts w:ascii="Arial" w:hAnsi="Arial" w:cs="Arial"/>
                <w:b/>
                <w:lang w:val="es-ES_tradnl"/>
              </w:rPr>
              <w:t>Actividad</w:t>
            </w:r>
          </w:p>
        </w:tc>
        <w:tc>
          <w:tcPr>
            <w:tcW w:w="573" w:type="dxa"/>
            <w:tcBorders>
              <w:bottom w:val="single" w:sz="4" w:space="0" w:color="auto"/>
            </w:tcBorders>
            <w:shd w:val="clear" w:color="auto" w:fill="F2F2F2" w:themeFill="background1" w:themeFillShade="F2"/>
            <w:textDirection w:val="btLr"/>
            <w:vAlign w:val="center"/>
          </w:tcPr>
          <w:p w14:paraId="71B7ED90" w14:textId="77777777" w:rsidR="008A3EFB" w:rsidRPr="006044D6" w:rsidRDefault="008A3EFB" w:rsidP="0036457A">
            <w:pPr>
              <w:keepNext/>
              <w:ind w:left="113" w:right="113"/>
              <w:jc w:val="center"/>
              <w:rPr>
                <w:rFonts w:ascii="Arial" w:hAnsi="Arial" w:cs="Arial"/>
                <w:b/>
                <w:sz w:val="16"/>
                <w:lang w:val="es-ES_tradnl"/>
              </w:rPr>
            </w:pPr>
            <w:r w:rsidRPr="006044D6">
              <w:rPr>
                <w:rFonts w:ascii="Arial" w:hAnsi="Arial" w:cs="Arial"/>
                <w:b/>
                <w:sz w:val="16"/>
                <w:lang w:val="es-ES_tradnl"/>
              </w:rPr>
              <w:t>BID</w:t>
            </w:r>
          </w:p>
        </w:tc>
        <w:tc>
          <w:tcPr>
            <w:tcW w:w="708" w:type="dxa"/>
            <w:tcBorders>
              <w:bottom w:val="single" w:sz="4" w:space="0" w:color="auto"/>
            </w:tcBorders>
            <w:shd w:val="clear" w:color="auto" w:fill="F2F2F2" w:themeFill="background1" w:themeFillShade="F2"/>
            <w:textDirection w:val="btLr"/>
            <w:vAlign w:val="center"/>
          </w:tcPr>
          <w:p w14:paraId="38219A7C" w14:textId="77777777" w:rsidR="008A3EFB" w:rsidRPr="006044D6" w:rsidRDefault="008A3EFB" w:rsidP="0036457A">
            <w:pPr>
              <w:keepNext/>
              <w:ind w:left="113" w:right="113"/>
              <w:jc w:val="center"/>
              <w:rPr>
                <w:rFonts w:ascii="Arial" w:hAnsi="Arial" w:cs="Arial"/>
                <w:b/>
                <w:sz w:val="16"/>
                <w:lang w:val="es-ES_tradnl"/>
              </w:rPr>
            </w:pPr>
            <w:r w:rsidRPr="006044D6">
              <w:rPr>
                <w:rFonts w:ascii="Arial" w:hAnsi="Arial" w:cs="Arial"/>
                <w:b/>
                <w:sz w:val="16"/>
                <w:lang w:val="es-ES_tradnl"/>
              </w:rPr>
              <w:t>Directorio Estratégico</w:t>
            </w:r>
          </w:p>
        </w:tc>
        <w:tc>
          <w:tcPr>
            <w:tcW w:w="426" w:type="dxa"/>
            <w:tcBorders>
              <w:bottom w:val="single" w:sz="4" w:space="0" w:color="auto"/>
            </w:tcBorders>
            <w:shd w:val="clear" w:color="auto" w:fill="F2F2F2" w:themeFill="background1" w:themeFillShade="F2"/>
            <w:textDirection w:val="btLr"/>
          </w:tcPr>
          <w:p w14:paraId="418026EC" w14:textId="630CBD01" w:rsidR="008A3EFB" w:rsidRPr="006044D6" w:rsidRDefault="008A3EFB" w:rsidP="0036457A">
            <w:pPr>
              <w:keepNext/>
              <w:ind w:left="113" w:right="113"/>
              <w:jc w:val="center"/>
              <w:rPr>
                <w:rFonts w:ascii="Arial" w:hAnsi="Arial" w:cs="Arial"/>
                <w:b/>
                <w:sz w:val="16"/>
                <w:lang w:val="es-ES_tradnl"/>
              </w:rPr>
            </w:pPr>
            <w:r w:rsidRPr="006044D6">
              <w:rPr>
                <w:rFonts w:ascii="Arial" w:hAnsi="Arial" w:cs="Arial"/>
                <w:b/>
                <w:sz w:val="16"/>
                <w:lang w:val="es-ES_tradnl"/>
              </w:rPr>
              <w:t>CECOMRO</w:t>
            </w:r>
          </w:p>
        </w:tc>
        <w:tc>
          <w:tcPr>
            <w:tcW w:w="567" w:type="dxa"/>
            <w:tcBorders>
              <w:bottom w:val="single" w:sz="4" w:space="0" w:color="auto"/>
            </w:tcBorders>
            <w:shd w:val="clear" w:color="auto" w:fill="F2F2F2" w:themeFill="background1" w:themeFillShade="F2"/>
            <w:textDirection w:val="btLr"/>
            <w:vAlign w:val="center"/>
          </w:tcPr>
          <w:p w14:paraId="7C30538C" w14:textId="6CA999DA" w:rsidR="008A3EFB" w:rsidRPr="006044D6" w:rsidRDefault="008A3EFB" w:rsidP="0036457A">
            <w:pPr>
              <w:keepNext/>
              <w:ind w:left="113" w:right="113"/>
              <w:jc w:val="center"/>
              <w:rPr>
                <w:rFonts w:ascii="Arial" w:hAnsi="Arial" w:cs="Arial"/>
                <w:b/>
                <w:sz w:val="16"/>
                <w:lang w:val="es-ES_tradnl"/>
              </w:rPr>
            </w:pPr>
            <w:r w:rsidRPr="006044D6">
              <w:rPr>
                <w:rFonts w:ascii="Arial" w:hAnsi="Arial" w:cs="Arial"/>
                <w:b/>
                <w:sz w:val="16"/>
                <w:lang w:val="es-ES_tradnl"/>
              </w:rPr>
              <w:t>Unidad Ejecutora del Programa</w:t>
            </w:r>
          </w:p>
        </w:tc>
        <w:tc>
          <w:tcPr>
            <w:tcW w:w="708" w:type="dxa"/>
            <w:tcBorders>
              <w:bottom w:val="single" w:sz="4" w:space="0" w:color="auto"/>
            </w:tcBorders>
            <w:shd w:val="clear" w:color="auto" w:fill="F2F2F2" w:themeFill="background1" w:themeFillShade="F2"/>
            <w:textDirection w:val="btLr"/>
            <w:vAlign w:val="center"/>
          </w:tcPr>
          <w:p w14:paraId="65020D28" w14:textId="4BD9039B" w:rsidR="008A3EFB" w:rsidRPr="006044D6" w:rsidRDefault="008A3EFB" w:rsidP="0036457A">
            <w:pPr>
              <w:keepNext/>
              <w:ind w:left="113" w:right="113"/>
              <w:jc w:val="center"/>
              <w:rPr>
                <w:rFonts w:ascii="Arial" w:hAnsi="Arial" w:cs="Arial"/>
                <w:b/>
                <w:sz w:val="16"/>
                <w:lang w:val="es-ES_tradnl"/>
              </w:rPr>
            </w:pPr>
            <w:r w:rsidRPr="006044D6">
              <w:rPr>
                <w:rFonts w:ascii="Arial" w:hAnsi="Arial" w:cs="Arial"/>
                <w:b/>
                <w:sz w:val="16"/>
                <w:lang w:val="es-ES_tradnl"/>
              </w:rPr>
              <w:t>Comité de Promoción y Seguimiento – (RO)</w:t>
            </w:r>
          </w:p>
        </w:tc>
        <w:tc>
          <w:tcPr>
            <w:tcW w:w="709" w:type="dxa"/>
            <w:tcBorders>
              <w:bottom w:val="single" w:sz="4" w:space="0" w:color="auto"/>
            </w:tcBorders>
            <w:shd w:val="clear" w:color="auto" w:fill="F2F2F2" w:themeFill="background1" w:themeFillShade="F2"/>
            <w:textDirection w:val="btLr"/>
            <w:vAlign w:val="center"/>
          </w:tcPr>
          <w:p w14:paraId="1ABF9592" w14:textId="77777777" w:rsidR="008A3EFB" w:rsidRPr="006044D6" w:rsidRDefault="008A3EFB" w:rsidP="0036457A">
            <w:pPr>
              <w:keepNext/>
              <w:ind w:left="113" w:right="113"/>
              <w:jc w:val="center"/>
              <w:rPr>
                <w:rFonts w:ascii="Arial" w:hAnsi="Arial" w:cs="Arial"/>
                <w:b/>
                <w:sz w:val="16"/>
                <w:lang w:val="es-ES_tradnl"/>
              </w:rPr>
            </w:pPr>
            <w:r w:rsidRPr="006044D6">
              <w:rPr>
                <w:rFonts w:ascii="Arial" w:hAnsi="Arial" w:cs="Arial"/>
                <w:b/>
                <w:sz w:val="16"/>
                <w:lang w:val="es-ES_tradnl"/>
              </w:rPr>
              <w:t>Unidad de Gerenciamiento Técnico del Componente 1</w:t>
            </w:r>
          </w:p>
        </w:tc>
        <w:tc>
          <w:tcPr>
            <w:tcW w:w="567" w:type="dxa"/>
            <w:tcBorders>
              <w:bottom w:val="single" w:sz="4" w:space="0" w:color="auto"/>
            </w:tcBorders>
            <w:shd w:val="clear" w:color="auto" w:fill="F2F2F2" w:themeFill="background1" w:themeFillShade="F2"/>
            <w:textDirection w:val="btLr"/>
            <w:vAlign w:val="center"/>
          </w:tcPr>
          <w:p w14:paraId="42D9B3F1" w14:textId="77777777" w:rsidR="008A3EFB" w:rsidRPr="006044D6" w:rsidRDefault="008A3EFB" w:rsidP="0036457A">
            <w:pPr>
              <w:keepNext/>
              <w:ind w:left="113" w:right="113"/>
              <w:jc w:val="center"/>
              <w:rPr>
                <w:rFonts w:ascii="Arial" w:hAnsi="Arial" w:cs="Arial"/>
                <w:b/>
                <w:sz w:val="16"/>
                <w:lang w:val="es-ES_tradnl"/>
              </w:rPr>
            </w:pPr>
            <w:r w:rsidRPr="006044D6">
              <w:rPr>
                <w:rFonts w:ascii="Arial" w:hAnsi="Arial" w:cs="Arial"/>
                <w:b/>
                <w:sz w:val="16"/>
                <w:lang w:val="es-ES_tradnl"/>
              </w:rPr>
              <w:t>Comité de Evaluación</w:t>
            </w:r>
          </w:p>
        </w:tc>
        <w:tc>
          <w:tcPr>
            <w:tcW w:w="425" w:type="dxa"/>
            <w:tcBorders>
              <w:bottom w:val="single" w:sz="4" w:space="0" w:color="auto"/>
            </w:tcBorders>
            <w:shd w:val="clear" w:color="auto" w:fill="F2F2F2" w:themeFill="background1" w:themeFillShade="F2"/>
            <w:textDirection w:val="btLr"/>
            <w:vAlign w:val="center"/>
          </w:tcPr>
          <w:p w14:paraId="34D8FD58" w14:textId="77777777" w:rsidR="008A3EFB" w:rsidRPr="006044D6" w:rsidRDefault="008A3EFB" w:rsidP="0036457A">
            <w:pPr>
              <w:keepNext/>
              <w:ind w:left="113" w:right="113"/>
              <w:jc w:val="center"/>
              <w:rPr>
                <w:rFonts w:ascii="Arial" w:hAnsi="Arial" w:cs="Arial"/>
                <w:b/>
                <w:sz w:val="16"/>
                <w:lang w:val="es-ES_tradnl"/>
              </w:rPr>
            </w:pPr>
            <w:r w:rsidRPr="006044D6">
              <w:rPr>
                <w:rFonts w:ascii="Arial" w:hAnsi="Arial" w:cs="Arial"/>
                <w:b/>
                <w:sz w:val="16"/>
                <w:lang w:val="es-ES_tradnl"/>
              </w:rPr>
              <w:t>Empresas</w:t>
            </w:r>
          </w:p>
        </w:tc>
        <w:tc>
          <w:tcPr>
            <w:tcW w:w="567" w:type="dxa"/>
            <w:tcBorders>
              <w:bottom w:val="single" w:sz="4" w:space="0" w:color="auto"/>
            </w:tcBorders>
            <w:shd w:val="clear" w:color="auto" w:fill="F2F2F2" w:themeFill="background1" w:themeFillShade="F2"/>
            <w:textDirection w:val="btLr"/>
          </w:tcPr>
          <w:p w14:paraId="037BD5D1" w14:textId="77777777" w:rsidR="008A3EFB" w:rsidRPr="006044D6" w:rsidRDefault="008A3EFB" w:rsidP="0036457A">
            <w:pPr>
              <w:keepNext/>
              <w:ind w:left="113" w:right="113"/>
              <w:jc w:val="center"/>
              <w:rPr>
                <w:rFonts w:ascii="Arial" w:hAnsi="Arial" w:cs="Arial"/>
                <w:b/>
                <w:sz w:val="16"/>
                <w:lang w:val="es-ES_tradnl"/>
              </w:rPr>
            </w:pPr>
            <w:r w:rsidRPr="006044D6">
              <w:rPr>
                <w:rFonts w:ascii="Arial" w:hAnsi="Arial" w:cs="Arial"/>
                <w:b/>
                <w:sz w:val="16"/>
                <w:lang w:val="es-ES_tradnl"/>
              </w:rPr>
              <w:t>Instituciones de Formación y/o Capacitación</w:t>
            </w:r>
          </w:p>
        </w:tc>
      </w:tr>
      <w:tr w:rsidR="008A3EFB" w:rsidRPr="006044D6" w14:paraId="15E55749" w14:textId="77777777" w:rsidTr="000B1AA0">
        <w:tc>
          <w:tcPr>
            <w:tcW w:w="3817" w:type="dxa"/>
            <w:gridSpan w:val="3"/>
            <w:tcBorders>
              <w:bottom w:val="dashSmallGap" w:sz="4" w:space="0" w:color="auto"/>
            </w:tcBorders>
          </w:tcPr>
          <w:p w14:paraId="1367F0B8" w14:textId="77777777" w:rsidR="008A3EFB" w:rsidRPr="006044D6" w:rsidRDefault="008A3EFB" w:rsidP="0036457A">
            <w:pPr>
              <w:keepNext/>
              <w:jc w:val="both"/>
              <w:rPr>
                <w:rFonts w:ascii="Arial" w:hAnsi="Arial" w:cs="Arial"/>
                <w:b/>
                <w:sz w:val="20"/>
                <w:lang w:val="es-ES_tradnl"/>
              </w:rPr>
            </w:pPr>
            <w:r w:rsidRPr="006044D6">
              <w:rPr>
                <w:rFonts w:ascii="Arial" w:hAnsi="Arial" w:cs="Arial"/>
                <w:b/>
                <w:sz w:val="20"/>
                <w:lang w:val="es-ES_tradnl"/>
              </w:rPr>
              <w:t>Diseño de las Reglas de Operación</w:t>
            </w:r>
          </w:p>
        </w:tc>
        <w:tc>
          <w:tcPr>
            <w:tcW w:w="573" w:type="dxa"/>
            <w:tcBorders>
              <w:bottom w:val="dashSmallGap" w:sz="4" w:space="0" w:color="auto"/>
            </w:tcBorders>
          </w:tcPr>
          <w:p w14:paraId="158A732D" w14:textId="77777777" w:rsidR="008A3EFB" w:rsidRPr="006044D6" w:rsidRDefault="008A3EFB" w:rsidP="0036457A">
            <w:pPr>
              <w:keepNext/>
              <w:jc w:val="center"/>
              <w:rPr>
                <w:rFonts w:ascii="Arial" w:hAnsi="Arial" w:cs="Arial"/>
                <w:b/>
                <w:sz w:val="18"/>
                <w:szCs w:val="18"/>
                <w:lang w:val="es-ES_tradnl"/>
              </w:rPr>
            </w:pPr>
          </w:p>
        </w:tc>
        <w:tc>
          <w:tcPr>
            <w:tcW w:w="708" w:type="dxa"/>
            <w:tcBorders>
              <w:bottom w:val="dashSmallGap" w:sz="4" w:space="0" w:color="auto"/>
            </w:tcBorders>
            <w:vAlign w:val="center"/>
          </w:tcPr>
          <w:p w14:paraId="7B713EE4" w14:textId="77777777" w:rsidR="008A3EFB" w:rsidRPr="006044D6" w:rsidRDefault="008A3EFB" w:rsidP="0036457A">
            <w:pPr>
              <w:keepNext/>
              <w:jc w:val="center"/>
              <w:rPr>
                <w:rFonts w:ascii="Arial" w:hAnsi="Arial" w:cs="Arial"/>
                <w:b/>
                <w:sz w:val="18"/>
                <w:szCs w:val="18"/>
                <w:lang w:val="es-ES_tradnl"/>
              </w:rPr>
            </w:pPr>
          </w:p>
        </w:tc>
        <w:tc>
          <w:tcPr>
            <w:tcW w:w="426" w:type="dxa"/>
            <w:tcBorders>
              <w:bottom w:val="dashSmallGap" w:sz="4" w:space="0" w:color="auto"/>
            </w:tcBorders>
          </w:tcPr>
          <w:p w14:paraId="07AAA802" w14:textId="77777777" w:rsidR="008A3EFB" w:rsidRPr="006044D6" w:rsidRDefault="008A3EFB" w:rsidP="0036457A">
            <w:pPr>
              <w:keepNext/>
              <w:jc w:val="center"/>
              <w:rPr>
                <w:rFonts w:ascii="Arial" w:hAnsi="Arial" w:cs="Arial"/>
                <w:b/>
                <w:sz w:val="18"/>
                <w:szCs w:val="18"/>
                <w:lang w:val="es-ES_tradnl"/>
              </w:rPr>
            </w:pPr>
          </w:p>
        </w:tc>
        <w:tc>
          <w:tcPr>
            <w:tcW w:w="567" w:type="dxa"/>
            <w:tcBorders>
              <w:bottom w:val="dashSmallGap" w:sz="4" w:space="0" w:color="auto"/>
            </w:tcBorders>
            <w:vAlign w:val="center"/>
          </w:tcPr>
          <w:p w14:paraId="42869DD9" w14:textId="6C6206C5" w:rsidR="008A3EFB" w:rsidRPr="006044D6" w:rsidRDefault="008A3EFB" w:rsidP="0036457A">
            <w:pPr>
              <w:keepNext/>
              <w:jc w:val="center"/>
              <w:rPr>
                <w:rFonts w:ascii="Arial" w:hAnsi="Arial" w:cs="Arial"/>
                <w:b/>
                <w:sz w:val="18"/>
                <w:szCs w:val="18"/>
                <w:lang w:val="es-ES_tradnl"/>
              </w:rPr>
            </w:pPr>
          </w:p>
        </w:tc>
        <w:tc>
          <w:tcPr>
            <w:tcW w:w="708" w:type="dxa"/>
            <w:tcBorders>
              <w:bottom w:val="dashSmallGap" w:sz="4" w:space="0" w:color="auto"/>
            </w:tcBorders>
            <w:vAlign w:val="center"/>
          </w:tcPr>
          <w:p w14:paraId="416272C3" w14:textId="77777777" w:rsidR="008A3EFB" w:rsidRPr="006044D6" w:rsidRDefault="008A3EFB" w:rsidP="0036457A">
            <w:pPr>
              <w:keepNext/>
              <w:jc w:val="center"/>
              <w:rPr>
                <w:rFonts w:ascii="Arial" w:hAnsi="Arial" w:cs="Arial"/>
                <w:b/>
                <w:sz w:val="18"/>
                <w:szCs w:val="18"/>
                <w:lang w:val="es-ES_tradnl"/>
              </w:rPr>
            </w:pPr>
          </w:p>
        </w:tc>
        <w:tc>
          <w:tcPr>
            <w:tcW w:w="709" w:type="dxa"/>
            <w:tcBorders>
              <w:bottom w:val="dashSmallGap" w:sz="4" w:space="0" w:color="auto"/>
            </w:tcBorders>
            <w:vAlign w:val="center"/>
          </w:tcPr>
          <w:p w14:paraId="78D97003" w14:textId="77777777" w:rsidR="008A3EFB" w:rsidRPr="006044D6" w:rsidRDefault="008A3EFB" w:rsidP="0036457A">
            <w:pPr>
              <w:keepNext/>
              <w:jc w:val="center"/>
              <w:rPr>
                <w:rFonts w:ascii="Arial" w:hAnsi="Arial" w:cs="Arial"/>
                <w:b/>
                <w:sz w:val="18"/>
                <w:szCs w:val="18"/>
                <w:lang w:val="es-ES_tradnl"/>
              </w:rPr>
            </w:pPr>
          </w:p>
        </w:tc>
        <w:tc>
          <w:tcPr>
            <w:tcW w:w="567" w:type="dxa"/>
            <w:tcBorders>
              <w:bottom w:val="dashSmallGap" w:sz="4" w:space="0" w:color="auto"/>
            </w:tcBorders>
            <w:vAlign w:val="center"/>
          </w:tcPr>
          <w:p w14:paraId="48AB26BD" w14:textId="77777777" w:rsidR="008A3EFB" w:rsidRPr="006044D6" w:rsidRDefault="008A3EFB" w:rsidP="0036457A">
            <w:pPr>
              <w:keepNext/>
              <w:jc w:val="center"/>
              <w:rPr>
                <w:rFonts w:ascii="Arial" w:hAnsi="Arial" w:cs="Arial"/>
                <w:b/>
                <w:sz w:val="18"/>
                <w:szCs w:val="18"/>
                <w:lang w:val="es-ES_tradnl"/>
              </w:rPr>
            </w:pPr>
          </w:p>
        </w:tc>
        <w:tc>
          <w:tcPr>
            <w:tcW w:w="425" w:type="dxa"/>
            <w:tcBorders>
              <w:bottom w:val="dashSmallGap" w:sz="4" w:space="0" w:color="auto"/>
            </w:tcBorders>
            <w:vAlign w:val="center"/>
          </w:tcPr>
          <w:p w14:paraId="68FA000B" w14:textId="77777777" w:rsidR="008A3EFB" w:rsidRPr="006044D6" w:rsidRDefault="008A3EFB" w:rsidP="0036457A">
            <w:pPr>
              <w:keepNext/>
              <w:jc w:val="center"/>
              <w:rPr>
                <w:rFonts w:ascii="Arial" w:hAnsi="Arial" w:cs="Arial"/>
                <w:b/>
                <w:sz w:val="18"/>
                <w:szCs w:val="18"/>
                <w:lang w:val="es-ES_tradnl"/>
              </w:rPr>
            </w:pPr>
          </w:p>
        </w:tc>
        <w:tc>
          <w:tcPr>
            <w:tcW w:w="567" w:type="dxa"/>
            <w:tcBorders>
              <w:bottom w:val="dashSmallGap" w:sz="4" w:space="0" w:color="auto"/>
            </w:tcBorders>
            <w:vAlign w:val="center"/>
          </w:tcPr>
          <w:p w14:paraId="59E0889A" w14:textId="77777777" w:rsidR="008A3EFB" w:rsidRPr="006044D6" w:rsidRDefault="008A3EFB" w:rsidP="0036457A">
            <w:pPr>
              <w:keepNext/>
              <w:jc w:val="center"/>
              <w:rPr>
                <w:rFonts w:ascii="Arial" w:hAnsi="Arial" w:cs="Arial"/>
                <w:b/>
                <w:sz w:val="18"/>
                <w:szCs w:val="18"/>
                <w:lang w:val="es-ES_tradnl"/>
              </w:rPr>
            </w:pPr>
          </w:p>
        </w:tc>
      </w:tr>
      <w:tr w:rsidR="008A3EFB" w:rsidRPr="006044D6" w14:paraId="297DF66C" w14:textId="77777777" w:rsidTr="000B1AA0">
        <w:tc>
          <w:tcPr>
            <w:tcW w:w="3817" w:type="dxa"/>
            <w:gridSpan w:val="3"/>
            <w:tcBorders>
              <w:top w:val="dashSmallGap" w:sz="4" w:space="0" w:color="auto"/>
              <w:bottom w:val="dashSmallGap" w:sz="4" w:space="0" w:color="auto"/>
            </w:tcBorders>
          </w:tcPr>
          <w:p w14:paraId="1A524F1C" w14:textId="77777777" w:rsidR="008A3EFB" w:rsidRPr="006044D6" w:rsidRDefault="008A3EFB" w:rsidP="0036457A">
            <w:pPr>
              <w:pStyle w:val="ListParagraph"/>
              <w:keepNext/>
              <w:numPr>
                <w:ilvl w:val="0"/>
                <w:numId w:val="26"/>
              </w:numPr>
              <w:ind w:left="168" w:hanging="142"/>
              <w:jc w:val="both"/>
              <w:rPr>
                <w:rFonts w:ascii="Arial" w:hAnsi="Arial" w:cs="Arial"/>
                <w:sz w:val="18"/>
                <w:lang w:val="es-ES_tradnl"/>
              </w:rPr>
            </w:pPr>
            <w:r w:rsidRPr="006044D6">
              <w:rPr>
                <w:rFonts w:ascii="Arial" w:hAnsi="Arial" w:cs="Arial"/>
                <w:sz w:val="18"/>
                <w:lang w:val="es-ES_tradnl"/>
              </w:rPr>
              <w:t>Definición de condiciones y criterios de elegibilidad de los proyectos o iniciativas complementarios a los criterios generales</w:t>
            </w:r>
            <w:r w:rsidRPr="006044D6">
              <w:rPr>
                <w:rStyle w:val="FootnoteReference"/>
                <w:rFonts w:ascii="Arial" w:hAnsi="Arial" w:cs="Arial"/>
                <w:sz w:val="18"/>
                <w:lang w:val="es-ES_tradnl"/>
              </w:rPr>
              <w:footnoteReference w:id="3"/>
            </w:r>
          </w:p>
        </w:tc>
        <w:tc>
          <w:tcPr>
            <w:tcW w:w="573" w:type="dxa"/>
            <w:tcBorders>
              <w:top w:val="dashSmallGap" w:sz="4" w:space="0" w:color="auto"/>
              <w:bottom w:val="dashSmallGap" w:sz="4" w:space="0" w:color="auto"/>
            </w:tcBorders>
            <w:vAlign w:val="center"/>
          </w:tcPr>
          <w:p w14:paraId="514E3495" w14:textId="77777777" w:rsidR="008A3EFB" w:rsidRPr="006044D6" w:rsidRDefault="008A3EFB" w:rsidP="0036457A">
            <w:pPr>
              <w:keepNext/>
              <w:jc w:val="center"/>
              <w:rPr>
                <w:rFonts w:ascii="Arial" w:hAnsi="Arial" w:cs="Arial"/>
                <w:sz w:val="18"/>
                <w:szCs w:val="18"/>
                <w:lang w:val="es-ES_tradnl"/>
              </w:rPr>
            </w:pPr>
            <w:r w:rsidRPr="006044D6">
              <w:rPr>
                <w:rFonts w:ascii="Arial" w:hAnsi="Arial" w:cs="Arial"/>
                <w:sz w:val="18"/>
                <w:szCs w:val="18"/>
                <w:lang w:val="es-ES_tradnl"/>
              </w:rPr>
              <w:t>I</w:t>
            </w:r>
          </w:p>
        </w:tc>
        <w:tc>
          <w:tcPr>
            <w:tcW w:w="708" w:type="dxa"/>
            <w:tcBorders>
              <w:top w:val="dashSmallGap" w:sz="4" w:space="0" w:color="auto"/>
              <w:bottom w:val="dashSmallGap" w:sz="4" w:space="0" w:color="auto"/>
            </w:tcBorders>
            <w:vAlign w:val="center"/>
          </w:tcPr>
          <w:p w14:paraId="40440A2D" w14:textId="77777777" w:rsidR="008A3EFB" w:rsidRPr="006044D6" w:rsidRDefault="008A3EFB" w:rsidP="0036457A">
            <w:pPr>
              <w:keepNext/>
              <w:jc w:val="center"/>
              <w:rPr>
                <w:rFonts w:ascii="Arial" w:hAnsi="Arial" w:cs="Arial"/>
                <w:sz w:val="18"/>
                <w:szCs w:val="18"/>
                <w:lang w:val="es-ES_tradnl"/>
              </w:rPr>
            </w:pPr>
            <w:r w:rsidRPr="006044D6">
              <w:rPr>
                <w:rFonts w:ascii="Arial" w:hAnsi="Arial" w:cs="Arial"/>
                <w:sz w:val="18"/>
                <w:szCs w:val="18"/>
                <w:lang w:val="es-ES_tradnl"/>
              </w:rPr>
              <w:t>I</w:t>
            </w:r>
          </w:p>
        </w:tc>
        <w:tc>
          <w:tcPr>
            <w:tcW w:w="426" w:type="dxa"/>
            <w:tcBorders>
              <w:top w:val="dashSmallGap" w:sz="4" w:space="0" w:color="auto"/>
              <w:bottom w:val="dashSmallGap" w:sz="4" w:space="0" w:color="auto"/>
            </w:tcBorders>
            <w:vAlign w:val="center"/>
          </w:tcPr>
          <w:p w14:paraId="3965F275" w14:textId="1FB0CC3E" w:rsidR="008A3EFB" w:rsidRPr="006044D6" w:rsidRDefault="00902A3D" w:rsidP="0036457A">
            <w:pPr>
              <w:keepNext/>
              <w:jc w:val="center"/>
              <w:rPr>
                <w:rFonts w:ascii="Arial" w:hAnsi="Arial" w:cs="Arial"/>
                <w:sz w:val="18"/>
                <w:szCs w:val="18"/>
                <w:lang w:val="es-ES_tradnl"/>
              </w:rPr>
            </w:pPr>
            <w:r w:rsidRPr="006044D6">
              <w:rPr>
                <w:rFonts w:ascii="Arial" w:hAnsi="Arial" w:cs="Arial"/>
                <w:sz w:val="18"/>
                <w:szCs w:val="18"/>
                <w:lang w:val="es-ES_tradnl"/>
              </w:rPr>
              <w:t>I</w:t>
            </w:r>
          </w:p>
        </w:tc>
        <w:tc>
          <w:tcPr>
            <w:tcW w:w="567" w:type="dxa"/>
            <w:tcBorders>
              <w:top w:val="dashSmallGap" w:sz="4" w:space="0" w:color="auto"/>
              <w:bottom w:val="dashSmallGap" w:sz="4" w:space="0" w:color="auto"/>
            </w:tcBorders>
            <w:vAlign w:val="center"/>
          </w:tcPr>
          <w:p w14:paraId="0D473638" w14:textId="38FC12B1" w:rsidR="008A3EFB" w:rsidRPr="006044D6" w:rsidRDefault="008A3EFB" w:rsidP="0036457A">
            <w:pPr>
              <w:keepNext/>
              <w:jc w:val="center"/>
              <w:rPr>
                <w:rFonts w:ascii="Arial" w:hAnsi="Arial" w:cs="Arial"/>
                <w:sz w:val="18"/>
                <w:szCs w:val="18"/>
                <w:lang w:val="es-ES_tradnl"/>
              </w:rPr>
            </w:pPr>
            <w:r w:rsidRPr="006044D6">
              <w:rPr>
                <w:rFonts w:ascii="Arial" w:hAnsi="Arial" w:cs="Arial"/>
                <w:sz w:val="18"/>
                <w:szCs w:val="18"/>
                <w:lang w:val="es-ES_tradnl"/>
              </w:rPr>
              <w:t>A</w:t>
            </w:r>
            <w:r w:rsidRPr="006044D6">
              <w:rPr>
                <w:rStyle w:val="FootnoteReference"/>
                <w:rFonts w:ascii="Arial" w:hAnsi="Arial" w:cs="Arial"/>
                <w:sz w:val="18"/>
                <w:szCs w:val="18"/>
                <w:lang w:val="es-ES_tradnl"/>
              </w:rPr>
              <w:footnoteReference w:id="4"/>
            </w:r>
          </w:p>
        </w:tc>
        <w:tc>
          <w:tcPr>
            <w:tcW w:w="708" w:type="dxa"/>
            <w:tcBorders>
              <w:top w:val="dashSmallGap" w:sz="4" w:space="0" w:color="auto"/>
              <w:bottom w:val="dashSmallGap" w:sz="4" w:space="0" w:color="auto"/>
            </w:tcBorders>
            <w:vAlign w:val="center"/>
          </w:tcPr>
          <w:p w14:paraId="5DF2C05B" w14:textId="77777777" w:rsidR="008A3EFB" w:rsidRPr="006044D6" w:rsidRDefault="008A3EFB" w:rsidP="0036457A">
            <w:pPr>
              <w:keepNext/>
              <w:jc w:val="center"/>
              <w:rPr>
                <w:rFonts w:ascii="Arial" w:hAnsi="Arial" w:cs="Arial"/>
                <w:sz w:val="18"/>
                <w:szCs w:val="18"/>
                <w:lang w:val="es-ES_tradnl"/>
              </w:rPr>
            </w:pPr>
            <w:r w:rsidRPr="006044D6">
              <w:rPr>
                <w:rFonts w:ascii="Arial" w:hAnsi="Arial" w:cs="Arial"/>
                <w:sz w:val="18"/>
                <w:szCs w:val="18"/>
                <w:lang w:val="es-ES_tradnl"/>
              </w:rPr>
              <w:t>V</w:t>
            </w:r>
          </w:p>
        </w:tc>
        <w:tc>
          <w:tcPr>
            <w:tcW w:w="709" w:type="dxa"/>
            <w:tcBorders>
              <w:top w:val="dashSmallGap" w:sz="4" w:space="0" w:color="auto"/>
              <w:bottom w:val="dashSmallGap" w:sz="4" w:space="0" w:color="auto"/>
            </w:tcBorders>
            <w:vAlign w:val="center"/>
          </w:tcPr>
          <w:p w14:paraId="44CA43CB" w14:textId="77777777" w:rsidR="008A3EFB" w:rsidRPr="006044D6" w:rsidRDefault="008A3EFB" w:rsidP="0036457A">
            <w:pPr>
              <w:keepNext/>
              <w:jc w:val="center"/>
              <w:rPr>
                <w:rFonts w:ascii="Arial" w:hAnsi="Arial" w:cs="Arial"/>
                <w:sz w:val="18"/>
                <w:szCs w:val="18"/>
                <w:lang w:val="es-ES_tradnl"/>
              </w:rPr>
            </w:pPr>
            <w:r w:rsidRPr="006044D6">
              <w:rPr>
                <w:rFonts w:ascii="Arial" w:hAnsi="Arial" w:cs="Arial"/>
                <w:sz w:val="18"/>
                <w:szCs w:val="18"/>
                <w:lang w:val="es-ES_tradnl"/>
              </w:rPr>
              <w:t>R</w:t>
            </w:r>
          </w:p>
        </w:tc>
        <w:tc>
          <w:tcPr>
            <w:tcW w:w="567" w:type="dxa"/>
            <w:tcBorders>
              <w:top w:val="dashSmallGap" w:sz="4" w:space="0" w:color="auto"/>
              <w:bottom w:val="dashSmallGap" w:sz="4" w:space="0" w:color="auto"/>
            </w:tcBorders>
            <w:vAlign w:val="center"/>
          </w:tcPr>
          <w:p w14:paraId="1E978955" w14:textId="77777777" w:rsidR="008A3EFB" w:rsidRPr="006044D6" w:rsidRDefault="008A3EFB" w:rsidP="0036457A">
            <w:pPr>
              <w:keepNext/>
              <w:jc w:val="center"/>
              <w:rPr>
                <w:rFonts w:ascii="Arial" w:hAnsi="Arial" w:cs="Arial"/>
                <w:sz w:val="18"/>
                <w:szCs w:val="18"/>
                <w:lang w:val="es-ES_tradnl"/>
              </w:rPr>
            </w:pPr>
          </w:p>
        </w:tc>
        <w:tc>
          <w:tcPr>
            <w:tcW w:w="425" w:type="dxa"/>
            <w:tcBorders>
              <w:top w:val="dashSmallGap" w:sz="4" w:space="0" w:color="auto"/>
              <w:bottom w:val="dashSmallGap" w:sz="4" w:space="0" w:color="auto"/>
            </w:tcBorders>
            <w:vAlign w:val="center"/>
          </w:tcPr>
          <w:p w14:paraId="367C3967" w14:textId="77777777" w:rsidR="008A3EFB" w:rsidRPr="006044D6" w:rsidRDefault="008A3EFB" w:rsidP="0036457A">
            <w:pPr>
              <w:keepNext/>
              <w:jc w:val="center"/>
              <w:rPr>
                <w:rFonts w:ascii="Arial" w:hAnsi="Arial" w:cs="Arial"/>
                <w:sz w:val="18"/>
                <w:szCs w:val="18"/>
                <w:lang w:val="es-ES_tradnl"/>
              </w:rPr>
            </w:pPr>
          </w:p>
        </w:tc>
        <w:tc>
          <w:tcPr>
            <w:tcW w:w="567" w:type="dxa"/>
            <w:tcBorders>
              <w:top w:val="dashSmallGap" w:sz="4" w:space="0" w:color="auto"/>
              <w:bottom w:val="dashSmallGap" w:sz="4" w:space="0" w:color="auto"/>
            </w:tcBorders>
            <w:vAlign w:val="center"/>
          </w:tcPr>
          <w:p w14:paraId="56B2EEBF" w14:textId="77777777" w:rsidR="008A3EFB" w:rsidRPr="006044D6" w:rsidRDefault="008A3EFB" w:rsidP="0036457A">
            <w:pPr>
              <w:keepNext/>
              <w:jc w:val="center"/>
              <w:rPr>
                <w:rFonts w:ascii="Arial" w:hAnsi="Arial" w:cs="Arial"/>
                <w:sz w:val="18"/>
                <w:szCs w:val="18"/>
                <w:lang w:val="es-ES_tradnl"/>
              </w:rPr>
            </w:pPr>
          </w:p>
        </w:tc>
      </w:tr>
      <w:tr w:rsidR="008A3EFB" w:rsidRPr="006044D6" w14:paraId="1F0FD838" w14:textId="77777777" w:rsidTr="000B1AA0">
        <w:tc>
          <w:tcPr>
            <w:tcW w:w="3817" w:type="dxa"/>
            <w:gridSpan w:val="3"/>
            <w:tcBorders>
              <w:top w:val="dashSmallGap" w:sz="4" w:space="0" w:color="auto"/>
              <w:bottom w:val="dashSmallGap" w:sz="4" w:space="0" w:color="auto"/>
            </w:tcBorders>
          </w:tcPr>
          <w:p w14:paraId="60634953" w14:textId="77777777" w:rsidR="008A3EFB" w:rsidRPr="006044D6" w:rsidRDefault="008A3EFB" w:rsidP="0036457A">
            <w:pPr>
              <w:pStyle w:val="ListParagraph"/>
              <w:keepNext/>
              <w:numPr>
                <w:ilvl w:val="0"/>
                <w:numId w:val="26"/>
              </w:numPr>
              <w:ind w:left="168" w:hanging="142"/>
              <w:jc w:val="both"/>
              <w:rPr>
                <w:rFonts w:ascii="Arial" w:hAnsi="Arial" w:cs="Arial"/>
                <w:lang w:val="es-ES_tradnl"/>
              </w:rPr>
            </w:pPr>
            <w:r w:rsidRPr="006044D6">
              <w:rPr>
                <w:rFonts w:ascii="Arial" w:hAnsi="Arial" w:cs="Arial"/>
                <w:sz w:val="18"/>
                <w:lang w:val="es-ES_tradnl"/>
              </w:rPr>
              <w:t>Modelo de financiamiento de los proyectos (pari passu, partidas a financiar, etc.)</w:t>
            </w:r>
          </w:p>
        </w:tc>
        <w:tc>
          <w:tcPr>
            <w:tcW w:w="573" w:type="dxa"/>
            <w:tcBorders>
              <w:top w:val="dashSmallGap" w:sz="4" w:space="0" w:color="auto"/>
              <w:bottom w:val="dashSmallGap" w:sz="4" w:space="0" w:color="auto"/>
            </w:tcBorders>
            <w:vAlign w:val="center"/>
          </w:tcPr>
          <w:p w14:paraId="5C00E8EA" w14:textId="77777777" w:rsidR="008A3EFB" w:rsidRPr="006044D6" w:rsidRDefault="008A3EFB" w:rsidP="0036457A">
            <w:pPr>
              <w:keepNext/>
              <w:jc w:val="center"/>
              <w:rPr>
                <w:rFonts w:ascii="Arial" w:hAnsi="Arial" w:cs="Arial"/>
                <w:sz w:val="18"/>
                <w:szCs w:val="18"/>
                <w:lang w:val="es-ES_tradnl"/>
              </w:rPr>
            </w:pPr>
            <w:r w:rsidRPr="006044D6">
              <w:rPr>
                <w:rFonts w:ascii="Arial" w:hAnsi="Arial" w:cs="Arial"/>
                <w:sz w:val="18"/>
                <w:szCs w:val="18"/>
                <w:lang w:val="es-ES_tradnl"/>
              </w:rPr>
              <w:t>I</w:t>
            </w:r>
          </w:p>
        </w:tc>
        <w:tc>
          <w:tcPr>
            <w:tcW w:w="708" w:type="dxa"/>
            <w:tcBorders>
              <w:top w:val="dashSmallGap" w:sz="4" w:space="0" w:color="auto"/>
              <w:bottom w:val="dashSmallGap" w:sz="4" w:space="0" w:color="auto"/>
            </w:tcBorders>
            <w:vAlign w:val="center"/>
          </w:tcPr>
          <w:p w14:paraId="29F44B33" w14:textId="77777777" w:rsidR="008A3EFB" w:rsidRPr="006044D6" w:rsidRDefault="008A3EFB" w:rsidP="0036457A">
            <w:pPr>
              <w:keepNext/>
              <w:jc w:val="center"/>
              <w:rPr>
                <w:rFonts w:ascii="Arial" w:hAnsi="Arial" w:cs="Arial"/>
                <w:sz w:val="18"/>
                <w:szCs w:val="18"/>
                <w:lang w:val="es-ES_tradnl"/>
              </w:rPr>
            </w:pPr>
            <w:r w:rsidRPr="006044D6">
              <w:rPr>
                <w:rFonts w:ascii="Arial" w:hAnsi="Arial" w:cs="Arial"/>
                <w:sz w:val="18"/>
                <w:szCs w:val="18"/>
                <w:lang w:val="es-ES_tradnl"/>
              </w:rPr>
              <w:t>A</w:t>
            </w:r>
          </w:p>
        </w:tc>
        <w:tc>
          <w:tcPr>
            <w:tcW w:w="426" w:type="dxa"/>
            <w:tcBorders>
              <w:top w:val="dashSmallGap" w:sz="4" w:space="0" w:color="auto"/>
              <w:bottom w:val="dashSmallGap" w:sz="4" w:space="0" w:color="auto"/>
            </w:tcBorders>
            <w:vAlign w:val="center"/>
          </w:tcPr>
          <w:p w14:paraId="5A19E100" w14:textId="0D35BA0D" w:rsidR="008A3EFB" w:rsidRPr="006044D6" w:rsidRDefault="00902A3D" w:rsidP="0036457A">
            <w:pPr>
              <w:keepNext/>
              <w:jc w:val="center"/>
              <w:rPr>
                <w:rFonts w:ascii="Arial" w:hAnsi="Arial" w:cs="Arial"/>
                <w:sz w:val="18"/>
                <w:szCs w:val="18"/>
                <w:lang w:val="es-ES_tradnl"/>
              </w:rPr>
            </w:pPr>
            <w:r w:rsidRPr="006044D6">
              <w:rPr>
                <w:rFonts w:ascii="Arial" w:hAnsi="Arial" w:cs="Arial"/>
                <w:sz w:val="18"/>
                <w:szCs w:val="18"/>
                <w:lang w:val="es-ES_tradnl"/>
              </w:rPr>
              <w:t>I</w:t>
            </w:r>
          </w:p>
        </w:tc>
        <w:tc>
          <w:tcPr>
            <w:tcW w:w="567" w:type="dxa"/>
            <w:tcBorders>
              <w:top w:val="dashSmallGap" w:sz="4" w:space="0" w:color="auto"/>
              <w:bottom w:val="dashSmallGap" w:sz="4" w:space="0" w:color="auto"/>
            </w:tcBorders>
            <w:vAlign w:val="center"/>
          </w:tcPr>
          <w:p w14:paraId="1BF5B67A" w14:textId="17134A66" w:rsidR="008A3EFB" w:rsidRPr="006044D6" w:rsidRDefault="008A3EFB" w:rsidP="0036457A">
            <w:pPr>
              <w:keepNext/>
              <w:jc w:val="center"/>
              <w:rPr>
                <w:rFonts w:ascii="Arial" w:hAnsi="Arial" w:cs="Arial"/>
                <w:sz w:val="18"/>
                <w:szCs w:val="18"/>
                <w:lang w:val="es-ES_tradnl"/>
              </w:rPr>
            </w:pPr>
            <w:r w:rsidRPr="006044D6">
              <w:rPr>
                <w:rFonts w:ascii="Arial" w:hAnsi="Arial" w:cs="Arial"/>
                <w:sz w:val="18"/>
                <w:szCs w:val="18"/>
                <w:lang w:val="es-ES_tradnl"/>
              </w:rPr>
              <w:t>V</w:t>
            </w:r>
          </w:p>
        </w:tc>
        <w:tc>
          <w:tcPr>
            <w:tcW w:w="708" w:type="dxa"/>
            <w:tcBorders>
              <w:top w:val="dashSmallGap" w:sz="4" w:space="0" w:color="auto"/>
              <w:bottom w:val="dashSmallGap" w:sz="4" w:space="0" w:color="auto"/>
            </w:tcBorders>
            <w:vAlign w:val="center"/>
          </w:tcPr>
          <w:p w14:paraId="3C661CB8" w14:textId="562CBC04" w:rsidR="008A3EFB" w:rsidRPr="006044D6" w:rsidRDefault="00902A3D" w:rsidP="0036457A">
            <w:pPr>
              <w:keepNext/>
              <w:jc w:val="center"/>
              <w:rPr>
                <w:rFonts w:ascii="Arial" w:hAnsi="Arial" w:cs="Arial"/>
                <w:sz w:val="18"/>
                <w:szCs w:val="18"/>
                <w:lang w:val="es-ES_tradnl"/>
              </w:rPr>
            </w:pPr>
            <w:r w:rsidRPr="006044D6">
              <w:rPr>
                <w:rFonts w:ascii="Arial" w:hAnsi="Arial" w:cs="Arial"/>
                <w:sz w:val="18"/>
                <w:szCs w:val="18"/>
                <w:lang w:val="es-ES_tradnl"/>
              </w:rPr>
              <w:t>V</w:t>
            </w:r>
          </w:p>
        </w:tc>
        <w:tc>
          <w:tcPr>
            <w:tcW w:w="709" w:type="dxa"/>
            <w:tcBorders>
              <w:top w:val="dashSmallGap" w:sz="4" w:space="0" w:color="auto"/>
              <w:bottom w:val="dashSmallGap" w:sz="4" w:space="0" w:color="auto"/>
            </w:tcBorders>
            <w:vAlign w:val="center"/>
          </w:tcPr>
          <w:p w14:paraId="346893BD" w14:textId="53D97046" w:rsidR="008A3EFB" w:rsidRPr="006044D6" w:rsidRDefault="00902A3D" w:rsidP="0036457A">
            <w:pPr>
              <w:keepNext/>
              <w:jc w:val="center"/>
              <w:rPr>
                <w:rFonts w:ascii="Arial" w:hAnsi="Arial" w:cs="Arial"/>
                <w:sz w:val="18"/>
                <w:szCs w:val="18"/>
                <w:lang w:val="es-ES_tradnl"/>
              </w:rPr>
            </w:pPr>
            <w:r w:rsidRPr="006044D6">
              <w:rPr>
                <w:rFonts w:ascii="Arial" w:hAnsi="Arial" w:cs="Arial"/>
                <w:sz w:val="18"/>
                <w:szCs w:val="18"/>
                <w:lang w:val="es-ES_tradnl"/>
              </w:rPr>
              <w:t>R</w:t>
            </w:r>
          </w:p>
        </w:tc>
        <w:tc>
          <w:tcPr>
            <w:tcW w:w="567" w:type="dxa"/>
            <w:tcBorders>
              <w:top w:val="dashSmallGap" w:sz="4" w:space="0" w:color="auto"/>
              <w:bottom w:val="dashSmallGap" w:sz="4" w:space="0" w:color="auto"/>
            </w:tcBorders>
            <w:vAlign w:val="center"/>
          </w:tcPr>
          <w:p w14:paraId="2AF88BC8" w14:textId="77777777" w:rsidR="008A3EFB" w:rsidRPr="006044D6" w:rsidRDefault="008A3EFB" w:rsidP="0036457A">
            <w:pPr>
              <w:keepNext/>
              <w:jc w:val="center"/>
              <w:rPr>
                <w:rFonts w:ascii="Arial" w:hAnsi="Arial" w:cs="Arial"/>
                <w:sz w:val="18"/>
                <w:szCs w:val="18"/>
                <w:lang w:val="es-ES_tradnl"/>
              </w:rPr>
            </w:pPr>
          </w:p>
        </w:tc>
        <w:tc>
          <w:tcPr>
            <w:tcW w:w="425" w:type="dxa"/>
            <w:tcBorders>
              <w:top w:val="dashSmallGap" w:sz="4" w:space="0" w:color="auto"/>
              <w:bottom w:val="dashSmallGap" w:sz="4" w:space="0" w:color="auto"/>
            </w:tcBorders>
            <w:vAlign w:val="center"/>
          </w:tcPr>
          <w:p w14:paraId="1C17547F" w14:textId="77777777" w:rsidR="008A3EFB" w:rsidRPr="006044D6" w:rsidRDefault="008A3EFB" w:rsidP="0036457A">
            <w:pPr>
              <w:keepNext/>
              <w:jc w:val="center"/>
              <w:rPr>
                <w:rFonts w:ascii="Arial" w:hAnsi="Arial" w:cs="Arial"/>
                <w:sz w:val="18"/>
                <w:szCs w:val="18"/>
                <w:lang w:val="es-ES_tradnl"/>
              </w:rPr>
            </w:pPr>
          </w:p>
        </w:tc>
        <w:tc>
          <w:tcPr>
            <w:tcW w:w="567" w:type="dxa"/>
            <w:tcBorders>
              <w:top w:val="dashSmallGap" w:sz="4" w:space="0" w:color="auto"/>
              <w:bottom w:val="dashSmallGap" w:sz="4" w:space="0" w:color="auto"/>
            </w:tcBorders>
            <w:vAlign w:val="center"/>
          </w:tcPr>
          <w:p w14:paraId="461141A3" w14:textId="77777777" w:rsidR="008A3EFB" w:rsidRPr="006044D6" w:rsidRDefault="008A3EFB" w:rsidP="0036457A">
            <w:pPr>
              <w:keepNext/>
              <w:jc w:val="center"/>
              <w:rPr>
                <w:rFonts w:ascii="Arial" w:hAnsi="Arial" w:cs="Arial"/>
                <w:sz w:val="18"/>
                <w:szCs w:val="18"/>
                <w:lang w:val="es-ES_tradnl"/>
              </w:rPr>
            </w:pPr>
          </w:p>
        </w:tc>
      </w:tr>
      <w:tr w:rsidR="008A3EFB" w:rsidRPr="006044D6" w14:paraId="30A67284" w14:textId="77777777" w:rsidTr="000B1AA0">
        <w:tc>
          <w:tcPr>
            <w:tcW w:w="3817" w:type="dxa"/>
            <w:gridSpan w:val="3"/>
            <w:tcBorders>
              <w:top w:val="dashSmallGap" w:sz="4" w:space="0" w:color="auto"/>
              <w:bottom w:val="dashSmallGap" w:sz="4" w:space="0" w:color="auto"/>
            </w:tcBorders>
          </w:tcPr>
          <w:p w14:paraId="3DE69331" w14:textId="77777777" w:rsidR="008A3EFB" w:rsidRPr="006044D6" w:rsidRDefault="008A3EFB" w:rsidP="0036457A">
            <w:pPr>
              <w:pStyle w:val="ListParagraph"/>
              <w:keepNext/>
              <w:numPr>
                <w:ilvl w:val="0"/>
                <w:numId w:val="26"/>
              </w:numPr>
              <w:ind w:left="168" w:hanging="142"/>
              <w:jc w:val="both"/>
              <w:rPr>
                <w:rFonts w:ascii="Arial" w:hAnsi="Arial" w:cs="Arial"/>
                <w:lang w:val="es-ES_tradnl"/>
              </w:rPr>
            </w:pPr>
            <w:r w:rsidRPr="006044D6">
              <w:rPr>
                <w:rFonts w:ascii="Arial" w:hAnsi="Arial" w:cs="Arial"/>
                <w:sz w:val="18"/>
                <w:lang w:val="es-ES_tradnl"/>
              </w:rPr>
              <w:t>Protocolos para presentación de iniciativas de proyectos (requisitos mínimos, cronograma de actividades e hitos)</w:t>
            </w:r>
          </w:p>
        </w:tc>
        <w:tc>
          <w:tcPr>
            <w:tcW w:w="573" w:type="dxa"/>
            <w:tcBorders>
              <w:top w:val="dashSmallGap" w:sz="4" w:space="0" w:color="auto"/>
              <w:bottom w:val="dashSmallGap" w:sz="4" w:space="0" w:color="auto"/>
            </w:tcBorders>
            <w:vAlign w:val="center"/>
          </w:tcPr>
          <w:p w14:paraId="51A99724" w14:textId="77777777" w:rsidR="008A3EFB" w:rsidRPr="006044D6" w:rsidRDefault="008A3EFB" w:rsidP="0036457A">
            <w:pPr>
              <w:keepNext/>
              <w:jc w:val="center"/>
              <w:rPr>
                <w:rFonts w:ascii="Arial" w:hAnsi="Arial" w:cs="Arial"/>
                <w:sz w:val="18"/>
                <w:szCs w:val="18"/>
                <w:lang w:val="es-ES_tradnl"/>
              </w:rPr>
            </w:pPr>
            <w:r w:rsidRPr="006044D6">
              <w:rPr>
                <w:rFonts w:ascii="Arial" w:hAnsi="Arial" w:cs="Arial"/>
                <w:sz w:val="18"/>
                <w:szCs w:val="18"/>
                <w:lang w:val="es-ES_tradnl"/>
              </w:rPr>
              <w:t>I</w:t>
            </w:r>
          </w:p>
        </w:tc>
        <w:tc>
          <w:tcPr>
            <w:tcW w:w="708" w:type="dxa"/>
            <w:tcBorders>
              <w:top w:val="dashSmallGap" w:sz="4" w:space="0" w:color="auto"/>
              <w:bottom w:val="dashSmallGap" w:sz="4" w:space="0" w:color="auto"/>
            </w:tcBorders>
            <w:vAlign w:val="center"/>
          </w:tcPr>
          <w:p w14:paraId="72181FD5" w14:textId="77777777" w:rsidR="008A3EFB" w:rsidRPr="006044D6" w:rsidRDefault="008A3EFB" w:rsidP="0036457A">
            <w:pPr>
              <w:keepNext/>
              <w:jc w:val="center"/>
              <w:rPr>
                <w:rFonts w:ascii="Arial" w:hAnsi="Arial" w:cs="Arial"/>
                <w:sz w:val="18"/>
                <w:szCs w:val="18"/>
                <w:lang w:val="es-ES_tradnl"/>
              </w:rPr>
            </w:pPr>
            <w:r w:rsidRPr="006044D6">
              <w:rPr>
                <w:rFonts w:ascii="Arial" w:hAnsi="Arial" w:cs="Arial"/>
                <w:sz w:val="18"/>
                <w:szCs w:val="18"/>
                <w:lang w:val="es-ES_tradnl"/>
              </w:rPr>
              <w:t>I</w:t>
            </w:r>
          </w:p>
        </w:tc>
        <w:tc>
          <w:tcPr>
            <w:tcW w:w="426" w:type="dxa"/>
            <w:tcBorders>
              <w:top w:val="dashSmallGap" w:sz="4" w:space="0" w:color="auto"/>
              <w:bottom w:val="dashSmallGap" w:sz="4" w:space="0" w:color="auto"/>
            </w:tcBorders>
            <w:vAlign w:val="center"/>
          </w:tcPr>
          <w:p w14:paraId="13FA540D" w14:textId="612F3AF8" w:rsidR="008A3EFB" w:rsidRPr="006044D6" w:rsidRDefault="00902A3D" w:rsidP="0036457A">
            <w:pPr>
              <w:keepNext/>
              <w:jc w:val="center"/>
              <w:rPr>
                <w:rFonts w:ascii="Arial" w:hAnsi="Arial" w:cs="Arial"/>
                <w:sz w:val="18"/>
                <w:szCs w:val="18"/>
                <w:lang w:val="es-ES_tradnl"/>
              </w:rPr>
            </w:pPr>
            <w:r w:rsidRPr="006044D6">
              <w:rPr>
                <w:rFonts w:ascii="Arial" w:hAnsi="Arial" w:cs="Arial"/>
                <w:sz w:val="18"/>
                <w:szCs w:val="18"/>
                <w:lang w:val="es-ES_tradnl"/>
              </w:rPr>
              <w:t>I</w:t>
            </w:r>
          </w:p>
        </w:tc>
        <w:tc>
          <w:tcPr>
            <w:tcW w:w="567" w:type="dxa"/>
            <w:tcBorders>
              <w:top w:val="dashSmallGap" w:sz="4" w:space="0" w:color="auto"/>
              <w:bottom w:val="dashSmallGap" w:sz="4" w:space="0" w:color="auto"/>
            </w:tcBorders>
            <w:vAlign w:val="center"/>
          </w:tcPr>
          <w:p w14:paraId="228A33D4" w14:textId="2DD9B4D0" w:rsidR="008A3EFB" w:rsidRPr="006044D6" w:rsidRDefault="008A3EFB" w:rsidP="0036457A">
            <w:pPr>
              <w:keepNext/>
              <w:jc w:val="center"/>
              <w:rPr>
                <w:rFonts w:ascii="Arial" w:hAnsi="Arial" w:cs="Arial"/>
                <w:sz w:val="18"/>
                <w:szCs w:val="18"/>
                <w:lang w:val="es-ES_tradnl"/>
              </w:rPr>
            </w:pPr>
            <w:r w:rsidRPr="006044D6">
              <w:rPr>
                <w:rFonts w:ascii="Arial" w:hAnsi="Arial" w:cs="Arial"/>
                <w:sz w:val="18"/>
                <w:szCs w:val="18"/>
                <w:lang w:val="es-ES_tradnl"/>
              </w:rPr>
              <w:t>A</w:t>
            </w:r>
          </w:p>
        </w:tc>
        <w:tc>
          <w:tcPr>
            <w:tcW w:w="708" w:type="dxa"/>
            <w:tcBorders>
              <w:top w:val="dashSmallGap" w:sz="4" w:space="0" w:color="auto"/>
              <w:bottom w:val="dashSmallGap" w:sz="4" w:space="0" w:color="auto"/>
            </w:tcBorders>
            <w:vAlign w:val="center"/>
          </w:tcPr>
          <w:p w14:paraId="2AF312D3" w14:textId="77777777" w:rsidR="008A3EFB" w:rsidRPr="006044D6" w:rsidRDefault="008A3EFB" w:rsidP="0036457A">
            <w:pPr>
              <w:keepNext/>
              <w:jc w:val="center"/>
              <w:rPr>
                <w:rFonts w:ascii="Arial" w:hAnsi="Arial" w:cs="Arial"/>
                <w:sz w:val="18"/>
                <w:szCs w:val="18"/>
                <w:lang w:val="es-ES_tradnl"/>
              </w:rPr>
            </w:pPr>
            <w:r w:rsidRPr="006044D6">
              <w:rPr>
                <w:rFonts w:ascii="Arial" w:hAnsi="Arial" w:cs="Arial"/>
                <w:sz w:val="18"/>
                <w:szCs w:val="18"/>
                <w:lang w:val="es-ES_tradnl"/>
              </w:rPr>
              <w:t>V</w:t>
            </w:r>
          </w:p>
        </w:tc>
        <w:tc>
          <w:tcPr>
            <w:tcW w:w="709" w:type="dxa"/>
            <w:tcBorders>
              <w:top w:val="dashSmallGap" w:sz="4" w:space="0" w:color="auto"/>
              <w:bottom w:val="dashSmallGap" w:sz="4" w:space="0" w:color="auto"/>
            </w:tcBorders>
            <w:vAlign w:val="center"/>
          </w:tcPr>
          <w:p w14:paraId="4A25F514" w14:textId="77777777" w:rsidR="008A3EFB" w:rsidRPr="006044D6" w:rsidRDefault="008A3EFB" w:rsidP="0036457A">
            <w:pPr>
              <w:keepNext/>
              <w:jc w:val="center"/>
              <w:rPr>
                <w:rFonts w:ascii="Arial" w:hAnsi="Arial" w:cs="Arial"/>
                <w:sz w:val="18"/>
                <w:szCs w:val="18"/>
                <w:lang w:val="es-ES_tradnl"/>
              </w:rPr>
            </w:pPr>
            <w:r w:rsidRPr="006044D6">
              <w:rPr>
                <w:rFonts w:ascii="Arial" w:hAnsi="Arial" w:cs="Arial"/>
                <w:sz w:val="18"/>
                <w:szCs w:val="18"/>
                <w:lang w:val="es-ES_tradnl"/>
              </w:rPr>
              <w:t>R</w:t>
            </w:r>
          </w:p>
        </w:tc>
        <w:tc>
          <w:tcPr>
            <w:tcW w:w="567" w:type="dxa"/>
            <w:tcBorders>
              <w:top w:val="dashSmallGap" w:sz="4" w:space="0" w:color="auto"/>
              <w:bottom w:val="dashSmallGap" w:sz="4" w:space="0" w:color="auto"/>
            </w:tcBorders>
            <w:vAlign w:val="center"/>
          </w:tcPr>
          <w:p w14:paraId="2D37E499" w14:textId="77777777" w:rsidR="008A3EFB" w:rsidRPr="006044D6" w:rsidRDefault="008A3EFB" w:rsidP="0036457A">
            <w:pPr>
              <w:keepNext/>
              <w:jc w:val="center"/>
              <w:rPr>
                <w:rFonts w:ascii="Arial" w:hAnsi="Arial" w:cs="Arial"/>
                <w:sz w:val="18"/>
                <w:szCs w:val="18"/>
                <w:lang w:val="es-ES_tradnl"/>
              </w:rPr>
            </w:pPr>
          </w:p>
        </w:tc>
        <w:tc>
          <w:tcPr>
            <w:tcW w:w="425" w:type="dxa"/>
            <w:tcBorders>
              <w:top w:val="dashSmallGap" w:sz="4" w:space="0" w:color="auto"/>
              <w:bottom w:val="dashSmallGap" w:sz="4" w:space="0" w:color="auto"/>
            </w:tcBorders>
            <w:vAlign w:val="center"/>
          </w:tcPr>
          <w:p w14:paraId="54497D60" w14:textId="77777777" w:rsidR="008A3EFB" w:rsidRPr="006044D6" w:rsidRDefault="008A3EFB" w:rsidP="0036457A">
            <w:pPr>
              <w:keepNext/>
              <w:jc w:val="center"/>
              <w:rPr>
                <w:rFonts w:ascii="Arial" w:hAnsi="Arial" w:cs="Arial"/>
                <w:sz w:val="18"/>
                <w:szCs w:val="18"/>
                <w:lang w:val="es-ES_tradnl"/>
              </w:rPr>
            </w:pPr>
          </w:p>
        </w:tc>
        <w:tc>
          <w:tcPr>
            <w:tcW w:w="567" w:type="dxa"/>
            <w:tcBorders>
              <w:top w:val="dashSmallGap" w:sz="4" w:space="0" w:color="auto"/>
              <w:bottom w:val="dashSmallGap" w:sz="4" w:space="0" w:color="auto"/>
            </w:tcBorders>
            <w:vAlign w:val="center"/>
          </w:tcPr>
          <w:p w14:paraId="225BA3C5" w14:textId="77777777" w:rsidR="008A3EFB" w:rsidRPr="006044D6" w:rsidRDefault="008A3EFB" w:rsidP="0036457A">
            <w:pPr>
              <w:keepNext/>
              <w:jc w:val="center"/>
              <w:rPr>
                <w:rFonts w:ascii="Arial" w:hAnsi="Arial" w:cs="Arial"/>
                <w:sz w:val="18"/>
                <w:szCs w:val="18"/>
                <w:lang w:val="es-ES_tradnl"/>
              </w:rPr>
            </w:pPr>
          </w:p>
        </w:tc>
      </w:tr>
      <w:tr w:rsidR="008A3EFB" w:rsidRPr="006044D6" w14:paraId="4F9C43B3" w14:textId="77777777" w:rsidTr="000B1AA0">
        <w:tc>
          <w:tcPr>
            <w:tcW w:w="3817" w:type="dxa"/>
            <w:gridSpan w:val="3"/>
            <w:tcBorders>
              <w:top w:val="dashSmallGap" w:sz="4" w:space="0" w:color="auto"/>
              <w:bottom w:val="dashSmallGap" w:sz="4" w:space="0" w:color="auto"/>
            </w:tcBorders>
          </w:tcPr>
          <w:p w14:paraId="7C840366" w14:textId="77777777" w:rsidR="008A3EFB" w:rsidRPr="006044D6" w:rsidRDefault="008A3EFB" w:rsidP="0036457A">
            <w:pPr>
              <w:pStyle w:val="ListParagraph"/>
              <w:keepNext/>
              <w:numPr>
                <w:ilvl w:val="0"/>
                <w:numId w:val="26"/>
              </w:numPr>
              <w:ind w:left="168" w:hanging="142"/>
              <w:jc w:val="both"/>
              <w:rPr>
                <w:rFonts w:ascii="Arial" w:hAnsi="Arial" w:cs="Arial"/>
                <w:sz w:val="18"/>
                <w:lang w:val="es-ES_tradnl"/>
              </w:rPr>
            </w:pPr>
            <w:r w:rsidRPr="006044D6">
              <w:rPr>
                <w:rFonts w:ascii="Arial" w:hAnsi="Arial" w:cs="Arial"/>
                <w:sz w:val="18"/>
                <w:lang w:val="es-ES_tradnl"/>
              </w:rPr>
              <w:t xml:space="preserve">Definición términos de referencia y criterios para selección y priorización de proyectos </w:t>
            </w:r>
          </w:p>
        </w:tc>
        <w:tc>
          <w:tcPr>
            <w:tcW w:w="573" w:type="dxa"/>
            <w:tcBorders>
              <w:top w:val="dashSmallGap" w:sz="4" w:space="0" w:color="auto"/>
              <w:bottom w:val="dashSmallGap" w:sz="4" w:space="0" w:color="auto"/>
            </w:tcBorders>
            <w:vAlign w:val="center"/>
          </w:tcPr>
          <w:p w14:paraId="6F834AE6" w14:textId="77777777" w:rsidR="008A3EFB" w:rsidRPr="006044D6" w:rsidRDefault="008A3EFB" w:rsidP="0036457A">
            <w:pPr>
              <w:keepNext/>
              <w:jc w:val="center"/>
              <w:rPr>
                <w:rFonts w:ascii="Arial" w:hAnsi="Arial" w:cs="Arial"/>
                <w:sz w:val="18"/>
                <w:szCs w:val="18"/>
                <w:lang w:val="es-ES_tradnl"/>
              </w:rPr>
            </w:pPr>
          </w:p>
        </w:tc>
        <w:tc>
          <w:tcPr>
            <w:tcW w:w="708" w:type="dxa"/>
            <w:tcBorders>
              <w:top w:val="dashSmallGap" w:sz="4" w:space="0" w:color="auto"/>
              <w:bottom w:val="dashSmallGap" w:sz="4" w:space="0" w:color="auto"/>
            </w:tcBorders>
            <w:vAlign w:val="center"/>
          </w:tcPr>
          <w:p w14:paraId="1ADD5AA9" w14:textId="77777777" w:rsidR="008A3EFB" w:rsidRPr="006044D6" w:rsidRDefault="008A3EFB" w:rsidP="0036457A">
            <w:pPr>
              <w:keepNext/>
              <w:jc w:val="center"/>
              <w:rPr>
                <w:rFonts w:ascii="Arial" w:hAnsi="Arial" w:cs="Arial"/>
                <w:sz w:val="18"/>
                <w:szCs w:val="18"/>
                <w:lang w:val="es-ES_tradnl"/>
              </w:rPr>
            </w:pPr>
            <w:r w:rsidRPr="006044D6">
              <w:rPr>
                <w:rFonts w:ascii="Arial" w:hAnsi="Arial" w:cs="Arial"/>
                <w:sz w:val="18"/>
                <w:szCs w:val="18"/>
                <w:lang w:val="es-ES_tradnl"/>
              </w:rPr>
              <w:t>A</w:t>
            </w:r>
          </w:p>
        </w:tc>
        <w:tc>
          <w:tcPr>
            <w:tcW w:w="426" w:type="dxa"/>
            <w:tcBorders>
              <w:top w:val="dashSmallGap" w:sz="4" w:space="0" w:color="auto"/>
              <w:bottom w:val="dashSmallGap" w:sz="4" w:space="0" w:color="auto"/>
            </w:tcBorders>
            <w:vAlign w:val="center"/>
          </w:tcPr>
          <w:p w14:paraId="47B776E8" w14:textId="7C56EF89" w:rsidR="008A3EFB" w:rsidRPr="006044D6" w:rsidRDefault="00902A3D" w:rsidP="0036457A">
            <w:pPr>
              <w:keepNext/>
              <w:jc w:val="center"/>
              <w:rPr>
                <w:rFonts w:ascii="Arial" w:hAnsi="Arial" w:cs="Arial"/>
                <w:sz w:val="18"/>
                <w:szCs w:val="18"/>
                <w:lang w:val="es-ES_tradnl"/>
              </w:rPr>
            </w:pPr>
            <w:r w:rsidRPr="006044D6">
              <w:rPr>
                <w:rFonts w:ascii="Arial" w:hAnsi="Arial" w:cs="Arial"/>
                <w:sz w:val="18"/>
                <w:szCs w:val="18"/>
                <w:lang w:val="es-ES_tradnl"/>
              </w:rPr>
              <w:t>I</w:t>
            </w:r>
          </w:p>
        </w:tc>
        <w:tc>
          <w:tcPr>
            <w:tcW w:w="567" w:type="dxa"/>
            <w:tcBorders>
              <w:top w:val="dashSmallGap" w:sz="4" w:space="0" w:color="auto"/>
              <w:bottom w:val="dashSmallGap" w:sz="4" w:space="0" w:color="auto"/>
            </w:tcBorders>
            <w:vAlign w:val="center"/>
          </w:tcPr>
          <w:p w14:paraId="38EBB7AC" w14:textId="05772AF4" w:rsidR="008A3EFB" w:rsidRPr="006044D6" w:rsidRDefault="008A3EFB" w:rsidP="0036457A">
            <w:pPr>
              <w:keepNext/>
              <w:jc w:val="center"/>
              <w:rPr>
                <w:rFonts w:ascii="Arial" w:hAnsi="Arial" w:cs="Arial"/>
                <w:sz w:val="18"/>
                <w:szCs w:val="18"/>
                <w:lang w:val="es-ES_tradnl"/>
              </w:rPr>
            </w:pPr>
            <w:r w:rsidRPr="006044D6">
              <w:rPr>
                <w:rFonts w:ascii="Arial" w:hAnsi="Arial" w:cs="Arial"/>
                <w:sz w:val="18"/>
                <w:szCs w:val="18"/>
                <w:lang w:val="es-ES_tradnl"/>
              </w:rPr>
              <w:t>V</w:t>
            </w:r>
          </w:p>
        </w:tc>
        <w:tc>
          <w:tcPr>
            <w:tcW w:w="708" w:type="dxa"/>
            <w:tcBorders>
              <w:top w:val="dashSmallGap" w:sz="4" w:space="0" w:color="auto"/>
              <w:bottom w:val="dashSmallGap" w:sz="4" w:space="0" w:color="auto"/>
            </w:tcBorders>
            <w:vAlign w:val="center"/>
          </w:tcPr>
          <w:p w14:paraId="45F216C1" w14:textId="5D9FA1DF" w:rsidR="008A3EFB" w:rsidRPr="006044D6" w:rsidRDefault="00902A3D" w:rsidP="0036457A">
            <w:pPr>
              <w:keepNext/>
              <w:jc w:val="center"/>
              <w:rPr>
                <w:rFonts w:ascii="Arial" w:hAnsi="Arial" w:cs="Arial"/>
                <w:sz w:val="18"/>
                <w:szCs w:val="18"/>
                <w:lang w:val="es-ES_tradnl"/>
              </w:rPr>
            </w:pPr>
            <w:r w:rsidRPr="006044D6">
              <w:rPr>
                <w:rFonts w:ascii="Arial" w:hAnsi="Arial" w:cs="Arial"/>
                <w:sz w:val="18"/>
                <w:szCs w:val="18"/>
                <w:lang w:val="es-ES_tradnl"/>
              </w:rPr>
              <w:t>V</w:t>
            </w:r>
          </w:p>
        </w:tc>
        <w:tc>
          <w:tcPr>
            <w:tcW w:w="709" w:type="dxa"/>
            <w:tcBorders>
              <w:top w:val="dashSmallGap" w:sz="4" w:space="0" w:color="auto"/>
              <w:bottom w:val="dashSmallGap" w:sz="4" w:space="0" w:color="auto"/>
            </w:tcBorders>
            <w:vAlign w:val="center"/>
          </w:tcPr>
          <w:p w14:paraId="735FB8B6" w14:textId="54A295BA" w:rsidR="008A3EFB" w:rsidRPr="006044D6" w:rsidRDefault="00902A3D" w:rsidP="0036457A">
            <w:pPr>
              <w:keepNext/>
              <w:jc w:val="center"/>
              <w:rPr>
                <w:rFonts w:ascii="Arial" w:hAnsi="Arial" w:cs="Arial"/>
                <w:sz w:val="18"/>
                <w:szCs w:val="18"/>
                <w:lang w:val="es-ES_tradnl"/>
              </w:rPr>
            </w:pPr>
            <w:r w:rsidRPr="006044D6">
              <w:rPr>
                <w:rFonts w:ascii="Arial" w:hAnsi="Arial" w:cs="Arial"/>
                <w:sz w:val="18"/>
                <w:szCs w:val="18"/>
                <w:lang w:val="es-ES_tradnl"/>
              </w:rPr>
              <w:t>R</w:t>
            </w:r>
          </w:p>
        </w:tc>
        <w:tc>
          <w:tcPr>
            <w:tcW w:w="567" w:type="dxa"/>
            <w:tcBorders>
              <w:top w:val="dashSmallGap" w:sz="4" w:space="0" w:color="auto"/>
              <w:bottom w:val="dashSmallGap" w:sz="4" w:space="0" w:color="auto"/>
            </w:tcBorders>
            <w:vAlign w:val="center"/>
          </w:tcPr>
          <w:p w14:paraId="3A3E0CB6" w14:textId="77777777" w:rsidR="008A3EFB" w:rsidRPr="006044D6" w:rsidRDefault="008A3EFB" w:rsidP="0036457A">
            <w:pPr>
              <w:keepNext/>
              <w:jc w:val="center"/>
              <w:rPr>
                <w:rFonts w:ascii="Arial" w:hAnsi="Arial" w:cs="Arial"/>
                <w:sz w:val="18"/>
                <w:szCs w:val="18"/>
                <w:lang w:val="es-ES_tradnl"/>
              </w:rPr>
            </w:pPr>
          </w:p>
        </w:tc>
        <w:tc>
          <w:tcPr>
            <w:tcW w:w="425" w:type="dxa"/>
            <w:tcBorders>
              <w:top w:val="dashSmallGap" w:sz="4" w:space="0" w:color="auto"/>
              <w:bottom w:val="dashSmallGap" w:sz="4" w:space="0" w:color="auto"/>
            </w:tcBorders>
            <w:vAlign w:val="center"/>
          </w:tcPr>
          <w:p w14:paraId="797A7FD9" w14:textId="77777777" w:rsidR="008A3EFB" w:rsidRPr="006044D6" w:rsidRDefault="008A3EFB" w:rsidP="0036457A">
            <w:pPr>
              <w:keepNext/>
              <w:jc w:val="center"/>
              <w:rPr>
                <w:rFonts w:ascii="Arial" w:hAnsi="Arial" w:cs="Arial"/>
                <w:sz w:val="18"/>
                <w:szCs w:val="18"/>
                <w:lang w:val="es-ES_tradnl"/>
              </w:rPr>
            </w:pPr>
          </w:p>
        </w:tc>
        <w:tc>
          <w:tcPr>
            <w:tcW w:w="567" w:type="dxa"/>
            <w:tcBorders>
              <w:top w:val="dashSmallGap" w:sz="4" w:space="0" w:color="auto"/>
              <w:bottom w:val="dashSmallGap" w:sz="4" w:space="0" w:color="auto"/>
            </w:tcBorders>
            <w:vAlign w:val="center"/>
          </w:tcPr>
          <w:p w14:paraId="6B87B0F3" w14:textId="77777777" w:rsidR="008A3EFB" w:rsidRPr="006044D6" w:rsidRDefault="008A3EFB" w:rsidP="0036457A">
            <w:pPr>
              <w:keepNext/>
              <w:jc w:val="center"/>
              <w:rPr>
                <w:rFonts w:ascii="Arial" w:hAnsi="Arial" w:cs="Arial"/>
                <w:sz w:val="18"/>
                <w:szCs w:val="18"/>
                <w:lang w:val="es-ES_tradnl"/>
              </w:rPr>
            </w:pPr>
          </w:p>
        </w:tc>
      </w:tr>
      <w:tr w:rsidR="008A3EFB" w:rsidRPr="006044D6" w14:paraId="2A9142E5" w14:textId="77777777" w:rsidTr="000B1AA0">
        <w:tc>
          <w:tcPr>
            <w:tcW w:w="3817" w:type="dxa"/>
            <w:gridSpan w:val="3"/>
            <w:tcBorders>
              <w:top w:val="dashSmallGap" w:sz="4" w:space="0" w:color="auto"/>
              <w:bottom w:val="dashSmallGap" w:sz="4" w:space="0" w:color="auto"/>
            </w:tcBorders>
          </w:tcPr>
          <w:p w14:paraId="38DE19BF" w14:textId="77777777" w:rsidR="008A3EFB" w:rsidRPr="006044D6" w:rsidRDefault="008A3EFB" w:rsidP="0036457A">
            <w:pPr>
              <w:pStyle w:val="ListParagraph"/>
              <w:keepNext/>
              <w:numPr>
                <w:ilvl w:val="0"/>
                <w:numId w:val="26"/>
              </w:numPr>
              <w:ind w:left="168" w:hanging="142"/>
              <w:jc w:val="both"/>
              <w:rPr>
                <w:rFonts w:ascii="Arial" w:hAnsi="Arial" w:cs="Arial"/>
                <w:sz w:val="18"/>
                <w:lang w:val="es-ES_tradnl"/>
              </w:rPr>
            </w:pPr>
            <w:r w:rsidRPr="006044D6">
              <w:rPr>
                <w:rFonts w:ascii="Arial" w:hAnsi="Arial" w:cs="Arial"/>
                <w:sz w:val="18"/>
                <w:lang w:val="es-ES_tradnl"/>
              </w:rPr>
              <w:t>Elaboración de protocolos de asistencia técnica a empleadores y oferentes</w:t>
            </w:r>
          </w:p>
        </w:tc>
        <w:tc>
          <w:tcPr>
            <w:tcW w:w="573" w:type="dxa"/>
            <w:tcBorders>
              <w:top w:val="dashSmallGap" w:sz="4" w:space="0" w:color="auto"/>
              <w:bottom w:val="dashSmallGap" w:sz="4" w:space="0" w:color="auto"/>
            </w:tcBorders>
            <w:vAlign w:val="center"/>
          </w:tcPr>
          <w:p w14:paraId="3B8E878F" w14:textId="77777777" w:rsidR="008A3EFB" w:rsidRPr="006044D6" w:rsidRDefault="008A3EFB" w:rsidP="0036457A">
            <w:pPr>
              <w:keepNext/>
              <w:jc w:val="center"/>
              <w:rPr>
                <w:rFonts w:ascii="Arial" w:hAnsi="Arial" w:cs="Arial"/>
                <w:sz w:val="18"/>
                <w:szCs w:val="18"/>
                <w:lang w:val="es-ES_tradnl"/>
              </w:rPr>
            </w:pPr>
            <w:r w:rsidRPr="006044D6">
              <w:rPr>
                <w:rFonts w:ascii="Arial" w:hAnsi="Arial" w:cs="Arial"/>
                <w:sz w:val="18"/>
                <w:szCs w:val="18"/>
                <w:lang w:val="es-ES_tradnl"/>
              </w:rPr>
              <w:t>I</w:t>
            </w:r>
          </w:p>
        </w:tc>
        <w:tc>
          <w:tcPr>
            <w:tcW w:w="708" w:type="dxa"/>
            <w:tcBorders>
              <w:top w:val="dashSmallGap" w:sz="4" w:space="0" w:color="auto"/>
              <w:bottom w:val="dashSmallGap" w:sz="4" w:space="0" w:color="auto"/>
            </w:tcBorders>
            <w:vAlign w:val="center"/>
          </w:tcPr>
          <w:p w14:paraId="65F34440" w14:textId="77777777" w:rsidR="008A3EFB" w:rsidRPr="006044D6" w:rsidRDefault="008A3EFB" w:rsidP="0036457A">
            <w:pPr>
              <w:keepNext/>
              <w:jc w:val="center"/>
              <w:rPr>
                <w:rFonts w:ascii="Arial" w:hAnsi="Arial" w:cs="Arial"/>
                <w:sz w:val="18"/>
                <w:szCs w:val="18"/>
                <w:lang w:val="es-ES_tradnl"/>
              </w:rPr>
            </w:pPr>
            <w:r w:rsidRPr="006044D6">
              <w:rPr>
                <w:rFonts w:ascii="Arial" w:hAnsi="Arial" w:cs="Arial"/>
                <w:sz w:val="18"/>
                <w:szCs w:val="18"/>
                <w:lang w:val="es-ES_tradnl"/>
              </w:rPr>
              <w:t>I</w:t>
            </w:r>
          </w:p>
        </w:tc>
        <w:tc>
          <w:tcPr>
            <w:tcW w:w="426" w:type="dxa"/>
            <w:tcBorders>
              <w:top w:val="dashSmallGap" w:sz="4" w:space="0" w:color="auto"/>
              <w:bottom w:val="dashSmallGap" w:sz="4" w:space="0" w:color="auto"/>
            </w:tcBorders>
            <w:vAlign w:val="center"/>
          </w:tcPr>
          <w:p w14:paraId="577D089F" w14:textId="2E305B59" w:rsidR="008A3EFB" w:rsidRPr="006044D6" w:rsidRDefault="00902A3D" w:rsidP="0036457A">
            <w:pPr>
              <w:keepNext/>
              <w:jc w:val="center"/>
              <w:rPr>
                <w:rFonts w:ascii="Arial" w:hAnsi="Arial" w:cs="Arial"/>
                <w:sz w:val="18"/>
                <w:szCs w:val="18"/>
                <w:lang w:val="es-ES_tradnl"/>
              </w:rPr>
            </w:pPr>
            <w:r w:rsidRPr="006044D6">
              <w:rPr>
                <w:rFonts w:ascii="Arial" w:hAnsi="Arial" w:cs="Arial"/>
                <w:sz w:val="18"/>
                <w:szCs w:val="18"/>
                <w:lang w:val="es-ES_tradnl"/>
              </w:rPr>
              <w:t>I</w:t>
            </w:r>
          </w:p>
        </w:tc>
        <w:tc>
          <w:tcPr>
            <w:tcW w:w="567" w:type="dxa"/>
            <w:tcBorders>
              <w:top w:val="dashSmallGap" w:sz="4" w:space="0" w:color="auto"/>
              <w:bottom w:val="dashSmallGap" w:sz="4" w:space="0" w:color="auto"/>
            </w:tcBorders>
            <w:vAlign w:val="center"/>
          </w:tcPr>
          <w:p w14:paraId="408E3A25" w14:textId="645978D2" w:rsidR="008A3EFB" w:rsidRPr="006044D6" w:rsidRDefault="008A3EFB" w:rsidP="0036457A">
            <w:pPr>
              <w:keepNext/>
              <w:jc w:val="center"/>
              <w:rPr>
                <w:rFonts w:ascii="Arial" w:hAnsi="Arial" w:cs="Arial"/>
                <w:sz w:val="18"/>
                <w:szCs w:val="18"/>
                <w:lang w:val="es-ES_tradnl"/>
              </w:rPr>
            </w:pPr>
            <w:r w:rsidRPr="006044D6">
              <w:rPr>
                <w:rFonts w:ascii="Arial" w:hAnsi="Arial" w:cs="Arial"/>
                <w:sz w:val="18"/>
                <w:szCs w:val="18"/>
                <w:lang w:val="es-ES_tradnl"/>
              </w:rPr>
              <w:t>A</w:t>
            </w:r>
          </w:p>
        </w:tc>
        <w:tc>
          <w:tcPr>
            <w:tcW w:w="708" w:type="dxa"/>
            <w:tcBorders>
              <w:top w:val="dashSmallGap" w:sz="4" w:space="0" w:color="auto"/>
              <w:bottom w:val="dashSmallGap" w:sz="4" w:space="0" w:color="auto"/>
            </w:tcBorders>
            <w:vAlign w:val="center"/>
          </w:tcPr>
          <w:p w14:paraId="2B5970B0" w14:textId="77777777" w:rsidR="008A3EFB" w:rsidRPr="006044D6" w:rsidRDefault="008A3EFB" w:rsidP="0036457A">
            <w:pPr>
              <w:keepNext/>
              <w:jc w:val="center"/>
              <w:rPr>
                <w:rFonts w:ascii="Arial" w:hAnsi="Arial" w:cs="Arial"/>
                <w:sz w:val="18"/>
                <w:szCs w:val="18"/>
                <w:lang w:val="es-ES_tradnl"/>
              </w:rPr>
            </w:pPr>
            <w:r w:rsidRPr="006044D6">
              <w:rPr>
                <w:rFonts w:ascii="Arial" w:hAnsi="Arial" w:cs="Arial"/>
                <w:sz w:val="18"/>
                <w:szCs w:val="18"/>
                <w:lang w:val="es-ES_tradnl"/>
              </w:rPr>
              <w:t>V</w:t>
            </w:r>
          </w:p>
        </w:tc>
        <w:tc>
          <w:tcPr>
            <w:tcW w:w="709" w:type="dxa"/>
            <w:tcBorders>
              <w:top w:val="dashSmallGap" w:sz="4" w:space="0" w:color="auto"/>
              <w:bottom w:val="dashSmallGap" w:sz="4" w:space="0" w:color="auto"/>
            </w:tcBorders>
            <w:vAlign w:val="center"/>
          </w:tcPr>
          <w:p w14:paraId="2144E236" w14:textId="77777777" w:rsidR="008A3EFB" w:rsidRPr="006044D6" w:rsidRDefault="008A3EFB" w:rsidP="0036457A">
            <w:pPr>
              <w:keepNext/>
              <w:jc w:val="center"/>
              <w:rPr>
                <w:rFonts w:ascii="Arial" w:hAnsi="Arial" w:cs="Arial"/>
                <w:sz w:val="18"/>
                <w:szCs w:val="18"/>
                <w:lang w:val="es-ES_tradnl"/>
              </w:rPr>
            </w:pPr>
            <w:r w:rsidRPr="006044D6">
              <w:rPr>
                <w:rFonts w:ascii="Arial" w:hAnsi="Arial" w:cs="Arial"/>
                <w:sz w:val="18"/>
                <w:szCs w:val="18"/>
                <w:lang w:val="es-ES_tradnl"/>
              </w:rPr>
              <w:t>R</w:t>
            </w:r>
          </w:p>
        </w:tc>
        <w:tc>
          <w:tcPr>
            <w:tcW w:w="567" w:type="dxa"/>
            <w:tcBorders>
              <w:top w:val="dashSmallGap" w:sz="4" w:space="0" w:color="auto"/>
              <w:bottom w:val="dashSmallGap" w:sz="4" w:space="0" w:color="auto"/>
            </w:tcBorders>
            <w:vAlign w:val="center"/>
          </w:tcPr>
          <w:p w14:paraId="6AA6F606" w14:textId="77777777" w:rsidR="008A3EFB" w:rsidRPr="006044D6" w:rsidRDefault="008A3EFB" w:rsidP="0036457A">
            <w:pPr>
              <w:keepNext/>
              <w:jc w:val="center"/>
              <w:rPr>
                <w:rFonts w:ascii="Arial" w:hAnsi="Arial" w:cs="Arial"/>
                <w:sz w:val="18"/>
                <w:szCs w:val="18"/>
                <w:lang w:val="es-ES_tradnl"/>
              </w:rPr>
            </w:pPr>
          </w:p>
        </w:tc>
        <w:tc>
          <w:tcPr>
            <w:tcW w:w="425" w:type="dxa"/>
            <w:tcBorders>
              <w:top w:val="dashSmallGap" w:sz="4" w:space="0" w:color="auto"/>
              <w:bottom w:val="dashSmallGap" w:sz="4" w:space="0" w:color="auto"/>
            </w:tcBorders>
            <w:vAlign w:val="center"/>
          </w:tcPr>
          <w:p w14:paraId="22393E2A" w14:textId="77777777" w:rsidR="008A3EFB" w:rsidRPr="006044D6" w:rsidRDefault="008A3EFB" w:rsidP="0036457A">
            <w:pPr>
              <w:keepNext/>
              <w:jc w:val="center"/>
              <w:rPr>
                <w:rFonts w:ascii="Arial" w:hAnsi="Arial" w:cs="Arial"/>
                <w:sz w:val="18"/>
                <w:szCs w:val="18"/>
                <w:lang w:val="es-ES_tradnl"/>
              </w:rPr>
            </w:pPr>
          </w:p>
        </w:tc>
        <w:tc>
          <w:tcPr>
            <w:tcW w:w="567" w:type="dxa"/>
            <w:tcBorders>
              <w:top w:val="dashSmallGap" w:sz="4" w:space="0" w:color="auto"/>
              <w:bottom w:val="dashSmallGap" w:sz="4" w:space="0" w:color="auto"/>
            </w:tcBorders>
            <w:vAlign w:val="center"/>
          </w:tcPr>
          <w:p w14:paraId="0912A003" w14:textId="77777777" w:rsidR="008A3EFB" w:rsidRPr="006044D6" w:rsidRDefault="008A3EFB" w:rsidP="0036457A">
            <w:pPr>
              <w:keepNext/>
              <w:jc w:val="center"/>
              <w:rPr>
                <w:rFonts w:ascii="Arial" w:hAnsi="Arial" w:cs="Arial"/>
                <w:sz w:val="18"/>
                <w:szCs w:val="18"/>
                <w:lang w:val="es-ES_tradnl"/>
              </w:rPr>
            </w:pPr>
          </w:p>
        </w:tc>
      </w:tr>
      <w:tr w:rsidR="008A3EFB" w:rsidRPr="006044D6" w14:paraId="55455BD2" w14:textId="77777777" w:rsidTr="000B1AA0">
        <w:tc>
          <w:tcPr>
            <w:tcW w:w="3817" w:type="dxa"/>
            <w:gridSpan w:val="3"/>
            <w:tcBorders>
              <w:top w:val="dashSmallGap" w:sz="4" w:space="0" w:color="auto"/>
              <w:bottom w:val="dashSmallGap" w:sz="4" w:space="0" w:color="auto"/>
            </w:tcBorders>
          </w:tcPr>
          <w:p w14:paraId="21C020B0" w14:textId="77777777" w:rsidR="008A3EFB" w:rsidRPr="006044D6" w:rsidRDefault="008A3EFB" w:rsidP="00686A0C">
            <w:pPr>
              <w:pStyle w:val="ListParagraph"/>
              <w:numPr>
                <w:ilvl w:val="0"/>
                <w:numId w:val="26"/>
              </w:numPr>
              <w:ind w:left="168" w:hanging="142"/>
              <w:jc w:val="both"/>
              <w:rPr>
                <w:rFonts w:ascii="Arial" w:hAnsi="Arial" w:cs="Arial"/>
                <w:sz w:val="18"/>
                <w:lang w:val="es-ES_tradnl"/>
              </w:rPr>
            </w:pPr>
            <w:r w:rsidRPr="006044D6">
              <w:rPr>
                <w:rFonts w:ascii="Arial" w:hAnsi="Arial" w:cs="Arial"/>
                <w:sz w:val="18"/>
                <w:lang w:val="es-ES_tradnl"/>
              </w:rPr>
              <w:t>Elaboración de protocolos de monitoreo a la ejecución de los proyectos seleccionados</w:t>
            </w:r>
          </w:p>
        </w:tc>
        <w:tc>
          <w:tcPr>
            <w:tcW w:w="573" w:type="dxa"/>
            <w:tcBorders>
              <w:top w:val="dashSmallGap" w:sz="4" w:space="0" w:color="auto"/>
              <w:bottom w:val="dashSmallGap" w:sz="4" w:space="0" w:color="auto"/>
            </w:tcBorders>
            <w:vAlign w:val="center"/>
          </w:tcPr>
          <w:p w14:paraId="62B2BD14" w14:textId="77777777" w:rsidR="008A3EFB" w:rsidRPr="006044D6" w:rsidRDefault="008A3EFB" w:rsidP="00E24D82">
            <w:pPr>
              <w:jc w:val="center"/>
              <w:rPr>
                <w:rFonts w:ascii="Arial" w:hAnsi="Arial" w:cs="Arial"/>
                <w:sz w:val="18"/>
                <w:szCs w:val="18"/>
                <w:lang w:val="es-ES_tradnl"/>
              </w:rPr>
            </w:pPr>
            <w:r w:rsidRPr="006044D6">
              <w:rPr>
                <w:rFonts w:ascii="Arial" w:hAnsi="Arial" w:cs="Arial"/>
                <w:sz w:val="18"/>
                <w:szCs w:val="18"/>
                <w:lang w:val="es-ES_tradnl"/>
              </w:rPr>
              <w:t>I</w:t>
            </w:r>
          </w:p>
        </w:tc>
        <w:tc>
          <w:tcPr>
            <w:tcW w:w="708" w:type="dxa"/>
            <w:tcBorders>
              <w:top w:val="dashSmallGap" w:sz="4" w:space="0" w:color="auto"/>
              <w:bottom w:val="dashSmallGap" w:sz="4" w:space="0" w:color="auto"/>
            </w:tcBorders>
            <w:vAlign w:val="center"/>
          </w:tcPr>
          <w:p w14:paraId="7E0C8A7E" w14:textId="77777777" w:rsidR="008A3EFB" w:rsidRPr="006044D6" w:rsidRDefault="008A3EFB" w:rsidP="00E24D82">
            <w:pPr>
              <w:jc w:val="center"/>
              <w:rPr>
                <w:rFonts w:ascii="Arial" w:hAnsi="Arial" w:cs="Arial"/>
                <w:sz w:val="18"/>
                <w:szCs w:val="18"/>
                <w:lang w:val="es-ES_tradnl"/>
              </w:rPr>
            </w:pPr>
            <w:r w:rsidRPr="006044D6">
              <w:rPr>
                <w:rFonts w:ascii="Arial" w:hAnsi="Arial" w:cs="Arial"/>
                <w:sz w:val="18"/>
                <w:szCs w:val="18"/>
                <w:lang w:val="es-ES_tradnl"/>
              </w:rPr>
              <w:t>I</w:t>
            </w:r>
          </w:p>
        </w:tc>
        <w:tc>
          <w:tcPr>
            <w:tcW w:w="426" w:type="dxa"/>
            <w:tcBorders>
              <w:top w:val="dashSmallGap" w:sz="4" w:space="0" w:color="auto"/>
              <w:bottom w:val="dashSmallGap" w:sz="4" w:space="0" w:color="auto"/>
            </w:tcBorders>
            <w:vAlign w:val="center"/>
          </w:tcPr>
          <w:p w14:paraId="65541748" w14:textId="102D337C" w:rsidR="008A3EFB" w:rsidRPr="006044D6" w:rsidRDefault="00902A3D" w:rsidP="00902A3D">
            <w:pPr>
              <w:jc w:val="center"/>
              <w:rPr>
                <w:rFonts w:ascii="Arial" w:hAnsi="Arial" w:cs="Arial"/>
                <w:sz w:val="18"/>
                <w:szCs w:val="18"/>
                <w:lang w:val="es-ES_tradnl"/>
              </w:rPr>
            </w:pPr>
            <w:r w:rsidRPr="006044D6">
              <w:rPr>
                <w:rFonts w:ascii="Arial" w:hAnsi="Arial" w:cs="Arial"/>
                <w:sz w:val="18"/>
                <w:szCs w:val="18"/>
                <w:lang w:val="es-ES_tradnl"/>
              </w:rPr>
              <w:t>I</w:t>
            </w:r>
          </w:p>
        </w:tc>
        <w:tc>
          <w:tcPr>
            <w:tcW w:w="567" w:type="dxa"/>
            <w:tcBorders>
              <w:top w:val="dashSmallGap" w:sz="4" w:space="0" w:color="auto"/>
              <w:bottom w:val="dashSmallGap" w:sz="4" w:space="0" w:color="auto"/>
            </w:tcBorders>
            <w:vAlign w:val="center"/>
          </w:tcPr>
          <w:p w14:paraId="422A08FF" w14:textId="72C0B106" w:rsidR="008A3EFB" w:rsidRPr="006044D6" w:rsidRDefault="008A3EFB" w:rsidP="00902A3D">
            <w:pPr>
              <w:jc w:val="center"/>
              <w:rPr>
                <w:rFonts w:ascii="Arial" w:hAnsi="Arial" w:cs="Arial"/>
                <w:sz w:val="18"/>
                <w:szCs w:val="18"/>
                <w:lang w:val="es-ES_tradnl"/>
              </w:rPr>
            </w:pPr>
            <w:r w:rsidRPr="006044D6">
              <w:rPr>
                <w:rFonts w:ascii="Arial" w:hAnsi="Arial" w:cs="Arial"/>
                <w:sz w:val="18"/>
                <w:szCs w:val="18"/>
                <w:lang w:val="es-ES_tradnl"/>
              </w:rPr>
              <w:t>A</w:t>
            </w:r>
          </w:p>
        </w:tc>
        <w:tc>
          <w:tcPr>
            <w:tcW w:w="708" w:type="dxa"/>
            <w:tcBorders>
              <w:top w:val="dashSmallGap" w:sz="4" w:space="0" w:color="auto"/>
              <w:bottom w:val="dashSmallGap" w:sz="4" w:space="0" w:color="auto"/>
            </w:tcBorders>
            <w:vAlign w:val="center"/>
          </w:tcPr>
          <w:p w14:paraId="61A7F6FA" w14:textId="77777777" w:rsidR="008A3EFB" w:rsidRPr="006044D6" w:rsidRDefault="008A3EFB" w:rsidP="00902A3D">
            <w:pPr>
              <w:jc w:val="center"/>
              <w:rPr>
                <w:rFonts w:ascii="Arial" w:hAnsi="Arial" w:cs="Arial"/>
                <w:sz w:val="18"/>
                <w:szCs w:val="18"/>
                <w:lang w:val="es-ES_tradnl"/>
              </w:rPr>
            </w:pPr>
            <w:r w:rsidRPr="006044D6">
              <w:rPr>
                <w:rFonts w:ascii="Arial" w:hAnsi="Arial" w:cs="Arial"/>
                <w:sz w:val="18"/>
                <w:szCs w:val="18"/>
                <w:lang w:val="es-ES_tradnl"/>
              </w:rPr>
              <w:t>V</w:t>
            </w:r>
          </w:p>
        </w:tc>
        <w:tc>
          <w:tcPr>
            <w:tcW w:w="709" w:type="dxa"/>
            <w:tcBorders>
              <w:top w:val="dashSmallGap" w:sz="4" w:space="0" w:color="auto"/>
              <w:bottom w:val="dashSmallGap" w:sz="4" w:space="0" w:color="auto"/>
            </w:tcBorders>
            <w:vAlign w:val="center"/>
          </w:tcPr>
          <w:p w14:paraId="03BAB495" w14:textId="77777777" w:rsidR="008A3EFB" w:rsidRPr="006044D6" w:rsidRDefault="008A3EFB" w:rsidP="00902A3D">
            <w:pPr>
              <w:jc w:val="center"/>
              <w:rPr>
                <w:rFonts w:ascii="Arial" w:hAnsi="Arial" w:cs="Arial"/>
                <w:sz w:val="18"/>
                <w:szCs w:val="18"/>
                <w:lang w:val="es-ES_tradnl"/>
              </w:rPr>
            </w:pPr>
            <w:r w:rsidRPr="006044D6">
              <w:rPr>
                <w:rFonts w:ascii="Arial" w:hAnsi="Arial" w:cs="Arial"/>
                <w:sz w:val="18"/>
                <w:szCs w:val="18"/>
                <w:lang w:val="es-ES_tradnl"/>
              </w:rPr>
              <w:t>R</w:t>
            </w:r>
          </w:p>
        </w:tc>
        <w:tc>
          <w:tcPr>
            <w:tcW w:w="567" w:type="dxa"/>
            <w:tcBorders>
              <w:top w:val="dashSmallGap" w:sz="4" w:space="0" w:color="auto"/>
              <w:bottom w:val="dashSmallGap" w:sz="4" w:space="0" w:color="auto"/>
            </w:tcBorders>
            <w:vAlign w:val="center"/>
          </w:tcPr>
          <w:p w14:paraId="2CAE70DA" w14:textId="77777777" w:rsidR="008A3EFB" w:rsidRPr="006044D6" w:rsidRDefault="008A3EFB" w:rsidP="00902A3D">
            <w:pPr>
              <w:jc w:val="center"/>
              <w:rPr>
                <w:rFonts w:ascii="Arial" w:hAnsi="Arial" w:cs="Arial"/>
                <w:sz w:val="18"/>
                <w:szCs w:val="18"/>
                <w:lang w:val="es-ES_tradnl"/>
              </w:rPr>
            </w:pPr>
          </w:p>
        </w:tc>
        <w:tc>
          <w:tcPr>
            <w:tcW w:w="425" w:type="dxa"/>
            <w:tcBorders>
              <w:top w:val="dashSmallGap" w:sz="4" w:space="0" w:color="auto"/>
              <w:bottom w:val="dashSmallGap" w:sz="4" w:space="0" w:color="auto"/>
            </w:tcBorders>
            <w:vAlign w:val="center"/>
          </w:tcPr>
          <w:p w14:paraId="3B2C21EE" w14:textId="77777777" w:rsidR="008A3EFB" w:rsidRPr="006044D6" w:rsidRDefault="008A3EFB" w:rsidP="00902A3D">
            <w:pPr>
              <w:jc w:val="center"/>
              <w:rPr>
                <w:rFonts w:ascii="Arial" w:hAnsi="Arial" w:cs="Arial"/>
                <w:sz w:val="18"/>
                <w:szCs w:val="18"/>
                <w:lang w:val="es-ES_tradnl"/>
              </w:rPr>
            </w:pPr>
          </w:p>
        </w:tc>
        <w:tc>
          <w:tcPr>
            <w:tcW w:w="567" w:type="dxa"/>
            <w:tcBorders>
              <w:top w:val="dashSmallGap" w:sz="4" w:space="0" w:color="auto"/>
              <w:bottom w:val="dashSmallGap" w:sz="4" w:space="0" w:color="auto"/>
            </w:tcBorders>
            <w:vAlign w:val="center"/>
          </w:tcPr>
          <w:p w14:paraId="271E6CEC" w14:textId="77777777" w:rsidR="008A3EFB" w:rsidRPr="006044D6" w:rsidRDefault="008A3EFB" w:rsidP="00902A3D">
            <w:pPr>
              <w:jc w:val="center"/>
              <w:rPr>
                <w:rFonts w:ascii="Arial" w:hAnsi="Arial" w:cs="Arial"/>
                <w:sz w:val="18"/>
                <w:szCs w:val="18"/>
                <w:lang w:val="es-ES_tradnl"/>
              </w:rPr>
            </w:pPr>
          </w:p>
        </w:tc>
      </w:tr>
      <w:tr w:rsidR="008A3EFB" w:rsidRPr="006044D6" w14:paraId="7327DB8C" w14:textId="77777777" w:rsidTr="000B1AA0">
        <w:tc>
          <w:tcPr>
            <w:tcW w:w="3817" w:type="dxa"/>
            <w:gridSpan w:val="3"/>
            <w:tcBorders>
              <w:top w:val="dashSmallGap" w:sz="4" w:space="0" w:color="auto"/>
              <w:bottom w:val="single" w:sz="4" w:space="0" w:color="auto"/>
            </w:tcBorders>
          </w:tcPr>
          <w:p w14:paraId="60E06912" w14:textId="77777777" w:rsidR="008A3EFB" w:rsidRPr="006044D6" w:rsidRDefault="008A3EFB" w:rsidP="00686A0C">
            <w:pPr>
              <w:pStyle w:val="ListParagraph"/>
              <w:numPr>
                <w:ilvl w:val="0"/>
                <w:numId w:val="26"/>
              </w:numPr>
              <w:ind w:left="168" w:hanging="142"/>
              <w:jc w:val="both"/>
              <w:rPr>
                <w:rFonts w:ascii="Arial" w:hAnsi="Arial" w:cs="Arial"/>
                <w:sz w:val="18"/>
                <w:lang w:val="es-ES_tradnl"/>
              </w:rPr>
            </w:pPr>
            <w:r w:rsidRPr="006044D6">
              <w:rPr>
                <w:rFonts w:ascii="Arial" w:hAnsi="Arial" w:cs="Arial"/>
                <w:sz w:val="18"/>
                <w:lang w:val="es-ES_tradnl"/>
              </w:rPr>
              <w:t>Elaboración de protocolos de acompañamiento técnico a ejecutores de los proyectos priorizados</w:t>
            </w:r>
          </w:p>
        </w:tc>
        <w:tc>
          <w:tcPr>
            <w:tcW w:w="573" w:type="dxa"/>
            <w:tcBorders>
              <w:top w:val="dashSmallGap" w:sz="4" w:space="0" w:color="auto"/>
              <w:bottom w:val="single" w:sz="4" w:space="0" w:color="auto"/>
            </w:tcBorders>
            <w:vAlign w:val="center"/>
          </w:tcPr>
          <w:p w14:paraId="1C2BB2F4" w14:textId="77777777" w:rsidR="008A3EFB" w:rsidRPr="006044D6" w:rsidRDefault="008A3EFB" w:rsidP="00B11509">
            <w:pPr>
              <w:jc w:val="center"/>
              <w:rPr>
                <w:rFonts w:ascii="Arial" w:hAnsi="Arial" w:cs="Arial"/>
                <w:sz w:val="18"/>
                <w:szCs w:val="18"/>
                <w:lang w:val="es-ES_tradnl"/>
              </w:rPr>
            </w:pPr>
            <w:r w:rsidRPr="006044D6">
              <w:rPr>
                <w:rFonts w:ascii="Arial" w:hAnsi="Arial" w:cs="Arial"/>
                <w:sz w:val="18"/>
                <w:szCs w:val="18"/>
                <w:lang w:val="es-ES_tradnl"/>
              </w:rPr>
              <w:t>I</w:t>
            </w:r>
          </w:p>
        </w:tc>
        <w:tc>
          <w:tcPr>
            <w:tcW w:w="708" w:type="dxa"/>
            <w:tcBorders>
              <w:top w:val="dashSmallGap" w:sz="4" w:space="0" w:color="auto"/>
              <w:bottom w:val="single" w:sz="4" w:space="0" w:color="auto"/>
            </w:tcBorders>
            <w:vAlign w:val="center"/>
          </w:tcPr>
          <w:p w14:paraId="537D0532" w14:textId="77777777" w:rsidR="008A3EFB" w:rsidRPr="006044D6" w:rsidRDefault="008A3EFB" w:rsidP="00B11509">
            <w:pPr>
              <w:jc w:val="center"/>
              <w:rPr>
                <w:rFonts w:ascii="Arial" w:hAnsi="Arial" w:cs="Arial"/>
                <w:sz w:val="18"/>
                <w:szCs w:val="18"/>
                <w:lang w:val="es-ES_tradnl"/>
              </w:rPr>
            </w:pPr>
            <w:r w:rsidRPr="006044D6">
              <w:rPr>
                <w:rFonts w:ascii="Arial" w:hAnsi="Arial" w:cs="Arial"/>
                <w:sz w:val="18"/>
                <w:szCs w:val="18"/>
                <w:lang w:val="es-ES_tradnl"/>
              </w:rPr>
              <w:t>I</w:t>
            </w:r>
          </w:p>
        </w:tc>
        <w:tc>
          <w:tcPr>
            <w:tcW w:w="426" w:type="dxa"/>
            <w:tcBorders>
              <w:top w:val="dashSmallGap" w:sz="4" w:space="0" w:color="auto"/>
              <w:bottom w:val="single" w:sz="4" w:space="0" w:color="auto"/>
            </w:tcBorders>
            <w:vAlign w:val="center"/>
          </w:tcPr>
          <w:p w14:paraId="45D921D2" w14:textId="311CE0D5" w:rsidR="008A3EFB" w:rsidRPr="006044D6" w:rsidRDefault="00902A3D" w:rsidP="00902A3D">
            <w:pPr>
              <w:jc w:val="center"/>
              <w:rPr>
                <w:rFonts w:ascii="Arial" w:hAnsi="Arial" w:cs="Arial"/>
                <w:sz w:val="18"/>
                <w:szCs w:val="18"/>
                <w:lang w:val="es-ES_tradnl"/>
              </w:rPr>
            </w:pPr>
            <w:r w:rsidRPr="006044D6">
              <w:rPr>
                <w:rFonts w:ascii="Arial" w:hAnsi="Arial" w:cs="Arial"/>
                <w:sz w:val="18"/>
                <w:szCs w:val="18"/>
                <w:lang w:val="es-ES_tradnl"/>
              </w:rPr>
              <w:t>I</w:t>
            </w:r>
          </w:p>
        </w:tc>
        <w:tc>
          <w:tcPr>
            <w:tcW w:w="567" w:type="dxa"/>
            <w:tcBorders>
              <w:top w:val="dashSmallGap" w:sz="4" w:space="0" w:color="auto"/>
              <w:bottom w:val="single" w:sz="4" w:space="0" w:color="auto"/>
            </w:tcBorders>
            <w:vAlign w:val="center"/>
          </w:tcPr>
          <w:p w14:paraId="7E3D1EBC" w14:textId="660E18C5" w:rsidR="008A3EFB" w:rsidRPr="006044D6" w:rsidRDefault="008A3EFB" w:rsidP="00902A3D">
            <w:pPr>
              <w:jc w:val="center"/>
              <w:rPr>
                <w:rFonts w:ascii="Arial" w:hAnsi="Arial" w:cs="Arial"/>
                <w:sz w:val="18"/>
                <w:szCs w:val="18"/>
                <w:lang w:val="es-ES_tradnl"/>
              </w:rPr>
            </w:pPr>
            <w:r w:rsidRPr="006044D6">
              <w:rPr>
                <w:rFonts w:ascii="Arial" w:hAnsi="Arial" w:cs="Arial"/>
                <w:sz w:val="18"/>
                <w:szCs w:val="18"/>
                <w:lang w:val="es-ES_tradnl"/>
              </w:rPr>
              <w:t>A</w:t>
            </w:r>
          </w:p>
        </w:tc>
        <w:tc>
          <w:tcPr>
            <w:tcW w:w="708" w:type="dxa"/>
            <w:tcBorders>
              <w:top w:val="dashSmallGap" w:sz="4" w:space="0" w:color="auto"/>
              <w:bottom w:val="single" w:sz="4" w:space="0" w:color="auto"/>
            </w:tcBorders>
            <w:vAlign w:val="center"/>
          </w:tcPr>
          <w:p w14:paraId="09D10EC2" w14:textId="77777777" w:rsidR="008A3EFB" w:rsidRPr="006044D6" w:rsidRDefault="008A3EFB" w:rsidP="00902A3D">
            <w:pPr>
              <w:jc w:val="center"/>
              <w:rPr>
                <w:rFonts w:ascii="Arial" w:hAnsi="Arial" w:cs="Arial"/>
                <w:sz w:val="18"/>
                <w:szCs w:val="18"/>
                <w:lang w:val="es-ES_tradnl"/>
              </w:rPr>
            </w:pPr>
            <w:r w:rsidRPr="006044D6">
              <w:rPr>
                <w:rFonts w:ascii="Arial" w:hAnsi="Arial" w:cs="Arial"/>
                <w:sz w:val="18"/>
                <w:szCs w:val="18"/>
                <w:lang w:val="es-ES_tradnl"/>
              </w:rPr>
              <w:t>V</w:t>
            </w:r>
          </w:p>
        </w:tc>
        <w:tc>
          <w:tcPr>
            <w:tcW w:w="709" w:type="dxa"/>
            <w:tcBorders>
              <w:top w:val="dashSmallGap" w:sz="4" w:space="0" w:color="auto"/>
              <w:bottom w:val="single" w:sz="4" w:space="0" w:color="auto"/>
            </w:tcBorders>
            <w:vAlign w:val="center"/>
          </w:tcPr>
          <w:p w14:paraId="342FD0B7" w14:textId="77777777" w:rsidR="008A3EFB" w:rsidRPr="006044D6" w:rsidRDefault="008A3EFB" w:rsidP="00902A3D">
            <w:pPr>
              <w:jc w:val="center"/>
              <w:rPr>
                <w:rFonts w:ascii="Arial" w:hAnsi="Arial" w:cs="Arial"/>
                <w:sz w:val="18"/>
                <w:szCs w:val="18"/>
                <w:lang w:val="es-ES_tradnl"/>
              </w:rPr>
            </w:pPr>
            <w:r w:rsidRPr="006044D6">
              <w:rPr>
                <w:rFonts w:ascii="Arial" w:hAnsi="Arial" w:cs="Arial"/>
                <w:sz w:val="18"/>
                <w:szCs w:val="18"/>
                <w:lang w:val="es-ES_tradnl"/>
              </w:rPr>
              <w:t>R</w:t>
            </w:r>
          </w:p>
        </w:tc>
        <w:tc>
          <w:tcPr>
            <w:tcW w:w="567" w:type="dxa"/>
            <w:tcBorders>
              <w:top w:val="dashSmallGap" w:sz="4" w:space="0" w:color="auto"/>
              <w:bottom w:val="single" w:sz="4" w:space="0" w:color="auto"/>
            </w:tcBorders>
            <w:vAlign w:val="center"/>
          </w:tcPr>
          <w:p w14:paraId="2966C4B7" w14:textId="77777777" w:rsidR="008A3EFB" w:rsidRPr="006044D6" w:rsidRDefault="008A3EFB" w:rsidP="00902A3D">
            <w:pPr>
              <w:jc w:val="center"/>
              <w:rPr>
                <w:rFonts w:ascii="Arial" w:hAnsi="Arial" w:cs="Arial"/>
                <w:sz w:val="18"/>
                <w:szCs w:val="18"/>
                <w:lang w:val="es-ES_tradnl"/>
              </w:rPr>
            </w:pPr>
          </w:p>
        </w:tc>
        <w:tc>
          <w:tcPr>
            <w:tcW w:w="425" w:type="dxa"/>
            <w:tcBorders>
              <w:top w:val="dashSmallGap" w:sz="4" w:space="0" w:color="auto"/>
              <w:bottom w:val="single" w:sz="4" w:space="0" w:color="auto"/>
            </w:tcBorders>
            <w:vAlign w:val="center"/>
          </w:tcPr>
          <w:p w14:paraId="669557DA" w14:textId="77777777" w:rsidR="008A3EFB" w:rsidRPr="006044D6" w:rsidRDefault="008A3EFB" w:rsidP="00902A3D">
            <w:pPr>
              <w:jc w:val="center"/>
              <w:rPr>
                <w:rFonts w:ascii="Arial" w:hAnsi="Arial" w:cs="Arial"/>
                <w:sz w:val="18"/>
                <w:szCs w:val="18"/>
                <w:lang w:val="es-ES_tradnl"/>
              </w:rPr>
            </w:pPr>
          </w:p>
        </w:tc>
        <w:tc>
          <w:tcPr>
            <w:tcW w:w="567" w:type="dxa"/>
            <w:tcBorders>
              <w:top w:val="dashSmallGap" w:sz="4" w:space="0" w:color="auto"/>
              <w:bottom w:val="single" w:sz="4" w:space="0" w:color="auto"/>
            </w:tcBorders>
            <w:vAlign w:val="center"/>
          </w:tcPr>
          <w:p w14:paraId="0A5828F4" w14:textId="77777777" w:rsidR="008A3EFB" w:rsidRPr="006044D6" w:rsidRDefault="008A3EFB" w:rsidP="00902A3D">
            <w:pPr>
              <w:jc w:val="center"/>
              <w:rPr>
                <w:rFonts w:ascii="Arial" w:hAnsi="Arial" w:cs="Arial"/>
                <w:sz w:val="18"/>
                <w:szCs w:val="18"/>
                <w:lang w:val="es-ES_tradnl"/>
              </w:rPr>
            </w:pPr>
          </w:p>
        </w:tc>
      </w:tr>
      <w:tr w:rsidR="008A3EFB" w:rsidRPr="006044D6" w14:paraId="563E5F50" w14:textId="77777777" w:rsidTr="000B1AA0">
        <w:tc>
          <w:tcPr>
            <w:tcW w:w="3817" w:type="dxa"/>
            <w:gridSpan w:val="3"/>
            <w:tcBorders>
              <w:top w:val="dashSmallGap" w:sz="4" w:space="0" w:color="auto"/>
              <w:bottom w:val="single" w:sz="4" w:space="0" w:color="auto"/>
            </w:tcBorders>
          </w:tcPr>
          <w:p w14:paraId="5B1E91EE" w14:textId="77777777" w:rsidR="008A3EFB" w:rsidRPr="006044D6" w:rsidRDefault="008A3EFB" w:rsidP="00686A0C">
            <w:pPr>
              <w:pStyle w:val="ListParagraph"/>
              <w:numPr>
                <w:ilvl w:val="0"/>
                <w:numId w:val="26"/>
              </w:numPr>
              <w:ind w:left="168" w:hanging="142"/>
              <w:jc w:val="both"/>
              <w:rPr>
                <w:rFonts w:ascii="Arial" w:hAnsi="Arial" w:cs="Arial"/>
                <w:sz w:val="18"/>
                <w:lang w:val="es-ES_tradnl"/>
              </w:rPr>
            </w:pPr>
            <w:r w:rsidRPr="006044D6">
              <w:rPr>
                <w:rFonts w:ascii="Arial" w:hAnsi="Arial" w:cs="Arial"/>
                <w:sz w:val="18"/>
                <w:lang w:val="es-ES_tradnl"/>
              </w:rPr>
              <w:t>Elaboración de protocolos para el cierre y liquidación financiera de un proyecto</w:t>
            </w:r>
          </w:p>
        </w:tc>
        <w:tc>
          <w:tcPr>
            <w:tcW w:w="573" w:type="dxa"/>
            <w:tcBorders>
              <w:top w:val="dashSmallGap" w:sz="4" w:space="0" w:color="auto"/>
              <w:bottom w:val="single" w:sz="4" w:space="0" w:color="auto"/>
            </w:tcBorders>
            <w:vAlign w:val="center"/>
          </w:tcPr>
          <w:p w14:paraId="3ED12BE8" w14:textId="77777777" w:rsidR="008A3EFB" w:rsidRPr="006044D6" w:rsidRDefault="008A3EFB" w:rsidP="00F05E0B">
            <w:pPr>
              <w:jc w:val="center"/>
              <w:rPr>
                <w:rFonts w:ascii="Arial" w:hAnsi="Arial" w:cs="Arial"/>
                <w:sz w:val="18"/>
                <w:szCs w:val="18"/>
                <w:lang w:val="es-ES_tradnl"/>
              </w:rPr>
            </w:pPr>
            <w:r w:rsidRPr="006044D6">
              <w:rPr>
                <w:rFonts w:ascii="Arial" w:hAnsi="Arial" w:cs="Arial"/>
                <w:sz w:val="18"/>
                <w:szCs w:val="18"/>
                <w:lang w:val="es-ES_tradnl"/>
              </w:rPr>
              <w:t>I</w:t>
            </w:r>
          </w:p>
        </w:tc>
        <w:tc>
          <w:tcPr>
            <w:tcW w:w="708" w:type="dxa"/>
            <w:tcBorders>
              <w:top w:val="dashSmallGap" w:sz="4" w:space="0" w:color="auto"/>
              <w:bottom w:val="single" w:sz="4" w:space="0" w:color="auto"/>
            </w:tcBorders>
            <w:vAlign w:val="center"/>
          </w:tcPr>
          <w:p w14:paraId="798E31F4" w14:textId="77777777" w:rsidR="008A3EFB" w:rsidRPr="006044D6" w:rsidRDefault="008A3EFB" w:rsidP="00F05E0B">
            <w:pPr>
              <w:jc w:val="center"/>
              <w:rPr>
                <w:rFonts w:ascii="Arial" w:hAnsi="Arial" w:cs="Arial"/>
                <w:sz w:val="18"/>
                <w:szCs w:val="18"/>
                <w:lang w:val="es-ES_tradnl"/>
              </w:rPr>
            </w:pPr>
            <w:r w:rsidRPr="006044D6">
              <w:rPr>
                <w:rFonts w:ascii="Arial" w:hAnsi="Arial" w:cs="Arial"/>
                <w:sz w:val="18"/>
                <w:szCs w:val="18"/>
                <w:lang w:val="es-ES_tradnl"/>
              </w:rPr>
              <w:t>I</w:t>
            </w:r>
          </w:p>
        </w:tc>
        <w:tc>
          <w:tcPr>
            <w:tcW w:w="426" w:type="dxa"/>
            <w:tcBorders>
              <w:top w:val="dashSmallGap" w:sz="4" w:space="0" w:color="auto"/>
              <w:bottom w:val="single" w:sz="4" w:space="0" w:color="auto"/>
            </w:tcBorders>
            <w:vAlign w:val="center"/>
          </w:tcPr>
          <w:p w14:paraId="52633455" w14:textId="3BEA1B7A" w:rsidR="008A3EFB" w:rsidRPr="006044D6" w:rsidRDefault="00902A3D" w:rsidP="00902A3D">
            <w:pPr>
              <w:jc w:val="center"/>
              <w:rPr>
                <w:rFonts w:ascii="Arial" w:hAnsi="Arial" w:cs="Arial"/>
                <w:sz w:val="18"/>
                <w:szCs w:val="18"/>
                <w:lang w:val="es-ES_tradnl"/>
              </w:rPr>
            </w:pPr>
            <w:r w:rsidRPr="006044D6">
              <w:rPr>
                <w:rFonts w:ascii="Arial" w:hAnsi="Arial" w:cs="Arial"/>
                <w:sz w:val="18"/>
                <w:szCs w:val="18"/>
                <w:lang w:val="es-ES_tradnl"/>
              </w:rPr>
              <w:t>I</w:t>
            </w:r>
          </w:p>
        </w:tc>
        <w:tc>
          <w:tcPr>
            <w:tcW w:w="567" w:type="dxa"/>
            <w:tcBorders>
              <w:top w:val="dashSmallGap" w:sz="4" w:space="0" w:color="auto"/>
              <w:bottom w:val="single" w:sz="4" w:space="0" w:color="auto"/>
            </w:tcBorders>
            <w:vAlign w:val="center"/>
          </w:tcPr>
          <w:p w14:paraId="5F1F5334" w14:textId="35F3507A" w:rsidR="008A3EFB" w:rsidRPr="006044D6" w:rsidRDefault="008A3EFB" w:rsidP="00902A3D">
            <w:pPr>
              <w:jc w:val="center"/>
              <w:rPr>
                <w:rFonts w:ascii="Arial" w:hAnsi="Arial" w:cs="Arial"/>
                <w:sz w:val="18"/>
                <w:szCs w:val="18"/>
                <w:lang w:val="es-ES_tradnl"/>
              </w:rPr>
            </w:pPr>
            <w:r w:rsidRPr="006044D6">
              <w:rPr>
                <w:rFonts w:ascii="Arial" w:hAnsi="Arial" w:cs="Arial"/>
                <w:sz w:val="18"/>
                <w:szCs w:val="18"/>
                <w:lang w:val="es-ES_tradnl"/>
              </w:rPr>
              <w:t>A</w:t>
            </w:r>
          </w:p>
        </w:tc>
        <w:tc>
          <w:tcPr>
            <w:tcW w:w="708" w:type="dxa"/>
            <w:tcBorders>
              <w:top w:val="dashSmallGap" w:sz="4" w:space="0" w:color="auto"/>
              <w:bottom w:val="single" w:sz="4" w:space="0" w:color="auto"/>
            </w:tcBorders>
            <w:vAlign w:val="center"/>
          </w:tcPr>
          <w:p w14:paraId="4FC7CB94" w14:textId="77777777" w:rsidR="008A3EFB" w:rsidRPr="006044D6" w:rsidRDefault="008A3EFB" w:rsidP="00902A3D">
            <w:pPr>
              <w:jc w:val="center"/>
              <w:rPr>
                <w:rFonts w:ascii="Arial" w:hAnsi="Arial" w:cs="Arial"/>
                <w:sz w:val="18"/>
                <w:szCs w:val="18"/>
                <w:lang w:val="es-ES_tradnl"/>
              </w:rPr>
            </w:pPr>
            <w:r w:rsidRPr="006044D6">
              <w:rPr>
                <w:rFonts w:ascii="Arial" w:hAnsi="Arial" w:cs="Arial"/>
                <w:sz w:val="18"/>
                <w:szCs w:val="18"/>
                <w:lang w:val="es-ES_tradnl"/>
              </w:rPr>
              <w:t>V</w:t>
            </w:r>
          </w:p>
        </w:tc>
        <w:tc>
          <w:tcPr>
            <w:tcW w:w="709" w:type="dxa"/>
            <w:tcBorders>
              <w:top w:val="dashSmallGap" w:sz="4" w:space="0" w:color="auto"/>
              <w:bottom w:val="single" w:sz="4" w:space="0" w:color="auto"/>
            </w:tcBorders>
            <w:vAlign w:val="center"/>
          </w:tcPr>
          <w:p w14:paraId="3ED9D6DD" w14:textId="77777777" w:rsidR="008A3EFB" w:rsidRPr="006044D6" w:rsidRDefault="008A3EFB" w:rsidP="00902A3D">
            <w:pPr>
              <w:jc w:val="center"/>
              <w:rPr>
                <w:rFonts w:ascii="Arial" w:hAnsi="Arial" w:cs="Arial"/>
                <w:sz w:val="18"/>
                <w:szCs w:val="18"/>
                <w:lang w:val="es-ES_tradnl"/>
              </w:rPr>
            </w:pPr>
            <w:r w:rsidRPr="006044D6">
              <w:rPr>
                <w:rFonts w:ascii="Arial" w:hAnsi="Arial" w:cs="Arial"/>
                <w:sz w:val="18"/>
                <w:szCs w:val="18"/>
                <w:lang w:val="es-ES_tradnl"/>
              </w:rPr>
              <w:t>R</w:t>
            </w:r>
          </w:p>
        </w:tc>
        <w:tc>
          <w:tcPr>
            <w:tcW w:w="567" w:type="dxa"/>
            <w:tcBorders>
              <w:top w:val="dashSmallGap" w:sz="4" w:space="0" w:color="auto"/>
              <w:bottom w:val="single" w:sz="4" w:space="0" w:color="auto"/>
            </w:tcBorders>
            <w:vAlign w:val="center"/>
          </w:tcPr>
          <w:p w14:paraId="4614BDEB" w14:textId="77777777" w:rsidR="008A3EFB" w:rsidRPr="006044D6" w:rsidRDefault="008A3EFB" w:rsidP="00902A3D">
            <w:pPr>
              <w:jc w:val="center"/>
              <w:rPr>
                <w:rFonts w:ascii="Arial" w:hAnsi="Arial" w:cs="Arial"/>
                <w:sz w:val="18"/>
                <w:szCs w:val="18"/>
                <w:lang w:val="es-ES_tradnl"/>
              </w:rPr>
            </w:pPr>
          </w:p>
        </w:tc>
        <w:tc>
          <w:tcPr>
            <w:tcW w:w="425" w:type="dxa"/>
            <w:tcBorders>
              <w:top w:val="dashSmallGap" w:sz="4" w:space="0" w:color="auto"/>
              <w:bottom w:val="single" w:sz="4" w:space="0" w:color="auto"/>
            </w:tcBorders>
            <w:vAlign w:val="center"/>
          </w:tcPr>
          <w:p w14:paraId="24C6ADD9" w14:textId="77777777" w:rsidR="008A3EFB" w:rsidRPr="006044D6" w:rsidRDefault="008A3EFB" w:rsidP="00902A3D">
            <w:pPr>
              <w:jc w:val="center"/>
              <w:rPr>
                <w:rFonts w:ascii="Arial" w:hAnsi="Arial" w:cs="Arial"/>
                <w:sz w:val="18"/>
                <w:szCs w:val="18"/>
                <w:lang w:val="es-ES_tradnl"/>
              </w:rPr>
            </w:pPr>
          </w:p>
        </w:tc>
        <w:tc>
          <w:tcPr>
            <w:tcW w:w="567" w:type="dxa"/>
            <w:tcBorders>
              <w:top w:val="dashSmallGap" w:sz="4" w:space="0" w:color="auto"/>
              <w:bottom w:val="single" w:sz="4" w:space="0" w:color="auto"/>
            </w:tcBorders>
            <w:vAlign w:val="center"/>
          </w:tcPr>
          <w:p w14:paraId="750830A0" w14:textId="77777777" w:rsidR="008A3EFB" w:rsidRPr="006044D6" w:rsidRDefault="008A3EFB" w:rsidP="00902A3D">
            <w:pPr>
              <w:jc w:val="center"/>
              <w:rPr>
                <w:rFonts w:ascii="Arial" w:hAnsi="Arial" w:cs="Arial"/>
                <w:sz w:val="18"/>
                <w:szCs w:val="18"/>
                <w:lang w:val="es-ES_tradnl"/>
              </w:rPr>
            </w:pPr>
          </w:p>
        </w:tc>
      </w:tr>
      <w:tr w:rsidR="008A3EFB" w:rsidRPr="006044D6" w14:paraId="268E8777" w14:textId="77777777" w:rsidTr="000B1AA0">
        <w:tc>
          <w:tcPr>
            <w:tcW w:w="3817" w:type="dxa"/>
            <w:gridSpan w:val="3"/>
            <w:tcBorders>
              <w:top w:val="single" w:sz="4" w:space="0" w:color="auto"/>
              <w:bottom w:val="dashSmallGap" w:sz="4" w:space="0" w:color="auto"/>
            </w:tcBorders>
          </w:tcPr>
          <w:p w14:paraId="31DB5D33" w14:textId="77777777" w:rsidR="008A3EFB" w:rsidRPr="006044D6" w:rsidRDefault="008A3EFB" w:rsidP="00F05E0B">
            <w:pPr>
              <w:jc w:val="both"/>
              <w:rPr>
                <w:rFonts w:ascii="Arial" w:hAnsi="Arial" w:cs="Arial"/>
                <w:b/>
                <w:sz w:val="18"/>
                <w:lang w:val="es-ES_tradnl"/>
              </w:rPr>
            </w:pPr>
            <w:r w:rsidRPr="006044D6">
              <w:rPr>
                <w:rFonts w:ascii="Arial" w:hAnsi="Arial" w:cs="Arial"/>
                <w:b/>
                <w:sz w:val="20"/>
                <w:lang w:val="es-ES_tradnl"/>
              </w:rPr>
              <w:t>Registro de Instituciones de Formación Técnico-Profesional y Capacitación</w:t>
            </w:r>
          </w:p>
        </w:tc>
        <w:tc>
          <w:tcPr>
            <w:tcW w:w="573" w:type="dxa"/>
            <w:tcBorders>
              <w:top w:val="single" w:sz="4" w:space="0" w:color="auto"/>
              <w:bottom w:val="dashSmallGap" w:sz="4" w:space="0" w:color="auto"/>
            </w:tcBorders>
            <w:vAlign w:val="center"/>
          </w:tcPr>
          <w:p w14:paraId="47933EE6" w14:textId="77777777" w:rsidR="008A3EFB" w:rsidRPr="006044D6" w:rsidRDefault="008A3EFB" w:rsidP="00F05E0B">
            <w:pPr>
              <w:jc w:val="center"/>
              <w:rPr>
                <w:rFonts w:ascii="Arial" w:hAnsi="Arial" w:cs="Arial"/>
                <w:sz w:val="18"/>
                <w:szCs w:val="18"/>
                <w:lang w:val="es-ES_tradnl"/>
              </w:rPr>
            </w:pPr>
          </w:p>
        </w:tc>
        <w:tc>
          <w:tcPr>
            <w:tcW w:w="708" w:type="dxa"/>
            <w:tcBorders>
              <w:top w:val="single" w:sz="4" w:space="0" w:color="auto"/>
              <w:bottom w:val="dashSmallGap" w:sz="4" w:space="0" w:color="auto"/>
            </w:tcBorders>
            <w:vAlign w:val="center"/>
          </w:tcPr>
          <w:p w14:paraId="76E0E16E" w14:textId="77777777" w:rsidR="008A3EFB" w:rsidRPr="006044D6" w:rsidRDefault="008A3EFB" w:rsidP="00F05E0B">
            <w:pPr>
              <w:jc w:val="center"/>
              <w:rPr>
                <w:rFonts w:ascii="Arial" w:hAnsi="Arial" w:cs="Arial"/>
                <w:sz w:val="18"/>
                <w:szCs w:val="18"/>
                <w:lang w:val="es-ES_tradnl"/>
              </w:rPr>
            </w:pPr>
          </w:p>
        </w:tc>
        <w:tc>
          <w:tcPr>
            <w:tcW w:w="426" w:type="dxa"/>
            <w:tcBorders>
              <w:top w:val="single" w:sz="4" w:space="0" w:color="auto"/>
              <w:bottom w:val="dashSmallGap" w:sz="4" w:space="0" w:color="auto"/>
            </w:tcBorders>
            <w:vAlign w:val="center"/>
          </w:tcPr>
          <w:p w14:paraId="795032E4" w14:textId="77777777" w:rsidR="008A3EFB" w:rsidRPr="006044D6" w:rsidRDefault="008A3EFB" w:rsidP="00902A3D">
            <w:pPr>
              <w:jc w:val="center"/>
              <w:rPr>
                <w:rFonts w:ascii="Arial" w:hAnsi="Arial" w:cs="Arial"/>
                <w:sz w:val="18"/>
                <w:szCs w:val="18"/>
                <w:lang w:val="es-ES_tradnl"/>
              </w:rPr>
            </w:pPr>
          </w:p>
        </w:tc>
        <w:tc>
          <w:tcPr>
            <w:tcW w:w="567" w:type="dxa"/>
            <w:tcBorders>
              <w:top w:val="single" w:sz="4" w:space="0" w:color="auto"/>
              <w:bottom w:val="dashSmallGap" w:sz="4" w:space="0" w:color="auto"/>
            </w:tcBorders>
            <w:vAlign w:val="center"/>
          </w:tcPr>
          <w:p w14:paraId="2C353E09" w14:textId="42DB7CD1" w:rsidR="008A3EFB" w:rsidRPr="006044D6" w:rsidRDefault="008A3EFB" w:rsidP="00902A3D">
            <w:pPr>
              <w:jc w:val="center"/>
              <w:rPr>
                <w:rFonts w:ascii="Arial" w:hAnsi="Arial" w:cs="Arial"/>
                <w:sz w:val="18"/>
                <w:szCs w:val="18"/>
                <w:lang w:val="es-ES_tradnl"/>
              </w:rPr>
            </w:pPr>
          </w:p>
        </w:tc>
        <w:tc>
          <w:tcPr>
            <w:tcW w:w="708" w:type="dxa"/>
            <w:tcBorders>
              <w:top w:val="single" w:sz="4" w:space="0" w:color="auto"/>
              <w:bottom w:val="dashSmallGap" w:sz="4" w:space="0" w:color="auto"/>
            </w:tcBorders>
            <w:vAlign w:val="center"/>
          </w:tcPr>
          <w:p w14:paraId="1199A987" w14:textId="77777777" w:rsidR="008A3EFB" w:rsidRPr="006044D6" w:rsidRDefault="008A3EFB" w:rsidP="00902A3D">
            <w:pPr>
              <w:jc w:val="center"/>
              <w:rPr>
                <w:rFonts w:ascii="Arial" w:hAnsi="Arial" w:cs="Arial"/>
                <w:sz w:val="18"/>
                <w:szCs w:val="18"/>
                <w:lang w:val="es-ES_tradnl"/>
              </w:rPr>
            </w:pPr>
          </w:p>
        </w:tc>
        <w:tc>
          <w:tcPr>
            <w:tcW w:w="709" w:type="dxa"/>
            <w:tcBorders>
              <w:top w:val="single" w:sz="4" w:space="0" w:color="auto"/>
              <w:bottom w:val="dashSmallGap" w:sz="4" w:space="0" w:color="auto"/>
            </w:tcBorders>
            <w:vAlign w:val="center"/>
          </w:tcPr>
          <w:p w14:paraId="4F0953BE" w14:textId="77777777" w:rsidR="008A3EFB" w:rsidRPr="006044D6" w:rsidRDefault="008A3EFB" w:rsidP="00902A3D">
            <w:pPr>
              <w:jc w:val="center"/>
              <w:rPr>
                <w:rFonts w:ascii="Arial" w:hAnsi="Arial" w:cs="Arial"/>
                <w:sz w:val="18"/>
                <w:szCs w:val="18"/>
                <w:lang w:val="es-ES_tradnl"/>
              </w:rPr>
            </w:pPr>
          </w:p>
        </w:tc>
        <w:tc>
          <w:tcPr>
            <w:tcW w:w="567" w:type="dxa"/>
            <w:tcBorders>
              <w:top w:val="single" w:sz="4" w:space="0" w:color="auto"/>
              <w:bottom w:val="dashSmallGap" w:sz="4" w:space="0" w:color="auto"/>
            </w:tcBorders>
            <w:vAlign w:val="center"/>
          </w:tcPr>
          <w:p w14:paraId="33DE869A" w14:textId="77777777" w:rsidR="008A3EFB" w:rsidRPr="006044D6" w:rsidRDefault="008A3EFB" w:rsidP="00902A3D">
            <w:pPr>
              <w:jc w:val="center"/>
              <w:rPr>
                <w:rFonts w:ascii="Arial" w:hAnsi="Arial" w:cs="Arial"/>
                <w:sz w:val="18"/>
                <w:szCs w:val="18"/>
                <w:lang w:val="es-ES_tradnl"/>
              </w:rPr>
            </w:pPr>
          </w:p>
        </w:tc>
        <w:tc>
          <w:tcPr>
            <w:tcW w:w="425" w:type="dxa"/>
            <w:tcBorders>
              <w:top w:val="single" w:sz="4" w:space="0" w:color="auto"/>
              <w:bottom w:val="dashSmallGap" w:sz="4" w:space="0" w:color="auto"/>
            </w:tcBorders>
            <w:vAlign w:val="center"/>
          </w:tcPr>
          <w:p w14:paraId="7ADE8EF8" w14:textId="77777777" w:rsidR="008A3EFB" w:rsidRPr="006044D6" w:rsidRDefault="008A3EFB" w:rsidP="00902A3D">
            <w:pPr>
              <w:jc w:val="center"/>
              <w:rPr>
                <w:rFonts w:ascii="Arial" w:hAnsi="Arial" w:cs="Arial"/>
                <w:sz w:val="18"/>
                <w:szCs w:val="18"/>
                <w:lang w:val="es-ES_tradnl"/>
              </w:rPr>
            </w:pPr>
          </w:p>
        </w:tc>
        <w:tc>
          <w:tcPr>
            <w:tcW w:w="567" w:type="dxa"/>
            <w:tcBorders>
              <w:top w:val="single" w:sz="4" w:space="0" w:color="auto"/>
              <w:bottom w:val="dashSmallGap" w:sz="4" w:space="0" w:color="auto"/>
            </w:tcBorders>
            <w:vAlign w:val="center"/>
          </w:tcPr>
          <w:p w14:paraId="471FB5CE" w14:textId="77777777" w:rsidR="008A3EFB" w:rsidRPr="006044D6" w:rsidRDefault="008A3EFB" w:rsidP="00902A3D">
            <w:pPr>
              <w:jc w:val="center"/>
              <w:rPr>
                <w:rFonts w:ascii="Arial" w:hAnsi="Arial" w:cs="Arial"/>
                <w:sz w:val="18"/>
                <w:szCs w:val="18"/>
                <w:lang w:val="es-ES_tradnl"/>
              </w:rPr>
            </w:pPr>
          </w:p>
        </w:tc>
      </w:tr>
      <w:tr w:rsidR="008A3EFB" w:rsidRPr="006044D6" w14:paraId="0E76F189" w14:textId="77777777" w:rsidTr="000B1AA0">
        <w:tc>
          <w:tcPr>
            <w:tcW w:w="3817" w:type="dxa"/>
            <w:gridSpan w:val="3"/>
            <w:tcBorders>
              <w:top w:val="dashSmallGap" w:sz="4" w:space="0" w:color="auto"/>
              <w:bottom w:val="dashSmallGap" w:sz="4" w:space="0" w:color="auto"/>
            </w:tcBorders>
          </w:tcPr>
          <w:p w14:paraId="44EF9BB9" w14:textId="77777777" w:rsidR="008A3EFB" w:rsidRPr="006044D6" w:rsidRDefault="008A3EFB" w:rsidP="00686A0C">
            <w:pPr>
              <w:pStyle w:val="ListParagraph"/>
              <w:numPr>
                <w:ilvl w:val="0"/>
                <w:numId w:val="26"/>
              </w:numPr>
              <w:ind w:left="168" w:hanging="142"/>
              <w:jc w:val="both"/>
              <w:rPr>
                <w:rFonts w:ascii="Arial" w:hAnsi="Arial" w:cs="Arial"/>
                <w:sz w:val="18"/>
                <w:lang w:val="es-ES_tradnl"/>
              </w:rPr>
            </w:pPr>
            <w:r w:rsidRPr="006044D6">
              <w:rPr>
                <w:rFonts w:ascii="Arial" w:hAnsi="Arial" w:cs="Arial"/>
                <w:sz w:val="18"/>
                <w:lang w:val="es-ES_tradnl"/>
              </w:rPr>
              <w:t>Definición de requisitos para el registro de instituciones</w:t>
            </w:r>
          </w:p>
        </w:tc>
        <w:tc>
          <w:tcPr>
            <w:tcW w:w="573" w:type="dxa"/>
            <w:tcBorders>
              <w:top w:val="dashSmallGap" w:sz="4" w:space="0" w:color="auto"/>
              <w:bottom w:val="dashSmallGap" w:sz="4" w:space="0" w:color="auto"/>
            </w:tcBorders>
            <w:vAlign w:val="center"/>
          </w:tcPr>
          <w:p w14:paraId="3735EA97" w14:textId="0F3AFB56" w:rsidR="008A3EFB" w:rsidRPr="006044D6" w:rsidRDefault="00902A3D" w:rsidP="00F05E0B">
            <w:pPr>
              <w:jc w:val="center"/>
              <w:rPr>
                <w:rFonts w:ascii="Arial" w:hAnsi="Arial" w:cs="Arial"/>
                <w:sz w:val="18"/>
                <w:szCs w:val="18"/>
                <w:lang w:val="es-ES_tradnl"/>
              </w:rPr>
            </w:pPr>
            <w:r w:rsidRPr="006044D6">
              <w:rPr>
                <w:rFonts w:ascii="Arial" w:hAnsi="Arial" w:cs="Arial"/>
                <w:sz w:val="18"/>
                <w:szCs w:val="18"/>
                <w:lang w:val="es-ES_tradnl"/>
              </w:rPr>
              <w:t>I</w:t>
            </w:r>
          </w:p>
        </w:tc>
        <w:tc>
          <w:tcPr>
            <w:tcW w:w="708" w:type="dxa"/>
            <w:tcBorders>
              <w:top w:val="dashSmallGap" w:sz="4" w:space="0" w:color="auto"/>
              <w:bottom w:val="dashSmallGap" w:sz="4" w:space="0" w:color="auto"/>
            </w:tcBorders>
            <w:vAlign w:val="center"/>
          </w:tcPr>
          <w:p w14:paraId="2A75694A" w14:textId="397C96A3" w:rsidR="008A3EFB" w:rsidRPr="006044D6" w:rsidRDefault="00902A3D" w:rsidP="00F05E0B">
            <w:pPr>
              <w:jc w:val="center"/>
              <w:rPr>
                <w:rFonts w:ascii="Arial" w:hAnsi="Arial" w:cs="Arial"/>
                <w:sz w:val="18"/>
                <w:szCs w:val="18"/>
                <w:lang w:val="es-ES_tradnl"/>
              </w:rPr>
            </w:pPr>
            <w:r w:rsidRPr="006044D6">
              <w:rPr>
                <w:rFonts w:ascii="Arial" w:hAnsi="Arial" w:cs="Arial"/>
                <w:sz w:val="18"/>
                <w:szCs w:val="18"/>
                <w:lang w:val="es-ES_tradnl"/>
              </w:rPr>
              <w:t>I</w:t>
            </w:r>
          </w:p>
        </w:tc>
        <w:tc>
          <w:tcPr>
            <w:tcW w:w="426" w:type="dxa"/>
            <w:tcBorders>
              <w:top w:val="dashSmallGap" w:sz="4" w:space="0" w:color="auto"/>
              <w:bottom w:val="dashSmallGap" w:sz="4" w:space="0" w:color="auto"/>
            </w:tcBorders>
            <w:vAlign w:val="center"/>
          </w:tcPr>
          <w:p w14:paraId="3E5726F2" w14:textId="1F2CF7D5" w:rsidR="008A3EFB" w:rsidRPr="006044D6" w:rsidRDefault="00902A3D" w:rsidP="00902A3D">
            <w:pPr>
              <w:jc w:val="center"/>
              <w:rPr>
                <w:rFonts w:ascii="Arial" w:hAnsi="Arial" w:cs="Arial"/>
                <w:sz w:val="18"/>
                <w:szCs w:val="18"/>
                <w:lang w:val="es-ES_tradnl"/>
              </w:rPr>
            </w:pPr>
            <w:r w:rsidRPr="006044D6">
              <w:rPr>
                <w:rFonts w:ascii="Arial" w:hAnsi="Arial" w:cs="Arial"/>
                <w:sz w:val="18"/>
                <w:szCs w:val="18"/>
                <w:lang w:val="es-ES_tradnl"/>
              </w:rPr>
              <w:t>I</w:t>
            </w:r>
          </w:p>
        </w:tc>
        <w:tc>
          <w:tcPr>
            <w:tcW w:w="567" w:type="dxa"/>
            <w:tcBorders>
              <w:top w:val="dashSmallGap" w:sz="4" w:space="0" w:color="auto"/>
              <w:bottom w:val="dashSmallGap" w:sz="4" w:space="0" w:color="auto"/>
            </w:tcBorders>
            <w:vAlign w:val="center"/>
          </w:tcPr>
          <w:p w14:paraId="75550BD4" w14:textId="14BD5449" w:rsidR="008A3EFB" w:rsidRPr="006044D6" w:rsidRDefault="008A3EFB" w:rsidP="00902A3D">
            <w:pPr>
              <w:jc w:val="center"/>
              <w:rPr>
                <w:rFonts w:ascii="Arial" w:hAnsi="Arial" w:cs="Arial"/>
                <w:sz w:val="18"/>
                <w:szCs w:val="18"/>
                <w:lang w:val="es-ES_tradnl"/>
              </w:rPr>
            </w:pPr>
            <w:r w:rsidRPr="006044D6">
              <w:rPr>
                <w:rFonts w:ascii="Arial" w:hAnsi="Arial" w:cs="Arial"/>
                <w:sz w:val="18"/>
                <w:szCs w:val="18"/>
                <w:lang w:val="es-ES_tradnl"/>
              </w:rPr>
              <w:t>A</w:t>
            </w:r>
          </w:p>
        </w:tc>
        <w:tc>
          <w:tcPr>
            <w:tcW w:w="708" w:type="dxa"/>
            <w:tcBorders>
              <w:top w:val="dashSmallGap" w:sz="4" w:space="0" w:color="auto"/>
              <w:bottom w:val="dashSmallGap" w:sz="4" w:space="0" w:color="auto"/>
            </w:tcBorders>
            <w:vAlign w:val="center"/>
          </w:tcPr>
          <w:p w14:paraId="5AB3BCF3" w14:textId="77777777" w:rsidR="008A3EFB" w:rsidRPr="006044D6" w:rsidRDefault="008A3EFB" w:rsidP="00902A3D">
            <w:pPr>
              <w:jc w:val="center"/>
              <w:rPr>
                <w:rFonts w:ascii="Arial" w:hAnsi="Arial" w:cs="Arial"/>
                <w:sz w:val="18"/>
                <w:szCs w:val="18"/>
                <w:lang w:val="es-ES_tradnl"/>
              </w:rPr>
            </w:pPr>
            <w:r w:rsidRPr="006044D6">
              <w:rPr>
                <w:rFonts w:ascii="Arial" w:hAnsi="Arial" w:cs="Arial"/>
                <w:sz w:val="18"/>
                <w:szCs w:val="18"/>
                <w:lang w:val="es-ES_tradnl"/>
              </w:rPr>
              <w:t>V</w:t>
            </w:r>
          </w:p>
        </w:tc>
        <w:tc>
          <w:tcPr>
            <w:tcW w:w="709" w:type="dxa"/>
            <w:tcBorders>
              <w:top w:val="dashSmallGap" w:sz="4" w:space="0" w:color="auto"/>
              <w:bottom w:val="dashSmallGap" w:sz="4" w:space="0" w:color="auto"/>
            </w:tcBorders>
            <w:vAlign w:val="center"/>
          </w:tcPr>
          <w:p w14:paraId="3C6496B6" w14:textId="77777777" w:rsidR="008A3EFB" w:rsidRPr="006044D6" w:rsidRDefault="008A3EFB" w:rsidP="00902A3D">
            <w:pPr>
              <w:jc w:val="center"/>
              <w:rPr>
                <w:rFonts w:ascii="Arial" w:hAnsi="Arial" w:cs="Arial"/>
                <w:sz w:val="18"/>
                <w:szCs w:val="18"/>
                <w:lang w:val="es-ES_tradnl"/>
              </w:rPr>
            </w:pPr>
            <w:r w:rsidRPr="006044D6">
              <w:rPr>
                <w:rFonts w:ascii="Arial" w:hAnsi="Arial" w:cs="Arial"/>
                <w:sz w:val="18"/>
                <w:szCs w:val="18"/>
                <w:lang w:val="es-ES_tradnl"/>
              </w:rPr>
              <w:t>R</w:t>
            </w:r>
          </w:p>
        </w:tc>
        <w:tc>
          <w:tcPr>
            <w:tcW w:w="567" w:type="dxa"/>
            <w:tcBorders>
              <w:top w:val="dashSmallGap" w:sz="4" w:space="0" w:color="auto"/>
              <w:bottom w:val="dashSmallGap" w:sz="4" w:space="0" w:color="auto"/>
            </w:tcBorders>
            <w:vAlign w:val="center"/>
          </w:tcPr>
          <w:p w14:paraId="79F69530" w14:textId="77777777" w:rsidR="008A3EFB" w:rsidRPr="006044D6" w:rsidRDefault="008A3EFB" w:rsidP="00902A3D">
            <w:pPr>
              <w:jc w:val="center"/>
              <w:rPr>
                <w:rFonts w:ascii="Arial" w:hAnsi="Arial" w:cs="Arial"/>
                <w:sz w:val="18"/>
                <w:szCs w:val="18"/>
                <w:lang w:val="es-ES_tradnl"/>
              </w:rPr>
            </w:pPr>
          </w:p>
        </w:tc>
        <w:tc>
          <w:tcPr>
            <w:tcW w:w="425" w:type="dxa"/>
            <w:tcBorders>
              <w:top w:val="dashSmallGap" w:sz="4" w:space="0" w:color="auto"/>
              <w:bottom w:val="dashSmallGap" w:sz="4" w:space="0" w:color="auto"/>
            </w:tcBorders>
            <w:vAlign w:val="center"/>
          </w:tcPr>
          <w:p w14:paraId="03C640D0" w14:textId="77777777" w:rsidR="008A3EFB" w:rsidRPr="006044D6" w:rsidRDefault="008A3EFB" w:rsidP="00902A3D">
            <w:pPr>
              <w:jc w:val="center"/>
              <w:rPr>
                <w:rFonts w:ascii="Arial" w:hAnsi="Arial" w:cs="Arial"/>
                <w:sz w:val="18"/>
                <w:szCs w:val="18"/>
                <w:lang w:val="es-ES_tradnl"/>
              </w:rPr>
            </w:pPr>
          </w:p>
        </w:tc>
        <w:tc>
          <w:tcPr>
            <w:tcW w:w="567" w:type="dxa"/>
            <w:tcBorders>
              <w:top w:val="dashSmallGap" w:sz="4" w:space="0" w:color="auto"/>
              <w:bottom w:val="dashSmallGap" w:sz="4" w:space="0" w:color="auto"/>
            </w:tcBorders>
            <w:vAlign w:val="center"/>
          </w:tcPr>
          <w:p w14:paraId="67B10E1A" w14:textId="77777777" w:rsidR="008A3EFB" w:rsidRPr="006044D6" w:rsidRDefault="008A3EFB" w:rsidP="00902A3D">
            <w:pPr>
              <w:jc w:val="center"/>
              <w:rPr>
                <w:rFonts w:ascii="Arial" w:hAnsi="Arial" w:cs="Arial"/>
                <w:sz w:val="18"/>
                <w:szCs w:val="18"/>
                <w:lang w:val="es-ES_tradnl"/>
              </w:rPr>
            </w:pPr>
          </w:p>
        </w:tc>
      </w:tr>
      <w:tr w:rsidR="008A3EFB" w:rsidRPr="006044D6" w14:paraId="24CB2418" w14:textId="77777777" w:rsidTr="000B1AA0">
        <w:tc>
          <w:tcPr>
            <w:tcW w:w="3817" w:type="dxa"/>
            <w:gridSpan w:val="3"/>
            <w:tcBorders>
              <w:top w:val="dashSmallGap" w:sz="4" w:space="0" w:color="auto"/>
              <w:bottom w:val="single" w:sz="4" w:space="0" w:color="auto"/>
            </w:tcBorders>
          </w:tcPr>
          <w:p w14:paraId="041CD271" w14:textId="77777777" w:rsidR="008A3EFB" w:rsidRPr="006044D6" w:rsidRDefault="008A3EFB" w:rsidP="00686A0C">
            <w:pPr>
              <w:pStyle w:val="ListParagraph"/>
              <w:numPr>
                <w:ilvl w:val="0"/>
                <w:numId w:val="26"/>
              </w:numPr>
              <w:ind w:left="168" w:hanging="142"/>
              <w:jc w:val="both"/>
              <w:rPr>
                <w:rFonts w:ascii="Arial" w:hAnsi="Arial" w:cs="Arial"/>
                <w:sz w:val="18"/>
                <w:lang w:val="es-ES_tradnl"/>
              </w:rPr>
            </w:pPr>
            <w:r w:rsidRPr="006044D6">
              <w:rPr>
                <w:rFonts w:ascii="Arial" w:hAnsi="Arial" w:cs="Arial"/>
                <w:sz w:val="18"/>
                <w:lang w:val="es-ES_tradnl"/>
              </w:rPr>
              <w:t>Definición del procedimiento de registro de instituciones</w:t>
            </w:r>
          </w:p>
        </w:tc>
        <w:tc>
          <w:tcPr>
            <w:tcW w:w="573" w:type="dxa"/>
            <w:tcBorders>
              <w:top w:val="dashSmallGap" w:sz="4" w:space="0" w:color="auto"/>
              <w:bottom w:val="single" w:sz="4" w:space="0" w:color="auto"/>
            </w:tcBorders>
            <w:vAlign w:val="center"/>
          </w:tcPr>
          <w:p w14:paraId="60C1D8F8" w14:textId="64C8DB72" w:rsidR="008A3EFB" w:rsidRPr="006044D6" w:rsidRDefault="00902A3D" w:rsidP="00F05E0B">
            <w:pPr>
              <w:jc w:val="center"/>
              <w:rPr>
                <w:rFonts w:ascii="Arial" w:hAnsi="Arial" w:cs="Arial"/>
                <w:sz w:val="18"/>
                <w:szCs w:val="18"/>
                <w:lang w:val="es-ES_tradnl"/>
              </w:rPr>
            </w:pPr>
            <w:r w:rsidRPr="006044D6">
              <w:rPr>
                <w:rFonts w:ascii="Arial" w:hAnsi="Arial" w:cs="Arial"/>
                <w:sz w:val="18"/>
                <w:szCs w:val="18"/>
                <w:lang w:val="es-ES_tradnl"/>
              </w:rPr>
              <w:t>I</w:t>
            </w:r>
          </w:p>
        </w:tc>
        <w:tc>
          <w:tcPr>
            <w:tcW w:w="708" w:type="dxa"/>
            <w:tcBorders>
              <w:top w:val="dashSmallGap" w:sz="4" w:space="0" w:color="auto"/>
              <w:bottom w:val="single" w:sz="4" w:space="0" w:color="auto"/>
            </w:tcBorders>
            <w:vAlign w:val="center"/>
          </w:tcPr>
          <w:p w14:paraId="07AD8A79" w14:textId="08979004" w:rsidR="008A3EFB" w:rsidRPr="006044D6" w:rsidRDefault="00902A3D" w:rsidP="00F05E0B">
            <w:pPr>
              <w:jc w:val="center"/>
              <w:rPr>
                <w:rFonts w:ascii="Arial" w:hAnsi="Arial" w:cs="Arial"/>
                <w:sz w:val="18"/>
                <w:szCs w:val="18"/>
                <w:lang w:val="es-ES_tradnl"/>
              </w:rPr>
            </w:pPr>
            <w:r w:rsidRPr="006044D6">
              <w:rPr>
                <w:rFonts w:ascii="Arial" w:hAnsi="Arial" w:cs="Arial"/>
                <w:sz w:val="18"/>
                <w:szCs w:val="18"/>
                <w:lang w:val="es-ES_tradnl"/>
              </w:rPr>
              <w:t>I</w:t>
            </w:r>
          </w:p>
        </w:tc>
        <w:tc>
          <w:tcPr>
            <w:tcW w:w="426" w:type="dxa"/>
            <w:tcBorders>
              <w:top w:val="dashSmallGap" w:sz="4" w:space="0" w:color="auto"/>
              <w:bottom w:val="single" w:sz="4" w:space="0" w:color="auto"/>
            </w:tcBorders>
            <w:vAlign w:val="center"/>
          </w:tcPr>
          <w:p w14:paraId="6B316C9E" w14:textId="1B2C580F" w:rsidR="008A3EFB" w:rsidRPr="006044D6" w:rsidRDefault="00902A3D" w:rsidP="00902A3D">
            <w:pPr>
              <w:jc w:val="center"/>
              <w:rPr>
                <w:rFonts w:ascii="Arial" w:hAnsi="Arial" w:cs="Arial"/>
                <w:sz w:val="18"/>
                <w:szCs w:val="18"/>
                <w:lang w:val="es-ES_tradnl"/>
              </w:rPr>
            </w:pPr>
            <w:r w:rsidRPr="006044D6">
              <w:rPr>
                <w:rFonts w:ascii="Arial" w:hAnsi="Arial" w:cs="Arial"/>
                <w:sz w:val="18"/>
                <w:szCs w:val="18"/>
                <w:lang w:val="es-ES_tradnl"/>
              </w:rPr>
              <w:t>I</w:t>
            </w:r>
          </w:p>
        </w:tc>
        <w:tc>
          <w:tcPr>
            <w:tcW w:w="567" w:type="dxa"/>
            <w:tcBorders>
              <w:top w:val="dashSmallGap" w:sz="4" w:space="0" w:color="auto"/>
              <w:bottom w:val="single" w:sz="4" w:space="0" w:color="auto"/>
            </w:tcBorders>
            <w:vAlign w:val="center"/>
          </w:tcPr>
          <w:p w14:paraId="27A5F869" w14:textId="307DF51F" w:rsidR="008A3EFB" w:rsidRPr="006044D6" w:rsidRDefault="008A3EFB" w:rsidP="00902A3D">
            <w:pPr>
              <w:jc w:val="center"/>
              <w:rPr>
                <w:rFonts w:ascii="Arial" w:hAnsi="Arial" w:cs="Arial"/>
                <w:sz w:val="18"/>
                <w:szCs w:val="18"/>
                <w:lang w:val="es-ES_tradnl"/>
              </w:rPr>
            </w:pPr>
            <w:r w:rsidRPr="006044D6">
              <w:rPr>
                <w:rFonts w:ascii="Arial" w:hAnsi="Arial" w:cs="Arial"/>
                <w:sz w:val="18"/>
                <w:szCs w:val="18"/>
                <w:lang w:val="es-ES_tradnl"/>
              </w:rPr>
              <w:t>A</w:t>
            </w:r>
          </w:p>
        </w:tc>
        <w:tc>
          <w:tcPr>
            <w:tcW w:w="708" w:type="dxa"/>
            <w:tcBorders>
              <w:top w:val="dashSmallGap" w:sz="4" w:space="0" w:color="auto"/>
              <w:bottom w:val="single" w:sz="4" w:space="0" w:color="auto"/>
            </w:tcBorders>
            <w:vAlign w:val="center"/>
          </w:tcPr>
          <w:p w14:paraId="25378D51" w14:textId="77777777" w:rsidR="008A3EFB" w:rsidRPr="006044D6" w:rsidRDefault="008A3EFB" w:rsidP="00902A3D">
            <w:pPr>
              <w:jc w:val="center"/>
              <w:rPr>
                <w:rFonts w:ascii="Arial" w:hAnsi="Arial" w:cs="Arial"/>
                <w:sz w:val="18"/>
                <w:szCs w:val="18"/>
                <w:lang w:val="es-ES_tradnl"/>
              </w:rPr>
            </w:pPr>
            <w:r w:rsidRPr="006044D6">
              <w:rPr>
                <w:rFonts w:ascii="Arial" w:hAnsi="Arial" w:cs="Arial"/>
                <w:sz w:val="18"/>
                <w:szCs w:val="18"/>
                <w:lang w:val="es-ES_tradnl"/>
              </w:rPr>
              <w:t>V</w:t>
            </w:r>
          </w:p>
        </w:tc>
        <w:tc>
          <w:tcPr>
            <w:tcW w:w="709" w:type="dxa"/>
            <w:tcBorders>
              <w:top w:val="dashSmallGap" w:sz="4" w:space="0" w:color="auto"/>
              <w:bottom w:val="single" w:sz="4" w:space="0" w:color="auto"/>
            </w:tcBorders>
            <w:vAlign w:val="center"/>
          </w:tcPr>
          <w:p w14:paraId="5F35269A" w14:textId="77777777" w:rsidR="008A3EFB" w:rsidRPr="006044D6" w:rsidRDefault="008A3EFB" w:rsidP="00902A3D">
            <w:pPr>
              <w:jc w:val="center"/>
              <w:rPr>
                <w:rFonts w:ascii="Arial" w:hAnsi="Arial" w:cs="Arial"/>
                <w:sz w:val="18"/>
                <w:szCs w:val="18"/>
                <w:lang w:val="es-ES_tradnl"/>
              </w:rPr>
            </w:pPr>
            <w:r w:rsidRPr="006044D6">
              <w:rPr>
                <w:rFonts w:ascii="Arial" w:hAnsi="Arial" w:cs="Arial"/>
                <w:sz w:val="18"/>
                <w:szCs w:val="18"/>
                <w:lang w:val="es-ES_tradnl"/>
              </w:rPr>
              <w:t>R</w:t>
            </w:r>
          </w:p>
        </w:tc>
        <w:tc>
          <w:tcPr>
            <w:tcW w:w="567" w:type="dxa"/>
            <w:tcBorders>
              <w:top w:val="dashSmallGap" w:sz="4" w:space="0" w:color="auto"/>
              <w:bottom w:val="single" w:sz="4" w:space="0" w:color="auto"/>
            </w:tcBorders>
            <w:vAlign w:val="center"/>
          </w:tcPr>
          <w:p w14:paraId="1516DB68" w14:textId="77777777" w:rsidR="008A3EFB" w:rsidRPr="006044D6" w:rsidRDefault="008A3EFB" w:rsidP="00902A3D">
            <w:pPr>
              <w:jc w:val="center"/>
              <w:rPr>
                <w:rFonts w:ascii="Arial" w:hAnsi="Arial" w:cs="Arial"/>
                <w:sz w:val="18"/>
                <w:szCs w:val="18"/>
                <w:lang w:val="es-ES_tradnl"/>
              </w:rPr>
            </w:pPr>
          </w:p>
        </w:tc>
        <w:tc>
          <w:tcPr>
            <w:tcW w:w="425" w:type="dxa"/>
            <w:tcBorders>
              <w:top w:val="dashSmallGap" w:sz="4" w:space="0" w:color="auto"/>
              <w:bottom w:val="single" w:sz="4" w:space="0" w:color="auto"/>
            </w:tcBorders>
            <w:vAlign w:val="center"/>
          </w:tcPr>
          <w:p w14:paraId="28EBE91E" w14:textId="77777777" w:rsidR="008A3EFB" w:rsidRPr="006044D6" w:rsidRDefault="008A3EFB" w:rsidP="00902A3D">
            <w:pPr>
              <w:jc w:val="center"/>
              <w:rPr>
                <w:rFonts w:ascii="Arial" w:hAnsi="Arial" w:cs="Arial"/>
                <w:sz w:val="18"/>
                <w:szCs w:val="18"/>
                <w:lang w:val="es-ES_tradnl"/>
              </w:rPr>
            </w:pPr>
          </w:p>
        </w:tc>
        <w:tc>
          <w:tcPr>
            <w:tcW w:w="567" w:type="dxa"/>
            <w:tcBorders>
              <w:top w:val="dashSmallGap" w:sz="4" w:space="0" w:color="auto"/>
              <w:bottom w:val="single" w:sz="4" w:space="0" w:color="auto"/>
            </w:tcBorders>
            <w:vAlign w:val="center"/>
          </w:tcPr>
          <w:p w14:paraId="7D5AF08C" w14:textId="77777777" w:rsidR="008A3EFB" w:rsidRPr="006044D6" w:rsidRDefault="008A3EFB" w:rsidP="00902A3D">
            <w:pPr>
              <w:jc w:val="center"/>
              <w:rPr>
                <w:rFonts w:ascii="Arial" w:hAnsi="Arial" w:cs="Arial"/>
                <w:sz w:val="18"/>
                <w:szCs w:val="18"/>
                <w:lang w:val="es-ES_tradnl"/>
              </w:rPr>
            </w:pPr>
          </w:p>
        </w:tc>
      </w:tr>
      <w:tr w:rsidR="008A3EFB" w:rsidRPr="006044D6" w14:paraId="60093F25" w14:textId="77777777" w:rsidTr="000B1AA0">
        <w:tc>
          <w:tcPr>
            <w:tcW w:w="3817" w:type="dxa"/>
            <w:gridSpan w:val="3"/>
            <w:tcBorders>
              <w:top w:val="single" w:sz="4" w:space="0" w:color="auto"/>
              <w:bottom w:val="dashSmallGap" w:sz="4" w:space="0" w:color="auto"/>
            </w:tcBorders>
          </w:tcPr>
          <w:p w14:paraId="203482AA" w14:textId="77777777" w:rsidR="008A3EFB" w:rsidRPr="006044D6" w:rsidRDefault="008A3EFB" w:rsidP="00F05E0B">
            <w:pPr>
              <w:jc w:val="both"/>
              <w:rPr>
                <w:rFonts w:ascii="Arial" w:hAnsi="Arial" w:cs="Arial"/>
                <w:sz w:val="18"/>
                <w:lang w:val="es-ES_tradnl"/>
              </w:rPr>
            </w:pPr>
            <w:r w:rsidRPr="006044D6">
              <w:rPr>
                <w:rFonts w:ascii="Arial" w:hAnsi="Arial" w:cs="Arial"/>
                <w:b/>
                <w:sz w:val="20"/>
                <w:lang w:val="es-ES_tradnl"/>
              </w:rPr>
              <w:t>Promoción y Difusión</w:t>
            </w:r>
          </w:p>
        </w:tc>
        <w:tc>
          <w:tcPr>
            <w:tcW w:w="573" w:type="dxa"/>
            <w:tcBorders>
              <w:top w:val="single" w:sz="4" w:space="0" w:color="auto"/>
              <w:bottom w:val="dashSmallGap" w:sz="4" w:space="0" w:color="auto"/>
            </w:tcBorders>
            <w:vAlign w:val="center"/>
          </w:tcPr>
          <w:p w14:paraId="19857459" w14:textId="77777777" w:rsidR="008A3EFB" w:rsidRPr="006044D6" w:rsidRDefault="008A3EFB" w:rsidP="00F05E0B">
            <w:pPr>
              <w:jc w:val="center"/>
              <w:rPr>
                <w:rFonts w:ascii="Arial" w:hAnsi="Arial" w:cs="Arial"/>
                <w:sz w:val="18"/>
                <w:szCs w:val="18"/>
                <w:lang w:val="es-ES_tradnl"/>
              </w:rPr>
            </w:pPr>
          </w:p>
        </w:tc>
        <w:tc>
          <w:tcPr>
            <w:tcW w:w="708" w:type="dxa"/>
            <w:tcBorders>
              <w:top w:val="single" w:sz="4" w:space="0" w:color="auto"/>
              <w:bottom w:val="dashSmallGap" w:sz="4" w:space="0" w:color="auto"/>
            </w:tcBorders>
            <w:vAlign w:val="center"/>
          </w:tcPr>
          <w:p w14:paraId="2FCD43D7" w14:textId="77777777" w:rsidR="008A3EFB" w:rsidRPr="006044D6" w:rsidRDefault="008A3EFB" w:rsidP="00F05E0B">
            <w:pPr>
              <w:jc w:val="center"/>
              <w:rPr>
                <w:rFonts w:ascii="Arial" w:hAnsi="Arial" w:cs="Arial"/>
                <w:sz w:val="18"/>
                <w:szCs w:val="18"/>
                <w:lang w:val="es-ES_tradnl"/>
              </w:rPr>
            </w:pPr>
          </w:p>
        </w:tc>
        <w:tc>
          <w:tcPr>
            <w:tcW w:w="426" w:type="dxa"/>
            <w:tcBorders>
              <w:top w:val="single" w:sz="4" w:space="0" w:color="auto"/>
              <w:bottom w:val="dashSmallGap" w:sz="4" w:space="0" w:color="auto"/>
            </w:tcBorders>
            <w:vAlign w:val="center"/>
          </w:tcPr>
          <w:p w14:paraId="2127C7DE" w14:textId="77777777" w:rsidR="008A3EFB" w:rsidRPr="006044D6" w:rsidRDefault="008A3EFB" w:rsidP="00902A3D">
            <w:pPr>
              <w:jc w:val="center"/>
              <w:rPr>
                <w:rFonts w:ascii="Arial" w:hAnsi="Arial" w:cs="Arial"/>
                <w:sz w:val="18"/>
                <w:szCs w:val="18"/>
                <w:lang w:val="es-ES_tradnl"/>
              </w:rPr>
            </w:pPr>
          </w:p>
        </w:tc>
        <w:tc>
          <w:tcPr>
            <w:tcW w:w="567" w:type="dxa"/>
            <w:tcBorders>
              <w:top w:val="single" w:sz="4" w:space="0" w:color="auto"/>
              <w:bottom w:val="dashSmallGap" w:sz="4" w:space="0" w:color="auto"/>
            </w:tcBorders>
            <w:vAlign w:val="center"/>
          </w:tcPr>
          <w:p w14:paraId="70B049D9" w14:textId="6220D8BD" w:rsidR="008A3EFB" w:rsidRPr="006044D6" w:rsidRDefault="008A3EFB" w:rsidP="00902A3D">
            <w:pPr>
              <w:jc w:val="center"/>
              <w:rPr>
                <w:rFonts w:ascii="Arial" w:hAnsi="Arial" w:cs="Arial"/>
                <w:sz w:val="18"/>
                <w:szCs w:val="18"/>
                <w:lang w:val="es-ES_tradnl"/>
              </w:rPr>
            </w:pPr>
          </w:p>
        </w:tc>
        <w:tc>
          <w:tcPr>
            <w:tcW w:w="708" w:type="dxa"/>
            <w:tcBorders>
              <w:top w:val="single" w:sz="4" w:space="0" w:color="auto"/>
              <w:bottom w:val="dashSmallGap" w:sz="4" w:space="0" w:color="auto"/>
            </w:tcBorders>
            <w:vAlign w:val="center"/>
          </w:tcPr>
          <w:p w14:paraId="360DF342" w14:textId="77777777" w:rsidR="008A3EFB" w:rsidRPr="006044D6" w:rsidRDefault="008A3EFB" w:rsidP="00902A3D">
            <w:pPr>
              <w:jc w:val="center"/>
              <w:rPr>
                <w:rFonts w:ascii="Arial" w:hAnsi="Arial" w:cs="Arial"/>
                <w:sz w:val="18"/>
                <w:szCs w:val="18"/>
                <w:lang w:val="es-ES_tradnl"/>
              </w:rPr>
            </w:pPr>
          </w:p>
        </w:tc>
        <w:tc>
          <w:tcPr>
            <w:tcW w:w="709" w:type="dxa"/>
            <w:tcBorders>
              <w:top w:val="single" w:sz="4" w:space="0" w:color="auto"/>
              <w:bottom w:val="dashSmallGap" w:sz="4" w:space="0" w:color="auto"/>
            </w:tcBorders>
            <w:vAlign w:val="center"/>
          </w:tcPr>
          <w:p w14:paraId="5039F455" w14:textId="77777777" w:rsidR="008A3EFB" w:rsidRPr="006044D6" w:rsidRDefault="008A3EFB" w:rsidP="00902A3D">
            <w:pPr>
              <w:jc w:val="center"/>
              <w:rPr>
                <w:rFonts w:ascii="Arial" w:hAnsi="Arial" w:cs="Arial"/>
                <w:sz w:val="18"/>
                <w:szCs w:val="18"/>
                <w:lang w:val="es-ES_tradnl"/>
              </w:rPr>
            </w:pPr>
          </w:p>
        </w:tc>
        <w:tc>
          <w:tcPr>
            <w:tcW w:w="567" w:type="dxa"/>
            <w:tcBorders>
              <w:top w:val="single" w:sz="4" w:space="0" w:color="auto"/>
              <w:bottom w:val="dashSmallGap" w:sz="4" w:space="0" w:color="auto"/>
            </w:tcBorders>
            <w:vAlign w:val="center"/>
          </w:tcPr>
          <w:p w14:paraId="5A5F340C" w14:textId="77777777" w:rsidR="008A3EFB" w:rsidRPr="006044D6" w:rsidRDefault="008A3EFB" w:rsidP="00902A3D">
            <w:pPr>
              <w:jc w:val="center"/>
              <w:rPr>
                <w:rFonts w:ascii="Arial" w:hAnsi="Arial" w:cs="Arial"/>
                <w:sz w:val="18"/>
                <w:szCs w:val="18"/>
                <w:lang w:val="es-ES_tradnl"/>
              </w:rPr>
            </w:pPr>
          </w:p>
        </w:tc>
        <w:tc>
          <w:tcPr>
            <w:tcW w:w="425" w:type="dxa"/>
            <w:tcBorders>
              <w:top w:val="single" w:sz="4" w:space="0" w:color="auto"/>
              <w:bottom w:val="dashSmallGap" w:sz="4" w:space="0" w:color="auto"/>
            </w:tcBorders>
            <w:vAlign w:val="center"/>
          </w:tcPr>
          <w:p w14:paraId="115CA207" w14:textId="77777777" w:rsidR="008A3EFB" w:rsidRPr="006044D6" w:rsidRDefault="008A3EFB" w:rsidP="00902A3D">
            <w:pPr>
              <w:jc w:val="center"/>
              <w:rPr>
                <w:rFonts w:ascii="Arial" w:hAnsi="Arial" w:cs="Arial"/>
                <w:sz w:val="18"/>
                <w:szCs w:val="18"/>
                <w:lang w:val="es-ES_tradnl"/>
              </w:rPr>
            </w:pPr>
          </w:p>
        </w:tc>
        <w:tc>
          <w:tcPr>
            <w:tcW w:w="567" w:type="dxa"/>
            <w:tcBorders>
              <w:top w:val="single" w:sz="4" w:space="0" w:color="auto"/>
              <w:bottom w:val="dashSmallGap" w:sz="4" w:space="0" w:color="auto"/>
            </w:tcBorders>
            <w:vAlign w:val="center"/>
          </w:tcPr>
          <w:p w14:paraId="29C0AF13" w14:textId="77777777" w:rsidR="008A3EFB" w:rsidRPr="006044D6" w:rsidRDefault="008A3EFB" w:rsidP="00902A3D">
            <w:pPr>
              <w:jc w:val="center"/>
              <w:rPr>
                <w:rFonts w:ascii="Arial" w:hAnsi="Arial" w:cs="Arial"/>
                <w:sz w:val="18"/>
                <w:szCs w:val="18"/>
                <w:lang w:val="es-ES_tradnl"/>
              </w:rPr>
            </w:pPr>
          </w:p>
        </w:tc>
      </w:tr>
      <w:tr w:rsidR="008A3EFB" w:rsidRPr="006044D6" w14:paraId="4ECDA73A" w14:textId="77777777" w:rsidTr="000B1AA0">
        <w:tc>
          <w:tcPr>
            <w:tcW w:w="3817" w:type="dxa"/>
            <w:gridSpan w:val="3"/>
            <w:tcBorders>
              <w:top w:val="dashSmallGap" w:sz="4" w:space="0" w:color="auto"/>
              <w:bottom w:val="double" w:sz="4" w:space="0" w:color="auto"/>
            </w:tcBorders>
          </w:tcPr>
          <w:p w14:paraId="5DC86713" w14:textId="14EA15B7" w:rsidR="008A3EFB" w:rsidRPr="006044D6" w:rsidRDefault="00037529" w:rsidP="00686A0C">
            <w:pPr>
              <w:pStyle w:val="ListParagraph"/>
              <w:numPr>
                <w:ilvl w:val="0"/>
                <w:numId w:val="26"/>
              </w:numPr>
              <w:ind w:left="168" w:hanging="142"/>
              <w:jc w:val="both"/>
              <w:rPr>
                <w:rFonts w:ascii="Arial" w:hAnsi="Arial" w:cs="Arial"/>
                <w:sz w:val="18"/>
                <w:lang w:val="es-ES_tradnl"/>
              </w:rPr>
            </w:pPr>
            <w:r w:rsidRPr="006044D6">
              <w:rPr>
                <w:rFonts w:ascii="Arial" w:hAnsi="Arial" w:cs="Arial"/>
                <w:sz w:val="18"/>
                <w:lang w:val="es-ES_tradnl"/>
              </w:rPr>
              <w:t>Planes y p</w:t>
            </w:r>
            <w:r w:rsidR="008A3EFB" w:rsidRPr="006044D6">
              <w:rPr>
                <w:rFonts w:ascii="Arial" w:hAnsi="Arial" w:cs="Arial"/>
                <w:sz w:val="18"/>
                <w:lang w:val="es-ES_tradnl"/>
              </w:rPr>
              <w:t>rotocolos para promoción y difusión de las actividades y mecanismos de financiamiento del programa (público objetivo, mensajes, canales de comunicación)</w:t>
            </w:r>
          </w:p>
        </w:tc>
        <w:tc>
          <w:tcPr>
            <w:tcW w:w="573" w:type="dxa"/>
            <w:tcBorders>
              <w:top w:val="dashSmallGap" w:sz="4" w:space="0" w:color="auto"/>
              <w:bottom w:val="double" w:sz="4" w:space="0" w:color="auto"/>
            </w:tcBorders>
            <w:vAlign w:val="center"/>
          </w:tcPr>
          <w:p w14:paraId="6C272EAC" w14:textId="77777777" w:rsidR="008A3EFB" w:rsidRPr="006044D6" w:rsidRDefault="008A3EFB" w:rsidP="00F05E0B">
            <w:pPr>
              <w:jc w:val="center"/>
              <w:rPr>
                <w:rFonts w:ascii="Arial" w:hAnsi="Arial" w:cs="Arial"/>
                <w:sz w:val="18"/>
                <w:szCs w:val="18"/>
                <w:lang w:val="es-ES_tradnl"/>
              </w:rPr>
            </w:pPr>
            <w:r w:rsidRPr="006044D6">
              <w:rPr>
                <w:rFonts w:ascii="Arial" w:hAnsi="Arial" w:cs="Arial"/>
                <w:sz w:val="18"/>
                <w:szCs w:val="18"/>
                <w:lang w:val="es-ES_tradnl"/>
              </w:rPr>
              <w:t>I</w:t>
            </w:r>
          </w:p>
        </w:tc>
        <w:tc>
          <w:tcPr>
            <w:tcW w:w="708" w:type="dxa"/>
            <w:tcBorders>
              <w:top w:val="dashSmallGap" w:sz="4" w:space="0" w:color="auto"/>
              <w:bottom w:val="double" w:sz="4" w:space="0" w:color="auto"/>
            </w:tcBorders>
            <w:vAlign w:val="center"/>
          </w:tcPr>
          <w:p w14:paraId="36367678" w14:textId="77777777" w:rsidR="008A3EFB" w:rsidRPr="006044D6" w:rsidRDefault="008A3EFB" w:rsidP="00F05E0B">
            <w:pPr>
              <w:jc w:val="center"/>
              <w:rPr>
                <w:rFonts w:ascii="Arial" w:hAnsi="Arial" w:cs="Arial"/>
                <w:sz w:val="18"/>
                <w:szCs w:val="18"/>
                <w:lang w:val="es-ES_tradnl"/>
              </w:rPr>
            </w:pPr>
            <w:r w:rsidRPr="006044D6">
              <w:rPr>
                <w:rFonts w:ascii="Arial" w:hAnsi="Arial" w:cs="Arial"/>
                <w:sz w:val="18"/>
                <w:szCs w:val="18"/>
                <w:lang w:val="es-ES_tradnl"/>
              </w:rPr>
              <w:t>I</w:t>
            </w:r>
          </w:p>
        </w:tc>
        <w:tc>
          <w:tcPr>
            <w:tcW w:w="426" w:type="dxa"/>
            <w:tcBorders>
              <w:top w:val="dashSmallGap" w:sz="4" w:space="0" w:color="auto"/>
              <w:bottom w:val="double" w:sz="4" w:space="0" w:color="auto"/>
            </w:tcBorders>
            <w:vAlign w:val="center"/>
          </w:tcPr>
          <w:p w14:paraId="2FBA71C5" w14:textId="3B55EB4B" w:rsidR="008A3EFB" w:rsidRPr="006044D6" w:rsidRDefault="00902A3D" w:rsidP="00902A3D">
            <w:pPr>
              <w:jc w:val="center"/>
              <w:rPr>
                <w:rFonts w:ascii="Arial" w:hAnsi="Arial" w:cs="Arial"/>
                <w:sz w:val="18"/>
                <w:szCs w:val="18"/>
                <w:lang w:val="es-ES_tradnl"/>
              </w:rPr>
            </w:pPr>
            <w:r w:rsidRPr="006044D6">
              <w:rPr>
                <w:rFonts w:ascii="Arial" w:hAnsi="Arial" w:cs="Arial"/>
                <w:sz w:val="18"/>
                <w:szCs w:val="18"/>
                <w:lang w:val="es-ES_tradnl"/>
              </w:rPr>
              <w:t>I</w:t>
            </w:r>
          </w:p>
        </w:tc>
        <w:tc>
          <w:tcPr>
            <w:tcW w:w="567" w:type="dxa"/>
            <w:tcBorders>
              <w:top w:val="dashSmallGap" w:sz="4" w:space="0" w:color="auto"/>
              <w:bottom w:val="double" w:sz="4" w:space="0" w:color="auto"/>
            </w:tcBorders>
            <w:vAlign w:val="center"/>
          </w:tcPr>
          <w:p w14:paraId="626BA857" w14:textId="0E2B5722" w:rsidR="008A3EFB" w:rsidRPr="006044D6" w:rsidRDefault="008A3EFB" w:rsidP="00902A3D">
            <w:pPr>
              <w:jc w:val="center"/>
              <w:rPr>
                <w:rFonts w:ascii="Arial" w:hAnsi="Arial" w:cs="Arial"/>
                <w:sz w:val="18"/>
                <w:szCs w:val="18"/>
                <w:lang w:val="es-ES_tradnl"/>
              </w:rPr>
            </w:pPr>
            <w:r w:rsidRPr="006044D6">
              <w:rPr>
                <w:rFonts w:ascii="Arial" w:hAnsi="Arial" w:cs="Arial"/>
                <w:sz w:val="18"/>
                <w:szCs w:val="18"/>
                <w:lang w:val="es-ES_tradnl"/>
              </w:rPr>
              <w:t>A</w:t>
            </w:r>
          </w:p>
        </w:tc>
        <w:tc>
          <w:tcPr>
            <w:tcW w:w="708" w:type="dxa"/>
            <w:tcBorders>
              <w:top w:val="dashSmallGap" w:sz="4" w:space="0" w:color="auto"/>
              <w:bottom w:val="double" w:sz="4" w:space="0" w:color="auto"/>
            </w:tcBorders>
            <w:vAlign w:val="center"/>
          </w:tcPr>
          <w:p w14:paraId="57260E23" w14:textId="7910E435" w:rsidR="008A3EFB" w:rsidRPr="006044D6" w:rsidRDefault="00037529" w:rsidP="00902A3D">
            <w:pPr>
              <w:jc w:val="center"/>
              <w:rPr>
                <w:rFonts w:ascii="Arial" w:hAnsi="Arial" w:cs="Arial"/>
                <w:sz w:val="18"/>
                <w:szCs w:val="18"/>
                <w:lang w:val="es-ES_tradnl"/>
              </w:rPr>
            </w:pPr>
            <w:r w:rsidRPr="006044D6">
              <w:rPr>
                <w:rFonts w:ascii="Arial" w:hAnsi="Arial" w:cs="Arial"/>
                <w:sz w:val="18"/>
                <w:szCs w:val="18"/>
                <w:lang w:val="es-ES_tradnl"/>
              </w:rPr>
              <w:t>P</w:t>
            </w:r>
          </w:p>
        </w:tc>
        <w:tc>
          <w:tcPr>
            <w:tcW w:w="709" w:type="dxa"/>
            <w:tcBorders>
              <w:top w:val="dashSmallGap" w:sz="4" w:space="0" w:color="auto"/>
              <w:bottom w:val="double" w:sz="4" w:space="0" w:color="auto"/>
            </w:tcBorders>
            <w:vAlign w:val="center"/>
          </w:tcPr>
          <w:p w14:paraId="69F92A35" w14:textId="31759B79" w:rsidR="008A3EFB" w:rsidRPr="006044D6" w:rsidRDefault="00037529" w:rsidP="00902A3D">
            <w:pPr>
              <w:jc w:val="center"/>
              <w:rPr>
                <w:rFonts w:ascii="Arial" w:hAnsi="Arial" w:cs="Arial"/>
                <w:sz w:val="18"/>
                <w:szCs w:val="18"/>
                <w:lang w:val="es-ES_tradnl"/>
              </w:rPr>
            </w:pPr>
            <w:r w:rsidRPr="006044D6">
              <w:rPr>
                <w:rFonts w:ascii="Arial" w:hAnsi="Arial" w:cs="Arial"/>
                <w:sz w:val="18"/>
                <w:szCs w:val="18"/>
                <w:lang w:val="es-ES_tradnl"/>
              </w:rPr>
              <w:t>R</w:t>
            </w:r>
          </w:p>
        </w:tc>
        <w:tc>
          <w:tcPr>
            <w:tcW w:w="567" w:type="dxa"/>
            <w:tcBorders>
              <w:top w:val="dashSmallGap" w:sz="4" w:space="0" w:color="auto"/>
              <w:bottom w:val="double" w:sz="4" w:space="0" w:color="auto"/>
            </w:tcBorders>
            <w:vAlign w:val="center"/>
          </w:tcPr>
          <w:p w14:paraId="16D516C3" w14:textId="77777777" w:rsidR="008A3EFB" w:rsidRPr="006044D6" w:rsidRDefault="008A3EFB" w:rsidP="00902A3D">
            <w:pPr>
              <w:jc w:val="center"/>
              <w:rPr>
                <w:rFonts w:ascii="Arial" w:hAnsi="Arial" w:cs="Arial"/>
                <w:sz w:val="18"/>
                <w:szCs w:val="18"/>
                <w:lang w:val="es-ES_tradnl"/>
              </w:rPr>
            </w:pPr>
          </w:p>
        </w:tc>
        <w:tc>
          <w:tcPr>
            <w:tcW w:w="425" w:type="dxa"/>
            <w:tcBorders>
              <w:top w:val="dashSmallGap" w:sz="4" w:space="0" w:color="auto"/>
              <w:bottom w:val="double" w:sz="4" w:space="0" w:color="auto"/>
            </w:tcBorders>
            <w:vAlign w:val="center"/>
          </w:tcPr>
          <w:p w14:paraId="07D6F2B6" w14:textId="77777777" w:rsidR="008A3EFB" w:rsidRPr="006044D6" w:rsidRDefault="008A3EFB" w:rsidP="00902A3D">
            <w:pPr>
              <w:jc w:val="center"/>
              <w:rPr>
                <w:rFonts w:ascii="Arial" w:hAnsi="Arial" w:cs="Arial"/>
                <w:sz w:val="18"/>
                <w:szCs w:val="18"/>
                <w:lang w:val="es-ES_tradnl"/>
              </w:rPr>
            </w:pPr>
          </w:p>
        </w:tc>
        <w:tc>
          <w:tcPr>
            <w:tcW w:w="567" w:type="dxa"/>
            <w:tcBorders>
              <w:top w:val="dashSmallGap" w:sz="4" w:space="0" w:color="auto"/>
              <w:bottom w:val="single" w:sz="4" w:space="0" w:color="auto"/>
            </w:tcBorders>
            <w:vAlign w:val="center"/>
          </w:tcPr>
          <w:p w14:paraId="5C29E89D" w14:textId="77777777" w:rsidR="008A3EFB" w:rsidRPr="006044D6" w:rsidRDefault="008A3EFB" w:rsidP="00902A3D">
            <w:pPr>
              <w:jc w:val="center"/>
              <w:rPr>
                <w:rFonts w:ascii="Arial" w:hAnsi="Arial" w:cs="Arial"/>
                <w:sz w:val="18"/>
                <w:szCs w:val="18"/>
                <w:lang w:val="es-ES_tradnl"/>
              </w:rPr>
            </w:pPr>
          </w:p>
        </w:tc>
      </w:tr>
      <w:tr w:rsidR="008A3EFB" w:rsidRPr="006044D6" w14:paraId="19B6B5AF" w14:textId="77777777" w:rsidTr="000B1AA0">
        <w:tc>
          <w:tcPr>
            <w:tcW w:w="3817" w:type="dxa"/>
            <w:gridSpan w:val="3"/>
            <w:tcBorders>
              <w:top w:val="dashSmallGap" w:sz="4" w:space="0" w:color="auto"/>
              <w:bottom w:val="double" w:sz="4" w:space="0" w:color="auto"/>
            </w:tcBorders>
          </w:tcPr>
          <w:p w14:paraId="42952DE4" w14:textId="77777777" w:rsidR="008A3EFB" w:rsidRPr="006044D6" w:rsidRDefault="008A3EFB" w:rsidP="00686A0C">
            <w:pPr>
              <w:pStyle w:val="ListParagraph"/>
              <w:numPr>
                <w:ilvl w:val="0"/>
                <w:numId w:val="26"/>
              </w:numPr>
              <w:ind w:left="168" w:hanging="142"/>
              <w:jc w:val="both"/>
              <w:rPr>
                <w:rFonts w:ascii="Arial" w:hAnsi="Arial" w:cs="Arial"/>
                <w:sz w:val="18"/>
                <w:lang w:val="es-ES_tradnl"/>
              </w:rPr>
            </w:pPr>
            <w:r w:rsidRPr="006044D6">
              <w:rPr>
                <w:rFonts w:ascii="Arial" w:hAnsi="Arial" w:cs="Arial"/>
                <w:sz w:val="18"/>
                <w:lang w:val="es-ES_tradnl"/>
              </w:rPr>
              <w:t>Promoción y difusión de las actividades del programa y los mecanismos de financiamiento</w:t>
            </w:r>
          </w:p>
        </w:tc>
        <w:tc>
          <w:tcPr>
            <w:tcW w:w="573" w:type="dxa"/>
            <w:tcBorders>
              <w:top w:val="dashSmallGap" w:sz="4" w:space="0" w:color="auto"/>
              <w:bottom w:val="double" w:sz="4" w:space="0" w:color="auto"/>
            </w:tcBorders>
            <w:vAlign w:val="center"/>
          </w:tcPr>
          <w:p w14:paraId="700E6B27" w14:textId="77777777" w:rsidR="008A3EFB" w:rsidRPr="006044D6" w:rsidRDefault="008A3EFB" w:rsidP="00F05E0B">
            <w:pPr>
              <w:jc w:val="center"/>
              <w:rPr>
                <w:rFonts w:ascii="Arial" w:hAnsi="Arial" w:cs="Arial"/>
                <w:sz w:val="18"/>
                <w:szCs w:val="18"/>
                <w:lang w:val="es-ES_tradnl"/>
              </w:rPr>
            </w:pPr>
          </w:p>
        </w:tc>
        <w:tc>
          <w:tcPr>
            <w:tcW w:w="708" w:type="dxa"/>
            <w:tcBorders>
              <w:top w:val="dashSmallGap" w:sz="4" w:space="0" w:color="auto"/>
              <w:bottom w:val="double" w:sz="4" w:space="0" w:color="auto"/>
            </w:tcBorders>
            <w:vAlign w:val="center"/>
          </w:tcPr>
          <w:p w14:paraId="7431A383" w14:textId="7BABB2FE" w:rsidR="008A3EFB" w:rsidRPr="006044D6" w:rsidRDefault="00902A3D" w:rsidP="00F05E0B">
            <w:pPr>
              <w:jc w:val="center"/>
              <w:rPr>
                <w:rFonts w:ascii="Arial" w:hAnsi="Arial" w:cs="Arial"/>
                <w:sz w:val="18"/>
                <w:szCs w:val="18"/>
                <w:lang w:val="es-ES_tradnl"/>
              </w:rPr>
            </w:pPr>
            <w:r w:rsidRPr="006044D6">
              <w:rPr>
                <w:rFonts w:ascii="Arial" w:hAnsi="Arial" w:cs="Arial"/>
                <w:sz w:val="18"/>
                <w:szCs w:val="18"/>
                <w:lang w:val="es-ES_tradnl"/>
              </w:rPr>
              <w:t>P</w:t>
            </w:r>
          </w:p>
        </w:tc>
        <w:tc>
          <w:tcPr>
            <w:tcW w:w="426" w:type="dxa"/>
            <w:tcBorders>
              <w:top w:val="dashSmallGap" w:sz="4" w:space="0" w:color="auto"/>
              <w:bottom w:val="double" w:sz="4" w:space="0" w:color="auto"/>
            </w:tcBorders>
            <w:vAlign w:val="center"/>
          </w:tcPr>
          <w:p w14:paraId="2D6E315D" w14:textId="04FEBAEE" w:rsidR="008A3EFB" w:rsidRPr="006044D6" w:rsidRDefault="00902A3D" w:rsidP="00902A3D">
            <w:pPr>
              <w:jc w:val="center"/>
              <w:rPr>
                <w:rFonts w:ascii="Arial" w:hAnsi="Arial" w:cs="Arial"/>
                <w:sz w:val="18"/>
                <w:szCs w:val="18"/>
                <w:lang w:val="es-ES_tradnl"/>
              </w:rPr>
            </w:pPr>
            <w:r w:rsidRPr="006044D6">
              <w:rPr>
                <w:rFonts w:ascii="Arial" w:hAnsi="Arial" w:cs="Arial"/>
                <w:sz w:val="18"/>
                <w:szCs w:val="18"/>
                <w:lang w:val="es-ES_tradnl"/>
              </w:rPr>
              <w:t>P</w:t>
            </w:r>
          </w:p>
        </w:tc>
        <w:tc>
          <w:tcPr>
            <w:tcW w:w="567" w:type="dxa"/>
            <w:tcBorders>
              <w:top w:val="dashSmallGap" w:sz="4" w:space="0" w:color="auto"/>
              <w:bottom w:val="double" w:sz="4" w:space="0" w:color="auto"/>
            </w:tcBorders>
            <w:vAlign w:val="center"/>
          </w:tcPr>
          <w:p w14:paraId="2F5ACB9B" w14:textId="1EAB51CF" w:rsidR="008A3EFB" w:rsidRPr="006044D6" w:rsidRDefault="008A3EFB" w:rsidP="00902A3D">
            <w:pPr>
              <w:jc w:val="center"/>
              <w:rPr>
                <w:rFonts w:ascii="Arial" w:hAnsi="Arial" w:cs="Arial"/>
                <w:sz w:val="18"/>
                <w:szCs w:val="18"/>
                <w:lang w:val="es-ES_tradnl"/>
              </w:rPr>
            </w:pPr>
            <w:r w:rsidRPr="006044D6">
              <w:rPr>
                <w:rFonts w:ascii="Arial" w:hAnsi="Arial" w:cs="Arial"/>
                <w:sz w:val="18"/>
                <w:szCs w:val="18"/>
                <w:lang w:val="es-ES_tradnl"/>
              </w:rPr>
              <w:t>A/R</w:t>
            </w:r>
          </w:p>
        </w:tc>
        <w:tc>
          <w:tcPr>
            <w:tcW w:w="708" w:type="dxa"/>
            <w:tcBorders>
              <w:top w:val="dashSmallGap" w:sz="4" w:space="0" w:color="auto"/>
              <w:bottom w:val="double" w:sz="4" w:space="0" w:color="auto"/>
            </w:tcBorders>
            <w:vAlign w:val="center"/>
          </w:tcPr>
          <w:p w14:paraId="4941CC41" w14:textId="77777777" w:rsidR="008A3EFB" w:rsidRPr="006044D6" w:rsidRDefault="008A3EFB" w:rsidP="00902A3D">
            <w:pPr>
              <w:jc w:val="center"/>
              <w:rPr>
                <w:rFonts w:ascii="Arial" w:hAnsi="Arial" w:cs="Arial"/>
                <w:sz w:val="18"/>
                <w:szCs w:val="18"/>
                <w:lang w:val="es-ES_tradnl"/>
              </w:rPr>
            </w:pPr>
            <w:r w:rsidRPr="006044D6">
              <w:rPr>
                <w:rFonts w:ascii="Arial" w:hAnsi="Arial" w:cs="Arial"/>
                <w:sz w:val="18"/>
                <w:szCs w:val="18"/>
                <w:lang w:val="es-ES_tradnl"/>
              </w:rPr>
              <w:t>P</w:t>
            </w:r>
          </w:p>
        </w:tc>
        <w:tc>
          <w:tcPr>
            <w:tcW w:w="709" w:type="dxa"/>
            <w:tcBorders>
              <w:top w:val="dashSmallGap" w:sz="4" w:space="0" w:color="auto"/>
              <w:bottom w:val="double" w:sz="4" w:space="0" w:color="auto"/>
            </w:tcBorders>
            <w:vAlign w:val="center"/>
          </w:tcPr>
          <w:p w14:paraId="7C45B65F" w14:textId="77777777" w:rsidR="008A3EFB" w:rsidRPr="006044D6" w:rsidRDefault="008A3EFB" w:rsidP="00902A3D">
            <w:pPr>
              <w:jc w:val="center"/>
              <w:rPr>
                <w:rFonts w:ascii="Arial" w:hAnsi="Arial" w:cs="Arial"/>
                <w:sz w:val="18"/>
                <w:szCs w:val="18"/>
                <w:lang w:val="es-ES_tradnl"/>
              </w:rPr>
            </w:pPr>
            <w:r w:rsidRPr="006044D6">
              <w:rPr>
                <w:rFonts w:ascii="Arial" w:hAnsi="Arial" w:cs="Arial"/>
                <w:sz w:val="18"/>
                <w:szCs w:val="18"/>
                <w:lang w:val="es-ES_tradnl"/>
              </w:rPr>
              <w:t>P</w:t>
            </w:r>
          </w:p>
        </w:tc>
        <w:tc>
          <w:tcPr>
            <w:tcW w:w="567" w:type="dxa"/>
            <w:tcBorders>
              <w:top w:val="dashSmallGap" w:sz="4" w:space="0" w:color="auto"/>
              <w:bottom w:val="double" w:sz="4" w:space="0" w:color="auto"/>
            </w:tcBorders>
            <w:vAlign w:val="center"/>
          </w:tcPr>
          <w:p w14:paraId="197255C5" w14:textId="77777777" w:rsidR="008A3EFB" w:rsidRPr="006044D6" w:rsidRDefault="008A3EFB" w:rsidP="00902A3D">
            <w:pPr>
              <w:jc w:val="center"/>
              <w:rPr>
                <w:rFonts w:ascii="Arial" w:hAnsi="Arial" w:cs="Arial"/>
                <w:sz w:val="18"/>
                <w:szCs w:val="18"/>
                <w:lang w:val="es-ES_tradnl"/>
              </w:rPr>
            </w:pPr>
          </w:p>
        </w:tc>
        <w:tc>
          <w:tcPr>
            <w:tcW w:w="425" w:type="dxa"/>
            <w:tcBorders>
              <w:top w:val="dashSmallGap" w:sz="4" w:space="0" w:color="auto"/>
              <w:bottom w:val="double" w:sz="4" w:space="0" w:color="auto"/>
            </w:tcBorders>
            <w:vAlign w:val="center"/>
          </w:tcPr>
          <w:p w14:paraId="525138C3" w14:textId="77777777" w:rsidR="008A3EFB" w:rsidRPr="006044D6" w:rsidRDefault="008A3EFB" w:rsidP="00902A3D">
            <w:pPr>
              <w:jc w:val="center"/>
              <w:rPr>
                <w:rFonts w:ascii="Arial" w:hAnsi="Arial" w:cs="Arial"/>
                <w:sz w:val="18"/>
                <w:szCs w:val="18"/>
                <w:lang w:val="es-ES_tradnl"/>
              </w:rPr>
            </w:pPr>
          </w:p>
        </w:tc>
        <w:tc>
          <w:tcPr>
            <w:tcW w:w="567" w:type="dxa"/>
            <w:tcBorders>
              <w:top w:val="dashSmallGap" w:sz="4" w:space="0" w:color="auto"/>
              <w:bottom w:val="single" w:sz="4" w:space="0" w:color="auto"/>
            </w:tcBorders>
            <w:vAlign w:val="center"/>
          </w:tcPr>
          <w:p w14:paraId="10FB74A6" w14:textId="77777777" w:rsidR="008A3EFB" w:rsidRPr="006044D6" w:rsidRDefault="008A3EFB" w:rsidP="00902A3D">
            <w:pPr>
              <w:jc w:val="center"/>
              <w:rPr>
                <w:rFonts w:ascii="Arial" w:hAnsi="Arial" w:cs="Arial"/>
                <w:sz w:val="18"/>
                <w:szCs w:val="18"/>
                <w:lang w:val="es-ES_tradnl"/>
              </w:rPr>
            </w:pPr>
          </w:p>
        </w:tc>
      </w:tr>
      <w:tr w:rsidR="008A3EFB" w:rsidRPr="006044D6" w14:paraId="627DEBF7" w14:textId="77777777" w:rsidTr="000B1AA0">
        <w:tc>
          <w:tcPr>
            <w:tcW w:w="567" w:type="dxa"/>
            <w:tcBorders>
              <w:top w:val="double" w:sz="4" w:space="0" w:color="auto"/>
            </w:tcBorders>
            <w:shd w:val="clear" w:color="auto" w:fill="F2F2F2" w:themeFill="background1" w:themeFillShade="F2"/>
          </w:tcPr>
          <w:p w14:paraId="031C61A7" w14:textId="77777777" w:rsidR="008A3EFB" w:rsidRPr="006044D6" w:rsidRDefault="008A3EFB" w:rsidP="00F05E0B">
            <w:pPr>
              <w:rPr>
                <w:rFonts w:ascii="Arial" w:hAnsi="Arial" w:cs="Arial"/>
                <w:b/>
                <w:sz w:val="14"/>
                <w:szCs w:val="16"/>
                <w:lang w:val="es-ES_tradnl"/>
              </w:rPr>
            </w:pPr>
          </w:p>
        </w:tc>
        <w:tc>
          <w:tcPr>
            <w:tcW w:w="8500" w:type="dxa"/>
            <w:gridSpan w:val="11"/>
            <w:tcBorders>
              <w:top w:val="double" w:sz="4" w:space="0" w:color="auto"/>
            </w:tcBorders>
            <w:shd w:val="clear" w:color="auto" w:fill="F2F2F2" w:themeFill="background1" w:themeFillShade="F2"/>
          </w:tcPr>
          <w:p w14:paraId="1164C8F4" w14:textId="77689B57" w:rsidR="008A3EFB" w:rsidRPr="006044D6" w:rsidRDefault="008A3EFB" w:rsidP="00F05E0B">
            <w:pPr>
              <w:rPr>
                <w:rFonts w:ascii="Arial" w:hAnsi="Arial" w:cs="Arial"/>
                <w:b/>
                <w:sz w:val="14"/>
                <w:szCs w:val="16"/>
                <w:lang w:val="es-ES_tradnl"/>
              </w:rPr>
            </w:pPr>
            <w:r w:rsidRPr="006044D6">
              <w:rPr>
                <w:rFonts w:ascii="Arial" w:hAnsi="Arial" w:cs="Arial"/>
                <w:b/>
                <w:sz w:val="14"/>
                <w:szCs w:val="16"/>
                <w:lang w:val="es-ES_tradnl"/>
              </w:rPr>
              <w:t>Leyenda</w:t>
            </w:r>
          </w:p>
        </w:tc>
      </w:tr>
      <w:tr w:rsidR="008A3EFB" w:rsidRPr="006044D6" w14:paraId="213BA7C8" w14:textId="77777777" w:rsidTr="000B1AA0">
        <w:tc>
          <w:tcPr>
            <w:tcW w:w="567" w:type="dxa"/>
            <w:shd w:val="clear" w:color="auto" w:fill="F2F2F2" w:themeFill="background1" w:themeFillShade="F2"/>
            <w:vAlign w:val="center"/>
          </w:tcPr>
          <w:p w14:paraId="13D24CD5" w14:textId="77777777" w:rsidR="008A3EFB" w:rsidRPr="006044D6" w:rsidRDefault="008A3EFB" w:rsidP="00F05E0B">
            <w:pPr>
              <w:jc w:val="center"/>
              <w:rPr>
                <w:rFonts w:ascii="Arial" w:hAnsi="Arial" w:cs="Arial"/>
                <w:b/>
                <w:sz w:val="14"/>
                <w:szCs w:val="16"/>
                <w:lang w:val="es-ES_tradnl"/>
              </w:rPr>
            </w:pPr>
            <w:r w:rsidRPr="006044D6">
              <w:rPr>
                <w:rFonts w:ascii="Arial" w:hAnsi="Arial" w:cs="Arial"/>
                <w:b/>
                <w:sz w:val="14"/>
                <w:szCs w:val="16"/>
                <w:lang w:val="es-ES_tradnl"/>
              </w:rPr>
              <w:t>R</w:t>
            </w:r>
          </w:p>
        </w:tc>
        <w:tc>
          <w:tcPr>
            <w:tcW w:w="566" w:type="dxa"/>
          </w:tcPr>
          <w:p w14:paraId="568FC95F" w14:textId="77777777" w:rsidR="008A3EFB" w:rsidRPr="006044D6" w:rsidRDefault="008A3EFB" w:rsidP="00F05E0B">
            <w:pPr>
              <w:jc w:val="both"/>
              <w:rPr>
                <w:rFonts w:ascii="Arial" w:hAnsi="Arial" w:cs="Arial"/>
                <w:sz w:val="14"/>
                <w:szCs w:val="16"/>
                <w:lang w:val="es-ES_tradnl"/>
              </w:rPr>
            </w:pPr>
          </w:p>
        </w:tc>
        <w:tc>
          <w:tcPr>
            <w:tcW w:w="7934" w:type="dxa"/>
            <w:gridSpan w:val="10"/>
          </w:tcPr>
          <w:p w14:paraId="05DA42A7" w14:textId="72DAFFAF" w:rsidR="008A3EFB" w:rsidRPr="006044D6" w:rsidRDefault="008A3EFB" w:rsidP="00F05E0B">
            <w:pPr>
              <w:jc w:val="both"/>
              <w:rPr>
                <w:rFonts w:ascii="Arial" w:hAnsi="Arial" w:cs="Arial"/>
                <w:sz w:val="14"/>
                <w:szCs w:val="16"/>
                <w:lang w:val="es-ES_tradnl"/>
              </w:rPr>
            </w:pPr>
            <w:r w:rsidRPr="006044D6">
              <w:rPr>
                <w:rFonts w:ascii="Arial" w:hAnsi="Arial" w:cs="Arial"/>
                <w:sz w:val="14"/>
                <w:szCs w:val="16"/>
                <w:lang w:val="es-ES_tradnl"/>
              </w:rPr>
              <w:t>Responsable, elabora o ejecutar operativamente la actividad/tarea en su especialidad.</w:t>
            </w:r>
          </w:p>
        </w:tc>
      </w:tr>
      <w:tr w:rsidR="008A3EFB" w:rsidRPr="006044D6" w14:paraId="3763F6DE" w14:textId="77777777" w:rsidTr="000B1AA0">
        <w:tc>
          <w:tcPr>
            <w:tcW w:w="567" w:type="dxa"/>
            <w:shd w:val="clear" w:color="auto" w:fill="F2F2F2" w:themeFill="background1" w:themeFillShade="F2"/>
            <w:vAlign w:val="center"/>
          </w:tcPr>
          <w:p w14:paraId="08A07675" w14:textId="77777777" w:rsidR="008A3EFB" w:rsidRPr="006044D6" w:rsidRDefault="008A3EFB" w:rsidP="00F05E0B">
            <w:pPr>
              <w:jc w:val="center"/>
              <w:rPr>
                <w:rFonts w:ascii="Arial" w:hAnsi="Arial" w:cs="Arial"/>
                <w:b/>
                <w:sz w:val="14"/>
                <w:szCs w:val="16"/>
                <w:lang w:val="es-ES_tradnl"/>
              </w:rPr>
            </w:pPr>
            <w:r w:rsidRPr="006044D6">
              <w:rPr>
                <w:rFonts w:ascii="Arial" w:hAnsi="Arial" w:cs="Arial"/>
                <w:b/>
                <w:sz w:val="14"/>
                <w:szCs w:val="16"/>
                <w:lang w:val="es-ES_tradnl"/>
              </w:rPr>
              <w:t>A</w:t>
            </w:r>
          </w:p>
        </w:tc>
        <w:tc>
          <w:tcPr>
            <w:tcW w:w="566" w:type="dxa"/>
          </w:tcPr>
          <w:p w14:paraId="1079069C" w14:textId="77777777" w:rsidR="008A3EFB" w:rsidRPr="006044D6" w:rsidRDefault="008A3EFB" w:rsidP="00F05E0B">
            <w:pPr>
              <w:jc w:val="both"/>
              <w:rPr>
                <w:rFonts w:ascii="Arial" w:hAnsi="Arial" w:cs="Arial"/>
                <w:sz w:val="14"/>
                <w:szCs w:val="16"/>
                <w:lang w:val="es-ES_tradnl"/>
              </w:rPr>
            </w:pPr>
          </w:p>
        </w:tc>
        <w:tc>
          <w:tcPr>
            <w:tcW w:w="7934" w:type="dxa"/>
            <w:gridSpan w:val="10"/>
          </w:tcPr>
          <w:p w14:paraId="0EED0EF8" w14:textId="652D2889" w:rsidR="008A3EFB" w:rsidRPr="006044D6" w:rsidRDefault="008A3EFB" w:rsidP="00F05E0B">
            <w:pPr>
              <w:jc w:val="both"/>
              <w:rPr>
                <w:rFonts w:ascii="Arial" w:hAnsi="Arial" w:cs="Arial"/>
                <w:sz w:val="14"/>
                <w:szCs w:val="16"/>
                <w:lang w:val="es-ES_tradnl"/>
              </w:rPr>
            </w:pPr>
            <w:r w:rsidRPr="006044D6">
              <w:rPr>
                <w:rFonts w:ascii="Arial" w:hAnsi="Arial" w:cs="Arial"/>
                <w:sz w:val="14"/>
                <w:szCs w:val="16"/>
                <w:lang w:val="es-ES_tradnl"/>
              </w:rPr>
              <w:t>Aprueba, es el responsable final de la actividad/tarea.</w:t>
            </w:r>
          </w:p>
        </w:tc>
      </w:tr>
      <w:tr w:rsidR="008A3EFB" w:rsidRPr="006044D6" w14:paraId="2BDED660" w14:textId="77777777" w:rsidTr="000B1AA0">
        <w:tc>
          <w:tcPr>
            <w:tcW w:w="567" w:type="dxa"/>
            <w:shd w:val="clear" w:color="auto" w:fill="F2F2F2" w:themeFill="background1" w:themeFillShade="F2"/>
            <w:vAlign w:val="center"/>
          </w:tcPr>
          <w:p w14:paraId="11027406" w14:textId="77777777" w:rsidR="008A3EFB" w:rsidRPr="006044D6" w:rsidRDefault="008A3EFB" w:rsidP="00F05E0B">
            <w:pPr>
              <w:jc w:val="center"/>
              <w:rPr>
                <w:rFonts w:ascii="Arial" w:hAnsi="Arial" w:cs="Arial"/>
                <w:b/>
                <w:sz w:val="14"/>
                <w:szCs w:val="16"/>
                <w:lang w:val="es-ES_tradnl"/>
              </w:rPr>
            </w:pPr>
            <w:r w:rsidRPr="006044D6">
              <w:rPr>
                <w:rFonts w:ascii="Arial" w:hAnsi="Arial" w:cs="Arial"/>
                <w:b/>
                <w:sz w:val="14"/>
                <w:szCs w:val="16"/>
                <w:lang w:val="es-ES_tradnl"/>
              </w:rPr>
              <w:t>C</w:t>
            </w:r>
          </w:p>
        </w:tc>
        <w:tc>
          <w:tcPr>
            <w:tcW w:w="566" w:type="dxa"/>
          </w:tcPr>
          <w:p w14:paraId="1512380C" w14:textId="77777777" w:rsidR="008A3EFB" w:rsidRPr="006044D6" w:rsidRDefault="008A3EFB" w:rsidP="00F05E0B">
            <w:pPr>
              <w:jc w:val="both"/>
              <w:rPr>
                <w:rFonts w:ascii="Arial" w:hAnsi="Arial" w:cs="Arial"/>
                <w:sz w:val="14"/>
                <w:szCs w:val="16"/>
                <w:lang w:val="es-ES_tradnl"/>
              </w:rPr>
            </w:pPr>
          </w:p>
        </w:tc>
        <w:tc>
          <w:tcPr>
            <w:tcW w:w="7934" w:type="dxa"/>
            <w:gridSpan w:val="10"/>
          </w:tcPr>
          <w:p w14:paraId="2629C7B3" w14:textId="0DFF454C" w:rsidR="008A3EFB" w:rsidRPr="006044D6" w:rsidRDefault="008A3EFB" w:rsidP="00F05E0B">
            <w:pPr>
              <w:jc w:val="both"/>
              <w:rPr>
                <w:rFonts w:ascii="Arial" w:hAnsi="Arial" w:cs="Arial"/>
                <w:sz w:val="14"/>
                <w:szCs w:val="16"/>
                <w:lang w:val="es-ES_tradnl"/>
              </w:rPr>
            </w:pPr>
            <w:r w:rsidRPr="006044D6">
              <w:rPr>
                <w:rFonts w:ascii="Arial" w:hAnsi="Arial" w:cs="Arial"/>
                <w:sz w:val="14"/>
                <w:szCs w:val="16"/>
                <w:lang w:val="es-ES_tradnl"/>
              </w:rPr>
              <w:t>Comunicado, no implicada directamente en la elaboración de la actividad/tarea, pero se requiere de un insumo suyo (.</w:t>
            </w:r>
          </w:p>
        </w:tc>
      </w:tr>
      <w:tr w:rsidR="008A3EFB" w:rsidRPr="006044D6" w14:paraId="54E7784C" w14:textId="77777777" w:rsidTr="000B1AA0">
        <w:tc>
          <w:tcPr>
            <w:tcW w:w="567" w:type="dxa"/>
            <w:shd w:val="clear" w:color="auto" w:fill="F2F2F2" w:themeFill="background1" w:themeFillShade="F2"/>
            <w:vAlign w:val="center"/>
          </w:tcPr>
          <w:p w14:paraId="1ED2EB22" w14:textId="77777777" w:rsidR="008A3EFB" w:rsidRPr="006044D6" w:rsidRDefault="008A3EFB" w:rsidP="00F05E0B">
            <w:pPr>
              <w:jc w:val="center"/>
              <w:rPr>
                <w:rFonts w:ascii="Arial" w:hAnsi="Arial" w:cs="Arial"/>
                <w:b/>
                <w:sz w:val="14"/>
                <w:szCs w:val="16"/>
                <w:lang w:val="es-ES_tradnl"/>
              </w:rPr>
            </w:pPr>
            <w:r w:rsidRPr="006044D6">
              <w:rPr>
                <w:rFonts w:ascii="Arial" w:hAnsi="Arial" w:cs="Arial"/>
                <w:b/>
                <w:sz w:val="14"/>
                <w:szCs w:val="16"/>
                <w:lang w:val="es-ES_tradnl"/>
              </w:rPr>
              <w:t>I</w:t>
            </w:r>
          </w:p>
        </w:tc>
        <w:tc>
          <w:tcPr>
            <w:tcW w:w="566" w:type="dxa"/>
          </w:tcPr>
          <w:p w14:paraId="5FAE5EDB" w14:textId="77777777" w:rsidR="008A3EFB" w:rsidRPr="006044D6" w:rsidRDefault="008A3EFB" w:rsidP="00F05E0B">
            <w:pPr>
              <w:jc w:val="both"/>
              <w:rPr>
                <w:rFonts w:ascii="Arial" w:hAnsi="Arial" w:cs="Arial"/>
                <w:sz w:val="14"/>
                <w:szCs w:val="16"/>
                <w:lang w:val="es-ES_tradnl"/>
              </w:rPr>
            </w:pPr>
          </w:p>
        </w:tc>
        <w:tc>
          <w:tcPr>
            <w:tcW w:w="7934" w:type="dxa"/>
            <w:gridSpan w:val="10"/>
          </w:tcPr>
          <w:p w14:paraId="1C932B0E" w14:textId="76FCEA1D" w:rsidR="008A3EFB" w:rsidRPr="006044D6" w:rsidRDefault="008A3EFB" w:rsidP="00F05E0B">
            <w:pPr>
              <w:jc w:val="both"/>
              <w:rPr>
                <w:rFonts w:ascii="Arial" w:hAnsi="Arial" w:cs="Arial"/>
                <w:sz w:val="14"/>
                <w:szCs w:val="16"/>
                <w:lang w:val="es-ES_tradnl"/>
              </w:rPr>
            </w:pPr>
            <w:r w:rsidRPr="006044D6">
              <w:rPr>
                <w:rFonts w:ascii="Arial" w:hAnsi="Arial" w:cs="Arial"/>
                <w:sz w:val="14"/>
                <w:szCs w:val="16"/>
                <w:lang w:val="es-ES_tradnl"/>
              </w:rPr>
              <w:t>Informado, se mantiene al día sobre los progresos, culminación o entrega, entre otros de la actividad o tarea.</w:t>
            </w:r>
          </w:p>
        </w:tc>
      </w:tr>
      <w:tr w:rsidR="008A3EFB" w:rsidRPr="006044D6" w14:paraId="631817E2" w14:textId="77777777" w:rsidTr="000B1AA0">
        <w:tc>
          <w:tcPr>
            <w:tcW w:w="567" w:type="dxa"/>
            <w:shd w:val="clear" w:color="auto" w:fill="F2F2F2" w:themeFill="background1" w:themeFillShade="F2"/>
            <w:vAlign w:val="center"/>
          </w:tcPr>
          <w:p w14:paraId="4EFEEF00" w14:textId="77777777" w:rsidR="008A3EFB" w:rsidRPr="006044D6" w:rsidRDefault="008A3EFB" w:rsidP="00F05E0B">
            <w:pPr>
              <w:jc w:val="center"/>
              <w:rPr>
                <w:rFonts w:ascii="Arial" w:hAnsi="Arial" w:cs="Arial"/>
                <w:b/>
                <w:sz w:val="14"/>
                <w:szCs w:val="16"/>
                <w:lang w:val="es-ES_tradnl"/>
              </w:rPr>
            </w:pPr>
            <w:r w:rsidRPr="006044D6">
              <w:rPr>
                <w:rFonts w:ascii="Arial" w:hAnsi="Arial" w:cs="Arial"/>
                <w:b/>
                <w:sz w:val="14"/>
                <w:szCs w:val="16"/>
                <w:lang w:val="es-ES_tradnl"/>
              </w:rPr>
              <w:t>P</w:t>
            </w:r>
          </w:p>
        </w:tc>
        <w:tc>
          <w:tcPr>
            <w:tcW w:w="566" w:type="dxa"/>
          </w:tcPr>
          <w:p w14:paraId="43E0D3FF" w14:textId="77777777" w:rsidR="008A3EFB" w:rsidRPr="006044D6" w:rsidRDefault="008A3EFB" w:rsidP="00F05E0B">
            <w:pPr>
              <w:jc w:val="both"/>
              <w:rPr>
                <w:rFonts w:ascii="Arial" w:hAnsi="Arial" w:cs="Arial"/>
                <w:sz w:val="14"/>
                <w:szCs w:val="16"/>
                <w:lang w:val="es-ES_tradnl"/>
              </w:rPr>
            </w:pPr>
          </w:p>
        </w:tc>
        <w:tc>
          <w:tcPr>
            <w:tcW w:w="7934" w:type="dxa"/>
            <w:gridSpan w:val="10"/>
          </w:tcPr>
          <w:p w14:paraId="2523A25A" w14:textId="3F79EF5F" w:rsidR="008A3EFB" w:rsidRPr="006044D6" w:rsidRDefault="008A3EFB" w:rsidP="00F05E0B">
            <w:pPr>
              <w:jc w:val="both"/>
              <w:rPr>
                <w:rFonts w:ascii="Arial" w:hAnsi="Arial" w:cs="Arial"/>
                <w:sz w:val="14"/>
                <w:szCs w:val="16"/>
                <w:lang w:val="es-ES_tradnl"/>
              </w:rPr>
            </w:pPr>
            <w:r w:rsidRPr="006044D6">
              <w:rPr>
                <w:rFonts w:ascii="Arial" w:hAnsi="Arial" w:cs="Arial"/>
                <w:sz w:val="14"/>
                <w:szCs w:val="16"/>
                <w:lang w:val="es-ES_tradnl"/>
              </w:rPr>
              <w:t>Participa en la elaboración de la tarea/actividad</w:t>
            </w:r>
          </w:p>
        </w:tc>
      </w:tr>
      <w:tr w:rsidR="008A3EFB" w:rsidRPr="006044D6" w14:paraId="5B692390" w14:textId="77777777" w:rsidTr="000B1AA0">
        <w:tc>
          <w:tcPr>
            <w:tcW w:w="567" w:type="dxa"/>
            <w:shd w:val="clear" w:color="auto" w:fill="F2F2F2" w:themeFill="background1" w:themeFillShade="F2"/>
            <w:vAlign w:val="center"/>
          </w:tcPr>
          <w:p w14:paraId="2E5913FE" w14:textId="77777777" w:rsidR="008A3EFB" w:rsidRPr="006044D6" w:rsidRDefault="008A3EFB" w:rsidP="00F05E0B">
            <w:pPr>
              <w:jc w:val="center"/>
              <w:rPr>
                <w:rFonts w:ascii="Arial" w:hAnsi="Arial" w:cs="Arial"/>
                <w:b/>
                <w:sz w:val="14"/>
                <w:szCs w:val="16"/>
                <w:lang w:val="es-ES_tradnl"/>
              </w:rPr>
            </w:pPr>
            <w:r w:rsidRPr="006044D6">
              <w:rPr>
                <w:rFonts w:ascii="Arial" w:hAnsi="Arial" w:cs="Arial"/>
                <w:b/>
                <w:sz w:val="14"/>
                <w:szCs w:val="16"/>
                <w:lang w:val="es-ES_tradnl"/>
              </w:rPr>
              <w:t>V</w:t>
            </w:r>
          </w:p>
        </w:tc>
        <w:tc>
          <w:tcPr>
            <w:tcW w:w="566" w:type="dxa"/>
          </w:tcPr>
          <w:p w14:paraId="457553B3" w14:textId="77777777" w:rsidR="008A3EFB" w:rsidRPr="006044D6" w:rsidRDefault="008A3EFB" w:rsidP="00F05E0B">
            <w:pPr>
              <w:jc w:val="both"/>
              <w:rPr>
                <w:rFonts w:ascii="Arial" w:hAnsi="Arial" w:cs="Arial"/>
                <w:sz w:val="14"/>
                <w:szCs w:val="16"/>
                <w:lang w:val="es-ES_tradnl"/>
              </w:rPr>
            </w:pPr>
          </w:p>
        </w:tc>
        <w:tc>
          <w:tcPr>
            <w:tcW w:w="7934" w:type="dxa"/>
            <w:gridSpan w:val="10"/>
          </w:tcPr>
          <w:p w14:paraId="2A60B76A" w14:textId="2331B83A" w:rsidR="008A3EFB" w:rsidRPr="006044D6" w:rsidRDefault="008A3EFB" w:rsidP="00F05E0B">
            <w:pPr>
              <w:jc w:val="both"/>
              <w:rPr>
                <w:rFonts w:ascii="Arial" w:hAnsi="Arial" w:cs="Arial"/>
                <w:sz w:val="14"/>
                <w:szCs w:val="16"/>
                <w:lang w:val="es-ES_tradnl"/>
              </w:rPr>
            </w:pPr>
            <w:r w:rsidRPr="006044D6">
              <w:rPr>
                <w:rFonts w:ascii="Arial" w:hAnsi="Arial" w:cs="Arial"/>
                <w:sz w:val="14"/>
                <w:szCs w:val="16"/>
                <w:lang w:val="es-ES_tradnl"/>
              </w:rPr>
              <w:t>Verifica, el cumplimiento de los estándares preestablecidos y da conformidad</w:t>
            </w:r>
          </w:p>
        </w:tc>
      </w:tr>
    </w:tbl>
    <w:p w14:paraId="6B864525" w14:textId="77777777" w:rsidR="009456CF" w:rsidRPr="006044D6" w:rsidRDefault="009456CF" w:rsidP="00477829">
      <w:pPr>
        <w:ind w:left="426"/>
        <w:jc w:val="both"/>
        <w:rPr>
          <w:rFonts w:ascii="Arial" w:hAnsi="Arial" w:cs="Arial"/>
          <w:lang w:val="es-ES_tradnl"/>
        </w:rPr>
      </w:pPr>
    </w:p>
    <w:p w14:paraId="1917839F" w14:textId="77777777" w:rsidR="00B1357A" w:rsidRPr="006044D6" w:rsidRDefault="00B1357A" w:rsidP="000F47A5">
      <w:pPr>
        <w:pStyle w:val="Heading6"/>
        <w:spacing w:after="120"/>
        <w:rPr>
          <w:rFonts w:ascii="Arial" w:hAnsi="Arial" w:cs="Arial"/>
          <w:lang w:val="es-ES_tradnl"/>
        </w:rPr>
      </w:pPr>
      <w:r w:rsidRPr="006044D6">
        <w:rPr>
          <w:rFonts w:ascii="Arial" w:hAnsi="Arial" w:cs="Arial"/>
          <w:lang w:val="es-ES_tradnl"/>
        </w:rPr>
        <w:t>Fase de Convocatoria y Selección</w:t>
      </w:r>
    </w:p>
    <w:p w14:paraId="362122E2" w14:textId="584944DC" w:rsidR="0042117A" w:rsidRPr="006044D6" w:rsidRDefault="00CE6825" w:rsidP="0042117A">
      <w:pPr>
        <w:jc w:val="both"/>
        <w:rPr>
          <w:rFonts w:ascii="Arial" w:hAnsi="Arial" w:cs="Arial"/>
          <w:lang w:val="es-ES_tradnl"/>
        </w:rPr>
      </w:pPr>
      <w:r w:rsidRPr="006044D6">
        <w:rPr>
          <w:rFonts w:ascii="Arial" w:hAnsi="Arial" w:cs="Arial"/>
          <w:lang w:val="es-ES_tradnl"/>
        </w:rPr>
        <w:t xml:space="preserve">Es esta fase se inicia con la convocatoria y llamado a empleadores y oferentes a la </w:t>
      </w:r>
      <w:r w:rsidR="00812B96" w:rsidRPr="006044D6">
        <w:rPr>
          <w:rFonts w:ascii="Arial" w:hAnsi="Arial" w:cs="Arial"/>
          <w:lang w:val="es-ES_tradnl"/>
        </w:rPr>
        <w:t>presentación</w:t>
      </w:r>
      <w:r w:rsidRPr="006044D6">
        <w:rPr>
          <w:rFonts w:ascii="Arial" w:hAnsi="Arial" w:cs="Arial"/>
          <w:lang w:val="es-ES_tradnl"/>
        </w:rPr>
        <w:t xml:space="preserve"> de iniciativas de proyectos que puedan ser financiados por el programa y </w:t>
      </w:r>
      <w:r w:rsidR="00812B96" w:rsidRPr="006044D6">
        <w:rPr>
          <w:rFonts w:ascii="Arial" w:hAnsi="Arial" w:cs="Arial"/>
          <w:lang w:val="es-ES_tradnl"/>
        </w:rPr>
        <w:t>culmina</w:t>
      </w:r>
      <w:r w:rsidRPr="006044D6">
        <w:rPr>
          <w:rFonts w:ascii="Arial" w:hAnsi="Arial" w:cs="Arial"/>
          <w:lang w:val="es-ES_tradnl"/>
        </w:rPr>
        <w:t xml:space="preserve"> con </w:t>
      </w:r>
      <w:r w:rsidR="00812B96" w:rsidRPr="006044D6">
        <w:rPr>
          <w:rFonts w:ascii="Arial" w:hAnsi="Arial" w:cs="Arial"/>
          <w:lang w:val="es-ES_tradnl"/>
        </w:rPr>
        <w:t>la</w:t>
      </w:r>
      <w:r w:rsidRPr="006044D6">
        <w:rPr>
          <w:rFonts w:ascii="Arial" w:hAnsi="Arial" w:cs="Arial"/>
          <w:lang w:val="es-ES_tradnl"/>
        </w:rPr>
        <w:t xml:space="preserve"> firma del contrato/convenio con la entidad seleccionada. En esta fase se identifican las siguientes actividades:</w:t>
      </w:r>
    </w:p>
    <w:p w14:paraId="6C0B2175" w14:textId="75B757B1" w:rsidR="00F74ED5" w:rsidRPr="006044D6" w:rsidRDefault="00F74ED5" w:rsidP="00F74ED5">
      <w:pPr>
        <w:pStyle w:val="ListParagraph"/>
        <w:spacing w:line="276" w:lineRule="auto"/>
        <w:ind w:left="567"/>
        <w:jc w:val="center"/>
        <w:rPr>
          <w:rFonts w:ascii="Arial" w:hAnsi="Arial" w:cs="Arial"/>
          <w:b/>
          <w:sz w:val="20"/>
          <w:lang w:val="es-ES_tradnl"/>
        </w:rPr>
      </w:pPr>
      <w:r w:rsidRPr="006044D6">
        <w:rPr>
          <w:rFonts w:ascii="Arial" w:hAnsi="Arial" w:cs="Arial"/>
          <w:b/>
          <w:sz w:val="20"/>
          <w:lang w:val="es-ES_tradnl"/>
        </w:rPr>
        <w:t>Gráfico 5 – II. Fase de Convocatoria y Selección</w:t>
      </w:r>
    </w:p>
    <w:p w14:paraId="304413D1" w14:textId="77777777" w:rsidR="0042117A" w:rsidRPr="006044D6" w:rsidRDefault="00EF349C" w:rsidP="0042117A">
      <w:pPr>
        <w:jc w:val="center"/>
        <w:rPr>
          <w:rFonts w:ascii="Arial" w:hAnsi="Arial" w:cs="Arial"/>
          <w:lang w:val="es-ES_tradnl"/>
        </w:rPr>
      </w:pPr>
      <w:r w:rsidRPr="006044D6">
        <w:rPr>
          <w:rFonts w:ascii="Arial" w:hAnsi="Arial" w:cs="Arial"/>
          <w:noProof/>
          <w:lang w:val="es-ES_tradnl"/>
        </w:rPr>
        <w:drawing>
          <wp:inline distT="0" distB="0" distL="0" distR="0" wp14:anchorId="210CA67C" wp14:editId="7D5BB910">
            <wp:extent cx="4218214" cy="1236596"/>
            <wp:effectExtent l="0" t="0" r="0" b="1905"/>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
                    <pic:cNvPicPr/>
                  </pic:nvPicPr>
                  <pic:blipFill>
                    <a:blip r:embed="rId36">
                      <a:extLst>
                        <a:ext uri="{28A0092B-C50C-407E-A947-70E740481C1C}">
                          <a14:useLocalDpi xmlns:a14="http://schemas.microsoft.com/office/drawing/2010/main" val="0"/>
                        </a:ext>
                      </a:extLst>
                    </a:blip>
                    <a:stretch>
                      <a:fillRect/>
                    </a:stretch>
                  </pic:blipFill>
                  <pic:spPr>
                    <a:xfrm>
                      <a:off x="0" y="0"/>
                      <a:ext cx="4237911" cy="1242370"/>
                    </a:xfrm>
                    <a:prstGeom prst="rect">
                      <a:avLst/>
                    </a:prstGeom>
                  </pic:spPr>
                </pic:pic>
              </a:graphicData>
            </a:graphic>
          </wp:inline>
        </w:drawing>
      </w:r>
    </w:p>
    <w:p w14:paraId="3EB8F8FD" w14:textId="77777777" w:rsidR="00C3764B" w:rsidRPr="006044D6" w:rsidRDefault="00C3764B" w:rsidP="00C3764B">
      <w:pPr>
        <w:jc w:val="both"/>
        <w:rPr>
          <w:rFonts w:ascii="Arial" w:hAnsi="Arial" w:cs="Arial"/>
          <w:lang w:val="es-ES_tradnl"/>
        </w:rPr>
      </w:pPr>
      <w:r w:rsidRPr="006044D6">
        <w:rPr>
          <w:rFonts w:ascii="Arial" w:hAnsi="Arial" w:cs="Arial"/>
          <w:lang w:val="es-ES_tradnl"/>
        </w:rPr>
        <w:t>Teniendo en cuenta la interacción en la UEP con sus diferentes actores, las responsabilidades en las principales actividades para la implementación del programa se han establecido en la siguiente matriz:</w:t>
      </w:r>
    </w:p>
    <w:p w14:paraId="5934E75D" w14:textId="7EC88564" w:rsidR="009D76C0" w:rsidRPr="006044D6" w:rsidRDefault="009D76C0" w:rsidP="009D76C0">
      <w:pPr>
        <w:jc w:val="center"/>
        <w:rPr>
          <w:rFonts w:ascii="Arial" w:hAnsi="Arial" w:cs="Arial"/>
          <w:b/>
          <w:sz w:val="20"/>
          <w:lang w:val="es-ES_tradnl"/>
        </w:rPr>
      </w:pPr>
      <w:r w:rsidRPr="006044D6">
        <w:rPr>
          <w:rFonts w:ascii="Arial" w:hAnsi="Arial" w:cs="Arial"/>
          <w:b/>
          <w:sz w:val="20"/>
          <w:lang w:val="es-ES_tradnl"/>
        </w:rPr>
        <w:t xml:space="preserve">Tabla N° </w:t>
      </w:r>
      <w:r w:rsidR="00037529" w:rsidRPr="006044D6">
        <w:rPr>
          <w:rFonts w:ascii="Arial" w:hAnsi="Arial" w:cs="Arial"/>
          <w:b/>
          <w:sz w:val="20"/>
          <w:lang w:val="es-ES_tradnl"/>
        </w:rPr>
        <w:t>02</w:t>
      </w:r>
      <w:r w:rsidRPr="006044D6">
        <w:rPr>
          <w:rFonts w:ascii="Arial" w:hAnsi="Arial" w:cs="Arial"/>
          <w:b/>
          <w:sz w:val="20"/>
          <w:lang w:val="es-ES_tradnl"/>
        </w:rPr>
        <w:t xml:space="preserve">: Matriz de </w:t>
      </w:r>
      <w:r w:rsidR="00812B96" w:rsidRPr="006044D6">
        <w:rPr>
          <w:rFonts w:ascii="Arial" w:hAnsi="Arial" w:cs="Arial"/>
          <w:b/>
          <w:sz w:val="20"/>
          <w:lang w:val="es-ES_tradnl"/>
        </w:rPr>
        <w:t>Responsabilidades</w:t>
      </w:r>
    </w:p>
    <w:tbl>
      <w:tblPr>
        <w:tblStyle w:val="TableGrid"/>
        <w:tblW w:w="9067" w:type="dxa"/>
        <w:tblLayout w:type="fixed"/>
        <w:tblLook w:val="04A0" w:firstRow="1" w:lastRow="0" w:firstColumn="1" w:lastColumn="0" w:noHBand="0" w:noVBand="1"/>
      </w:tblPr>
      <w:tblGrid>
        <w:gridCol w:w="567"/>
        <w:gridCol w:w="566"/>
        <w:gridCol w:w="2684"/>
        <w:gridCol w:w="573"/>
        <w:gridCol w:w="567"/>
        <w:gridCol w:w="425"/>
        <w:gridCol w:w="709"/>
        <w:gridCol w:w="708"/>
        <w:gridCol w:w="709"/>
        <w:gridCol w:w="567"/>
        <w:gridCol w:w="425"/>
        <w:gridCol w:w="567"/>
      </w:tblGrid>
      <w:tr w:rsidR="00902A3D" w:rsidRPr="006044D6" w14:paraId="26CC165A" w14:textId="77777777" w:rsidTr="009810E9">
        <w:trPr>
          <w:cantSplit/>
          <w:trHeight w:val="2204"/>
          <w:tblHeader/>
        </w:trPr>
        <w:tc>
          <w:tcPr>
            <w:tcW w:w="3817" w:type="dxa"/>
            <w:gridSpan w:val="3"/>
            <w:tcBorders>
              <w:bottom w:val="single" w:sz="4" w:space="0" w:color="auto"/>
            </w:tcBorders>
            <w:shd w:val="clear" w:color="auto" w:fill="F2F2F2" w:themeFill="background1" w:themeFillShade="F2"/>
            <w:vAlign w:val="center"/>
          </w:tcPr>
          <w:p w14:paraId="5D9CB260" w14:textId="77777777" w:rsidR="00902A3D" w:rsidRPr="006044D6" w:rsidRDefault="00902A3D" w:rsidP="00F05E0B">
            <w:pPr>
              <w:jc w:val="center"/>
              <w:rPr>
                <w:rFonts w:ascii="Arial" w:hAnsi="Arial" w:cs="Arial"/>
                <w:b/>
                <w:lang w:val="es-ES_tradnl"/>
              </w:rPr>
            </w:pPr>
            <w:r w:rsidRPr="006044D6">
              <w:rPr>
                <w:rFonts w:ascii="Arial" w:hAnsi="Arial" w:cs="Arial"/>
                <w:b/>
                <w:lang w:val="es-ES_tradnl"/>
              </w:rPr>
              <w:t>Actividad</w:t>
            </w:r>
          </w:p>
        </w:tc>
        <w:tc>
          <w:tcPr>
            <w:tcW w:w="573" w:type="dxa"/>
            <w:tcBorders>
              <w:bottom w:val="single" w:sz="4" w:space="0" w:color="auto"/>
            </w:tcBorders>
            <w:shd w:val="clear" w:color="auto" w:fill="F2F2F2" w:themeFill="background1" w:themeFillShade="F2"/>
            <w:textDirection w:val="btLr"/>
            <w:vAlign w:val="center"/>
          </w:tcPr>
          <w:p w14:paraId="5F73F3AD" w14:textId="77777777" w:rsidR="00902A3D" w:rsidRPr="006044D6" w:rsidRDefault="00902A3D" w:rsidP="00F05E0B">
            <w:pPr>
              <w:ind w:left="113" w:right="113"/>
              <w:jc w:val="center"/>
              <w:rPr>
                <w:rFonts w:ascii="Arial" w:hAnsi="Arial" w:cs="Arial"/>
                <w:b/>
                <w:sz w:val="16"/>
                <w:lang w:val="es-ES_tradnl"/>
              </w:rPr>
            </w:pPr>
            <w:r w:rsidRPr="006044D6">
              <w:rPr>
                <w:rFonts w:ascii="Arial" w:hAnsi="Arial" w:cs="Arial"/>
                <w:b/>
                <w:sz w:val="16"/>
                <w:lang w:val="es-ES_tradnl"/>
              </w:rPr>
              <w:t>BID</w:t>
            </w:r>
          </w:p>
        </w:tc>
        <w:tc>
          <w:tcPr>
            <w:tcW w:w="567" w:type="dxa"/>
            <w:tcBorders>
              <w:bottom w:val="single" w:sz="4" w:space="0" w:color="auto"/>
            </w:tcBorders>
            <w:shd w:val="clear" w:color="auto" w:fill="F2F2F2" w:themeFill="background1" w:themeFillShade="F2"/>
            <w:textDirection w:val="btLr"/>
            <w:vAlign w:val="center"/>
          </w:tcPr>
          <w:p w14:paraId="7E5815C7" w14:textId="77777777" w:rsidR="00902A3D" w:rsidRPr="006044D6" w:rsidRDefault="00902A3D" w:rsidP="00F05E0B">
            <w:pPr>
              <w:ind w:left="113" w:right="113"/>
              <w:jc w:val="center"/>
              <w:rPr>
                <w:rFonts w:ascii="Arial" w:hAnsi="Arial" w:cs="Arial"/>
                <w:b/>
                <w:sz w:val="16"/>
                <w:lang w:val="es-ES_tradnl"/>
              </w:rPr>
            </w:pPr>
            <w:r w:rsidRPr="006044D6">
              <w:rPr>
                <w:rFonts w:ascii="Arial" w:hAnsi="Arial" w:cs="Arial"/>
                <w:b/>
                <w:sz w:val="16"/>
                <w:lang w:val="es-ES_tradnl"/>
              </w:rPr>
              <w:t>Directorio Estratégico</w:t>
            </w:r>
          </w:p>
        </w:tc>
        <w:tc>
          <w:tcPr>
            <w:tcW w:w="425" w:type="dxa"/>
            <w:tcBorders>
              <w:bottom w:val="single" w:sz="4" w:space="0" w:color="auto"/>
            </w:tcBorders>
            <w:shd w:val="clear" w:color="auto" w:fill="F2F2F2" w:themeFill="background1" w:themeFillShade="F2"/>
            <w:textDirection w:val="btLr"/>
          </w:tcPr>
          <w:p w14:paraId="43F17E03" w14:textId="492FB275" w:rsidR="00902A3D" w:rsidRPr="006044D6" w:rsidRDefault="00902A3D" w:rsidP="00F05E0B">
            <w:pPr>
              <w:ind w:left="113" w:right="113"/>
              <w:jc w:val="center"/>
              <w:rPr>
                <w:rFonts w:ascii="Arial" w:hAnsi="Arial" w:cs="Arial"/>
                <w:b/>
                <w:sz w:val="16"/>
                <w:lang w:val="es-ES_tradnl"/>
              </w:rPr>
            </w:pPr>
            <w:r w:rsidRPr="006044D6">
              <w:rPr>
                <w:rFonts w:ascii="Arial" w:hAnsi="Arial" w:cs="Arial"/>
                <w:b/>
                <w:sz w:val="16"/>
                <w:lang w:val="es-ES_tradnl"/>
              </w:rPr>
              <w:t>CECOMRO</w:t>
            </w:r>
          </w:p>
        </w:tc>
        <w:tc>
          <w:tcPr>
            <w:tcW w:w="709" w:type="dxa"/>
            <w:tcBorders>
              <w:bottom w:val="single" w:sz="4" w:space="0" w:color="auto"/>
            </w:tcBorders>
            <w:shd w:val="clear" w:color="auto" w:fill="F2F2F2" w:themeFill="background1" w:themeFillShade="F2"/>
            <w:textDirection w:val="btLr"/>
            <w:vAlign w:val="center"/>
          </w:tcPr>
          <w:p w14:paraId="14485CA5" w14:textId="7B714859" w:rsidR="00902A3D" w:rsidRPr="006044D6" w:rsidRDefault="00902A3D" w:rsidP="00F05E0B">
            <w:pPr>
              <w:ind w:left="113" w:right="113"/>
              <w:jc w:val="center"/>
              <w:rPr>
                <w:rFonts w:ascii="Arial" w:hAnsi="Arial" w:cs="Arial"/>
                <w:b/>
                <w:sz w:val="16"/>
                <w:lang w:val="es-ES_tradnl"/>
              </w:rPr>
            </w:pPr>
            <w:r w:rsidRPr="006044D6">
              <w:rPr>
                <w:rFonts w:ascii="Arial" w:hAnsi="Arial" w:cs="Arial"/>
                <w:b/>
                <w:sz w:val="16"/>
                <w:lang w:val="es-ES_tradnl"/>
              </w:rPr>
              <w:t>Unidad Ejecutora del Programa</w:t>
            </w:r>
          </w:p>
        </w:tc>
        <w:tc>
          <w:tcPr>
            <w:tcW w:w="708" w:type="dxa"/>
            <w:tcBorders>
              <w:bottom w:val="single" w:sz="4" w:space="0" w:color="auto"/>
            </w:tcBorders>
            <w:shd w:val="clear" w:color="auto" w:fill="F2F2F2" w:themeFill="background1" w:themeFillShade="F2"/>
            <w:textDirection w:val="btLr"/>
            <w:vAlign w:val="center"/>
          </w:tcPr>
          <w:p w14:paraId="3716E867" w14:textId="5FEDEF9A" w:rsidR="00902A3D" w:rsidRPr="006044D6" w:rsidRDefault="00902A3D" w:rsidP="00F05E0B">
            <w:pPr>
              <w:ind w:left="113" w:right="113"/>
              <w:jc w:val="center"/>
              <w:rPr>
                <w:rFonts w:ascii="Arial" w:hAnsi="Arial" w:cs="Arial"/>
                <w:b/>
                <w:sz w:val="16"/>
                <w:lang w:val="es-ES_tradnl"/>
              </w:rPr>
            </w:pPr>
            <w:r w:rsidRPr="006044D6">
              <w:rPr>
                <w:rFonts w:ascii="Arial" w:hAnsi="Arial" w:cs="Arial"/>
                <w:b/>
                <w:sz w:val="16"/>
                <w:lang w:val="es-ES_tradnl"/>
              </w:rPr>
              <w:t>Comité de Promoción y Seguimiento – (RO)</w:t>
            </w:r>
          </w:p>
        </w:tc>
        <w:tc>
          <w:tcPr>
            <w:tcW w:w="709" w:type="dxa"/>
            <w:tcBorders>
              <w:bottom w:val="single" w:sz="4" w:space="0" w:color="auto"/>
            </w:tcBorders>
            <w:shd w:val="clear" w:color="auto" w:fill="F2F2F2" w:themeFill="background1" w:themeFillShade="F2"/>
            <w:textDirection w:val="btLr"/>
            <w:vAlign w:val="center"/>
          </w:tcPr>
          <w:p w14:paraId="04DE95AF" w14:textId="77777777" w:rsidR="00902A3D" w:rsidRPr="006044D6" w:rsidRDefault="00902A3D" w:rsidP="00F05E0B">
            <w:pPr>
              <w:ind w:left="113" w:right="113"/>
              <w:jc w:val="center"/>
              <w:rPr>
                <w:rFonts w:ascii="Arial" w:hAnsi="Arial" w:cs="Arial"/>
                <w:b/>
                <w:sz w:val="16"/>
                <w:lang w:val="es-ES_tradnl"/>
              </w:rPr>
            </w:pPr>
            <w:r w:rsidRPr="006044D6">
              <w:rPr>
                <w:rFonts w:ascii="Arial" w:hAnsi="Arial" w:cs="Arial"/>
                <w:b/>
                <w:sz w:val="16"/>
                <w:lang w:val="es-ES_tradnl"/>
              </w:rPr>
              <w:t>Unidad de Gerenciamiento Técnico del Componente 1</w:t>
            </w:r>
          </w:p>
        </w:tc>
        <w:tc>
          <w:tcPr>
            <w:tcW w:w="567" w:type="dxa"/>
            <w:tcBorders>
              <w:bottom w:val="single" w:sz="4" w:space="0" w:color="auto"/>
            </w:tcBorders>
            <w:shd w:val="clear" w:color="auto" w:fill="F2F2F2" w:themeFill="background1" w:themeFillShade="F2"/>
            <w:textDirection w:val="btLr"/>
            <w:vAlign w:val="center"/>
          </w:tcPr>
          <w:p w14:paraId="6A20FB04" w14:textId="77777777" w:rsidR="00902A3D" w:rsidRPr="006044D6" w:rsidRDefault="00902A3D" w:rsidP="00F05E0B">
            <w:pPr>
              <w:ind w:left="113" w:right="113"/>
              <w:jc w:val="center"/>
              <w:rPr>
                <w:rFonts w:ascii="Arial" w:hAnsi="Arial" w:cs="Arial"/>
                <w:b/>
                <w:sz w:val="16"/>
                <w:lang w:val="es-ES_tradnl"/>
              </w:rPr>
            </w:pPr>
            <w:r w:rsidRPr="006044D6">
              <w:rPr>
                <w:rFonts w:ascii="Arial" w:hAnsi="Arial" w:cs="Arial"/>
                <w:b/>
                <w:sz w:val="16"/>
                <w:lang w:val="es-ES_tradnl"/>
              </w:rPr>
              <w:t>Comité de Evaluación</w:t>
            </w:r>
          </w:p>
        </w:tc>
        <w:tc>
          <w:tcPr>
            <w:tcW w:w="425" w:type="dxa"/>
            <w:tcBorders>
              <w:bottom w:val="single" w:sz="4" w:space="0" w:color="auto"/>
            </w:tcBorders>
            <w:shd w:val="clear" w:color="auto" w:fill="F2F2F2" w:themeFill="background1" w:themeFillShade="F2"/>
            <w:textDirection w:val="btLr"/>
            <w:vAlign w:val="center"/>
          </w:tcPr>
          <w:p w14:paraId="0E4ABB3F" w14:textId="77777777" w:rsidR="00902A3D" w:rsidRPr="006044D6" w:rsidRDefault="00902A3D" w:rsidP="00F05E0B">
            <w:pPr>
              <w:ind w:left="113" w:right="113"/>
              <w:jc w:val="center"/>
              <w:rPr>
                <w:rFonts w:ascii="Arial" w:hAnsi="Arial" w:cs="Arial"/>
                <w:b/>
                <w:sz w:val="16"/>
                <w:lang w:val="es-ES_tradnl"/>
              </w:rPr>
            </w:pPr>
            <w:r w:rsidRPr="006044D6">
              <w:rPr>
                <w:rFonts w:ascii="Arial" w:hAnsi="Arial" w:cs="Arial"/>
                <w:b/>
                <w:sz w:val="16"/>
                <w:lang w:val="es-ES_tradnl"/>
              </w:rPr>
              <w:t>Empresas</w:t>
            </w:r>
          </w:p>
        </w:tc>
        <w:tc>
          <w:tcPr>
            <w:tcW w:w="567" w:type="dxa"/>
            <w:tcBorders>
              <w:bottom w:val="single" w:sz="4" w:space="0" w:color="auto"/>
            </w:tcBorders>
            <w:shd w:val="clear" w:color="auto" w:fill="F2F2F2" w:themeFill="background1" w:themeFillShade="F2"/>
            <w:textDirection w:val="btLr"/>
          </w:tcPr>
          <w:p w14:paraId="63FE1DDA" w14:textId="77777777" w:rsidR="00902A3D" w:rsidRPr="006044D6" w:rsidRDefault="00902A3D" w:rsidP="00F05E0B">
            <w:pPr>
              <w:ind w:left="113" w:right="113"/>
              <w:jc w:val="center"/>
              <w:rPr>
                <w:rFonts w:ascii="Arial" w:hAnsi="Arial" w:cs="Arial"/>
                <w:b/>
                <w:sz w:val="16"/>
                <w:lang w:val="es-ES_tradnl"/>
              </w:rPr>
            </w:pPr>
            <w:r w:rsidRPr="006044D6">
              <w:rPr>
                <w:rFonts w:ascii="Arial" w:hAnsi="Arial" w:cs="Arial"/>
                <w:b/>
                <w:sz w:val="16"/>
                <w:lang w:val="es-ES_tradnl"/>
              </w:rPr>
              <w:t>Instituciones de Formación y/o Capacitación</w:t>
            </w:r>
          </w:p>
        </w:tc>
      </w:tr>
      <w:tr w:rsidR="00902A3D" w:rsidRPr="006044D6" w14:paraId="4C0FB506" w14:textId="77777777" w:rsidTr="009810E9">
        <w:tc>
          <w:tcPr>
            <w:tcW w:w="3817" w:type="dxa"/>
            <w:gridSpan w:val="3"/>
            <w:tcBorders>
              <w:bottom w:val="dashSmallGap" w:sz="4" w:space="0" w:color="auto"/>
            </w:tcBorders>
          </w:tcPr>
          <w:p w14:paraId="7E825295" w14:textId="77777777" w:rsidR="00902A3D" w:rsidRPr="006044D6" w:rsidRDefault="00902A3D" w:rsidP="00F05E0B">
            <w:pPr>
              <w:jc w:val="both"/>
              <w:rPr>
                <w:rFonts w:ascii="Arial" w:hAnsi="Arial" w:cs="Arial"/>
                <w:b/>
                <w:sz w:val="20"/>
                <w:lang w:val="es-ES_tradnl"/>
              </w:rPr>
            </w:pPr>
            <w:r w:rsidRPr="006044D6">
              <w:rPr>
                <w:rFonts w:ascii="Arial" w:hAnsi="Arial" w:cs="Arial"/>
                <w:b/>
                <w:sz w:val="20"/>
                <w:lang w:val="es-ES_tradnl"/>
              </w:rPr>
              <w:t>Convocatoria</w:t>
            </w:r>
          </w:p>
        </w:tc>
        <w:tc>
          <w:tcPr>
            <w:tcW w:w="573" w:type="dxa"/>
            <w:tcBorders>
              <w:bottom w:val="dashSmallGap" w:sz="4" w:space="0" w:color="auto"/>
            </w:tcBorders>
          </w:tcPr>
          <w:p w14:paraId="68A720CD" w14:textId="77777777" w:rsidR="00902A3D" w:rsidRPr="006044D6" w:rsidRDefault="00902A3D" w:rsidP="00F05E0B">
            <w:pPr>
              <w:jc w:val="center"/>
              <w:rPr>
                <w:rFonts w:ascii="Arial" w:hAnsi="Arial" w:cs="Arial"/>
                <w:b/>
                <w:sz w:val="18"/>
                <w:szCs w:val="18"/>
                <w:lang w:val="es-ES_tradnl"/>
              </w:rPr>
            </w:pPr>
          </w:p>
        </w:tc>
        <w:tc>
          <w:tcPr>
            <w:tcW w:w="567" w:type="dxa"/>
            <w:tcBorders>
              <w:bottom w:val="dashSmallGap" w:sz="4" w:space="0" w:color="auto"/>
            </w:tcBorders>
            <w:vAlign w:val="center"/>
          </w:tcPr>
          <w:p w14:paraId="6EA25048" w14:textId="77777777" w:rsidR="00902A3D" w:rsidRPr="006044D6" w:rsidRDefault="00902A3D" w:rsidP="00F05E0B">
            <w:pPr>
              <w:jc w:val="center"/>
              <w:rPr>
                <w:rFonts w:ascii="Arial" w:hAnsi="Arial" w:cs="Arial"/>
                <w:b/>
                <w:sz w:val="18"/>
                <w:szCs w:val="18"/>
                <w:lang w:val="es-ES_tradnl"/>
              </w:rPr>
            </w:pPr>
          </w:p>
        </w:tc>
        <w:tc>
          <w:tcPr>
            <w:tcW w:w="425" w:type="dxa"/>
            <w:tcBorders>
              <w:bottom w:val="dashSmallGap" w:sz="4" w:space="0" w:color="auto"/>
            </w:tcBorders>
          </w:tcPr>
          <w:p w14:paraId="0A262636" w14:textId="77777777" w:rsidR="00902A3D" w:rsidRPr="006044D6" w:rsidRDefault="00902A3D" w:rsidP="00F05E0B">
            <w:pPr>
              <w:jc w:val="center"/>
              <w:rPr>
                <w:rFonts w:ascii="Arial" w:hAnsi="Arial" w:cs="Arial"/>
                <w:b/>
                <w:sz w:val="18"/>
                <w:szCs w:val="18"/>
                <w:lang w:val="es-ES_tradnl"/>
              </w:rPr>
            </w:pPr>
          </w:p>
        </w:tc>
        <w:tc>
          <w:tcPr>
            <w:tcW w:w="709" w:type="dxa"/>
            <w:tcBorders>
              <w:bottom w:val="dashSmallGap" w:sz="4" w:space="0" w:color="auto"/>
            </w:tcBorders>
            <w:vAlign w:val="center"/>
          </w:tcPr>
          <w:p w14:paraId="63EEC501" w14:textId="227C0059" w:rsidR="00902A3D" w:rsidRPr="006044D6" w:rsidRDefault="00902A3D" w:rsidP="00F05E0B">
            <w:pPr>
              <w:jc w:val="center"/>
              <w:rPr>
                <w:rFonts w:ascii="Arial" w:hAnsi="Arial" w:cs="Arial"/>
                <w:b/>
                <w:sz w:val="18"/>
                <w:szCs w:val="18"/>
                <w:lang w:val="es-ES_tradnl"/>
              </w:rPr>
            </w:pPr>
          </w:p>
        </w:tc>
        <w:tc>
          <w:tcPr>
            <w:tcW w:w="708" w:type="dxa"/>
            <w:tcBorders>
              <w:bottom w:val="dashSmallGap" w:sz="4" w:space="0" w:color="auto"/>
            </w:tcBorders>
            <w:vAlign w:val="center"/>
          </w:tcPr>
          <w:p w14:paraId="5A08921A" w14:textId="77777777" w:rsidR="00902A3D" w:rsidRPr="006044D6" w:rsidRDefault="00902A3D" w:rsidP="00F05E0B">
            <w:pPr>
              <w:jc w:val="center"/>
              <w:rPr>
                <w:rFonts w:ascii="Arial" w:hAnsi="Arial" w:cs="Arial"/>
                <w:b/>
                <w:sz w:val="18"/>
                <w:szCs w:val="18"/>
                <w:lang w:val="es-ES_tradnl"/>
              </w:rPr>
            </w:pPr>
          </w:p>
        </w:tc>
        <w:tc>
          <w:tcPr>
            <w:tcW w:w="709" w:type="dxa"/>
            <w:tcBorders>
              <w:bottom w:val="dashSmallGap" w:sz="4" w:space="0" w:color="auto"/>
            </w:tcBorders>
            <w:vAlign w:val="center"/>
          </w:tcPr>
          <w:p w14:paraId="15D9C803" w14:textId="77777777" w:rsidR="00902A3D" w:rsidRPr="006044D6" w:rsidRDefault="00902A3D" w:rsidP="00F05E0B">
            <w:pPr>
              <w:jc w:val="center"/>
              <w:rPr>
                <w:rFonts w:ascii="Arial" w:hAnsi="Arial" w:cs="Arial"/>
                <w:b/>
                <w:sz w:val="18"/>
                <w:szCs w:val="18"/>
                <w:lang w:val="es-ES_tradnl"/>
              </w:rPr>
            </w:pPr>
          </w:p>
        </w:tc>
        <w:tc>
          <w:tcPr>
            <w:tcW w:w="567" w:type="dxa"/>
            <w:tcBorders>
              <w:bottom w:val="dashSmallGap" w:sz="4" w:space="0" w:color="auto"/>
            </w:tcBorders>
            <w:vAlign w:val="center"/>
          </w:tcPr>
          <w:p w14:paraId="5EDAE963" w14:textId="77777777" w:rsidR="00902A3D" w:rsidRPr="006044D6" w:rsidRDefault="00902A3D" w:rsidP="00F05E0B">
            <w:pPr>
              <w:jc w:val="center"/>
              <w:rPr>
                <w:rFonts w:ascii="Arial" w:hAnsi="Arial" w:cs="Arial"/>
                <w:b/>
                <w:sz w:val="18"/>
                <w:szCs w:val="18"/>
                <w:lang w:val="es-ES_tradnl"/>
              </w:rPr>
            </w:pPr>
          </w:p>
        </w:tc>
        <w:tc>
          <w:tcPr>
            <w:tcW w:w="425" w:type="dxa"/>
            <w:tcBorders>
              <w:bottom w:val="dashSmallGap" w:sz="4" w:space="0" w:color="auto"/>
            </w:tcBorders>
            <w:vAlign w:val="center"/>
          </w:tcPr>
          <w:p w14:paraId="0F38740D" w14:textId="77777777" w:rsidR="00902A3D" w:rsidRPr="006044D6" w:rsidRDefault="00902A3D" w:rsidP="00F05E0B">
            <w:pPr>
              <w:jc w:val="center"/>
              <w:rPr>
                <w:rFonts w:ascii="Arial" w:hAnsi="Arial" w:cs="Arial"/>
                <w:b/>
                <w:sz w:val="18"/>
                <w:szCs w:val="18"/>
                <w:lang w:val="es-ES_tradnl"/>
              </w:rPr>
            </w:pPr>
          </w:p>
        </w:tc>
        <w:tc>
          <w:tcPr>
            <w:tcW w:w="567" w:type="dxa"/>
            <w:tcBorders>
              <w:bottom w:val="dashSmallGap" w:sz="4" w:space="0" w:color="auto"/>
            </w:tcBorders>
            <w:vAlign w:val="center"/>
          </w:tcPr>
          <w:p w14:paraId="03C8DE95" w14:textId="77777777" w:rsidR="00902A3D" w:rsidRPr="006044D6" w:rsidRDefault="00902A3D" w:rsidP="00F05E0B">
            <w:pPr>
              <w:jc w:val="center"/>
              <w:rPr>
                <w:rFonts w:ascii="Arial" w:hAnsi="Arial" w:cs="Arial"/>
                <w:b/>
                <w:sz w:val="18"/>
                <w:szCs w:val="18"/>
                <w:lang w:val="es-ES_tradnl"/>
              </w:rPr>
            </w:pPr>
          </w:p>
        </w:tc>
      </w:tr>
      <w:tr w:rsidR="00902A3D" w:rsidRPr="006044D6" w14:paraId="7ABF0C04" w14:textId="77777777" w:rsidTr="009810E9">
        <w:tc>
          <w:tcPr>
            <w:tcW w:w="3817" w:type="dxa"/>
            <w:gridSpan w:val="3"/>
            <w:tcBorders>
              <w:top w:val="dashSmallGap" w:sz="4" w:space="0" w:color="auto"/>
              <w:bottom w:val="dashSmallGap" w:sz="4" w:space="0" w:color="auto"/>
            </w:tcBorders>
          </w:tcPr>
          <w:p w14:paraId="11A0782E" w14:textId="77777777" w:rsidR="00902A3D" w:rsidRPr="006044D6" w:rsidRDefault="00902A3D" w:rsidP="00686A0C">
            <w:pPr>
              <w:pStyle w:val="ListParagraph"/>
              <w:numPr>
                <w:ilvl w:val="0"/>
                <w:numId w:val="26"/>
              </w:numPr>
              <w:ind w:left="168" w:hanging="142"/>
              <w:jc w:val="both"/>
              <w:rPr>
                <w:rFonts w:ascii="Arial" w:hAnsi="Arial" w:cs="Arial"/>
                <w:sz w:val="18"/>
                <w:lang w:val="es-ES_tradnl"/>
              </w:rPr>
            </w:pPr>
            <w:r w:rsidRPr="006044D6">
              <w:rPr>
                <w:rFonts w:ascii="Arial" w:hAnsi="Arial" w:cs="Arial"/>
                <w:sz w:val="18"/>
                <w:lang w:val="es-ES_tradnl"/>
              </w:rPr>
              <w:t>Adecuación de las bases a las características de la convocatoria (sector productivo, tipo de proyecto, tamaño de empresa, entro otros)</w:t>
            </w:r>
          </w:p>
        </w:tc>
        <w:tc>
          <w:tcPr>
            <w:tcW w:w="573" w:type="dxa"/>
            <w:tcBorders>
              <w:top w:val="dashSmallGap" w:sz="4" w:space="0" w:color="auto"/>
              <w:bottom w:val="dashSmallGap" w:sz="4" w:space="0" w:color="auto"/>
            </w:tcBorders>
            <w:vAlign w:val="center"/>
          </w:tcPr>
          <w:p w14:paraId="542F3DBF" w14:textId="77777777" w:rsidR="00902A3D" w:rsidRPr="006044D6" w:rsidRDefault="00902A3D" w:rsidP="00F05E0B">
            <w:pPr>
              <w:jc w:val="center"/>
              <w:rPr>
                <w:rFonts w:ascii="Arial" w:hAnsi="Arial" w:cs="Arial"/>
                <w:sz w:val="18"/>
                <w:szCs w:val="18"/>
                <w:lang w:val="es-ES_tradnl"/>
              </w:rPr>
            </w:pPr>
            <w:r w:rsidRPr="006044D6">
              <w:rPr>
                <w:rFonts w:ascii="Arial" w:hAnsi="Arial" w:cs="Arial"/>
                <w:sz w:val="18"/>
                <w:szCs w:val="18"/>
                <w:lang w:val="es-ES_tradnl"/>
              </w:rPr>
              <w:t>I</w:t>
            </w:r>
          </w:p>
        </w:tc>
        <w:tc>
          <w:tcPr>
            <w:tcW w:w="567" w:type="dxa"/>
            <w:tcBorders>
              <w:top w:val="dashSmallGap" w:sz="4" w:space="0" w:color="auto"/>
              <w:bottom w:val="dashSmallGap" w:sz="4" w:space="0" w:color="auto"/>
            </w:tcBorders>
            <w:vAlign w:val="center"/>
          </w:tcPr>
          <w:p w14:paraId="3360BBB4" w14:textId="77777777" w:rsidR="00902A3D" w:rsidRPr="006044D6" w:rsidRDefault="00902A3D" w:rsidP="00F05E0B">
            <w:pPr>
              <w:jc w:val="center"/>
              <w:rPr>
                <w:rFonts w:ascii="Arial" w:hAnsi="Arial" w:cs="Arial"/>
                <w:sz w:val="18"/>
                <w:szCs w:val="18"/>
                <w:lang w:val="es-ES_tradnl"/>
              </w:rPr>
            </w:pPr>
            <w:r w:rsidRPr="006044D6">
              <w:rPr>
                <w:rFonts w:ascii="Arial" w:hAnsi="Arial" w:cs="Arial"/>
                <w:sz w:val="18"/>
                <w:szCs w:val="18"/>
                <w:lang w:val="es-ES_tradnl"/>
              </w:rPr>
              <w:t>I</w:t>
            </w:r>
          </w:p>
        </w:tc>
        <w:tc>
          <w:tcPr>
            <w:tcW w:w="425" w:type="dxa"/>
            <w:tcBorders>
              <w:top w:val="dashSmallGap" w:sz="4" w:space="0" w:color="auto"/>
              <w:bottom w:val="dashSmallGap" w:sz="4" w:space="0" w:color="auto"/>
            </w:tcBorders>
            <w:vAlign w:val="center"/>
          </w:tcPr>
          <w:p w14:paraId="019FD7F7" w14:textId="460DDEFB" w:rsidR="00902A3D" w:rsidRPr="006044D6" w:rsidRDefault="00902A3D" w:rsidP="00902A3D">
            <w:pPr>
              <w:jc w:val="center"/>
              <w:rPr>
                <w:rFonts w:ascii="Arial" w:hAnsi="Arial" w:cs="Arial"/>
                <w:sz w:val="18"/>
                <w:szCs w:val="18"/>
                <w:lang w:val="es-ES_tradnl"/>
              </w:rPr>
            </w:pPr>
            <w:r w:rsidRPr="006044D6">
              <w:rPr>
                <w:rFonts w:ascii="Arial" w:hAnsi="Arial" w:cs="Arial"/>
                <w:sz w:val="18"/>
                <w:szCs w:val="18"/>
                <w:lang w:val="es-ES_tradnl"/>
              </w:rPr>
              <w:t>I</w:t>
            </w:r>
          </w:p>
        </w:tc>
        <w:tc>
          <w:tcPr>
            <w:tcW w:w="709" w:type="dxa"/>
            <w:tcBorders>
              <w:top w:val="dashSmallGap" w:sz="4" w:space="0" w:color="auto"/>
              <w:bottom w:val="dashSmallGap" w:sz="4" w:space="0" w:color="auto"/>
            </w:tcBorders>
            <w:vAlign w:val="center"/>
          </w:tcPr>
          <w:p w14:paraId="210DB0C6" w14:textId="74948ADB" w:rsidR="00902A3D" w:rsidRPr="006044D6" w:rsidRDefault="00902A3D" w:rsidP="00F05E0B">
            <w:pPr>
              <w:jc w:val="center"/>
              <w:rPr>
                <w:rFonts w:ascii="Arial" w:hAnsi="Arial" w:cs="Arial"/>
                <w:sz w:val="18"/>
                <w:szCs w:val="18"/>
                <w:lang w:val="es-ES_tradnl"/>
              </w:rPr>
            </w:pPr>
            <w:r w:rsidRPr="006044D6">
              <w:rPr>
                <w:rFonts w:ascii="Arial" w:hAnsi="Arial" w:cs="Arial"/>
                <w:sz w:val="18"/>
                <w:szCs w:val="18"/>
                <w:lang w:val="es-ES_tradnl"/>
              </w:rPr>
              <w:t>A</w:t>
            </w:r>
          </w:p>
        </w:tc>
        <w:tc>
          <w:tcPr>
            <w:tcW w:w="708" w:type="dxa"/>
            <w:tcBorders>
              <w:top w:val="dashSmallGap" w:sz="4" w:space="0" w:color="auto"/>
              <w:bottom w:val="dashSmallGap" w:sz="4" w:space="0" w:color="auto"/>
            </w:tcBorders>
            <w:vAlign w:val="center"/>
          </w:tcPr>
          <w:p w14:paraId="2543613E" w14:textId="77777777" w:rsidR="00902A3D" w:rsidRPr="006044D6" w:rsidRDefault="00902A3D" w:rsidP="00F05E0B">
            <w:pPr>
              <w:jc w:val="center"/>
              <w:rPr>
                <w:rFonts w:ascii="Arial" w:hAnsi="Arial" w:cs="Arial"/>
                <w:sz w:val="18"/>
                <w:szCs w:val="18"/>
                <w:lang w:val="es-ES_tradnl"/>
              </w:rPr>
            </w:pPr>
            <w:r w:rsidRPr="006044D6">
              <w:rPr>
                <w:rFonts w:ascii="Arial" w:hAnsi="Arial" w:cs="Arial"/>
                <w:sz w:val="18"/>
                <w:szCs w:val="18"/>
                <w:lang w:val="es-ES_tradnl"/>
              </w:rPr>
              <w:t>V</w:t>
            </w:r>
          </w:p>
        </w:tc>
        <w:tc>
          <w:tcPr>
            <w:tcW w:w="709" w:type="dxa"/>
            <w:tcBorders>
              <w:top w:val="dashSmallGap" w:sz="4" w:space="0" w:color="auto"/>
              <w:bottom w:val="dashSmallGap" w:sz="4" w:space="0" w:color="auto"/>
            </w:tcBorders>
            <w:vAlign w:val="center"/>
          </w:tcPr>
          <w:p w14:paraId="24F63BAD" w14:textId="77777777" w:rsidR="00902A3D" w:rsidRPr="006044D6" w:rsidRDefault="00902A3D" w:rsidP="00F05E0B">
            <w:pPr>
              <w:jc w:val="center"/>
              <w:rPr>
                <w:rFonts w:ascii="Arial" w:hAnsi="Arial" w:cs="Arial"/>
                <w:sz w:val="18"/>
                <w:szCs w:val="18"/>
                <w:lang w:val="es-ES_tradnl"/>
              </w:rPr>
            </w:pPr>
            <w:r w:rsidRPr="006044D6">
              <w:rPr>
                <w:rFonts w:ascii="Arial" w:hAnsi="Arial" w:cs="Arial"/>
                <w:sz w:val="18"/>
                <w:szCs w:val="18"/>
                <w:lang w:val="es-ES_tradnl"/>
              </w:rPr>
              <w:t>R</w:t>
            </w:r>
          </w:p>
        </w:tc>
        <w:tc>
          <w:tcPr>
            <w:tcW w:w="567" w:type="dxa"/>
            <w:tcBorders>
              <w:top w:val="dashSmallGap" w:sz="4" w:space="0" w:color="auto"/>
              <w:bottom w:val="dashSmallGap" w:sz="4" w:space="0" w:color="auto"/>
            </w:tcBorders>
            <w:vAlign w:val="center"/>
          </w:tcPr>
          <w:p w14:paraId="155C1F83" w14:textId="77777777" w:rsidR="00902A3D" w:rsidRPr="006044D6" w:rsidRDefault="00902A3D" w:rsidP="00F05E0B">
            <w:pPr>
              <w:jc w:val="center"/>
              <w:rPr>
                <w:rFonts w:ascii="Arial" w:hAnsi="Arial" w:cs="Arial"/>
                <w:sz w:val="18"/>
                <w:szCs w:val="18"/>
                <w:lang w:val="es-ES_tradnl"/>
              </w:rPr>
            </w:pPr>
          </w:p>
        </w:tc>
        <w:tc>
          <w:tcPr>
            <w:tcW w:w="425" w:type="dxa"/>
            <w:tcBorders>
              <w:top w:val="dashSmallGap" w:sz="4" w:space="0" w:color="auto"/>
              <w:bottom w:val="dashSmallGap" w:sz="4" w:space="0" w:color="auto"/>
            </w:tcBorders>
            <w:vAlign w:val="center"/>
          </w:tcPr>
          <w:p w14:paraId="0A3198E5" w14:textId="77777777" w:rsidR="00902A3D" w:rsidRPr="006044D6" w:rsidRDefault="00902A3D" w:rsidP="00F05E0B">
            <w:pPr>
              <w:jc w:val="center"/>
              <w:rPr>
                <w:rFonts w:ascii="Arial" w:hAnsi="Arial" w:cs="Arial"/>
                <w:sz w:val="18"/>
                <w:szCs w:val="18"/>
                <w:lang w:val="es-ES_tradnl"/>
              </w:rPr>
            </w:pPr>
          </w:p>
        </w:tc>
        <w:tc>
          <w:tcPr>
            <w:tcW w:w="567" w:type="dxa"/>
            <w:tcBorders>
              <w:top w:val="dashSmallGap" w:sz="4" w:space="0" w:color="auto"/>
              <w:bottom w:val="dashSmallGap" w:sz="4" w:space="0" w:color="auto"/>
            </w:tcBorders>
            <w:vAlign w:val="center"/>
          </w:tcPr>
          <w:p w14:paraId="2BC3346D" w14:textId="77777777" w:rsidR="00902A3D" w:rsidRPr="006044D6" w:rsidRDefault="00902A3D" w:rsidP="00F05E0B">
            <w:pPr>
              <w:jc w:val="center"/>
              <w:rPr>
                <w:rFonts w:ascii="Arial" w:hAnsi="Arial" w:cs="Arial"/>
                <w:sz w:val="18"/>
                <w:szCs w:val="18"/>
                <w:lang w:val="es-ES_tradnl"/>
              </w:rPr>
            </w:pPr>
          </w:p>
        </w:tc>
      </w:tr>
      <w:tr w:rsidR="00902A3D" w:rsidRPr="006044D6" w14:paraId="17F1F4BB" w14:textId="77777777" w:rsidTr="009810E9">
        <w:tc>
          <w:tcPr>
            <w:tcW w:w="3817" w:type="dxa"/>
            <w:gridSpan w:val="3"/>
            <w:tcBorders>
              <w:top w:val="dashSmallGap" w:sz="4" w:space="0" w:color="auto"/>
              <w:bottom w:val="dashSmallGap" w:sz="4" w:space="0" w:color="auto"/>
            </w:tcBorders>
          </w:tcPr>
          <w:p w14:paraId="0E3CEE2A" w14:textId="77777777" w:rsidR="00902A3D" w:rsidRPr="006044D6" w:rsidRDefault="00902A3D" w:rsidP="00686A0C">
            <w:pPr>
              <w:pStyle w:val="ListParagraph"/>
              <w:numPr>
                <w:ilvl w:val="0"/>
                <w:numId w:val="26"/>
              </w:numPr>
              <w:ind w:left="168" w:hanging="142"/>
              <w:jc w:val="both"/>
              <w:rPr>
                <w:rFonts w:ascii="Arial" w:hAnsi="Arial" w:cs="Arial"/>
                <w:lang w:val="es-ES_tradnl"/>
              </w:rPr>
            </w:pPr>
            <w:r w:rsidRPr="006044D6">
              <w:rPr>
                <w:rFonts w:ascii="Arial" w:hAnsi="Arial" w:cs="Arial"/>
                <w:sz w:val="18"/>
                <w:lang w:val="es-ES_tradnl"/>
              </w:rPr>
              <w:t>Elaboración de cronograma del proceso de convocatoria</w:t>
            </w:r>
          </w:p>
        </w:tc>
        <w:tc>
          <w:tcPr>
            <w:tcW w:w="573" w:type="dxa"/>
            <w:tcBorders>
              <w:top w:val="dashSmallGap" w:sz="4" w:space="0" w:color="auto"/>
              <w:bottom w:val="dashSmallGap" w:sz="4" w:space="0" w:color="auto"/>
            </w:tcBorders>
            <w:vAlign w:val="center"/>
          </w:tcPr>
          <w:p w14:paraId="52898CB6" w14:textId="77777777" w:rsidR="00902A3D" w:rsidRPr="006044D6" w:rsidRDefault="00902A3D" w:rsidP="00F05E0B">
            <w:pPr>
              <w:jc w:val="center"/>
              <w:rPr>
                <w:rFonts w:ascii="Arial" w:hAnsi="Arial" w:cs="Arial"/>
                <w:sz w:val="18"/>
                <w:szCs w:val="18"/>
                <w:lang w:val="es-ES_tradnl"/>
              </w:rPr>
            </w:pPr>
            <w:r w:rsidRPr="006044D6">
              <w:rPr>
                <w:rFonts w:ascii="Arial" w:hAnsi="Arial" w:cs="Arial"/>
                <w:sz w:val="18"/>
                <w:szCs w:val="18"/>
                <w:lang w:val="es-ES_tradnl"/>
              </w:rPr>
              <w:t>I</w:t>
            </w:r>
          </w:p>
        </w:tc>
        <w:tc>
          <w:tcPr>
            <w:tcW w:w="567" w:type="dxa"/>
            <w:tcBorders>
              <w:top w:val="dashSmallGap" w:sz="4" w:space="0" w:color="auto"/>
              <w:bottom w:val="dashSmallGap" w:sz="4" w:space="0" w:color="auto"/>
            </w:tcBorders>
            <w:vAlign w:val="center"/>
          </w:tcPr>
          <w:p w14:paraId="01E7F897" w14:textId="77777777" w:rsidR="00902A3D" w:rsidRPr="006044D6" w:rsidRDefault="00902A3D" w:rsidP="00F05E0B">
            <w:pPr>
              <w:jc w:val="center"/>
              <w:rPr>
                <w:rFonts w:ascii="Arial" w:hAnsi="Arial" w:cs="Arial"/>
                <w:sz w:val="18"/>
                <w:szCs w:val="18"/>
                <w:lang w:val="es-ES_tradnl"/>
              </w:rPr>
            </w:pPr>
            <w:r w:rsidRPr="006044D6">
              <w:rPr>
                <w:rFonts w:ascii="Arial" w:hAnsi="Arial" w:cs="Arial"/>
                <w:sz w:val="18"/>
                <w:szCs w:val="18"/>
                <w:lang w:val="es-ES_tradnl"/>
              </w:rPr>
              <w:t>A</w:t>
            </w:r>
          </w:p>
        </w:tc>
        <w:tc>
          <w:tcPr>
            <w:tcW w:w="425" w:type="dxa"/>
            <w:tcBorders>
              <w:top w:val="dashSmallGap" w:sz="4" w:space="0" w:color="auto"/>
              <w:bottom w:val="dashSmallGap" w:sz="4" w:space="0" w:color="auto"/>
            </w:tcBorders>
            <w:vAlign w:val="center"/>
          </w:tcPr>
          <w:p w14:paraId="10D3728C" w14:textId="1D301C93" w:rsidR="00902A3D" w:rsidRPr="006044D6" w:rsidRDefault="00902A3D" w:rsidP="00902A3D">
            <w:pPr>
              <w:jc w:val="center"/>
              <w:rPr>
                <w:rFonts w:ascii="Arial" w:hAnsi="Arial" w:cs="Arial"/>
                <w:sz w:val="18"/>
                <w:szCs w:val="18"/>
                <w:lang w:val="es-ES_tradnl"/>
              </w:rPr>
            </w:pPr>
            <w:r w:rsidRPr="006044D6">
              <w:rPr>
                <w:rFonts w:ascii="Arial" w:hAnsi="Arial" w:cs="Arial"/>
                <w:sz w:val="18"/>
                <w:szCs w:val="18"/>
                <w:lang w:val="es-ES_tradnl"/>
              </w:rPr>
              <w:t>I</w:t>
            </w:r>
          </w:p>
        </w:tc>
        <w:tc>
          <w:tcPr>
            <w:tcW w:w="709" w:type="dxa"/>
            <w:tcBorders>
              <w:top w:val="dashSmallGap" w:sz="4" w:space="0" w:color="auto"/>
              <w:bottom w:val="dashSmallGap" w:sz="4" w:space="0" w:color="auto"/>
            </w:tcBorders>
            <w:vAlign w:val="center"/>
          </w:tcPr>
          <w:p w14:paraId="3B385D7F" w14:textId="6C2CE17D" w:rsidR="00902A3D" w:rsidRPr="006044D6" w:rsidRDefault="00902A3D" w:rsidP="00F05E0B">
            <w:pPr>
              <w:jc w:val="center"/>
              <w:rPr>
                <w:rFonts w:ascii="Arial" w:hAnsi="Arial" w:cs="Arial"/>
                <w:sz w:val="18"/>
                <w:szCs w:val="18"/>
                <w:lang w:val="es-ES_tradnl"/>
              </w:rPr>
            </w:pPr>
            <w:r w:rsidRPr="006044D6">
              <w:rPr>
                <w:rFonts w:ascii="Arial" w:hAnsi="Arial" w:cs="Arial"/>
                <w:sz w:val="18"/>
                <w:szCs w:val="18"/>
                <w:lang w:val="es-ES_tradnl"/>
              </w:rPr>
              <w:t>V</w:t>
            </w:r>
          </w:p>
        </w:tc>
        <w:tc>
          <w:tcPr>
            <w:tcW w:w="708" w:type="dxa"/>
            <w:tcBorders>
              <w:top w:val="dashSmallGap" w:sz="4" w:space="0" w:color="auto"/>
              <w:bottom w:val="dashSmallGap" w:sz="4" w:space="0" w:color="auto"/>
            </w:tcBorders>
            <w:vAlign w:val="center"/>
          </w:tcPr>
          <w:p w14:paraId="7C67A428" w14:textId="1EF29B81" w:rsidR="00902A3D" w:rsidRPr="006044D6" w:rsidRDefault="00902A3D" w:rsidP="00F05E0B">
            <w:pPr>
              <w:jc w:val="center"/>
              <w:rPr>
                <w:rFonts w:ascii="Arial" w:hAnsi="Arial" w:cs="Arial"/>
                <w:sz w:val="18"/>
                <w:szCs w:val="18"/>
                <w:lang w:val="es-ES_tradnl"/>
              </w:rPr>
            </w:pPr>
            <w:r w:rsidRPr="006044D6">
              <w:rPr>
                <w:rFonts w:ascii="Arial" w:hAnsi="Arial" w:cs="Arial"/>
                <w:sz w:val="18"/>
                <w:szCs w:val="18"/>
                <w:lang w:val="es-ES_tradnl"/>
              </w:rPr>
              <w:t>V</w:t>
            </w:r>
          </w:p>
        </w:tc>
        <w:tc>
          <w:tcPr>
            <w:tcW w:w="709" w:type="dxa"/>
            <w:tcBorders>
              <w:top w:val="dashSmallGap" w:sz="4" w:space="0" w:color="auto"/>
              <w:bottom w:val="dashSmallGap" w:sz="4" w:space="0" w:color="auto"/>
            </w:tcBorders>
            <w:vAlign w:val="center"/>
          </w:tcPr>
          <w:p w14:paraId="2F118D44" w14:textId="45EB69DD" w:rsidR="00902A3D" w:rsidRPr="006044D6" w:rsidRDefault="00902A3D" w:rsidP="00F05E0B">
            <w:pPr>
              <w:jc w:val="center"/>
              <w:rPr>
                <w:rFonts w:ascii="Arial" w:hAnsi="Arial" w:cs="Arial"/>
                <w:sz w:val="18"/>
                <w:szCs w:val="18"/>
                <w:lang w:val="es-ES_tradnl"/>
              </w:rPr>
            </w:pPr>
            <w:r w:rsidRPr="006044D6">
              <w:rPr>
                <w:rFonts w:ascii="Arial" w:hAnsi="Arial" w:cs="Arial"/>
                <w:sz w:val="18"/>
                <w:szCs w:val="18"/>
                <w:lang w:val="es-ES_tradnl"/>
              </w:rPr>
              <w:t>R</w:t>
            </w:r>
          </w:p>
        </w:tc>
        <w:tc>
          <w:tcPr>
            <w:tcW w:w="567" w:type="dxa"/>
            <w:tcBorders>
              <w:top w:val="dashSmallGap" w:sz="4" w:space="0" w:color="auto"/>
              <w:bottom w:val="dashSmallGap" w:sz="4" w:space="0" w:color="auto"/>
            </w:tcBorders>
            <w:vAlign w:val="center"/>
          </w:tcPr>
          <w:p w14:paraId="4F65318F" w14:textId="77777777" w:rsidR="00902A3D" w:rsidRPr="006044D6" w:rsidRDefault="00902A3D" w:rsidP="00F05E0B">
            <w:pPr>
              <w:jc w:val="center"/>
              <w:rPr>
                <w:rFonts w:ascii="Arial" w:hAnsi="Arial" w:cs="Arial"/>
                <w:sz w:val="18"/>
                <w:szCs w:val="18"/>
                <w:lang w:val="es-ES_tradnl"/>
              </w:rPr>
            </w:pPr>
          </w:p>
        </w:tc>
        <w:tc>
          <w:tcPr>
            <w:tcW w:w="425" w:type="dxa"/>
            <w:tcBorders>
              <w:top w:val="dashSmallGap" w:sz="4" w:space="0" w:color="auto"/>
              <w:bottom w:val="dashSmallGap" w:sz="4" w:space="0" w:color="auto"/>
            </w:tcBorders>
            <w:vAlign w:val="center"/>
          </w:tcPr>
          <w:p w14:paraId="782B1C34" w14:textId="77777777" w:rsidR="00902A3D" w:rsidRPr="006044D6" w:rsidRDefault="00902A3D" w:rsidP="00F05E0B">
            <w:pPr>
              <w:jc w:val="center"/>
              <w:rPr>
                <w:rFonts w:ascii="Arial" w:hAnsi="Arial" w:cs="Arial"/>
                <w:sz w:val="18"/>
                <w:szCs w:val="18"/>
                <w:lang w:val="es-ES_tradnl"/>
              </w:rPr>
            </w:pPr>
          </w:p>
        </w:tc>
        <w:tc>
          <w:tcPr>
            <w:tcW w:w="567" w:type="dxa"/>
            <w:tcBorders>
              <w:top w:val="dashSmallGap" w:sz="4" w:space="0" w:color="auto"/>
              <w:bottom w:val="dashSmallGap" w:sz="4" w:space="0" w:color="auto"/>
            </w:tcBorders>
            <w:vAlign w:val="center"/>
          </w:tcPr>
          <w:p w14:paraId="28E5EE41" w14:textId="77777777" w:rsidR="00902A3D" w:rsidRPr="006044D6" w:rsidRDefault="00902A3D" w:rsidP="00F05E0B">
            <w:pPr>
              <w:jc w:val="center"/>
              <w:rPr>
                <w:rFonts w:ascii="Arial" w:hAnsi="Arial" w:cs="Arial"/>
                <w:sz w:val="18"/>
                <w:szCs w:val="18"/>
                <w:lang w:val="es-ES_tradnl"/>
              </w:rPr>
            </w:pPr>
          </w:p>
        </w:tc>
      </w:tr>
      <w:tr w:rsidR="00902A3D" w:rsidRPr="006044D6" w14:paraId="3EC92857" w14:textId="77777777" w:rsidTr="009810E9">
        <w:tc>
          <w:tcPr>
            <w:tcW w:w="3817" w:type="dxa"/>
            <w:gridSpan w:val="3"/>
            <w:tcBorders>
              <w:top w:val="dashSmallGap" w:sz="4" w:space="0" w:color="auto"/>
              <w:bottom w:val="single" w:sz="4" w:space="0" w:color="auto"/>
            </w:tcBorders>
          </w:tcPr>
          <w:p w14:paraId="3846577E" w14:textId="77777777" w:rsidR="00902A3D" w:rsidRPr="006044D6" w:rsidRDefault="00902A3D" w:rsidP="00686A0C">
            <w:pPr>
              <w:pStyle w:val="ListParagraph"/>
              <w:numPr>
                <w:ilvl w:val="0"/>
                <w:numId w:val="26"/>
              </w:numPr>
              <w:ind w:left="168" w:hanging="142"/>
              <w:jc w:val="both"/>
              <w:rPr>
                <w:rFonts w:ascii="Arial" w:hAnsi="Arial" w:cs="Arial"/>
                <w:lang w:val="es-ES_tradnl"/>
              </w:rPr>
            </w:pPr>
            <w:r w:rsidRPr="006044D6">
              <w:rPr>
                <w:rFonts w:ascii="Arial" w:hAnsi="Arial" w:cs="Arial"/>
                <w:sz w:val="18"/>
                <w:lang w:val="es-ES_tradnl"/>
              </w:rPr>
              <w:t>Definición de condiciones y criterios de selección o priorización de los proyectos o iniciativas, complementarios a los criterios generales</w:t>
            </w:r>
            <w:r w:rsidRPr="006044D6">
              <w:rPr>
                <w:rStyle w:val="FootnoteReference"/>
                <w:rFonts w:ascii="Arial" w:hAnsi="Arial" w:cs="Arial"/>
                <w:sz w:val="18"/>
                <w:lang w:val="es-ES_tradnl"/>
              </w:rPr>
              <w:footnoteReference w:id="5"/>
            </w:r>
          </w:p>
        </w:tc>
        <w:tc>
          <w:tcPr>
            <w:tcW w:w="573" w:type="dxa"/>
            <w:tcBorders>
              <w:top w:val="dashSmallGap" w:sz="4" w:space="0" w:color="auto"/>
              <w:bottom w:val="single" w:sz="4" w:space="0" w:color="auto"/>
            </w:tcBorders>
            <w:vAlign w:val="center"/>
          </w:tcPr>
          <w:p w14:paraId="2EA6BBF4" w14:textId="77777777" w:rsidR="00902A3D" w:rsidRPr="006044D6" w:rsidRDefault="00902A3D" w:rsidP="00F05E0B">
            <w:pPr>
              <w:jc w:val="center"/>
              <w:rPr>
                <w:rFonts w:ascii="Arial" w:hAnsi="Arial" w:cs="Arial"/>
                <w:sz w:val="18"/>
                <w:szCs w:val="18"/>
                <w:lang w:val="es-ES_tradnl"/>
              </w:rPr>
            </w:pPr>
            <w:r w:rsidRPr="006044D6">
              <w:rPr>
                <w:rFonts w:ascii="Arial" w:hAnsi="Arial" w:cs="Arial"/>
                <w:sz w:val="18"/>
                <w:szCs w:val="18"/>
                <w:lang w:val="es-ES_tradnl"/>
              </w:rPr>
              <w:t>I</w:t>
            </w:r>
          </w:p>
        </w:tc>
        <w:tc>
          <w:tcPr>
            <w:tcW w:w="567" w:type="dxa"/>
            <w:tcBorders>
              <w:top w:val="dashSmallGap" w:sz="4" w:space="0" w:color="auto"/>
              <w:bottom w:val="single" w:sz="4" w:space="0" w:color="auto"/>
            </w:tcBorders>
            <w:vAlign w:val="center"/>
          </w:tcPr>
          <w:p w14:paraId="4D8556C8" w14:textId="77777777" w:rsidR="00902A3D" w:rsidRPr="006044D6" w:rsidRDefault="00902A3D" w:rsidP="00F05E0B">
            <w:pPr>
              <w:jc w:val="center"/>
              <w:rPr>
                <w:rFonts w:ascii="Arial" w:hAnsi="Arial" w:cs="Arial"/>
                <w:sz w:val="18"/>
                <w:szCs w:val="18"/>
                <w:lang w:val="es-ES_tradnl"/>
              </w:rPr>
            </w:pPr>
            <w:r w:rsidRPr="006044D6">
              <w:rPr>
                <w:rFonts w:ascii="Arial" w:hAnsi="Arial" w:cs="Arial"/>
                <w:sz w:val="18"/>
                <w:szCs w:val="18"/>
                <w:lang w:val="es-ES_tradnl"/>
              </w:rPr>
              <w:t>I</w:t>
            </w:r>
          </w:p>
        </w:tc>
        <w:tc>
          <w:tcPr>
            <w:tcW w:w="425" w:type="dxa"/>
            <w:tcBorders>
              <w:top w:val="dashSmallGap" w:sz="4" w:space="0" w:color="auto"/>
              <w:bottom w:val="single" w:sz="4" w:space="0" w:color="auto"/>
            </w:tcBorders>
            <w:vAlign w:val="center"/>
          </w:tcPr>
          <w:p w14:paraId="57805415" w14:textId="59C501A0" w:rsidR="00902A3D" w:rsidRPr="006044D6" w:rsidRDefault="00902A3D" w:rsidP="00902A3D">
            <w:pPr>
              <w:jc w:val="center"/>
              <w:rPr>
                <w:rFonts w:ascii="Arial" w:hAnsi="Arial" w:cs="Arial"/>
                <w:sz w:val="18"/>
                <w:szCs w:val="18"/>
                <w:lang w:val="es-ES_tradnl"/>
              </w:rPr>
            </w:pPr>
            <w:r w:rsidRPr="006044D6">
              <w:rPr>
                <w:rFonts w:ascii="Arial" w:hAnsi="Arial" w:cs="Arial"/>
                <w:sz w:val="18"/>
                <w:szCs w:val="18"/>
                <w:lang w:val="es-ES_tradnl"/>
              </w:rPr>
              <w:t>I</w:t>
            </w:r>
          </w:p>
        </w:tc>
        <w:tc>
          <w:tcPr>
            <w:tcW w:w="709" w:type="dxa"/>
            <w:tcBorders>
              <w:top w:val="dashSmallGap" w:sz="4" w:space="0" w:color="auto"/>
              <w:bottom w:val="single" w:sz="4" w:space="0" w:color="auto"/>
            </w:tcBorders>
            <w:vAlign w:val="center"/>
          </w:tcPr>
          <w:p w14:paraId="0F5F1A04" w14:textId="1ADE26B9" w:rsidR="00902A3D" w:rsidRPr="006044D6" w:rsidRDefault="00902A3D" w:rsidP="00F05E0B">
            <w:pPr>
              <w:jc w:val="center"/>
              <w:rPr>
                <w:rFonts w:ascii="Arial" w:hAnsi="Arial" w:cs="Arial"/>
                <w:sz w:val="18"/>
                <w:szCs w:val="18"/>
                <w:lang w:val="es-ES_tradnl"/>
              </w:rPr>
            </w:pPr>
            <w:r w:rsidRPr="006044D6">
              <w:rPr>
                <w:rFonts w:ascii="Arial" w:hAnsi="Arial" w:cs="Arial"/>
                <w:sz w:val="18"/>
                <w:szCs w:val="18"/>
                <w:lang w:val="es-ES_tradnl"/>
              </w:rPr>
              <w:t>A</w:t>
            </w:r>
          </w:p>
        </w:tc>
        <w:tc>
          <w:tcPr>
            <w:tcW w:w="708" w:type="dxa"/>
            <w:tcBorders>
              <w:top w:val="dashSmallGap" w:sz="4" w:space="0" w:color="auto"/>
              <w:bottom w:val="single" w:sz="4" w:space="0" w:color="auto"/>
            </w:tcBorders>
            <w:vAlign w:val="center"/>
          </w:tcPr>
          <w:p w14:paraId="4E75B962" w14:textId="77777777" w:rsidR="00902A3D" w:rsidRPr="006044D6" w:rsidRDefault="00902A3D" w:rsidP="00F05E0B">
            <w:pPr>
              <w:jc w:val="center"/>
              <w:rPr>
                <w:rFonts w:ascii="Arial" w:hAnsi="Arial" w:cs="Arial"/>
                <w:sz w:val="18"/>
                <w:szCs w:val="18"/>
                <w:lang w:val="es-ES_tradnl"/>
              </w:rPr>
            </w:pPr>
            <w:r w:rsidRPr="006044D6">
              <w:rPr>
                <w:rFonts w:ascii="Arial" w:hAnsi="Arial" w:cs="Arial"/>
                <w:sz w:val="18"/>
                <w:szCs w:val="18"/>
                <w:lang w:val="es-ES_tradnl"/>
              </w:rPr>
              <w:t>V</w:t>
            </w:r>
          </w:p>
        </w:tc>
        <w:tc>
          <w:tcPr>
            <w:tcW w:w="709" w:type="dxa"/>
            <w:tcBorders>
              <w:top w:val="dashSmallGap" w:sz="4" w:space="0" w:color="auto"/>
              <w:bottom w:val="single" w:sz="4" w:space="0" w:color="auto"/>
            </w:tcBorders>
            <w:vAlign w:val="center"/>
          </w:tcPr>
          <w:p w14:paraId="1555CBB5" w14:textId="77777777" w:rsidR="00902A3D" w:rsidRPr="006044D6" w:rsidRDefault="00902A3D" w:rsidP="00F05E0B">
            <w:pPr>
              <w:jc w:val="center"/>
              <w:rPr>
                <w:rFonts w:ascii="Arial" w:hAnsi="Arial" w:cs="Arial"/>
                <w:sz w:val="18"/>
                <w:szCs w:val="18"/>
                <w:lang w:val="es-ES_tradnl"/>
              </w:rPr>
            </w:pPr>
            <w:r w:rsidRPr="006044D6">
              <w:rPr>
                <w:rFonts w:ascii="Arial" w:hAnsi="Arial" w:cs="Arial"/>
                <w:sz w:val="18"/>
                <w:szCs w:val="18"/>
                <w:lang w:val="es-ES_tradnl"/>
              </w:rPr>
              <w:t>R</w:t>
            </w:r>
          </w:p>
        </w:tc>
        <w:tc>
          <w:tcPr>
            <w:tcW w:w="567" w:type="dxa"/>
            <w:tcBorders>
              <w:top w:val="dashSmallGap" w:sz="4" w:space="0" w:color="auto"/>
              <w:bottom w:val="single" w:sz="4" w:space="0" w:color="auto"/>
            </w:tcBorders>
            <w:vAlign w:val="center"/>
          </w:tcPr>
          <w:p w14:paraId="17748FD6" w14:textId="77777777" w:rsidR="00902A3D" w:rsidRPr="006044D6" w:rsidRDefault="00902A3D" w:rsidP="00F05E0B">
            <w:pPr>
              <w:jc w:val="center"/>
              <w:rPr>
                <w:rFonts w:ascii="Arial" w:hAnsi="Arial" w:cs="Arial"/>
                <w:sz w:val="18"/>
                <w:szCs w:val="18"/>
                <w:lang w:val="es-ES_tradnl"/>
              </w:rPr>
            </w:pPr>
          </w:p>
        </w:tc>
        <w:tc>
          <w:tcPr>
            <w:tcW w:w="425" w:type="dxa"/>
            <w:tcBorders>
              <w:top w:val="dashSmallGap" w:sz="4" w:space="0" w:color="auto"/>
              <w:bottom w:val="single" w:sz="4" w:space="0" w:color="auto"/>
            </w:tcBorders>
            <w:vAlign w:val="center"/>
          </w:tcPr>
          <w:p w14:paraId="6DBEB73E" w14:textId="77777777" w:rsidR="00902A3D" w:rsidRPr="006044D6" w:rsidRDefault="00902A3D" w:rsidP="00F05E0B">
            <w:pPr>
              <w:jc w:val="center"/>
              <w:rPr>
                <w:rFonts w:ascii="Arial" w:hAnsi="Arial" w:cs="Arial"/>
                <w:sz w:val="18"/>
                <w:szCs w:val="18"/>
                <w:lang w:val="es-ES_tradnl"/>
              </w:rPr>
            </w:pPr>
          </w:p>
        </w:tc>
        <w:tc>
          <w:tcPr>
            <w:tcW w:w="567" w:type="dxa"/>
            <w:tcBorders>
              <w:top w:val="dashSmallGap" w:sz="4" w:space="0" w:color="auto"/>
              <w:bottom w:val="single" w:sz="4" w:space="0" w:color="auto"/>
            </w:tcBorders>
            <w:vAlign w:val="center"/>
          </w:tcPr>
          <w:p w14:paraId="4888AFB2" w14:textId="77777777" w:rsidR="00902A3D" w:rsidRPr="006044D6" w:rsidRDefault="00902A3D" w:rsidP="00F05E0B">
            <w:pPr>
              <w:jc w:val="center"/>
              <w:rPr>
                <w:rFonts w:ascii="Arial" w:hAnsi="Arial" w:cs="Arial"/>
                <w:sz w:val="18"/>
                <w:szCs w:val="18"/>
                <w:lang w:val="es-ES_tradnl"/>
              </w:rPr>
            </w:pPr>
          </w:p>
        </w:tc>
      </w:tr>
      <w:tr w:rsidR="00902A3D" w:rsidRPr="006044D6" w14:paraId="310E3A03" w14:textId="77777777" w:rsidTr="009810E9">
        <w:tc>
          <w:tcPr>
            <w:tcW w:w="3817" w:type="dxa"/>
            <w:gridSpan w:val="3"/>
            <w:tcBorders>
              <w:top w:val="single" w:sz="4" w:space="0" w:color="auto"/>
              <w:bottom w:val="dashSmallGap" w:sz="4" w:space="0" w:color="auto"/>
            </w:tcBorders>
          </w:tcPr>
          <w:p w14:paraId="461D61EE" w14:textId="77777777" w:rsidR="00902A3D" w:rsidRPr="006044D6" w:rsidRDefault="00902A3D" w:rsidP="00DA7F73">
            <w:pPr>
              <w:jc w:val="both"/>
              <w:rPr>
                <w:rFonts w:ascii="Arial" w:hAnsi="Arial" w:cs="Arial"/>
                <w:b/>
                <w:sz w:val="18"/>
                <w:lang w:val="es-ES_tradnl"/>
              </w:rPr>
            </w:pPr>
            <w:r w:rsidRPr="006044D6">
              <w:rPr>
                <w:rFonts w:ascii="Arial" w:hAnsi="Arial" w:cs="Arial"/>
                <w:b/>
                <w:sz w:val="20"/>
                <w:lang w:val="es-ES_tradnl"/>
              </w:rPr>
              <w:t>Asistencia Técnica</w:t>
            </w:r>
          </w:p>
        </w:tc>
        <w:tc>
          <w:tcPr>
            <w:tcW w:w="573" w:type="dxa"/>
            <w:tcBorders>
              <w:top w:val="single" w:sz="4" w:space="0" w:color="auto"/>
              <w:bottom w:val="dashSmallGap" w:sz="4" w:space="0" w:color="auto"/>
            </w:tcBorders>
            <w:vAlign w:val="center"/>
          </w:tcPr>
          <w:p w14:paraId="7042B682" w14:textId="77777777" w:rsidR="00902A3D" w:rsidRPr="006044D6" w:rsidRDefault="00902A3D" w:rsidP="00DA7F73">
            <w:pPr>
              <w:jc w:val="center"/>
              <w:rPr>
                <w:rFonts w:ascii="Arial" w:hAnsi="Arial" w:cs="Arial"/>
                <w:sz w:val="18"/>
                <w:szCs w:val="18"/>
                <w:lang w:val="es-ES_tradnl"/>
              </w:rPr>
            </w:pPr>
          </w:p>
        </w:tc>
        <w:tc>
          <w:tcPr>
            <w:tcW w:w="567" w:type="dxa"/>
            <w:tcBorders>
              <w:top w:val="single" w:sz="4" w:space="0" w:color="auto"/>
              <w:bottom w:val="dashSmallGap" w:sz="4" w:space="0" w:color="auto"/>
            </w:tcBorders>
            <w:vAlign w:val="center"/>
          </w:tcPr>
          <w:p w14:paraId="4A608B44" w14:textId="77777777" w:rsidR="00902A3D" w:rsidRPr="006044D6" w:rsidRDefault="00902A3D" w:rsidP="00DA7F73">
            <w:pPr>
              <w:jc w:val="center"/>
              <w:rPr>
                <w:rFonts w:ascii="Arial" w:hAnsi="Arial" w:cs="Arial"/>
                <w:sz w:val="18"/>
                <w:szCs w:val="18"/>
                <w:lang w:val="es-ES_tradnl"/>
              </w:rPr>
            </w:pPr>
          </w:p>
        </w:tc>
        <w:tc>
          <w:tcPr>
            <w:tcW w:w="425" w:type="dxa"/>
            <w:tcBorders>
              <w:top w:val="single" w:sz="4" w:space="0" w:color="auto"/>
              <w:bottom w:val="dashSmallGap" w:sz="4" w:space="0" w:color="auto"/>
            </w:tcBorders>
            <w:vAlign w:val="center"/>
          </w:tcPr>
          <w:p w14:paraId="6FA50C35" w14:textId="77777777" w:rsidR="00902A3D" w:rsidRPr="006044D6" w:rsidRDefault="00902A3D" w:rsidP="00902A3D">
            <w:pPr>
              <w:jc w:val="center"/>
              <w:rPr>
                <w:rFonts w:ascii="Arial" w:hAnsi="Arial" w:cs="Arial"/>
                <w:sz w:val="18"/>
                <w:szCs w:val="18"/>
                <w:lang w:val="es-ES_tradnl"/>
              </w:rPr>
            </w:pPr>
          </w:p>
        </w:tc>
        <w:tc>
          <w:tcPr>
            <w:tcW w:w="709" w:type="dxa"/>
            <w:tcBorders>
              <w:top w:val="single" w:sz="4" w:space="0" w:color="auto"/>
              <w:bottom w:val="dashSmallGap" w:sz="4" w:space="0" w:color="auto"/>
            </w:tcBorders>
            <w:vAlign w:val="center"/>
          </w:tcPr>
          <w:p w14:paraId="74CB9B39" w14:textId="71269167" w:rsidR="00902A3D" w:rsidRPr="006044D6" w:rsidRDefault="00902A3D" w:rsidP="00DA7F73">
            <w:pPr>
              <w:jc w:val="center"/>
              <w:rPr>
                <w:rFonts w:ascii="Arial" w:hAnsi="Arial" w:cs="Arial"/>
                <w:sz w:val="18"/>
                <w:szCs w:val="18"/>
                <w:lang w:val="es-ES_tradnl"/>
              </w:rPr>
            </w:pPr>
          </w:p>
        </w:tc>
        <w:tc>
          <w:tcPr>
            <w:tcW w:w="708" w:type="dxa"/>
            <w:tcBorders>
              <w:top w:val="single" w:sz="4" w:space="0" w:color="auto"/>
              <w:bottom w:val="dashSmallGap" w:sz="4" w:space="0" w:color="auto"/>
            </w:tcBorders>
            <w:vAlign w:val="center"/>
          </w:tcPr>
          <w:p w14:paraId="420ECCA6" w14:textId="77777777" w:rsidR="00902A3D" w:rsidRPr="006044D6" w:rsidRDefault="00902A3D" w:rsidP="00DA7F73">
            <w:pPr>
              <w:jc w:val="center"/>
              <w:rPr>
                <w:rFonts w:ascii="Arial" w:hAnsi="Arial" w:cs="Arial"/>
                <w:sz w:val="18"/>
                <w:szCs w:val="18"/>
                <w:lang w:val="es-ES_tradnl"/>
              </w:rPr>
            </w:pPr>
          </w:p>
        </w:tc>
        <w:tc>
          <w:tcPr>
            <w:tcW w:w="709" w:type="dxa"/>
            <w:tcBorders>
              <w:top w:val="single" w:sz="4" w:space="0" w:color="auto"/>
              <w:bottom w:val="dashSmallGap" w:sz="4" w:space="0" w:color="auto"/>
            </w:tcBorders>
            <w:vAlign w:val="center"/>
          </w:tcPr>
          <w:p w14:paraId="4CCDC85B" w14:textId="77777777" w:rsidR="00902A3D" w:rsidRPr="006044D6" w:rsidRDefault="00902A3D" w:rsidP="00DA7F73">
            <w:pPr>
              <w:jc w:val="center"/>
              <w:rPr>
                <w:rFonts w:ascii="Arial" w:hAnsi="Arial" w:cs="Arial"/>
                <w:sz w:val="18"/>
                <w:szCs w:val="18"/>
                <w:lang w:val="es-ES_tradnl"/>
              </w:rPr>
            </w:pPr>
          </w:p>
        </w:tc>
        <w:tc>
          <w:tcPr>
            <w:tcW w:w="567" w:type="dxa"/>
            <w:tcBorders>
              <w:top w:val="single" w:sz="4" w:space="0" w:color="auto"/>
              <w:bottom w:val="dashSmallGap" w:sz="4" w:space="0" w:color="auto"/>
            </w:tcBorders>
            <w:vAlign w:val="center"/>
          </w:tcPr>
          <w:p w14:paraId="0D8C32EA" w14:textId="77777777" w:rsidR="00902A3D" w:rsidRPr="006044D6" w:rsidRDefault="00902A3D" w:rsidP="00DA7F73">
            <w:pPr>
              <w:jc w:val="center"/>
              <w:rPr>
                <w:rFonts w:ascii="Arial" w:hAnsi="Arial" w:cs="Arial"/>
                <w:sz w:val="18"/>
                <w:szCs w:val="18"/>
                <w:lang w:val="es-ES_tradnl"/>
              </w:rPr>
            </w:pPr>
          </w:p>
        </w:tc>
        <w:tc>
          <w:tcPr>
            <w:tcW w:w="425" w:type="dxa"/>
            <w:tcBorders>
              <w:top w:val="single" w:sz="4" w:space="0" w:color="auto"/>
              <w:bottom w:val="dashSmallGap" w:sz="4" w:space="0" w:color="auto"/>
            </w:tcBorders>
            <w:vAlign w:val="center"/>
          </w:tcPr>
          <w:p w14:paraId="5689E50B" w14:textId="77777777" w:rsidR="00902A3D" w:rsidRPr="006044D6" w:rsidRDefault="00902A3D" w:rsidP="00DA7F73">
            <w:pPr>
              <w:jc w:val="center"/>
              <w:rPr>
                <w:rFonts w:ascii="Arial" w:hAnsi="Arial" w:cs="Arial"/>
                <w:sz w:val="18"/>
                <w:szCs w:val="18"/>
                <w:lang w:val="es-ES_tradnl"/>
              </w:rPr>
            </w:pPr>
          </w:p>
        </w:tc>
        <w:tc>
          <w:tcPr>
            <w:tcW w:w="567" w:type="dxa"/>
            <w:tcBorders>
              <w:top w:val="single" w:sz="4" w:space="0" w:color="auto"/>
              <w:bottom w:val="dashSmallGap" w:sz="4" w:space="0" w:color="auto"/>
            </w:tcBorders>
            <w:vAlign w:val="center"/>
          </w:tcPr>
          <w:p w14:paraId="0324AD05" w14:textId="77777777" w:rsidR="00902A3D" w:rsidRPr="006044D6" w:rsidRDefault="00902A3D" w:rsidP="00DA7F73">
            <w:pPr>
              <w:jc w:val="center"/>
              <w:rPr>
                <w:rFonts w:ascii="Arial" w:hAnsi="Arial" w:cs="Arial"/>
                <w:sz w:val="18"/>
                <w:szCs w:val="18"/>
                <w:lang w:val="es-ES_tradnl"/>
              </w:rPr>
            </w:pPr>
          </w:p>
        </w:tc>
      </w:tr>
      <w:tr w:rsidR="00902A3D" w:rsidRPr="006044D6" w14:paraId="51EA8508" w14:textId="77777777" w:rsidTr="009810E9">
        <w:tc>
          <w:tcPr>
            <w:tcW w:w="3817" w:type="dxa"/>
            <w:gridSpan w:val="3"/>
            <w:tcBorders>
              <w:top w:val="dashSmallGap" w:sz="4" w:space="0" w:color="auto"/>
              <w:bottom w:val="dashSmallGap" w:sz="4" w:space="0" w:color="auto"/>
            </w:tcBorders>
          </w:tcPr>
          <w:p w14:paraId="09D44A7B" w14:textId="77777777" w:rsidR="00902A3D" w:rsidRPr="006044D6" w:rsidRDefault="00902A3D" w:rsidP="00686A0C">
            <w:pPr>
              <w:pStyle w:val="ListParagraph"/>
              <w:numPr>
                <w:ilvl w:val="0"/>
                <w:numId w:val="26"/>
              </w:numPr>
              <w:ind w:left="168" w:hanging="142"/>
              <w:jc w:val="both"/>
              <w:rPr>
                <w:rFonts w:ascii="Arial" w:hAnsi="Arial" w:cs="Arial"/>
                <w:sz w:val="18"/>
                <w:lang w:val="es-ES_tradnl"/>
              </w:rPr>
            </w:pPr>
            <w:r w:rsidRPr="006044D6">
              <w:rPr>
                <w:rFonts w:ascii="Arial" w:hAnsi="Arial" w:cs="Arial"/>
                <w:sz w:val="18"/>
                <w:lang w:val="es-ES_tradnl"/>
              </w:rPr>
              <w:t>Actualización de los protocolos de asistencia técnica según las características de los proyectos de la convocatoria</w:t>
            </w:r>
          </w:p>
        </w:tc>
        <w:tc>
          <w:tcPr>
            <w:tcW w:w="573" w:type="dxa"/>
            <w:tcBorders>
              <w:top w:val="dashSmallGap" w:sz="4" w:space="0" w:color="auto"/>
              <w:bottom w:val="dashSmallGap" w:sz="4" w:space="0" w:color="auto"/>
            </w:tcBorders>
            <w:vAlign w:val="center"/>
          </w:tcPr>
          <w:p w14:paraId="3039FC71" w14:textId="77777777" w:rsidR="00902A3D" w:rsidRPr="006044D6" w:rsidRDefault="00902A3D" w:rsidP="00F05E0B">
            <w:pPr>
              <w:jc w:val="center"/>
              <w:rPr>
                <w:rFonts w:ascii="Arial" w:hAnsi="Arial" w:cs="Arial"/>
                <w:sz w:val="18"/>
                <w:szCs w:val="18"/>
                <w:lang w:val="es-ES_tradnl"/>
              </w:rPr>
            </w:pPr>
            <w:r w:rsidRPr="006044D6">
              <w:rPr>
                <w:rFonts w:ascii="Arial" w:hAnsi="Arial" w:cs="Arial"/>
                <w:sz w:val="18"/>
                <w:szCs w:val="18"/>
                <w:lang w:val="es-ES_tradnl"/>
              </w:rPr>
              <w:t>I</w:t>
            </w:r>
          </w:p>
        </w:tc>
        <w:tc>
          <w:tcPr>
            <w:tcW w:w="567" w:type="dxa"/>
            <w:tcBorders>
              <w:top w:val="dashSmallGap" w:sz="4" w:space="0" w:color="auto"/>
              <w:bottom w:val="dashSmallGap" w:sz="4" w:space="0" w:color="auto"/>
            </w:tcBorders>
            <w:vAlign w:val="center"/>
          </w:tcPr>
          <w:p w14:paraId="3B9657E3" w14:textId="77777777" w:rsidR="00902A3D" w:rsidRPr="006044D6" w:rsidRDefault="00902A3D" w:rsidP="00F05E0B">
            <w:pPr>
              <w:jc w:val="center"/>
              <w:rPr>
                <w:rFonts w:ascii="Arial" w:hAnsi="Arial" w:cs="Arial"/>
                <w:sz w:val="18"/>
                <w:szCs w:val="18"/>
                <w:lang w:val="es-ES_tradnl"/>
              </w:rPr>
            </w:pPr>
            <w:r w:rsidRPr="006044D6">
              <w:rPr>
                <w:rFonts w:ascii="Arial" w:hAnsi="Arial" w:cs="Arial"/>
                <w:sz w:val="18"/>
                <w:szCs w:val="18"/>
                <w:lang w:val="es-ES_tradnl"/>
              </w:rPr>
              <w:t>I</w:t>
            </w:r>
          </w:p>
        </w:tc>
        <w:tc>
          <w:tcPr>
            <w:tcW w:w="425" w:type="dxa"/>
            <w:tcBorders>
              <w:top w:val="dashSmallGap" w:sz="4" w:space="0" w:color="auto"/>
              <w:bottom w:val="dashSmallGap" w:sz="4" w:space="0" w:color="auto"/>
            </w:tcBorders>
            <w:vAlign w:val="center"/>
          </w:tcPr>
          <w:p w14:paraId="03FDD2BD" w14:textId="734910AF" w:rsidR="00902A3D" w:rsidRPr="006044D6" w:rsidRDefault="00902A3D" w:rsidP="00902A3D">
            <w:pPr>
              <w:jc w:val="center"/>
              <w:rPr>
                <w:rFonts w:ascii="Arial" w:hAnsi="Arial" w:cs="Arial"/>
                <w:sz w:val="18"/>
                <w:szCs w:val="18"/>
                <w:lang w:val="es-ES_tradnl"/>
              </w:rPr>
            </w:pPr>
            <w:r w:rsidRPr="006044D6">
              <w:rPr>
                <w:rFonts w:ascii="Arial" w:hAnsi="Arial" w:cs="Arial"/>
                <w:sz w:val="18"/>
                <w:szCs w:val="18"/>
                <w:lang w:val="es-ES_tradnl"/>
              </w:rPr>
              <w:t>I</w:t>
            </w:r>
          </w:p>
        </w:tc>
        <w:tc>
          <w:tcPr>
            <w:tcW w:w="709" w:type="dxa"/>
            <w:tcBorders>
              <w:top w:val="dashSmallGap" w:sz="4" w:space="0" w:color="auto"/>
              <w:bottom w:val="dashSmallGap" w:sz="4" w:space="0" w:color="auto"/>
            </w:tcBorders>
            <w:vAlign w:val="center"/>
          </w:tcPr>
          <w:p w14:paraId="11B67B55" w14:textId="29D24DC2" w:rsidR="00902A3D" w:rsidRPr="006044D6" w:rsidRDefault="00902A3D" w:rsidP="00F05E0B">
            <w:pPr>
              <w:jc w:val="center"/>
              <w:rPr>
                <w:rFonts w:ascii="Arial" w:hAnsi="Arial" w:cs="Arial"/>
                <w:sz w:val="18"/>
                <w:szCs w:val="18"/>
                <w:lang w:val="es-ES_tradnl"/>
              </w:rPr>
            </w:pPr>
            <w:r w:rsidRPr="006044D6">
              <w:rPr>
                <w:rFonts w:ascii="Arial" w:hAnsi="Arial" w:cs="Arial"/>
                <w:sz w:val="18"/>
                <w:szCs w:val="18"/>
                <w:lang w:val="es-ES_tradnl"/>
              </w:rPr>
              <w:t>A</w:t>
            </w:r>
          </w:p>
        </w:tc>
        <w:tc>
          <w:tcPr>
            <w:tcW w:w="708" w:type="dxa"/>
            <w:tcBorders>
              <w:top w:val="dashSmallGap" w:sz="4" w:space="0" w:color="auto"/>
              <w:bottom w:val="dashSmallGap" w:sz="4" w:space="0" w:color="auto"/>
            </w:tcBorders>
            <w:vAlign w:val="center"/>
          </w:tcPr>
          <w:p w14:paraId="20A61385" w14:textId="77777777" w:rsidR="00902A3D" w:rsidRPr="006044D6" w:rsidRDefault="00902A3D" w:rsidP="00F05E0B">
            <w:pPr>
              <w:jc w:val="center"/>
              <w:rPr>
                <w:rFonts w:ascii="Arial" w:hAnsi="Arial" w:cs="Arial"/>
                <w:sz w:val="18"/>
                <w:szCs w:val="18"/>
                <w:lang w:val="es-ES_tradnl"/>
              </w:rPr>
            </w:pPr>
            <w:r w:rsidRPr="006044D6">
              <w:rPr>
                <w:rFonts w:ascii="Arial" w:hAnsi="Arial" w:cs="Arial"/>
                <w:sz w:val="18"/>
                <w:szCs w:val="18"/>
                <w:lang w:val="es-ES_tradnl"/>
              </w:rPr>
              <w:t>V</w:t>
            </w:r>
          </w:p>
        </w:tc>
        <w:tc>
          <w:tcPr>
            <w:tcW w:w="709" w:type="dxa"/>
            <w:tcBorders>
              <w:top w:val="dashSmallGap" w:sz="4" w:space="0" w:color="auto"/>
              <w:bottom w:val="dashSmallGap" w:sz="4" w:space="0" w:color="auto"/>
            </w:tcBorders>
            <w:vAlign w:val="center"/>
          </w:tcPr>
          <w:p w14:paraId="1E478C2B" w14:textId="77777777" w:rsidR="00902A3D" w:rsidRPr="006044D6" w:rsidRDefault="00902A3D" w:rsidP="00F05E0B">
            <w:pPr>
              <w:jc w:val="center"/>
              <w:rPr>
                <w:rFonts w:ascii="Arial" w:hAnsi="Arial" w:cs="Arial"/>
                <w:sz w:val="18"/>
                <w:szCs w:val="18"/>
                <w:lang w:val="es-ES_tradnl"/>
              </w:rPr>
            </w:pPr>
            <w:r w:rsidRPr="006044D6">
              <w:rPr>
                <w:rFonts w:ascii="Arial" w:hAnsi="Arial" w:cs="Arial"/>
                <w:sz w:val="18"/>
                <w:szCs w:val="18"/>
                <w:lang w:val="es-ES_tradnl"/>
              </w:rPr>
              <w:t>R</w:t>
            </w:r>
          </w:p>
        </w:tc>
        <w:tc>
          <w:tcPr>
            <w:tcW w:w="567" w:type="dxa"/>
            <w:tcBorders>
              <w:top w:val="dashSmallGap" w:sz="4" w:space="0" w:color="auto"/>
              <w:bottom w:val="dashSmallGap" w:sz="4" w:space="0" w:color="auto"/>
            </w:tcBorders>
            <w:vAlign w:val="center"/>
          </w:tcPr>
          <w:p w14:paraId="39D8FF99" w14:textId="77777777" w:rsidR="00902A3D" w:rsidRPr="006044D6" w:rsidRDefault="00902A3D" w:rsidP="00F05E0B">
            <w:pPr>
              <w:jc w:val="center"/>
              <w:rPr>
                <w:rFonts w:ascii="Arial" w:hAnsi="Arial" w:cs="Arial"/>
                <w:sz w:val="18"/>
                <w:szCs w:val="18"/>
                <w:lang w:val="es-ES_tradnl"/>
              </w:rPr>
            </w:pPr>
          </w:p>
        </w:tc>
        <w:tc>
          <w:tcPr>
            <w:tcW w:w="425" w:type="dxa"/>
            <w:tcBorders>
              <w:top w:val="dashSmallGap" w:sz="4" w:space="0" w:color="auto"/>
              <w:bottom w:val="dashSmallGap" w:sz="4" w:space="0" w:color="auto"/>
            </w:tcBorders>
            <w:vAlign w:val="center"/>
          </w:tcPr>
          <w:p w14:paraId="54D27057" w14:textId="77777777" w:rsidR="00902A3D" w:rsidRPr="006044D6" w:rsidRDefault="00902A3D" w:rsidP="00F05E0B">
            <w:pPr>
              <w:jc w:val="center"/>
              <w:rPr>
                <w:rFonts w:ascii="Arial" w:hAnsi="Arial" w:cs="Arial"/>
                <w:sz w:val="18"/>
                <w:szCs w:val="18"/>
                <w:lang w:val="es-ES_tradnl"/>
              </w:rPr>
            </w:pPr>
          </w:p>
        </w:tc>
        <w:tc>
          <w:tcPr>
            <w:tcW w:w="567" w:type="dxa"/>
            <w:tcBorders>
              <w:top w:val="dashSmallGap" w:sz="4" w:space="0" w:color="auto"/>
              <w:bottom w:val="dashSmallGap" w:sz="4" w:space="0" w:color="auto"/>
            </w:tcBorders>
            <w:vAlign w:val="center"/>
          </w:tcPr>
          <w:p w14:paraId="282C98B1" w14:textId="77777777" w:rsidR="00902A3D" w:rsidRPr="006044D6" w:rsidRDefault="00902A3D" w:rsidP="00F05E0B">
            <w:pPr>
              <w:jc w:val="center"/>
              <w:rPr>
                <w:rFonts w:ascii="Arial" w:hAnsi="Arial" w:cs="Arial"/>
                <w:sz w:val="18"/>
                <w:szCs w:val="18"/>
                <w:lang w:val="es-ES_tradnl"/>
              </w:rPr>
            </w:pPr>
          </w:p>
        </w:tc>
      </w:tr>
      <w:tr w:rsidR="00902A3D" w:rsidRPr="006044D6" w14:paraId="1C627B52" w14:textId="77777777" w:rsidTr="009810E9">
        <w:tc>
          <w:tcPr>
            <w:tcW w:w="3817" w:type="dxa"/>
            <w:gridSpan w:val="3"/>
            <w:tcBorders>
              <w:top w:val="dashSmallGap" w:sz="4" w:space="0" w:color="auto"/>
              <w:bottom w:val="single" w:sz="4" w:space="0" w:color="auto"/>
            </w:tcBorders>
          </w:tcPr>
          <w:p w14:paraId="2CFE6FBB" w14:textId="77777777" w:rsidR="00902A3D" w:rsidRPr="006044D6" w:rsidRDefault="00902A3D" w:rsidP="00686A0C">
            <w:pPr>
              <w:pStyle w:val="ListParagraph"/>
              <w:numPr>
                <w:ilvl w:val="0"/>
                <w:numId w:val="26"/>
              </w:numPr>
              <w:ind w:left="168" w:hanging="142"/>
              <w:jc w:val="both"/>
              <w:rPr>
                <w:rFonts w:ascii="Arial" w:hAnsi="Arial" w:cs="Arial"/>
                <w:sz w:val="18"/>
                <w:lang w:val="es-ES_tradnl"/>
              </w:rPr>
            </w:pPr>
            <w:r w:rsidRPr="006044D6">
              <w:rPr>
                <w:rFonts w:ascii="Arial" w:hAnsi="Arial" w:cs="Arial"/>
                <w:sz w:val="18"/>
                <w:lang w:val="es-ES_tradnl"/>
              </w:rPr>
              <w:t xml:space="preserve">Elaboración de términos de referencia para la contratación de técnicos que presten asistencia técnica en la elaboración de propuestas o iniciativas de proyectos </w:t>
            </w:r>
          </w:p>
        </w:tc>
        <w:tc>
          <w:tcPr>
            <w:tcW w:w="573" w:type="dxa"/>
            <w:tcBorders>
              <w:top w:val="dashSmallGap" w:sz="4" w:space="0" w:color="auto"/>
              <w:bottom w:val="single" w:sz="4" w:space="0" w:color="auto"/>
            </w:tcBorders>
            <w:vAlign w:val="center"/>
          </w:tcPr>
          <w:p w14:paraId="38111B05" w14:textId="77777777" w:rsidR="00902A3D" w:rsidRPr="006044D6" w:rsidRDefault="00902A3D" w:rsidP="00F05E0B">
            <w:pPr>
              <w:jc w:val="center"/>
              <w:rPr>
                <w:rFonts w:ascii="Arial" w:hAnsi="Arial" w:cs="Arial"/>
                <w:sz w:val="18"/>
                <w:szCs w:val="18"/>
                <w:lang w:val="es-ES_tradnl"/>
              </w:rPr>
            </w:pPr>
            <w:r w:rsidRPr="006044D6">
              <w:rPr>
                <w:rFonts w:ascii="Arial" w:hAnsi="Arial" w:cs="Arial"/>
                <w:sz w:val="18"/>
                <w:szCs w:val="18"/>
                <w:lang w:val="es-ES_tradnl"/>
              </w:rPr>
              <w:t>I</w:t>
            </w:r>
          </w:p>
        </w:tc>
        <w:tc>
          <w:tcPr>
            <w:tcW w:w="567" w:type="dxa"/>
            <w:tcBorders>
              <w:top w:val="dashSmallGap" w:sz="4" w:space="0" w:color="auto"/>
              <w:bottom w:val="single" w:sz="4" w:space="0" w:color="auto"/>
            </w:tcBorders>
            <w:vAlign w:val="center"/>
          </w:tcPr>
          <w:p w14:paraId="0346709A" w14:textId="77777777" w:rsidR="00902A3D" w:rsidRPr="006044D6" w:rsidRDefault="00902A3D" w:rsidP="00F05E0B">
            <w:pPr>
              <w:jc w:val="center"/>
              <w:rPr>
                <w:rFonts w:ascii="Arial" w:hAnsi="Arial" w:cs="Arial"/>
                <w:sz w:val="18"/>
                <w:szCs w:val="18"/>
                <w:lang w:val="es-ES_tradnl"/>
              </w:rPr>
            </w:pPr>
            <w:r w:rsidRPr="006044D6">
              <w:rPr>
                <w:rFonts w:ascii="Arial" w:hAnsi="Arial" w:cs="Arial"/>
                <w:sz w:val="18"/>
                <w:szCs w:val="18"/>
                <w:lang w:val="es-ES_tradnl"/>
              </w:rPr>
              <w:t>I</w:t>
            </w:r>
          </w:p>
        </w:tc>
        <w:tc>
          <w:tcPr>
            <w:tcW w:w="425" w:type="dxa"/>
            <w:tcBorders>
              <w:top w:val="dashSmallGap" w:sz="4" w:space="0" w:color="auto"/>
              <w:bottom w:val="single" w:sz="4" w:space="0" w:color="auto"/>
            </w:tcBorders>
            <w:vAlign w:val="center"/>
          </w:tcPr>
          <w:p w14:paraId="42B2D196" w14:textId="5511FBC4" w:rsidR="00902A3D" w:rsidRPr="006044D6" w:rsidRDefault="00902A3D" w:rsidP="00902A3D">
            <w:pPr>
              <w:jc w:val="center"/>
              <w:rPr>
                <w:rFonts w:ascii="Arial" w:hAnsi="Arial" w:cs="Arial"/>
                <w:sz w:val="18"/>
                <w:szCs w:val="18"/>
                <w:lang w:val="es-ES_tradnl"/>
              </w:rPr>
            </w:pPr>
            <w:r w:rsidRPr="006044D6">
              <w:rPr>
                <w:rFonts w:ascii="Arial" w:hAnsi="Arial" w:cs="Arial"/>
                <w:sz w:val="18"/>
                <w:szCs w:val="18"/>
                <w:lang w:val="es-ES_tradnl"/>
              </w:rPr>
              <w:t>I</w:t>
            </w:r>
          </w:p>
        </w:tc>
        <w:tc>
          <w:tcPr>
            <w:tcW w:w="709" w:type="dxa"/>
            <w:tcBorders>
              <w:top w:val="dashSmallGap" w:sz="4" w:space="0" w:color="auto"/>
              <w:bottom w:val="single" w:sz="4" w:space="0" w:color="auto"/>
            </w:tcBorders>
            <w:vAlign w:val="center"/>
          </w:tcPr>
          <w:p w14:paraId="405A78FF" w14:textId="3B8A462C" w:rsidR="00902A3D" w:rsidRPr="006044D6" w:rsidRDefault="00902A3D" w:rsidP="00F05E0B">
            <w:pPr>
              <w:jc w:val="center"/>
              <w:rPr>
                <w:rFonts w:ascii="Arial" w:hAnsi="Arial" w:cs="Arial"/>
                <w:sz w:val="18"/>
                <w:szCs w:val="18"/>
                <w:lang w:val="es-ES_tradnl"/>
              </w:rPr>
            </w:pPr>
            <w:r w:rsidRPr="006044D6">
              <w:rPr>
                <w:rFonts w:ascii="Arial" w:hAnsi="Arial" w:cs="Arial"/>
                <w:sz w:val="18"/>
                <w:szCs w:val="18"/>
                <w:lang w:val="es-ES_tradnl"/>
              </w:rPr>
              <w:t>A</w:t>
            </w:r>
          </w:p>
        </w:tc>
        <w:tc>
          <w:tcPr>
            <w:tcW w:w="708" w:type="dxa"/>
            <w:tcBorders>
              <w:top w:val="dashSmallGap" w:sz="4" w:space="0" w:color="auto"/>
              <w:bottom w:val="single" w:sz="4" w:space="0" w:color="auto"/>
            </w:tcBorders>
            <w:vAlign w:val="center"/>
          </w:tcPr>
          <w:p w14:paraId="69E09931" w14:textId="77777777" w:rsidR="00902A3D" w:rsidRPr="006044D6" w:rsidRDefault="00902A3D" w:rsidP="00F05E0B">
            <w:pPr>
              <w:jc w:val="center"/>
              <w:rPr>
                <w:rFonts w:ascii="Arial" w:hAnsi="Arial" w:cs="Arial"/>
                <w:sz w:val="18"/>
                <w:szCs w:val="18"/>
                <w:lang w:val="es-ES_tradnl"/>
              </w:rPr>
            </w:pPr>
            <w:r w:rsidRPr="006044D6">
              <w:rPr>
                <w:rFonts w:ascii="Arial" w:hAnsi="Arial" w:cs="Arial"/>
                <w:sz w:val="18"/>
                <w:szCs w:val="18"/>
                <w:lang w:val="es-ES_tradnl"/>
              </w:rPr>
              <w:t>V</w:t>
            </w:r>
          </w:p>
        </w:tc>
        <w:tc>
          <w:tcPr>
            <w:tcW w:w="709" w:type="dxa"/>
            <w:tcBorders>
              <w:top w:val="dashSmallGap" w:sz="4" w:space="0" w:color="auto"/>
              <w:bottom w:val="single" w:sz="4" w:space="0" w:color="auto"/>
            </w:tcBorders>
            <w:vAlign w:val="center"/>
          </w:tcPr>
          <w:p w14:paraId="6861D360" w14:textId="77777777" w:rsidR="00902A3D" w:rsidRPr="006044D6" w:rsidRDefault="00902A3D" w:rsidP="00F05E0B">
            <w:pPr>
              <w:jc w:val="center"/>
              <w:rPr>
                <w:rFonts w:ascii="Arial" w:hAnsi="Arial" w:cs="Arial"/>
                <w:sz w:val="18"/>
                <w:szCs w:val="18"/>
                <w:lang w:val="es-ES_tradnl"/>
              </w:rPr>
            </w:pPr>
            <w:r w:rsidRPr="006044D6">
              <w:rPr>
                <w:rFonts w:ascii="Arial" w:hAnsi="Arial" w:cs="Arial"/>
                <w:sz w:val="18"/>
                <w:szCs w:val="18"/>
                <w:lang w:val="es-ES_tradnl"/>
              </w:rPr>
              <w:t>R</w:t>
            </w:r>
          </w:p>
        </w:tc>
        <w:tc>
          <w:tcPr>
            <w:tcW w:w="567" w:type="dxa"/>
            <w:tcBorders>
              <w:top w:val="dashSmallGap" w:sz="4" w:space="0" w:color="auto"/>
              <w:bottom w:val="single" w:sz="4" w:space="0" w:color="auto"/>
            </w:tcBorders>
            <w:vAlign w:val="center"/>
          </w:tcPr>
          <w:p w14:paraId="0BF6FD45" w14:textId="77777777" w:rsidR="00902A3D" w:rsidRPr="006044D6" w:rsidRDefault="00902A3D" w:rsidP="00F05E0B">
            <w:pPr>
              <w:jc w:val="center"/>
              <w:rPr>
                <w:rFonts w:ascii="Arial" w:hAnsi="Arial" w:cs="Arial"/>
                <w:sz w:val="18"/>
                <w:szCs w:val="18"/>
                <w:lang w:val="es-ES_tradnl"/>
              </w:rPr>
            </w:pPr>
          </w:p>
        </w:tc>
        <w:tc>
          <w:tcPr>
            <w:tcW w:w="425" w:type="dxa"/>
            <w:tcBorders>
              <w:top w:val="dashSmallGap" w:sz="4" w:space="0" w:color="auto"/>
              <w:bottom w:val="single" w:sz="4" w:space="0" w:color="auto"/>
            </w:tcBorders>
            <w:vAlign w:val="center"/>
          </w:tcPr>
          <w:p w14:paraId="1D5EE90E" w14:textId="77777777" w:rsidR="00902A3D" w:rsidRPr="006044D6" w:rsidRDefault="00902A3D" w:rsidP="00F05E0B">
            <w:pPr>
              <w:jc w:val="center"/>
              <w:rPr>
                <w:rFonts w:ascii="Arial" w:hAnsi="Arial" w:cs="Arial"/>
                <w:sz w:val="18"/>
                <w:szCs w:val="18"/>
                <w:lang w:val="es-ES_tradnl"/>
              </w:rPr>
            </w:pPr>
          </w:p>
        </w:tc>
        <w:tc>
          <w:tcPr>
            <w:tcW w:w="567" w:type="dxa"/>
            <w:tcBorders>
              <w:top w:val="dashSmallGap" w:sz="4" w:space="0" w:color="auto"/>
              <w:bottom w:val="single" w:sz="4" w:space="0" w:color="auto"/>
            </w:tcBorders>
            <w:vAlign w:val="center"/>
          </w:tcPr>
          <w:p w14:paraId="5D1F7F46" w14:textId="77777777" w:rsidR="00902A3D" w:rsidRPr="006044D6" w:rsidRDefault="00902A3D" w:rsidP="00F05E0B">
            <w:pPr>
              <w:jc w:val="center"/>
              <w:rPr>
                <w:rFonts w:ascii="Arial" w:hAnsi="Arial" w:cs="Arial"/>
                <w:sz w:val="18"/>
                <w:szCs w:val="18"/>
                <w:lang w:val="es-ES_tradnl"/>
              </w:rPr>
            </w:pPr>
          </w:p>
        </w:tc>
      </w:tr>
      <w:tr w:rsidR="00902A3D" w:rsidRPr="006044D6" w14:paraId="02074E89" w14:textId="77777777" w:rsidTr="009810E9">
        <w:tc>
          <w:tcPr>
            <w:tcW w:w="3817" w:type="dxa"/>
            <w:gridSpan w:val="3"/>
            <w:tcBorders>
              <w:top w:val="dashSmallGap" w:sz="4" w:space="0" w:color="auto"/>
              <w:bottom w:val="single" w:sz="4" w:space="0" w:color="auto"/>
            </w:tcBorders>
          </w:tcPr>
          <w:p w14:paraId="19DD7DD2" w14:textId="77777777" w:rsidR="00902A3D" w:rsidRDefault="00902A3D" w:rsidP="00686A0C">
            <w:pPr>
              <w:pStyle w:val="ListParagraph"/>
              <w:numPr>
                <w:ilvl w:val="0"/>
                <w:numId w:val="26"/>
              </w:numPr>
              <w:ind w:left="168" w:hanging="142"/>
              <w:jc w:val="both"/>
              <w:rPr>
                <w:rFonts w:ascii="Arial" w:hAnsi="Arial" w:cs="Arial"/>
                <w:sz w:val="18"/>
                <w:lang w:val="es-ES_tradnl"/>
              </w:rPr>
            </w:pPr>
            <w:r w:rsidRPr="006044D6">
              <w:rPr>
                <w:rFonts w:ascii="Arial" w:hAnsi="Arial" w:cs="Arial"/>
                <w:sz w:val="18"/>
                <w:lang w:val="es-ES_tradnl"/>
              </w:rPr>
              <w:t>Supervisión de las actividades de asistencia técnica a empleadores y oferentes por parte de los consultores técnicos contratados</w:t>
            </w:r>
          </w:p>
          <w:p w14:paraId="0921B8EE" w14:textId="30467404" w:rsidR="006044D6" w:rsidRPr="006044D6" w:rsidRDefault="006044D6" w:rsidP="00686A0C">
            <w:pPr>
              <w:pStyle w:val="ListParagraph"/>
              <w:numPr>
                <w:ilvl w:val="0"/>
                <w:numId w:val="26"/>
              </w:numPr>
              <w:ind w:left="168" w:hanging="142"/>
              <w:jc w:val="both"/>
              <w:rPr>
                <w:rFonts w:ascii="Arial" w:hAnsi="Arial" w:cs="Arial"/>
                <w:sz w:val="18"/>
                <w:lang w:val="es-ES_tradnl"/>
              </w:rPr>
            </w:pPr>
          </w:p>
        </w:tc>
        <w:tc>
          <w:tcPr>
            <w:tcW w:w="573" w:type="dxa"/>
            <w:tcBorders>
              <w:top w:val="dashSmallGap" w:sz="4" w:space="0" w:color="auto"/>
              <w:bottom w:val="single" w:sz="4" w:space="0" w:color="auto"/>
            </w:tcBorders>
            <w:vAlign w:val="center"/>
          </w:tcPr>
          <w:p w14:paraId="6DC04884" w14:textId="77777777" w:rsidR="00902A3D" w:rsidRPr="006044D6" w:rsidRDefault="00902A3D" w:rsidP="00F05E0B">
            <w:pPr>
              <w:jc w:val="center"/>
              <w:rPr>
                <w:rFonts w:ascii="Arial" w:hAnsi="Arial" w:cs="Arial"/>
                <w:sz w:val="18"/>
                <w:szCs w:val="18"/>
                <w:lang w:val="es-ES_tradnl"/>
              </w:rPr>
            </w:pPr>
          </w:p>
        </w:tc>
        <w:tc>
          <w:tcPr>
            <w:tcW w:w="567" w:type="dxa"/>
            <w:tcBorders>
              <w:top w:val="dashSmallGap" w:sz="4" w:space="0" w:color="auto"/>
              <w:bottom w:val="single" w:sz="4" w:space="0" w:color="auto"/>
            </w:tcBorders>
            <w:vAlign w:val="center"/>
          </w:tcPr>
          <w:p w14:paraId="04AAE9CA" w14:textId="77777777" w:rsidR="00902A3D" w:rsidRPr="006044D6" w:rsidRDefault="00902A3D" w:rsidP="00F05E0B">
            <w:pPr>
              <w:jc w:val="center"/>
              <w:rPr>
                <w:rFonts w:ascii="Arial" w:hAnsi="Arial" w:cs="Arial"/>
                <w:sz w:val="18"/>
                <w:szCs w:val="18"/>
                <w:lang w:val="es-ES_tradnl"/>
              </w:rPr>
            </w:pPr>
            <w:r w:rsidRPr="006044D6">
              <w:rPr>
                <w:rFonts w:ascii="Arial" w:hAnsi="Arial" w:cs="Arial"/>
                <w:sz w:val="18"/>
                <w:szCs w:val="18"/>
                <w:lang w:val="es-ES_tradnl"/>
              </w:rPr>
              <w:t>I</w:t>
            </w:r>
          </w:p>
        </w:tc>
        <w:tc>
          <w:tcPr>
            <w:tcW w:w="425" w:type="dxa"/>
            <w:tcBorders>
              <w:top w:val="dashSmallGap" w:sz="4" w:space="0" w:color="auto"/>
              <w:bottom w:val="single" w:sz="4" w:space="0" w:color="auto"/>
            </w:tcBorders>
            <w:vAlign w:val="center"/>
          </w:tcPr>
          <w:p w14:paraId="08AF7952" w14:textId="2DF46126" w:rsidR="00902A3D" w:rsidRPr="006044D6" w:rsidRDefault="00902A3D" w:rsidP="00902A3D">
            <w:pPr>
              <w:jc w:val="center"/>
              <w:rPr>
                <w:rFonts w:ascii="Arial" w:hAnsi="Arial" w:cs="Arial"/>
                <w:sz w:val="18"/>
                <w:szCs w:val="18"/>
                <w:lang w:val="es-ES_tradnl"/>
              </w:rPr>
            </w:pPr>
            <w:r w:rsidRPr="006044D6">
              <w:rPr>
                <w:rFonts w:ascii="Arial" w:hAnsi="Arial" w:cs="Arial"/>
                <w:sz w:val="18"/>
                <w:szCs w:val="18"/>
                <w:lang w:val="es-ES_tradnl"/>
              </w:rPr>
              <w:t>I</w:t>
            </w:r>
          </w:p>
        </w:tc>
        <w:tc>
          <w:tcPr>
            <w:tcW w:w="709" w:type="dxa"/>
            <w:tcBorders>
              <w:top w:val="dashSmallGap" w:sz="4" w:space="0" w:color="auto"/>
              <w:bottom w:val="single" w:sz="4" w:space="0" w:color="auto"/>
            </w:tcBorders>
            <w:vAlign w:val="center"/>
          </w:tcPr>
          <w:p w14:paraId="2BD7AB59" w14:textId="611F4BE5" w:rsidR="00902A3D" w:rsidRPr="006044D6" w:rsidRDefault="00902A3D" w:rsidP="00F05E0B">
            <w:pPr>
              <w:jc w:val="center"/>
              <w:rPr>
                <w:rFonts w:ascii="Arial" w:hAnsi="Arial" w:cs="Arial"/>
                <w:sz w:val="18"/>
                <w:szCs w:val="18"/>
                <w:lang w:val="es-ES_tradnl"/>
              </w:rPr>
            </w:pPr>
            <w:r w:rsidRPr="006044D6">
              <w:rPr>
                <w:rFonts w:ascii="Arial" w:hAnsi="Arial" w:cs="Arial"/>
                <w:sz w:val="18"/>
                <w:szCs w:val="18"/>
                <w:lang w:val="es-ES_tradnl"/>
              </w:rPr>
              <w:t>I</w:t>
            </w:r>
          </w:p>
        </w:tc>
        <w:tc>
          <w:tcPr>
            <w:tcW w:w="708" w:type="dxa"/>
            <w:tcBorders>
              <w:top w:val="dashSmallGap" w:sz="4" w:space="0" w:color="auto"/>
              <w:bottom w:val="single" w:sz="4" w:space="0" w:color="auto"/>
            </w:tcBorders>
            <w:vAlign w:val="center"/>
          </w:tcPr>
          <w:p w14:paraId="0BD53B52" w14:textId="77777777" w:rsidR="00902A3D" w:rsidRPr="006044D6" w:rsidRDefault="00902A3D" w:rsidP="00F05E0B">
            <w:pPr>
              <w:jc w:val="center"/>
              <w:rPr>
                <w:rFonts w:ascii="Arial" w:hAnsi="Arial" w:cs="Arial"/>
                <w:sz w:val="18"/>
                <w:szCs w:val="18"/>
                <w:lang w:val="es-ES_tradnl"/>
              </w:rPr>
            </w:pPr>
            <w:r w:rsidRPr="006044D6">
              <w:rPr>
                <w:rFonts w:ascii="Arial" w:hAnsi="Arial" w:cs="Arial"/>
                <w:sz w:val="18"/>
                <w:szCs w:val="18"/>
                <w:lang w:val="es-ES_tradnl"/>
              </w:rPr>
              <w:t>V</w:t>
            </w:r>
          </w:p>
        </w:tc>
        <w:tc>
          <w:tcPr>
            <w:tcW w:w="709" w:type="dxa"/>
            <w:tcBorders>
              <w:top w:val="dashSmallGap" w:sz="4" w:space="0" w:color="auto"/>
              <w:bottom w:val="single" w:sz="4" w:space="0" w:color="auto"/>
            </w:tcBorders>
            <w:vAlign w:val="center"/>
          </w:tcPr>
          <w:p w14:paraId="0E515EEE" w14:textId="77777777" w:rsidR="00902A3D" w:rsidRPr="006044D6" w:rsidRDefault="00902A3D" w:rsidP="00F05E0B">
            <w:pPr>
              <w:jc w:val="center"/>
              <w:rPr>
                <w:rFonts w:ascii="Arial" w:hAnsi="Arial" w:cs="Arial"/>
                <w:sz w:val="18"/>
                <w:szCs w:val="18"/>
                <w:lang w:val="es-ES_tradnl"/>
              </w:rPr>
            </w:pPr>
            <w:r w:rsidRPr="006044D6">
              <w:rPr>
                <w:rFonts w:ascii="Arial" w:hAnsi="Arial" w:cs="Arial"/>
                <w:sz w:val="18"/>
                <w:szCs w:val="18"/>
                <w:lang w:val="es-ES_tradnl"/>
              </w:rPr>
              <w:t>A/R</w:t>
            </w:r>
          </w:p>
        </w:tc>
        <w:tc>
          <w:tcPr>
            <w:tcW w:w="567" w:type="dxa"/>
            <w:tcBorders>
              <w:top w:val="dashSmallGap" w:sz="4" w:space="0" w:color="auto"/>
              <w:bottom w:val="single" w:sz="4" w:space="0" w:color="auto"/>
            </w:tcBorders>
            <w:vAlign w:val="center"/>
          </w:tcPr>
          <w:p w14:paraId="62B39565" w14:textId="77777777" w:rsidR="00902A3D" w:rsidRPr="006044D6" w:rsidRDefault="00902A3D" w:rsidP="00F05E0B">
            <w:pPr>
              <w:jc w:val="center"/>
              <w:rPr>
                <w:rFonts w:ascii="Arial" w:hAnsi="Arial" w:cs="Arial"/>
                <w:sz w:val="18"/>
                <w:szCs w:val="18"/>
                <w:lang w:val="es-ES_tradnl"/>
              </w:rPr>
            </w:pPr>
          </w:p>
        </w:tc>
        <w:tc>
          <w:tcPr>
            <w:tcW w:w="425" w:type="dxa"/>
            <w:tcBorders>
              <w:top w:val="dashSmallGap" w:sz="4" w:space="0" w:color="auto"/>
              <w:bottom w:val="single" w:sz="4" w:space="0" w:color="auto"/>
            </w:tcBorders>
            <w:vAlign w:val="center"/>
          </w:tcPr>
          <w:p w14:paraId="1E7721BB" w14:textId="77777777" w:rsidR="00902A3D" w:rsidRPr="006044D6" w:rsidRDefault="00902A3D" w:rsidP="00F05E0B">
            <w:pPr>
              <w:jc w:val="center"/>
              <w:rPr>
                <w:rFonts w:ascii="Arial" w:hAnsi="Arial" w:cs="Arial"/>
                <w:sz w:val="18"/>
                <w:szCs w:val="18"/>
                <w:lang w:val="es-ES_tradnl"/>
              </w:rPr>
            </w:pPr>
          </w:p>
        </w:tc>
        <w:tc>
          <w:tcPr>
            <w:tcW w:w="567" w:type="dxa"/>
            <w:tcBorders>
              <w:top w:val="dashSmallGap" w:sz="4" w:space="0" w:color="auto"/>
              <w:bottom w:val="single" w:sz="4" w:space="0" w:color="auto"/>
            </w:tcBorders>
            <w:vAlign w:val="center"/>
          </w:tcPr>
          <w:p w14:paraId="5B55B4D6" w14:textId="77777777" w:rsidR="00902A3D" w:rsidRPr="006044D6" w:rsidRDefault="00902A3D" w:rsidP="00F05E0B">
            <w:pPr>
              <w:jc w:val="center"/>
              <w:rPr>
                <w:rFonts w:ascii="Arial" w:hAnsi="Arial" w:cs="Arial"/>
                <w:sz w:val="18"/>
                <w:szCs w:val="18"/>
                <w:lang w:val="es-ES_tradnl"/>
              </w:rPr>
            </w:pPr>
          </w:p>
        </w:tc>
      </w:tr>
      <w:tr w:rsidR="00902A3D" w:rsidRPr="006044D6" w14:paraId="44A2DF42" w14:textId="77777777" w:rsidTr="009810E9">
        <w:tc>
          <w:tcPr>
            <w:tcW w:w="3817" w:type="dxa"/>
            <w:gridSpan w:val="3"/>
            <w:tcBorders>
              <w:top w:val="single" w:sz="4" w:space="0" w:color="auto"/>
              <w:bottom w:val="dashSmallGap" w:sz="4" w:space="0" w:color="auto"/>
            </w:tcBorders>
          </w:tcPr>
          <w:p w14:paraId="6D5C9A9C" w14:textId="77777777" w:rsidR="00902A3D" w:rsidRPr="006044D6" w:rsidRDefault="00902A3D" w:rsidP="00F05E0B">
            <w:pPr>
              <w:jc w:val="both"/>
              <w:rPr>
                <w:rFonts w:ascii="Arial" w:hAnsi="Arial" w:cs="Arial"/>
                <w:b/>
                <w:sz w:val="18"/>
                <w:lang w:val="es-ES_tradnl"/>
              </w:rPr>
            </w:pPr>
            <w:r w:rsidRPr="006044D6">
              <w:rPr>
                <w:rFonts w:ascii="Arial" w:hAnsi="Arial" w:cs="Arial"/>
                <w:b/>
                <w:sz w:val="20"/>
                <w:lang w:val="es-ES_tradnl"/>
              </w:rPr>
              <w:t>Presentación y Evaluación de Propuestas</w:t>
            </w:r>
          </w:p>
        </w:tc>
        <w:tc>
          <w:tcPr>
            <w:tcW w:w="573" w:type="dxa"/>
            <w:tcBorders>
              <w:top w:val="single" w:sz="4" w:space="0" w:color="auto"/>
              <w:bottom w:val="dashSmallGap" w:sz="4" w:space="0" w:color="auto"/>
            </w:tcBorders>
            <w:vAlign w:val="center"/>
          </w:tcPr>
          <w:p w14:paraId="14A43F66" w14:textId="77777777" w:rsidR="00902A3D" w:rsidRPr="006044D6" w:rsidRDefault="00902A3D" w:rsidP="00F05E0B">
            <w:pPr>
              <w:jc w:val="center"/>
              <w:rPr>
                <w:rFonts w:ascii="Arial" w:hAnsi="Arial" w:cs="Arial"/>
                <w:sz w:val="18"/>
                <w:szCs w:val="18"/>
                <w:lang w:val="es-ES_tradnl"/>
              </w:rPr>
            </w:pPr>
          </w:p>
        </w:tc>
        <w:tc>
          <w:tcPr>
            <w:tcW w:w="567" w:type="dxa"/>
            <w:tcBorders>
              <w:top w:val="single" w:sz="4" w:space="0" w:color="auto"/>
              <w:bottom w:val="dashSmallGap" w:sz="4" w:space="0" w:color="auto"/>
            </w:tcBorders>
            <w:vAlign w:val="center"/>
          </w:tcPr>
          <w:p w14:paraId="7C20E5AC" w14:textId="77777777" w:rsidR="00902A3D" w:rsidRPr="006044D6" w:rsidRDefault="00902A3D" w:rsidP="00F05E0B">
            <w:pPr>
              <w:jc w:val="center"/>
              <w:rPr>
                <w:rFonts w:ascii="Arial" w:hAnsi="Arial" w:cs="Arial"/>
                <w:sz w:val="18"/>
                <w:szCs w:val="18"/>
                <w:lang w:val="es-ES_tradnl"/>
              </w:rPr>
            </w:pPr>
          </w:p>
        </w:tc>
        <w:tc>
          <w:tcPr>
            <w:tcW w:w="425" w:type="dxa"/>
            <w:tcBorders>
              <w:top w:val="single" w:sz="4" w:space="0" w:color="auto"/>
              <w:bottom w:val="dashSmallGap" w:sz="4" w:space="0" w:color="auto"/>
            </w:tcBorders>
            <w:vAlign w:val="center"/>
          </w:tcPr>
          <w:p w14:paraId="4CEB16DA" w14:textId="77777777" w:rsidR="00902A3D" w:rsidRPr="006044D6" w:rsidRDefault="00902A3D" w:rsidP="00902A3D">
            <w:pPr>
              <w:jc w:val="center"/>
              <w:rPr>
                <w:rFonts w:ascii="Arial" w:hAnsi="Arial" w:cs="Arial"/>
                <w:sz w:val="18"/>
                <w:szCs w:val="18"/>
                <w:lang w:val="es-ES_tradnl"/>
              </w:rPr>
            </w:pPr>
          </w:p>
        </w:tc>
        <w:tc>
          <w:tcPr>
            <w:tcW w:w="709" w:type="dxa"/>
            <w:tcBorders>
              <w:top w:val="single" w:sz="4" w:space="0" w:color="auto"/>
              <w:bottom w:val="dashSmallGap" w:sz="4" w:space="0" w:color="auto"/>
            </w:tcBorders>
            <w:vAlign w:val="center"/>
          </w:tcPr>
          <w:p w14:paraId="1517EB7A" w14:textId="4ECDEC32" w:rsidR="00902A3D" w:rsidRPr="006044D6" w:rsidRDefault="00902A3D" w:rsidP="00F05E0B">
            <w:pPr>
              <w:jc w:val="center"/>
              <w:rPr>
                <w:rFonts w:ascii="Arial" w:hAnsi="Arial" w:cs="Arial"/>
                <w:sz w:val="18"/>
                <w:szCs w:val="18"/>
                <w:lang w:val="es-ES_tradnl"/>
              </w:rPr>
            </w:pPr>
          </w:p>
        </w:tc>
        <w:tc>
          <w:tcPr>
            <w:tcW w:w="708" w:type="dxa"/>
            <w:tcBorders>
              <w:top w:val="single" w:sz="4" w:space="0" w:color="auto"/>
              <w:bottom w:val="dashSmallGap" w:sz="4" w:space="0" w:color="auto"/>
            </w:tcBorders>
            <w:vAlign w:val="center"/>
          </w:tcPr>
          <w:p w14:paraId="51B161B0" w14:textId="77777777" w:rsidR="00902A3D" w:rsidRPr="006044D6" w:rsidRDefault="00902A3D" w:rsidP="00F05E0B">
            <w:pPr>
              <w:jc w:val="center"/>
              <w:rPr>
                <w:rFonts w:ascii="Arial" w:hAnsi="Arial" w:cs="Arial"/>
                <w:sz w:val="18"/>
                <w:szCs w:val="18"/>
                <w:lang w:val="es-ES_tradnl"/>
              </w:rPr>
            </w:pPr>
          </w:p>
        </w:tc>
        <w:tc>
          <w:tcPr>
            <w:tcW w:w="709" w:type="dxa"/>
            <w:tcBorders>
              <w:top w:val="single" w:sz="4" w:space="0" w:color="auto"/>
              <w:bottom w:val="dashSmallGap" w:sz="4" w:space="0" w:color="auto"/>
            </w:tcBorders>
            <w:vAlign w:val="center"/>
          </w:tcPr>
          <w:p w14:paraId="1CFD89E3" w14:textId="77777777" w:rsidR="00902A3D" w:rsidRPr="006044D6" w:rsidRDefault="00902A3D" w:rsidP="00F05E0B">
            <w:pPr>
              <w:jc w:val="center"/>
              <w:rPr>
                <w:rFonts w:ascii="Arial" w:hAnsi="Arial" w:cs="Arial"/>
                <w:sz w:val="18"/>
                <w:szCs w:val="18"/>
                <w:lang w:val="es-ES_tradnl"/>
              </w:rPr>
            </w:pPr>
          </w:p>
        </w:tc>
        <w:tc>
          <w:tcPr>
            <w:tcW w:w="567" w:type="dxa"/>
            <w:tcBorders>
              <w:top w:val="single" w:sz="4" w:space="0" w:color="auto"/>
              <w:bottom w:val="dashSmallGap" w:sz="4" w:space="0" w:color="auto"/>
            </w:tcBorders>
            <w:vAlign w:val="center"/>
          </w:tcPr>
          <w:p w14:paraId="459F80FD" w14:textId="77777777" w:rsidR="00902A3D" w:rsidRPr="006044D6" w:rsidRDefault="00902A3D" w:rsidP="00F05E0B">
            <w:pPr>
              <w:jc w:val="center"/>
              <w:rPr>
                <w:rFonts w:ascii="Arial" w:hAnsi="Arial" w:cs="Arial"/>
                <w:sz w:val="18"/>
                <w:szCs w:val="18"/>
                <w:lang w:val="es-ES_tradnl"/>
              </w:rPr>
            </w:pPr>
          </w:p>
        </w:tc>
        <w:tc>
          <w:tcPr>
            <w:tcW w:w="425" w:type="dxa"/>
            <w:tcBorders>
              <w:top w:val="single" w:sz="4" w:space="0" w:color="auto"/>
              <w:bottom w:val="dashSmallGap" w:sz="4" w:space="0" w:color="auto"/>
            </w:tcBorders>
            <w:vAlign w:val="center"/>
          </w:tcPr>
          <w:p w14:paraId="1324343E" w14:textId="77777777" w:rsidR="00902A3D" w:rsidRPr="006044D6" w:rsidRDefault="00902A3D" w:rsidP="00F05E0B">
            <w:pPr>
              <w:jc w:val="center"/>
              <w:rPr>
                <w:rFonts w:ascii="Arial" w:hAnsi="Arial" w:cs="Arial"/>
                <w:sz w:val="18"/>
                <w:szCs w:val="18"/>
                <w:lang w:val="es-ES_tradnl"/>
              </w:rPr>
            </w:pPr>
          </w:p>
        </w:tc>
        <w:tc>
          <w:tcPr>
            <w:tcW w:w="567" w:type="dxa"/>
            <w:tcBorders>
              <w:top w:val="single" w:sz="4" w:space="0" w:color="auto"/>
              <w:bottom w:val="dashSmallGap" w:sz="4" w:space="0" w:color="auto"/>
            </w:tcBorders>
            <w:vAlign w:val="center"/>
          </w:tcPr>
          <w:p w14:paraId="6EF4E931" w14:textId="77777777" w:rsidR="00902A3D" w:rsidRPr="006044D6" w:rsidRDefault="00902A3D" w:rsidP="00F05E0B">
            <w:pPr>
              <w:jc w:val="center"/>
              <w:rPr>
                <w:rFonts w:ascii="Arial" w:hAnsi="Arial" w:cs="Arial"/>
                <w:sz w:val="18"/>
                <w:szCs w:val="18"/>
                <w:lang w:val="es-ES_tradnl"/>
              </w:rPr>
            </w:pPr>
          </w:p>
        </w:tc>
      </w:tr>
      <w:tr w:rsidR="00902A3D" w:rsidRPr="006044D6" w14:paraId="265394C3" w14:textId="77777777" w:rsidTr="009810E9">
        <w:tc>
          <w:tcPr>
            <w:tcW w:w="3817" w:type="dxa"/>
            <w:gridSpan w:val="3"/>
            <w:tcBorders>
              <w:top w:val="dashSmallGap" w:sz="4" w:space="0" w:color="auto"/>
              <w:bottom w:val="dashSmallGap" w:sz="4" w:space="0" w:color="auto"/>
            </w:tcBorders>
          </w:tcPr>
          <w:p w14:paraId="375BB487" w14:textId="77777777" w:rsidR="00902A3D" w:rsidRPr="006044D6" w:rsidRDefault="00902A3D" w:rsidP="00686A0C">
            <w:pPr>
              <w:pStyle w:val="ListParagraph"/>
              <w:numPr>
                <w:ilvl w:val="0"/>
                <w:numId w:val="26"/>
              </w:numPr>
              <w:ind w:left="168" w:hanging="142"/>
              <w:jc w:val="both"/>
              <w:rPr>
                <w:rFonts w:ascii="Arial" w:hAnsi="Arial" w:cs="Arial"/>
                <w:sz w:val="18"/>
                <w:lang w:val="es-ES_tradnl"/>
              </w:rPr>
            </w:pPr>
            <w:r w:rsidRPr="006044D6">
              <w:rPr>
                <w:rFonts w:ascii="Arial" w:hAnsi="Arial" w:cs="Arial"/>
                <w:sz w:val="18"/>
                <w:lang w:val="es-ES_tradnl"/>
              </w:rPr>
              <w:t>Elaboración de términos de referencia para la contratación de expertos nacionales e internacionales para el análisis y evaluación de las propuestas presentadas</w:t>
            </w:r>
          </w:p>
        </w:tc>
        <w:tc>
          <w:tcPr>
            <w:tcW w:w="573" w:type="dxa"/>
            <w:tcBorders>
              <w:top w:val="dashSmallGap" w:sz="4" w:space="0" w:color="auto"/>
              <w:bottom w:val="dashSmallGap" w:sz="4" w:space="0" w:color="auto"/>
            </w:tcBorders>
            <w:vAlign w:val="center"/>
          </w:tcPr>
          <w:p w14:paraId="542978CE" w14:textId="77777777" w:rsidR="00902A3D" w:rsidRPr="006044D6" w:rsidRDefault="00902A3D" w:rsidP="00F05E0B">
            <w:pPr>
              <w:jc w:val="center"/>
              <w:rPr>
                <w:rFonts w:ascii="Arial" w:hAnsi="Arial" w:cs="Arial"/>
                <w:sz w:val="18"/>
                <w:szCs w:val="18"/>
                <w:lang w:val="es-ES_tradnl"/>
              </w:rPr>
            </w:pPr>
            <w:r w:rsidRPr="006044D6">
              <w:rPr>
                <w:rFonts w:ascii="Arial" w:hAnsi="Arial" w:cs="Arial"/>
                <w:sz w:val="18"/>
                <w:szCs w:val="18"/>
                <w:lang w:val="es-ES_tradnl"/>
              </w:rPr>
              <w:t>I</w:t>
            </w:r>
          </w:p>
        </w:tc>
        <w:tc>
          <w:tcPr>
            <w:tcW w:w="567" w:type="dxa"/>
            <w:tcBorders>
              <w:top w:val="dashSmallGap" w:sz="4" w:space="0" w:color="auto"/>
              <w:bottom w:val="dashSmallGap" w:sz="4" w:space="0" w:color="auto"/>
            </w:tcBorders>
            <w:vAlign w:val="center"/>
          </w:tcPr>
          <w:p w14:paraId="560C67E7" w14:textId="77777777" w:rsidR="00902A3D" w:rsidRPr="006044D6" w:rsidRDefault="00902A3D" w:rsidP="00F05E0B">
            <w:pPr>
              <w:jc w:val="center"/>
              <w:rPr>
                <w:rFonts w:ascii="Arial" w:hAnsi="Arial" w:cs="Arial"/>
                <w:sz w:val="18"/>
                <w:szCs w:val="18"/>
                <w:lang w:val="es-ES_tradnl"/>
              </w:rPr>
            </w:pPr>
            <w:r w:rsidRPr="006044D6">
              <w:rPr>
                <w:rFonts w:ascii="Arial" w:hAnsi="Arial" w:cs="Arial"/>
                <w:sz w:val="18"/>
                <w:szCs w:val="18"/>
                <w:lang w:val="es-ES_tradnl"/>
              </w:rPr>
              <w:t>I</w:t>
            </w:r>
          </w:p>
        </w:tc>
        <w:tc>
          <w:tcPr>
            <w:tcW w:w="425" w:type="dxa"/>
            <w:tcBorders>
              <w:top w:val="dashSmallGap" w:sz="4" w:space="0" w:color="auto"/>
              <w:bottom w:val="dashSmallGap" w:sz="4" w:space="0" w:color="auto"/>
            </w:tcBorders>
            <w:vAlign w:val="center"/>
          </w:tcPr>
          <w:p w14:paraId="185EB682" w14:textId="133FCB92" w:rsidR="00902A3D" w:rsidRPr="006044D6" w:rsidRDefault="00902A3D" w:rsidP="00902A3D">
            <w:pPr>
              <w:jc w:val="center"/>
              <w:rPr>
                <w:rFonts w:ascii="Arial" w:hAnsi="Arial" w:cs="Arial"/>
                <w:sz w:val="18"/>
                <w:szCs w:val="18"/>
                <w:lang w:val="es-ES_tradnl"/>
              </w:rPr>
            </w:pPr>
            <w:r w:rsidRPr="006044D6">
              <w:rPr>
                <w:rFonts w:ascii="Arial" w:hAnsi="Arial" w:cs="Arial"/>
                <w:sz w:val="18"/>
                <w:szCs w:val="18"/>
                <w:lang w:val="es-ES_tradnl"/>
              </w:rPr>
              <w:t>I</w:t>
            </w:r>
          </w:p>
        </w:tc>
        <w:tc>
          <w:tcPr>
            <w:tcW w:w="709" w:type="dxa"/>
            <w:tcBorders>
              <w:top w:val="dashSmallGap" w:sz="4" w:space="0" w:color="auto"/>
              <w:bottom w:val="dashSmallGap" w:sz="4" w:space="0" w:color="auto"/>
            </w:tcBorders>
            <w:vAlign w:val="center"/>
          </w:tcPr>
          <w:p w14:paraId="34FAE66E" w14:textId="71D8771E" w:rsidR="00902A3D" w:rsidRPr="006044D6" w:rsidRDefault="00902A3D" w:rsidP="00F05E0B">
            <w:pPr>
              <w:jc w:val="center"/>
              <w:rPr>
                <w:rFonts w:ascii="Arial" w:hAnsi="Arial" w:cs="Arial"/>
                <w:sz w:val="18"/>
                <w:szCs w:val="18"/>
                <w:lang w:val="es-ES_tradnl"/>
              </w:rPr>
            </w:pPr>
            <w:r w:rsidRPr="006044D6">
              <w:rPr>
                <w:rFonts w:ascii="Arial" w:hAnsi="Arial" w:cs="Arial"/>
                <w:sz w:val="18"/>
                <w:szCs w:val="18"/>
                <w:lang w:val="es-ES_tradnl"/>
              </w:rPr>
              <w:t>A</w:t>
            </w:r>
          </w:p>
        </w:tc>
        <w:tc>
          <w:tcPr>
            <w:tcW w:w="708" w:type="dxa"/>
            <w:tcBorders>
              <w:top w:val="dashSmallGap" w:sz="4" w:space="0" w:color="auto"/>
              <w:bottom w:val="dashSmallGap" w:sz="4" w:space="0" w:color="auto"/>
            </w:tcBorders>
            <w:vAlign w:val="center"/>
          </w:tcPr>
          <w:p w14:paraId="1866D7D0" w14:textId="77777777" w:rsidR="00902A3D" w:rsidRPr="006044D6" w:rsidRDefault="00902A3D" w:rsidP="00F05E0B">
            <w:pPr>
              <w:jc w:val="center"/>
              <w:rPr>
                <w:rFonts w:ascii="Arial" w:hAnsi="Arial" w:cs="Arial"/>
                <w:sz w:val="18"/>
                <w:szCs w:val="18"/>
                <w:lang w:val="es-ES_tradnl"/>
              </w:rPr>
            </w:pPr>
            <w:r w:rsidRPr="006044D6">
              <w:rPr>
                <w:rFonts w:ascii="Arial" w:hAnsi="Arial" w:cs="Arial"/>
                <w:sz w:val="18"/>
                <w:szCs w:val="18"/>
                <w:lang w:val="es-ES_tradnl"/>
              </w:rPr>
              <w:t>V</w:t>
            </w:r>
          </w:p>
        </w:tc>
        <w:tc>
          <w:tcPr>
            <w:tcW w:w="709" w:type="dxa"/>
            <w:tcBorders>
              <w:top w:val="dashSmallGap" w:sz="4" w:space="0" w:color="auto"/>
              <w:bottom w:val="dashSmallGap" w:sz="4" w:space="0" w:color="auto"/>
            </w:tcBorders>
            <w:vAlign w:val="center"/>
          </w:tcPr>
          <w:p w14:paraId="3C7215D6" w14:textId="77777777" w:rsidR="00902A3D" w:rsidRPr="006044D6" w:rsidRDefault="00902A3D" w:rsidP="00F05E0B">
            <w:pPr>
              <w:jc w:val="center"/>
              <w:rPr>
                <w:rFonts w:ascii="Arial" w:hAnsi="Arial" w:cs="Arial"/>
                <w:sz w:val="18"/>
                <w:szCs w:val="18"/>
                <w:lang w:val="es-ES_tradnl"/>
              </w:rPr>
            </w:pPr>
            <w:r w:rsidRPr="006044D6">
              <w:rPr>
                <w:rFonts w:ascii="Arial" w:hAnsi="Arial" w:cs="Arial"/>
                <w:sz w:val="18"/>
                <w:szCs w:val="18"/>
                <w:lang w:val="es-ES_tradnl"/>
              </w:rPr>
              <w:t>R</w:t>
            </w:r>
          </w:p>
        </w:tc>
        <w:tc>
          <w:tcPr>
            <w:tcW w:w="567" w:type="dxa"/>
            <w:tcBorders>
              <w:top w:val="dashSmallGap" w:sz="4" w:space="0" w:color="auto"/>
              <w:bottom w:val="dashSmallGap" w:sz="4" w:space="0" w:color="auto"/>
            </w:tcBorders>
            <w:vAlign w:val="center"/>
          </w:tcPr>
          <w:p w14:paraId="7FBC9352" w14:textId="77777777" w:rsidR="00902A3D" w:rsidRPr="006044D6" w:rsidRDefault="00902A3D" w:rsidP="00F05E0B">
            <w:pPr>
              <w:jc w:val="center"/>
              <w:rPr>
                <w:rFonts w:ascii="Arial" w:hAnsi="Arial" w:cs="Arial"/>
                <w:sz w:val="18"/>
                <w:szCs w:val="18"/>
                <w:lang w:val="es-ES_tradnl"/>
              </w:rPr>
            </w:pPr>
          </w:p>
        </w:tc>
        <w:tc>
          <w:tcPr>
            <w:tcW w:w="425" w:type="dxa"/>
            <w:tcBorders>
              <w:top w:val="dashSmallGap" w:sz="4" w:space="0" w:color="auto"/>
              <w:bottom w:val="dashSmallGap" w:sz="4" w:space="0" w:color="auto"/>
            </w:tcBorders>
            <w:vAlign w:val="center"/>
          </w:tcPr>
          <w:p w14:paraId="006CB62A" w14:textId="77777777" w:rsidR="00902A3D" w:rsidRPr="006044D6" w:rsidRDefault="00902A3D" w:rsidP="00F05E0B">
            <w:pPr>
              <w:jc w:val="center"/>
              <w:rPr>
                <w:rFonts w:ascii="Arial" w:hAnsi="Arial" w:cs="Arial"/>
                <w:sz w:val="18"/>
                <w:szCs w:val="18"/>
                <w:lang w:val="es-ES_tradnl"/>
              </w:rPr>
            </w:pPr>
          </w:p>
        </w:tc>
        <w:tc>
          <w:tcPr>
            <w:tcW w:w="567" w:type="dxa"/>
            <w:tcBorders>
              <w:top w:val="dashSmallGap" w:sz="4" w:space="0" w:color="auto"/>
              <w:bottom w:val="dashSmallGap" w:sz="4" w:space="0" w:color="auto"/>
            </w:tcBorders>
            <w:vAlign w:val="center"/>
          </w:tcPr>
          <w:p w14:paraId="65952905" w14:textId="77777777" w:rsidR="00902A3D" w:rsidRPr="006044D6" w:rsidRDefault="00902A3D" w:rsidP="00F05E0B">
            <w:pPr>
              <w:jc w:val="center"/>
              <w:rPr>
                <w:rFonts w:ascii="Arial" w:hAnsi="Arial" w:cs="Arial"/>
                <w:sz w:val="18"/>
                <w:szCs w:val="18"/>
                <w:lang w:val="es-ES_tradnl"/>
              </w:rPr>
            </w:pPr>
          </w:p>
        </w:tc>
      </w:tr>
      <w:tr w:rsidR="00902A3D" w:rsidRPr="006044D6" w14:paraId="5F15BC26" w14:textId="77777777" w:rsidTr="009810E9">
        <w:tc>
          <w:tcPr>
            <w:tcW w:w="3817" w:type="dxa"/>
            <w:gridSpan w:val="3"/>
            <w:tcBorders>
              <w:top w:val="dashSmallGap" w:sz="4" w:space="0" w:color="auto"/>
              <w:bottom w:val="single" w:sz="4" w:space="0" w:color="auto"/>
            </w:tcBorders>
          </w:tcPr>
          <w:p w14:paraId="6F7ECA03" w14:textId="77777777" w:rsidR="00902A3D" w:rsidRPr="006044D6" w:rsidRDefault="00902A3D" w:rsidP="00686A0C">
            <w:pPr>
              <w:pStyle w:val="ListParagraph"/>
              <w:numPr>
                <w:ilvl w:val="0"/>
                <w:numId w:val="26"/>
              </w:numPr>
              <w:ind w:left="168" w:hanging="142"/>
              <w:jc w:val="both"/>
              <w:rPr>
                <w:rFonts w:ascii="Arial" w:hAnsi="Arial" w:cs="Arial"/>
                <w:sz w:val="18"/>
                <w:lang w:val="es-ES_tradnl"/>
              </w:rPr>
            </w:pPr>
            <w:r w:rsidRPr="006044D6">
              <w:rPr>
                <w:rFonts w:ascii="Arial" w:hAnsi="Arial" w:cs="Arial"/>
                <w:sz w:val="18"/>
                <w:lang w:val="es-ES_tradnl"/>
              </w:rPr>
              <w:t>Evaluación de las propuestas presentadas de acuerdo a los criterios de selección establecidos previamente</w:t>
            </w:r>
          </w:p>
        </w:tc>
        <w:tc>
          <w:tcPr>
            <w:tcW w:w="573" w:type="dxa"/>
            <w:tcBorders>
              <w:top w:val="dashSmallGap" w:sz="4" w:space="0" w:color="auto"/>
              <w:bottom w:val="single" w:sz="4" w:space="0" w:color="auto"/>
            </w:tcBorders>
            <w:vAlign w:val="center"/>
          </w:tcPr>
          <w:p w14:paraId="6E18D8BD" w14:textId="77777777" w:rsidR="00902A3D" w:rsidRPr="006044D6" w:rsidRDefault="00902A3D" w:rsidP="00F05E0B">
            <w:pPr>
              <w:jc w:val="center"/>
              <w:rPr>
                <w:rFonts w:ascii="Arial" w:hAnsi="Arial" w:cs="Arial"/>
                <w:sz w:val="18"/>
                <w:szCs w:val="18"/>
                <w:lang w:val="es-ES_tradnl"/>
              </w:rPr>
            </w:pPr>
          </w:p>
        </w:tc>
        <w:tc>
          <w:tcPr>
            <w:tcW w:w="567" w:type="dxa"/>
            <w:tcBorders>
              <w:top w:val="dashSmallGap" w:sz="4" w:space="0" w:color="auto"/>
              <w:bottom w:val="single" w:sz="4" w:space="0" w:color="auto"/>
            </w:tcBorders>
            <w:vAlign w:val="center"/>
          </w:tcPr>
          <w:p w14:paraId="4A3FAA0B" w14:textId="42E00929" w:rsidR="00902A3D" w:rsidRPr="006044D6" w:rsidRDefault="00902A3D" w:rsidP="00F05E0B">
            <w:pPr>
              <w:jc w:val="center"/>
              <w:rPr>
                <w:rFonts w:ascii="Arial" w:hAnsi="Arial" w:cs="Arial"/>
                <w:sz w:val="18"/>
                <w:szCs w:val="18"/>
                <w:lang w:val="es-ES_tradnl"/>
              </w:rPr>
            </w:pPr>
            <w:r w:rsidRPr="006044D6">
              <w:rPr>
                <w:rFonts w:ascii="Arial" w:hAnsi="Arial" w:cs="Arial"/>
                <w:sz w:val="18"/>
                <w:szCs w:val="18"/>
                <w:lang w:val="es-ES_tradnl"/>
              </w:rPr>
              <w:t>I</w:t>
            </w:r>
          </w:p>
        </w:tc>
        <w:tc>
          <w:tcPr>
            <w:tcW w:w="425" w:type="dxa"/>
            <w:tcBorders>
              <w:top w:val="dashSmallGap" w:sz="4" w:space="0" w:color="auto"/>
              <w:bottom w:val="single" w:sz="4" w:space="0" w:color="auto"/>
            </w:tcBorders>
            <w:vAlign w:val="center"/>
          </w:tcPr>
          <w:p w14:paraId="15CEE269" w14:textId="11714E93" w:rsidR="00902A3D" w:rsidRPr="006044D6" w:rsidRDefault="00902A3D" w:rsidP="00902A3D">
            <w:pPr>
              <w:jc w:val="center"/>
              <w:rPr>
                <w:rFonts w:ascii="Arial" w:hAnsi="Arial" w:cs="Arial"/>
                <w:sz w:val="18"/>
                <w:szCs w:val="18"/>
                <w:lang w:val="es-ES_tradnl"/>
              </w:rPr>
            </w:pPr>
            <w:r w:rsidRPr="006044D6">
              <w:rPr>
                <w:rFonts w:ascii="Arial" w:hAnsi="Arial" w:cs="Arial"/>
                <w:sz w:val="18"/>
                <w:szCs w:val="18"/>
                <w:lang w:val="es-ES_tradnl"/>
              </w:rPr>
              <w:t>I</w:t>
            </w:r>
          </w:p>
        </w:tc>
        <w:tc>
          <w:tcPr>
            <w:tcW w:w="709" w:type="dxa"/>
            <w:tcBorders>
              <w:top w:val="dashSmallGap" w:sz="4" w:space="0" w:color="auto"/>
              <w:bottom w:val="single" w:sz="4" w:space="0" w:color="auto"/>
            </w:tcBorders>
            <w:vAlign w:val="center"/>
          </w:tcPr>
          <w:p w14:paraId="076B4AAE" w14:textId="048C4F67" w:rsidR="00902A3D" w:rsidRPr="006044D6" w:rsidRDefault="00902A3D" w:rsidP="00F05E0B">
            <w:pPr>
              <w:jc w:val="center"/>
              <w:rPr>
                <w:rFonts w:ascii="Arial" w:hAnsi="Arial" w:cs="Arial"/>
                <w:sz w:val="18"/>
                <w:szCs w:val="18"/>
                <w:lang w:val="es-ES_tradnl"/>
              </w:rPr>
            </w:pPr>
            <w:r w:rsidRPr="006044D6">
              <w:rPr>
                <w:rFonts w:ascii="Arial" w:hAnsi="Arial" w:cs="Arial"/>
                <w:sz w:val="18"/>
                <w:szCs w:val="18"/>
                <w:lang w:val="es-ES_tradnl"/>
              </w:rPr>
              <w:t>A</w:t>
            </w:r>
          </w:p>
        </w:tc>
        <w:tc>
          <w:tcPr>
            <w:tcW w:w="708" w:type="dxa"/>
            <w:tcBorders>
              <w:top w:val="dashSmallGap" w:sz="4" w:space="0" w:color="auto"/>
              <w:bottom w:val="single" w:sz="4" w:space="0" w:color="auto"/>
            </w:tcBorders>
            <w:vAlign w:val="center"/>
          </w:tcPr>
          <w:p w14:paraId="3A1CB127" w14:textId="77777777" w:rsidR="00902A3D" w:rsidRPr="006044D6" w:rsidRDefault="00902A3D" w:rsidP="00F05E0B">
            <w:pPr>
              <w:jc w:val="center"/>
              <w:rPr>
                <w:rFonts w:ascii="Arial" w:hAnsi="Arial" w:cs="Arial"/>
                <w:sz w:val="18"/>
                <w:szCs w:val="18"/>
                <w:lang w:val="es-ES_tradnl"/>
              </w:rPr>
            </w:pPr>
            <w:r w:rsidRPr="006044D6">
              <w:rPr>
                <w:rFonts w:ascii="Arial" w:hAnsi="Arial" w:cs="Arial"/>
                <w:sz w:val="18"/>
                <w:szCs w:val="18"/>
                <w:lang w:val="es-ES_tradnl"/>
              </w:rPr>
              <w:t>V</w:t>
            </w:r>
          </w:p>
        </w:tc>
        <w:tc>
          <w:tcPr>
            <w:tcW w:w="709" w:type="dxa"/>
            <w:tcBorders>
              <w:top w:val="dashSmallGap" w:sz="4" w:space="0" w:color="auto"/>
              <w:bottom w:val="single" w:sz="4" w:space="0" w:color="auto"/>
            </w:tcBorders>
            <w:vAlign w:val="center"/>
          </w:tcPr>
          <w:p w14:paraId="79C50AFE" w14:textId="77777777" w:rsidR="00902A3D" w:rsidRPr="006044D6" w:rsidRDefault="00902A3D" w:rsidP="00F05E0B">
            <w:pPr>
              <w:jc w:val="center"/>
              <w:rPr>
                <w:rFonts w:ascii="Arial" w:hAnsi="Arial" w:cs="Arial"/>
                <w:sz w:val="18"/>
                <w:szCs w:val="18"/>
                <w:lang w:val="es-ES_tradnl"/>
              </w:rPr>
            </w:pPr>
            <w:r w:rsidRPr="006044D6">
              <w:rPr>
                <w:rFonts w:ascii="Arial" w:hAnsi="Arial" w:cs="Arial"/>
                <w:sz w:val="18"/>
                <w:szCs w:val="18"/>
                <w:lang w:val="es-ES_tradnl"/>
              </w:rPr>
              <w:t>V</w:t>
            </w:r>
          </w:p>
        </w:tc>
        <w:tc>
          <w:tcPr>
            <w:tcW w:w="567" w:type="dxa"/>
            <w:tcBorders>
              <w:top w:val="dashSmallGap" w:sz="4" w:space="0" w:color="auto"/>
              <w:bottom w:val="single" w:sz="4" w:space="0" w:color="auto"/>
            </w:tcBorders>
            <w:vAlign w:val="center"/>
          </w:tcPr>
          <w:p w14:paraId="1743ACB6" w14:textId="77777777" w:rsidR="00902A3D" w:rsidRPr="006044D6" w:rsidRDefault="00902A3D" w:rsidP="00F05E0B">
            <w:pPr>
              <w:jc w:val="center"/>
              <w:rPr>
                <w:rFonts w:ascii="Arial" w:hAnsi="Arial" w:cs="Arial"/>
                <w:sz w:val="18"/>
                <w:szCs w:val="18"/>
                <w:lang w:val="es-ES_tradnl"/>
              </w:rPr>
            </w:pPr>
            <w:r w:rsidRPr="006044D6">
              <w:rPr>
                <w:rFonts w:ascii="Arial" w:hAnsi="Arial" w:cs="Arial"/>
                <w:sz w:val="18"/>
                <w:szCs w:val="18"/>
                <w:lang w:val="es-ES_tradnl"/>
              </w:rPr>
              <w:t>R</w:t>
            </w:r>
          </w:p>
        </w:tc>
        <w:tc>
          <w:tcPr>
            <w:tcW w:w="425" w:type="dxa"/>
            <w:tcBorders>
              <w:top w:val="dashSmallGap" w:sz="4" w:space="0" w:color="auto"/>
              <w:bottom w:val="single" w:sz="4" w:space="0" w:color="auto"/>
            </w:tcBorders>
            <w:vAlign w:val="center"/>
          </w:tcPr>
          <w:p w14:paraId="1A456E1A" w14:textId="77777777" w:rsidR="00902A3D" w:rsidRPr="006044D6" w:rsidRDefault="00902A3D" w:rsidP="00F05E0B">
            <w:pPr>
              <w:jc w:val="center"/>
              <w:rPr>
                <w:rFonts w:ascii="Arial" w:hAnsi="Arial" w:cs="Arial"/>
                <w:sz w:val="18"/>
                <w:szCs w:val="18"/>
                <w:lang w:val="es-ES_tradnl"/>
              </w:rPr>
            </w:pPr>
          </w:p>
        </w:tc>
        <w:tc>
          <w:tcPr>
            <w:tcW w:w="567" w:type="dxa"/>
            <w:tcBorders>
              <w:top w:val="dashSmallGap" w:sz="4" w:space="0" w:color="auto"/>
              <w:bottom w:val="single" w:sz="4" w:space="0" w:color="auto"/>
            </w:tcBorders>
            <w:vAlign w:val="center"/>
          </w:tcPr>
          <w:p w14:paraId="749DA6D2" w14:textId="77777777" w:rsidR="00902A3D" w:rsidRPr="006044D6" w:rsidRDefault="00902A3D" w:rsidP="00F05E0B">
            <w:pPr>
              <w:jc w:val="center"/>
              <w:rPr>
                <w:rFonts w:ascii="Arial" w:hAnsi="Arial" w:cs="Arial"/>
                <w:sz w:val="18"/>
                <w:szCs w:val="18"/>
                <w:lang w:val="es-ES_tradnl"/>
              </w:rPr>
            </w:pPr>
          </w:p>
        </w:tc>
      </w:tr>
      <w:tr w:rsidR="00902A3D" w:rsidRPr="006044D6" w14:paraId="76F92024" w14:textId="77777777" w:rsidTr="009810E9">
        <w:tc>
          <w:tcPr>
            <w:tcW w:w="3817" w:type="dxa"/>
            <w:gridSpan w:val="3"/>
            <w:tcBorders>
              <w:top w:val="single" w:sz="4" w:space="0" w:color="auto"/>
              <w:bottom w:val="dashSmallGap" w:sz="4" w:space="0" w:color="auto"/>
            </w:tcBorders>
          </w:tcPr>
          <w:p w14:paraId="5FDFF35E" w14:textId="77777777" w:rsidR="00902A3D" w:rsidRPr="006044D6" w:rsidRDefault="00902A3D" w:rsidP="00F05E0B">
            <w:pPr>
              <w:jc w:val="both"/>
              <w:rPr>
                <w:rFonts w:ascii="Arial" w:hAnsi="Arial" w:cs="Arial"/>
                <w:sz w:val="18"/>
                <w:lang w:val="es-ES_tradnl"/>
              </w:rPr>
            </w:pPr>
            <w:r w:rsidRPr="006044D6">
              <w:rPr>
                <w:rFonts w:ascii="Arial" w:hAnsi="Arial" w:cs="Arial"/>
                <w:b/>
                <w:sz w:val="20"/>
                <w:lang w:val="es-ES_tradnl"/>
              </w:rPr>
              <w:t>Adjudicación</w:t>
            </w:r>
          </w:p>
        </w:tc>
        <w:tc>
          <w:tcPr>
            <w:tcW w:w="573" w:type="dxa"/>
            <w:tcBorders>
              <w:top w:val="single" w:sz="4" w:space="0" w:color="auto"/>
              <w:bottom w:val="dashSmallGap" w:sz="4" w:space="0" w:color="auto"/>
            </w:tcBorders>
            <w:vAlign w:val="center"/>
          </w:tcPr>
          <w:p w14:paraId="2D8836C4" w14:textId="77777777" w:rsidR="00902A3D" w:rsidRPr="006044D6" w:rsidRDefault="00902A3D" w:rsidP="00F05E0B">
            <w:pPr>
              <w:jc w:val="center"/>
              <w:rPr>
                <w:rFonts w:ascii="Arial" w:hAnsi="Arial" w:cs="Arial"/>
                <w:sz w:val="18"/>
                <w:szCs w:val="18"/>
                <w:lang w:val="es-ES_tradnl"/>
              </w:rPr>
            </w:pPr>
          </w:p>
        </w:tc>
        <w:tc>
          <w:tcPr>
            <w:tcW w:w="567" w:type="dxa"/>
            <w:tcBorders>
              <w:top w:val="single" w:sz="4" w:space="0" w:color="auto"/>
              <w:bottom w:val="dashSmallGap" w:sz="4" w:space="0" w:color="auto"/>
            </w:tcBorders>
            <w:vAlign w:val="center"/>
          </w:tcPr>
          <w:p w14:paraId="5DA9B9F8" w14:textId="77777777" w:rsidR="00902A3D" w:rsidRPr="006044D6" w:rsidRDefault="00902A3D" w:rsidP="00F05E0B">
            <w:pPr>
              <w:jc w:val="center"/>
              <w:rPr>
                <w:rFonts w:ascii="Arial" w:hAnsi="Arial" w:cs="Arial"/>
                <w:sz w:val="18"/>
                <w:szCs w:val="18"/>
                <w:lang w:val="es-ES_tradnl"/>
              </w:rPr>
            </w:pPr>
          </w:p>
        </w:tc>
        <w:tc>
          <w:tcPr>
            <w:tcW w:w="425" w:type="dxa"/>
            <w:tcBorders>
              <w:top w:val="single" w:sz="4" w:space="0" w:color="auto"/>
              <w:bottom w:val="dashSmallGap" w:sz="4" w:space="0" w:color="auto"/>
            </w:tcBorders>
          </w:tcPr>
          <w:p w14:paraId="27EEA26B" w14:textId="77777777" w:rsidR="00902A3D" w:rsidRPr="006044D6" w:rsidRDefault="00902A3D" w:rsidP="00F05E0B">
            <w:pPr>
              <w:jc w:val="center"/>
              <w:rPr>
                <w:rFonts w:ascii="Arial" w:hAnsi="Arial" w:cs="Arial"/>
                <w:sz w:val="18"/>
                <w:szCs w:val="18"/>
                <w:lang w:val="es-ES_tradnl"/>
              </w:rPr>
            </w:pPr>
          </w:p>
        </w:tc>
        <w:tc>
          <w:tcPr>
            <w:tcW w:w="709" w:type="dxa"/>
            <w:tcBorders>
              <w:top w:val="single" w:sz="4" w:space="0" w:color="auto"/>
              <w:bottom w:val="dashSmallGap" w:sz="4" w:space="0" w:color="auto"/>
            </w:tcBorders>
            <w:vAlign w:val="center"/>
          </w:tcPr>
          <w:p w14:paraId="535044D8" w14:textId="3CD08E44" w:rsidR="00902A3D" w:rsidRPr="006044D6" w:rsidRDefault="00902A3D" w:rsidP="00F05E0B">
            <w:pPr>
              <w:jc w:val="center"/>
              <w:rPr>
                <w:rFonts w:ascii="Arial" w:hAnsi="Arial" w:cs="Arial"/>
                <w:sz w:val="18"/>
                <w:szCs w:val="18"/>
                <w:lang w:val="es-ES_tradnl"/>
              </w:rPr>
            </w:pPr>
          </w:p>
        </w:tc>
        <w:tc>
          <w:tcPr>
            <w:tcW w:w="708" w:type="dxa"/>
            <w:tcBorders>
              <w:top w:val="single" w:sz="4" w:space="0" w:color="auto"/>
              <w:bottom w:val="dashSmallGap" w:sz="4" w:space="0" w:color="auto"/>
            </w:tcBorders>
            <w:vAlign w:val="center"/>
          </w:tcPr>
          <w:p w14:paraId="496E05EF" w14:textId="77777777" w:rsidR="00902A3D" w:rsidRPr="006044D6" w:rsidRDefault="00902A3D" w:rsidP="00F05E0B">
            <w:pPr>
              <w:jc w:val="center"/>
              <w:rPr>
                <w:rFonts w:ascii="Arial" w:hAnsi="Arial" w:cs="Arial"/>
                <w:sz w:val="18"/>
                <w:szCs w:val="18"/>
                <w:lang w:val="es-ES_tradnl"/>
              </w:rPr>
            </w:pPr>
          </w:p>
        </w:tc>
        <w:tc>
          <w:tcPr>
            <w:tcW w:w="709" w:type="dxa"/>
            <w:tcBorders>
              <w:top w:val="single" w:sz="4" w:space="0" w:color="auto"/>
              <w:bottom w:val="dashSmallGap" w:sz="4" w:space="0" w:color="auto"/>
            </w:tcBorders>
            <w:vAlign w:val="center"/>
          </w:tcPr>
          <w:p w14:paraId="1CE67825" w14:textId="77777777" w:rsidR="00902A3D" w:rsidRPr="006044D6" w:rsidRDefault="00902A3D" w:rsidP="00F05E0B">
            <w:pPr>
              <w:jc w:val="center"/>
              <w:rPr>
                <w:rFonts w:ascii="Arial" w:hAnsi="Arial" w:cs="Arial"/>
                <w:sz w:val="18"/>
                <w:szCs w:val="18"/>
                <w:lang w:val="es-ES_tradnl"/>
              </w:rPr>
            </w:pPr>
          </w:p>
        </w:tc>
        <w:tc>
          <w:tcPr>
            <w:tcW w:w="567" w:type="dxa"/>
            <w:tcBorders>
              <w:top w:val="single" w:sz="4" w:space="0" w:color="auto"/>
              <w:bottom w:val="dashSmallGap" w:sz="4" w:space="0" w:color="auto"/>
            </w:tcBorders>
            <w:vAlign w:val="center"/>
          </w:tcPr>
          <w:p w14:paraId="509BE082" w14:textId="77777777" w:rsidR="00902A3D" w:rsidRPr="006044D6" w:rsidRDefault="00902A3D" w:rsidP="00F05E0B">
            <w:pPr>
              <w:jc w:val="center"/>
              <w:rPr>
                <w:rFonts w:ascii="Arial" w:hAnsi="Arial" w:cs="Arial"/>
                <w:sz w:val="18"/>
                <w:szCs w:val="18"/>
                <w:lang w:val="es-ES_tradnl"/>
              </w:rPr>
            </w:pPr>
          </w:p>
        </w:tc>
        <w:tc>
          <w:tcPr>
            <w:tcW w:w="425" w:type="dxa"/>
            <w:tcBorders>
              <w:top w:val="single" w:sz="4" w:space="0" w:color="auto"/>
              <w:bottom w:val="dashSmallGap" w:sz="4" w:space="0" w:color="auto"/>
            </w:tcBorders>
            <w:vAlign w:val="center"/>
          </w:tcPr>
          <w:p w14:paraId="0700B67E" w14:textId="77777777" w:rsidR="00902A3D" w:rsidRPr="006044D6" w:rsidRDefault="00902A3D" w:rsidP="00F05E0B">
            <w:pPr>
              <w:jc w:val="center"/>
              <w:rPr>
                <w:rFonts w:ascii="Arial" w:hAnsi="Arial" w:cs="Arial"/>
                <w:sz w:val="18"/>
                <w:szCs w:val="18"/>
                <w:lang w:val="es-ES_tradnl"/>
              </w:rPr>
            </w:pPr>
          </w:p>
        </w:tc>
        <w:tc>
          <w:tcPr>
            <w:tcW w:w="567" w:type="dxa"/>
            <w:tcBorders>
              <w:top w:val="single" w:sz="4" w:space="0" w:color="auto"/>
              <w:bottom w:val="dashSmallGap" w:sz="4" w:space="0" w:color="auto"/>
            </w:tcBorders>
            <w:vAlign w:val="center"/>
          </w:tcPr>
          <w:p w14:paraId="4165BC64" w14:textId="77777777" w:rsidR="00902A3D" w:rsidRPr="006044D6" w:rsidRDefault="00902A3D" w:rsidP="00F05E0B">
            <w:pPr>
              <w:jc w:val="center"/>
              <w:rPr>
                <w:rFonts w:ascii="Arial" w:hAnsi="Arial" w:cs="Arial"/>
                <w:sz w:val="18"/>
                <w:szCs w:val="18"/>
                <w:lang w:val="es-ES_tradnl"/>
              </w:rPr>
            </w:pPr>
          </w:p>
        </w:tc>
      </w:tr>
      <w:tr w:rsidR="00902A3D" w:rsidRPr="006044D6" w14:paraId="2407F263" w14:textId="77777777" w:rsidTr="009810E9">
        <w:tc>
          <w:tcPr>
            <w:tcW w:w="3817" w:type="dxa"/>
            <w:gridSpan w:val="3"/>
            <w:tcBorders>
              <w:top w:val="dashSmallGap" w:sz="4" w:space="0" w:color="auto"/>
              <w:bottom w:val="double" w:sz="4" w:space="0" w:color="auto"/>
            </w:tcBorders>
          </w:tcPr>
          <w:p w14:paraId="4E5300C9" w14:textId="77777777" w:rsidR="00902A3D" w:rsidRPr="006044D6" w:rsidRDefault="00902A3D" w:rsidP="00686A0C">
            <w:pPr>
              <w:pStyle w:val="ListParagraph"/>
              <w:numPr>
                <w:ilvl w:val="0"/>
                <w:numId w:val="26"/>
              </w:numPr>
              <w:ind w:left="168" w:hanging="142"/>
              <w:jc w:val="both"/>
              <w:rPr>
                <w:rFonts w:ascii="Arial" w:hAnsi="Arial" w:cs="Arial"/>
                <w:sz w:val="18"/>
                <w:lang w:val="es-ES_tradnl"/>
              </w:rPr>
            </w:pPr>
            <w:r w:rsidRPr="006044D6">
              <w:rPr>
                <w:rFonts w:ascii="Arial" w:hAnsi="Arial" w:cs="Arial"/>
                <w:sz w:val="18"/>
                <w:lang w:val="es-ES_tradnl"/>
              </w:rPr>
              <w:t>Verificación de requisitos para la firma de contrato/convenio</w:t>
            </w:r>
          </w:p>
        </w:tc>
        <w:tc>
          <w:tcPr>
            <w:tcW w:w="573" w:type="dxa"/>
            <w:tcBorders>
              <w:top w:val="dashSmallGap" w:sz="4" w:space="0" w:color="auto"/>
              <w:bottom w:val="double" w:sz="4" w:space="0" w:color="auto"/>
            </w:tcBorders>
            <w:vAlign w:val="center"/>
          </w:tcPr>
          <w:p w14:paraId="6151F4A9" w14:textId="77777777" w:rsidR="00902A3D" w:rsidRPr="006044D6" w:rsidRDefault="00902A3D" w:rsidP="00F05E0B">
            <w:pPr>
              <w:jc w:val="center"/>
              <w:rPr>
                <w:rFonts w:ascii="Arial" w:hAnsi="Arial" w:cs="Arial"/>
                <w:sz w:val="18"/>
                <w:szCs w:val="18"/>
                <w:lang w:val="es-ES_tradnl"/>
              </w:rPr>
            </w:pPr>
          </w:p>
        </w:tc>
        <w:tc>
          <w:tcPr>
            <w:tcW w:w="567" w:type="dxa"/>
            <w:tcBorders>
              <w:top w:val="dashSmallGap" w:sz="4" w:space="0" w:color="auto"/>
              <w:bottom w:val="double" w:sz="4" w:space="0" w:color="auto"/>
            </w:tcBorders>
            <w:vAlign w:val="center"/>
          </w:tcPr>
          <w:p w14:paraId="2023E8D7" w14:textId="77777777" w:rsidR="00902A3D" w:rsidRPr="006044D6" w:rsidRDefault="00902A3D" w:rsidP="00F05E0B">
            <w:pPr>
              <w:jc w:val="center"/>
              <w:rPr>
                <w:rFonts w:ascii="Arial" w:hAnsi="Arial" w:cs="Arial"/>
                <w:sz w:val="18"/>
                <w:szCs w:val="18"/>
                <w:lang w:val="es-ES_tradnl"/>
              </w:rPr>
            </w:pPr>
          </w:p>
        </w:tc>
        <w:tc>
          <w:tcPr>
            <w:tcW w:w="425" w:type="dxa"/>
            <w:tcBorders>
              <w:top w:val="dashSmallGap" w:sz="4" w:space="0" w:color="auto"/>
              <w:bottom w:val="double" w:sz="4" w:space="0" w:color="auto"/>
            </w:tcBorders>
            <w:vAlign w:val="center"/>
          </w:tcPr>
          <w:p w14:paraId="204C9048" w14:textId="6B041917" w:rsidR="00902A3D" w:rsidRPr="006044D6" w:rsidRDefault="005E10BE" w:rsidP="005E10BE">
            <w:pPr>
              <w:jc w:val="center"/>
              <w:rPr>
                <w:rFonts w:ascii="Arial" w:hAnsi="Arial" w:cs="Arial"/>
                <w:sz w:val="18"/>
                <w:szCs w:val="18"/>
                <w:lang w:val="es-ES_tradnl"/>
              </w:rPr>
            </w:pPr>
            <w:r w:rsidRPr="006044D6">
              <w:rPr>
                <w:rFonts w:ascii="Arial" w:hAnsi="Arial" w:cs="Arial"/>
                <w:sz w:val="18"/>
                <w:szCs w:val="18"/>
                <w:lang w:val="es-ES_tradnl"/>
              </w:rPr>
              <w:t>I</w:t>
            </w:r>
          </w:p>
        </w:tc>
        <w:tc>
          <w:tcPr>
            <w:tcW w:w="709" w:type="dxa"/>
            <w:tcBorders>
              <w:top w:val="dashSmallGap" w:sz="4" w:space="0" w:color="auto"/>
              <w:bottom w:val="double" w:sz="4" w:space="0" w:color="auto"/>
            </w:tcBorders>
            <w:vAlign w:val="center"/>
          </w:tcPr>
          <w:p w14:paraId="1CA833BC" w14:textId="08D9A2F0" w:rsidR="00902A3D" w:rsidRPr="006044D6" w:rsidRDefault="00902A3D" w:rsidP="00F05E0B">
            <w:pPr>
              <w:jc w:val="center"/>
              <w:rPr>
                <w:rFonts w:ascii="Arial" w:hAnsi="Arial" w:cs="Arial"/>
                <w:sz w:val="18"/>
                <w:szCs w:val="18"/>
                <w:lang w:val="es-ES_tradnl"/>
              </w:rPr>
            </w:pPr>
            <w:r w:rsidRPr="006044D6">
              <w:rPr>
                <w:rFonts w:ascii="Arial" w:hAnsi="Arial" w:cs="Arial"/>
                <w:sz w:val="18"/>
                <w:szCs w:val="18"/>
                <w:lang w:val="es-ES_tradnl"/>
              </w:rPr>
              <w:t>I</w:t>
            </w:r>
          </w:p>
        </w:tc>
        <w:tc>
          <w:tcPr>
            <w:tcW w:w="708" w:type="dxa"/>
            <w:tcBorders>
              <w:top w:val="dashSmallGap" w:sz="4" w:space="0" w:color="auto"/>
              <w:bottom w:val="double" w:sz="4" w:space="0" w:color="auto"/>
            </w:tcBorders>
            <w:vAlign w:val="center"/>
          </w:tcPr>
          <w:p w14:paraId="7BD56C8A" w14:textId="77777777" w:rsidR="00902A3D" w:rsidRPr="006044D6" w:rsidRDefault="00902A3D" w:rsidP="00F05E0B">
            <w:pPr>
              <w:jc w:val="center"/>
              <w:rPr>
                <w:rFonts w:ascii="Arial" w:hAnsi="Arial" w:cs="Arial"/>
                <w:sz w:val="18"/>
                <w:szCs w:val="18"/>
                <w:lang w:val="es-ES_tradnl"/>
              </w:rPr>
            </w:pPr>
            <w:r w:rsidRPr="006044D6">
              <w:rPr>
                <w:rFonts w:ascii="Arial" w:hAnsi="Arial" w:cs="Arial"/>
                <w:sz w:val="18"/>
                <w:szCs w:val="18"/>
                <w:lang w:val="es-ES_tradnl"/>
              </w:rPr>
              <w:t>V</w:t>
            </w:r>
          </w:p>
        </w:tc>
        <w:tc>
          <w:tcPr>
            <w:tcW w:w="709" w:type="dxa"/>
            <w:tcBorders>
              <w:top w:val="dashSmallGap" w:sz="4" w:space="0" w:color="auto"/>
              <w:bottom w:val="double" w:sz="4" w:space="0" w:color="auto"/>
            </w:tcBorders>
            <w:vAlign w:val="center"/>
          </w:tcPr>
          <w:p w14:paraId="45B1E1A5" w14:textId="77777777" w:rsidR="00902A3D" w:rsidRPr="006044D6" w:rsidRDefault="00902A3D" w:rsidP="00F05E0B">
            <w:pPr>
              <w:jc w:val="center"/>
              <w:rPr>
                <w:rFonts w:ascii="Arial" w:hAnsi="Arial" w:cs="Arial"/>
                <w:sz w:val="18"/>
                <w:szCs w:val="18"/>
                <w:lang w:val="es-ES_tradnl"/>
              </w:rPr>
            </w:pPr>
            <w:r w:rsidRPr="006044D6">
              <w:rPr>
                <w:rFonts w:ascii="Arial" w:hAnsi="Arial" w:cs="Arial"/>
                <w:sz w:val="18"/>
                <w:szCs w:val="18"/>
                <w:lang w:val="es-ES_tradnl"/>
              </w:rPr>
              <w:t>A/R</w:t>
            </w:r>
          </w:p>
        </w:tc>
        <w:tc>
          <w:tcPr>
            <w:tcW w:w="567" w:type="dxa"/>
            <w:tcBorders>
              <w:top w:val="dashSmallGap" w:sz="4" w:space="0" w:color="auto"/>
              <w:bottom w:val="double" w:sz="4" w:space="0" w:color="auto"/>
            </w:tcBorders>
            <w:vAlign w:val="center"/>
          </w:tcPr>
          <w:p w14:paraId="542A45FD" w14:textId="77777777" w:rsidR="00902A3D" w:rsidRPr="006044D6" w:rsidRDefault="00902A3D" w:rsidP="00F05E0B">
            <w:pPr>
              <w:jc w:val="center"/>
              <w:rPr>
                <w:rFonts w:ascii="Arial" w:hAnsi="Arial" w:cs="Arial"/>
                <w:sz w:val="18"/>
                <w:szCs w:val="18"/>
                <w:lang w:val="es-ES_tradnl"/>
              </w:rPr>
            </w:pPr>
          </w:p>
        </w:tc>
        <w:tc>
          <w:tcPr>
            <w:tcW w:w="425" w:type="dxa"/>
            <w:tcBorders>
              <w:top w:val="dashSmallGap" w:sz="4" w:space="0" w:color="auto"/>
              <w:bottom w:val="double" w:sz="4" w:space="0" w:color="auto"/>
            </w:tcBorders>
            <w:vAlign w:val="center"/>
          </w:tcPr>
          <w:p w14:paraId="74CBECF3" w14:textId="77777777" w:rsidR="00902A3D" w:rsidRPr="006044D6" w:rsidRDefault="00902A3D" w:rsidP="00F05E0B">
            <w:pPr>
              <w:jc w:val="center"/>
              <w:rPr>
                <w:rFonts w:ascii="Arial" w:hAnsi="Arial" w:cs="Arial"/>
                <w:sz w:val="18"/>
                <w:szCs w:val="18"/>
                <w:lang w:val="es-ES_tradnl"/>
              </w:rPr>
            </w:pPr>
          </w:p>
        </w:tc>
        <w:tc>
          <w:tcPr>
            <w:tcW w:w="567" w:type="dxa"/>
            <w:tcBorders>
              <w:top w:val="dashSmallGap" w:sz="4" w:space="0" w:color="auto"/>
              <w:bottom w:val="single" w:sz="4" w:space="0" w:color="auto"/>
            </w:tcBorders>
            <w:vAlign w:val="center"/>
          </w:tcPr>
          <w:p w14:paraId="4E4E11A6" w14:textId="77777777" w:rsidR="00902A3D" w:rsidRPr="006044D6" w:rsidRDefault="00902A3D" w:rsidP="00F05E0B">
            <w:pPr>
              <w:jc w:val="center"/>
              <w:rPr>
                <w:rFonts w:ascii="Arial" w:hAnsi="Arial" w:cs="Arial"/>
                <w:sz w:val="18"/>
                <w:szCs w:val="18"/>
                <w:lang w:val="es-ES_tradnl"/>
              </w:rPr>
            </w:pPr>
          </w:p>
        </w:tc>
      </w:tr>
      <w:tr w:rsidR="00902A3D" w:rsidRPr="006044D6" w14:paraId="50A3AF23" w14:textId="77777777" w:rsidTr="009810E9">
        <w:tc>
          <w:tcPr>
            <w:tcW w:w="3817" w:type="dxa"/>
            <w:gridSpan w:val="3"/>
            <w:tcBorders>
              <w:top w:val="dashSmallGap" w:sz="4" w:space="0" w:color="auto"/>
              <w:bottom w:val="double" w:sz="4" w:space="0" w:color="auto"/>
            </w:tcBorders>
          </w:tcPr>
          <w:p w14:paraId="5FEA74B6" w14:textId="77777777" w:rsidR="00902A3D" w:rsidRPr="006044D6" w:rsidRDefault="00902A3D" w:rsidP="00686A0C">
            <w:pPr>
              <w:pStyle w:val="ListParagraph"/>
              <w:numPr>
                <w:ilvl w:val="0"/>
                <w:numId w:val="26"/>
              </w:numPr>
              <w:ind w:left="168" w:hanging="142"/>
              <w:jc w:val="both"/>
              <w:rPr>
                <w:rFonts w:ascii="Arial" w:hAnsi="Arial" w:cs="Arial"/>
                <w:sz w:val="18"/>
                <w:lang w:val="es-ES_tradnl"/>
              </w:rPr>
            </w:pPr>
            <w:r w:rsidRPr="006044D6">
              <w:rPr>
                <w:rFonts w:ascii="Arial" w:hAnsi="Arial" w:cs="Arial"/>
                <w:sz w:val="18"/>
                <w:lang w:val="es-ES_tradnl"/>
              </w:rPr>
              <w:t>Firma de contrato con empleador</w:t>
            </w:r>
          </w:p>
        </w:tc>
        <w:tc>
          <w:tcPr>
            <w:tcW w:w="573" w:type="dxa"/>
            <w:tcBorders>
              <w:top w:val="dashSmallGap" w:sz="4" w:space="0" w:color="auto"/>
              <w:bottom w:val="double" w:sz="4" w:space="0" w:color="auto"/>
            </w:tcBorders>
            <w:vAlign w:val="center"/>
          </w:tcPr>
          <w:p w14:paraId="408C6586" w14:textId="77777777" w:rsidR="00902A3D" w:rsidRPr="006044D6" w:rsidRDefault="00902A3D" w:rsidP="00F05E0B">
            <w:pPr>
              <w:jc w:val="center"/>
              <w:rPr>
                <w:rFonts w:ascii="Arial" w:hAnsi="Arial" w:cs="Arial"/>
                <w:sz w:val="18"/>
                <w:szCs w:val="18"/>
                <w:lang w:val="es-ES_tradnl"/>
              </w:rPr>
            </w:pPr>
          </w:p>
        </w:tc>
        <w:tc>
          <w:tcPr>
            <w:tcW w:w="567" w:type="dxa"/>
            <w:tcBorders>
              <w:top w:val="dashSmallGap" w:sz="4" w:space="0" w:color="auto"/>
              <w:bottom w:val="double" w:sz="4" w:space="0" w:color="auto"/>
            </w:tcBorders>
            <w:vAlign w:val="center"/>
          </w:tcPr>
          <w:p w14:paraId="651FA5BC" w14:textId="77777777" w:rsidR="00902A3D" w:rsidRPr="006044D6" w:rsidRDefault="00902A3D" w:rsidP="00F05E0B">
            <w:pPr>
              <w:jc w:val="center"/>
              <w:rPr>
                <w:rFonts w:ascii="Arial" w:hAnsi="Arial" w:cs="Arial"/>
                <w:sz w:val="18"/>
                <w:szCs w:val="18"/>
                <w:lang w:val="es-ES_tradnl"/>
              </w:rPr>
            </w:pPr>
          </w:p>
        </w:tc>
        <w:tc>
          <w:tcPr>
            <w:tcW w:w="425" w:type="dxa"/>
            <w:tcBorders>
              <w:top w:val="dashSmallGap" w:sz="4" w:space="0" w:color="auto"/>
              <w:bottom w:val="double" w:sz="4" w:space="0" w:color="auto"/>
            </w:tcBorders>
            <w:vAlign w:val="center"/>
          </w:tcPr>
          <w:p w14:paraId="41525567" w14:textId="174379A0" w:rsidR="00902A3D" w:rsidRPr="006044D6" w:rsidRDefault="005E10BE" w:rsidP="005E10BE">
            <w:pPr>
              <w:jc w:val="center"/>
              <w:rPr>
                <w:rFonts w:ascii="Arial" w:hAnsi="Arial" w:cs="Arial"/>
                <w:sz w:val="18"/>
                <w:szCs w:val="18"/>
                <w:lang w:val="es-ES_tradnl"/>
              </w:rPr>
            </w:pPr>
            <w:r w:rsidRPr="006044D6">
              <w:rPr>
                <w:rFonts w:ascii="Arial" w:hAnsi="Arial" w:cs="Arial"/>
                <w:sz w:val="18"/>
                <w:szCs w:val="18"/>
                <w:lang w:val="es-ES_tradnl"/>
              </w:rPr>
              <w:t>I</w:t>
            </w:r>
          </w:p>
        </w:tc>
        <w:tc>
          <w:tcPr>
            <w:tcW w:w="709" w:type="dxa"/>
            <w:tcBorders>
              <w:top w:val="dashSmallGap" w:sz="4" w:space="0" w:color="auto"/>
              <w:bottom w:val="double" w:sz="4" w:space="0" w:color="auto"/>
            </w:tcBorders>
            <w:vAlign w:val="center"/>
          </w:tcPr>
          <w:p w14:paraId="0A261842" w14:textId="3447CB63" w:rsidR="00902A3D" w:rsidRPr="006044D6" w:rsidRDefault="00902A3D" w:rsidP="00F05E0B">
            <w:pPr>
              <w:jc w:val="center"/>
              <w:rPr>
                <w:rFonts w:ascii="Arial" w:hAnsi="Arial" w:cs="Arial"/>
                <w:sz w:val="18"/>
                <w:szCs w:val="18"/>
                <w:lang w:val="es-ES_tradnl"/>
              </w:rPr>
            </w:pPr>
            <w:r w:rsidRPr="006044D6">
              <w:rPr>
                <w:rFonts w:ascii="Arial" w:hAnsi="Arial" w:cs="Arial"/>
                <w:sz w:val="18"/>
                <w:szCs w:val="18"/>
                <w:lang w:val="es-ES_tradnl"/>
              </w:rPr>
              <w:t>A/R</w:t>
            </w:r>
          </w:p>
        </w:tc>
        <w:tc>
          <w:tcPr>
            <w:tcW w:w="708" w:type="dxa"/>
            <w:tcBorders>
              <w:top w:val="dashSmallGap" w:sz="4" w:space="0" w:color="auto"/>
              <w:bottom w:val="double" w:sz="4" w:space="0" w:color="auto"/>
            </w:tcBorders>
            <w:vAlign w:val="center"/>
          </w:tcPr>
          <w:p w14:paraId="727D5239" w14:textId="77777777" w:rsidR="00902A3D" w:rsidRPr="006044D6" w:rsidRDefault="00902A3D" w:rsidP="00F05E0B">
            <w:pPr>
              <w:jc w:val="center"/>
              <w:rPr>
                <w:rFonts w:ascii="Arial" w:hAnsi="Arial" w:cs="Arial"/>
                <w:sz w:val="18"/>
                <w:szCs w:val="18"/>
                <w:lang w:val="es-ES_tradnl"/>
              </w:rPr>
            </w:pPr>
            <w:r w:rsidRPr="006044D6">
              <w:rPr>
                <w:rFonts w:ascii="Arial" w:hAnsi="Arial" w:cs="Arial"/>
                <w:sz w:val="18"/>
                <w:szCs w:val="18"/>
                <w:lang w:val="es-ES_tradnl"/>
              </w:rPr>
              <w:t>P</w:t>
            </w:r>
          </w:p>
        </w:tc>
        <w:tc>
          <w:tcPr>
            <w:tcW w:w="709" w:type="dxa"/>
            <w:tcBorders>
              <w:top w:val="dashSmallGap" w:sz="4" w:space="0" w:color="auto"/>
              <w:bottom w:val="double" w:sz="4" w:space="0" w:color="auto"/>
            </w:tcBorders>
            <w:vAlign w:val="center"/>
          </w:tcPr>
          <w:p w14:paraId="4CC84207" w14:textId="77777777" w:rsidR="00902A3D" w:rsidRPr="006044D6" w:rsidRDefault="00902A3D" w:rsidP="00F05E0B">
            <w:pPr>
              <w:jc w:val="center"/>
              <w:rPr>
                <w:rFonts w:ascii="Arial" w:hAnsi="Arial" w:cs="Arial"/>
                <w:sz w:val="18"/>
                <w:szCs w:val="18"/>
                <w:lang w:val="es-ES_tradnl"/>
              </w:rPr>
            </w:pPr>
            <w:r w:rsidRPr="006044D6">
              <w:rPr>
                <w:rFonts w:ascii="Arial" w:hAnsi="Arial" w:cs="Arial"/>
                <w:sz w:val="18"/>
                <w:szCs w:val="18"/>
                <w:lang w:val="es-ES_tradnl"/>
              </w:rPr>
              <w:t>P</w:t>
            </w:r>
          </w:p>
        </w:tc>
        <w:tc>
          <w:tcPr>
            <w:tcW w:w="567" w:type="dxa"/>
            <w:tcBorders>
              <w:top w:val="dashSmallGap" w:sz="4" w:space="0" w:color="auto"/>
              <w:bottom w:val="double" w:sz="4" w:space="0" w:color="auto"/>
            </w:tcBorders>
            <w:vAlign w:val="center"/>
          </w:tcPr>
          <w:p w14:paraId="3999E0FB" w14:textId="77777777" w:rsidR="00902A3D" w:rsidRPr="006044D6" w:rsidRDefault="00902A3D" w:rsidP="00F05E0B">
            <w:pPr>
              <w:jc w:val="center"/>
              <w:rPr>
                <w:rFonts w:ascii="Arial" w:hAnsi="Arial" w:cs="Arial"/>
                <w:sz w:val="18"/>
                <w:szCs w:val="18"/>
                <w:lang w:val="es-ES_tradnl"/>
              </w:rPr>
            </w:pPr>
          </w:p>
        </w:tc>
        <w:tc>
          <w:tcPr>
            <w:tcW w:w="425" w:type="dxa"/>
            <w:tcBorders>
              <w:top w:val="dashSmallGap" w:sz="4" w:space="0" w:color="auto"/>
              <w:bottom w:val="double" w:sz="4" w:space="0" w:color="auto"/>
            </w:tcBorders>
            <w:vAlign w:val="center"/>
          </w:tcPr>
          <w:p w14:paraId="5F58E03D" w14:textId="77777777" w:rsidR="00902A3D" w:rsidRPr="006044D6" w:rsidRDefault="00902A3D" w:rsidP="00F05E0B">
            <w:pPr>
              <w:jc w:val="center"/>
              <w:rPr>
                <w:rFonts w:ascii="Arial" w:hAnsi="Arial" w:cs="Arial"/>
                <w:sz w:val="18"/>
                <w:szCs w:val="18"/>
                <w:lang w:val="es-ES_tradnl"/>
              </w:rPr>
            </w:pPr>
          </w:p>
        </w:tc>
        <w:tc>
          <w:tcPr>
            <w:tcW w:w="567" w:type="dxa"/>
            <w:tcBorders>
              <w:top w:val="dashSmallGap" w:sz="4" w:space="0" w:color="auto"/>
              <w:bottom w:val="single" w:sz="4" w:space="0" w:color="auto"/>
            </w:tcBorders>
            <w:vAlign w:val="center"/>
          </w:tcPr>
          <w:p w14:paraId="6F9F62F1" w14:textId="77777777" w:rsidR="00902A3D" w:rsidRPr="006044D6" w:rsidRDefault="00902A3D" w:rsidP="00F05E0B">
            <w:pPr>
              <w:jc w:val="center"/>
              <w:rPr>
                <w:rFonts w:ascii="Arial" w:hAnsi="Arial" w:cs="Arial"/>
                <w:sz w:val="18"/>
                <w:szCs w:val="18"/>
                <w:lang w:val="es-ES_tradnl"/>
              </w:rPr>
            </w:pPr>
          </w:p>
        </w:tc>
      </w:tr>
      <w:tr w:rsidR="00902A3D" w:rsidRPr="006044D6" w14:paraId="5966BEFB" w14:textId="77777777" w:rsidTr="009810E9">
        <w:tc>
          <w:tcPr>
            <w:tcW w:w="567" w:type="dxa"/>
            <w:tcBorders>
              <w:top w:val="double" w:sz="4" w:space="0" w:color="auto"/>
            </w:tcBorders>
            <w:shd w:val="clear" w:color="auto" w:fill="F2F2F2" w:themeFill="background1" w:themeFillShade="F2"/>
          </w:tcPr>
          <w:p w14:paraId="25CF69AF" w14:textId="77777777" w:rsidR="00902A3D" w:rsidRPr="006044D6" w:rsidRDefault="00902A3D" w:rsidP="00F05E0B">
            <w:pPr>
              <w:rPr>
                <w:rFonts w:ascii="Arial" w:hAnsi="Arial" w:cs="Arial"/>
                <w:b/>
                <w:sz w:val="14"/>
                <w:szCs w:val="16"/>
                <w:lang w:val="es-ES_tradnl"/>
              </w:rPr>
            </w:pPr>
          </w:p>
        </w:tc>
        <w:tc>
          <w:tcPr>
            <w:tcW w:w="8500" w:type="dxa"/>
            <w:gridSpan w:val="11"/>
            <w:tcBorders>
              <w:top w:val="double" w:sz="4" w:space="0" w:color="auto"/>
            </w:tcBorders>
            <w:shd w:val="clear" w:color="auto" w:fill="F2F2F2" w:themeFill="background1" w:themeFillShade="F2"/>
          </w:tcPr>
          <w:p w14:paraId="3282A7A9" w14:textId="0EA3325A" w:rsidR="00902A3D" w:rsidRPr="006044D6" w:rsidRDefault="00902A3D" w:rsidP="00F05E0B">
            <w:pPr>
              <w:rPr>
                <w:rFonts w:ascii="Arial" w:hAnsi="Arial" w:cs="Arial"/>
                <w:b/>
                <w:sz w:val="14"/>
                <w:szCs w:val="16"/>
                <w:lang w:val="es-ES_tradnl"/>
              </w:rPr>
            </w:pPr>
            <w:r w:rsidRPr="006044D6">
              <w:rPr>
                <w:rFonts w:ascii="Arial" w:hAnsi="Arial" w:cs="Arial"/>
                <w:b/>
                <w:sz w:val="14"/>
                <w:szCs w:val="16"/>
                <w:lang w:val="es-ES_tradnl"/>
              </w:rPr>
              <w:t>Leyenda</w:t>
            </w:r>
          </w:p>
        </w:tc>
      </w:tr>
      <w:tr w:rsidR="00902A3D" w:rsidRPr="006044D6" w14:paraId="201CC071" w14:textId="77777777" w:rsidTr="009810E9">
        <w:tc>
          <w:tcPr>
            <w:tcW w:w="567" w:type="dxa"/>
            <w:shd w:val="clear" w:color="auto" w:fill="F2F2F2" w:themeFill="background1" w:themeFillShade="F2"/>
            <w:vAlign w:val="center"/>
          </w:tcPr>
          <w:p w14:paraId="55B9930D" w14:textId="77777777" w:rsidR="00902A3D" w:rsidRPr="006044D6" w:rsidRDefault="00902A3D" w:rsidP="00F05E0B">
            <w:pPr>
              <w:jc w:val="center"/>
              <w:rPr>
                <w:rFonts w:ascii="Arial" w:hAnsi="Arial" w:cs="Arial"/>
                <w:b/>
                <w:sz w:val="14"/>
                <w:szCs w:val="16"/>
                <w:lang w:val="es-ES_tradnl"/>
              </w:rPr>
            </w:pPr>
            <w:r w:rsidRPr="006044D6">
              <w:rPr>
                <w:rFonts w:ascii="Arial" w:hAnsi="Arial" w:cs="Arial"/>
                <w:b/>
                <w:sz w:val="14"/>
                <w:szCs w:val="16"/>
                <w:lang w:val="es-ES_tradnl"/>
              </w:rPr>
              <w:t>R</w:t>
            </w:r>
          </w:p>
        </w:tc>
        <w:tc>
          <w:tcPr>
            <w:tcW w:w="566" w:type="dxa"/>
          </w:tcPr>
          <w:p w14:paraId="68F874C9" w14:textId="77777777" w:rsidR="00902A3D" w:rsidRPr="006044D6" w:rsidRDefault="00902A3D" w:rsidP="00F05E0B">
            <w:pPr>
              <w:jc w:val="both"/>
              <w:rPr>
                <w:rFonts w:ascii="Arial" w:hAnsi="Arial" w:cs="Arial"/>
                <w:sz w:val="14"/>
                <w:szCs w:val="16"/>
                <w:lang w:val="es-ES_tradnl"/>
              </w:rPr>
            </w:pPr>
          </w:p>
        </w:tc>
        <w:tc>
          <w:tcPr>
            <w:tcW w:w="7934" w:type="dxa"/>
            <w:gridSpan w:val="10"/>
          </w:tcPr>
          <w:p w14:paraId="4B4B3AD4" w14:textId="211620E3" w:rsidR="00902A3D" w:rsidRPr="006044D6" w:rsidRDefault="00902A3D" w:rsidP="00F05E0B">
            <w:pPr>
              <w:jc w:val="both"/>
              <w:rPr>
                <w:rFonts w:ascii="Arial" w:hAnsi="Arial" w:cs="Arial"/>
                <w:sz w:val="14"/>
                <w:szCs w:val="16"/>
                <w:lang w:val="es-ES_tradnl"/>
              </w:rPr>
            </w:pPr>
            <w:r w:rsidRPr="006044D6">
              <w:rPr>
                <w:rFonts w:ascii="Arial" w:hAnsi="Arial" w:cs="Arial"/>
                <w:sz w:val="14"/>
                <w:szCs w:val="16"/>
                <w:lang w:val="es-ES_tradnl"/>
              </w:rPr>
              <w:t>Responsable, elabora o ejecutar operativamente la actividad/tarea en su especialidad.</w:t>
            </w:r>
          </w:p>
        </w:tc>
      </w:tr>
      <w:tr w:rsidR="00902A3D" w:rsidRPr="006044D6" w14:paraId="1769F20E" w14:textId="77777777" w:rsidTr="009810E9">
        <w:tc>
          <w:tcPr>
            <w:tcW w:w="567" w:type="dxa"/>
            <w:shd w:val="clear" w:color="auto" w:fill="F2F2F2" w:themeFill="background1" w:themeFillShade="F2"/>
            <w:vAlign w:val="center"/>
          </w:tcPr>
          <w:p w14:paraId="0A0F7856" w14:textId="77777777" w:rsidR="00902A3D" w:rsidRPr="006044D6" w:rsidRDefault="00902A3D" w:rsidP="00F05E0B">
            <w:pPr>
              <w:jc w:val="center"/>
              <w:rPr>
                <w:rFonts w:ascii="Arial" w:hAnsi="Arial" w:cs="Arial"/>
                <w:b/>
                <w:sz w:val="14"/>
                <w:szCs w:val="16"/>
                <w:lang w:val="es-ES_tradnl"/>
              </w:rPr>
            </w:pPr>
            <w:r w:rsidRPr="006044D6">
              <w:rPr>
                <w:rFonts w:ascii="Arial" w:hAnsi="Arial" w:cs="Arial"/>
                <w:b/>
                <w:sz w:val="14"/>
                <w:szCs w:val="16"/>
                <w:lang w:val="es-ES_tradnl"/>
              </w:rPr>
              <w:t>A</w:t>
            </w:r>
          </w:p>
        </w:tc>
        <w:tc>
          <w:tcPr>
            <w:tcW w:w="566" w:type="dxa"/>
          </w:tcPr>
          <w:p w14:paraId="4372C600" w14:textId="77777777" w:rsidR="00902A3D" w:rsidRPr="006044D6" w:rsidRDefault="00902A3D" w:rsidP="00F05E0B">
            <w:pPr>
              <w:jc w:val="both"/>
              <w:rPr>
                <w:rFonts w:ascii="Arial" w:hAnsi="Arial" w:cs="Arial"/>
                <w:sz w:val="14"/>
                <w:szCs w:val="16"/>
                <w:lang w:val="es-ES_tradnl"/>
              </w:rPr>
            </w:pPr>
          </w:p>
        </w:tc>
        <w:tc>
          <w:tcPr>
            <w:tcW w:w="7934" w:type="dxa"/>
            <w:gridSpan w:val="10"/>
          </w:tcPr>
          <w:p w14:paraId="0E882116" w14:textId="1EA5386F" w:rsidR="00902A3D" w:rsidRPr="006044D6" w:rsidRDefault="00902A3D" w:rsidP="00F05E0B">
            <w:pPr>
              <w:jc w:val="both"/>
              <w:rPr>
                <w:rFonts w:ascii="Arial" w:hAnsi="Arial" w:cs="Arial"/>
                <w:sz w:val="14"/>
                <w:szCs w:val="16"/>
                <w:lang w:val="es-ES_tradnl"/>
              </w:rPr>
            </w:pPr>
            <w:r w:rsidRPr="006044D6">
              <w:rPr>
                <w:rFonts w:ascii="Arial" w:hAnsi="Arial" w:cs="Arial"/>
                <w:sz w:val="14"/>
                <w:szCs w:val="16"/>
                <w:lang w:val="es-ES_tradnl"/>
              </w:rPr>
              <w:t>Aprueba, es el responsable final de la actividad/tarea.</w:t>
            </w:r>
          </w:p>
        </w:tc>
      </w:tr>
      <w:tr w:rsidR="00902A3D" w:rsidRPr="006044D6" w14:paraId="04F55DC3" w14:textId="77777777" w:rsidTr="009810E9">
        <w:tc>
          <w:tcPr>
            <w:tcW w:w="567" w:type="dxa"/>
            <w:shd w:val="clear" w:color="auto" w:fill="F2F2F2" w:themeFill="background1" w:themeFillShade="F2"/>
            <w:vAlign w:val="center"/>
          </w:tcPr>
          <w:p w14:paraId="5677CB3E" w14:textId="77777777" w:rsidR="00902A3D" w:rsidRPr="006044D6" w:rsidRDefault="00902A3D" w:rsidP="00F05E0B">
            <w:pPr>
              <w:jc w:val="center"/>
              <w:rPr>
                <w:rFonts w:ascii="Arial" w:hAnsi="Arial" w:cs="Arial"/>
                <w:b/>
                <w:sz w:val="14"/>
                <w:szCs w:val="16"/>
                <w:lang w:val="es-ES_tradnl"/>
              </w:rPr>
            </w:pPr>
            <w:r w:rsidRPr="006044D6">
              <w:rPr>
                <w:rFonts w:ascii="Arial" w:hAnsi="Arial" w:cs="Arial"/>
                <w:b/>
                <w:sz w:val="14"/>
                <w:szCs w:val="16"/>
                <w:lang w:val="es-ES_tradnl"/>
              </w:rPr>
              <w:t>C</w:t>
            </w:r>
          </w:p>
        </w:tc>
        <w:tc>
          <w:tcPr>
            <w:tcW w:w="566" w:type="dxa"/>
          </w:tcPr>
          <w:p w14:paraId="44F9F684" w14:textId="77777777" w:rsidR="00902A3D" w:rsidRPr="006044D6" w:rsidRDefault="00902A3D" w:rsidP="00F05E0B">
            <w:pPr>
              <w:jc w:val="both"/>
              <w:rPr>
                <w:rFonts w:ascii="Arial" w:hAnsi="Arial" w:cs="Arial"/>
                <w:sz w:val="14"/>
                <w:szCs w:val="16"/>
                <w:lang w:val="es-ES_tradnl"/>
              </w:rPr>
            </w:pPr>
          </w:p>
        </w:tc>
        <w:tc>
          <w:tcPr>
            <w:tcW w:w="7934" w:type="dxa"/>
            <w:gridSpan w:val="10"/>
          </w:tcPr>
          <w:p w14:paraId="4CBCE04A" w14:textId="2522D960" w:rsidR="00902A3D" w:rsidRPr="006044D6" w:rsidRDefault="00902A3D" w:rsidP="00F05E0B">
            <w:pPr>
              <w:jc w:val="both"/>
              <w:rPr>
                <w:rFonts w:ascii="Arial" w:hAnsi="Arial" w:cs="Arial"/>
                <w:sz w:val="14"/>
                <w:szCs w:val="16"/>
                <w:lang w:val="es-ES_tradnl"/>
              </w:rPr>
            </w:pPr>
            <w:r w:rsidRPr="006044D6">
              <w:rPr>
                <w:rFonts w:ascii="Arial" w:hAnsi="Arial" w:cs="Arial"/>
                <w:sz w:val="14"/>
                <w:szCs w:val="16"/>
                <w:lang w:val="es-ES_tradnl"/>
              </w:rPr>
              <w:t>Comunicado, no implicada directamente en la elaboración de la actividad/tarea, pero se requiere de un insumo suyo (.</w:t>
            </w:r>
          </w:p>
        </w:tc>
      </w:tr>
      <w:tr w:rsidR="00902A3D" w:rsidRPr="006044D6" w14:paraId="0861DA80" w14:textId="77777777" w:rsidTr="009810E9">
        <w:tc>
          <w:tcPr>
            <w:tcW w:w="567" w:type="dxa"/>
            <w:shd w:val="clear" w:color="auto" w:fill="F2F2F2" w:themeFill="background1" w:themeFillShade="F2"/>
            <w:vAlign w:val="center"/>
          </w:tcPr>
          <w:p w14:paraId="541AC460" w14:textId="77777777" w:rsidR="00902A3D" w:rsidRPr="006044D6" w:rsidRDefault="00902A3D" w:rsidP="00F05E0B">
            <w:pPr>
              <w:jc w:val="center"/>
              <w:rPr>
                <w:rFonts w:ascii="Arial" w:hAnsi="Arial" w:cs="Arial"/>
                <w:b/>
                <w:sz w:val="14"/>
                <w:szCs w:val="16"/>
                <w:lang w:val="es-ES_tradnl"/>
              </w:rPr>
            </w:pPr>
            <w:r w:rsidRPr="006044D6">
              <w:rPr>
                <w:rFonts w:ascii="Arial" w:hAnsi="Arial" w:cs="Arial"/>
                <w:b/>
                <w:sz w:val="14"/>
                <w:szCs w:val="16"/>
                <w:lang w:val="es-ES_tradnl"/>
              </w:rPr>
              <w:t>I</w:t>
            </w:r>
          </w:p>
        </w:tc>
        <w:tc>
          <w:tcPr>
            <w:tcW w:w="566" w:type="dxa"/>
          </w:tcPr>
          <w:p w14:paraId="09F16A40" w14:textId="77777777" w:rsidR="00902A3D" w:rsidRPr="006044D6" w:rsidRDefault="00902A3D" w:rsidP="00F05E0B">
            <w:pPr>
              <w:jc w:val="both"/>
              <w:rPr>
                <w:rFonts w:ascii="Arial" w:hAnsi="Arial" w:cs="Arial"/>
                <w:sz w:val="14"/>
                <w:szCs w:val="16"/>
                <w:lang w:val="es-ES_tradnl"/>
              </w:rPr>
            </w:pPr>
          </w:p>
        </w:tc>
        <w:tc>
          <w:tcPr>
            <w:tcW w:w="7934" w:type="dxa"/>
            <w:gridSpan w:val="10"/>
          </w:tcPr>
          <w:p w14:paraId="21EC7C1B" w14:textId="4472FA19" w:rsidR="00902A3D" w:rsidRPr="006044D6" w:rsidRDefault="00902A3D" w:rsidP="00F05E0B">
            <w:pPr>
              <w:jc w:val="both"/>
              <w:rPr>
                <w:rFonts w:ascii="Arial" w:hAnsi="Arial" w:cs="Arial"/>
                <w:sz w:val="14"/>
                <w:szCs w:val="16"/>
                <w:lang w:val="es-ES_tradnl"/>
              </w:rPr>
            </w:pPr>
            <w:r w:rsidRPr="006044D6">
              <w:rPr>
                <w:rFonts w:ascii="Arial" w:hAnsi="Arial" w:cs="Arial"/>
                <w:sz w:val="14"/>
                <w:szCs w:val="16"/>
                <w:lang w:val="es-ES_tradnl"/>
              </w:rPr>
              <w:t>Informado, se mantiene al día sobre los progresos, culminación o entrega, entre otros de la actividad o tarea.</w:t>
            </w:r>
          </w:p>
        </w:tc>
      </w:tr>
      <w:tr w:rsidR="00902A3D" w:rsidRPr="006044D6" w14:paraId="7D95D52F" w14:textId="77777777" w:rsidTr="009810E9">
        <w:tc>
          <w:tcPr>
            <w:tcW w:w="567" w:type="dxa"/>
            <w:shd w:val="clear" w:color="auto" w:fill="F2F2F2" w:themeFill="background1" w:themeFillShade="F2"/>
            <w:vAlign w:val="center"/>
          </w:tcPr>
          <w:p w14:paraId="2D0806F1" w14:textId="77777777" w:rsidR="00902A3D" w:rsidRPr="006044D6" w:rsidRDefault="00902A3D" w:rsidP="00F05E0B">
            <w:pPr>
              <w:jc w:val="center"/>
              <w:rPr>
                <w:rFonts w:ascii="Arial" w:hAnsi="Arial" w:cs="Arial"/>
                <w:b/>
                <w:sz w:val="14"/>
                <w:szCs w:val="16"/>
                <w:lang w:val="es-ES_tradnl"/>
              </w:rPr>
            </w:pPr>
            <w:r w:rsidRPr="006044D6">
              <w:rPr>
                <w:rFonts w:ascii="Arial" w:hAnsi="Arial" w:cs="Arial"/>
                <w:b/>
                <w:sz w:val="14"/>
                <w:szCs w:val="16"/>
                <w:lang w:val="es-ES_tradnl"/>
              </w:rPr>
              <w:t>P</w:t>
            </w:r>
          </w:p>
        </w:tc>
        <w:tc>
          <w:tcPr>
            <w:tcW w:w="566" w:type="dxa"/>
          </w:tcPr>
          <w:p w14:paraId="61EC0327" w14:textId="77777777" w:rsidR="00902A3D" w:rsidRPr="006044D6" w:rsidRDefault="00902A3D" w:rsidP="00F05E0B">
            <w:pPr>
              <w:jc w:val="both"/>
              <w:rPr>
                <w:rFonts w:ascii="Arial" w:hAnsi="Arial" w:cs="Arial"/>
                <w:sz w:val="14"/>
                <w:szCs w:val="16"/>
                <w:lang w:val="es-ES_tradnl"/>
              </w:rPr>
            </w:pPr>
          </w:p>
        </w:tc>
        <w:tc>
          <w:tcPr>
            <w:tcW w:w="7934" w:type="dxa"/>
            <w:gridSpan w:val="10"/>
          </w:tcPr>
          <w:p w14:paraId="27FF05FF" w14:textId="0D85D293" w:rsidR="00902A3D" w:rsidRPr="006044D6" w:rsidRDefault="00902A3D" w:rsidP="00F05E0B">
            <w:pPr>
              <w:jc w:val="both"/>
              <w:rPr>
                <w:rFonts w:ascii="Arial" w:hAnsi="Arial" w:cs="Arial"/>
                <w:sz w:val="14"/>
                <w:szCs w:val="16"/>
                <w:lang w:val="es-ES_tradnl"/>
              </w:rPr>
            </w:pPr>
            <w:r w:rsidRPr="006044D6">
              <w:rPr>
                <w:rFonts w:ascii="Arial" w:hAnsi="Arial" w:cs="Arial"/>
                <w:sz w:val="14"/>
                <w:szCs w:val="16"/>
                <w:lang w:val="es-ES_tradnl"/>
              </w:rPr>
              <w:t>Participa en la elaboración de la tarea/actividad</w:t>
            </w:r>
          </w:p>
        </w:tc>
      </w:tr>
      <w:tr w:rsidR="00902A3D" w:rsidRPr="006044D6" w14:paraId="54F2518B" w14:textId="77777777" w:rsidTr="009810E9">
        <w:tc>
          <w:tcPr>
            <w:tcW w:w="567" w:type="dxa"/>
            <w:shd w:val="clear" w:color="auto" w:fill="F2F2F2" w:themeFill="background1" w:themeFillShade="F2"/>
            <w:vAlign w:val="center"/>
          </w:tcPr>
          <w:p w14:paraId="78206C33" w14:textId="77777777" w:rsidR="00902A3D" w:rsidRPr="006044D6" w:rsidRDefault="00902A3D" w:rsidP="00F05E0B">
            <w:pPr>
              <w:jc w:val="center"/>
              <w:rPr>
                <w:rFonts w:ascii="Arial" w:hAnsi="Arial" w:cs="Arial"/>
                <w:b/>
                <w:sz w:val="14"/>
                <w:szCs w:val="16"/>
                <w:lang w:val="es-ES_tradnl"/>
              </w:rPr>
            </w:pPr>
            <w:r w:rsidRPr="006044D6">
              <w:rPr>
                <w:rFonts w:ascii="Arial" w:hAnsi="Arial" w:cs="Arial"/>
                <w:b/>
                <w:sz w:val="14"/>
                <w:szCs w:val="16"/>
                <w:lang w:val="es-ES_tradnl"/>
              </w:rPr>
              <w:t>V</w:t>
            </w:r>
          </w:p>
        </w:tc>
        <w:tc>
          <w:tcPr>
            <w:tcW w:w="566" w:type="dxa"/>
          </w:tcPr>
          <w:p w14:paraId="1849FB0D" w14:textId="77777777" w:rsidR="00902A3D" w:rsidRPr="006044D6" w:rsidRDefault="00902A3D" w:rsidP="00F05E0B">
            <w:pPr>
              <w:jc w:val="both"/>
              <w:rPr>
                <w:rFonts w:ascii="Arial" w:hAnsi="Arial" w:cs="Arial"/>
                <w:sz w:val="14"/>
                <w:szCs w:val="16"/>
                <w:lang w:val="es-ES_tradnl"/>
              </w:rPr>
            </w:pPr>
          </w:p>
        </w:tc>
        <w:tc>
          <w:tcPr>
            <w:tcW w:w="7934" w:type="dxa"/>
            <w:gridSpan w:val="10"/>
          </w:tcPr>
          <w:p w14:paraId="0EE3D1BF" w14:textId="3641E063" w:rsidR="00902A3D" w:rsidRPr="006044D6" w:rsidRDefault="00902A3D" w:rsidP="00F05E0B">
            <w:pPr>
              <w:jc w:val="both"/>
              <w:rPr>
                <w:rFonts w:ascii="Arial" w:hAnsi="Arial" w:cs="Arial"/>
                <w:sz w:val="14"/>
                <w:szCs w:val="16"/>
                <w:lang w:val="es-ES_tradnl"/>
              </w:rPr>
            </w:pPr>
            <w:r w:rsidRPr="006044D6">
              <w:rPr>
                <w:rFonts w:ascii="Arial" w:hAnsi="Arial" w:cs="Arial"/>
                <w:sz w:val="14"/>
                <w:szCs w:val="16"/>
                <w:lang w:val="es-ES_tradnl"/>
              </w:rPr>
              <w:t>Verifica, el cumplimiento de los estándares preestablecidos y da conformidad</w:t>
            </w:r>
          </w:p>
        </w:tc>
      </w:tr>
    </w:tbl>
    <w:p w14:paraId="6F2F346F" w14:textId="77777777" w:rsidR="009D76C0" w:rsidRPr="006044D6" w:rsidRDefault="009D76C0" w:rsidP="0042117A">
      <w:pPr>
        <w:jc w:val="center"/>
        <w:rPr>
          <w:rFonts w:ascii="Arial" w:hAnsi="Arial" w:cs="Arial"/>
          <w:lang w:val="es-ES_tradnl"/>
        </w:rPr>
      </w:pPr>
    </w:p>
    <w:p w14:paraId="115515B3" w14:textId="77777777" w:rsidR="00B1357A" w:rsidRPr="006044D6" w:rsidRDefault="00B1357A" w:rsidP="00844312">
      <w:pPr>
        <w:pStyle w:val="Heading6"/>
        <w:spacing w:after="120"/>
        <w:rPr>
          <w:rFonts w:ascii="Arial" w:hAnsi="Arial" w:cs="Arial"/>
          <w:lang w:val="es-ES_tradnl"/>
        </w:rPr>
      </w:pPr>
      <w:r w:rsidRPr="006044D6">
        <w:rPr>
          <w:rFonts w:ascii="Arial" w:hAnsi="Arial" w:cs="Arial"/>
          <w:lang w:val="es-ES_tradnl"/>
        </w:rPr>
        <w:t>Fase de Ejecución y Cierre</w:t>
      </w:r>
    </w:p>
    <w:p w14:paraId="082E2808" w14:textId="2E3EEA35" w:rsidR="00C3764B" w:rsidRPr="006044D6" w:rsidRDefault="00C3764B" w:rsidP="00C3764B">
      <w:pPr>
        <w:jc w:val="both"/>
        <w:rPr>
          <w:rFonts w:ascii="Arial" w:hAnsi="Arial" w:cs="Arial"/>
          <w:lang w:val="es-ES_tradnl"/>
        </w:rPr>
      </w:pPr>
      <w:r w:rsidRPr="006044D6">
        <w:rPr>
          <w:rFonts w:ascii="Arial" w:hAnsi="Arial" w:cs="Arial"/>
          <w:lang w:val="es-ES_tradnl"/>
        </w:rPr>
        <w:t xml:space="preserve">Es esta fase se inicia con la culminación de las actividades previstas en el proyecto seleccionado y se orienta </w:t>
      </w:r>
      <w:r w:rsidR="009277BC" w:rsidRPr="006044D6">
        <w:rPr>
          <w:rFonts w:ascii="Arial" w:hAnsi="Arial" w:cs="Arial"/>
          <w:lang w:val="es-ES_tradnl"/>
        </w:rPr>
        <w:t xml:space="preserve">a constatar el cumplimiento de la totalidad de los hitos o productos del proyecto se hayan cumplido conforme a lo indicado en el contrato/convenio, incluye </w:t>
      </w:r>
      <w:r w:rsidR="00984072" w:rsidRPr="006044D6">
        <w:rPr>
          <w:rFonts w:ascii="Arial" w:hAnsi="Arial" w:cs="Arial"/>
          <w:lang w:val="es-ES_tradnl"/>
        </w:rPr>
        <w:t>la conciliación financiera</w:t>
      </w:r>
      <w:r w:rsidR="009277BC" w:rsidRPr="006044D6">
        <w:rPr>
          <w:rFonts w:ascii="Arial" w:hAnsi="Arial" w:cs="Arial"/>
          <w:lang w:val="es-ES_tradnl"/>
        </w:rPr>
        <w:t xml:space="preserve"> entre lo desembolsado por el programa y lo ejecutado durante el plazo de </w:t>
      </w:r>
      <w:r w:rsidR="00812B96" w:rsidRPr="006044D6">
        <w:rPr>
          <w:rFonts w:ascii="Arial" w:hAnsi="Arial" w:cs="Arial"/>
          <w:lang w:val="es-ES_tradnl"/>
        </w:rPr>
        <w:t>ejecución</w:t>
      </w:r>
      <w:r w:rsidR="009277BC" w:rsidRPr="006044D6">
        <w:rPr>
          <w:rFonts w:ascii="Arial" w:hAnsi="Arial" w:cs="Arial"/>
          <w:lang w:val="es-ES_tradnl"/>
        </w:rPr>
        <w:t xml:space="preserve"> del proyecto y culmina con un informe o reporte de cierre físico y financiero</w:t>
      </w:r>
      <w:r w:rsidRPr="006044D6">
        <w:rPr>
          <w:rFonts w:ascii="Arial" w:hAnsi="Arial" w:cs="Arial"/>
          <w:lang w:val="es-ES_tradnl"/>
        </w:rPr>
        <w:t>. En esta fase se identifican las siguientes actividades:</w:t>
      </w:r>
    </w:p>
    <w:p w14:paraId="488A7CAE" w14:textId="00195EC6" w:rsidR="00F74ED5" w:rsidRPr="006044D6" w:rsidRDefault="00F74ED5" w:rsidP="00F74ED5">
      <w:pPr>
        <w:pStyle w:val="ListParagraph"/>
        <w:spacing w:line="276" w:lineRule="auto"/>
        <w:ind w:left="567"/>
        <w:jc w:val="center"/>
        <w:rPr>
          <w:rFonts w:ascii="Arial" w:hAnsi="Arial" w:cs="Arial"/>
          <w:b/>
          <w:sz w:val="20"/>
          <w:lang w:val="es-ES_tradnl"/>
        </w:rPr>
      </w:pPr>
      <w:r w:rsidRPr="006044D6">
        <w:rPr>
          <w:rFonts w:ascii="Arial" w:hAnsi="Arial" w:cs="Arial"/>
          <w:b/>
          <w:sz w:val="20"/>
          <w:lang w:val="es-ES_tradnl"/>
        </w:rPr>
        <w:t>Gráfico 5 – III. Fase de Ejecución y Cierre</w:t>
      </w:r>
    </w:p>
    <w:p w14:paraId="6DC270A1" w14:textId="77777777" w:rsidR="00A018D4" w:rsidRPr="006044D6" w:rsidRDefault="00EF349C" w:rsidP="0042117A">
      <w:pPr>
        <w:jc w:val="center"/>
        <w:rPr>
          <w:rFonts w:ascii="Arial" w:hAnsi="Arial" w:cs="Arial"/>
          <w:lang w:val="es-ES_tradnl"/>
        </w:rPr>
      </w:pPr>
      <w:r w:rsidRPr="006044D6">
        <w:rPr>
          <w:rFonts w:ascii="Arial" w:hAnsi="Arial" w:cs="Arial"/>
          <w:noProof/>
          <w:lang w:val="es-ES_tradnl"/>
        </w:rPr>
        <w:drawing>
          <wp:inline distT="0" distB="0" distL="0" distR="0" wp14:anchorId="42D788BC" wp14:editId="61A559C1">
            <wp:extent cx="2273185" cy="1273628"/>
            <wp:effectExtent l="0" t="0" r="0" b="3175"/>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
                    <pic:cNvPicPr/>
                  </pic:nvPicPr>
                  <pic:blipFill>
                    <a:blip r:embed="rId37">
                      <a:extLst>
                        <a:ext uri="{28A0092B-C50C-407E-A947-70E740481C1C}">
                          <a14:useLocalDpi xmlns:a14="http://schemas.microsoft.com/office/drawing/2010/main" val="0"/>
                        </a:ext>
                      </a:extLst>
                    </a:blip>
                    <a:stretch>
                      <a:fillRect/>
                    </a:stretch>
                  </pic:blipFill>
                  <pic:spPr>
                    <a:xfrm>
                      <a:off x="0" y="0"/>
                      <a:ext cx="2294364" cy="1285494"/>
                    </a:xfrm>
                    <a:prstGeom prst="rect">
                      <a:avLst/>
                    </a:prstGeom>
                  </pic:spPr>
                </pic:pic>
              </a:graphicData>
            </a:graphic>
          </wp:inline>
        </w:drawing>
      </w:r>
    </w:p>
    <w:p w14:paraId="5767B364" w14:textId="77777777" w:rsidR="00C3764B" w:rsidRPr="006044D6" w:rsidRDefault="00C3764B" w:rsidP="00C3764B">
      <w:pPr>
        <w:jc w:val="both"/>
        <w:rPr>
          <w:rFonts w:ascii="Arial" w:hAnsi="Arial" w:cs="Arial"/>
          <w:lang w:val="es-ES_tradnl"/>
        </w:rPr>
      </w:pPr>
      <w:r w:rsidRPr="006044D6">
        <w:rPr>
          <w:rFonts w:ascii="Arial" w:hAnsi="Arial" w:cs="Arial"/>
          <w:lang w:val="es-ES_tradnl"/>
        </w:rPr>
        <w:t>Teniendo en cuenta la interacción en la UEP con sus diferentes actores, las responsabilidades en las principales actividades para la implementación del programa se han establecido en la siguiente matriz:</w:t>
      </w:r>
    </w:p>
    <w:p w14:paraId="4059FA8A" w14:textId="581195B2" w:rsidR="00FA525F" w:rsidRPr="006044D6" w:rsidRDefault="00FA525F" w:rsidP="0036457A">
      <w:pPr>
        <w:keepNext/>
        <w:jc w:val="center"/>
        <w:rPr>
          <w:rFonts w:ascii="Arial" w:hAnsi="Arial" w:cs="Arial"/>
          <w:b/>
          <w:sz w:val="20"/>
          <w:lang w:val="es-ES_tradnl"/>
        </w:rPr>
      </w:pPr>
      <w:r w:rsidRPr="006044D6">
        <w:rPr>
          <w:rFonts w:ascii="Arial" w:hAnsi="Arial" w:cs="Arial"/>
          <w:b/>
          <w:sz w:val="20"/>
          <w:lang w:val="es-ES_tradnl"/>
        </w:rPr>
        <w:t xml:space="preserve">Tabla N° </w:t>
      </w:r>
      <w:r w:rsidR="00037529" w:rsidRPr="006044D6">
        <w:rPr>
          <w:rFonts w:ascii="Arial" w:hAnsi="Arial" w:cs="Arial"/>
          <w:b/>
          <w:sz w:val="20"/>
          <w:lang w:val="es-ES_tradnl"/>
        </w:rPr>
        <w:t>02</w:t>
      </w:r>
      <w:r w:rsidRPr="006044D6">
        <w:rPr>
          <w:rFonts w:ascii="Arial" w:hAnsi="Arial" w:cs="Arial"/>
          <w:b/>
          <w:sz w:val="20"/>
          <w:lang w:val="es-ES_tradnl"/>
        </w:rPr>
        <w:t xml:space="preserve">: Matriz de </w:t>
      </w:r>
      <w:r w:rsidR="00812B96" w:rsidRPr="006044D6">
        <w:rPr>
          <w:rFonts w:ascii="Arial" w:hAnsi="Arial" w:cs="Arial"/>
          <w:b/>
          <w:sz w:val="20"/>
          <w:lang w:val="es-ES_tradnl"/>
        </w:rPr>
        <w:t>Responsabilidades</w:t>
      </w:r>
    </w:p>
    <w:tbl>
      <w:tblPr>
        <w:tblStyle w:val="TableGrid"/>
        <w:tblW w:w="9067" w:type="dxa"/>
        <w:tblLook w:val="04A0" w:firstRow="1" w:lastRow="0" w:firstColumn="1" w:lastColumn="0" w:noHBand="0" w:noVBand="1"/>
      </w:tblPr>
      <w:tblGrid>
        <w:gridCol w:w="567"/>
        <w:gridCol w:w="566"/>
        <w:gridCol w:w="2684"/>
        <w:gridCol w:w="573"/>
        <w:gridCol w:w="567"/>
        <w:gridCol w:w="425"/>
        <w:gridCol w:w="709"/>
        <w:gridCol w:w="708"/>
        <w:gridCol w:w="709"/>
        <w:gridCol w:w="567"/>
        <w:gridCol w:w="425"/>
        <w:gridCol w:w="567"/>
      </w:tblGrid>
      <w:tr w:rsidR="005E10BE" w:rsidRPr="006044D6" w14:paraId="23971CE2" w14:textId="77777777" w:rsidTr="009810E9">
        <w:trPr>
          <w:cantSplit/>
          <w:trHeight w:val="2246"/>
          <w:tblHeader/>
        </w:trPr>
        <w:tc>
          <w:tcPr>
            <w:tcW w:w="3817" w:type="dxa"/>
            <w:gridSpan w:val="3"/>
            <w:tcBorders>
              <w:bottom w:val="single" w:sz="4" w:space="0" w:color="auto"/>
            </w:tcBorders>
            <w:shd w:val="clear" w:color="auto" w:fill="F2F2F2" w:themeFill="background1" w:themeFillShade="F2"/>
            <w:vAlign w:val="center"/>
          </w:tcPr>
          <w:p w14:paraId="56ED5999" w14:textId="77777777" w:rsidR="005E10BE" w:rsidRPr="006044D6" w:rsidRDefault="005E10BE" w:rsidP="0036457A">
            <w:pPr>
              <w:keepNext/>
              <w:jc w:val="center"/>
              <w:rPr>
                <w:rFonts w:ascii="Arial" w:hAnsi="Arial" w:cs="Arial"/>
                <w:b/>
                <w:lang w:val="es-ES_tradnl"/>
              </w:rPr>
            </w:pPr>
            <w:r w:rsidRPr="006044D6">
              <w:rPr>
                <w:rFonts w:ascii="Arial" w:hAnsi="Arial" w:cs="Arial"/>
                <w:b/>
                <w:lang w:val="es-ES_tradnl"/>
              </w:rPr>
              <w:t>Actividad</w:t>
            </w:r>
          </w:p>
        </w:tc>
        <w:tc>
          <w:tcPr>
            <w:tcW w:w="573" w:type="dxa"/>
            <w:tcBorders>
              <w:bottom w:val="single" w:sz="4" w:space="0" w:color="auto"/>
            </w:tcBorders>
            <w:shd w:val="clear" w:color="auto" w:fill="F2F2F2" w:themeFill="background1" w:themeFillShade="F2"/>
            <w:textDirection w:val="btLr"/>
            <w:vAlign w:val="center"/>
          </w:tcPr>
          <w:p w14:paraId="6A9317C6" w14:textId="77777777" w:rsidR="005E10BE" w:rsidRPr="006044D6" w:rsidRDefault="005E10BE" w:rsidP="0036457A">
            <w:pPr>
              <w:keepNext/>
              <w:ind w:left="113" w:right="113"/>
              <w:jc w:val="center"/>
              <w:rPr>
                <w:rFonts w:ascii="Arial" w:hAnsi="Arial" w:cs="Arial"/>
                <w:b/>
                <w:sz w:val="16"/>
                <w:lang w:val="es-ES_tradnl"/>
              </w:rPr>
            </w:pPr>
            <w:r w:rsidRPr="006044D6">
              <w:rPr>
                <w:rFonts w:ascii="Arial" w:hAnsi="Arial" w:cs="Arial"/>
                <w:b/>
                <w:sz w:val="16"/>
                <w:lang w:val="es-ES_tradnl"/>
              </w:rPr>
              <w:t>BID</w:t>
            </w:r>
          </w:p>
        </w:tc>
        <w:tc>
          <w:tcPr>
            <w:tcW w:w="567" w:type="dxa"/>
            <w:tcBorders>
              <w:bottom w:val="single" w:sz="4" w:space="0" w:color="auto"/>
            </w:tcBorders>
            <w:shd w:val="clear" w:color="auto" w:fill="F2F2F2" w:themeFill="background1" w:themeFillShade="F2"/>
            <w:textDirection w:val="btLr"/>
            <w:vAlign w:val="center"/>
          </w:tcPr>
          <w:p w14:paraId="2803F4ED" w14:textId="77777777" w:rsidR="005E10BE" w:rsidRPr="006044D6" w:rsidRDefault="005E10BE" w:rsidP="0036457A">
            <w:pPr>
              <w:keepNext/>
              <w:ind w:left="113" w:right="113"/>
              <w:jc w:val="center"/>
              <w:rPr>
                <w:rFonts w:ascii="Arial" w:hAnsi="Arial" w:cs="Arial"/>
                <w:b/>
                <w:sz w:val="16"/>
                <w:lang w:val="es-ES_tradnl"/>
              </w:rPr>
            </w:pPr>
            <w:r w:rsidRPr="006044D6">
              <w:rPr>
                <w:rFonts w:ascii="Arial" w:hAnsi="Arial" w:cs="Arial"/>
                <w:b/>
                <w:sz w:val="16"/>
                <w:lang w:val="es-ES_tradnl"/>
              </w:rPr>
              <w:t>Directorio Estratégico</w:t>
            </w:r>
          </w:p>
        </w:tc>
        <w:tc>
          <w:tcPr>
            <w:tcW w:w="425" w:type="dxa"/>
            <w:tcBorders>
              <w:bottom w:val="single" w:sz="4" w:space="0" w:color="auto"/>
            </w:tcBorders>
            <w:shd w:val="clear" w:color="auto" w:fill="F2F2F2" w:themeFill="background1" w:themeFillShade="F2"/>
            <w:textDirection w:val="btLr"/>
          </w:tcPr>
          <w:p w14:paraId="7E28AB10" w14:textId="7EFC5BDE" w:rsidR="005E10BE" w:rsidRPr="006044D6" w:rsidRDefault="005E10BE" w:rsidP="0036457A">
            <w:pPr>
              <w:keepNext/>
              <w:ind w:left="113" w:right="113"/>
              <w:jc w:val="center"/>
              <w:rPr>
                <w:rFonts w:ascii="Arial" w:hAnsi="Arial" w:cs="Arial"/>
                <w:b/>
                <w:sz w:val="16"/>
                <w:lang w:val="es-ES_tradnl"/>
              </w:rPr>
            </w:pPr>
            <w:r w:rsidRPr="006044D6">
              <w:rPr>
                <w:rFonts w:ascii="Arial" w:hAnsi="Arial" w:cs="Arial"/>
                <w:b/>
                <w:sz w:val="16"/>
                <w:lang w:val="es-ES_tradnl"/>
              </w:rPr>
              <w:t>CECOMRO</w:t>
            </w:r>
          </w:p>
        </w:tc>
        <w:tc>
          <w:tcPr>
            <w:tcW w:w="709" w:type="dxa"/>
            <w:tcBorders>
              <w:bottom w:val="single" w:sz="4" w:space="0" w:color="auto"/>
            </w:tcBorders>
            <w:shd w:val="clear" w:color="auto" w:fill="F2F2F2" w:themeFill="background1" w:themeFillShade="F2"/>
            <w:textDirection w:val="btLr"/>
            <w:vAlign w:val="center"/>
          </w:tcPr>
          <w:p w14:paraId="3AD7F473" w14:textId="462E6D6C" w:rsidR="005E10BE" w:rsidRPr="006044D6" w:rsidRDefault="005E10BE" w:rsidP="0036457A">
            <w:pPr>
              <w:keepNext/>
              <w:ind w:left="113" w:right="113"/>
              <w:jc w:val="center"/>
              <w:rPr>
                <w:rFonts w:ascii="Arial" w:hAnsi="Arial" w:cs="Arial"/>
                <w:b/>
                <w:sz w:val="16"/>
                <w:lang w:val="es-ES_tradnl"/>
              </w:rPr>
            </w:pPr>
            <w:r w:rsidRPr="006044D6">
              <w:rPr>
                <w:rFonts w:ascii="Arial" w:hAnsi="Arial" w:cs="Arial"/>
                <w:b/>
                <w:sz w:val="16"/>
                <w:lang w:val="es-ES_tradnl"/>
              </w:rPr>
              <w:t>Unidad Ejecutora del Programa</w:t>
            </w:r>
          </w:p>
        </w:tc>
        <w:tc>
          <w:tcPr>
            <w:tcW w:w="708" w:type="dxa"/>
            <w:tcBorders>
              <w:bottom w:val="single" w:sz="4" w:space="0" w:color="auto"/>
            </w:tcBorders>
            <w:shd w:val="clear" w:color="auto" w:fill="F2F2F2" w:themeFill="background1" w:themeFillShade="F2"/>
            <w:textDirection w:val="btLr"/>
            <w:vAlign w:val="center"/>
          </w:tcPr>
          <w:p w14:paraId="09C9BD24" w14:textId="0CA8FA28" w:rsidR="005E10BE" w:rsidRPr="006044D6" w:rsidRDefault="005E10BE" w:rsidP="0036457A">
            <w:pPr>
              <w:keepNext/>
              <w:ind w:left="113" w:right="113"/>
              <w:jc w:val="center"/>
              <w:rPr>
                <w:rFonts w:ascii="Arial" w:hAnsi="Arial" w:cs="Arial"/>
                <w:b/>
                <w:sz w:val="16"/>
                <w:lang w:val="es-ES_tradnl"/>
              </w:rPr>
            </w:pPr>
            <w:r w:rsidRPr="006044D6">
              <w:rPr>
                <w:rFonts w:ascii="Arial" w:hAnsi="Arial" w:cs="Arial"/>
                <w:b/>
                <w:sz w:val="16"/>
                <w:lang w:val="es-ES_tradnl"/>
              </w:rPr>
              <w:t>Comité de Promoción y Seguimiento – (RO)</w:t>
            </w:r>
          </w:p>
        </w:tc>
        <w:tc>
          <w:tcPr>
            <w:tcW w:w="709" w:type="dxa"/>
            <w:tcBorders>
              <w:bottom w:val="single" w:sz="4" w:space="0" w:color="auto"/>
            </w:tcBorders>
            <w:shd w:val="clear" w:color="auto" w:fill="F2F2F2" w:themeFill="background1" w:themeFillShade="F2"/>
            <w:textDirection w:val="btLr"/>
            <w:vAlign w:val="center"/>
          </w:tcPr>
          <w:p w14:paraId="1B69CDFF" w14:textId="77777777" w:rsidR="005E10BE" w:rsidRPr="006044D6" w:rsidRDefault="005E10BE" w:rsidP="0036457A">
            <w:pPr>
              <w:keepNext/>
              <w:ind w:left="113" w:right="113"/>
              <w:jc w:val="center"/>
              <w:rPr>
                <w:rFonts w:ascii="Arial" w:hAnsi="Arial" w:cs="Arial"/>
                <w:b/>
                <w:sz w:val="16"/>
                <w:lang w:val="es-ES_tradnl"/>
              </w:rPr>
            </w:pPr>
            <w:r w:rsidRPr="006044D6">
              <w:rPr>
                <w:rFonts w:ascii="Arial" w:hAnsi="Arial" w:cs="Arial"/>
                <w:b/>
                <w:sz w:val="16"/>
                <w:lang w:val="es-ES_tradnl"/>
              </w:rPr>
              <w:t>Unidad de Gerenciamiento Técnico del Componente 1</w:t>
            </w:r>
          </w:p>
        </w:tc>
        <w:tc>
          <w:tcPr>
            <w:tcW w:w="567" w:type="dxa"/>
            <w:tcBorders>
              <w:bottom w:val="single" w:sz="4" w:space="0" w:color="auto"/>
            </w:tcBorders>
            <w:shd w:val="clear" w:color="auto" w:fill="F2F2F2" w:themeFill="background1" w:themeFillShade="F2"/>
            <w:textDirection w:val="btLr"/>
            <w:vAlign w:val="center"/>
          </w:tcPr>
          <w:p w14:paraId="451060CA" w14:textId="77777777" w:rsidR="005E10BE" w:rsidRPr="006044D6" w:rsidRDefault="005E10BE" w:rsidP="0036457A">
            <w:pPr>
              <w:keepNext/>
              <w:ind w:left="113" w:right="113"/>
              <w:jc w:val="center"/>
              <w:rPr>
                <w:rFonts w:ascii="Arial" w:hAnsi="Arial" w:cs="Arial"/>
                <w:b/>
                <w:sz w:val="16"/>
                <w:lang w:val="es-ES_tradnl"/>
              </w:rPr>
            </w:pPr>
            <w:r w:rsidRPr="006044D6">
              <w:rPr>
                <w:rFonts w:ascii="Arial" w:hAnsi="Arial" w:cs="Arial"/>
                <w:b/>
                <w:sz w:val="16"/>
                <w:lang w:val="es-ES_tradnl"/>
              </w:rPr>
              <w:t>Comité de Evaluación</w:t>
            </w:r>
          </w:p>
        </w:tc>
        <w:tc>
          <w:tcPr>
            <w:tcW w:w="425" w:type="dxa"/>
            <w:tcBorders>
              <w:bottom w:val="single" w:sz="4" w:space="0" w:color="auto"/>
            </w:tcBorders>
            <w:shd w:val="clear" w:color="auto" w:fill="F2F2F2" w:themeFill="background1" w:themeFillShade="F2"/>
            <w:textDirection w:val="btLr"/>
            <w:vAlign w:val="center"/>
          </w:tcPr>
          <w:p w14:paraId="205E0538" w14:textId="77777777" w:rsidR="005E10BE" w:rsidRPr="006044D6" w:rsidRDefault="005E10BE" w:rsidP="0036457A">
            <w:pPr>
              <w:keepNext/>
              <w:ind w:left="113" w:right="113"/>
              <w:jc w:val="center"/>
              <w:rPr>
                <w:rFonts w:ascii="Arial" w:hAnsi="Arial" w:cs="Arial"/>
                <w:b/>
                <w:sz w:val="16"/>
                <w:lang w:val="es-ES_tradnl"/>
              </w:rPr>
            </w:pPr>
            <w:r w:rsidRPr="006044D6">
              <w:rPr>
                <w:rFonts w:ascii="Arial" w:hAnsi="Arial" w:cs="Arial"/>
                <w:b/>
                <w:sz w:val="16"/>
                <w:lang w:val="es-ES_tradnl"/>
              </w:rPr>
              <w:t>Empresas</w:t>
            </w:r>
          </w:p>
        </w:tc>
        <w:tc>
          <w:tcPr>
            <w:tcW w:w="567" w:type="dxa"/>
            <w:tcBorders>
              <w:bottom w:val="single" w:sz="4" w:space="0" w:color="auto"/>
            </w:tcBorders>
            <w:shd w:val="clear" w:color="auto" w:fill="F2F2F2" w:themeFill="background1" w:themeFillShade="F2"/>
            <w:textDirection w:val="btLr"/>
          </w:tcPr>
          <w:p w14:paraId="51FAF508" w14:textId="77777777" w:rsidR="005E10BE" w:rsidRPr="006044D6" w:rsidRDefault="005E10BE" w:rsidP="0036457A">
            <w:pPr>
              <w:keepNext/>
              <w:ind w:left="113" w:right="113"/>
              <w:jc w:val="center"/>
              <w:rPr>
                <w:rFonts w:ascii="Arial" w:hAnsi="Arial" w:cs="Arial"/>
                <w:b/>
                <w:sz w:val="16"/>
                <w:lang w:val="es-ES_tradnl"/>
              </w:rPr>
            </w:pPr>
            <w:r w:rsidRPr="006044D6">
              <w:rPr>
                <w:rFonts w:ascii="Arial" w:hAnsi="Arial" w:cs="Arial"/>
                <w:b/>
                <w:sz w:val="16"/>
                <w:lang w:val="es-ES_tradnl"/>
              </w:rPr>
              <w:t>Instituciones de Formación y/o Capacitación</w:t>
            </w:r>
          </w:p>
        </w:tc>
      </w:tr>
      <w:tr w:rsidR="005E10BE" w:rsidRPr="006044D6" w14:paraId="546CA927" w14:textId="77777777" w:rsidTr="009810E9">
        <w:tc>
          <w:tcPr>
            <w:tcW w:w="3817" w:type="dxa"/>
            <w:gridSpan w:val="3"/>
            <w:tcBorders>
              <w:bottom w:val="dashSmallGap" w:sz="4" w:space="0" w:color="auto"/>
            </w:tcBorders>
          </w:tcPr>
          <w:p w14:paraId="773BCFEF" w14:textId="77777777" w:rsidR="005E10BE" w:rsidRPr="006044D6" w:rsidRDefault="005E10BE" w:rsidP="00F05E0B">
            <w:pPr>
              <w:jc w:val="both"/>
              <w:rPr>
                <w:rFonts w:ascii="Arial" w:hAnsi="Arial" w:cs="Arial"/>
                <w:b/>
                <w:sz w:val="20"/>
                <w:lang w:val="es-ES_tradnl"/>
              </w:rPr>
            </w:pPr>
            <w:r w:rsidRPr="006044D6">
              <w:rPr>
                <w:rFonts w:ascii="Arial" w:hAnsi="Arial" w:cs="Arial"/>
                <w:b/>
                <w:sz w:val="20"/>
                <w:lang w:val="es-ES_tradnl"/>
              </w:rPr>
              <w:t>Monitoreo y Acompañamiento</w:t>
            </w:r>
          </w:p>
        </w:tc>
        <w:tc>
          <w:tcPr>
            <w:tcW w:w="573" w:type="dxa"/>
            <w:tcBorders>
              <w:bottom w:val="dashSmallGap" w:sz="4" w:space="0" w:color="auto"/>
            </w:tcBorders>
          </w:tcPr>
          <w:p w14:paraId="4CA4E8C1" w14:textId="77777777" w:rsidR="005E10BE" w:rsidRPr="006044D6" w:rsidRDefault="005E10BE" w:rsidP="00F05E0B">
            <w:pPr>
              <w:jc w:val="center"/>
              <w:rPr>
                <w:rFonts w:ascii="Arial" w:hAnsi="Arial" w:cs="Arial"/>
                <w:b/>
                <w:sz w:val="18"/>
                <w:szCs w:val="18"/>
                <w:lang w:val="es-ES_tradnl"/>
              </w:rPr>
            </w:pPr>
          </w:p>
        </w:tc>
        <w:tc>
          <w:tcPr>
            <w:tcW w:w="567" w:type="dxa"/>
            <w:tcBorders>
              <w:bottom w:val="dashSmallGap" w:sz="4" w:space="0" w:color="auto"/>
            </w:tcBorders>
            <w:vAlign w:val="center"/>
          </w:tcPr>
          <w:p w14:paraId="6D82015D" w14:textId="77777777" w:rsidR="005E10BE" w:rsidRPr="006044D6" w:rsidRDefault="005E10BE" w:rsidP="00F05E0B">
            <w:pPr>
              <w:jc w:val="center"/>
              <w:rPr>
                <w:rFonts w:ascii="Arial" w:hAnsi="Arial" w:cs="Arial"/>
                <w:b/>
                <w:sz w:val="18"/>
                <w:szCs w:val="18"/>
                <w:lang w:val="es-ES_tradnl"/>
              </w:rPr>
            </w:pPr>
          </w:p>
        </w:tc>
        <w:tc>
          <w:tcPr>
            <w:tcW w:w="425" w:type="dxa"/>
            <w:tcBorders>
              <w:bottom w:val="dashSmallGap" w:sz="4" w:space="0" w:color="auto"/>
            </w:tcBorders>
          </w:tcPr>
          <w:p w14:paraId="5F9277D2" w14:textId="77777777" w:rsidR="005E10BE" w:rsidRPr="006044D6" w:rsidRDefault="005E10BE" w:rsidP="00F05E0B">
            <w:pPr>
              <w:jc w:val="center"/>
              <w:rPr>
                <w:rFonts w:ascii="Arial" w:hAnsi="Arial" w:cs="Arial"/>
                <w:b/>
                <w:sz w:val="18"/>
                <w:szCs w:val="18"/>
                <w:lang w:val="es-ES_tradnl"/>
              </w:rPr>
            </w:pPr>
          </w:p>
        </w:tc>
        <w:tc>
          <w:tcPr>
            <w:tcW w:w="709" w:type="dxa"/>
            <w:tcBorders>
              <w:bottom w:val="dashSmallGap" w:sz="4" w:space="0" w:color="auto"/>
            </w:tcBorders>
            <w:vAlign w:val="center"/>
          </w:tcPr>
          <w:p w14:paraId="2F7B310A" w14:textId="7937750D" w:rsidR="005E10BE" w:rsidRPr="006044D6" w:rsidRDefault="005E10BE" w:rsidP="00F05E0B">
            <w:pPr>
              <w:jc w:val="center"/>
              <w:rPr>
                <w:rFonts w:ascii="Arial" w:hAnsi="Arial" w:cs="Arial"/>
                <w:b/>
                <w:sz w:val="18"/>
                <w:szCs w:val="18"/>
                <w:lang w:val="es-ES_tradnl"/>
              </w:rPr>
            </w:pPr>
          </w:p>
        </w:tc>
        <w:tc>
          <w:tcPr>
            <w:tcW w:w="708" w:type="dxa"/>
            <w:tcBorders>
              <w:bottom w:val="dashSmallGap" w:sz="4" w:space="0" w:color="auto"/>
            </w:tcBorders>
            <w:vAlign w:val="center"/>
          </w:tcPr>
          <w:p w14:paraId="241527F9" w14:textId="77777777" w:rsidR="005E10BE" w:rsidRPr="006044D6" w:rsidRDefault="005E10BE" w:rsidP="00F05E0B">
            <w:pPr>
              <w:jc w:val="center"/>
              <w:rPr>
                <w:rFonts w:ascii="Arial" w:hAnsi="Arial" w:cs="Arial"/>
                <w:b/>
                <w:sz w:val="18"/>
                <w:szCs w:val="18"/>
                <w:lang w:val="es-ES_tradnl"/>
              </w:rPr>
            </w:pPr>
          </w:p>
        </w:tc>
        <w:tc>
          <w:tcPr>
            <w:tcW w:w="709" w:type="dxa"/>
            <w:tcBorders>
              <w:bottom w:val="dashSmallGap" w:sz="4" w:space="0" w:color="auto"/>
            </w:tcBorders>
            <w:vAlign w:val="center"/>
          </w:tcPr>
          <w:p w14:paraId="5AAB3F0B" w14:textId="77777777" w:rsidR="005E10BE" w:rsidRPr="006044D6" w:rsidRDefault="005E10BE" w:rsidP="00F05E0B">
            <w:pPr>
              <w:jc w:val="center"/>
              <w:rPr>
                <w:rFonts w:ascii="Arial" w:hAnsi="Arial" w:cs="Arial"/>
                <w:b/>
                <w:sz w:val="18"/>
                <w:szCs w:val="18"/>
                <w:lang w:val="es-ES_tradnl"/>
              </w:rPr>
            </w:pPr>
          </w:p>
        </w:tc>
        <w:tc>
          <w:tcPr>
            <w:tcW w:w="567" w:type="dxa"/>
            <w:tcBorders>
              <w:bottom w:val="dashSmallGap" w:sz="4" w:space="0" w:color="auto"/>
            </w:tcBorders>
            <w:vAlign w:val="center"/>
          </w:tcPr>
          <w:p w14:paraId="769E5CB0" w14:textId="77777777" w:rsidR="005E10BE" w:rsidRPr="006044D6" w:rsidRDefault="005E10BE" w:rsidP="00F05E0B">
            <w:pPr>
              <w:jc w:val="center"/>
              <w:rPr>
                <w:rFonts w:ascii="Arial" w:hAnsi="Arial" w:cs="Arial"/>
                <w:b/>
                <w:sz w:val="18"/>
                <w:szCs w:val="18"/>
                <w:lang w:val="es-ES_tradnl"/>
              </w:rPr>
            </w:pPr>
          </w:p>
        </w:tc>
        <w:tc>
          <w:tcPr>
            <w:tcW w:w="425" w:type="dxa"/>
            <w:tcBorders>
              <w:bottom w:val="dashSmallGap" w:sz="4" w:space="0" w:color="auto"/>
            </w:tcBorders>
            <w:vAlign w:val="center"/>
          </w:tcPr>
          <w:p w14:paraId="3456C805" w14:textId="77777777" w:rsidR="005E10BE" w:rsidRPr="006044D6" w:rsidRDefault="005E10BE" w:rsidP="00F05E0B">
            <w:pPr>
              <w:jc w:val="center"/>
              <w:rPr>
                <w:rFonts w:ascii="Arial" w:hAnsi="Arial" w:cs="Arial"/>
                <w:b/>
                <w:sz w:val="18"/>
                <w:szCs w:val="18"/>
                <w:lang w:val="es-ES_tradnl"/>
              </w:rPr>
            </w:pPr>
          </w:p>
        </w:tc>
        <w:tc>
          <w:tcPr>
            <w:tcW w:w="567" w:type="dxa"/>
            <w:tcBorders>
              <w:bottom w:val="dashSmallGap" w:sz="4" w:space="0" w:color="auto"/>
            </w:tcBorders>
            <w:vAlign w:val="center"/>
          </w:tcPr>
          <w:p w14:paraId="004439DE" w14:textId="77777777" w:rsidR="005E10BE" w:rsidRPr="006044D6" w:rsidRDefault="005E10BE" w:rsidP="00F05E0B">
            <w:pPr>
              <w:jc w:val="center"/>
              <w:rPr>
                <w:rFonts w:ascii="Arial" w:hAnsi="Arial" w:cs="Arial"/>
                <w:b/>
                <w:sz w:val="18"/>
                <w:szCs w:val="18"/>
                <w:lang w:val="es-ES_tradnl"/>
              </w:rPr>
            </w:pPr>
          </w:p>
        </w:tc>
      </w:tr>
      <w:tr w:rsidR="005E10BE" w:rsidRPr="006044D6" w14:paraId="789698D1" w14:textId="77777777" w:rsidTr="009810E9">
        <w:tc>
          <w:tcPr>
            <w:tcW w:w="3817" w:type="dxa"/>
            <w:gridSpan w:val="3"/>
            <w:tcBorders>
              <w:top w:val="dashSmallGap" w:sz="4" w:space="0" w:color="auto"/>
              <w:bottom w:val="dashSmallGap" w:sz="4" w:space="0" w:color="auto"/>
            </w:tcBorders>
          </w:tcPr>
          <w:p w14:paraId="67A21D27" w14:textId="77777777" w:rsidR="005E10BE" w:rsidRPr="006044D6" w:rsidRDefault="005E10BE" w:rsidP="00686A0C">
            <w:pPr>
              <w:pStyle w:val="ListParagraph"/>
              <w:numPr>
                <w:ilvl w:val="0"/>
                <w:numId w:val="26"/>
              </w:numPr>
              <w:ind w:left="168" w:hanging="142"/>
              <w:jc w:val="both"/>
              <w:rPr>
                <w:rFonts w:ascii="Arial" w:hAnsi="Arial" w:cs="Arial"/>
                <w:sz w:val="18"/>
                <w:lang w:val="es-ES_tradnl"/>
              </w:rPr>
            </w:pPr>
            <w:r w:rsidRPr="006044D6">
              <w:rPr>
                <w:rFonts w:ascii="Arial" w:hAnsi="Arial" w:cs="Arial"/>
                <w:sz w:val="18"/>
                <w:lang w:val="es-ES_tradnl"/>
              </w:rPr>
              <w:t>Actualización de los protocolos de monitoreo a la ejecución de los proyectos seleccionados</w:t>
            </w:r>
          </w:p>
        </w:tc>
        <w:tc>
          <w:tcPr>
            <w:tcW w:w="573" w:type="dxa"/>
            <w:tcBorders>
              <w:top w:val="dashSmallGap" w:sz="4" w:space="0" w:color="auto"/>
              <w:bottom w:val="dashSmallGap" w:sz="4" w:space="0" w:color="auto"/>
            </w:tcBorders>
            <w:vAlign w:val="center"/>
          </w:tcPr>
          <w:p w14:paraId="51453D2E" w14:textId="77777777" w:rsidR="005E10BE" w:rsidRPr="006044D6" w:rsidRDefault="005E10BE" w:rsidP="00F05E0B">
            <w:pPr>
              <w:jc w:val="center"/>
              <w:rPr>
                <w:rFonts w:ascii="Arial" w:hAnsi="Arial" w:cs="Arial"/>
                <w:sz w:val="18"/>
                <w:szCs w:val="18"/>
                <w:lang w:val="es-ES_tradnl"/>
              </w:rPr>
            </w:pPr>
            <w:r w:rsidRPr="006044D6">
              <w:rPr>
                <w:rFonts w:ascii="Arial" w:hAnsi="Arial" w:cs="Arial"/>
                <w:sz w:val="18"/>
                <w:szCs w:val="18"/>
                <w:lang w:val="es-ES_tradnl"/>
              </w:rPr>
              <w:t>I</w:t>
            </w:r>
          </w:p>
        </w:tc>
        <w:tc>
          <w:tcPr>
            <w:tcW w:w="567" w:type="dxa"/>
            <w:tcBorders>
              <w:top w:val="dashSmallGap" w:sz="4" w:space="0" w:color="auto"/>
              <w:bottom w:val="dashSmallGap" w:sz="4" w:space="0" w:color="auto"/>
            </w:tcBorders>
            <w:vAlign w:val="center"/>
          </w:tcPr>
          <w:p w14:paraId="6848E9A5" w14:textId="77777777" w:rsidR="005E10BE" w:rsidRPr="006044D6" w:rsidRDefault="005E10BE" w:rsidP="00F05E0B">
            <w:pPr>
              <w:jc w:val="center"/>
              <w:rPr>
                <w:rFonts w:ascii="Arial" w:hAnsi="Arial" w:cs="Arial"/>
                <w:sz w:val="18"/>
                <w:szCs w:val="18"/>
                <w:lang w:val="es-ES_tradnl"/>
              </w:rPr>
            </w:pPr>
            <w:r w:rsidRPr="006044D6">
              <w:rPr>
                <w:rFonts w:ascii="Arial" w:hAnsi="Arial" w:cs="Arial"/>
                <w:sz w:val="18"/>
                <w:szCs w:val="18"/>
                <w:lang w:val="es-ES_tradnl"/>
              </w:rPr>
              <w:t>I</w:t>
            </w:r>
          </w:p>
        </w:tc>
        <w:tc>
          <w:tcPr>
            <w:tcW w:w="425" w:type="dxa"/>
            <w:tcBorders>
              <w:top w:val="dashSmallGap" w:sz="4" w:space="0" w:color="auto"/>
              <w:bottom w:val="dashSmallGap" w:sz="4" w:space="0" w:color="auto"/>
            </w:tcBorders>
            <w:vAlign w:val="center"/>
          </w:tcPr>
          <w:p w14:paraId="048AED25" w14:textId="499178D8" w:rsidR="005E10BE" w:rsidRPr="006044D6" w:rsidRDefault="005E10BE" w:rsidP="005E10BE">
            <w:pPr>
              <w:jc w:val="center"/>
              <w:rPr>
                <w:rFonts w:ascii="Arial" w:hAnsi="Arial" w:cs="Arial"/>
                <w:sz w:val="18"/>
                <w:szCs w:val="18"/>
                <w:lang w:val="es-ES_tradnl"/>
              </w:rPr>
            </w:pPr>
            <w:r w:rsidRPr="006044D6">
              <w:rPr>
                <w:rFonts w:ascii="Arial" w:hAnsi="Arial" w:cs="Arial"/>
                <w:sz w:val="18"/>
                <w:szCs w:val="18"/>
                <w:lang w:val="es-ES_tradnl"/>
              </w:rPr>
              <w:t>I</w:t>
            </w:r>
          </w:p>
        </w:tc>
        <w:tc>
          <w:tcPr>
            <w:tcW w:w="709" w:type="dxa"/>
            <w:tcBorders>
              <w:top w:val="dashSmallGap" w:sz="4" w:space="0" w:color="auto"/>
              <w:bottom w:val="dashSmallGap" w:sz="4" w:space="0" w:color="auto"/>
            </w:tcBorders>
            <w:vAlign w:val="center"/>
          </w:tcPr>
          <w:p w14:paraId="50385A46" w14:textId="110B961F" w:rsidR="005E10BE" w:rsidRPr="006044D6" w:rsidRDefault="005E10BE" w:rsidP="00F05E0B">
            <w:pPr>
              <w:jc w:val="center"/>
              <w:rPr>
                <w:rFonts w:ascii="Arial" w:hAnsi="Arial" w:cs="Arial"/>
                <w:sz w:val="18"/>
                <w:szCs w:val="18"/>
                <w:lang w:val="es-ES_tradnl"/>
              </w:rPr>
            </w:pPr>
            <w:r w:rsidRPr="006044D6">
              <w:rPr>
                <w:rFonts w:ascii="Arial" w:hAnsi="Arial" w:cs="Arial"/>
                <w:sz w:val="18"/>
                <w:szCs w:val="18"/>
                <w:lang w:val="es-ES_tradnl"/>
              </w:rPr>
              <w:t>A</w:t>
            </w:r>
          </w:p>
        </w:tc>
        <w:tc>
          <w:tcPr>
            <w:tcW w:w="708" w:type="dxa"/>
            <w:tcBorders>
              <w:top w:val="dashSmallGap" w:sz="4" w:space="0" w:color="auto"/>
              <w:bottom w:val="dashSmallGap" w:sz="4" w:space="0" w:color="auto"/>
            </w:tcBorders>
            <w:vAlign w:val="center"/>
          </w:tcPr>
          <w:p w14:paraId="1CEC0886" w14:textId="77777777" w:rsidR="005E10BE" w:rsidRPr="006044D6" w:rsidRDefault="005E10BE" w:rsidP="00F05E0B">
            <w:pPr>
              <w:jc w:val="center"/>
              <w:rPr>
                <w:rFonts w:ascii="Arial" w:hAnsi="Arial" w:cs="Arial"/>
                <w:sz w:val="18"/>
                <w:szCs w:val="18"/>
                <w:lang w:val="es-ES_tradnl"/>
              </w:rPr>
            </w:pPr>
            <w:r w:rsidRPr="006044D6">
              <w:rPr>
                <w:rFonts w:ascii="Arial" w:hAnsi="Arial" w:cs="Arial"/>
                <w:sz w:val="18"/>
                <w:szCs w:val="18"/>
                <w:lang w:val="es-ES_tradnl"/>
              </w:rPr>
              <w:t>V</w:t>
            </w:r>
          </w:p>
        </w:tc>
        <w:tc>
          <w:tcPr>
            <w:tcW w:w="709" w:type="dxa"/>
            <w:tcBorders>
              <w:top w:val="dashSmallGap" w:sz="4" w:space="0" w:color="auto"/>
              <w:bottom w:val="dashSmallGap" w:sz="4" w:space="0" w:color="auto"/>
            </w:tcBorders>
            <w:vAlign w:val="center"/>
          </w:tcPr>
          <w:p w14:paraId="260FAF09" w14:textId="77777777" w:rsidR="005E10BE" w:rsidRPr="006044D6" w:rsidRDefault="005E10BE" w:rsidP="00F05E0B">
            <w:pPr>
              <w:jc w:val="center"/>
              <w:rPr>
                <w:rFonts w:ascii="Arial" w:hAnsi="Arial" w:cs="Arial"/>
                <w:sz w:val="18"/>
                <w:szCs w:val="18"/>
                <w:lang w:val="es-ES_tradnl"/>
              </w:rPr>
            </w:pPr>
            <w:r w:rsidRPr="006044D6">
              <w:rPr>
                <w:rFonts w:ascii="Arial" w:hAnsi="Arial" w:cs="Arial"/>
                <w:sz w:val="18"/>
                <w:szCs w:val="18"/>
                <w:lang w:val="es-ES_tradnl"/>
              </w:rPr>
              <w:t>R</w:t>
            </w:r>
          </w:p>
        </w:tc>
        <w:tc>
          <w:tcPr>
            <w:tcW w:w="567" w:type="dxa"/>
            <w:tcBorders>
              <w:top w:val="dashSmallGap" w:sz="4" w:space="0" w:color="auto"/>
              <w:bottom w:val="dashSmallGap" w:sz="4" w:space="0" w:color="auto"/>
            </w:tcBorders>
            <w:vAlign w:val="center"/>
          </w:tcPr>
          <w:p w14:paraId="42BAA225" w14:textId="77777777" w:rsidR="005E10BE" w:rsidRPr="006044D6" w:rsidRDefault="005E10BE" w:rsidP="00F05E0B">
            <w:pPr>
              <w:jc w:val="center"/>
              <w:rPr>
                <w:rFonts w:ascii="Arial" w:hAnsi="Arial" w:cs="Arial"/>
                <w:sz w:val="18"/>
                <w:szCs w:val="18"/>
                <w:lang w:val="es-ES_tradnl"/>
              </w:rPr>
            </w:pPr>
          </w:p>
        </w:tc>
        <w:tc>
          <w:tcPr>
            <w:tcW w:w="425" w:type="dxa"/>
            <w:tcBorders>
              <w:top w:val="dashSmallGap" w:sz="4" w:space="0" w:color="auto"/>
              <w:bottom w:val="dashSmallGap" w:sz="4" w:space="0" w:color="auto"/>
            </w:tcBorders>
            <w:vAlign w:val="center"/>
          </w:tcPr>
          <w:p w14:paraId="0CEB2FEC" w14:textId="77777777" w:rsidR="005E10BE" w:rsidRPr="006044D6" w:rsidRDefault="005E10BE" w:rsidP="00F05E0B">
            <w:pPr>
              <w:jc w:val="center"/>
              <w:rPr>
                <w:rFonts w:ascii="Arial" w:hAnsi="Arial" w:cs="Arial"/>
                <w:sz w:val="18"/>
                <w:szCs w:val="18"/>
                <w:lang w:val="es-ES_tradnl"/>
              </w:rPr>
            </w:pPr>
          </w:p>
        </w:tc>
        <w:tc>
          <w:tcPr>
            <w:tcW w:w="567" w:type="dxa"/>
            <w:tcBorders>
              <w:top w:val="dashSmallGap" w:sz="4" w:space="0" w:color="auto"/>
              <w:bottom w:val="dashSmallGap" w:sz="4" w:space="0" w:color="auto"/>
            </w:tcBorders>
            <w:vAlign w:val="center"/>
          </w:tcPr>
          <w:p w14:paraId="359A3957" w14:textId="77777777" w:rsidR="005E10BE" w:rsidRPr="006044D6" w:rsidRDefault="005E10BE" w:rsidP="00F05E0B">
            <w:pPr>
              <w:jc w:val="center"/>
              <w:rPr>
                <w:rFonts w:ascii="Arial" w:hAnsi="Arial" w:cs="Arial"/>
                <w:sz w:val="18"/>
                <w:szCs w:val="18"/>
                <w:lang w:val="es-ES_tradnl"/>
              </w:rPr>
            </w:pPr>
          </w:p>
        </w:tc>
      </w:tr>
      <w:tr w:rsidR="005E10BE" w:rsidRPr="006044D6" w14:paraId="232C8A4C" w14:textId="77777777" w:rsidTr="009810E9">
        <w:tc>
          <w:tcPr>
            <w:tcW w:w="3817" w:type="dxa"/>
            <w:gridSpan w:val="3"/>
            <w:tcBorders>
              <w:top w:val="dashSmallGap" w:sz="4" w:space="0" w:color="auto"/>
              <w:bottom w:val="dashSmallGap" w:sz="4" w:space="0" w:color="auto"/>
            </w:tcBorders>
          </w:tcPr>
          <w:p w14:paraId="44717E70" w14:textId="77777777" w:rsidR="005E10BE" w:rsidRPr="006044D6" w:rsidRDefault="005E10BE" w:rsidP="00686A0C">
            <w:pPr>
              <w:pStyle w:val="ListParagraph"/>
              <w:numPr>
                <w:ilvl w:val="0"/>
                <w:numId w:val="26"/>
              </w:numPr>
              <w:ind w:left="168" w:hanging="142"/>
              <w:jc w:val="both"/>
              <w:rPr>
                <w:rFonts w:ascii="Arial" w:hAnsi="Arial" w:cs="Arial"/>
                <w:lang w:val="es-ES_tradnl"/>
              </w:rPr>
            </w:pPr>
            <w:r w:rsidRPr="006044D6">
              <w:rPr>
                <w:rFonts w:ascii="Arial" w:hAnsi="Arial" w:cs="Arial"/>
                <w:sz w:val="18"/>
                <w:lang w:val="es-ES_tradnl"/>
              </w:rPr>
              <w:t>Actualización de los protocolos de acompañamiento técnico según las características de los proyectos de la convocatoria</w:t>
            </w:r>
          </w:p>
        </w:tc>
        <w:tc>
          <w:tcPr>
            <w:tcW w:w="573" w:type="dxa"/>
            <w:tcBorders>
              <w:top w:val="dashSmallGap" w:sz="4" w:space="0" w:color="auto"/>
              <w:bottom w:val="dashSmallGap" w:sz="4" w:space="0" w:color="auto"/>
            </w:tcBorders>
            <w:vAlign w:val="center"/>
          </w:tcPr>
          <w:p w14:paraId="510C79E9" w14:textId="77777777" w:rsidR="005E10BE" w:rsidRPr="006044D6" w:rsidRDefault="005E10BE" w:rsidP="00961179">
            <w:pPr>
              <w:jc w:val="center"/>
              <w:rPr>
                <w:rFonts w:ascii="Arial" w:hAnsi="Arial" w:cs="Arial"/>
                <w:sz w:val="18"/>
                <w:szCs w:val="18"/>
                <w:lang w:val="es-ES_tradnl"/>
              </w:rPr>
            </w:pPr>
            <w:r w:rsidRPr="006044D6">
              <w:rPr>
                <w:rFonts w:ascii="Arial" w:hAnsi="Arial" w:cs="Arial"/>
                <w:sz w:val="18"/>
                <w:szCs w:val="18"/>
                <w:lang w:val="es-ES_tradnl"/>
              </w:rPr>
              <w:t>I</w:t>
            </w:r>
          </w:p>
        </w:tc>
        <w:tc>
          <w:tcPr>
            <w:tcW w:w="567" w:type="dxa"/>
            <w:tcBorders>
              <w:top w:val="dashSmallGap" w:sz="4" w:space="0" w:color="auto"/>
              <w:bottom w:val="dashSmallGap" w:sz="4" w:space="0" w:color="auto"/>
            </w:tcBorders>
            <w:vAlign w:val="center"/>
          </w:tcPr>
          <w:p w14:paraId="66ADB6B6" w14:textId="77777777" w:rsidR="005E10BE" w:rsidRPr="006044D6" w:rsidRDefault="005E10BE" w:rsidP="00961179">
            <w:pPr>
              <w:jc w:val="center"/>
              <w:rPr>
                <w:rFonts w:ascii="Arial" w:hAnsi="Arial" w:cs="Arial"/>
                <w:sz w:val="18"/>
                <w:szCs w:val="18"/>
                <w:lang w:val="es-ES_tradnl"/>
              </w:rPr>
            </w:pPr>
            <w:r w:rsidRPr="006044D6">
              <w:rPr>
                <w:rFonts w:ascii="Arial" w:hAnsi="Arial" w:cs="Arial"/>
                <w:sz w:val="18"/>
                <w:szCs w:val="18"/>
                <w:lang w:val="es-ES_tradnl"/>
              </w:rPr>
              <w:t>I</w:t>
            </w:r>
          </w:p>
        </w:tc>
        <w:tc>
          <w:tcPr>
            <w:tcW w:w="425" w:type="dxa"/>
            <w:tcBorders>
              <w:top w:val="dashSmallGap" w:sz="4" w:space="0" w:color="auto"/>
              <w:bottom w:val="dashSmallGap" w:sz="4" w:space="0" w:color="auto"/>
            </w:tcBorders>
            <w:vAlign w:val="center"/>
          </w:tcPr>
          <w:p w14:paraId="1BA15D94" w14:textId="6CD5C5AA" w:rsidR="005E10BE" w:rsidRPr="006044D6" w:rsidRDefault="005E10BE" w:rsidP="005E10BE">
            <w:pPr>
              <w:jc w:val="center"/>
              <w:rPr>
                <w:rFonts w:ascii="Arial" w:hAnsi="Arial" w:cs="Arial"/>
                <w:sz w:val="18"/>
                <w:szCs w:val="18"/>
                <w:lang w:val="es-ES_tradnl"/>
              </w:rPr>
            </w:pPr>
            <w:r w:rsidRPr="006044D6">
              <w:rPr>
                <w:rFonts w:ascii="Arial" w:hAnsi="Arial" w:cs="Arial"/>
                <w:sz w:val="18"/>
                <w:szCs w:val="18"/>
                <w:lang w:val="es-ES_tradnl"/>
              </w:rPr>
              <w:t>I</w:t>
            </w:r>
          </w:p>
        </w:tc>
        <w:tc>
          <w:tcPr>
            <w:tcW w:w="709" w:type="dxa"/>
            <w:tcBorders>
              <w:top w:val="dashSmallGap" w:sz="4" w:space="0" w:color="auto"/>
              <w:bottom w:val="dashSmallGap" w:sz="4" w:space="0" w:color="auto"/>
            </w:tcBorders>
            <w:vAlign w:val="center"/>
          </w:tcPr>
          <w:p w14:paraId="31474081" w14:textId="60B85BA9" w:rsidR="005E10BE" w:rsidRPr="006044D6" w:rsidRDefault="005E10BE" w:rsidP="00961179">
            <w:pPr>
              <w:jc w:val="center"/>
              <w:rPr>
                <w:rFonts w:ascii="Arial" w:hAnsi="Arial" w:cs="Arial"/>
                <w:sz w:val="18"/>
                <w:szCs w:val="18"/>
                <w:lang w:val="es-ES_tradnl"/>
              </w:rPr>
            </w:pPr>
            <w:r w:rsidRPr="006044D6">
              <w:rPr>
                <w:rFonts w:ascii="Arial" w:hAnsi="Arial" w:cs="Arial"/>
                <w:sz w:val="18"/>
                <w:szCs w:val="18"/>
                <w:lang w:val="es-ES_tradnl"/>
              </w:rPr>
              <w:t>A</w:t>
            </w:r>
          </w:p>
        </w:tc>
        <w:tc>
          <w:tcPr>
            <w:tcW w:w="708" w:type="dxa"/>
            <w:tcBorders>
              <w:top w:val="dashSmallGap" w:sz="4" w:space="0" w:color="auto"/>
              <w:bottom w:val="dashSmallGap" w:sz="4" w:space="0" w:color="auto"/>
            </w:tcBorders>
            <w:vAlign w:val="center"/>
          </w:tcPr>
          <w:p w14:paraId="15826D48" w14:textId="77777777" w:rsidR="005E10BE" w:rsidRPr="006044D6" w:rsidRDefault="005E10BE" w:rsidP="00961179">
            <w:pPr>
              <w:jc w:val="center"/>
              <w:rPr>
                <w:rFonts w:ascii="Arial" w:hAnsi="Arial" w:cs="Arial"/>
                <w:sz w:val="18"/>
                <w:szCs w:val="18"/>
                <w:lang w:val="es-ES_tradnl"/>
              </w:rPr>
            </w:pPr>
            <w:r w:rsidRPr="006044D6">
              <w:rPr>
                <w:rFonts w:ascii="Arial" w:hAnsi="Arial" w:cs="Arial"/>
                <w:sz w:val="18"/>
                <w:szCs w:val="18"/>
                <w:lang w:val="es-ES_tradnl"/>
              </w:rPr>
              <w:t>V</w:t>
            </w:r>
          </w:p>
        </w:tc>
        <w:tc>
          <w:tcPr>
            <w:tcW w:w="709" w:type="dxa"/>
            <w:tcBorders>
              <w:top w:val="dashSmallGap" w:sz="4" w:space="0" w:color="auto"/>
              <w:bottom w:val="dashSmallGap" w:sz="4" w:space="0" w:color="auto"/>
            </w:tcBorders>
            <w:vAlign w:val="center"/>
          </w:tcPr>
          <w:p w14:paraId="47A72385" w14:textId="77777777" w:rsidR="005E10BE" w:rsidRPr="006044D6" w:rsidRDefault="005E10BE" w:rsidP="00961179">
            <w:pPr>
              <w:jc w:val="center"/>
              <w:rPr>
                <w:rFonts w:ascii="Arial" w:hAnsi="Arial" w:cs="Arial"/>
                <w:sz w:val="18"/>
                <w:szCs w:val="18"/>
                <w:lang w:val="es-ES_tradnl"/>
              </w:rPr>
            </w:pPr>
            <w:r w:rsidRPr="006044D6">
              <w:rPr>
                <w:rFonts w:ascii="Arial" w:hAnsi="Arial" w:cs="Arial"/>
                <w:sz w:val="18"/>
                <w:szCs w:val="18"/>
                <w:lang w:val="es-ES_tradnl"/>
              </w:rPr>
              <w:t>R</w:t>
            </w:r>
          </w:p>
        </w:tc>
        <w:tc>
          <w:tcPr>
            <w:tcW w:w="567" w:type="dxa"/>
            <w:tcBorders>
              <w:top w:val="dashSmallGap" w:sz="4" w:space="0" w:color="auto"/>
              <w:bottom w:val="dashSmallGap" w:sz="4" w:space="0" w:color="auto"/>
            </w:tcBorders>
            <w:vAlign w:val="center"/>
          </w:tcPr>
          <w:p w14:paraId="720A8047" w14:textId="77777777" w:rsidR="005E10BE" w:rsidRPr="006044D6" w:rsidRDefault="005E10BE" w:rsidP="00961179">
            <w:pPr>
              <w:jc w:val="center"/>
              <w:rPr>
                <w:rFonts w:ascii="Arial" w:hAnsi="Arial" w:cs="Arial"/>
                <w:sz w:val="18"/>
                <w:szCs w:val="18"/>
                <w:lang w:val="es-ES_tradnl"/>
              </w:rPr>
            </w:pPr>
          </w:p>
        </w:tc>
        <w:tc>
          <w:tcPr>
            <w:tcW w:w="425" w:type="dxa"/>
            <w:tcBorders>
              <w:top w:val="dashSmallGap" w:sz="4" w:space="0" w:color="auto"/>
              <w:bottom w:val="dashSmallGap" w:sz="4" w:space="0" w:color="auto"/>
            </w:tcBorders>
            <w:vAlign w:val="center"/>
          </w:tcPr>
          <w:p w14:paraId="17E81144" w14:textId="77777777" w:rsidR="005E10BE" w:rsidRPr="006044D6" w:rsidRDefault="005E10BE" w:rsidP="00961179">
            <w:pPr>
              <w:jc w:val="center"/>
              <w:rPr>
                <w:rFonts w:ascii="Arial" w:hAnsi="Arial" w:cs="Arial"/>
                <w:sz w:val="18"/>
                <w:szCs w:val="18"/>
                <w:lang w:val="es-ES_tradnl"/>
              </w:rPr>
            </w:pPr>
          </w:p>
        </w:tc>
        <w:tc>
          <w:tcPr>
            <w:tcW w:w="567" w:type="dxa"/>
            <w:tcBorders>
              <w:top w:val="dashSmallGap" w:sz="4" w:space="0" w:color="auto"/>
              <w:bottom w:val="dashSmallGap" w:sz="4" w:space="0" w:color="auto"/>
            </w:tcBorders>
            <w:vAlign w:val="center"/>
          </w:tcPr>
          <w:p w14:paraId="3CEB1FB7" w14:textId="77777777" w:rsidR="005E10BE" w:rsidRPr="006044D6" w:rsidRDefault="005E10BE" w:rsidP="00961179">
            <w:pPr>
              <w:jc w:val="center"/>
              <w:rPr>
                <w:rFonts w:ascii="Arial" w:hAnsi="Arial" w:cs="Arial"/>
                <w:sz w:val="18"/>
                <w:szCs w:val="18"/>
                <w:lang w:val="es-ES_tradnl"/>
              </w:rPr>
            </w:pPr>
          </w:p>
        </w:tc>
      </w:tr>
      <w:tr w:rsidR="005E10BE" w:rsidRPr="006044D6" w14:paraId="38A258D5" w14:textId="77777777" w:rsidTr="009810E9">
        <w:tc>
          <w:tcPr>
            <w:tcW w:w="3817" w:type="dxa"/>
            <w:gridSpan w:val="3"/>
            <w:tcBorders>
              <w:top w:val="dashSmallGap" w:sz="4" w:space="0" w:color="auto"/>
              <w:bottom w:val="single" w:sz="4" w:space="0" w:color="auto"/>
            </w:tcBorders>
          </w:tcPr>
          <w:p w14:paraId="7EC23EC7" w14:textId="77777777" w:rsidR="005E10BE" w:rsidRPr="006044D6" w:rsidRDefault="005E10BE" w:rsidP="00686A0C">
            <w:pPr>
              <w:pStyle w:val="ListParagraph"/>
              <w:numPr>
                <w:ilvl w:val="0"/>
                <w:numId w:val="26"/>
              </w:numPr>
              <w:ind w:left="168" w:hanging="142"/>
              <w:jc w:val="both"/>
              <w:rPr>
                <w:rFonts w:ascii="Arial" w:hAnsi="Arial" w:cs="Arial"/>
                <w:lang w:val="es-ES_tradnl"/>
              </w:rPr>
            </w:pPr>
            <w:r w:rsidRPr="006044D6">
              <w:rPr>
                <w:rFonts w:ascii="Arial" w:hAnsi="Arial" w:cs="Arial"/>
                <w:sz w:val="18"/>
                <w:lang w:val="es-ES_tradnl"/>
              </w:rPr>
              <w:t>Elaboración de términos de referencia para la contratación de técnicos que presten acompañamiento técnico a los proyectos en ejecución</w:t>
            </w:r>
          </w:p>
        </w:tc>
        <w:tc>
          <w:tcPr>
            <w:tcW w:w="573" w:type="dxa"/>
            <w:tcBorders>
              <w:top w:val="dashSmallGap" w:sz="4" w:space="0" w:color="auto"/>
              <w:bottom w:val="single" w:sz="4" w:space="0" w:color="auto"/>
            </w:tcBorders>
            <w:vAlign w:val="center"/>
          </w:tcPr>
          <w:p w14:paraId="7CEF48D5" w14:textId="77777777" w:rsidR="005E10BE" w:rsidRPr="006044D6" w:rsidRDefault="005E10BE" w:rsidP="00F05E0B">
            <w:pPr>
              <w:jc w:val="center"/>
              <w:rPr>
                <w:rFonts w:ascii="Arial" w:hAnsi="Arial" w:cs="Arial"/>
                <w:sz w:val="18"/>
                <w:szCs w:val="18"/>
                <w:lang w:val="es-ES_tradnl"/>
              </w:rPr>
            </w:pPr>
            <w:r w:rsidRPr="006044D6">
              <w:rPr>
                <w:rFonts w:ascii="Arial" w:hAnsi="Arial" w:cs="Arial"/>
                <w:sz w:val="18"/>
                <w:szCs w:val="18"/>
                <w:lang w:val="es-ES_tradnl"/>
              </w:rPr>
              <w:t>I</w:t>
            </w:r>
          </w:p>
        </w:tc>
        <w:tc>
          <w:tcPr>
            <w:tcW w:w="567" w:type="dxa"/>
            <w:tcBorders>
              <w:top w:val="dashSmallGap" w:sz="4" w:space="0" w:color="auto"/>
              <w:bottom w:val="single" w:sz="4" w:space="0" w:color="auto"/>
            </w:tcBorders>
            <w:vAlign w:val="center"/>
          </w:tcPr>
          <w:p w14:paraId="02CA0CFE" w14:textId="77777777" w:rsidR="005E10BE" w:rsidRPr="006044D6" w:rsidRDefault="005E10BE" w:rsidP="00F05E0B">
            <w:pPr>
              <w:jc w:val="center"/>
              <w:rPr>
                <w:rFonts w:ascii="Arial" w:hAnsi="Arial" w:cs="Arial"/>
                <w:sz w:val="18"/>
                <w:szCs w:val="18"/>
                <w:lang w:val="es-ES_tradnl"/>
              </w:rPr>
            </w:pPr>
            <w:r w:rsidRPr="006044D6">
              <w:rPr>
                <w:rFonts w:ascii="Arial" w:hAnsi="Arial" w:cs="Arial"/>
                <w:sz w:val="18"/>
                <w:szCs w:val="18"/>
                <w:lang w:val="es-ES_tradnl"/>
              </w:rPr>
              <w:t>I</w:t>
            </w:r>
          </w:p>
        </w:tc>
        <w:tc>
          <w:tcPr>
            <w:tcW w:w="425" w:type="dxa"/>
            <w:tcBorders>
              <w:top w:val="dashSmallGap" w:sz="4" w:space="0" w:color="auto"/>
              <w:bottom w:val="single" w:sz="4" w:space="0" w:color="auto"/>
            </w:tcBorders>
            <w:vAlign w:val="center"/>
          </w:tcPr>
          <w:p w14:paraId="5E0F3554" w14:textId="752F19F3" w:rsidR="005E10BE" w:rsidRPr="006044D6" w:rsidRDefault="005E10BE" w:rsidP="005E10BE">
            <w:pPr>
              <w:jc w:val="center"/>
              <w:rPr>
                <w:rFonts w:ascii="Arial" w:hAnsi="Arial" w:cs="Arial"/>
                <w:sz w:val="18"/>
                <w:szCs w:val="18"/>
                <w:lang w:val="es-ES_tradnl"/>
              </w:rPr>
            </w:pPr>
            <w:r w:rsidRPr="006044D6">
              <w:rPr>
                <w:rFonts w:ascii="Arial" w:hAnsi="Arial" w:cs="Arial"/>
                <w:sz w:val="18"/>
                <w:szCs w:val="18"/>
                <w:lang w:val="es-ES_tradnl"/>
              </w:rPr>
              <w:t>I</w:t>
            </w:r>
          </w:p>
        </w:tc>
        <w:tc>
          <w:tcPr>
            <w:tcW w:w="709" w:type="dxa"/>
            <w:tcBorders>
              <w:top w:val="dashSmallGap" w:sz="4" w:space="0" w:color="auto"/>
              <w:bottom w:val="single" w:sz="4" w:space="0" w:color="auto"/>
            </w:tcBorders>
            <w:vAlign w:val="center"/>
          </w:tcPr>
          <w:p w14:paraId="1C611842" w14:textId="188FC1EC" w:rsidR="005E10BE" w:rsidRPr="006044D6" w:rsidRDefault="005E10BE" w:rsidP="00F05E0B">
            <w:pPr>
              <w:jc w:val="center"/>
              <w:rPr>
                <w:rFonts w:ascii="Arial" w:hAnsi="Arial" w:cs="Arial"/>
                <w:sz w:val="18"/>
                <w:szCs w:val="18"/>
                <w:lang w:val="es-ES_tradnl"/>
              </w:rPr>
            </w:pPr>
            <w:r w:rsidRPr="006044D6">
              <w:rPr>
                <w:rFonts w:ascii="Arial" w:hAnsi="Arial" w:cs="Arial"/>
                <w:sz w:val="18"/>
                <w:szCs w:val="18"/>
                <w:lang w:val="es-ES_tradnl"/>
              </w:rPr>
              <w:t>A</w:t>
            </w:r>
          </w:p>
        </w:tc>
        <w:tc>
          <w:tcPr>
            <w:tcW w:w="708" w:type="dxa"/>
            <w:tcBorders>
              <w:top w:val="dashSmallGap" w:sz="4" w:space="0" w:color="auto"/>
              <w:bottom w:val="single" w:sz="4" w:space="0" w:color="auto"/>
            </w:tcBorders>
            <w:vAlign w:val="center"/>
          </w:tcPr>
          <w:p w14:paraId="53EC675B" w14:textId="77777777" w:rsidR="005E10BE" w:rsidRPr="006044D6" w:rsidRDefault="005E10BE" w:rsidP="00F05E0B">
            <w:pPr>
              <w:jc w:val="center"/>
              <w:rPr>
                <w:rFonts w:ascii="Arial" w:hAnsi="Arial" w:cs="Arial"/>
                <w:sz w:val="18"/>
                <w:szCs w:val="18"/>
                <w:lang w:val="es-ES_tradnl"/>
              </w:rPr>
            </w:pPr>
            <w:r w:rsidRPr="006044D6">
              <w:rPr>
                <w:rFonts w:ascii="Arial" w:hAnsi="Arial" w:cs="Arial"/>
                <w:sz w:val="18"/>
                <w:szCs w:val="18"/>
                <w:lang w:val="es-ES_tradnl"/>
              </w:rPr>
              <w:t>V</w:t>
            </w:r>
          </w:p>
        </w:tc>
        <w:tc>
          <w:tcPr>
            <w:tcW w:w="709" w:type="dxa"/>
            <w:tcBorders>
              <w:top w:val="dashSmallGap" w:sz="4" w:space="0" w:color="auto"/>
              <w:bottom w:val="single" w:sz="4" w:space="0" w:color="auto"/>
            </w:tcBorders>
            <w:vAlign w:val="center"/>
          </w:tcPr>
          <w:p w14:paraId="2F45F490" w14:textId="77777777" w:rsidR="005E10BE" w:rsidRPr="006044D6" w:rsidRDefault="005E10BE" w:rsidP="00F05E0B">
            <w:pPr>
              <w:jc w:val="center"/>
              <w:rPr>
                <w:rFonts w:ascii="Arial" w:hAnsi="Arial" w:cs="Arial"/>
                <w:sz w:val="18"/>
                <w:szCs w:val="18"/>
                <w:lang w:val="es-ES_tradnl"/>
              </w:rPr>
            </w:pPr>
            <w:r w:rsidRPr="006044D6">
              <w:rPr>
                <w:rFonts w:ascii="Arial" w:hAnsi="Arial" w:cs="Arial"/>
                <w:sz w:val="18"/>
                <w:szCs w:val="18"/>
                <w:lang w:val="es-ES_tradnl"/>
              </w:rPr>
              <w:t>R</w:t>
            </w:r>
          </w:p>
        </w:tc>
        <w:tc>
          <w:tcPr>
            <w:tcW w:w="567" w:type="dxa"/>
            <w:tcBorders>
              <w:top w:val="dashSmallGap" w:sz="4" w:space="0" w:color="auto"/>
              <w:bottom w:val="single" w:sz="4" w:space="0" w:color="auto"/>
            </w:tcBorders>
            <w:vAlign w:val="center"/>
          </w:tcPr>
          <w:p w14:paraId="29C3FE5F" w14:textId="77777777" w:rsidR="005E10BE" w:rsidRPr="006044D6" w:rsidRDefault="005E10BE" w:rsidP="00F05E0B">
            <w:pPr>
              <w:jc w:val="center"/>
              <w:rPr>
                <w:rFonts w:ascii="Arial" w:hAnsi="Arial" w:cs="Arial"/>
                <w:sz w:val="18"/>
                <w:szCs w:val="18"/>
                <w:lang w:val="es-ES_tradnl"/>
              </w:rPr>
            </w:pPr>
          </w:p>
        </w:tc>
        <w:tc>
          <w:tcPr>
            <w:tcW w:w="425" w:type="dxa"/>
            <w:tcBorders>
              <w:top w:val="dashSmallGap" w:sz="4" w:space="0" w:color="auto"/>
              <w:bottom w:val="single" w:sz="4" w:space="0" w:color="auto"/>
            </w:tcBorders>
            <w:vAlign w:val="center"/>
          </w:tcPr>
          <w:p w14:paraId="5F0255FB" w14:textId="77777777" w:rsidR="005E10BE" w:rsidRPr="006044D6" w:rsidRDefault="005E10BE" w:rsidP="00F05E0B">
            <w:pPr>
              <w:jc w:val="center"/>
              <w:rPr>
                <w:rFonts w:ascii="Arial" w:hAnsi="Arial" w:cs="Arial"/>
                <w:sz w:val="18"/>
                <w:szCs w:val="18"/>
                <w:lang w:val="es-ES_tradnl"/>
              </w:rPr>
            </w:pPr>
          </w:p>
        </w:tc>
        <w:tc>
          <w:tcPr>
            <w:tcW w:w="567" w:type="dxa"/>
            <w:tcBorders>
              <w:top w:val="dashSmallGap" w:sz="4" w:space="0" w:color="auto"/>
              <w:bottom w:val="single" w:sz="4" w:space="0" w:color="auto"/>
            </w:tcBorders>
            <w:vAlign w:val="center"/>
          </w:tcPr>
          <w:p w14:paraId="77A9655B" w14:textId="77777777" w:rsidR="005E10BE" w:rsidRPr="006044D6" w:rsidRDefault="005E10BE" w:rsidP="00F05E0B">
            <w:pPr>
              <w:jc w:val="center"/>
              <w:rPr>
                <w:rFonts w:ascii="Arial" w:hAnsi="Arial" w:cs="Arial"/>
                <w:sz w:val="18"/>
                <w:szCs w:val="18"/>
                <w:lang w:val="es-ES_tradnl"/>
              </w:rPr>
            </w:pPr>
          </w:p>
        </w:tc>
      </w:tr>
      <w:tr w:rsidR="005E10BE" w:rsidRPr="006044D6" w14:paraId="7137A8B0" w14:textId="77777777" w:rsidTr="009810E9">
        <w:tc>
          <w:tcPr>
            <w:tcW w:w="3817" w:type="dxa"/>
            <w:gridSpan w:val="3"/>
            <w:tcBorders>
              <w:top w:val="dashSmallGap" w:sz="4" w:space="0" w:color="auto"/>
              <w:bottom w:val="single" w:sz="4" w:space="0" w:color="auto"/>
            </w:tcBorders>
          </w:tcPr>
          <w:p w14:paraId="4736B81F" w14:textId="77777777" w:rsidR="005E10BE" w:rsidRPr="006044D6" w:rsidRDefault="005E10BE" w:rsidP="00686A0C">
            <w:pPr>
              <w:pStyle w:val="ListParagraph"/>
              <w:numPr>
                <w:ilvl w:val="0"/>
                <w:numId w:val="26"/>
              </w:numPr>
              <w:ind w:left="168" w:hanging="142"/>
              <w:jc w:val="both"/>
              <w:rPr>
                <w:rFonts w:ascii="Arial" w:hAnsi="Arial" w:cs="Arial"/>
                <w:sz w:val="18"/>
                <w:lang w:val="es-ES_tradnl"/>
              </w:rPr>
            </w:pPr>
            <w:r w:rsidRPr="006044D6">
              <w:rPr>
                <w:rFonts w:ascii="Arial" w:hAnsi="Arial" w:cs="Arial"/>
                <w:sz w:val="18"/>
                <w:lang w:val="es-ES_tradnl"/>
              </w:rPr>
              <w:t>Monitoreo y acompañamiento técnico a los proyectos en ejecución</w:t>
            </w:r>
          </w:p>
        </w:tc>
        <w:tc>
          <w:tcPr>
            <w:tcW w:w="573" w:type="dxa"/>
            <w:tcBorders>
              <w:top w:val="dashSmallGap" w:sz="4" w:space="0" w:color="auto"/>
              <w:bottom w:val="single" w:sz="4" w:space="0" w:color="auto"/>
            </w:tcBorders>
            <w:vAlign w:val="center"/>
          </w:tcPr>
          <w:p w14:paraId="194267D0" w14:textId="77777777" w:rsidR="005E10BE" w:rsidRPr="006044D6" w:rsidRDefault="005E10BE" w:rsidP="00F05E0B">
            <w:pPr>
              <w:jc w:val="center"/>
              <w:rPr>
                <w:rFonts w:ascii="Arial" w:hAnsi="Arial" w:cs="Arial"/>
                <w:sz w:val="18"/>
                <w:szCs w:val="18"/>
                <w:lang w:val="es-ES_tradnl"/>
              </w:rPr>
            </w:pPr>
            <w:r w:rsidRPr="006044D6">
              <w:rPr>
                <w:rFonts w:ascii="Arial" w:hAnsi="Arial" w:cs="Arial"/>
                <w:sz w:val="18"/>
                <w:szCs w:val="18"/>
                <w:lang w:val="es-ES_tradnl"/>
              </w:rPr>
              <w:t>I</w:t>
            </w:r>
          </w:p>
        </w:tc>
        <w:tc>
          <w:tcPr>
            <w:tcW w:w="567" w:type="dxa"/>
            <w:tcBorders>
              <w:top w:val="dashSmallGap" w:sz="4" w:space="0" w:color="auto"/>
              <w:bottom w:val="single" w:sz="4" w:space="0" w:color="auto"/>
            </w:tcBorders>
            <w:vAlign w:val="center"/>
          </w:tcPr>
          <w:p w14:paraId="23955548" w14:textId="77777777" w:rsidR="005E10BE" w:rsidRPr="006044D6" w:rsidRDefault="005E10BE" w:rsidP="00F05E0B">
            <w:pPr>
              <w:jc w:val="center"/>
              <w:rPr>
                <w:rFonts w:ascii="Arial" w:hAnsi="Arial" w:cs="Arial"/>
                <w:sz w:val="18"/>
                <w:szCs w:val="18"/>
                <w:lang w:val="es-ES_tradnl"/>
              </w:rPr>
            </w:pPr>
            <w:r w:rsidRPr="006044D6">
              <w:rPr>
                <w:rFonts w:ascii="Arial" w:hAnsi="Arial" w:cs="Arial"/>
                <w:sz w:val="18"/>
                <w:szCs w:val="18"/>
                <w:lang w:val="es-ES_tradnl"/>
              </w:rPr>
              <w:t>I</w:t>
            </w:r>
          </w:p>
        </w:tc>
        <w:tc>
          <w:tcPr>
            <w:tcW w:w="425" w:type="dxa"/>
            <w:tcBorders>
              <w:top w:val="dashSmallGap" w:sz="4" w:space="0" w:color="auto"/>
              <w:bottom w:val="single" w:sz="4" w:space="0" w:color="auto"/>
            </w:tcBorders>
            <w:vAlign w:val="center"/>
          </w:tcPr>
          <w:p w14:paraId="5948FEE2" w14:textId="4A09CDF5" w:rsidR="005E10BE" w:rsidRPr="006044D6" w:rsidRDefault="005E10BE" w:rsidP="005E10BE">
            <w:pPr>
              <w:jc w:val="center"/>
              <w:rPr>
                <w:rFonts w:ascii="Arial" w:hAnsi="Arial" w:cs="Arial"/>
                <w:sz w:val="18"/>
                <w:szCs w:val="18"/>
                <w:lang w:val="es-ES_tradnl"/>
              </w:rPr>
            </w:pPr>
            <w:r w:rsidRPr="006044D6">
              <w:rPr>
                <w:rFonts w:ascii="Arial" w:hAnsi="Arial" w:cs="Arial"/>
                <w:sz w:val="18"/>
                <w:szCs w:val="18"/>
                <w:lang w:val="es-ES_tradnl"/>
              </w:rPr>
              <w:t>I</w:t>
            </w:r>
          </w:p>
        </w:tc>
        <w:tc>
          <w:tcPr>
            <w:tcW w:w="709" w:type="dxa"/>
            <w:tcBorders>
              <w:top w:val="dashSmallGap" w:sz="4" w:space="0" w:color="auto"/>
              <w:bottom w:val="single" w:sz="4" w:space="0" w:color="auto"/>
            </w:tcBorders>
            <w:vAlign w:val="center"/>
          </w:tcPr>
          <w:p w14:paraId="32F55FE8" w14:textId="087DB302" w:rsidR="005E10BE" w:rsidRPr="006044D6" w:rsidRDefault="005E10BE" w:rsidP="00F05E0B">
            <w:pPr>
              <w:jc w:val="center"/>
              <w:rPr>
                <w:rFonts w:ascii="Arial" w:hAnsi="Arial" w:cs="Arial"/>
                <w:sz w:val="18"/>
                <w:szCs w:val="18"/>
                <w:lang w:val="es-ES_tradnl"/>
              </w:rPr>
            </w:pPr>
            <w:r w:rsidRPr="006044D6">
              <w:rPr>
                <w:rFonts w:ascii="Arial" w:hAnsi="Arial" w:cs="Arial"/>
                <w:sz w:val="18"/>
                <w:szCs w:val="18"/>
                <w:lang w:val="es-ES_tradnl"/>
              </w:rPr>
              <w:t>I</w:t>
            </w:r>
          </w:p>
        </w:tc>
        <w:tc>
          <w:tcPr>
            <w:tcW w:w="708" w:type="dxa"/>
            <w:tcBorders>
              <w:top w:val="dashSmallGap" w:sz="4" w:space="0" w:color="auto"/>
              <w:bottom w:val="single" w:sz="4" w:space="0" w:color="auto"/>
            </w:tcBorders>
            <w:vAlign w:val="center"/>
          </w:tcPr>
          <w:p w14:paraId="0A6D1C54" w14:textId="77777777" w:rsidR="005E10BE" w:rsidRPr="006044D6" w:rsidRDefault="005E10BE" w:rsidP="00F05E0B">
            <w:pPr>
              <w:jc w:val="center"/>
              <w:rPr>
                <w:rFonts w:ascii="Arial" w:hAnsi="Arial" w:cs="Arial"/>
                <w:sz w:val="18"/>
                <w:szCs w:val="18"/>
                <w:lang w:val="es-ES_tradnl"/>
              </w:rPr>
            </w:pPr>
            <w:r w:rsidRPr="006044D6">
              <w:rPr>
                <w:rFonts w:ascii="Arial" w:hAnsi="Arial" w:cs="Arial"/>
                <w:sz w:val="18"/>
                <w:szCs w:val="18"/>
                <w:lang w:val="es-ES_tradnl"/>
              </w:rPr>
              <w:t>V</w:t>
            </w:r>
          </w:p>
        </w:tc>
        <w:tc>
          <w:tcPr>
            <w:tcW w:w="709" w:type="dxa"/>
            <w:tcBorders>
              <w:top w:val="dashSmallGap" w:sz="4" w:space="0" w:color="auto"/>
              <w:bottom w:val="single" w:sz="4" w:space="0" w:color="auto"/>
            </w:tcBorders>
            <w:vAlign w:val="center"/>
          </w:tcPr>
          <w:p w14:paraId="16E47C37" w14:textId="77777777" w:rsidR="005E10BE" w:rsidRPr="006044D6" w:rsidRDefault="005E10BE" w:rsidP="00F05E0B">
            <w:pPr>
              <w:jc w:val="center"/>
              <w:rPr>
                <w:rFonts w:ascii="Arial" w:hAnsi="Arial" w:cs="Arial"/>
                <w:sz w:val="18"/>
                <w:szCs w:val="18"/>
                <w:lang w:val="es-ES_tradnl"/>
              </w:rPr>
            </w:pPr>
            <w:r w:rsidRPr="006044D6">
              <w:rPr>
                <w:rFonts w:ascii="Arial" w:hAnsi="Arial" w:cs="Arial"/>
                <w:sz w:val="18"/>
                <w:szCs w:val="18"/>
                <w:lang w:val="es-ES_tradnl"/>
              </w:rPr>
              <w:t>A/R</w:t>
            </w:r>
          </w:p>
        </w:tc>
        <w:tc>
          <w:tcPr>
            <w:tcW w:w="567" w:type="dxa"/>
            <w:tcBorders>
              <w:top w:val="dashSmallGap" w:sz="4" w:space="0" w:color="auto"/>
              <w:bottom w:val="single" w:sz="4" w:space="0" w:color="auto"/>
            </w:tcBorders>
            <w:vAlign w:val="center"/>
          </w:tcPr>
          <w:p w14:paraId="567DF836" w14:textId="77777777" w:rsidR="005E10BE" w:rsidRPr="006044D6" w:rsidRDefault="005E10BE" w:rsidP="00F05E0B">
            <w:pPr>
              <w:jc w:val="center"/>
              <w:rPr>
                <w:rFonts w:ascii="Arial" w:hAnsi="Arial" w:cs="Arial"/>
                <w:sz w:val="18"/>
                <w:szCs w:val="18"/>
                <w:lang w:val="es-ES_tradnl"/>
              </w:rPr>
            </w:pPr>
          </w:p>
        </w:tc>
        <w:tc>
          <w:tcPr>
            <w:tcW w:w="425" w:type="dxa"/>
            <w:tcBorders>
              <w:top w:val="dashSmallGap" w:sz="4" w:space="0" w:color="auto"/>
              <w:bottom w:val="single" w:sz="4" w:space="0" w:color="auto"/>
            </w:tcBorders>
            <w:vAlign w:val="center"/>
          </w:tcPr>
          <w:p w14:paraId="39A80C3B" w14:textId="77777777" w:rsidR="005E10BE" w:rsidRPr="006044D6" w:rsidRDefault="005E10BE" w:rsidP="00F05E0B">
            <w:pPr>
              <w:jc w:val="center"/>
              <w:rPr>
                <w:rFonts w:ascii="Arial" w:hAnsi="Arial" w:cs="Arial"/>
                <w:sz w:val="18"/>
                <w:szCs w:val="18"/>
                <w:lang w:val="es-ES_tradnl"/>
              </w:rPr>
            </w:pPr>
          </w:p>
        </w:tc>
        <w:tc>
          <w:tcPr>
            <w:tcW w:w="567" w:type="dxa"/>
            <w:tcBorders>
              <w:top w:val="dashSmallGap" w:sz="4" w:space="0" w:color="auto"/>
              <w:bottom w:val="single" w:sz="4" w:space="0" w:color="auto"/>
            </w:tcBorders>
            <w:vAlign w:val="center"/>
          </w:tcPr>
          <w:p w14:paraId="7EE9FA63" w14:textId="77777777" w:rsidR="005E10BE" w:rsidRPr="006044D6" w:rsidRDefault="005E10BE" w:rsidP="00F05E0B">
            <w:pPr>
              <w:jc w:val="center"/>
              <w:rPr>
                <w:rFonts w:ascii="Arial" w:hAnsi="Arial" w:cs="Arial"/>
                <w:sz w:val="18"/>
                <w:szCs w:val="18"/>
                <w:lang w:val="es-ES_tradnl"/>
              </w:rPr>
            </w:pPr>
          </w:p>
        </w:tc>
      </w:tr>
      <w:tr w:rsidR="005E10BE" w:rsidRPr="006044D6" w14:paraId="752BB02F" w14:textId="77777777" w:rsidTr="009810E9">
        <w:tc>
          <w:tcPr>
            <w:tcW w:w="3817" w:type="dxa"/>
            <w:gridSpan w:val="3"/>
            <w:tcBorders>
              <w:top w:val="dashSmallGap" w:sz="4" w:space="0" w:color="auto"/>
              <w:bottom w:val="single" w:sz="4" w:space="0" w:color="auto"/>
            </w:tcBorders>
          </w:tcPr>
          <w:p w14:paraId="7F4F6A89" w14:textId="77777777" w:rsidR="005E10BE" w:rsidRPr="006044D6" w:rsidRDefault="005E10BE" w:rsidP="00686A0C">
            <w:pPr>
              <w:pStyle w:val="ListParagraph"/>
              <w:numPr>
                <w:ilvl w:val="0"/>
                <w:numId w:val="26"/>
              </w:numPr>
              <w:ind w:left="168" w:hanging="142"/>
              <w:jc w:val="both"/>
              <w:rPr>
                <w:rFonts w:ascii="Arial" w:hAnsi="Arial" w:cs="Arial"/>
                <w:sz w:val="18"/>
                <w:lang w:val="es-ES_tradnl"/>
              </w:rPr>
            </w:pPr>
            <w:r w:rsidRPr="006044D6">
              <w:rPr>
                <w:rFonts w:ascii="Arial" w:hAnsi="Arial" w:cs="Arial"/>
                <w:sz w:val="18"/>
                <w:lang w:val="es-ES_tradnl"/>
              </w:rPr>
              <w:t>Elaboración de informe de verificación del cumplimiento de hitos según cronograma de la propuesta y convenio/contrato suscrito</w:t>
            </w:r>
          </w:p>
        </w:tc>
        <w:tc>
          <w:tcPr>
            <w:tcW w:w="573" w:type="dxa"/>
            <w:tcBorders>
              <w:top w:val="dashSmallGap" w:sz="4" w:space="0" w:color="auto"/>
              <w:bottom w:val="single" w:sz="4" w:space="0" w:color="auto"/>
            </w:tcBorders>
            <w:vAlign w:val="center"/>
          </w:tcPr>
          <w:p w14:paraId="24B6FAB0" w14:textId="77777777" w:rsidR="005E10BE" w:rsidRPr="006044D6" w:rsidRDefault="005E10BE" w:rsidP="00F05E0B">
            <w:pPr>
              <w:jc w:val="center"/>
              <w:rPr>
                <w:rFonts w:ascii="Arial" w:hAnsi="Arial" w:cs="Arial"/>
                <w:sz w:val="18"/>
                <w:szCs w:val="18"/>
                <w:lang w:val="es-ES_tradnl"/>
              </w:rPr>
            </w:pPr>
            <w:r w:rsidRPr="006044D6">
              <w:rPr>
                <w:rFonts w:ascii="Arial" w:hAnsi="Arial" w:cs="Arial"/>
                <w:sz w:val="18"/>
                <w:szCs w:val="18"/>
                <w:lang w:val="es-ES_tradnl"/>
              </w:rPr>
              <w:t>I</w:t>
            </w:r>
          </w:p>
        </w:tc>
        <w:tc>
          <w:tcPr>
            <w:tcW w:w="567" w:type="dxa"/>
            <w:tcBorders>
              <w:top w:val="dashSmallGap" w:sz="4" w:space="0" w:color="auto"/>
              <w:bottom w:val="single" w:sz="4" w:space="0" w:color="auto"/>
            </w:tcBorders>
            <w:vAlign w:val="center"/>
          </w:tcPr>
          <w:p w14:paraId="1ABC0197" w14:textId="77777777" w:rsidR="005E10BE" w:rsidRPr="006044D6" w:rsidRDefault="005E10BE" w:rsidP="00F05E0B">
            <w:pPr>
              <w:jc w:val="center"/>
              <w:rPr>
                <w:rFonts w:ascii="Arial" w:hAnsi="Arial" w:cs="Arial"/>
                <w:sz w:val="18"/>
                <w:szCs w:val="18"/>
                <w:lang w:val="es-ES_tradnl"/>
              </w:rPr>
            </w:pPr>
            <w:r w:rsidRPr="006044D6">
              <w:rPr>
                <w:rFonts w:ascii="Arial" w:hAnsi="Arial" w:cs="Arial"/>
                <w:sz w:val="18"/>
                <w:szCs w:val="18"/>
                <w:lang w:val="es-ES_tradnl"/>
              </w:rPr>
              <w:t>I</w:t>
            </w:r>
          </w:p>
        </w:tc>
        <w:tc>
          <w:tcPr>
            <w:tcW w:w="425" w:type="dxa"/>
            <w:tcBorders>
              <w:top w:val="dashSmallGap" w:sz="4" w:space="0" w:color="auto"/>
              <w:bottom w:val="single" w:sz="4" w:space="0" w:color="auto"/>
            </w:tcBorders>
            <w:vAlign w:val="center"/>
          </w:tcPr>
          <w:p w14:paraId="6DC0AED6" w14:textId="11E0885A" w:rsidR="005E10BE" w:rsidRPr="006044D6" w:rsidRDefault="005E10BE" w:rsidP="005E10BE">
            <w:pPr>
              <w:jc w:val="center"/>
              <w:rPr>
                <w:rFonts w:ascii="Arial" w:hAnsi="Arial" w:cs="Arial"/>
                <w:sz w:val="18"/>
                <w:szCs w:val="18"/>
                <w:lang w:val="es-ES_tradnl"/>
              </w:rPr>
            </w:pPr>
            <w:r w:rsidRPr="006044D6">
              <w:rPr>
                <w:rFonts w:ascii="Arial" w:hAnsi="Arial" w:cs="Arial"/>
                <w:sz w:val="18"/>
                <w:szCs w:val="18"/>
                <w:lang w:val="es-ES_tradnl"/>
              </w:rPr>
              <w:t>I</w:t>
            </w:r>
          </w:p>
        </w:tc>
        <w:tc>
          <w:tcPr>
            <w:tcW w:w="709" w:type="dxa"/>
            <w:tcBorders>
              <w:top w:val="dashSmallGap" w:sz="4" w:space="0" w:color="auto"/>
              <w:bottom w:val="single" w:sz="4" w:space="0" w:color="auto"/>
            </w:tcBorders>
            <w:vAlign w:val="center"/>
          </w:tcPr>
          <w:p w14:paraId="3995B48E" w14:textId="2046752C" w:rsidR="005E10BE" w:rsidRPr="006044D6" w:rsidRDefault="005E10BE" w:rsidP="00F05E0B">
            <w:pPr>
              <w:jc w:val="center"/>
              <w:rPr>
                <w:rFonts w:ascii="Arial" w:hAnsi="Arial" w:cs="Arial"/>
                <w:sz w:val="18"/>
                <w:szCs w:val="18"/>
                <w:lang w:val="es-ES_tradnl"/>
              </w:rPr>
            </w:pPr>
            <w:r w:rsidRPr="006044D6">
              <w:rPr>
                <w:rFonts w:ascii="Arial" w:hAnsi="Arial" w:cs="Arial"/>
                <w:sz w:val="18"/>
                <w:szCs w:val="18"/>
                <w:lang w:val="es-ES_tradnl"/>
              </w:rPr>
              <w:t>A</w:t>
            </w:r>
          </w:p>
        </w:tc>
        <w:tc>
          <w:tcPr>
            <w:tcW w:w="708" w:type="dxa"/>
            <w:tcBorders>
              <w:top w:val="dashSmallGap" w:sz="4" w:space="0" w:color="auto"/>
              <w:bottom w:val="single" w:sz="4" w:space="0" w:color="auto"/>
            </w:tcBorders>
            <w:vAlign w:val="center"/>
          </w:tcPr>
          <w:p w14:paraId="3F3C75FD" w14:textId="6F61B16D" w:rsidR="005E10BE" w:rsidRPr="006044D6" w:rsidRDefault="005E10BE" w:rsidP="00F05E0B">
            <w:pPr>
              <w:jc w:val="center"/>
              <w:rPr>
                <w:rFonts w:ascii="Arial" w:hAnsi="Arial" w:cs="Arial"/>
                <w:sz w:val="18"/>
                <w:szCs w:val="18"/>
                <w:lang w:val="es-ES_tradnl"/>
              </w:rPr>
            </w:pPr>
            <w:r w:rsidRPr="006044D6">
              <w:rPr>
                <w:rFonts w:ascii="Arial" w:hAnsi="Arial" w:cs="Arial"/>
                <w:sz w:val="18"/>
                <w:szCs w:val="18"/>
                <w:lang w:val="es-ES_tradnl"/>
              </w:rPr>
              <w:t>V</w:t>
            </w:r>
          </w:p>
        </w:tc>
        <w:tc>
          <w:tcPr>
            <w:tcW w:w="709" w:type="dxa"/>
            <w:tcBorders>
              <w:top w:val="dashSmallGap" w:sz="4" w:space="0" w:color="auto"/>
              <w:bottom w:val="single" w:sz="4" w:space="0" w:color="auto"/>
            </w:tcBorders>
            <w:vAlign w:val="center"/>
          </w:tcPr>
          <w:p w14:paraId="0D8752EA" w14:textId="77777777" w:rsidR="005E10BE" w:rsidRPr="006044D6" w:rsidRDefault="005E10BE" w:rsidP="00F05E0B">
            <w:pPr>
              <w:jc w:val="center"/>
              <w:rPr>
                <w:rFonts w:ascii="Arial" w:hAnsi="Arial" w:cs="Arial"/>
                <w:sz w:val="18"/>
                <w:szCs w:val="18"/>
                <w:lang w:val="es-ES_tradnl"/>
              </w:rPr>
            </w:pPr>
            <w:r w:rsidRPr="006044D6">
              <w:rPr>
                <w:rFonts w:ascii="Arial" w:hAnsi="Arial" w:cs="Arial"/>
                <w:sz w:val="18"/>
                <w:szCs w:val="18"/>
                <w:lang w:val="es-ES_tradnl"/>
              </w:rPr>
              <w:t>R</w:t>
            </w:r>
          </w:p>
        </w:tc>
        <w:tc>
          <w:tcPr>
            <w:tcW w:w="567" w:type="dxa"/>
            <w:tcBorders>
              <w:top w:val="dashSmallGap" w:sz="4" w:space="0" w:color="auto"/>
              <w:bottom w:val="single" w:sz="4" w:space="0" w:color="auto"/>
            </w:tcBorders>
            <w:vAlign w:val="center"/>
          </w:tcPr>
          <w:p w14:paraId="1B8492FB" w14:textId="77777777" w:rsidR="005E10BE" w:rsidRPr="006044D6" w:rsidRDefault="005E10BE" w:rsidP="00F05E0B">
            <w:pPr>
              <w:jc w:val="center"/>
              <w:rPr>
                <w:rFonts w:ascii="Arial" w:hAnsi="Arial" w:cs="Arial"/>
                <w:sz w:val="18"/>
                <w:szCs w:val="18"/>
                <w:lang w:val="es-ES_tradnl"/>
              </w:rPr>
            </w:pPr>
          </w:p>
        </w:tc>
        <w:tc>
          <w:tcPr>
            <w:tcW w:w="425" w:type="dxa"/>
            <w:tcBorders>
              <w:top w:val="dashSmallGap" w:sz="4" w:space="0" w:color="auto"/>
              <w:bottom w:val="single" w:sz="4" w:space="0" w:color="auto"/>
            </w:tcBorders>
            <w:vAlign w:val="center"/>
          </w:tcPr>
          <w:p w14:paraId="480774F6" w14:textId="77777777" w:rsidR="005E10BE" w:rsidRPr="006044D6" w:rsidRDefault="005E10BE" w:rsidP="00F05E0B">
            <w:pPr>
              <w:jc w:val="center"/>
              <w:rPr>
                <w:rFonts w:ascii="Arial" w:hAnsi="Arial" w:cs="Arial"/>
                <w:sz w:val="18"/>
                <w:szCs w:val="18"/>
                <w:lang w:val="es-ES_tradnl"/>
              </w:rPr>
            </w:pPr>
          </w:p>
        </w:tc>
        <w:tc>
          <w:tcPr>
            <w:tcW w:w="567" w:type="dxa"/>
            <w:tcBorders>
              <w:top w:val="dashSmallGap" w:sz="4" w:space="0" w:color="auto"/>
              <w:bottom w:val="single" w:sz="4" w:space="0" w:color="auto"/>
            </w:tcBorders>
            <w:vAlign w:val="center"/>
          </w:tcPr>
          <w:p w14:paraId="611EC9AC" w14:textId="77777777" w:rsidR="005E10BE" w:rsidRPr="006044D6" w:rsidRDefault="005E10BE" w:rsidP="00F05E0B">
            <w:pPr>
              <w:jc w:val="center"/>
              <w:rPr>
                <w:rFonts w:ascii="Arial" w:hAnsi="Arial" w:cs="Arial"/>
                <w:sz w:val="18"/>
                <w:szCs w:val="18"/>
                <w:lang w:val="es-ES_tradnl"/>
              </w:rPr>
            </w:pPr>
          </w:p>
        </w:tc>
      </w:tr>
      <w:tr w:rsidR="005E10BE" w:rsidRPr="006044D6" w14:paraId="1A5BB2E1" w14:textId="77777777" w:rsidTr="009810E9">
        <w:tc>
          <w:tcPr>
            <w:tcW w:w="3817" w:type="dxa"/>
            <w:gridSpan w:val="3"/>
            <w:tcBorders>
              <w:top w:val="single" w:sz="4" w:space="0" w:color="auto"/>
              <w:bottom w:val="dashSmallGap" w:sz="4" w:space="0" w:color="auto"/>
            </w:tcBorders>
          </w:tcPr>
          <w:p w14:paraId="28130013" w14:textId="77777777" w:rsidR="005E10BE" w:rsidRPr="006044D6" w:rsidRDefault="005E10BE" w:rsidP="00F05E0B">
            <w:pPr>
              <w:jc w:val="both"/>
              <w:rPr>
                <w:rFonts w:ascii="Arial" w:hAnsi="Arial" w:cs="Arial"/>
                <w:b/>
                <w:sz w:val="18"/>
                <w:lang w:val="es-ES_tradnl"/>
              </w:rPr>
            </w:pPr>
            <w:r w:rsidRPr="006044D6">
              <w:rPr>
                <w:rFonts w:ascii="Arial" w:hAnsi="Arial" w:cs="Arial"/>
                <w:b/>
                <w:sz w:val="20"/>
                <w:lang w:val="es-ES_tradnl"/>
              </w:rPr>
              <w:t>Cierre del Proyecto</w:t>
            </w:r>
          </w:p>
        </w:tc>
        <w:tc>
          <w:tcPr>
            <w:tcW w:w="573" w:type="dxa"/>
            <w:tcBorders>
              <w:top w:val="single" w:sz="4" w:space="0" w:color="auto"/>
              <w:bottom w:val="dashSmallGap" w:sz="4" w:space="0" w:color="auto"/>
            </w:tcBorders>
            <w:vAlign w:val="center"/>
          </w:tcPr>
          <w:p w14:paraId="7BF69C42" w14:textId="77777777" w:rsidR="005E10BE" w:rsidRPr="006044D6" w:rsidRDefault="005E10BE" w:rsidP="00F05E0B">
            <w:pPr>
              <w:jc w:val="center"/>
              <w:rPr>
                <w:rFonts w:ascii="Arial" w:hAnsi="Arial" w:cs="Arial"/>
                <w:sz w:val="18"/>
                <w:szCs w:val="18"/>
                <w:lang w:val="es-ES_tradnl"/>
              </w:rPr>
            </w:pPr>
          </w:p>
        </w:tc>
        <w:tc>
          <w:tcPr>
            <w:tcW w:w="567" w:type="dxa"/>
            <w:tcBorders>
              <w:top w:val="single" w:sz="4" w:space="0" w:color="auto"/>
              <w:bottom w:val="dashSmallGap" w:sz="4" w:space="0" w:color="auto"/>
            </w:tcBorders>
            <w:vAlign w:val="center"/>
          </w:tcPr>
          <w:p w14:paraId="3ED59B7E" w14:textId="77777777" w:rsidR="005E10BE" w:rsidRPr="006044D6" w:rsidRDefault="005E10BE" w:rsidP="00F05E0B">
            <w:pPr>
              <w:jc w:val="center"/>
              <w:rPr>
                <w:rFonts w:ascii="Arial" w:hAnsi="Arial" w:cs="Arial"/>
                <w:sz w:val="18"/>
                <w:szCs w:val="18"/>
                <w:lang w:val="es-ES_tradnl"/>
              </w:rPr>
            </w:pPr>
          </w:p>
        </w:tc>
        <w:tc>
          <w:tcPr>
            <w:tcW w:w="425" w:type="dxa"/>
            <w:tcBorders>
              <w:top w:val="single" w:sz="4" w:space="0" w:color="auto"/>
              <w:bottom w:val="dashSmallGap" w:sz="4" w:space="0" w:color="auto"/>
            </w:tcBorders>
            <w:vAlign w:val="center"/>
          </w:tcPr>
          <w:p w14:paraId="679BBA44" w14:textId="77777777" w:rsidR="005E10BE" w:rsidRPr="006044D6" w:rsidRDefault="005E10BE" w:rsidP="005E10BE">
            <w:pPr>
              <w:jc w:val="center"/>
              <w:rPr>
                <w:rFonts w:ascii="Arial" w:hAnsi="Arial" w:cs="Arial"/>
                <w:sz w:val="18"/>
                <w:szCs w:val="18"/>
                <w:lang w:val="es-ES_tradnl"/>
              </w:rPr>
            </w:pPr>
          </w:p>
        </w:tc>
        <w:tc>
          <w:tcPr>
            <w:tcW w:w="709" w:type="dxa"/>
            <w:tcBorders>
              <w:top w:val="single" w:sz="4" w:space="0" w:color="auto"/>
              <w:bottom w:val="dashSmallGap" w:sz="4" w:space="0" w:color="auto"/>
            </w:tcBorders>
            <w:vAlign w:val="center"/>
          </w:tcPr>
          <w:p w14:paraId="23BB1302" w14:textId="1400391D" w:rsidR="005E10BE" w:rsidRPr="006044D6" w:rsidRDefault="005E10BE" w:rsidP="00F05E0B">
            <w:pPr>
              <w:jc w:val="center"/>
              <w:rPr>
                <w:rFonts w:ascii="Arial" w:hAnsi="Arial" w:cs="Arial"/>
                <w:sz w:val="18"/>
                <w:szCs w:val="18"/>
                <w:lang w:val="es-ES_tradnl"/>
              </w:rPr>
            </w:pPr>
          </w:p>
        </w:tc>
        <w:tc>
          <w:tcPr>
            <w:tcW w:w="708" w:type="dxa"/>
            <w:tcBorders>
              <w:top w:val="single" w:sz="4" w:space="0" w:color="auto"/>
              <w:bottom w:val="dashSmallGap" w:sz="4" w:space="0" w:color="auto"/>
            </w:tcBorders>
            <w:vAlign w:val="center"/>
          </w:tcPr>
          <w:p w14:paraId="5AD4EC39" w14:textId="77777777" w:rsidR="005E10BE" w:rsidRPr="006044D6" w:rsidRDefault="005E10BE" w:rsidP="00F05E0B">
            <w:pPr>
              <w:jc w:val="center"/>
              <w:rPr>
                <w:rFonts w:ascii="Arial" w:hAnsi="Arial" w:cs="Arial"/>
                <w:sz w:val="18"/>
                <w:szCs w:val="18"/>
                <w:lang w:val="es-ES_tradnl"/>
              </w:rPr>
            </w:pPr>
          </w:p>
        </w:tc>
        <w:tc>
          <w:tcPr>
            <w:tcW w:w="709" w:type="dxa"/>
            <w:tcBorders>
              <w:top w:val="single" w:sz="4" w:space="0" w:color="auto"/>
              <w:bottom w:val="dashSmallGap" w:sz="4" w:space="0" w:color="auto"/>
            </w:tcBorders>
            <w:vAlign w:val="center"/>
          </w:tcPr>
          <w:p w14:paraId="35771EE6" w14:textId="77777777" w:rsidR="005E10BE" w:rsidRPr="006044D6" w:rsidRDefault="005E10BE" w:rsidP="00F05E0B">
            <w:pPr>
              <w:jc w:val="center"/>
              <w:rPr>
                <w:rFonts w:ascii="Arial" w:hAnsi="Arial" w:cs="Arial"/>
                <w:sz w:val="18"/>
                <w:szCs w:val="18"/>
                <w:lang w:val="es-ES_tradnl"/>
              </w:rPr>
            </w:pPr>
          </w:p>
        </w:tc>
        <w:tc>
          <w:tcPr>
            <w:tcW w:w="567" w:type="dxa"/>
            <w:tcBorders>
              <w:top w:val="single" w:sz="4" w:space="0" w:color="auto"/>
              <w:bottom w:val="dashSmallGap" w:sz="4" w:space="0" w:color="auto"/>
            </w:tcBorders>
            <w:vAlign w:val="center"/>
          </w:tcPr>
          <w:p w14:paraId="35E92F61" w14:textId="77777777" w:rsidR="005E10BE" w:rsidRPr="006044D6" w:rsidRDefault="005E10BE" w:rsidP="00F05E0B">
            <w:pPr>
              <w:jc w:val="center"/>
              <w:rPr>
                <w:rFonts w:ascii="Arial" w:hAnsi="Arial" w:cs="Arial"/>
                <w:sz w:val="18"/>
                <w:szCs w:val="18"/>
                <w:lang w:val="es-ES_tradnl"/>
              </w:rPr>
            </w:pPr>
          </w:p>
        </w:tc>
        <w:tc>
          <w:tcPr>
            <w:tcW w:w="425" w:type="dxa"/>
            <w:tcBorders>
              <w:top w:val="single" w:sz="4" w:space="0" w:color="auto"/>
              <w:bottom w:val="dashSmallGap" w:sz="4" w:space="0" w:color="auto"/>
            </w:tcBorders>
            <w:vAlign w:val="center"/>
          </w:tcPr>
          <w:p w14:paraId="4DCB5D33" w14:textId="77777777" w:rsidR="005E10BE" w:rsidRPr="006044D6" w:rsidRDefault="005E10BE" w:rsidP="00F05E0B">
            <w:pPr>
              <w:jc w:val="center"/>
              <w:rPr>
                <w:rFonts w:ascii="Arial" w:hAnsi="Arial" w:cs="Arial"/>
                <w:sz w:val="18"/>
                <w:szCs w:val="18"/>
                <w:lang w:val="es-ES_tradnl"/>
              </w:rPr>
            </w:pPr>
          </w:p>
        </w:tc>
        <w:tc>
          <w:tcPr>
            <w:tcW w:w="567" w:type="dxa"/>
            <w:tcBorders>
              <w:top w:val="single" w:sz="4" w:space="0" w:color="auto"/>
              <w:bottom w:val="dashSmallGap" w:sz="4" w:space="0" w:color="auto"/>
            </w:tcBorders>
            <w:vAlign w:val="center"/>
          </w:tcPr>
          <w:p w14:paraId="0DC359E1" w14:textId="77777777" w:rsidR="005E10BE" w:rsidRPr="006044D6" w:rsidRDefault="005E10BE" w:rsidP="00F05E0B">
            <w:pPr>
              <w:jc w:val="center"/>
              <w:rPr>
                <w:rFonts w:ascii="Arial" w:hAnsi="Arial" w:cs="Arial"/>
                <w:sz w:val="18"/>
                <w:szCs w:val="18"/>
                <w:lang w:val="es-ES_tradnl"/>
              </w:rPr>
            </w:pPr>
          </w:p>
        </w:tc>
      </w:tr>
      <w:tr w:rsidR="005E10BE" w:rsidRPr="006044D6" w14:paraId="73AD734D" w14:textId="77777777" w:rsidTr="009810E9">
        <w:tc>
          <w:tcPr>
            <w:tcW w:w="3817" w:type="dxa"/>
            <w:gridSpan w:val="3"/>
            <w:tcBorders>
              <w:top w:val="dashSmallGap" w:sz="4" w:space="0" w:color="auto"/>
              <w:bottom w:val="dashSmallGap" w:sz="4" w:space="0" w:color="auto"/>
            </w:tcBorders>
          </w:tcPr>
          <w:p w14:paraId="4AEA26AC" w14:textId="77777777" w:rsidR="005E10BE" w:rsidRPr="006044D6" w:rsidRDefault="005E10BE" w:rsidP="00686A0C">
            <w:pPr>
              <w:pStyle w:val="ListParagraph"/>
              <w:numPr>
                <w:ilvl w:val="0"/>
                <w:numId w:val="26"/>
              </w:numPr>
              <w:ind w:left="168" w:hanging="142"/>
              <w:jc w:val="both"/>
              <w:rPr>
                <w:rFonts w:ascii="Arial" w:hAnsi="Arial" w:cs="Arial"/>
                <w:sz w:val="18"/>
                <w:lang w:val="es-ES_tradnl"/>
              </w:rPr>
            </w:pPr>
            <w:r w:rsidRPr="006044D6">
              <w:rPr>
                <w:rFonts w:ascii="Arial" w:hAnsi="Arial" w:cs="Arial"/>
                <w:sz w:val="18"/>
                <w:lang w:val="es-ES_tradnl"/>
              </w:rPr>
              <w:t>Actualización de los protocolos para el cierre y liquidación financiera de un proyecto</w:t>
            </w:r>
          </w:p>
        </w:tc>
        <w:tc>
          <w:tcPr>
            <w:tcW w:w="573" w:type="dxa"/>
            <w:tcBorders>
              <w:top w:val="dashSmallGap" w:sz="4" w:space="0" w:color="auto"/>
              <w:bottom w:val="dashSmallGap" w:sz="4" w:space="0" w:color="auto"/>
            </w:tcBorders>
            <w:vAlign w:val="center"/>
          </w:tcPr>
          <w:p w14:paraId="13DA7286" w14:textId="77777777" w:rsidR="005E10BE" w:rsidRPr="006044D6" w:rsidRDefault="005E10BE" w:rsidP="00F05E0B">
            <w:pPr>
              <w:jc w:val="center"/>
              <w:rPr>
                <w:rFonts w:ascii="Arial" w:hAnsi="Arial" w:cs="Arial"/>
                <w:sz w:val="18"/>
                <w:szCs w:val="18"/>
                <w:lang w:val="es-ES_tradnl"/>
              </w:rPr>
            </w:pPr>
            <w:r w:rsidRPr="006044D6">
              <w:rPr>
                <w:rFonts w:ascii="Arial" w:hAnsi="Arial" w:cs="Arial"/>
                <w:sz w:val="18"/>
                <w:szCs w:val="18"/>
                <w:lang w:val="es-ES_tradnl"/>
              </w:rPr>
              <w:t>I</w:t>
            </w:r>
          </w:p>
        </w:tc>
        <w:tc>
          <w:tcPr>
            <w:tcW w:w="567" w:type="dxa"/>
            <w:tcBorders>
              <w:top w:val="dashSmallGap" w:sz="4" w:space="0" w:color="auto"/>
              <w:bottom w:val="dashSmallGap" w:sz="4" w:space="0" w:color="auto"/>
            </w:tcBorders>
            <w:vAlign w:val="center"/>
          </w:tcPr>
          <w:p w14:paraId="3E683095" w14:textId="77777777" w:rsidR="005E10BE" w:rsidRPr="006044D6" w:rsidRDefault="005E10BE" w:rsidP="00F05E0B">
            <w:pPr>
              <w:jc w:val="center"/>
              <w:rPr>
                <w:rFonts w:ascii="Arial" w:hAnsi="Arial" w:cs="Arial"/>
                <w:sz w:val="18"/>
                <w:szCs w:val="18"/>
                <w:lang w:val="es-ES_tradnl"/>
              </w:rPr>
            </w:pPr>
            <w:r w:rsidRPr="006044D6">
              <w:rPr>
                <w:rFonts w:ascii="Arial" w:hAnsi="Arial" w:cs="Arial"/>
                <w:sz w:val="18"/>
                <w:szCs w:val="18"/>
                <w:lang w:val="es-ES_tradnl"/>
              </w:rPr>
              <w:t>I</w:t>
            </w:r>
          </w:p>
        </w:tc>
        <w:tc>
          <w:tcPr>
            <w:tcW w:w="425" w:type="dxa"/>
            <w:tcBorders>
              <w:top w:val="dashSmallGap" w:sz="4" w:space="0" w:color="auto"/>
              <w:bottom w:val="dashSmallGap" w:sz="4" w:space="0" w:color="auto"/>
            </w:tcBorders>
            <w:vAlign w:val="center"/>
          </w:tcPr>
          <w:p w14:paraId="781A1511" w14:textId="77777777" w:rsidR="005E10BE" w:rsidRPr="006044D6" w:rsidRDefault="005E10BE" w:rsidP="005E10BE">
            <w:pPr>
              <w:jc w:val="center"/>
              <w:rPr>
                <w:rFonts w:ascii="Arial" w:hAnsi="Arial" w:cs="Arial"/>
                <w:sz w:val="18"/>
                <w:szCs w:val="18"/>
                <w:lang w:val="es-ES_tradnl"/>
              </w:rPr>
            </w:pPr>
          </w:p>
        </w:tc>
        <w:tc>
          <w:tcPr>
            <w:tcW w:w="709" w:type="dxa"/>
            <w:tcBorders>
              <w:top w:val="dashSmallGap" w:sz="4" w:space="0" w:color="auto"/>
              <w:bottom w:val="dashSmallGap" w:sz="4" w:space="0" w:color="auto"/>
            </w:tcBorders>
            <w:vAlign w:val="center"/>
          </w:tcPr>
          <w:p w14:paraId="3E1C9CEB" w14:textId="5C45AD66" w:rsidR="005E10BE" w:rsidRPr="006044D6" w:rsidRDefault="005E10BE" w:rsidP="00F05E0B">
            <w:pPr>
              <w:jc w:val="center"/>
              <w:rPr>
                <w:rFonts w:ascii="Arial" w:hAnsi="Arial" w:cs="Arial"/>
                <w:sz w:val="18"/>
                <w:szCs w:val="18"/>
                <w:lang w:val="es-ES_tradnl"/>
              </w:rPr>
            </w:pPr>
            <w:r w:rsidRPr="006044D6">
              <w:rPr>
                <w:rFonts w:ascii="Arial" w:hAnsi="Arial" w:cs="Arial"/>
                <w:sz w:val="18"/>
                <w:szCs w:val="18"/>
                <w:lang w:val="es-ES_tradnl"/>
              </w:rPr>
              <w:t>A</w:t>
            </w:r>
          </w:p>
        </w:tc>
        <w:tc>
          <w:tcPr>
            <w:tcW w:w="708" w:type="dxa"/>
            <w:tcBorders>
              <w:top w:val="dashSmallGap" w:sz="4" w:space="0" w:color="auto"/>
              <w:bottom w:val="dashSmallGap" w:sz="4" w:space="0" w:color="auto"/>
            </w:tcBorders>
            <w:vAlign w:val="center"/>
          </w:tcPr>
          <w:p w14:paraId="6ABCC693" w14:textId="77777777" w:rsidR="005E10BE" w:rsidRPr="006044D6" w:rsidRDefault="005E10BE" w:rsidP="00F05E0B">
            <w:pPr>
              <w:jc w:val="center"/>
              <w:rPr>
                <w:rFonts w:ascii="Arial" w:hAnsi="Arial" w:cs="Arial"/>
                <w:sz w:val="18"/>
                <w:szCs w:val="18"/>
                <w:lang w:val="es-ES_tradnl"/>
              </w:rPr>
            </w:pPr>
            <w:r w:rsidRPr="006044D6">
              <w:rPr>
                <w:rFonts w:ascii="Arial" w:hAnsi="Arial" w:cs="Arial"/>
                <w:sz w:val="18"/>
                <w:szCs w:val="18"/>
                <w:lang w:val="es-ES_tradnl"/>
              </w:rPr>
              <w:t>V</w:t>
            </w:r>
          </w:p>
        </w:tc>
        <w:tc>
          <w:tcPr>
            <w:tcW w:w="709" w:type="dxa"/>
            <w:tcBorders>
              <w:top w:val="dashSmallGap" w:sz="4" w:space="0" w:color="auto"/>
              <w:bottom w:val="dashSmallGap" w:sz="4" w:space="0" w:color="auto"/>
            </w:tcBorders>
            <w:vAlign w:val="center"/>
          </w:tcPr>
          <w:p w14:paraId="671AE21F" w14:textId="77777777" w:rsidR="005E10BE" w:rsidRPr="006044D6" w:rsidRDefault="005E10BE" w:rsidP="00F05E0B">
            <w:pPr>
              <w:jc w:val="center"/>
              <w:rPr>
                <w:rFonts w:ascii="Arial" w:hAnsi="Arial" w:cs="Arial"/>
                <w:sz w:val="18"/>
                <w:szCs w:val="18"/>
                <w:lang w:val="es-ES_tradnl"/>
              </w:rPr>
            </w:pPr>
            <w:r w:rsidRPr="006044D6">
              <w:rPr>
                <w:rFonts w:ascii="Arial" w:hAnsi="Arial" w:cs="Arial"/>
                <w:sz w:val="18"/>
                <w:szCs w:val="18"/>
                <w:lang w:val="es-ES_tradnl"/>
              </w:rPr>
              <w:t>R</w:t>
            </w:r>
          </w:p>
        </w:tc>
        <w:tc>
          <w:tcPr>
            <w:tcW w:w="567" w:type="dxa"/>
            <w:tcBorders>
              <w:top w:val="dashSmallGap" w:sz="4" w:space="0" w:color="auto"/>
              <w:bottom w:val="dashSmallGap" w:sz="4" w:space="0" w:color="auto"/>
            </w:tcBorders>
            <w:vAlign w:val="center"/>
          </w:tcPr>
          <w:p w14:paraId="0D61AE9C" w14:textId="77777777" w:rsidR="005E10BE" w:rsidRPr="006044D6" w:rsidRDefault="005E10BE" w:rsidP="00F05E0B">
            <w:pPr>
              <w:jc w:val="center"/>
              <w:rPr>
                <w:rFonts w:ascii="Arial" w:hAnsi="Arial" w:cs="Arial"/>
                <w:sz w:val="18"/>
                <w:szCs w:val="18"/>
                <w:lang w:val="es-ES_tradnl"/>
              </w:rPr>
            </w:pPr>
          </w:p>
        </w:tc>
        <w:tc>
          <w:tcPr>
            <w:tcW w:w="425" w:type="dxa"/>
            <w:tcBorders>
              <w:top w:val="dashSmallGap" w:sz="4" w:space="0" w:color="auto"/>
              <w:bottom w:val="dashSmallGap" w:sz="4" w:space="0" w:color="auto"/>
            </w:tcBorders>
            <w:vAlign w:val="center"/>
          </w:tcPr>
          <w:p w14:paraId="777446FF" w14:textId="77777777" w:rsidR="005E10BE" w:rsidRPr="006044D6" w:rsidRDefault="005E10BE" w:rsidP="00F05E0B">
            <w:pPr>
              <w:jc w:val="center"/>
              <w:rPr>
                <w:rFonts w:ascii="Arial" w:hAnsi="Arial" w:cs="Arial"/>
                <w:sz w:val="18"/>
                <w:szCs w:val="18"/>
                <w:lang w:val="es-ES_tradnl"/>
              </w:rPr>
            </w:pPr>
          </w:p>
        </w:tc>
        <w:tc>
          <w:tcPr>
            <w:tcW w:w="567" w:type="dxa"/>
            <w:tcBorders>
              <w:top w:val="dashSmallGap" w:sz="4" w:space="0" w:color="auto"/>
              <w:bottom w:val="dashSmallGap" w:sz="4" w:space="0" w:color="auto"/>
            </w:tcBorders>
            <w:vAlign w:val="center"/>
          </w:tcPr>
          <w:p w14:paraId="42D4AAE9" w14:textId="77777777" w:rsidR="005E10BE" w:rsidRPr="006044D6" w:rsidRDefault="005E10BE" w:rsidP="00F05E0B">
            <w:pPr>
              <w:jc w:val="center"/>
              <w:rPr>
                <w:rFonts w:ascii="Arial" w:hAnsi="Arial" w:cs="Arial"/>
                <w:sz w:val="18"/>
                <w:szCs w:val="18"/>
                <w:lang w:val="es-ES_tradnl"/>
              </w:rPr>
            </w:pPr>
          </w:p>
        </w:tc>
      </w:tr>
      <w:tr w:rsidR="005E10BE" w:rsidRPr="006044D6" w14:paraId="007AD1AB" w14:textId="77777777" w:rsidTr="009810E9">
        <w:tc>
          <w:tcPr>
            <w:tcW w:w="3817" w:type="dxa"/>
            <w:gridSpan w:val="3"/>
            <w:tcBorders>
              <w:top w:val="dashSmallGap" w:sz="4" w:space="0" w:color="auto"/>
              <w:bottom w:val="single" w:sz="4" w:space="0" w:color="auto"/>
            </w:tcBorders>
          </w:tcPr>
          <w:p w14:paraId="602D35D3" w14:textId="77777777" w:rsidR="005E10BE" w:rsidRPr="006044D6" w:rsidRDefault="005E10BE" w:rsidP="00686A0C">
            <w:pPr>
              <w:pStyle w:val="ListParagraph"/>
              <w:numPr>
                <w:ilvl w:val="0"/>
                <w:numId w:val="26"/>
              </w:numPr>
              <w:ind w:left="168" w:hanging="142"/>
              <w:jc w:val="both"/>
              <w:rPr>
                <w:rFonts w:ascii="Arial" w:hAnsi="Arial" w:cs="Arial"/>
                <w:sz w:val="18"/>
                <w:lang w:val="es-ES_tradnl"/>
              </w:rPr>
            </w:pPr>
            <w:r w:rsidRPr="006044D6">
              <w:rPr>
                <w:rFonts w:ascii="Arial" w:hAnsi="Arial" w:cs="Arial"/>
                <w:sz w:val="18"/>
                <w:lang w:val="es-ES_tradnl"/>
              </w:rPr>
              <w:t xml:space="preserve">Elaboración de términos de referencia para la contratación de técnicos que presten asistencia técnica en la elaboración de propuestas o iniciativas de proyectos </w:t>
            </w:r>
          </w:p>
        </w:tc>
        <w:tc>
          <w:tcPr>
            <w:tcW w:w="573" w:type="dxa"/>
            <w:tcBorders>
              <w:top w:val="dashSmallGap" w:sz="4" w:space="0" w:color="auto"/>
              <w:bottom w:val="single" w:sz="4" w:space="0" w:color="auto"/>
            </w:tcBorders>
            <w:vAlign w:val="center"/>
          </w:tcPr>
          <w:p w14:paraId="4176CC60" w14:textId="77777777" w:rsidR="005E10BE" w:rsidRPr="006044D6" w:rsidRDefault="005E10BE" w:rsidP="00F05E0B">
            <w:pPr>
              <w:jc w:val="center"/>
              <w:rPr>
                <w:rFonts w:ascii="Arial" w:hAnsi="Arial" w:cs="Arial"/>
                <w:sz w:val="18"/>
                <w:szCs w:val="18"/>
                <w:lang w:val="es-ES_tradnl"/>
              </w:rPr>
            </w:pPr>
            <w:r w:rsidRPr="006044D6">
              <w:rPr>
                <w:rFonts w:ascii="Arial" w:hAnsi="Arial" w:cs="Arial"/>
                <w:sz w:val="18"/>
                <w:szCs w:val="18"/>
                <w:lang w:val="es-ES_tradnl"/>
              </w:rPr>
              <w:t>I</w:t>
            </w:r>
          </w:p>
        </w:tc>
        <w:tc>
          <w:tcPr>
            <w:tcW w:w="567" w:type="dxa"/>
            <w:tcBorders>
              <w:top w:val="dashSmallGap" w:sz="4" w:space="0" w:color="auto"/>
              <w:bottom w:val="single" w:sz="4" w:space="0" w:color="auto"/>
            </w:tcBorders>
            <w:vAlign w:val="center"/>
          </w:tcPr>
          <w:p w14:paraId="058B47DC" w14:textId="77777777" w:rsidR="005E10BE" w:rsidRPr="006044D6" w:rsidRDefault="005E10BE" w:rsidP="00F05E0B">
            <w:pPr>
              <w:jc w:val="center"/>
              <w:rPr>
                <w:rFonts w:ascii="Arial" w:hAnsi="Arial" w:cs="Arial"/>
                <w:sz w:val="18"/>
                <w:szCs w:val="18"/>
                <w:lang w:val="es-ES_tradnl"/>
              </w:rPr>
            </w:pPr>
            <w:r w:rsidRPr="006044D6">
              <w:rPr>
                <w:rFonts w:ascii="Arial" w:hAnsi="Arial" w:cs="Arial"/>
                <w:sz w:val="18"/>
                <w:szCs w:val="18"/>
                <w:lang w:val="es-ES_tradnl"/>
              </w:rPr>
              <w:t>I</w:t>
            </w:r>
          </w:p>
        </w:tc>
        <w:tc>
          <w:tcPr>
            <w:tcW w:w="425" w:type="dxa"/>
            <w:tcBorders>
              <w:top w:val="dashSmallGap" w:sz="4" w:space="0" w:color="auto"/>
              <w:bottom w:val="single" w:sz="4" w:space="0" w:color="auto"/>
            </w:tcBorders>
            <w:vAlign w:val="center"/>
          </w:tcPr>
          <w:p w14:paraId="76796016" w14:textId="77777777" w:rsidR="005E10BE" w:rsidRPr="006044D6" w:rsidRDefault="005E10BE" w:rsidP="005E10BE">
            <w:pPr>
              <w:jc w:val="center"/>
              <w:rPr>
                <w:rFonts w:ascii="Arial" w:hAnsi="Arial" w:cs="Arial"/>
                <w:sz w:val="18"/>
                <w:szCs w:val="18"/>
                <w:lang w:val="es-ES_tradnl"/>
              </w:rPr>
            </w:pPr>
          </w:p>
        </w:tc>
        <w:tc>
          <w:tcPr>
            <w:tcW w:w="709" w:type="dxa"/>
            <w:tcBorders>
              <w:top w:val="dashSmallGap" w:sz="4" w:space="0" w:color="auto"/>
              <w:bottom w:val="single" w:sz="4" w:space="0" w:color="auto"/>
            </w:tcBorders>
            <w:vAlign w:val="center"/>
          </w:tcPr>
          <w:p w14:paraId="4B507340" w14:textId="1BA7266A" w:rsidR="005E10BE" w:rsidRPr="006044D6" w:rsidRDefault="005E10BE" w:rsidP="00F05E0B">
            <w:pPr>
              <w:jc w:val="center"/>
              <w:rPr>
                <w:rFonts w:ascii="Arial" w:hAnsi="Arial" w:cs="Arial"/>
                <w:sz w:val="18"/>
                <w:szCs w:val="18"/>
                <w:lang w:val="es-ES_tradnl"/>
              </w:rPr>
            </w:pPr>
            <w:r w:rsidRPr="006044D6">
              <w:rPr>
                <w:rFonts w:ascii="Arial" w:hAnsi="Arial" w:cs="Arial"/>
                <w:sz w:val="18"/>
                <w:szCs w:val="18"/>
                <w:lang w:val="es-ES_tradnl"/>
              </w:rPr>
              <w:t>A</w:t>
            </w:r>
          </w:p>
        </w:tc>
        <w:tc>
          <w:tcPr>
            <w:tcW w:w="708" w:type="dxa"/>
            <w:tcBorders>
              <w:top w:val="dashSmallGap" w:sz="4" w:space="0" w:color="auto"/>
              <w:bottom w:val="single" w:sz="4" w:space="0" w:color="auto"/>
            </w:tcBorders>
            <w:vAlign w:val="center"/>
          </w:tcPr>
          <w:p w14:paraId="68623E28" w14:textId="77777777" w:rsidR="005E10BE" w:rsidRPr="006044D6" w:rsidRDefault="005E10BE" w:rsidP="00F05E0B">
            <w:pPr>
              <w:jc w:val="center"/>
              <w:rPr>
                <w:rFonts w:ascii="Arial" w:hAnsi="Arial" w:cs="Arial"/>
                <w:sz w:val="18"/>
                <w:szCs w:val="18"/>
                <w:lang w:val="es-ES_tradnl"/>
              </w:rPr>
            </w:pPr>
            <w:r w:rsidRPr="006044D6">
              <w:rPr>
                <w:rFonts w:ascii="Arial" w:hAnsi="Arial" w:cs="Arial"/>
                <w:sz w:val="18"/>
                <w:szCs w:val="18"/>
                <w:lang w:val="es-ES_tradnl"/>
              </w:rPr>
              <w:t>V</w:t>
            </w:r>
          </w:p>
        </w:tc>
        <w:tc>
          <w:tcPr>
            <w:tcW w:w="709" w:type="dxa"/>
            <w:tcBorders>
              <w:top w:val="dashSmallGap" w:sz="4" w:space="0" w:color="auto"/>
              <w:bottom w:val="single" w:sz="4" w:space="0" w:color="auto"/>
            </w:tcBorders>
            <w:vAlign w:val="center"/>
          </w:tcPr>
          <w:p w14:paraId="1BF7718E" w14:textId="77777777" w:rsidR="005E10BE" w:rsidRPr="006044D6" w:rsidRDefault="005E10BE" w:rsidP="00F05E0B">
            <w:pPr>
              <w:jc w:val="center"/>
              <w:rPr>
                <w:rFonts w:ascii="Arial" w:hAnsi="Arial" w:cs="Arial"/>
                <w:sz w:val="18"/>
                <w:szCs w:val="18"/>
                <w:lang w:val="es-ES_tradnl"/>
              </w:rPr>
            </w:pPr>
            <w:r w:rsidRPr="006044D6">
              <w:rPr>
                <w:rFonts w:ascii="Arial" w:hAnsi="Arial" w:cs="Arial"/>
                <w:sz w:val="18"/>
                <w:szCs w:val="18"/>
                <w:lang w:val="es-ES_tradnl"/>
              </w:rPr>
              <w:t>R</w:t>
            </w:r>
          </w:p>
        </w:tc>
        <w:tc>
          <w:tcPr>
            <w:tcW w:w="567" w:type="dxa"/>
            <w:tcBorders>
              <w:top w:val="dashSmallGap" w:sz="4" w:space="0" w:color="auto"/>
              <w:bottom w:val="single" w:sz="4" w:space="0" w:color="auto"/>
            </w:tcBorders>
            <w:vAlign w:val="center"/>
          </w:tcPr>
          <w:p w14:paraId="7ECC1313" w14:textId="77777777" w:rsidR="005E10BE" w:rsidRPr="006044D6" w:rsidRDefault="005E10BE" w:rsidP="00F05E0B">
            <w:pPr>
              <w:jc w:val="center"/>
              <w:rPr>
                <w:rFonts w:ascii="Arial" w:hAnsi="Arial" w:cs="Arial"/>
                <w:sz w:val="18"/>
                <w:szCs w:val="18"/>
                <w:lang w:val="es-ES_tradnl"/>
              </w:rPr>
            </w:pPr>
          </w:p>
        </w:tc>
        <w:tc>
          <w:tcPr>
            <w:tcW w:w="425" w:type="dxa"/>
            <w:tcBorders>
              <w:top w:val="dashSmallGap" w:sz="4" w:space="0" w:color="auto"/>
              <w:bottom w:val="single" w:sz="4" w:space="0" w:color="auto"/>
            </w:tcBorders>
            <w:vAlign w:val="center"/>
          </w:tcPr>
          <w:p w14:paraId="7604AC78" w14:textId="77777777" w:rsidR="005E10BE" w:rsidRPr="006044D6" w:rsidRDefault="005E10BE" w:rsidP="00F05E0B">
            <w:pPr>
              <w:jc w:val="center"/>
              <w:rPr>
                <w:rFonts w:ascii="Arial" w:hAnsi="Arial" w:cs="Arial"/>
                <w:sz w:val="18"/>
                <w:szCs w:val="18"/>
                <w:lang w:val="es-ES_tradnl"/>
              </w:rPr>
            </w:pPr>
          </w:p>
        </w:tc>
        <w:tc>
          <w:tcPr>
            <w:tcW w:w="567" w:type="dxa"/>
            <w:tcBorders>
              <w:top w:val="dashSmallGap" w:sz="4" w:space="0" w:color="auto"/>
              <w:bottom w:val="single" w:sz="4" w:space="0" w:color="auto"/>
            </w:tcBorders>
            <w:vAlign w:val="center"/>
          </w:tcPr>
          <w:p w14:paraId="2C597F71" w14:textId="77777777" w:rsidR="005E10BE" w:rsidRPr="006044D6" w:rsidRDefault="005E10BE" w:rsidP="00F05E0B">
            <w:pPr>
              <w:jc w:val="center"/>
              <w:rPr>
                <w:rFonts w:ascii="Arial" w:hAnsi="Arial" w:cs="Arial"/>
                <w:sz w:val="18"/>
                <w:szCs w:val="18"/>
                <w:lang w:val="es-ES_tradnl"/>
              </w:rPr>
            </w:pPr>
          </w:p>
        </w:tc>
      </w:tr>
      <w:tr w:rsidR="005E10BE" w:rsidRPr="006044D6" w14:paraId="02F3496B" w14:textId="77777777" w:rsidTr="009810E9">
        <w:tc>
          <w:tcPr>
            <w:tcW w:w="3817" w:type="dxa"/>
            <w:gridSpan w:val="3"/>
            <w:tcBorders>
              <w:top w:val="dashSmallGap" w:sz="4" w:space="0" w:color="auto"/>
              <w:bottom w:val="single" w:sz="4" w:space="0" w:color="auto"/>
            </w:tcBorders>
          </w:tcPr>
          <w:p w14:paraId="02CA48C5" w14:textId="77777777" w:rsidR="005E10BE" w:rsidRPr="006044D6" w:rsidRDefault="005E10BE" w:rsidP="00686A0C">
            <w:pPr>
              <w:pStyle w:val="ListParagraph"/>
              <w:numPr>
                <w:ilvl w:val="0"/>
                <w:numId w:val="26"/>
              </w:numPr>
              <w:ind w:left="168" w:hanging="142"/>
              <w:jc w:val="both"/>
              <w:rPr>
                <w:rFonts w:ascii="Arial" w:hAnsi="Arial" w:cs="Arial"/>
                <w:sz w:val="18"/>
                <w:lang w:val="es-ES_tradnl"/>
              </w:rPr>
            </w:pPr>
            <w:r w:rsidRPr="006044D6">
              <w:rPr>
                <w:rFonts w:ascii="Arial" w:hAnsi="Arial" w:cs="Arial"/>
                <w:sz w:val="18"/>
                <w:lang w:val="es-ES_tradnl"/>
              </w:rPr>
              <w:t>Ejecución de actividades de cierre y liquidación financiera de los proyectos</w:t>
            </w:r>
          </w:p>
        </w:tc>
        <w:tc>
          <w:tcPr>
            <w:tcW w:w="573" w:type="dxa"/>
            <w:tcBorders>
              <w:top w:val="dashSmallGap" w:sz="4" w:space="0" w:color="auto"/>
              <w:bottom w:val="single" w:sz="4" w:space="0" w:color="auto"/>
            </w:tcBorders>
            <w:vAlign w:val="center"/>
          </w:tcPr>
          <w:p w14:paraId="25565129" w14:textId="77777777" w:rsidR="005E10BE" w:rsidRPr="006044D6" w:rsidRDefault="005E10BE" w:rsidP="00F05E0B">
            <w:pPr>
              <w:jc w:val="center"/>
              <w:rPr>
                <w:rFonts w:ascii="Arial" w:hAnsi="Arial" w:cs="Arial"/>
                <w:sz w:val="18"/>
                <w:szCs w:val="18"/>
                <w:lang w:val="es-ES_tradnl"/>
              </w:rPr>
            </w:pPr>
          </w:p>
        </w:tc>
        <w:tc>
          <w:tcPr>
            <w:tcW w:w="567" w:type="dxa"/>
            <w:tcBorders>
              <w:top w:val="dashSmallGap" w:sz="4" w:space="0" w:color="auto"/>
              <w:bottom w:val="single" w:sz="4" w:space="0" w:color="auto"/>
            </w:tcBorders>
            <w:vAlign w:val="center"/>
          </w:tcPr>
          <w:p w14:paraId="7B745B95" w14:textId="77777777" w:rsidR="005E10BE" w:rsidRPr="006044D6" w:rsidRDefault="005E10BE" w:rsidP="00F05E0B">
            <w:pPr>
              <w:jc w:val="center"/>
              <w:rPr>
                <w:rFonts w:ascii="Arial" w:hAnsi="Arial" w:cs="Arial"/>
                <w:sz w:val="18"/>
                <w:szCs w:val="18"/>
                <w:lang w:val="es-ES_tradnl"/>
              </w:rPr>
            </w:pPr>
            <w:r w:rsidRPr="006044D6">
              <w:rPr>
                <w:rFonts w:ascii="Arial" w:hAnsi="Arial" w:cs="Arial"/>
                <w:sz w:val="18"/>
                <w:szCs w:val="18"/>
                <w:lang w:val="es-ES_tradnl"/>
              </w:rPr>
              <w:t>I</w:t>
            </w:r>
          </w:p>
        </w:tc>
        <w:tc>
          <w:tcPr>
            <w:tcW w:w="425" w:type="dxa"/>
            <w:tcBorders>
              <w:top w:val="dashSmallGap" w:sz="4" w:space="0" w:color="auto"/>
              <w:bottom w:val="single" w:sz="4" w:space="0" w:color="auto"/>
            </w:tcBorders>
            <w:vAlign w:val="center"/>
          </w:tcPr>
          <w:p w14:paraId="18AB9792" w14:textId="2B037956" w:rsidR="005E10BE" w:rsidRPr="006044D6" w:rsidRDefault="005E10BE" w:rsidP="005E10BE">
            <w:pPr>
              <w:jc w:val="center"/>
              <w:rPr>
                <w:rFonts w:ascii="Arial" w:hAnsi="Arial" w:cs="Arial"/>
                <w:sz w:val="18"/>
                <w:szCs w:val="18"/>
                <w:lang w:val="es-ES_tradnl"/>
              </w:rPr>
            </w:pPr>
            <w:r w:rsidRPr="006044D6">
              <w:rPr>
                <w:rFonts w:ascii="Arial" w:hAnsi="Arial" w:cs="Arial"/>
                <w:sz w:val="18"/>
                <w:szCs w:val="18"/>
                <w:lang w:val="es-ES_tradnl"/>
              </w:rPr>
              <w:t>I</w:t>
            </w:r>
          </w:p>
        </w:tc>
        <w:tc>
          <w:tcPr>
            <w:tcW w:w="709" w:type="dxa"/>
            <w:tcBorders>
              <w:top w:val="dashSmallGap" w:sz="4" w:space="0" w:color="auto"/>
              <w:bottom w:val="single" w:sz="4" w:space="0" w:color="auto"/>
            </w:tcBorders>
            <w:vAlign w:val="center"/>
          </w:tcPr>
          <w:p w14:paraId="39EA51D6" w14:textId="296812F2" w:rsidR="005E10BE" w:rsidRPr="006044D6" w:rsidRDefault="005E10BE" w:rsidP="00F05E0B">
            <w:pPr>
              <w:jc w:val="center"/>
              <w:rPr>
                <w:rFonts w:ascii="Arial" w:hAnsi="Arial" w:cs="Arial"/>
                <w:sz w:val="18"/>
                <w:szCs w:val="18"/>
                <w:lang w:val="es-ES_tradnl"/>
              </w:rPr>
            </w:pPr>
            <w:r w:rsidRPr="006044D6">
              <w:rPr>
                <w:rFonts w:ascii="Arial" w:hAnsi="Arial" w:cs="Arial"/>
                <w:sz w:val="18"/>
                <w:szCs w:val="18"/>
                <w:lang w:val="es-ES_tradnl"/>
              </w:rPr>
              <w:t>I</w:t>
            </w:r>
          </w:p>
        </w:tc>
        <w:tc>
          <w:tcPr>
            <w:tcW w:w="708" w:type="dxa"/>
            <w:tcBorders>
              <w:top w:val="dashSmallGap" w:sz="4" w:space="0" w:color="auto"/>
              <w:bottom w:val="single" w:sz="4" w:space="0" w:color="auto"/>
            </w:tcBorders>
            <w:vAlign w:val="center"/>
          </w:tcPr>
          <w:p w14:paraId="6D5253C9" w14:textId="61EB6848" w:rsidR="005E10BE" w:rsidRPr="006044D6" w:rsidRDefault="005E10BE" w:rsidP="00F05E0B">
            <w:pPr>
              <w:jc w:val="center"/>
              <w:rPr>
                <w:rFonts w:ascii="Arial" w:hAnsi="Arial" w:cs="Arial"/>
                <w:sz w:val="18"/>
                <w:szCs w:val="18"/>
                <w:lang w:val="es-ES_tradnl"/>
              </w:rPr>
            </w:pPr>
            <w:r w:rsidRPr="006044D6">
              <w:rPr>
                <w:rFonts w:ascii="Arial" w:hAnsi="Arial" w:cs="Arial"/>
                <w:sz w:val="18"/>
                <w:szCs w:val="18"/>
                <w:lang w:val="es-ES_tradnl"/>
              </w:rPr>
              <w:t>V</w:t>
            </w:r>
          </w:p>
        </w:tc>
        <w:tc>
          <w:tcPr>
            <w:tcW w:w="709" w:type="dxa"/>
            <w:tcBorders>
              <w:top w:val="dashSmallGap" w:sz="4" w:space="0" w:color="auto"/>
              <w:bottom w:val="single" w:sz="4" w:space="0" w:color="auto"/>
            </w:tcBorders>
            <w:vAlign w:val="center"/>
          </w:tcPr>
          <w:p w14:paraId="0A652615" w14:textId="77777777" w:rsidR="005E10BE" w:rsidRPr="006044D6" w:rsidRDefault="005E10BE" w:rsidP="00F05E0B">
            <w:pPr>
              <w:jc w:val="center"/>
              <w:rPr>
                <w:rFonts w:ascii="Arial" w:hAnsi="Arial" w:cs="Arial"/>
                <w:sz w:val="18"/>
                <w:szCs w:val="18"/>
                <w:lang w:val="es-ES_tradnl"/>
              </w:rPr>
            </w:pPr>
            <w:r w:rsidRPr="006044D6">
              <w:rPr>
                <w:rFonts w:ascii="Arial" w:hAnsi="Arial" w:cs="Arial"/>
                <w:sz w:val="18"/>
                <w:szCs w:val="18"/>
                <w:lang w:val="es-ES_tradnl"/>
              </w:rPr>
              <w:t>A/R</w:t>
            </w:r>
          </w:p>
        </w:tc>
        <w:tc>
          <w:tcPr>
            <w:tcW w:w="567" w:type="dxa"/>
            <w:tcBorders>
              <w:top w:val="dashSmallGap" w:sz="4" w:space="0" w:color="auto"/>
              <w:bottom w:val="single" w:sz="4" w:space="0" w:color="auto"/>
            </w:tcBorders>
            <w:vAlign w:val="center"/>
          </w:tcPr>
          <w:p w14:paraId="6572A202" w14:textId="77777777" w:rsidR="005E10BE" w:rsidRPr="006044D6" w:rsidRDefault="005E10BE" w:rsidP="00F05E0B">
            <w:pPr>
              <w:jc w:val="center"/>
              <w:rPr>
                <w:rFonts w:ascii="Arial" w:hAnsi="Arial" w:cs="Arial"/>
                <w:sz w:val="18"/>
                <w:szCs w:val="18"/>
                <w:lang w:val="es-ES_tradnl"/>
              </w:rPr>
            </w:pPr>
          </w:p>
        </w:tc>
        <w:tc>
          <w:tcPr>
            <w:tcW w:w="425" w:type="dxa"/>
            <w:tcBorders>
              <w:top w:val="dashSmallGap" w:sz="4" w:space="0" w:color="auto"/>
              <w:bottom w:val="single" w:sz="4" w:space="0" w:color="auto"/>
            </w:tcBorders>
            <w:vAlign w:val="center"/>
          </w:tcPr>
          <w:p w14:paraId="79BE1145" w14:textId="77777777" w:rsidR="005E10BE" w:rsidRPr="006044D6" w:rsidRDefault="005E10BE" w:rsidP="00F05E0B">
            <w:pPr>
              <w:jc w:val="center"/>
              <w:rPr>
                <w:rFonts w:ascii="Arial" w:hAnsi="Arial" w:cs="Arial"/>
                <w:sz w:val="18"/>
                <w:szCs w:val="18"/>
                <w:lang w:val="es-ES_tradnl"/>
              </w:rPr>
            </w:pPr>
          </w:p>
        </w:tc>
        <w:tc>
          <w:tcPr>
            <w:tcW w:w="567" w:type="dxa"/>
            <w:tcBorders>
              <w:top w:val="dashSmallGap" w:sz="4" w:space="0" w:color="auto"/>
              <w:bottom w:val="single" w:sz="4" w:space="0" w:color="auto"/>
            </w:tcBorders>
            <w:vAlign w:val="center"/>
          </w:tcPr>
          <w:p w14:paraId="0BA98F83" w14:textId="77777777" w:rsidR="005E10BE" w:rsidRPr="006044D6" w:rsidRDefault="005E10BE" w:rsidP="00F05E0B">
            <w:pPr>
              <w:jc w:val="center"/>
              <w:rPr>
                <w:rFonts w:ascii="Arial" w:hAnsi="Arial" w:cs="Arial"/>
                <w:sz w:val="18"/>
                <w:szCs w:val="18"/>
                <w:lang w:val="es-ES_tradnl"/>
              </w:rPr>
            </w:pPr>
          </w:p>
        </w:tc>
      </w:tr>
      <w:tr w:rsidR="005E10BE" w:rsidRPr="006044D6" w14:paraId="1DAF2142" w14:textId="77777777" w:rsidTr="009810E9">
        <w:tc>
          <w:tcPr>
            <w:tcW w:w="567" w:type="dxa"/>
            <w:tcBorders>
              <w:top w:val="double" w:sz="4" w:space="0" w:color="auto"/>
            </w:tcBorders>
            <w:shd w:val="clear" w:color="auto" w:fill="F2F2F2" w:themeFill="background1" w:themeFillShade="F2"/>
          </w:tcPr>
          <w:p w14:paraId="520A6806" w14:textId="77777777" w:rsidR="005E10BE" w:rsidRPr="006044D6" w:rsidRDefault="005E10BE" w:rsidP="00F05E0B">
            <w:pPr>
              <w:rPr>
                <w:rFonts w:ascii="Arial" w:hAnsi="Arial" w:cs="Arial"/>
                <w:b/>
                <w:sz w:val="14"/>
                <w:szCs w:val="16"/>
                <w:lang w:val="es-ES_tradnl"/>
              </w:rPr>
            </w:pPr>
          </w:p>
        </w:tc>
        <w:tc>
          <w:tcPr>
            <w:tcW w:w="8500" w:type="dxa"/>
            <w:gridSpan w:val="11"/>
            <w:tcBorders>
              <w:top w:val="double" w:sz="4" w:space="0" w:color="auto"/>
            </w:tcBorders>
            <w:shd w:val="clear" w:color="auto" w:fill="F2F2F2" w:themeFill="background1" w:themeFillShade="F2"/>
          </w:tcPr>
          <w:p w14:paraId="4A544385" w14:textId="09E284B9" w:rsidR="005E10BE" w:rsidRPr="006044D6" w:rsidRDefault="005E10BE" w:rsidP="00F05E0B">
            <w:pPr>
              <w:rPr>
                <w:rFonts w:ascii="Arial" w:hAnsi="Arial" w:cs="Arial"/>
                <w:b/>
                <w:sz w:val="14"/>
                <w:szCs w:val="16"/>
                <w:lang w:val="es-ES_tradnl"/>
              </w:rPr>
            </w:pPr>
            <w:r w:rsidRPr="006044D6">
              <w:rPr>
                <w:rFonts w:ascii="Arial" w:hAnsi="Arial" w:cs="Arial"/>
                <w:b/>
                <w:sz w:val="14"/>
                <w:szCs w:val="16"/>
                <w:lang w:val="es-ES_tradnl"/>
              </w:rPr>
              <w:t>Leyenda</w:t>
            </w:r>
          </w:p>
        </w:tc>
      </w:tr>
      <w:tr w:rsidR="005E10BE" w:rsidRPr="006044D6" w14:paraId="63B1D97E" w14:textId="77777777" w:rsidTr="009810E9">
        <w:tc>
          <w:tcPr>
            <w:tcW w:w="567" w:type="dxa"/>
            <w:shd w:val="clear" w:color="auto" w:fill="F2F2F2" w:themeFill="background1" w:themeFillShade="F2"/>
            <w:vAlign w:val="center"/>
          </w:tcPr>
          <w:p w14:paraId="629BA695" w14:textId="77777777" w:rsidR="005E10BE" w:rsidRPr="006044D6" w:rsidRDefault="005E10BE" w:rsidP="00F05E0B">
            <w:pPr>
              <w:jc w:val="center"/>
              <w:rPr>
                <w:rFonts w:ascii="Arial" w:hAnsi="Arial" w:cs="Arial"/>
                <w:b/>
                <w:sz w:val="14"/>
                <w:szCs w:val="16"/>
                <w:lang w:val="es-ES_tradnl"/>
              </w:rPr>
            </w:pPr>
            <w:r w:rsidRPr="006044D6">
              <w:rPr>
                <w:rFonts w:ascii="Arial" w:hAnsi="Arial" w:cs="Arial"/>
                <w:b/>
                <w:sz w:val="14"/>
                <w:szCs w:val="16"/>
                <w:lang w:val="es-ES_tradnl"/>
              </w:rPr>
              <w:t>R</w:t>
            </w:r>
          </w:p>
        </w:tc>
        <w:tc>
          <w:tcPr>
            <w:tcW w:w="566" w:type="dxa"/>
          </w:tcPr>
          <w:p w14:paraId="2DE13290" w14:textId="77777777" w:rsidR="005E10BE" w:rsidRPr="006044D6" w:rsidRDefault="005E10BE" w:rsidP="00F05E0B">
            <w:pPr>
              <w:jc w:val="both"/>
              <w:rPr>
                <w:rFonts w:ascii="Arial" w:hAnsi="Arial" w:cs="Arial"/>
                <w:sz w:val="14"/>
                <w:szCs w:val="16"/>
                <w:lang w:val="es-ES_tradnl"/>
              </w:rPr>
            </w:pPr>
          </w:p>
        </w:tc>
        <w:tc>
          <w:tcPr>
            <w:tcW w:w="7934" w:type="dxa"/>
            <w:gridSpan w:val="10"/>
          </w:tcPr>
          <w:p w14:paraId="08529885" w14:textId="74459E92" w:rsidR="005E10BE" w:rsidRPr="006044D6" w:rsidRDefault="005E10BE" w:rsidP="00F05E0B">
            <w:pPr>
              <w:jc w:val="both"/>
              <w:rPr>
                <w:rFonts w:ascii="Arial" w:hAnsi="Arial" w:cs="Arial"/>
                <w:sz w:val="14"/>
                <w:szCs w:val="16"/>
                <w:lang w:val="es-ES_tradnl"/>
              </w:rPr>
            </w:pPr>
            <w:r w:rsidRPr="006044D6">
              <w:rPr>
                <w:rFonts w:ascii="Arial" w:hAnsi="Arial" w:cs="Arial"/>
                <w:sz w:val="14"/>
                <w:szCs w:val="16"/>
                <w:lang w:val="es-ES_tradnl"/>
              </w:rPr>
              <w:t>Responsable, elabora o ejecutar operativamente la actividad/tarea en su especialidad.</w:t>
            </w:r>
          </w:p>
        </w:tc>
      </w:tr>
      <w:tr w:rsidR="005E10BE" w:rsidRPr="006044D6" w14:paraId="33ECD3C1" w14:textId="77777777" w:rsidTr="009810E9">
        <w:tc>
          <w:tcPr>
            <w:tcW w:w="567" w:type="dxa"/>
            <w:shd w:val="clear" w:color="auto" w:fill="F2F2F2" w:themeFill="background1" w:themeFillShade="F2"/>
            <w:vAlign w:val="center"/>
          </w:tcPr>
          <w:p w14:paraId="38F192F0" w14:textId="77777777" w:rsidR="005E10BE" w:rsidRPr="006044D6" w:rsidRDefault="005E10BE" w:rsidP="00F05E0B">
            <w:pPr>
              <w:jc w:val="center"/>
              <w:rPr>
                <w:rFonts w:ascii="Arial" w:hAnsi="Arial" w:cs="Arial"/>
                <w:b/>
                <w:sz w:val="14"/>
                <w:szCs w:val="16"/>
                <w:lang w:val="es-ES_tradnl"/>
              </w:rPr>
            </w:pPr>
            <w:r w:rsidRPr="006044D6">
              <w:rPr>
                <w:rFonts w:ascii="Arial" w:hAnsi="Arial" w:cs="Arial"/>
                <w:b/>
                <w:sz w:val="14"/>
                <w:szCs w:val="16"/>
                <w:lang w:val="es-ES_tradnl"/>
              </w:rPr>
              <w:t>A</w:t>
            </w:r>
          </w:p>
        </w:tc>
        <w:tc>
          <w:tcPr>
            <w:tcW w:w="566" w:type="dxa"/>
          </w:tcPr>
          <w:p w14:paraId="26A8F89A" w14:textId="77777777" w:rsidR="005E10BE" w:rsidRPr="006044D6" w:rsidRDefault="005E10BE" w:rsidP="00F05E0B">
            <w:pPr>
              <w:jc w:val="both"/>
              <w:rPr>
                <w:rFonts w:ascii="Arial" w:hAnsi="Arial" w:cs="Arial"/>
                <w:sz w:val="14"/>
                <w:szCs w:val="16"/>
                <w:lang w:val="es-ES_tradnl"/>
              </w:rPr>
            </w:pPr>
          </w:p>
        </w:tc>
        <w:tc>
          <w:tcPr>
            <w:tcW w:w="7934" w:type="dxa"/>
            <w:gridSpan w:val="10"/>
          </w:tcPr>
          <w:p w14:paraId="269EC4B3" w14:textId="335D8AF7" w:rsidR="005E10BE" w:rsidRPr="006044D6" w:rsidRDefault="005E10BE" w:rsidP="00F05E0B">
            <w:pPr>
              <w:jc w:val="both"/>
              <w:rPr>
                <w:rFonts w:ascii="Arial" w:hAnsi="Arial" w:cs="Arial"/>
                <w:sz w:val="14"/>
                <w:szCs w:val="16"/>
                <w:lang w:val="es-ES_tradnl"/>
              </w:rPr>
            </w:pPr>
            <w:r w:rsidRPr="006044D6">
              <w:rPr>
                <w:rFonts w:ascii="Arial" w:hAnsi="Arial" w:cs="Arial"/>
                <w:sz w:val="14"/>
                <w:szCs w:val="16"/>
                <w:lang w:val="es-ES_tradnl"/>
              </w:rPr>
              <w:t>Aprueba, es el responsable final de la actividad/tarea.</w:t>
            </w:r>
          </w:p>
        </w:tc>
      </w:tr>
      <w:tr w:rsidR="005E10BE" w:rsidRPr="006044D6" w14:paraId="674A3C73" w14:textId="77777777" w:rsidTr="009810E9">
        <w:tc>
          <w:tcPr>
            <w:tcW w:w="567" w:type="dxa"/>
            <w:shd w:val="clear" w:color="auto" w:fill="F2F2F2" w:themeFill="background1" w:themeFillShade="F2"/>
            <w:vAlign w:val="center"/>
          </w:tcPr>
          <w:p w14:paraId="1F846CF4" w14:textId="77777777" w:rsidR="005E10BE" w:rsidRPr="006044D6" w:rsidRDefault="005E10BE" w:rsidP="00F05E0B">
            <w:pPr>
              <w:jc w:val="center"/>
              <w:rPr>
                <w:rFonts w:ascii="Arial" w:hAnsi="Arial" w:cs="Arial"/>
                <w:b/>
                <w:sz w:val="14"/>
                <w:szCs w:val="16"/>
                <w:lang w:val="es-ES_tradnl"/>
              </w:rPr>
            </w:pPr>
            <w:r w:rsidRPr="006044D6">
              <w:rPr>
                <w:rFonts w:ascii="Arial" w:hAnsi="Arial" w:cs="Arial"/>
                <w:b/>
                <w:sz w:val="14"/>
                <w:szCs w:val="16"/>
                <w:lang w:val="es-ES_tradnl"/>
              </w:rPr>
              <w:t>C</w:t>
            </w:r>
          </w:p>
        </w:tc>
        <w:tc>
          <w:tcPr>
            <w:tcW w:w="566" w:type="dxa"/>
          </w:tcPr>
          <w:p w14:paraId="6D8D88AC" w14:textId="77777777" w:rsidR="005E10BE" w:rsidRPr="006044D6" w:rsidRDefault="005E10BE" w:rsidP="00F05E0B">
            <w:pPr>
              <w:jc w:val="both"/>
              <w:rPr>
                <w:rFonts w:ascii="Arial" w:hAnsi="Arial" w:cs="Arial"/>
                <w:sz w:val="14"/>
                <w:szCs w:val="16"/>
                <w:lang w:val="es-ES_tradnl"/>
              </w:rPr>
            </w:pPr>
          </w:p>
        </w:tc>
        <w:tc>
          <w:tcPr>
            <w:tcW w:w="7934" w:type="dxa"/>
            <w:gridSpan w:val="10"/>
          </w:tcPr>
          <w:p w14:paraId="36549E50" w14:textId="3B5601BD" w:rsidR="005E10BE" w:rsidRPr="006044D6" w:rsidRDefault="005E10BE" w:rsidP="00F05E0B">
            <w:pPr>
              <w:jc w:val="both"/>
              <w:rPr>
                <w:rFonts w:ascii="Arial" w:hAnsi="Arial" w:cs="Arial"/>
                <w:sz w:val="14"/>
                <w:szCs w:val="16"/>
                <w:lang w:val="es-ES_tradnl"/>
              </w:rPr>
            </w:pPr>
            <w:r w:rsidRPr="006044D6">
              <w:rPr>
                <w:rFonts w:ascii="Arial" w:hAnsi="Arial" w:cs="Arial"/>
                <w:sz w:val="14"/>
                <w:szCs w:val="16"/>
                <w:lang w:val="es-ES_tradnl"/>
              </w:rPr>
              <w:t>Comunicado, no implicada directamente en la elaboración de la actividad/tarea, pero se requiere de un insumo suyo (.</w:t>
            </w:r>
          </w:p>
        </w:tc>
      </w:tr>
      <w:tr w:rsidR="005E10BE" w:rsidRPr="006044D6" w14:paraId="4CD002E5" w14:textId="77777777" w:rsidTr="009810E9">
        <w:tc>
          <w:tcPr>
            <w:tcW w:w="567" w:type="dxa"/>
            <w:shd w:val="clear" w:color="auto" w:fill="F2F2F2" w:themeFill="background1" w:themeFillShade="F2"/>
            <w:vAlign w:val="center"/>
          </w:tcPr>
          <w:p w14:paraId="25FDFC5E" w14:textId="77777777" w:rsidR="005E10BE" w:rsidRPr="006044D6" w:rsidRDefault="005E10BE" w:rsidP="00F05E0B">
            <w:pPr>
              <w:jc w:val="center"/>
              <w:rPr>
                <w:rFonts w:ascii="Arial" w:hAnsi="Arial" w:cs="Arial"/>
                <w:b/>
                <w:sz w:val="14"/>
                <w:szCs w:val="16"/>
                <w:lang w:val="es-ES_tradnl"/>
              </w:rPr>
            </w:pPr>
            <w:r w:rsidRPr="006044D6">
              <w:rPr>
                <w:rFonts w:ascii="Arial" w:hAnsi="Arial" w:cs="Arial"/>
                <w:b/>
                <w:sz w:val="14"/>
                <w:szCs w:val="16"/>
                <w:lang w:val="es-ES_tradnl"/>
              </w:rPr>
              <w:t>I</w:t>
            </w:r>
          </w:p>
        </w:tc>
        <w:tc>
          <w:tcPr>
            <w:tcW w:w="566" w:type="dxa"/>
          </w:tcPr>
          <w:p w14:paraId="31F275A7" w14:textId="77777777" w:rsidR="005E10BE" w:rsidRPr="006044D6" w:rsidRDefault="005E10BE" w:rsidP="00F05E0B">
            <w:pPr>
              <w:jc w:val="both"/>
              <w:rPr>
                <w:rFonts w:ascii="Arial" w:hAnsi="Arial" w:cs="Arial"/>
                <w:sz w:val="14"/>
                <w:szCs w:val="16"/>
                <w:lang w:val="es-ES_tradnl"/>
              </w:rPr>
            </w:pPr>
          </w:p>
        </w:tc>
        <w:tc>
          <w:tcPr>
            <w:tcW w:w="7934" w:type="dxa"/>
            <w:gridSpan w:val="10"/>
          </w:tcPr>
          <w:p w14:paraId="1BC76DE7" w14:textId="69C12698" w:rsidR="005E10BE" w:rsidRPr="006044D6" w:rsidRDefault="005E10BE" w:rsidP="00F05E0B">
            <w:pPr>
              <w:jc w:val="both"/>
              <w:rPr>
                <w:rFonts w:ascii="Arial" w:hAnsi="Arial" w:cs="Arial"/>
                <w:sz w:val="14"/>
                <w:szCs w:val="16"/>
                <w:lang w:val="es-ES_tradnl"/>
              </w:rPr>
            </w:pPr>
            <w:r w:rsidRPr="006044D6">
              <w:rPr>
                <w:rFonts w:ascii="Arial" w:hAnsi="Arial" w:cs="Arial"/>
                <w:sz w:val="14"/>
                <w:szCs w:val="16"/>
                <w:lang w:val="es-ES_tradnl"/>
              </w:rPr>
              <w:t>Informado, se mantiene al día sobre los progresos, culminación o entrega, entre otros de la actividad o tarea.</w:t>
            </w:r>
          </w:p>
        </w:tc>
      </w:tr>
      <w:tr w:rsidR="005E10BE" w:rsidRPr="006044D6" w14:paraId="691529E0" w14:textId="77777777" w:rsidTr="009810E9">
        <w:tc>
          <w:tcPr>
            <w:tcW w:w="567" w:type="dxa"/>
            <w:shd w:val="clear" w:color="auto" w:fill="F2F2F2" w:themeFill="background1" w:themeFillShade="F2"/>
            <w:vAlign w:val="center"/>
          </w:tcPr>
          <w:p w14:paraId="630BEC12" w14:textId="77777777" w:rsidR="005E10BE" w:rsidRPr="006044D6" w:rsidRDefault="005E10BE" w:rsidP="00F05E0B">
            <w:pPr>
              <w:jc w:val="center"/>
              <w:rPr>
                <w:rFonts w:ascii="Arial" w:hAnsi="Arial" w:cs="Arial"/>
                <w:b/>
                <w:sz w:val="14"/>
                <w:szCs w:val="16"/>
                <w:lang w:val="es-ES_tradnl"/>
              </w:rPr>
            </w:pPr>
            <w:r w:rsidRPr="006044D6">
              <w:rPr>
                <w:rFonts w:ascii="Arial" w:hAnsi="Arial" w:cs="Arial"/>
                <w:b/>
                <w:sz w:val="14"/>
                <w:szCs w:val="16"/>
                <w:lang w:val="es-ES_tradnl"/>
              </w:rPr>
              <w:t>P</w:t>
            </w:r>
          </w:p>
        </w:tc>
        <w:tc>
          <w:tcPr>
            <w:tcW w:w="566" w:type="dxa"/>
          </w:tcPr>
          <w:p w14:paraId="18913908" w14:textId="77777777" w:rsidR="005E10BE" w:rsidRPr="006044D6" w:rsidRDefault="005E10BE" w:rsidP="00F05E0B">
            <w:pPr>
              <w:jc w:val="both"/>
              <w:rPr>
                <w:rFonts w:ascii="Arial" w:hAnsi="Arial" w:cs="Arial"/>
                <w:sz w:val="14"/>
                <w:szCs w:val="16"/>
                <w:lang w:val="es-ES_tradnl"/>
              </w:rPr>
            </w:pPr>
          </w:p>
        </w:tc>
        <w:tc>
          <w:tcPr>
            <w:tcW w:w="7934" w:type="dxa"/>
            <w:gridSpan w:val="10"/>
          </w:tcPr>
          <w:p w14:paraId="5B6C696C" w14:textId="3D9858BE" w:rsidR="005E10BE" w:rsidRPr="006044D6" w:rsidRDefault="005E10BE" w:rsidP="00F05E0B">
            <w:pPr>
              <w:jc w:val="both"/>
              <w:rPr>
                <w:rFonts w:ascii="Arial" w:hAnsi="Arial" w:cs="Arial"/>
                <w:sz w:val="14"/>
                <w:szCs w:val="16"/>
                <w:lang w:val="es-ES_tradnl"/>
              </w:rPr>
            </w:pPr>
            <w:r w:rsidRPr="006044D6">
              <w:rPr>
                <w:rFonts w:ascii="Arial" w:hAnsi="Arial" w:cs="Arial"/>
                <w:sz w:val="14"/>
                <w:szCs w:val="16"/>
                <w:lang w:val="es-ES_tradnl"/>
              </w:rPr>
              <w:t>Participa en la elaboración de la tarea/actividad</w:t>
            </w:r>
          </w:p>
        </w:tc>
      </w:tr>
      <w:tr w:rsidR="005E10BE" w:rsidRPr="006044D6" w14:paraId="148D6EB2" w14:textId="77777777" w:rsidTr="009810E9">
        <w:tc>
          <w:tcPr>
            <w:tcW w:w="567" w:type="dxa"/>
            <w:shd w:val="clear" w:color="auto" w:fill="F2F2F2" w:themeFill="background1" w:themeFillShade="F2"/>
            <w:vAlign w:val="center"/>
          </w:tcPr>
          <w:p w14:paraId="6BF467D0" w14:textId="77777777" w:rsidR="005E10BE" w:rsidRPr="006044D6" w:rsidRDefault="005E10BE" w:rsidP="00F05E0B">
            <w:pPr>
              <w:jc w:val="center"/>
              <w:rPr>
                <w:rFonts w:ascii="Arial" w:hAnsi="Arial" w:cs="Arial"/>
                <w:b/>
                <w:sz w:val="14"/>
                <w:szCs w:val="16"/>
                <w:lang w:val="es-ES_tradnl"/>
              </w:rPr>
            </w:pPr>
            <w:r w:rsidRPr="006044D6">
              <w:rPr>
                <w:rFonts w:ascii="Arial" w:hAnsi="Arial" w:cs="Arial"/>
                <w:b/>
                <w:sz w:val="14"/>
                <w:szCs w:val="16"/>
                <w:lang w:val="es-ES_tradnl"/>
              </w:rPr>
              <w:t>V</w:t>
            </w:r>
          </w:p>
        </w:tc>
        <w:tc>
          <w:tcPr>
            <w:tcW w:w="566" w:type="dxa"/>
          </w:tcPr>
          <w:p w14:paraId="0A9A0B6B" w14:textId="77777777" w:rsidR="005E10BE" w:rsidRPr="006044D6" w:rsidRDefault="005E10BE" w:rsidP="00F05E0B">
            <w:pPr>
              <w:jc w:val="both"/>
              <w:rPr>
                <w:rFonts w:ascii="Arial" w:hAnsi="Arial" w:cs="Arial"/>
                <w:sz w:val="14"/>
                <w:szCs w:val="16"/>
                <w:lang w:val="es-ES_tradnl"/>
              </w:rPr>
            </w:pPr>
          </w:p>
        </w:tc>
        <w:tc>
          <w:tcPr>
            <w:tcW w:w="7934" w:type="dxa"/>
            <w:gridSpan w:val="10"/>
          </w:tcPr>
          <w:p w14:paraId="1A3F96EB" w14:textId="1645B0BD" w:rsidR="005E10BE" w:rsidRPr="006044D6" w:rsidRDefault="005E10BE" w:rsidP="00F05E0B">
            <w:pPr>
              <w:jc w:val="both"/>
              <w:rPr>
                <w:rFonts w:ascii="Arial" w:hAnsi="Arial" w:cs="Arial"/>
                <w:sz w:val="14"/>
                <w:szCs w:val="16"/>
                <w:lang w:val="es-ES_tradnl"/>
              </w:rPr>
            </w:pPr>
            <w:r w:rsidRPr="006044D6">
              <w:rPr>
                <w:rFonts w:ascii="Arial" w:hAnsi="Arial" w:cs="Arial"/>
                <w:sz w:val="14"/>
                <w:szCs w:val="16"/>
                <w:lang w:val="es-ES_tradnl"/>
              </w:rPr>
              <w:t xml:space="preserve">Verifica, el cumplimiento de los estándares preestablecidos y da conformidad </w:t>
            </w:r>
          </w:p>
        </w:tc>
      </w:tr>
    </w:tbl>
    <w:p w14:paraId="10DC546B" w14:textId="77777777" w:rsidR="00FA525F" w:rsidRPr="006044D6" w:rsidRDefault="00FA525F" w:rsidP="00FA525F">
      <w:pPr>
        <w:jc w:val="center"/>
        <w:rPr>
          <w:rFonts w:ascii="Arial" w:hAnsi="Arial" w:cs="Arial"/>
          <w:lang w:val="es-ES_tradnl"/>
        </w:rPr>
      </w:pPr>
    </w:p>
    <w:p w14:paraId="65767396" w14:textId="77777777" w:rsidR="00984072" w:rsidRPr="006044D6" w:rsidRDefault="00984072" w:rsidP="008F1C7B">
      <w:pPr>
        <w:pStyle w:val="Heading1"/>
        <w:rPr>
          <w:rFonts w:ascii="Arial" w:hAnsi="Arial" w:cs="Arial"/>
          <w:lang w:val="es-ES_tradnl"/>
        </w:rPr>
        <w:sectPr w:rsidR="00984072" w:rsidRPr="006044D6" w:rsidSect="00F3074B">
          <w:pgSz w:w="11906" w:h="16838"/>
          <w:pgMar w:top="1417" w:right="1701" w:bottom="1417" w:left="1701" w:header="708" w:footer="708" w:gutter="0"/>
          <w:cols w:space="708"/>
          <w:docGrid w:linePitch="360"/>
        </w:sectPr>
      </w:pPr>
    </w:p>
    <w:p w14:paraId="3197D5CA" w14:textId="1E05F436" w:rsidR="005D33DB" w:rsidRPr="006044D6" w:rsidRDefault="005D33DB" w:rsidP="008F1C7B">
      <w:pPr>
        <w:pStyle w:val="Heading1"/>
        <w:rPr>
          <w:rFonts w:ascii="Arial" w:hAnsi="Arial" w:cs="Arial"/>
          <w:lang w:val="es-ES_tradnl"/>
        </w:rPr>
      </w:pPr>
      <w:bookmarkStart w:id="41" w:name="_Toc528055111"/>
      <w:r w:rsidRPr="006044D6">
        <w:rPr>
          <w:rFonts w:ascii="Arial" w:hAnsi="Arial" w:cs="Arial"/>
          <w:lang w:val="es-ES_tradnl"/>
        </w:rPr>
        <w:t>CAPITULO 4: GESTIÓN DE</w:t>
      </w:r>
      <w:r w:rsidR="008F1C7B" w:rsidRPr="006044D6">
        <w:rPr>
          <w:rFonts w:ascii="Arial" w:hAnsi="Arial" w:cs="Arial"/>
          <w:lang w:val="es-ES_tradnl"/>
        </w:rPr>
        <w:t xml:space="preserve"> ASISTENCIA TÉCNICA </w:t>
      </w:r>
      <w:r w:rsidRPr="006044D6">
        <w:rPr>
          <w:rFonts w:ascii="Arial" w:hAnsi="Arial" w:cs="Arial"/>
          <w:lang w:val="es-ES_tradnl"/>
        </w:rPr>
        <w:t>(Componente 2 y 3)</w:t>
      </w:r>
      <w:bookmarkEnd w:id="41"/>
    </w:p>
    <w:p w14:paraId="28F18458" w14:textId="77777777" w:rsidR="008F1C7B" w:rsidRPr="006044D6" w:rsidRDefault="008F1C7B" w:rsidP="008F1C7B">
      <w:pPr>
        <w:rPr>
          <w:rFonts w:ascii="Arial" w:hAnsi="Arial" w:cs="Arial"/>
          <w:lang w:val="es-ES_tradnl"/>
        </w:rPr>
      </w:pPr>
    </w:p>
    <w:p w14:paraId="546EF544" w14:textId="77777777" w:rsidR="002D5024" w:rsidRPr="006044D6" w:rsidRDefault="002D5024" w:rsidP="0036457A">
      <w:pPr>
        <w:jc w:val="both"/>
        <w:rPr>
          <w:rFonts w:ascii="Arial" w:hAnsi="Arial" w:cs="Arial"/>
          <w:lang w:val="es-ES_tradnl"/>
        </w:rPr>
      </w:pPr>
      <w:r w:rsidRPr="006044D6">
        <w:rPr>
          <w:rFonts w:ascii="Arial" w:hAnsi="Arial" w:cs="Arial"/>
          <w:lang w:val="es-ES_tradnl"/>
        </w:rPr>
        <w:t xml:space="preserve">Este </w:t>
      </w:r>
      <w:r w:rsidR="00812B96" w:rsidRPr="006044D6">
        <w:rPr>
          <w:rFonts w:ascii="Arial" w:hAnsi="Arial" w:cs="Arial"/>
          <w:lang w:val="es-ES_tradnl"/>
        </w:rPr>
        <w:t>capítulo</w:t>
      </w:r>
      <w:r w:rsidRPr="006044D6">
        <w:rPr>
          <w:rFonts w:ascii="Arial" w:hAnsi="Arial" w:cs="Arial"/>
          <w:lang w:val="es-ES_tradnl"/>
        </w:rPr>
        <w:t xml:space="preserve"> desarrolla dos componentes del programa </w:t>
      </w:r>
      <w:r w:rsidR="007E3098" w:rsidRPr="006044D6">
        <w:rPr>
          <w:rFonts w:ascii="Arial" w:hAnsi="Arial" w:cs="Arial"/>
          <w:lang w:val="es-ES_tradnl"/>
        </w:rPr>
        <w:t>(componente 2 y 3)</w:t>
      </w:r>
      <w:r w:rsidR="00FC3A74" w:rsidRPr="006044D6">
        <w:rPr>
          <w:rFonts w:ascii="Arial" w:hAnsi="Arial" w:cs="Arial"/>
          <w:lang w:val="es-ES_tradnl"/>
        </w:rPr>
        <w:t xml:space="preserve"> los cuales por sus características comunes en aspectos conceptuales </w:t>
      </w:r>
      <w:r w:rsidR="00812B96" w:rsidRPr="006044D6">
        <w:rPr>
          <w:rFonts w:ascii="Arial" w:hAnsi="Arial" w:cs="Arial"/>
          <w:lang w:val="es-ES_tradnl"/>
        </w:rPr>
        <w:t>están</w:t>
      </w:r>
      <w:r w:rsidR="00FC3A74" w:rsidRPr="006044D6">
        <w:rPr>
          <w:rFonts w:ascii="Arial" w:hAnsi="Arial" w:cs="Arial"/>
          <w:lang w:val="es-ES_tradnl"/>
        </w:rPr>
        <w:t xml:space="preserve"> a cargo, en el diseño de la organización del </w:t>
      </w:r>
      <w:r w:rsidR="00812B96" w:rsidRPr="006044D6">
        <w:rPr>
          <w:rFonts w:ascii="Arial" w:hAnsi="Arial" w:cs="Arial"/>
          <w:lang w:val="es-ES_tradnl"/>
        </w:rPr>
        <w:t>programa</w:t>
      </w:r>
      <w:r w:rsidR="00FC3A74" w:rsidRPr="006044D6">
        <w:rPr>
          <w:rFonts w:ascii="Arial" w:hAnsi="Arial" w:cs="Arial"/>
          <w:lang w:val="es-ES_tradnl"/>
        </w:rPr>
        <w:t xml:space="preserve">, de una </w:t>
      </w:r>
      <w:r w:rsidR="00812B96" w:rsidRPr="006044D6">
        <w:rPr>
          <w:rFonts w:ascii="Arial" w:hAnsi="Arial" w:cs="Arial"/>
          <w:lang w:val="es-ES_tradnl"/>
        </w:rPr>
        <w:t>única</w:t>
      </w:r>
      <w:r w:rsidR="00FC3A74" w:rsidRPr="006044D6">
        <w:rPr>
          <w:rFonts w:ascii="Arial" w:hAnsi="Arial" w:cs="Arial"/>
          <w:lang w:val="es-ES_tradnl"/>
        </w:rPr>
        <w:t xml:space="preserve"> unidad </w:t>
      </w:r>
      <w:r w:rsidR="00812B96" w:rsidRPr="006044D6">
        <w:rPr>
          <w:rFonts w:ascii="Arial" w:hAnsi="Arial" w:cs="Arial"/>
          <w:lang w:val="es-ES_tradnl"/>
        </w:rPr>
        <w:t>orgánica</w:t>
      </w:r>
      <w:r w:rsidR="00FC3A74" w:rsidRPr="006044D6">
        <w:rPr>
          <w:rFonts w:ascii="Arial" w:hAnsi="Arial" w:cs="Arial"/>
          <w:lang w:val="es-ES_tradnl"/>
        </w:rPr>
        <w:t xml:space="preserve"> la Unidad de Gerenciamiento Técnico de los Componentes 2 y 3.</w:t>
      </w:r>
    </w:p>
    <w:p w14:paraId="3FC40E9D" w14:textId="77777777" w:rsidR="003E224B" w:rsidRPr="006044D6" w:rsidRDefault="003E224B" w:rsidP="00845EC4">
      <w:pPr>
        <w:pStyle w:val="Heading2"/>
        <w:rPr>
          <w:rFonts w:ascii="Arial" w:hAnsi="Arial" w:cs="Arial"/>
          <w:lang w:val="es-ES_tradnl"/>
        </w:rPr>
      </w:pPr>
      <w:bookmarkStart w:id="42" w:name="_Toc528055112"/>
      <w:r w:rsidRPr="006044D6">
        <w:rPr>
          <w:rFonts w:ascii="Arial" w:hAnsi="Arial" w:cs="Arial"/>
          <w:lang w:val="es-ES_tradnl"/>
        </w:rPr>
        <w:t>Componente 2: Mejoramiento de la calidad y pertinencia de la oferta de formación técnico-profesional y capacitación</w:t>
      </w:r>
      <w:bookmarkEnd w:id="42"/>
    </w:p>
    <w:p w14:paraId="20433188" w14:textId="77777777" w:rsidR="00FC3A74" w:rsidRPr="006044D6" w:rsidRDefault="00FC3A74" w:rsidP="005E5A60">
      <w:pPr>
        <w:pStyle w:val="Heading3"/>
        <w:rPr>
          <w:rFonts w:ascii="Arial" w:hAnsi="Arial" w:cs="Arial"/>
          <w:lang w:val="es-ES_tradnl"/>
        </w:rPr>
      </w:pPr>
      <w:bookmarkStart w:id="43" w:name="_Toc528055113"/>
      <w:r w:rsidRPr="006044D6">
        <w:rPr>
          <w:rFonts w:ascii="Arial" w:hAnsi="Arial" w:cs="Arial"/>
          <w:lang w:val="es-ES_tradnl"/>
        </w:rPr>
        <w:t>Beneficiarios</w:t>
      </w:r>
      <w:bookmarkEnd w:id="43"/>
    </w:p>
    <w:p w14:paraId="4CCFE5A1" w14:textId="77777777" w:rsidR="003E224B" w:rsidRPr="006044D6" w:rsidRDefault="003E224B" w:rsidP="003E224B">
      <w:pPr>
        <w:jc w:val="both"/>
        <w:rPr>
          <w:rFonts w:ascii="Arial" w:hAnsi="Arial" w:cs="Arial"/>
          <w:lang w:val="es-ES_tradnl"/>
        </w:rPr>
      </w:pPr>
      <w:r w:rsidRPr="006044D6">
        <w:rPr>
          <w:rFonts w:ascii="Arial" w:hAnsi="Arial" w:cs="Arial"/>
          <w:lang w:val="es-ES_tradnl"/>
        </w:rPr>
        <w:t xml:space="preserve">Este componente apoyará los procesos de fortalecimiento institucional y mejoramiento de la calidad de los oferentes de nivel secundario y superior (públicas y privadas), con la finalidad de mejorar el desarrollo de las habilidades de sus estudiantes. </w:t>
      </w:r>
    </w:p>
    <w:p w14:paraId="5EA9264E" w14:textId="3A3B9CFE" w:rsidR="007E7CA1" w:rsidRPr="006044D6" w:rsidRDefault="003E224B" w:rsidP="003E224B">
      <w:pPr>
        <w:jc w:val="both"/>
        <w:rPr>
          <w:rFonts w:ascii="Arial" w:hAnsi="Arial" w:cs="Arial"/>
          <w:lang w:val="es-ES_tradnl"/>
        </w:rPr>
      </w:pPr>
      <w:r w:rsidRPr="006044D6">
        <w:rPr>
          <w:rFonts w:ascii="Arial" w:hAnsi="Arial" w:cs="Arial"/>
          <w:lang w:val="es-ES_tradnl"/>
        </w:rPr>
        <w:t>Se trabajará con al menos el 70% de los Institutos Profesionales y Técnicos (IPT)</w:t>
      </w:r>
      <w:r w:rsidRPr="006044D6">
        <w:rPr>
          <w:rFonts w:ascii="Arial" w:hAnsi="Arial" w:cs="Arial"/>
          <w:vertAlign w:val="superscript"/>
          <w:lang w:val="es-ES_tradnl"/>
        </w:rPr>
        <w:footnoteReference w:id="6"/>
      </w:r>
      <w:r w:rsidRPr="006044D6">
        <w:rPr>
          <w:rFonts w:ascii="Arial" w:hAnsi="Arial" w:cs="Arial"/>
          <w:lang w:val="es-ES_tradnl"/>
        </w:rPr>
        <w:t xml:space="preserve"> del país y con un grupo de cinco Institutos Tecnológicos Superiores (ITS)</w:t>
      </w:r>
      <w:r w:rsidRPr="006044D6">
        <w:rPr>
          <w:rFonts w:ascii="Arial" w:hAnsi="Arial" w:cs="Arial"/>
          <w:vertAlign w:val="superscript"/>
          <w:lang w:val="es-ES_tradnl"/>
        </w:rPr>
        <w:footnoteReference w:id="7"/>
      </w:r>
      <w:r w:rsidRPr="006044D6">
        <w:rPr>
          <w:rFonts w:ascii="Arial" w:hAnsi="Arial" w:cs="Arial"/>
          <w:lang w:val="es-ES_tradnl"/>
        </w:rPr>
        <w:t xml:space="preserve">. </w:t>
      </w:r>
    </w:p>
    <w:p w14:paraId="1C02822F" w14:textId="0BFAB968" w:rsidR="00172C1C" w:rsidRPr="006044D6" w:rsidRDefault="00172C1C" w:rsidP="00302E95">
      <w:pPr>
        <w:pStyle w:val="Heading3"/>
        <w:rPr>
          <w:rFonts w:ascii="Arial" w:hAnsi="Arial" w:cs="Arial"/>
          <w:lang w:val="es-ES_tradnl"/>
        </w:rPr>
      </w:pPr>
      <w:bookmarkStart w:id="44" w:name="_Ref528053530"/>
      <w:bookmarkStart w:id="45" w:name="_Toc528055114"/>
      <w:r w:rsidRPr="006044D6">
        <w:rPr>
          <w:rFonts w:ascii="Arial" w:hAnsi="Arial" w:cs="Arial"/>
          <w:lang w:val="es-ES_tradnl"/>
        </w:rPr>
        <w:t>Modelo de Gobernanza</w:t>
      </w:r>
      <w:r w:rsidR="00302E95" w:rsidRPr="006044D6">
        <w:rPr>
          <w:rFonts w:ascii="Arial" w:hAnsi="Arial" w:cs="Arial"/>
          <w:lang w:val="es-ES_tradnl"/>
        </w:rPr>
        <w:t xml:space="preserve"> del Componente 2</w:t>
      </w:r>
      <w:bookmarkEnd w:id="44"/>
      <w:bookmarkEnd w:id="45"/>
    </w:p>
    <w:p w14:paraId="3E6E85D8" w14:textId="39D8ECF0" w:rsidR="007E103F" w:rsidRPr="006044D6" w:rsidRDefault="00DA7C72" w:rsidP="007E103F">
      <w:pPr>
        <w:jc w:val="both"/>
        <w:rPr>
          <w:rFonts w:ascii="Arial" w:hAnsi="Arial" w:cs="Arial"/>
          <w:lang w:val="es-ES_tradnl"/>
        </w:rPr>
      </w:pPr>
      <w:r w:rsidRPr="006044D6">
        <w:rPr>
          <w:rFonts w:ascii="Arial" w:hAnsi="Arial" w:cs="Arial"/>
          <w:lang w:val="es-ES_tradnl"/>
        </w:rPr>
        <w:t>Para asegurar la</w:t>
      </w:r>
      <w:r w:rsidR="007E103F" w:rsidRPr="006044D6">
        <w:rPr>
          <w:rFonts w:ascii="Arial" w:hAnsi="Arial" w:cs="Arial"/>
          <w:lang w:val="es-ES_tradnl"/>
        </w:rPr>
        <w:t xml:space="preserve"> coordinación </w:t>
      </w:r>
      <w:r w:rsidRPr="006044D6">
        <w:rPr>
          <w:rFonts w:ascii="Arial" w:hAnsi="Arial" w:cs="Arial"/>
          <w:lang w:val="es-ES_tradnl"/>
        </w:rPr>
        <w:t xml:space="preserve">de las diferentes instituciones implicadas en el componente 2 </w:t>
      </w:r>
      <w:r w:rsidR="007E103F" w:rsidRPr="006044D6">
        <w:rPr>
          <w:rFonts w:ascii="Arial" w:hAnsi="Arial" w:cs="Arial"/>
          <w:lang w:val="es-ES_tradnl"/>
        </w:rPr>
        <w:t xml:space="preserve">con </w:t>
      </w:r>
      <w:r w:rsidRPr="006044D6">
        <w:rPr>
          <w:rFonts w:ascii="Arial" w:hAnsi="Arial" w:cs="Arial"/>
          <w:lang w:val="es-ES_tradnl"/>
        </w:rPr>
        <w:t>las actividades del</w:t>
      </w:r>
      <w:r w:rsidR="007E103F" w:rsidRPr="006044D6">
        <w:rPr>
          <w:rFonts w:ascii="Arial" w:hAnsi="Arial" w:cs="Arial"/>
          <w:lang w:val="es-ES_tradnl"/>
        </w:rPr>
        <w:t xml:space="preserve"> programa, se </w:t>
      </w:r>
      <w:r w:rsidRPr="006044D6">
        <w:rPr>
          <w:rFonts w:ascii="Arial" w:hAnsi="Arial" w:cs="Arial"/>
          <w:lang w:val="es-ES_tradnl"/>
        </w:rPr>
        <w:t>establece</w:t>
      </w:r>
      <w:r w:rsidR="007E103F" w:rsidRPr="006044D6">
        <w:rPr>
          <w:rFonts w:ascii="Arial" w:hAnsi="Arial" w:cs="Arial"/>
          <w:lang w:val="es-ES_tradnl"/>
        </w:rPr>
        <w:t xml:space="preserve"> una instancia de coordinación</w:t>
      </w:r>
      <w:r w:rsidR="004E1B64" w:rsidRPr="006044D6">
        <w:rPr>
          <w:rFonts w:ascii="Arial" w:hAnsi="Arial" w:cs="Arial"/>
          <w:lang w:val="es-ES_tradnl"/>
        </w:rPr>
        <w:t xml:space="preserve">, </w:t>
      </w:r>
      <w:r w:rsidR="007E103F" w:rsidRPr="006044D6">
        <w:rPr>
          <w:rFonts w:ascii="Arial" w:hAnsi="Arial" w:cs="Arial"/>
          <w:lang w:val="es-ES_tradnl"/>
        </w:rPr>
        <w:t xml:space="preserve">denominada </w:t>
      </w:r>
      <w:r w:rsidR="007E103F" w:rsidRPr="006044D6">
        <w:rPr>
          <w:rFonts w:ascii="Arial" w:hAnsi="Arial" w:cs="Arial"/>
          <w:i/>
          <w:lang w:val="es-ES_tradnl"/>
        </w:rPr>
        <w:t>comité de coordinación del componente 2</w:t>
      </w:r>
      <w:r w:rsidR="004E1B64" w:rsidRPr="006044D6">
        <w:rPr>
          <w:rFonts w:ascii="Arial" w:hAnsi="Arial" w:cs="Arial"/>
          <w:lang w:val="es-ES_tradnl"/>
        </w:rPr>
        <w:t>. Este comité estará</w:t>
      </w:r>
      <w:r w:rsidR="007E103F" w:rsidRPr="006044D6">
        <w:rPr>
          <w:rFonts w:ascii="Arial" w:hAnsi="Arial" w:cs="Arial"/>
          <w:lang w:val="es-ES_tradnl"/>
        </w:rPr>
        <w:t xml:space="preserve"> integrado por los siguientes miembros:</w:t>
      </w:r>
    </w:p>
    <w:p w14:paraId="311172C1" w14:textId="77777777" w:rsidR="007E103F" w:rsidRPr="006044D6" w:rsidRDefault="007E103F" w:rsidP="007E103F">
      <w:pPr>
        <w:pStyle w:val="ListParagraph"/>
        <w:numPr>
          <w:ilvl w:val="0"/>
          <w:numId w:val="16"/>
        </w:numPr>
        <w:spacing w:after="120" w:line="276" w:lineRule="auto"/>
        <w:jc w:val="both"/>
        <w:rPr>
          <w:rFonts w:ascii="Arial" w:hAnsi="Arial" w:cs="Arial"/>
          <w:lang w:val="es-ES_tradnl"/>
        </w:rPr>
      </w:pPr>
      <w:r w:rsidRPr="006044D6">
        <w:rPr>
          <w:rFonts w:ascii="Arial" w:hAnsi="Arial" w:cs="Arial"/>
          <w:lang w:val="es-ES_tradnl"/>
        </w:rPr>
        <w:t>Coordinador técnico del Programa (CTP)</w:t>
      </w:r>
    </w:p>
    <w:p w14:paraId="056C344D" w14:textId="77777777" w:rsidR="007E103F" w:rsidRPr="006044D6" w:rsidRDefault="007E103F" w:rsidP="007E103F">
      <w:pPr>
        <w:pStyle w:val="ListParagraph"/>
        <w:numPr>
          <w:ilvl w:val="0"/>
          <w:numId w:val="16"/>
        </w:numPr>
        <w:spacing w:after="120" w:line="276" w:lineRule="auto"/>
        <w:jc w:val="both"/>
        <w:rPr>
          <w:rFonts w:ascii="Arial" w:hAnsi="Arial" w:cs="Arial"/>
          <w:lang w:val="es-ES_tradnl"/>
        </w:rPr>
      </w:pPr>
      <w:r w:rsidRPr="006044D6">
        <w:rPr>
          <w:rFonts w:ascii="Arial" w:hAnsi="Arial" w:cs="Arial"/>
          <w:lang w:val="es-ES_tradnl"/>
        </w:rPr>
        <w:t>2 representantes de MEDUCA, directamente implicados en la educación técnico-profesional en las áreas de gestión pedagógica (1 representante) y de provisión de servicios (1 representante)</w:t>
      </w:r>
    </w:p>
    <w:p w14:paraId="231F2DD0" w14:textId="77777777" w:rsidR="007E103F" w:rsidRPr="006044D6" w:rsidRDefault="007E103F" w:rsidP="007E103F">
      <w:pPr>
        <w:pStyle w:val="ListParagraph"/>
        <w:numPr>
          <w:ilvl w:val="0"/>
          <w:numId w:val="16"/>
        </w:numPr>
        <w:spacing w:after="120" w:line="276" w:lineRule="auto"/>
        <w:jc w:val="both"/>
        <w:rPr>
          <w:rFonts w:ascii="Arial" w:hAnsi="Arial" w:cs="Arial"/>
          <w:lang w:val="es-ES_tradnl"/>
        </w:rPr>
      </w:pPr>
      <w:r w:rsidRPr="006044D6">
        <w:rPr>
          <w:rFonts w:ascii="Arial" w:hAnsi="Arial" w:cs="Arial"/>
          <w:lang w:val="es-ES_tradnl"/>
        </w:rPr>
        <w:t>Especialista en programación y monitoreo (PMO)</w:t>
      </w:r>
    </w:p>
    <w:p w14:paraId="7E2D551B" w14:textId="77777777" w:rsidR="007E103F" w:rsidRPr="006044D6" w:rsidRDefault="007E103F" w:rsidP="007E103F">
      <w:pPr>
        <w:pStyle w:val="ListParagraph"/>
        <w:numPr>
          <w:ilvl w:val="0"/>
          <w:numId w:val="16"/>
        </w:numPr>
        <w:spacing w:after="120" w:line="276" w:lineRule="auto"/>
        <w:jc w:val="both"/>
        <w:rPr>
          <w:rFonts w:ascii="Arial" w:hAnsi="Arial" w:cs="Arial"/>
          <w:lang w:val="es-ES_tradnl"/>
        </w:rPr>
      </w:pPr>
      <w:r w:rsidRPr="006044D6">
        <w:rPr>
          <w:rFonts w:ascii="Arial" w:hAnsi="Arial" w:cs="Arial"/>
          <w:lang w:val="es-ES_tradnl"/>
        </w:rPr>
        <w:t>Gerente del componente 2, integrado en la UGT-C2y3.</w:t>
      </w:r>
    </w:p>
    <w:p w14:paraId="2C26F721" w14:textId="03E29A57" w:rsidR="007E103F" w:rsidRPr="006044D6" w:rsidRDefault="007E103F" w:rsidP="007E103F">
      <w:pPr>
        <w:spacing w:after="0"/>
        <w:jc w:val="both"/>
        <w:rPr>
          <w:rFonts w:ascii="Arial" w:hAnsi="Arial" w:cs="Arial"/>
          <w:lang w:val="es-ES_tradnl"/>
        </w:rPr>
      </w:pPr>
      <w:r w:rsidRPr="006044D6">
        <w:rPr>
          <w:rFonts w:ascii="Arial" w:hAnsi="Arial" w:cs="Arial"/>
          <w:lang w:val="es-ES_tradnl"/>
        </w:rPr>
        <w:t>La función principal del comité de coordinación del componente 2 es la de velar por la necesaria coordinación técnica entre la UEP, la UGT-C2y· el MEDUCA, en especial en las actividades vinculadas a</w:t>
      </w:r>
      <w:r w:rsidR="002946B6" w:rsidRPr="006044D6">
        <w:rPr>
          <w:rFonts w:ascii="Arial" w:hAnsi="Arial" w:cs="Arial"/>
          <w:lang w:val="es-ES_tradnl"/>
        </w:rPr>
        <w:t>l fortalecimiento de los oferentes de formación</w:t>
      </w:r>
      <w:r w:rsidRPr="006044D6">
        <w:rPr>
          <w:rFonts w:ascii="Arial" w:hAnsi="Arial" w:cs="Arial"/>
          <w:lang w:val="es-ES_tradnl"/>
        </w:rPr>
        <w:t>: (i) la mejora de la calidad de la oferta formativa en los centros IPT participantes del programa; y (ii)</w:t>
      </w:r>
      <w:r w:rsidR="0036457A" w:rsidRPr="006044D6">
        <w:rPr>
          <w:rFonts w:ascii="Arial" w:hAnsi="Arial" w:cs="Arial"/>
          <w:lang w:val="es-ES_tradnl"/>
        </w:rPr>
        <w:t> </w:t>
      </w:r>
      <w:r w:rsidRPr="006044D6">
        <w:rPr>
          <w:rFonts w:ascii="Arial" w:hAnsi="Arial" w:cs="Arial"/>
          <w:lang w:val="es-ES_tradnl"/>
        </w:rPr>
        <w:t>revisión de las mallas curriculares bajo criterio de pertinencia y adaptación de los planes de estudio.</w:t>
      </w:r>
    </w:p>
    <w:p w14:paraId="6DE36C73" w14:textId="77777777" w:rsidR="007E103F" w:rsidRPr="006044D6" w:rsidRDefault="007E103F" w:rsidP="007E103F">
      <w:pPr>
        <w:spacing w:after="0"/>
        <w:jc w:val="both"/>
        <w:rPr>
          <w:rFonts w:ascii="Arial" w:hAnsi="Arial" w:cs="Arial"/>
          <w:lang w:val="es-ES_tradnl"/>
        </w:rPr>
      </w:pPr>
    </w:p>
    <w:p w14:paraId="48C47236" w14:textId="77777777" w:rsidR="007E103F" w:rsidRPr="006044D6" w:rsidRDefault="007E103F" w:rsidP="007E103F">
      <w:pPr>
        <w:jc w:val="both"/>
        <w:rPr>
          <w:rFonts w:ascii="Arial" w:hAnsi="Arial" w:cs="Arial"/>
          <w:lang w:val="es-ES_tradnl"/>
        </w:rPr>
      </w:pPr>
      <w:r w:rsidRPr="006044D6">
        <w:rPr>
          <w:rFonts w:ascii="Arial" w:hAnsi="Arial" w:cs="Arial"/>
          <w:lang w:val="es-ES_tradnl"/>
        </w:rPr>
        <w:t>Esta instancia de coordinación se reunirá al menos una vez al mes, y sus decisiones serán comunicadas al Directorio Estratégico.</w:t>
      </w:r>
    </w:p>
    <w:p w14:paraId="2297B6A8" w14:textId="0732BD2A" w:rsidR="00E4281F" w:rsidRPr="006044D6" w:rsidRDefault="00E4281F" w:rsidP="005E5A60">
      <w:pPr>
        <w:pStyle w:val="Heading3"/>
        <w:rPr>
          <w:rFonts w:ascii="Arial" w:hAnsi="Arial" w:cs="Arial"/>
          <w:lang w:val="es-ES_tradnl"/>
        </w:rPr>
      </w:pPr>
      <w:bookmarkStart w:id="46" w:name="_Toc528055115"/>
      <w:r w:rsidRPr="006044D6">
        <w:rPr>
          <w:rFonts w:ascii="Arial" w:hAnsi="Arial" w:cs="Arial"/>
          <w:lang w:val="es-ES_tradnl"/>
        </w:rPr>
        <w:t>Modelo de Fortalecimiento</w:t>
      </w:r>
      <w:r w:rsidR="00A70D3E" w:rsidRPr="006044D6">
        <w:rPr>
          <w:rFonts w:ascii="Arial" w:hAnsi="Arial" w:cs="Arial"/>
          <w:lang w:val="es-ES_tradnl"/>
        </w:rPr>
        <w:t xml:space="preserve"> de los oferentes</w:t>
      </w:r>
      <w:bookmarkEnd w:id="46"/>
      <w:r w:rsidR="00A70D3E" w:rsidRPr="006044D6">
        <w:rPr>
          <w:rFonts w:ascii="Arial" w:hAnsi="Arial" w:cs="Arial"/>
          <w:lang w:val="es-ES_tradnl"/>
        </w:rPr>
        <w:t xml:space="preserve"> </w:t>
      </w:r>
    </w:p>
    <w:p w14:paraId="31471C8E" w14:textId="77777777" w:rsidR="003E224B" w:rsidRPr="006044D6" w:rsidRDefault="003E224B" w:rsidP="003E224B">
      <w:pPr>
        <w:jc w:val="both"/>
        <w:rPr>
          <w:rFonts w:ascii="Arial" w:hAnsi="Arial" w:cs="Arial"/>
          <w:lang w:val="es-ES_tradnl"/>
        </w:rPr>
      </w:pPr>
      <w:r w:rsidRPr="006044D6">
        <w:rPr>
          <w:rFonts w:ascii="Arial" w:hAnsi="Arial" w:cs="Arial"/>
          <w:lang w:val="es-ES_tradnl"/>
        </w:rPr>
        <w:t xml:space="preserve">El modelo de fortalecimiento institucional considera lo avanzado en el país a través del programa NEO Panamá, específicamente en lo referido a: </w:t>
      </w:r>
    </w:p>
    <w:p w14:paraId="101F3F0B" w14:textId="48FEFB2B" w:rsidR="003E224B" w:rsidRPr="006044D6" w:rsidRDefault="003E224B" w:rsidP="00686A0C">
      <w:pPr>
        <w:pStyle w:val="ListParagraph"/>
        <w:numPr>
          <w:ilvl w:val="0"/>
          <w:numId w:val="3"/>
        </w:numPr>
        <w:jc w:val="both"/>
        <w:rPr>
          <w:rFonts w:ascii="Arial" w:hAnsi="Arial" w:cs="Arial"/>
          <w:lang w:val="es-ES_tradnl"/>
        </w:rPr>
      </w:pPr>
      <w:r w:rsidRPr="006044D6">
        <w:rPr>
          <w:rFonts w:ascii="Arial" w:hAnsi="Arial" w:cs="Arial"/>
          <w:lang w:val="es-ES_tradnl"/>
        </w:rPr>
        <w:t>La autoevaluación de las instituciones oferentes contra estándares de calidad establecidos a nivel internacional. Esta autoevaluación es realizada en una Plataforma en línea que será administrada por la Unidad de Gerenciamiento Técnico (UGT) del componente</w:t>
      </w:r>
      <w:r w:rsidRPr="006044D6">
        <w:rPr>
          <w:rFonts w:ascii="Arial" w:hAnsi="Arial" w:cs="Arial"/>
          <w:vertAlign w:val="superscript"/>
          <w:lang w:val="es-ES_tradnl"/>
        </w:rPr>
        <w:footnoteReference w:id="8"/>
      </w:r>
      <w:r w:rsidR="006044D6">
        <w:rPr>
          <w:rFonts w:ascii="Arial" w:hAnsi="Arial" w:cs="Arial"/>
          <w:lang w:val="es-ES_tradnl"/>
        </w:rPr>
        <w:t>;</w:t>
      </w:r>
      <w:r w:rsidRPr="006044D6">
        <w:rPr>
          <w:rFonts w:ascii="Arial" w:hAnsi="Arial" w:cs="Arial"/>
          <w:lang w:val="es-ES_tradnl"/>
        </w:rPr>
        <w:t xml:space="preserve"> </w:t>
      </w:r>
    </w:p>
    <w:p w14:paraId="4B156573" w14:textId="77777777" w:rsidR="003E224B" w:rsidRPr="006044D6" w:rsidRDefault="003E224B" w:rsidP="00686A0C">
      <w:pPr>
        <w:pStyle w:val="ListParagraph"/>
        <w:numPr>
          <w:ilvl w:val="0"/>
          <w:numId w:val="3"/>
        </w:numPr>
        <w:jc w:val="both"/>
        <w:rPr>
          <w:rFonts w:ascii="Arial" w:hAnsi="Arial" w:cs="Arial"/>
          <w:lang w:val="es-ES_tradnl"/>
        </w:rPr>
      </w:pPr>
      <w:r w:rsidRPr="006044D6">
        <w:rPr>
          <w:rFonts w:ascii="Arial" w:hAnsi="Arial" w:cs="Arial"/>
          <w:lang w:val="es-ES_tradnl"/>
        </w:rPr>
        <w:t xml:space="preserve">La elaboración de planes de mejora; </w:t>
      </w:r>
    </w:p>
    <w:p w14:paraId="2DD0EC88" w14:textId="77777777" w:rsidR="00CC2F00" w:rsidRPr="006044D6" w:rsidRDefault="003E224B" w:rsidP="00686A0C">
      <w:pPr>
        <w:pStyle w:val="ListParagraph"/>
        <w:numPr>
          <w:ilvl w:val="0"/>
          <w:numId w:val="3"/>
        </w:numPr>
        <w:jc w:val="both"/>
        <w:rPr>
          <w:rFonts w:ascii="Arial" w:hAnsi="Arial" w:cs="Arial"/>
          <w:lang w:val="es-ES_tradnl"/>
        </w:rPr>
      </w:pPr>
      <w:r w:rsidRPr="006044D6">
        <w:rPr>
          <w:rFonts w:ascii="Arial" w:hAnsi="Arial" w:cs="Arial"/>
          <w:lang w:val="es-ES_tradnl"/>
        </w:rPr>
        <w:t>La capacitación de docentes en los ámbitos de: enseñanza efectiva, formación de competencias para la vida, orientación vocacional e intermediación laboral;</w:t>
      </w:r>
    </w:p>
    <w:p w14:paraId="0EE1BFCD" w14:textId="712CD58F" w:rsidR="003E224B" w:rsidRPr="006044D6" w:rsidRDefault="00CC2F00" w:rsidP="00686A0C">
      <w:pPr>
        <w:pStyle w:val="ListParagraph"/>
        <w:numPr>
          <w:ilvl w:val="0"/>
          <w:numId w:val="3"/>
        </w:numPr>
        <w:jc w:val="both"/>
        <w:rPr>
          <w:rFonts w:ascii="Arial" w:hAnsi="Arial" w:cs="Arial"/>
          <w:lang w:val="es-ES_tradnl"/>
        </w:rPr>
      </w:pPr>
      <w:r w:rsidRPr="006044D6">
        <w:rPr>
          <w:rFonts w:ascii="Arial" w:hAnsi="Arial" w:cs="Arial"/>
          <w:lang w:val="es-ES_tradnl"/>
        </w:rPr>
        <w:t>L</w:t>
      </w:r>
      <w:r w:rsidR="003E224B" w:rsidRPr="006044D6">
        <w:rPr>
          <w:rFonts w:ascii="Arial" w:hAnsi="Arial" w:cs="Arial"/>
          <w:lang w:val="es-ES_tradnl"/>
        </w:rPr>
        <w:t xml:space="preserve">a capacitación y certificación de formador de formadores; y </w:t>
      </w:r>
    </w:p>
    <w:p w14:paraId="0587D8D8" w14:textId="4FC7ACC3" w:rsidR="003E224B" w:rsidRPr="006044D6" w:rsidRDefault="003E224B" w:rsidP="00686A0C">
      <w:pPr>
        <w:pStyle w:val="ListParagraph"/>
        <w:numPr>
          <w:ilvl w:val="0"/>
          <w:numId w:val="3"/>
        </w:numPr>
        <w:jc w:val="both"/>
        <w:rPr>
          <w:rFonts w:ascii="Arial" w:hAnsi="Arial" w:cs="Arial"/>
          <w:lang w:val="es-ES_tradnl"/>
        </w:rPr>
      </w:pPr>
      <w:r w:rsidRPr="006044D6">
        <w:rPr>
          <w:rFonts w:ascii="Arial" w:hAnsi="Arial" w:cs="Arial"/>
          <w:lang w:val="es-ES_tradnl"/>
        </w:rPr>
        <w:t>El seguimiento y monitoreo de los oferentes y sus estudiantes. Se ampliará la oferta de capacitación a docentes de NEO incluyendo un programa de desarrollo de capacidades en el diseño de programas formativos con base en los estándares de competencias requeridos por la industria. Considerando que el país carece de un sistema de aseguramiento de la calidad, la estrategia del programa es escalar lo avanzado a través del programa NEO en lo referido al desarrollo de capacidades de los oferentes. La participación de MEDUCA y el sector productivo, generarán las condiciones para que se enfrenten, a mediano y largo plazo, los desafíos sistémicos. En particular, la difusión de estándares de calidad y su aplicación por los oferentes sientan las bases para su integración a nivel sistémico.</w:t>
      </w:r>
    </w:p>
    <w:p w14:paraId="3524791D" w14:textId="77777777" w:rsidR="00F866A4" w:rsidRPr="006044D6" w:rsidRDefault="00F866A4" w:rsidP="005E5A60">
      <w:pPr>
        <w:pStyle w:val="Heading3"/>
        <w:rPr>
          <w:rFonts w:ascii="Arial" w:hAnsi="Arial" w:cs="Arial"/>
          <w:lang w:val="es-ES_tradnl"/>
        </w:rPr>
      </w:pPr>
      <w:bookmarkStart w:id="47" w:name="_Toc528055116"/>
      <w:r w:rsidRPr="006044D6">
        <w:rPr>
          <w:rFonts w:ascii="Arial" w:hAnsi="Arial" w:cs="Arial"/>
          <w:lang w:val="es-ES_tradnl"/>
        </w:rPr>
        <w:t>Servicios de Fortalecimiento</w:t>
      </w:r>
      <w:bookmarkEnd w:id="47"/>
    </w:p>
    <w:p w14:paraId="534714CB" w14:textId="77777777" w:rsidR="003E224B" w:rsidRPr="006044D6" w:rsidRDefault="003E224B" w:rsidP="003E224B">
      <w:pPr>
        <w:jc w:val="both"/>
        <w:rPr>
          <w:rFonts w:ascii="Arial" w:hAnsi="Arial" w:cs="Arial"/>
          <w:lang w:val="es-ES_tradnl"/>
        </w:rPr>
      </w:pPr>
      <w:r w:rsidRPr="006044D6">
        <w:rPr>
          <w:rFonts w:ascii="Arial" w:hAnsi="Arial" w:cs="Arial"/>
          <w:lang w:val="es-ES_tradnl"/>
        </w:rPr>
        <w:t xml:space="preserve">Los centros educativos que participen del programa accederán a: </w:t>
      </w:r>
    </w:p>
    <w:p w14:paraId="68F57F9E" w14:textId="77777777" w:rsidR="003E224B" w:rsidRPr="006044D6" w:rsidRDefault="003E224B" w:rsidP="00686A0C">
      <w:pPr>
        <w:pStyle w:val="ListParagraph"/>
        <w:numPr>
          <w:ilvl w:val="0"/>
          <w:numId w:val="5"/>
        </w:numPr>
        <w:jc w:val="both"/>
        <w:rPr>
          <w:rFonts w:ascii="Arial" w:hAnsi="Arial" w:cs="Arial"/>
          <w:lang w:val="es-ES_tradnl"/>
        </w:rPr>
      </w:pPr>
      <w:r w:rsidRPr="006044D6">
        <w:rPr>
          <w:rFonts w:ascii="Arial" w:hAnsi="Arial" w:cs="Arial"/>
          <w:lang w:val="es-ES_tradnl"/>
        </w:rPr>
        <w:t xml:space="preserve">Asistencia técnica por parte de un equipo de profesionales especializados en la materia; </w:t>
      </w:r>
    </w:p>
    <w:p w14:paraId="2D2DC25E" w14:textId="77777777" w:rsidR="003E224B" w:rsidRPr="006044D6" w:rsidRDefault="003E224B" w:rsidP="00686A0C">
      <w:pPr>
        <w:pStyle w:val="ListParagraph"/>
        <w:numPr>
          <w:ilvl w:val="0"/>
          <w:numId w:val="5"/>
        </w:numPr>
        <w:jc w:val="both"/>
        <w:rPr>
          <w:rFonts w:ascii="Arial" w:hAnsi="Arial" w:cs="Arial"/>
          <w:lang w:val="es-ES_tradnl"/>
        </w:rPr>
      </w:pPr>
      <w:r w:rsidRPr="006044D6">
        <w:rPr>
          <w:rFonts w:ascii="Arial" w:hAnsi="Arial" w:cs="Arial"/>
          <w:lang w:val="es-ES_tradnl"/>
        </w:rPr>
        <w:t>Acceso a una plataforma para realizar su proceso de autoevaluación;</w:t>
      </w:r>
    </w:p>
    <w:p w14:paraId="4F864E30" w14:textId="77777777" w:rsidR="003E224B" w:rsidRPr="006044D6" w:rsidRDefault="003E224B" w:rsidP="00686A0C">
      <w:pPr>
        <w:pStyle w:val="ListParagraph"/>
        <w:numPr>
          <w:ilvl w:val="0"/>
          <w:numId w:val="5"/>
        </w:numPr>
        <w:jc w:val="both"/>
        <w:rPr>
          <w:rFonts w:ascii="Arial" w:hAnsi="Arial" w:cs="Arial"/>
          <w:lang w:val="es-ES_tradnl"/>
        </w:rPr>
      </w:pPr>
      <w:r w:rsidRPr="006044D6">
        <w:rPr>
          <w:rFonts w:ascii="Arial" w:hAnsi="Arial" w:cs="Arial"/>
          <w:lang w:val="es-ES_tradnl"/>
        </w:rPr>
        <w:t xml:space="preserve">Apoyo para los procesos de autoevaluación y diseño de planes de mejora, tales como: </w:t>
      </w:r>
      <w:r w:rsidR="00322552" w:rsidRPr="006044D6">
        <w:rPr>
          <w:rFonts w:ascii="Arial" w:hAnsi="Arial" w:cs="Arial"/>
          <w:lang w:val="es-ES_tradnl"/>
        </w:rPr>
        <w:t>guía</w:t>
      </w:r>
      <w:r w:rsidRPr="006044D6">
        <w:rPr>
          <w:rFonts w:ascii="Arial" w:hAnsi="Arial" w:cs="Arial"/>
          <w:lang w:val="es-ES_tradnl"/>
        </w:rPr>
        <w:t xml:space="preserve"> de </w:t>
      </w:r>
      <w:r w:rsidR="00322552" w:rsidRPr="006044D6">
        <w:rPr>
          <w:rFonts w:ascii="Arial" w:hAnsi="Arial" w:cs="Arial"/>
          <w:lang w:val="es-ES_tradnl"/>
        </w:rPr>
        <w:t>estándares</w:t>
      </w:r>
      <w:r w:rsidRPr="006044D6">
        <w:rPr>
          <w:rFonts w:ascii="Arial" w:hAnsi="Arial" w:cs="Arial"/>
          <w:lang w:val="es-ES_tradnl"/>
        </w:rPr>
        <w:t xml:space="preserve"> de calidad y manual para usuarios del sistema</w:t>
      </w:r>
      <w:r w:rsidRPr="006044D6">
        <w:rPr>
          <w:rFonts w:ascii="Arial" w:hAnsi="Arial" w:cs="Arial"/>
          <w:vertAlign w:val="superscript"/>
          <w:lang w:val="es-ES_tradnl"/>
        </w:rPr>
        <w:footnoteReference w:id="9"/>
      </w:r>
      <w:r w:rsidRPr="006044D6">
        <w:rPr>
          <w:rFonts w:ascii="Arial" w:hAnsi="Arial" w:cs="Arial"/>
          <w:lang w:val="es-ES_tradnl"/>
        </w:rPr>
        <w:t xml:space="preserve">; </w:t>
      </w:r>
    </w:p>
    <w:p w14:paraId="37551815" w14:textId="77777777" w:rsidR="003E224B" w:rsidRPr="006044D6" w:rsidRDefault="003E224B" w:rsidP="00686A0C">
      <w:pPr>
        <w:pStyle w:val="ListParagraph"/>
        <w:numPr>
          <w:ilvl w:val="0"/>
          <w:numId w:val="5"/>
        </w:numPr>
        <w:jc w:val="both"/>
        <w:rPr>
          <w:rFonts w:ascii="Arial" w:hAnsi="Arial" w:cs="Arial"/>
          <w:lang w:val="es-ES_tradnl"/>
        </w:rPr>
      </w:pPr>
      <w:r w:rsidRPr="006044D6">
        <w:rPr>
          <w:rFonts w:ascii="Arial" w:hAnsi="Arial" w:cs="Arial"/>
          <w:lang w:val="es-ES_tradnl"/>
        </w:rPr>
        <w:t xml:space="preserve">Al menos dos programas de desarrollo de capacidades, entre lo que se mencionan: enseñanza efectiva, formación de competencias para la vida, orientación vocacional e intermediación laboral; y </w:t>
      </w:r>
    </w:p>
    <w:p w14:paraId="5689BA77" w14:textId="77777777" w:rsidR="003E224B" w:rsidRPr="006044D6" w:rsidRDefault="003E224B" w:rsidP="00686A0C">
      <w:pPr>
        <w:pStyle w:val="ListParagraph"/>
        <w:numPr>
          <w:ilvl w:val="0"/>
          <w:numId w:val="5"/>
        </w:numPr>
        <w:jc w:val="both"/>
        <w:rPr>
          <w:rFonts w:ascii="Arial" w:hAnsi="Arial" w:cs="Arial"/>
          <w:lang w:val="es-ES_tradnl"/>
        </w:rPr>
      </w:pPr>
      <w:r w:rsidRPr="006044D6">
        <w:rPr>
          <w:rFonts w:ascii="Arial" w:hAnsi="Arial" w:cs="Arial"/>
          <w:lang w:val="es-ES_tradnl"/>
        </w:rPr>
        <w:t>Acceso a una plataforma para el seguimiento y monitoreo de sus procesos de mejora y la de sus estudiantes.</w:t>
      </w:r>
    </w:p>
    <w:p w14:paraId="7CC34317" w14:textId="77777777" w:rsidR="003E224B" w:rsidRPr="006044D6" w:rsidRDefault="003E224B" w:rsidP="003E224B">
      <w:pPr>
        <w:jc w:val="both"/>
        <w:rPr>
          <w:rFonts w:ascii="Arial" w:hAnsi="Arial" w:cs="Arial"/>
          <w:lang w:val="es-ES_tradnl"/>
        </w:rPr>
      </w:pPr>
      <w:r w:rsidRPr="006044D6">
        <w:rPr>
          <w:rFonts w:ascii="Arial" w:hAnsi="Arial" w:cs="Arial"/>
          <w:lang w:val="es-ES_tradnl"/>
        </w:rPr>
        <w:t>Para el mejoramiento de la pertinencia, y con objeto de actualizar y complementar la oferta de programas impartidos, los centros interesados deberán participar de un taller para el diseño de programas de formación con base en los requerimientos del sector productivo con base en los diagnósticos levantados por los Centros de Competitividad regionales (CECOM)</w:t>
      </w:r>
      <w:r w:rsidRPr="006044D6">
        <w:rPr>
          <w:rFonts w:ascii="Arial" w:hAnsi="Arial" w:cs="Arial"/>
          <w:vertAlign w:val="superscript"/>
          <w:lang w:val="es-ES_tradnl"/>
        </w:rPr>
        <w:footnoteReference w:id="10"/>
      </w:r>
      <w:r w:rsidRPr="006044D6">
        <w:rPr>
          <w:rFonts w:ascii="Arial" w:hAnsi="Arial" w:cs="Arial"/>
          <w:lang w:val="es-ES_tradnl"/>
        </w:rPr>
        <w:t>. Los programas diseñados podrán ser impartidos en ITSs e IPTs como áreas complementarias dentro de la jornada extendida.</w:t>
      </w:r>
    </w:p>
    <w:p w14:paraId="7A081920" w14:textId="77777777" w:rsidR="00F866A4" w:rsidRPr="006044D6" w:rsidRDefault="00F866A4" w:rsidP="005E5A60">
      <w:pPr>
        <w:pStyle w:val="Heading3"/>
        <w:rPr>
          <w:rFonts w:ascii="Arial" w:hAnsi="Arial" w:cs="Arial"/>
          <w:lang w:val="es-ES_tradnl"/>
        </w:rPr>
      </w:pPr>
      <w:bookmarkStart w:id="48" w:name="_Toc528055117"/>
      <w:r w:rsidRPr="006044D6">
        <w:rPr>
          <w:rFonts w:ascii="Arial" w:hAnsi="Arial" w:cs="Arial"/>
          <w:lang w:val="es-ES_tradnl"/>
        </w:rPr>
        <w:t>Actividades Financiadas por el Programa</w:t>
      </w:r>
      <w:bookmarkEnd w:id="48"/>
    </w:p>
    <w:p w14:paraId="23B8E64D" w14:textId="77777777" w:rsidR="003E224B" w:rsidRPr="006044D6" w:rsidRDefault="003E224B" w:rsidP="003E224B">
      <w:pPr>
        <w:jc w:val="both"/>
        <w:rPr>
          <w:rFonts w:ascii="Arial" w:hAnsi="Arial" w:cs="Arial"/>
          <w:lang w:val="es-ES_tradnl"/>
        </w:rPr>
      </w:pPr>
      <w:r w:rsidRPr="006044D6">
        <w:rPr>
          <w:rFonts w:ascii="Arial" w:hAnsi="Arial" w:cs="Arial"/>
          <w:lang w:val="es-ES_tradnl"/>
        </w:rPr>
        <w:t xml:space="preserve">Este componente financiará: </w:t>
      </w:r>
    </w:p>
    <w:p w14:paraId="0767CD40" w14:textId="77777777" w:rsidR="003E224B" w:rsidRPr="006044D6" w:rsidRDefault="003E224B" w:rsidP="00686A0C">
      <w:pPr>
        <w:pStyle w:val="ListParagraph"/>
        <w:numPr>
          <w:ilvl w:val="0"/>
          <w:numId w:val="6"/>
        </w:numPr>
        <w:jc w:val="both"/>
        <w:rPr>
          <w:rFonts w:ascii="Arial" w:hAnsi="Arial" w:cs="Arial"/>
          <w:lang w:val="es-ES_tradnl"/>
        </w:rPr>
      </w:pPr>
      <w:r w:rsidRPr="006044D6">
        <w:rPr>
          <w:rFonts w:ascii="Arial" w:hAnsi="Arial" w:cs="Arial"/>
          <w:lang w:val="es-ES_tradnl"/>
        </w:rPr>
        <w:t xml:space="preserve">Asistencia técnica y acompañamiento a los centros educativos para la autoevaluación, diseño de planes de mejora y seguimiento y monitoreo; </w:t>
      </w:r>
    </w:p>
    <w:p w14:paraId="3439C959" w14:textId="77777777" w:rsidR="003E224B" w:rsidRPr="006044D6" w:rsidRDefault="003E224B" w:rsidP="00686A0C">
      <w:pPr>
        <w:pStyle w:val="ListParagraph"/>
        <w:numPr>
          <w:ilvl w:val="0"/>
          <w:numId w:val="6"/>
        </w:numPr>
        <w:jc w:val="both"/>
        <w:rPr>
          <w:rFonts w:ascii="Arial" w:hAnsi="Arial" w:cs="Arial"/>
          <w:lang w:val="es-ES_tradnl"/>
        </w:rPr>
      </w:pPr>
      <w:r w:rsidRPr="006044D6">
        <w:rPr>
          <w:rFonts w:ascii="Arial" w:hAnsi="Arial" w:cs="Arial"/>
          <w:lang w:val="es-ES_tradnl"/>
        </w:rPr>
        <w:t xml:space="preserve">La implementación de programas de desarrollo de capacidades en enseñanza efectiva, formación de competencias para la vida, orientación vocacional e intermediación laboral; </w:t>
      </w:r>
    </w:p>
    <w:p w14:paraId="27EE1E8B" w14:textId="77777777" w:rsidR="003E224B" w:rsidRPr="006044D6" w:rsidRDefault="003E224B" w:rsidP="00686A0C">
      <w:pPr>
        <w:pStyle w:val="ListParagraph"/>
        <w:numPr>
          <w:ilvl w:val="0"/>
          <w:numId w:val="6"/>
        </w:numPr>
        <w:jc w:val="both"/>
        <w:rPr>
          <w:rFonts w:ascii="Arial" w:hAnsi="Arial" w:cs="Arial"/>
          <w:lang w:val="es-ES_tradnl"/>
        </w:rPr>
      </w:pPr>
      <w:r w:rsidRPr="006044D6">
        <w:rPr>
          <w:rFonts w:ascii="Arial" w:hAnsi="Arial" w:cs="Arial"/>
          <w:lang w:val="es-ES_tradnl"/>
        </w:rPr>
        <w:t xml:space="preserve">Diseño e implementación de programas de desarrollo de capacidades para el diseño de programas; </w:t>
      </w:r>
    </w:p>
    <w:p w14:paraId="751691B6" w14:textId="77777777" w:rsidR="003E224B" w:rsidRPr="006044D6" w:rsidRDefault="003E224B" w:rsidP="00686A0C">
      <w:pPr>
        <w:pStyle w:val="ListParagraph"/>
        <w:numPr>
          <w:ilvl w:val="0"/>
          <w:numId w:val="6"/>
        </w:numPr>
        <w:jc w:val="both"/>
        <w:rPr>
          <w:rFonts w:ascii="Arial" w:hAnsi="Arial" w:cs="Arial"/>
          <w:lang w:val="es-ES_tradnl"/>
        </w:rPr>
      </w:pPr>
      <w:r w:rsidRPr="006044D6">
        <w:rPr>
          <w:rFonts w:ascii="Arial" w:hAnsi="Arial" w:cs="Arial"/>
          <w:lang w:val="es-ES_tradnl"/>
        </w:rPr>
        <w:t xml:space="preserve">Programas de formación de formadores; y </w:t>
      </w:r>
    </w:p>
    <w:p w14:paraId="7DE0DD70" w14:textId="77777777" w:rsidR="003E224B" w:rsidRPr="006044D6" w:rsidRDefault="003E224B" w:rsidP="00686A0C">
      <w:pPr>
        <w:pStyle w:val="ListParagraph"/>
        <w:numPr>
          <w:ilvl w:val="0"/>
          <w:numId w:val="6"/>
        </w:numPr>
        <w:jc w:val="both"/>
        <w:rPr>
          <w:rFonts w:ascii="Arial" w:hAnsi="Arial" w:cs="Arial"/>
          <w:lang w:val="es-ES_tradnl"/>
        </w:rPr>
      </w:pPr>
      <w:r w:rsidRPr="006044D6">
        <w:rPr>
          <w:rFonts w:ascii="Arial" w:hAnsi="Arial" w:cs="Arial"/>
          <w:lang w:val="es-ES_tradnl"/>
        </w:rPr>
        <w:t>Licencias para el acceso a las plataformas de autoevaluación y seguimiento y monitoreo para todos los centros participantes.</w:t>
      </w:r>
    </w:p>
    <w:p w14:paraId="369C084D" w14:textId="77777777" w:rsidR="003E224B" w:rsidRPr="006044D6" w:rsidRDefault="003E224B" w:rsidP="00845EC4">
      <w:pPr>
        <w:pStyle w:val="Heading2"/>
        <w:rPr>
          <w:rFonts w:ascii="Arial" w:hAnsi="Arial" w:cs="Arial"/>
          <w:lang w:val="es-ES_tradnl"/>
        </w:rPr>
      </w:pPr>
      <w:bookmarkStart w:id="49" w:name="_Toc528055118"/>
      <w:r w:rsidRPr="006044D6">
        <w:rPr>
          <w:rFonts w:ascii="Arial" w:hAnsi="Arial" w:cs="Arial"/>
          <w:lang w:val="es-ES_tradnl"/>
        </w:rPr>
        <w:t>Componente 3: Desarrollo y diseminación de información relevante para orientar la oferta de formación técnico-profesional y capacitación y guiar a los usuarios del sistema</w:t>
      </w:r>
      <w:bookmarkEnd w:id="49"/>
    </w:p>
    <w:p w14:paraId="1AF73A22" w14:textId="77777777" w:rsidR="003E224B" w:rsidRPr="006044D6" w:rsidRDefault="003E224B" w:rsidP="003E224B">
      <w:pPr>
        <w:rPr>
          <w:rFonts w:ascii="Arial" w:hAnsi="Arial" w:cs="Arial"/>
          <w:lang w:val="es-ES_tradnl"/>
        </w:rPr>
      </w:pPr>
      <w:r w:rsidRPr="006044D6">
        <w:rPr>
          <w:rFonts w:ascii="Arial" w:hAnsi="Arial" w:cs="Arial"/>
          <w:lang w:val="es-ES_tradnl"/>
        </w:rPr>
        <w:t xml:space="preserve">Las actividades se desarrollarán desde tres frentes. </w:t>
      </w:r>
    </w:p>
    <w:p w14:paraId="197DDAC2" w14:textId="77777777" w:rsidR="00C601A8" w:rsidRPr="006044D6" w:rsidRDefault="00F86921" w:rsidP="005E5A60">
      <w:pPr>
        <w:pStyle w:val="Heading3"/>
        <w:rPr>
          <w:rFonts w:ascii="Arial" w:hAnsi="Arial" w:cs="Arial"/>
          <w:lang w:val="es-ES_tradnl"/>
        </w:rPr>
      </w:pPr>
      <w:bookmarkStart w:id="50" w:name="_Toc528055119"/>
      <w:r w:rsidRPr="006044D6">
        <w:rPr>
          <w:rFonts w:ascii="Arial" w:hAnsi="Arial" w:cs="Arial"/>
          <w:lang w:val="es-ES_tradnl"/>
        </w:rPr>
        <w:t>Fortalecer el liderazgo de los CECOM</w:t>
      </w:r>
      <w:bookmarkEnd w:id="50"/>
    </w:p>
    <w:p w14:paraId="0C3E04FE" w14:textId="77777777" w:rsidR="00F86921" w:rsidRPr="006044D6" w:rsidRDefault="00F86921" w:rsidP="00844312">
      <w:pPr>
        <w:pStyle w:val="Heading4"/>
        <w:spacing w:after="120"/>
        <w:rPr>
          <w:rFonts w:ascii="Arial" w:hAnsi="Arial" w:cs="Arial"/>
          <w:lang w:val="es-ES_tradnl"/>
        </w:rPr>
      </w:pPr>
      <w:r w:rsidRPr="006044D6">
        <w:rPr>
          <w:rFonts w:ascii="Arial" w:hAnsi="Arial" w:cs="Arial"/>
          <w:lang w:val="es-ES_tradnl"/>
        </w:rPr>
        <w:t>Beneficiarios</w:t>
      </w:r>
    </w:p>
    <w:p w14:paraId="425246CF" w14:textId="77777777" w:rsidR="00F86921" w:rsidRPr="006044D6" w:rsidRDefault="00F86921" w:rsidP="00017222">
      <w:pPr>
        <w:ind w:left="360"/>
        <w:jc w:val="both"/>
        <w:rPr>
          <w:rFonts w:ascii="Arial" w:hAnsi="Arial" w:cs="Arial"/>
          <w:lang w:val="es-ES_tradnl"/>
        </w:rPr>
      </w:pPr>
      <w:r w:rsidRPr="006044D6">
        <w:rPr>
          <w:rFonts w:ascii="Arial" w:hAnsi="Arial" w:cs="Arial"/>
          <w:lang w:val="es-ES_tradnl"/>
        </w:rPr>
        <w:t>CECOM regionales</w:t>
      </w:r>
    </w:p>
    <w:p w14:paraId="6973586D" w14:textId="77777777" w:rsidR="00F86921" w:rsidRPr="006044D6" w:rsidRDefault="00F86921" w:rsidP="00844312">
      <w:pPr>
        <w:pStyle w:val="Heading4"/>
        <w:spacing w:after="120"/>
        <w:rPr>
          <w:rFonts w:ascii="Arial" w:hAnsi="Arial" w:cs="Arial"/>
          <w:lang w:val="es-ES_tradnl"/>
        </w:rPr>
      </w:pPr>
      <w:r w:rsidRPr="006044D6">
        <w:rPr>
          <w:rFonts w:ascii="Arial" w:hAnsi="Arial" w:cs="Arial"/>
          <w:lang w:val="es-ES_tradnl"/>
        </w:rPr>
        <w:t>Actividades Financiadas por el Programa</w:t>
      </w:r>
    </w:p>
    <w:p w14:paraId="091436A7" w14:textId="77777777" w:rsidR="00F86921" w:rsidRPr="006044D6" w:rsidRDefault="00F86921" w:rsidP="00F86921">
      <w:pPr>
        <w:ind w:left="360"/>
        <w:jc w:val="both"/>
        <w:rPr>
          <w:rFonts w:ascii="Arial" w:hAnsi="Arial" w:cs="Arial"/>
          <w:lang w:val="es-ES_tradnl"/>
        </w:rPr>
      </w:pPr>
      <w:r w:rsidRPr="006044D6">
        <w:rPr>
          <w:rFonts w:ascii="Arial" w:hAnsi="Arial" w:cs="Arial"/>
          <w:lang w:val="es-ES_tradnl"/>
        </w:rPr>
        <w:t>Se financiará</w:t>
      </w:r>
      <w:r w:rsidR="003E224B" w:rsidRPr="006044D6">
        <w:rPr>
          <w:rFonts w:ascii="Arial" w:hAnsi="Arial" w:cs="Arial"/>
          <w:lang w:val="es-ES_tradnl"/>
        </w:rPr>
        <w:t xml:space="preserve"> actividades para la sistematización del levantamiento y análisis de información sobre demanda de habilidades, necesidades de formación técnico-profesional y capacitación de capital humano, y prospectiva de demanda de habilidades a nivel regional y sectorial. </w:t>
      </w:r>
    </w:p>
    <w:p w14:paraId="67814B1B" w14:textId="77777777" w:rsidR="00F86921" w:rsidRPr="006044D6" w:rsidRDefault="00F86921" w:rsidP="00844312">
      <w:pPr>
        <w:pStyle w:val="Heading4"/>
        <w:spacing w:after="120"/>
        <w:rPr>
          <w:rFonts w:ascii="Arial" w:hAnsi="Arial" w:cs="Arial"/>
          <w:lang w:val="es-ES_tradnl"/>
        </w:rPr>
      </w:pPr>
      <w:r w:rsidRPr="006044D6">
        <w:rPr>
          <w:rFonts w:ascii="Arial" w:hAnsi="Arial" w:cs="Arial"/>
          <w:lang w:val="es-ES_tradnl"/>
        </w:rPr>
        <w:t>Sostenibilidad de la Acciones</w:t>
      </w:r>
    </w:p>
    <w:p w14:paraId="662B2B9D" w14:textId="77777777" w:rsidR="003E224B" w:rsidRPr="006044D6" w:rsidRDefault="00017222" w:rsidP="00F86921">
      <w:pPr>
        <w:ind w:left="360"/>
        <w:jc w:val="both"/>
        <w:rPr>
          <w:rFonts w:ascii="Arial" w:hAnsi="Arial" w:cs="Arial"/>
          <w:lang w:val="es-ES_tradnl"/>
        </w:rPr>
      </w:pPr>
      <w:r w:rsidRPr="006044D6">
        <w:rPr>
          <w:rFonts w:ascii="Arial" w:hAnsi="Arial" w:cs="Arial"/>
          <w:lang w:val="es-ES_tradnl"/>
        </w:rPr>
        <w:t xml:space="preserve">Capacitar </w:t>
      </w:r>
      <w:r w:rsidR="003E224B" w:rsidRPr="006044D6">
        <w:rPr>
          <w:rFonts w:ascii="Arial" w:hAnsi="Arial" w:cs="Arial"/>
          <w:lang w:val="es-ES_tradnl"/>
        </w:rPr>
        <w:t>al personal de los CECOMs para que sepan sistematizar estos procesos y de esa manera se empoderen para hacer los procedimientos por su cuenta una vez finalizado el financiamiento por parte del Banco.</w:t>
      </w:r>
    </w:p>
    <w:p w14:paraId="213519F4" w14:textId="77777777" w:rsidR="00F86921" w:rsidRPr="006044D6" w:rsidRDefault="00F86921" w:rsidP="005E5A60">
      <w:pPr>
        <w:pStyle w:val="Heading3"/>
        <w:rPr>
          <w:rFonts w:ascii="Arial" w:hAnsi="Arial" w:cs="Arial"/>
          <w:lang w:val="es-ES_tradnl"/>
        </w:rPr>
      </w:pPr>
      <w:bookmarkStart w:id="51" w:name="_Toc528055120"/>
      <w:r w:rsidRPr="006044D6">
        <w:rPr>
          <w:rFonts w:ascii="Arial" w:hAnsi="Arial" w:cs="Arial"/>
          <w:lang w:val="es-ES_tradnl"/>
        </w:rPr>
        <w:t xml:space="preserve">Construir Información sobre la oferta formativa del </w:t>
      </w:r>
      <w:r w:rsidR="00A462EB" w:rsidRPr="006044D6">
        <w:rPr>
          <w:rFonts w:ascii="Arial" w:hAnsi="Arial" w:cs="Arial"/>
          <w:lang w:val="es-ES_tradnl"/>
        </w:rPr>
        <w:t>país</w:t>
      </w:r>
      <w:bookmarkEnd w:id="51"/>
    </w:p>
    <w:p w14:paraId="0D31590B" w14:textId="77777777" w:rsidR="00A462EB" w:rsidRPr="006044D6" w:rsidRDefault="00A462EB" w:rsidP="00844312">
      <w:pPr>
        <w:pStyle w:val="Heading4"/>
        <w:spacing w:after="120"/>
        <w:rPr>
          <w:rFonts w:ascii="Arial" w:hAnsi="Arial" w:cs="Arial"/>
          <w:lang w:val="es-ES_tradnl"/>
        </w:rPr>
      </w:pPr>
      <w:r w:rsidRPr="006044D6">
        <w:rPr>
          <w:rFonts w:ascii="Arial" w:hAnsi="Arial" w:cs="Arial"/>
          <w:lang w:val="es-ES_tradnl"/>
        </w:rPr>
        <w:t>Beneficiarios</w:t>
      </w:r>
    </w:p>
    <w:p w14:paraId="3931C5B3" w14:textId="77777777" w:rsidR="00017222" w:rsidRPr="006044D6" w:rsidRDefault="00017222" w:rsidP="00017222">
      <w:pPr>
        <w:ind w:left="360"/>
        <w:jc w:val="both"/>
        <w:rPr>
          <w:rFonts w:ascii="Arial" w:hAnsi="Arial" w:cs="Arial"/>
          <w:lang w:val="es-ES_tradnl"/>
        </w:rPr>
      </w:pPr>
      <w:r w:rsidRPr="006044D6">
        <w:rPr>
          <w:rFonts w:ascii="Arial" w:hAnsi="Arial" w:cs="Arial"/>
          <w:lang w:val="es-ES_tradnl"/>
        </w:rPr>
        <w:t>Potenciales estudiantes y aprendices</w:t>
      </w:r>
    </w:p>
    <w:p w14:paraId="457A418A" w14:textId="77777777" w:rsidR="00017222" w:rsidRPr="006044D6" w:rsidRDefault="00017222" w:rsidP="00844312">
      <w:pPr>
        <w:pStyle w:val="Heading4"/>
        <w:spacing w:after="120"/>
        <w:rPr>
          <w:rFonts w:ascii="Arial" w:hAnsi="Arial" w:cs="Arial"/>
          <w:lang w:val="es-ES_tradnl"/>
        </w:rPr>
      </w:pPr>
      <w:r w:rsidRPr="006044D6">
        <w:rPr>
          <w:rFonts w:ascii="Arial" w:hAnsi="Arial" w:cs="Arial"/>
          <w:lang w:val="es-ES_tradnl"/>
        </w:rPr>
        <w:t>Actividades Financiadas por el Programa</w:t>
      </w:r>
    </w:p>
    <w:p w14:paraId="7E3118FB" w14:textId="77777777" w:rsidR="00017222" w:rsidRPr="006044D6" w:rsidRDefault="00017222" w:rsidP="00686A0C">
      <w:pPr>
        <w:pStyle w:val="ListParagraph"/>
        <w:numPr>
          <w:ilvl w:val="0"/>
          <w:numId w:val="25"/>
        </w:numPr>
        <w:jc w:val="both"/>
        <w:rPr>
          <w:rFonts w:ascii="Arial" w:hAnsi="Arial" w:cs="Arial"/>
          <w:lang w:val="es-ES_tradnl"/>
        </w:rPr>
      </w:pPr>
      <w:r w:rsidRPr="006044D6">
        <w:rPr>
          <w:rFonts w:ascii="Arial" w:hAnsi="Arial" w:cs="Arial"/>
          <w:lang w:val="es-ES_tradnl"/>
        </w:rPr>
        <w:t>Desarrollar un</w:t>
      </w:r>
      <w:r w:rsidR="003E224B" w:rsidRPr="006044D6">
        <w:rPr>
          <w:rFonts w:ascii="Arial" w:hAnsi="Arial" w:cs="Arial"/>
          <w:lang w:val="es-ES_tradnl"/>
        </w:rPr>
        <w:t xml:space="preserve"> sistema para que el GdP pueda centralizar y actualizar información sobre los programas existentes en el país. </w:t>
      </w:r>
    </w:p>
    <w:p w14:paraId="3C984AD2" w14:textId="77777777" w:rsidR="003E224B" w:rsidRPr="006044D6" w:rsidRDefault="00017222" w:rsidP="00686A0C">
      <w:pPr>
        <w:pStyle w:val="ListParagraph"/>
        <w:numPr>
          <w:ilvl w:val="0"/>
          <w:numId w:val="25"/>
        </w:numPr>
        <w:jc w:val="both"/>
        <w:rPr>
          <w:rFonts w:ascii="Arial" w:hAnsi="Arial" w:cs="Arial"/>
          <w:lang w:val="es-ES_tradnl"/>
        </w:rPr>
      </w:pPr>
      <w:r w:rsidRPr="006044D6">
        <w:rPr>
          <w:rFonts w:ascii="Arial" w:hAnsi="Arial" w:cs="Arial"/>
          <w:lang w:val="es-ES_tradnl"/>
        </w:rPr>
        <w:t>Construir</w:t>
      </w:r>
      <w:r w:rsidR="003E224B" w:rsidRPr="006044D6">
        <w:rPr>
          <w:rFonts w:ascii="Arial" w:hAnsi="Arial" w:cs="Arial"/>
          <w:lang w:val="es-ES_tradnl"/>
        </w:rPr>
        <w:t xml:space="preserve"> información sobre resultados en empleabilidad de dichos programas (por ejemplo, salarios, acceso a empleo formal). </w:t>
      </w:r>
    </w:p>
    <w:p w14:paraId="397B3B06" w14:textId="77777777" w:rsidR="00017222" w:rsidRPr="006044D6" w:rsidRDefault="00017222" w:rsidP="005E5A60">
      <w:pPr>
        <w:pStyle w:val="Heading3"/>
        <w:rPr>
          <w:rFonts w:ascii="Arial" w:hAnsi="Arial" w:cs="Arial"/>
          <w:lang w:val="es-ES_tradnl"/>
        </w:rPr>
      </w:pPr>
      <w:bookmarkStart w:id="52" w:name="_Toc528055121"/>
      <w:r w:rsidRPr="006044D6">
        <w:rPr>
          <w:rFonts w:ascii="Arial" w:hAnsi="Arial" w:cs="Arial"/>
          <w:lang w:val="es-ES_tradnl"/>
        </w:rPr>
        <w:t>Diseminación de los productos anteriormente descritos</w:t>
      </w:r>
      <w:bookmarkEnd w:id="52"/>
    </w:p>
    <w:p w14:paraId="47941BC3" w14:textId="77777777" w:rsidR="00017222" w:rsidRPr="006044D6" w:rsidRDefault="00017222" w:rsidP="00844312">
      <w:pPr>
        <w:pStyle w:val="Heading4"/>
        <w:spacing w:after="120"/>
        <w:rPr>
          <w:rFonts w:ascii="Arial" w:hAnsi="Arial" w:cs="Arial"/>
          <w:lang w:val="es-ES_tradnl"/>
        </w:rPr>
      </w:pPr>
      <w:r w:rsidRPr="006044D6">
        <w:rPr>
          <w:rFonts w:ascii="Arial" w:hAnsi="Arial" w:cs="Arial"/>
          <w:lang w:val="es-ES_tradnl"/>
        </w:rPr>
        <w:t>Actividades Financiadas por el Programa</w:t>
      </w:r>
    </w:p>
    <w:p w14:paraId="17F9E5BA" w14:textId="510FC136" w:rsidR="00017222" w:rsidRPr="006044D6" w:rsidRDefault="00017222" w:rsidP="00686A0C">
      <w:pPr>
        <w:pStyle w:val="ListParagraph"/>
        <w:numPr>
          <w:ilvl w:val="0"/>
          <w:numId w:val="25"/>
        </w:numPr>
        <w:jc w:val="both"/>
        <w:rPr>
          <w:rFonts w:ascii="Arial" w:hAnsi="Arial" w:cs="Arial"/>
          <w:lang w:val="es-ES_tradnl"/>
        </w:rPr>
      </w:pPr>
      <w:r w:rsidRPr="006044D6">
        <w:rPr>
          <w:rFonts w:ascii="Arial" w:hAnsi="Arial" w:cs="Arial"/>
          <w:lang w:val="es-ES_tradnl"/>
        </w:rPr>
        <w:t>Fortalecer y desarrollar</w:t>
      </w:r>
      <w:r w:rsidR="003E224B" w:rsidRPr="006044D6">
        <w:rPr>
          <w:rFonts w:ascii="Arial" w:hAnsi="Arial" w:cs="Arial"/>
          <w:lang w:val="es-ES_tradnl"/>
        </w:rPr>
        <w:t xml:space="preserve"> de nuevas funcionalidades de </w:t>
      </w:r>
      <w:r w:rsidR="009E3B2F" w:rsidRPr="006044D6">
        <w:rPr>
          <w:rFonts w:ascii="Arial" w:hAnsi="Arial" w:cs="Arial"/>
          <w:lang w:val="es-ES_tradnl"/>
        </w:rPr>
        <w:t>la plataforma</w:t>
      </w:r>
      <w:r w:rsidR="003E224B" w:rsidRPr="006044D6">
        <w:rPr>
          <w:rFonts w:ascii="Arial" w:hAnsi="Arial" w:cs="Arial"/>
          <w:lang w:val="es-ES_tradnl"/>
        </w:rPr>
        <w:t xml:space="preserve"> Marca tu Rumbo como plataforma centralizadora de la información sobre el mercado laboral para jóvenes y para </w:t>
      </w:r>
      <w:r w:rsidR="00322552" w:rsidRPr="006044D6">
        <w:rPr>
          <w:rFonts w:ascii="Arial" w:hAnsi="Arial" w:cs="Arial"/>
          <w:lang w:val="es-ES_tradnl"/>
        </w:rPr>
        <w:t>empresas.</w:t>
      </w:r>
      <w:r w:rsidR="003E224B" w:rsidRPr="006044D6">
        <w:rPr>
          <w:rFonts w:ascii="Arial" w:hAnsi="Arial" w:cs="Arial"/>
          <w:lang w:val="es-ES_tradnl"/>
        </w:rPr>
        <w:t xml:space="preserve"> </w:t>
      </w:r>
    </w:p>
    <w:p w14:paraId="68EEDAE6" w14:textId="77777777" w:rsidR="00017222" w:rsidRPr="006044D6" w:rsidRDefault="00017222" w:rsidP="00686A0C">
      <w:pPr>
        <w:pStyle w:val="ListParagraph"/>
        <w:numPr>
          <w:ilvl w:val="0"/>
          <w:numId w:val="25"/>
        </w:numPr>
        <w:jc w:val="both"/>
        <w:rPr>
          <w:rFonts w:ascii="Arial" w:hAnsi="Arial" w:cs="Arial"/>
          <w:lang w:val="es-ES_tradnl"/>
        </w:rPr>
      </w:pPr>
      <w:r w:rsidRPr="006044D6">
        <w:rPr>
          <w:rFonts w:ascii="Arial" w:hAnsi="Arial" w:cs="Arial"/>
          <w:lang w:val="es-ES_tradnl"/>
        </w:rPr>
        <w:t>Fortalecer</w:t>
      </w:r>
      <w:r w:rsidR="003E224B" w:rsidRPr="006044D6">
        <w:rPr>
          <w:rFonts w:ascii="Arial" w:hAnsi="Arial" w:cs="Arial"/>
          <w:lang w:val="es-ES_tradnl"/>
        </w:rPr>
        <w:t xml:space="preserve"> los sistemas de información y orientación vocacional existentes, incorporando una visión de género. Esto es, se dará un apoyo específico a las mujeres jóvenes para orientarlas hacia carreras con mayores oportunidades y futuro y ampliar sus oportunidades formativas en carreras bien remuneradas, pero que tradicionalmente tienen una mayor participación del sexo masculino. </w:t>
      </w:r>
    </w:p>
    <w:p w14:paraId="2E508A97" w14:textId="77777777" w:rsidR="00B97A01" w:rsidRPr="006044D6" w:rsidRDefault="00B97A01" w:rsidP="00686A0C">
      <w:pPr>
        <w:pStyle w:val="ListParagraph"/>
        <w:numPr>
          <w:ilvl w:val="0"/>
          <w:numId w:val="25"/>
        </w:numPr>
        <w:jc w:val="both"/>
        <w:rPr>
          <w:rFonts w:ascii="Arial" w:hAnsi="Arial" w:cs="Arial"/>
          <w:lang w:val="es-ES_tradnl"/>
        </w:rPr>
      </w:pPr>
      <w:r w:rsidRPr="006044D6">
        <w:rPr>
          <w:rFonts w:ascii="Arial" w:hAnsi="Arial" w:cs="Arial"/>
          <w:lang w:val="es-ES_tradnl"/>
        </w:rPr>
        <w:t>Financiar</w:t>
      </w:r>
      <w:r w:rsidR="003E224B" w:rsidRPr="006044D6">
        <w:rPr>
          <w:rFonts w:ascii="Arial" w:hAnsi="Arial" w:cs="Arial"/>
          <w:lang w:val="es-ES_tradnl"/>
        </w:rPr>
        <w:t xml:space="preserve"> recursos de apoyo a los orientadores vocacionales en escuelas de educación pre-media y media, y el desarrollo de información sistematizada sobre tipos de carreras y retornos económicos de las mismas. Un enfoque de género requerirá el apoyo de expertos en economía del comportamiento para incorporar de manera adecuada los mensajes, y grupos focales para validar estos mensajes. </w:t>
      </w:r>
    </w:p>
    <w:p w14:paraId="62E17EF2" w14:textId="77777777" w:rsidR="003E224B" w:rsidRPr="006044D6" w:rsidRDefault="003E224B" w:rsidP="00686A0C">
      <w:pPr>
        <w:pStyle w:val="ListParagraph"/>
        <w:numPr>
          <w:ilvl w:val="0"/>
          <w:numId w:val="25"/>
        </w:numPr>
        <w:jc w:val="both"/>
        <w:rPr>
          <w:rFonts w:ascii="Arial" w:hAnsi="Arial" w:cs="Arial"/>
          <w:lang w:val="es-ES_tradnl"/>
        </w:rPr>
      </w:pPr>
      <w:r w:rsidRPr="006044D6">
        <w:rPr>
          <w:rFonts w:ascii="Arial" w:hAnsi="Arial" w:cs="Arial"/>
          <w:lang w:val="es-ES_tradnl"/>
        </w:rPr>
        <w:t>En cuanto a los servicios a las empresas, estos pueden incluir, entre otros, información sobre formación técnico-profesional y capacitación, recursos de apoyo a la gestión del talento humano, ofertas de pasantías, y apoyo a la obtención de certificación de igualdad de género.</w:t>
      </w:r>
    </w:p>
    <w:p w14:paraId="7FCFFDAD" w14:textId="77777777" w:rsidR="003E224B" w:rsidRPr="006044D6" w:rsidRDefault="00B97A01" w:rsidP="00686A0C">
      <w:pPr>
        <w:pStyle w:val="ListParagraph"/>
        <w:numPr>
          <w:ilvl w:val="0"/>
          <w:numId w:val="25"/>
        </w:numPr>
        <w:jc w:val="both"/>
        <w:rPr>
          <w:rFonts w:ascii="Arial" w:hAnsi="Arial" w:cs="Arial"/>
          <w:lang w:val="es-ES_tradnl"/>
        </w:rPr>
      </w:pPr>
      <w:r w:rsidRPr="006044D6">
        <w:rPr>
          <w:rFonts w:ascii="Arial" w:hAnsi="Arial" w:cs="Arial"/>
          <w:lang w:val="es-ES_tradnl"/>
        </w:rPr>
        <w:t xml:space="preserve">Implementar </w:t>
      </w:r>
      <w:r w:rsidR="003E224B" w:rsidRPr="006044D6">
        <w:rPr>
          <w:rFonts w:ascii="Arial" w:hAnsi="Arial" w:cs="Arial"/>
          <w:lang w:val="es-ES_tradnl"/>
        </w:rPr>
        <w:t>en la SECLOG de mecanismos de seguimiento y evaluación de la estrategia de construcción de capital humano, tanto a nivel nacional como regional.</w:t>
      </w:r>
    </w:p>
    <w:p w14:paraId="6943C809" w14:textId="65BE52AF" w:rsidR="003E224B" w:rsidRPr="006044D6" w:rsidRDefault="003E224B" w:rsidP="003E224B">
      <w:pPr>
        <w:rPr>
          <w:rFonts w:ascii="Arial" w:hAnsi="Arial" w:cs="Arial"/>
          <w:lang w:val="es-ES_tradnl"/>
        </w:rPr>
      </w:pPr>
    </w:p>
    <w:p w14:paraId="5176F697" w14:textId="77777777" w:rsidR="00F74ED5" w:rsidRPr="006044D6" w:rsidRDefault="00F74ED5" w:rsidP="003E224B">
      <w:pPr>
        <w:rPr>
          <w:rFonts w:ascii="Arial" w:hAnsi="Arial" w:cs="Arial"/>
          <w:lang w:val="es-ES_tradnl"/>
        </w:rPr>
      </w:pPr>
    </w:p>
    <w:p w14:paraId="51FF9FD3" w14:textId="77777777" w:rsidR="009E3B2F" w:rsidRPr="006044D6" w:rsidRDefault="009E3B2F" w:rsidP="00124454">
      <w:pPr>
        <w:pStyle w:val="Heading1"/>
        <w:rPr>
          <w:rFonts w:ascii="Arial" w:hAnsi="Arial" w:cs="Arial"/>
          <w:lang w:val="es-ES_tradnl"/>
        </w:rPr>
        <w:sectPr w:rsidR="009E3B2F" w:rsidRPr="006044D6" w:rsidSect="00F3074B">
          <w:pgSz w:w="11906" w:h="16838"/>
          <w:pgMar w:top="1417" w:right="1701" w:bottom="1417" w:left="1701" w:header="708" w:footer="708" w:gutter="0"/>
          <w:cols w:space="708"/>
          <w:docGrid w:linePitch="360"/>
        </w:sectPr>
      </w:pPr>
      <w:bookmarkStart w:id="53" w:name="_Toc527960655"/>
      <w:bookmarkStart w:id="54" w:name="_Toc527960839"/>
      <w:bookmarkStart w:id="55" w:name="_Toc527960930"/>
      <w:bookmarkStart w:id="56" w:name="_Toc527961035"/>
      <w:bookmarkStart w:id="57" w:name="_Toc527961334"/>
      <w:bookmarkEnd w:id="53"/>
      <w:bookmarkEnd w:id="54"/>
      <w:bookmarkEnd w:id="55"/>
      <w:bookmarkEnd w:id="56"/>
      <w:bookmarkEnd w:id="57"/>
    </w:p>
    <w:p w14:paraId="7862DC86" w14:textId="64740563" w:rsidR="005D33DB" w:rsidRPr="006044D6" w:rsidRDefault="005D33DB" w:rsidP="00124454">
      <w:pPr>
        <w:pStyle w:val="Heading1"/>
        <w:rPr>
          <w:rFonts w:ascii="Arial" w:hAnsi="Arial" w:cs="Arial"/>
          <w:lang w:val="es-ES_tradnl"/>
        </w:rPr>
      </w:pPr>
      <w:bookmarkStart w:id="58" w:name="_Toc528055122"/>
      <w:r w:rsidRPr="006044D6">
        <w:rPr>
          <w:rFonts w:ascii="Arial" w:hAnsi="Arial" w:cs="Arial"/>
          <w:lang w:val="es-ES_tradnl"/>
        </w:rPr>
        <w:t>CAPITULO 5:  PLANIFICACIÓN DEL PROGRAMA</w:t>
      </w:r>
      <w:bookmarkEnd w:id="58"/>
    </w:p>
    <w:p w14:paraId="03B2FBF1" w14:textId="56A33AF7" w:rsidR="004167B9" w:rsidRPr="006044D6" w:rsidRDefault="004167B9" w:rsidP="00124454">
      <w:pPr>
        <w:pStyle w:val="BodyTextIndent"/>
        <w:spacing w:after="160"/>
        <w:ind w:left="0"/>
        <w:jc w:val="both"/>
        <w:rPr>
          <w:rFonts w:ascii="Arial" w:hAnsi="Arial" w:cs="Arial"/>
          <w:color w:val="000000"/>
          <w:lang w:val="es-ES_tradnl"/>
        </w:rPr>
      </w:pPr>
      <w:r w:rsidRPr="006044D6">
        <w:rPr>
          <w:rFonts w:ascii="Arial" w:hAnsi="Arial" w:cs="Arial"/>
          <w:lang w:val="es-ES_tradnl"/>
        </w:rPr>
        <w:t xml:space="preserve">Para </w:t>
      </w:r>
      <w:r w:rsidR="00124454" w:rsidRPr="006044D6">
        <w:rPr>
          <w:rFonts w:ascii="Arial" w:hAnsi="Arial" w:cs="Arial"/>
          <w:lang w:val="es-ES_tradnl"/>
        </w:rPr>
        <w:t>la gestión</w:t>
      </w:r>
      <w:r w:rsidRPr="006044D6">
        <w:rPr>
          <w:rFonts w:ascii="Arial" w:hAnsi="Arial" w:cs="Arial"/>
          <w:lang w:val="es-ES_tradnl"/>
        </w:rPr>
        <w:t xml:space="preserve"> de los recursos del </w:t>
      </w:r>
      <w:r w:rsidR="00124454" w:rsidRPr="006044D6">
        <w:rPr>
          <w:rFonts w:ascii="Arial" w:hAnsi="Arial" w:cs="Arial"/>
          <w:color w:val="000000"/>
          <w:lang w:val="es-ES_tradnl"/>
        </w:rPr>
        <w:t xml:space="preserve">programa se han definido los </w:t>
      </w:r>
      <w:r w:rsidRPr="006044D6">
        <w:rPr>
          <w:rFonts w:ascii="Arial" w:hAnsi="Arial" w:cs="Arial"/>
          <w:lang w:val="es-ES_tradnl"/>
        </w:rPr>
        <w:t>siguientes procesos</w:t>
      </w:r>
      <w:r w:rsidRPr="006044D6">
        <w:rPr>
          <w:rFonts w:ascii="Arial" w:hAnsi="Arial" w:cs="Arial"/>
          <w:color w:val="000000"/>
          <w:lang w:val="es-ES_tradnl"/>
        </w:rPr>
        <w:t>:</w:t>
      </w:r>
    </w:p>
    <w:p w14:paraId="0477F863" w14:textId="77777777" w:rsidR="004167B9" w:rsidRPr="006044D6" w:rsidRDefault="00124454" w:rsidP="00124454">
      <w:pPr>
        <w:jc w:val="center"/>
        <w:rPr>
          <w:rFonts w:ascii="Arial" w:hAnsi="Arial" w:cs="Arial"/>
          <w:lang w:val="es-ES_tradnl"/>
        </w:rPr>
      </w:pPr>
      <w:r w:rsidRPr="006044D6">
        <w:rPr>
          <w:rFonts w:ascii="Arial" w:hAnsi="Arial" w:cs="Arial"/>
          <w:noProof/>
          <w:lang w:val="es-ES_tradnl"/>
        </w:rPr>
        <w:drawing>
          <wp:inline distT="0" distB="0" distL="0" distR="0" wp14:anchorId="1F712991" wp14:editId="53545B18">
            <wp:extent cx="2164080" cy="2051660"/>
            <wp:effectExtent l="0" t="0" r="7620" b="635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
                    <pic:cNvPicPr/>
                  </pic:nvPicPr>
                  <pic:blipFill>
                    <a:blip r:embed="rId38" cstate="print">
                      <a:extLst>
                        <a:ext uri="{28A0092B-C50C-407E-A947-70E740481C1C}">
                          <a14:useLocalDpi xmlns:a14="http://schemas.microsoft.com/office/drawing/2010/main" val="0"/>
                        </a:ext>
                      </a:extLst>
                    </a:blip>
                    <a:stretch>
                      <a:fillRect/>
                    </a:stretch>
                  </pic:blipFill>
                  <pic:spPr>
                    <a:xfrm>
                      <a:off x="0" y="0"/>
                      <a:ext cx="2173391" cy="2060488"/>
                    </a:xfrm>
                    <a:prstGeom prst="rect">
                      <a:avLst/>
                    </a:prstGeom>
                  </pic:spPr>
                </pic:pic>
              </a:graphicData>
            </a:graphic>
          </wp:inline>
        </w:drawing>
      </w:r>
    </w:p>
    <w:p w14:paraId="0980AB69" w14:textId="77777777" w:rsidR="005D33DB" w:rsidRPr="006044D6" w:rsidRDefault="005D33DB" w:rsidP="00845EC4">
      <w:pPr>
        <w:pStyle w:val="Heading2"/>
        <w:rPr>
          <w:rFonts w:ascii="Arial" w:hAnsi="Arial" w:cs="Arial"/>
          <w:lang w:val="es-ES_tradnl"/>
        </w:rPr>
      </w:pPr>
      <w:bookmarkStart w:id="59" w:name="_Toc528055123"/>
      <w:r w:rsidRPr="006044D6">
        <w:rPr>
          <w:rFonts w:ascii="Arial" w:hAnsi="Arial" w:cs="Arial"/>
          <w:lang w:val="es-ES_tradnl"/>
        </w:rPr>
        <w:t>PLANIFICACIÓN OPERATIVA ANUAL</w:t>
      </w:r>
      <w:bookmarkEnd w:id="59"/>
    </w:p>
    <w:p w14:paraId="283C8C86" w14:textId="77777777" w:rsidR="00124454" w:rsidRPr="006044D6" w:rsidRDefault="00124454" w:rsidP="00124454">
      <w:pPr>
        <w:jc w:val="both"/>
        <w:rPr>
          <w:rFonts w:ascii="Arial" w:hAnsi="Arial" w:cs="Arial"/>
          <w:lang w:val="es-ES_tradnl"/>
        </w:rPr>
      </w:pPr>
      <w:r w:rsidRPr="006044D6">
        <w:rPr>
          <w:rFonts w:ascii="Arial" w:hAnsi="Arial" w:cs="Arial"/>
          <w:lang w:val="es-ES_tradnl"/>
        </w:rPr>
        <w:t>La revisión y formulación del Plan Operativo Anual, es un ejercicio que una vez al año deberá realizar la Unidad Coordinadora del Programa. El primer Plan Operativo deberá considerar los primeros 18 meses del Programa.</w:t>
      </w:r>
    </w:p>
    <w:p w14:paraId="35E7BF0E" w14:textId="77777777" w:rsidR="00124454" w:rsidRPr="006044D6" w:rsidRDefault="00124454" w:rsidP="00124454">
      <w:pPr>
        <w:jc w:val="both"/>
        <w:rPr>
          <w:rFonts w:ascii="Arial" w:hAnsi="Arial" w:cs="Arial"/>
          <w:lang w:val="es-ES_tradnl"/>
        </w:rPr>
      </w:pPr>
      <w:r w:rsidRPr="006044D6">
        <w:rPr>
          <w:rFonts w:ascii="Arial" w:hAnsi="Arial" w:cs="Arial"/>
          <w:lang w:val="es-ES_tradnl"/>
        </w:rPr>
        <w:t>Una vez aprobado el contrato de préstamo, se deberá preparar o actualizar la planificación del Programa en lo relacionado con el Plan de Ejecución Plurianual (PEP), Plan Financiero (PF), Plan de Adquisiciones (PA), Matriz de Resultados, Project Monitoring Report (PMR) y el Plan Operativo Anual (POA). El Anexo 1 contiene el formato para el POA.</w:t>
      </w:r>
    </w:p>
    <w:p w14:paraId="169955C7" w14:textId="77777777" w:rsidR="00124454" w:rsidRPr="006044D6" w:rsidRDefault="00124454" w:rsidP="00124454">
      <w:pPr>
        <w:jc w:val="both"/>
        <w:rPr>
          <w:rFonts w:ascii="Arial" w:hAnsi="Arial" w:cs="Arial"/>
          <w:lang w:val="es-ES_tradnl"/>
        </w:rPr>
      </w:pPr>
      <w:r w:rsidRPr="006044D6">
        <w:rPr>
          <w:rFonts w:ascii="Arial" w:hAnsi="Arial" w:cs="Arial"/>
          <w:lang w:val="es-ES_tradnl"/>
        </w:rPr>
        <w:t xml:space="preserve">Los instrumentos que servirán de apoyo para la formulación del Plan Operativo Anual (POA) son: el Plan de Ejecución Plurianual (PEP) actualizado, Plan de Adquisiciones y Contrataciones (PA), y el Plan Financiero, que deberá incluir una proyección de los usos de los recursos y de desembolsos a solicitarse al Banco durante el período del plan. </w:t>
      </w:r>
    </w:p>
    <w:p w14:paraId="137C7708" w14:textId="43A867B8" w:rsidR="00074DCC" w:rsidRPr="006044D6" w:rsidRDefault="00124454" w:rsidP="00124454">
      <w:pPr>
        <w:jc w:val="both"/>
        <w:rPr>
          <w:rFonts w:ascii="Arial" w:hAnsi="Arial" w:cs="Arial"/>
          <w:lang w:val="es-ES_tradnl"/>
        </w:rPr>
      </w:pPr>
      <w:r w:rsidRPr="006044D6">
        <w:rPr>
          <w:rFonts w:ascii="Arial" w:hAnsi="Arial" w:cs="Arial"/>
          <w:lang w:val="es-ES_tradnl"/>
        </w:rPr>
        <w:t xml:space="preserve">El POA correspondiente al año siguiente, se deberá presentar al </w:t>
      </w:r>
      <w:r w:rsidR="006044D6">
        <w:rPr>
          <w:rFonts w:ascii="Arial" w:hAnsi="Arial" w:cs="Arial"/>
          <w:lang w:val="es-ES_tradnl"/>
        </w:rPr>
        <w:t>B</w:t>
      </w:r>
      <w:r w:rsidRPr="006044D6">
        <w:rPr>
          <w:rFonts w:ascii="Arial" w:hAnsi="Arial" w:cs="Arial"/>
          <w:lang w:val="es-ES_tradnl"/>
        </w:rPr>
        <w:t>anco en los 90 días siguientes al vencimiento del año calendario y durante la ejecución del Programa.</w:t>
      </w:r>
    </w:p>
    <w:p w14:paraId="28EF292D" w14:textId="77777777" w:rsidR="00124454" w:rsidRPr="006044D6" w:rsidRDefault="00124454" w:rsidP="00845EC4">
      <w:pPr>
        <w:pStyle w:val="Heading2"/>
        <w:rPr>
          <w:rFonts w:ascii="Arial" w:hAnsi="Arial" w:cs="Arial"/>
          <w:lang w:val="es-ES_tradnl"/>
        </w:rPr>
      </w:pPr>
      <w:bookmarkStart w:id="60" w:name="_Toc528055124"/>
      <w:r w:rsidRPr="006044D6">
        <w:rPr>
          <w:rFonts w:ascii="Arial" w:hAnsi="Arial" w:cs="Arial"/>
          <w:lang w:val="es-ES_tradnl"/>
        </w:rPr>
        <w:t>PLANIFICACIÓN DE LAS ADQUISICIONES Y CONTRATACIONES</w:t>
      </w:r>
      <w:bookmarkEnd w:id="60"/>
    </w:p>
    <w:p w14:paraId="7A0B70D2" w14:textId="77777777" w:rsidR="00124454" w:rsidRPr="006044D6" w:rsidRDefault="00124454" w:rsidP="00124454">
      <w:pPr>
        <w:jc w:val="both"/>
        <w:rPr>
          <w:rFonts w:ascii="Arial" w:hAnsi="Arial" w:cs="Arial"/>
          <w:lang w:val="es-ES_tradnl"/>
        </w:rPr>
      </w:pPr>
      <w:r w:rsidRPr="006044D6">
        <w:rPr>
          <w:rFonts w:ascii="Arial" w:hAnsi="Arial" w:cs="Arial"/>
          <w:lang w:val="es-ES_tradnl"/>
        </w:rPr>
        <w:t>El plan de adquisiciones es un instrumento de planificación y monitoreo que sirve para el cumplimiento de los requerimientos de adquisiciones y contrataciones establecidos en el Programa.</w:t>
      </w:r>
    </w:p>
    <w:p w14:paraId="23F42173" w14:textId="77777777" w:rsidR="00124454" w:rsidRPr="006044D6" w:rsidRDefault="00124454" w:rsidP="00124454">
      <w:pPr>
        <w:jc w:val="both"/>
        <w:rPr>
          <w:rFonts w:ascii="Arial" w:hAnsi="Arial" w:cs="Arial"/>
          <w:lang w:val="es-ES_tradnl"/>
        </w:rPr>
      </w:pPr>
      <w:r w:rsidRPr="006044D6">
        <w:rPr>
          <w:rFonts w:ascii="Arial" w:hAnsi="Arial" w:cs="Arial"/>
          <w:lang w:val="es-ES_tradnl"/>
        </w:rPr>
        <w:t>El Plan de Adquisiciones, es el instrumento mediante el cual se establecen los procesos, fechas, tiempos, metas y la selección del método que corresponda para la Adquisición de Bienes, obras y la contratación de servicios de consultoría y otros servicios en tiempo y forma.</w:t>
      </w:r>
    </w:p>
    <w:p w14:paraId="67B407AD" w14:textId="77777777" w:rsidR="00124454" w:rsidRPr="006044D6" w:rsidRDefault="00124454" w:rsidP="005E5A60">
      <w:pPr>
        <w:pStyle w:val="Heading3"/>
        <w:rPr>
          <w:rFonts w:ascii="Arial" w:hAnsi="Arial" w:cs="Arial"/>
          <w:lang w:val="es-ES_tradnl"/>
        </w:rPr>
      </w:pPr>
      <w:bookmarkStart w:id="61" w:name="_Toc298884837"/>
      <w:bookmarkStart w:id="62" w:name="_Toc305004464"/>
      <w:bookmarkStart w:id="63" w:name="_Toc334992405"/>
      <w:bookmarkStart w:id="64" w:name="_Toc444524785"/>
      <w:bookmarkStart w:id="65" w:name="_Toc528055125"/>
      <w:r w:rsidRPr="006044D6">
        <w:rPr>
          <w:rFonts w:ascii="Arial" w:hAnsi="Arial" w:cs="Arial"/>
          <w:lang w:val="es-ES_tradnl"/>
        </w:rPr>
        <w:t>Elaboración Plan de Adquisiciones (PA)</w:t>
      </w:r>
      <w:bookmarkEnd w:id="61"/>
      <w:bookmarkEnd w:id="62"/>
      <w:bookmarkEnd w:id="63"/>
      <w:bookmarkEnd w:id="64"/>
      <w:bookmarkEnd w:id="65"/>
    </w:p>
    <w:p w14:paraId="00975BF5" w14:textId="77777777" w:rsidR="00124454" w:rsidRPr="006044D6" w:rsidRDefault="00124454" w:rsidP="00124454">
      <w:pPr>
        <w:jc w:val="both"/>
        <w:rPr>
          <w:rFonts w:ascii="Arial" w:hAnsi="Arial" w:cs="Arial"/>
          <w:lang w:val="es-ES_tradnl"/>
        </w:rPr>
      </w:pPr>
      <w:r w:rsidRPr="006044D6">
        <w:rPr>
          <w:rFonts w:ascii="Arial" w:hAnsi="Arial" w:cs="Arial"/>
          <w:lang w:val="es-ES_tradnl"/>
        </w:rPr>
        <w:t>Antes de realizar cualquier llamado de precalificación o licitación, según sea el caso, la UEP deberá presentar, para revisión y aprobación del Banco, el plan de adquisiciones propuesto para el Programa.</w:t>
      </w:r>
    </w:p>
    <w:p w14:paraId="49AF6CE4" w14:textId="77777777" w:rsidR="00124454" w:rsidRPr="006044D6" w:rsidRDefault="00124454" w:rsidP="00124454">
      <w:pPr>
        <w:jc w:val="both"/>
        <w:rPr>
          <w:rFonts w:ascii="Arial" w:hAnsi="Arial" w:cs="Arial"/>
          <w:lang w:val="es-ES_tradnl"/>
        </w:rPr>
      </w:pPr>
      <w:r w:rsidRPr="006044D6">
        <w:rPr>
          <w:rFonts w:ascii="Arial" w:hAnsi="Arial" w:cs="Arial"/>
          <w:lang w:val="es-ES_tradnl"/>
        </w:rPr>
        <w:t>El Plan de Adquisiciones deberá cubrir un período inicial de por lo menos 12 meses. La UEP actualizará el Plan de Adquisiciones anualmente según se requiera y siempre cubriendo los 12 meses siguientes del período de ejecución del Programa. Cualquier propuesta de revisión del Plan de Adquisiciones debe ser presentada al Banco para su aprobación.</w:t>
      </w:r>
    </w:p>
    <w:p w14:paraId="69F14B15" w14:textId="2318E110" w:rsidR="00124454" w:rsidRPr="006044D6" w:rsidRDefault="00124454" w:rsidP="00124454">
      <w:pPr>
        <w:jc w:val="both"/>
        <w:rPr>
          <w:rFonts w:ascii="Arial" w:hAnsi="Arial" w:cs="Arial"/>
          <w:lang w:val="es-ES_tradnl"/>
        </w:rPr>
      </w:pPr>
      <w:r w:rsidRPr="006044D6">
        <w:rPr>
          <w:rFonts w:ascii="Arial" w:hAnsi="Arial" w:cs="Arial"/>
          <w:lang w:val="es-ES_tradnl"/>
        </w:rPr>
        <w:t xml:space="preserve">Dicho plan deberá incluir todos los contratos de bienes y servicios del Programa </w:t>
      </w:r>
      <w:r w:rsidR="006044D6" w:rsidRPr="006044D6">
        <w:rPr>
          <w:rFonts w:ascii="Arial" w:hAnsi="Arial" w:cs="Arial"/>
          <w:lang w:val="es-ES_tradnl"/>
        </w:rPr>
        <w:t>aun</w:t>
      </w:r>
      <w:r w:rsidRPr="006044D6">
        <w:rPr>
          <w:rFonts w:ascii="Arial" w:hAnsi="Arial" w:cs="Arial"/>
          <w:lang w:val="es-ES_tradnl"/>
        </w:rPr>
        <w:t xml:space="preserve"> </w:t>
      </w:r>
      <w:r w:rsidR="006044D6" w:rsidRPr="006044D6">
        <w:rPr>
          <w:rFonts w:ascii="Arial" w:hAnsi="Arial" w:cs="Arial"/>
          <w:lang w:val="es-ES_tradnl"/>
        </w:rPr>
        <w:t>así</w:t>
      </w:r>
      <w:r w:rsidRPr="006044D6">
        <w:rPr>
          <w:rFonts w:ascii="Arial" w:hAnsi="Arial" w:cs="Arial"/>
          <w:lang w:val="es-ES_tradnl"/>
        </w:rPr>
        <w:t xml:space="preserve"> no sean financiados por el Banco e indicar quién los </w:t>
      </w:r>
      <w:r w:rsidR="00812B96" w:rsidRPr="006044D6">
        <w:rPr>
          <w:rFonts w:ascii="Arial" w:hAnsi="Arial" w:cs="Arial"/>
          <w:lang w:val="es-ES_tradnl"/>
        </w:rPr>
        <w:t>financiará</w:t>
      </w:r>
      <w:r w:rsidRPr="006044D6">
        <w:rPr>
          <w:rFonts w:ascii="Arial" w:hAnsi="Arial" w:cs="Arial"/>
          <w:lang w:val="es-ES_tradnl"/>
        </w:rPr>
        <w:t xml:space="preserve"> </w:t>
      </w:r>
      <w:r w:rsidRPr="006044D6">
        <w:rPr>
          <w:rFonts w:ascii="Arial" w:hAnsi="Arial" w:cs="Arial"/>
          <w:highlight w:val="yellow"/>
          <w:lang w:val="es-ES_tradnl"/>
        </w:rPr>
        <w:t xml:space="preserve">de acuerdo </w:t>
      </w:r>
      <w:r w:rsidR="000C6D0C" w:rsidRPr="006044D6">
        <w:rPr>
          <w:rFonts w:ascii="Arial" w:hAnsi="Arial" w:cs="Arial"/>
          <w:highlight w:val="yellow"/>
          <w:lang w:val="es-ES_tradnl"/>
        </w:rPr>
        <w:t>con el</w:t>
      </w:r>
      <w:r w:rsidRPr="006044D6">
        <w:rPr>
          <w:rFonts w:ascii="Arial" w:hAnsi="Arial" w:cs="Arial"/>
          <w:highlight w:val="yellow"/>
          <w:lang w:val="es-ES_tradnl"/>
        </w:rPr>
        <w:t xml:space="preserve"> formato del Anexo XX.</w:t>
      </w:r>
    </w:p>
    <w:p w14:paraId="68DA4B47" w14:textId="77777777" w:rsidR="00124454" w:rsidRPr="006044D6" w:rsidRDefault="00124454" w:rsidP="00124454">
      <w:pPr>
        <w:jc w:val="both"/>
        <w:rPr>
          <w:rFonts w:ascii="Arial" w:hAnsi="Arial" w:cs="Arial"/>
          <w:lang w:val="es-ES_tradnl"/>
        </w:rPr>
      </w:pPr>
      <w:r w:rsidRPr="006044D6">
        <w:rPr>
          <w:rFonts w:ascii="Arial" w:hAnsi="Arial" w:cs="Arial"/>
          <w:lang w:val="es-ES_tradnl"/>
        </w:rPr>
        <w:t>La UEP elaborará el Plan de Adquisiciones (PA), en el tercer trimestre de cada año, apoyándose para tales efectos, y según corresponda. Dicho plan reflejará las adquisiciones de bienes, obras y la contratación de servicios de consultoría y otros servicios, basándose en la PEP. Ambos documentos deberán ser remitidos al BID, para su “no objeción”.</w:t>
      </w:r>
    </w:p>
    <w:p w14:paraId="1986DD27" w14:textId="77777777" w:rsidR="00124454" w:rsidRPr="006044D6" w:rsidRDefault="00124454" w:rsidP="005E5A60">
      <w:pPr>
        <w:pStyle w:val="Heading3"/>
        <w:rPr>
          <w:rFonts w:ascii="Arial" w:hAnsi="Arial" w:cs="Arial"/>
          <w:lang w:val="es-ES_tradnl"/>
        </w:rPr>
      </w:pPr>
      <w:bookmarkStart w:id="66" w:name="_Toc298884838"/>
      <w:bookmarkStart w:id="67" w:name="_Toc305004465"/>
      <w:bookmarkStart w:id="68" w:name="_Toc334992406"/>
      <w:bookmarkStart w:id="69" w:name="_Toc444524786"/>
      <w:bookmarkStart w:id="70" w:name="_Toc528055126"/>
      <w:r w:rsidRPr="006044D6">
        <w:rPr>
          <w:rFonts w:ascii="Arial" w:hAnsi="Arial" w:cs="Arial"/>
          <w:lang w:val="es-ES_tradnl"/>
        </w:rPr>
        <w:t>Etapas de Formulación del PA</w:t>
      </w:r>
      <w:bookmarkEnd w:id="66"/>
      <w:bookmarkEnd w:id="67"/>
      <w:bookmarkEnd w:id="68"/>
      <w:bookmarkEnd w:id="69"/>
      <w:bookmarkEnd w:id="70"/>
    </w:p>
    <w:p w14:paraId="65DEEC65" w14:textId="77777777" w:rsidR="00124454" w:rsidRPr="006044D6" w:rsidRDefault="00124454" w:rsidP="00124454">
      <w:pPr>
        <w:jc w:val="both"/>
        <w:rPr>
          <w:rFonts w:ascii="Arial" w:hAnsi="Arial" w:cs="Arial"/>
          <w:lang w:val="es-ES_tradnl"/>
        </w:rPr>
      </w:pPr>
      <w:r w:rsidRPr="006044D6">
        <w:rPr>
          <w:rFonts w:ascii="Arial" w:hAnsi="Arial" w:cs="Arial"/>
          <w:lang w:val="es-ES_tradnl"/>
        </w:rPr>
        <w:t xml:space="preserve">La formulación del Plan de </w:t>
      </w:r>
      <w:r w:rsidR="00812B96" w:rsidRPr="006044D6">
        <w:rPr>
          <w:rFonts w:ascii="Arial" w:hAnsi="Arial" w:cs="Arial"/>
          <w:lang w:val="es-ES_tradnl"/>
        </w:rPr>
        <w:t>Adquisiciones</w:t>
      </w:r>
      <w:r w:rsidRPr="006044D6">
        <w:rPr>
          <w:rFonts w:ascii="Arial" w:hAnsi="Arial" w:cs="Arial"/>
          <w:lang w:val="es-ES_tradnl"/>
        </w:rPr>
        <w:t xml:space="preserve"> considera las siguientes etapas:</w:t>
      </w:r>
    </w:p>
    <w:p w14:paraId="341FC69E" w14:textId="77777777" w:rsidR="00124454" w:rsidRPr="006044D6" w:rsidRDefault="00124454" w:rsidP="00686A0C">
      <w:pPr>
        <w:pStyle w:val="BodyText"/>
        <w:numPr>
          <w:ilvl w:val="0"/>
          <w:numId w:val="29"/>
        </w:numPr>
        <w:tabs>
          <w:tab w:val="left" w:pos="1276"/>
        </w:tabs>
        <w:spacing w:line="276" w:lineRule="auto"/>
        <w:jc w:val="both"/>
        <w:rPr>
          <w:rFonts w:ascii="Arial" w:hAnsi="Arial" w:cs="Arial"/>
          <w:lang w:val="es-ES_tradnl"/>
        </w:rPr>
      </w:pPr>
      <w:r w:rsidRPr="006044D6">
        <w:rPr>
          <w:rFonts w:ascii="Arial" w:hAnsi="Arial" w:cs="Arial"/>
          <w:lang w:val="es-ES_tradnl"/>
        </w:rPr>
        <w:t>Identificación de las actividades de adquisición de bienes, servicios y consultorías (firmas y consultores individuales) demandadas por las diferentes dependencias involucradas en la ejecución del Programa.</w:t>
      </w:r>
    </w:p>
    <w:p w14:paraId="421372C4" w14:textId="77777777" w:rsidR="00124454" w:rsidRPr="006044D6" w:rsidRDefault="00124454" w:rsidP="00686A0C">
      <w:pPr>
        <w:pStyle w:val="BodyText"/>
        <w:numPr>
          <w:ilvl w:val="0"/>
          <w:numId w:val="29"/>
        </w:numPr>
        <w:tabs>
          <w:tab w:val="left" w:pos="1276"/>
        </w:tabs>
        <w:spacing w:line="276" w:lineRule="auto"/>
        <w:jc w:val="both"/>
        <w:rPr>
          <w:rFonts w:ascii="Arial" w:hAnsi="Arial" w:cs="Arial"/>
          <w:lang w:val="es-ES_tradnl"/>
        </w:rPr>
      </w:pPr>
      <w:r w:rsidRPr="006044D6">
        <w:rPr>
          <w:rFonts w:ascii="Arial" w:hAnsi="Arial" w:cs="Arial"/>
          <w:lang w:val="es-ES_tradnl"/>
        </w:rPr>
        <w:t>Clasificación de las actividades de adquisición de bienes, servicios de consultoría (firmas y consultores individuales) y otros servicios contenidos en el POA.</w:t>
      </w:r>
    </w:p>
    <w:p w14:paraId="7F269B19" w14:textId="77777777" w:rsidR="00124454" w:rsidRPr="006044D6" w:rsidRDefault="00124454" w:rsidP="00686A0C">
      <w:pPr>
        <w:pStyle w:val="BodyText"/>
        <w:numPr>
          <w:ilvl w:val="0"/>
          <w:numId w:val="29"/>
        </w:numPr>
        <w:tabs>
          <w:tab w:val="left" w:pos="1276"/>
        </w:tabs>
        <w:spacing w:line="276" w:lineRule="auto"/>
        <w:jc w:val="both"/>
        <w:rPr>
          <w:rFonts w:ascii="Arial" w:hAnsi="Arial" w:cs="Arial"/>
          <w:lang w:val="es-ES_tradnl"/>
        </w:rPr>
      </w:pPr>
      <w:r w:rsidRPr="006044D6">
        <w:rPr>
          <w:rFonts w:ascii="Arial" w:hAnsi="Arial" w:cs="Arial"/>
          <w:lang w:val="es-ES_tradnl"/>
        </w:rPr>
        <w:t xml:space="preserve">Establecimiento de los métodos de adquisición y contratación que correspondan, </w:t>
      </w:r>
      <w:r w:rsidR="00D1364D" w:rsidRPr="006044D6">
        <w:rPr>
          <w:rFonts w:ascii="Arial" w:hAnsi="Arial" w:cs="Arial"/>
          <w:lang w:val="es-ES_tradnl"/>
        </w:rPr>
        <w:t>de acuerdo con</w:t>
      </w:r>
      <w:r w:rsidRPr="006044D6">
        <w:rPr>
          <w:rFonts w:ascii="Arial" w:hAnsi="Arial" w:cs="Arial"/>
          <w:lang w:val="es-ES_tradnl"/>
        </w:rPr>
        <w:t xml:space="preserve"> los establecidos en el Contrato de Préstamo y las políticas del BID.</w:t>
      </w:r>
    </w:p>
    <w:p w14:paraId="0718FC61" w14:textId="77777777" w:rsidR="00124454" w:rsidRPr="006044D6" w:rsidRDefault="00124454" w:rsidP="00686A0C">
      <w:pPr>
        <w:pStyle w:val="BodyText"/>
        <w:numPr>
          <w:ilvl w:val="0"/>
          <w:numId w:val="29"/>
        </w:numPr>
        <w:tabs>
          <w:tab w:val="left" w:pos="1276"/>
        </w:tabs>
        <w:spacing w:line="276" w:lineRule="auto"/>
        <w:jc w:val="both"/>
        <w:rPr>
          <w:rFonts w:ascii="Arial" w:hAnsi="Arial" w:cs="Arial"/>
          <w:lang w:val="es-ES_tradnl"/>
        </w:rPr>
      </w:pPr>
      <w:r w:rsidRPr="006044D6">
        <w:rPr>
          <w:rFonts w:ascii="Arial" w:hAnsi="Arial" w:cs="Arial"/>
          <w:lang w:val="es-ES_tradnl"/>
        </w:rPr>
        <w:t xml:space="preserve">Determinación </w:t>
      </w:r>
      <w:r w:rsidR="00812B96" w:rsidRPr="006044D6">
        <w:rPr>
          <w:rFonts w:ascii="Arial" w:hAnsi="Arial" w:cs="Arial"/>
          <w:lang w:val="es-ES_tradnl"/>
        </w:rPr>
        <w:t>de acuerdo con el</w:t>
      </w:r>
      <w:r w:rsidRPr="006044D6">
        <w:rPr>
          <w:rFonts w:ascii="Arial" w:hAnsi="Arial" w:cs="Arial"/>
          <w:lang w:val="es-ES_tradnl"/>
        </w:rPr>
        <w:t xml:space="preserve"> método de adquisición y contratación los tiempos requeridos para cada una de las fases </w:t>
      </w:r>
      <w:r w:rsidR="00D1364D" w:rsidRPr="006044D6">
        <w:rPr>
          <w:rFonts w:ascii="Arial" w:hAnsi="Arial" w:cs="Arial"/>
          <w:lang w:val="es-ES_tradnl"/>
        </w:rPr>
        <w:t>de adquisición</w:t>
      </w:r>
      <w:r w:rsidRPr="006044D6">
        <w:rPr>
          <w:rFonts w:ascii="Arial" w:hAnsi="Arial" w:cs="Arial"/>
          <w:lang w:val="es-ES_tradnl"/>
        </w:rPr>
        <w:t xml:space="preserve"> de bienes, servicios de consultoría y </w:t>
      </w:r>
      <w:r w:rsidR="00812B96" w:rsidRPr="006044D6">
        <w:rPr>
          <w:rFonts w:ascii="Arial" w:hAnsi="Arial" w:cs="Arial"/>
          <w:lang w:val="es-ES_tradnl"/>
        </w:rPr>
        <w:t>otros servicios</w:t>
      </w:r>
      <w:r w:rsidRPr="006044D6">
        <w:rPr>
          <w:rFonts w:ascii="Arial" w:hAnsi="Arial" w:cs="Arial"/>
          <w:lang w:val="es-ES_tradnl"/>
        </w:rPr>
        <w:t xml:space="preserve"> a ser ejecutadas en el marco del Programa, considerando las fechas de ejecución establecidas en el POA por cada actividad. </w:t>
      </w:r>
    </w:p>
    <w:p w14:paraId="6496D719" w14:textId="77777777" w:rsidR="00124454" w:rsidRPr="006044D6" w:rsidRDefault="00124454" w:rsidP="00686A0C">
      <w:pPr>
        <w:pStyle w:val="BodyText"/>
        <w:numPr>
          <w:ilvl w:val="0"/>
          <w:numId w:val="29"/>
        </w:numPr>
        <w:tabs>
          <w:tab w:val="left" w:pos="1276"/>
        </w:tabs>
        <w:spacing w:line="276" w:lineRule="auto"/>
        <w:jc w:val="both"/>
        <w:rPr>
          <w:rFonts w:ascii="Arial" w:hAnsi="Arial" w:cs="Arial"/>
          <w:lang w:val="es-ES_tradnl"/>
        </w:rPr>
      </w:pPr>
      <w:r w:rsidRPr="006044D6">
        <w:rPr>
          <w:rFonts w:ascii="Arial" w:hAnsi="Arial" w:cs="Arial"/>
          <w:lang w:val="es-ES_tradnl"/>
        </w:rPr>
        <w:t xml:space="preserve">Una vez preparado el PA la </w:t>
      </w:r>
      <w:r w:rsidR="00722756" w:rsidRPr="006044D6">
        <w:rPr>
          <w:rFonts w:ascii="Arial" w:hAnsi="Arial" w:cs="Arial"/>
          <w:lang w:val="es-ES_tradnl"/>
        </w:rPr>
        <w:t>UEP</w:t>
      </w:r>
      <w:r w:rsidRPr="006044D6">
        <w:rPr>
          <w:rFonts w:ascii="Arial" w:hAnsi="Arial" w:cs="Arial"/>
          <w:lang w:val="es-ES_tradnl"/>
        </w:rPr>
        <w:t xml:space="preserve"> lo introducirá en </w:t>
      </w:r>
      <w:r w:rsidR="00812B96" w:rsidRPr="006044D6">
        <w:rPr>
          <w:rFonts w:ascii="Arial" w:hAnsi="Arial" w:cs="Arial"/>
          <w:lang w:val="es-ES_tradnl"/>
        </w:rPr>
        <w:t>él</w:t>
      </w:r>
      <w:r w:rsidRPr="006044D6">
        <w:rPr>
          <w:rFonts w:ascii="Arial" w:hAnsi="Arial" w:cs="Arial"/>
          <w:lang w:val="es-ES_tradnl"/>
        </w:rPr>
        <w:t xml:space="preserve"> SEPA y lo someterán online a consideración y No Objeción del BID.</w:t>
      </w:r>
    </w:p>
    <w:p w14:paraId="09C6CD53" w14:textId="77777777" w:rsidR="00124454" w:rsidRPr="006044D6" w:rsidRDefault="00124454" w:rsidP="00686A0C">
      <w:pPr>
        <w:pStyle w:val="BodyText"/>
        <w:numPr>
          <w:ilvl w:val="0"/>
          <w:numId w:val="29"/>
        </w:numPr>
        <w:tabs>
          <w:tab w:val="left" w:pos="1276"/>
        </w:tabs>
        <w:spacing w:line="276" w:lineRule="auto"/>
        <w:jc w:val="both"/>
        <w:rPr>
          <w:rFonts w:ascii="Arial" w:hAnsi="Arial" w:cs="Arial"/>
          <w:lang w:val="es-ES_tradnl"/>
        </w:rPr>
      </w:pPr>
      <w:r w:rsidRPr="006044D6">
        <w:rPr>
          <w:rFonts w:ascii="Arial" w:hAnsi="Arial" w:cs="Arial"/>
          <w:lang w:val="es-ES_tradnl"/>
        </w:rPr>
        <w:t xml:space="preserve">Aprobado el Plan de Adquisiciones por el BID, la </w:t>
      </w:r>
      <w:r w:rsidR="00722756" w:rsidRPr="006044D6">
        <w:rPr>
          <w:rFonts w:ascii="Arial" w:hAnsi="Arial" w:cs="Arial"/>
          <w:lang w:val="es-ES_tradnl"/>
        </w:rPr>
        <w:t>UEP</w:t>
      </w:r>
      <w:r w:rsidRPr="006044D6">
        <w:rPr>
          <w:rFonts w:ascii="Arial" w:hAnsi="Arial" w:cs="Arial"/>
          <w:lang w:val="es-ES_tradnl"/>
        </w:rPr>
        <w:t xml:space="preserve"> iniciará los procesos de adquisición y contratación de bienes, servicios de consultaría y otros servicios, en cumplimiento a los procesos establecidos en el presente manual.</w:t>
      </w:r>
    </w:p>
    <w:p w14:paraId="2ABFAA91" w14:textId="77777777" w:rsidR="00124454" w:rsidRPr="006044D6" w:rsidRDefault="00124454" w:rsidP="00686A0C">
      <w:pPr>
        <w:pStyle w:val="BodyText"/>
        <w:numPr>
          <w:ilvl w:val="0"/>
          <w:numId w:val="29"/>
        </w:numPr>
        <w:tabs>
          <w:tab w:val="left" w:pos="1276"/>
        </w:tabs>
        <w:spacing w:line="276" w:lineRule="auto"/>
        <w:jc w:val="both"/>
        <w:rPr>
          <w:rFonts w:ascii="Arial" w:hAnsi="Arial" w:cs="Arial"/>
          <w:lang w:val="es-ES_tradnl"/>
        </w:rPr>
      </w:pPr>
      <w:r w:rsidRPr="006044D6">
        <w:rPr>
          <w:rFonts w:ascii="Arial" w:hAnsi="Arial" w:cs="Arial"/>
          <w:lang w:val="es-ES_tradnl"/>
        </w:rPr>
        <w:t>La parte técnica realizará el seguimiento a la ejecución de los procesos bajo su responsabilidad que esté contemplado en el PA. El especialista en compras y contrataciones deberá generar reportes de seguimiento a la ejecución del PA, para ser presentados a la Coordinación del Programa.</w:t>
      </w:r>
    </w:p>
    <w:p w14:paraId="15FF461C" w14:textId="77777777" w:rsidR="00124454" w:rsidRPr="006044D6" w:rsidRDefault="00812B96" w:rsidP="00D1364D">
      <w:pPr>
        <w:jc w:val="both"/>
        <w:rPr>
          <w:rFonts w:ascii="Arial" w:hAnsi="Arial" w:cs="Arial"/>
          <w:lang w:val="es-ES_tradnl"/>
        </w:rPr>
      </w:pPr>
      <w:r w:rsidRPr="006044D6">
        <w:rPr>
          <w:rFonts w:ascii="Arial" w:hAnsi="Arial" w:cs="Arial"/>
          <w:lang w:val="es-ES_tradnl"/>
        </w:rPr>
        <w:t>Este</w:t>
      </w:r>
      <w:r w:rsidR="00124454" w:rsidRPr="006044D6">
        <w:rPr>
          <w:rFonts w:ascii="Arial" w:hAnsi="Arial" w:cs="Arial"/>
          <w:lang w:val="es-ES_tradnl"/>
        </w:rPr>
        <w:t xml:space="preserve"> plan incluirá para cada contrato o grupos de contratos el procedimiento de adquisición de bienes o de contratación de obras o servicios o métodos de selección de consultores; tomando en consideración los casos que necesiten precalificación, los costos estimados, las revisiones ex ante o ex post por el BID y las fechas estimadas de publicaciones.</w:t>
      </w:r>
    </w:p>
    <w:p w14:paraId="7D3153F2" w14:textId="09F2813F" w:rsidR="00124454" w:rsidRPr="006044D6" w:rsidRDefault="00124454" w:rsidP="00D1364D">
      <w:pPr>
        <w:jc w:val="both"/>
        <w:rPr>
          <w:rFonts w:ascii="Arial" w:hAnsi="Arial" w:cs="Arial"/>
          <w:lang w:val="es-ES_tradnl"/>
        </w:rPr>
      </w:pPr>
      <w:r w:rsidRPr="006044D6">
        <w:rPr>
          <w:rFonts w:ascii="Arial" w:hAnsi="Arial" w:cs="Arial"/>
          <w:lang w:val="es-ES_tradnl"/>
        </w:rPr>
        <w:t>Ésta herramienta deberá estar clasificada de acuerdo a las políticas del BID en: (i)</w:t>
      </w:r>
      <w:r w:rsidR="0036457A" w:rsidRPr="006044D6">
        <w:rPr>
          <w:rFonts w:ascii="Arial" w:hAnsi="Arial" w:cs="Arial"/>
          <w:lang w:val="es-ES_tradnl"/>
        </w:rPr>
        <w:t> </w:t>
      </w:r>
      <w:r w:rsidRPr="006044D6">
        <w:rPr>
          <w:rFonts w:ascii="Arial" w:hAnsi="Arial" w:cs="Arial"/>
          <w:lang w:val="es-ES_tradnl"/>
        </w:rPr>
        <w:t xml:space="preserve">Bienes; (ii) Obras; (iii) Servicios diferentes a consultorías; y (iv) Consultorías; además contendrá el costo estimado, por tanto deberá tener una estrecha relación con el presupuesto y las herramientas financieras; y por contener las fechas estimadas de publicación del anuncio y terminación del contrato, deberá estar en sintonía con el PEP en base a la planificación de actividades a lo largo de los </w:t>
      </w:r>
      <w:r w:rsidRPr="006044D6">
        <w:rPr>
          <w:rFonts w:ascii="Arial" w:hAnsi="Arial" w:cs="Arial"/>
          <w:highlight w:val="yellow"/>
          <w:lang w:val="es-ES_tradnl"/>
        </w:rPr>
        <w:t>5 años</w:t>
      </w:r>
      <w:r w:rsidRPr="006044D6">
        <w:rPr>
          <w:rFonts w:ascii="Arial" w:hAnsi="Arial" w:cs="Arial"/>
          <w:lang w:val="es-ES_tradnl"/>
        </w:rPr>
        <w:t xml:space="preserve"> de ejecución.</w:t>
      </w:r>
    </w:p>
    <w:p w14:paraId="686E5875" w14:textId="77777777" w:rsidR="00124454" w:rsidRPr="006044D6" w:rsidRDefault="00124454" w:rsidP="00124454">
      <w:pPr>
        <w:jc w:val="both"/>
        <w:rPr>
          <w:rFonts w:ascii="Arial" w:hAnsi="Arial" w:cs="Arial"/>
          <w:lang w:val="es-ES_tradnl"/>
        </w:rPr>
      </w:pPr>
    </w:p>
    <w:p w14:paraId="6C446FEB" w14:textId="77777777" w:rsidR="005D33DB" w:rsidRPr="006044D6" w:rsidRDefault="005D33DB" w:rsidP="00845EC4">
      <w:pPr>
        <w:pStyle w:val="Heading2"/>
        <w:rPr>
          <w:rFonts w:ascii="Arial" w:hAnsi="Arial" w:cs="Arial"/>
          <w:lang w:val="es-ES_tradnl"/>
        </w:rPr>
      </w:pPr>
      <w:bookmarkStart w:id="71" w:name="_Toc528055127"/>
      <w:r w:rsidRPr="006044D6">
        <w:rPr>
          <w:rFonts w:ascii="Arial" w:hAnsi="Arial" w:cs="Arial"/>
          <w:lang w:val="es-ES_tradnl"/>
        </w:rPr>
        <w:t>PLANIFICACIÓN FINANCIERA</w:t>
      </w:r>
      <w:bookmarkEnd w:id="71"/>
    </w:p>
    <w:p w14:paraId="18868E66" w14:textId="09512123" w:rsidR="00472E2D" w:rsidRPr="006044D6" w:rsidRDefault="00472E2D" w:rsidP="00472E2D">
      <w:pPr>
        <w:jc w:val="both"/>
        <w:rPr>
          <w:rFonts w:ascii="Arial" w:hAnsi="Arial" w:cs="Arial"/>
          <w:lang w:val="es-ES_tradnl"/>
        </w:rPr>
      </w:pPr>
      <w:r w:rsidRPr="006044D6">
        <w:rPr>
          <w:rFonts w:ascii="Arial" w:hAnsi="Arial" w:cs="Arial"/>
          <w:lang w:val="es-ES_tradnl"/>
        </w:rPr>
        <w:t xml:space="preserve">El Plan Financiero contiene la descripción de las herramientas de planificación PEP, POA y Plan de adquisiciones, pues poseen un componente común: los recursos financieros a ser invertidos en cada etapa de acuerdo </w:t>
      </w:r>
      <w:r w:rsidR="000C6D0C" w:rsidRPr="006044D6">
        <w:rPr>
          <w:rFonts w:ascii="Arial" w:hAnsi="Arial" w:cs="Arial"/>
          <w:lang w:val="es-ES_tradnl"/>
        </w:rPr>
        <w:t>con</w:t>
      </w:r>
      <w:r w:rsidRPr="006044D6">
        <w:rPr>
          <w:rFonts w:ascii="Arial" w:hAnsi="Arial" w:cs="Arial"/>
          <w:lang w:val="es-ES_tradnl"/>
        </w:rPr>
        <w:t xml:space="preserve"> la planificación del Programa y de conformidad con lo establecido en la nueva política del Banco sobre gestión financiera (OP-273-2), que establece que se realizarán desembolsos sobre la base de las necesidades de liquidez del Programa.</w:t>
      </w:r>
    </w:p>
    <w:p w14:paraId="7D1194A0" w14:textId="77777777" w:rsidR="00472E2D" w:rsidRPr="006044D6" w:rsidRDefault="00472E2D" w:rsidP="00472E2D">
      <w:pPr>
        <w:jc w:val="both"/>
        <w:rPr>
          <w:rFonts w:ascii="Arial" w:hAnsi="Arial" w:cs="Arial"/>
          <w:lang w:val="es-ES_tradnl"/>
        </w:rPr>
      </w:pPr>
      <w:r w:rsidRPr="006044D6">
        <w:rPr>
          <w:rFonts w:ascii="Arial" w:hAnsi="Arial" w:cs="Arial"/>
          <w:lang w:val="es-ES_tradnl"/>
        </w:rPr>
        <w:t xml:space="preserve">El Plan Financiero considera las necesidades de recursos que tendrá el Programa a lo largo del tiempo de ejecución, de acuerdo al presupuesto aprobado en el contrato de préstamo, el cual posee una descripción de la forma como será ejecutado en el PEP a lo largo de los </w:t>
      </w:r>
      <w:r w:rsidRPr="006044D6">
        <w:rPr>
          <w:rFonts w:ascii="Arial" w:hAnsi="Arial" w:cs="Arial"/>
          <w:highlight w:val="yellow"/>
          <w:lang w:val="es-ES_tradnl"/>
        </w:rPr>
        <w:t>5 años</w:t>
      </w:r>
      <w:r w:rsidRPr="006044D6">
        <w:rPr>
          <w:rFonts w:ascii="Arial" w:hAnsi="Arial" w:cs="Arial"/>
          <w:lang w:val="es-ES_tradnl"/>
        </w:rPr>
        <w:t xml:space="preserve"> pactados para el préstamo, además describe los recursos financieros a ser invertidos de acuerdo al Plan Operativo Anual inmerso en el PEP, el cual para el presente Programa será detallado en cada uno de los 5 años de ejecución, sin embargo deberá estar en constante revisión para realizar las respectivas adecuaciones; además, describe los recursos que serán ejecutado de acuerdo al plan de adquisiciones.</w:t>
      </w:r>
    </w:p>
    <w:p w14:paraId="267FB975" w14:textId="77777777" w:rsidR="00472E2D" w:rsidRPr="006044D6" w:rsidRDefault="00472E2D" w:rsidP="00472E2D">
      <w:pPr>
        <w:jc w:val="both"/>
        <w:rPr>
          <w:rFonts w:ascii="Arial" w:hAnsi="Arial" w:cs="Arial"/>
          <w:lang w:val="es-ES_tradnl"/>
        </w:rPr>
      </w:pPr>
      <w:r w:rsidRPr="006044D6">
        <w:rPr>
          <w:rFonts w:ascii="Arial" w:hAnsi="Arial" w:cs="Arial"/>
          <w:lang w:val="es-ES_tradnl"/>
        </w:rPr>
        <w:t xml:space="preserve">La planificación financiera también debe considerar una proyección de </w:t>
      </w:r>
      <w:r w:rsidR="00812B96" w:rsidRPr="006044D6">
        <w:rPr>
          <w:rFonts w:ascii="Arial" w:hAnsi="Arial" w:cs="Arial"/>
          <w:lang w:val="es-ES_tradnl"/>
        </w:rPr>
        <w:t>requerimiento de</w:t>
      </w:r>
      <w:r w:rsidRPr="006044D6">
        <w:rPr>
          <w:rFonts w:ascii="Arial" w:hAnsi="Arial" w:cs="Arial"/>
          <w:lang w:val="es-ES_tradnl"/>
        </w:rPr>
        <w:t xml:space="preserve"> fondos de la cuenta del proyecto y una proyección de solicitudes de desembolsos al Banco.  La </w:t>
      </w:r>
      <w:r w:rsidR="00722756" w:rsidRPr="006044D6">
        <w:rPr>
          <w:rFonts w:ascii="Arial" w:hAnsi="Arial" w:cs="Arial"/>
          <w:lang w:val="es-ES_tradnl"/>
        </w:rPr>
        <w:t>UEP</w:t>
      </w:r>
      <w:r w:rsidRPr="006044D6">
        <w:rPr>
          <w:rFonts w:ascii="Arial" w:hAnsi="Arial" w:cs="Arial"/>
          <w:lang w:val="es-ES_tradnl"/>
        </w:rPr>
        <w:t xml:space="preserve"> deberá dar seguimiento en ambos casos a dichas Programaciones y reportar los avances al Banco.</w:t>
      </w:r>
    </w:p>
    <w:p w14:paraId="0CFA96BF" w14:textId="77777777" w:rsidR="00472E2D" w:rsidRPr="006044D6" w:rsidRDefault="00472E2D" w:rsidP="00472E2D">
      <w:pPr>
        <w:jc w:val="both"/>
        <w:rPr>
          <w:rFonts w:ascii="Arial" w:hAnsi="Arial" w:cs="Arial"/>
          <w:lang w:val="es-ES_tradnl"/>
        </w:rPr>
      </w:pPr>
      <w:r w:rsidRPr="006044D6">
        <w:rPr>
          <w:rFonts w:ascii="Arial" w:hAnsi="Arial" w:cs="Arial"/>
          <w:lang w:val="es-ES_tradnl"/>
        </w:rPr>
        <w:t xml:space="preserve">Para la planificación financiera se deberá utilizar el formato sugerido en el </w:t>
      </w:r>
      <w:r w:rsidRPr="006044D6">
        <w:rPr>
          <w:rFonts w:ascii="Arial" w:hAnsi="Arial" w:cs="Arial"/>
          <w:highlight w:val="yellow"/>
          <w:lang w:val="es-ES_tradnl"/>
        </w:rPr>
        <w:t>Anexo xx.</w:t>
      </w:r>
    </w:p>
    <w:p w14:paraId="0475DDAE" w14:textId="77777777" w:rsidR="00124454" w:rsidRPr="006044D6" w:rsidRDefault="00124454" w:rsidP="00124454">
      <w:pPr>
        <w:rPr>
          <w:rFonts w:ascii="Arial" w:hAnsi="Arial" w:cs="Arial"/>
          <w:lang w:val="es-ES_tradnl"/>
        </w:rPr>
      </w:pPr>
    </w:p>
    <w:p w14:paraId="38C609D8" w14:textId="77777777" w:rsidR="005D33DB" w:rsidRPr="006044D6" w:rsidRDefault="005D33DB" w:rsidP="00472E2D">
      <w:pPr>
        <w:pStyle w:val="Heading1"/>
        <w:rPr>
          <w:rFonts w:ascii="Arial" w:hAnsi="Arial" w:cs="Arial"/>
          <w:lang w:val="es-ES_tradnl"/>
        </w:rPr>
      </w:pPr>
      <w:bookmarkStart w:id="72" w:name="_Toc528055128"/>
      <w:r w:rsidRPr="006044D6">
        <w:rPr>
          <w:rFonts w:ascii="Arial" w:hAnsi="Arial" w:cs="Arial"/>
          <w:lang w:val="es-ES_tradnl"/>
        </w:rPr>
        <w:t>CAPITULO 6: GESTIÓN FINANCIERA</w:t>
      </w:r>
      <w:bookmarkEnd w:id="72"/>
    </w:p>
    <w:p w14:paraId="20746EB3" w14:textId="77777777" w:rsidR="005D33DB" w:rsidRPr="006044D6" w:rsidRDefault="005D33DB" w:rsidP="00845EC4">
      <w:pPr>
        <w:pStyle w:val="Heading2"/>
        <w:rPr>
          <w:rFonts w:ascii="Arial" w:hAnsi="Arial" w:cs="Arial"/>
          <w:lang w:val="es-ES_tradnl"/>
        </w:rPr>
      </w:pPr>
      <w:bookmarkStart w:id="73" w:name="_Toc528055129"/>
      <w:r w:rsidRPr="006044D6">
        <w:rPr>
          <w:rFonts w:ascii="Arial" w:hAnsi="Arial" w:cs="Arial"/>
          <w:lang w:val="es-ES_tradnl"/>
        </w:rPr>
        <w:t>REGULACIONES PARA LA EJECUCIÓN FINANCIERA</w:t>
      </w:r>
      <w:bookmarkEnd w:id="73"/>
    </w:p>
    <w:p w14:paraId="2DC78A97" w14:textId="33379F6B" w:rsidR="00472E2D" w:rsidRPr="006044D6" w:rsidRDefault="00472E2D" w:rsidP="00472E2D">
      <w:pPr>
        <w:rPr>
          <w:rFonts w:ascii="Arial" w:hAnsi="Arial" w:cs="Arial"/>
          <w:lang w:val="es-ES_tradnl"/>
        </w:rPr>
      </w:pPr>
      <w:r w:rsidRPr="006044D6">
        <w:rPr>
          <w:rFonts w:ascii="Arial" w:hAnsi="Arial" w:cs="Arial"/>
          <w:lang w:val="es-ES_tradnl"/>
        </w:rPr>
        <w:t xml:space="preserve">Los procedimientos para la ejecución </w:t>
      </w:r>
      <w:r w:rsidR="00722756" w:rsidRPr="006044D6">
        <w:rPr>
          <w:rFonts w:ascii="Arial" w:hAnsi="Arial" w:cs="Arial"/>
          <w:lang w:val="es-ES_tradnl"/>
        </w:rPr>
        <w:t>financiera</w:t>
      </w:r>
      <w:r w:rsidRPr="006044D6">
        <w:rPr>
          <w:rFonts w:ascii="Arial" w:hAnsi="Arial" w:cs="Arial"/>
          <w:lang w:val="es-ES_tradnl"/>
        </w:rPr>
        <w:t xml:space="preserve"> se desarrollarán de acuerdo </w:t>
      </w:r>
      <w:r w:rsidR="000C6D0C" w:rsidRPr="006044D6">
        <w:rPr>
          <w:rFonts w:ascii="Arial" w:hAnsi="Arial" w:cs="Arial"/>
          <w:lang w:val="es-ES_tradnl"/>
        </w:rPr>
        <w:t>con el</w:t>
      </w:r>
      <w:r w:rsidRPr="006044D6">
        <w:rPr>
          <w:rFonts w:ascii="Arial" w:hAnsi="Arial" w:cs="Arial"/>
          <w:lang w:val="es-ES_tradnl"/>
        </w:rPr>
        <w:t xml:space="preserve"> Contrato de Préstamo y las siguientes regulaciones:</w:t>
      </w:r>
    </w:p>
    <w:p w14:paraId="5B1C9A38" w14:textId="77777777" w:rsidR="00472E2D" w:rsidRPr="006044D6" w:rsidRDefault="00472E2D" w:rsidP="00686A0C">
      <w:pPr>
        <w:pStyle w:val="ListParagraph"/>
        <w:numPr>
          <w:ilvl w:val="0"/>
          <w:numId w:val="25"/>
        </w:numPr>
        <w:jc w:val="both"/>
        <w:rPr>
          <w:rFonts w:ascii="Arial" w:hAnsi="Arial" w:cs="Arial"/>
          <w:lang w:val="es-ES_tradnl"/>
        </w:rPr>
      </w:pPr>
      <w:r w:rsidRPr="006044D6">
        <w:rPr>
          <w:rFonts w:ascii="Arial" w:hAnsi="Arial" w:cs="Arial"/>
          <w:lang w:val="es-ES_tradnl"/>
        </w:rPr>
        <w:t>Manual de Procesos para la Ejecución Presupuestaria.</w:t>
      </w:r>
    </w:p>
    <w:p w14:paraId="73554E9A" w14:textId="77777777" w:rsidR="00472E2D" w:rsidRPr="006044D6" w:rsidRDefault="00472E2D" w:rsidP="00686A0C">
      <w:pPr>
        <w:pStyle w:val="ListParagraph"/>
        <w:numPr>
          <w:ilvl w:val="0"/>
          <w:numId w:val="25"/>
        </w:numPr>
        <w:jc w:val="both"/>
        <w:rPr>
          <w:rFonts w:ascii="Arial" w:hAnsi="Arial" w:cs="Arial"/>
          <w:lang w:val="es-ES_tradnl"/>
        </w:rPr>
      </w:pPr>
      <w:r w:rsidRPr="006044D6">
        <w:rPr>
          <w:rFonts w:ascii="Arial" w:hAnsi="Arial" w:cs="Arial"/>
          <w:lang w:val="es-ES_tradnl"/>
        </w:rPr>
        <w:t>Manual de Clasificación para las Transacciones Financieras del Sector Público.</w:t>
      </w:r>
    </w:p>
    <w:p w14:paraId="2AB5583E" w14:textId="77777777" w:rsidR="00472E2D" w:rsidRPr="006044D6" w:rsidRDefault="00472E2D" w:rsidP="00686A0C">
      <w:pPr>
        <w:pStyle w:val="ListParagraph"/>
        <w:numPr>
          <w:ilvl w:val="0"/>
          <w:numId w:val="25"/>
        </w:numPr>
        <w:jc w:val="both"/>
        <w:rPr>
          <w:rFonts w:ascii="Arial" w:hAnsi="Arial" w:cs="Arial"/>
          <w:lang w:val="es-ES_tradnl"/>
        </w:rPr>
      </w:pPr>
      <w:r w:rsidRPr="006044D6">
        <w:rPr>
          <w:rFonts w:ascii="Arial" w:hAnsi="Arial" w:cs="Arial"/>
          <w:lang w:val="es-ES_tradnl"/>
        </w:rPr>
        <w:t>Ley de Presupuesto.</w:t>
      </w:r>
    </w:p>
    <w:p w14:paraId="0A070464" w14:textId="77777777" w:rsidR="00472E2D" w:rsidRPr="006044D6" w:rsidRDefault="00472E2D" w:rsidP="00686A0C">
      <w:pPr>
        <w:pStyle w:val="ListParagraph"/>
        <w:numPr>
          <w:ilvl w:val="0"/>
          <w:numId w:val="25"/>
        </w:numPr>
        <w:jc w:val="both"/>
        <w:rPr>
          <w:rFonts w:ascii="Arial" w:hAnsi="Arial" w:cs="Arial"/>
          <w:lang w:val="es-ES_tradnl"/>
        </w:rPr>
      </w:pPr>
      <w:r w:rsidRPr="006044D6">
        <w:rPr>
          <w:rFonts w:ascii="Arial" w:hAnsi="Arial" w:cs="Arial"/>
          <w:lang w:val="es-ES_tradnl"/>
        </w:rPr>
        <w:t>Guía de Informes Financieros y Auditorias del BID.</w:t>
      </w:r>
    </w:p>
    <w:p w14:paraId="4A4016D7" w14:textId="77777777" w:rsidR="00472E2D" w:rsidRPr="006044D6" w:rsidRDefault="00472E2D" w:rsidP="00686A0C">
      <w:pPr>
        <w:pStyle w:val="ListParagraph"/>
        <w:numPr>
          <w:ilvl w:val="0"/>
          <w:numId w:val="25"/>
        </w:numPr>
        <w:jc w:val="both"/>
        <w:rPr>
          <w:rFonts w:ascii="Arial" w:hAnsi="Arial" w:cs="Arial"/>
          <w:lang w:val="es-ES_tradnl"/>
        </w:rPr>
      </w:pPr>
      <w:r w:rsidRPr="006044D6">
        <w:rPr>
          <w:rFonts w:ascii="Arial" w:hAnsi="Arial" w:cs="Arial"/>
          <w:lang w:val="es-ES_tradnl"/>
        </w:rPr>
        <w:t>Guía de Supervisión Financiera del BID.</w:t>
      </w:r>
    </w:p>
    <w:p w14:paraId="17B91DE2" w14:textId="77777777" w:rsidR="00472E2D" w:rsidRPr="006044D6" w:rsidRDefault="00472E2D" w:rsidP="00686A0C">
      <w:pPr>
        <w:pStyle w:val="ListParagraph"/>
        <w:numPr>
          <w:ilvl w:val="0"/>
          <w:numId w:val="25"/>
        </w:numPr>
        <w:jc w:val="both"/>
        <w:rPr>
          <w:rFonts w:ascii="Arial" w:hAnsi="Arial" w:cs="Arial"/>
          <w:lang w:val="es-ES_tradnl"/>
        </w:rPr>
      </w:pPr>
      <w:r w:rsidRPr="006044D6">
        <w:rPr>
          <w:rFonts w:ascii="Arial" w:hAnsi="Arial" w:cs="Arial"/>
          <w:lang w:val="es-ES_tradnl"/>
        </w:rPr>
        <w:t>Guía de Desembolsos del BID.</w:t>
      </w:r>
    </w:p>
    <w:p w14:paraId="33BC3088" w14:textId="77777777" w:rsidR="00722756" w:rsidRPr="006044D6" w:rsidRDefault="00722756" w:rsidP="00845EC4">
      <w:pPr>
        <w:pStyle w:val="Heading2"/>
        <w:rPr>
          <w:rFonts w:ascii="Arial" w:hAnsi="Arial" w:cs="Arial"/>
          <w:lang w:val="es-ES_tradnl"/>
        </w:rPr>
      </w:pPr>
      <w:bookmarkStart w:id="74" w:name="_Toc528055130"/>
      <w:r w:rsidRPr="006044D6">
        <w:rPr>
          <w:rFonts w:ascii="Arial" w:hAnsi="Arial" w:cs="Arial"/>
          <w:lang w:val="es-ES_tradnl"/>
        </w:rPr>
        <w:t>ARTICULACIÓN DE LA UEP Y LA DIRECCIÓN DE ADMINISTRACIÓN Y FINANZAS</w:t>
      </w:r>
      <w:bookmarkEnd w:id="74"/>
    </w:p>
    <w:p w14:paraId="559EAB8B" w14:textId="77777777" w:rsidR="00722756" w:rsidRPr="006044D6" w:rsidRDefault="00722756" w:rsidP="00722756">
      <w:pPr>
        <w:pStyle w:val="BodyTextIndent"/>
        <w:ind w:left="0"/>
        <w:rPr>
          <w:rFonts w:ascii="Arial" w:hAnsi="Arial" w:cs="Arial"/>
          <w:lang w:val="es-ES_tradnl"/>
        </w:rPr>
      </w:pPr>
      <w:r w:rsidRPr="006044D6">
        <w:rPr>
          <w:rFonts w:ascii="Arial" w:hAnsi="Arial" w:cs="Arial"/>
          <w:lang w:val="es-ES_tradnl"/>
        </w:rPr>
        <w:t xml:space="preserve">La relación entre los subsistemas Financieros y el manejo de los recursos del Programa se dará en coordinación con la Dirección de Administración y Finanzas del MdP que será la responsable de la gestión financiera de la UEP de acuerdo con las siguientes actividades: </w:t>
      </w:r>
    </w:p>
    <w:p w14:paraId="4327E10B" w14:textId="77777777" w:rsidR="00722756" w:rsidRPr="006044D6" w:rsidRDefault="00722756" w:rsidP="00F74ED5">
      <w:pPr>
        <w:pStyle w:val="BodyText"/>
        <w:numPr>
          <w:ilvl w:val="0"/>
          <w:numId w:val="34"/>
        </w:numPr>
        <w:tabs>
          <w:tab w:val="left" w:pos="1276"/>
        </w:tabs>
        <w:spacing w:after="0" w:line="276" w:lineRule="auto"/>
        <w:jc w:val="both"/>
        <w:rPr>
          <w:rFonts w:ascii="Arial" w:hAnsi="Arial" w:cs="Arial"/>
          <w:lang w:val="es-ES_tradnl"/>
        </w:rPr>
      </w:pPr>
      <w:r w:rsidRPr="006044D6">
        <w:rPr>
          <w:rFonts w:ascii="Arial" w:hAnsi="Arial" w:cs="Arial"/>
          <w:lang w:val="es-ES_tradnl"/>
        </w:rPr>
        <w:t>Formulación de la Programación de la Ejecución Presupuestaria (PEP) en lo concerniente a los recursos del Préstamo y de contrapartida local, de manera que los recursos del Programa queden claramente identificados en los presupuestos institucionales y en la correspondiente ejecución presupuestaria de los egresos.</w:t>
      </w:r>
    </w:p>
    <w:p w14:paraId="6BF12BE6" w14:textId="77777777" w:rsidR="00722756" w:rsidRPr="006044D6" w:rsidRDefault="00722756" w:rsidP="00F74ED5">
      <w:pPr>
        <w:pStyle w:val="BodyText"/>
        <w:numPr>
          <w:ilvl w:val="0"/>
          <w:numId w:val="34"/>
        </w:numPr>
        <w:tabs>
          <w:tab w:val="left" w:pos="1276"/>
        </w:tabs>
        <w:spacing w:after="0" w:line="276" w:lineRule="auto"/>
        <w:jc w:val="both"/>
        <w:rPr>
          <w:rFonts w:ascii="Arial" w:hAnsi="Arial" w:cs="Arial"/>
          <w:lang w:val="es-ES_tradnl"/>
        </w:rPr>
      </w:pPr>
      <w:r w:rsidRPr="006044D6">
        <w:rPr>
          <w:rFonts w:ascii="Arial" w:hAnsi="Arial" w:cs="Arial"/>
          <w:lang w:val="es-ES_tradnl"/>
        </w:rPr>
        <w:t>Seguimiento y evaluación de la ejecución presupuestaria de los recursos del préstamo y contrapartida local.</w:t>
      </w:r>
    </w:p>
    <w:p w14:paraId="1E2E0CA5" w14:textId="77777777" w:rsidR="00722756" w:rsidRPr="006044D6" w:rsidRDefault="00722756" w:rsidP="00F74ED5">
      <w:pPr>
        <w:pStyle w:val="BodyText"/>
        <w:numPr>
          <w:ilvl w:val="0"/>
          <w:numId w:val="34"/>
        </w:numPr>
        <w:tabs>
          <w:tab w:val="left" w:pos="1276"/>
        </w:tabs>
        <w:spacing w:after="0" w:line="276" w:lineRule="auto"/>
        <w:jc w:val="both"/>
        <w:rPr>
          <w:rFonts w:ascii="Arial" w:hAnsi="Arial" w:cs="Arial"/>
          <w:lang w:val="es-ES_tradnl"/>
        </w:rPr>
      </w:pPr>
      <w:r w:rsidRPr="006044D6">
        <w:rPr>
          <w:rFonts w:ascii="Arial" w:hAnsi="Arial" w:cs="Arial"/>
          <w:lang w:val="es-ES_tradnl"/>
        </w:rPr>
        <w:t>Controlar las disponibilidades presupuestarias.</w:t>
      </w:r>
    </w:p>
    <w:p w14:paraId="67A7D39B" w14:textId="77777777" w:rsidR="00722756" w:rsidRPr="006044D6" w:rsidRDefault="00722756" w:rsidP="00F74ED5">
      <w:pPr>
        <w:pStyle w:val="BodyText"/>
        <w:numPr>
          <w:ilvl w:val="0"/>
          <w:numId w:val="34"/>
        </w:numPr>
        <w:tabs>
          <w:tab w:val="left" w:pos="1276"/>
        </w:tabs>
        <w:spacing w:after="0" w:line="276" w:lineRule="auto"/>
        <w:jc w:val="both"/>
        <w:rPr>
          <w:rFonts w:ascii="Arial" w:hAnsi="Arial" w:cs="Arial"/>
          <w:lang w:val="es-ES_tradnl"/>
        </w:rPr>
      </w:pPr>
      <w:r w:rsidRPr="006044D6">
        <w:rPr>
          <w:rFonts w:ascii="Arial" w:hAnsi="Arial" w:cs="Arial"/>
          <w:lang w:val="es-ES_tradnl"/>
        </w:rPr>
        <w:t>Realizar las actualizaciones correspondientes al PEP con sus debidas aprobaciones según corresponda.</w:t>
      </w:r>
    </w:p>
    <w:p w14:paraId="2C6DCDF5" w14:textId="77777777" w:rsidR="00722756" w:rsidRPr="006044D6" w:rsidRDefault="00722756" w:rsidP="00F74ED5">
      <w:pPr>
        <w:pStyle w:val="BodyText"/>
        <w:numPr>
          <w:ilvl w:val="0"/>
          <w:numId w:val="34"/>
        </w:numPr>
        <w:tabs>
          <w:tab w:val="left" w:pos="1276"/>
        </w:tabs>
        <w:spacing w:after="0" w:line="276" w:lineRule="auto"/>
        <w:jc w:val="both"/>
        <w:rPr>
          <w:rFonts w:ascii="Arial" w:hAnsi="Arial" w:cs="Arial"/>
          <w:lang w:val="es-ES_tradnl"/>
        </w:rPr>
      </w:pPr>
      <w:r w:rsidRPr="006044D6">
        <w:rPr>
          <w:rFonts w:ascii="Arial" w:hAnsi="Arial" w:cs="Arial"/>
          <w:lang w:val="es-ES_tradnl"/>
        </w:rPr>
        <w:t>Proporcionar información a la auditoría interna y externa y demás usuarios de esta de los componentes administrados por cada institución.</w:t>
      </w:r>
    </w:p>
    <w:p w14:paraId="0B82F205" w14:textId="77777777" w:rsidR="00722756" w:rsidRPr="006044D6" w:rsidRDefault="00722756" w:rsidP="00F74ED5">
      <w:pPr>
        <w:pStyle w:val="BodyText"/>
        <w:numPr>
          <w:ilvl w:val="0"/>
          <w:numId w:val="34"/>
        </w:numPr>
        <w:tabs>
          <w:tab w:val="left" w:pos="1276"/>
        </w:tabs>
        <w:spacing w:after="0" w:line="276" w:lineRule="auto"/>
        <w:jc w:val="both"/>
        <w:rPr>
          <w:rFonts w:ascii="Arial" w:hAnsi="Arial" w:cs="Arial"/>
          <w:lang w:val="es-ES_tradnl"/>
        </w:rPr>
      </w:pPr>
      <w:r w:rsidRPr="006044D6">
        <w:rPr>
          <w:rFonts w:ascii="Arial" w:hAnsi="Arial" w:cs="Arial"/>
          <w:lang w:val="es-ES_tradnl"/>
        </w:rPr>
        <w:t>Solicitud de desembolsos al BID.</w:t>
      </w:r>
    </w:p>
    <w:p w14:paraId="398B5E44" w14:textId="77777777" w:rsidR="00722756" w:rsidRPr="006044D6" w:rsidRDefault="00722756" w:rsidP="00F74ED5">
      <w:pPr>
        <w:pStyle w:val="BodyText"/>
        <w:numPr>
          <w:ilvl w:val="0"/>
          <w:numId w:val="34"/>
        </w:numPr>
        <w:tabs>
          <w:tab w:val="left" w:pos="1276"/>
        </w:tabs>
        <w:spacing w:after="0" w:line="276" w:lineRule="auto"/>
        <w:jc w:val="both"/>
        <w:rPr>
          <w:rFonts w:ascii="Arial" w:hAnsi="Arial" w:cs="Arial"/>
          <w:lang w:val="es-ES_tradnl"/>
        </w:rPr>
      </w:pPr>
      <w:r w:rsidRPr="006044D6">
        <w:rPr>
          <w:rFonts w:ascii="Arial" w:hAnsi="Arial" w:cs="Arial"/>
          <w:lang w:val="es-ES_tradnl"/>
        </w:rPr>
        <w:t>Pagos de obligaciones a proveedores y contratistas.</w:t>
      </w:r>
    </w:p>
    <w:p w14:paraId="32AC363D" w14:textId="77777777" w:rsidR="00722756" w:rsidRPr="006044D6" w:rsidRDefault="00722756" w:rsidP="00F74ED5">
      <w:pPr>
        <w:pStyle w:val="BodyText"/>
        <w:numPr>
          <w:ilvl w:val="0"/>
          <w:numId w:val="34"/>
        </w:numPr>
        <w:tabs>
          <w:tab w:val="left" w:pos="1276"/>
        </w:tabs>
        <w:spacing w:after="0" w:line="276" w:lineRule="auto"/>
        <w:jc w:val="both"/>
        <w:rPr>
          <w:rFonts w:ascii="Arial" w:hAnsi="Arial" w:cs="Arial"/>
          <w:lang w:val="es-ES_tradnl"/>
        </w:rPr>
      </w:pPr>
      <w:r w:rsidRPr="006044D6">
        <w:rPr>
          <w:rFonts w:ascii="Arial" w:hAnsi="Arial" w:cs="Arial"/>
          <w:lang w:val="es-ES_tradnl"/>
        </w:rPr>
        <w:t>Coordinar el manejo de las cuentas bancarias de fondos del Préstamo y de la contrapartida local.</w:t>
      </w:r>
    </w:p>
    <w:p w14:paraId="13A98C58" w14:textId="77777777" w:rsidR="00722756" w:rsidRPr="006044D6" w:rsidRDefault="00722756" w:rsidP="00F74ED5">
      <w:pPr>
        <w:pStyle w:val="BodyText"/>
        <w:numPr>
          <w:ilvl w:val="0"/>
          <w:numId w:val="34"/>
        </w:numPr>
        <w:tabs>
          <w:tab w:val="left" w:pos="1276"/>
        </w:tabs>
        <w:spacing w:after="0" w:line="276" w:lineRule="auto"/>
        <w:jc w:val="both"/>
        <w:rPr>
          <w:rFonts w:ascii="Arial" w:hAnsi="Arial" w:cs="Arial"/>
          <w:lang w:val="es-ES_tradnl"/>
        </w:rPr>
      </w:pPr>
      <w:r w:rsidRPr="006044D6">
        <w:rPr>
          <w:rFonts w:ascii="Arial" w:hAnsi="Arial" w:cs="Arial"/>
          <w:lang w:val="es-ES_tradnl"/>
        </w:rPr>
        <w:t>Proporcionar información solicitada por las auditorías internas y externas, de los componentes administrados por cada institución.</w:t>
      </w:r>
    </w:p>
    <w:p w14:paraId="6A79B8B3" w14:textId="77777777" w:rsidR="00722756" w:rsidRPr="006044D6" w:rsidRDefault="00722756" w:rsidP="00F74ED5">
      <w:pPr>
        <w:pStyle w:val="BodyText"/>
        <w:numPr>
          <w:ilvl w:val="0"/>
          <w:numId w:val="34"/>
        </w:numPr>
        <w:tabs>
          <w:tab w:val="left" w:pos="1276"/>
        </w:tabs>
        <w:spacing w:after="0" w:line="276" w:lineRule="auto"/>
        <w:jc w:val="both"/>
        <w:rPr>
          <w:rFonts w:ascii="Arial" w:hAnsi="Arial" w:cs="Arial"/>
          <w:lang w:val="es-ES_tradnl"/>
        </w:rPr>
      </w:pPr>
      <w:r w:rsidRPr="006044D6">
        <w:rPr>
          <w:rFonts w:ascii="Arial" w:hAnsi="Arial" w:cs="Arial"/>
          <w:lang w:val="es-ES_tradnl"/>
        </w:rPr>
        <w:t>Mantenimiento de información y registros financieros del Programa.</w:t>
      </w:r>
    </w:p>
    <w:p w14:paraId="5AAF95B9" w14:textId="77777777" w:rsidR="00722756" w:rsidRPr="006044D6" w:rsidRDefault="00722756" w:rsidP="00F74ED5">
      <w:pPr>
        <w:pStyle w:val="BodyText"/>
        <w:numPr>
          <w:ilvl w:val="0"/>
          <w:numId w:val="34"/>
        </w:numPr>
        <w:tabs>
          <w:tab w:val="left" w:pos="1276"/>
        </w:tabs>
        <w:spacing w:after="0" w:line="276" w:lineRule="auto"/>
        <w:jc w:val="both"/>
        <w:rPr>
          <w:rFonts w:ascii="Arial" w:hAnsi="Arial" w:cs="Arial"/>
          <w:lang w:val="es-ES_tradnl"/>
        </w:rPr>
      </w:pPr>
      <w:r w:rsidRPr="006044D6">
        <w:rPr>
          <w:rFonts w:ascii="Arial" w:hAnsi="Arial" w:cs="Arial"/>
          <w:lang w:val="es-ES_tradnl"/>
        </w:rPr>
        <w:t xml:space="preserve">Reportes de ejecución del Programa (mensual, trimestral y anual) de acuerdo con el requerimiento del BID. </w:t>
      </w:r>
    </w:p>
    <w:p w14:paraId="1D0FCD39" w14:textId="77777777" w:rsidR="00722756" w:rsidRPr="006044D6" w:rsidRDefault="00722756" w:rsidP="00F74ED5">
      <w:pPr>
        <w:pStyle w:val="BodyText"/>
        <w:numPr>
          <w:ilvl w:val="0"/>
          <w:numId w:val="34"/>
        </w:numPr>
        <w:tabs>
          <w:tab w:val="left" w:pos="1276"/>
        </w:tabs>
        <w:spacing w:after="0" w:line="276" w:lineRule="auto"/>
        <w:jc w:val="both"/>
        <w:rPr>
          <w:rFonts w:ascii="Arial" w:hAnsi="Arial" w:cs="Arial"/>
          <w:lang w:val="es-ES_tradnl"/>
        </w:rPr>
      </w:pPr>
      <w:r w:rsidRPr="006044D6">
        <w:rPr>
          <w:rFonts w:ascii="Arial" w:hAnsi="Arial" w:cs="Arial"/>
          <w:lang w:val="es-ES_tradnl"/>
        </w:rPr>
        <w:t>Asegurar el cumplimiento de las normas de control interno aplicables.</w:t>
      </w:r>
    </w:p>
    <w:p w14:paraId="0240D695" w14:textId="77777777" w:rsidR="00722756" w:rsidRPr="006044D6" w:rsidRDefault="00722756" w:rsidP="00F74ED5">
      <w:pPr>
        <w:pStyle w:val="BodyText"/>
        <w:numPr>
          <w:ilvl w:val="0"/>
          <w:numId w:val="34"/>
        </w:numPr>
        <w:tabs>
          <w:tab w:val="left" w:pos="1276"/>
        </w:tabs>
        <w:spacing w:after="0" w:line="276" w:lineRule="auto"/>
        <w:jc w:val="both"/>
        <w:rPr>
          <w:rFonts w:ascii="Arial" w:hAnsi="Arial" w:cs="Arial"/>
          <w:lang w:val="es-ES_tradnl"/>
        </w:rPr>
      </w:pPr>
      <w:r w:rsidRPr="006044D6">
        <w:rPr>
          <w:rFonts w:ascii="Arial" w:hAnsi="Arial" w:cs="Arial"/>
          <w:lang w:val="es-ES_tradnl"/>
        </w:rPr>
        <w:t>Disponer y proporcionar la documentación de soporte de los registros contables, para las auditorías internas y externas, de los componentes administrados por cada institución.</w:t>
      </w:r>
    </w:p>
    <w:p w14:paraId="0C74C190" w14:textId="77777777" w:rsidR="00722756" w:rsidRPr="006044D6" w:rsidRDefault="00722756" w:rsidP="00F74ED5">
      <w:pPr>
        <w:pStyle w:val="BodyText"/>
        <w:numPr>
          <w:ilvl w:val="0"/>
          <w:numId w:val="34"/>
        </w:numPr>
        <w:tabs>
          <w:tab w:val="left" w:pos="1276"/>
        </w:tabs>
        <w:spacing w:after="0" w:line="276" w:lineRule="auto"/>
        <w:jc w:val="both"/>
        <w:rPr>
          <w:rFonts w:ascii="Arial" w:hAnsi="Arial" w:cs="Arial"/>
          <w:lang w:val="es-ES_tradnl"/>
        </w:rPr>
      </w:pPr>
      <w:r w:rsidRPr="006044D6">
        <w:rPr>
          <w:rFonts w:ascii="Arial" w:hAnsi="Arial" w:cs="Arial"/>
          <w:lang w:val="es-ES_tradnl"/>
        </w:rPr>
        <w:t>Mantener un registro pormenorizado de todos los bienes, obras y servicios adquiridos con fondos del Programa.</w:t>
      </w:r>
    </w:p>
    <w:p w14:paraId="763263F7" w14:textId="77777777" w:rsidR="00722756" w:rsidRPr="006044D6" w:rsidRDefault="00722756" w:rsidP="00F74ED5">
      <w:pPr>
        <w:pStyle w:val="BodyText"/>
        <w:numPr>
          <w:ilvl w:val="0"/>
          <w:numId w:val="34"/>
        </w:numPr>
        <w:tabs>
          <w:tab w:val="left" w:pos="1276"/>
        </w:tabs>
        <w:spacing w:after="0" w:line="276" w:lineRule="auto"/>
        <w:jc w:val="both"/>
        <w:rPr>
          <w:rFonts w:ascii="Arial" w:hAnsi="Arial" w:cs="Arial"/>
          <w:lang w:val="es-ES_tradnl"/>
        </w:rPr>
      </w:pPr>
      <w:r w:rsidRPr="006044D6">
        <w:rPr>
          <w:rFonts w:ascii="Arial" w:hAnsi="Arial" w:cs="Arial"/>
          <w:lang w:val="es-ES_tradnl"/>
        </w:rPr>
        <w:t>Para efectos de informar al Banco, la UEP coordinará con la DAF del MdP, la preparación de la información financiera sobre la base de efectivo o el desglose de las partidas devengadas no pagadas a la fecha de corte de cada informe.</w:t>
      </w:r>
      <w:bookmarkStart w:id="75" w:name="_Toc301130422"/>
      <w:bookmarkStart w:id="76" w:name="_Toc301130743"/>
      <w:bookmarkStart w:id="77" w:name="_Toc298329335"/>
      <w:bookmarkStart w:id="78" w:name="_Toc298884827"/>
      <w:bookmarkEnd w:id="75"/>
      <w:bookmarkEnd w:id="76"/>
    </w:p>
    <w:p w14:paraId="0631E37A" w14:textId="77777777" w:rsidR="00722756" w:rsidRPr="006044D6" w:rsidRDefault="00722756" w:rsidP="00845EC4">
      <w:pPr>
        <w:pStyle w:val="Heading2"/>
        <w:rPr>
          <w:rFonts w:ascii="Arial" w:hAnsi="Arial" w:cs="Arial"/>
          <w:lang w:val="es-ES_tradnl"/>
        </w:rPr>
      </w:pPr>
      <w:bookmarkStart w:id="79" w:name="_Toc305004469"/>
      <w:bookmarkStart w:id="80" w:name="_Toc444524790"/>
      <w:bookmarkStart w:id="81" w:name="_Toc528055131"/>
      <w:r w:rsidRPr="006044D6">
        <w:rPr>
          <w:rFonts w:ascii="Arial" w:hAnsi="Arial" w:cs="Arial"/>
          <w:lang w:val="es-ES_tradnl"/>
        </w:rPr>
        <w:t>Flujo de Fondos del Programa</w:t>
      </w:r>
      <w:bookmarkEnd w:id="79"/>
      <w:bookmarkEnd w:id="80"/>
      <w:bookmarkEnd w:id="81"/>
    </w:p>
    <w:p w14:paraId="42F0611D" w14:textId="77777777" w:rsidR="00722756" w:rsidRPr="006044D6" w:rsidRDefault="00722756" w:rsidP="00660E77">
      <w:pPr>
        <w:pStyle w:val="BodyTextIndent"/>
        <w:ind w:left="0"/>
        <w:jc w:val="both"/>
        <w:rPr>
          <w:rFonts w:ascii="Arial" w:hAnsi="Arial" w:cs="Arial"/>
          <w:lang w:val="es-ES_tradnl"/>
        </w:rPr>
      </w:pPr>
      <w:r w:rsidRPr="006044D6">
        <w:rPr>
          <w:rFonts w:ascii="Arial" w:hAnsi="Arial" w:cs="Arial"/>
          <w:lang w:val="es-ES_tradnl"/>
        </w:rPr>
        <w:t>El flujo de fondos del Programa establece que la administración de los recursos del préstamo estará a cargo de</w:t>
      </w:r>
      <w:r w:rsidR="00660E77" w:rsidRPr="006044D6">
        <w:rPr>
          <w:rFonts w:ascii="Arial" w:hAnsi="Arial" w:cs="Arial"/>
          <w:lang w:val="es-ES_tradnl"/>
        </w:rPr>
        <w:t xml:space="preserve"> La UEP</w:t>
      </w:r>
      <w:r w:rsidRPr="006044D6">
        <w:rPr>
          <w:rFonts w:ascii="Arial" w:hAnsi="Arial" w:cs="Arial"/>
          <w:lang w:val="es-ES_tradnl"/>
        </w:rPr>
        <w:t xml:space="preserve">. El proceso de la administración del flujo de fondos inicia con la solicitud de los desembolsos, la cual se realizará </w:t>
      </w:r>
      <w:r w:rsidR="00660E77" w:rsidRPr="006044D6">
        <w:rPr>
          <w:rFonts w:ascii="Arial" w:hAnsi="Arial" w:cs="Arial"/>
          <w:lang w:val="es-ES_tradnl"/>
        </w:rPr>
        <w:t>de acuerdo con el</w:t>
      </w:r>
      <w:r w:rsidRPr="006044D6">
        <w:rPr>
          <w:rFonts w:ascii="Arial" w:hAnsi="Arial" w:cs="Arial"/>
          <w:lang w:val="es-ES_tradnl"/>
        </w:rPr>
        <w:t xml:space="preserve"> plan financiero del Programa.</w:t>
      </w:r>
    </w:p>
    <w:p w14:paraId="1ACA6C4E" w14:textId="77777777" w:rsidR="00722756" w:rsidRPr="006044D6" w:rsidRDefault="00722756" w:rsidP="00660E77">
      <w:pPr>
        <w:pStyle w:val="BodyTextIndent"/>
        <w:ind w:left="0"/>
        <w:jc w:val="both"/>
        <w:rPr>
          <w:rFonts w:ascii="Arial" w:hAnsi="Arial" w:cs="Arial"/>
          <w:lang w:val="es-ES_tradnl"/>
        </w:rPr>
      </w:pPr>
      <w:r w:rsidRPr="006044D6">
        <w:rPr>
          <w:rFonts w:ascii="Arial" w:hAnsi="Arial" w:cs="Arial"/>
          <w:lang w:val="es-ES_tradnl"/>
        </w:rPr>
        <w:t>Cada uno de los desembolsos, previo a solicitarlo al BID, deberá contar con el visto bueno de la Dirección de Administración y Finanzas. Luego de haber revisado la solicitud de desembolsos y la documentación complementaria, el BID realizará el desembolso en la cuenta especial aperturada para el programa por el OE para que se realicen las transferencias a la cuenta del ejecutor y posterior pago a terceros.</w:t>
      </w:r>
    </w:p>
    <w:p w14:paraId="62A9ACD9" w14:textId="77777777" w:rsidR="00722756" w:rsidRPr="006044D6" w:rsidRDefault="00722756" w:rsidP="00660E77">
      <w:pPr>
        <w:pStyle w:val="BodyTextIndent"/>
        <w:ind w:left="0"/>
        <w:jc w:val="both"/>
        <w:rPr>
          <w:rFonts w:ascii="Arial" w:hAnsi="Arial" w:cs="Arial"/>
          <w:lang w:val="es-ES_tradnl"/>
        </w:rPr>
      </w:pPr>
      <w:r w:rsidRPr="006044D6">
        <w:rPr>
          <w:rFonts w:ascii="Arial" w:hAnsi="Arial" w:cs="Arial"/>
          <w:lang w:val="es-ES_tradnl"/>
        </w:rPr>
        <w:t xml:space="preserve">Cada solicitud de </w:t>
      </w:r>
      <w:r w:rsidR="00660E77" w:rsidRPr="006044D6">
        <w:rPr>
          <w:rFonts w:ascii="Arial" w:hAnsi="Arial" w:cs="Arial"/>
          <w:lang w:val="es-ES_tradnl"/>
        </w:rPr>
        <w:t>desembolso</w:t>
      </w:r>
      <w:r w:rsidRPr="006044D6">
        <w:rPr>
          <w:rFonts w:ascii="Arial" w:hAnsi="Arial" w:cs="Arial"/>
          <w:lang w:val="es-ES_tradnl"/>
        </w:rPr>
        <w:t xml:space="preserve"> deberá estar debidamente respaldada por la Programación operativa-financiera y las rendiciones de los anticipos previos, según corresponda.</w:t>
      </w:r>
    </w:p>
    <w:p w14:paraId="2258E9BC" w14:textId="77777777" w:rsidR="00722756" w:rsidRPr="006044D6" w:rsidRDefault="00722756" w:rsidP="00845EC4">
      <w:pPr>
        <w:pStyle w:val="Heading2"/>
        <w:rPr>
          <w:rFonts w:ascii="Arial" w:hAnsi="Arial" w:cs="Arial"/>
          <w:lang w:val="es-ES_tradnl"/>
        </w:rPr>
      </w:pPr>
      <w:bookmarkStart w:id="82" w:name="_Toc305004470"/>
      <w:bookmarkStart w:id="83" w:name="_Toc444524791"/>
      <w:bookmarkStart w:id="84" w:name="_Toc528055132"/>
      <w:r w:rsidRPr="006044D6">
        <w:rPr>
          <w:rFonts w:ascii="Arial" w:hAnsi="Arial" w:cs="Arial"/>
          <w:lang w:val="es-ES_tradnl"/>
        </w:rPr>
        <w:t>Desembolsos de Fondos</w:t>
      </w:r>
      <w:bookmarkEnd w:id="77"/>
      <w:bookmarkEnd w:id="78"/>
      <w:bookmarkEnd w:id="82"/>
      <w:bookmarkEnd w:id="83"/>
      <w:bookmarkEnd w:id="84"/>
    </w:p>
    <w:p w14:paraId="480B9029" w14:textId="77777777" w:rsidR="00722756" w:rsidRPr="006044D6" w:rsidRDefault="00722756" w:rsidP="001D3863">
      <w:pPr>
        <w:pStyle w:val="BodyTextIndent"/>
        <w:spacing w:after="160"/>
        <w:ind w:left="0"/>
        <w:jc w:val="both"/>
        <w:rPr>
          <w:rFonts w:ascii="Arial" w:hAnsi="Arial" w:cs="Arial"/>
          <w:lang w:val="es-ES_tradnl"/>
        </w:rPr>
      </w:pPr>
      <w:r w:rsidRPr="006044D6">
        <w:rPr>
          <w:rFonts w:ascii="Arial" w:hAnsi="Arial" w:cs="Arial"/>
          <w:lang w:val="es-ES_tradnl"/>
        </w:rPr>
        <w:t>Para la ejecución del Programa se coordinará con los diferentes involucrados para la elaboración y aprobación de los requerimientos de los fondos, de conformidad al Plan Operativo Anual y además de conformidad al presupuesto aprobado para todos los componentes.</w:t>
      </w:r>
    </w:p>
    <w:p w14:paraId="7EA65DF1" w14:textId="77777777" w:rsidR="00722756" w:rsidRPr="006044D6" w:rsidRDefault="00722756" w:rsidP="001D3863">
      <w:pPr>
        <w:pStyle w:val="BodyTextIndent"/>
        <w:spacing w:after="160"/>
        <w:ind w:left="0"/>
        <w:jc w:val="both"/>
        <w:rPr>
          <w:rFonts w:ascii="Arial" w:hAnsi="Arial" w:cs="Arial"/>
          <w:lang w:val="es-ES_tradnl"/>
        </w:rPr>
      </w:pPr>
      <w:r w:rsidRPr="006044D6">
        <w:rPr>
          <w:rFonts w:ascii="Arial" w:hAnsi="Arial" w:cs="Arial"/>
          <w:lang w:val="es-ES_tradnl"/>
        </w:rPr>
        <w:t>Una vez aprobados los requerimientos iniciales de fondos para cada componente, la UEP procederá a gestionar el desembolso de los recursos, una vez que se haya cumplido con los requerimientos previos del BID</w:t>
      </w:r>
      <w:r w:rsidR="001D3863" w:rsidRPr="006044D6">
        <w:rPr>
          <w:rFonts w:ascii="Arial" w:hAnsi="Arial" w:cs="Arial"/>
          <w:lang w:val="es-ES_tradnl"/>
        </w:rPr>
        <w:t>.</w:t>
      </w:r>
    </w:p>
    <w:p w14:paraId="4F6ED9B7" w14:textId="77777777" w:rsidR="00722756" w:rsidRPr="006044D6" w:rsidRDefault="00722756" w:rsidP="001D3863">
      <w:pPr>
        <w:pStyle w:val="BodyTextIndent"/>
        <w:spacing w:after="160"/>
        <w:ind w:left="0"/>
        <w:jc w:val="both"/>
        <w:rPr>
          <w:rFonts w:ascii="Arial" w:hAnsi="Arial" w:cs="Arial"/>
          <w:lang w:val="es-ES_tradnl"/>
        </w:rPr>
      </w:pPr>
      <w:r w:rsidRPr="006044D6">
        <w:rPr>
          <w:rFonts w:ascii="Arial" w:hAnsi="Arial" w:cs="Arial"/>
          <w:lang w:val="es-ES_tradnl"/>
        </w:rPr>
        <w:t xml:space="preserve">No será necesario acompañar las solicitudes de desembolso con documentación de soporte como copias de facturas, cheques, </w:t>
      </w:r>
      <w:r w:rsidRPr="006044D6">
        <w:rPr>
          <w:rFonts w:ascii="Arial" w:hAnsi="Arial" w:cs="Arial"/>
          <w:i/>
          <w:lang w:val="es-ES_tradnl"/>
        </w:rPr>
        <w:t xml:space="preserve">voucher, </w:t>
      </w:r>
      <w:r w:rsidRPr="006044D6">
        <w:rPr>
          <w:rFonts w:ascii="Arial" w:hAnsi="Arial" w:cs="Arial"/>
          <w:lang w:val="es-ES_tradnl"/>
        </w:rPr>
        <w:t xml:space="preserve">u otro documento no indicado en este manual. La documentación de soporte será revisada por el Banco </w:t>
      </w:r>
      <w:r w:rsidRPr="006044D6">
        <w:rPr>
          <w:rFonts w:ascii="Arial" w:hAnsi="Arial" w:cs="Arial"/>
          <w:i/>
          <w:lang w:val="es-ES_tradnl"/>
        </w:rPr>
        <w:t>in situ.</w:t>
      </w:r>
    </w:p>
    <w:p w14:paraId="6AA3225C" w14:textId="77777777" w:rsidR="00722756" w:rsidRPr="006044D6" w:rsidRDefault="00722756" w:rsidP="001D3863">
      <w:pPr>
        <w:pStyle w:val="BodyTextIndent"/>
        <w:spacing w:after="160"/>
        <w:ind w:left="0"/>
        <w:jc w:val="both"/>
        <w:rPr>
          <w:rFonts w:ascii="Arial" w:hAnsi="Arial" w:cs="Arial"/>
          <w:lang w:val="es-ES_tradnl"/>
        </w:rPr>
      </w:pPr>
      <w:r w:rsidRPr="006044D6">
        <w:rPr>
          <w:rFonts w:ascii="Arial" w:hAnsi="Arial" w:cs="Arial"/>
          <w:lang w:val="es-ES_tradnl"/>
        </w:rPr>
        <w:t>Para los posteriores desembolsos, la UEP solicitará que cada bien adquirido o servicio entregado por los proveedores o contratistas, cuente con la debida autorización de aprobado por la Dirección requirente de la compra o contratación.</w:t>
      </w:r>
    </w:p>
    <w:p w14:paraId="0F6A1E4F" w14:textId="77777777" w:rsidR="00722756" w:rsidRPr="006044D6" w:rsidRDefault="00722756" w:rsidP="001D3863">
      <w:pPr>
        <w:pStyle w:val="BodyTextIndent"/>
        <w:spacing w:after="160"/>
        <w:ind w:left="0"/>
        <w:jc w:val="both"/>
        <w:rPr>
          <w:rFonts w:ascii="Arial" w:hAnsi="Arial" w:cs="Arial"/>
          <w:lang w:val="es-ES_tradnl"/>
        </w:rPr>
      </w:pPr>
      <w:r w:rsidRPr="006044D6">
        <w:rPr>
          <w:rFonts w:ascii="Arial" w:hAnsi="Arial" w:cs="Arial"/>
          <w:lang w:val="es-ES_tradnl"/>
        </w:rPr>
        <w:t>La solicitud de desembolso será elaborada considerando todos los pagos realizados hasta ese momento. Para estas solicitudes se seguirán y utilizarán los formatos contenidos en los lineamientos proporcionados por el BID.</w:t>
      </w:r>
    </w:p>
    <w:p w14:paraId="75196BFA" w14:textId="77777777" w:rsidR="00722756" w:rsidRPr="006044D6" w:rsidRDefault="00722756" w:rsidP="001D3863">
      <w:pPr>
        <w:pStyle w:val="BodyTextIndent"/>
        <w:spacing w:after="160"/>
        <w:ind w:left="0"/>
        <w:jc w:val="both"/>
        <w:rPr>
          <w:rFonts w:ascii="Arial" w:hAnsi="Arial" w:cs="Arial"/>
          <w:lang w:val="es-ES_tradnl"/>
        </w:rPr>
      </w:pPr>
      <w:r w:rsidRPr="006044D6">
        <w:rPr>
          <w:rFonts w:ascii="Arial" w:hAnsi="Arial" w:cs="Arial"/>
          <w:lang w:val="es-ES_tradnl"/>
        </w:rPr>
        <w:t>Todas las solicitudes de desembolso serán elaboradas por la UEP y serán autorizadas por un designado para la firma de los procesos administrativos financieros. Todas las solicitudes estarán numeradas correlativamente.</w:t>
      </w:r>
    </w:p>
    <w:p w14:paraId="6B504742" w14:textId="77777777" w:rsidR="00722756" w:rsidRPr="006044D6" w:rsidRDefault="00722756" w:rsidP="00845EC4">
      <w:pPr>
        <w:pStyle w:val="Heading2"/>
        <w:rPr>
          <w:rFonts w:ascii="Arial" w:hAnsi="Arial" w:cs="Arial"/>
          <w:lang w:val="es-ES_tradnl"/>
        </w:rPr>
      </w:pPr>
      <w:bookmarkStart w:id="85" w:name="_Toc298884828"/>
      <w:bookmarkStart w:id="86" w:name="_Toc305004471"/>
      <w:bookmarkStart w:id="87" w:name="_Toc444524792"/>
      <w:bookmarkStart w:id="88" w:name="_Toc528055133"/>
      <w:r w:rsidRPr="006044D6">
        <w:rPr>
          <w:rFonts w:ascii="Arial" w:hAnsi="Arial" w:cs="Arial"/>
          <w:lang w:val="es-ES_tradnl"/>
        </w:rPr>
        <w:t>Cuenta Especial</w:t>
      </w:r>
      <w:bookmarkEnd w:id="85"/>
      <w:bookmarkEnd w:id="86"/>
      <w:bookmarkEnd w:id="87"/>
      <w:bookmarkEnd w:id="88"/>
      <w:r w:rsidRPr="006044D6">
        <w:rPr>
          <w:rFonts w:ascii="Arial" w:hAnsi="Arial" w:cs="Arial"/>
          <w:lang w:val="es-ES_tradnl"/>
        </w:rPr>
        <w:t xml:space="preserve"> </w:t>
      </w:r>
    </w:p>
    <w:p w14:paraId="01CAAF7C" w14:textId="77777777" w:rsidR="00722756" w:rsidRPr="006044D6" w:rsidRDefault="00722756" w:rsidP="001D3863">
      <w:pPr>
        <w:autoSpaceDE w:val="0"/>
        <w:autoSpaceDN w:val="0"/>
        <w:adjustRightInd w:val="0"/>
        <w:spacing w:before="120" w:after="120"/>
        <w:jc w:val="both"/>
        <w:rPr>
          <w:rFonts w:ascii="Arial" w:hAnsi="Arial" w:cs="Arial"/>
          <w:lang w:val="es-ES_tradnl"/>
        </w:rPr>
      </w:pPr>
      <w:r w:rsidRPr="006044D6">
        <w:rPr>
          <w:rFonts w:ascii="Arial" w:hAnsi="Arial" w:cs="Arial"/>
          <w:lang w:val="es-ES_tradnl"/>
        </w:rPr>
        <w:t xml:space="preserve">La </w:t>
      </w:r>
      <w:r w:rsidR="001D3863" w:rsidRPr="006044D6">
        <w:rPr>
          <w:rFonts w:ascii="Arial" w:hAnsi="Arial" w:cs="Arial"/>
          <w:lang w:val="es-ES_tradnl"/>
        </w:rPr>
        <w:t xml:space="preserve">UEP </w:t>
      </w:r>
      <w:r w:rsidRPr="006044D6">
        <w:rPr>
          <w:rFonts w:ascii="Arial" w:hAnsi="Arial" w:cs="Arial"/>
          <w:bCs/>
          <w:lang w:val="es-ES_tradnl"/>
        </w:rPr>
        <w:t xml:space="preserve">mantendrá una cuenta especial en el Banco Nacional de Panamá desde donde se realizarán los pagos a beneficiarios, proveedores, y </w:t>
      </w:r>
      <w:r w:rsidR="00812B96" w:rsidRPr="006044D6">
        <w:rPr>
          <w:rFonts w:ascii="Arial" w:hAnsi="Arial" w:cs="Arial"/>
          <w:bCs/>
          <w:lang w:val="es-ES_tradnl"/>
        </w:rPr>
        <w:t>contratistas</w:t>
      </w:r>
      <w:r w:rsidRPr="006044D6">
        <w:rPr>
          <w:rFonts w:ascii="Arial" w:hAnsi="Arial" w:cs="Arial"/>
          <w:bCs/>
          <w:lang w:val="es-ES_tradnl"/>
        </w:rPr>
        <w:t xml:space="preserve">. De conformidad con lo establecido en la nueva política del Banco sobre Gestión Financiera (OP-273-2). El Banco realizará desembolsos a </w:t>
      </w:r>
      <w:r w:rsidR="001D3863" w:rsidRPr="006044D6">
        <w:rPr>
          <w:rFonts w:ascii="Arial" w:hAnsi="Arial" w:cs="Arial"/>
          <w:bCs/>
          <w:lang w:val="es-ES_tradnl"/>
        </w:rPr>
        <w:t>UEP</w:t>
      </w:r>
      <w:r w:rsidRPr="006044D6">
        <w:rPr>
          <w:rFonts w:ascii="Arial" w:hAnsi="Arial" w:cs="Arial"/>
          <w:bCs/>
          <w:lang w:val="es-ES_tradnl"/>
        </w:rPr>
        <w:t xml:space="preserve"> a la mencionada Cuenta Especial sobre la base de las necesidades de liquidez, para lo cual la UEP preparará un plan financiero, el cual servirá de base para los anticipos, u otra modalidad de desembolso (pagos directos) que se estime apropiada. La Dirección de </w:t>
      </w:r>
      <w:r w:rsidR="00812B96" w:rsidRPr="006044D6">
        <w:rPr>
          <w:rFonts w:ascii="Arial" w:hAnsi="Arial" w:cs="Arial"/>
          <w:bCs/>
          <w:lang w:val="es-ES_tradnl"/>
        </w:rPr>
        <w:t>Administración</w:t>
      </w:r>
      <w:r w:rsidRPr="006044D6">
        <w:rPr>
          <w:rFonts w:ascii="Arial" w:hAnsi="Arial" w:cs="Arial"/>
          <w:bCs/>
          <w:lang w:val="es-ES_tradnl"/>
        </w:rPr>
        <w:t xml:space="preserve"> y Finanzas </w:t>
      </w:r>
      <w:r w:rsidR="001D3863" w:rsidRPr="006044D6">
        <w:rPr>
          <w:rFonts w:ascii="Arial" w:hAnsi="Arial" w:cs="Arial"/>
          <w:bCs/>
          <w:lang w:val="es-ES_tradnl"/>
        </w:rPr>
        <w:t>del MdP</w:t>
      </w:r>
      <w:r w:rsidRPr="006044D6">
        <w:rPr>
          <w:rFonts w:ascii="Arial" w:hAnsi="Arial" w:cs="Arial"/>
          <w:bCs/>
          <w:lang w:val="es-ES_tradnl"/>
        </w:rPr>
        <w:t xml:space="preserve"> trasladará los recursos de la cuenta especial a la cuenta operacional en la medida que se realicen los requerimientos de fondos para cubrir los gastos devengados. Estas cuentas serán de uso exclusivo del Programa y su denominación incluirá el nombre y número del contrato de préstamo.</w:t>
      </w:r>
    </w:p>
    <w:p w14:paraId="57BAC8F0" w14:textId="77777777" w:rsidR="00722756" w:rsidRPr="006044D6" w:rsidRDefault="00722756" w:rsidP="001D3863">
      <w:pPr>
        <w:autoSpaceDE w:val="0"/>
        <w:autoSpaceDN w:val="0"/>
        <w:adjustRightInd w:val="0"/>
        <w:jc w:val="both"/>
        <w:rPr>
          <w:rFonts w:ascii="Arial" w:hAnsi="Arial" w:cs="Arial"/>
          <w:bCs/>
          <w:lang w:val="es-ES_tradnl"/>
        </w:rPr>
      </w:pPr>
      <w:r w:rsidRPr="006044D6">
        <w:rPr>
          <w:rFonts w:ascii="Arial" w:hAnsi="Arial" w:cs="Arial"/>
          <w:bCs/>
          <w:lang w:val="es-ES_tradnl"/>
        </w:rPr>
        <w:t xml:space="preserve">El uso de la cuenta requerirá de </w:t>
      </w:r>
      <w:r w:rsidRPr="006044D6">
        <w:rPr>
          <w:rFonts w:ascii="Arial" w:hAnsi="Arial" w:cs="Arial"/>
          <w:bCs/>
          <w:u w:val="single"/>
          <w:lang w:val="es-ES_tradnl"/>
        </w:rPr>
        <w:t>la firma de dos (2) funcionarios</w:t>
      </w:r>
      <w:r w:rsidRPr="006044D6">
        <w:rPr>
          <w:rFonts w:ascii="Arial" w:hAnsi="Arial" w:cs="Arial"/>
          <w:bCs/>
          <w:lang w:val="es-ES_tradnl"/>
        </w:rPr>
        <w:t xml:space="preserve"> autorizados.</w:t>
      </w:r>
    </w:p>
    <w:p w14:paraId="33BB956E" w14:textId="77777777" w:rsidR="00722756" w:rsidRPr="006044D6" w:rsidRDefault="00722756" w:rsidP="001D3863">
      <w:pPr>
        <w:autoSpaceDE w:val="0"/>
        <w:autoSpaceDN w:val="0"/>
        <w:adjustRightInd w:val="0"/>
        <w:spacing w:after="240"/>
        <w:jc w:val="both"/>
        <w:rPr>
          <w:rFonts w:ascii="Arial" w:hAnsi="Arial" w:cs="Arial"/>
          <w:lang w:val="es-ES_tradnl"/>
        </w:rPr>
      </w:pPr>
      <w:r w:rsidRPr="006044D6">
        <w:rPr>
          <w:rFonts w:ascii="Arial" w:hAnsi="Arial" w:cs="Arial"/>
          <w:lang w:val="es-ES_tradnl"/>
        </w:rPr>
        <w:t>Las cuentas estarán protegidas contra reservas, incautación y embargo; estas recibirán recursos hasta el valor del avance de fondos (anticipo) solicitado y aprobado por el BID. El anticipo y reposición de fondos a la Cuenta Especial se realizará a través de solicitudes de la UEP-</w:t>
      </w:r>
      <w:r w:rsidR="001D3863" w:rsidRPr="006044D6">
        <w:rPr>
          <w:rFonts w:ascii="Arial" w:hAnsi="Arial" w:cs="Arial"/>
          <w:lang w:val="es-ES_tradnl"/>
        </w:rPr>
        <w:t>DAF</w:t>
      </w:r>
      <w:r w:rsidRPr="006044D6">
        <w:rPr>
          <w:rFonts w:ascii="Arial" w:hAnsi="Arial" w:cs="Arial"/>
          <w:lang w:val="es-ES_tradnl"/>
        </w:rPr>
        <w:t>, debidamente respaldadas por la Programación operativa-financiera y las rendiciones de los anticipos previos.</w:t>
      </w:r>
    </w:p>
    <w:p w14:paraId="3E605934" w14:textId="77777777" w:rsidR="00722756" w:rsidRPr="006044D6" w:rsidRDefault="00722756" w:rsidP="001D3863">
      <w:pPr>
        <w:spacing w:after="240"/>
        <w:jc w:val="both"/>
        <w:rPr>
          <w:rFonts w:ascii="Arial" w:hAnsi="Arial" w:cs="Arial"/>
          <w:lang w:val="es-ES_tradnl"/>
        </w:rPr>
      </w:pPr>
      <w:r w:rsidRPr="006044D6">
        <w:rPr>
          <w:rFonts w:ascii="Arial" w:hAnsi="Arial" w:cs="Arial"/>
          <w:lang w:val="es-ES_tradnl"/>
        </w:rPr>
        <w:t xml:space="preserve">La cuenta especial a ser aperturada para el Programa </w:t>
      </w:r>
      <w:r w:rsidR="00812B96" w:rsidRPr="006044D6">
        <w:rPr>
          <w:rFonts w:ascii="Arial" w:hAnsi="Arial" w:cs="Arial"/>
          <w:lang w:val="es-ES_tradnl"/>
        </w:rPr>
        <w:t>deberá</w:t>
      </w:r>
      <w:r w:rsidRPr="006044D6">
        <w:rPr>
          <w:rFonts w:ascii="Arial" w:hAnsi="Arial" w:cs="Arial"/>
          <w:lang w:val="es-ES_tradnl"/>
        </w:rPr>
        <w:t xml:space="preserve"> contar con las autorizaciones correspondientes del MEF y de la Contraloría General de la República.</w:t>
      </w:r>
    </w:p>
    <w:p w14:paraId="114AFB3B" w14:textId="77777777" w:rsidR="00722756" w:rsidRPr="006044D6" w:rsidRDefault="00722756" w:rsidP="001D3863">
      <w:pPr>
        <w:autoSpaceDE w:val="0"/>
        <w:autoSpaceDN w:val="0"/>
        <w:adjustRightInd w:val="0"/>
        <w:spacing w:after="240"/>
        <w:jc w:val="both"/>
        <w:rPr>
          <w:rFonts w:ascii="Arial" w:hAnsi="Arial" w:cs="Arial"/>
          <w:lang w:val="es-ES_tradnl"/>
        </w:rPr>
      </w:pPr>
      <w:r w:rsidRPr="006044D6">
        <w:rPr>
          <w:rFonts w:ascii="Arial" w:hAnsi="Arial" w:cs="Arial"/>
          <w:lang w:val="es-ES_tradnl"/>
        </w:rPr>
        <w:t xml:space="preserve">Una vez aperturada la cuenta especial, la UEP coordinara el registro de las firmas responsables y se asegurara con la </w:t>
      </w:r>
      <w:r w:rsidR="001D3863" w:rsidRPr="006044D6">
        <w:rPr>
          <w:rFonts w:ascii="Arial" w:hAnsi="Arial" w:cs="Arial"/>
          <w:lang w:val="es-ES_tradnl"/>
        </w:rPr>
        <w:t>DAF</w:t>
      </w:r>
      <w:r w:rsidRPr="006044D6">
        <w:rPr>
          <w:rFonts w:ascii="Arial" w:hAnsi="Arial" w:cs="Arial"/>
          <w:lang w:val="es-ES_tradnl"/>
        </w:rPr>
        <w:t xml:space="preserve"> de que queden relacionadas a las partidas presupuestarias del Programa y activarlas en sus sistemas de contabilidad. </w:t>
      </w:r>
    </w:p>
    <w:p w14:paraId="0494CA06" w14:textId="77777777" w:rsidR="00722756" w:rsidRPr="006044D6" w:rsidRDefault="00722756" w:rsidP="001D3863">
      <w:pPr>
        <w:autoSpaceDE w:val="0"/>
        <w:autoSpaceDN w:val="0"/>
        <w:adjustRightInd w:val="0"/>
        <w:spacing w:after="240"/>
        <w:jc w:val="both"/>
        <w:rPr>
          <w:rFonts w:ascii="Arial" w:hAnsi="Arial" w:cs="Arial"/>
          <w:lang w:val="es-ES_tradnl"/>
        </w:rPr>
      </w:pPr>
      <w:r w:rsidRPr="006044D6">
        <w:rPr>
          <w:rFonts w:ascii="Arial" w:hAnsi="Arial" w:cs="Arial"/>
          <w:lang w:val="es-ES_tradnl"/>
        </w:rPr>
        <w:t>La Cuenta Especial no podrá arrojar saldos negativos, ni ser cancelada sin la aprobación de la UEP. A la finalización del Programa, se solicitará el cierre de la Cuenta Especial, soportando el proceso con los documentos pertinentes.</w:t>
      </w:r>
    </w:p>
    <w:p w14:paraId="5B16F583" w14:textId="77777777" w:rsidR="00722756" w:rsidRPr="006044D6" w:rsidRDefault="00722756" w:rsidP="00845EC4">
      <w:pPr>
        <w:pStyle w:val="Heading2"/>
        <w:rPr>
          <w:rFonts w:ascii="Arial" w:hAnsi="Arial" w:cs="Arial"/>
          <w:lang w:val="es-ES_tradnl"/>
        </w:rPr>
      </w:pPr>
      <w:bookmarkStart w:id="89" w:name="_Toc305004473"/>
      <w:bookmarkStart w:id="90" w:name="_Toc444524794"/>
      <w:bookmarkStart w:id="91" w:name="_Toc528055134"/>
      <w:r w:rsidRPr="006044D6">
        <w:rPr>
          <w:rFonts w:ascii="Arial" w:hAnsi="Arial" w:cs="Arial"/>
          <w:lang w:val="es-ES_tradnl"/>
        </w:rPr>
        <w:t>Registro de Firmas</w:t>
      </w:r>
      <w:bookmarkEnd w:id="89"/>
      <w:bookmarkEnd w:id="90"/>
      <w:bookmarkEnd w:id="91"/>
      <w:r w:rsidRPr="006044D6">
        <w:rPr>
          <w:rFonts w:ascii="Arial" w:hAnsi="Arial" w:cs="Arial"/>
          <w:lang w:val="es-ES_tradnl"/>
        </w:rPr>
        <w:t xml:space="preserve"> </w:t>
      </w:r>
    </w:p>
    <w:p w14:paraId="1AD5784F" w14:textId="77777777" w:rsidR="00722756" w:rsidRPr="006044D6" w:rsidRDefault="00722756" w:rsidP="001D3863">
      <w:pPr>
        <w:spacing w:after="120"/>
        <w:jc w:val="both"/>
        <w:rPr>
          <w:rFonts w:ascii="Arial" w:hAnsi="Arial" w:cs="Arial"/>
          <w:lang w:val="es-ES_tradnl" w:eastAsia="es-SV"/>
        </w:rPr>
      </w:pPr>
      <w:r w:rsidRPr="006044D6">
        <w:rPr>
          <w:rFonts w:ascii="Arial" w:hAnsi="Arial" w:cs="Arial"/>
          <w:lang w:val="es-ES_tradnl" w:eastAsia="es-SV"/>
        </w:rPr>
        <w:t>Antes de iniciar la ejecución del Programa, el Organismo Ejecutor deberá registrar ante el BID:</w:t>
      </w:r>
    </w:p>
    <w:p w14:paraId="0A7540C0" w14:textId="77777777" w:rsidR="00722756" w:rsidRPr="006044D6" w:rsidRDefault="00722756" w:rsidP="00686A0C">
      <w:pPr>
        <w:pStyle w:val="ListParagraph"/>
        <w:numPr>
          <w:ilvl w:val="0"/>
          <w:numId w:val="31"/>
        </w:numPr>
        <w:spacing w:after="240" w:line="240" w:lineRule="auto"/>
        <w:jc w:val="both"/>
        <w:rPr>
          <w:rFonts w:ascii="Arial" w:hAnsi="Arial" w:cs="Arial"/>
          <w:lang w:val="es-ES_tradnl" w:eastAsia="es-SV"/>
        </w:rPr>
      </w:pPr>
      <w:r w:rsidRPr="006044D6">
        <w:rPr>
          <w:rFonts w:ascii="Arial" w:hAnsi="Arial" w:cs="Arial"/>
          <w:lang w:val="es-ES_tradnl" w:eastAsia="es-SV"/>
        </w:rPr>
        <w:t>Solicitudes de reembolso y desembolsos del BID.</w:t>
      </w:r>
    </w:p>
    <w:p w14:paraId="4F41B541" w14:textId="77777777" w:rsidR="00722756" w:rsidRPr="006044D6" w:rsidRDefault="00722756" w:rsidP="00686A0C">
      <w:pPr>
        <w:pStyle w:val="ListParagraph"/>
        <w:numPr>
          <w:ilvl w:val="0"/>
          <w:numId w:val="31"/>
        </w:numPr>
        <w:spacing w:after="240" w:line="240" w:lineRule="auto"/>
        <w:jc w:val="both"/>
        <w:rPr>
          <w:rFonts w:ascii="Arial" w:hAnsi="Arial" w:cs="Arial"/>
          <w:lang w:val="es-ES_tradnl" w:eastAsia="es-SV"/>
        </w:rPr>
      </w:pPr>
      <w:r w:rsidRPr="006044D6">
        <w:rPr>
          <w:rFonts w:ascii="Arial" w:hAnsi="Arial" w:cs="Arial"/>
          <w:lang w:val="es-ES_tradnl" w:eastAsia="es-SV"/>
        </w:rPr>
        <w:t>Transferencia de recursos de la cuenta institucional a la cuenta del Programa.</w:t>
      </w:r>
    </w:p>
    <w:p w14:paraId="26D35E99" w14:textId="77777777" w:rsidR="00722756" w:rsidRPr="006044D6" w:rsidRDefault="00722756" w:rsidP="00686A0C">
      <w:pPr>
        <w:pStyle w:val="ListParagraph"/>
        <w:numPr>
          <w:ilvl w:val="0"/>
          <w:numId w:val="31"/>
        </w:numPr>
        <w:spacing w:after="240" w:line="240" w:lineRule="auto"/>
        <w:jc w:val="both"/>
        <w:rPr>
          <w:rFonts w:ascii="Arial" w:hAnsi="Arial" w:cs="Arial"/>
          <w:lang w:val="es-ES_tradnl" w:eastAsia="es-SV"/>
        </w:rPr>
      </w:pPr>
      <w:r w:rsidRPr="006044D6">
        <w:rPr>
          <w:rFonts w:ascii="Arial" w:hAnsi="Arial" w:cs="Arial"/>
          <w:lang w:val="es-ES_tradnl" w:eastAsia="es-SV"/>
        </w:rPr>
        <w:t>Pago de cheques o transferencias bancarias.</w:t>
      </w:r>
    </w:p>
    <w:p w14:paraId="15E0E136" w14:textId="77777777" w:rsidR="00722756" w:rsidRPr="006044D6" w:rsidRDefault="00722756" w:rsidP="001D3863">
      <w:pPr>
        <w:spacing w:before="120" w:after="240"/>
        <w:jc w:val="both"/>
        <w:rPr>
          <w:rFonts w:ascii="Arial" w:hAnsi="Arial" w:cs="Arial"/>
          <w:lang w:val="es-ES_tradnl" w:eastAsia="es-SV"/>
        </w:rPr>
      </w:pPr>
      <w:r w:rsidRPr="006044D6">
        <w:rPr>
          <w:rFonts w:ascii="Arial" w:hAnsi="Arial" w:cs="Arial"/>
          <w:lang w:val="es-ES_tradnl" w:eastAsia="es-SV"/>
        </w:rPr>
        <w:t>En cada una de las operaciones que se realicen en el marco del Programa, como parte del sistema de control interno, deberá quedar evidenciado la segregación de funciones entre la persona que solicita, registra, revisa, autoriza y firma cheques o transferencias de fondos; de tal forma que no se repitan las firmas en un mismo trámite.</w:t>
      </w:r>
    </w:p>
    <w:p w14:paraId="6F2C8EFC" w14:textId="77777777" w:rsidR="00722756" w:rsidRPr="006044D6" w:rsidRDefault="00722756" w:rsidP="00845EC4">
      <w:pPr>
        <w:pStyle w:val="Heading2"/>
        <w:rPr>
          <w:rFonts w:ascii="Arial" w:hAnsi="Arial" w:cs="Arial"/>
          <w:lang w:val="es-ES_tradnl"/>
        </w:rPr>
      </w:pPr>
      <w:bookmarkStart w:id="92" w:name="_Toc305004474"/>
      <w:bookmarkStart w:id="93" w:name="_Toc444524795"/>
      <w:bookmarkStart w:id="94" w:name="_Toc528055135"/>
      <w:r w:rsidRPr="006044D6">
        <w:rPr>
          <w:rFonts w:ascii="Arial" w:hAnsi="Arial" w:cs="Arial"/>
          <w:lang w:val="es-ES_tradnl"/>
        </w:rPr>
        <w:t>Del método de desembolso</w:t>
      </w:r>
      <w:bookmarkEnd w:id="92"/>
      <w:bookmarkEnd w:id="93"/>
      <w:bookmarkEnd w:id="94"/>
    </w:p>
    <w:p w14:paraId="1B76467F" w14:textId="77777777" w:rsidR="00722756" w:rsidRPr="006044D6" w:rsidRDefault="00722756" w:rsidP="001D3863">
      <w:pPr>
        <w:jc w:val="both"/>
        <w:rPr>
          <w:rFonts w:ascii="Arial" w:hAnsi="Arial" w:cs="Arial"/>
          <w:lang w:val="es-ES_tradnl"/>
        </w:rPr>
      </w:pPr>
      <w:r w:rsidRPr="006044D6">
        <w:rPr>
          <w:rFonts w:ascii="Arial" w:hAnsi="Arial" w:cs="Arial"/>
          <w:color w:val="000000"/>
          <w:szCs w:val="23"/>
          <w:lang w:val="es-ES_tradnl"/>
        </w:rPr>
        <w:t xml:space="preserve">El Programa utilizará prioritariamente como método de desembolso la modalidad </w:t>
      </w:r>
      <w:r w:rsidR="00812B96" w:rsidRPr="006044D6">
        <w:rPr>
          <w:rFonts w:ascii="Arial" w:hAnsi="Arial" w:cs="Arial"/>
          <w:color w:val="000000"/>
          <w:szCs w:val="23"/>
          <w:lang w:val="es-ES_tradnl"/>
        </w:rPr>
        <w:t>de “</w:t>
      </w:r>
      <w:r w:rsidRPr="006044D6">
        <w:rPr>
          <w:rFonts w:ascii="Arial" w:hAnsi="Arial" w:cs="Arial"/>
          <w:b/>
          <w:color w:val="000000"/>
          <w:szCs w:val="23"/>
          <w:lang w:val="es-ES_tradnl"/>
        </w:rPr>
        <w:t>Anticipo de Fondos”</w:t>
      </w:r>
      <w:r w:rsidRPr="006044D6">
        <w:rPr>
          <w:rFonts w:ascii="Arial" w:hAnsi="Arial" w:cs="Arial"/>
          <w:color w:val="000000"/>
          <w:szCs w:val="23"/>
          <w:lang w:val="es-ES_tradnl"/>
        </w:rPr>
        <w:t xml:space="preserve"> no obstante, dependiendo de las necesidades de liquidez para su ejecución y de común acuerdo con el Banco, podrá hacer uso de otros métodos de desembolso.</w:t>
      </w:r>
    </w:p>
    <w:p w14:paraId="237B2DCF" w14:textId="77777777" w:rsidR="00722756" w:rsidRPr="006044D6" w:rsidRDefault="00722756" w:rsidP="001D3863">
      <w:pPr>
        <w:jc w:val="both"/>
        <w:rPr>
          <w:rFonts w:ascii="Arial" w:hAnsi="Arial" w:cs="Arial"/>
          <w:lang w:val="es-ES_tradnl"/>
        </w:rPr>
      </w:pPr>
      <w:r w:rsidRPr="006044D6">
        <w:rPr>
          <w:rFonts w:ascii="Arial" w:hAnsi="Arial" w:cs="Arial"/>
          <w:lang w:val="es-ES_tradnl"/>
        </w:rPr>
        <w:t xml:space="preserve">Los desembolsos anticipados, son adelantos de fondos </w:t>
      </w:r>
      <w:r w:rsidR="001D3863" w:rsidRPr="006044D6">
        <w:rPr>
          <w:rFonts w:ascii="Arial" w:hAnsi="Arial" w:cs="Arial"/>
          <w:lang w:val="es-ES_tradnl"/>
        </w:rPr>
        <w:t>de acuerdo con</w:t>
      </w:r>
      <w:r w:rsidRPr="006044D6">
        <w:rPr>
          <w:rFonts w:ascii="Arial" w:hAnsi="Arial" w:cs="Arial"/>
          <w:lang w:val="es-ES_tradnl"/>
        </w:rPr>
        <w:t xml:space="preserve"> necesidades reales de liquidez del Proyecto y estarán respaldados por compromisos suscritos (contratos), o anticipos con un alto grado de certeza, para un plazo predeterminado con el fin de pagar puntualmente gastos elegibles por el Banco.</w:t>
      </w:r>
    </w:p>
    <w:p w14:paraId="47993677" w14:textId="77777777" w:rsidR="00722756" w:rsidRPr="006044D6" w:rsidRDefault="00722756" w:rsidP="001D3863">
      <w:pPr>
        <w:jc w:val="both"/>
        <w:rPr>
          <w:rFonts w:ascii="Arial" w:hAnsi="Arial" w:cs="Arial"/>
          <w:lang w:val="es-ES_tradnl"/>
        </w:rPr>
      </w:pPr>
      <w:r w:rsidRPr="006044D6">
        <w:rPr>
          <w:rFonts w:ascii="Arial" w:hAnsi="Arial" w:cs="Arial"/>
          <w:lang w:val="es-ES_tradnl"/>
        </w:rPr>
        <w:t>Este método, además de contribuir a una adecuada administración y control con respecto al uso de los fondos del Proyecto, facilitará la rendición de cuentas dado que su avance físico-financiero tiene que estar relacionado a las metas.</w:t>
      </w:r>
    </w:p>
    <w:p w14:paraId="5BCB4C05" w14:textId="77777777" w:rsidR="00722756" w:rsidRPr="006044D6" w:rsidRDefault="00722756" w:rsidP="005E5A60">
      <w:pPr>
        <w:pStyle w:val="Heading3"/>
        <w:rPr>
          <w:rFonts w:ascii="Arial" w:hAnsi="Arial" w:cs="Arial"/>
          <w:lang w:val="es-ES_tradnl"/>
        </w:rPr>
      </w:pPr>
      <w:bookmarkStart w:id="95" w:name="_Toc444524796"/>
      <w:bookmarkStart w:id="96" w:name="_Toc528055136"/>
      <w:r w:rsidRPr="006044D6">
        <w:rPr>
          <w:rFonts w:ascii="Arial" w:hAnsi="Arial" w:cs="Arial"/>
          <w:lang w:val="es-ES_tradnl"/>
        </w:rPr>
        <w:t>De la documentación de respaldo de la solicitud</w:t>
      </w:r>
      <w:bookmarkEnd w:id="95"/>
      <w:bookmarkEnd w:id="96"/>
    </w:p>
    <w:p w14:paraId="21303F06" w14:textId="77777777" w:rsidR="00722756" w:rsidRPr="006044D6" w:rsidRDefault="00722756" w:rsidP="0065175D">
      <w:pPr>
        <w:jc w:val="both"/>
        <w:rPr>
          <w:rFonts w:ascii="Arial" w:hAnsi="Arial" w:cs="Arial"/>
          <w:color w:val="000000"/>
          <w:szCs w:val="23"/>
          <w:lang w:val="es-ES_tradnl"/>
        </w:rPr>
      </w:pPr>
      <w:r w:rsidRPr="006044D6">
        <w:rPr>
          <w:rFonts w:ascii="Arial" w:hAnsi="Arial" w:cs="Arial"/>
          <w:color w:val="000000"/>
          <w:szCs w:val="23"/>
          <w:lang w:val="es-ES_tradnl"/>
        </w:rPr>
        <w:t xml:space="preserve">Cada solicitud de desembolso debe ser acompañada por: </w:t>
      </w:r>
    </w:p>
    <w:p w14:paraId="52EE8F89" w14:textId="77777777" w:rsidR="00722756" w:rsidRPr="006044D6" w:rsidRDefault="00722756" w:rsidP="00686A0C">
      <w:pPr>
        <w:pStyle w:val="BodyText"/>
        <w:numPr>
          <w:ilvl w:val="0"/>
          <w:numId w:val="35"/>
        </w:numPr>
        <w:tabs>
          <w:tab w:val="left" w:pos="1276"/>
        </w:tabs>
        <w:spacing w:line="276" w:lineRule="auto"/>
        <w:jc w:val="both"/>
        <w:rPr>
          <w:rFonts w:ascii="Arial" w:hAnsi="Arial" w:cs="Arial"/>
          <w:lang w:val="es-ES_tradnl"/>
        </w:rPr>
      </w:pPr>
      <w:r w:rsidRPr="006044D6">
        <w:rPr>
          <w:rFonts w:ascii="Arial" w:hAnsi="Arial" w:cs="Arial"/>
          <w:lang w:val="es-ES_tradnl"/>
        </w:rPr>
        <w:t xml:space="preserve">Formulario de Solicitud de Desembolsos (VPC-786-ES). </w:t>
      </w:r>
    </w:p>
    <w:p w14:paraId="25056A1D" w14:textId="77777777" w:rsidR="00722756" w:rsidRPr="006044D6" w:rsidRDefault="00722756" w:rsidP="00686A0C">
      <w:pPr>
        <w:pStyle w:val="BodyText"/>
        <w:numPr>
          <w:ilvl w:val="0"/>
          <w:numId w:val="35"/>
        </w:numPr>
        <w:tabs>
          <w:tab w:val="left" w:pos="1276"/>
        </w:tabs>
        <w:spacing w:line="276" w:lineRule="auto"/>
        <w:jc w:val="both"/>
        <w:rPr>
          <w:rFonts w:ascii="Arial" w:hAnsi="Arial" w:cs="Arial"/>
          <w:lang w:val="es-ES_tradnl"/>
        </w:rPr>
      </w:pPr>
      <w:r w:rsidRPr="006044D6">
        <w:rPr>
          <w:rFonts w:ascii="Arial" w:hAnsi="Arial" w:cs="Arial"/>
          <w:lang w:val="es-ES_tradnl"/>
        </w:rPr>
        <w:t xml:space="preserve">Plan Financiero </w:t>
      </w:r>
    </w:p>
    <w:p w14:paraId="5BC4B13A" w14:textId="77777777" w:rsidR="00722756" w:rsidRPr="006044D6" w:rsidRDefault="00722756" w:rsidP="00686A0C">
      <w:pPr>
        <w:pStyle w:val="BodyText"/>
        <w:numPr>
          <w:ilvl w:val="0"/>
          <w:numId w:val="35"/>
        </w:numPr>
        <w:tabs>
          <w:tab w:val="left" w:pos="1276"/>
        </w:tabs>
        <w:spacing w:line="276" w:lineRule="auto"/>
        <w:jc w:val="both"/>
        <w:rPr>
          <w:rFonts w:ascii="Arial" w:hAnsi="Arial" w:cs="Arial"/>
          <w:lang w:val="es-ES_tradnl"/>
        </w:rPr>
      </w:pPr>
      <w:r w:rsidRPr="006044D6">
        <w:rPr>
          <w:rFonts w:ascii="Arial" w:hAnsi="Arial" w:cs="Arial"/>
          <w:lang w:val="es-ES_tradnl"/>
        </w:rPr>
        <w:t xml:space="preserve">Detalle de Compromisos. Este detalle consiste en una proyección financiera preparada de acuerdo con las necesidades reales de liquidez del Proyecto, listando los compromisos con cargo al financiamiento o contribución del Banco para el periodo de tiempo previamente acordado entre el Banco y el Ejecutor. </w:t>
      </w:r>
    </w:p>
    <w:p w14:paraId="23CFDDFB" w14:textId="77777777" w:rsidR="00722756" w:rsidRPr="006044D6" w:rsidRDefault="00722756" w:rsidP="0065175D">
      <w:pPr>
        <w:jc w:val="both"/>
        <w:rPr>
          <w:rFonts w:ascii="Arial" w:hAnsi="Arial" w:cs="Arial"/>
          <w:szCs w:val="23"/>
          <w:lang w:val="es-ES_tradnl"/>
        </w:rPr>
      </w:pPr>
      <w:r w:rsidRPr="006044D6">
        <w:rPr>
          <w:rFonts w:ascii="Arial" w:hAnsi="Arial" w:cs="Arial"/>
          <w:szCs w:val="23"/>
          <w:lang w:val="es-ES_tradnl"/>
        </w:rPr>
        <w:t xml:space="preserve">Los </w:t>
      </w:r>
      <w:r w:rsidRPr="006044D6">
        <w:rPr>
          <w:rFonts w:ascii="Arial" w:hAnsi="Arial" w:cs="Arial"/>
          <w:color w:val="000000"/>
          <w:szCs w:val="23"/>
          <w:lang w:val="es-ES_tradnl"/>
        </w:rPr>
        <w:t>formatos</w:t>
      </w:r>
      <w:r w:rsidRPr="006044D6">
        <w:rPr>
          <w:rFonts w:ascii="Arial" w:hAnsi="Arial" w:cs="Arial"/>
          <w:szCs w:val="23"/>
          <w:lang w:val="es-ES_tradnl"/>
        </w:rPr>
        <w:t xml:space="preserve"> de los ítems anteriores se encuentran del </w:t>
      </w:r>
      <w:r w:rsidRPr="006044D6">
        <w:rPr>
          <w:rFonts w:ascii="Arial" w:hAnsi="Arial" w:cs="Arial"/>
          <w:szCs w:val="23"/>
          <w:highlight w:val="yellow"/>
          <w:lang w:val="es-ES_tradnl"/>
        </w:rPr>
        <w:t xml:space="preserve">Anexo </w:t>
      </w:r>
      <w:r w:rsidR="0065175D" w:rsidRPr="006044D6">
        <w:rPr>
          <w:rFonts w:ascii="Arial" w:hAnsi="Arial" w:cs="Arial"/>
          <w:szCs w:val="23"/>
          <w:highlight w:val="yellow"/>
          <w:lang w:val="es-ES_tradnl"/>
        </w:rPr>
        <w:t>xx</w:t>
      </w:r>
    </w:p>
    <w:p w14:paraId="7883ACD6" w14:textId="77777777" w:rsidR="00722756" w:rsidRPr="006044D6" w:rsidRDefault="00722756" w:rsidP="005E5A60">
      <w:pPr>
        <w:pStyle w:val="Heading3"/>
        <w:rPr>
          <w:rFonts w:ascii="Arial" w:hAnsi="Arial" w:cs="Arial"/>
          <w:lang w:val="es-ES_tradnl"/>
        </w:rPr>
      </w:pPr>
      <w:bookmarkStart w:id="97" w:name="_Toc444524797"/>
      <w:bookmarkStart w:id="98" w:name="_Toc528055137"/>
      <w:r w:rsidRPr="006044D6">
        <w:rPr>
          <w:rFonts w:ascii="Arial" w:hAnsi="Arial" w:cs="Arial"/>
          <w:lang w:val="es-ES_tradnl"/>
        </w:rPr>
        <w:t>De la documentación opcional</w:t>
      </w:r>
      <w:bookmarkEnd w:id="97"/>
      <w:bookmarkEnd w:id="98"/>
    </w:p>
    <w:p w14:paraId="6E8A98F5" w14:textId="77777777" w:rsidR="00722756" w:rsidRPr="006044D6" w:rsidRDefault="00722756" w:rsidP="0065175D">
      <w:pPr>
        <w:jc w:val="both"/>
        <w:rPr>
          <w:rFonts w:ascii="Arial" w:hAnsi="Arial" w:cs="Arial"/>
          <w:color w:val="000000"/>
          <w:szCs w:val="23"/>
          <w:lang w:val="es-ES_tradnl"/>
        </w:rPr>
      </w:pPr>
      <w:r w:rsidRPr="006044D6">
        <w:rPr>
          <w:rFonts w:ascii="Arial" w:hAnsi="Arial" w:cs="Arial"/>
          <w:color w:val="000000"/>
          <w:szCs w:val="23"/>
          <w:lang w:val="es-ES_tradnl"/>
        </w:rPr>
        <w:t>El Banco podrá requerir información adicional, como informes de avance físico-financieros estimados del Proyecto, PEP, POA-PA, Reporte de Monitoreo de Progreso (PMR) u otros que ayuden a demostrar la razonabilidad del monto solicitado.</w:t>
      </w:r>
    </w:p>
    <w:p w14:paraId="561ADBB9" w14:textId="77777777" w:rsidR="00722756" w:rsidRPr="006044D6" w:rsidRDefault="00722756" w:rsidP="005E5A60">
      <w:pPr>
        <w:pStyle w:val="Heading3"/>
        <w:rPr>
          <w:rFonts w:ascii="Arial" w:hAnsi="Arial" w:cs="Arial"/>
          <w:lang w:val="es-ES_tradnl"/>
        </w:rPr>
      </w:pPr>
      <w:bookmarkStart w:id="99" w:name="_Toc305004477"/>
      <w:bookmarkStart w:id="100" w:name="_Toc334992410"/>
      <w:bookmarkStart w:id="101" w:name="_Toc444524798"/>
      <w:bookmarkStart w:id="102" w:name="_Toc528055138"/>
      <w:r w:rsidRPr="006044D6">
        <w:rPr>
          <w:rFonts w:ascii="Arial" w:hAnsi="Arial" w:cs="Arial"/>
          <w:lang w:val="es-ES_tradnl"/>
        </w:rPr>
        <w:t>Del origen de liquidez</w:t>
      </w:r>
      <w:bookmarkEnd w:id="99"/>
      <w:bookmarkEnd w:id="100"/>
      <w:bookmarkEnd w:id="101"/>
      <w:bookmarkEnd w:id="102"/>
    </w:p>
    <w:p w14:paraId="5F6C37A0" w14:textId="77777777" w:rsidR="00722756" w:rsidRPr="006044D6" w:rsidRDefault="00722756" w:rsidP="0065175D">
      <w:pPr>
        <w:jc w:val="both"/>
        <w:rPr>
          <w:rFonts w:ascii="Arial" w:hAnsi="Arial" w:cs="Arial"/>
          <w:color w:val="000000"/>
          <w:szCs w:val="23"/>
          <w:lang w:val="es-ES_tradnl"/>
        </w:rPr>
      </w:pPr>
      <w:r w:rsidRPr="006044D6">
        <w:rPr>
          <w:rFonts w:ascii="Arial" w:hAnsi="Arial" w:cs="Arial"/>
          <w:color w:val="000000"/>
          <w:szCs w:val="23"/>
          <w:lang w:val="es-ES_tradnl"/>
        </w:rPr>
        <w:t>Las necesidades de liquidez surgen del plan operativo anual (POA) y del correspondiente plan de ejecución del proyecto (PEP) y plan de adquisiciones (PA), en la forma de las obligaciones contraídas en la medida que se vayan realizando y sus pagos necesiten hacerse efectivos.</w:t>
      </w:r>
    </w:p>
    <w:p w14:paraId="559ED2C9" w14:textId="77777777" w:rsidR="00722756" w:rsidRPr="006044D6" w:rsidRDefault="00722756" w:rsidP="005E5A60">
      <w:pPr>
        <w:pStyle w:val="Heading3"/>
        <w:rPr>
          <w:rFonts w:ascii="Arial" w:hAnsi="Arial" w:cs="Arial"/>
          <w:lang w:val="es-ES_tradnl"/>
        </w:rPr>
      </w:pPr>
      <w:bookmarkStart w:id="103" w:name="_Toc269159503"/>
      <w:bookmarkStart w:id="104" w:name="_Toc295110439"/>
      <w:bookmarkStart w:id="105" w:name="_Toc305004478"/>
      <w:bookmarkStart w:id="106" w:name="_Toc334992411"/>
      <w:bookmarkStart w:id="107" w:name="_Toc444524799"/>
      <w:bookmarkStart w:id="108" w:name="_Toc528055139"/>
      <w:r w:rsidRPr="006044D6">
        <w:rPr>
          <w:rFonts w:ascii="Arial" w:hAnsi="Arial" w:cs="Arial"/>
          <w:lang w:val="es-ES_tradnl"/>
        </w:rPr>
        <w:t>Del orden de las solicitudes</w:t>
      </w:r>
      <w:bookmarkEnd w:id="103"/>
      <w:bookmarkEnd w:id="104"/>
      <w:r w:rsidRPr="006044D6">
        <w:rPr>
          <w:rFonts w:ascii="Arial" w:hAnsi="Arial" w:cs="Arial"/>
          <w:lang w:val="es-ES_tradnl"/>
        </w:rPr>
        <w:t xml:space="preserve"> de desembolso</w:t>
      </w:r>
      <w:bookmarkEnd w:id="105"/>
      <w:bookmarkEnd w:id="106"/>
      <w:bookmarkEnd w:id="107"/>
      <w:bookmarkEnd w:id="108"/>
    </w:p>
    <w:p w14:paraId="490944CE" w14:textId="77777777" w:rsidR="00722756" w:rsidRPr="006044D6" w:rsidRDefault="00722756" w:rsidP="0065175D">
      <w:pPr>
        <w:jc w:val="both"/>
        <w:rPr>
          <w:rFonts w:ascii="Arial" w:hAnsi="Arial" w:cs="Arial"/>
          <w:color w:val="000000"/>
          <w:szCs w:val="23"/>
          <w:lang w:val="es-ES_tradnl"/>
        </w:rPr>
      </w:pPr>
      <w:r w:rsidRPr="006044D6">
        <w:rPr>
          <w:rFonts w:ascii="Arial" w:hAnsi="Arial" w:cs="Arial"/>
          <w:color w:val="000000"/>
          <w:szCs w:val="23"/>
          <w:lang w:val="es-ES_tradnl"/>
        </w:rPr>
        <w:t xml:space="preserve">Las solicitudes de desembolso deberán ser numeradas en forma consecutiva. Sólo podrán ser procesadas las solicitudes que estén aprobadas por el o los funcionarios designados y cuya firma este registrada ante el BID. La UEP con el apoyo de </w:t>
      </w:r>
      <w:r w:rsidR="0065175D" w:rsidRPr="006044D6">
        <w:rPr>
          <w:rFonts w:ascii="Arial" w:hAnsi="Arial" w:cs="Arial"/>
          <w:color w:val="000000"/>
          <w:szCs w:val="23"/>
          <w:lang w:val="es-ES_tradnl"/>
        </w:rPr>
        <w:t>la DAF</w:t>
      </w:r>
      <w:r w:rsidRPr="006044D6">
        <w:rPr>
          <w:rFonts w:ascii="Arial" w:hAnsi="Arial" w:cs="Arial"/>
          <w:color w:val="000000"/>
          <w:szCs w:val="23"/>
          <w:lang w:val="es-ES_tradnl"/>
        </w:rPr>
        <w:t xml:space="preserve">, será responsable de preparar estas solicitudes de desembolso y de mantener un archivo de todas las solicitudes y documentación de soporte de </w:t>
      </w:r>
      <w:r w:rsidR="0065175D" w:rsidRPr="006044D6">
        <w:rPr>
          <w:rFonts w:ascii="Arial" w:hAnsi="Arial" w:cs="Arial"/>
          <w:color w:val="000000"/>
          <w:szCs w:val="23"/>
          <w:lang w:val="es-ES_tradnl"/>
        </w:rPr>
        <w:t>estas</w:t>
      </w:r>
      <w:r w:rsidRPr="006044D6">
        <w:rPr>
          <w:rFonts w:ascii="Arial" w:hAnsi="Arial" w:cs="Arial"/>
          <w:color w:val="000000"/>
          <w:szCs w:val="23"/>
          <w:lang w:val="es-ES_tradnl"/>
        </w:rPr>
        <w:t>.</w:t>
      </w:r>
    </w:p>
    <w:p w14:paraId="03A1803C" w14:textId="77777777" w:rsidR="00722756" w:rsidRPr="006044D6" w:rsidRDefault="00722756" w:rsidP="005E5A60">
      <w:pPr>
        <w:pStyle w:val="Heading3"/>
        <w:rPr>
          <w:rFonts w:ascii="Arial" w:hAnsi="Arial" w:cs="Arial"/>
          <w:lang w:val="es-ES_tradnl"/>
        </w:rPr>
      </w:pPr>
      <w:bookmarkStart w:id="109" w:name="_Toc269159506"/>
      <w:bookmarkStart w:id="110" w:name="_Toc295110442"/>
      <w:bookmarkStart w:id="111" w:name="_Toc305004479"/>
      <w:bookmarkStart w:id="112" w:name="_Toc334992412"/>
      <w:bookmarkStart w:id="113" w:name="_Toc444524800"/>
      <w:bookmarkStart w:id="114" w:name="_Toc528055140"/>
      <w:r w:rsidRPr="006044D6">
        <w:rPr>
          <w:rFonts w:ascii="Arial" w:hAnsi="Arial" w:cs="Arial"/>
          <w:lang w:val="es-ES_tradnl"/>
        </w:rPr>
        <w:t>De la frecuencia de los anticipos</w:t>
      </w:r>
      <w:bookmarkEnd w:id="109"/>
      <w:bookmarkEnd w:id="110"/>
      <w:bookmarkEnd w:id="111"/>
      <w:bookmarkEnd w:id="112"/>
      <w:bookmarkEnd w:id="113"/>
      <w:bookmarkEnd w:id="114"/>
    </w:p>
    <w:p w14:paraId="65C138C3" w14:textId="77777777" w:rsidR="00722756" w:rsidRPr="006044D6" w:rsidRDefault="00722756" w:rsidP="0065175D">
      <w:pPr>
        <w:jc w:val="both"/>
        <w:rPr>
          <w:rFonts w:ascii="Arial" w:hAnsi="Arial" w:cs="Arial"/>
          <w:color w:val="000000"/>
          <w:szCs w:val="23"/>
          <w:lang w:val="es-ES_tradnl"/>
        </w:rPr>
      </w:pPr>
      <w:r w:rsidRPr="006044D6">
        <w:rPr>
          <w:rFonts w:ascii="Arial" w:hAnsi="Arial" w:cs="Arial"/>
          <w:color w:val="000000"/>
          <w:szCs w:val="23"/>
          <w:lang w:val="es-ES_tradnl"/>
        </w:rPr>
        <w:t>La frecuencia y el período de tiempo que debe cubrir un anticipo será determinado en función de la Programación de la ejecución financiera del proyecto (consistente con el PEP, POA, PA, u otros instrumentos de planificación que apliquen). A menos que se acuerde lo contrario con el Banco, se espera realizar no más de cuatro desembolsos por año</w:t>
      </w:r>
      <w:r w:rsidR="0065175D" w:rsidRPr="006044D6">
        <w:rPr>
          <w:rFonts w:ascii="Arial" w:hAnsi="Arial" w:cs="Arial"/>
          <w:color w:val="000000"/>
          <w:szCs w:val="23"/>
          <w:lang w:val="es-ES_tradnl"/>
        </w:rPr>
        <w:t>.</w:t>
      </w:r>
    </w:p>
    <w:p w14:paraId="40AB8F2B" w14:textId="77777777" w:rsidR="00722756" w:rsidRPr="006044D6" w:rsidRDefault="00722756" w:rsidP="00845EC4">
      <w:pPr>
        <w:pStyle w:val="Heading2"/>
        <w:rPr>
          <w:rFonts w:ascii="Arial" w:hAnsi="Arial" w:cs="Arial"/>
          <w:lang w:val="es-ES_tradnl"/>
        </w:rPr>
      </w:pPr>
      <w:bookmarkStart w:id="115" w:name="_Toc305004481"/>
      <w:bookmarkStart w:id="116" w:name="_Toc444524801"/>
      <w:bookmarkStart w:id="117" w:name="_Toc528055141"/>
      <w:r w:rsidRPr="006044D6">
        <w:rPr>
          <w:rFonts w:ascii="Arial" w:hAnsi="Arial" w:cs="Arial"/>
          <w:lang w:val="es-ES_tradnl"/>
        </w:rPr>
        <w:t>Presupuesto</w:t>
      </w:r>
      <w:bookmarkEnd w:id="115"/>
      <w:bookmarkEnd w:id="116"/>
      <w:bookmarkEnd w:id="117"/>
    </w:p>
    <w:p w14:paraId="10A047E7" w14:textId="77777777" w:rsidR="00722756" w:rsidRPr="006044D6" w:rsidRDefault="00722756" w:rsidP="0065175D">
      <w:pPr>
        <w:jc w:val="both"/>
        <w:rPr>
          <w:rFonts w:ascii="Arial" w:hAnsi="Arial" w:cs="Arial"/>
          <w:lang w:val="es-ES_tradnl"/>
        </w:rPr>
      </w:pPr>
      <w:r w:rsidRPr="006044D6">
        <w:rPr>
          <w:rFonts w:ascii="Arial" w:hAnsi="Arial" w:cs="Arial"/>
          <w:lang w:val="es-ES_tradnl"/>
        </w:rPr>
        <w:t>El Plan Financiero (PF) aprobado por el BID se constituye en el instrumento que permite articular la aplicación de los límites presupuestarios a las actividades operativas del Programa para generar los productos y entregables de cada componente. El PF es la base para la preparación del presupuesto del Programa, que se incluirá en el presupuesto institucional (en seguimiento a sus procedimientos institucionales y a la normativa nacional), de manera tal, que se permita los desembolsos oportunos para financiar los proyectos.</w:t>
      </w:r>
    </w:p>
    <w:p w14:paraId="6FF3363E" w14:textId="77777777" w:rsidR="00722756" w:rsidRPr="006044D6" w:rsidRDefault="00722756" w:rsidP="0065175D">
      <w:pPr>
        <w:jc w:val="both"/>
        <w:rPr>
          <w:rFonts w:ascii="Arial" w:hAnsi="Arial" w:cs="Arial"/>
          <w:lang w:val="es-ES_tradnl"/>
        </w:rPr>
      </w:pPr>
      <w:r w:rsidRPr="006044D6">
        <w:rPr>
          <w:rFonts w:ascii="Arial" w:hAnsi="Arial" w:cs="Arial"/>
          <w:lang w:val="es-ES_tradnl"/>
        </w:rPr>
        <w:t xml:space="preserve">La </w:t>
      </w:r>
      <w:r w:rsidRPr="006044D6">
        <w:rPr>
          <w:rFonts w:ascii="Arial" w:hAnsi="Arial" w:cs="Arial"/>
          <w:b/>
          <w:i/>
          <w:lang w:val="es-ES_tradnl"/>
        </w:rPr>
        <w:t>ejecución presupuestaria</w:t>
      </w:r>
      <w:r w:rsidRPr="006044D6">
        <w:rPr>
          <w:rFonts w:ascii="Arial" w:hAnsi="Arial" w:cs="Arial"/>
          <w:lang w:val="es-ES_tradnl"/>
        </w:rPr>
        <w:t xml:space="preserve"> deberá tener como referencia el POA y sus modificaciones, constituyéndose en un insumo para la evaluación anual del POA y la aplicación de medidas correctivas. La ejecución presupuestaria será registrada en los sistemas financieros de </w:t>
      </w:r>
      <w:r w:rsidR="0065175D" w:rsidRPr="006044D6">
        <w:rPr>
          <w:rFonts w:ascii="Arial" w:hAnsi="Arial" w:cs="Arial"/>
          <w:lang w:val="es-ES_tradnl"/>
        </w:rPr>
        <w:t>la DAF</w:t>
      </w:r>
      <w:r w:rsidRPr="006044D6">
        <w:rPr>
          <w:rFonts w:ascii="Arial" w:hAnsi="Arial" w:cs="Arial"/>
          <w:lang w:val="es-ES_tradnl"/>
        </w:rPr>
        <w:t>.</w:t>
      </w:r>
    </w:p>
    <w:p w14:paraId="6074D3BF" w14:textId="77777777" w:rsidR="00722756" w:rsidRPr="006044D6" w:rsidRDefault="00722756" w:rsidP="0065175D">
      <w:pPr>
        <w:jc w:val="both"/>
        <w:rPr>
          <w:rFonts w:ascii="Arial" w:hAnsi="Arial" w:cs="Arial"/>
          <w:lang w:val="es-ES_tradnl"/>
        </w:rPr>
      </w:pPr>
      <w:r w:rsidRPr="006044D6">
        <w:rPr>
          <w:rFonts w:ascii="Arial" w:hAnsi="Arial" w:cs="Arial"/>
          <w:lang w:val="es-ES_tradnl"/>
        </w:rPr>
        <w:t xml:space="preserve">El </w:t>
      </w:r>
      <w:r w:rsidRPr="006044D6">
        <w:rPr>
          <w:rFonts w:ascii="Arial" w:hAnsi="Arial" w:cs="Arial"/>
          <w:b/>
          <w:i/>
          <w:lang w:val="es-ES_tradnl"/>
        </w:rPr>
        <w:t xml:space="preserve">control presupuestario </w:t>
      </w:r>
      <w:r w:rsidRPr="006044D6">
        <w:rPr>
          <w:rFonts w:ascii="Arial" w:hAnsi="Arial" w:cs="Arial"/>
          <w:lang w:val="es-ES_tradnl"/>
        </w:rPr>
        <w:t xml:space="preserve">será ejecutado sobre la base de los reportes emitidos por el </w:t>
      </w:r>
      <w:r w:rsidR="0065175D" w:rsidRPr="006044D6">
        <w:rPr>
          <w:rFonts w:ascii="Arial" w:hAnsi="Arial" w:cs="Arial"/>
          <w:lang w:val="es-ES_tradnl"/>
        </w:rPr>
        <w:t>sistema financiero</w:t>
      </w:r>
      <w:r w:rsidRPr="006044D6">
        <w:rPr>
          <w:rFonts w:ascii="Arial" w:hAnsi="Arial" w:cs="Arial"/>
          <w:lang w:val="es-ES_tradnl"/>
        </w:rPr>
        <w:t xml:space="preserve"> de la institución. </w:t>
      </w:r>
    </w:p>
    <w:p w14:paraId="7CEC1D86" w14:textId="77777777" w:rsidR="00722756" w:rsidRPr="006044D6" w:rsidRDefault="00722756" w:rsidP="0065175D">
      <w:pPr>
        <w:jc w:val="both"/>
        <w:rPr>
          <w:rFonts w:ascii="Arial" w:hAnsi="Arial" w:cs="Arial"/>
          <w:lang w:val="es-ES_tradnl"/>
        </w:rPr>
      </w:pPr>
      <w:r w:rsidRPr="006044D6">
        <w:rPr>
          <w:rFonts w:ascii="Arial" w:hAnsi="Arial" w:cs="Arial"/>
          <w:lang w:val="es-ES_tradnl"/>
        </w:rPr>
        <w:t>El control se efectuará mediante los Cuadros de Ejecución Presupuestaria y de Estado de Inversiones por categorías que contengan los siguientes datos:</w:t>
      </w:r>
    </w:p>
    <w:p w14:paraId="0935A767" w14:textId="77777777" w:rsidR="00722756" w:rsidRPr="006044D6" w:rsidRDefault="00722756" w:rsidP="00686A0C">
      <w:pPr>
        <w:numPr>
          <w:ilvl w:val="0"/>
          <w:numId w:val="32"/>
        </w:numPr>
        <w:spacing w:after="120" w:line="240" w:lineRule="auto"/>
        <w:jc w:val="both"/>
        <w:rPr>
          <w:rFonts w:ascii="Arial" w:hAnsi="Arial" w:cs="Arial"/>
          <w:lang w:val="es-ES_tradnl"/>
        </w:rPr>
      </w:pPr>
      <w:r w:rsidRPr="006044D6">
        <w:rPr>
          <w:rFonts w:ascii="Arial" w:hAnsi="Arial" w:cs="Arial"/>
          <w:lang w:val="es-ES_tradnl"/>
        </w:rPr>
        <w:t>Cuadro de Ejecución Presupuestaria: presupuesto vigente, ejecución presupuestaria y saldo por ejecutar.</w:t>
      </w:r>
    </w:p>
    <w:p w14:paraId="6A63C87F" w14:textId="77777777" w:rsidR="00722756" w:rsidRPr="006044D6" w:rsidRDefault="00722756" w:rsidP="00686A0C">
      <w:pPr>
        <w:numPr>
          <w:ilvl w:val="0"/>
          <w:numId w:val="32"/>
        </w:numPr>
        <w:spacing w:after="240" w:line="240" w:lineRule="auto"/>
        <w:jc w:val="both"/>
        <w:rPr>
          <w:rFonts w:ascii="Arial" w:hAnsi="Arial" w:cs="Arial"/>
          <w:lang w:val="es-ES_tradnl"/>
        </w:rPr>
      </w:pPr>
      <w:r w:rsidRPr="006044D6">
        <w:rPr>
          <w:rFonts w:ascii="Arial" w:hAnsi="Arial" w:cs="Arial"/>
          <w:lang w:val="es-ES_tradnl"/>
        </w:rPr>
        <w:t>Estado de Inversiones contiene: presupuesto original, presupuesto vigente, inversiones acumuladas al cierre del ejercicio anterior, inversiones del ejercicio, total acumulado al cierre del ejercicio, porcentaje de avance y saldo disponible.</w:t>
      </w:r>
    </w:p>
    <w:p w14:paraId="110FA52E" w14:textId="77777777" w:rsidR="00722756" w:rsidRPr="006044D6" w:rsidRDefault="00722756" w:rsidP="0065175D">
      <w:pPr>
        <w:jc w:val="both"/>
        <w:rPr>
          <w:rFonts w:ascii="Arial" w:hAnsi="Arial" w:cs="Arial"/>
          <w:lang w:val="es-ES_tradnl"/>
        </w:rPr>
      </w:pPr>
      <w:r w:rsidRPr="006044D6">
        <w:rPr>
          <w:rFonts w:ascii="Arial" w:hAnsi="Arial" w:cs="Arial"/>
          <w:lang w:val="es-ES_tradnl"/>
        </w:rPr>
        <w:t>Las inversiones se refieren a las sumas erogadas por concepto de adquisición de bienes y ejecución de obras y servicios.</w:t>
      </w:r>
    </w:p>
    <w:p w14:paraId="20407E8D" w14:textId="77777777" w:rsidR="00722756" w:rsidRPr="006044D6" w:rsidRDefault="00722756" w:rsidP="0065175D">
      <w:pPr>
        <w:jc w:val="both"/>
        <w:rPr>
          <w:rFonts w:ascii="Arial" w:hAnsi="Arial" w:cs="Arial"/>
          <w:lang w:val="es-ES_tradnl"/>
        </w:rPr>
      </w:pPr>
      <w:r w:rsidRPr="006044D6">
        <w:rPr>
          <w:rFonts w:ascii="Arial" w:hAnsi="Arial" w:cs="Arial"/>
          <w:lang w:val="es-ES_tradnl"/>
        </w:rPr>
        <w:t xml:space="preserve">Adicionalmente, se efectuará el control presupuestario del Proyecto respecto al proceso presupuestario nacional </w:t>
      </w:r>
      <w:r w:rsidR="0065175D" w:rsidRPr="006044D6">
        <w:rPr>
          <w:rFonts w:ascii="Arial" w:hAnsi="Arial" w:cs="Arial"/>
          <w:lang w:val="es-ES_tradnl"/>
        </w:rPr>
        <w:t>de acuerdo con</w:t>
      </w:r>
      <w:r w:rsidRPr="006044D6">
        <w:rPr>
          <w:rFonts w:ascii="Arial" w:hAnsi="Arial" w:cs="Arial"/>
          <w:lang w:val="es-ES_tradnl"/>
        </w:rPr>
        <w:t xml:space="preserve"> la normativa vigente.</w:t>
      </w:r>
    </w:p>
    <w:p w14:paraId="65439A79" w14:textId="77777777" w:rsidR="00722756" w:rsidRPr="006044D6" w:rsidRDefault="00722756" w:rsidP="0065175D">
      <w:pPr>
        <w:jc w:val="both"/>
        <w:rPr>
          <w:rFonts w:ascii="Arial" w:hAnsi="Arial" w:cs="Arial"/>
          <w:lang w:val="es-ES_tradnl"/>
        </w:rPr>
      </w:pPr>
      <w:r w:rsidRPr="006044D6">
        <w:rPr>
          <w:rFonts w:ascii="Arial" w:hAnsi="Arial" w:cs="Arial"/>
          <w:lang w:val="es-ES_tradnl"/>
        </w:rPr>
        <w:t>En el proceso de ejecución del gasto, se verificará que los compromisos del mes guarden relación con los calendarios de compromisos aprobados y el presupuesto disponible. Todo acto administrativo que implique un gasto deberá contar previamente con el presupuesto correspondiente.</w:t>
      </w:r>
    </w:p>
    <w:p w14:paraId="6D89F716" w14:textId="77777777" w:rsidR="00722756" w:rsidRPr="006044D6" w:rsidRDefault="00722756" w:rsidP="00845EC4">
      <w:pPr>
        <w:pStyle w:val="Heading2"/>
        <w:rPr>
          <w:rFonts w:ascii="Arial" w:hAnsi="Arial" w:cs="Arial"/>
          <w:lang w:val="es-ES_tradnl"/>
        </w:rPr>
      </w:pPr>
      <w:bookmarkStart w:id="118" w:name="_Toc305004482"/>
      <w:bookmarkStart w:id="119" w:name="_Toc444524802"/>
      <w:bookmarkStart w:id="120" w:name="_Toc528055142"/>
      <w:r w:rsidRPr="006044D6">
        <w:rPr>
          <w:rFonts w:ascii="Arial" w:hAnsi="Arial" w:cs="Arial"/>
          <w:lang w:val="es-ES_tradnl"/>
        </w:rPr>
        <w:t>Realización de Pagos</w:t>
      </w:r>
      <w:bookmarkEnd w:id="118"/>
      <w:bookmarkEnd w:id="119"/>
      <w:bookmarkEnd w:id="120"/>
    </w:p>
    <w:p w14:paraId="60D8ECBE" w14:textId="4538A8B7" w:rsidR="00722756" w:rsidRPr="006044D6" w:rsidRDefault="00722756" w:rsidP="0085120B">
      <w:pPr>
        <w:pStyle w:val="BodyTextIndent"/>
        <w:ind w:left="0"/>
        <w:jc w:val="both"/>
        <w:rPr>
          <w:rFonts w:ascii="Arial" w:hAnsi="Arial" w:cs="Arial"/>
          <w:lang w:val="es-ES_tradnl"/>
        </w:rPr>
      </w:pPr>
      <w:r w:rsidRPr="006044D6">
        <w:rPr>
          <w:rFonts w:ascii="Arial" w:hAnsi="Arial" w:cs="Arial"/>
          <w:lang w:val="es-ES_tradnl"/>
        </w:rPr>
        <w:t xml:space="preserve">Los pagos serán efectuados por la </w:t>
      </w:r>
      <w:r w:rsidR="0085120B" w:rsidRPr="006044D6">
        <w:rPr>
          <w:rFonts w:ascii="Arial" w:hAnsi="Arial" w:cs="Arial"/>
          <w:lang w:val="es-ES_tradnl"/>
        </w:rPr>
        <w:t>DAF</w:t>
      </w:r>
      <w:r w:rsidRPr="006044D6">
        <w:rPr>
          <w:rFonts w:ascii="Arial" w:hAnsi="Arial" w:cs="Arial"/>
          <w:lang w:val="es-ES_tradnl"/>
        </w:rPr>
        <w:t xml:space="preserve"> del </w:t>
      </w:r>
      <w:r w:rsidR="002144DE" w:rsidRPr="006044D6">
        <w:rPr>
          <w:rFonts w:ascii="Arial" w:hAnsi="Arial" w:cs="Arial"/>
          <w:lang w:val="es-ES_tradnl"/>
        </w:rPr>
        <w:t>Ministerio de la Presidencia</w:t>
      </w:r>
      <w:r w:rsidRPr="006044D6">
        <w:rPr>
          <w:rFonts w:ascii="Arial" w:hAnsi="Arial" w:cs="Arial"/>
          <w:lang w:val="es-ES_tradnl"/>
        </w:rPr>
        <w:t xml:space="preserve">. </w:t>
      </w:r>
      <w:r w:rsidR="00812B96" w:rsidRPr="006044D6">
        <w:rPr>
          <w:rFonts w:ascii="Arial" w:hAnsi="Arial" w:cs="Arial"/>
          <w:lang w:val="es-ES_tradnl"/>
        </w:rPr>
        <w:t>Todos los pagos por realizar</w:t>
      </w:r>
      <w:r w:rsidRPr="006044D6">
        <w:rPr>
          <w:rFonts w:ascii="Arial" w:hAnsi="Arial" w:cs="Arial"/>
          <w:lang w:val="es-ES_tradnl"/>
        </w:rPr>
        <w:t xml:space="preserve"> se efectuarán una vez que se cuente con la aprobación de la Unidad Técnica Requirente y la UEP de que el contratista o proveedor ha cumplido con los términos de la contratación. </w:t>
      </w:r>
    </w:p>
    <w:p w14:paraId="7CFF28A2" w14:textId="77777777" w:rsidR="00722756" w:rsidRPr="006044D6" w:rsidRDefault="00722756" w:rsidP="0085120B">
      <w:pPr>
        <w:pStyle w:val="BodyTextIndent"/>
        <w:ind w:left="0"/>
        <w:jc w:val="both"/>
        <w:rPr>
          <w:rFonts w:ascii="Arial" w:hAnsi="Arial" w:cs="Arial"/>
          <w:lang w:val="es-ES_tradnl"/>
        </w:rPr>
      </w:pPr>
      <w:r w:rsidRPr="006044D6">
        <w:rPr>
          <w:rFonts w:ascii="Arial" w:hAnsi="Arial" w:cs="Arial"/>
          <w:lang w:val="es-ES_tradnl"/>
        </w:rPr>
        <w:t xml:space="preserve">Con base a la documentación de respaldo los documentos de pago contendrán, como mínimo: el comprobante de abono o de cheque, la factura o recibo; una nota de recepción y aprobación </w:t>
      </w:r>
      <w:r w:rsidR="00812B96" w:rsidRPr="006044D6">
        <w:rPr>
          <w:rFonts w:ascii="Arial" w:hAnsi="Arial" w:cs="Arial"/>
          <w:lang w:val="es-ES_tradnl"/>
        </w:rPr>
        <w:t>o</w:t>
      </w:r>
      <w:r w:rsidRPr="006044D6">
        <w:rPr>
          <w:rFonts w:ascii="Arial" w:hAnsi="Arial" w:cs="Arial"/>
          <w:lang w:val="es-ES_tradnl"/>
        </w:rPr>
        <w:t xml:space="preserve"> conformidad del bien o servicio emitida por la Unidad o Gerencia que recibió el bien o servicio y la correspondiente orden de compra o contrato que generó el compromiso de pago.  Se dejará la evidencia y revelación suficiente, del servicio pagado o bien recibido en los archivos correspondientes.</w:t>
      </w:r>
    </w:p>
    <w:p w14:paraId="63C6D978" w14:textId="77777777" w:rsidR="00722756" w:rsidRPr="006044D6" w:rsidRDefault="00722756" w:rsidP="0085120B">
      <w:pPr>
        <w:pStyle w:val="BodyTextIndent"/>
        <w:ind w:left="0"/>
        <w:jc w:val="both"/>
        <w:rPr>
          <w:rFonts w:ascii="Arial" w:hAnsi="Arial" w:cs="Arial"/>
          <w:lang w:val="es-ES_tradnl"/>
        </w:rPr>
      </w:pPr>
      <w:r w:rsidRPr="006044D6">
        <w:rPr>
          <w:rFonts w:ascii="Arial" w:hAnsi="Arial" w:cs="Arial"/>
          <w:lang w:val="es-ES_tradnl"/>
        </w:rPr>
        <w:t xml:space="preserve">Al final de cada mes la </w:t>
      </w:r>
      <w:r w:rsidR="0085120B" w:rsidRPr="006044D6">
        <w:rPr>
          <w:rFonts w:ascii="Arial" w:hAnsi="Arial" w:cs="Arial"/>
          <w:lang w:val="es-ES_tradnl"/>
        </w:rPr>
        <w:t>DAF</w:t>
      </w:r>
      <w:r w:rsidRPr="006044D6">
        <w:rPr>
          <w:rFonts w:ascii="Arial" w:hAnsi="Arial" w:cs="Arial"/>
          <w:lang w:val="es-ES_tradnl"/>
        </w:rPr>
        <w:t xml:space="preserve"> emitirán un reporte a la UEP, en donde se evidencie la situación financiera de cada componente. Con este reporte se efectuará el seguimiento del presupuesto y verificará la existencia de necesidades de prórrogas contractuales. </w:t>
      </w:r>
    </w:p>
    <w:p w14:paraId="5E91ABEE" w14:textId="77777777" w:rsidR="00722756" w:rsidRPr="006044D6" w:rsidRDefault="00722756" w:rsidP="00722756">
      <w:pPr>
        <w:pStyle w:val="BodyTextIndent"/>
        <w:ind w:left="0"/>
        <w:rPr>
          <w:rFonts w:ascii="Arial" w:hAnsi="Arial" w:cs="Arial"/>
          <w:lang w:val="es-ES_tradnl"/>
        </w:rPr>
      </w:pPr>
    </w:p>
    <w:p w14:paraId="157DB36A" w14:textId="77777777" w:rsidR="00722756" w:rsidRPr="006044D6" w:rsidRDefault="00722756" w:rsidP="00845EC4">
      <w:pPr>
        <w:pStyle w:val="Heading2"/>
        <w:rPr>
          <w:rFonts w:ascii="Arial" w:hAnsi="Arial" w:cs="Arial"/>
          <w:lang w:val="es-ES_tradnl"/>
        </w:rPr>
      </w:pPr>
      <w:bookmarkStart w:id="121" w:name="_Toc305004483"/>
      <w:bookmarkStart w:id="122" w:name="_Toc444524803"/>
      <w:bookmarkStart w:id="123" w:name="_Toc528055143"/>
      <w:r w:rsidRPr="006044D6">
        <w:rPr>
          <w:rFonts w:ascii="Arial" w:hAnsi="Arial" w:cs="Arial"/>
          <w:lang w:val="es-ES_tradnl"/>
        </w:rPr>
        <w:t>Conciliaciones de cuentas</w:t>
      </w:r>
      <w:bookmarkEnd w:id="121"/>
      <w:bookmarkEnd w:id="122"/>
      <w:bookmarkEnd w:id="123"/>
    </w:p>
    <w:p w14:paraId="125896D8" w14:textId="77777777" w:rsidR="00722756" w:rsidRPr="006044D6" w:rsidRDefault="00722756" w:rsidP="006F48BC">
      <w:pPr>
        <w:widowControl w:val="0"/>
        <w:autoSpaceDE w:val="0"/>
        <w:autoSpaceDN w:val="0"/>
        <w:adjustRightInd w:val="0"/>
        <w:jc w:val="both"/>
        <w:rPr>
          <w:rFonts w:ascii="Arial" w:hAnsi="Arial" w:cs="Arial"/>
          <w:lang w:val="es-ES_tradnl"/>
        </w:rPr>
      </w:pPr>
      <w:r w:rsidRPr="006044D6">
        <w:rPr>
          <w:rFonts w:ascii="Arial" w:hAnsi="Arial" w:cs="Arial"/>
          <w:lang w:val="es-ES_tradnl"/>
        </w:rPr>
        <w:t xml:space="preserve">Con el propósito de verificar saldos o disponibilidades, la </w:t>
      </w:r>
      <w:r w:rsidR="0085120B" w:rsidRPr="006044D6">
        <w:rPr>
          <w:rFonts w:ascii="Arial" w:hAnsi="Arial" w:cs="Arial"/>
          <w:lang w:val="es-ES_tradnl"/>
        </w:rPr>
        <w:t>DAF</w:t>
      </w:r>
      <w:r w:rsidRPr="006044D6">
        <w:rPr>
          <w:rFonts w:ascii="Arial" w:hAnsi="Arial" w:cs="Arial"/>
          <w:lang w:val="es-ES_tradnl"/>
        </w:rPr>
        <w:t xml:space="preserve"> efectuarán conciliaciones mensuales de las cuentas relacionadas con la información contable, presupuestaria, de tesorería y crédito público, así como con los registros del Banco, en el formato LMS1, incluyendo los Anticipos pendientes de justificar. </w:t>
      </w:r>
    </w:p>
    <w:p w14:paraId="6B9F8BD2" w14:textId="010C2DEF" w:rsidR="00722756" w:rsidRPr="006044D6" w:rsidRDefault="00722756" w:rsidP="006F48BC">
      <w:pPr>
        <w:widowControl w:val="0"/>
        <w:autoSpaceDE w:val="0"/>
        <w:autoSpaceDN w:val="0"/>
        <w:adjustRightInd w:val="0"/>
        <w:jc w:val="both"/>
        <w:rPr>
          <w:rFonts w:ascii="Arial" w:hAnsi="Arial" w:cs="Arial"/>
          <w:lang w:val="es-ES_tradnl"/>
        </w:rPr>
      </w:pPr>
      <w:r w:rsidRPr="006044D6">
        <w:rPr>
          <w:rFonts w:ascii="Arial" w:hAnsi="Arial" w:cs="Arial"/>
          <w:lang w:val="es-ES_tradnl"/>
        </w:rPr>
        <w:t xml:space="preserve">Esta conciliación será revisada mensualmente por la Unidad </w:t>
      </w:r>
      <w:r w:rsidR="0085120B" w:rsidRPr="006044D6">
        <w:rPr>
          <w:rFonts w:ascii="Arial" w:hAnsi="Arial" w:cs="Arial"/>
          <w:lang w:val="es-ES_tradnl"/>
        </w:rPr>
        <w:t xml:space="preserve">Ejecutora </w:t>
      </w:r>
      <w:r w:rsidRPr="006044D6">
        <w:rPr>
          <w:rFonts w:ascii="Arial" w:hAnsi="Arial" w:cs="Arial"/>
          <w:lang w:val="es-ES_tradnl"/>
        </w:rPr>
        <w:t>del Programa (UEP)</w:t>
      </w:r>
      <w:r w:rsidR="00C33FAA" w:rsidRPr="006044D6">
        <w:rPr>
          <w:rFonts w:ascii="Arial" w:hAnsi="Arial" w:cs="Arial"/>
          <w:lang w:val="es-ES_tradnl"/>
        </w:rPr>
        <w:t>,</w:t>
      </w:r>
      <w:r w:rsidRPr="006044D6">
        <w:rPr>
          <w:rFonts w:ascii="Arial" w:hAnsi="Arial" w:cs="Arial"/>
          <w:lang w:val="es-ES_tradnl"/>
        </w:rPr>
        <w:t xml:space="preserve"> formará parte de la documentación que se adjunte a las solicitudes de desembolso (Ver Guía de Desembolsos).</w:t>
      </w:r>
    </w:p>
    <w:p w14:paraId="62C3EFB2" w14:textId="77777777" w:rsidR="00722756" w:rsidRPr="006044D6" w:rsidRDefault="00722756" w:rsidP="006F48BC">
      <w:pPr>
        <w:widowControl w:val="0"/>
        <w:autoSpaceDE w:val="0"/>
        <w:autoSpaceDN w:val="0"/>
        <w:adjustRightInd w:val="0"/>
        <w:jc w:val="both"/>
        <w:rPr>
          <w:rFonts w:ascii="Arial" w:hAnsi="Arial" w:cs="Arial"/>
          <w:lang w:val="es-ES_tradnl"/>
        </w:rPr>
      </w:pPr>
      <w:r w:rsidRPr="006044D6">
        <w:rPr>
          <w:rFonts w:ascii="Arial" w:hAnsi="Arial" w:cs="Arial"/>
          <w:lang w:val="es-ES_tradnl"/>
        </w:rPr>
        <w:t>Las conciliaciones bancarias deberán realizarse dentro de los primeros diez (10) días hábiles de cada mes.</w:t>
      </w:r>
    </w:p>
    <w:p w14:paraId="11CF7BF9" w14:textId="77777777" w:rsidR="00722756" w:rsidRPr="006044D6" w:rsidRDefault="00722756" w:rsidP="00845EC4">
      <w:pPr>
        <w:pStyle w:val="Heading2"/>
        <w:rPr>
          <w:rFonts w:ascii="Arial" w:hAnsi="Arial" w:cs="Arial"/>
          <w:lang w:val="es-ES_tradnl"/>
        </w:rPr>
      </w:pPr>
      <w:bookmarkStart w:id="124" w:name="_Toc298712174"/>
      <w:bookmarkStart w:id="125" w:name="_Toc298712175"/>
      <w:bookmarkStart w:id="126" w:name="_Toc305004484"/>
      <w:bookmarkStart w:id="127" w:name="_Toc444524804"/>
      <w:bookmarkStart w:id="128" w:name="_Toc528055144"/>
      <w:bookmarkEnd w:id="124"/>
      <w:bookmarkEnd w:id="125"/>
      <w:r w:rsidRPr="006044D6">
        <w:rPr>
          <w:rFonts w:ascii="Arial" w:hAnsi="Arial" w:cs="Arial"/>
          <w:lang w:val="es-ES_tradnl"/>
        </w:rPr>
        <w:t>Informes Financieros</w:t>
      </w:r>
      <w:bookmarkEnd w:id="126"/>
      <w:bookmarkEnd w:id="127"/>
      <w:bookmarkEnd w:id="128"/>
    </w:p>
    <w:p w14:paraId="5FD3C00B" w14:textId="77777777" w:rsidR="00722756" w:rsidRPr="006044D6" w:rsidRDefault="00722756" w:rsidP="00722756">
      <w:pPr>
        <w:widowControl w:val="0"/>
        <w:autoSpaceDE w:val="0"/>
        <w:autoSpaceDN w:val="0"/>
        <w:adjustRightInd w:val="0"/>
        <w:rPr>
          <w:rFonts w:ascii="Arial" w:hAnsi="Arial" w:cs="Arial"/>
          <w:lang w:val="es-ES_tradnl"/>
        </w:rPr>
      </w:pPr>
      <w:r w:rsidRPr="006044D6">
        <w:rPr>
          <w:rFonts w:ascii="Arial" w:hAnsi="Arial" w:cs="Arial"/>
          <w:lang w:val="es-ES_tradnl"/>
        </w:rPr>
        <w:t xml:space="preserve">La UEP, presentará al Banco los informes de progreso y financieros producidos por el Financiero de la institución, con sus respectivas notas explicativas de manera trimestral, en las cuales se evidencie el progreso en la ejecución de las actividades establecidas en el Plan de Ejecución del Proyecto (PEP).  El formato de los informes financieros y sus notas se detallan en el </w:t>
      </w:r>
      <w:r w:rsidRPr="006044D6">
        <w:rPr>
          <w:rFonts w:ascii="Arial" w:hAnsi="Arial" w:cs="Arial"/>
          <w:highlight w:val="yellow"/>
          <w:lang w:val="es-ES_tradnl"/>
        </w:rPr>
        <w:t xml:space="preserve">Anexo </w:t>
      </w:r>
      <w:r w:rsidR="00C7745F" w:rsidRPr="006044D6">
        <w:rPr>
          <w:rFonts w:ascii="Arial" w:hAnsi="Arial" w:cs="Arial"/>
          <w:highlight w:val="yellow"/>
          <w:lang w:val="es-ES_tradnl"/>
        </w:rPr>
        <w:t>xx</w:t>
      </w:r>
      <w:r w:rsidRPr="006044D6">
        <w:rPr>
          <w:rFonts w:ascii="Arial" w:hAnsi="Arial" w:cs="Arial"/>
          <w:lang w:val="es-ES_tradnl"/>
        </w:rPr>
        <w:t>.</w:t>
      </w:r>
    </w:p>
    <w:p w14:paraId="597B55DD" w14:textId="77777777" w:rsidR="00722756" w:rsidRPr="006044D6" w:rsidRDefault="00722756" w:rsidP="00C7745F">
      <w:pPr>
        <w:widowControl w:val="0"/>
        <w:autoSpaceDE w:val="0"/>
        <w:autoSpaceDN w:val="0"/>
        <w:adjustRightInd w:val="0"/>
        <w:jc w:val="both"/>
        <w:rPr>
          <w:rFonts w:ascii="Arial" w:hAnsi="Arial" w:cs="Arial"/>
          <w:lang w:val="es-ES_tradnl"/>
        </w:rPr>
      </w:pPr>
      <w:r w:rsidRPr="006044D6">
        <w:rPr>
          <w:rFonts w:ascii="Arial" w:hAnsi="Arial" w:cs="Arial"/>
          <w:lang w:val="es-ES_tradnl"/>
        </w:rPr>
        <w:t xml:space="preserve">En forma anual, la </w:t>
      </w:r>
      <w:r w:rsidR="00C7745F" w:rsidRPr="006044D6">
        <w:rPr>
          <w:rFonts w:ascii="Arial" w:hAnsi="Arial" w:cs="Arial"/>
          <w:lang w:val="es-ES_tradnl"/>
        </w:rPr>
        <w:t>DAF</w:t>
      </w:r>
      <w:r w:rsidRPr="006044D6">
        <w:rPr>
          <w:rFonts w:ascii="Arial" w:hAnsi="Arial" w:cs="Arial"/>
          <w:lang w:val="es-ES_tradnl"/>
        </w:rPr>
        <w:t xml:space="preserve"> deberá presentar informes financieros (a más tardar 30 días después de haber finalizado el año calendario), </w:t>
      </w:r>
      <w:r w:rsidRPr="006044D6">
        <w:rPr>
          <w:rFonts w:ascii="Arial" w:hAnsi="Arial" w:cs="Arial"/>
          <w:b/>
          <w:lang w:val="es-ES_tradnl"/>
        </w:rPr>
        <w:t>auditados</w:t>
      </w:r>
      <w:r w:rsidRPr="006044D6">
        <w:rPr>
          <w:rFonts w:ascii="Arial" w:hAnsi="Arial" w:cs="Arial"/>
          <w:lang w:val="es-ES_tradnl"/>
        </w:rPr>
        <w:t>. Estos informes financieros también deberán ir acompañados de sus correspondientes notas explicativas.</w:t>
      </w:r>
    </w:p>
    <w:p w14:paraId="6B99E064" w14:textId="77777777" w:rsidR="00722756" w:rsidRPr="006044D6" w:rsidRDefault="00722756" w:rsidP="00C7745F">
      <w:pPr>
        <w:jc w:val="both"/>
        <w:rPr>
          <w:rFonts w:ascii="Arial" w:hAnsi="Arial" w:cs="Arial"/>
          <w:lang w:val="es-ES_tradnl"/>
        </w:rPr>
      </w:pPr>
      <w:r w:rsidRPr="006044D6">
        <w:rPr>
          <w:rFonts w:ascii="Arial" w:hAnsi="Arial" w:cs="Arial"/>
          <w:lang w:val="es-ES_tradnl"/>
        </w:rPr>
        <w:t xml:space="preserve">El Banco revisará la información de soporte que justifica los gastos o pagos que se lleven a cabo con posterioridad al efectivo desembolso de los recursos, considerando la oportunidad y alcance que las condiciones de riesgo fiduciario ameriten. </w:t>
      </w:r>
    </w:p>
    <w:p w14:paraId="094245C2" w14:textId="77777777" w:rsidR="00722756" w:rsidRPr="006044D6" w:rsidRDefault="00722756" w:rsidP="00845EC4">
      <w:pPr>
        <w:pStyle w:val="Heading2"/>
        <w:rPr>
          <w:rFonts w:ascii="Arial" w:hAnsi="Arial" w:cs="Arial"/>
          <w:lang w:val="es-ES_tradnl"/>
        </w:rPr>
      </w:pPr>
      <w:bookmarkStart w:id="129" w:name="_Toc305004485"/>
      <w:bookmarkStart w:id="130" w:name="_Toc444524805"/>
      <w:bookmarkStart w:id="131" w:name="_Toc528055145"/>
      <w:r w:rsidRPr="006044D6">
        <w:rPr>
          <w:rFonts w:ascii="Arial" w:hAnsi="Arial" w:cs="Arial"/>
          <w:lang w:val="es-ES_tradnl"/>
        </w:rPr>
        <w:t>Registros</w:t>
      </w:r>
      <w:bookmarkEnd w:id="129"/>
      <w:bookmarkEnd w:id="130"/>
      <w:bookmarkEnd w:id="131"/>
    </w:p>
    <w:p w14:paraId="4E7AC678" w14:textId="77777777" w:rsidR="00722756" w:rsidRPr="006044D6" w:rsidRDefault="00722756" w:rsidP="005E5A60">
      <w:pPr>
        <w:pStyle w:val="Heading3"/>
        <w:rPr>
          <w:rFonts w:ascii="Arial" w:hAnsi="Arial" w:cs="Arial"/>
          <w:lang w:val="es-ES_tradnl"/>
        </w:rPr>
      </w:pPr>
      <w:bookmarkStart w:id="132" w:name="_Toc444524806"/>
      <w:bookmarkStart w:id="133" w:name="_Toc528055146"/>
      <w:r w:rsidRPr="006044D6">
        <w:rPr>
          <w:rFonts w:ascii="Arial" w:hAnsi="Arial" w:cs="Arial"/>
          <w:lang w:val="es-ES_tradnl"/>
        </w:rPr>
        <w:t>Registros Contables</w:t>
      </w:r>
      <w:bookmarkEnd w:id="132"/>
      <w:bookmarkEnd w:id="133"/>
      <w:r w:rsidRPr="006044D6">
        <w:rPr>
          <w:rFonts w:ascii="Arial" w:hAnsi="Arial" w:cs="Arial"/>
          <w:lang w:val="es-ES_tradnl"/>
        </w:rPr>
        <w:t xml:space="preserve"> </w:t>
      </w:r>
    </w:p>
    <w:p w14:paraId="571CBCC3" w14:textId="77777777" w:rsidR="00722756" w:rsidRPr="006044D6" w:rsidRDefault="00722756" w:rsidP="003E672E">
      <w:pPr>
        <w:widowControl w:val="0"/>
        <w:autoSpaceDE w:val="0"/>
        <w:autoSpaceDN w:val="0"/>
        <w:adjustRightInd w:val="0"/>
        <w:jc w:val="both"/>
        <w:rPr>
          <w:rFonts w:ascii="Arial" w:hAnsi="Arial" w:cs="Arial"/>
          <w:lang w:val="es-ES_tradnl"/>
        </w:rPr>
      </w:pPr>
      <w:bookmarkStart w:id="134" w:name="_Toc298712180"/>
      <w:bookmarkStart w:id="135" w:name="_Toc300473991"/>
      <w:bookmarkStart w:id="136" w:name="_Toc300662172"/>
      <w:bookmarkStart w:id="137" w:name="_Toc301130765"/>
      <w:r w:rsidRPr="006044D6">
        <w:rPr>
          <w:rFonts w:ascii="Arial" w:hAnsi="Arial" w:cs="Arial"/>
          <w:lang w:val="es-ES_tradnl"/>
        </w:rPr>
        <w:t xml:space="preserve">Los registros contables del </w:t>
      </w:r>
      <w:r w:rsidR="00812B96" w:rsidRPr="006044D6">
        <w:rPr>
          <w:rFonts w:ascii="Arial" w:hAnsi="Arial" w:cs="Arial"/>
          <w:lang w:val="es-ES_tradnl"/>
        </w:rPr>
        <w:t>Programa</w:t>
      </w:r>
      <w:r w:rsidRPr="006044D6">
        <w:rPr>
          <w:rFonts w:ascii="Arial" w:hAnsi="Arial" w:cs="Arial"/>
          <w:lang w:val="es-ES_tradnl"/>
        </w:rPr>
        <w:t xml:space="preserve"> estarán a cargo de la Dirección de Administración y Finanzas. A través de la UEP se realizarán las solicitudes de desembolso al Banco, y se presentarán los informes financieros requeridos para la verificación de los acuerdos de ejecución. </w:t>
      </w:r>
      <w:bookmarkEnd w:id="134"/>
      <w:bookmarkEnd w:id="135"/>
      <w:bookmarkEnd w:id="136"/>
      <w:bookmarkEnd w:id="137"/>
    </w:p>
    <w:p w14:paraId="04827683" w14:textId="77777777" w:rsidR="00722756" w:rsidRPr="006044D6" w:rsidRDefault="00722756" w:rsidP="0036457A">
      <w:pPr>
        <w:widowControl w:val="0"/>
        <w:autoSpaceDE w:val="0"/>
        <w:autoSpaceDN w:val="0"/>
        <w:adjustRightInd w:val="0"/>
        <w:jc w:val="both"/>
        <w:rPr>
          <w:rFonts w:ascii="Arial" w:hAnsi="Arial" w:cs="Arial"/>
          <w:bCs/>
          <w:lang w:val="es-ES_tradnl"/>
        </w:rPr>
      </w:pPr>
      <w:r w:rsidRPr="006044D6">
        <w:rPr>
          <w:rFonts w:ascii="Arial" w:hAnsi="Arial" w:cs="Arial"/>
          <w:lang w:val="es-ES_tradnl"/>
        </w:rPr>
        <w:t>Los registros contables y financieros del Proyecto se llevarán en forma integrada con la contabilidad institucional y presentarán la información</w:t>
      </w:r>
      <w:r w:rsidRPr="006044D6">
        <w:rPr>
          <w:rFonts w:ascii="Arial" w:hAnsi="Arial" w:cs="Arial"/>
          <w:bCs/>
          <w:lang w:val="es-ES_tradnl"/>
        </w:rPr>
        <w:t xml:space="preserve"> consolidada y detallada de los recursos administrados de manera que: </w:t>
      </w:r>
    </w:p>
    <w:p w14:paraId="1C0921C2" w14:textId="77777777" w:rsidR="00722756" w:rsidRPr="006044D6" w:rsidRDefault="00722756" w:rsidP="00686A0C">
      <w:pPr>
        <w:pStyle w:val="BodyText2"/>
        <w:numPr>
          <w:ilvl w:val="0"/>
          <w:numId w:val="36"/>
        </w:numPr>
        <w:spacing w:after="100" w:line="240" w:lineRule="auto"/>
        <w:jc w:val="both"/>
        <w:rPr>
          <w:rFonts w:ascii="Arial" w:hAnsi="Arial" w:cs="Arial"/>
          <w:bCs/>
          <w:lang w:val="es-ES_tradnl"/>
        </w:rPr>
      </w:pPr>
      <w:r w:rsidRPr="006044D6">
        <w:rPr>
          <w:rFonts w:ascii="Arial" w:hAnsi="Arial" w:cs="Arial"/>
          <w:bCs/>
          <w:lang w:val="es-ES_tradnl"/>
        </w:rPr>
        <w:t>Permitan identificar las sumas recibidas de las distintas fuentes.</w:t>
      </w:r>
    </w:p>
    <w:p w14:paraId="2560E2B9" w14:textId="77777777" w:rsidR="00722756" w:rsidRPr="006044D6" w:rsidRDefault="00722756" w:rsidP="00686A0C">
      <w:pPr>
        <w:pStyle w:val="BodyText2"/>
        <w:numPr>
          <w:ilvl w:val="0"/>
          <w:numId w:val="36"/>
        </w:numPr>
        <w:spacing w:after="100" w:line="240" w:lineRule="auto"/>
        <w:jc w:val="both"/>
        <w:rPr>
          <w:rFonts w:ascii="Arial" w:hAnsi="Arial" w:cs="Arial"/>
          <w:bCs/>
          <w:lang w:val="es-ES_tradnl"/>
        </w:rPr>
      </w:pPr>
      <w:r w:rsidRPr="006044D6">
        <w:rPr>
          <w:rFonts w:ascii="Arial" w:hAnsi="Arial" w:cs="Arial"/>
          <w:bCs/>
          <w:lang w:val="es-ES_tradnl"/>
        </w:rPr>
        <w:t xml:space="preserve">Los registros se hayan realizado </w:t>
      </w:r>
      <w:r w:rsidR="00C7745F" w:rsidRPr="006044D6">
        <w:rPr>
          <w:rFonts w:ascii="Arial" w:hAnsi="Arial" w:cs="Arial"/>
          <w:bCs/>
          <w:lang w:val="es-ES_tradnl"/>
        </w:rPr>
        <w:t>de acuerdo con el</w:t>
      </w:r>
      <w:r w:rsidRPr="006044D6">
        <w:rPr>
          <w:rFonts w:ascii="Arial" w:hAnsi="Arial" w:cs="Arial"/>
          <w:bCs/>
          <w:lang w:val="es-ES_tradnl"/>
        </w:rPr>
        <w:t xml:space="preserve"> </w:t>
      </w:r>
      <w:r w:rsidR="00812B96" w:rsidRPr="006044D6">
        <w:rPr>
          <w:rFonts w:ascii="Arial" w:hAnsi="Arial" w:cs="Arial"/>
          <w:bCs/>
          <w:lang w:val="es-ES_tradnl"/>
        </w:rPr>
        <w:t>Catálogo</w:t>
      </w:r>
      <w:r w:rsidRPr="006044D6">
        <w:rPr>
          <w:rFonts w:ascii="Arial" w:hAnsi="Arial" w:cs="Arial"/>
          <w:bCs/>
          <w:lang w:val="es-ES_tradnl"/>
        </w:rPr>
        <w:t xml:space="preserve"> de Cuentas.</w:t>
      </w:r>
    </w:p>
    <w:p w14:paraId="10E6A57B" w14:textId="77777777" w:rsidR="00722756" w:rsidRPr="006044D6" w:rsidRDefault="00722756" w:rsidP="00686A0C">
      <w:pPr>
        <w:pStyle w:val="BodyText2"/>
        <w:numPr>
          <w:ilvl w:val="0"/>
          <w:numId w:val="36"/>
        </w:numPr>
        <w:spacing w:after="100" w:line="240" w:lineRule="auto"/>
        <w:jc w:val="both"/>
        <w:rPr>
          <w:rFonts w:ascii="Arial" w:hAnsi="Arial" w:cs="Arial"/>
          <w:bCs/>
          <w:lang w:val="es-ES_tradnl"/>
        </w:rPr>
      </w:pPr>
      <w:r w:rsidRPr="006044D6">
        <w:rPr>
          <w:rFonts w:ascii="Arial" w:hAnsi="Arial" w:cs="Arial"/>
          <w:bCs/>
          <w:lang w:val="es-ES_tradnl"/>
        </w:rPr>
        <w:t>Tengan el detalle necesario para identificar los bienes adquiridos y los servicios contratados.</w:t>
      </w:r>
    </w:p>
    <w:p w14:paraId="7B672417" w14:textId="77777777" w:rsidR="00722756" w:rsidRPr="006044D6" w:rsidRDefault="00722756" w:rsidP="00686A0C">
      <w:pPr>
        <w:pStyle w:val="BodyText2"/>
        <w:numPr>
          <w:ilvl w:val="0"/>
          <w:numId w:val="36"/>
        </w:numPr>
        <w:spacing w:after="240" w:line="240" w:lineRule="auto"/>
        <w:jc w:val="both"/>
        <w:rPr>
          <w:rFonts w:ascii="Arial" w:hAnsi="Arial" w:cs="Arial"/>
          <w:lang w:val="es-ES_tradnl"/>
        </w:rPr>
      </w:pPr>
      <w:r w:rsidRPr="006044D6">
        <w:rPr>
          <w:rFonts w:ascii="Arial" w:hAnsi="Arial" w:cs="Arial"/>
          <w:bCs/>
          <w:lang w:val="es-ES_tradnl"/>
        </w:rPr>
        <w:t>Demuestren el costo de las inversiones realizadas en cada rubro.</w:t>
      </w:r>
    </w:p>
    <w:p w14:paraId="3EE08057" w14:textId="77777777" w:rsidR="00722756" w:rsidRPr="006044D6" w:rsidRDefault="00722756" w:rsidP="005E5A60">
      <w:pPr>
        <w:pStyle w:val="Heading3"/>
        <w:rPr>
          <w:rFonts w:ascii="Arial" w:hAnsi="Arial" w:cs="Arial"/>
          <w:lang w:val="es-ES_tradnl"/>
        </w:rPr>
      </w:pPr>
      <w:bookmarkStart w:id="138" w:name="_Toc444524807"/>
      <w:bookmarkStart w:id="139" w:name="_Toc528055147"/>
      <w:r w:rsidRPr="006044D6">
        <w:rPr>
          <w:rFonts w:ascii="Arial" w:hAnsi="Arial" w:cs="Arial"/>
          <w:lang w:val="es-ES_tradnl"/>
        </w:rPr>
        <w:t>Registro de Ingresos</w:t>
      </w:r>
      <w:bookmarkEnd w:id="138"/>
      <w:bookmarkEnd w:id="139"/>
    </w:p>
    <w:p w14:paraId="45A8585B" w14:textId="77777777" w:rsidR="00722756" w:rsidRPr="006044D6" w:rsidRDefault="00722756" w:rsidP="00C7745F">
      <w:pPr>
        <w:widowControl w:val="0"/>
        <w:autoSpaceDE w:val="0"/>
        <w:autoSpaceDN w:val="0"/>
        <w:adjustRightInd w:val="0"/>
        <w:jc w:val="both"/>
        <w:rPr>
          <w:rFonts w:ascii="Arial" w:hAnsi="Arial" w:cs="Arial"/>
          <w:lang w:val="es-ES_tradnl"/>
        </w:rPr>
      </w:pPr>
      <w:r w:rsidRPr="006044D6">
        <w:rPr>
          <w:rFonts w:ascii="Arial" w:hAnsi="Arial" w:cs="Arial"/>
          <w:lang w:val="es-ES_tradnl"/>
        </w:rPr>
        <w:t>Todos los ingresos del Programa se registrarán conforme sean recibidos mediante las acreditaciones que el BID efectúe en las cuentas especiales del Proyecto.</w:t>
      </w:r>
    </w:p>
    <w:p w14:paraId="66527139" w14:textId="77777777" w:rsidR="00722756" w:rsidRPr="006044D6" w:rsidRDefault="00722756" w:rsidP="00C7745F">
      <w:pPr>
        <w:widowControl w:val="0"/>
        <w:autoSpaceDE w:val="0"/>
        <w:autoSpaceDN w:val="0"/>
        <w:adjustRightInd w:val="0"/>
        <w:jc w:val="both"/>
        <w:rPr>
          <w:rFonts w:ascii="Arial" w:hAnsi="Arial" w:cs="Arial"/>
          <w:lang w:val="es-ES_tradnl"/>
        </w:rPr>
      </w:pPr>
      <w:r w:rsidRPr="006044D6">
        <w:rPr>
          <w:rFonts w:ascii="Arial" w:hAnsi="Arial" w:cs="Arial"/>
          <w:lang w:val="es-ES_tradnl"/>
        </w:rPr>
        <w:t>Los desembolsos que se encuentren pendientes de acreditación serán controlados mediante registros auxiliares, para las conciliaciones con el BID. Asimismo, para los propósitos del Proyecto, aquellos pagos que el BID realice en forma directa (si se dieran), serán reconocidos como ingresos una vez el BID informe de tales pagos o cargos.</w:t>
      </w:r>
    </w:p>
    <w:p w14:paraId="03CE9391" w14:textId="77777777" w:rsidR="00722756" w:rsidRPr="006044D6" w:rsidRDefault="00722756" w:rsidP="005E5A60">
      <w:pPr>
        <w:pStyle w:val="Heading3"/>
        <w:rPr>
          <w:rFonts w:ascii="Arial" w:hAnsi="Arial" w:cs="Arial"/>
          <w:lang w:val="es-ES_tradnl"/>
        </w:rPr>
      </w:pPr>
      <w:bookmarkStart w:id="140" w:name="_Toc444524808"/>
      <w:bookmarkStart w:id="141" w:name="_Toc528055148"/>
      <w:r w:rsidRPr="006044D6">
        <w:rPr>
          <w:rFonts w:ascii="Arial" w:hAnsi="Arial" w:cs="Arial"/>
          <w:lang w:val="es-ES_tradnl"/>
        </w:rPr>
        <w:t>Registro de Gastos</w:t>
      </w:r>
      <w:bookmarkEnd w:id="140"/>
      <w:bookmarkEnd w:id="141"/>
    </w:p>
    <w:p w14:paraId="26FFDED2" w14:textId="77777777" w:rsidR="00722756" w:rsidRPr="006044D6" w:rsidRDefault="00722756" w:rsidP="00C7745F">
      <w:pPr>
        <w:widowControl w:val="0"/>
        <w:autoSpaceDE w:val="0"/>
        <w:autoSpaceDN w:val="0"/>
        <w:adjustRightInd w:val="0"/>
        <w:jc w:val="both"/>
        <w:rPr>
          <w:rFonts w:ascii="Arial" w:hAnsi="Arial" w:cs="Arial"/>
          <w:lang w:val="es-ES_tradnl"/>
        </w:rPr>
      </w:pPr>
      <w:r w:rsidRPr="006044D6">
        <w:rPr>
          <w:rFonts w:ascii="Arial" w:hAnsi="Arial" w:cs="Arial"/>
          <w:lang w:val="es-ES_tradnl"/>
        </w:rPr>
        <w:t xml:space="preserve">Todos los gastos del Proyecto serán registrados en la contabilidad del Programa y cualquier otra normativa aplicable, y reconocidos al momento de efectuar el pago y recibir las facturas. Los gastos serán registrados conforme las categorías del componente al cual correspondan y mensualmente se emitirá un reporte de los gastos para información. Estos reportes serán revisados por la UEP. </w:t>
      </w:r>
    </w:p>
    <w:p w14:paraId="4113DA28" w14:textId="77777777" w:rsidR="00722756" w:rsidRPr="006044D6" w:rsidRDefault="00722756" w:rsidP="00845EC4">
      <w:pPr>
        <w:pStyle w:val="Heading2"/>
        <w:rPr>
          <w:rFonts w:ascii="Arial" w:hAnsi="Arial" w:cs="Arial"/>
          <w:lang w:val="es-ES_tradnl"/>
        </w:rPr>
      </w:pPr>
      <w:bookmarkStart w:id="142" w:name="_Toc305004489"/>
      <w:bookmarkStart w:id="143" w:name="_Toc444524809"/>
      <w:bookmarkStart w:id="144" w:name="_Toc528055149"/>
      <w:r w:rsidRPr="006044D6">
        <w:rPr>
          <w:rFonts w:ascii="Arial" w:hAnsi="Arial" w:cs="Arial"/>
          <w:lang w:val="es-ES_tradnl"/>
        </w:rPr>
        <w:t>Fecha de cierre de desembolsos</w:t>
      </w:r>
      <w:bookmarkEnd w:id="142"/>
      <w:bookmarkEnd w:id="143"/>
      <w:bookmarkEnd w:id="144"/>
    </w:p>
    <w:p w14:paraId="31A50F64" w14:textId="43D216E0" w:rsidR="00722756" w:rsidRPr="006044D6" w:rsidRDefault="00722756" w:rsidP="00C7745F">
      <w:pPr>
        <w:widowControl w:val="0"/>
        <w:autoSpaceDE w:val="0"/>
        <w:autoSpaceDN w:val="0"/>
        <w:adjustRightInd w:val="0"/>
        <w:jc w:val="both"/>
        <w:rPr>
          <w:rFonts w:ascii="Arial" w:hAnsi="Arial" w:cs="Arial"/>
          <w:lang w:val="es-ES_tradnl"/>
        </w:rPr>
      </w:pPr>
      <w:r w:rsidRPr="006044D6">
        <w:rPr>
          <w:rFonts w:ascii="Arial" w:hAnsi="Arial" w:cs="Arial"/>
          <w:lang w:val="es-ES_tradnl"/>
        </w:rPr>
        <w:t xml:space="preserve">La UEP, deberá presentar la última solicitud de anticipo a más tardar </w:t>
      </w:r>
      <w:r w:rsidRPr="00AA1738">
        <w:rPr>
          <w:rFonts w:ascii="Arial" w:hAnsi="Arial" w:cs="Arial"/>
          <w:lang w:val="es-ES_tradnl"/>
        </w:rPr>
        <w:t>treinta (</w:t>
      </w:r>
      <w:r w:rsidR="00AA1738" w:rsidRPr="00AA1738">
        <w:rPr>
          <w:rFonts w:ascii="Arial" w:hAnsi="Arial" w:cs="Arial"/>
          <w:lang w:val="es-ES_tradnl"/>
        </w:rPr>
        <w:t>3</w:t>
      </w:r>
      <w:r w:rsidRPr="00AA1738">
        <w:rPr>
          <w:rFonts w:ascii="Arial" w:hAnsi="Arial" w:cs="Arial"/>
          <w:lang w:val="es-ES_tradnl"/>
        </w:rPr>
        <w:t>0) días</w:t>
      </w:r>
      <w:r w:rsidRPr="006044D6">
        <w:rPr>
          <w:rFonts w:ascii="Arial" w:hAnsi="Arial" w:cs="Arial"/>
          <w:lang w:val="es-ES_tradnl"/>
        </w:rPr>
        <w:t xml:space="preserve"> antes de la Fecha del Último Desembolso, en el entendimiento de que las justificaciones correspondientes a dicho anticipo serán presentadas al Banco durante el Período de Cierre. El Banco no desembolsará recursos con posterioridad a la Fecha del Último Desembolso.</w:t>
      </w:r>
    </w:p>
    <w:p w14:paraId="244C4785" w14:textId="77777777" w:rsidR="00722756" w:rsidRPr="006044D6" w:rsidRDefault="00722756" w:rsidP="00845EC4">
      <w:pPr>
        <w:pStyle w:val="Heading2"/>
        <w:rPr>
          <w:rFonts w:ascii="Arial" w:hAnsi="Arial" w:cs="Arial"/>
          <w:lang w:val="es-ES_tradnl"/>
        </w:rPr>
      </w:pPr>
      <w:bookmarkStart w:id="145" w:name="_Toc305004490"/>
      <w:bookmarkStart w:id="146" w:name="_Toc444524810"/>
      <w:bookmarkStart w:id="147" w:name="_Toc528055150"/>
      <w:r w:rsidRPr="006044D6">
        <w:rPr>
          <w:rFonts w:ascii="Arial" w:hAnsi="Arial" w:cs="Arial"/>
          <w:lang w:val="es-ES_tradnl"/>
        </w:rPr>
        <w:t>Devoluciones de fondos</w:t>
      </w:r>
      <w:bookmarkEnd w:id="145"/>
      <w:bookmarkEnd w:id="146"/>
      <w:bookmarkEnd w:id="147"/>
    </w:p>
    <w:p w14:paraId="1D608B24" w14:textId="77777777" w:rsidR="00722756" w:rsidRPr="006044D6" w:rsidRDefault="00722756" w:rsidP="00C7745F">
      <w:pPr>
        <w:widowControl w:val="0"/>
        <w:autoSpaceDE w:val="0"/>
        <w:autoSpaceDN w:val="0"/>
        <w:adjustRightInd w:val="0"/>
        <w:jc w:val="both"/>
        <w:rPr>
          <w:rFonts w:ascii="Arial" w:hAnsi="Arial" w:cs="Arial"/>
          <w:lang w:val="es-ES_tradnl"/>
        </w:rPr>
      </w:pPr>
      <w:r w:rsidRPr="006044D6">
        <w:rPr>
          <w:rFonts w:ascii="Arial" w:hAnsi="Arial" w:cs="Arial"/>
          <w:lang w:val="es-ES_tradnl"/>
        </w:rPr>
        <w:t>Si al final de la ejecución del proyecto quedan remanentes para devolución, se debe realizar a la misma cuenta bancaria de donde salieron los fondos, y para ello se deberá seguir los lineamientos establecidos en la Guía de Desembolsos.</w:t>
      </w:r>
    </w:p>
    <w:p w14:paraId="1BC6A50B" w14:textId="77777777" w:rsidR="00722756" w:rsidRPr="006044D6" w:rsidRDefault="00722756" w:rsidP="00845EC4">
      <w:pPr>
        <w:pStyle w:val="Heading2"/>
        <w:rPr>
          <w:rFonts w:ascii="Arial" w:hAnsi="Arial" w:cs="Arial"/>
          <w:lang w:val="es-ES_tradnl"/>
        </w:rPr>
      </w:pPr>
      <w:bookmarkStart w:id="148" w:name="_Toc444524811"/>
      <w:bookmarkStart w:id="149" w:name="_Toc528055151"/>
      <w:r w:rsidRPr="006044D6">
        <w:rPr>
          <w:rFonts w:ascii="Arial" w:hAnsi="Arial" w:cs="Arial"/>
          <w:lang w:val="es-ES_tradnl"/>
        </w:rPr>
        <w:t>Descripción de los Procesos Financieros</w:t>
      </w:r>
      <w:bookmarkEnd w:id="148"/>
      <w:bookmarkEnd w:id="149"/>
    </w:p>
    <w:p w14:paraId="2EB65CFB" w14:textId="77777777" w:rsidR="00722756" w:rsidRPr="006044D6" w:rsidRDefault="00722756" w:rsidP="005E5A60">
      <w:pPr>
        <w:pStyle w:val="Heading3"/>
        <w:rPr>
          <w:rFonts w:ascii="Arial" w:hAnsi="Arial" w:cs="Arial"/>
          <w:lang w:val="es-ES_tradnl"/>
        </w:rPr>
      </w:pPr>
      <w:bookmarkStart w:id="150" w:name="_Toc444524812"/>
      <w:bookmarkStart w:id="151" w:name="_Toc528055152"/>
      <w:r w:rsidRPr="006044D6">
        <w:rPr>
          <w:rFonts w:ascii="Arial" w:hAnsi="Arial" w:cs="Arial"/>
          <w:lang w:val="es-ES_tradnl"/>
        </w:rPr>
        <w:t>Devengado del egreso y registro</w:t>
      </w:r>
      <w:bookmarkStart w:id="152" w:name="_GoBack"/>
      <w:bookmarkEnd w:id="152"/>
      <w:r w:rsidRPr="006044D6">
        <w:rPr>
          <w:rFonts w:ascii="Arial" w:hAnsi="Arial" w:cs="Arial"/>
          <w:lang w:val="es-ES_tradnl"/>
        </w:rPr>
        <w:t xml:space="preserve"> contable del Programa</w:t>
      </w:r>
      <w:bookmarkEnd w:id="150"/>
      <w:bookmarkEnd w:id="151"/>
    </w:p>
    <w:tbl>
      <w:tblPr>
        <w:tblW w:w="8547" w:type="dxa"/>
        <w:tblInd w:w="-50" w:type="dxa"/>
        <w:tblBorders>
          <w:top w:val="double" w:sz="6" w:space="0" w:color="2E74B5" w:themeColor="accent5" w:themeShade="BF"/>
          <w:left w:val="double" w:sz="6" w:space="0" w:color="2E74B5" w:themeColor="accent5" w:themeShade="BF"/>
          <w:bottom w:val="double" w:sz="6" w:space="0" w:color="2E74B5" w:themeColor="accent5" w:themeShade="BF"/>
          <w:right w:val="double" w:sz="6" w:space="0" w:color="2E74B5" w:themeColor="accent5" w:themeShade="BF"/>
          <w:insideH w:val="double" w:sz="6" w:space="0" w:color="2E74B5" w:themeColor="accent5" w:themeShade="BF"/>
          <w:insideV w:val="double" w:sz="6" w:space="0" w:color="2E74B5" w:themeColor="accent5" w:themeShade="BF"/>
        </w:tblBorders>
        <w:tblCellMar>
          <w:left w:w="70" w:type="dxa"/>
          <w:right w:w="70" w:type="dxa"/>
        </w:tblCellMar>
        <w:tblLook w:val="0000" w:firstRow="0" w:lastRow="0" w:firstColumn="0" w:lastColumn="0" w:noHBand="0" w:noVBand="0"/>
      </w:tblPr>
      <w:tblGrid>
        <w:gridCol w:w="883"/>
        <w:gridCol w:w="6090"/>
        <w:gridCol w:w="1574"/>
      </w:tblGrid>
      <w:tr w:rsidR="00722756" w:rsidRPr="006044D6" w14:paraId="63ED96B3" w14:textId="77777777" w:rsidTr="00844312">
        <w:trPr>
          <w:trHeight w:val="264"/>
        </w:trPr>
        <w:tc>
          <w:tcPr>
            <w:tcW w:w="883" w:type="dxa"/>
            <w:shd w:val="clear" w:color="auto" w:fill="2F5496" w:themeFill="accent1" w:themeFillShade="BF"/>
            <w:vAlign w:val="bottom"/>
          </w:tcPr>
          <w:p w14:paraId="2519D5B0" w14:textId="77777777" w:rsidR="00722756" w:rsidRPr="006044D6" w:rsidRDefault="00722756" w:rsidP="00660E77">
            <w:pPr>
              <w:spacing w:before="100" w:after="100" w:line="240" w:lineRule="auto"/>
              <w:jc w:val="center"/>
              <w:rPr>
                <w:rFonts w:ascii="Arial" w:hAnsi="Arial" w:cs="Arial"/>
                <w:b/>
                <w:bCs/>
                <w:color w:val="FFFFFF" w:themeColor="background1"/>
                <w:sz w:val="18"/>
                <w:szCs w:val="18"/>
                <w:lang w:val="es-ES_tradnl"/>
              </w:rPr>
            </w:pPr>
            <w:r w:rsidRPr="006044D6">
              <w:rPr>
                <w:rFonts w:ascii="Arial" w:hAnsi="Arial" w:cs="Arial"/>
                <w:b/>
                <w:bCs/>
                <w:color w:val="FFFFFF" w:themeColor="background1"/>
                <w:sz w:val="18"/>
                <w:szCs w:val="18"/>
                <w:lang w:val="es-ES_tradnl"/>
              </w:rPr>
              <w:t>Paso</w:t>
            </w:r>
          </w:p>
        </w:tc>
        <w:tc>
          <w:tcPr>
            <w:tcW w:w="6090" w:type="dxa"/>
            <w:shd w:val="clear" w:color="auto" w:fill="2F5496" w:themeFill="accent1" w:themeFillShade="BF"/>
            <w:vAlign w:val="bottom"/>
          </w:tcPr>
          <w:p w14:paraId="6B2785DF" w14:textId="77777777" w:rsidR="00722756" w:rsidRPr="006044D6" w:rsidRDefault="00722756" w:rsidP="00660E77">
            <w:pPr>
              <w:spacing w:before="100" w:after="100" w:line="240" w:lineRule="auto"/>
              <w:jc w:val="center"/>
              <w:rPr>
                <w:rFonts w:ascii="Arial" w:hAnsi="Arial" w:cs="Arial"/>
                <w:b/>
                <w:bCs/>
                <w:color w:val="FFFFFF" w:themeColor="background1"/>
                <w:sz w:val="18"/>
                <w:szCs w:val="18"/>
                <w:lang w:val="es-ES_tradnl"/>
              </w:rPr>
            </w:pPr>
            <w:r w:rsidRPr="006044D6">
              <w:rPr>
                <w:rFonts w:ascii="Arial" w:hAnsi="Arial" w:cs="Arial"/>
                <w:b/>
                <w:bCs/>
                <w:color w:val="FFFFFF" w:themeColor="background1"/>
                <w:sz w:val="18"/>
                <w:szCs w:val="18"/>
                <w:lang w:val="es-ES_tradnl"/>
              </w:rPr>
              <w:t>Acción</w:t>
            </w:r>
          </w:p>
        </w:tc>
        <w:tc>
          <w:tcPr>
            <w:tcW w:w="1574" w:type="dxa"/>
            <w:shd w:val="clear" w:color="auto" w:fill="2F5496" w:themeFill="accent1" w:themeFillShade="BF"/>
            <w:vAlign w:val="bottom"/>
          </w:tcPr>
          <w:p w14:paraId="66479A0B" w14:textId="77777777" w:rsidR="00722756" w:rsidRPr="006044D6" w:rsidRDefault="00722756" w:rsidP="00660E77">
            <w:pPr>
              <w:spacing w:before="100" w:after="100" w:line="240" w:lineRule="auto"/>
              <w:jc w:val="center"/>
              <w:rPr>
                <w:rFonts w:ascii="Arial" w:hAnsi="Arial" w:cs="Arial"/>
                <w:b/>
                <w:bCs/>
                <w:color w:val="FFFFFF" w:themeColor="background1"/>
                <w:sz w:val="18"/>
                <w:szCs w:val="18"/>
                <w:lang w:val="es-ES_tradnl"/>
              </w:rPr>
            </w:pPr>
            <w:r w:rsidRPr="006044D6">
              <w:rPr>
                <w:rFonts w:ascii="Arial" w:hAnsi="Arial" w:cs="Arial"/>
                <w:b/>
                <w:bCs/>
                <w:color w:val="FFFFFF" w:themeColor="background1"/>
                <w:sz w:val="18"/>
                <w:szCs w:val="18"/>
                <w:lang w:val="es-ES_tradnl"/>
              </w:rPr>
              <w:t>Responsable</w:t>
            </w:r>
          </w:p>
        </w:tc>
      </w:tr>
      <w:tr w:rsidR="00722756" w:rsidRPr="006044D6" w14:paraId="30D941F5" w14:textId="77777777" w:rsidTr="00844312">
        <w:trPr>
          <w:trHeight w:val="288"/>
        </w:trPr>
        <w:tc>
          <w:tcPr>
            <w:tcW w:w="883" w:type="dxa"/>
            <w:shd w:val="clear" w:color="auto" w:fill="auto"/>
            <w:noWrap/>
            <w:vAlign w:val="center"/>
          </w:tcPr>
          <w:p w14:paraId="2CBB30CA" w14:textId="77777777" w:rsidR="00722756" w:rsidRPr="006044D6" w:rsidRDefault="00722756" w:rsidP="00660E77">
            <w:pPr>
              <w:spacing w:before="100" w:after="100" w:line="240" w:lineRule="auto"/>
              <w:jc w:val="center"/>
              <w:rPr>
                <w:rFonts w:ascii="Arial" w:hAnsi="Arial" w:cs="Arial"/>
                <w:sz w:val="18"/>
                <w:szCs w:val="18"/>
                <w:lang w:val="es-ES_tradnl"/>
              </w:rPr>
            </w:pPr>
            <w:r w:rsidRPr="006044D6">
              <w:rPr>
                <w:rFonts w:ascii="Arial" w:hAnsi="Arial" w:cs="Arial"/>
                <w:sz w:val="18"/>
                <w:szCs w:val="18"/>
                <w:lang w:val="es-ES_tradnl"/>
              </w:rPr>
              <w:t>1</w:t>
            </w:r>
          </w:p>
        </w:tc>
        <w:tc>
          <w:tcPr>
            <w:tcW w:w="6090" w:type="dxa"/>
            <w:shd w:val="clear" w:color="auto" w:fill="auto"/>
            <w:vAlign w:val="center"/>
          </w:tcPr>
          <w:p w14:paraId="244B6E1B" w14:textId="77777777" w:rsidR="00722756" w:rsidRPr="006044D6" w:rsidRDefault="00722756" w:rsidP="00660E77">
            <w:pPr>
              <w:spacing w:before="100" w:after="100" w:line="240" w:lineRule="auto"/>
              <w:rPr>
                <w:rFonts w:ascii="Arial" w:hAnsi="Arial" w:cs="Arial"/>
                <w:sz w:val="18"/>
                <w:szCs w:val="18"/>
                <w:lang w:val="es-ES_tradnl"/>
              </w:rPr>
            </w:pPr>
            <w:r w:rsidRPr="006044D6">
              <w:rPr>
                <w:rFonts w:ascii="Arial" w:hAnsi="Arial" w:cs="Arial"/>
                <w:sz w:val="18"/>
                <w:szCs w:val="18"/>
                <w:lang w:val="es-ES_tradnl"/>
              </w:rPr>
              <w:t xml:space="preserve">Remite </w:t>
            </w:r>
            <w:r w:rsidRPr="006044D6">
              <w:rPr>
                <w:rFonts w:ascii="Arial" w:hAnsi="Arial" w:cs="Arial"/>
                <w:color w:val="000000"/>
                <w:sz w:val="18"/>
                <w:szCs w:val="18"/>
                <w:lang w:val="es-ES_tradnl"/>
              </w:rPr>
              <w:t>facturas, recibos u otra documentación de respaldo de conformidad al bien o servicio recibido, o de desembolso a beneficiarios de convocatorias.</w:t>
            </w:r>
          </w:p>
        </w:tc>
        <w:tc>
          <w:tcPr>
            <w:tcW w:w="1574" w:type="dxa"/>
            <w:shd w:val="clear" w:color="auto" w:fill="auto"/>
            <w:vAlign w:val="center"/>
          </w:tcPr>
          <w:p w14:paraId="7CCBC88A" w14:textId="77777777" w:rsidR="00722756" w:rsidRPr="006044D6" w:rsidRDefault="00722756" w:rsidP="00660E77">
            <w:pPr>
              <w:spacing w:before="100" w:after="100" w:line="240" w:lineRule="auto"/>
              <w:jc w:val="center"/>
              <w:rPr>
                <w:rFonts w:ascii="Arial" w:hAnsi="Arial" w:cs="Arial"/>
                <w:sz w:val="18"/>
                <w:szCs w:val="18"/>
                <w:lang w:val="es-ES_tradnl"/>
              </w:rPr>
            </w:pPr>
            <w:r w:rsidRPr="006044D6">
              <w:rPr>
                <w:rFonts w:ascii="Arial" w:hAnsi="Arial" w:cs="Arial"/>
                <w:sz w:val="18"/>
                <w:szCs w:val="18"/>
                <w:lang w:val="es-ES_tradnl"/>
              </w:rPr>
              <w:t>UEP</w:t>
            </w:r>
          </w:p>
        </w:tc>
      </w:tr>
      <w:tr w:rsidR="00722756" w:rsidRPr="006044D6" w14:paraId="71A7E0BE" w14:textId="77777777" w:rsidTr="00844312">
        <w:trPr>
          <w:trHeight w:val="288"/>
        </w:trPr>
        <w:tc>
          <w:tcPr>
            <w:tcW w:w="883" w:type="dxa"/>
            <w:shd w:val="clear" w:color="auto" w:fill="auto"/>
            <w:noWrap/>
            <w:vAlign w:val="center"/>
          </w:tcPr>
          <w:p w14:paraId="19C4162B" w14:textId="77777777" w:rsidR="00722756" w:rsidRPr="006044D6" w:rsidRDefault="00722756" w:rsidP="00660E77">
            <w:pPr>
              <w:spacing w:before="100" w:after="100" w:line="240" w:lineRule="auto"/>
              <w:jc w:val="center"/>
              <w:rPr>
                <w:rFonts w:ascii="Arial" w:hAnsi="Arial" w:cs="Arial"/>
                <w:sz w:val="18"/>
                <w:szCs w:val="18"/>
                <w:lang w:val="es-ES_tradnl"/>
              </w:rPr>
            </w:pPr>
            <w:r w:rsidRPr="006044D6">
              <w:rPr>
                <w:rFonts w:ascii="Arial" w:hAnsi="Arial" w:cs="Arial"/>
                <w:sz w:val="18"/>
                <w:szCs w:val="18"/>
                <w:lang w:val="es-ES_tradnl"/>
              </w:rPr>
              <w:t>2</w:t>
            </w:r>
          </w:p>
        </w:tc>
        <w:tc>
          <w:tcPr>
            <w:tcW w:w="6090" w:type="dxa"/>
            <w:shd w:val="clear" w:color="auto" w:fill="auto"/>
            <w:vAlign w:val="center"/>
          </w:tcPr>
          <w:p w14:paraId="12933203" w14:textId="77777777" w:rsidR="00722756" w:rsidRPr="006044D6" w:rsidRDefault="00722756" w:rsidP="00660E77">
            <w:pPr>
              <w:spacing w:before="100" w:after="100" w:line="240" w:lineRule="auto"/>
              <w:rPr>
                <w:rFonts w:ascii="Arial" w:hAnsi="Arial" w:cs="Arial"/>
                <w:color w:val="000000"/>
                <w:sz w:val="18"/>
                <w:szCs w:val="18"/>
                <w:lang w:val="es-ES_tradnl"/>
              </w:rPr>
            </w:pPr>
            <w:r w:rsidRPr="006044D6">
              <w:rPr>
                <w:rFonts w:ascii="Arial" w:hAnsi="Arial" w:cs="Arial"/>
                <w:sz w:val="18"/>
                <w:szCs w:val="18"/>
                <w:lang w:val="es-ES_tradnl"/>
              </w:rPr>
              <w:t xml:space="preserve">Tesorería recibe </w:t>
            </w:r>
            <w:r w:rsidRPr="006044D6">
              <w:rPr>
                <w:rFonts w:ascii="Arial" w:hAnsi="Arial" w:cs="Arial"/>
                <w:color w:val="000000"/>
                <w:sz w:val="18"/>
                <w:szCs w:val="18"/>
                <w:lang w:val="es-ES_tradnl"/>
              </w:rPr>
              <w:t>facturas, recibos u otra documentación de respaldo de conformidad al bien o servicio recibido</w:t>
            </w:r>
            <w:r w:rsidRPr="006044D6">
              <w:rPr>
                <w:rFonts w:ascii="Arial" w:hAnsi="Arial" w:cs="Arial"/>
                <w:sz w:val="18"/>
                <w:szCs w:val="18"/>
                <w:lang w:val="es-ES_tradnl"/>
              </w:rPr>
              <w:t xml:space="preserve">. </w:t>
            </w:r>
          </w:p>
        </w:tc>
        <w:tc>
          <w:tcPr>
            <w:tcW w:w="1574" w:type="dxa"/>
            <w:shd w:val="clear" w:color="auto" w:fill="auto"/>
            <w:vAlign w:val="center"/>
          </w:tcPr>
          <w:p w14:paraId="33F24E05" w14:textId="77777777" w:rsidR="00722756" w:rsidRPr="006044D6" w:rsidRDefault="00722756" w:rsidP="00660E77">
            <w:pPr>
              <w:spacing w:before="100" w:after="100" w:line="240" w:lineRule="auto"/>
              <w:jc w:val="center"/>
              <w:rPr>
                <w:rFonts w:ascii="Arial" w:hAnsi="Arial" w:cs="Arial"/>
                <w:sz w:val="18"/>
                <w:szCs w:val="18"/>
                <w:lang w:val="es-ES_tradnl"/>
              </w:rPr>
            </w:pPr>
            <w:r w:rsidRPr="006044D6">
              <w:rPr>
                <w:rFonts w:ascii="Arial" w:hAnsi="Arial" w:cs="Arial"/>
                <w:sz w:val="18"/>
                <w:szCs w:val="18"/>
                <w:lang w:val="es-ES_tradnl"/>
              </w:rPr>
              <w:t>Tesorería</w:t>
            </w:r>
          </w:p>
        </w:tc>
      </w:tr>
      <w:tr w:rsidR="00722756" w:rsidRPr="006044D6" w14:paraId="4C1A8E77" w14:textId="77777777" w:rsidTr="00844312">
        <w:trPr>
          <w:trHeight w:val="309"/>
        </w:trPr>
        <w:tc>
          <w:tcPr>
            <w:tcW w:w="883" w:type="dxa"/>
            <w:shd w:val="clear" w:color="auto" w:fill="auto"/>
            <w:noWrap/>
            <w:vAlign w:val="center"/>
          </w:tcPr>
          <w:p w14:paraId="5065CB70" w14:textId="77777777" w:rsidR="00722756" w:rsidRPr="006044D6" w:rsidRDefault="00722756" w:rsidP="00660E77">
            <w:pPr>
              <w:spacing w:before="100" w:after="100" w:line="240" w:lineRule="auto"/>
              <w:jc w:val="center"/>
              <w:rPr>
                <w:rFonts w:ascii="Arial" w:hAnsi="Arial" w:cs="Arial"/>
                <w:sz w:val="18"/>
                <w:szCs w:val="18"/>
                <w:lang w:val="es-ES_tradnl"/>
              </w:rPr>
            </w:pPr>
            <w:r w:rsidRPr="006044D6">
              <w:rPr>
                <w:rFonts w:ascii="Arial" w:hAnsi="Arial" w:cs="Arial"/>
                <w:sz w:val="18"/>
                <w:szCs w:val="18"/>
                <w:lang w:val="es-ES_tradnl"/>
              </w:rPr>
              <w:t>3</w:t>
            </w:r>
          </w:p>
        </w:tc>
        <w:tc>
          <w:tcPr>
            <w:tcW w:w="6090" w:type="dxa"/>
            <w:shd w:val="clear" w:color="auto" w:fill="auto"/>
            <w:vAlign w:val="center"/>
          </w:tcPr>
          <w:p w14:paraId="6C3A6F9C" w14:textId="77777777" w:rsidR="00722756" w:rsidRPr="006044D6" w:rsidRDefault="00722756" w:rsidP="00660E77">
            <w:pPr>
              <w:spacing w:before="100" w:after="100" w:line="240" w:lineRule="auto"/>
              <w:rPr>
                <w:rFonts w:ascii="Arial" w:hAnsi="Arial" w:cs="Arial"/>
                <w:sz w:val="18"/>
                <w:szCs w:val="18"/>
                <w:lang w:val="es-ES_tradnl"/>
              </w:rPr>
            </w:pPr>
            <w:r w:rsidRPr="006044D6">
              <w:rPr>
                <w:rFonts w:ascii="Arial" w:hAnsi="Arial" w:cs="Arial"/>
                <w:sz w:val="18"/>
                <w:szCs w:val="18"/>
                <w:lang w:val="es-ES_tradnl"/>
              </w:rPr>
              <w:t>Registrar en el Auxiliar de Obligaciones por Pagar los datos contenidos en los documentos probatorios que respalden la adquisición del bien o servicio. (RUC del Proveedor, tipo de documento de respaldo, forma de pago, numero de documento, numero de quedan, etc.).</w:t>
            </w:r>
          </w:p>
        </w:tc>
        <w:tc>
          <w:tcPr>
            <w:tcW w:w="1574" w:type="dxa"/>
            <w:shd w:val="clear" w:color="auto" w:fill="auto"/>
            <w:vAlign w:val="center"/>
          </w:tcPr>
          <w:p w14:paraId="18D8B167" w14:textId="77777777" w:rsidR="00722756" w:rsidRPr="006044D6" w:rsidRDefault="00812B96" w:rsidP="00660E77">
            <w:pPr>
              <w:spacing w:before="100" w:after="100" w:line="240" w:lineRule="auto"/>
              <w:ind w:left="290" w:hanging="290"/>
              <w:jc w:val="center"/>
              <w:rPr>
                <w:rFonts w:ascii="Arial" w:hAnsi="Arial" w:cs="Arial"/>
                <w:sz w:val="18"/>
                <w:szCs w:val="18"/>
                <w:lang w:val="es-ES_tradnl"/>
              </w:rPr>
            </w:pPr>
            <w:r w:rsidRPr="006044D6">
              <w:rPr>
                <w:rFonts w:ascii="Arial" w:hAnsi="Arial" w:cs="Arial"/>
                <w:sz w:val="18"/>
                <w:szCs w:val="18"/>
                <w:lang w:val="es-ES_tradnl"/>
              </w:rPr>
              <w:t>Técnico de</w:t>
            </w:r>
            <w:r w:rsidR="00722756" w:rsidRPr="006044D6">
              <w:rPr>
                <w:rFonts w:ascii="Arial" w:hAnsi="Arial" w:cs="Arial"/>
                <w:sz w:val="18"/>
                <w:szCs w:val="18"/>
                <w:lang w:val="es-ES_tradnl"/>
              </w:rPr>
              <w:t xml:space="preserve"> Tesorería.</w:t>
            </w:r>
          </w:p>
        </w:tc>
      </w:tr>
      <w:tr w:rsidR="00722756" w:rsidRPr="006044D6" w14:paraId="5C660A34" w14:textId="77777777" w:rsidTr="00844312">
        <w:trPr>
          <w:trHeight w:val="325"/>
        </w:trPr>
        <w:tc>
          <w:tcPr>
            <w:tcW w:w="883" w:type="dxa"/>
            <w:shd w:val="clear" w:color="auto" w:fill="auto"/>
            <w:noWrap/>
            <w:vAlign w:val="center"/>
          </w:tcPr>
          <w:p w14:paraId="31D84119" w14:textId="77777777" w:rsidR="00722756" w:rsidRPr="006044D6" w:rsidRDefault="00722756" w:rsidP="00660E77">
            <w:pPr>
              <w:spacing w:before="100" w:after="100" w:line="240" w:lineRule="auto"/>
              <w:jc w:val="center"/>
              <w:rPr>
                <w:rFonts w:ascii="Arial" w:hAnsi="Arial" w:cs="Arial"/>
                <w:sz w:val="18"/>
                <w:szCs w:val="18"/>
                <w:lang w:val="es-ES_tradnl"/>
              </w:rPr>
            </w:pPr>
            <w:r w:rsidRPr="006044D6">
              <w:rPr>
                <w:rFonts w:ascii="Arial" w:hAnsi="Arial" w:cs="Arial"/>
                <w:sz w:val="18"/>
                <w:szCs w:val="18"/>
                <w:lang w:val="es-ES_tradnl"/>
              </w:rPr>
              <w:t>4</w:t>
            </w:r>
          </w:p>
        </w:tc>
        <w:tc>
          <w:tcPr>
            <w:tcW w:w="6090" w:type="dxa"/>
            <w:shd w:val="clear" w:color="auto" w:fill="auto"/>
            <w:vAlign w:val="center"/>
          </w:tcPr>
          <w:p w14:paraId="50463C11" w14:textId="77777777" w:rsidR="00722756" w:rsidRPr="006044D6" w:rsidRDefault="00722756" w:rsidP="00660E77">
            <w:pPr>
              <w:spacing w:before="100" w:after="100" w:line="240" w:lineRule="auto"/>
              <w:rPr>
                <w:rFonts w:ascii="Arial" w:hAnsi="Arial" w:cs="Arial"/>
                <w:sz w:val="18"/>
                <w:szCs w:val="18"/>
                <w:lang w:val="es-ES_tradnl"/>
              </w:rPr>
            </w:pPr>
            <w:r w:rsidRPr="006044D6">
              <w:rPr>
                <w:rFonts w:ascii="Arial" w:hAnsi="Arial" w:cs="Arial"/>
                <w:sz w:val="18"/>
                <w:szCs w:val="18"/>
                <w:lang w:val="es-ES_tradnl"/>
              </w:rPr>
              <w:t xml:space="preserve">Remitir a Contabilidad, todos los documentos probatorios originales, cuyos datos fueron incorporados en el Auxiliar de Obligaciones por Pagar. </w:t>
            </w:r>
          </w:p>
        </w:tc>
        <w:tc>
          <w:tcPr>
            <w:tcW w:w="1574" w:type="dxa"/>
            <w:shd w:val="clear" w:color="auto" w:fill="auto"/>
            <w:vAlign w:val="center"/>
          </w:tcPr>
          <w:p w14:paraId="317B25CD" w14:textId="77777777" w:rsidR="00722756" w:rsidRPr="006044D6" w:rsidRDefault="00722756" w:rsidP="00660E77">
            <w:pPr>
              <w:spacing w:before="100" w:after="100" w:line="240" w:lineRule="auto"/>
              <w:jc w:val="center"/>
              <w:rPr>
                <w:rFonts w:ascii="Arial" w:hAnsi="Arial" w:cs="Arial"/>
                <w:sz w:val="18"/>
                <w:szCs w:val="18"/>
                <w:lang w:val="es-ES_tradnl"/>
              </w:rPr>
            </w:pPr>
            <w:r w:rsidRPr="006044D6">
              <w:rPr>
                <w:rFonts w:ascii="Arial" w:hAnsi="Arial" w:cs="Arial"/>
                <w:sz w:val="18"/>
                <w:szCs w:val="18"/>
                <w:lang w:val="es-ES_tradnl"/>
              </w:rPr>
              <w:t>Tesorería</w:t>
            </w:r>
          </w:p>
        </w:tc>
      </w:tr>
      <w:tr w:rsidR="00722756" w:rsidRPr="006044D6" w14:paraId="0EBF98F6" w14:textId="77777777" w:rsidTr="00844312">
        <w:trPr>
          <w:trHeight w:val="325"/>
        </w:trPr>
        <w:tc>
          <w:tcPr>
            <w:tcW w:w="883" w:type="dxa"/>
            <w:shd w:val="clear" w:color="auto" w:fill="auto"/>
            <w:noWrap/>
            <w:vAlign w:val="center"/>
          </w:tcPr>
          <w:p w14:paraId="51A259D6" w14:textId="77777777" w:rsidR="00722756" w:rsidRPr="006044D6" w:rsidRDefault="00722756" w:rsidP="00660E77">
            <w:pPr>
              <w:spacing w:before="100" w:after="100" w:line="240" w:lineRule="auto"/>
              <w:jc w:val="center"/>
              <w:rPr>
                <w:rFonts w:ascii="Arial" w:hAnsi="Arial" w:cs="Arial"/>
                <w:sz w:val="18"/>
                <w:szCs w:val="18"/>
                <w:lang w:val="es-ES_tradnl"/>
              </w:rPr>
            </w:pPr>
            <w:r w:rsidRPr="006044D6">
              <w:rPr>
                <w:rFonts w:ascii="Arial" w:hAnsi="Arial" w:cs="Arial"/>
                <w:sz w:val="18"/>
                <w:szCs w:val="18"/>
                <w:lang w:val="es-ES_tradnl"/>
              </w:rPr>
              <w:t>5</w:t>
            </w:r>
          </w:p>
        </w:tc>
        <w:tc>
          <w:tcPr>
            <w:tcW w:w="6090" w:type="dxa"/>
            <w:shd w:val="clear" w:color="auto" w:fill="auto"/>
            <w:vAlign w:val="center"/>
          </w:tcPr>
          <w:p w14:paraId="5C5D44A0" w14:textId="77777777" w:rsidR="00722756" w:rsidRPr="006044D6" w:rsidRDefault="00722756" w:rsidP="00660E77">
            <w:pPr>
              <w:spacing w:before="100" w:after="100" w:line="240" w:lineRule="auto"/>
              <w:rPr>
                <w:rFonts w:ascii="Arial" w:hAnsi="Arial" w:cs="Arial"/>
                <w:sz w:val="18"/>
                <w:szCs w:val="18"/>
                <w:lang w:val="es-ES_tradnl"/>
              </w:rPr>
            </w:pPr>
            <w:r w:rsidRPr="006044D6">
              <w:rPr>
                <w:rFonts w:ascii="Arial" w:hAnsi="Arial" w:cs="Arial"/>
                <w:sz w:val="18"/>
                <w:szCs w:val="18"/>
                <w:lang w:val="es-ES_tradnl"/>
              </w:rPr>
              <w:t xml:space="preserve">Recibir la documentación probatoria, traslada a los técnicos para su revisión. </w:t>
            </w:r>
          </w:p>
        </w:tc>
        <w:tc>
          <w:tcPr>
            <w:tcW w:w="1574" w:type="dxa"/>
            <w:shd w:val="clear" w:color="auto" w:fill="auto"/>
            <w:vAlign w:val="center"/>
          </w:tcPr>
          <w:p w14:paraId="011E9ED2" w14:textId="5F7CA5CF" w:rsidR="00722756" w:rsidRPr="006044D6" w:rsidRDefault="00722756" w:rsidP="00660E77">
            <w:pPr>
              <w:spacing w:before="100" w:after="100" w:line="240" w:lineRule="auto"/>
              <w:jc w:val="center"/>
              <w:rPr>
                <w:rFonts w:ascii="Arial" w:hAnsi="Arial" w:cs="Arial"/>
                <w:sz w:val="18"/>
                <w:szCs w:val="18"/>
                <w:lang w:val="es-ES_tradnl"/>
              </w:rPr>
            </w:pPr>
            <w:r w:rsidRPr="006044D6">
              <w:rPr>
                <w:rFonts w:ascii="Arial" w:hAnsi="Arial" w:cs="Arial"/>
                <w:sz w:val="18"/>
                <w:szCs w:val="18"/>
                <w:lang w:val="es-ES_tradnl"/>
              </w:rPr>
              <w:t>Contabilidad</w:t>
            </w:r>
          </w:p>
        </w:tc>
      </w:tr>
      <w:tr w:rsidR="00722756" w:rsidRPr="006044D6" w14:paraId="546ADD4A" w14:textId="77777777" w:rsidTr="00844312">
        <w:trPr>
          <w:trHeight w:val="325"/>
        </w:trPr>
        <w:tc>
          <w:tcPr>
            <w:tcW w:w="883" w:type="dxa"/>
            <w:shd w:val="clear" w:color="auto" w:fill="auto"/>
            <w:noWrap/>
            <w:vAlign w:val="center"/>
          </w:tcPr>
          <w:p w14:paraId="675BD175" w14:textId="77777777" w:rsidR="00722756" w:rsidRPr="006044D6" w:rsidRDefault="00722756" w:rsidP="00660E77">
            <w:pPr>
              <w:spacing w:before="100" w:after="100" w:line="240" w:lineRule="auto"/>
              <w:jc w:val="center"/>
              <w:rPr>
                <w:rFonts w:ascii="Arial" w:hAnsi="Arial" w:cs="Arial"/>
                <w:sz w:val="18"/>
                <w:szCs w:val="18"/>
                <w:lang w:val="es-ES_tradnl"/>
              </w:rPr>
            </w:pPr>
            <w:r w:rsidRPr="006044D6">
              <w:rPr>
                <w:rFonts w:ascii="Arial" w:hAnsi="Arial" w:cs="Arial"/>
                <w:sz w:val="18"/>
                <w:szCs w:val="18"/>
                <w:lang w:val="es-ES_tradnl"/>
              </w:rPr>
              <w:t>6</w:t>
            </w:r>
          </w:p>
        </w:tc>
        <w:tc>
          <w:tcPr>
            <w:tcW w:w="6090" w:type="dxa"/>
            <w:shd w:val="clear" w:color="auto" w:fill="auto"/>
            <w:vAlign w:val="center"/>
          </w:tcPr>
          <w:p w14:paraId="487F74C5" w14:textId="77777777" w:rsidR="00722756" w:rsidRPr="006044D6" w:rsidRDefault="00722756" w:rsidP="00660E77">
            <w:pPr>
              <w:spacing w:before="100" w:after="100" w:line="240" w:lineRule="auto"/>
              <w:rPr>
                <w:rFonts w:ascii="Arial" w:hAnsi="Arial" w:cs="Arial"/>
                <w:sz w:val="18"/>
                <w:szCs w:val="18"/>
                <w:lang w:val="es-ES_tradnl"/>
              </w:rPr>
            </w:pPr>
            <w:r w:rsidRPr="006044D6">
              <w:rPr>
                <w:rFonts w:ascii="Arial" w:hAnsi="Arial" w:cs="Arial"/>
                <w:sz w:val="18"/>
                <w:szCs w:val="18"/>
                <w:lang w:val="es-ES_tradnl"/>
              </w:rPr>
              <w:t xml:space="preserve">Revisar y analizar la documentación probatoria a fin de que este completa. </w:t>
            </w:r>
          </w:p>
        </w:tc>
        <w:tc>
          <w:tcPr>
            <w:tcW w:w="1574" w:type="dxa"/>
            <w:shd w:val="clear" w:color="auto" w:fill="auto"/>
            <w:vAlign w:val="center"/>
          </w:tcPr>
          <w:p w14:paraId="5CAF8414" w14:textId="4BF1EED5" w:rsidR="00722756" w:rsidRPr="006044D6" w:rsidRDefault="00722756" w:rsidP="00660E77">
            <w:pPr>
              <w:spacing w:before="100" w:after="100" w:line="240" w:lineRule="auto"/>
              <w:jc w:val="center"/>
              <w:rPr>
                <w:rFonts w:ascii="Arial" w:hAnsi="Arial" w:cs="Arial"/>
                <w:sz w:val="18"/>
                <w:szCs w:val="18"/>
                <w:lang w:val="es-ES_tradnl"/>
              </w:rPr>
            </w:pPr>
            <w:r w:rsidRPr="006044D6">
              <w:rPr>
                <w:rFonts w:ascii="Arial" w:hAnsi="Arial" w:cs="Arial"/>
                <w:sz w:val="18"/>
                <w:szCs w:val="18"/>
                <w:lang w:val="es-ES_tradnl"/>
              </w:rPr>
              <w:t>Técnico Contable</w:t>
            </w:r>
          </w:p>
        </w:tc>
      </w:tr>
      <w:tr w:rsidR="00722756" w:rsidRPr="006044D6" w14:paraId="54A15671" w14:textId="77777777" w:rsidTr="00844312">
        <w:trPr>
          <w:trHeight w:val="325"/>
        </w:trPr>
        <w:tc>
          <w:tcPr>
            <w:tcW w:w="883" w:type="dxa"/>
            <w:shd w:val="clear" w:color="auto" w:fill="auto"/>
            <w:noWrap/>
            <w:vAlign w:val="center"/>
          </w:tcPr>
          <w:p w14:paraId="22B83A8C" w14:textId="77777777" w:rsidR="00722756" w:rsidRPr="006044D6" w:rsidRDefault="00722756" w:rsidP="00660E77">
            <w:pPr>
              <w:spacing w:before="100" w:after="100" w:line="240" w:lineRule="auto"/>
              <w:jc w:val="center"/>
              <w:rPr>
                <w:rFonts w:ascii="Arial" w:hAnsi="Arial" w:cs="Arial"/>
                <w:sz w:val="18"/>
                <w:szCs w:val="18"/>
                <w:lang w:val="es-ES_tradnl"/>
              </w:rPr>
            </w:pPr>
            <w:r w:rsidRPr="006044D6">
              <w:rPr>
                <w:rFonts w:ascii="Arial" w:hAnsi="Arial" w:cs="Arial"/>
                <w:sz w:val="18"/>
                <w:szCs w:val="18"/>
                <w:lang w:val="es-ES_tradnl"/>
              </w:rPr>
              <w:t>7</w:t>
            </w:r>
          </w:p>
        </w:tc>
        <w:tc>
          <w:tcPr>
            <w:tcW w:w="6090" w:type="dxa"/>
            <w:shd w:val="clear" w:color="auto" w:fill="auto"/>
            <w:vAlign w:val="center"/>
          </w:tcPr>
          <w:p w14:paraId="10AADE76" w14:textId="77777777" w:rsidR="00722756" w:rsidRPr="006044D6" w:rsidRDefault="00722756" w:rsidP="00660E77">
            <w:pPr>
              <w:spacing w:before="100" w:after="100" w:line="240" w:lineRule="auto"/>
              <w:rPr>
                <w:rFonts w:ascii="Arial" w:hAnsi="Arial" w:cs="Arial"/>
                <w:sz w:val="18"/>
                <w:szCs w:val="18"/>
                <w:lang w:val="es-ES_tradnl"/>
              </w:rPr>
            </w:pPr>
            <w:r w:rsidRPr="006044D6">
              <w:rPr>
                <w:rFonts w:ascii="Arial" w:hAnsi="Arial" w:cs="Arial"/>
                <w:sz w:val="18"/>
                <w:szCs w:val="18"/>
                <w:lang w:val="es-ES_tradnl"/>
              </w:rPr>
              <w:t xml:space="preserve">Validar los movimientos correspondientes a las obligaciones y se registra el devengado del egreso. </w:t>
            </w:r>
          </w:p>
        </w:tc>
        <w:tc>
          <w:tcPr>
            <w:tcW w:w="1574" w:type="dxa"/>
            <w:shd w:val="clear" w:color="auto" w:fill="auto"/>
            <w:vAlign w:val="center"/>
          </w:tcPr>
          <w:p w14:paraId="062500EE" w14:textId="77777777" w:rsidR="00722756" w:rsidRPr="006044D6" w:rsidRDefault="00812B96" w:rsidP="00660E77">
            <w:pPr>
              <w:spacing w:before="100" w:after="100" w:line="240" w:lineRule="auto"/>
              <w:jc w:val="center"/>
              <w:rPr>
                <w:rFonts w:ascii="Arial" w:hAnsi="Arial" w:cs="Arial"/>
                <w:sz w:val="18"/>
                <w:szCs w:val="18"/>
                <w:lang w:val="es-ES_tradnl"/>
              </w:rPr>
            </w:pPr>
            <w:r w:rsidRPr="006044D6">
              <w:rPr>
                <w:rFonts w:ascii="Arial" w:hAnsi="Arial" w:cs="Arial"/>
                <w:sz w:val="18"/>
                <w:szCs w:val="18"/>
                <w:lang w:val="es-ES_tradnl"/>
              </w:rPr>
              <w:t>Técnico Contable</w:t>
            </w:r>
          </w:p>
        </w:tc>
      </w:tr>
      <w:tr w:rsidR="00722756" w:rsidRPr="006044D6" w14:paraId="44096EBC" w14:textId="77777777" w:rsidTr="00844312">
        <w:trPr>
          <w:trHeight w:val="325"/>
        </w:trPr>
        <w:tc>
          <w:tcPr>
            <w:tcW w:w="883" w:type="dxa"/>
            <w:shd w:val="clear" w:color="auto" w:fill="auto"/>
            <w:noWrap/>
            <w:vAlign w:val="center"/>
          </w:tcPr>
          <w:p w14:paraId="4C7E1ECB" w14:textId="77777777" w:rsidR="00722756" w:rsidRPr="006044D6" w:rsidRDefault="00722756" w:rsidP="00660E77">
            <w:pPr>
              <w:spacing w:before="100" w:after="100" w:line="240" w:lineRule="auto"/>
              <w:jc w:val="center"/>
              <w:rPr>
                <w:rFonts w:ascii="Arial" w:hAnsi="Arial" w:cs="Arial"/>
                <w:sz w:val="18"/>
                <w:szCs w:val="18"/>
                <w:lang w:val="es-ES_tradnl"/>
              </w:rPr>
            </w:pPr>
            <w:r w:rsidRPr="006044D6">
              <w:rPr>
                <w:rFonts w:ascii="Arial" w:hAnsi="Arial" w:cs="Arial"/>
                <w:sz w:val="18"/>
                <w:szCs w:val="18"/>
                <w:lang w:val="es-ES_tradnl"/>
              </w:rPr>
              <w:t>8</w:t>
            </w:r>
          </w:p>
        </w:tc>
        <w:tc>
          <w:tcPr>
            <w:tcW w:w="6090" w:type="dxa"/>
            <w:shd w:val="clear" w:color="auto" w:fill="auto"/>
            <w:vAlign w:val="center"/>
          </w:tcPr>
          <w:p w14:paraId="1D70213F" w14:textId="5075C6F0" w:rsidR="00722756" w:rsidRPr="006044D6" w:rsidRDefault="00722756" w:rsidP="00660E77">
            <w:pPr>
              <w:spacing w:before="100" w:after="100" w:line="240" w:lineRule="auto"/>
              <w:rPr>
                <w:rFonts w:ascii="Arial" w:hAnsi="Arial" w:cs="Arial"/>
                <w:sz w:val="18"/>
                <w:szCs w:val="18"/>
                <w:lang w:val="es-ES_tradnl"/>
              </w:rPr>
            </w:pPr>
            <w:r w:rsidRPr="006044D6">
              <w:rPr>
                <w:rFonts w:ascii="Arial" w:hAnsi="Arial" w:cs="Arial"/>
                <w:sz w:val="18"/>
                <w:szCs w:val="18"/>
                <w:lang w:val="es-ES_tradnl"/>
              </w:rPr>
              <w:t>De existir observaciones sobre el registro efectuado por Tesorería, se remitirá el registro observado vía informática a Tesorería para que efect</w:t>
            </w:r>
            <w:r w:rsidR="000C6D0C" w:rsidRPr="006044D6">
              <w:rPr>
                <w:rFonts w:ascii="Arial" w:hAnsi="Arial" w:cs="Arial"/>
                <w:sz w:val="18"/>
                <w:szCs w:val="18"/>
                <w:lang w:val="es-ES_tradnl"/>
              </w:rPr>
              <w:t>úe</w:t>
            </w:r>
            <w:r w:rsidRPr="006044D6">
              <w:rPr>
                <w:rFonts w:ascii="Arial" w:hAnsi="Arial" w:cs="Arial"/>
                <w:sz w:val="18"/>
                <w:szCs w:val="18"/>
                <w:lang w:val="es-ES_tradnl"/>
              </w:rPr>
              <w:t xml:space="preserve"> las correcciones pertinentes, si la inconsistencia se refiere a la documentación probatoria esta deberá ser remitida a Tesorería para su Verificación. </w:t>
            </w:r>
          </w:p>
        </w:tc>
        <w:tc>
          <w:tcPr>
            <w:tcW w:w="1574" w:type="dxa"/>
            <w:shd w:val="clear" w:color="auto" w:fill="auto"/>
            <w:vAlign w:val="center"/>
          </w:tcPr>
          <w:p w14:paraId="71B83D02" w14:textId="77777777" w:rsidR="00722756" w:rsidRPr="006044D6" w:rsidRDefault="00812B96" w:rsidP="00660E77">
            <w:pPr>
              <w:spacing w:before="100" w:after="100" w:line="240" w:lineRule="auto"/>
              <w:jc w:val="center"/>
              <w:rPr>
                <w:rFonts w:ascii="Arial" w:hAnsi="Arial" w:cs="Arial"/>
                <w:sz w:val="18"/>
                <w:szCs w:val="18"/>
                <w:lang w:val="es-ES_tradnl"/>
              </w:rPr>
            </w:pPr>
            <w:r w:rsidRPr="006044D6">
              <w:rPr>
                <w:rFonts w:ascii="Arial" w:hAnsi="Arial" w:cs="Arial"/>
                <w:sz w:val="18"/>
                <w:szCs w:val="18"/>
                <w:lang w:val="es-ES_tradnl"/>
              </w:rPr>
              <w:t>Técnico Contable</w:t>
            </w:r>
          </w:p>
        </w:tc>
      </w:tr>
      <w:tr w:rsidR="00722756" w:rsidRPr="006044D6" w14:paraId="063BE4C9" w14:textId="77777777" w:rsidTr="00844312">
        <w:trPr>
          <w:trHeight w:val="325"/>
        </w:trPr>
        <w:tc>
          <w:tcPr>
            <w:tcW w:w="883" w:type="dxa"/>
            <w:shd w:val="clear" w:color="auto" w:fill="auto"/>
            <w:noWrap/>
            <w:vAlign w:val="center"/>
          </w:tcPr>
          <w:p w14:paraId="38EA09A0" w14:textId="77777777" w:rsidR="00722756" w:rsidRPr="006044D6" w:rsidRDefault="00722756" w:rsidP="00660E77">
            <w:pPr>
              <w:spacing w:before="100" w:after="100" w:line="240" w:lineRule="auto"/>
              <w:jc w:val="center"/>
              <w:rPr>
                <w:rFonts w:ascii="Arial" w:hAnsi="Arial" w:cs="Arial"/>
                <w:sz w:val="18"/>
                <w:szCs w:val="18"/>
                <w:lang w:val="es-ES_tradnl"/>
              </w:rPr>
            </w:pPr>
            <w:r w:rsidRPr="006044D6">
              <w:rPr>
                <w:rFonts w:ascii="Arial" w:hAnsi="Arial" w:cs="Arial"/>
                <w:sz w:val="18"/>
                <w:szCs w:val="18"/>
                <w:lang w:val="es-ES_tradnl"/>
              </w:rPr>
              <w:t>9</w:t>
            </w:r>
          </w:p>
        </w:tc>
        <w:tc>
          <w:tcPr>
            <w:tcW w:w="6090" w:type="dxa"/>
            <w:shd w:val="clear" w:color="auto" w:fill="auto"/>
            <w:vAlign w:val="center"/>
          </w:tcPr>
          <w:p w14:paraId="0580051D" w14:textId="77777777" w:rsidR="00722756" w:rsidRPr="006044D6" w:rsidRDefault="00722756" w:rsidP="00660E77">
            <w:pPr>
              <w:spacing w:before="100" w:after="100" w:line="240" w:lineRule="auto"/>
              <w:rPr>
                <w:rFonts w:ascii="Arial" w:hAnsi="Arial" w:cs="Arial"/>
                <w:sz w:val="18"/>
                <w:szCs w:val="18"/>
                <w:lang w:val="es-ES_tradnl"/>
              </w:rPr>
            </w:pPr>
            <w:r w:rsidRPr="006044D6">
              <w:rPr>
                <w:rFonts w:ascii="Arial" w:hAnsi="Arial" w:cs="Arial"/>
                <w:sz w:val="18"/>
                <w:szCs w:val="18"/>
                <w:lang w:val="es-ES_tradnl"/>
              </w:rPr>
              <w:t>Recibe documentación y/o observaciones al registro efectuado, verifica la documentación que este correcto y/o corrige el registro efectuado y comunica a Contabilidad lo realizado.</w:t>
            </w:r>
          </w:p>
        </w:tc>
        <w:tc>
          <w:tcPr>
            <w:tcW w:w="1574" w:type="dxa"/>
            <w:shd w:val="clear" w:color="auto" w:fill="auto"/>
            <w:vAlign w:val="center"/>
          </w:tcPr>
          <w:p w14:paraId="1B50CFAD" w14:textId="77777777" w:rsidR="00722756" w:rsidRPr="006044D6" w:rsidRDefault="00812B96" w:rsidP="00660E77">
            <w:pPr>
              <w:spacing w:before="100" w:after="100" w:line="240" w:lineRule="auto"/>
              <w:jc w:val="center"/>
              <w:rPr>
                <w:rFonts w:ascii="Arial" w:hAnsi="Arial" w:cs="Arial"/>
                <w:sz w:val="18"/>
                <w:szCs w:val="18"/>
                <w:lang w:val="es-ES_tradnl"/>
              </w:rPr>
            </w:pPr>
            <w:r w:rsidRPr="006044D6">
              <w:rPr>
                <w:rFonts w:ascii="Arial" w:hAnsi="Arial" w:cs="Arial"/>
                <w:sz w:val="18"/>
                <w:szCs w:val="18"/>
                <w:lang w:val="es-ES_tradnl"/>
              </w:rPr>
              <w:t>Técnico de</w:t>
            </w:r>
            <w:r w:rsidR="00722756" w:rsidRPr="006044D6">
              <w:rPr>
                <w:rFonts w:ascii="Arial" w:hAnsi="Arial" w:cs="Arial"/>
                <w:sz w:val="18"/>
                <w:szCs w:val="18"/>
                <w:lang w:val="es-ES_tradnl"/>
              </w:rPr>
              <w:t xml:space="preserve"> tesorería.</w:t>
            </w:r>
          </w:p>
        </w:tc>
      </w:tr>
      <w:tr w:rsidR="00722756" w:rsidRPr="006044D6" w14:paraId="2D763F70" w14:textId="77777777" w:rsidTr="00844312">
        <w:trPr>
          <w:trHeight w:val="325"/>
        </w:trPr>
        <w:tc>
          <w:tcPr>
            <w:tcW w:w="883" w:type="dxa"/>
            <w:shd w:val="clear" w:color="auto" w:fill="auto"/>
            <w:noWrap/>
            <w:vAlign w:val="center"/>
          </w:tcPr>
          <w:p w14:paraId="42C4AAB1" w14:textId="77777777" w:rsidR="00722756" w:rsidRPr="006044D6" w:rsidRDefault="00722756" w:rsidP="00660E77">
            <w:pPr>
              <w:spacing w:before="100" w:after="100" w:line="240" w:lineRule="auto"/>
              <w:jc w:val="center"/>
              <w:rPr>
                <w:rFonts w:ascii="Arial" w:hAnsi="Arial" w:cs="Arial"/>
                <w:sz w:val="18"/>
                <w:szCs w:val="18"/>
                <w:lang w:val="es-ES_tradnl"/>
              </w:rPr>
            </w:pPr>
            <w:r w:rsidRPr="006044D6">
              <w:rPr>
                <w:rFonts w:ascii="Arial" w:hAnsi="Arial" w:cs="Arial"/>
                <w:sz w:val="18"/>
                <w:szCs w:val="18"/>
                <w:lang w:val="es-ES_tradnl"/>
              </w:rPr>
              <w:t>10</w:t>
            </w:r>
          </w:p>
        </w:tc>
        <w:tc>
          <w:tcPr>
            <w:tcW w:w="6090" w:type="dxa"/>
            <w:shd w:val="clear" w:color="auto" w:fill="auto"/>
            <w:vAlign w:val="center"/>
          </w:tcPr>
          <w:p w14:paraId="0DD52092" w14:textId="515DC612" w:rsidR="00722756" w:rsidRPr="006044D6" w:rsidRDefault="00722756" w:rsidP="00660E77">
            <w:pPr>
              <w:spacing w:before="100" w:after="100" w:line="240" w:lineRule="auto"/>
              <w:rPr>
                <w:rFonts w:ascii="Arial" w:hAnsi="Arial" w:cs="Arial"/>
                <w:sz w:val="18"/>
                <w:szCs w:val="18"/>
                <w:lang w:val="es-ES_tradnl"/>
              </w:rPr>
            </w:pPr>
            <w:r w:rsidRPr="006044D6">
              <w:rPr>
                <w:rFonts w:ascii="Arial" w:hAnsi="Arial" w:cs="Arial"/>
                <w:sz w:val="18"/>
                <w:szCs w:val="18"/>
                <w:lang w:val="es-ES_tradnl"/>
              </w:rPr>
              <w:t>Después de efectuado el registro contable del devengado del egreso, se imprimirá el comprobante contable al cual anexará los documentos probatorio</w:t>
            </w:r>
            <w:r w:rsidR="000C6D0C" w:rsidRPr="006044D6">
              <w:rPr>
                <w:rFonts w:ascii="Arial" w:hAnsi="Arial" w:cs="Arial"/>
                <w:sz w:val="18"/>
                <w:szCs w:val="18"/>
                <w:lang w:val="es-ES_tradnl"/>
              </w:rPr>
              <w:t>s</w:t>
            </w:r>
            <w:r w:rsidRPr="006044D6">
              <w:rPr>
                <w:rFonts w:ascii="Arial" w:hAnsi="Arial" w:cs="Arial"/>
                <w:sz w:val="18"/>
                <w:szCs w:val="18"/>
                <w:lang w:val="es-ES_tradnl"/>
              </w:rPr>
              <w:t xml:space="preserve"> que dieron origen al registro, los cuales deberán ser archivados </w:t>
            </w:r>
            <w:r w:rsidR="00812B96" w:rsidRPr="006044D6">
              <w:rPr>
                <w:rFonts w:ascii="Arial" w:hAnsi="Arial" w:cs="Arial"/>
                <w:sz w:val="18"/>
                <w:szCs w:val="18"/>
                <w:lang w:val="es-ES_tradnl"/>
              </w:rPr>
              <w:t>de acuerdo con</w:t>
            </w:r>
            <w:r w:rsidRPr="006044D6">
              <w:rPr>
                <w:rFonts w:ascii="Arial" w:hAnsi="Arial" w:cs="Arial"/>
                <w:sz w:val="18"/>
                <w:szCs w:val="18"/>
                <w:lang w:val="es-ES_tradnl"/>
              </w:rPr>
              <w:t xml:space="preserve"> la normativa vigente.</w:t>
            </w:r>
          </w:p>
        </w:tc>
        <w:tc>
          <w:tcPr>
            <w:tcW w:w="1574" w:type="dxa"/>
            <w:shd w:val="clear" w:color="auto" w:fill="auto"/>
            <w:vAlign w:val="center"/>
          </w:tcPr>
          <w:p w14:paraId="444F3377" w14:textId="77777777" w:rsidR="00722756" w:rsidRPr="006044D6" w:rsidRDefault="00812B96" w:rsidP="00660E77">
            <w:pPr>
              <w:spacing w:before="100" w:after="100" w:line="240" w:lineRule="auto"/>
              <w:jc w:val="center"/>
              <w:rPr>
                <w:rFonts w:ascii="Arial" w:hAnsi="Arial" w:cs="Arial"/>
                <w:sz w:val="18"/>
                <w:szCs w:val="18"/>
                <w:lang w:val="es-ES_tradnl"/>
              </w:rPr>
            </w:pPr>
            <w:r w:rsidRPr="006044D6">
              <w:rPr>
                <w:rFonts w:ascii="Arial" w:hAnsi="Arial" w:cs="Arial"/>
                <w:sz w:val="18"/>
                <w:szCs w:val="18"/>
                <w:lang w:val="es-ES_tradnl"/>
              </w:rPr>
              <w:t>Técnico Contable</w:t>
            </w:r>
          </w:p>
        </w:tc>
      </w:tr>
    </w:tbl>
    <w:p w14:paraId="2C6C720C" w14:textId="77777777" w:rsidR="00722756" w:rsidRPr="006044D6" w:rsidRDefault="00722756" w:rsidP="00722756">
      <w:pPr>
        <w:spacing w:after="0"/>
        <w:rPr>
          <w:rFonts w:ascii="Arial" w:hAnsi="Arial" w:cs="Arial"/>
          <w:lang w:val="es-ES_tradnl"/>
        </w:rPr>
      </w:pPr>
    </w:p>
    <w:p w14:paraId="575FFF57" w14:textId="77777777" w:rsidR="00722756" w:rsidRPr="006044D6" w:rsidRDefault="00722756" w:rsidP="005E5A60">
      <w:pPr>
        <w:pStyle w:val="Heading3"/>
        <w:rPr>
          <w:rFonts w:ascii="Arial" w:hAnsi="Arial" w:cs="Arial"/>
          <w:lang w:val="es-ES_tradnl"/>
        </w:rPr>
      </w:pPr>
      <w:bookmarkStart w:id="153" w:name="_Toc444524813"/>
      <w:bookmarkStart w:id="154" w:name="_Toc528055153"/>
      <w:r w:rsidRPr="006044D6">
        <w:rPr>
          <w:rFonts w:ascii="Arial" w:hAnsi="Arial" w:cs="Arial"/>
          <w:lang w:val="es-ES_tradnl"/>
        </w:rPr>
        <w:t>Requerimiento y recepción de Fondos</w:t>
      </w:r>
      <w:bookmarkEnd w:id="153"/>
      <w:bookmarkEnd w:id="154"/>
    </w:p>
    <w:tbl>
      <w:tblPr>
        <w:tblW w:w="8532" w:type="dxa"/>
        <w:tblInd w:w="-50" w:type="dxa"/>
        <w:tblBorders>
          <w:top w:val="double" w:sz="6" w:space="0" w:color="2E74B5" w:themeColor="accent5" w:themeShade="BF"/>
          <w:left w:val="double" w:sz="6" w:space="0" w:color="2E74B5" w:themeColor="accent5" w:themeShade="BF"/>
          <w:bottom w:val="double" w:sz="6" w:space="0" w:color="2E74B5" w:themeColor="accent5" w:themeShade="BF"/>
          <w:right w:val="double" w:sz="6" w:space="0" w:color="2E74B5" w:themeColor="accent5" w:themeShade="BF"/>
          <w:insideH w:val="double" w:sz="6" w:space="0" w:color="2E74B5" w:themeColor="accent5" w:themeShade="BF"/>
          <w:insideV w:val="double" w:sz="6" w:space="0" w:color="2E74B5" w:themeColor="accent5" w:themeShade="BF"/>
        </w:tblBorders>
        <w:tblCellMar>
          <w:left w:w="70" w:type="dxa"/>
          <w:right w:w="70" w:type="dxa"/>
        </w:tblCellMar>
        <w:tblLook w:val="0000" w:firstRow="0" w:lastRow="0" w:firstColumn="0" w:lastColumn="0" w:noHBand="0" w:noVBand="0"/>
      </w:tblPr>
      <w:tblGrid>
        <w:gridCol w:w="882"/>
        <w:gridCol w:w="6091"/>
        <w:gridCol w:w="1559"/>
      </w:tblGrid>
      <w:tr w:rsidR="00722756" w:rsidRPr="006044D6" w14:paraId="30C8C350" w14:textId="77777777" w:rsidTr="0036457A">
        <w:trPr>
          <w:trHeight w:val="264"/>
          <w:tblHeader/>
        </w:trPr>
        <w:tc>
          <w:tcPr>
            <w:tcW w:w="882" w:type="dxa"/>
            <w:shd w:val="clear" w:color="auto" w:fill="2F5496" w:themeFill="accent1" w:themeFillShade="BF"/>
            <w:vAlign w:val="bottom"/>
          </w:tcPr>
          <w:p w14:paraId="18D3834D" w14:textId="77777777" w:rsidR="00722756" w:rsidRPr="006044D6" w:rsidRDefault="00722756" w:rsidP="00660E77">
            <w:pPr>
              <w:spacing w:before="100" w:after="100" w:line="240" w:lineRule="auto"/>
              <w:jc w:val="center"/>
              <w:rPr>
                <w:rFonts w:ascii="Arial" w:hAnsi="Arial" w:cs="Arial"/>
                <w:b/>
                <w:bCs/>
                <w:color w:val="FFFFFF" w:themeColor="background1"/>
                <w:sz w:val="18"/>
                <w:szCs w:val="18"/>
                <w:lang w:val="es-ES_tradnl"/>
              </w:rPr>
            </w:pPr>
            <w:r w:rsidRPr="006044D6">
              <w:rPr>
                <w:rFonts w:ascii="Arial" w:hAnsi="Arial" w:cs="Arial"/>
                <w:b/>
                <w:bCs/>
                <w:color w:val="FFFFFF" w:themeColor="background1"/>
                <w:sz w:val="18"/>
                <w:szCs w:val="18"/>
                <w:lang w:val="es-ES_tradnl"/>
              </w:rPr>
              <w:t>Paso</w:t>
            </w:r>
          </w:p>
        </w:tc>
        <w:tc>
          <w:tcPr>
            <w:tcW w:w="6091" w:type="dxa"/>
            <w:shd w:val="clear" w:color="auto" w:fill="2F5496" w:themeFill="accent1" w:themeFillShade="BF"/>
            <w:vAlign w:val="bottom"/>
          </w:tcPr>
          <w:p w14:paraId="0560DA86" w14:textId="77777777" w:rsidR="00722756" w:rsidRPr="006044D6" w:rsidRDefault="00722756" w:rsidP="00660E77">
            <w:pPr>
              <w:spacing w:before="100" w:after="100" w:line="240" w:lineRule="auto"/>
              <w:jc w:val="center"/>
              <w:rPr>
                <w:rFonts w:ascii="Arial" w:hAnsi="Arial" w:cs="Arial"/>
                <w:b/>
                <w:bCs/>
                <w:color w:val="FFFFFF" w:themeColor="background1"/>
                <w:sz w:val="18"/>
                <w:szCs w:val="18"/>
                <w:lang w:val="es-ES_tradnl"/>
              </w:rPr>
            </w:pPr>
            <w:r w:rsidRPr="006044D6">
              <w:rPr>
                <w:rFonts w:ascii="Arial" w:hAnsi="Arial" w:cs="Arial"/>
                <w:b/>
                <w:bCs/>
                <w:color w:val="FFFFFF" w:themeColor="background1"/>
                <w:sz w:val="18"/>
                <w:szCs w:val="18"/>
                <w:lang w:val="es-ES_tradnl"/>
              </w:rPr>
              <w:t>Acción</w:t>
            </w:r>
          </w:p>
        </w:tc>
        <w:tc>
          <w:tcPr>
            <w:tcW w:w="1559" w:type="dxa"/>
            <w:shd w:val="clear" w:color="auto" w:fill="2F5496" w:themeFill="accent1" w:themeFillShade="BF"/>
            <w:vAlign w:val="bottom"/>
          </w:tcPr>
          <w:p w14:paraId="6FABE6F9" w14:textId="77777777" w:rsidR="00722756" w:rsidRPr="006044D6" w:rsidRDefault="00722756" w:rsidP="00660E77">
            <w:pPr>
              <w:spacing w:before="100" w:after="100" w:line="240" w:lineRule="auto"/>
              <w:jc w:val="center"/>
              <w:rPr>
                <w:rFonts w:ascii="Arial" w:hAnsi="Arial" w:cs="Arial"/>
                <w:b/>
                <w:bCs/>
                <w:color w:val="FFFFFF" w:themeColor="background1"/>
                <w:sz w:val="18"/>
                <w:szCs w:val="18"/>
                <w:lang w:val="es-ES_tradnl"/>
              </w:rPr>
            </w:pPr>
            <w:r w:rsidRPr="006044D6">
              <w:rPr>
                <w:rFonts w:ascii="Arial" w:hAnsi="Arial" w:cs="Arial"/>
                <w:b/>
                <w:bCs/>
                <w:color w:val="FFFFFF" w:themeColor="background1"/>
                <w:sz w:val="18"/>
                <w:szCs w:val="18"/>
                <w:lang w:val="es-ES_tradnl"/>
              </w:rPr>
              <w:t>Responsable</w:t>
            </w:r>
          </w:p>
        </w:tc>
      </w:tr>
      <w:tr w:rsidR="00722756" w:rsidRPr="006044D6" w14:paraId="5ACDA464" w14:textId="77777777" w:rsidTr="00844312">
        <w:trPr>
          <w:trHeight w:val="288"/>
        </w:trPr>
        <w:tc>
          <w:tcPr>
            <w:tcW w:w="882" w:type="dxa"/>
            <w:shd w:val="clear" w:color="auto" w:fill="auto"/>
            <w:noWrap/>
            <w:vAlign w:val="center"/>
          </w:tcPr>
          <w:p w14:paraId="20F99A6C" w14:textId="77777777" w:rsidR="00722756" w:rsidRPr="006044D6" w:rsidRDefault="00722756" w:rsidP="00660E77">
            <w:pPr>
              <w:spacing w:before="100" w:after="100" w:line="240" w:lineRule="auto"/>
              <w:jc w:val="center"/>
              <w:rPr>
                <w:rFonts w:ascii="Arial" w:hAnsi="Arial" w:cs="Arial"/>
                <w:sz w:val="18"/>
                <w:szCs w:val="18"/>
                <w:lang w:val="es-ES_tradnl"/>
              </w:rPr>
            </w:pPr>
            <w:r w:rsidRPr="006044D6">
              <w:rPr>
                <w:rFonts w:ascii="Arial" w:hAnsi="Arial" w:cs="Arial"/>
                <w:sz w:val="18"/>
                <w:szCs w:val="18"/>
                <w:lang w:val="es-ES_tradnl"/>
              </w:rPr>
              <w:t>1</w:t>
            </w:r>
          </w:p>
        </w:tc>
        <w:tc>
          <w:tcPr>
            <w:tcW w:w="6091" w:type="dxa"/>
            <w:shd w:val="clear" w:color="auto" w:fill="auto"/>
            <w:vAlign w:val="center"/>
          </w:tcPr>
          <w:p w14:paraId="22A5EA37" w14:textId="77777777" w:rsidR="00722756" w:rsidRPr="006044D6" w:rsidRDefault="00722756" w:rsidP="00660E77">
            <w:pPr>
              <w:spacing w:before="100" w:after="100" w:line="240" w:lineRule="auto"/>
              <w:rPr>
                <w:rFonts w:ascii="Arial" w:hAnsi="Arial" w:cs="Arial"/>
                <w:sz w:val="18"/>
                <w:szCs w:val="18"/>
                <w:lang w:val="es-ES_tradnl"/>
              </w:rPr>
            </w:pPr>
            <w:r w:rsidRPr="006044D6">
              <w:rPr>
                <w:rFonts w:ascii="Arial" w:hAnsi="Arial" w:cs="Arial"/>
                <w:sz w:val="18"/>
                <w:szCs w:val="18"/>
                <w:lang w:val="es-ES_tradnl"/>
              </w:rPr>
              <w:t>G</w:t>
            </w:r>
            <w:r w:rsidRPr="006044D6">
              <w:rPr>
                <w:rFonts w:ascii="Arial" w:hAnsi="Arial" w:cs="Arial"/>
                <w:color w:val="000000"/>
                <w:sz w:val="18"/>
                <w:szCs w:val="18"/>
                <w:lang w:val="es-ES_tradnl"/>
              </w:rPr>
              <w:t>enerar el Requerimiento de fondos, por rubro de agrupación, imprime</w:t>
            </w:r>
            <w:r w:rsidRPr="006044D6">
              <w:rPr>
                <w:rFonts w:ascii="Arial" w:hAnsi="Arial" w:cs="Arial"/>
                <w:sz w:val="18"/>
                <w:szCs w:val="18"/>
                <w:lang w:val="es-ES_tradnl"/>
              </w:rPr>
              <w:t xml:space="preserve"> dos ejemplares los firma y lo remite a contabilidad, para su respectivo </w:t>
            </w:r>
            <w:r w:rsidR="001138ED" w:rsidRPr="006044D6">
              <w:rPr>
                <w:rFonts w:ascii="Arial" w:hAnsi="Arial" w:cs="Arial"/>
                <w:sz w:val="18"/>
                <w:szCs w:val="18"/>
                <w:lang w:val="es-ES_tradnl"/>
              </w:rPr>
              <w:t>devengamiento.</w:t>
            </w:r>
          </w:p>
        </w:tc>
        <w:tc>
          <w:tcPr>
            <w:tcW w:w="1559" w:type="dxa"/>
            <w:shd w:val="clear" w:color="auto" w:fill="auto"/>
            <w:vAlign w:val="center"/>
          </w:tcPr>
          <w:p w14:paraId="521716AC" w14:textId="77777777" w:rsidR="00722756" w:rsidRPr="006044D6" w:rsidRDefault="00722756" w:rsidP="00660E77">
            <w:pPr>
              <w:spacing w:before="100" w:after="100" w:line="240" w:lineRule="auto"/>
              <w:jc w:val="center"/>
              <w:rPr>
                <w:rFonts w:ascii="Arial" w:hAnsi="Arial" w:cs="Arial"/>
                <w:sz w:val="18"/>
                <w:szCs w:val="18"/>
                <w:lang w:val="es-ES_tradnl"/>
              </w:rPr>
            </w:pPr>
            <w:r w:rsidRPr="006044D6">
              <w:rPr>
                <w:rFonts w:ascii="Arial" w:hAnsi="Arial" w:cs="Arial"/>
                <w:sz w:val="18"/>
                <w:szCs w:val="18"/>
                <w:lang w:val="es-ES_tradnl"/>
              </w:rPr>
              <w:t>Tesorería</w:t>
            </w:r>
          </w:p>
        </w:tc>
      </w:tr>
      <w:tr w:rsidR="00722756" w:rsidRPr="006044D6" w14:paraId="51AA1A59" w14:textId="77777777" w:rsidTr="00844312">
        <w:trPr>
          <w:trHeight w:val="309"/>
        </w:trPr>
        <w:tc>
          <w:tcPr>
            <w:tcW w:w="882" w:type="dxa"/>
            <w:shd w:val="clear" w:color="auto" w:fill="auto"/>
            <w:noWrap/>
            <w:vAlign w:val="center"/>
          </w:tcPr>
          <w:p w14:paraId="1E287D5A" w14:textId="77777777" w:rsidR="00722756" w:rsidRPr="006044D6" w:rsidRDefault="00722756" w:rsidP="00660E77">
            <w:pPr>
              <w:spacing w:before="100" w:after="100" w:line="240" w:lineRule="auto"/>
              <w:jc w:val="center"/>
              <w:rPr>
                <w:rFonts w:ascii="Arial" w:hAnsi="Arial" w:cs="Arial"/>
                <w:sz w:val="18"/>
                <w:szCs w:val="18"/>
                <w:lang w:val="es-ES_tradnl"/>
              </w:rPr>
            </w:pPr>
            <w:r w:rsidRPr="006044D6">
              <w:rPr>
                <w:rFonts w:ascii="Arial" w:hAnsi="Arial" w:cs="Arial"/>
                <w:sz w:val="18"/>
                <w:szCs w:val="18"/>
                <w:lang w:val="es-ES_tradnl"/>
              </w:rPr>
              <w:t>2</w:t>
            </w:r>
          </w:p>
        </w:tc>
        <w:tc>
          <w:tcPr>
            <w:tcW w:w="6091" w:type="dxa"/>
            <w:shd w:val="clear" w:color="auto" w:fill="auto"/>
            <w:vAlign w:val="center"/>
          </w:tcPr>
          <w:p w14:paraId="125DA430" w14:textId="77777777" w:rsidR="00722756" w:rsidRPr="006044D6" w:rsidRDefault="00722756" w:rsidP="00660E77">
            <w:pPr>
              <w:spacing w:before="100" w:after="100" w:line="240" w:lineRule="auto"/>
              <w:rPr>
                <w:rFonts w:ascii="Arial" w:hAnsi="Arial" w:cs="Arial"/>
                <w:sz w:val="18"/>
                <w:szCs w:val="18"/>
                <w:lang w:val="es-ES_tradnl"/>
              </w:rPr>
            </w:pPr>
            <w:r w:rsidRPr="006044D6">
              <w:rPr>
                <w:rFonts w:ascii="Arial" w:hAnsi="Arial" w:cs="Arial"/>
                <w:sz w:val="18"/>
                <w:szCs w:val="18"/>
                <w:lang w:val="es-ES_tradnl"/>
              </w:rPr>
              <w:t>Recibe los ejemplares de requerimiento de fondos y traslada a técnicos para su trámite respectivo.</w:t>
            </w:r>
          </w:p>
        </w:tc>
        <w:tc>
          <w:tcPr>
            <w:tcW w:w="1559" w:type="dxa"/>
            <w:shd w:val="clear" w:color="auto" w:fill="auto"/>
            <w:vAlign w:val="center"/>
          </w:tcPr>
          <w:p w14:paraId="2D708BA6" w14:textId="77777777" w:rsidR="00722756" w:rsidRPr="006044D6" w:rsidRDefault="00722756" w:rsidP="00660E77">
            <w:pPr>
              <w:spacing w:before="100" w:after="100" w:line="240" w:lineRule="auto"/>
              <w:jc w:val="center"/>
              <w:rPr>
                <w:rFonts w:ascii="Arial" w:hAnsi="Arial" w:cs="Arial"/>
                <w:sz w:val="18"/>
                <w:szCs w:val="18"/>
                <w:lang w:val="es-ES_tradnl"/>
              </w:rPr>
            </w:pPr>
            <w:r w:rsidRPr="006044D6">
              <w:rPr>
                <w:rFonts w:ascii="Arial" w:hAnsi="Arial" w:cs="Arial"/>
                <w:sz w:val="18"/>
                <w:szCs w:val="18"/>
                <w:lang w:val="es-ES_tradnl"/>
              </w:rPr>
              <w:t>Contabilidad</w:t>
            </w:r>
          </w:p>
        </w:tc>
      </w:tr>
      <w:tr w:rsidR="00722756" w:rsidRPr="006044D6" w14:paraId="79E57DA7" w14:textId="77777777" w:rsidTr="00844312">
        <w:trPr>
          <w:trHeight w:val="309"/>
        </w:trPr>
        <w:tc>
          <w:tcPr>
            <w:tcW w:w="882" w:type="dxa"/>
            <w:shd w:val="clear" w:color="auto" w:fill="auto"/>
            <w:noWrap/>
            <w:vAlign w:val="center"/>
          </w:tcPr>
          <w:p w14:paraId="05C1A745" w14:textId="77777777" w:rsidR="00722756" w:rsidRPr="006044D6" w:rsidRDefault="00722756" w:rsidP="00660E77">
            <w:pPr>
              <w:spacing w:before="100" w:after="100" w:line="240" w:lineRule="auto"/>
              <w:jc w:val="center"/>
              <w:rPr>
                <w:rFonts w:ascii="Arial" w:hAnsi="Arial" w:cs="Arial"/>
                <w:sz w:val="18"/>
                <w:szCs w:val="18"/>
                <w:lang w:val="es-ES_tradnl"/>
              </w:rPr>
            </w:pPr>
            <w:r w:rsidRPr="006044D6">
              <w:rPr>
                <w:rFonts w:ascii="Arial" w:hAnsi="Arial" w:cs="Arial"/>
                <w:sz w:val="18"/>
                <w:szCs w:val="18"/>
                <w:lang w:val="es-ES_tradnl"/>
              </w:rPr>
              <w:t>3</w:t>
            </w:r>
          </w:p>
        </w:tc>
        <w:tc>
          <w:tcPr>
            <w:tcW w:w="6091" w:type="dxa"/>
            <w:shd w:val="clear" w:color="auto" w:fill="auto"/>
            <w:vAlign w:val="center"/>
          </w:tcPr>
          <w:p w14:paraId="713ABADC" w14:textId="77777777" w:rsidR="00722756" w:rsidRPr="006044D6" w:rsidRDefault="00722756" w:rsidP="00660E77">
            <w:pPr>
              <w:spacing w:before="100" w:after="100" w:line="240" w:lineRule="auto"/>
              <w:rPr>
                <w:rFonts w:ascii="Arial" w:hAnsi="Arial" w:cs="Arial"/>
                <w:sz w:val="18"/>
                <w:szCs w:val="18"/>
                <w:lang w:val="es-ES_tradnl"/>
              </w:rPr>
            </w:pPr>
            <w:r w:rsidRPr="006044D6">
              <w:rPr>
                <w:rFonts w:ascii="Arial" w:hAnsi="Arial" w:cs="Arial"/>
                <w:sz w:val="18"/>
                <w:szCs w:val="18"/>
                <w:lang w:val="es-ES_tradnl"/>
              </w:rPr>
              <w:t>Recibe los ejemplares de requerimiento de fondos y registra el devengamiento del ingreso.</w:t>
            </w:r>
          </w:p>
          <w:p w14:paraId="751F7DFC" w14:textId="77777777" w:rsidR="00722756" w:rsidRPr="006044D6" w:rsidRDefault="00722756" w:rsidP="00660E77">
            <w:pPr>
              <w:spacing w:before="100" w:after="100" w:line="240" w:lineRule="auto"/>
              <w:rPr>
                <w:rFonts w:ascii="Arial" w:hAnsi="Arial" w:cs="Arial"/>
                <w:sz w:val="18"/>
                <w:szCs w:val="18"/>
                <w:lang w:val="es-ES_tradnl"/>
              </w:rPr>
            </w:pPr>
            <w:r w:rsidRPr="006044D6">
              <w:rPr>
                <w:rFonts w:ascii="Arial" w:hAnsi="Arial" w:cs="Arial"/>
                <w:sz w:val="18"/>
                <w:szCs w:val="18"/>
                <w:lang w:val="es-ES_tradnl"/>
              </w:rPr>
              <w:t>Imprime comprobante contable, anexa al primer ejemplar el requerimiento de fondos y archiva; El segundo ejemplar del requerimiento, lo remite a tesorería con el número de la partida contable.</w:t>
            </w:r>
          </w:p>
        </w:tc>
        <w:tc>
          <w:tcPr>
            <w:tcW w:w="1559" w:type="dxa"/>
            <w:shd w:val="clear" w:color="auto" w:fill="auto"/>
            <w:vAlign w:val="center"/>
          </w:tcPr>
          <w:p w14:paraId="54311452" w14:textId="77777777" w:rsidR="00722756" w:rsidRPr="006044D6" w:rsidRDefault="001138ED" w:rsidP="00660E77">
            <w:pPr>
              <w:spacing w:before="100" w:after="100" w:line="240" w:lineRule="auto"/>
              <w:jc w:val="center"/>
              <w:rPr>
                <w:rFonts w:ascii="Arial" w:hAnsi="Arial" w:cs="Arial"/>
                <w:sz w:val="18"/>
                <w:szCs w:val="18"/>
                <w:lang w:val="es-ES_tradnl"/>
              </w:rPr>
            </w:pPr>
            <w:r w:rsidRPr="006044D6">
              <w:rPr>
                <w:rFonts w:ascii="Arial" w:hAnsi="Arial" w:cs="Arial"/>
                <w:sz w:val="18"/>
                <w:szCs w:val="18"/>
                <w:lang w:val="es-ES_tradnl"/>
              </w:rPr>
              <w:t>Técnico Contable</w:t>
            </w:r>
          </w:p>
        </w:tc>
      </w:tr>
      <w:tr w:rsidR="00722756" w:rsidRPr="006044D6" w14:paraId="6AA9E67E" w14:textId="77777777" w:rsidTr="00844312">
        <w:trPr>
          <w:trHeight w:val="325"/>
        </w:trPr>
        <w:tc>
          <w:tcPr>
            <w:tcW w:w="882" w:type="dxa"/>
            <w:shd w:val="clear" w:color="auto" w:fill="auto"/>
            <w:noWrap/>
            <w:vAlign w:val="center"/>
          </w:tcPr>
          <w:p w14:paraId="74127723" w14:textId="77777777" w:rsidR="00722756" w:rsidRPr="006044D6" w:rsidRDefault="00722756" w:rsidP="00660E77">
            <w:pPr>
              <w:spacing w:before="100" w:after="100" w:line="240" w:lineRule="auto"/>
              <w:jc w:val="center"/>
              <w:rPr>
                <w:rFonts w:ascii="Arial" w:hAnsi="Arial" w:cs="Arial"/>
                <w:sz w:val="18"/>
                <w:szCs w:val="18"/>
                <w:lang w:val="es-ES_tradnl"/>
              </w:rPr>
            </w:pPr>
            <w:r w:rsidRPr="006044D6">
              <w:rPr>
                <w:rFonts w:ascii="Arial" w:hAnsi="Arial" w:cs="Arial"/>
                <w:sz w:val="18"/>
                <w:szCs w:val="18"/>
                <w:lang w:val="es-ES_tradnl"/>
              </w:rPr>
              <w:t>4</w:t>
            </w:r>
          </w:p>
        </w:tc>
        <w:tc>
          <w:tcPr>
            <w:tcW w:w="6091" w:type="dxa"/>
            <w:shd w:val="clear" w:color="auto" w:fill="auto"/>
            <w:vAlign w:val="center"/>
          </w:tcPr>
          <w:p w14:paraId="03716325" w14:textId="77777777" w:rsidR="00722756" w:rsidRPr="006044D6" w:rsidRDefault="00722756" w:rsidP="00660E77">
            <w:pPr>
              <w:spacing w:before="100" w:after="100" w:line="240" w:lineRule="auto"/>
              <w:rPr>
                <w:rFonts w:ascii="Arial" w:hAnsi="Arial" w:cs="Arial"/>
                <w:sz w:val="18"/>
                <w:szCs w:val="18"/>
                <w:lang w:val="es-ES_tradnl"/>
              </w:rPr>
            </w:pPr>
            <w:r w:rsidRPr="006044D6">
              <w:rPr>
                <w:rFonts w:ascii="Arial" w:hAnsi="Arial" w:cs="Arial"/>
                <w:sz w:val="18"/>
                <w:szCs w:val="18"/>
                <w:lang w:val="es-ES_tradnl"/>
              </w:rPr>
              <w:t xml:space="preserve">Recibe requerimiento e incorpora </w:t>
            </w:r>
            <w:r w:rsidRPr="006044D6">
              <w:rPr>
                <w:rFonts w:ascii="Arial" w:hAnsi="Arial" w:cs="Arial"/>
                <w:color w:val="000000"/>
                <w:sz w:val="18"/>
                <w:szCs w:val="18"/>
                <w:lang w:val="es-ES_tradnl"/>
              </w:rPr>
              <w:t xml:space="preserve">en </w:t>
            </w:r>
            <w:r w:rsidRPr="006044D6">
              <w:rPr>
                <w:rFonts w:ascii="Arial" w:hAnsi="Arial" w:cs="Arial"/>
                <w:sz w:val="18"/>
                <w:szCs w:val="18"/>
                <w:lang w:val="es-ES_tradnl"/>
              </w:rPr>
              <w:t xml:space="preserve">la aplicación SAFI </w:t>
            </w:r>
            <w:r w:rsidRPr="006044D6">
              <w:rPr>
                <w:rFonts w:ascii="Arial" w:hAnsi="Arial" w:cs="Arial"/>
                <w:color w:val="000000"/>
                <w:sz w:val="18"/>
                <w:szCs w:val="18"/>
                <w:lang w:val="es-ES_tradnl"/>
              </w:rPr>
              <w:t>número</w:t>
            </w:r>
            <w:r w:rsidRPr="006044D6">
              <w:rPr>
                <w:rFonts w:ascii="Arial" w:hAnsi="Arial" w:cs="Arial"/>
                <w:sz w:val="18"/>
                <w:szCs w:val="18"/>
                <w:lang w:val="es-ES_tradnl"/>
              </w:rPr>
              <w:t xml:space="preserve"> de partida contable asignada y efectúa el proceso de consolidación del Requerimiento y lo </w:t>
            </w:r>
            <w:r w:rsidR="001138ED" w:rsidRPr="006044D6">
              <w:rPr>
                <w:rFonts w:ascii="Arial" w:hAnsi="Arial" w:cs="Arial"/>
                <w:sz w:val="18"/>
                <w:szCs w:val="18"/>
                <w:lang w:val="es-ES_tradnl"/>
              </w:rPr>
              <w:t>envía al</w:t>
            </w:r>
            <w:r w:rsidRPr="006044D6">
              <w:rPr>
                <w:rFonts w:ascii="Arial" w:hAnsi="Arial" w:cs="Arial"/>
                <w:sz w:val="18"/>
                <w:szCs w:val="18"/>
                <w:lang w:val="es-ES_tradnl"/>
              </w:rPr>
              <w:t xml:space="preserve"> SAFI-DGT vía sistema.</w:t>
            </w:r>
          </w:p>
        </w:tc>
        <w:tc>
          <w:tcPr>
            <w:tcW w:w="1559" w:type="dxa"/>
            <w:shd w:val="clear" w:color="auto" w:fill="auto"/>
            <w:vAlign w:val="center"/>
          </w:tcPr>
          <w:p w14:paraId="2FF5256F" w14:textId="77777777" w:rsidR="00722756" w:rsidRPr="006044D6" w:rsidRDefault="001138ED" w:rsidP="00660E77">
            <w:pPr>
              <w:spacing w:before="100" w:after="100" w:line="240" w:lineRule="auto"/>
              <w:jc w:val="center"/>
              <w:rPr>
                <w:rFonts w:ascii="Arial" w:hAnsi="Arial" w:cs="Arial"/>
                <w:sz w:val="18"/>
                <w:szCs w:val="18"/>
                <w:lang w:val="es-ES_tradnl"/>
              </w:rPr>
            </w:pPr>
            <w:r w:rsidRPr="006044D6">
              <w:rPr>
                <w:rFonts w:ascii="Arial" w:hAnsi="Arial" w:cs="Arial"/>
                <w:sz w:val="18"/>
                <w:szCs w:val="18"/>
                <w:lang w:val="es-ES_tradnl"/>
              </w:rPr>
              <w:t>Técnico de</w:t>
            </w:r>
            <w:r w:rsidR="00722756" w:rsidRPr="006044D6">
              <w:rPr>
                <w:rFonts w:ascii="Arial" w:hAnsi="Arial" w:cs="Arial"/>
                <w:sz w:val="18"/>
                <w:szCs w:val="18"/>
                <w:lang w:val="es-ES_tradnl"/>
              </w:rPr>
              <w:t xml:space="preserve"> Tesorería</w:t>
            </w:r>
          </w:p>
        </w:tc>
      </w:tr>
      <w:tr w:rsidR="00722756" w:rsidRPr="006044D6" w14:paraId="6FCFF438" w14:textId="77777777" w:rsidTr="00844312">
        <w:trPr>
          <w:trHeight w:val="325"/>
        </w:trPr>
        <w:tc>
          <w:tcPr>
            <w:tcW w:w="882" w:type="dxa"/>
            <w:shd w:val="clear" w:color="auto" w:fill="auto"/>
            <w:noWrap/>
            <w:vAlign w:val="center"/>
          </w:tcPr>
          <w:p w14:paraId="12FC6171" w14:textId="77777777" w:rsidR="00722756" w:rsidRPr="006044D6" w:rsidRDefault="00722756" w:rsidP="00660E77">
            <w:pPr>
              <w:spacing w:before="100" w:after="100" w:line="240" w:lineRule="auto"/>
              <w:jc w:val="center"/>
              <w:rPr>
                <w:rFonts w:ascii="Arial" w:hAnsi="Arial" w:cs="Arial"/>
                <w:sz w:val="18"/>
                <w:szCs w:val="18"/>
                <w:lang w:val="es-ES_tradnl"/>
              </w:rPr>
            </w:pPr>
            <w:r w:rsidRPr="006044D6">
              <w:rPr>
                <w:rFonts w:ascii="Arial" w:hAnsi="Arial" w:cs="Arial"/>
                <w:sz w:val="18"/>
                <w:szCs w:val="18"/>
                <w:lang w:val="es-ES_tradnl"/>
              </w:rPr>
              <w:t>5</w:t>
            </w:r>
          </w:p>
        </w:tc>
        <w:tc>
          <w:tcPr>
            <w:tcW w:w="6091" w:type="dxa"/>
            <w:shd w:val="clear" w:color="auto" w:fill="auto"/>
            <w:vAlign w:val="center"/>
          </w:tcPr>
          <w:p w14:paraId="7732F494" w14:textId="77777777" w:rsidR="00722756" w:rsidRPr="006044D6" w:rsidRDefault="00722756" w:rsidP="00660E77">
            <w:pPr>
              <w:spacing w:before="100" w:after="100" w:line="240" w:lineRule="auto"/>
              <w:rPr>
                <w:rFonts w:ascii="Arial" w:hAnsi="Arial" w:cs="Arial"/>
                <w:sz w:val="18"/>
                <w:szCs w:val="18"/>
                <w:lang w:val="es-ES_tradnl"/>
              </w:rPr>
            </w:pPr>
            <w:r w:rsidRPr="006044D6">
              <w:rPr>
                <w:rFonts w:ascii="Arial" w:hAnsi="Arial" w:cs="Arial"/>
                <w:sz w:val="18"/>
                <w:szCs w:val="18"/>
                <w:lang w:val="es-ES_tradnl"/>
              </w:rPr>
              <w:t xml:space="preserve">Imprime Requerimiento Consolidado en </w:t>
            </w:r>
            <w:r w:rsidRPr="006044D6">
              <w:rPr>
                <w:rFonts w:ascii="Arial" w:hAnsi="Arial" w:cs="Arial"/>
                <w:color w:val="000000"/>
                <w:sz w:val="18"/>
                <w:szCs w:val="18"/>
                <w:lang w:val="es-ES_tradnl"/>
              </w:rPr>
              <w:t xml:space="preserve">cuatro </w:t>
            </w:r>
            <w:r w:rsidRPr="006044D6">
              <w:rPr>
                <w:rFonts w:ascii="Arial" w:hAnsi="Arial" w:cs="Arial"/>
                <w:sz w:val="18"/>
                <w:szCs w:val="18"/>
                <w:lang w:val="es-ES_tradnl"/>
              </w:rPr>
              <w:t>ejemplares y traslada a jefe para firma.</w:t>
            </w:r>
          </w:p>
        </w:tc>
        <w:tc>
          <w:tcPr>
            <w:tcW w:w="1559" w:type="dxa"/>
            <w:shd w:val="clear" w:color="auto" w:fill="auto"/>
            <w:vAlign w:val="center"/>
          </w:tcPr>
          <w:p w14:paraId="78DDCB5F" w14:textId="18CE4F02" w:rsidR="00722756" w:rsidRPr="006044D6" w:rsidRDefault="001138ED" w:rsidP="00660E77">
            <w:pPr>
              <w:spacing w:before="100" w:after="100" w:line="240" w:lineRule="auto"/>
              <w:jc w:val="center"/>
              <w:rPr>
                <w:rFonts w:ascii="Arial" w:hAnsi="Arial" w:cs="Arial"/>
                <w:sz w:val="18"/>
                <w:szCs w:val="18"/>
                <w:lang w:val="es-ES_tradnl"/>
              </w:rPr>
            </w:pPr>
            <w:r w:rsidRPr="006044D6">
              <w:rPr>
                <w:rFonts w:ascii="Arial" w:hAnsi="Arial" w:cs="Arial"/>
                <w:sz w:val="18"/>
                <w:szCs w:val="18"/>
                <w:lang w:val="es-ES_tradnl"/>
              </w:rPr>
              <w:t>Técnico de</w:t>
            </w:r>
            <w:r w:rsidR="00722756" w:rsidRPr="006044D6">
              <w:rPr>
                <w:rFonts w:ascii="Arial" w:hAnsi="Arial" w:cs="Arial"/>
                <w:sz w:val="18"/>
                <w:szCs w:val="18"/>
                <w:lang w:val="es-ES_tradnl"/>
              </w:rPr>
              <w:t xml:space="preserve"> Tesorería</w:t>
            </w:r>
          </w:p>
        </w:tc>
      </w:tr>
      <w:tr w:rsidR="00722756" w:rsidRPr="006044D6" w14:paraId="6C860971" w14:textId="77777777" w:rsidTr="00844312">
        <w:trPr>
          <w:trHeight w:val="325"/>
        </w:trPr>
        <w:tc>
          <w:tcPr>
            <w:tcW w:w="882" w:type="dxa"/>
            <w:shd w:val="clear" w:color="auto" w:fill="auto"/>
            <w:noWrap/>
            <w:vAlign w:val="center"/>
          </w:tcPr>
          <w:p w14:paraId="17D8FA2A" w14:textId="77777777" w:rsidR="00722756" w:rsidRPr="006044D6" w:rsidRDefault="00722756" w:rsidP="00660E77">
            <w:pPr>
              <w:spacing w:before="100" w:after="100" w:line="240" w:lineRule="auto"/>
              <w:jc w:val="center"/>
              <w:rPr>
                <w:rFonts w:ascii="Arial" w:hAnsi="Arial" w:cs="Arial"/>
                <w:sz w:val="18"/>
                <w:szCs w:val="18"/>
                <w:lang w:val="es-ES_tradnl"/>
              </w:rPr>
            </w:pPr>
            <w:r w:rsidRPr="006044D6">
              <w:rPr>
                <w:rFonts w:ascii="Arial" w:hAnsi="Arial" w:cs="Arial"/>
                <w:sz w:val="18"/>
                <w:szCs w:val="18"/>
                <w:lang w:val="es-ES_tradnl"/>
              </w:rPr>
              <w:t>6</w:t>
            </w:r>
          </w:p>
        </w:tc>
        <w:tc>
          <w:tcPr>
            <w:tcW w:w="6091" w:type="dxa"/>
            <w:shd w:val="clear" w:color="auto" w:fill="auto"/>
            <w:vAlign w:val="center"/>
          </w:tcPr>
          <w:p w14:paraId="7A01CD6F" w14:textId="77777777" w:rsidR="00722756" w:rsidRPr="006044D6" w:rsidRDefault="00722756" w:rsidP="00660E77">
            <w:pPr>
              <w:spacing w:before="100" w:after="100" w:line="240" w:lineRule="auto"/>
              <w:rPr>
                <w:rFonts w:ascii="Arial" w:hAnsi="Arial" w:cs="Arial"/>
                <w:sz w:val="18"/>
                <w:szCs w:val="18"/>
                <w:lang w:val="es-ES_tradnl"/>
              </w:rPr>
            </w:pPr>
            <w:r w:rsidRPr="006044D6">
              <w:rPr>
                <w:rFonts w:ascii="Arial" w:hAnsi="Arial" w:cs="Arial"/>
                <w:sz w:val="18"/>
                <w:szCs w:val="18"/>
                <w:lang w:val="es-ES_tradnl"/>
              </w:rPr>
              <w:t xml:space="preserve">Recibe los </w:t>
            </w:r>
            <w:r w:rsidRPr="006044D6">
              <w:rPr>
                <w:rFonts w:ascii="Arial" w:hAnsi="Arial" w:cs="Arial"/>
                <w:color w:val="000000"/>
                <w:sz w:val="18"/>
                <w:szCs w:val="18"/>
                <w:lang w:val="es-ES_tradnl"/>
              </w:rPr>
              <w:t>cuatro</w:t>
            </w:r>
            <w:r w:rsidRPr="006044D6">
              <w:rPr>
                <w:rFonts w:ascii="Arial" w:hAnsi="Arial" w:cs="Arial"/>
                <w:sz w:val="18"/>
                <w:szCs w:val="18"/>
                <w:lang w:val="es-ES_tradnl"/>
              </w:rPr>
              <w:t xml:space="preserve"> ejemplares </w:t>
            </w:r>
            <w:r w:rsidR="001138ED" w:rsidRPr="006044D6">
              <w:rPr>
                <w:rFonts w:ascii="Arial" w:hAnsi="Arial" w:cs="Arial"/>
                <w:sz w:val="18"/>
                <w:szCs w:val="18"/>
                <w:lang w:val="es-ES_tradnl"/>
              </w:rPr>
              <w:t>del Requerimiento</w:t>
            </w:r>
            <w:r w:rsidRPr="006044D6">
              <w:rPr>
                <w:rFonts w:ascii="Arial" w:hAnsi="Arial" w:cs="Arial"/>
                <w:sz w:val="18"/>
                <w:szCs w:val="18"/>
                <w:lang w:val="es-ES_tradnl"/>
              </w:rPr>
              <w:t xml:space="preserve"> Consolidado lo revisa, firma y lo traslada a Director </w:t>
            </w:r>
            <w:r w:rsidR="001138ED" w:rsidRPr="006044D6">
              <w:rPr>
                <w:rFonts w:ascii="Arial" w:hAnsi="Arial" w:cs="Arial"/>
                <w:sz w:val="18"/>
                <w:szCs w:val="18"/>
                <w:lang w:val="es-ES_tradnl"/>
              </w:rPr>
              <w:t>Financiero para</w:t>
            </w:r>
            <w:r w:rsidRPr="006044D6">
              <w:rPr>
                <w:rFonts w:ascii="Arial" w:hAnsi="Arial" w:cs="Arial"/>
                <w:sz w:val="18"/>
                <w:szCs w:val="18"/>
                <w:lang w:val="es-ES_tradnl"/>
              </w:rPr>
              <w:t xml:space="preserve"> su firma. </w:t>
            </w:r>
          </w:p>
        </w:tc>
        <w:tc>
          <w:tcPr>
            <w:tcW w:w="1559" w:type="dxa"/>
            <w:shd w:val="clear" w:color="auto" w:fill="auto"/>
            <w:vAlign w:val="center"/>
          </w:tcPr>
          <w:p w14:paraId="323313A9" w14:textId="77777777" w:rsidR="00722756" w:rsidRPr="006044D6" w:rsidRDefault="00722756" w:rsidP="00660E77">
            <w:pPr>
              <w:spacing w:before="100" w:after="100" w:line="240" w:lineRule="auto"/>
              <w:jc w:val="center"/>
              <w:rPr>
                <w:rFonts w:ascii="Arial" w:hAnsi="Arial" w:cs="Arial"/>
                <w:sz w:val="18"/>
                <w:szCs w:val="18"/>
                <w:lang w:val="es-ES_tradnl"/>
              </w:rPr>
            </w:pPr>
            <w:r w:rsidRPr="006044D6">
              <w:rPr>
                <w:rFonts w:ascii="Arial" w:hAnsi="Arial" w:cs="Arial"/>
                <w:sz w:val="18"/>
                <w:szCs w:val="18"/>
                <w:lang w:val="es-ES_tradnl"/>
              </w:rPr>
              <w:t>Tesorería</w:t>
            </w:r>
          </w:p>
        </w:tc>
      </w:tr>
      <w:tr w:rsidR="00722756" w:rsidRPr="006044D6" w14:paraId="13858634" w14:textId="77777777" w:rsidTr="00844312">
        <w:trPr>
          <w:trHeight w:val="325"/>
        </w:trPr>
        <w:tc>
          <w:tcPr>
            <w:tcW w:w="882" w:type="dxa"/>
            <w:shd w:val="clear" w:color="auto" w:fill="auto"/>
            <w:noWrap/>
            <w:vAlign w:val="center"/>
          </w:tcPr>
          <w:p w14:paraId="6D252617" w14:textId="77777777" w:rsidR="00722756" w:rsidRPr="006044D6" w:rsidRDefault="00722756" w:rsidP="00660E77">
            <w:pPr>
              <w:spacing w:before="100" w:after="100" w:line="240" w:lineRule="auto"/>
              <w:jc w:val="center"/>
              <w:rPr>
                <w:rFonts w:ascii="Arial" w:hAnsi="Arial" w:cs="Arial"/>
                <w:sz w:val="18"/>
                <w:szCs w:val="18"/>
                <w:lang w:val="es-ES_tradnl"/>
              </w:rPr>
            </w:pPr>
            <w:r w:rsidRPr="006044D6">
              <w:rPr>
                <w:rFonts w:ascii="Arial" w:hAnsi="Arial" w:cs="Arial"/>
                <w:sz w:val="18"/>
                <w:szCs w:val="18"/>
                <w:lang w:val="es-ES_tradnl"/>
              </w:rPr>
              <w:t>7</w:t>
            </w:r>
          </w:p>
        </w:tc>
        <w:tc>
          <w:tcPr>
            <w:tcW w:w="6091" w:type="dxa"/>
            <w:shd w:val="clear" w:color="auto" w:fill="auto"/>
            <w:vAlign w:val="center"/>
          </w:tcPr>
          <w:p w14:paraId="45332BE1" w14:textId="77777777" w:rsidR="00722756" w:rsidRPr="006044D6" w:rsidRDefault="00722756" w:rsidP="00660E77">
            <w:pPr>
              <w:spacing w:before="100" w:after="100" w:line="240" w:lineRule="auto"/>
              <w:rPr>
                <w:rFonts w:ascii="Arial" w:hAnsi="Arial" w:cs="Arial"/>
                <w:sz w:val="18"/>
                <w:szCs w:val="18"/>
                <w:lang w:val="es-ES_tradnl"/>
              </w:rPr>
            </w:pPr>
            <w:r w:rsidRPr="006044D6">
              <w:rPr>
                <w:rFonts w:ascii="Arial" w:hAnsi="Arial" w:cs="Arial"/>
                <w:sz w:val="18"/>
                <w:szCs w:val="18"/>
                <w:lang w:val="es-ES_tradnl"/>
              </w:rPr>
              <w:t xml:space="preserve">Recibe los </w:t>
            </w:r>
            <w:r w:rsidRPr="006044D6">
              <w:rPr>
                <w:rFonts w:ascii="Arial" w:hAnsi="Arial" w:cs="Arial"/>
                <w:color w:val="000000"/>
                <w:sz w:val="18"/>
                <w:szCs w:val="18"/>
                <w:lang w:val="es-ES_tradnl"/>
              </w:rPr>
              <w:t>cuatro</w:t>
            </w:r>
            <w:r w:rsidRPr="006044D6">
              <w:rPr>
                <w:rFonts w:ascii="Arial" w:hAnsi="Arial" w:cs="Arial"/>
                <w:sz w:val="18"/>
                <w:szCs w:val="18"/>
                <w:lang w:val="es-ES_tradnl"/>
              </w:rPr>
              <w:t xml:space="preserve"> ejemplares del Requerimiento Consolidado, lo firma y lo distribuye. </w:t>
            </w:r>
          </w:p>
        </w:tc>
        <w:tc>
          <w:tcPr>
            <w:tcW w:w="1559" w:type="dxa"/>
            <w:shd w:val="clear" w:color="auto" w:fill="auto"/>
            <w:vAlign w:val="center"/>
          </w:tcPr>
          <w:p w14:paraId="57272364" w14:textId="1AEE231B" w:rsidR="00722756" w:rsidRPr="006044D6" w:rsidRDefault="00722756" w:rsidP="00660E77">
            <w:pPr>
              <w:spacing w:before="100" w:after="100" w:line="240" w:lineRule="auto"/>
              <w:jc w:val="center"/>
              <w:rPr>
                <w:rFonts w:ascii="Arial" w:hAnsi="Arial" w:cs="Arial"/>
                <w:sz w:val="18"/>
                <w:szCs w:val="18"/>
                <w:lang w:val="es-ES_tradnl"/>
              </w:rPr>
            </w:pPr>
            <w:r w:rsidRPr="006044D6">
              <w:rPr>
                <w:rFonts w:ascii="Arial" w:hAnsi="Arial" w:cs="Arial"/>
                <w:sz w:val="18"/>
                <w:szCs w:val="18"/>
                <w:lang w:val="es-ES_tradnl"/>
              </w:rPr>
              <w:t>Director</w:t>
            </w:r>
          </w:p>
        </w:tc>
      </w:tr>
      <w:tr w:rsidR="00722756" w:rsidRPr="006044D6" w14:paraId="269A9E7D" w14:textId="77777777" w:rsidTr="00844312">
        <w:trPr>
          <w:trHeight w:val="325"/>
        </w:trPr>
        <w:tc>
          <w:tcPr>
            <w:tcW w:w="882" w:type="dxa"/>
            <w:shd w:val="clear" w:color="auto" w:fill="auto"/>
            <w:noWrap/>
            <w:vAlign w:val="center"/>
          </w:tcPr>
          <w:p w14:paraId="047A2853" w14:textId="77777777" w:rsidR="00722756" w:rsidRPr="006044D6" w:rsidRDefault="00722756" w:rsidP="00660E77">
            <w:pPr>
              <w:spacing w:before="100" w:after="100" w:line="240" w:lineRule="auto"/>
              <w:jc w:val="center"/>
              <w:rPr>
                <w:rFonts w:ascii="Arial" w:hAnsi="Arial" w:cs="Arial"/>
                <w:sz w:val="18"/>
                <w:szCs w:val="18"/>
                <w:lang w:val="es-ES_tradnl"/>
              </w:rPr>
            </w:pPr>
            <w:r w:rsidRPr="006044D6">
              <w:rPr>
                <w:rFonts w:ascii="Arial" w:hAnsi="Arial" w:cs="Arial"/>
                <w:sz w:val="18"/>
                <w:szCs w:val="18"/>
                <w:lang w:val="es-ES_tradnl"/>
              </w:rPr>
              <w:t>8</w:t>
            </w:r>
          </w:p>
        </w:tc>
        <w:tc>
          <w:tcPr>
            <w:tcW w:w="6091" w:type="dxa"/>
            <w:shd w:val="clear" w:color="auto" w:fill="auto"/>
            <w:vAlign w:val="center"/>
          </w:tcPr>
          <w:p w14:paraId="5D69AACD" w14:textId="77777777" w:rsidR="00722756" w:rsidRPr="006044D6" w:rsidRDefault="00722756" w:rsidP="00660E77">
            <w:pPr>
              <w:spacing w:before="100" w:after="100" w:line="240" w:lineRule="auto"/>
              <w:rPr>
                <w:rFonts w:ascii="Arial" w:hAnsi="Arial" w:cs="Arial"/>
                <w:sz w:val="18"/>
                <w:szCs w:val="18"/>
                <w:lang w:val="es-ES_tradnl"/>
              </w:rPr>
            </w:pPr>
            <w:r w:rsidRPr="006044D6">
              <w:rPr>
                <w:rFonts w:ascii="Arial" w:hAnsi="Arial" w:cs="Arial"/>
                <w:sz w:val="18"/>
                <w:szCs w:val="18"/>
                <w:lang w:val="es-ES_tradnl"/>
              </w:rPr>
              <w:t xml:space="preserve">Envía los requerimientos </w:t>
            </w:r>
            <w:r w:rsidR="001138ED" w:rsidRPr="006044D6">
              <w:rPr>
                <w:rFonts w:ascii="Arial" w:hAnsi="Arial" w:cs="Arial"/>
                <w:sz w:val="18"/>
                <w:szCs w:val="18"/>
                <w:lang w:val="es-ES_tradnl"/>
              </w:rPr>
              <w:t>firmados, para</w:t>
            </w:r>
            <w:r w:rsidRPr="006044D6">
              <w:rPr>
                <w:rFonts w:ascii="Arial" w:hAnsi="Arial" w:cs="Arial"/>
                <w:sz w:val="18"/>
                <w:szCs w:val="18"/>
                <w:lang w:val="es-ES_tradnl"/>
              </w:rPr>
              <w:t xml:space="preserve"> su trámite respectivo. </w:t>
            </w:r>
          </w:p>
        </w:tc>
        <w:tc>
          <w:tcPr>
            <w:tcW w:w="1559" w:type="dxa"/>
            <w:shd w:val="clear" w:color="auto" w:fill="auto"/>
            <w:vAlign w:val="center"/>
          </w:tcPr>
          <w:p w14:paraId="39CA7295" w14:textId="3DB9C603" w:rsidR="00722756" w:rsidRPr="006044D6" w:rsidRDefault="001138ED" w:rsidP="00660E77">
            <w:pPr>
              <w:spacing w:before="100" w:after="100" w:line="240" w:lineRule="auto"/>
              <w:jc w:val="center"/>
              <w:rPr>
                <w:rFonts w:ascii="Arial" w:hAnsi="Arial" w:cs="Arial"/>
                <w:sz w:val="18"/>
                <w:szCs w:val="18"/>
                <w:lang w:val="es-ES_tradnl"/>
              </w:rPr>
            </w:pPr>
            <w:r w:rsidRPr="006044D6">
              <w:rPr>
                <w:rFonts w:ascii="Arial" w:hAnsi="Arial" w:cs="Arial"/>
                <w:sz w:val="18"/>
                <w:szCs w:val="18"/>
                <w:lang w:val="es-ES_tradnl"/>
              </w:rPr>
              <w:t>Director</w:t>
            </w:r>
          </w:p>
        </w:tc>
      </w:tr>
      <w:tr w:rsidR="00722756" w:rsidRPr="006044D6" w14:paraId="53585958" w14:textId="77777777" w:rsidTr="00844312">
        <w:trPr>
          <w:trHeight w:val="325"/>
        </w:trPr>
        <w:tc>
          <w:tcPr>
            <w:tcW w:w="882" w:type="dxa"/>
            <w:shd w:val="clear" w:color="auto" w:fill="auto"/>
            <w:noWrap/>
            <w:vAlign w:val="center"/>
          </w:tcPr>
          <w:p w14:paraId="14BEEB84" w14:textId="77777777" w:rsidR="00722756" w:rsidRPr="006044D6" w:rsidRDefault="00722756" w:rsidP="00660E77">
            <w:pPr>
              <w:spacing w:before="100" w:after="100" w:line="240" w:lineRule="auto"/>
              <w:jc w:val="center"/>
              <w:rPr>
                <w:rFonts w:ascii="Arial" w:hAnsi="Arial" w:cs="Arial"/>
                <w:sz w:val="18"/>
                <w:szCs w:val="18"/>
                <w:lang w:val="es-ES_tradnl"/>
              </w:rPr>
            </w:pPr>
          </w:p>
        </w:tc>
        <w:tc>
          <w:tcPr>
            <w:tcW w:w="6091" w:type="dxa"/>
            <w:shd w:val="clear" w:color="auto" w:fill="auto"/>
            <w:vAlign w:val="center"/>
          </w:tcPr>
          <w:p w14:paraId="7B5DF314" w14:textId="77777777" w:rsidR="00722756" w:rsidRPr="006044D6" w:rsidRDefault="00722756" w:rsidP="00660E77">
            <w:pPr>
              <w:spacing w:before="100" w:after="100" w:line="240" w:lineRule="auto"/>
              <w:rPr>
                <w:rFonts w:ascii="Arial" w:hAnsi="Arial" w:cs="Arial"/>
                <w:sz w:val="18"/>
                <w:szCs w:val="18"/>
                <w:lang w:val="es-ES_tradnl"/>
              </w:rPr>
            </w:pPr>
            <w:r w:rsidRPr="006044D6">
              <w:rPr>
                <w:rFonts w:ascii="Arial" w:hAnsi="Arial" w:cs="Arial"/>
                <w:sz w:val="18"/>
                <w:szCs w:val="18"/>
                <w:lang w:val="es-ES_tradnl"/>
              </w:rPr>
              <w:t>Recibe del Banco comprobante de depósito, el cual respalda el depósito de los fondos en la Cuenta Corriente.</w:t>
            </w:r>
          </w:p>
        </w:tc>
        <w:tc>
          <w:tcPr>
            <w:tcW w:w="1559" w:type="dxa"/>
            <w:shd w:val="clear" w:color="auto" w:fill="auto"/>
            <w:vAlign w:val="center"/>
          </w:tcPr>
          <w:p w14:paraId="5E433515" w14:textId="77777777" w:rsidR="00722756" w:rsidRPr="006044D6" w:rsidRDefault="00722756" w:rsidP="00660E77">
            <w:pPr>
              <w:spacing w:before="100" w:after="100" w:line="240" w:lineRule="auto"/>
              <w:jc w:val="center"/>
              <w:rPr>
                <w:rFonts w:ascii="Arial" w:hAnsi="Arial" w:cs="Arial"/>
                <w:sz w:val="18"/>
                <w:szCs w:val="18"/>
                <w:lang w:val="es-ES_tradnl"/>
              </w:rPr>
            </w:pPr>
            <w:r w:rsidRPr="006044D6">
              <w:rPr>
                <w:rFonts w:ascii="Arial" w:hAnsi="Arial" w:cs="Arial"/>
                <w:sz w:val="18"/>
                <w:szCs w:val="18"/>
                <w:lang w:val="es-ES_tradnl"/>
              </w:rPr>
              <w:t>Tesorería</w:t>
            </w:r>
          </w:p>
        </w:tc>
      </w:tr>
      <w:tr w:rsidR="00722756" w:rsidRPr="006044D6" w14:paraId="50EB670B" w14:textId="77777777" w:rsidTr="00844312">
        <w:trPr>
          <w:trHeight w:val="325"/>
        </w:trPr>
        <w:tc>
          <w:tcPr>
            <w:tcW w:w="882" w:type="dxa"/>
            <w:shd w:val="clear" w:color="auto" w:fill="auto"/>
            <w:noWrap/>
            <w:vAlign w:val="center"/>
          </w:tcPr>
          <w:p w14:paraId="7F686253" w14:textId="77777777" w:rsidR="00722756" w:rsidRPr="006044D6" w:rsidRDefault="00722756" w:rsidP="00660E77">
            <w:pPr>
              <w:spacing w:before="100" w:after="100" w:line="240" w:lineRule="auto"/>
              <w:jc w:val="center"/>
              <w:rPr>
                <w:rFonts w:ascii="Arial" w:hAnsi="Arial" w:cs="Arial"/>
                <w:sz w:val="18"/>
                <w:szCs w:val="18"/>
                <w:lang w:val="es-ES_tradnl"/>
              </w:rPr>
            </w:pPr>
          </w:p>
        </w:tc>
        <w:tc>
          <w:tcPr>
            <w:tcW w:w="6091" w:type="dxa"/>
            <w:shd w:val="clear" w:color="auto" w:fill="auto"/>
            <w:vAlign w:val="center"/>
          </w:tcPr>
          <w:p w14:paraId="629116CA" w14:textId="77777777" w:rsidR="00722756" w:rsidRPr="006044D6" w:rsidRDefault="00722756" w:rsidP="00660E77">
            <w:pPr>
              <w:spacing w:before="100" w:after="100" w:line="240" w:lineRule="auto"/>
              <w:rPr>
                <w:rFonts w:ascii="Arial" w:hAnsi="Arial" w:cs="Arial"/>
                <w:sz w:val="18"/>
                <w:szCs w:val="18"/>
                <w:lang w:val="es-ES_tradnl"/>
              </w:rPr>
            </w:pPr>
            <w:r w:rsidRPr="006044D6">
              <w:rPr>
                <w:rFonts w:ascii="Arial" w:hAnsi="Arial" w:cs="Arial"/>
                <w:sz w:val="18"/>
                <w:szCs w:val="18"/>
                <w:lang w:val="es-ES_tradnl"/>
              </w:rPr>
              <w:t xml:space="preserve">Recibe nota de abono del banco y lo registra en el auxiliar de bancos, los datos </w:t>
            </w:r>
            <w:r w:rsidRPr="006044D6">
              <w:rPr>
                <w:rFonts w:ascii="Arial" w:hAnsi="Arial" w:cs="Arial"/>
                <w:color w:val="000000"/>
                <w:sz w:val="18"/>
                <w:szCs w:val="18"/>
                <w:lang w:val="es-ES_tradnl"/>
              </w:rPr>
              <w:t>contenidos</w:t>
            </w:r>
            <w:r w:rsidRPr="006044D6">
              <w:rPr>
                <w:rFonts w:ascii="Arial" w:hAnsi="Arial" w:cs="Arial"/>
                <w:sz w:val="18"/>
                <w:szCs w:val="18"/>
                <w:lang w:val="es-ES_tradnl"/>
              </w:rPr>
              <w:t xml:space="preserve"> en dicha nota (Nombre del banco, número de cuenta del banco, monto y tipo de transacción, etc.); y traslada nota de abono al área contable.</w:t>
            </w:r>
          </w:p>
        </w:tc>
        <w:tc>
          <w:tcPr>
            <w:tcW w:w="1559" w:type="dxa"/>
            <w:shd w:val="clear" w:color="auto" w:fill="auto"/>
            <w:vAlign w:val="center"/>
          </w:tcPr>
          <w:p w14:paraId="73244156" w14:textId="3CC57742" w:rsidR="00722756" w:rsidRPr="006044D6" w:rsidRDefault="001138ED" w:rsidP="00660E77">
            <w:pPr>
              <w:spacing w:before="100" w:after="100" w:line="240" w:lineRule="auto"/>
              <w:ind w:left="290" w:hanging="290"/>
              <w:jc w:val="center"/>
              <w:rPr>
                <w:rFonts w:ascii="Arial" w:hAnsi="Arial" w:cs="Arial"/>
                <w:sz w:val="18"/>
                <w:szCs w:val="18"/>
                <w:lang w:val="es-ES_tradnl"/>
              </w:rPr>
            </w:pPr>
            <w:r w:rsidRPr="006044D6">
              <w:rPr>
                <w:rFonts w:ascii="Arial" w:hAnsi="Arial" w:cs="Arial"/>
                <w:sz w:val="18"/>
                <w:szCs w:val="18"/>
                <w:lang w:val="es-ES_tradnl"/>
              </w:rPr>
              <w:t>Técnico de</w:t>
            </w:r>
            <w:r w:rsidR="00722756" w:rsidRPr="006044D6">
              <w:rPr>
                <w:rFonts w:ascii="Arial" w:hAnsi="Arial" w:cs="Arial"/>
                <w:sz w:val="18"/>
                <w:szCs w:val="18"/>
                <w:lang w:val="es-ES_tradnl"/>
              </w:rPr>
              <w:t xml:space="preserve"> Tesorería</w:t>
            </w:r>
          </w:p>
        </w:tc>
      </w:tr>
      <w:tr w:rsidR="00722756" w:rsidRPr="006044D6" w14:paraId="218E976C" w14:textId="77777777" w:rsidTr="00844312">
        <w:trPr>
          <w:trHeight w:val="325"/>
        </w:trPr>
        <w:tc>
          <w:tcPr>
            <w:tcW w:w="882" w:type="dxa"/>
            <w:shd w:val="clear" w:color="auto" w:fill="auto"/>
            <w:noWrap/>
            <w:vAlign w:val="center"/>
          </w:tcPr>
          <w:p w14:paraId="71DCF2ED" w14:textId="77777777" w:rsidR="00722756" w:rsidRPr="006044D6" w:rsidRDefault="00722756" w:rsidP="00660E77">
            <w:pPr>
              <w:spacing w:before="100" w:after="100" w:line="240" w:lineRule="auto"/>
              <w:jc w:val="center"/>
              <w:rPr>
                <w:rFonts w:ascii="Arial" w:hAnsi="Arial" w:cs="Arial"/>
                <w:sz w:val="18"/>
                <w:szCs w:val="18"/>
                <w:lang w:val="es-ES_tradnl"/>
              </w:rPr>
            </w:pPr>
          </w:p>
        </w:tc>
        <w:tc>
          <w:tcPr>
            <w:tcW w:w="6091" w:type="dxa"/>
            <w:shd w:val="clear" w:color="auto" w:fill="auto"/>
            <w:vAlign w:val="center"/>
          </w:tcPr>
          <w:p w14:paraId="44605772" w14:textId="77777777" w:rsidR="00722756" w:rsidRPr="006044D6" w:rsidRDefault="00722756" w:rsidP="00660E77">
            <w:pPr>
              <w:spacing w:before="100" w:after="100" w:line="240" w:lineRule="auto"/>
              <w:rPr>
                <w:rFonts w:ascii="Arial" w:hAnsi="Arial" w:cs="Arial"/>
                <w:sz w:val="18"/>
                <w:szCs w:val="18"/>
                <w:lang w:val="es-ES_tradnl"/>
              </w:rPr>
            </w:pPr>
            <w:r w:rsidRPr="006044D6">
              <w:rPr>
                <w:rFonts w:ascii="Arial" w:hAnsi="Arial" w:cs="Arial"/>
                <w:sz w:val="18"/>
                <w:szCs w:val="18"/>
                <w:lang w:val="es-ES_tradnl"/>
              </w:rPr>
              <w:t>Recibe nota de abono original y valida que el registro contable del percibido de la transferencia de fondos cumpla con los aspectos legales y técnicos establecidos.</w:t>
            </w:r>
          </w:p>
        </w:tc>
        <w:tc>
          <w:tcPr>
            <w:tcW w:w="1559" w:type="dxa"/>
            <w:shd w:val="clear" w:color="auto" w:fill="auto"/>
            <w:vAlign w:val="center"/>
          </w:tcPr>
          <w:p w14:paraId="3F07993D" w14:textId="77777777" w:rsidR="00722756" w:rsidRPr="006044D6" w:rsidRDefault="001138ED" w:rsidP="00660E77">
            <w:pPr>
              <w:spacing w:before="100" w:after="100" w:line="240" w:lineRule="auto"/>
              <w:jc w:val="center"/>
              <w:rPr>
                <w:rFonts w:ascii="Arial" w:hAnsi="Arial" w:cs="Arial"/>
                <w:sz w:val="18"/>
                <w:szCs w:val="18"/>
                <w:lang w:val="es-ES_tradnl"/>
              </w:rPr>
            </w:pPr>
            <w:r w:rsidRPr="006044D6">
              <w:rPr>
                <w:rFonts w:ascii="Arial" w:hAnsi="Arial" w:cs="Arial"/>
                <w:sz w:val="18"/>
                <w:szCs w:val="18"/>
                <w:lang w:val="es-ES_tradnl"/>
              </w:rPr>
              <w:t>Técnico Contable</w:t>
            </w:r>
          </w:p>
        </w:tc>
      </w:tr>
      <w:tr w:rsidR="00722756" w:rsidRPr="006044D6" w14:paraId="49F0F478" w14:textId="77777777" w:rsidTr="00844312">
        <w:trPr>
          <w:trHeight w:val="325"/>
        </w:trPr>
        <w:tc>
          <w:tcPr>
            <w:tcW w:w="882" w:type="dxa"/>
            <w:shd w:val="clear" w:color="auto" w:fill="auto"/>
            <w:noWrap/>
            <w:vAlign w:val="center"/>
          </w:tcPr>
          <w:p w14:paraId="7653D10A" w14:textId="77777777" w:rsidR="00722756" w:rsidRPr="006044D6" w:rsidRDefault="00722756" w:rsidP="00660E77">
            <w:pPr>
              <w:spacing w:before="100" w:after="100" w:line="240" w:lineRule="auto"/>
              <w:jc w:val="center"/>
              <w:rPr>
                <w:rFonts w:ascii="Arial" w:hAnsi="Arial" w:cs="Arial"/>
                <w:sz w:val="18"/>
                <w:szCs w:val="18"/>
                <w:lang w:val="es-ES_tradnl"/>
              </w:rPr>
            </w:pPr>
          </w:p>
        </w:tc>
        <w:tc>
          <w:tcPr>
            <w:tcW w:w="6091" w:type="dxa"/>
            <w:shd w:val="clear" w:color="auto" w:fill="auto"/>
            <w:vAlign w:val="center"/>
          </w:tcPr>
          <w:p w14:paraId="08875F6D" w14:textId="77777777" w:rsidR="00722756" w:rsidRPr="006044D6" w:rsidRDefault="00722756" w:rsidP="00660E77">
            <w:pPr>
              <w:spacing w:before="100" w:after="100" w:line="240" w:lineRule="auto"/>
              <w:rPr>
                <w:rFonts w:ascii="Arial" w:hAnsi="Arial" w:cs="Arial"/>
                <w:sz w:val="18"/>
                <w:szCs w:val="18"/>
                <w:lang w:val="es-ES_tradnl"/>
              </w:rPr>
            </w:pPr>
            <w:r w:rsidRPr="006044D6">
              <w:rPr>
                <w:rFonts w:ascii="Arial" w:hAnsi="Arial" w:cs="Arial"/>
                <w:sz w:val="18"/>
                <w:szCs w:val="18"/>
                <w:lang w:val="es-ES_tradnl"/>
              </w:rPr>
              <w:t>De existir alguna observación sobre el registro efectuado por Tesorería, informa de las observaciones efectuadas, para que en Tesorería efectúen las correcciones necesarias.</w:t>
            </w:r>
          </w:p>
        </w:tc>
        <w:tc>
          <w:tcPr>
            <w:tcW w:w="1559" w:type="dxa"/>
            <w:shd w:val="clear" w:color="auto" w:fill="auto"/>
            <w:vAlign w:val="center"/>
          </w:tcPr>
          <w:p w14:paraId="4C649690" w14:textId="77777777" w:rsidR="00722756" w:rsidRPr="006044D6" w:rsidRDefault="001138ED" w:rsidP="00660E77">
            <w:pPr>
              <w:spacing w:before="100" w:after="100" w:line="240" w:lineRule="auto"/>
              <w:jc w:val="center"/>
              <w:rPr>
                <w:rFonts w:ascii="Arial" w:hAnsi="Arial" w:cs="Arial"/>
                <w:sz w:val="18"/>
                <w:szCs w:val="18"/>
                <w:lang w:val="es-ES_tradnl"/>
              </w:rPr>
            </w:pPr>
            <w:r w:rsidRPr="006044D6">
              <w:rPr>
                <w:rFonts w:ascii="Arial" w:hAnsi="Arial" w:cs="Arial"/>
                <w:sz w:val="18"/>
                <w:szCs w:val="18"/>
                <w:lang w:val="es-ES_tradnl"/>
              </w:rPr>
              <w:t>Técnico Contable</w:t>
            </w:r>
          </w:p>
        </w:tc>
      </w:tr>
      <w:tr w:rsidR="00722756" w:rsidRPr="006044D6" w14:paraId="0D262D80" w14:textId="77777777" w:rsidTr="00844312">
        <w:trPr>
          <w:trHeight w:val="325"/>
        </w:trPr>
        <w:tc>
          <w:tcPr>
            <w:tcW w:w="882" w:type="dxa"/>
            <w:shd w:val="clear" w:color="auto" w:fill="auto"/>
            <w:noWrap/>
            <w:vAlign w:val="center"/>
          </w:tcPr>
          <w:p w14:paraId="3BDF777C" w14:textId="77777777" w:rsidR="00722756" w:rsidRPr="006044D6" w:rsidRDefault="00722756" w:rsidP="00660E77">
            <w:pPr>
              <w:spacing w:before="100" w:after="100" w:line="240" w:lineRule="auto"/>
              <w:jc w:val="center"/>
              <w:rPr>
                <w:rFonts w:ascii="Arial" w:hAnsi="Arial" w:cs="Arial"/>
                <w:sz w:val="18"/>
                <w:szCs w:val="18"/>
                <w:lang w:val="es-ES_tradnl"/>
              </w:rPr>
            </w:pPr>
          </w:p>
        </w:tc>
        <w:tc>
          <w:tcPr>
            <w:tcW w:w="6091" w:type="dxa"/>
            <w:shd w:val="clear" w:color="auto" w:fill="auto"/>
            <w:vAlign w:val="center"/>
          </w:tcPr>
          <w:p w14:paraId="06F7AC5D" w14:textId="77777777" w:rsidR="00722756" w:rsidRPr="006044D6" w:rsidRDefault="00722756" w:rsidP="00660E77">
            <w:pPr>
              <w:spacing w:before="100" w:after="100" w:line="240" w:lineRule="auto"/>
              <w:rPr>
                <w:rFonts w:ascii="Arial" w:hAnsi="Arial" w:cs="Arial"/>
                <w:sz w:val="18"/>
                <w:szCs w:val="18"/>
                <w:lang w:val="es-ES_tradnl"/>
              </w:rPr>
            </w:pPr>
            <w:r w:rsidRPr="006044D6">
              <w:rPr>
                <w:rFonts w:ascii="Arial" w:hAnsi="Arial" w:cs="Arial"/>
                <w:sz w:val="18"/>
                <w:szCs w:val="18"/>
                <w:lang w:val="es-ES_tradnl"/>
              </w:rPr>
              <w:t xml:space="preserve">Imprimir el comprobante contable respectivo, al cual anexará los documentos probatorios que dieron origen al registro, los cuales deberán ser archivados </w:t>
            </w:r>
            <w:r w:rsidR="001138ED" w:rsidRPr="006044D6">
              <w:rPr>
                <w:rFonts w:ascii="Arial" w:hAnsi="Arial" w:cs="Arial"/>
                <w:sz w:val="18"/>
                <w:szCs w:val="18"/>
                <w:lang w:val="es-ES_tradnl"/>
              </w:rPr>
              <w:t>de acuerdo con</w:t>
            </w:r>
            <w:r w:rsidRPr="006044D6">
              <w:rPr>
                <w:rFonts w:ascii="Arial" w:hAnsi="Arial" w:cs="Arial"/>
                <w:sz w:val="18"/>
                <w:szCs w:val="18"/>
                <w:lang w:val="es-ES_tradnl"/>
              </w:rPr>
              <w:t xml:space="preserve"> la normativa vigente.</w:t>
            </w:r>
          </w:p>
        </w:tc>
        <w:tc>
          <w:tcPr>
            <w:tcW w:w="1559" w:type="dxa"/>
            <w:shd w:val="clear" w:color="auto" w:fill="auto"/>
            <w:vAlign w:val="center"/>
          </w:tcPr>
          <w:p w14:paraId="669C16DE" w14:textId="77777777" w:rsidR="00722756" w:rsidRPr="006044D6" w:rsidRDefault="001138ED" w:rsidP="00660E77">
            <w:pPr>
              <w:spacing w:before="100" w:after="100" w:line="240" w:lineRule="auto"/>
              <w:jc w:val="center"/>
              <w:rPr>
                <w:rFonts w:ascii="Arial" w:hAnsi="Arial" w:cs="Arial"/>
                <w:sz w:val="18"/>
                <w:szCs w:val="18"/>
                <w:lang w:val="es-ES_tradnl"/>
              </w:rPr>
            </w:pPr>
            <w:r w:rsidRPr="006044D6">
              <w:rPr>
                <w:rFonts w:ascii="Arial" w:hAnsi="Arial" w:cs="Arial"/>
                <w:sz w:val="18"/>
                <w:szCs w:val="18"/>
                <w:lang w:val="es-ES_tradnl"/>
              </w:rPr>
              <w:t>Técnico Contable</w:t>
            </w:r>
          </w:p>
        </w:tc>
      </w:tr>
    </w:tbl>
    <w:p w14:paraId="0CAC3BBA" w14:textId="77777777" w:rsidR="00722756" w:rsidRPr="006044D6" w:rsidRDefault="00722756" w:rsidP="00722756">
      <w:pPr>
        <w:spacing w:after="0"/>
        <w:rPr>
          <w:rFonts w:ascii="Arial" w:hAnsi="Arial" w:cs="Arial"/>
          <w:lang w:val="es-ES_tradnl"/>
        </w:rPr>
      </w:pPr>
    </w:p>
    <w:p w14:paraId="467C1933" w14:textId="77777777" w:rsidR="00722756" w:rsidRPr="006044D6" w:rsidRDefault="00722756" w:rsidP="005E5A60">
      <w:pPr>
        <w:pStyle w:val="Heading3"/>
        <w:rPr>
          <w:rFonts w:ascii="Arial" w:hAnsi="Arial" w:cs="Arial"/>
          <w:lang w:val="es-ES_tradnl"/>
        </w:rPr>
      </w:pPr>
      <w:bookmarkStart w:id="155" w:name="_Toc444524814"/>
      <w:bookmarkStart w:id="156" w:name="_Toc528055154"/>
      <w:r w:rsidRPr="006044D6">
        <w:rPr>
          <w:rFonts w:ascii="Arial" w:hAnsi="Arial" w:cs="Arial"/>
          <w:lang w:val="es-ES_tradnl"/>
        </w:rPr>
        <w:t>Pago de Obligaciones Bienes y Servicios</w:t>
      </w:r>
      <w:bookmarkEnd w:id="155"/>
      <w:bookmarkEnd w:id="156"/>
    </w:p>
    <w:tbl>
      <w:tblPr>
        <w:tblW w:w="8554" w:type="dxa"/>
        <w:tblInd w:w="-72" w:type="dxa"/>
        <w:tblBorders>
          <w:top w:val="double" w:sz="6" w:space="0" w:color="2E74B5" w:themeColor="accent5" w:themeShade="BF"/>
          <w:left w:val="double" w:sz="6" w:space="0" w:color="2E74B5" w:themeColor="accent5" w:themeShade="BF"/>
          <w:bottom w:val="double" w:sz="6" w:space="0" w:color="2E74B5" w:themeColor="accent5" w:themeShade="BF"/>
          <w:right w:val="double" w:sz="6" w:space="0" w:color="2E74B5" w:themeColor="accent5" w:themeShade="BF"/>
          <w:insideH w:val="double" w:sz="6" w:space="0" w:color="2E74B5" w:themeColor="accent5" w:themeShade="BF"/>
          <w:insideV w:val="double" w:sz="6" w:space="0" w:color="2E74B5" w:themeColor="accent5" w:themeShade="BF"/>
        </w:tblBorders>
        <w:tblLayout w:type="fixed"/>
        <w:tblCellMar>
          <w:left w:w="70" w:type="dxa"/>
          <w:right w:w="70" w:type="dxa"/>
        </w:tblCellMar>
        <w:tblLook w:val="0000" w:firstRow="0" w:lastRow="0" w:firstColumn="0" w:lastColumn="0" w:noHBand="0" w:noVBand="0"/>
      </w:tblPr>
      <w:tblGrid>
        <w:gridCol w:w="851"/>
        <w:gridCol w:w="6144"/>
        <w:gridCol w:w="1559"/>
      </w:tblGrid>
      <w:tr w:rsidR="00722756" w:rsidRPr="006044D6" w14:paraId="7808C383" w14:textId="77777777" w:rsidTr="0036457A">
        <w:trPr>
          <w:trHeight w:val="264"/>
          <w:tblHeader/>
        </w:trPr>
        <w:tc>
          <w:tcPr>
            <w:tcW w:w="851" w:type="dxa"/>
            <w:shd w:val="clear" w:color="auto" w:fill="2F5496" w:themeFill="accent1" w:themeFillShade="BF"/>
            <w:vAlign w:val="bottom"/>
          </w:tcPr>
          <w:p w14:paraId="21DF9012" w14:textId="77777777" w:rsidR="00722756" w:rsidRPr="006044D6" w:rsidRDefault="00722756" w:rsidP="00660E77">
            <w:pPr>
              <w:spacing w:before="100" w:after="100"/>
              <w:jc w:val="center"/>
              <w:rPr>
                <w:rFonts w:ascii="Arial" w:hAnsi="Arial" w:cs="Arial"/>
                <w:b/>
                <w:bCs/>
                <w:color w:val="FFFFFF" w:themeColor="background1"/>
                <w:sz w:val="18"/>
                <w:szCs w:val="18"/>
                <w:lang w:val="es-ES_tradnl"/>
              </w:rPr>
            </w:pPr>
            <w:r w:rsidRPr="006044D6">
              <w:rPr>
                <w:rFonts w:ascii="Arial" w:hAnsi="Arial" w:cs="Arial"/>
                <w:b/>
                <w:bCs/>
                <w:color w:val="FFFFFF" w:themeColor="background1"/>
                <w:sz w:val="18"/>
                <w:szCs w:val="18"/>
                <w:lang w:val="es-ES_tradnl"/>
              </w:rPr>
              <w:t>Paso</w:t>
            </w:r>
          </w:p>
        </w:tc>
        <w:tc>
          <w:tcPr>
            <w:tcW w:w="6144" w:type="dxa"/>
            <w:shd w:val="clear" w:color="auto" w:fill="2F5496" w:themeFill="accent1" w:themeFillShade="BF"/>
            <w:vAlign w:val="bottom"/>
          </w:tcPr>
          <w:p w14:paraId="18A6D483" w14:textId="77777777" w:rsidR="00722756" w:rsidRPr="006044D6" w:rsidRDefault="00722756" w:rsidP="00660E77">
            <w:pPr>
              <w:spacing w:before="100" w:after="100"/>
              <w:jc w:val="center"/>
              <w:rPr>
                <w:rFonts w:ascii="Arial" w:hAnsi="Arial" w:cs="Arial"/>
                <w:b/>
                <w:bCs/>
                <w:color w:val="FFFFFF" w:themeColor="background1"/>
                <w:sz w:val="18"/>
                <w:szCs w:val="18"/>
                <w:lang w:val="es-ES_tradnl"/>
              </w:rPr>
            </w:pPr>
            <w:r w:rsidRPr="006044D6">
              <w:rPr>
                <w:rFonts w:ascii="Arial" w:hAnsi="Arial" w:cs="Arial"/>
                <w:b/>
                <w:bCs/>
                <w:color w:val="FFFFFF" w:themeColor="background1"/>
                <w:sz w:val="18"/>
                <w:szCs w:val="18"/>
                <w:lang w:val="es-ES_tradnl"/>
              </w:rPr>
              <w:t>Acción</w:t>
            </w:r>
          </w:p>
        </w:tc>
        <w:tc>
          <w:tcPr>
            <w:tcW w:w="1559" w:type="dxa"/>
            <w:shd w:val="clear" w:color="auto" w:fill="2F5496" w:themeFill="accent1" w:themeFillShade="BF"/>
            <w:vAlign w:val="bottom"/>
          </w:tcPr>
          <w:p w14:paraId="5333747D" w14:textId="77777777" w:rsidR="00722756" w:rsidRPr="006044D6" w:rsidRDefault="00722756" w:rsidP="00660E77">
            <w:pPr>
              <w:spacing w:before="100" w:after="100"/>
              <w:jc w:val="center"/>
              <w:rPr>
                <w:rFonts w:ascii="Arial" w:hAnsi="Arial" w:cs="Arial"/>
                <w:b/>
                <w:bCs/>
                <w:color w:val="FFFFFF" w:themeColor="background1"/>
                <w:sz w:val="18"/>
                <w:szCs w:val="18"/>
                <w:lang w:val="es-ES_tradnl"/>
              </w:rPr>
            </w:pPr>
            <w:r w:rsidRPr="006044D6">
              <w:rPr>
                <w:rFonts w:ascii="Arial" w:hAnsi="Arial" w:cs="Arial"/>
                <w:b/>
                <w:bCs/>
                <w:color w:val="FFFFFF" w:themeColor="background1"/>
                <w:sz w:val="18"/>
                <w:szCs w:val="18"/>
                <w:lang w:val="es-ES_tradnl"/>
              </w:rPr>
              <w:t>Responsable</w:t>
            </w:r>
          </w:p>
        </w:tc>
      </w:tr>
      <w:tr w:rsidR="00722756" w:rsidRPr="006044D6" w14:paraId="64560E78" w14:textId="77777777" w:rsidTr="00844312">
        <w:trPr>
          <w:trHeight w:val="288"/>
        </w:trPr>
        <w:tc>
          <w:tcPr>
            <w:tcW w:w="851" w:type="dxa"/>
            <w:shd w:val="clear" w:color="auto" w:fill="auto"/>
            <w:noWrap/>
            <w:vAlign w:val="center"/>
          </w:tcPr>
          <w:p w14:paraId="03416C35" w14:textId="77777777" w:rsidR="00722756" w:rsidRPr="006044D6" w:rsidRDefault="00722756" w:rsidP="00660E77">
            <w:pPr>
              <w:spacing w:before="100" w:after="100"/>
              <w:jc w:val="center"/>
              <w:rPr>
                <w:rFonts w:ascii="Arial" w:hAnsi="Arial" w:cs="Arial"/>
                <w:sz w:val="18"/>
                <w:szCs w:val="18"/>
                <w:lang w:val="es-ES_tradnl"/>
              </w:rPr>
            </w:pPr>
            <w:r w:rsidRPr="006044D6">
              <w:rPr>
                <w:rFonts w:ascii="Arial" w:hAnsi="Arial" w:cs="Arial"/>
                <w:sz w:val="18"/>
                <w:szCs w:val="18"/>
                <w:lang w:val="es-ES_tradnl"/>
              </w:rPr>
              <w:t>1</w:t>
            </w:r>
          </w:p>
        </w:tc>
        <w:tc>
          <w:tcPr>
            <w:tcW w:w="6144" w:type="dxa"/>
            <w:shd w:val="clear" w:color="auto" w:fill="auto"/>
            <w:vAlign w:val="center"/>
          </w:tcPr>
          <w:p w14:paraId="7FE0EB37" w14:textId="77777777" w:rsidR="00722756" w:rsidRPr="006044D6" w:rsidRDefault="00722756" w:rsidP="00660E77">
            <w:pPr>
              <w:spacing w:before="100" w:after="100" w:line="240" w:lineRule="auto"/>
              <w:rPr>
                <w:rFonts w:ascii="Arial" w:hAnsi="Arial" w:cs="Arial"/>
                <w:sz w:val="18"/>
                <w:szCs w:val="18"/>
                <w:lang w:val="es-ES_tradnl"/>
              </w:rPr>
            </w:pPr>
            <w:r w:rsidRPr="006044D6">
              <w:rPr>
                <w:rFonts w:ascii="Arial" w:hAnsi="Arial" w:cs="Arial"/>
                <w:sz w:val="18"/>
                <w:szCs w:val="18"/>
                <w:lang w:val="es-ES_tradnl"/>
              </w:rPr>
              <w:t xml:space="preserve">Se recibe por parte del Proveedor la factura, con la información detallada por </w:t>
            </w:r>
            <w:r w:rsidRPr="006044D6">
              <w:rPr>
                <w:rFonts w:ascii="Arial" w:hAnsi="Arial" w:cs="Arial"/>
                <w:color w:val="000000"/>
                <w:sz w:val="18"/>
                <w:szCs w:val="18"/>
                <w:lang w:val="es-ES_tradnl"/>
              </w:rPr>
              <w:t>el ECC.</w:t>
            </w:r>
            <w:r w:rsidRPr="006044D6">
              <w:rPr>
                <w:rFonts w:ascii="Arial" w:hAnsi="Arial" w:cs="Arial"/>
                <w:sz w:val="18"/>
                <w:szCs w:val="18"/>
                <w:lang w:val="es-ES_tradnl"/>
              </w:rPr>
              <w:t xml:space="preserve">  </w:t>
            </w:r>
          </w:p>
        </w:tc>
        <w:tc>
          <w:tcPr>
            <w:tcW w:w="1559" w:type="dxa"/>
            <w:shd w:val="clear" w:color="auto" w:fill="auto"/>
            <w:vAlign w:val="center"/>
          </w:tcPr>
          <w:p w14:paraId="72ACA580" w14:textId="77777777" w:rsidR="00722756" w:rsidRPr="006044D6" w:rsidRDefault="00722756" w:rsidP="00660E77">
            <w:pPr>
              <w:spacing w:before="100" w:after="100"/>
              <w:jc w:val="center"/>
              <w:rPr>
                <w:rFonts w:ascii="Arial" w:hAnsi="Arial" w:cs="Arial"/>
                <w:sz w:val="18"/>
                <w:szCs w:val="18"/>
                <w:lang w:val="es-ES_tradnl"/>
              </w:rPr>
            </w:pPr>
            <w:r w:rsidRPr="006044D6">
              <w:rPr>
                <w:rFonts w:ascii="Arial" w:hAnsi="Arial" w:cs="Arial"/>
                <w:sz w:val="18"/>
                <w:szCs w:val="18"/>
                <w:lang w:val="es-ES_tradnl"/>
              </w:rPr>
              <w:t>Contabilidad</w:t>
            </w:r>
          </w:p>
        </w:tc>
      </w:tr>
      <w:tr w:rsidR="00722756" w:rsidRPr="006044D6" w14:paraId="70B06DFB" w14:textId="77777777" w:rsidTr="00844312">
        <w:trPr>
          <w:trHeight w:val="996"/>
        </w:trPr>
        <w:tc>
          <w:tcPr>
            <w:tcW w:w="851" w:type="dxa"/>
            <w:shd w:val="clear" w:color="auto" w:fill="auto"/>
            <w:noWrap/>
            <w:vAlign w:val="center"/>
          </w:tcPr>
          <w:p w14:paraId="5475EBE2" w14:textId="77777777" w:rsidR="00722756" w:rsidRPr="006044D6" w:rsidRDefault="00722756" w:rsidP="00660E77">
            <w:pPr>
              <w:spacing w:before="100" w:after="100"/>
              <w:jc w:val="center"/>
              <w:rPr>
                <w:rFonts w:ascii="Arial" w:hAnsi="Arial" w:cs="Arial"/>
                <w:sz w:val="18"/>
                <w:szCs w:val="18"/>
                <w:lang w:val="es-ES_tradnl"/>
              </w:rPr>
            </w:pPr>
            <w:r w:rsidRPr="006044D6">
              <w:rPr>
                <w:rFonts w:ascii="Arial" w:hAnsi="Arial" w:cs="Arial"/>
                <w:sz w:val="18"/>
                <w:szCs w:val="18"/>
                <w:lang w:val="es-ES_tradnl"/>
              </w:rPr>
              <w:t>2</w:t>
            </w:r>
          </w:p>
        </w:tc>
        <w:tc>
          <w:tcPr>
            <w:tcW w:w="6144" w:type="dxa"/>
            <w:shd w:val="clear" w:color="auto" w:fill="auto"/>
            <w:vAlign w:val="center"/>
          </w:tcPr>
          <w:p w14:paraId="4AE71238" w14:textId="77777777" w:rsidR="00722756" w:rsidRPr="006044D6" w:rsidRDefault="00722756" w:rsidP="00660E77">
            <w:pPr>
              <w:spacing w:before="100" w:after="100" w:line="240" w:lineRule="auto"/>
              <w:rPr>
                <w:rFonts w:ascii="Arial" w:hAnsi="Arial" w:cs="Arial"/>
                <w:sz w:val="18"/>
                <w:szCs w:val="18"/>
                <w:lang w:val="es-ES_tradnl"/>
              </w:rPr>
            </w:pPr>
            <w:r w:rsidRPr="006044D6">
              <w:rPr>
                <w:rFonts w:ascii="Arial" w:hAnsi="Arial" w:cs="Arial"/>
                <w:sz w:val="18"/>
                <w:szCs w:val="18"/>
                <w:lang w:val="es-ES_tradnl"/>
              </w:rPr>
              <w:t>Revisa la documentación entregada y procede a verificar la existencia del compromiso presupuestario y orden de compra, si esta todo correcto elabora Quedan de conformidad a documentación recibida y entrega al Proveedor.</w:t>
            </w:r>
          </w:p>
        </w:tc>
        <w:tc>
          <w:tcPr>
            <w:tcW w:w="1559" w:type="dxa"/>
            <w:shd w:val="clear" w:color="auto" w:fill="auto"/>
            <w:vAlign w:val="center"/>
          </w:tcPr>
          <w:p w14:paraId="1DB2D55F" w14:textId="7E7CFE82" w:rsidR="00722756" w:rsidRPr="006044D6" w:rsidRDefault="00722756" w:rsidP="00660E77">
            <w:pPr>
              <w:spacing w:before="100" w:after="100"/>
              <w:jc w:val="center"/>
              <w:rPr>
                <w:rFonts w:ascii="Arial" w:hAnsi="Arial" w:cs="Arial"/>
                <w:sz w:val="18"/>
                <w:szCs w:val="18"/>
                <w:lang w:val="es-ES_tradnl"/>
              </w:rPr>
            </w:pPr>
            <w:r w:rsidRPr="006044D6">
              <w:rPr>
                <w:rFonts w:ascii="Arial" w:hAnsi="Arial" w:cs="Arial"/>
                <w:sz w:val="18"/>
                <w:szCs w:val="18"/>
                <w:lang w:val="es-ES_tradnl"/>
              </w:rPr>
              <w:t>Técnico de Tesorería</w:t>
            </w:r>
          </w:p>
        </w:tc>
      </w:tr>
      <w:tr w:rsidR="00722756" w:rsidRPr="006044D6" w14:paraId="5A6835F0" w14:textId="77777777" w:rsidTr="00844312">
        <w:trPr>
          <w:trHeight w:val="309"/>
        </w:trPr>
        <w:tc>
          <w:tcPr>
            <w:tcW w:w="851" w:type="dxa"/>
            <w:shd w:val="clear" w:color="auto" w:fill="auto"/>
            <w:noWrap/>
            <w:vAlign w:val="center"/>
          </w:tcPr>
          <w:p w14:paraId="3B783989" w14:textId="77777777" w:rsidR="00722756" w:rsidRPr="006044D6" w:rsidRDefault="00722756" w:rsidP="00660E77">
            <w:pPr>
              <w:spacing w:before="100" w:after="100"/>
              <w:jc w:val="center"/>
              <w:rPr>
                <w:rFonts w:ascii="Arial" w:hAnsi="Arial" w:cs="Arial"/>
                <w:sz w:val="18"/>
                <w:szCs w:val="18"/>
                <w:lang w:val="es-ES_tradnl"/>
              </w:rPr>
            </w:pPr>
            <w:r w:rsidRPr="006044D6">
              <w:rPr>
                <w:rFonts w:ascii="Arial" w:hAnsi="Arial" w:cs="Arial"/>
                <w:sz w:val="18"/>
                <w:szCs w:val="18"/>
                <w:lang w:val="es-ES_tradnl"/>
              </w:rPr>
              <w:t>3</w:t>
            </w:r>
          </w:p>
        </w:tc>
        <w:tc>
          <w:tcPr>
            <w:tcW w:w="6144" w:type="dxa"/>
            <w:shd w:val="clear" w:color="auto" w:fill="auto"/>
            <w:vAlign w:val="center"/>
          </w:tcPr>
          <w:p w14:paraId="0E440049" w14:textId="77777777" w:rsidR="00722756" w:rsidRPr="006044D6" w:rsidRDefault="00722756" w:rsidP="00660E77">
            <w:pPr>
              <w:spacing w:before="100" w:after="100" w:line="240" w:lineRule="auto"/>
              <w:rPr>
                <w:rFonts w:ascii="Arial" w:hAnsi="Arial" w:cs="Arial"/>
                <w:color w:val="000000"/>
                <w:sz w:val="18"/>
                <w:szCs w:val="18"/>
                <w:lang w:val="es-ES_tradnl"/>
              </w:rPr>
            </w:pPr>
            <w:r w:rsidRPr="006044D6">
              <w:rPr>
                <w:rFonts w:ascii="Arial" w:hAnsi="Arial" w:cs="Arial"/>
                <w:color w:val="000000"/>
                <w:sz w:val="18"/>
                <w:szCs w:val="18"/>
                <w:lang w:val="es-ES_tradnl"/>
              </w:rPr>
              <w:t>Registrar en el Auxiliar de Obligaciones por Pagar los datos contenidos en la factura, posteriormente remite a Contabilidad con la documentación respectiva.</w:t>
            </w:r>
          </w:p>
        </w:tc>
        <w:tc>
          <w:tcPr>
            <w:tcW w:w="1559" w:type="dxa"/>
            <w:shd w:val="clear" w:color="auto" w:fill="auto"/>
            <w:vAlign w:val="center"/>
          </w:tcPr>
          <w:p w14:paraId="61CB96E2" w14:textId="1C3CB1C5" w:rsidR="00722756" w:rsidRPr="006044D6" w:rsidRDefault="001138ED" w:rsidP="00660E77">
            <w:pPr>
              <w:spacing w:before="100" w:after="100"/>
              <w:jc w:val="center"/>
              <w:rPr>
                <w:rFonts w:ascii="Arial" w:hAnsi="Arial" w:cs="Arial"/>
                <w:sz w:val="18"/>
                <w:szCs w:val="18"/>
                <w:lang w:val="es-ES_tradnl"/>
              </w:rPr>
            </w:pPr>
            <w:r w:rsidRPr="006044D6">
              <w:rPr>
                <w:rFonts w:ascii="Arial" w:hAnsi="Arial" w:cs="Arial"/>
                <w:sz w:val="18"/>
                <w:szCs w:val="18"/>
                <w:lang w:val="es-ES_tradnl"/>
              </w:rPr>
              <w:t>Técnico de</w:t>
            </w:r>
            <w:r w:rsidR="00722756" w:rsidRPr="006044D6">
              <w:rPr>
                <w:rFonts w:ascii="Arial" w:hAnsi="Arial" w:cs="Arial"/>
                <w:sz w:val="18"/>
                <w:szCs w:val="18"/>
                <w:lang w:val="es-ES_tradnl"/>
              </w:rPr>
              <w:t xml:space="preserve"> Tesorería</w:t>
            </w:r>
          </w:p>
        </w:tc>
      </w:tr>
      <w:tr w:rsidR="00722756" w:rsidRPr="006044D6" w14:paraId="2BBF2F53" w14:textId="77777777" w:rsidTr="00844312">
        <w:trPr>
          <w:trHeight w:val="325"/>
        </w:trPr>
        <w:tc>
          <w:tcPr>
            <w:tcW w:w="851" w:type="dxa"/>
            <w:shd w:val="clear" w:color="auto" w:fill="auto"/>
            <w:noWrap/>
            <w:vAlign w:val="center"/>
          </w:tcPr>
          <w:p w14:paraId="6AEA3038" w14:textId="77777777" w:rsidR="00722756" w:rsidRPr="006044D6" w:rsidRDefault="00722756" w:rsidP="00660E77">
            <w:pPr>
              <w:spacing w:before="100" w:after="100"/>
              <w:jc w:val="center"/>
              <w:rPr>
                <w:rFonts w:ascii="Arial" w:hAnsi="Arial" w:cs="Arial"/>
                <w:sz w:val="18"/>
                <w:szCs w:val="18"/>
                <w:lang w:val="es-ES_tradnl"/>
              </w:rPr>
            </w:pPr>
            <w:r w:rsidRPr="006044D6">
              <w:rPr>
                <w:rFonts w:ascii="Arial" w:hAnsi="Arial" w:cs="Arial"/>
                <w:sz w:val="18"/>
                <w:szCs w:val="18"/>
                <w:lang w:val="es-ES_tradnl"/>
              </w:rPr>
              <w:t>4</w:t>
            </w:r>
          </w:p>
        </w:tc>
        <w:tc>
          <w:tcPr>
            <w:tcW w:w="6144" w:type="dxa"/>
            <w:shd w:val="clear" w:color="auto" w:fill="auto"/>
            <w:vAlign w:val="center"/>
          </w:tcPr>
          <w:p w14:paraId="3548D419" w14:textId="77777777" w:rsidR="00722756" w:rsidRPr="006044D6" w:rsidRDefault="00722756" w:rsidP="00660E77">
            <w:pPr>
              <w:spacing w:before="100" w:after="100" w:line="240" w:lineRule="auto"/>
              <w:rPr>
                <w:rFonts w:ascii="Arial" w:hAnsi="Arial" w:cs="Arial"/>
                <w:color w:val="000000"/>
                <w:sz w:val="18"/>
                <w:szCs w:val="18"/>
                <w:lang w:val="es-ES_tradnl"/>
              </w:rPr>
            </w:pPr>
            <w:r w:rsidRPr="006044D6">
              <w:rPr>
                <w:rFonts w:ascii="Arial" w:hAnsi="Arial" w:cs="Arial"/>
                <w:color w:val="000000"/>
                <w:sz w:val="18"/>
                <w:szCs w:val="18"/>
                <w:lang w:val="es-ES_tradnl"/>
              </w:rPr>
              <w:t>Recibe y revisa que la documentación sea original y esté completa, la cual deberá tener el Acta de Recepción debidamente firmada, además revisa el cumplimiento de aspectos legales y técnicos, así como la correcta aplicación en el auxiliar de obligaciones por pagar.</w:t>
            </w:r>
          </w:p>
        </w:tc>
        <w:tc>
          <w:tcPr>
            <w:tcW w:w="1559" w:type="dxa"/>
            <w:shd w:val="clear" w:color="auto" w:fill="auto"/>
            <w:vAlign w:val="center"/>
          </w:tcPr>
          <w:p w14:paraId="45FD9162" w14:textId="77777777" w:rsidR="00722756" w:rsidRPr="006044D6" w:rsidRDefault="001138ED" w:rsidP="00660E77">
            <w:pPr>
              <w:spacing w:before="100" w:after="100"/>
              <w:jc w:val="center"/>
              <w:rPr>
                <w:rFonts w:ascii="Arial" w:hAnsi="Arial" w:cs="Arial"/>
                <w:sz w:val="18"/>
                <w:szCs w:val="18"/>
                <w:lang w:val="es-ES_tradnl"/>
              </w:rPr>
            </w:pPr>
            <w:r w:rsidRPr="006044D6">
              <w:rPr>
                <w:rFonts w:ascii="Arial" w:hAnsi="Arial" w:cs="Arial"/>
                <w:sz w:val="18"/>
                <w:szCs w:val="18"/>
                <w:lang w:val="es-ES_tradnl"/>
              </w:rPr>
              <w:t>Técnico Contable</w:t>
            </w:r>
          </w:p>
        </w:tc>
      </w:tr>
      <w:tr w:rsidR="00722756" w:rsidRPr="006044D6" w14:paraId="6F474BE5" w14:textId="77777777" w:rsidTr="00844312">
        <w:trPr>
          <w:trHeight w:val="325"/>
        </w:trPr>
        <w:tc>
          <w:tcPr>
            <w:tcW w:w="851" w:type="dxa"/>
            <w:shd w:val="clear" w:color="auto" w:fill="auto"/>
            <w:noWrap/>
            <w:vAlign w:val="center"/>
          </w:tcPr>
          <w:p w14:paraId="60874B02" w14:textId="77777777" w:rsidR="00722756" w:rsidRPr="006044D6" w:rsidRDefault="00722756" w:rsidP="00660E77">
            <w:pPr>
              <w:spacing w:before="100" w:after="100"/>
              <w:jc w:val="center"/>
              <w:rPr>
                <w:rFonts w:ascii="Arial" w:hAnsi="Arial" w:cs="Arial"/>
                <w:sz w:val="18"/>
                <w:szCs w:val="18"/>
                <w:lang w:val="es-ES_tradnl"/>
              </w:rPr>
            </w:pPr>
            <w:r w:rsidRPr="006044D6">
              <w:rPr>
                <w:rFonts w:ascii="Arial" w:hAnsi="Arial" w:cs="Arial"/>
                <w:sz w:val="18"/>
                <w:szCs w:val="18"/>
                <w:lang w:val="es-ES_tradnl"/>
              </w:rPr>
              <w:t>5</w:t>
            </w:r>
          </w:p>
        </w:tc>
        <w:tc>
          <w:tcPr>
            <w:tcW w:w="6144" w:type="dxa"/>
            <w:shd w:val="clear" w:color="auto" w:fill="auto"/>
            <w:vAlign w:val="center"/>
          </w:tcPr>
          <w:p w14:paraId="41556CFC" w14:textId="77777777" w:rsidR="00722756" w:rsidRPr="006044D6" w:rsidRDefault="00722756" w:rsidP="00660E77">
            <w:pPr>
              <w:spacing w:before="100" w:after="100" w:line="240" w:lineRule="auto"/>
              <w:rPr>
                <w:rFonts w:ascii="Arial" w:hAnsi="Arial" w:cs="Arial"/>
                <w:sz w:val="18"/>
                <w:szCs w:val="18"/>
                <w:lang w:val="es-ES_tradnl"/>
              </w:rPr>
            </w:pPr>
            <w:r w:rsidRPr="006044D6">
              <w:rPr>
                <w:rFonts w:ascii="Arial" w:hAnsi="Arial" w:cs="Arial"/>
                <w:sz w:val="18"/>
                <w:szCs w:val="18"/>
                <w:lang w:val="es-ES_tradnl"/>
              </w:rPr>
              <w:t xml:space="preserve">En caso de que existan observaciones, lo informa a tesorería para que </w:t>
            </w:r>
            <w:r w:rsidRPr="006044D6">
              <w:rPr>
                <w:rFonts w:ascii="Arial" w:hAnsi="Arial" w:cs="Arial"/>
                <w:color w:val="000000"/>
                <w:sz w:val="18"/>
                <w:szCs w:val="18"/>
                <w:lang w:val="es-ES_tradnl"/>
              </w:rPr>
              <w:t>efectué</w:t>
            </w:r>
            <w:r w:rsidRPr="006044D6">
              <w:rPr>
                <w:rFonts w:ascii="Arial" w:hAnsi="Arial" w:cs="Arial"/>
                <w:sz w:val="18"/>
                <w:szCs w:val="18"/>
                <w:lang w:val="es-ES_tradnl"/>
              </w:rPr>
              <w:t xml:space="preserve"> las correcciones pertinentes; caso contrario procede a validar el registro, generar la partida y mayorizar el registro contable del devengado del egreso. Posteriormente imprime Comprobante del Devengado, al cual </w:t>
            </w:r>
            <w:r w:rsidR="001138ED" w:rsidRPr="006044D6">
              <w:rPr>
                <w:rFonts w:ascii="Arial" w:hAnsi="Arial" w:cs="Arial"/>
                <w:sz w:val="18"/>
                <w:szCs w:val="18"/>
                <w:lang w:val="es-ES_tradnl"/>
              </w:rPr>
              <w:t>anexa a</w:t>
            </w:r>
            <w:r w:rsidRPr="006044D6">
              <w:rPr>
                <w:rFonts w:ascii="Arial" w:hAnsi="Arial" w:cs="Arial"/>
                <w:color w:val="FF0000"/>
                <w:sz w:val="18"/>
                <w:szCs w:val="18"/>
                <w:lang w:val="es-ES_tradnl"/>
              </w:rPr>
              <w:t xml:space="preserve"> </w:t>
            </w:r>
            <w:r w:rsidRPr="006044D6">
              <w:rPr>
                <w:rFonts w:ascii="Arial" w:hAnsi="Arial" w:cs="Arial"/>
                <w:sz w:val="18"/>
                <w:szCs w:val="18"/>
                <w:lang w:val="es-ES_tradnl"/>
              </w:rPr>
              <w:t>la documentación probatoria y archiva.</w:t>
            </w:r>
          </w:p>
        </w:tc>
        <w:tc>
          <w:tcPr>
            <w:tcW w:w="1559" w:type="dxa"/>
            <w:shd w:val="clear" w:color="auto" w:fill="auto"/>
            <w:vAlign w:val="center"/>
          </w:tcPr>
          <w:p w14:paraId="0542D08C" w14:textId="77777777" w:rsidR="00722756" w:rsidRPr="006044D6" w:rsidRDefault="001138ED" w:rsidP="00660E77">
            <w:pPr>
              <w:spacing w:before="100" w:after="100" w:line="240" w:lineRule="auto"/>
              <w:jc w:val="center"/>
              <w:rPr>
                <w:rFonts w:ascii="Arial" w:hAnsi="Arial" w:cs="Arial"/>
                <w:sz w:val="18"/>
                <w:szCs w:val="18"/>
                <w:lang w:val="es-ES_tradnl"/>
              </w:rPr>
            </w:pPr>
            <w:r w:rsidRPr="006044D6">
              <w:rPr>
                <w:rFonts w:ascii="Arial" w:hAnsi="Arial" w:cs="Arial"/>
                <w:sz w:val="18"/>
                <w:szCs w:val="18"/>
                <w:lang w:val="es-ES_tradnl"/>
              </w:rPr>
              <w:t>Técnico Contable</w:t>
            </w:r>
          </w:p>
        </w:tc>
      </w:tr>
      <w:tr w:rsidR="00722756" w:rsidRPr="006044D6" w14:paraId="47517CBD" w14:textId="77777777" w:rsidTr="00844312">
        <w:trPr>
          <w:trHeight w:val="325"/>
        </w:trPr>
        <w:tc>
          <w:tcPr>
            <w:tcW w:w="851" w:type="dxa"/>
            <w:shd w:val="clear" w:color="auto" w:fill="auto"/>
            <w:noWrap/>
            <w:vAlign w:val="center"/>
          </w:tcPr>
          <w:p w14:paraId="1D378382" w14:textId="77777777" w:rsidR="00722756" w:rsidRPr="006044D6" w:rsidRDefault="00722756" w:rsidP="00660E77">
            <w:pPr>
              <w:spacing w:before="100" w:after="100"/>
              <w:jc w:val="center"/>
              <w:rPr>
                <w:rFonts w:ascii="Arial" w:hAnsi="Arial" w:cs="Arial"/>
                <w:sz w:val="18"/>
                <w:szCs w:val="18"/>
                <w:lang w:val="es-ES_tradnl"/>
              </w:rPr>
            </w:pPr>
            <w:r w:rsidRPr="006044D6">
              <w:rPr>
                <w:rFonts w:ascii="Arial" w:hAnsi="Arial" w:cs="Arial"/>
                <w:sz w:val="18"/>
                <w:szCs w:val="18"/>
                <w:lang w:val="es-ES_tradnl"/>
              </w:rPr>
              <w:t>6</w:t>
            </w:r>
          </w:p>
        </w:tc>
        <w:tc>
          <w:tcPr>
            <w:tcW w:w="6144" w:type="dxa"/>
            <w:shd w:val="clear" w:color="auto" w:fill="auto"/>
            <w:vAlign w:val="center"/>
          </w:tcPr>
          <w:p w14:paraId="75BCDAAE" w14:textId="1C820E43" w:rsidR="00722756" w:rsidRPr="006044D6" w:rsidRDefault="00722756" w:rsidP="00660E77">
            <w:pPr>
              <w:spacing w:before="100" w:after="100" w:line="240" w:lineRule="auto"/>
              <w:rPr>
                <w:rFonts w:ascii="Arial" w:hAnsi="Arial" w:cs="Arial"/>
                <w:sz w:val="18"/>
                <w:szCs w:val="18"/>
                <w:lang w:val="es-ES_tradnl"/>
              </w:rPr>
            </w:pPr>
            <w:r w:rsidRPr="006044D6">
              <w:rPr>
                <w:rFonts w:ascii="Arial" w:hAnsi="Arial" w:cs="Arial"/>
                <w:sz w:val="18"/>
                <w:szCs w:val="18"/>
                <w:lang w:val="es-ES_tradnl"/>
              </w:rPr>
              <w:t xml:space="preserve">Para la solicitud de </w:t>
            </w:r>
            <w:r w:rsidR="002144DE" w:rsidRPr="006044D6">
              <w:rPr>
                <w:rFonts w:ascii="Arial" w:hAnsi="Arial" w:cs="Arial"/>
                <w:sz w:val="18"/>
                <w:szCs w:val="18"/>
                <w:lang w:val="es-ES_tradnl"/>
              </w:rPr>
              <w:t>fondos,</w:t>
            </w:r>
            <w:r w:rsidRPr="006044D6">
              <w:rPr>
                <w:rFonts w:ascii="Arial" w:hAnsi="Arial" w:cs="Arial"/>
                <w:sz w:val="18"/>
                <w:szCs w:val="18"/>
                <w:lang w:val="es-ES_tradnl"/>
              </w:rPr>
              <w:t xml:space="preserve"> así como su transferencia por parte de Tesorería, se siguen los pasos de los procedimientos Requerimiento de Fondo y Percepción de la Transferencia de Fondos. </w:t>
            </w:r>
          </w:p>
        </w:tc>
        <w:tc>
          <w:tcPr>
            <w:tcW w:w="1559" w:type="dxa"/>
            <w:shd w:val="clear" w:color="auto" w:fill="auto"/>
            <w:vAlign w:val="center"/>
          </w:tcPr>
          <w:p w14:paraId="691E37D9" w14:textId="77777777" w:rsidR="00722756" w:rsidRPr="006044D6" w:rsidRDefault="001138ED" w:rsidP="00660E77">
            <w:pPr>
              <w:spacing w:before="100" w:after="100" w:line="240" w:lineRule="auto"/>
              <w:jc w:val="center"/>
              <w:rPr>
                <w:rFonts w:ascii="Arial" w:hAnsi="Arial" w:cs="Arial"/>
                <w:sz w:val="18"/>
                <w:szCs w:val="18"/>
                <w:lang w:val="es-ES_tradnl"/>
              </w:rPr>
            </w:pPr>
            <w:r w:rsidRPr="006044D6">
              <w:rPr>
                <w:rFonts w:ascii="Arial" w:hAnsi="Arial" w:cs="Arial"/>
                <w:sz w:val="18"/>
                <w:szCs w:val="18"/>
                <w:lang w:val="es-ES_tradnl"/>
              </w:rPr>
              <w:t>Técnicos de</w:t>
            </w:r>
            <w:r w:rsidR="00722756" w:rsidRPr="006044D6">
              <w:rPr>
                <w:rFonts w:ascii="Arial" w:hAnsi="Arial" w:cs="Arial"/>
                <w:sz w:val="18"/>
                <w:szCs w:val="18"/>
                <w:lang w:val="es-ES_tradnl"/>
              </w:rPr>
              <w:t xml:space="preserve"> Tesorería </w:t>
            </w:r>
            <w:r w:rsidRPr="006044D6">
              <w:rPr>
                <w:rFonts w:ascii="Arial" w:hAnsi="Arial" w:cs="Arial"/>
                <w:sz w:val="18"/>
                <w:szCs w:val="18"/>
                <w:lang w:val="es-ES_tradnl"/>
              </w:rPr>
              <w:t>y Contable</w:t>
            </w:r>
          </w:p>
        </w:tc>
      </w:tr>
      <w:tr w:rsidR="00722756" w:rsidRPr="006044D6" w14:paraId="1B609975" w14:textId="77777777" w:rsidTr="00844312">
        <w:trPr>
          <w:trHeight w:val="325"/>
        </w:trPr>
        <w:tc>
          <w:tcPr>
            <w:tcW w:w="851" w:type="dxa"/>
            <w:shd w:val="clear" w:color="auto" w:fill="auto"/>
            <w:noWrap/>
            <w:vAlign w:val="center"/>
          </w:tcPr>
          <w:p w14:paraId="1C2B30A2" w14:textId="77777777" w:rsidR="00722756" w:rsidRPr="006044D6" w:rsidRDefault="00722756" w:rsidP="00660E77">
            <w:pPr>
              <w:spacing w:before="100" w:after="100"/>
              <w:jc w:val="center"/>
              <w:rPr>
                <w:rFonts w:ascii="Arial" w:hAnsi="Arial" w:cs="Arial"/>
                <w:sz w:val="18"/>
                <w:szCs w:val="18"/>
                <w:lang w:val="es-ES_tradnl"/>
              </w:rPr>
            </w:pPr>
            <w:r w:rsidRPr="006044D6">
              <w:rPr>
                <w:rFonts w:ascii="Arial" w:hAnsi="Arial" w:cs="Arial"/>
                <w:sz w:val="18"/>
                <w:szCs w:val="18"/>
                <w:lang w:val="es-ES_tradnl"/>
              </w:rPr>
              <w:t>7</w:t>
            </w:r>
          </w:p>
        </w:tc>
        <w:tc>
          <w:tcPr>
            <w:tcW w:w="6144" w:type="dxa"/>
            <w:shd w:val="clear" w:color="auto" w:fill="auto"/>
            <w:vAlign w:val="center"/>
          </w:tcPr>
          <w:p w14:paraId="3FF585C0" w14:textId="77777777" w:rsidR="00722756" w:rsidRPr="006044D6" w:rsidRDefault="00722756" w:rsidP="00660E77">
            <w:pPr>
              <w:spacing w:before="100" w:after="100"/>
              <w:rPr>
                <w:rFonts w:ascii="Arial" w:hAnsi="Arial" w:cs="Arial"/>
                <w:sz w:val="18"/>
                <w:szCs w:val="18"/>
                <w:lang w:val="es-ES_tradnl"/>
              </w:rPr>
            </w:pPr>
            <w:r w:rsidRPr="006044D6">
              <w:rPr>
                <w:rFonts w:ascii="Arial" w:hAnsi="Arial" w:cs="Arial"/>
                <w:sz w:val="18"/>
                <w:szCs w:val="18"/>
                <w:lang w:val="es-ES_tradnl"/>
              </w:rPr>
              <w:t xml:space="preserve">Registra los movimientos de pago en el Auxiliar de Obligaciones por Pagar </w:t>
            </w:r>
          </w:p>
          <w:p w14:paraId="4918FADB" w14:textId="77777777" w:rsidR="00722756" w:rsidRPr="006044D6" w:rsidRDefault="00722756" w:rsidP="00660E77">
            <w:pPr>
              <w:spacing w:before="100" w:after="100"/>
              <w:rPr>
                <w:rFonts w:ascii="Arial" w:hAnsi="Arial" w:cs="Arial"/>
                <w:sz w:val="18"/>
                <w:szCs w:val="18"/>
                <w:lang w:val="es-ES_tradnl"/>
              </w:rPr>
            </w:pPr>
            <w:r w:rsidRPr="006044D6">
              <w:rPr>
                <w:rFonts w:ascii="Arial" w:hAnsi="Arial" w:cs="Arial"/>
                <w:sz w:val="18"/>
                <w:szCs w:val="18"/>
                <w:lang w:val="es-ES_tradnl"/>
              </w:rPr>
              <w:t>Hay dos formas de pago: a) pago efectuado mediante cheque y b) pago efectuado mediante abono a cuenta.</w:t>
            </w:r>
          </w:p>
        </w:tc>
        <w:tc>
          <w:tcPr>
            <w:tcW w:w="1559" w:type="dxa"/>
            <w:shd w:val="clear" w:color="auto" w:fill="auto"/>
            <w:vAlign w:val="center"/>
          </w:tcPr>
          <w:p w14:paraId="5E5C70CF" w14:textId="77777777" w:rsidR="00722756" w:rsidRPr="006044D6" w:rsidRDefault="001138ED" w:rsidP="00660E77">
            <w:pPr>
              <w:spacing w:before="100" w:after="100" w:line="240" w:lineRule="auto"/>
              <w:jc w:val="center"/>
              <w:rPr>
                <w:rFonts w:ascii="Arial" w:hAnsi="Arial" w:cs="Arial"/>
                <w:sz w:val="18"/>
                <w:szCs w:val="18"/>
                <w:lang w:val="es-ES_tradnl"/>
              </w:rPr>
            </w:pPr>
            <w:r w:rsidRPr="006044D6">
              <w:rPr>
                <w:rFonts w:ascii="Arial" w:hAnsi="Arial" w:cs="Arial"/>
                <w:sz w:val="18"/>
                <w:szCs w:val="18"/>
                <w:lang w:val="es-ES_tradnl"/>
              </w:rPr>
              <w:t>Técnico de</w:t>
            </w:r>
            <w:r w:rsidR="00722756" w:rsidRPr="006044D6">
              <w:rPr>
                <w:rFonts w:ascii="Arial" w:hAnsi="Arial" w:cs="Arial"/>
                <w:sz w:val="18"/>
                <w:szCs w:val="18"/>
                <w:lang w:val="es-ES_tradnl"/>
              </w:rPr>
              <w:t xml:space="preserve"> Tesorería</w:t>
            </w:r>
          </w:p>
        </w:tc>
      </w:tr>
      <w:tr w:rsidR="00722756" w:rsidRPr="006044D6" w14:paraId="0DB9D162" w14:textId="77777777" w:rsidTr="00844312">
        <w:trPr>
          <w:trHeight w:val="325"/>
        </w:trPr>
        <w:tc>
          <w:tcPr>
            <w:tcW w:w="851" w:type="dxa"/>
            <w:shd w:val="clear" w:color="auto" w:fill="auto"/>
            <w:noWrap/>
            <w:vAlign w:val="center"/>
          </w:tcPr>
          <w:p w14:paraId="63EBD254" w14:textId="77777777" w:rsidR="00722756" w:rsidRPr="006044D6" w:rsidRDefault="00722756" w:rsidP="00660E77">
            <w:pPr>
              <w:spacing w:before="100" w:after="100"/>
              <w:jc w:val="center"/>
              <w:rPr>
                <w:rFonts w:ascii="Arial" w:hAnsi="Arial" w:cs="Arial"/>
                <w:sz w:val="18"/>
                <w:szCs w:val="18"/>
                <w:lang w:val="es-ES_tradnl"/>
              </w:rPr>
            </w:pPr>
            <w:r w:rsidRPr="006044D6">
              <w:rPr>
                <w:rFonts w:ascii="Arial" w:hAnsi="Arial" w:cs="Arial"/>
                <w:sz w:val="18"/>
                <w:szCs w:val="18"/>
                <w:lang w:val="es-ES_tradnl"/>
              </w:rPr>
              <w:t>8A</w:t>
            </w:r>
          </w:p>
        </w:tc>
        <w:tc>
          <w:tcPr>
            <w:tcW w:w="6144" w:type="dxa"/>
            <w:shd w:val="clear" w:color="auto" w:fill="auto"/>
            <w:vAlign w:val="center"/>
          </w:tcPr>
          <w:p w14:paraId="68F0BC87" w14:textId="77777777" w:rsidR="00722756" w:rsidRPr="006044D6" w:rsidRDefault="00722756" w:rsidP="00686A0C">
            <w:pPr>
              <w:numPr>
                <w:ilvl w:val="1"/>
                <w:numId w:val="33"/>
              </w:numPr>
              <w:spacing w:before="100" w:after="100" w:line="240" w:lineRule="auto"/>
              <w:ind w:left="0"/>
              <w:jc w:val="both"/>
              <w:rPr>
                <w:rFonts w:ascii="Arial" w:hAnsi="Arial" w:cs="Arial"/>
                <w:b/>
                <w:sz w:val="18"/>
                <w:szCs w:val="18"/>
                <w:lang w:val="es-ES_tradnl"/>
              </w:rPr>
            </w:pPr>
            <w:r w:rsidRPr="006044D6">
              <w:rPr>
                <w:rFonts w:ascii="Arial" w:hAnsi="Arial" w:cs="Arial"/>
                <w:b/>
                <w:sz w:val="18"/>
                <w:szCs w:val="18"/>
                <w:lang w:val="es-ES_tradnl"/>
              </w:rPr>
              <w:t>Pago por Cheque.</w:t>
            </w:r>
          </w:p>
          <w:p w14:paraId="767D62FA" w14:textId="77777777" w:rsidR="00722756" w:rsidRPr="006044D6" w:rsidRDefault="00722756" w:rsidP="00660E77">
            <w:pPr>
              <w:spacing w:before="100" w:after="100"/>
              <w:rPr>
                <w:rFonts w:ascii="Arial" w:hAnsi="Arial" w:cs="Arial"/>
                <w:sz w:val="18"/>
                <w:szCs w:val="18"/>
                <w:lang w:val="es-ES_tradnl"/>
              </w:rPr>
            </w:pPr>
            <w:r w:rsidRPr="006044D6">
              <w:rPr>
                <w:rFonts w:ascii="Arial" w:hAnsi="Arial" w:cs="Arial"/>
                <w:sz w:val="18"/>
                <w:szCs w:val="18"/>
                <w:lang w:val="es-ES_tradnl"/>
              </w:rPr>
              <w:t xml:space="preserve">Se emite cheque en original y dos copias, para ser distribuidos así: </w:t>
            </w:r>
          </w:p>
          <w:p w14:paraId="434B0C27" w14:textId="77777777" w:rsidR="00722756" w:rsidRPr="006044D6" w:rsidRDefault="00722756" w:rsidP="00660E77">
            <w:pPr>
              <w:spacing w:before="100" w:after="100"/>
              <w:rPr>
                <w:rFonts w:ascii="Arial" w:hAnsi="Arial" w:cs="Arial"/>
                <w:sz w:val="18"/>
                <w:szCs w:val="18"/>
                <w:lang w:val="es-ES_tradnl"/>
              </w:rPr>
            </w:pPr>
            <w:r w:rsidRPr="006044D6">
              <w:rPr>
                <w:rFonts w:ascii="Arial" w:hAnsi="Arial" w:cs="Arial"/>
                <w:sz w:val="18"/>
                <w:szCs w:val="18"/>
                <w:lang w:val="es-ES_tradnl"/>
              </w:rPr>
              <w:t xml:space="preserve">     -Original para proveedor</w:t>
            </w:r>
          </w:p>
          <w:p w14:paraId="311E0D69" w14:textId="77777777" w:rsidR="00722756" w:rsidRPr="006044D6" w:rsidRDefault="00722756" w:rsidP="00660E77">
            <w:pPr>
              <w:spacing w:before="100" w:after="100"/>
              <w:rPr>
                <w:rFonts w:ascii="Arial" w:hAnsi="Arial" w:cs="Arial"/>
                <w:sz w:val="18"/>
                <w:szCs w:val="18"/>
                <w:lang w:val="es-ES_tradnl"/>
              </w:rPr>
            </w:pPr>
            <w:r w:rsidRPr="006044D6">
              <w:rPr>
                <w:rFonts w:ascii="Arial" w:hAnsi="Arial" w:cs="Arial"/>
                <w:sz w:val="18"/>
                <w:szCs w:val="18"/>
                <w:lang w:val="es-ES_tradnl"/>
              </w:rPr>
              <w:t xml:space="preserve">     -1ª copia para contabilidad</w:t>
            </w:r>
          </w:p>
          <w:p w14:paraId="68F5356E" w14:textId="77777777" w:rsidR="00722756" w:rsidRPr="006044D6" w:rsidRDefault="00722756" w:rsidP="00660E77">
            <w:pPr>
              <w:spacing w:before="100" w:after="100"/>
              <w:rPr>
                <w:rFonts w:ascii="Arial" w:hAnsi="Arial" w:cs="Arial"/>
                <w:sz w:val="18"/>
                <w:szCs w:val="18"/>
                <w:lang w:val="es-ES_tradnl"/>
              </w:rPr>
            </w:pPr>
            <w:r w:rsidRPr="006044D6">
              <w:rPr>
                <w:rFonts w:ascii="Arial" w:hAnsi="Arial" w:cs="Arial"/>
                <w:sz w:val="18"/>
                <w:szCs w:val="18"/>
                <w:lang w:val="es-ES_tradnl"/>
              </w:rPr>
              <w:t xml:space="preserve">     -2ª copia para archivo de tesorería</w:t>
            </w:r>
          </w:p>
          <w:p w14:paraId="220FB752" w14:textId="77777777" w:rsidR="00722756" w:rsidRPr="006044D6" w:rsidRDefault="00722756" w:rsidP="00660E77">
            <w:pPr>
              <w:spacing w:before="100" w:after="100"/>
              <w:rPr>
                <w:rFonts w:ascii="Arial" w:hAnsi="Arial" w:cs="Arial"/>
                <w:sz w:val="18"/>
                <w:szCs w:val="18"/>
                <w:lang w:val="es-ES_tradnl"/>
              </w:rPr>
            </w:pPr>
            <w:r w:rsidRPr="006044D6">
              <w:rPr>
                <w:rFonts w:ascii="Arial" w:hAnsi="Arial" w:cs="Arial"/>
                <w:sz w:val="18"/>
                <w:szCs w:val="18"/>
                <w:lang w:val="es-ES_tradnl"/>
              </w:rPr>
              <w:t xml:space="preserve">En base a documentación se elaboran los </w:t>
            </w:r>
            <w:r w:rsidR="001138ED" w:rsidRPr="006044D6">
              <w:rPr>
                <w:rFonts w:ascii="Arial" w:hAnsi="Arial" w:cs="Arial"/>
                <w:sz w:val="18"/>
                <w:szCs w:val="18"/>
                <w:lang w:val="es-ES_tradnl"/>
              </w:rPr>
              <w:t>cheques y</w:t>
            </w:r>
            <w:r w:rsidRPr="006044D6">
              <w:rPr>
                <w:rFonts w:ascii="Arial" w:hAnsi="Arial" w:cs="Arial"/>
                <w:sz w:val="18"/>
                <w:szCs w:val="18"/>
                <w:lang w:val="es-ES_tradnl"/>
              </w:rPr>
              <w:t xml:space="preserve"> se espera la llegada del Proveedor.</w:t>
            </w:r>
          </w:p>
        </w:tc>
        <w:tc>
          <w:tcPr>
            <w:tcW w:w="1559" w:type="dxa"/>
            <w:shd w:val="clear" w:color="auto" w:fill="auto"/>
            <w:vAlign w:val="center"/>
          </w:tcPr>
          <w:p w14:paraId="4FF89004" w14:textId="77777777" w:rsidR="00722756" w:rsidRPr="006044D6" w:rsidRDefault="001138ED" w:rsidP="00660E77">
            <w:pPr>
              <w:spacing w:before="100" w:after="100" w:line="240" w:lineRule="auto"/>
              <w:jc w:val="center"/>
              <w:rPr>
                <w:rFonts w:ascii="Arial" w:hAnsi="Arial" w:cs="Arial"/>
                <w:sz w:val="18"/>
                <w:szCs w:val="18"/>
                <w:lang w:val="es-ES_tradnl"/>
              </w:rPr>
            </w:pPr>
            <w:r w:rsidRPr="006044D6">
              <w:rPr>
                <w:rFonts w:ascii="Arial" w:hAnsi="Arial" w:cs="Arial"/>
                <w:sz w:val="18"/>
                <w:szCs w:val="18"/>
                <w:lang w:val="es-ES_tradnl"/>
              </w:rPr>
              <w:t>Técnico de</w:t>
            </w:r>
            <w:r w:rsidR="00722756" w:rsidRPr="006044D6">
              <w:rPr>
                <w:rFonts w:ascii="Arial" w:hAnsi="Arial" w:cs="Arial"/>
                <w:sz w:val="18"/>
                <w:szCs w:val="18"/>
                <w:lang w:val="es-ES_tradnl"/>
              </w:rPr>
              <w:t xml:space="preserve"> Tesorería</w:t>
            </w:r>
          </w:p>
        </w:tc>
      </w:tr>
      <w:tr w:rsidR="00722756" w:rsidRPr="006044D6" w14:paraId="078E154E" w14:textId="77777777" w:rsidTr="00844312">
        <w:trPr>
          <w:trHeight w:val="325"/>
        </w:trPr>
        <w:tc>
          <w:tcPr>
            <w:tcW w:w="851" w:type="dxa"/>
            <w:shd w:val="clear" w:color="auto" w:fill="auto"/>
            <w:noWrap/>
            <w:vAlign w:val="center"/>
          </w:tcPr>
          <w:p w14:paraId="2CA24D9B" w14:textId="77777777" w:rsidR="00722756" w:rsidRPr="006044D6" w:rsidRDefault="00722756" w:rsidP="00660E77">
            <w:pPr>
              <w:spacing w:before="100" w:after="100"/>
              <w:jc w:val="center"/>
              <w:rPr>
                <w:rFonts w:ascii="Arial" w:hAnsi="Arial" w:cs="Arial"/>
                <w:sz w:val="18"/>
                <w:szCs w:val="18"/>
                <w:lang w:val="es-ES_tradnl"/>
              </w:rPr>
            </w:pPr>
            <w:r w:rsidRPr="006044D6">
              <w:rPr>
                <w:rFonts w:ascii="Arial" w:hAnsi="Arial" w:cs="Arial"/>
                <w:sz w:val="18"/>
                <w:szCs w:val="18"/>
                <w:lang w:val="es-ES_tradnl"/>
              </w:rPr>
              <w:t>8A1</w:t>
            </w:r>
          </w:p>
        </w:tc>
        <w:tc>
          <w:tcPr>
            <w:tcW w:w="6144" w:type="dxa"/>
            <w:shd w:val="clear" w:color="auto" w:fill="auto"/>
            <w:vAlign w:val="center"/>
          </w:tcPr>
          <w:p w14:paraId="69880534" w14:textId="77777777" w:rsidR="00722756" w:rsidRPr="006044D6" w:rsidRDefault="00722756" w:rsidP="00660E77">
            <w:pPr>
              <w:spacing w:before="100" w:after="100"/>
              <w:rPr>
                <w:rFonts w:ascii="Arial" w:hAnsi="Arial" w:cs="Arial"/>
                <w:sz w:val="18"/>
                <w:szCs w:val="18"/>
                <w:lang w:val="es-ES_tradnl"/>
              </w:rPr>
            </w:pPr>
            <w:r w:rsidRPr="006044D6">
              <w:rPr>
                <w:rFonts w:ascii="Arial" w:hAnsi="Arial" w:cs="Arial"/>
                <w:sz w:val="18"/>
                <w:szCs w:val="18"/>
                <w:lang w:val="es-ES_tradnl"/>
              </w:rPr>
              <w:t xml:space="preserve">Se entrega cheque al proveedor, para lo cual deberá presentar documento de identidad personal, autorización de la empresa para retirar </w:t>
            </w:r>
            <w:r w:rsidR="001138ED" w:rsidRPr="006044D6">
              <w:rPr>
                <w:rFonts w:ascii="Arial" w:hAnsi="Arial" w:cs="Arial"/>
                <w:sz w:val="18"/>
                <w:szCs w:val="18"/>
                <w:lang w:val="es-ES_tradnl"/>
              </w:rPr>
              <w:t>cheque (</w:t>
            </w:r>
            <w:r w:rsidRPr="006044D6">
              <w:rPr>
                <w:rFonts w:ascii="Arial" w:hAnsi="Arial" w:cs="Arial"/>
                <w:sz w:val="18"/>
                <w:szCs w:val="18"/>
                <w:lang w:val="es-ES_tradnl"/>
              </w:rPr>
              <w:t xml:space="preserve">cuando se pasa de $5,000), sello de la empresa; firmar listado de cheques por pagar y Quedan </w:t>
            </w:r>
            <w:r w:rsidRPr="006044D6">
              <w:rPr>
                <w:rFonts w:ascii="Arial" w:hAnsi="Arial" w:cs="Arial"/>
                <w:color w:val="000000"/>
                <w:sz w:val="18"/>
                <w:szCs w:val="18"/>
                <w:lang w:val="es-ES_tradnl"/>
              </w:rPr>
              <w:t>original</w:t>
            </w:r>
          </w:p>
        </w:tc>
        <w:tc>
          <w:tcPr>
            <w:tcW w:w="1559" w:type="dxa"/>
            <w:shd w:val="clear" w:color="auto" w:fill="auto"/>
            <w:vAlign w:val="center"/>
          </w:tcPr>
          <w:p w14:paraId="223C8A30" w14:textId="77777777" w:rsidR="00722756" w:rsidRPr="006044D6" w:rsidRDefault="001138ED" w:rsidP="00660E77">
            <w:pPr>
              <w:spacing w:before="100" w:after="100" w:line="240" w:lineRule="auto"/>
              <w:jc w:val="center"/>
              <w:rPr>
                <w:rFonts w:ascii="Arial" w:hAnsi="Arial" w:cs="Arial"/>
                <w:sz w:val="18"/>
                <w:szCs w:val="18"/>
                <w:lang w:val="es-ES_tradnl"/>
              </w:rPr>
            </w:pPr>
            <w:r w:rsidRPr="006044D6">
              <w:rPr>
                <w:rFonts w:ascii="Arial" w:hAnsi="Arial" w:cs="Arial"/>
                <w:sz w:val="18"/>
                <w:szCs w:val="18"/>
                <w:lang w:val="es-ES_tradnl"/>
              </w:rPr>
              <w:t>Técnico de</w:t>
            </w:r>
            <w:r w:rsidR="00722756" w:rsidRPr="006044D6">
              <w:rPr>
                <w:rFonts w:ascii="Arial" w:hAnsi="Arial" w:cs="Arial"/>
                <w:sz w:val="18"/>
                <w:szCs w:val="18"/>
                <w:lang w:val="es-ES_tradnl"/>
              </w:rPr>
              <w:t xml:space="preserve"> Tesorería</w:t>
            </w:r>
          </w:p>
        </w:tc>
      </w:tr>
      <w:tr w:rsidR="00722756" w:rsidRPr="006044D6" w14:paraId="00F0CB92" w14:textId="77777777" w:rsidTr="00844312">
        <w:trPr>
          <w:trHeight w:val="325"/>
        </w:trPr>
        <w:tc>
          <w:tcPr>
            <w:tcW w:w="851" w:type="dxa"/>
            <w:shd w:val="clear" w:color="auto" w:fill="auto"/>
            <w:noWrap/>
            <w:vAlign w:val="center"/>
          </w:tcPr>
          <w:p w14:paraId="70D3F7D9" w14:textId="77777777" w:rsidR="00722756" w:rsidRPr="006044D6" w:rsidRDefault="00722756" w:rsidP="00660E77">
            <w:pPr>
              <w:spacing w:before="100" w:after="100"/>
              <w:jc w:val="center"/>
              <w:rPr>
                <w:rFonts w:ascii="Arial" w:hAnsi="Arial" w:cs="Arial"/>
                <w:sz w:val="18"/>
                <w:szCs w:val="18"/>
                <w:lang w:val="es-ES_tradnl"/>
              </w:rPr>
            </w:pPr>
            <w:r w:rsidRPr="006044D6">
              <w:rPr>
                <w:rFonts w:ascii="Arial" w:hAnsi="Arial" w:cs="Arial"/>
                <w:sz w:val="18"/>
                <w:szCs w:val="18"/>
                <w:lang w:val="es-ES_tradnl"/>
              </w:rPr>
              <w:t>8A2</w:t>
            </w:r>
          </w:p>
        </w:tc>
        <w:tc>
          <w:tcPr>
            <w:tcW w:w="6144" w:type="dxa"/>
            <w:shd w:val="clear" w:color="auto" w:fill="auto"/>
            <w:vAlign w:val="center"/>
          </w:tcPr>
          <w:p w14:paraId="0ED8279C" w14:textId="15847510" w:rsidR="00722756" w:rsidRPr="006044D6" w:rsidRDefault="00722756" w:rsidP="00660E77">
            <w:pPr>
              <w:spacing w:before="100" w:after="100"/>
              <w:rPr>
                <w:rFonts w:ascii="Arial" w:hAnsi="Arial" w:cs="Arial"/>
                <w:sz w:val="18"/>
                <w:szCs w:val="18"/>
                <w:lang w:val="es-ES_tradnl"/>
              </w:rPr>
            </w:pPr>
            <w:r w:rsidRPr="006044D6">
              <w:rPr>
                <w:rFonts w:ascii="Arial" w:hAnsi="Arial" w:cs="Arial"/>
                <w:sz w:val="18"/>
                <w:szCs w:val="18"/>
                <w:lang w:val="es-ES_tradnl"/>
              </w:rPr>
              <w:t xml:space="preserve">Remite a contabilidad 1ª copia de cheque, original listado de cheques por </w:t>
            </w:r>
            <w:r w:rsidR="001138ED" w:rsidRPr="006044D6">
              <w:rPr>
                <w:rFonts w:ascii="Arial" w:hAnsi="Arial" w:cs="Arial"/>
                <w:sz w:val="18"/>
                <w:szCs w:val="18"/>
                <w:lang w:val="es-ES_tradnl"/>
              </w:rPr>
              <w:t>pagar,</w:t>
            </w:r>
            <w:r w:rsidRPr="006044D6">
              <w:rPr>
                <w:rFonts w:ascii="Arial" w:hAnsi="Arial" w:cs="Arial"/>
                <w:sz w:val="18"/>
                <w:szCs w:val="18"/>
                <w:lang w:val="es-ES_tradnl"/>
              </w:rPr>
              <w:t xml:space="preserve"> para cada uno de los </w:t>
            </w:r>
            <w:r w:rsidRPr="006044D6">
              <w:rPr>
                <w:rFonts w:ascii="Arial" w:hAnsi="Arial" w:cs="Arial"/>
                <w:color w:val="000000"/>
                <w:sz w:val="18"/>
                <w:szCs w:val="18"/>
                <w:lang w:val="es-ES_tradnl"/>
              </w:rPr>
              <w:t>cheque</w:t>
            </w:r>
            <w:r w:rsidR="000C6D0C" w:rsidRPr="006044D6">
              <w:rPr>
                <w:rFonts w:ascii="Arial" w:hAnsi="Arial" w:cs="Arial"/>
                <w:color w:val="000000"/>
                <w:sz w:val="18"/>
                <w:szCs w:val="18"/>
                <w:lang w:val="es-ES_tradnl"/>
              </w:rPr>
              <w:t>s</w:t>
            </w:r>
            <w:r w:rsidRPr="006044D6">
              <w:rPr>
                <w:rFonts w:ascii="Arial" w:hAnsi="Arial" w:cs="Arial"/>
                <w:color w:val="000000"/>
                <w:sz w:val="18"/>
                <w:szCs w:val="18"/>
                <w:lang w:val="es-ES_tradnl"/>
              </w:rPr>
              <w:t xml:space="preserve"> entregados</w:t>
            </w:r>
            <w:r w:rsidRPr="006044D6">
              <w:rPr>
                <w:rFonts w:ascii="Arial" w:hAnsi="Arial" w:cs="Arial"/>
                <w:sz w:val="18"/>
                <w:szCs w:val="18"/>
                <w:lang w:val="es-ES_tradnl"/>
              </w:rPr>
              <w:t>, con la información que indique la entrega del cheque al proveedor</w:t>
            </w:r>
          </w:p>
          <w:p w14:paraId="1574552E" w14:textId="77777777" w:rsidR="00722756" w:rsidRPr="006044D6" w:rsidRDefault="001138ED" w:rsidP="00660E77">
            <w:pPr>
              <w:spacing w:before="100" w:after="100"/>
              <w:rPr>
                <w:rFonts w:ascii="Arial" w:hAnsi="Arial" w:cs="Arial"/>
                <w:sz w:val="18"/>
                <w:szCs w:val="18"/>
                <w:lang w:val="es-ES_tradnl"/>
              </w:rPr>
            </w:pPr>
            <w:r w:rsidRPr="006044D6">
              <w:rPr>
                <w:rFonts w:ascii="Arial" w:hAnsi="Arial" w:cs="Arial"/>
                <w:sz w:val="18"/>
                <w:szCs w:val="18"/>
                <w:lang w:val="es-ES_tradnl"/>
              </w:rPr>
              <w:t>Archiva 2ª</w:t>
            </w:r>
            <w:r w:rsidR="00722756" w:rsidRPr="006044D6">
              <w:rPr>
                <w:rFonts w:ascii="Arial" w:hAnsi="Arial" w:cs="Arial"/>
                <w:sz w:val="18"/>
                <w:szCs w:val="18"/>
                <w:lang w:val="es-ES_tradnl"/>
              </w:rPr>
              <w:t xml:space="preserve"> copia del </w:t>
            </w:r>
            <w:r w:rsidRPr="006044D6">
              <w:rPr>
                <w:rFonts w:ascii="Arial" w:hAnsi="Arial" w:cs="Arial"/>
                <w:sz w:val="18"/>
                <w:szCs w:val="18"/>
                <w:lang w:val="es-ES_tradnl"/>
              </w:rPr>
              <w:t>cheque, copia</w:t>
            </w:r>
            <w:r w:rsidR="00722756" w:rsidRPr="006044D6">
              <w:rPr>
                <w:rFonts w:ascii="Arial" w:hAnsi="Arial" w:cs="Arial"/>
                <w:sz w:val="18"/>
                <w:szCs w:val="18"/>
                <w:lang w:val="es-ES_tradnl"/>
              </w:rPr>
              <w:t xml:space="preserve"> del listado de cheques por pagar y quedan cancelados.</w:t>
            </w:r>
          </w:p>
        </w:tc>
        <w:tc>
          <w:tcPr>
            <w:tcW w:w="1559" w:type="dxa"/>
            <w:shd w:val="clear" w:color="auto" w:fill="auto"/>
            <w:vAlign w:val="center"/>
          </w:tcPr>
          <w:p w14:paraId="2AF48075" w14:textId="77777777" w:rsidR="00722756" w:rsidRPr="006044D6" w:rsidRDefault="001138ED" w:rsidP="00660E77">
            <w:pPr>
              <w:spacing w:before="100" w:after="100" w:line="240" w:lineRule="auto"/>
              <w:jc w:val="center"/>
              <w:rPr>
                <w:rFonts w:ascii="Arial" w:hAnsi="Arial" w:cs="Arial"/>
                <w:sz w:val="18"/>
                <w:szCs w:val="18"/>
                <w:lang w:val="es-ES_tradnl"/>
              </w:rPr>
            </w:pPr>
            <w:r w:rsidRPr="006044D6">
              <w:rPr>
                <w:rFonts w:ascii="Arial" w:hAnsi="Arial" w:cs="Arial"/>
                <w:sz w:val="18"/>
                <w:szCs w:val="18"/>
                <w:lang w:val="es-ES_tradnl"/>
              </w:rPr>
              <w:t>Técnico de</w:t>
            </w:r>
            <w:r w:rsidR="00722756" w:rsidRPr="006044D6">
              <w:rPr>
                <w:rFonts w:ascii="Arial" w:hAnsi="Arial" w:cs="Arial"/>
                <w:sz w:val="18"/>
                <w:szCs w:val="18"/>
                <w:lang w:val="es-ES_tradnl"/>
              </w:rPr>
              <w:t xml:space="preserve"> Tesorería</w:t>
            </w:r>
          </w:p>
        </w:tc>
      </w:tr>
      <w:tr w:rsidR="00722756" w:rsidRPr="006044D6" w14:paraId="782F2B2B" w14:textId="77777777" w:rsidTr="00844312">
        <w:trPr>
          <w:trHeight w:val="1379"/>
        </w:trPr>
        <w:tc>
          <w:tcPr>
            <w:tcW w:w="851" w:type="dxa"/>
            <w:shd w:val="clear" w:color="auto" w:fill="auto"/>
            <w:noWrap/>
            <w:vAlign w:val="center"/>
          </w:tcPr>
          <w:p w14:paraId="30BE42F5" w14:textId="77777777" w:rsidR="00722756" w:rsidRPr="006044D6" w:rsidRDefault="00722756" w:rsidP="00660E77">
            <w:pPr>
              <w:spacing w:before="100" w:after="100"/>
              <w:jc w:val="center"/>
              <w:rPr>
                <w:rFonts w:ascii="Arial" w:hAnsi="Arial" w:cs="Arial"/>
                <w:sz w:val="18"/>
                <w:szCs w:val="18"/>
                <w:lang w:val="es-ES_tradnl"/>
              </w:rPr>
            </w:pPr>
            <w:r w:rsidRPr="006044D6">
              <w:rPr>
                <w:rFonts w:ascii="Arial" w:hAnsi="Arial" w:cs="Arial"/>
                <w:sz w:val="18"/>
                <w:szCs w:val="18"/>
                <w:lang w:val="es-ES_tradnl"/>
              </w:rPr>
              <w:t>8A3</w:t>
            </w:r>
          </w:p>
        </w:tc>
        <w:tc>
          <w:tcPr>
            <w:tcW w:w="6144" w:type="dxa"/>
            <w:shd w:val="clear" w:color="auto" w:fill="auto"/>
            <w:vAlign w:val="center"/>
          </w:tcPr>
          <w:p w14:paraId="0E1B7D36" w14:textId="77777777" w:rsidR="00722756" w:rsidRPr="006044D6" w:rsidRDefault="00722756" w:rsidP="00660E77">
            <w:pPr>
              <w:spacing w:before="100" w:after="100"/>
              <w:rPr>
                <w:rFonts w:ascii="Arial" w:hAnsi="Arial" w:cs="Arial"/>
                <w:sz w:val="18"/>
                <w:szCs w:val="18"/>
                <w:lang w:val="es-ES_tradnl"/>
              </w:rPr>
            </w:pPr>
            <w:r w:rsidRPr="006044D6">
              <w:rPr>
                <w:rFonts w:ascii="Arial" w:hAnsi="Arial" w:cs="Arial"/>
                <w:sz w:val="18"/>
                <w:szCs w:val="18"/>
                <w:lang w:val="es-ES_tradnl"/>
              </w:rPr>
              <w:t xml:space="preserve">Recibe documento y revisa requisitos legales y técnicos, así como el correcto registro de la información en los Auxiliares de Bancos y Obligaciones por Pagar </w:t>
            </w:r>
          </w:p>
          <w:p w14:paraId="4F9F352E" w14:textId="77777777" w:rsidR="00722756" w:rsidRPr="006044D6" w:rsidRDefault="00722756" w:rsidP="00660E77">
            <w:pPr>
              <w:spacing w:before="100" w:after="100"/>
              <w:rPr>
                <w:rFonts w:ascii="Arial" w:hAnsi="Arial" w:cs="Arial"/>
                <w:sz w:val="18"/>
                <w:szCs w:val="18"/>
                <w:lang w:val="es-ES_tradnl"/>
              </w:rPr>
            </w:pPr>
            <w:r w:rsidRPr="006044D6">
              <w:rPr>
                <w:rFonts w:ascii="Arial" w:hAnsi="Arial" w:cs="Arial"/>
                <w:sz w:val="18"/>
                <w:szCs w:val="18"/>
                <w:lang w:val="es-ES_tradnl"/>
              </w:rPr>
              <w:t xml:space="preserve">Si tuviera observación lo informa a Tesorería para su corrección, caso contrario valida los registros, genera y mayoriza la partida contable del pagado; imprime comprobante contable y anexa a la </w:t>
            </w:r>
            <w:r w:rsidR="001138ED" w:rsidRPr="006044D6">
              <w:rPr>
                <w:rFonts w:ascii="Arial" w:hAnsi="Arial" w:cs="Arial"/>
                <w:sz w:val="18"/>
                <w:szCs w:val="18"/>
                <w:lang w:val="es-ES_tradnl"/>
              </w:rPr>
              <w:t>documentación y</w:t>
            </w:r>
            <w:r w:rsidRPr="006044D6">
              <w:rPr>
                <w:rFonts w:ascii="Arial" w:hAnsi="Arial" w:cs="Arial"/>
                <w:sz w:val="18"/>
                <w:szCs w:val="18"/>
                <w:lang w:val="es-ES_tradnl"/>
              </w:rPr>
              <w:t xml:space="preserve"> archiva.</w:t>
            </w:r>
          </w:p>
        </w:tc>
        <w:tc>
          <w:tcPr>
            <w:tcW w:w="1559" w:type="dxa"/>
            <w:shd w:val="clear" w:color="auto" w:fill="auto"/>
            <w:vAlign w:val="center"/>
          </w:tcPr>
          <w:p w14:paraId="29C7FC84" w14:textId="77777777" w:rsidR="00722756" w:rsidRPr="006044D6" w:rsidRDefault="001138ED" w:rsidP="00660E77">
            <w:pPr>
              <w:spacing w:before="100" w:after="100" w:line="240" w:lineRule="auto"/>
              <w:jc w:val="center"/>
              <w:rPr>
                <w:rFonts w:ascii="Arial" w:hAnsi="Arial" w:cs="Arial"/>
                <w:sz w:val="18"/>
                <w:szCs w:val="18"/>
                <w:lang w:val="es-ES_tradnl"/>
              </w:rPr>
            </w:pPr>
            <w:r w:rsidRPr="006044D6">
              <w:rPr>
                <w:rFonts w:ascii="Arial" w:hAnsi="Arial" w:cs="Arial"/>
                <w:sz w:val="18"/>
                <w:szCs w:val="18"/>
                <w:lang w:val="es-ES_tradnl"/>
              </w:rPr>
              <w:t>Técnico Contable</w:t>
            </w:r>
          </w:p>
        </w:tc>
      </w:tr>
      <w:tr w:rsidR="00722756" w:rsidRPr="006044D6" w14:paraId="0EF5986B" w14:textId="77777777" w:rsidTr="00844312">
        <w:trPr>
          <w:trHeight w:val="325"/>
        </w:trPr>
        <w:tc>
          <w:tcPr>
            <w:tcW w:w="851" w:type="dxa"/>
            <w:shd w:val="clear" w:color="auto" w:fill="auto"/>
            <w:noWrap/>
            <w:vAlign w:val="center"/>
          </w:tcPr>
          <w:p w14:paraId="4497FAF2" w14:textId="77777777" w:rsidR="00722756" w:rsidRPr="006044D6" w:rsidRDefault="00722756" w:rsidP="00660E77">
            <w:pPr>
              <w:spacing w:before="100" w:after="100"/>
              <w:jc w:val="center"/>
              <w:rPr>
                <w:rFonts w:ascii="Arial" w:hAnsi="Arial" w:cs="Arial"/>
                <w:sz w:val="18"/>
                <w:szCs w:val="18"/>
                <w:lang w:val="es-ES_tradnl"/>
              </w:rPr>
            </w:pPr>
            <w:r w:rsidRPr="006044D6">
              <w:rPr>
                <w:rFonts w:ascii="Arial" w:hAnsi="Arial" w:cs="Arial"/>
                <w:sz w:val="18"/>
                <w:szCs w:val="18"/>
                <w:lang w:val="es-ES_tradnl"/>
              </w:rPr>
              <w:t>8B</w:t>
            </w:r>
          </w:p>
        </w:tc>
        <w:tc>
          <w:tcPr>
            <w:tcW w:w="6144" w:type="dxa"/>
            <w:shd w:val="clear" w:color="auto" w:fill="auto"/>
            <w:vAlign w:val="center"/>
          </w:tcPr>
          <w:p w14:paraId="1582E62A" w14:textId="77777777" w:rsidR="00722756" w:rsidRPr="006044D6" w:rsidRDefault="00722756" w:rsidP="00660E77">
            <w:pPr>
              <w:spacing w:before="100" w:after="100" w:line="240" w:lineRule="auto"/>
              <w:rPr>
                <w:rFonts w:ascii="Arial" w:hAnsi="Arial" w:cs="Arial"/>
                <w:b/>
                <w:sz w:val="18"/>
                <w:szCs w:val="18"/>
                <w:lang w:val="es-ES_tradnl"/>
              </w:rPr>
            </w:pPr>
            <w:r w:rsidRPr="006044D6">
              <w:rPr>
                <w:rFonts w:ascii="Arial" w:hAnsi="Arial" w:cs="Arial"/>
                <w:b/>
                <w:sz w:val="18"/>
                <w:szCs w:val="18"/>
                <w:lang w:val="es-ES_tradnl"/>
              </w:rPr>
              <w:t xml:space="preserve">Pago a Abono a Cuenta </w:t>
            </w:r>
          </w:p>
          <w:p w14:paraId="59C4A156" w14:textId="77777777" w:rsidR="00722756" w:rsidRPr="006044D6" w:rsidRDefault="00722756" w:rsidP="00660E77">
            <w:pPr>
              <w:spacing w:before="100" w:after="100"/>
              <w:rPr>
                <w:rFonts w:ascii="Arial" w:hAnsi="Arial" w:cs="Arial"/>
                <w:sz w:val="18"/>
                <w:szCs w:val="18"/>
                <w:lang w:val="es-ES_tradnl"/>
              </w:rPr>
            </w:pPr>
            <w:r w:rsidRPr="006044D6">
              <w:rPr>
                <w:rFonts w:ascii="Arial" w:hAnsi="Arial" w:cs="Arial"/>
                <w:sz w:val="18"/>
                <w:szCs w:val="18"/>
                <w:lang w:val="es-ES_tradnl"/>
              </w:rPr>
              <w:t>Se emite Listado de Abono a Cuenta en Original y copia, el cual será firmado por el Pagador y el Refrendario de la cuenta bancaria, lo tramita ante el banco comercial correspondiente e informa al Proveedor.</w:t>
            </w:r>
          </w:p>
        </w:tc>
        <w:tc>
          <w:tcPr>
            <w:tcW w:w="1559" w:type="dxa"/>
            <w:shd w:val="clear" w:color="auto" w:fill="auto"/>
            <w:vAlign w:val="center"/>
          </w:tcPr>
          <w:p w14:paraId="676E5667" w14:textId="77777777" w:rsidR="00722756" w:rsidRPr="006044D6" w:rsidRDefault="001138ED" w:rsidP="00660E77">
            <w:pPr>
              <w:spacing w:before="100" w:after="100" w:line="240" w:lineRule="auto"/>
              <w:jc w:val="center"/>
              <w:rPr>
                <w:rFonts w:ascii="Arial" w:hAnsi="Arial" w:cs="Arial"/>
                <w:sz w:val="18"/>
                <w:szCs w:val="18"/>
                <w:lang w:val="es-ES_tradnl"/>
              </w:rPr>
            </w:pPr>
            <w:r w:rsidRPr="006044D6">
              <w:rPr>
                <w:rFonts w:ascii="Arial" w:hAnsi="Arial" w:cs="Arial"/>
                <w:sz w:val="18"/>
                <w:szCs w:val="18"/>
                <w:lang w:val="es-ES_tradnl"/>
              </w:rPr>
              <w:t>Técnico de</w:t>
            </w:r>
            <w:r w:rsidR="00722756" w:rsidRPr="006044D6">
              <w:rPr>
                <w:rFonts w:ascii="Arial" w:hAnsi="Arial" w:cs="Arial"/>
                <w:sz w:val="18"/>
                <w:szCs w:val="18"/>
                <w:lang w:val="es-ES_tradnl"/>
              </w:rPr>
              <w:t xml:space="preserve"> Tesorería</w:t>
            </w:r>
          </w:p>
        </w:tc>
      </w:tr>
      <w:tr w:rsidR="00722756" w:rsidRPr="006044D6" w14:paraId="4759B0D2" w14:textId="77777777" w:rsidTr="00844312">
        <w:trPr>
          <w:trHeight w:val="325"/>
        </w:trPr>
        <w:tc>
          <w:tcPr>
            <w:tcW w:w="851" w:type="dxa"/>
            <w:shd w:val="clear" w:color="auto" w:fill="auto"/>
            <w:noWrap/>
            <w:vAlign w:val="center"/>
          </w:tcPr>
          <w:p w14:paraId="7EE50307" w14:textId="77777777" w:rsidR="00722756" w:rsidRPr="006044D6" w:rsidRDefault="00722756" w:rsidP="00660E77">
            <w:pPr>
              <w:spacing w:before="100" w:after="100"/>
              <w:jc w:val="center"/>
              <w:rPr>
                <w:rFonts w:ascii="Arial" w:hAnsi="Arial" w:cs="Arial"/>
                <w:sz w:val="18"/>
                <w:szCs w:val="18"/>
                <w:lang w:val="es-ES_tradnl"/>
              </w:rPr>
            </w:pPr>
            <w:r w:rsidRPr="006044D6">
              <w:rPr>
                <w:rFonts w:ascii="Arial" w:hAnsi="Arial" w:cs="Arial"/>
                <w:sz w:val="18"/>
                <w:szCs w:val="18"/>
                <w:lang w:val="es-ES_tradnl"/>
              </w:rPr>
              <w:t>8B1</w:t>
            </w:r>
          </w:p>
        </w:tc>
        <w:tc>
          <w:tcPr>
            <w:tcW w:w="6144" w:type="dxa"/>
            <w:shd w:val="clear" w:color="auto" w:fill="auto"/>
            <w:vAlign w:val="center"/>
          </w:tcPr>
          <w:p w14:paraId="32B232A8" w14:textId="77777777" w:rsidR="00722756" w:rsidRPr="006044D6" w:rsidRDefault="00722756" w:rsidP="00660E77">
            <w:pPr>
              <w:spacing w:before="100" w:after="100"/>
              <w:rPr>
                <w:rFonts w:ascii="Arial" w:hAnsi="Arial" w:cs="Arial"/>
                <w:sz w:val="18"/>
                <w:szCs w:val="18"/>
                <w:lang w:val="es-ES_tradnl"/>
              </w:rPr>
            </w:pPr>
            <w:r w:rsidRPr="006044D6">
              <w:rPr>
                <w:rFonts w:ascii="Arial" w:hAnsi="Arial" w:cs="Arial"/>
                <w:sz w:val="18"/>
                <w:szCs w:val="18"/>
                <w:lang w:val="es-ES_tradnl"/>
              </w:rPr>
              <w:t>Recibe Nota de Cargo por el monto global de los abonos autorizados que efectuó el banco.</w:t>
            </w:r>
          </w:p>
        </w:tc>
        <w:tc>
          <w:tcPr>
            <w:tcW w:w="1559" w:type="dxa"/>
            <w:shd w:val="clear" w:color="auto" w:fill="auto"/>
            <w:vAlign w:val="center"/>
          </w:tcPr>
          <w:p w14:paraId="794E2E78" w14:textId="77777777" w:rsidR="00722756" w:rsidRPr="006044D6" w:rsidRDefault="001138ED" w:rsidP="00660E77">
            <w:pPr>
              <w:spacing w:before="100" w:after="100" w:line="240" w:lineRule="auto"/>
              <w:jc w:val="center"/>
              <w:rPr>
                <w:rFonts w:ascii="Arial" w:hAnsi="Arial" w:cs="Arial"/>
                <w:sz w:val="18"/>
                <w:szCs w:val="18"/>
                <w:lang w:val="es-ES_tradnl"/>
              </w:rPr>
            </w:pPr>
            <w:r w:rsidRPr="006044D6">
              <w:rPr>
                <w:rFonts w:ascii="Arial" w:hAnsi="Arial" w:cs="Arial"/>
                <w:sz w:val="18"/>
                <w:szCs w:val="18"/>
                <w:lang w:val="es-ES_tradnl"/>
              </w:rPr>
              <w:t>Técnico de</w:t>
            </w:r>
            <w:r w:rsidR="00722756" w:rsidRPr="006044D6">
              <w:rPr>
                <w:rFonts w:ascii="Arial" w:hAnsi="Arial" w:cs="Arial"/>
                <w:sz w:val="18"/>
                <w:szCs w:val="18"/>
                <w:lang w:val="es-ES_tradnl"/>
              </w:rPr>
              <w:t xml:space="preserve"> Tesorería</w:t>
            </w:r>
          </w:p>
        </w:tc>
      </w:tr>
      <w:tr w:rsidR="00722756" w:rsidRPr="006044D6" w14:paraId="67053ADA" w14:textId="77777777" w:rsidTr="00844312">
        <w:trPr>
          <w:trHeight w:val="325"/>
        </w:trPr>
        <w:tc>
          <w:tcPr>
            <w:tcW w:w="851" w:type="dxa"/>
            <w:shd w:val="clear" w:color="auto" w:fill="auto"/>
            <w:noWrap/>
            <w:vAlign w:val="center"/>
          </w:tcPr>
          <w:p w14:paraId="56E1529C" w14:textId="77777777" w:rsidR="00722756" w:rsidRPr="006044D6" w:rsidRDefault="00722756" w:rsidP="00660E77">
            <w:pPr>
              <w:spacing w:before="100" w:after="100"/>
              <w:jc w:val="center"/>
              <w:rPr>
                <w:rFonts w:ascii="Arial" w:hAnsi="Arial" w:cs="Arial"/>
                <w:sz w:val="18"/>
                <w:szCs w:val="18"/>
                <w:lang w:val="es-ES_tradnl"/>
              </w:rPr>
            </w:pPr>
            <w:r w:rsidRPr="006044D6">
              <w:rPr>
                <w:rFonts w:ascii="Arial" w:hAnsi="Arial" w:cs="Arial"/>
                <w:sz w:val="18"/>
                <w:szCs w:val="18"/>
                <w:lang w:val="es-ES_tradnl"/>
              </w:rPr>
              <w:t>8B2</w:t>
            </w:r>
          </w:p>
        </w:tc>
        <w:tc>
          <w:tcPr>
            <w:tcW w:w="6144" w:type="dxa"/>
            <w:shd w:val="clear" w:color="auto" w:fill="auto"/>
            <w:vAlign w:val="center"/>
          </w:tcPr>
          <w:p w14:paraId="1D2B2136" w14:textId="77777777" w:rsidR="00722756" w:rsidRPr="006044D6" w:rsidRDefault="00722756" w:rsidP="00660E77">
            <w:pPr>
              <w:spacing w:before="100" w:after="100"/>
              <w:rPr>
                <w:rFonts w:ascii="Arial" w:hAnsi="Arial" w:cs="Arial"/>
                <w:sz w:val="18"/>
                <w:szCs w:val="18"/>
                <w:lang w:val="es-ES_tradnl"/>
              </w:rPr>
            </w:pPr>
            <w:r w:rsidRPr="006044D6">
              <w:rPr>
                <w:rFonts w:ascii="Arial" w:hAnsi="Arial" w:cs="Arial"/>
                <w:sz w:val="18"/>
                <w:szCs w:val="18"/>
                <w:lang w:val="es-ES_tradnl"/>
              </w:rPr>
              <w:t>Remite a contabilidad: Listado de Abonos a Cuenta Autorizados (con la firma y sello de recibido por parte del banco comercial); Nota de cargo por el monto global de los abonos autorizados; 1ª copia del Quedan (donde especifico el número y nombre de la cuenta de la institución bancaria). Archiva copia de Listado de Abonos a Cuenta Autorizados, copia de Nota de Cargo y 2ª copia del Quedan.</w:t>
            </w:r>
          </w:p>
        </w:tc>
        <w:tc>
          <w:tcPr>
            <w:tcW w:w="1559" w:type="dxa"/>
            <w:shd w:val="clear" w:color="auto" w:fill="auto"/>
            <w:vAlign w:val="center"/>
          </w:tcPr>
          <w:p w14:paraId="1AA5D5BC" w14:textId="77777777" w:rsidR="00722756" w:rsidRPr="006044D6" w:rsidRDefault="001138ED" w:rsidP="00660E77">
            <w:pPr>
              <w:spacing w:before="100" w:after="100" w:line="240" w:lineRule="auto"/>
              <w:jc w:val="center"/>
              <w:rPr>
                <w:rFonts w:ascii="Arial" w:hAnsi="Arial" w:cs="Arial"/>
                <w:sz w:val="18"/>
                <w:szCs w:val="18"/>
                <w:lang w:val="es-ES_tradnl"/>
              </w:rPr>
            </w:pPr>
            <w:r w:rsidRPr="006044D6">
              <w:rPr>
                <w:rFonts w:ascii="Arial" w:hAnsi="Arial" w:cs="Arial"/>
                <w:sz w:val="18"/>
                <w:szCs w:val="18"/>
                <w:lang w:val="es-ES_tradnl"/>
              </w:rPr>
              <w:t>Técnico de</w:t>
            </w:r>
            <w:r w:rsidR="00722756" w:rsidRPr="006044D6">
              <w:rPr>
                <w:rFonts w:ascii="Arial" w:hAnsi="Arial" w:cs="Arial"/>
                <w:sz w:val="18"/>
                <w:szCs w:val="18"/>
                <w:lang w:val="es-ES_tradnl"/>
              </w:rPr>
              <w:t xml:space="preserve"> Tesorería</w:t>
            </w:r>
          </w:p>
        </w:tc>
      </w:tr>
      <w:tr w:rsidR="00722756" w:rsidRPr="006044D6" w14:paraId="0DCFAEB4" w14:textId="77777777" w:rsidTr="00844312">
        <w:trPr>
          <w:trHeight w:val="325"/>
        </w:trPr>
        <w:tc>
          <w:tcPr>
            <w:tcW w:w="851" w:type="dxa"/>
            <w:shd w:val="clear" w:color="auto" w:fill="auto"/>
            <w:noWrap/>
            <w:vAlign w:val="center"/>
          </w:tcPr>
          <w:p w14:paraId="4EAFA7D1" w14:textId="77777777" w:rsidR="00722756" w:rsidRPr="006044D6" w:rsidRDefault="00722756" w:rsidP="00660E77">
            <w:pPr>
              <w:spacing w:before="100" w:after="100"/>
              <w:jc w:val="center"/>
              <w:rPr>
                <w:rFonts w:ascii="Arial" w:hAnsi="Arial" w:cs="Arial"/>
                <w:sz w:val="18"/>
                <w:szCs w:val="18"/>
                <w:lang w:val="es-ES_tradnl"/>
              </w:rPr>
            </w:pPr>
            <w:r w:rsidRPr="006044D6">
              <w:rPr>
                <w:rFonts w:ascii="Arial" w:hAnsi="Arial" w:cs="Arial"/>
                <w:sz w:val="18"/>
                <w:szCs w:val="18"/>
                <w:lang w:val="es-ES_tradnl"/>
              </w:rPr>
              <w:t>8B3</w:t>
            </w:r>
          </w:p>
        </w:tc>
        <w:tc>
          <w:tcPr>
            <w:tcW w:w="6144" w:type="dxa"/>
            <w:shd w:val="clear" w:color="auto" w:fill="auto"/>
            <w:vAlign w:val="center"/>
          </w:tcPr>
          <w:p w14:paraId="43C5E8F9" w14:textId="77777777" w:rsidR="00722756" w:rsidRPr="006044D6" w:rsidRDefault="00722756" w:rsidP="00660E77">
            <w:pPr>
              <w:spacing w:before="100" w:after="100"/>
              <w:rPr>
                <w:rFonts w:ascii="Arial" w:hAnsi="Arial" w:cs="Arial"/>
                <w:sz w:val="18"/>
                <w:szCs w:val="18"/>
                <w:lang w:val="es-ES_tradnl"/>
              </w:rPr>
            </w:pPr>
            <w:r w:rsidRPr="006044D6">
              <w:rPr>
                <w:rFonts w:ascii="Arial" w:hAnsi="Arial" w:cs="Arial"/>
                <w:sz w:val="18"/>
                <w:szCs w:val="18"/>
                <w:lang w:val="es-ES_tradnl"/>
              </w:rPr>
              <w:t>Recibe documento y revisa requisitos legales y técnicos, así como el correcto registro de la información en los Auxiliares de Bancos y Obligaciones por Pagar de la Aplicación Informática SAFI.</w:t>
            </w:r>
          </w:p>
          <w:p w14:paraId="1A876F74" w14:textId="77777777" w:rsidR="00722756" w:rsidRPr="006044D6" w:rsidRDefault="00722756" w:rsidP="00660E77">
            <w:pPr>
              <w:spacing w:before="100" w:after="100"/>
              <w:rPr>
                <w:rFonts w:ascii="Arial" w:hAnsi="Arial" w:cs="Arial"/>
                <w:sz w:val="18"/>
                <w:szCs w:val="18"/>
                <w:lang w:val="es-ES_tradnl"/>
              </w:rPr>
            </w:pPr>
            <w:r w:rsidRPr="006044D6">
              <w:rPr>
                <w:rFonts w:ascii="Arial" w:hAnsi="Arial" w:cs="Arial"/>
                <w:sz w:val="18"/>
                <w:szCs w:val="18"/>
                <w:lang w:val="es-ES_tradnl"/>
              </w:rPr>
              <w:t xml:space="preserve">Si tuviera observación lo informa a Tesorería para su corrección, caso contrario valida los registros, genera y mayoriza la partida contable del pagado; imprime comprobante contable y anexa a la </w:t>
            </w:r>
            <w:r w:rsidR="001138ED" w:rsidRPr="006044D6">
              <w:rPr>
                <w:rFonts w:ascii="Arial" w:hAnsi="Arial" w:cs="Arial"/>
                <w:sz w:val="18"/>
                <w:szCs w:val="18"/>
                <w:lang w:val="es-ES_tradnl"/>
              </w:rPr>
              <w:t>documentación y</w:t>
            </w:r>
            <w:r w:rsidRPr="006044D6">
              <w:rPr>
                <w:rFonts w:ascii="Arial" w:hAnsi="Arial" w:cs="Arial"/>
                <w:sz w:val="18"/>
                <w:szCs w:val="18"/>
                <w:lang w:val="es-ES_tradnl"/>
              </w:rPr>
              <w:t xml:space="preserve"> archiva.</w:t>
            </w:r>
          </w:p>
        </w:tc>
        <w:tc>
          <w:tcPr>
            <w:tcW w:w="1559" w:type="dxa"/>
            <w:shd w:val="clear" w:color="auto" w:fill="auto"/>
            <w:vAlign w:val="center"/>
          </w:tcPr>
          <w:p w14:paraId="58CB6432" w14:textId="77777777" w:rsidR="00722756" w:rsidRPr="006044D6" w:rsidRDefault="001138ED" w:rsidP="00660E77">
            <w:pPr>
              <w:spacing w:before="100" w:after="100" w:line="240" w:lineRule="auto"/>
              <w:jc w:val="center"/>
              <w:rPr>
                <w:rFonts w:ascii="Arial" w:hAnsi="Arial" w:cs="Arial"/>
                <w:sz w:val="18"/>
                <w:szCs w:val="18"/>
                <w:lang w:val="es-ES_tradnl"/>
              </w:rPr>
            </w:pPr>
            <w:r w:rsidRPr="006044D6">
              <w:rPr>
                <w:rFonts w:ascii="Arial" w:hAnsi="Arial" w:cs="Arial"/>
                <w:sz w:val="18"/>
                <w:szCs w:val="18"/>
                <w:lang w:val="es-ES_tradnl"/>
              </w:rPr>
              <w:t>Técnico Contable</w:t>
            </w:r>
          </w:p>
        </w:tc>
      </w:tr>
    </w:tbl>
    <w:p w14:paraId="736DEF60" w14:textId="77777777" w:rsidR="00722756" w:rsidRPr="006044D6" w:rsidRDefault="00722756" w:rsidP="00722756">
      <w:pPr>
        <w:rPr>
          <w:rFonts w:ascii="Arial" w:hAnsi="Arial" w:cs="Arial"/>
          <w:lang w:val="es-ES_tradnl"/>
        </w:rPr>
      </w:pPr>
    </w:p>
    <w:p w14:paraId="2CCCF522" w14:textId="77777777" w:rsidR="002144DE" w:rsidRPr="006044D6" w:rsidRDefault="002144DE" w:rsidP="001610BC">
      <w:pPr>
        <w:pStyle w:val="Heading1"/>
        <w:rPr>
          <w:rFonts w:ascii="Arial" w:hAnsi="Arial" w:cs="Arial"/>
          <w:lang w:val="es-ES_tradnl"/>
        </w:rPr>
        <w:sectPr w:rsidR="002144DE" w:rsidRPr="006044D6" w:rsidSect="00662E5C">
          <w:pgSz w:w="11906" w:h="16838"/>
          <w:pgMar w:top="1417" w:right="1701" w:bottom="1417" w:left="1701" w:header="708" w:footer="708" w:gutter="0"/>
          <w:cols w:space="708"/>
          <w:docGrid w:linePitch="360"/>
        </w:sectPr>
      </w:pPr>
      <w:bookmarkStart w:id="157" w:name="_Toc527960689"/>
      <w:bookmarkStart w:id="158" w:name="_Toc527960873"/>
      <w:bookmarkStart w:id="159" w:name="_Toc527960964"/>
      <w:bookmarkStart w:id="160" w:name="_Toc527961069"/>
      <w:bookmarkStart w:id="161" w:name="_Toc527961368"/>
      <w:bookmarkEnd w:id="157"/>
      <w:bookmarkEnd w:id="158"/>
      <w:bookmarkEnd w:id="159"/>
      <w:bookmarkEnd w:id="160"/>
      <w:bookmarkEnd w:id="161"/>
    </w:p>
    <w:p w14:paraId="212AA6FF" w14:textId="4469E041" w:rsidR="001446CA" w:rsidRPr="006044D6" w:rsidRDefault="001446CA" w:rsidP="001610BC">
      <w:pPr>
        <w:pStyle w:val="Heading1"/>
        <w:rPr>
          <w:rFonts w:ascii="Arial" w:hAnsi="Arial" w:cs="Arial"/>
          <w:lang w:val="es-ES_tradnl"/>
        </w:rPr>
      </w:pPr>
      <w:bookmarkStart w:id="162" w:name="_Toc528055155"/>
      <w:r w:rsidRPr="006044D6">
        <w:rPr>
          <w:rFonts w:ascii="Arial" w:hAnsi="Arial" w:cs="Arial"/>
          <w:lang w:val="es-ES_tradnl"/>
        </w:rPr>
        <w:t>CAPITULO 7: GESTIÓN DE ADQUISICIONES Y CONTRATACIONES</w:t>
      </w:r>
      <w:bookmarkEnd w:id="162"/>
    </w:p>
    <w:p w14:paraId="7C554BAA" w14:textId="77777777" w:rsidR="001610BC" w:rsidRPr="006044D6" w:rsidRDefault="001610BC" w:rsidP="001610BC">
      <w:pPr>
        <w:widowControl w:val="0"/>
        <w:autoSpaceDE w:val="0"/>
        <w:autoSpaceDN w:val="0"/>
        <w:adjustRightInd w:val="0"/>
        <w:jc w:val="both"/>
        <w:rPr>
          <w:rFonts w:ascii="Arial" w:hAnsi="Arial" w:cs="Arial"/>
          <w:lang w:val="es-ES_tradnl"/>
        </w:rPr>
      </w:pPr>
      <w:r w:rsidRPr="006044D6">
        <w:rPr>
          <w:rFonts w:ascii="Arial" w:hAnsi="Arial" w:cs="Arial"/>
          <w:lang w:val="es-ES_tradnl"/>
        </w:rPr>
        <w:t>La ejecución del Programa estará a cargo de la UEP, quien realizará los acuerdos interinstitucionales necesarios para garantizar que todas las actividades que se desarrollen estén debidamente respaldadas y así garantizar los mecanismos de seguimiento a las inversiones.</w:t>
      </w:r>
    </w:p>
    <w:p w14:paraId="6F44C073" w14:textId="77777777" w:rsidR="001610BC" w:rsidRPr="006044D6" w:rsidRDefault="001610BC" w:rsidP="00845EC4">
      <w:pPr>
        <w:pStyle w:val="Heading2"/>
        <w:rPr>
          <w:rFonts w:ascii="Arial" w:hAnsi="Arial" w:cs="Arial"/>
          <w:lang w:val="es-ES_tradnl"/>
        </w:rPr>
      </w:pPr>
      <w:bookmarkStart w:id="163" w:name="_Toc298884839"/>
      <w:bookmarkStart w:id="164" w:name="_Toc444524816"/>
      <w:bookmarkStart w:id="165" w:name="_Toc528055156"/>
      <w:bookmarkStart w:id="166" w:name="_Toc298709074"/>
      <w:r w:rsidRPr="006044D6">
        <w:rPr>
          <w:rFonts w:ascii="Arial" w:hAnsi="Arial" w:cs="Arial"/>
          <w:lang w:val="es-ES_tradnl"/>
        </w:rPr>
        <w:t>Regulaciones para las Adquisiciones y Contrataciones</w:t>
      </w:r>
      <w:bookmarkEnd w:id="163"/>
      <w:bookmarkEnd w:id="164"/>
      <w:bookmarkEnd w:id="165"/>
    </w:p>
    <w:p w14:paraId="3B97FA2F" w14:textId="77777777" w:rsidR="001610BC" w:rsidRPr="006044D6" w:rsidRDefault="001610BC" w:rsidP="001610BC">
      <w:pPr>
        <w:widowControl w:val="0"/>
        <w:autoSpaceDE w:val="0"/>
        <w:autoSpaceDN w:val="0"/>
        <w:adjustRightInd w:val="0"/>
        <w:jc w:val="both"/>
        <w:rPr>
          <w:rFonts w:ascii="Arial" w:hAnsi="Arial" w:cs="Arial"/>
          <w:lang w:val="es-ES_tradnl"/>
        </w:rPr>
      </w:pPr>
      <w:r w:rsidRPr="006044D6">
        <w:rPr>
          <w:rFonts w:ascii="Arial" w:hAnsi="Arial" w:cs="Arial"/>
          <w:lang w:val="es-ES_tradnl"/>
        </w:rPr>
        <w:t>Los procedimientos para las adquisiciones y contrataciones se desarrollarán de acuerdo con el Contrato de Préstamo que se suscriba entre el Gobierno de Panamá y el BID y las siguientes regulaciones:</w:t>
      </w:r>
    </w:p>
    <w:p w14:paraId="5065A109" w14:textId="71CA47C9" w:rsidR="001610BC" w:rsidRPr="006044D6" w:rsidRDefault="001610BC" w:rsidP="00686A0C">
      <w:pPr>
        <w:pStyle w:val="ListParagraph"/>
        <w:numPr>
          <w:ilvl w:val="0"/>
          <w:numId w:val="38"/>
        </w:numPr>
        <w:tabs>
          <w:tab w:val="left" w:pos="709"/>
        </w:tabs>
        <w:suppressAutoHyphens/>
        <w:spacing w:after="120" w:line="276" w:lineRule="auto"/>
        <w:contextualSpacing w:val="0"/>
        <w:jc w:val="both"/>
        <w:rPr>
          <w:rFonts w:ascii="Arial" w:hAnsi="Arial" w:cs="Arial"/>
          <w:lang w:val="es-ES_tradnl"/>
        </w:rPr>
      </w:pPr>
      <w:r w:rsidRPr="006044D6">
        <w:rPr>
          <w:rFonts w:ascii="Arial" w:hAnsi="Arial" w:cs="Arial"/>
          <w:lang w:val="es-ES_tradnl"/>
        </w:rPr>
        <w:t>“Políticas para la adquisición de obras y bienes financiados por el BID” (GN</w:t>
      </w:r>
      <w:r w:rsidR="0036457A" w:rsidRPr="006044D6">
        <w:rPr>
          <w:rFonts w:ascii="Arial" w:hAnsi="Arial" w:cs="Arial"/>
          <w:lang w:val="es-ES_tradnl"/>
        </w:rPr>
        <w:noBreakHyphen/>
      </w:r>
      <w:r w:rsidRPr="006044D6">
        <w:rPr>
          <w:rFonts w:ascii="Arial" w:hAnsi="Arial" w:cs="Arial"/>
          <w:lang w:val="es-ES_tradnl"/>
        </w:rPr>
        <w:t>2349-9)</w:t>
      </w:r>
      <w:r w:rsidR="003E672E">
        <w:rPr>
          <w:rFonts w:ascii="Arial" w:hAnsi="Arial" w:cs="Arial"/>
          <w:lang w:val="es-ES_tradnl"/>
        </w:rPr>
        <w:t>.</w:t>
      </w:r>
    </w:p>
    <w:p w14:paraId="65DFA671" w14:textId="77777777" w:rsidR="001610BC" w:rsidRPr="006044D6" w:rsidRDefault="001610BC" w:rsidP="00686A0C">
      <w:pPr>
        <w:pStyle w:val="ListParagraph"/>
        <w:numPr>
          <w:ilvl w:val="0"/>
          <w:numId w:val="38"/>
        </w:numPr>
        <w:tabs>
          <w:tab w:val="left" w:pos="709"/>
        </w:tabs>
        <w:suppressAutoHyphens/>
        <w:spacing w:after="120" w:line="276" w:lineRule="auto"/>
        <w:contextualSpacing w:val="0"/>
        <w:jc w:val="both"/>
        <w:rPr>
          <w:rFonts w:ascii="Arial" w:hAnsi="Arial" w:cs="Arial"/>
          <w:lang w:val="es-ES_tradnl"/>
        </w:rPr>
      </w:pPr>
      <w:r w:rsidRPr="006044D6">
        <w:rPr>
          <w:rFonts w:ascii="Arial" w:hAnsi="Arial" w:cs="Arial"/>
          <w:lang w:val="es-ES_tradnl"/>
        </w:rPr>
        <w:t xml:space="preserve">“Políticas para la Selección y Contratación de Consultores Financiados por el BID” (GN-2350-9). </w:t>
      </w:r>
    </w:p>
    <w:p w14:paraId="50012487" w14:textId="7830DF21" w:rsidR="001610BC" w:rsidRPr="006044D6" w:rsidRDefault="001610BC" w:rsidP="00686A0C">
      <w:pPr>
        <w:pStyle w:val="ListParagraph"/>
        <w:numPr>
          <w:ilvl w:val="0"/>
          <w:numId w:val="38"/>
        </w:numPr>
        <w:tabs>
          <w:tab w:val="left" w:pos="709"/>
        </w:tabs>
        <w:suppressAutoHyphens/>
        <w:spacing w:after="120" w:line="276" w:lineRule="auto"/>
        <w:contextualSpacing w:val="0"/>
        <w:jc w:val="both"/>
        <w:rPr>
          <w:rFonts w:ascii="Arial" w:hAnsi="Arial" w:cs="Arial"/>
          <w:lang w:val="es-ES_tradnl"/>
        </w:rPr>
      </w:pPr>
      <w:r w:rsidRPr="006044D6">
        <w:rPr>
          <w:rFonts w:ascii="Arial" w:hAnsi="Arial" w:cs="Arial"/>
          <w:lang w:val="es-ES_tradnl"/>
        </w:rPr>
        <w:t>Documentos Estándar de Licitación y Solicitud de Propuestas</w:t>
      </w:r>
      <w:r w:rsidR="003E672E">
        <w:rPr>
          <w:rFonts w:ascii="Arial" w:hAnsi="Arial" w:cs="Arial"/>
          <w:lang w:val="es-ES_tradnl"/>
        </w:rPr>
        <w:t>.</w:t>
      </w:r>
    </w:p>
    <w:p w14:paraId="56E322F6" w14:textId="77777777" w:rsidR="001610BC" w:rsidRPr="006044D6" w:rsidRDefault="001610BC" w:rsidP="00686A0C">
      <w:pPr>
        <w:pStyle w:val="ListParagraph"/>
        <w:numPr>
          <w:ilvl w:val="0"/>
          <w:numId w:val="38"/>
        </w:numPr>
        <w:tabs>
          <w:tab w:val="left" w:pos="709"/>
        </w:tabs>
        <w:suppressAutoHyphens/>
        <w:spacing w:after="120" w:line="276" w:lineRule="auto"/>
        <w:contextualSpacing w:val="0"/>
        <w:jc w:val="both"/>
        <w:rPr>
          <w:rFonts w:ascii="Arial" w:hAnsi="Arial" w:cs="Arial"/>
          <w:lang w:val="es-ES_tradnl"/>
        </w:rPr>
      </w:pPr>
      <w:r w:rsidRPr="006044D6">
        <w:rPr>
          <w:rFonts w:ascii="Arial" w:hAnsi="Arial" w:cs="Arial"/>
          <w:lang w:val="es-ES_tradnl"/>
        </w:rPr>
        <w:t xml:space="preserve">Planes de Adquisiciones aprobados por el BID. </w:t>
      </w:r>
    </w:p>
    <w:p w14:paraId="62C121FD" w14:textId="05ECF199" w:rsidR="001610BC" w:rsidRPr="006044D6" w:rsidRDefault="001610BC" w:rsidP="00686A0C">
      <w:pPr>
        <w:pStyle w:val="ListParagraph"/>
        <w:numPr>
          <w:ilvl w:val="0"/>
          <w:numId w:val="38"/>
        </w:numPr>
        <w:tabs>
          <w:tab w:val="left" w:pos="709"/>
        </w:tabs>
        <w:suppressAutoHyphens/>
        <w:spacing w:after="200" w:line="276" w:lineRule="auto"/>
        <w:contextualSpacing w:val="0"/>
        <w:jc w:val="both"/>
        <w:rPr>
          <w:rFonts w:ascii="Arial" w:hAnsi="Arial" w:cs="Arial"/>
          <w:lang w:val="es-ES_tradnl"/>
        </w:rPr>
      </w:pPr>
      <w:r w:rsidRPr="006044D6">
        <w:rPr>
          <w:rFonts w:ascii="Arial" w:hAnsi="Arial" w:cs="Arial"/>
          <w:lang w:val="es-ES_tradnl"/>
        </w:rPr>
        <w:t>Reglamento Operativo</w:t>
      </w:r>
      <w:r w:rsidR="003E672E">
        <w:rPr>
          <w:rFonts w:ascii="Arial" w:hAnsi="Arial" w:cs="Arial"/>
          <w:lang w:val="es-ES_tradnl"/>
        </w:rPr>
        <w:t>.</w:t>
      </w:r>
    </w:p>
    <w:p w14:paraId="2641D2F5" w14:textId="77777777" w:rsidR="001610BC" w:rsidRPr="006044D6" w:rsidRDefault="001610BC" w:rsidP="001610BC">
      <w:pPr>
        <w:pStyle w:val="BodyTextIndent"/>
        <w:ind w:left="0"/>
        <w:jc w:val="both"/>
        <w:rPr>
          <w:rFonts w:ascii="Arial" w:hAnsi="Arial" w:cs="Arial"/>
          <w:lang w:val="es-ES_tradnl"/>
        </w:rPr>
      </w:pPr>
      <w:r w:rsidRPr="006044D6">
        <w:rPr>
          <w:rFonts w:ascii="Arial" w:hAnsi="Arial" w:cs="Arial"/>
          <w:lang w:val="es-ES_tradnl"/>
        </w:rPr>
        <w:t>Todas las contrataciones de bienes y servicios se realizarán conforme a los lineamientos contenidos en las políticas establecidas en las normas generales del Contrato de Préstamo, y la de todos los procesos relacionados con adquisiciones y contratación de bienes, servicios y consultores, aplicables al Programa.</w:t>
      </w:r>
    </w:p>
    <w:p w14:paraId="4646D7FF" w14:textId="77777777" w:rsidR="001610BC" w:rsidRPr="006044D6" w:rsidRDefault="001610BC" w:rsidP="00845EC4">
      <w:pPr>
        <w:pStyle w:val="Heading2"/>
        <w:rPr>
          <w:rFonts w:ascii="Arial" w:hAnsi="Arial" w:cs="Arial"/>
          <w:lang w:val="es-ES_tradnl"/>
        </w:rPr>
      </w:pPr>
      <w:bookmarkStart w:id="167" w:name="_Toc301130452"/>
      <w:bookmarkStart w:id="168" w:name="_Toc301130773"/>
      <w:bookmarkStart w:id="169" w:name="_Toc301130453"/>
      <w:bookmarkStart w:id="170" w:name="_Toc301130774"/>
      <w:bookmarkStart w:id="171" w:name="_Toc301130454"/>
      <w:bookmarkStart w:id="172" w:name="_Toc301130775"/>
      <w:bookmarkStart w:id="173" w:name="_Toc301130455"/>
      <w:bookmarkStart w:id="174" w:name="_Toc301130776"/>
      <w:bookmarkStart w:id="175" w:name="_Toc301130456"/>
      <w:bookmarkStart w:id="176" w:name="_Toc301130777"/>
      <w:bookmarkStart w:id="177" w:name="_Toc301130457"/>
      <w:bookmarkStart w:id="178" w:name="_Toc301130778"/>
      <w:bookmarkStart w:id="179" w:name="_Toc301130458"/>
      <w:bookmarkStart w:id="180" w:name="_Toc301130779"/>
      <w:bookmarkStart w:id="181" w:name="_Toc301130459"/>
      <w:bookmarkStart w:id="182" w:name="_Toc301130780"/>
      <w:bookmarkStart w:id="183" w:name="_Toc301130460"/>
      <w:bookmarkStart w:id="184" w:name="_Toc301130781"/>
      <w:bookmarkStart w:id="185" w:name="_Toc305004492"/>
      <w:bookmarkStart w:id="186" w:name="_Toc444524817"/>
      <w:bookmarkStart w:id="187" w:name="_Toc528055157"/>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r w:rsidRPr="006044D6">
        <w:rPr>
          <w:rFonts w:ascii="Arial" w:hAnsi="Arial" w:cs="Arial"/>
          <w:lang w:val="es-ES_tradnl"/>
        </w:rPr>
        <w:t>Mecanismos para las Adquisiciones y Contrataciones</w:t>
      </w:r>
      <w:bookmarkEnd w:id="185"/>
      <w:bookmarkEnd w:id="186"/>
      <w:bookmarkEnd w:id="187"/>
      <w:r w:rsidRPr="006044D6">
        <w:rPr>
          <w:rFonts w:ascii="Arial" w:hAnsi="Arial" w:cs="Arial"/>
          <w:lang w:val="es-ES_tradnl"/>
        </w:rPr>
        <w:t xml:space="preserve"> </w:t>
      </w:r>
    </w:p>
    <w:p w14:paraId="26D9270F" w14:textId="77777777" w:rsidR="001610BC" w:rsidRPr="006044D6" w:rsidRDefault="001610BC" w:rsidP="001610BC">
      <w:pPr>
        <w:widowControl w:val="0"/>
        <w:autoSpaceDE w:val="0"/>
        <w:autoSpaceDN w:val="0"/>
        <w:adjustRightInd w:val="0"/>
        <w:jc w:val="both"/>
        <w:rPr>
          <w:rFonts w:ascii="Arial" w:hAnsi="Arial" w:cs="Arial"/>
          <w:lang w:val="es-ES_tradnl"/>
        </w:rPr>
      </w:pPr>
      <w:r w:rsidRPr="006044D6">
        <w:rPr>
          <w:rFonts w:ascii="Arial" w:hAnsi="Arial" w:cs="Arial"/>
          <w:lang w:val="es-ES_tradnl"/>
        </w:rPr>
        <w:t>Los procesos de adquisiciones y contrataciones serán realizados de acuerdo con el Contrato de Préstamo del Programa.</w:t>
      </w:r>
    </w:p>
    <w:p w14:paraId="73BC209F" w14:textId="77777777" w:rsidR="001610BC" w:rsidRPr="006044D6" w:rsidRDefault="001610BC" w:rsidP="005E5A60">
      <w:pPr>
        <w:pStyle w:val="Heading3"/>
        <w:rPr>
          <w:rFonts w:ascii="Arial" w:hAnsi="Arial" w:cs="Arial"/>
          <w:lang w:val="es-ES_tradnl"/>
        </w:rPr>
      </w:pPr>
      <w:bookmarkStart w:id="188" w:name="_Toc305592296"/>
      <w:bookmarkStart w:id="189" w:name="_Toc444524818"/>
      <w:bookmarkStart w:id="190" w:name="_Toc528055158"/>
      <w:r w:rsidRPr="006044D6">
        <w:rPr>
          <w:rFonts w:ascii="Arial" w:hAnsi="Arial" w:cs="Arial"/>
          <w:lang w:val="es-ES_tradnl"/>
        </w:rPr>
        <w:t>Mecanismos para las Adquisiciones y Contrataciones</w:t>
      </w:r>
      <w:bookmarkEnd w:id="188"/>
      <w:bookmarkEnd w:id="189"/>
      <w:bookmarkEnd w:id="190"/>
      <w:r w:rsidRPr="006044D6">
        <w:rPr>
          <w:rFonts w:ascii="Arial" w:hAnsi="Arial" w:cs="Arial"/>
          <w:lang w:val="es-ES_tradnl"/>
        </w:rPr>
        <w:t xml:space="preserve"> </w:t>
      </w:r>
    </w:p>
    <w:p w14:paraId="133C5A1E" w14:textId="10CC9D18" w:rsidR="001610BC" w:rsidRPr="006044D6" w:rsidRDefault="001610BC" w:rsidP="001610BC">
      <w:pPr>
        <w:pStyle w:val="BodyTextIndent"/>
        <w:ind w:left="0"/>
        <w:jc w:val="both"/>
        <w:rPr>
          <w:rFonts w:ascii="Arial" w:hAnsi="Arial" w:cs="Arial"/>
          <w:lang w:val="es-ES_tradnl"/>
        </w:rPr>
      </w:pPr>
      <w:bookmarkStart w:id="191" w:name="_Toc335630040"/>
      <w:bookmarkStart w:id="192" w:name="_Toc336185577"/>
      <w:r w:rsidRPr="006044D6">
        <w:rPr>
          <w:rFonts w:ascii="Arial" w:hAnsi="Arial" w:cs="Arial"/>
          <w:lang w:val="es-ES_tradnl"/>
        </w:rPr>
        <w:t xml:space="preserve">El Banco efectuará revisiones ex-post de las adquisiciones una vez al año. La frecuencia de las revisiones ex-post y los umbrales establecidos para la revisión ex-ante de los contratos son consistentes con las evaluaciones de capacidad institucional efectuadas. Estos umbrales y la frecuencia de las revisiones ex-post podrán ajustarse, como parte de las actualizaciones y revisiones del Plan de Adquisiciones, de acuerdo con el desempeño y el avance en la adopción de las medidas correctivas si fuera el caso. Los procedimientos aplicables para cada tipo de adquisición deberán seguir las Políticas para la adquisición de obras y bienes financiados por el BID (GN-2349-9) y las Políticas para la Selección y Contratación de Consultores Financiados por el BID (GN-2350-9). La supervisión por parte del Banco de las adquisiciones de bienes y obras y las contrataciones de servicios de consultoría que se realicen con recursos del Programa, se llevarán a cabo </w:t>
      </w:r>
      <w:r w:rsidR="001138ED" w:rsidRPr="006044D6">
        <w:rPr>
          <w:rFonts w:ascii="Arial" w:hAnsi="Arial" w:cs="Arial"/>
          <w:lang w:val="es-ES_tradnl"/>
        </w:rPr>
        <w:t>de acuerdo con</w:t>
      </w:r>
      <w:r w:rsidRPr="006044D6">
        <w:rPr>
          <w:rFonts w:ascii="Arial" w:hAnsi="Arial" w:cs="Arial"/>
          <w:lang w:val="es-ES_tradnl"/>
        </w:rPr>
        <w:t xml:space="preserve"> lo indicado en el Plan de Adquisiciones y el Apéndice</w:t>
      </w:r>
      <w:r w:rsidR="0036457A" w:rsidRPr="006044D6">
        <w:rPr>
          <w:rFonts w:ascii="Arial" w:hAnsi="Arial" w:cs="Arial"/>
          <w:lang w:val="es-ES_tradnl"/>
        </w:rPr>
        <w:t> </w:t>
      </w:r>
      <w:r w:rsidRPr="006044D6">
        <w:rPr>
          <w:rFonts w:ascii="Arial" w:hAnsi="Arial" w:cs="Arial"/>
          <w:lang w:val="es-ES_tradnl"/>
        </w:rPr>
        <w:t>I de GN-2349-9 y GN-2350-9.</w:t>
      </w:r>
      <w:bookmarkEnd w:id="191"/>
      <w:bookmarkEnd w:id="192"/>
    </w:p>
    <w:p w14:paraId="0D59E92C" w14:textId="77777777" w:rsidR="001610BC" w:rsidRPr="006044D6" w:rsidRDefault="001610BC" w:rsidP="005E5A60">
      <w:pPr>
        <w:pStyle w:val="Heading3"/>
        <w:rPr>
          <w:rFonts w:ascii="Arial" w:hAnsi="Arial" w:cs="Arial"/>
          <w:lang w:val="es-ES_tradnl"/>
        </w:rPr>
      </w:pPr>
      <w:bookmarkStart w:id="193" w:name="_Toc305592297"/>
      <w:bookmarkStart w:id="194" w:name="_Toc444524819"/>
      <w:bookmarkStart w:id="195" w:name="_Toc528055159"/>
      <w:r w:rsidRPr="006044D6">
        <w:rPr>
          <w:rFonts w:ascii="Arial" w:hAnsi="Arial" w:cs="Arial"/>
          <w:lang w:val="es-ES_tradnl"/>
        </w:rPr>
        <w:t xml:space="preserve">Montos </w:t>
      </w:r>
      <w:r w:rsidR="001138ED" w:rsidRPr="006044D6">
        <w:rPr>
          <w:rFonts w:ascii="Arial" w:hAnsi="Arial" w:cs="Arial"/>
          <w:lang w:val="es-ES_tradnl"/>
        </w:rPr>
        <w:t>límites</w:t>
      </w:r>
      <w:r w:rsidRPr="006044D6">
        <w:rPr>
          <w:rFonts w:ascii="Arial" w:hAnsi="Arial" w:cs="Arial"/>
          <w:lang w:val="es-ES_tradnl"/>
        </w:rPr>
        <w:t xml:space="preserve"> para los procesos de Adquisiciones y Contrataciones</w:t>
      </w:r>
      <w:bookmarkEnd w:id="193"/>
      <w:bookmarkEnd w:id="194"/>
      <w:bookmarkEnd w:id="195"/>
    </w:p>
    <w:p w14:paraId="4D530045" w14:textId="77777777" w:rsidR="001610BC" w:rsidRPr="006044D6" w:rsidRDefault="001610BC" w:rsidP="001610BC">
      <w:pPr>
        <w:pStyle w:val="BodyTextIndent"/>
        <w:ind w:left="0"/>
        <w:jc w:val="both"/>
        <w:rPr>
          <w:rFonts w:ascii="Arial" w:hAnsi="Arial" w:cs="Arial"/>
          <w:lang w:val="es-ES_tradnl"/>
        </w:rPr>
      </w:pPr>
      <w:bookmarkStart w:id="196" w:name="_Toc335630042"/>
      <w:r w:rsidRPr="006044D6">
        <w:rPr>
          <w:rFonts w:ascii="Arial" w:hAnsi="Arial" w:cs="Arial"/>
          <w:lang w:val="es-ES_tradnl"/>
        </w:rPr>
        <w:t xml:space="preserve">Los montos </w:t>
      </w:r>
      <w:r w:rsidR="001138ED" w:rsidRPr="006044D6">
        <w:rPr>
          <w:rFonts w:ascii="Arial" w:hAnsi="Arial" w:cs="Arial"/>
          <w:lang w:val="es-ES_tradnl"/>
        </w:rPr>
        <w:t>límites</w:t>
      </w:r>
      <w:r w:rsidRPr="006044D6">
        <w:rPr>
          <w:rFonts w:ascii="Arial" w:hAnsi="Arial" w:cs="Arial"/>
          <w:lang w:val="es-ES_tradnl"/>
        </w:rPr>
        <w:t xml:space="preserve"> para los procesos están de acuerdo con las políticas del Banco, los tipos de revisión que se realizaran en el presente Programa fueron el resultado de la evaluación de las capacidades institucionales en adquisiciones del organismo ejecutor. E</w:t>
      </w:r>
      <w:r w:rsidR="000111D0" w:rsidRPr="006044D6">
        <w:rPr>
          <w:rFonts w:ascii="Arial" w:hAnsi="Arial" w:cs="Arial"/>
          <w:lang w:val="es-ES_tradnl"/>
        </w:rPr>
        <w:t>n los cuadros</w:t>
      </w:r>
      <w:r w:rsidRPr="006044D6">
        <w:rPr>
          <w:rFonts w:ascii="Arial" w:hAnsi="Arial" w:cs="Arial"/>
          <w:lang w:val="es-ES_tradnl"/>
        </w:rPr>
        <w:t xml:space="preserve"> a continuación presenta los procedimientos de las adquisiciones:</w:t>
      </w:r>
      <w:bookmarkEnd w:id="196"/>
    </w:p>
    <w:p w14:paraId="043E3541" w14:textId="77777777" w:rsidR="000111D0" w:rsidRPr="006044D6" w:rsidRDefault="000111D0" w:rsidP="001610BC">
      <w:pPr>
        <w:jc w:val="center"/>
        <w:rPr>
          <w:rFonts w:ascii="Arial" w:hAnsi="Arial" w:cs="Arial"/>
          <w:sz w:val="18"/>
          <w:szCs w:val="18"/>
          <w:lang w:val="es-ES_tradnl"/>
        </w:rPr>
      </w:pPr>
    </w:p>
    <w:p w14:paraId="618DBE73" w14:textId="6F285EFE" w:rsidR="000111D0" w:rsidRPr="006044D6" w:rsidRDefault="000111D0" w:rsidP="00204843">
      <w:pPr>
        <w:pStyle w:val="FirstHeading"/>
        <w:numPr>
          <w:ilvl w:val="0"/>
          <w:numId w:val="39"/>
        </w:numPr>
        <w:tabs>
          <w:tab w:val="clear" w:pos="0"/>
          <w:tab w:val="clear" w:pos="86"/>
        </w:tabs>
        <w:ind w:left="720"/>
        <w:jc w:val="center"/>
        <w:rPr>
          <w:rFonts w:ascii="Arial" w:hAnsi="Arial" w:cs="Arial"/>
          <w:sz w:val="22"/>
          <w:szCs w:val="22"/>
          <w:lang w:val="es-ES_tradnl"/>
        </w:rPr>
      </w:pPr>
      <w:r w:rsidRPr="006044D6">
        <w:rPr>
          <w:rFonts w:ascii="Arial" w:hAnsi="Arial" w:cs="Arial"/>
          <w:sz w:val="22"/>
          <w:szCs w:val="22"/>
          <w:lang w:val="es-ES_tradnl"/>
        </w:rPr>
        <w:t>Tabla de Montos Límites (US$)</w:t>
      </w:r>
    </w:p>
    <w:tbl>
      <w:tblPr>
        <w:tblW w:w="4988" w:type="pct"/>
        <w:jc w:val="righ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29" w:type="dxa"/>
          <w:right w:w="29" w:type="dxa"/>
        </w:tblCellMar>
        <w:tblLook w:val="01E0" w:firstRow="1" w:lastRow="1" w:firstColumn="1" w:lastColumn="1" w:noHBand="0" w:noVBand="0"/>
      </w:tblPr>
      <w:tblGrid>
        <w:gridCol w:w="1126"/>
        <w:gridCol w:w="1125"/>
        <w:gridCol w:w="1180"/>
        <w:gridCol w:w="966"/>
        <w:gridCol w:w="964"/>
        <w:gridCol w:w="1056"/>
        <w:gridCol w:w="966"/>
        <w:gridCol w:w="1091"/>
      </w:tblGrid>
      <w:tr w:rsidR="000111D0" w:rsidRPr="006044D6" w14:paraId="03B4C470" w14:textId="77777777" w:rsidTr="00F43408">
        <w:trPr>
          <w:jc w:val="right"/>
        </w:trPr>
        <w:tc>
          <w:tcPr>
            <w:tcW w:w="2024" w:type="pct"/>
            <w:gridSpan w:val="3"/>
            <w:shd w:val="clear" w:color="auto" w:fill="ACB9CA" w:themeFill="text2" w:themeFillTint="66"/>
          </w:tcPr>
          <w:p w14:paraId="15D038B1" w14:textId="77777777" w:rsidR="000111D0" w:rsidRPr="006044D6" w:rsidRDefault="000111D0" w:rsidP="00F43408">
            <w:pPr>
              <w:autoSpaceDE w:val="0"/>
              <w:adjustRightInd w:val="0"/>
              <w:jc w:val="center"/>
              <w:rPr>
                <w:rFonts w:ascii="Arial" w:hAnsi="Arial" w:cs="Arial"/>
                <w:b/>
                <w:sz w:val="18"/>
                <w:szCs w:val="18"/>
                <w:lang w:val="es-ES_tradnl"/>
              </w:rPr>
            </w:pPr>
            <w:r w:rsidRPr="006044D6">
              <w:rPr>
                <w:rFonts w:ascii="Arial" w:hAnsi="Arial" w:cs="Arial"/>
                <w:b/>
                <w:sz w:val="18"/>
                <w:szCs w:val="18"/>
                <w:lang w:val="es-ES_tradnl"/>
              </w:rPr>
              <w:t>Obras</w:t>
            </w:r>
          </w:p>
        </w:tc>
        <w:tc>
          <w:tcPr>
            <w:tcW w:w="1762" w:type="pct"/>
            <w:gridSpan w:val="3"/>
            <w:shd w:val="clear" w:color="auto" w:fill="ACB9CA" w:themeFill="text2" w:themeFillTint="66"/>
          </w:tcPr>
          <w:p w14:paraId="701B9BE4" w14:textId="77777777" w:rsidR="000111D0" w:rsidRPr="006044D6" w:rsidRDefault="000111D0" w:rsidP="00F43408">
            <w:pPr>
              <w:autoSpaceDE w:val="0"/>
              <w:adjustRightInd w:val="0"/>
              <w:jc w:val="center"/>
              <w:rPr>
                <w:rFonts w:ascii="Arial" w:hAnsi="Arial" w:cs="Arial"/>
                <w:b/>
                <w:sz w:val="18"/>
                <w:szCs w:val="18"/>
                <w:lang w:val="es-ES_tradnl"/>
              </w:rPr>
            </w:pPr>
            <w:r w:rsidRPr="006044D6">
              <w:rPr>
                <w:rFonts w:ascii="Arial" w:hAnsi="Arial" w:cs="Arial"/>
                <w:b/>
                <w:sz w:val="18"/>
                <w:szCs w:val="18"/>
                <w:lang w:val="es-ES_tradnl"/>
              </w:rPr>
              <w:t>Bienes</w:t>
            </w:r>
          </w:p>
        </w:tc>
        <w:tc>
          <w:tcPr>
            <w:tcW w:w="1214" w:type="pct"/>
            <w:gridSpan w:val="2"/>
            <w:shd w:val="clear" w:color="auto" w:fill="ACB9CA" w:themeFill="text2" w:themeFillTint="66"/>
          </w:tcPr>
          <w:p w14:paraId="6E385F81" w14:textId="77777777" w:rsidR="000111D0" w:rsidRPr="006044D6" w:rsidRDefault="000111D0" w:rsidP="00F43408">
            <w:pPr>
              <w:autoSpaceDE w:val="0"/>
              <w:adjustRightInd w:val="0"/>
              <w:jc w:val="center"/>
              <w:rPr>
                <w:rFonts w:ascii="Arial" w:hAnsi="Arial" w:cs="Arial"/>
                <w:b/>
                <w:sz w:val="18"/>
                <w:szCs w:val="18"/>
                <w:lang w:val="es-ES_tradnl"/>
              </w:rPr>
            </w:pPr>
            <w:r w:rsidRPr="006044D6">
              <w:rPr>
                <w:rFonts w:ascii="Arial" w:hAnsi="Arial" w:cs="Arial"/>
                <w:b/>
                <w:sz w:val="18"/>
                <w:szCs w:val="18"/>
                <w:lang w:val="es-ES_tradnl"/>
              </w:rPr>
              <w:t>Consultorías</w:t>
            </w:r>
          </w:p>
        </w:tc>
      </w:tr>
      <w:tr w:rsidR="000111D0" w:rsidRPr="006044D6" w14:paraId="2A00D120" w14:textId="77777777" w:rsidTr="00F43408">
        <w:trPr>
          <w:jc w:val="right"/>
        </w:trPr>
        <w:tc>
          <w:tcPr>
            <w:tcW w:w="664" w:type="pct"/>
            <w:shd w:val="clear" w:color="auto" w:fill="ACB9CA" w:themeFill="text2" w:themeFillTint="66"/>
          </w:tcPr>
          <w:p w14:paraId="48E0B7CE" w14:textId="77777777" w:rsidR="000111D0" w:rsidRPr="006044D6" w:rsidRDefault="000111D0" w:rsidP="00F43408">
            <w:pPr>
              <w:autoSpaceDE w:val="0"/>
              <w:adjustRightInd w:val="0"/>
              <w:jc w:val="center"/>
              <w:rPr>
                <w:rFonts w:ascii="Arial" w:hAnsi="Arial" w:cs="Arial"/>
                <w:b/>
                <w:sz w:val="18"/>
                <w:szCs w:val="18"/>
                <w:lang w:val="es-ES_tradnl"/>
              </w:rPr>
            </w:pPr>
            <w:r w:rsidRPr="006044D6">
              <w:rPr>
                <w:rFonts w:ascii="Arial" w:hAnsi="Arial" w:cs="Arial"/>
                <w:b/>
                <w:sz w:val="18"/>
                <w:szCs w:val="18"/>
                <w:lang w:val="es-ES_tradnl"/>
              </w:rPr>
              <w:t>LPI</w:t>
            </w:r>
          </w:p>
        </w:tc>
        <w:tc>
          <w:tcPr>
            <w:tcW w:w="664" w:type="pct"/>
            <w:shd w:val="clear" w:color="auto" w:fill="ACB9CA" w:themeFill="text2" w:themeFillTint="66"/>
          </w:tcPr>
          <w:p w14:paraId="6FF83FBC" w14:textId="77777777" w:rsidR="000111D0" w:rsidRPr="006044D6" w:rsidRDefault="000111D0" w:rsidP="00F43408">
            <w:pPr>
              <w:autoSpaceDE w:val="0"/>
              <w:adjustRightInd w:val="0"/>
              <w:jc w:val="center"/>
              <w:rPr>
                <w:rFonts w:ascii="Arial" w:hAnsi="Arial" w:cs="Arial"/>
                <w:b/>
                <w:sz w:val="18"/>
                <w:szCs w:val="18"/>
                <w:lang w:val="es-ES_tradnl"/>
              </w:rPr>
            </w:pPr>
            <w:r w:rsidRPr="006044D6">
              <w:rPr>
                <w:rFonts w:ascii="Arial" w:hAnsi="Arial" w:cs="Arial"/>
                <w:b/>
                <w:sz w:val="18"/>
                <w:szCs w:val="18"/>
                <w:lang w:val="es-ES_tradnl"/>
              </w:rPr>
              <w:t>LPN/CP</w:t>
            </w:r>
          </w:p>
        </w:tc>
        <w:tc>
          <w:tcPr>
            <w:tcW w:w="696" w:type="pct"/>
            <w:shd w:val="clear" w:color="auto" w:fill="ACB9CA" w:themeFill="text2" w:themeFillTint="66"/>
          </w:tcPr>
          <w:p w14:paraId="21B210B3" w14:textId="77777777" w:rsidR="000111D0" w:rsidRPr="006044D6" w:rsidRDefault="000111D0" w:rsidP="00F43408">
            <w:pPr>
              <w:autoSpaceDE w:val="0"/>
              <w:adjustRightInd w:val="0"/>
              <w:jc w:val="center"/>
              <w:rPr>
                <w:rFonts w:ascii="Arial" w:hAnsi="Arial" w:cs="Arial"/>
                <w:b/>
                <w:sz w:val="18"/>
                <w:szCs w:val="18"/>
                <w:lang w:val="es-ES_tradnl"/>
              </w:rPr>
            </w:pPr>
            <w:r w:rsidRPr="006044D6">
              <w:rPr>
                <w:rFonts w:ascii="Arial" w:hAnsi="Arial" w:cs="Arial"/>
                <w:b/>
                <w:sz w:val="18"/>
                <w:szCs w:val="18"/>
                <w:lang w:val="es-ES_tradnl"/>
              </w:rPr>
              <w:t xml:space="preserve">CP para Obras complejas </w:t>
            </w:r>
          </w:p>
        </w:tc>
        <w:tc>
          <w:tcPr>
            <w:tcW w:w="570" w:type="pct"/>
            <w:shd w:val="clear" w:color="auto" w:fill="ACB9CA" w:themeFill="text2" w:themeFillTint="66"/>
          </w:tcPr>
          <w:p w14:paraId="4737712D" w14:textId="77777777" w:rsidR="000111D0" w:rsidRPr="006044D6" w:rsidRDefault="000111D0" w:rsidP="00F43408">
            <w:pPr>
              <w:autoSpaceDE w:val="0"/>
              <w:adjustRightInd w:val="0"/>
              <w:jc w:val="center"/>
              <w:rPr>
                <w:rFonts w:ascii="Arial" w:hAnsi="Arial" w:cs="Arial"/>
                <w:b/>
                <w:sz w:val="18"/>
                <w:szCs w:val="18"/>
                <w:lang w:val="es-ES_tradnl"/>
              </w:rPr>
            </w:pPr>
            <w:r w:rsidRPr="006044D6">
              <w:rPr>
                <w:rFonts w:ascii="Arial" w:hAnsi="Arial" w:cs="Arial"/>
                <w:b/>
                <w:sz w:val="18"/>
                <w:szCs w:val="18"/>
                <w:lang w:val="es-ES_tradnl"/>
              </w:rPr>
              <w:t xml:space="preserve">LPI </w:t>
            </w:r>
          </w:p>
        </w:tc>
        <w:tc>
          <w:tcPr>
            <w:tcW w:w="569" w:type="pct"/>
            <w:shd w:val="clear" w:color="auto" w:fill="ACB9CA" w:themeFill="text2" w:themeFillTint="66"/>
          </w:tcPr>
          <w:p w14:paraId="34FDB67F" w14:textId="77777777" w:rsidR="000111D0" w:rsidRPr="006044D6" w:rsidRDefault="000111D0" w:rsidP="00F43408">
            <w:pPr>
              <w:autoSpaceDE w:val="0"/>
              <w:adjustRightInd w:val="0"/>
              <w:jc w:val="center"/>
              <w:rPr>
                <w:rFonts w:ascii="Arial" w:hAnsi="Arial" w:cs="Arial"/>
                <w:b/>
                <w:sz w:val="18"/>
                <w:szCs w:val="18"/>
                <w:lang w:val="es-ES_tradnl"/>
              </w:rPr>
            </w:pPr>
            <w:r w:rsidRPr="006044D6">
              <w:rPr>
                <w:rFonts w:ascii="Arial" w:hAnsi="Arial" w:cs="Arial"/>
                <w:b/>
                <w:sz w:val="18"/>
                <w:szCs w:val="18"/>
                <w:lang w:val="es-ES_tradnl"/>
              </w:rPr>
              <w:t>LPN/CP</w:t>
            </w:r>
          </w:p>
        </w:tc>
        <w:tc>
          <w:tcPr>
            <w:tcW w:w="623" w:type="pct"/>
            <w:shd w:val="clear" w:color="auto" w:fill="ACB9CA" w:themeFill="text2" w:themeFillTint="66"/>
          </w:tcPr>
          <w:p w14:paraId="044EF63D" w14:textId="77777777" w:rsidR="000111D0" w:rsidRPr="006044D6" w:rsidRDefault="000111D0" w:rsidP="00F43408">
            <w:pPr>
              <w:autoSpaceDE w:val="0"/>
              <w:adjustRightInd w:val="0"/>
              <w:jc w:val="center"/>
              <w:rPr>
                <w:rFonts w:ascii="Arial" w:hAnsi="Arial" w:cs="Arial"/>
                <w:b/>
                <w:sz w:val="18"/>
                <w:szCs w:val="18"/>
                <w:lang w:val="es-ES_tradnl"/>
              </w:rPr>
            </w:pPr>
            <w:r w:rsidRPr="006044D6">
              <w:rPr>
                <w:rFonts w:ascii="Arial" w:hAnsi="Arial" w:cs="Arial"/>
                <w:b/>
                <w:sz w:val="18"/>
                <w:szCs w:val="18"/>
                <w:lang w:val="es-ES_tradnl"/>
              </w:rPr>
              <w:t>CP para Bienes complejos</w:t>
            </w:r>
          </w:p>
        </w:tc>
        <w:tc>
          <w:tcPr>
            <w:tcW w:w="570" w:type="pct"/>
            <w:shd w:val="clear" w:color="auto" w:fill="ACB9CA" w:themeFill="text2" w:themeFillTint="66"/>
          </w:tcPr>
          <w:p w14:paraId="64493C4D" w14:textId="77777777" w:rsidR="000111D0" w:rsidRPr="006044D6" w:rsidRDefault="000111D0" w:rsidP="00F43408">
            <w:pPr>
              <w:autoSpaceDE w:val="0"/>
              <w:adjustRightInd w:val="0"/>
              <w:jc w:val="center"/>
              <w:rPr>
                <w:rFonts w:ascii="Arial" w:hAnsi="Arial" w:cs="Arial"/>
                <w:b/>
                <w:sz w:val="18"/>
                <w:szCs w:val="18"/>
                <w:lang w:val="es-ES_tradnl"/>
              </w:rPr>
            </w:pPr>
            <w:r w:rsidRPr="006044D6">
              <w:rPr>
                <w:rFonts w:ascii="Arial" w:hAnsi="Arial" w:cs="Arial"/>
                <w:b/>
                <w:sz w:val="18"/>
                <w:szCs w:val="18"/>
                <w:lang w:val="es-ES_tradnl"/>
              </w:rPr>
              <w:t>Internacional</w:t>
            </w:r>
          </w:p>
        </w:tc>
        <w:tc>
          <w:tcPr>
            <w:tcW w:w="644" w:type="pct"/>
            <w:shd w:val="clear" w:color="auto" w:fill="ACB9CA" w:themeFill="text2" w:themeFillTint="66"/>
          </w:tcPr>
          <w:p w14:paraId="689B5460" w14:textId="77777777" w:rsidR="000111D0" w:rsidRPr="006044D6" w:rsidRDefault="000111D0" w:rsidP="00F43408">
            <w:pPr>
              <w:autoSpaceDE w:val="0"/>
              <w:adjustRightInd w:val="0"/>
              <w:jc w:val="center"/>
              <w:rPr>
                <w:rFonts w:ascii="Arial" w:hAnsi="Arial" w:cs="Arial"/>
                <w:b/>
                <w:sz w:val="18"/>
                <w:szCs w:val="18"/>
                <w:lang w:val="es-ES_tradnl"/>
              </w:rPr>
            </w:pPr>
            <w:r w:rsidRPr="006044D6">
              <w:rPr>
                <w:rFonts w:ascii="Arial" w:hAnsi="Arial" w:cs="Arial"/>
                <w:b/>
                <w:sz w:val="18"/>
                <w:szCs w:val="18"/>
                <w:lang w:val="es-ES_tradnl"/>
              </w:rPr>
              <w:t>Nacional</w:t>
            </w:r>
          </w:p>
        </w:tc>
      </w:tr>
      <w:tr w:rsidR="000111D0" w:rsidRPr="006044D6" w14:paraId="709C0116" w14:textId="77777777" w:rsidTr="00F43408">
        <w:trPr>
          <w:trHeight w:val="383"/>
          <w:jc w:val="right"/>
        </w:trPr>
        <w:tc>
          <w:tcPr>
            <w:tcW w:w="664" w:type="pct"/>
            <w:vMerge w:val="restart"/>
          </w:tcPr>
          <w:p w14:paraId="7C6381D4" w14:textId="77777777" w:rsidR="000111D0" w:rsidRPr="006044D6" w:rsidRDefault="000111D0" w:rsidP="00F43408">
            <w:pPr>
              <w:autoSpaceDE w:val="0"/>
              <w:autoSpaceDN w:val="0"/>
              <w:adjustRightInd w:val="0"/>
              <w:jc w:val="center"/>
              <w:rPr>
                <w:rFonts w:ascii="Arial" w:hAnsi="Arial" w:cs="Arial"/>
                <w:sz w:val="18"/>
                <w:szCs w:val="18"/>
                <w:lang w:val="es-ES_tradnl"/>
              </w:rPr>
            </w:pPr>
            <w:r w:rsidRPr="006044D6">
              <w:rPr>
                <w:rFonts w:ascii="Arial" w:hAnsi="Arial" w:cs="Arial"/>
                <w:sz w:val="18"/>
                <w:szCs w:val="18"/>
                <w:lang w:val="es-ES_tradnl"/>
              </w:rPr>
              <w:t>Mayores o iguales a 3.000.000</w:t>
            </w:r>
          </w:p>
        </w:tc>
        <w:tc>
          <w:tcPr>
            <w:tcW w:w="664" w:type="pct"/>
            <w:vMerge w:val="restart"/>
          </w:tcPr>
          <w:p w14:paraId="10788D9E" w14:textId="77777777" w:rsidR="000111D0" w:rsidRPr="006044D6" w:rsidRDefault="000111D0" w:rsidP="00F43408">
            <w:pPr>
              <w:autoSpaceDE w:val="0"/>
              <w:autoSpaceDN w:val="0"/>
              <w:adjustRightInd w:val="0"/>
              <w:jc w:val="center"/>
              <w:rPr>
                <w:rFonts w:ascii="Arial" w:hAnsi="Arial" w:cs="Arial"/>
                <w:sz w:val="18"/>
                <w:szCs w:val="18"/>
                <w:lang w:val="es-ES_tradnl"/>
              </w:rPr>
            </w:pPr>
            <w:r w:rsidRPr="006044D6">
              <w:rPr>
                <w:rFonts w:ascii="Arial" w:hAnsi="Arial" w:cs="Arial"/>
                <w:sz w:val="18"/>
                <w:szCs w:val="18"/>
                <w:lang w:val="es-ES_tradnl"/>
              </w:rPr>
              <w:t>Mayores a 250.000 y menores a 3.000.000</w:t>
            </w:r>
          </w:p>
        </w:tc>
        <w:tc>
          <w:tcPr>
            <w:tcW w:w="696" w:type="pct"/>
            <w:vMerge w:val="restart"/>
          </w:tcPr>
          <w:p w14:paraId="7BDD9394" w14:textId="77777777" w:rsidR="000111D0" w:rsidRPr="006044D6" w:rsidRDefault="000111D0" w:rsidP="00F43408">
            <w:pPr>
              <w:autoSpaceDE w:val="0"/>
              <w:autoSpaceDN w:val="0"/>
              <w:adjustRightInd w:val="0"/>
              <w:jc w:val="center"/>
              <w:rPr>
                <w:rFonts w:ascii="Arial" w:hAnsi="Arial" w:cs="Arial"/>
                <w:sz w:val="18"/>
                <w:szCs w:val="18"/>
                <w:lang w:val="es-ES_tradnl"/>
              </w:rPr>
            </w:pPr>
            <w:r w:rsidRPr="006044D6">
              <w:rPr>
                <w:rFonts w:ascii="Arial" w:hAnsi="Arial" w:cs="Arial"/>
                <w:sz w:val="18"/>
                <w:szCs w:val="18"/>
                <w:lang w:val="es-ES_tradnl"/>
              </w:rPr>
              <w:t>Menores a 250.000</w:t>
            </w:r>
          </w:p>
        </w:tc>
        <w:tc>
          <w:tcPr>
            <w:tcW w:w="570" w:type="pct"/>
            <w:vMerge w:val="restart"/>
          </w:tcPr>
          <w:p w14:paraId="7E7382E8" w14:textId="77777777" w:rsidR="000111D0" w:rsidRPr="006044D6" w:rsidRDefault="000111D0" w:rsidP="00F43408">
            <w:pPr>
              <w:autoSpaceDE w:val="0"/>
              <w:autoSpaceDN w:val="0"/>
              <w:adjustRightInd w:val="0"/>
              <w:jc w:val="center"/>
              <w:rPr>
                <w:rFonts w:ascii="Arial" w:hAnsi="Arial" w:cs="Arial"/>
                <w:sz w:val="18"/>
                <w:szCs w:val="18"/>
                <w:lang w:val="es-ES_tradnl"/>
              </w:rPr>
            </w:pPr>
            <w:r w:rsidRPr="006044D6">
              <w:rPr>
                <w:rFonts w:ascii="Arial" w:hAnsi="Arial" w:cs="Arial"/>
                <w:sz w:val="18"/>
                <w:szCs w:val="18"/>
                <w:lang w:val="es-ES_tradnl"/>
              </w:rPr>
              <w:t>Mayores o iguales a 250.000</w:t>
            </w:r>
          </w:p>
        </w:tc>
        <w:tc>
          <w:tcPr>
            <w:tcW w:w="569" w:type="pct"/>
            <w:vMerge w:val="restart"/>
          </w:tcPr>
          <w:p w14:paraId="3071FF16" w14:textId="77777777" w:rsidR="000111D0" w:rsidRPr="006044D6" w:rsidRDefault="000111D0" w:rsidP="00F43408">
            <w:pPr>
              <w:autoSpaceDE w:val="0"/>
              <w:autoSpaceDN w:val="0"/>
              <w:adjustRightInd w:val="0"/>
              <w:jc w:val="center"/>
              <w:rPr>
                <w:rFonts w:ascii="Arial" w:hAnsi="Arial" w:cs="Arial"/>
                <w:sz w:val="18"/>
                <w:szCs w:val="18"/>
                <w:lang w:val="es-ES_tradnl"/>
              </w:rPr>
            </w:pPr>
            <w:r w:rsidRPr="006044D6">
              <w:rPr>
                <w:rFonts w:ascii="Arial" w:hAnsi="Arial" w:cs="Arial"/>
                <w:sz w:val="18"/>
                <w:szCs w:val="18"/>
                <w:lang w:val="es-ES_tradnl"/>
              </w:rPr>
              <w:t>Mayores a 50.000 y menores a 250.000</w:t>
            </w:r>
          </w:p>
        </w:tc>
        <w:tc>
          <w:tcPr>
            <w:tcW w:w="623" w:type="pct"/>
            <w:vMerge w:val="restart"/>
          </w:tcPr>
          <w:p w14:paraId="2053ABC3" w14:textId="77777777" w:rsidR="000111D0" w:rsidRPr="006044D6" w:rsidRDefault="000111D0" w:rsidP="00F43408">
            <w:pPr>
              <w:autoSpaceDE w:val="0"/>
              <w:autoSpaceDN w:val="0"/>
              <w:adjustRightInd w:val="0"/>
              <w:jc w:val="center"/>
              <w:rPr>
                <w:rFonts w:ascii="Arial" w:hAnsi="Arial" w:cs="Arial"/>
                <w:sz w:val="18"/>
                <w:szCs w:val="18"/>
                <w:lang w:val="es-ES_tradnl"/>
              </w:rPr>
            </w:pPr>
            <w:r w:rsidRPr="006044D6">
              <w:rPr>
                <w:rFonts w:ascii="Arial" w:hAnsi="Arial" w:cs="Arial"/>
                <w:sz w:val="18"/>
                <w:szCs w:val="18"/>
                <w:lang w:val="es-ES_tradnl"/>
              </w:rPr>
              <w:t>Menores a 50.000</w:t>
            </w:r>
          </w:p>
        </w:tc>
        <w:tc>
          <w:tcPr>
            <w:tcW w:w="570" w:type="pct"/>
            <w:vMerge w:val="restart"/>
          </w:tcPr>
          <w:p w14:paraId="44F1173B" w14:textId="77777777" w:rsidR="000111D0" w:rsidRPr="006044D6" w:rsidRDefault="000111D0" w:rsidP="00F43408">
            <w:pPr>
              <w:autoSpaceDE w:val="0"/>
              <w:autoSpaceDN w:val="0"/>
              <w:adjustRightInd w:val="0"/>
              <w:jc w:val="center"/>
              <w:rPr>
                <w:rFonts w:ascii="Arial" w:hAnsi="Arial" w:cs="Arial"/>
                <w:sz w:val="18"/>
                <w:szCs w:val="18"/>
                <w:lang w:val="es-ES_tradnl"/>
              </w:rPr>
            </w:pPr>
            <w:r w:rsidRPr="006044D6">
              <w:rPr>
                <w:rFonts w:ascii="Arial" w:hAnsi="Arial" w:cs="Arial"/>
                <w:sz w:val="18"/>
                <w:szCs w:val="18"/>
                <w:lang w:val="es-ES_tradnl"/>
              </w:rPr>
              <w:t>Mayores a 200.000</w:t>
            </w:r>
          </w:p>
        </w:tc>
        <w:tc>
          <w:tcPr>
            <w:tcW w:w="644" w:type="pct"/>
            <w:vMerge w:val="restart"/>
          </w:tcPr>
          <w:p w14:paraId="7014FF88" w14:textId="77777777" w:rsidR="000111D0" w:rsidRPr="006044D6" w:rsidRDefault="000111D0" w:rsidP="00F43408">
            <w:pPr>
              <w:keepNext/>
              <w:keepLines/>
              <w:autoSpaceDE w:val="0"/>
              <w:autoSpaceDN w:val="0"/>
              <w:adjustRightInd w:val="0"/>
              <w:jc w:val="center"/>
              <w:rPr>
                <w:rFonts w:ascii="Arial" w:hAnsi="Arial" w:cs="Arial"/>
                <w:sz w:val="18"/>
                <w:szCs w:val="18"/>
                <w:lang w:val="es-ES_tradnl"/>
              </w:rPr>
            </w:pPr>
            <w:r w:rsidRPr="006044D6">
              <w:rPr>
                <w:rFonts w:ascii="Arial" w:hAnsi="Arial" w:cs="Arial"/>
                <w:sz w:val="18"/>
                <w:szCs w:val="18"/>
                <w:lang w:val="es-ES_tradnl"/>
              </w:rPr>
              <w:t>Menores o iguales a 200.000</w:t>
            </w:r>
          </w:p>
        </w:tc>
      </w:tr>
      <w:tr w:rsidR="000111D0" w:rsidRPr="006044D6" w14:paraId="6D132EF1" w14:textId="77777777" w:rsidTr="00F43408">
        <w:trPr>
          <w:trHeight w:val="383"/>
          <w:jc w:val="right"/>
        </w:trPr>
        <w:tc>
          <w:tcPr>
            <w:tcW w:w="664" w:type="pct"/>
            <w:vMerge/>
          </w:tcPr>
          <w:p w14:paraId="2BE28C6C" w14:textId="77777777" w:rsidR="000111D0" w:rsidRPr="006044D6" w:rsidRDefault="000111D0" w:rsidP="00F43408">
            <w:pPr>
              <w:autoSpaceDE w:val="0"/>
              <w:adjustRightInd w:val="0"/>
              <w:jc w:val="both"/>
              <w:rPr>
                <w:rFonts w:ascii="Arial" w:hAnsi="Arial" w:cs="Arial"/>
                <w:sz w:val="18"/>
                <w:szCs w:val="18"/>
                <w:highlight w:val="yellow"/>
                <w:lang w:val="es-ES_tradnl"/>
              </w:rPr>
            </w:pPr>
          </w:p>
        </w:tc>
        <w:tc>
          <w:tcPr>
            <w:tcW w:w="664" w:type="pct"/>
            <w:vMerge/>
          </w:tcPr>
          <w:p w14:paraId="2D31E693" w14:textId="77777777" w:rsidR="000111D0" w:rsidRPr="006044D6" w:rsidRDefault="000111D0" w:rsidP="00F43408">
            <w:pPr>
              <w:autoSpaceDE w:val="0"/>
              <w:adjustRightInd w:val="0"/>
              <w:jc w:val="both"/>
              <w:rPr>
                <w:rFonts w:ascii="Arial" w:hAnsi="Arial" w:cs="Arial"/>
                <w:sz w:val="18"/>
                <w:szCs w:val="18"/>
                <w:highlight w:val="yellow"/>
                <w:lang w:val="es-ES_tradnl"/>
              </w:rPr>
            </w:pPr>
          </w:p>
        </w:tc>
        <w:tc>
          <w:tcPr>
            <w:tcW w:w="696" w:type="pct"/>
            <w:vMerge/>
          </w:tcPr>
          <w:p w14:paraId="6E6758FC" w14:textId="77777777" w:rsidR="000111D0" w:rsidRPr="006044D6" w:rsidRDefault="000111D0" w:rsidP="00F43408">
            <w:pPr>
              <w:autoSpaceDE w:val="0"/>
              <w:adjustRightInd w:val="0"/>
              <w:jc w:val="both"/>
              <w:rPr>
                <w:rFonts w:ascii="Arial" w:hAnsi="Arial" w:cs="Arial"/>
                <w:sz w:val="18"/>
                <w:szCs w:val="18"/>
                <w:highlight w:val="yellow"/>
                <w:lang w:val="es-ES_tradnl"/>
              </w:rPr>
            </w:pPr>
          </w:p>
        </w:tc>
        <w:tc>
          <w:tcPr>
            <w:tcW w:w="570" w:type="pct"/>
            <w:vMerge/>
          </w:tcPr>
          <w:p w14:paraId="0DCDB59C" w14:textId="77777777" w:rsidR="000111D0" w:rsidRPr="006044D6" w:rsidRDefault="000111D0" w:rsidP="00F43408">
            <w:pPr>
              <w:autoSpaceDE w:val="0"/>
              <w:adjustRightInd w:val="0"/>
              <w:jc w:val="both"/>
              <w:rPr>
                <w:rFonts w:ascii="Arial" w:hAnsi="Arial" w:cs="Arial"/>
                <w:sz w:val="18"/>
                <w:szCs w:val="18"/>
                <w:highlight w:val="yellow"/>
                <w:lang w:val="es-ES_tradnl"/>
              </w:rPr>
            </w:pPr>
          </w:p>
        </w:tc>
        <w:tc>
          <w:tcPr>
            <w:tcW w:w="569" w:type="pct"/>
            <w:vMerge/>
          </w:tcPr>
          <w:p w14:paraId="27BCD11A" w14:textId="77777777" w:rsidR="000111D0" w:rsidRPr="006044D6" w:rsidRDefault="000111D0" w:rsidP="00F43408">
            <w:pPr>
              <w:autoSpaceDE w:val="0"/>
              <w:adjustRightInd w:val="0"/>
              <w:jc w:val="both"/>
              <w:rPr>
                <w:rFonts w:ascii="Arial" w:hAnsi="Arial" w:cs="Arial"/>
                <w:sz w:val="18"/>
                <w:szCs w:val="18"/>
                <w:highlight w:val="yellow"/>
                <w:lang w:val="es-ES_tradnl"/>
              </w:rPr>
            </w:pPr>
          </w:p>
        </w:tc>
        <w:tc>
          <w:tcPr>
            <w:tcW w:w="623" w:type="pct"/>
            <w:vMerge/>
          </w:tcPr>
          <w:p w14:paraId="11AEAB77" w14:textId="77777777" w:rsidR="000111D0" w:rsidRPr="006044D6" w:rsidRDefault="000111D0" w:rsidP="00F43408">
            <w:pPr>
              <w:autoSpaceDE w:val="0"/>
              <w:adjustRightInd w:val="0"/>
              <w:jc w:val="both"/>
              <w:rPr>
                <w:rFonts w:ascii="Arial" w:hAnsi="Arial" w:cs="Arial"/>
                <w:sz w:val="18"/>
                <w:szCs w:val="18"/>
                <w:highlight w:val="yellow"/>
                <w:lang w:val="es-ES_tradnl"/>
              </w:rPr>
            </w:pPr>
          </w:p>
        </w:tc>
        <w:tc>
          <w:tcPr>
            <w:tcW w:w="570" w:type="pct"/>
            <w:vMerge/>
          </w:tcPr>
          <w:p w14:paraId="74F49F9C" w14:textId="77777777" w:rsidR="000111D0" w:rsidRPr="006044D6" w:rsidRDefault="000111D0" w:rsidP="00F43408">
            <w:pPr>
              <w:autoSpaceDE w:val="0"/>
              <w:adjustRightInd w:val="0"/>
              <w:jc w:val="both"/>
              <w:rPr>
                <w:rFonts w:ascii="Arial" w:hAnsi="Arial" w:cs="Arial"/>
                <w:sz w:val="18"/>
                <w:szCs w:val="18"/>
                <w:highlight w:val="yellow"/>
                <w:lang w:val="es-ES_tradnl"/>
              </w:rPr>
            </w:pPr>
          </w:p>
        </w:tc>
        <w:tc>
          <w:tcPr>
            <w:tcW w:w="644" w:type="pct"/>
            <w:vMerge/>
          </w:tcPr>
          <w:p w14:paraId="679C2A64" w14:textId="77777777" w:rsidR="000111D0" w:rsidRPr="006044D6" w:rsidRDefault="000111D0" w:rsidP="00F43408">
            <w:pPr>
              <w:autoSpaceDE w:val="0"/>
              <w:adjustRightInd w:val="0"/>
              <w:jc w:val="both"/>
              <w:rPr>
                <w:rFonts w:ascii="Arial" w:hAnsi="Arial" w:cs="Arial"/>
                <w:sz w:val="18"/>
                <w:szCs w:val="18"/>
                <w:highlight w:val="yellow"/>
                <w:lang w:val="es-ES_tradnl"/>
              </w:rPr>
            </w:pPr>
          </w:p>
        </w:tc>
      </w:tr>
    </w:tbl>
    <w:p w14:paraId="13FCD3FB" w14:textId="77777777" w:rsidR="000111D0" w:rsidRPr="006044D6" w:rsidRDefault="000111D0" w:rsidP="00204843">
      <w:pPr>
        <w:pStyle w:val="FirstHeading"/>
        <w:keepNext w:val="0"/>
        <w:numPr>
          <w:ilvl w:val="0"/>
          <w:numId w:val="39"/>
        </w:numPr>
        <w:ind w:left="720"/>
        <w:rPr>
          <w:rFonts w:ascii="Arial" w:hAnsi="Arial" w:cs="Arial"/>
          <w:sz w:val="22"/>
          <w:szCs w:val="22"/>
          <w:lang w:val="es-ES_tradnl"/>
        </w:rPr>
      </w:pPr>
      <w:bookmarkStart w:id="197" w:name="_Toc244412090"/>
    </w:p>
    <w:p w14:paraId="3A10EAC3" w14:textId="77777777" w:rsidR="000111D0" w:rsidRPr="006044D6" w:rsidRDefault="000111D0" w:rsidP="00204843">
      <w:pPr>
        <w:pStyle w:val="FirstHeading"/>
        <w:numPr>
          <w:ilvl w:val="0"/>
          <w:numId w:val="39"/>
        </w:numPr>
        <w:tabs>
          <w:tab w:val="clear" w:pos="0"/>
          <w:tab w:val="clear" w:pos="86"/>
        </w:tabs>
        <w:ind w:left="720"/>
        <w:jc w:val="center"/>
        <w:rPr>
          <w:rFonts w:ascii="Arial" w:hAnsi="Arial" w:cs="Arial"/>
          <w:sz w:val="22"/>
          <w:szCs w:val="22"/>
          <w:lang w:val="es-ES_tradnl"/>
        </w:rPr>
      </w:pPr>
      <w:r w:rsidRPr="006044D6">
        <w:rPr>
          <w:rFonts w:ascii="Arial" w:hAnsi="Arial" w:cs="Arial"/>
          <w:sz w:val="22"/>
          <w:szCs w:val="22"/>
          <w:lang w:val="es-ES_tradnl"/>
        </w:rPr>
        <w:t>Adquisiciones Principales</w:t>
      </w:r>
      <w:bookmarkEnd w:id="197"/>
    </w:p>
    <w:tbl>
      <w:tblPr>
        <w:tblW w:w="49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69"/>
        <w:gridCol w:w="1382"/>
        <w:gridCol w:w="1726"/>
      </w:tblGrid>
      <w:tr w:rsidR="000111D0" w:rsidRPr="006044D6" w14:paraId="2F05D40B" w14:textId="77777777" w:rsidTr="00F43408">
        <w:tc>
          <w:tcPr>
            <w:tcW w:w="3167" w:type="pct"/>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hideMark/>
          </w:tcPr>
          <w:p w14:paraId="360AFCC7" w14:textId="77777777" w:rsidR="000111D0" w:rsidRPr="006044D6" w:rsidRDefault="000111D0" w:rsidP="00F43408">
            <w:pPr>
              <w:autoSpaceDE w:val="0"/>
              <w:autoSpaceDN w:val="0"/>
              <w:adjustRightInd w:val="0"/>
              <w:jc w:val="center"/>
              <w:rPr>
                <w:rFonts w:ascii="Arial" w:hAnsi="Arial" w:cs="Arial"/>
                <w:b/>
                <w:sz w:val="18"/>
                <w:szCs w:val="18"/>
                <w:lang w:val="es-ES_tradnl"/>
              </w:rPr>
            </w:pPr>
            <w:r w:rsidRPr="006044D6">
              <w:rPr>
                <w:rFonts w:ascii="Arial" w:hAnsi="Arial" w:cs="Arial"/>
                <w:b/>
                <w:sz w:val="18"/>
                <w:szCs w:val="18"/>
                <w:lang w:val="es-ES_tradnl"/>
              </w:rPr>
              <w:t>Actividad</w:t>
            </w:r>
          </w:p>
        </w:tc>
        <w:tc>
          <w:tcPr>
            <w:tcW w:w="815" w:type="pct"/>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hideMark/>
          </w:tcPr>
          <w:p w14:paraId="5E903223" w14:textId="77777777" w:rsidR="000111D0" w:rsidRPr="006044D6" w:rsidRDefault="000111D0" w:rsidP="00F43408">
            <w:pPr>
              <w:autoSpaceDE w:val="0"/>
              <w:autoSpaceDN w:val="0"/>
              <w:adjustRightInd w:val="0"/>
              <w:jc w:val="center"/>
              <w:rPr>
                <w:rFonts w:ascii="Arial" w:hAnsi="Arial" w:cs="Arial"/>
                <w:b/>
                <w:sz w:val="18"/>
                <w:szCs w:val="18"/>
                <w:lang w:val="es-ES_tradnl"/>
              </w:rPr>
            </w:pPr>
            <w:r w:rsidRPr="006044D6">
              <w:rPr>
                <w:rFonts w:ascii="Arial" w:hAnsi="Arial" w:cs="Arial"/>
                <w:b/>
                <w:sz w:val="18"/>
                <w:szCs w:val="18"/>
                <w:lang w:val="es-ES_tradnl"/>
              </w:rPr>
              <w:t>Tipo de Proceso</w:t>
            </w:r>
          </w:p>
        </w:tc>
        <w:tc>
          <w:tcPr>
            <w:tcW w:w="1018" w:type="pct"/>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hideMark/>
          </w:tcPr>
          <w:p w14:paraId="5CE04C5E" w14:textId="77777777" w:rsidR="000111D0" w:rsidRPr="006044D6" w:rsidRDefault="000111D0" w:rsidP="00F43408">
            <w:pPr>
              <w:autoSpaceDE w:val="0"/>
              <w:autoSpaceDN w:val="0"/>
              <w:adjustRightInd w:val="0"/>
              <w:jc w:val="center"/>
              <w:rPr>
                <w:rFonts w:ascii="Arial" w:hAnsi="Arial" w:cs="Arial"/>
                <w:b/>
                <w:sz w:val="18"/>
                <w:szCs w:val="18"/>
                <w:lang w:val="es-ES_tradnl"/>
              </w:rPr>
            </w:pPr>
            <w:r w:rsidRPr="006044D6">
              <w:rPr>
                <w:rFonts w:ascii="Arial" w:hAnsi="Arial" w:cs="Arial"/>
                <w:b/>
                <w:sz w:val="18"/>
                <w:szCs w:val="18"/>
                <w:lang w:val="es-ES_tradnl"/>
              </w:rPr>
              <w:t>Monto Estimado</w:t>
            </w:r>
          </w:p>
          <w:p w14:paraId="23DEA251" w14:textId="77777777" w:rsidR="000111D0" w:rsidRPr="006044D6" w:rsidRDefault="000111D0" w:rsidP="00F43408">
            <w:pPr>
              <w:autoSpaceDE w:val="0"/>
              <w:autoSpaceDN w:val="0"/>
              <w:adjustRightInd w:val="0"/>
              <w:jc w:val="center"/>
              <w:rPr>
                <w:rFonts w:ascii="Arial" w:hAnsi="Arial" w:cs="Arial"/>
                <w:b/>
                <w:sz w:val="18"/>
                <w:szCs w:val="18"/>
                <w:lang w:val="es-ES_tradnl"/>
              </w:rPr>
            </w:pPr>
            <w:r w:rsidRPr="006044D6">
              <w:rPr>
                <w:rFonts w:ascii="Arial" w:hAnsi="Arial" w:cs="Arial"/>
                <w:b/>
                <w:sz w:val="18"/>
                <w:szCs w:val="18"/>
                <w:lang w:val="es-ES_tradnl"/>
              </w:rPr>
              <w:t>US$</w:t>
            </w:r>
          </w:p>
        </w:tc>
      </w:tr>
      <w:tr w:rsidR="000111D0" w:rsidRPr="006044D6" w14:paraId="2B313C6C" w14:textId="77777777" w:rsidTr="00F43408">
        <w:tc>
          <w:tcPr>
            <w:tcW w:w="3167"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0DA482F0" w14:textId="77777777" w:rsidR="000111D0" w:rsidRPr="006044D6" w:rsidRDefault="000111D0" w:rsidP="00F43408">
            <w:pPr>
              <w:autoSpaceDE w:val="0"/>
              <w:autoSpaceDN w:val="0"/>
              <w:adjustRightInd w:val="0"/>
              <w:jc w:val="both"/>
              <w:rPr>
                <w:rFonts w:ascii="Arial" w:hAnsi="Arial" w:cs="Arial"/>
                <w:b/>
                <w:sz w:val="18"/>
                <w:szCs w:val="18"/>
                <w:lang w:val="es-ES_tradnl"/>
              </w:rPr>
            </w:pPr>
            <w:r w:rsidRPr="006044D6">
              <w:rPr>
                <w:rFonts w:ascii="Arial" w:hAnsi="Arial" w:cs="Arial"/>
                <w:b/>
                <w:sz w:val="18"/>
                <w:szCs w:val="18"/>
                <w:lang w:val="es-ES_tradnl"/>
              </w:rPr>
              <w:t>Servicios Diferentes de Consultoría</w:t>
            </w:r>
          </w:p>
        </w:tc>
        <w:tc>
          <w:tcPr>
            <w:tcW w:w="815" w:type="pct"/>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7B3FFBF6" w14:textId="77777777" w:rsidR="000111D0" w:rsidRPr="006044D6" w:rsidRDefault="000111D0" w:rsidP="00F43408">
            <w:pPr>
              <w:autoSpaceDE w:val="0"/>
              <w:autoSpaceDN w:val="0"/>
              <w:adjustRightInd w:val="0"/>
              <w:jc w:val="both"/>
              <w:rPr>
                <w:rFonts w:ascii="Arial" w:hAnsi="Arial" w:cs="Arial"/>
                <w:sz w:val="18"/>
                <w:szCs w:val="18"/>
                <w:lang w:val="es-ES_tradnl"/>
              </w:rPr>
            </w:pPr>
          </w:p>
        </w:tc>
        <w:tc>
          <w:tcPr>
            <w:tcW w:w="1018" w:type="pct"/>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60B21735" w14:textId="77777777" w:rsidR="000111D0" w:rsidRPr="006044D6" w:rsidRDefault="000111D0" w:rsidP="00F43408">
            <w:pPr>
              <w:autoSpaceDE w:val="0"/>
              <w:autoSpaceDN w:val="0"/>
              <w:adjustRightInd w:val="0"/>
              <w:jc w:val="both"/>
              <w:rPr>
                <w:rFonts w:ascii="Arial" w:hAnsi="Arial" w:cs="Arial"/>
                <w:sz w:val="18"/>
                <w:szCs w:val="18"/>
                <w:lang w:val="es-ES_tradnl"/>
              </w:rPr>
            </w:pPr>
          </w:p>
        </w:tc>
      </w:tr>
      <w:tr w:rsidR="000111D0" w:rsidRPr="006044D6" w14:paraId="7002C440" w14:textId="77777777" w:rsidTr="00F43408">
        <w:tc>
          <w:tcPr>
            <w:tcW w:w="3167" w:type="pct"/>
            <w:tcBorders>
              <w:top w:val="single" w:sz="4" w:space="0" w:color="auto"/>
              <w:left w:val="single" w:sz="4" w:space="0" w:color="auto"/>
              <w:bottom w:val="single" w:sz="4" w:space="0" w:color="auto"/>
              <w:right w:val="single" w:sz="4" w:space="0" w:color="auto"/>
            </w:tcBorders>
            <w:shd w:val="clear" w:color="auto" w:fill="auto"/>
            <w:vAlign w:val="center"/>
          </w:tcPr>
          <w:p w14:paraId="1AE7D1DB" w14:textId="77777777" w:rsidR="000111D0" w:rsidRPr="006044D6" w:rsidRDefault="000111D0" w:rsidP="00F43408">
            <w:pPr>
              <w:autoSpaceDE w:val="0"/>
              <w:autoSpaceDN w:val="0"/>
              <w:adjustRightInd w:val="0"/>
              <w:jc w:val="both"/>
              <w:rPr>
                <w:rFonts w:ascii="Arial" w:hAnsi="Arial" w:cs="Arial"/>
                <w:sz w:val="18"/>
                <w:szCs w:val="18"/>
                <w:lang w:val="es-ES_tradnl"/>
              </w:rPr>
            </w:pPr>
            <w:r w:rsidRPr="006044D6">
              <w:rPr>
                <w:rFonts w:ascii="Arial" w:hAnsi="Arial" w:cs="Arial"/>
                <w:sz w:val="18"/>
                <w:szCs w:val="18"/>
                <w:lang w:val="es-ES_tradnl"/>
              </w:rPr>
              <w:t>Contratación de medios</w:t>
            </w: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4A6A7123" w14:textId="5FEE823F" w:rsidR="000111D0" w:rsidRPr="006044D6" w:rsidRDefault="000111D0" w:rsidP="00F43408">
            <w:pPr>
              <w:autoSpaceDE w:val="0"/>
              <w:autoSpaceDN w:val="0"/>
              <w:adjustRightInd w:val="0"/>
              <w:jc w:val="center"/>
              <w:rPr>
                <w:rFonts w:ascii="Arial" w:hAnsi="Arial" w:cs="Arial"/>
                <w:sz w:val="18"/>
                <w:szCs w:val="18"/>
                <w:lang w:val="es-ES_tradnl"/>
              </w:rPr>
            </w:pPr>
            <w:r w:rsidRPr="006044D6">
              <w:rPr>
                <w:rFonts w:ascii="Arial" w:hAnsi="Arial" w:cs="Arial"/>
                <w:sz w:val="18"/>
                <w:szCs w:val="18"/>
                <w:lang w:val="es-ES_tradnl"/>
              </w:rPr>
              <w:t>LPI</w:t>
            </w:r>
            <w:r w:rsidR="000C6D0C" w:rsidRPr="006044D6">
              <w:rPr>
                <w:rStyle w:val="FootnoteReference"/>
                <w:rFonts w:ascii="Arial" w:hAnsi="Arial" w:cs="Arial"/>
                <w:sz w:val="18"/>
                <w:szCs w:val="18"/>
                <w:lang w:val="es-ES_tradnl"/>
              </w:rPr>
              <w:footnoteReference w:id="11"/>
            </w:r>
          </w:p>
        </w:tc>
        <w:tc>
          <w:tcPr>
            <w:tcW w:w="1018" w:type="pct"/>
            <w:tcBorders>
              <w:top w:val="single" w:sz="4" w:space="0" w:color="auto"/>
              <w:left w:val="single" w:sz="4" w:space="0" w:color="auto"/>
              <w:bottom w:val="single" w:sz="4" w:space="0" w:color="auto"/>
              <w:right w:val="single" w:sz="4" w:space="0" w:color="auto"/>
            </w:tcBorders>
            <w:shd w:val="clear" w:color="auto" w:fill="auto"/>
            <w:vAlign w:val="center"/>
          </w:tcPr>
          <w:p w14:paraId="7083167E" w14:textId="77777777" w:rsidR="000111D0" w:rsidRPr="006044D6" w:rsidRDefault="000111D0" w:rsidP="00F43408">
            <w:pPr>
              <w:autoSpaceDE w:val="0"/>
              <w:autoSpaceDN w:val="0"/>
              <w:adjustRightInd w:val="0"/>
              <w:jc w:val="center"/>
              <w:rPr>
                <w:rFonts w:ascii="Arial" w:hAnsi="Arial" w:cs="Arial"/>
                <w:sz w:val="18"/>
                <w:szCs w:val="18"/>
                <w:lang w:val="es-ES_tradnl"/>
              </w:rPr>
            </w:pPr>
            <w:r w:rsidRPr="006044D6">
              <w:rPr>
                <w:rFonts w:ascii="Arial" w:hAnsi="Arial" w:cs="Arial"/>
                <w:sz w:val="18"/>
                <w:szCs w:val="18"/>
                <w:lang w:val="es-ES_tradnl"/>
              </w:rPr>
              <w:t>340.000</w:t>
            </w:r>
          </w:p>
        </w:tc>
      </w:tr>
      <w:tr w:rsidR="000111D0" w:rsidRPr="006044D6" w14:paraId="0426335F" w14:textId="77777777" w:rsidTr="00F43408">
        <w:tc>
          <w:tcPr>
            <w:tcW w:w="3167" w:type="pct"/>
            <w:tcBorders>
              <w:top w:val="single" w:sz="4" w:space="0" w:color="auto"/>
              <w:left w:val="single" w:sz="4" w:space="0" w:color="auto"/>
              <w:bottom w:val="single" w:sz="4" w:space="0" w:color="auto"/>
              <w:right w:val="single" w:sz="4" w:space="0" w:color="auto"/>
            </w:tcBorders>
            <w:shd w:val="clear" w:color="auto" w:fill="auto"/>
            <w:vAlign w:val="center"/>
          </w:tcPr>
          <w:p w14:paraId="352FBB6B" w14:textId="77777777" w:rsidR="000111D0" w:rsidRPr="006044D6" w:rsidRDefault="000111D0" w:rsidP="00F43408">
            <w:pPr>
              <w:autoSpaceDE w:val="0"/>
              <w:autoSpaceDN w:val="0"/>
              <w:adjustRightInd w:val="0"/>
              <w:jc w:val="both"/>
              <w:rPr>
                <w:rFonts w:ascii="Arial" w:hAnsi="Arial" w:cs="Arial"/>
                <w:sz w:val="18"/>
                <w:szCs w:val="18"/>
                <w:lang w:val="es-ES_tradnl"/>
              </w:rPr>
            </w:pPr>
            <w:r w:rsidRPr="006044D6">
              <w:rPr>
                <w:rFonts w:ascii="Arial" w:hAnsi="Arial" w:cs="Arial"/>
                <w:sz w:val="18"/>
                <w:szCs w:val="18"/>
                <w:lang w:val="es-ES_tradnl"/>
              </w:rPr>
              <w:t>Difusión en medios</w:t>
            </w: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335CE91" w14:textId="30856856" w:rsidR="000111D0" w:rsidRPr="006044D6" w:rsidRDefault="000111D0" w:rsidP="00F43408">
            <w:pPr>
              <w:autoSpaceDE w:val="0"/>
              <w:autoSpaceDN w:val="0"/>
              <w:adjustRightInd w:val="0"/>
              <w:jc w:val="center"/>
              <w:rPr>
                <w:rFonts w:ascii="Arial" w:hAnsi="Arial" w:cs="Arial"/>
                <w:sz w:val="18"/>
                <w:szCs w:val="18"/>
                <w:lang w:val="es-ES_tradnl"/>
              </w:rPr>
            </w:pPr>
            <w:r w:rsidRPr="006044D6">
              <w:rPr>
                <w:rFonts w:ascii="Arial" w:hAnsi="Arial" w:cs="Arial"/>
                <w:sz w:val="18"/>
                <w:szCs w:val="18"/>
                <w:lang w:val="es-ES_tradnl"/>
              </w:rPr>
              <w:t>LPN</w:t>
            </w:r>
            <w:r w:rsidR="000C6D0C" w:rsidRPr="006044D6">
              <w:rPr>
                <w:rStyle w:val="FootnoteReference"/>
                <w:rFonts w:ascii="Arial" w:hAnsi="Arial" w:cs="Arial"/>
                <w:sz w:val="18"/>
                <w:szCs w:val="18"/>
                <w:lang w:val="es-ES_tradnl"/>
              </w:rPr>
              <w:footnoteReference w:id="12"/>
            </w:r>
          </w:p>
        </w:tc>
        <w:tc>
          <w:tcPr>
            <w:tcW w:w="1018" w:type="pct"/>
            <w:tcBorders>
              <w:top w:val="single" w:sz="4" w:space="0" w:color="auto"/>
              <w:left w:val="single" w:sz="4" w:space="0" w:color="auto"/>
              <w:bottom w:val="single" w:sz="4" w:space="0" w:color="auto"/>
              <w:right w:val="single" w:sz="4" w:space="0" w:color="auto"/>
            </w:tcBorders>
            <w:shd w:val="clear" w:color="auto" w:fill="auto"/>
            <w:vAlign w:val="center"/>
          </w:tcPr>
          <w:p w14:paraId="42424A39" w14:textId="77777777" w:rsidR="000111D0" w:rsidRPr="006044D6" w:rsidRDefault="000111D0" w:rsidP="00F43408">
            <w:pPr>
              <w:autoSpaceDE w:val="0"/>
              <w:autoSpaceDN w:val="0"/>
              <w:adjustRightInd w:val="0"/>
              <w:jc w:val="center"/>
              <w:rPr>
                <w:rFonts w:ascii="Arial" w:hAnsi="Arial" w:cs="Arial"/>
                <w:sz w:val="18"/>
                <w:szCs w:val="18"/>
                <w:lang w:val="es-ES_tradnl"/>
              </w:rPr>
            </w:pPr>
            <w:r w:rsidRPr="006044D6">
              <w:rPr>
                <w:rFonts w:ascii="Arial" w:hAnsi="Arial" w:cs="Arial"/>
                <w:sz w:val="18"/>
                <w:szCs w:val="18"/>
                <w:lang w:val="es-ES_tradnl"/>
              </w:rPr>
              <w:t>212.000</w:t>
            </w:r>
          </w:p>
        </w:tc>
      </w:tr>
      <w:tr w:rsidR="000111D0" w:rsidRPr="006044D6" w14:paraId="75230ADA" w14:textId="77777777" w:rsidTr="00F43408">
        <w:tc>
          <w:tcPr>
            <w:tcW w:w="3167" w:type="pct"/>
            <w:tcBorders>
              <w:top w:val="single" w:sz="4" w:space="0" w:color="auto"/>
              <w:left w:val="single" w:sz="4" w:space="0" w:color="auto"/>
              <w:bottom w:val="single" w:sz="4" w:space="0" w:color="auto"/>
              <w:right w:val="single" w:sz="4" w:space="0" w:color="auto"/>
            </w:tcBorders>
            <w:shd w:val="pct37" w:color="auto" w:fill="auto"/>
          </w:tcPr>
          <w:p w14:paraId="488D72A4" w14:textId="77777777" w:rsidR="000111D0" w:rsidRPr="006044D6" w:rsidRDefault="000111D0" w:rsidP="00F43408">
            <w:pPr>
              <w:autoSpaceDE w:val="0"/>
              <w:autoSpaceDN w:val="0"/>
              <w:adjustRightInd w:val="0"/>
              <w:jc w:val="both"/>
              <w:rPr>
                <w:rFonts w:ascii="Arial" w:hAnsi="Arial" w:cs="Arial"/>
                <w:b/>
                <w:sz w:val="18"/>
                <w:szCs w:val="18"/>
                <w:lang w:val="es-ES_tradnl"/>
              </w:rPr>
            </w:pPr>
            <w:r w:rsidRPr="006044D6">
              <w:rPr>
                <w:rFonts w:ascii="Arial" w:hAnsi="Arial" w:cs="Arial"/>
                <w:b/>
                <w:sz w:val="18"/>
                <w:szCs w:val="18"/>
                <w:lang w:val="es-ES_tradnl"/>
              </w:rPr>
              <w:t>Servicios de Consultoría</w:t>
            </w:r>
          </w:p>
        </w:tc>
        <w:tc>
          <w:tcPr>
            <w:tcW w:w="815" w:type="pct"/>
            <w:tcBorders>
              <w:top w:val="single" w:sz="4" w:space="0" w:color="auto"/>
              <w:left w:val="single" w:sz="4" w:space="0" w:color="auto"/>
              <w:bottom w:val="single" w:sz="4" w:space="0" w:color="auto"/>
              <w:right w:val="single" w:sz="4" w:space="0" w:color="auto"/>
            </w:tcBorders>
            <w:shd w:val="pct37" w:color="auto" w:fill="auto"/>
            <w:vAlign w:val="center"/>
          </w:tcPr>
          <w:p w14:paraId="7573E114" w14:textId="77777777" w:rsidR="000111D0" w:rsidRPr="006044D6" w:rsidRDefault="000111D0" w:rsidP="00F43408">
            <w:pPr>
              <w:suppressAutoHyphens/>
              <w:autoSpaceDE w:val="0"/>
              <w:autoSpaceDN w:val="0"/>
              <w:adjustRightInd w:val="0"/>
              <w:jc w:val="center"/>
              <w:textAlignment w:val="baseline"/>
              <w:rPr>
                <w:rFonts w:ascii="Arial" w:hAnsi="Arial" w:cs="Arial"/>
                <w:sz w:val="18"/>
                <w:szCs w:val="18"/>
                <w:lang w:val="es-ES_tradnl"/>
              </w:rPr>
            </w:pPr>
          </w:p>
        </w:tc>
        <w:tc>
          <w:tcPr>
            <w:tcW w:w="1018" w:type="pct"/>
            <w:tcBorders>
              <w:top w:val="single" w:sz="4" w:space="0" w:color="auto"/>
              <w:left w:val="single" w:sz="4" w:space="0" w:color="auto"/>
              <w:bottom w:val="single" w:sz="4" w:space="0" w:color="auto"/>
              <w:right w:val="single" w:sz="4" w:space="0" w:color="auto"/>
            </w:tcBorders>
            <w:shd w:val="pct37" w:color="auto" w:fill="auto"/>
            <w:vAlign w:val="center"/>
          </w:tcPr>
          <w:p w14:paraId="798EC4DB" w14:textId="77777777" w:rsidR="000111D0" w:rsidRPr="006044D6" w:rsidRDefault="000111D0" w:rsidP="00F43408">
            <w:pPr>
              <w:suppressAutoHyphens/>
              <w:autoSpaceDE w:val="0"/>
              <w:autoSpaceDN w:val="0"/>
              <w:adjustRightInd w:val="0"/>
              <w:jc w:val="center"/>
              <w:textAlignment w:val="baseline"/>
              <w:rPr>
                <w:rFonts w:ascii="Arial" w:hAnsi="Arial" w:cs="Arial"/>
                <w:sz w:val="18"/>
                <w:szCs w:val="18"/>
                <w:lang w:val="es-ES_tradnl"/>
              </w:rPr>
            </w:pPr>
          </w:p>
        </w:tc>
      </w:tr>
      <w:tr w:rsidR="000111D0" w:rsidRPr="006044D6" w14:paraId="6F696714" w14:textId="77777777" w:rsidTr="00F43408">
        <w:tc>
          <w:tcPr>
            <w:tcW w:w="3167" w:type="pct"/>
            <w:tcBorders>
              <w:top w:val="single" w:sz="4" w:space="0" w:color="auto"/>
              <w:left w:val="single" w:sz="4" w:space="0" w:color="auto"/>
              <w:bottom w:val="single" w:sz="4" w:space="0" w:color="auto"/>
              <w:right w:val="single" w:sz="4" w:space="0" w:color="auto"/>
            </w:tcBorders>
            <w:shd w:val="clear" w:color="auto" w:fill="auto"/>
            <w:vAlign w:val="center"/>
          </w:tcPr>
          <w:p w14:paraId="5C6452CB" w14:textId="77777777" w:rsidR="000111D0" w:rsidRPr="006044D6" w:rsidRDefault="000111D0" w:rsidP="00F43408">
            <w:pPr>
              <w:autoSpaceDE w:val="0"/>
              <w:autoSpaceDN w:val="0"/>
              <w:adjustRightInd w:val="0"/>
              <w:jc w:val="both"/>
              <w:rPr>
                <w:rFonts w:ascii="Arial" w:hAnsi="Arial" w:cs="Arial"/>
                <w:sz w:val="18"/>
                <w:szCs w:val="18"/>
                <w:lang w:val="es-ES_tradnl"/>
              </w:rPr>
            </w:pPr>
            <w:r w:rsidRPr="006044D6">
              <w:rPr>
                <w:rFonts w:ascii="Arial" w:hAnsi="Arial" w:cs="Arial"/>
                <w:sz w:val="18"/>
                <w:szCs w:val="18"/>
                <w:lang w:val="es-ES_tradnl"/>
              </w:rPr>
              <w:t>Gestión estratégica del fondo</w:t>
            </w: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FC90A7E" w14:textId="29011BF2" w:rsidR="000111D0" w:rsidRPr="006044D6" w:rsidRDefault="000111D0" w:rsidP="00F43408">
            <w:pPr>
              <w:suppressAutoHyphens/>
              <w:autoSpaceDE w:val="0"/>
              <w:autoSpaceDN w:val="0"/>
              <w:adjustRightInd w:val="0"/>
              <w:jc w:val="center"/>
              <w:textAlignment w:val="baseline"/>
              <w:rPr>
                <w:rFonts w:ascii="Arial" w:hAnsi="Arial" w:cs="Arial"/>
                <w:sz w:val="18"/>
                <w:szCs w:val="18"/>
                <w:lang w:val="es-ES_tradnl"/>
              </w:rPr>
            </w:pPr>
            <w:r w:rsidRPr="006044D6">
              <w:rPr>
                <w:rFonts w:ascii="Arial" w:hAnsi="Arial" w:cs="Arial"/>
                <w:sz w:val="18"/>
                <w:szCs w:val="18"/>
                <w:lang w:val="es-ES_tradnl"/>
              </w:rPr>
              <w:t>SBCC</w:t>
            </w:r>
            <w:r w:rsidR="000C6D0C" w:rsidRPr="006044D6">
              <w:rPr>
                <w:rStyle w:val="FootnoteReference"/>
                <w:rFonts w:ascii="Arial" w:hAnsi="Arial" w:cs="Arial"/>
                <w:sz w:val="18"/>
                <w:szCs w:val="18"/>
                <w:lang w:val="es-ES_tradnl"/>
              </w:rPr>
              <w:footnoteReference w:id="13"/>
            </w:r>
          </w:p>
        </w:tc>
        <w:tc>
          <w:tcPr>
            <w:tcW w:w="1018" w:type="pct"/>
            <w:tcBorders>
              <w:top w:val="single" w:sz="4" w:space="0" w:color="auto"/>
              <w:left w:val="single" w:sz="4" w:space="0" w:color="auto"/>
              <w:bottom w:val="single" w:sz="4" w:space="0" w:color="auto"/>
              <w:right w:val="single" w:sz="4" w:space="0" w:color="auto"/>
            </w:tcBorders>
            <w:shd w:val="clear" w:color="auto" w:fill="auto"/>
            <w:vAlign w:val="center"/>
          </w:tcPr>
          <w:p w14:paraId="2EA447F6" w14:textId="77777777" w:rsidR="000111D0" w:rsidRPr="006044D6" w:rsidRDefault="000111D0" w:rsidP="00F43408">
            <w:pPr>
              <w:suppressAutoHyphens/>
              <w:autoSpaceDE w:val="0"/>
              <w:autoSpaceDN w:val="0"/>
              <w:adjustRightInd w:val="0"/>
              <w:jc w:val="center"/>
              <w:textAlignment w:val="baseline"/>
              <w:rPr>
                <w:rFonts w:ascii="Arial" w:hAnsi="Arial" w:cs="Arial"/>
                <w:sz w:val="18"/>
                <w:szCs w:val="18"/>
                <w:lang w:val="es-ES_tradnl"/>
              </w:rPr>
            </w:pPr>
            <w:r w:rsidRPr="006044D6">
              <w:rPr>
                <w:rFonts w:ascii="Arial" w:hAnsi="Arial" w:cs="Arial"/>
                <w:sz w:val="18"/>
                <w:szCs w:val="18"/>
                <w:lang w:val="es-ES_tradnl"/>
              </w:rPr>
              <w:t>1.700.000</w:t>
            </w:r>
          </w:p>
        </w:tc>
      </w:tr>
      <w:tr w:rsidR="000111D0" w:rsidRPr="006044D6" w14:paraId="028A638B" w14:textId="77777777" w:rsidTr="00F43408">
        <w:trPr>
          <w:trHeight w:val="60"/>
        </w:trPr>
        <w:tc>
          <w:tcPr>
            <w:tcW w:w="3167" w:type="pct"/>
            <w:tcBorders>
              <w:top w:val="single" w:sz="4" w:space="0" w:color="auto"/>
              <w:left w:val="single" w:sz="4" w:space="0" w:color="auto"/>
              <w:bottom w:val="single" w:sz="4" w:space="0" w:color="auto"/>
              <w:right w:val="single" w:sz="4" w:space="0" w:color="auto"/>
            </w:tcBorders>
            <w:shd w:val="clear" w:color="auto" w:fill="auto"/>
            <w:vAlign w:val="center"/>
          </w:tcPr>
          <w:p w14:paraId="39A46BBE" w14:textId="77777777" w:rsidR="000111D0" w:rsidRPr="006044D6" w:rsidRDefault="000111D0" w:rsidP="00F43408">
            <w:pPr>
              <w:autoSpaceDE w:val="0"/>
              <w:autoSpaceDN w:val="0"/>
              <w:adjustRightInd w:val="0"/>
              <w:jc w:val="both"/>
              <w:rPr>
                <w:rFonts w:ascii="Arial" w:hAnsi="Arial" w:cs="Arial"/>
                <w:sz w:val="18"/>
                <w:szCs w:val="18"/>
                <w:lang w:val="es-ES_tradnl"/>
              </w:rPr>
            </w:pPr>
            <w:r w:rsidRPr="006044D6">
              <w:rPr>
                <w:rFonts w:ascii="Arial" w:hAnsi="Arial" w:cs="Arial"/>
                <w:sz w:val="18"/>
                <w:szCs w:val="18"/>
                <w:lang w:val="es-ES_tradnl"/>
              </w:rPr>
              <w:t>Equipo de capacitadores</w:t>
            </w: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73C62D10" w14:textId="77777777" w:rsidR="000111D0" w:rsidRPr="006044D6" w:rsidRDefault="000111D0" w:rsidP="00F43408">
            <w:pPr>
              <w:suppressAutoHyphens/>
              <w:autoSpaceDE w:val="0"/>
              <w:autoSpaceDN w:val="0"/>
              <w:adjustRightInd w:val="0"/>
              <w:jc w:val="center"/>
              <w:textAlignment w:val="baseline"/>
              <w:rPr>
                <w:rFonts w:ascii="Arial" w:hAnsi="Arial" w:cs="Arial"/>
                <w:sz w:val="18"/>
                <w:szCs w:val="18"/>
                <w:lang w:val="es-ES_tradnl"/>
              </w:rPr>
            </w:pPr>
            <w:r w:rsidRPr="006044D6">
              <w:rPr>
                <w:rFonts w:ascii="Arial" w:hAnsi="Arial" w:cs="Arial"/>
                <w:sz w:val="18"/>
                <w:szCs w:val="18"/>
                <w:lang w:val="es-ES_tradnl"/>
              </w:rPr>
              <w:t>SBCC</w:t>
            </w:r>
          </w:p>
        </w:tc>
        <w:tc>
          <w:tcPr>
            <w:tcW w:w="1018" w:type="pct"/>
            <w:tcBorders>
              <w:top w:val="single" w:sz="4" w:space="0" w:color="auto"/>
              <w:left w:val="single" w:sz="4" w:space="0" w:color="auto"/>
              <w:bottom w:val="single" w:sz="4" w:space="0" w:color="auto"/>
              <w:right w:val="single" w:sz="4" w:space="0" w:color="auto"/>
            </w:tcBorders>
            <w:shd w:val="clear" w:color="auto" w:fill="auto"/>
            <w:vAlign w:val="center"/>
          </w:tcPr>
          <w:p w14:paraId="14BBC53D" w14:textId="77777777" w:rsidR="000111D0" w:rsidRPr="006044D6" w:rsidRDefault="000111D0" w:rsidP="00F43408">
            <w:pPr>
              <w:suppressAutoHyphens/>
              <w:autoSpaceDE w:val="0"/>
              <w:autoSpaceDN w:val="0"/>
              <w:adjustRightInd w:val="0"/>
              <w:jc w:val="center"/>
              <w:textAlignment w:val="baseline"/>
              <w:rPr>
                <w:rFonts w:ascii="Arial" w:hAnsi="Arial" w:cs="Arial"/>
                <w:sz w:val="18"/>
                <w:szCs w:val="18"/>
                <w:lang w:val="es-ES_tradnl"/>
              </w:rPr>
            </w:pPr>
            <w:r w:rsidRPr="006044D6">
              <w:rPr>
                <w:rFonts w:ascii="Arial" w:hAnsi="Arial" w:cs="Arial"/>
                <w:sz w:val="18"/>
                <w:szCs w:val="18"/>
                <w:lang w:val="es-ES_tradnl"/>
              </w:rPr>
              <w:t>900.000</w:t>
            </w:r>
          </w:p>
        </w:tc>
      </w:tr>
      <w:tr w:rsidR="000111D0" w:rsidRPr="006044D6" w14:paraId="5206940D" w14:textId="77777777" w:rsidTr="00F43408">
        <w:trPr>
          <w:trHeight w:val="60"/>
        </w:trPr>
        <w:tc>
          <w:tcPr>
            <w:tcW w:w="3167" w:type="pct"/>
            <w:tcBorders>
              <w:top w:val="single" w:sz="4" w:space="0" w:color="auto"/>
              <w:left w:val="single" w:sz="4" w:space="0" w:color="auto"/>
              <w:bottom w:val="single" w:sz="4" w:space="0" w:color="auto"/>
              <w:right w:val="single" w:sz="4" w:space="0" w:color="auto"/>
            </w:tcBorders>
            <w:shd w:val="clear" w:color="auto" w:fill="auto"/>
            <w:vAlign w:val="center"/>
          </w:tcPr>
          <w:p w14:paraId="12198FAF" w14:textId="77777777" w:rsidR="000111D0" w:rsidRPr="006044D6" w:rsidRDefault="000111D0" w:rsidP="00F43408">
            <w:pPr>
              <w:autoSpaceDE w:val="0"/>
              <w:autoSpaceDN w:val="0"/>
              <w:adjustRightInd w:val="0"/>
              <w:jc w:val="both"/>
              <w:rPr>
                <w:rFonts w:ascii="Arial" w:hAnsi="Arial" w:cs="Arial"/>
                <w:sz w:val="18"/>
                <w:szCs w:val="18"/>
                <w:lang w:val="es-ES_tradnl"/>
              </w:rPr>
            </w:pPr>
            <w:r w:rsidRPr="006044D6">
              <w:rPr>
                <w:rFonts w:ascii="Arial" w:hAnsi="Arial" w:cs="Arial"/>
                <w:sz w:val="18"/>
                <w:szCs w:val="18"/>
                <w:lang w:val="es-ES_tradnl"/>
              </w:rPr>
              <w:t>Apoyo Técnico - COSPAE</w:t>
            </w: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79A9EB4A" w14:textId="7DADA4E3" w:rsidR="000111D0" w:rsidRPr="006044D6" w:rsidRDefault="000111D0" w:rsidP="00F43408">
            <w:pPr>
              <w:suppressAutoHyphens/>
              <w:autoSpaceDE w:val="0"/>
              <w:autoSpaceDN w:val="0"/>
              <w:adjustRightInd w:val="0"/>
              <w:jc w:val="center"/>
              <w:textAlignment w:val="baseline"/>
              <w:rPr>
                <w:rFonts w:ascii="Arial" w:hAnsi="Arial" w:cs="Arial"/>
                <w:sz w:val="18"/>
                <w:szCs w:val="18"/>
                <w:lang w:val="es-ES_tradnl"/>
              </w:rPr>
            </w:pPr>
            <w:r w:rsidRPr="006044D6">
              <w:rPr>
                <w:rFonts w:ascii="Arial" w:hAnsi="Arial" w:cs="Arial"/>
                <w:sz w:val="18"/>
                <w:szCs w:val="18"/>
                <w:lang w:val="es-ES_tradnl"/>
              </w:rPr>
              <w:t>CD</w:t>
            </w:r>
            <w:r w:rsidR="000C6D0C" w:rsidRPr="006044D6">
              <w:rPr>
                <w:rStyle w:val="FootnoteReference"/>
                <w:rFonts w:ascii="Arial" w:hAnsi="Arial" w:cs="Arial"/>
                <w:sz w:val="18"/>
                <w:szCs w:val="18"/>
                <w:lang w:val="es-ES_tradnl"/>
              </w:rPr>
              <w:footnoteReference w:id="14"/>
            </w:r>
          </w:p>
        </w:tc>
        <w:tc>
          <w:tcPr>
            <w:tcW w:w="1018" w:type="pct"/>
            <w:tcBorders>
              <w:top w:val="single" w:sz="4" w:space="0" w:color="auto"/>
              <w:left w:val="single" w:sz="4" w:space="0" w:color="auto"/>
              <w:bottom w:val="single" w:sz="4" w:space="0" w:color="auto"/>
              <w:right w:val="single" w:sz="4" w:space="0" w:color="auto"/>
            </w:tcBorders>
            <w:shd w:val="clear" w:color="auto" w:fill="auto"/>
            <w:vAlign w:val="center"/>
          </w:tcPr>
          <w:p w14:paraId="06B46801" w14:textId="77777777" w:rsidR="000111D0" w:rsidRPr="006044D6" w:rsidRDefault="000111D0" w:rsidP="00F43408">
            <w:pPr>
              <w:suppressAutoHyphens/>
              <w:autoSpaceDE w:val="0"/>
              <w:autoSpaceDN w:val="0"/>
              <w:adjustRightInd w:val="0"/>
              <w:jc w:val="center"/>
              <w:textAlignment w:val="baseline"/>
              <w:rPr>
                <w:rFonts w:ascii="Arial" w:hAnsi="Arial" w:cs="Arial"/>
                <w:sz w:val="18"/>
                <w:szCs w:val="18"/>
                <w:lang w:val="es-ES_tradnl"/>
              </w:rPr>
            </w:pPr>
            <w:r w:rsidRPr="006044D6">
              <w:rPr>
                <w:rFonts w:ascii="Arial" w:hAnsi="Arial" w:cs="Arial"/>
                <w:sz w:val="18"/>
                <w:szCs w:val="18"/>
                <w:lang w:val="es-ES_tradnl"/>
              </w:rPr>
              <w:t>982.000</w:t>
            </w:r>
          </w:p>
        </w:tc>
      </w:tr>
      <w:tr w:rsidR="000111D0" w:rsidRPr="006044D6" w14:paraId="4DA12454" w14:textId="77777777" w:rsidTr="00F43408">
        <w:tc>
          <w:tcPr>
            <w:tcW w:w="3167" w:type="pct"/>
            <w:tcBorders>
              <w:top w:val="single" w:sz="4" w:space="0" w:color="auto"/>
              <w:left w:val="single" w:sz="4" w:space="0" w:color="auto"/>
              <w:bottom w:val="single" w:sz="4" w:space="0" w:color="auto"/>
              <w:right w:val="single" w:sz="4" w:space="0" w:color="auto"/>
            </w:tcBorders>
            <w:shd w:val="pct37" w:color="auto" w:fill="auto"/>
          </w:tcPr>
          <w:p w14:paraId="616A9E92" w14:textId="77777777" w:rsidR="000111D0" w:rsidRPr="006044D6" w:rsidRDefault="000111D0" w:rsidP="00F43408">
            <w:pPr>
              <w:autoSpaceDE w:val="0"/>
              <w:autoSpaceDN w:val="0"/>
              <w:adjustRightInd w:val="0"/>
              <w:jc w:val="both"/>
              <w:rPr>
                <w:rFonts w:ascii="Arial" w:hAnsi="Arial" w:cs="Arial"/>
                <w:b/>
                <w:sz w:val="18"/>
                <w:szCs w:val="18"/>
                <w:lang w:val="es-ES_tradnl"/>
              </w:rPr>
            </w:pPr>
            <w:r w:rsidRPr="006044D6">
              <w:rPr>
                <w:rFonts w:ascii="Arial" w:hAnsi="Arial" w:cs="Arial"/>
                <w:b/>
                <w:sz w:val="18"/>
                <w:szCs w:val="18"/>
                <w:lang w:val="es-ES_tradnl"/>
              </w:rPr>
              <w:t>Convocatorias Públicas</w:t>
            </w:r>
          </w:p>
        </w:tc>
        <w:tc>
          <w:tcPr>
            <w:tcW w:w="815" w:type="pct"/>
            <w:tcBorders>
              <w:top w:val="single" w:sz="4" w:space="0" w:color="auto"/>
              <w:left w:val="single" w:sz="4" w:space="0" w:color="auto"/>
              <w:bottom w:val="single" w:sz="4" w:space="0" w:color="auto"/>
              <w:right w:val="single" w:sz="4" w:space="0" w:color="auto"/>
            </w:tcBorders>
            <w:shd w:val="pct37" w:color="auto" w:fill="auto"/>
            <w:vAlign w:val="center"/>
          </w:tcPr>
          <w:p w14:paraId="52523DCD" w14:textId="77777777" w:rsidR="000111D0" w:rsidRPr="006044D6" w:rsidRDefault="000111D0" w:rsidP="00F43408">
            <w:pPr>
              <w:suppressAutoHyphens/>
              <w:autoSpaceDE w:val="0"/>
              <w:autoSpaceDN w:val="0"/>
              <w:adjustRightInd w:val="0"/>
              <w:jc w:val="center"/>
              <w:textAlignment w:val="baseline"/>
              <w:rPr>
                <w:rFonts w:ascii="Arial" w:hAnsi="Arial" w:cs="Arial"/>
                <w:sz w:val="18"/>
                <w:szCs w:val="18"/>
                <w:lang w:val="es-ES_tradnl"/>
              </w:rPr>
            </w:pPr>
          </w:p>
        </w:tc>
        <w:tc>
          <w:tcPr>
            <w:tcW w:w="1018" w:type="pct"/>
            <w:tcBorders>
              <w:top w:val="single" w:sz="4" w:space="0" w:color="auto"/>
              <w:left w:val="single" w:sz="4" w:space="0" w:color="auto"/>
              <w:bottom w:val="single" w:sz="4" w:space="0" w:color="auto"/>
              <w:right w:val="single" w:sz="4" w:space="0" w:color="auto"/>
            </w:tcBorders>
            <w:shd w:val="pct37" w:color="auto" w:fill="auto"/>
            <w:vAlign w:val="center"/>
          </w:tcPr>
          <w:p w14:paraId="3819B77E" w14:textId="77777777" w:rsidR="000111D0" w:rsidRPr="006044D6" w:rsidRDefault="000111D0" w:rsidP="00F43408">
            <w:pPr>
              <w:suppressAutoHyphens/>
              <w:autoSpaceDE w:val="0"/>
              <w:autoSpaceDN w:val="0"/>
              <w:adjustRightInd w:val="0"/>
              <w:jc w:val="center"/>
              <w:textAlignment w:val="baseline"/>
              <w:rPr>
                <w:rFonts w:ascii="Arial" w:hAnsi="Arial" w:cs="Arial"/>
                <w:sz w:val="18"/>
                <w:szCs w:val="18"/>
                <w:lang w:val="es-ES_tradnl"/>
              </w:rPr>
            </w:pPr>
          </w:p>
        </w:tc>
      </w:tr>
      <w:tr w:rsidR="000111D0" w:rsidRPr="006044D6" w14:paraId="66BDC9D6" w14:textId="77777777" w:rsidTr="00F43408">
        <w:trPr>
          <w:trHeight w:val="60"/>
        </w:trPr>
        <w:tc>
          <w:tcPr>
            <w:tcW w:w="3167" w:type="pct"/>
            <w:tcBorders>
              <w:top w:val="single" w:sz="4" w:space="0" w:color="auto"/>
              <w:left w:val="single" w:sz="4" w:space="0" w:color="auto"/>
              <w:bottom w:val="single" w:sz="4" w:space="0" w:color="auto"/>
              <w:right w:val="single" w:sz="4" w:space="0" w:color="auto"/>
            </w:tcBorders>
            <w:shd w:val="clear" w:color="auto" w:fill="auto"/>
            <w:vAlign w:val="center"/>
          </w:tcPr>
          <w:p w14:paraId="39FB9643" w14:textId="77777777" w:rsidR="000111D0" w:rsidRPr="006044D6" w:rsidRDefault="000111D0" w:rsidP="00F43408">
            <w:pPr>
              <w:autoSpaceDE w:val="0"/>
              <w:autoSpaceDN w:val="0"/>
              <w:adjustRightInd w:val="0"/>
              <w:jc w:val="both"/>
              <w:rPr>
                <w:rFonts w:ascii="Arial" w:hAnsi="Arial" w:cs="Arial"/>
                <w:sz w:val="18"/>
                <w:szCs w:val="18"/>
                <w:lang w:val="es-ES_tradnl"/>
              </w:rPr>
            </w:pPr>
            <w:r w:rsidRPr="006044D6">
              <w:rPr>
                <w:rFonts w:ascii="Arial" w:hAnsi="Arial" w:cs="Arial"/>
                <w:sz w:val="18"/>
                <w:szCs w:val="18"/>
                <w:lang w:val="es-ES_tradnl"/>
              </w:rPr>
              <w:t>Programas financiados</w:t>
            </w: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03C069D3" w14:textId="77777777" w:rsidR="000111D0" w:rsidRPr="006044D6" w:rsidRDefault="000111D0" w:rsidP="00F43408">
            <w:pPr>
              <w:suppressAutoHyphens/>
              <w:autoSpaceDE w:val="0"/>
              <w:autoSpaceDN w:val="0"/>
              <w:adjustRightInd w:val="0"/>
              <w:jc w:val="center"/>
              <w:textAlignment w:val="baseline"/>
              <w:rPr>
                <w:rFonts w:ascii="Arial" w:hAnsi="Arial" w:cs="Arial"/>
                <w:sz w:val="18"/>
                <w:szCs w:val="18"/>
                <w:lang w:val="es-ES_tradnl"/>
              </w:rPr>
            </w:pPr>
            <w:r w:rsidRPr="006044D6">
              <w:rPr>
                <w:rFonts w:ascii="Arial" w:hAnsi="Arial" w:cs="Arial"/>
                <w:sz w:val="18"/>
                <w:szCs w:val="18"/>
                <w:lang w:val="es-ES_tradnl"/>
              </w:rPr>
              <w:t xml:space="preserve">Convocatorias Públicas </w:t>
            </w:r>
          </w:p>
        </w:tc>
        <w:tc>
          <w:tcPr>
            <w:tcW w:w="1018" w:type="pct"/>
            <w:tcBorders>
              <w:top w:val="single" w:sz="4" w:space="0" w:color="auto"/>
              <w:left w:val="single" w:sz="4" w:space="0" w:color="auto"/>
              <w:bottom w:val="single" w:sz="4" w:space="0" w:color="auto"/>
              <w:right w:val="single" w:sz="4" w:space="0" w:color="auto"/>
            </w:tcBorders>
            <w:shd w:val="clear" w:color="auto" w:fill="auto"/>
            <w:vAlign w:val="center"/>
          </w:tcPr>
          <w:p w14:paraId="07A88332" w14:textId="77777777" w:rsidR="000111D0" w:rsidRPr="006044D6" w:rsidRDefault="000111D0" w:rsidP="00F43408">
            <w:pPr>
              <w:jc w:val="center"/>
              <w:rPr>
                <w:rFonts w:ascii="Arial" w:hAnsi="Arial" w:cs="Arial"/>
                <w:sz w:val="18"/>
                <w:szCs w:val="18"/>
                <w:lang w:val="es-ES_tradnl"/>
              </w:rPr>
            </w:pPr>
            <w:r w:rsidRPr="006044D6">
              <w:rPr>
                <w:rFonts w:ascii="Arial" w:hAnsi="Arial" w:cs="Arial"/>
                <w:sz w:val="18"/>
                <w:szCs w:val="18"/>
                <w:lang w:val="es-ES_tradnl"/>
              </w:rPr>
              <w:t>10.800.000</w:t>
            </w:r>
          </w:p>
        </w:tc>
      </w:tr>
    </w:tbl>
    <w:p w14:paraId="19F50B2F" w14:textId="77777777" w:rsidR="000111D0" w:rsidRPr="006044D6" w:rsidRDefault="000111D0" w:rsidP="001610BC">
      <w:pPr>
        <w:jc w:val="center"/>
        <w:rPr>
          <w:rFonts w:ascii="Arial" w:hAnsi="Arial" w:cs="Arial"/>
          <w:sz w:val="18"/>
          <w:szCs w:val="18"/>
          <w:lang w:val="es-ES_tradnl"/>
        </w:rPr>
      </w:pPr>
    </w:p>
    <w:p w14:paraId="68BAC7E3" w14:textId="2F5B0540" w:rsidR="001610BC" w:rsidRPr="006044D6" w:rsidRDefault="001610BC" w:rsidP="005E5A60">
      <w:pPr>
        <w:pStyle w:val="Heading3"/>
        <w:rPr>
          <w:rFonts w:ascii="Arial" w:hAnsi="Arial" w:cs="Arial"/>
          <w:lang w:val="es-ES_tradnl"/>
        </w:rPr>
      </w:pPr>
      <w:bookmarkStart w:id="198" w:name="_Toc298709082"/>
      <w:bookmarkStart w:id="199" w:name="_Toc305004495"/>
      <w:bookmarkStart w:id="200" w:name="_Toc334992419"/>
      <w:bookmarkStart w:id="201" w:name="_Toc444524820"/>
      <w:bookmarkStart w:id="202" w:name="_Toc528055160"/>
      <w:bookmarkStart w:id="203" w:name="_Toc269159471"/>
      <w:bookmarkStart w:id="204" w:name="_Toc295110425"/>
      <w:r w:rsidRPr="006044D6">
        <w:rPr>
          <w:rFonts w:ascii="Arial" w:hAnsi="Arial" w:cs="Arial"/>
          <w:lang w:val="es-ES_tradnl"/>
        </w:rPr>
        <w:t>Disposiciones para la ejecución de las Adquisiciones</w:t>
      </w:r>
      <w:bookmarkEnd w:id="198"/>
      <w:bookmarkEnd w:id="199"/>
      <w:bookmarkEnd w:id="200"/>
      <w:bookmarkEnd w:id="201"/>
      <w:bookmarkEnd w:id="202"/>
    </w:p>
    <w:bookmarkEnd w:id="203"/>
    <w:bookmarkEnd w:id="204"/>
    <w:p w14:paraId="0D8C8E7F" w14:textId="77777777" w:rsidR="000111D0" w:rsidRPr="006044D6" w:rsidRDefault="000111D0" w:rsidP="00641FAB">
      <w:pPr>
        <w:jc w:val="both"/>
        <w:rPr>
          <w:rFonts w:ascii="Arial" w:hAnsi="Arial" w:cs="Arial"/>
          <w:lang w:val="es-ES_tradnl"/>
        </w:rPr>
      </w:pPr>
      <w:r w:rsidRPr="006044D6">
        <w:rPr>
          <w:rFonts w:ascii="Arial" w:hAnsi="Arial" w:cs="Arial"/>
          <w:b/>
          <w:lang w:val="es-ES_tradnl"/>
        </w:rPr>
        <w:t>Contratación de obras y adquisición de bienes y servicios diferentes de consultoría</w:t>
      </w:r>
      <w:r w:rsidRPr="006044D6">
        <w:rPr>
          <w:rFonts w:ascii="Arial" w:hAnsi="Arial" w:cs="Arial"/>
          <w:lang w:val="es-ES_tradnl"/>
        </w:rPr>
        <w:t>: las Licitaciones Públicas Internacionales (LPI), se ejecutarán utilizando los Documentos Estándar de Licitaciones (DEL) emitidos por el Banco. Las licitaciones sujetas a Licitación Pública Nacional (LPN) y de comparación de precios se ejecutarán utilizando los modelos definidos para esta operación por el Banco. La revisión de las especificaciones técnicas de las adquisiciones durante la preparación de procesos de selección es responsabilidad del especialista sectorial del proyecto.</w:t>
      </w:r>
    </w:p>
    <w:p w14:paraId="64435355" w14:textId="77777777" w:rsidR="000111D0" w:rsidRPr="006044D6" w:rsidRDefault="000111D0" w:rsidP="00641FAB">
      <w:pPr>
        <w:jc w:val="both"/>
        <w:rPr>
          <w:rFonts w:ascii="Arial" w:hAnsi="Arial" w:cs="Arial"/>
          <w:lang w:val="es-ES_tradnl"/>
        </w:rPr>
      </w:pPr>
      <w:r w:rsidRPr="006044D6">
        <w:rPr>
          <w:rFonts w:ascii="Arial" w:hAnsi="Arial" w:cs="Arial"/>
          <w:b/>
          <w:lang w:val="es-ES_tradnl"/>
        </w:rPr>
        <w:t>Selección y Contratación de Consultores:</w:t>
      </w:r>
      <w:r w:rsidRPr="006044D6">
        <w:rPr>
          <w:rFonts w:ascii="Arial" w:hAnsi="Arial" w:cs="Arial"/>
          <w:lang w:val="es-ES_tradnl"/>
        </w:rPr>
        <w:t xml:space="preserve"> los contratos de servicios de consultoría generados bajo el proyecto se ejecutarán utilizando la Solicitud Estándar de Propuestas (SEP) emitida por el Banco. La revisión de términos de referencia para la contratación de servicios de consultoría es responsabilidad del especialista sectorial del proyecto.</w:t>
      </w:r>
    </w:p>
    <w:p w14:paraId="05E0E2BD" w14:textId="77777777" w:rsidR="000111D0" w:rsidRPr="006044D6" w:rsidRDefault="000111D0" w:rsidP="00641FAB">
      <w:pPr>
        <w:jc w:val="both"/>
        <w:rPr>
          <w:rFonts w:ascii="Arial" w:hAnsi="Arial" w:cs="Arial"/>
          <w:lang w:val="es-ES_tradnl"/>
        </w:rPr>
      </w:pPr>
      <w:r w:rsidRPr="006044D6">
        <w:rPr>
          <w:rFonts w:ascii="Arial" w:hAnsi="Arial" w:cs="Arial"/>
          <w:b/>
          <w:lang w:val="es-ES_tradnl"/>
        </w:rPr>
        <w:t>Selección de Consultores Individuales:</w:t>
      </w:r>
      <w:r w:rsidRPr="006044D6">
        <w:rPr>
          <w:rFonts w:ascii="Arial" w:hAnsi="Arial" w:cs="Arial"/>
          <w:lang w:val="es-ES_tradnl"/>
        </w:rPr>
        <w:t xml:space="preserve"> se hará teniendo en cuenta sus calificaciones para realizar el trabajo, sobre la base de comparación de calificaciones de por lo menos tres candidatos. </w:t>
      </w:r>
    </w:p>
    <w:p w14:paraId="1F670DA2" w14:textId="77777777" w:rsidR="000111D0" w:rsidRPr="006044D6" w:rsidRDefault="000111D0" w:rsidP="00641FAB">
      <w:pPr>
        <w:jc w:val="both"/>
        <w:rPr>
          <w:rFonts w:ascii="Arial" w:hAnsi="Arial" w:cs="Arial"/>
          <w:lang w:val="es-ES_tradnl"/>
        </w:rPr>
      </w:pPr>
      <w:r w:rsidRPr="006044D6">
        <w:rPr>
          <w:rFonts w:ascii="Arial" w:hAnsi="Arial" w:cs="Arial"/>
          <w:b/>
          <w:lang w:val="es-ES_tradnl"/>
        </w:rPr>
        <w:t>Uso de Sistema Nacional de Adquisiciones</w:t>
      </w:r>
      <w:r w:rsidRPr="006044D6">
        <w:rPr>
          <w:rFonts w:ascii="Arial" w:hAnsi="Arial" w:cs="Arial"/>
          <w:lang w:val="es-ES_tradnl"/>
        </w:rPr>
        <w:t>: El Directorio del Banco aprobó (GN</w:t>
      </w:r>
      <w:r w:rsidRPr="006044D6">
        <w:rPr>
          <w:rFonts w:ascii="Arial" w:hAnsi="Arial" w:cs="Arial"/>
          <w:lang w:val="es-ES_tradnl"/>
        </w:rPr>
        <w:noBreakHyphen/>
        <w:t xml:space="preserve">2538-11) el uso de los subsistemas de los convenios marco hasta el umbral establecido para Licitación Pública Nacional US$250.000 así como el mecanismo de compras menores hasta US$50.000, lo cual puede variar a medida que el Banco apruebe mayores niveles de uso. El </w:t>
      </w:r>
      <w:bookmarkStart w:id="205" w:name="_Hlk524087041"/>
      <w:r w:rsidRPr="006044D6">
        <w:rPr>
          <w:rFonts w:ascii="Arial" w:hAnsi="Arial" w:cs="Arial"/>
          <w:lang w:val="es-ES_tradnl"/>
        </w:rPr>
        <w:fldChar w:fldCharType="begin"/>
      </w:r>
      <w:r w:rsidRPr="006044D6">
        <w:rPr>
          <w:rFonts w:ascii="Arial" w:hAnsi="Arial" w:cs="Arial"/>
          <w:lang w:val="es-ES_tradnl"/>
        </w:rPr>
        <w:instrText>HYPERLINK "http://idbdocs.iadb.org/wsdocs/getDocument.aspx?DOCNUM=EZSHARE-58069796-16"</w:instrText>
      </w:r>
      <w:r w:rsidRPr="006044D6">
        <w:rPr>
          <w:rFonts w:ascii="Arial" w:hAnsi="Arial" w:cs="Arial"/>
          <w:lang w:val="es-ES_tradnl"/>
        </w:rPr>
        <w:fldChar w:fldCharType="separate"/>
      </w:r>
      <w:r w:rsidRPr="006044D6">
        <w:rPr>
          <w:rStyle w:val="Hyperlink"/>
          <w:rFonts w:ascii="Arial" w:hAnsi="Arial" w:cs="Arial"/>
          <w:lang w:val="es-ES_tradnl"/>
        </w:rPr>
        <w:t>Plan de Adquisiciones</w:t>
      </w:r>
      <w:r w:rsidRPr="006044D6">
        <w:rPr>
          <w:rFonts w:ascii="Arial" w:hAnsi="Arial" w:cs="Arial"/>
          <w:lang w:val="es-ES_tradnl"/>
        </w:rPr>
        <w:fldChar w:fldCharType="end"/>
      </w:r>
      <w:bookmarkEnd w:id="205"/>
      <w:r w:rsidRPr="006044D6">
        <w:rPr>
          <w:rFonts w:ascii="Arial" w:hAnsi="Arial" w:cs="Arial"/>
          <w:lang w:val="es-ES_tradnl"/>
        </w:rPr>
        <w:t xml:space="preserve"> de la operación y sus actualizaciones indicará qué contrataciones se ejecutarán a través de los sistemas nacionales de adquisiciones aprobados.</w:t>
      </w:r>
    </w:p>
    <w:p w14:paraId="4F82B054" w14:textId="5CF06C02" w:rsidR="000111D0" w:rsidRPr="006044D6" w:rsidRDefault="000111D0" w:rsidP="00641FAB">
      <w:pPr>
        <w:jc w:val="both"/>
        <w:rPr>
          <w:rFonts w:ascii="Arial" w:hAnsi="Arial" w:cs="Arial"/>
          <w:lang w:val="es-ES_tradnl"/>
        </w:rPr>
      </w:pPr>
      <w:r w:rsidRPr="006044D6">
        <w:rPr>
          <w:rFonts w:ascii="Arial" w:hAnsi="Arial" w:cs="Arial"/>
          <w:b/>
          <w:lang w:val="es-ES_tradnl"/>
        </w:rPr>
        <w:t>Aportes No-Reembolsables:</w:t>
      </w:r>
      <w:r w:rsidRPr="006044D6">
        <w:rPr>
          <w:rFonts w:ascii="Arial" w:hAnsi="Arial" w:cs="Arial"/>
          <w:lang w:val="es-ES_tradnl"/>
        </w:rPr>
        <w:t xml:space="preserve"> La entrega de los fondos en el marco del Componente</w:t>
      </w:r>
      <w:r w:rsidR="003E672E">
        <w:rPr>
          <w:rFonts w:ascii="Arial" w:hAnsi="Arial" w:cs="Arial"/>
          <w:lang w:val="es-ES_tradnl"/>
        </w:rPr>
        <w:t> </w:t>
      </w:r>
      <w:r w:rsidRPr="006044D6">
        <w:rPr>
          <w:rFonts w:ascii="Arial" w:hAnsi="Arial" w:cs="Arial"/>
          <w:lang w:val="es-ES_tradnl"/>
        </w:rPr>
        <w:t xml:space="preserve">I, se hará por medio de aportes no reembolsables asignados a través de convocatorias públicas. Los criterios de selección de las convocatorias como así también los requisitos de </w:t>
      </w:r>
      <w:r w:rsidR="001138ED" w:rsidRPr="006044D6">
        <w:rPr>
          <w:rFonts w:ascii="Arial" w:hAnsi="Arial" w:cs="Arial"/>
          <w:lang w:val="es-ES_tradnl"/>
        </w:rPr>
        <w:t>estas</w:t>
      </w:r>
      <w:r w:rsidRPr="006044D6">
        <w:rPr>
          <w:rFonts w:ascii="Arial" w:hAnsi="Arial" w:cs="Arial"/>
          <w:lang w:val="es-ES_tradnl"/>
        </w:rPr>
        <w:t xml:space="preserve"> serán indicados en el Reglamento Operativo del Programa. Los procedimientos para asignar los aportes no reembolsables a través de convocatorias públicas deberán tener que cumplir con los principios de competencia, transparencia e igualdad de oportunidades establecidos en las Políticas del Banco. El Banco verificará la pertinencia del gasto de los proyectos.</w:t>
      </w:r>
    </w:p>
    <w:p w14:paraId="63B3745C" w14:textId="77777777" w:rsidR="000111D0" w:rsidRPr="006044D6" w:rsidRDefault="000111D0" w:rsidP="00641FAB">
      <w:pPr>
        <w:jc w:val="both"/>
        <w:rPr>
          <w:rFonts w:ascii="Arial" w:hAnsi="Arial" w:cs="Arial"/>
          <w:lang w:val="es-ES_tradnl"/>
        </w:rPr>
      </w:pPr>
      <w:r w:rsidRPr="006044D6">
        <w:rPr>
          <w:rFonts w:ascii="Arial" w:hAnsi="Arial" w:cs="Arial"/>
          <w:b/>
          <w:lang w:val="es-ES_tradnl"/>
        </w:rPr>
        <w:t>Financiamiento Retroactivo.</w:t>
      </w:r>
      <w:r w:rsidRPr="006044D6">
        <w:rPr>
          <w:rFonts w:ascii="Arial" w:hAnsi="Arial" w:cs="Arial"/>
          <w:lang w:val="es-ES_tradnl"/>
        </w:rPr>
        <w:t xml:space="preserve"> El Banco podrá financiar retroactivamente con cargo a los recursos del préstamo, gastos elegibles efectuados por el Prestatario antes de la fecha de aprobación del préstamo para estudios económicos y de política, realización de talleres y otros gastos elegibles hasta por la suma de US$800.000, siempre que se hayan cumplido con requisitos sustancialmente análogos a los establecidos en el contrato de préstamo. Dichos gastos deberán haberse efectuado a partir de la fecha de aprobación del perfil del proyecto, pero en ningún caso se incluirán gastos efectuados más de 18 meses antes de la fecha de aprobación del préstamo.</w:t>
      </w:r>
    </w:p>
    <w:p w14:paraId="7683D233" w14:textId="77777777" w:rsidR="000111D0" w:rsidRPr="006044D6" w:rsidRDefault="000111D0" w:rsidP="00641FAB">
      <w:pPr>
        <w:jc w:val="both"/>
        <w:rPr>
          <w:rFonts w:ascii="Arial" w:hAnsi="Arial" w:cs="Arial"/>
          <w:lang w:val="es-ES_tradnl"/>
        </w:rPr>
      </w:pPr>
      <w:r w:rsidRPr="006044D6">
        <w:rPr>
          <w:rFonts w:ascii="Arial" w:hAnsi="Arial" w:cs="Arial"/>
          <w:b/>
          <w:lang w:val="es-ES_tradnl"/>
        </w:rPr>
        <w:t>Selección Directa.</w:t>
      </w:r>
      <w:r w:rsidRPr="006044D6">
        <w:rPr>
          <w:rFonts w:ascii="Arial" w:hAnsi="Arial" w:cs="Arial"/>
          <w:lang w:val="es-ES_tradnl"/>
        </w:rPr>
        <w:t xml:space="preserve"> Para la ejecución del componente 2 (1.26) y 3 (1.30) del programa se propone contratar a COSPAE. Esta opción se justifica porque los componentes 2 y 3 son similares a las actividades desarrolladas en el programa NEO Panamá. COSPAE fue el organismo ejecutor de dicho programa y en la evaluación final obtuvo una valoración positiva de su desempeño. Con la contratación de COSPAE se aprovecha todo el aprendizaje acumulado por esta entidad, así como sus relaciones con el sector empresarial y con los centros de formación técnico profesional y capacitación. El monto del contrato se calcula en US$0,98 millón aproximadamente. Dicha contratación se justifica en el marco de las Políticas para la Selección y Contratación de consultores Financiados por el BID (GN-2350-9) parágrafo 3.10 incisos (a) en el caso de servicios que constituyen una continuación natural de servicios realizados anteriormente por la firma… y …(d) cuando solamente una firma está calificada o tiene experiencia de valor excepcional para los servicios. </w:t>
      </w:r>
    </w:p>
    <w:p w14:paraId="3A23D421" w14:textId="77777777" w:rsidR="000111D0" w:rsidRPr="006044D6" w:rsidRDefault="000111D0" w:rsidP="00641FAB">
      <w:pPr>
        <w:jc w:val="both"/>
        <w:rPr>
          <w:rFonts w:ascii="Arial" w:hAnsi="Arial" w:cs="Arial"/>
          <w:lang w:val="es-ES_tradnl"/>
        </w:rPr>
      </w:pPr>
      <w:r w:rsidRPr="006044D6">
        <w:rPr>
          <w:rFonts w:ascii="Arial" w:hAnsi="Arial" w:cs="Arial"/>
          <w:b/>
          <w:lang w:val="es-ES_tradnl"/>
        </w:rPr>
        <w:t>Preferencia Nacional:</w:t>
      </w:r>
      <w:r w:rsidRPr="006044D6">
        <w:rPr>
          <w:rFonts w:ascii="Arial" w:hAnsi="Arial" w:cs="Arial"/>
          <w:lang w:val="es-ES_tradnl"/>
        </w:rPr>
        <w:t xml:space="preserve"> no aplica. </w:t>
      </w:r>
    </w:p>
    <w:p w14:paraId="0B8DDB85" w14:textId="77777777" w:rsidR="000111D0" w:rsidRPr="006044D6" w:rsidRDefault="000111D0" w:rsidP="00641FAB">
      <w:pPr>
        <w:jc w:val="both"/>
        <w:rPr>
          <w:rFonts w:ascii="Arial" w:hAnsi="Arial" w:cs="Arial"/>
          <w:lang w:val="es-ES_tradnl"/>
        </w:rPr>
      </w:pPr>
      <w:r w:rsidRPr="006044D6">
        <w:rPr>
          <w:rFonts w:ascii="Arial" w:hAnsi="Arial" w:cs="Arial"/>
          <w:b/>
          <w:lang w:val="es-ES_tradnl"/>
        </w:rPr>
        <w:t>Plan de adquisiciones:</w:t>
      </w:r>
      <w:r w:rsidRPr="006044D6">
        <w:rPr>
          <w:rFonts w:ascii="Arial" w:hAnsi="Arial" w:cs="Arial"/>
          <w:lang w:val="es-ES_tradnl"/>
        </w:rPr>
        <w:t xml:space="preserve"> Se usará SEPA o la versión actualizada que le suceda como sistema electrónico de seguimiento a las adquisiciones.</w:t>
      </w:r>
    </w:p>
    <w:p w14:paraId="00B0C546" w14:textId="77777777" w:rsidR="000111D0" w:rsidRPr="006044D6" w:rsidRDefault="000111D0" w:rsidP="005E5A60">
      <w:pPr>
        <w:pStyle w:val="Heading3"/>
        <w:rPr>
          <w:rFonts w:ascii="Arial" w:hAnsi="Arial" w:cs="Arial"/>
          <w:lang w:val="es-ES_tradnl"/>
        </w:rPr>
      </w:pPr>
      <w:bookmarkStart w:id="206" w:name="_Toc528055161"/>
      <w:r w:rsidRPr="006044D6">
        <w:rPr>
          <w:rFonts w:ascii="Arial" w:hAnsi="Arial" w:cs="Arial"/>
          <w:lang w:val="es-ES_tradnl"/>
        </w:rPr>
        <w:t>Supervisión de Adquisiciones</w:t>
      </w:r>
      <w:bookmarkEnd w:id="206"/>
    </w:p>
    <w:p w14:paraId="188CCA60" w14:textId="77777777" w:rsidR="000111D0" w:rsidRPr="006044D6" w:rsidRDefault="000111D0" w:rsidP="0036457A">
      <w:pPr>
        <w:jc w:val="both"/>
        <w:rPr>
          <w:rFonts w:ascii="Arial" w:hAnsi="Arial" w:cs="Arial"/>
          <w:lang w:val="es-ES_tradnl"/>
        </w:rPr>
      </w:pPr>
      <w:r w:rsidRPr="006044D6">
        <w:rPr>
          <w:rFonts w:ascii="Arial" w:hAnsi="Arial" w:cs="Arial"/>
          <w:lang w:val="es-ES_tradnl"/>
        </w:rPr>
        <w:t xml:space="preserve">Todas las LPI y las contrataciones directas de bienes, obras y servicios diferentes a consultoría serán revisadas en forma previa. Las selecciones de firmas consultoras mayores a US$200.000 y las selecciones directas serán revisadas en forma previa. En el resto de los contratos, el tipo de revisión que se utilizará será determinado caso por caso en el </w:t>
      </w:r>
      <w:hyperlink r:id="rId39" w:history="1">
        <w:r w:rsidRPr="006044D6">
          <w:rPr>
            <w:rStyle w:val="Hyperlink"/>
            <w:rFonts w:ascii="Arial" w:hAnsi="Arial" w:cs="Arial"/>
            <w:lang w:val="es-ES_tradnl"/>
          </w:rPr>
          <w:t>Plan de Adquisiciones</w:t>
        </w:r>
      </w:hyperlink>
      <w:r w:rsidRPr="006044D6">
        <w:rPr>
          <w:rFonts w:ascii="Arial" w:hAnsi="Arial" w:cs="Arial"/>
          <w:lang w:val="es-ES_tradnl"/>
        </w:rPr>
        <w:t xml:space="preserve">. </w:t>
      </w:r>
    </w:p>
    <w:p w14:paraId="6C3C8457" w14:textId="77777777" w:rsidR="000111D0" w:rsidRPr="006044D6" w:rsidRDefault="000111D0" w:rsidP="005E5A60">
      <w:pPr>
        <w:pStyle w:val="Heading3"/>
        <w:rPr>
          <w:rFonts w:ascii="Arial" w:hAnsi="Arial" w:cs="Arial"/>
          <w:lang w:val="es-ES_tradnl"/>
        </w:rPr>
      </w:pPr>
      <w:bookmarkStart w:id="207" w:name="_Toc528055162"/>
      <w:r w:rsidRPr="006044D6">
        <w:rPr>
          <w:rFonts w:ascii="Arial" w:hAnsi="Arial" w:cs="Arial"/>
          <w:lang w:val="es-ES_tradnl"/>
        </w:rPr>
        <w:t>Disposiciones Especiales</w:t>
      </w:r>
      <w:bookmarkEnd w:id="207"/>
    </w:p>
    <w:p w14:paraId="68ADDD2D" w14:textId="77777777" w:rsidR="000111D0" w:rsidRPr="006044D6" w:rsidRDefault="000111D0" w:rsidP="00641FAB">
      <w:pPr>
        <w:rPr>
          <w:rFonts w:ascii="Arial" w:hAnsi="Arial" w:cs="Arial"/>
          <w:lang w:val="es-ES_tradnl"/>
        </w:rPr>
      </w:pPr>
      <w:r w:rsidRPr="006044D6">
        <w:rPr>
          <w:rFonts w:ascii="Arial" w:hAnsi="Arial" w:cs="Arial"/>
          <w:lang w:val="es-ES_tradnl"/>
        </w:rPr>
        <w:t xml:space="preserve">No se prevén. </w:t>
      </w:r>
    </w:p>
    <w:p w14:paraId="710AE83A" w14:textId="77777777" w:rsidR="000111D0" w:rsidRPr="006044D6" w:rsidRDefault="000111D0" w:rsidP="005E5A60">
      <w:pPr>
        <w:pStyle w:val="Heading3"/>
        <w:rPr>
          <w:rFonts w:ascii="Arial" w:hAnsi="Arial" w:cs="Arial"/>
          <w:lang w:val="es-ES_tradnl"/>
        </w:rPr>
      </w:pPr>
      <w:bookmarkStart w:id="208" w:name="_Toc244412099"/>
      <w:bookmarkStart w:id="209" w:name="_Toc528055163"/>
      <w:r w:rsidRPr="006044D6">
        <w:rPr>
          <w:rFonts w:ascii="Arial" w:hAnsi="Arial" w:cs="Arial"/>
          <w:lang w:val="es-ES_tradnl"/>
        </w:rPr>
        <w:t>Registros y Archivos</w:t>
      </w:r>
      <w:bookmarkEnd w:id="208"/>
      <w:bookmarkEnd w:id="209"/>
    </w:p>
    <w:p w14:paraId="4A7BF3F4" w14:textId="77777777" w:rsidR="000111D0" w:rsidRPr="006044D6" w:rsidRDefault="000111D0" w:rsidP="00641FAB">
      <w:pPr>
        <w:jc w:val="both"/>
        <w:rPr>
          <w:rFonts w:ascii="Arial" w:hAnsi="Arial" w:cs="Arial"/>
          <w:lang w:val="es-ES_tradnl"/>
        </w:rPr>
      </w:pPr>
      <w:r w:rsidRPr="006044D6">
        <w:rPr>
          <w:rFonts w:ascii="Arial" w:hAnsi="Arial" w:cs="Arial"/>
          <w:lang w:val="es-ES_tradnl"/>
        </w:rPr>
        <w:t xml:space="preserve">El UEP deberá mantener los registros actualizados y los archivos debidamente ordenados de tal manera que los mismos puedan ser revisados por el Banco </w:t>
      </w:r>
      <w:r w:rsidR="001138ED" w:rsidRPr="006044D6">
        <w:rPr>
          <w:rFonts w:ascii="Arial" w:hAnsi="Arial" w:cs="Arial"/>
          <w:lang w:val="es-ES_tradnl"/>
        </w:rPr>
        <w:t>de acuerdo con</w:t>
      </w:r>
      <w:r w:rsidRPr="006044D6">
        <w:rPr>
          <w:rFonts w:ascii="Arial" w:hAnsi="Arial" w:cs="Arial"/>
          <w:lang w:val="es-ES_tradnl"/>
        </w:rPr>
        <w:t xml:space="preserve"> los siguientes lineamientos:</w:t>
      </w:r>
    </w:p>
    <w:p w14:paraId="104AAD49" w14:textId="77777777" w:rsidR="000111D0" w:rsidRPr="006044D6" w:rsidRDefault="000111D0" w:rsidP="00686A0C">
      <w:pPr>
        <w:pStyle w:val="ListParagraph"/>
        <w:numPr>
          <w:ilvl w:val="0"/>
          <w:numId w:val="42"/>
        </w:numPr>
        <w:jc w:val="both"/>
        <w:rPr>
          <w:rFonts w:ascii="Arial" w:hAnsi="Arial" w:cs="Arial"/>
          <w:lang w:val="es-ES_tradnl"/>
        </w:rPr>
      </w:pPr>
      <w:r w:rsidRPr="006044D6">
        <w:rPr>
          <w:rFonts w:ascii="Arial" w:hAnsi="Arial" w:cs="Arial"/>
          <w:lang w:val="es-ES_tradnl"/>
        </w:rPr>
        <w:t>El archivo con la documentación de adquisiciones deberá estar en un solo archivo o carpeta única, que sea perfectamente diferenciable de los procesos financiados con recursos del aporte local o financiado con recursos distintos a los del programa.</w:t>
      </w:r>
    </w:p>
    <w:p w14:paraId="1BE6949A" w14:textId="77777777" w:rsidR="000111D0" w:rsidRPr="006044D6" w:rsidRDefault="000111D0" w:rsidP="00686A0C">
      <w:pPr>
        <w:pStyle w:val="ListParagraph"/>
        <w:numPr>
          <w:ilvl w:val="0"/>
          <w:numId w:val="42"/>
        </w:numPr>
        <w:jc w:val="both"/>
        <w:rPr>
          <w:rFonts w:ascii="Arial" w:hAnsi="Arial" w:cs="Arial"/>
          <w:lang w:val="es-ES_tradnl"/>
        </w:rPr>
      </w:pPr>
      <w:r w:rsidRPr="006044D6">
        <w:rPr>
          <w:rFonts w:ascii="Arial" w:hAnsi="Arial" w:cs="Arial"/>
          <w:lang w:val="es-ES_tradnl"/>
        </w:rPr>
        <w:t>Los documentos se mantendrán y conservarán debidamente ordenados, foliados y numerados, de modo que permitan su clara e inmediata ubicación e identificación, estando disponibles en cualquier momento para fines de revisión del Banco y auditoría.</w:t>
      </w:r>
    </w:p>
    <w:p w14:paraId="04749CD6" w14:textId="77777777" w:rsidR="00384271" w:rsidRPr="006044D6" w:rsidRDefault="00384271" w:rsidP="007D7A6B">
      <w:pPr>
        <w:pStyle w:val="Heading1"/>
        <w:rPr>
          <w:rFonts w:ascii="Arial" w:hAnsi="Arial" w:cs="Arial"/>
          <w:lang w:val="es-ES_tradnl"/>
        </w:rPr>
        <w:sectPr w:rsidR="00384271" w:rsidRPr="006044D6" w:rsidSect="002A5E7B">
          <w:pgSz w:w="11906" w:h="16838"/>
          <w:pgMar w:top="1417" w:right="1701" w:bottom="1417" w:left="1701" w:header="708" w:footer="708" w:gutter="0"/>
          <w:cols w:space="708"/>
          <w:docGrid w:linePitch="360"/>
        </w:sectPr>
      </w:pPr>
    </w:p>
    <w:p w14:paraId="77DF8B91" w14:textId="1122F097" w:rsidR="001446CA" w:rsidRPr="006044D6" w:rsidRDefault="001446CA" w:rsidP="007D7A6B">
      <w:pPr>
        <w:pStyle w:val="Heading1"/>
        <w:rPr>
          <w:rFonts w:ascii="Arial" w:hAnsi="Arial" w:cs="Arial"/>
          <w:lang w:val="es-ES_tradnl"/>
        </w:rPr>
      </w:pPr>
      <w:bookmarkStart w:id="210" w:name="_Toc528055164"/>
      <w:r w:rsidRPr="006044D6">
        <w:rPr>
          <w:rFonts w:ascii="Arial" w:hAnsi="Arial" w:cs="Arial"/>
          <w:lang w:val="es-ES_tradnl"/>
        </w:rPr>
        <w:t xml:space="preserve">CAPITULO </w:t>
      </w:r>
      <w:r w:rsidR="007D7A6B" w:rsidRPr="006044D6">
        <w:rPr>
          <w:rFonts w:ascii="Arial" w:hAnsi="Arial" w:cs="Arial"/>
          <w:lang w:val="es-ES_tradnl"/>
        </w:rPr>
        <w:t>8</w:t>
      </w:r>
      <w:r w:rsidRPr="006044D6">
        <w:rPr>
          <w:rFonts w:ascii="Arial" w:hAnsi="Arial" w:cs="Arial"/>
          <w:lang w:val="es-ES_tradnl"/>
        </w:rPr>
        <w:t>: MONITOREO, SEGUIMIENTO Y EVALUACIÓN</w:t>
      </w:r>
      <w:bookmarkEnd w:id="210"/>
    </w:p>
    <w:p w14:paraId="55FA3FA6" w14:textId="77777777" w:rsidR="00EB2F90" w:rsidRPr="006044D6" w:rsidRDefault="00EB2F90" w:rsidP="00845EC4">
      <w:pPr>
        <w:pStyle w:val="Heading2"/>
        <w:rPr>
          <w:rFonts w:ascii="Arial" w:hAnsi="Arial" w:cs="Arial"/>
          <w:lang w:val="es-ES_tradnl"/>
        </w:rPr>
      </w:pPr>
      <w:bookmarkStart w:id="211" w:name="_Toc528055165"/>
      <w:r w:rsidRPr="006044D6">
        <w:rPr>
          <w:rFonts w:ascii="Arial" w:hAnsi="Arial" w:cs="Arial"/>
          <w:lang w:val="es-ES_tradnl"/>
        </w:rPr>
        <w:t>ASPECTOS GENERALES</w:t>
      </w:r>
      <w:bookmarkEnd w:id="211"/>
    </w:p>
    <w:p w14:paraId="5313F51D" w14:textId="77777777" w:rsidR="00EB2F90" w:rsidRPr="006044D6" w:rsidRDefault="00EB2F90" w:rsidP="00EB2F90">
      <w:pPr>
        <w:pStyle w:val="ListParagraph"/>
        <w:spacing w:after="0" w:line="240" w:lineRule="auto"/>
        <w:ind w:left="0"/>
        <w:jc w:val="both"/>
        <w:rPr>
          <w:rFonts w:ascii="Arial" w:hAnsi="Arial" w:cs="Arial"/>
          <w:color w:val="000000"/>
          <w:lang w:val="es-ES_tradnl"/>
        </w:rPr>
      </w:pPr>
      <w:r w:rsidRPr="006044D6">
        <w:rPr>
          <w:rFonts w:ascii="Arial" w:hAnsi="Arial" w:cs="Arial"/>
          <w:color w:val="000000"/>
          <w:lang w:val="es-ES_tradnl"/>
        </w:rPr>
        <w:t>Es el control y verificación oportuna y permanente del logro de productos y resultados obtenidos con relación a los objetivos planteados.</w:t>
      </w:r>
    </w:p>
    <w:p w14:paraId="3FAF44C2" w14:textId="77777777" w:rsidR="00EB2F90" w:rsidRPr="006044D6" w:rsidRDefault="00EB2F90" w:rsidP="00EB2F90">
      <w:pPr>
        <w:pStyle w:val="ListParagraph"/>
        <w:spacing w:after="0" w:line="240" w:lineRule="auto"/>
        <w:ind w:left="0"/>
        <w:jc w:val="both"/>
        <w:rPr>
          <w:rFonts w:ascii="Arial" w:hAnsi="Arial" w:cs="Arial"/>
          <w:color w:val="000000"/>
          <w:lang w:val="es-ES_tradnl"/>
        </w:rPr>
      </w:pPr>
    </w:p>
    <w:p w14:paraId="41ED9D8B" w14:textId="77777777" w:rsidR="00EB2F90" w:rsidRPr="006044D6" w:rsidRDefault="00EB2F90" w:rsidP="00845EC4">
      <w:pPr>
        <w:pStyle w:val="Heading2"/>
        <w:rPr>
          <w:rFonts w:ascii="Arial" w:hAnsi="Arial" w:cs="Arial"/>
          <w:lang w:val="es-ES_tradnl"/>
        </w:rPr>
      </w:pPr>
      <w:bookmarkStart w:id="212" w:name="_Toc528055166"/>
      <w:r w:rsidRPr="006044D6">
        <w:rPr>
          <w:rFonts w:ascii="Arial" w:hAnsi="Arial" w:cs="Arial"/>
          <w:lang w:val="es-ES_tradnl"/>
        </w:rPr>
        <w:t>HERRAMIENTAS DE MONITOREO</w:t>
      </w:r>
      <w:bookmarkEnd w:id="212"/>
    </w:p>
    <w:p w14:paraId="4A04EB84" w14:textId="77777777" w:rsidR="00EB2F90" w:rsidRPr="006044D6" w:rsidRDefault="00EB2F90" w:rsidP="00EB2F90">
      <w:pPr>
        <w:keepNext/>
        <w:keepLines/>
        <w:spacing w:before="320" w:after="240" w:line="240" w:lineRule="auto"/>
        <w:jc w:val="center"/>
        <w:rPr>
          <w:rFonts w:ascii="Arial" w:hAnsi="Arial" w:cs="Arial"/>
          <w:lang w:val="es-ES_tradnl"/>
        </w:rPr>
      </w:pPr>
      <w:r w:rsidRPr="006044D6">
        <w:rPr>
          <w:rFonts w:ascii="Arial" w:hAnsi="Arial" w:cs="Arial"/>
          <w:b/>
          <w:lang w:val="es-ES_tradnl"/>
        </w:rPr>
        <w:t xml:space="preserve">Principales instrumentos de monitoreo </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699"/>
        <w:gridCol w:w="1699"/>
        <w:gridCol w:w="1698"/>
        <w:gridCol w:w="1699"/>
        <w:gridCol w:w="1699"/>
      </w:tblGrid>
      <w:tr w:rsidR="00EB2F90" w:rsidRPr="006044D6" w14:paraId="697CB8D8" w14:textId="77777777" w:rsidTr="00F43408">
        <w:trPr>
          <w:cantSplit/>
          <w:tblHeader/>
          <w:jc w:val="right"/>
        </w:trPr>
        <w:tc>
          <w:tcPr>
            <w:tcW w:w="1701" w:type="dxa"/>
            <w:shd w:val="clear" w:color="auto" w:fill="D9D9D9"/>
            <w:vAlign w:val="center"/>
          </w:tcPr>
          <w:p w14:paraId="39CC0DAE" w14:textId="77777777" w:rsidR="00EB2F90" w:rsidRPr="006044D6" w:rsidRDefault="00EB2F90" w:rsidP="00F43408">
            <w:pPr>
              <w:spacing w:after="0" w:line="240" w:lineRule="auto"/>
              <w:jc w:val="center"/>
              <w:rPr>
                <w:rFonts w:ascii="Arial" w:hAnsi="Arial" w:cs="Arial"/>
                <w:b/>
                <w:sz w:val="18"/>
                <w:lang w:val="es-ES_tradnl"/>
              </w:rPr>
            </w:pPr>
            <w:r w:rsidRPr="006044D6">
              <w:rPr>
                <w:rFonts w:ascii="Arial" w:hAnsi="Arial" w:cs="Arial"/>
                <w:b/>
                <w:sz w:val="18"/>
                <w:lang w:val="es-ES_tradnl"/>
              </w:rPr>
              <w:t>Instrumentos</w:t>
            </w:r>
          </w:p>
        </w:tc>
        <w:tc>
          <w:tcPr>
            <w:tcW w:w="1701" w:type="dxa"/>
            <w:shd w:val="clear" w:color="auto" w:fill="D9D9D9"/>
            <w:vAlign w:val="center"/>
          </w:tcPr>
          <w:p w14:paraId="6435A72C" w14:textId="77777777" w:rsidR="00EB2F90" w:rsidRPr="006044D6" w:rsidRDefault="00EB2F90" w:rsidP="00F43408">
            <w:pPr>
              <w:spacing w:after="0" w:line="240" w:lineRule="auto"/>
              <w:jc w:val="center"/>
              <w:rPr>
                <w:rFonts w:ascii="Arial" w:hAnsi="Arial" w:cs="Arial"/>
                <w:b/>
                <w:sz w:val="18"/>
                <w:lang w:val="es-ES_tradnl"/>
              </w:rPr>
            </w:pPr>
            <w:r w:rsidRPr="006044D6">
              <w:rPr>
                <w:rFonts w:ascii="Arial" w:hAnsi="Arial" w:cs="Arial"/>
                <w:b/>
                <w:sz w:val="18"/>
                <w:lang w:val="es-ES_tradnl"/>
              </w:rPr>
              <w:t>Elaboración / Actualización</w:t>
            </w:r>
          </w:p>
        </w:tc>
        <w:tc>
          <w:tcPr>
            <w:tcW w:w="1701" w:type="dxa"/>
            <w:shd w:val="clear" w:color="auto" w:fill="D9D9D9"/>
            <w:vAlign w:val="center"/>
          </w:tcPr>
          <w:p w14:paraId="795B3074" w14:textId="77777777" w:rsidR="00EB2F90" w:rsidRPr="006044D6" w:rsidRDefault="00EB2F90" w:rsidP="00F43408">
            <w:pPr>
              <w:spacing w:after="0" w:line="240" w:lineRule="auto"/>
              <w:jc w:val="center"/>
              <w:rPr>
                <w:rFonts w:ascii="Arial" w:hAnsi="Arial" w:cs="Arial"/>
                <w:b/>
                <w:sz w:val="18"/>
                <w:lang w:val="es-ES_tradnl"/>
              </w:rPr>
            </w:pPr>
            <w:r w:rsidRPr="006044D6">
              <w:rPr>
                <w:rFonts w:ascii="Arial" w:hAnsi="Arial" w:cs="Arial"/>
                <w:b/>
                <w:sz w:val="18"/>
                <w:lang w:val="es-ES_tradnl"/>
              </w:rPr>
              <w:t>Reporte de Monitoreo</w:t>
            </w:r>
          </w:p>
        </w:tc>
        <w:tc>
          <w:tcPr>
            <w:tcW w:w="1701" w:type="dxa"/>
            <w:shd w:val="clear" w:color="auto" w:fill="D9D9D9"/>
            <w:vAlign w:val="center"/>
          </w:tcPr>
          <w:p w14:paraId="3A5EBA71" w14:textId="77777777" w:rsidR="00EB2F90" w:rsidRPr="006044D6" w:rsidRDefault="00EB2F90" w:rsidP="00F43408">
            <w:pPr>
              <w:spacing w:after="0" w:line="240" w:lineRule="auto"/>
              <w:jc w:val="center"/>
              <w:rPr>
                <w:rFonts w:ascii="Arial" w:hAnsi="Arial" w:cs="Arial"/>
                <w:b/>
                <w:sz w:val="18"/>
                <w:lang w:val="es-ES_tradnl"/>
              </w:rPr>
            </w:pPr>
            <w:r w:rsidRPr="006044D6">
              <w:rPr>
                <w:rFonts w:ascii="Arial" w:hAnsi="Arial" w:cs="Arial"/>
                <w:b/>
                <w:sz w:val="18"/>
                <w:lang w:val="es-ES_tradnl"/>
              </w:rPr>
              <w:t>Cláusula Contrato Préstamo</w:t>
            </w:r>
          </w:p>
        </w:tc>
        <w:tc>
          <w:tcPr>
            <w:tcW w:w="1701" w:type="dxa"/>
            <w:shd w:val="clear" w:color="auto" w:fill="D9D9D9"/>
            <w:vAlign w:val="center"/>
          </w:tcPr>
          <w:p w14:paraId="5F2354E5" w14:textId="77777777" w:rsidR="00EB2F90" w:rsidRPr="006044D6" w:rsidRDefault="00EB2F90" w:rsidP="00F43408">
            <w:pPr>
              <w:spacing w:after="0" w:line="240" w:lineRule="auto"/>
              <w:jc w:val="center"/>
              <w:rPr>
                <w:rFonts w:ascii="Arial" w:hAnsi="Arial" w:cs="Arial"/>
                <w:b/>
                <w:sz w:val="18"/>
                <w:lang w:val="es-ES_tradnl"/>
              </w:rPr>
            </w:pPr>
            <w:r w:rsidRPr="006044D6">
              <w:rPr>
                <w:rFonts w:ascii="Arial" w:hAnsi="Arial" w:cs="Arial"/>
                <w:b/>
                <w:sz w:val="18"/>
                <w:lang w:val="es-ES_tradnl"/>
              </w:rPr>
              <w:t>Responsable</w:t>
            </w:r>
          </w:p>
        </w:tc>
      </w:tr>
      <w:tr w:rsidR="00EB2F90" w:rsidRPr="006044D6" w14:paraId="11FCF457" w14:textId="77777777" w:rsidTr="00F43408">
        <w:trPr>
          <w:cantSplit/>
          <w:trHeight w:val="624"/>
          <w:jc w:val="right"/>
        </w:trPr>
        <w:tc>
          <w:tcPr>
            <w:tcW w:w="1701" w:type="dxa"/>
            <w:shd w:val="clear" w:color="auto" w:fill="auto"/>
            <w:vAlign w:val="center"/>
          </w:tcPr>
          <w:p w14:paraId="70CC26A2" w14:textId="77777777" w:rsidR="00EB2F90" w:rsidRPr="006044D6" w:rsidRDefault="00EB2F90" w:rsidP="00F43408">
            <w:pPr>
              <w:spacing w:after="0" w:line="240" w:lineRule="auto"/>
              <w:rPr>
                <w:rFonts w:ascii="Arial" w:hAnsi="Arial" w:cs="Arial"/>
                <w:sz w:val="18"/>
                <w:szCs w:val="18"/>
                <w:lang w:val="es-ES_tradnl"/>
              </w:rPr>
            </w:pPr>
            <w:r w:rsidRPr="006044D6">
              <w:rPr>
                <w:rFonts w:ascii="Arial" w:hAnsi="Arial" w:cs="Arial"/>
                <w:sz w:val="18"/>
                <w:szCs w:val="18"/>
                <w:lang w:val="es-ES_tradnl"/>
              </w:rPr>
              <w:t>Matriz de Resultados (MR)</w:t>
            </w:r>
          </w:p>
        </w:tc>
        <w:tc>
          <w:tcPr>
            <w:tcW w:w="1701" w:type="dxa"/>
            <w:shd w:val="clear" w:color="auto" w:fill="auto"/>
            <w:vAlign w:val="center"/>
          </w:tcPr>
          <w:p w14:paraId="62F311D5" w14:textId="77777777" w:rsidR="00EB2F90" w:rsidRPr="006044D6" w:rsidRDefault="00EB2F90" w:rsidP="00F43408">
            <w:pPr>
              <w:spacing w:after="0" w:line="240" w:lineRule="auto"/>
              <w:jc w:val="center"/>
              <w:rPr>
                <w:rFonts w:ascii="Arial" w:hAnsi="Arial" w:cs="Arial"/>
                <w:sz w:val="18"/>
                <w:szCs w:val="18"/>
                <w:lang w:val="es-ES_tradnl"/>
              </w:rPr>
            </w:pPr>
            <w:r w:rsidRPr="006044D6">
              <w:rPr>
                <w:rFonts w:ascii="Arial" w:hAnsi="Arial" w:cs="Arial"/>
                <w:sz w:val="18"/>
                <w:szCs w:val="18"/>
                <w:lang w:val="es-ES_tradnl"/>
              </w:rPr>
              <w:t>Inicio proyecto</w:t>
            </w:r>
          </w:p>
        </w:tc>
        <w:tc>
          <w:tcPr>
            <w:tcW w:w="1701" w:type="dxa"/>
            <w:vMerge w:val="restart"/>
            <w:shd w:val="clear" w:color="auto" w:fill="auto"/>
            <w:vAlign w:val="center"/>
          </w:tcPr>
          <w:p w14:paraId="21FFF152" w14:textId="77777777" w:rsidR="00EB2F90" w:rsidRPr="006044D6" w:rsidRDefault="00EB2F90" w:rsidP="00F43408">
            <w:pPr>
              <w:spacing w:after="0" w:line="240" w:lineRule="auto"/>
              <w:jc w:val="center"/>
              <w:rPr>
                <w:rFonts w:ascii="Arial" w:hAnsi="Arial" w:cs="Arial"/>
                <w:sz w:val="18"/>
                <w:szCs w:val="18"/>
                <w:lang w:val="es-ES_tradnl"/>
              </w:rPr>
            </w:pPr>
            <w:r w:rsidRPr="006044D6">
              <w:rPr>
                <w:rFonts w:ascii="Arial" w:hAnsi="Arial" w:cs="Arial"/>
                <w:sz w:val="18"/>
                <w:szCs w:val="18"/>
                <w:lang w:val="es-ES_tradnl"/>
              </w:rPr>
              <w:t>Informe de Progreso</w:t>
            </w:r>
          </w:p>
        </w:tc>
        <w:tc>
          <w:tcPr>
            <w:tcW w:w="1701" w:type="dxa"/>
            <w:vMerge w:val="restart"/>
            <w:shd w:val="clear" w:color="auto" w:fill="auto"/>
            <w:vAlign w:val="center"/>
          </w:tcPr>
          <w:p w14:paraId="72D9A191" w14:textId="77777777" w:rsidR="00EB2F90" w:rsidRPr="006044D6" w:rsidRDefault="00EB2F90" w:rsidP="00F43408">
            <w:pPr>
              <w:spacing w:after="0" w:line="240" w:lineRule="auto"/>
              <w:jc w:val="center"/>
              <w:rPr>
                <w:rFonts w:ascii="Arial" w:hAnsi="Arial" w:cs="Arial"/>
                <w:sz w:val="18"/>
                <w:szCs w:val="18"/>
                <w:lang w:val="es-ES_tradnl"/>
              </w:rPr>
            </w:pPr>
            <w:r w:rsidRPr="006044D6">
              <w:rPr>
                <w:rFonts w:ascii="Arial" w:hAnsi="Arial" w:cs="Arial"/>
                <w:sz w:val="18"/>
                <w:szCs w:val="18"/>
                <w:lang w:val="es-ES_tradnl"/>
              </w:rPr>
              <w:t xml:space="preserve">Cláusula </w:t>
            </w:r>
            <w:r w:rsidRPr="006044D6">
              <w:rPr>
                <w:rFonts w:ascii="Arial" w:hAnsi="Arial" w:cs="Arial"/>
                <w:sz w:val="18"/>
                <w:szCs w:val="18"/>
                <w:highlight w:val="yellow"/>
                <w:lang w:val="es-ES_tradnl"/>
              </w:rPr>
              <w:t>XXX</w:t>
            </w:r>
            <w:r w:rsidRPr="006044D6">
              <w:rPr>
                <w:rFonts w:ascii="Arial" w:hAnsi="Arial" w:cs="Arial"/>
                <w:sz w:val="18"/>
                <w:szCs w:val="18"/>
                <w:lang w:val="es-ES_tradnl"/>
              </w:rPr>
              <w:t xml:space="preserve"> del Capítulo V de las Estipulaciones Especiales</w:t>
            </w:r>
          </w:p>
        </w:tc>
        <w:tc>
          <w:tcPr>
            <w:tcW w:w="1701" w:type="dxa"/>
            <w:vMerge w:val="restart"/>
            <w:shd w:val="clear" w:color="auto" w:fill="auto"/>
            <w:vAlign w:val="center"/>
          </w:tcPr>
          <w:p w14:paraId="22181C28" w14:textId="77777777" w:rsidR="00EB2F90" w:rsidRPr="006044D6" w:rsidRDefault="00641FAB" w:rsidP="00F43408">
            <w:pPr>
              <w:spacing w:after="0" w:line="240" w:lineRule="auto"/>
              <w:jc w:val="center"/>
              <w:rPr>
                <w:rFonts w:ascii="Arial" w:hAnsi="Arial" w:cs="Arial"/>
                <w:sz w:val="18"/>
                <w:szCs w:val="18"/>
                <w:lang w:val="es-ES_tradnl"/>
              </w:rPr>
            </w:pPr>
            <w:r w:rsidRPr="006044D6">
              <w:rPr>
                <w:rFonts w:ascii="Arial" w:hAnsi="Arial" w:cs="Arial"/>
                <w:sz w:val="18"/>
                <w:szCs w:val="18"/>
                <w:lang w:val="es-ES_tradnl"/>
              </w:rPr>
              <w:t xml:space="preserve">El Especialista en administración de procesos (PMO)de la Coordinación General, </w:t>
            </w:r>
            <w:r w:rsidR="00EB2F90" w:rsidRPr="006044D6">
              <w:rPr>
                <w:rFonts w:ascii="Arial" w:hAnsi="Arial" w:cs="Arial"/>
                <w:sz w:val="18"/>
                <w:szCs w:val="18"/>
                <w:lang w:val="es-ES_tradnl"/>
              </w:rPr>
              <w:t xml:space="preserve">coordina con las distintas dependencias de la Unidad Ejecutora </w:t>
            </w:r>
            <w:r w:rsidRPr="006044D6">
              <w:rPr>
                <w:rFonts w:ascii="Arial" w:hAnsi="Arial" w:cs="Arial"/>
                <w:sz w:val="18"/>
                <w:szCs w:val="18"/>
                <w:lang w:val="es-ES_tradnl"/>
              </w:rPr>
              <w:t xml:space="preserve">del </w:t>
            </w:r>
            <w:r w:rsidR="001138ED" w:rsidRPr="006044D6">
              <w:rPr>
                <w:rFonts w:ascii="Arial" w:hAnsi="Arial" w:cs="Arial"/>
                <w:sz w:val="18"/>
                <w:szCs w:val="18"/>
                <w:lang w:val="es-ES_tradnl"/>
              </w:rPr>
              <w:t>Programa para</w:t>
            </w:r>
            <w:r w:rsidR="00EB2F90" w:rsidRPr="006044D6">
              <w:rPr>
                <w:rFonts w:ascii="Arial" w:hAnsi="Arial" w:cs="Arial"/>
                <w:sz w:val="18"/>
                <w:szCs w:val="18"/>
                <w:lang w:val="es-ES_tradnl"/>
              </w:rPr>
              <w:t xml:space="preserve"> el adecuado monitoreo de los instrumentos.</w:t>
            </w:r>
          </w:p>
        </w:tc>
      </w:tr>
      <w:tr w:rsidR="00EB2F90" w:rsidRPr="006044D6" w14:paraId="17180479" w14:textId="77777777" w:rsidTr="00F43408">
        <w:trPr>
          <w:cantSplit/>
          <w:trHeight w:val="624"/>
          <w:jc w:val="right"/>
        </w:trPr>
        <w:tc>
          <w:tcPr>
            <w:tcW w:w="1701" w:type="dxa"/>
            <w:shd w:val="clear" w:color="auto" w:fill="auto"/>
            <w:vAlign w:val="center"/>
          </w:tcPr>
          <w:p w14:paraId="30365DDC" w14:textId="77777777" w:rsidR="00EB2F90" w:rsidRPr="006044D6" w:rsidRDefault="00EB2F90" w:rsidP="00F43408">
            <w:pPr>
              <w:spacing w:after="0" w:line="240" w:lineRule="auto"/>
              <w:rPr>
                <w:rFonts w:ascii="Arial" w:hAnsi="Arial" w:cs="Arial"/>
                <w:sz w:val="18"/>
                <w:szCs w:val="18"/>
                <w:lang w:val="es-ES_tradnl"/>
              </w:rPr>
            </w:pPr>
            <w:r w:rsidRPr="006044D6">
              <w:rPr>
                <w:rFonts w:ascii="Arial" w:hAnsi="Arial" w:cs="Arial"/>
                <w:sz w:val="18"/>
                <w:szCs w:val="18"/>
                <w:lang w:val="es-ES_tradnl"/>
              </w:rPr>
              <w:t>Plan de Ejecución del Proyecto (PEP)</w:t>
            </w:r>
          </w:p>
        </w:tc>
        <w:tc>
          <w:tcPr>
            <w:tcW w:w="1701" w:type="dxa"/>
            <w:shd w:val="clear" w:color="auto" w:fill="auto"/>
            <w:vAlign w:val="center"/>
          </w:tcPr>
          <w:p w14:paraId="30BB99DD" w14:textId="77777777" w:rsidR="00EB2F90" w:rsidRPr="006044D6" w:rsidRDefault="00EB2F90" w:rsidP="00F43408">
            <w:pPr>
              <w:spacing w:after="0" w:line="240" w:lineRule="auto"/>
              <w:jc w:val="center"/>
              <w:rPr>
                <w:rFonts w:ascii="Arial" w:hAnsi="Arial" w:cs="Arial"/>
                <w:sz w:val="18"/>
                <w:szCs w:val="18"/>
                <w:lang w:val="es-ES_tradnl"/>
              </w:rPr>
            </w:pPr>
            <w:r w:rsidRPr="006044D6">
              <w:rPr>
                <w:rFonts w:ascii="Arial" w:hAnsi="Arial" w:cs="Arial"/>
                <w:sz w:val="18"/>
                <w:szCs w:val="18"/>
                <w:lang w:val="es-ES_tradnl"/>
              </w:rPr>
              <w:t>Semestral / actualización cuando se requiera</w:t>
            </w:r>
          </w:p>
        </w:tc>
        <w:tc>
          <w:tcPr>
            <w:tcW w:w="1701" w:type="dxa"/>
            <w:vMerge/>
            <w:shd w:val="clear" w:color="auto" w:fill="auto"/>
            <w:vAlign w:val="center"/>
          </w:tcPr>
          <w:p w14:paraId="280A7E11" w14:textId="77777777" w:rsidR="00EB2F90" w:rsidRPr="006044D6" w:rsidRDefault="00EB2F90" w:rsidP="00F43408">
            <w:pPr>
              <w:spacing w:after="0" w:line="240" w:lineRule="auto"/>
              <w:jc w:val="center"/>
              <w:rPr>
                <w:rFonts w:ascii="Arial" w:hAnsi="Arial" w:cs="Arial"/>
                <w:sz w:val="18"/>
                <w:szCs w:val="18"/>
                <w:lang w:val="es-ES_tradnl"/>
              </w:rPr>
            </w:pPr>
          </w:p>
        </w:tc>
        <w:tc>
          <w:tcPr>
            <w:tcW w:w="1701" w:type="dxa"/>
            <w:vMerge/>
            <w:shd w:val="clear" w:color="auto" w:fill="auto"/>
            <w:vAlign w:val="center"/>
          </w:tcPr>
          <w:p w14:paraId="3593104B" w14:textId="77777777" w:rsidR="00EB2F90" w:rsidRPr="006044D6" w:rsidRDefault="00EB2F90" w:rsidP="00F43408">
            <w:pPr>
              <w:spacing w:after="0" w:line="240" w:lineRule="auto"/>
              <w:jc w:val="center"/>
              <w:rPr>
                <w:rFonts w:ascii="Arial" w:hAnsi="Arial" w:cs="Arial"/>
                <w:sz w:val="18"/>
                <w:szCs w:val="18"/>
                <w:lang w:val="es-ES_tradnl"/>
              </w:rPr>
            </w:pPr>
          </w:p>
        </w:tc>
        <w:tc>
          <w:tcPr>
            <w:tcW w:w="1701" w:type="dxa"/>
            <w:vMerge/>
            <w:shd w:val="clear" w:color="auto" w:fill="auto"/>
            <w:vAlign w:val="center"/>
          </w:tcPr>
          <w:p w14:paraId="65E4D6F9" w14:textId="77777777" w:rsidR="00EB2F90" w:rsidRPr="006044D6" w:rsidRDefault="00EB2F90" w:rsidP="00F43408">
            <w:pPr>
              <w:spacing w:after="0" w:line="240" w:lineRule="auto"/>
              <w:rPr>
                <w:rFonts w:ascii="Arial" w:hAnsi="Arial" w:cs="Arial"/>
                <w:sz w:val="18"/>
                <w:szCs w:val="18"/>
                <w:lang w:val="es-ES_tradnl"/>
              </w:rPr>
            </w:pPr>
          </w:p>
        </w:tc>
      </w:tr>
      <w:tr w:rsidR="00EB2F90" w:rsidRPr="006044D6" w14:paraId="5FDCB1BE" w14:textId="77777777" w:rsidTr="00F43408">
        <w:trPr>
          <w:cantSplit/>
          <w:trHeight w:val="624"/>
          <w:jc w:val="right"/>
        </w:trPr>
        <w:tc>
          <w:tcPr>
            <w:tcW w:w="1701" w:type="dxa"/>
            <w:shd w:val="clear" w:color="auto" w:fill="auto"/>
            <w:vAlign w:val="center"/>
          </w:tcPr>
          <w:p w14:paraId="0F704CA8" w14:textId="77777777" w:rsidR="00EB2F90" w:rsidRPr="006044D6" w:rsidRDefault="00EB2F90" w:rsidP="00F43408">
            <w:pPr>
              <w:spacing w:after="0" w:line="240" w:lineRule="auto"/>
              <w:rPr>
                <w:rFonts w:ascii="Arial" w:hAnsi="Arial" w:cs="Arial"/>
                <w:sz w:val="18"/>
                <w:szCs w:val="18"/>
                <w:lang w:val="es-ES_tradnl"/>
              </w:rPr>
            </w:pPr>
            <w:r w:rsidRPr="006044D6">
              <w:rPr>
                <w:rFonts w:ascii="Arial" w:hAnsi="Arial" w:cs="Arial"/>
                <w:sz w:val="18"/>
                <w:szCs w:val="18"/>
                <w:lang w:val="es-ES_tradnl"/>
              </w:rPr>
              <w:t>Plan Operativo Anual (POA)</w:t>
            </w:r>
          </w:p>
        </w:tc>
        <w:tc>
          <w:tcPr>
            <w:tcW w:w="1701" w:type="dxa"/>
            <w:shd w:val="clear" w:color="auto" w:fill="auto"/>
            <w:vAlign w:val="center"/>
          </w:tcPr>
          <w:p w14:paraId="6239936F" w14:textId="77777777" w:rsidR="00EB2F90" w:rsidRPr="006044D6" w:rsidRDefault="00EB2F90" w:rsidP="00F43408">
            <w:pPr>
              <w:spacing w:after="0" w:line="240" w:lineRule="auto"/>
              <w:jc w:val="center"/>
              <w:rPr>
                <w:rFonts w:ascii="Arial" w:hAnsi="Arial" w:cs="Arial"/>
                <w:sz w:val="18"/>
                <w:szCs w:val="18"/>
                <w:lang w:val="es-ES_tradnl"/>
              </w:rPr>
            </w:pPr>
            <w:r w:rsidRPr="006044D6">
              <w:rPr>
                <w:rFonts w:ascii="Arial" w:hAnsi="Arial" w:cs="Arial"/>
                <w:sz w:val="18"/>
                <w:szCs w:val="18"/>
                <w:lang w:val="es-ES_tradnl"/>
              </w:rPr>
              <w:t>Anual /actualización cuando se requiera</w:t>
            </w:r>
          </w:p>
        </w:tc>
        <w:tc>
          <w:tcPr>
            <w:tcW w:w="1701" w:type="dxa"/>
            <w:vMerge/>
            <w:shd w:val="clear" w:color="auto" w:fill="auto"/>
            <w:vAlign w:val="center"/>
          </w:tcPr>
          <w:p w14:paraId="55D9F153" w14:textId="77777777" w:rsidR="00EB2F90" w:rsidRPr="006044D6" w:rsidRDefault="00EB2F90" w:rsidP="00F43408">
            <w:pPr>
              <w:spacing w:after="0" w:line="240" w:lineRule="auto"/>
              <w:jc w:val="center"/>
              <w:rPr>
                <w:rFonts w:ascii="Arial" w:hAnsi="Arial" w:cs="Arial"/>
                <w:sz w:val="18"/>
                <w:szCs w:val="18"/>
                <w:lang w:val="es-ES_tradnl"/>
              </w:rPr>
            </w:pPr>
          </w:p>
        </w:tc>
        <w:tc>
          <w:tcPr>
            <w:tcW w:w="1701" w:type="dxa"/>
            <w:vMerge/>
            <w:shd w:val="clear" w:color="auto" w:fill="auto"/>
            <w:vAlign w:val="center"/>
          </w:tcPr>
          <w:p w14:paraId="250BDB7D" w14:textId="77777777" w:rsidR="00EB2F90" w:rsidRPr="006044D6" w:rsidRDefault="00EB2F90" w:rsidP="00F43408">
            <w:pPr>
              <w:spacing w:after="0" w:line="240" w:lineRule="auto"/>
              <w:jc w:val="center"/>
              <w:rPr>
                <w:rFonts w:ascii="Arial" w:hAnsi="Arial" w:cs="Arial"/>
                <w:sz w:val="18"/>
                <w:szCs w:val="18"/>
                <w:lang w:val="es-ES_tradnl"/>
              </w:rPr>
            </w:pPr>
          </w:p>
        </w:tc>
        <w:tc>
          <w:tcPr>
            <w:tcW w:w="1701" w:type="dxa"/>
            <w:vMerge/>
            <w:shd w:val="clear" w:color="auto" w:fill="auto"/>
            <w:vAlign w:val="center"/>
          </w:tcPr>
          <w:p w14:paraId="52F0182F" w14:textId="77777777" w:rsidR="00EB2F90" w:rsidRPr="006044D6" w:rsidRDefault="00EB2F90" w:rsidP="00F43408">
            <w:pPr>
              <w:spacing w:after="0" w:line="240" w:lineRule="auto"/>
              <w:rPr>
                <w:rFonts w:ascii="Arial" w:hAnsi="Arial" w:cs="Arial"/>
                <w:sz w:val="18"/>
                <w:szCs w:val="18"/>
                <w:lang w:val="es-ES_tradnl"/>
              </w:rPr>
            </w:pPr>
          </w:p>
        </w:tc>
      </w:tr>
      <w:tr w:rsidR="00EB2F90" w:rsidRPr="006044D6" w14:paraId="6DFA05E8" w14:textId="77777777" w:rsidTr="00F43408">
        <w:trPr>
          <w:cantSplit/>
          <w:trHeight w:val="624"/>
          <w:jc w:val="right"/>
        </w:trPr>
        <w:tc>
          <w:tcPr>
            <w:tcW w:w="1701" w:type="dxa"/>
            <w:shd w:val="clear" w:color="auto" w:fill="auto"/>
            <w:vAlign w:val="center"/>
          </w:tcPr>
          <w:p w14:paraId="309BAABA" w14:textId="77777777" w:rsidR="00EB2F90" w:rsidRPr="006044D6" w:rsidRDefault="00EB2F90" w:rsidP="00F43408">
            <w:pPr>
              <w:spacing w:after="0" w:line="240" w:lineRule="auto"/>
              <w:rPr>
                <w:rFonts w:ascii="Arial" w:hAnsi="Arial" w:cs="Arial"/>
                <w:sz w:val="18"/>
                <w:szCs w:val="18"/>
                <w:lang w:val="es-ES_tradnl"/>
              </w:rPr>
            </w:pPr>
            <w:r w:rsidRPr="006044D6">
              <w:rPr>
                <w:rFonts w:ascii="Arial" w:hAnsi="Arial" w:cs="Arial"/>
                <w:sz w:val="18"/>
                <w:szCs w:val="18"/>
                <w:lang w:val="es-ES_tradnl"/>
              </w:rPr>
              <w:t>Plan de Adquisiciones (PA)</w:t>
            </w:r>
          </w:p>
        </w:tc>
        <w:tc>
          <w:tcPr>
            <w:tcW w:w="1701" w:type="dxa"/>
            <w:shd w:val="clear" w:color="auto" w:fill="auto"/>
            <w:vAlign w:val="center"/>
          </w:tcPr>
          <w:p w14:paraId="5EF18034" w14:textId="77777777" w:rsidR="00EB2F90" w:rsidRPr="006044D6" w:rsidRDefault="00EB2F90" w:rsidP="00F43408">
            <w:pPr>
              <w:spacing w:after="0" w:line="240" w:lineRule="auto"/>
              <w:jc w:val="center"/>
              <w:rPr>
                <w:rFonts w:ascii="Arial" w:hAnsi="Arial" w:cs="Arial"/>
                <w:sz w:val="18"/>
                <w:szCs w:val="18"/>
                <w:lang w:val="es-ES_tradnl"/>
              </w:rPr>
            </w:pPr>
            <w:r w:rsidRPr="006044D6">
              <w:rPr>
                <w:rFonts w:ascii="Arial" w:hAnsi="Arial" w:cs="Arial"/>
                <w:sz w:val="18"/>
                <w:szCs w:val="18"/>
                <w:lang w:val="es-ES_tradnl"/>
              </w:rPr>
              <w:t>Anual / actualización cuando se requiera</w:t>
            </w:r>
          </w:p>
        </w:tc>
        <w:tc>
          <w:tcPr>
            <w:tcW w:w="1701" w:type="dxa"/>
            <w:vMerge/>
            <w:shd w:val="clear" w:color="auto" w:fill="auto"/>
            <w:vAlign w:val="center"/>
          </w:tcPr>
          <w:p w14:paraId="71D03489" w14:textId="77777777" w:rsidR="00EB2F90" w:rsidRPr="006044D6" w:rsidRDefault="00EB2F90" w:rsidP="00F43408">
            <w:pPr>
              <w:spacing w:after="0" w:line="240" w:lineRule="auto"/>
              <w:jc w:val="center"/>
              <w:rPr>
                <w:rFonts w:ascii="Arial" w:hAnsi="Arial" w:cs="Arial"/>
                <w:sz w:val="18"/>
                <w:szCs w:val="18"/>
                <w:lang w:val="es-ES_tradnl"/>
              </w:rPr>
            </w:pPr>
          </w:p>
        </w:tc>
        <w:tc>
          <w:tcPr>
            <w:tcW w:w="1701" w:type="dxa"/>
            <w:vMerge/>
            <w:shd w:val="clear" w:color="auto" w:fill="auto"/>
            <w:vAlign w:val="center"/>
          </w:tcPr>
          <w:p w14:paraId="5B7C7051" w14:textId="77777777" w:rsidR="00EB2F90" w:rsidRPr="006044D6" w:rsidRDefault="00EB2F90" w:rsidP="00F43408">
            <w:pPr>
              <w:spacing w:after="0" w:line="240" w:lineRule="auto"/>
              <w:jc w:val="center"/>
              <w:rPr>
                <w:rFonts w:ascii="Arial" w:hAnsi="Arial" w:cs="Arial"/>
                <w:sz w:val="18"/>
                <w:szCs w:val="18"/>
                <w:lang w:val="es-ES_tradnl"/>
              </w:rPr>
            </w:pPr>
          </w:p>
        </w:tc>
        <w:tc>
          <w:tcPr>
            <w:tcW w:w="1701" w:type="dxa"/>
            <w:vMerge/>
            <w:shd w:val="clear" w:color="auto" w:fill="auto"/>
            <w:vAlign w:val="center"/>
          </w:tcPr>
          <w:p w14:paraId="4FEDB9B4" w14:textId="77777777" w:rsidR="00EB2F90" w:rsidRPr="006044D6" w:rsidRDefault="00EB2F90" w:rsidP="00F43408">
            <w:pPr>
              <w:spacing w:after="0" w:line="240" w:lineRule="auto"/>
              <w:rPr>
                <w:rFonts w:ascii="Arial" w:hAnsi="Arial" w:cs="Arial"/>
                <w:sz w:val="18"/>
                <w:szCs w:val="18"/>
                <w:lang w:val="es-ES_tradnl"/>
              </w:rPr>
            </w:pPr>
          </w:p>
        </w:tc>
      </w:tr>
      <w:tr w:rsidR="00EB2F90" w:rsidRPr="006044D6" w14:paraId="79B53875" w14:textId="77777777" w:rsidTr="00F43408">
        <w:trPr>
          <w:cantSplit/>
          <w:trHeight w:val="624"/>
          <w:jc w:val="right"/>
        </w:trPr>
        <w:tc>
          <w:tcPr>
            <w:tcW w:w="1701" w:type="dxa"/>
            <w:shd w:val="clear" w:color="auto" w:fill="auto"/>
            <w:vAlign w:val="center"/>
          </w:tcPr>
          <w:p w14:paraId="2BC1751E" w14:textId="77777777" w:rsidR="00EB2F90" w:rsidRPr="006044D6" w:rsidRDefault="00EB2F90" w:rsidP="00F43408">
            <w:pPr>
              <w:spacing w:after="0" w:line="240" w:lineRule="auto"/>
              <w:rPr>
                <w:rFonts w:ascii="Arial" w:hAnsi="Arial" w:cs="Arial"/>
                <w:sz w:val="18"/>
                <w:szCs w:val="18"/>
                <w:lang w:val="es-ES_tradnl"/>
              </w:rPr>
            </w:pPr>
            <w:r w:rsidRPr="006044D6">
              <w:rPr>
                <w:rFonts w:ascii="Arial" w:hAnsi="Arial" w:cs="Arial"/>
                <w:sz w:val="18"/>
                <w:szCs w:val="18"/>
                <w:lang w:val="es-ES_tradnl"/>
              </w:rPr>
              <w:t>Matriz de Gestión de Riesgos</w:t>
            </w:r>
          </w:p>
        </w:tc>
        <w:tc>
          <w:tcPr>
            <w:tcW w:w="1701" w:type="dxa"/>
            <w:shd w:val="clear" w:color="auto" w:fill="auto"/>
            <w:vAlign w:val="center"/>
          </w:tcPr>
          <w:p w14:paraId="37B6BFAA" w14:textId="77777777" w:rsidR="00EB2F90" w:rsidRPr="006044D6" w:rsidRDefault="00EB2F90" w:rsidP="00F43408">
            <w:pPr>
              <w:spacing w:after="0" w:line="240" w:lineRule="auto"/>
              <w:jc w:val="center"/>
              <w:rPr>
                <w:rFonts w:ascii="Arial" w:hAnsi="Arial" w:cs="Arial"/>
                <w:sz w:val="18"/>
                <w:szCs w:val="18"/>
                <w:lang w:val="es-ES_tradnl"/>
              </w:rPr>
            </w:pPr>
            <w:r w:rsidRPr="006044D6">
              <w:rPr>
                <w:rFonts w:ascii="Arial" w:hAnsi="Arial" w:cs="Arial"/>
                <w:sz w:val="18"/>
                <w:szCs w:val="18"/>
                <w:lang w:val="es-ES_tradnl"/>
              </w:rPr>
              <w:t>En función de la modificación del POA</w:t>
            </w:r>
          </w:p>
        </w:tc>
        <w:tc>
          <w:tcPr>
            <w:tcW w:w="1701" w:type="dxa"/>
            <w:vMerge/>
            <w:shd w:val="clear" w:color="auto" w:fill="auto"/>
            <w:vAlign w:val="center"/>
          </w:tcPr>
          <w:p w14:paraId="78E3A656" w14:textId="77777777" w:rsidR="00EB2F90" w:rsidRPr="006044D6" w:rsidRDefault="00EB2F90" w:rsidP="00F43408">
            <w:pPr>
              <w:spacing w:after="0" w:line="240" w:lineRule="auto"/>
              <w:jc w:val="center"/>
              <w:rPr>
                <w:rFonts w:ascii="Arial" w:hAnsi="Arial" w:cs="Arial"/>
                <w:sz w:val="18"/>
                <w:szCs w:val="18"/>
                <w:lang w:val="es-ES_tradnl"/>
              </w:rPr>
            </w:pPr>
          </w:p>
        </w:tc>
        <w:tc>
          <w:tcPr>
            <w:tcW w:w="1701" w:type="dxa"/>
            <w:vMerge/>
            <w:shd w:val="clear" w:color="auto" w:fill="auto"/>
            <w:vAlign w:val="center"/>
          </w:tcPr>
          <w:p w14:paraId="50711951" w14:textId="77777777" w:rsidR="00EB2F90" w:rsidRPr="006044D6" w:rsidRDefault="00EB2F90" w:rsidP="00F43408">
            <w:pPr>
              <w:spacing w:after="0" w:line="240" w:lineRule="auto"/>
              <w:jc w:val="center"/>
              <w:rPr>
                <w:rFonts w:ascii="Arial" w:hAnsi="Arial" w:cs="Arial"/>
                <w:sz w:val="18"/>
                <w:szCs w:val="18"/>
                <w:lang w:val="es-ES_tradnl"/>
              </w:rPr>
            </w:pPr>
          </w:p>
        </w:tc>
        <w:tc>
          <w:tcPr>
            <w:tcW w:w="1701" w:type="dxa"/>
            <w:vMerge/>
            <w:shd w:val="clear" w:color="auto" w:fill="auto"/>
            <w:vAlign w:val="center"/>
          </w:tcPr>
          <w:p w14:paraId="1DE51DCE" w14:textId="77777777" w:rsidR="00EB2F90" w:rsidRPr="006044D6" w:rsidRDefault="00EB2F90" w:rsidP="00F43408">
            <w:pPr>
              <w:spacing w:after="0" w:line="240" w:lineRule="auto"/>
              <w:rPr>
                <w:rFonts w:ascii="Arial" w:hAnsi="Arial" w:cs="Arial"/>
                <w:sz w:val="18"/>
                <w:szCs w:val="18"/>
                <w:lang w:val="es-ES_tradnl"/>
              </w:rPr>
            </w:pPr>
          </w:p>
        </w:tc>
      </w:tr>
      <w:tr w:rsidR="00EB2F90" w:rsidRPr="006044D6" w14:paraId="326F6675" w14:textId="77777777" w:rsidTr="00F43408">
        <w:trPr>
          <w:cantSplit/>
          <w:trHeight w:val="624"/>
          <w:jc w:val="right"/>
        </w:trPr>
        <w:tc>
          <w:tcPr>
            <w:tcW w:w="1701" w:type="dxa"/>
            <w:shd w:val="clear" w:color="auto" w:fill="auto"/>
            <w:vAlign w:val="center"/>
          </w:tcPr>
          <w:p w14:paraId="3843CB6D" w14:textId="77777777" w:rsidR="00EB2F90" w:rsidRPr="006044D6" w:rsidRDefault="00EB2F90" w:rsidP="00F43408">
            <w:pPr>
              <w:spacing w:after="0" w:line="240" w:lineRule="auto"/>
              <w:rPr>
                <w:rFonts w:ascii="Arial" w:hAnsi="Arial" w:cs="Arial"/>
                <w:sz w:val="28"/>
                <w:szCs w:val="28"/>
                <w:lang w:val="es-ES_tradnl"/>
              </w:rPr>
            </w:pPr>
            <w:r w:rsidRPr="006044D6">
              <w:rPr>
                <w:rFonts w:ascii="Arial" w:hAnsi="Arial" w:cs="Arial"/>
                <w:sz w:val="18"/>
                <w:szCs w:val="18"/>
                <w:lang w:val="es-ES_tradnl"/>
              </w:rPr>
              <w:t>Progress Monitoring Report (PMR)</w:t>
            </w:r>
          </w:p>
        </w:tc>
        <w:tc>
          <w:tcPr>
            <w:tcW w:w="1701" w:type="dxa"/>
            <w:shd w:val="clear" w:color="auto" w:fill="auto"/>
            <w:vAlign w:val="center"/>
          </w:tcPr>
          <w:p w14:paraId="1BDFF63B" w14:textId="77777777" w:rsidR="00EB2F90" w:rsidRPr="006044D6" w:rsidRDefault="00EB2F90" w:rsidP="00F43408">
            <w:pPr>
              <w:spacing w:after="0" w:line="240" w:lineRule="auto"/>
              <w:jc w:val="center"/>
              <w:rPr>
                <w:rFonts w:ascii="Arial" w:hAnsi="Arial" w:cs="Arial"/>
                <w:sz w:val="18"/>
                <w:szCs w:val="18"/>
                <w:lang w:val="es-ES_tradnl"/>
              </w:rPr>
            </w:pPr>
            <w:r w:rsidRPr="006044D6">
              <w:rPr>
                <w:rFonts w:ascii="Arial" w:hAnsi="Arial" w:cs="Arial"/>
                <w:sz w:val="18"/>
                <w:szCs w:val="18"/>
                <w:lang w:val="es-ES_tradnl"/>
              </w:rPr>
              <w:t>Anual</w:t>
            </w:r>
          </w:p>
        </w:tc>
        <w:tc>
          <w:tcPr>
            <w:tcW w:w="1701" w:type="dxa"/>
            <w:shd w:val="clear" w:color="auto" w:fill="auto"/>
            <w:vAlign w:val="center"/>
          </w:tcPr>
          <w:p w14:paraId="79F602E8" w14:textId="77777777" w:rsidR="00EB2F90" w:rsidRPr="006044D6" w:rsidRDefault="00EB2F90" w:rsidP="00F43408">
            <w:pPr>
              <w:spacing w:after="0" w:line="240" w:lineRule="auto"/>
              <w:jc w:val="center"/>
              <w:rPr>
                <w:rFonts w:ascii="Arial" w:hAnsi="Arial" w:cs="Arial"/>
                <w:sz w:val="18"/>
                <w:szCs w:val="18"/>
                <w:lang w:val="es-ES_tradnl"/>
              </w:rPr>
            </w:pPr>
            <w:r w:rsidRPr="006044D6">
              <w:rPr>
                <w:rFonts w:ascii="Arial" w:hAnsi="Arial" w:cs="Arial"/>
                <w:sz w:val="18"/>
                <w:szCs w:val="18"/>
                <w:lang w:val="es-ES_tradnl"/>
              </w:rPr>
              <w:t>Coordinación con el BID</w:t>
            </w:r>
          </w:p>
        </w:tc>
        <w:tc>
          <w:tcPr>
            <w:tcW w:w="1701" w:type="dxa"/>
            <w:shd w:val="clear" w:color="auto" w:fill="auto"/>
            <w:vAlign w:val="center"/>
          </w:tcPr>
          <w:p w14:paraId="6DDA7770" w14:textId="77777777" w:rsidR="00EB2F90" w:rsidRPr="006044D6" w:rsidRDefault="00EB2F90" w:rsidP="00F43408">
            <w:pPr>
              <w:spacing w:after="0" w:line="240" w:lineRule="auto"/>
              <w:jc w:val="center"/>
              <w:rPr>
                <w:rFonts w:ascii="Arial" w:hAnsi="Arial" w:cs="Arial"/>
                <w:sz w:val="18"/>
                <w:szCs w:val="18"/>
                <w:lang w:val="es-ES_tradnl"/>
              </w:rPr>
            </w:pPr>
          </w:p>
        </w:tc>
        <w:tc>
          <w:tcPr>
            <w:tcW w:w="1701" w:type="dxa"/>
            <w:vMerge/>
            <w:shd w:val="clear" w:color="auto" w:fill="auto"/>
            <w:vAlign w:val="center"/>
          </w:tcPr>
          <w:p w14:paraId="7124F8F3" w14:textId="77777777" w:rsidR="00EB2F90" w:rsidRPr="006044D6" w:rsidRDefault="00EB2F90" w:rsidP="00F43408">
            <w:pPr>
              <w:spacing w:after="0" w:line="240" w:lineRule="auto"/>
              <w:rPr>
                <w:rFonts w:ascii="Arial" w:hAnsi="Arial" w:cs="Arial"/>
                <w:sz w:val="18"/>
                <w:szCs w:val="18"/>
                <w:lang w:val="es-ES_tradnl"/>
              </w:rPr>
            </w:pPr>
          </w:p>
        </w:tc>
      </w:tr>
      <w:tr w:rsidR="00EB2F90" w:rsidRPr="006044D6" w14:paraId="78B73F65" w14:textId="77777777" w:rsidTr="00F43408">
        <w:trPr>
          <w:cantSplit/>
          <w:trHeight w:val="624"/>
          <w:jc w:val="right"/>
        </w:trPr>
        <w:tc>
          <w:tcPr>
            <w:tcW w:w="1701" w:type="dxa"/>
            <w:shd w:val="clear" w:color="auto" w:fill="auto"/>
            <w:vAlign w:val="center"/>
          </w:tcPr>
          <w:p w14:paraId="76BA6ACC" w14:textId="77777777" w:rsidR="00EB2F90" w:rsidRPr="006044D6" w:rsidRDefault="00EB2F90" w:rsidP="00F43408">
            <w:pPr>
              <w:spacing w:after="0" w:line="240" w:lineRule="auto"/>
              <w:rPr>
                <w:rFonts w:ascii="Arial" w:hAnsi="Arial" w:cs="Arial"/>
                <w:sz w:val="18"/>
                <w:szCs w:val="18"/>
                <w:lang w:val="es-ES_tradnl"/>
              </w:rPr>
            </w:pPr>
            <w:r w:rsidRPr="006044D6">
              <w:rPr>
                <w:rFonts w:ascii="Arial" w:hAnsi="Arial" w:cs="Arial"/>
                <w:sz w:val="18"/>
                <w:szCs w:val="18"/>
                <w:lang w:val="es-ES_tradnl"/>
              </w:rPr>
              <w:t>Evaluaciones</w:t>
            </w:r>
          </w:p>
        </w:tc>
        <w:tc>
          <w:tcPr>
            <w:tcW w:w="1701" w:type="dxa"/>
            <w:shd w:val="clear" w:color="auto" w:fill="auto"/>
            <w:vAlign w:val="center"/>
          </w:tcPr>
          <w:p w14:paraId="689FFB35" w14:textId="77777777" w:rsidR="00EB2F90" w:rsidRPr="006044D6" w:rsidRDefault="00EB2F90" w:rsidP="00F43408">
            <w:pPr>
              <w:spacing w:after="0" w:line="240" w:lineRule="auto"/>
              <w:jc w:val="center"/>
              <w:rPr>
                <w:rFonts w:ascii="Arial" w:hAnsi="Arial" w:cs="Arial"/>
                <w:sz w:val="18"/>
                <w:szCs w:val="18"/>
                <w:lang w:val="es-ES_tradnl"/>
              </w:rPr>
            </w:pPr>
            <w:r w:rsidRPr="006044D6">
              <w:rPr>
                <w:rFonts w:ascii="Arial" w:hAnsi="Arial" w:cs="Arial"/>
                <w:sz w:val="18"/>
                <w:szCs w:val="18"/>
                <w:lang w:val="es-ES_tradnl"/>
              </w:rPr>
              <w:t>Intermedia, de culminación y Ex Post</w:t>
            </w:r>
          </w:p>
        </w:tc>
        <w:tc>
          <w:tcPr>
            <w:tcW w:w="1701" w:type="dxa"/>
            <w:shd w:val="clear" w:color="auto" w:fill="auto"/>
            <w:vAlign w:val="center"/>
          </w:tcPr>
          <w:p w14:paraId="5C751E0F" w14:textId="77777777" w:rsidR="00EB2F90" w:rsidRPr="006044D6" w:rsidRDefault="00EB2F90" w:rsidP="00F43408">
            <w:pPr>
              <w:spacing w:after="0" w:line="240" w:lineRule="auto"/>
              <w:jc w:val="center"/>
              <w:rPr>
                <w:rFonts w:ascii="Arial" w:hAnsi="Arial" w:cs="Arial"/>
                <w:sz w:val="18"/>
                <w:szCs w:val="18"/>
                <w:lang w:val="es-ES_tradnl"/>
              </w:rPr>
            </w:pPr>
            <w:r w:rsidRPr="006044D6">
              <w:rPr>
                <w:rFonts w:ascii="Arial" w:hAnsi="Arial" w:cs="Arial"/>
                <w:sz w:val="18"/>
                <w:szCs w:val="18"/>
                <w:lang w:val="es-ES_tradnl"/>
              </w:rPr>
              <w:t>Reporte de consultora externa</w:t>
            </w:r>
          </w:p>
        </w:tc>
        <w:tc>
          <w:tcPr>
            <w:tcW w:w="1701" w:type="dxa"/>
            <w:shd w:val="clear" w:color="auto" w:fill="auto"/>
            <w:vAlign w:val="center"/>
          </w:tcPr>
          <w:p w14:paraId="140EFE51" w14:textId="77777777" w:rsidR="00EB2F90" w:rsidRPr="006044D6" w:rsidRDefault="00EB2F90" w:rsidP="00F43408">
            <w:pPr>
              <w:spacing w:after="0" w:line="240" w:lineRule="auto"/>
              <w:jc w:val="center"/>
              <w:rPr>
                <w:rFonts w:ascii="Arial" w:hAnsi="Arial" w:cs="Arial"/>
                <w:sz w:val="18"/>
                <w:szCs w:val="18"/>
                <w:lang w:val="es-ES_tradnl"/>
              </w:rPr>
            </w:pPr>
            <w:r w:rsidRPr="006044D6">
              <w:rPr>
                <w:rFonts w:ascii="Arial" w:hAnsi="Arial" w:cs="Arial"/>
                <w:sz w:val="18"/>
                <w:szCs w:val="18"/>
                <w:lang w:val="es-ES_tradnl"/>
              </w:rPr>
              <w:t xml:space="preserve">Cláusulas </w:t>
            </w:r>
            <w:r w:rsidRPr="006044D6">
              <w:rPr>
                <w:rFonts w:ascii="Arial" w:hAnsi="Arial" w:cs="Arial"/>
                <w:sz w:val="18"/>
                <w:szCs w:val="18"/>
                <w:highlight w:val="yellow"/>
                <w:lang w:val="es-ES_tradnl"/>
              </w:rPr>
              <w:t>XXX</w:t>
            </w:r>
            <w:r w:rsidRPr="006044D6">
              <w:rPr>
                <w:rFonts w:ascii="Arial" w:hAnsi="Arial" w:cs="Arial"/>
                <w:sz w:val="18"/>
                <w:szCs w:val="18"/>
                <w:lang w:val="es-ES_tradnl"/>
              </w:rPr>
              <w:t xml:space="preserve"> y </w:t>
            </w:r>
            <w:r w:rsidRPr="006044D6">
              <w:rPr>
                <w:rFonts w:ascii="Arial" w:hAnsi="Arial" w:cs="Arial"/>
                <w:sz w:val="18"/>
                <w:szCs w:val="18"/>
                <w:highlight w:val="yellow"/>
                <w:lang w:val="es-ES_tradnl"/>
              </w:rPr>
              <w:t>XXX</w:t>
            </w:r>
            <w:r w:rsidRPr="006044D6">
              <w:rPr>
                <w:rFonts w:ascii="Arial" w:hAnsi="Arial" w:cs="Arial"/>
                <w:sz w:val="18"/>
                <w:szCs w:val="18"/>
                <w:lang w:val="es-ES_tradnl"/>
              </w:rPr>
              <w:t xml:space="preserve"> del Capítulo V de las Estipulaciones Especiales</w:t>
            </w:r>
          </w:p>
        </w:tc>
        <w:tc>
          <w:tcPr>
            <w:tcW w:w="1701" w:type="dxa"/>
            <w:vMerge/>
            <w:shd w:val="clear" w:color="auto" w:fill="auto"/>
            <w:vAlign w:val="center"/>
          </w:tcPr>
          <w:p w14:paraId="1E3F2D3D" w14:textId="77777777" w:rsidR="00EB2F90" w:rsidRPr="006044D6" w:rsidRDefault="00EB2F90" w:rsidP="00F43408">
            <w:pPr>
              <w:spacing w:after="0" w:line="240" w:lineRule="auto"/>
              <w:rPr>
                <w:rFonts w:ascii="Arial" w:hAnsi="Arial" w:cs="Arial"/>
                <w:sz w:val="18"/>
                <w:szCs w:val="18"/>
                <w:lang w:val="es-ES_tradnl"/>
              </w:rPr>
            </w:pPr>
          </w:p>
        </w:tc>
      </w:tr>
    </w:tbl>
    <w:p w14:paraId="2907F569" w14:textId="77777777" w:rsidR="00EB2F90" w:rsidRPr="006044D6" w:rsidRDefault="00EB2F90" w:rsidP="00EB2F90">
      <w:pPr>
        <w:spacing w:after="0" w:line="240" w:lineRule="auto"/>
        <w:rPr>
          <w:rFonts w:ascii="Arial" w:hAnsi="Arial" w:cs="Arial"/>
          <w:i/>
          <w:sz w:val="16"/>
          <w:szCs w:val="16"/>
          <w:lang w:val="es-ES_tradnl"/>
        </w:rPr>
      </w:pPr>
      <w:r w:rsidRPr="006044D6">
        <w:rPr>
          <w:rFonts w:ascii="Arial" w:hAnsi="Arial" w:cs="Arial"/>
          <w:i/>
          <w:sz w:val="16"/>
          <w:szCs w:val="16"/>
          <w:lang w:val="es-ES_tradnl"/>
        </w:rPr>
        <w:t>Fuente: Elaboración propia.</w:t>
      </w:r>
      <w:r w:rsidRPr="006044D6">
        <w:rPr>
          <w:rFonts w:ascii="Arial" w:hAnsi="Arial" w:cs="Arial"/>
          <w:sz w:val="28"/>
          <w:szCs w:val="28"/>
          <w:lang w:val="es-ES_tradnl"/>
        </w:rPr>
        <w:t xml:space="preserve">        </w:t>
      </w:r>
    </w:p>
    <w:p w14:paraId="315E9064" w14:textId="77777777" w:rsidR="00EB2F90" w:rsidRPr="006044D6" w:rsidRDefault="00EB2F90" w:rsidP="00EB2F90">
      <w:pPr>
        <w:rPr>
          <w:rFonts w:ascii="Arial" w:hAnsi="Arial" w:cs="Arial"/>
          <w:lang w:val="es-ES_tradnl"/>
        </w:rPr>
      </w:pPr>
    </w:p>
    <w:p w14:paraId="13D61E9A" w14:textId="77777777" w:rsidR="00641FAB" w:rsidRPr="006044D6" w:rsidRDefault="00641FAB" w:rsidP="00641FAB">
      <w:pPr>
        <w:pStyle w:val="Heading1"/>
        <w:rPr>
          <w:rFonts w:ascii="Arial" w:hAnsi="Arial" w:cs="Arial"/>
          <w:lang w:val="es-ES_tradnl"/>
        </w:rPr>
      </w:pPr>
      <w:bookmarkStart w:id="213" w:name="_Toc510509278"/>
      <w:bookmarkStart w:id="214" w:name="_Toc528055167"/>
      <w:r w:rsidRPr="006044D6">
        <w:rPr>
          <w:rFonts w:ascii="Arial" w:hAnsi="Arial" w:cs="Arial"/>
          <w:lang w:val="es-ES_tradnl"/>
        </w:rPr>
        <w:t>CAPITULO 9: CONTROL DE LA OPERACIÓN DEL PROYECTO</w:t>
      </w:r>
      <w:bookmarkEnd w:id="213"/>
      <w:bookmarkEnd w:id="214"/>
    </w:p>
    <w:p w14:paraId="52737CAE" w14:textId="77777777" w:rsidR="00641FAB" w:rsidRPr="006044D6" w:rsidRDefault="00641FAB" w:rsidP="00845EC4">
      <w:pPr>
        <w:pStyle w:val="Heading2"/>
        <w:rPr>
          <w:rFonts w:ascii="Arial" w:hAnsi="Arial" w:cs="Arial"/>
          <w:lang w:val="es-ES_tradnl"/>
        </w:rPr>
      </w:pPr>
      <w:bookmarkStart w:id="215" w:name="_Toc490729289"/>
      <w:bookmarkStart w:id="216" w:name="_Toc528055168"/>
      <w:r w:rsidRPr="006044D6">
        <w:rPr>
          <w:rFonts w:ascii="Arial" w:hAnsi="Arial" w:cs="Arial"/>
          <w:lang w:val="es-ES_tradnl"/>
        </w:rPr>
        <w:t>Control Interno</w:t>
      </w:r>
      <w:bookmarkEnd w:id="215"/>
      <w:bookmarkEnd w:id="216"/>
    </w:p>
    <w:p w14:paraId="40EFCC89" w14:textId="77777777" w:rsidR="00641FAB" w:rsidRPr="006044D6" w:rsidRDefault="00641FAB" w:rsidP="00641FAB">
      <w:pPr>
        <w:spacing w:after="0" w:line="240" w:lineRule="auto"/>
        <w:jc w:val="both"/>
        <w:rPr>
          <w:rFonts w:ascii="Arial" w:hAnsi="Arial" w:cs="Arial"/>
          <w:lang w:val="es-ES_tradnl"/>
        </w:rPr>
      </w:pPr>
      <w:r w:rsidRPr="006044D6">
        <w:rPr>
          <w:rFonts w:ascii="Arial" w:hAnsi="Arial" w:cs="Arial"/>
          <w:lang w:val="es-ES_tradnl"/>
        </w:rPr>
        <w:t>La UE tiene la responsabilidad de establecer y mantener los sistemas administrativos de tal forma que:</w:t>
      </w:r>
    </w:p>
    <w:p w14:paraId="4A867943" w14:textId="77777777" w:rsidR="00641FAB" w:rsidRPr="006044D6" w:rsidRDefault="00641FAB" w:rsidP="00641FAB">
      <w:pPr>
        <w:spacing w:after="0" w:line="240" w:lineRule="auto"/>
        <w:jc w:val="both"/>
        <w:rPr>
          <w:rFonts w:ascii="Arial" w:hAnsi="Arial" w:cs="Arial"/>
          <w:lang w:val="es-ES_tradnl"/>
        </w:rPr>
      </w:pPr>
    </w:p>
    <w:p w14:paraId="23E6E2D9" w14:textId="77777777" w:rsidR="00641FAB" w:rsidRPr="006044D6" w:rsidRDefault="00641FAB" w:rsidP="00686A0C">
      <w:pPr>
        <w:pStyle w:val="ListParagraph"/>
        <w:numPr>
          <w:ilvl w:val="0"/>
          <w:numId w:val="41"/>
        </w:numPr>
        <w:spacing w:after="0" w:line="240" w:lineRule="auto"/>
        <w:jc w:val="both"/>
        <w:rPr>
          <w:rFonts w:ascii="Arial" w:hAnsi="Arial" w:cs="Arial"/>
          <w:lang w:val="es-ES_tradnl"/>
        </w:rPr>
      </w:pPr>
      <w:r w:rsidRPr="006044D6">
        <w:rPr>
          <w:rFonts w:ascii="Arial" w:hAnsi="Arial" w:cs="Arial"/>
          <w:lang w:val="es-ES_tradnl"/>
        </w:rPr>
        <w:t xml:space="preserve">Los fondos del </w:t>
      </w:r>
      <w:r w:rsidR="004C7FE9" w:rsidRPr="006044D6">
        <w:rPr>
          <w:rFonts w:ascii="Arial" w:hAnsi="Arial" w:cs="Arial"/>
          <w:lang w:val="es-ES_tradnl"/>
        </w:rPr>
        <w:t>Programa</w:t>
      </w:r>
      <w:r w:rsidRPr="006044D6">
        <w:rPr>
          <w:rFonts w:ascii="Arial" w:hAnsi="Arial" w:cs="Arial"/>
          <w:lang w:val="es-ES_tradnl"/>
        </w:rPr>
        <w:t xml:space="preserve"> se utilicen para sus propósitos y objetivos.</w:t>
      </w:r>
    </w:p>
    <w:p w14:paraId="6B995AB3" w14:textId="77777777" w:rsidR="00641FAB" w:rsidRPr="006044D6" w:rsidRDefault="00641FAB" w:rsidP="00686A0C">
      <w:pPr>
        <w:pStyle w:val="ListParagraph"/>
        <w:numPr>
          <w:ilvl w:val="0"/>
          <w:numId w:val="41"/>
        </w:numPr>
        <w:spacing w:after="0" w:line="240" w:lineRule="auto"/>
        <w:jc w:val="both"/>
        <w:rPr>
          <w:rFonts w:ascii="Arial" w:hAnsi="Arial" w:cs="Arial"/>
          <w:color w:val="000000"/>
          <w:lang w:val="es-ES_tradnl"/>
        </w:rPr>
      </w:pPr>
      <w:r w:rsidRPr="006044D6">
        <w:rPr>
          <w:rFonts w:ascii="Arial" w:hAnsi="Arial" w:cs="Arial"/>
          <w:lang w:val="es-ES_tradnl"/>
        </w:rPr>
        <w:t xml:space="preserve">Las actividades </w:t>
      </w:r>
      <w:r w:rsidRPr="006044D6">
        <w:rPr>
          <w:rFonts w:ascii="Arial" w:hAnsi="Arial" w:cs="Arial"/>
          <w:color w:val="000000"/>
          <w:lang w:val="es-ES_tradnl"/>
        </w:rPr>
        <w:t xml:space="preserve">del </w:t>
      </w:r>
      <w:r w:rsidR="004C7FE9" w:rsidRPr="006044D6">
        <w:rPr>
          <w:rFonts w:ascii="Arial" w:hAnsi="Arial" w:cs="Arial"/>
          <w:color w:val="000000"/>
          <w:lang w:val="es-ES_tradnl"/>
        </w:rPr>
        <w:t>Programa</w:t>
      </w:r>
      <w:r w:rsidRPr="006044D6">
        <w:rPr>
          <w:rFonts w:ascii="Arial" w:hAnsi="Arial" w:cs="Arial"/>
          <w:color w:val="000000"/>
          <w:lang w:val="es-ES_tradnl"/>
        </w:rPr>
        <w:t xml:space="preserve"> sean autorizadas y documentadas de manera apropiada.</w:t>
      </w:r>
    </w:p>
    <w:p w14:paraId="753963E2" w14:textId="77777777" w:rsidR="00641FAB" w:rsidRPr="006044D6" w:rsidRDefault="00641FAB" w:rsidP="00686A0C">
      <w:pPr>
        <w:pStyle w:val="ListParagraph"/>
        <w:numPr>
          <w:ilvl w:val="0"/>
          <w:numId w:val="41"/>
        </w:numPr>
        <w:spacing w:after="0" w:line="240" w:lineRule="auto"/>
        <w:jc w:val="both"/>
        <w:rPr>
          <w:rFonts w:ascii="Arial" w:hAnsi="Arial" w:cs="Arial"/>
          <w:lang w:val="es-ES_tradnl"/>
        </w:rPr>
      </w:pPr>
      <w:r w:rsidRPr="006044D6">
        <w:rPr>
          <w:rFonts w:ascii="Arial" w:hAnsi="Arial" w:cs="Arial"/>
          <w:color w:val="000000"/>
          <w:lang w:val="es-ES_tradnl"/>
        </w:rPr>
        <w:t>Las transacciones se ejecutan conforme al Contrato de Préstamo y serán registradas adecuadamente a fin de facilitar la preparación</w:t>
      </w:r>
      <w:r w:rsidRPr="006044D6">
        <w:rPr>
          <w:rFonts w:ascii="Arial" w:hAnsi="Arial" w:cs="Arial"/>
          <w:lang w:val="es-ES_tradnl"/>
        </w:rPr>
        <w:t xml:space="preserve"> de información financiera y no financiera confiable y oportuna.</w:t>
      </w:r>
    </w:p>
    <w:p w14:paraId="35B9D3CE" w14:textId="77777777" w:rsidR="00641FAB" w:rsidRPr="006044D6" w:rsidRDefault="00641FAB" w:rsidP="00686A0C">
      <w:pPr>
        <w:pStyle w:val="ListParagraph"/>
        <w:numPr>
          <w:ilvl w:val="0"/>
          <w:numId w:val="41"/>
        </w:numPr>
        <w:spacing w:after="0" w:line="240" w:lineRule="auto"/>
        <w:jc w:val="both"/>
        <w:rPr>
          <w:rFonts w:ascii="Arial" w:hAnsi="Arial" w:cs="Arial"/>
          <w:lang w:val="es-ES_tradnl"/>
        </w:rPr>
      </w:pPr>
      <w:r w:rsidRPr="006044D6">
        <w:rPr>
          <w:rFonts w:ascii="Arial" w:hAnsi="Arial" w:cs="Arial"/>
          <w:lang w:val="es-ES_tradnl"/>
        </w:rPr>
        <w:t xml:space="preserve">Los activos del </w:t>
      </w:r>
      <w:r w:rsidR="004C7FE9" w:rsidRPr="006044D6">
        <w:rPr>
          <w:rFonts w:ascii="Arial" w:hAnsi="Arial" w:cs="Arial"/>
          <w:lang w:val="es-ES_tradnl"/>
        </w:rPr>
        <w:t>Programa</w:t>
      </w:r>
      <w:r w:rsidRPr="006044D6">
        <w:rPr>
          <w:rFonts w:ascii="Arial" w:hAnsi="Arial" w:cs="Arial"/>
          <w:lang w:val="es-ES_tradnl"/>
        </w:rPr>
        <w:t xml:space="preserve"> están salvaguardados en forma adecuada.</w:t>
      </w:r>
    </w:p>
    <w:p w14:paraId="44EC372C" w14:textId="77777777" w:rsidR="00641FAB" w:rsidRPr="006044D6" w:rsidRDefault="00641FAB" w:rsidP="00845EC4">
      <w:pPr>
        <w:pStyle w:val="Heading2"/>
        <w:rPr>
          <w:rFonts w:ascii="Arial" w:hAnsi="Arial" w:cs="Arial"/>
          <w:lang w:val="es-ES_tradnl"/>
        </w:rPr>
      </w:pPr>
      <w:bookmarkStart w:id="217" w:name="_Toc429673873"/>
      <w:bookmarkStart w:id="218" w:name="_Toc490729306"/>
      <w:bookmarkStart w:id="219" w:name="_Toc528055169"/>
      <w:r w:rsidRPr="006044D6">
        <w:rPr>
          <w:rFonts w:ascii="Arial" w:hAnsi="Arial" w:cs="Arial"/>
          <w:lang w:val="es-ES_tradnl"/>
        </w:rPr>
        <w:t>Auditoría Financiera</w:t>
      </w:r>
      <w:bookmarkEnd w:id="217"/>
      <w:bookmarkEnd w:id="218"/>
      <w:bookmarkEnd w:id="219"/>
    </w:p>
    <w:p w14:paraId="61595233" w14:textId="77777777" w:rsidR="00641FAB" w:rsidRPr="006044D6" w:rsidRDefault="00641FAB" w:rsidP="00641FAB">
      <w:pPr>
        <w:spacing w:after="0" w:line="240" w:lineRule="auto"/>
        <w:jc w:val="both"/>
        <w:rPr>
          <w:rFonts w:ascii="Arial" w:hAnsi="Arial" w:cs="Arial"/>
          <w:lang w:val="es-ES_tradnl"/>
        </w:rPr>
      </w:pPr>
      <w:r w:rsidRPr="006044D6">
        <w:rPr>
          <w:rFonts w:ascii="Arial" w:hAnsi="Arial" w:cs="Arial"/>
          <w:lang w:val="es-ES_tradnl"/>
        </w:rPr>
        <w:t>La UE</w:t>
      </w:r>
      <w:r w:rsidR="004C7FE9" w:rsidRPr="006044D6">
        <w:rPr>
          <w:rFonts w:ascii="Arial" w:hAnsi="Arial" w:cs="Arial"/>
          <w:lang w:val="es-ES_tradnl"/>
        </w:rPr>
        <w:t>P</w:t>
      </w:r>
      <w:r w:rsidRPr="006044D6">
        <w:rPr>
          <w:rFonts w:ascii="Arial" w:hAnsi="Arial" w:cs="Arial"/>
          <w:lang w:val="es-ES_tradnl"/>
        </w:rPr>
        <w:t xml:space="preserve"> deberá efectuar las gestiones y trámites necesarios a efectos que la CGR le permita realizar el proceso de selección y contratar los servicios de auditoría de acuerdo con lo indicado en el Instructivo de Informes Financieros y Auditoría Externa de las Operaciones Financiadas por el BID y conforme los plazos señalados en el Contrato de Préstamo.</w:t>
      </w:r>
    </w:p>
    <w:p w14:paraId="3AB35375" w14:textId="77777777" w:rsidR="00641FAB" w:rsidRPr="006044D6" w:rsidRDefault="00641FAB" w:rsidP="00641FAB">
      <w:pPr>
        <w:spacing w:after="0" w:line="240" w:lineRule="auto"/>
        <w:ind w:left="567"/>
        <w:jc w:val="both"/>
        <w:rPr>
          <w:rFonts w:ascii="Arial" w:hAnsi="Arial" w:cs="Arial"/>
          <w:lang w:val="es-ES_tradnl"/>
        </w:rPr>
      </w:pPr>
    </w:p>
    <w:p w14:paraId="0C957CAF" w14:textId="77777777" w:rsidR="00641FAB" w:rsidRPr="006044D6" w:rsidRDefault="00641FAB" w:rsidP="00641FAB">
      <w:pPr>
        <w:spacing w:after="0" w:line="240" w:lineRule="auto"/>
        <w:jc w:val="both"/>
        <w:rPr>
          <w:rFonts w:ascii="Arial" w:hAnsi="Arial" w:cs="Arial"/>
          <w:lang w:val="es-ES_tradnl"/>
        </w:rPr>
      </w:pPr>
      <w:r w:rsidRPr="006044D6">
        <w:rPr>
          <w:rFonts w:ascii="Arial" w:hAnsi="Arial" w:cs="Arial"/>
          <w:lang w:val="es-ES_tradnl"/>
        </w:rPr>
        <w:t>La UE</w:t>
      </w:r>
      <w:r w:rsidR="004C7FE9" w:rsidRPr="006044D6">
        <w:rPr>
          <w:rFonts w:ascii="Arial" w:hAnsi="Arial" w:cs="Arial"/>
          <w:lang w:val="es-ES_tradnl"/>
        </w:rPr>
        <w:t>P</w:t>
      </w:r>
      <w:r w:rsidRPr="006044D6">
        <w:rPr>
          <w:rFonts w:ascii="Arial" w:hAnsi="Arial" w:cs="Arial"/>
          <w:lang w:val="es-ES_tradnl"/>
        </w:rPr>
        <w:t xml:space="preserve"> permitirá que los auditores externos designados tengan acceso, a toda la documentación, sistemas de gestión financiera y personal involucrado.</w:t>
      </w:r>
    </w:p>
    <w:p w14:paraId="5DDCFC7F" w14:textId="77777777" w:rsidR="00641FAB" w:rsidRPr="006044D6" w:rsidRDefault="00641FAB" w:rsidP="00641FAB">
      <w:pPr>
        <w:spacing w:after="0" w:line="240" w:lineRule="auto"/>
        <w:jc w:val="both"/>
        <w:rPr>
          <w:rFonts w:ascii="Arial" w:hAnsi="Arial" w:cs="Arial"/>
          <w:lang w:val="es-ES_tradnl"/>
        </w:rPr>
      </w:pPr>
    </w:p>
    <w:p w14:paraId="01CF7373" w14:textId="77777777" w:rsidR="00641FAB" w:rsidRPr="006044D6" w:rsidRDefault="004C7FE9" w:rsidP="00641FAB">
      <w:pPr>
        <w:spacing w:after="0" w:line="240" w:lineRule="auto"/>
        <w:jc w:val="both"/>
        <w:rPr>
          <w:rFonts w:ascii="Arial" w:hAnsi="Arial" w:cs="Arial"/>
          <w:lang w:val="es-ES_tradnl"/>
        </w:rPr>
      </w:pPr>
      <w:r w:rsidRPr="006044D6">
        <w:rPr>
          <w:rFonts w:ascii="Arial" w:hAnsi="Arial" w:cs="Arial"/>
          <w:lang w:val="es-ES_tradnl"/>
        </w:rPr>
        <w:t xml:space="preserve">La </w:t>
      </w:r>
      <w:r w:rsidR="001138ED" w:rsidRPr="006044D6">
        <w:rPr>
          <w:rFonts w:ascii="Arial" w:hAnsi="Arial" w:cs="Arial"/>
          <w:lang w:val="es-ES_tradnl"/>
        </w:rPr>
        <w:t>Contraloría</w:t>
      </w:r>
      <w:r w:rsidRPr="006044D6">
        <w:rPr>
          <w:rFonts w:ascii="Arial" w:hAnsi="Arial" w:cs="Arial"/>
          <w:lang w:val="es-ES_tradnl"/>
        </w:rPr>
        <w:t xml:space="preserve"> General de la </w:t>
      </w:r>
      <w:r w:rsidR="001138ED" w:rsidRPr="006044D6">
        <w:rPr>
          <w:rFonts w:ascii="Arial" w:hAnsi="Arial" w:cs="Arial"/>
          <w:lang w:val="es-ES_tradnl"/>
        </w:rPr>
        <w:t>República</w:t>
      </w:r>
      <w:r w:rsidRPr="006044D6">
        <w:rPr>
          <w:rFonts w:ascii="Arial" w:hAnsi="Arial" w:cs="Arial"/>
          <w:lang w:val="es-ES_tradnl"/>
        </w:rPr>
        <w:t xml:space="preserve"> (CGR)</w:t>
      </w:r>
      <w:r w:rsidR="00641FAB" w:rsidRPr="006044D6">
        <w:rPr>
          <w:rFonts w:ascii="Arial" w:hAnsi="Arial" w:cs="Arial"/>
          <w:lang w:val="es-ES_tradnl"/>
        </w:rPr>
        <w:t xml:space="preserve"> recibirá copia de los informes de auditoría externa</w:t>
      </w:r>
      <w:r w:rsidRPr="006044D6">
        <w:rPr>
          <w:rFonts w:ascii="Arial" w:hAnsi="Arial" w:cs="Arial"/>
          <w:lang w:val="es-ES_tradnl"/>
        </w:rPr>
        <w:t>.</w:t>
      </w:r>
    </w:p>
    <w:p w14:paraId="0E8CB80E" w14:textId="77777777" w:rsidR="004C7FE9" w:rsidRPr="006044D6" w:rsidRDefault="004C7FE9" w:rsidP="00641FAB">
      <w:pPr>
        <w:spacing w:after="0" w:line="240" w:lineRule="auto"/>
        <w:jc w:val="both"/>
        <w:rPr>
          <w:rFonts w:ascii="Arial" w:hAnsi="Arial" w:cs="Arial"/>
          <w:lang w:val="es-ES_tradnl"/>
        </w:rPr>
      </w:pPr>
    </w:p>
    <w:p w14:paraId="477DAA2F" w14:textId="77777777" w:rsidR="00641FAB" w:rsidRPr="006044D6" w:rsidRDefault="00641FAB" w:rsidP="00845EC4">
      <w:pPr>
        <w:pStyle w:val="Heading2"/>
        <w:rPr>
          <w:rFonts w:ascii="Arial" w:hAnsi="Arial" w:cs="Arial"/>
          <w:lang w:val="es-ES_tradnl"/>
        </w:rPr>
      </w:pPr>
      <w:bookmarkStart w:id="220" w:name="_Toc528055170"/>
      <w:r w:rsidRPr="006044D6">
        <w:rPr>
          <w:rFonts w:ascii="Arial" w:hAnsi="Arial" w:cs="Arial"/>
          <w:lang w:val="es-ES_tradnl"/>
        </w:rPr>
        <w:t>Archivo documentario</w:t>
      </w:r>
      <w:bookmarkEnd w:id="220"/>
    </w:p>
    <w:p w14:paraId="237C9009" w14:textId="77777777" w:rsidR="00641FAB" w:rsidRPr="006044D6" w:rsidRDefault="00641FAB" w:rsidP="00641FAB">
      <w:pPr>
        <w:pStyle w:val="ListParagraph"/>
        <w:spacing w:after="0" w:line="240" w:lineRule="auto"/>
        <w:ind w:left="0"/>
        <w:jc w:val="both"/>
        <w:rPr>
          <w:rFonts w:ascii="Arial" w:hAnsi="Arial" w:cs="Arial"/>
          <w:lang w:val="es-ES_tradnl"/>
        </w:rPr>
      </w:pPr>
      <w:r w:rsidRPr="006044D6">
        <w:rPr>
          <w:rFonts w:ascii="Arial" w:hAnsi="Arial" w:cs="Arial"/>
          <w:lang w:val="es-ES_tradnl"/>
        </w:rPr>
        <w:t>El archivo de la documentación que sustenta la gestión de la UE</w:t>
      </w:r>
      <w:r w:rsidR="004C7FE9" w:rsidRPr="006044D6">
        <w:rPr>
          <w:rFonts w:ascii="Arial" w:hAnsi="Arial" w:cs="Arial"/>
          <w:lang w:val="es-ES_tradnl"/>
        </w:rPr>
        <w:t>P</w:t>
      </w:r>
      <w:r w:rsidRPr="006044D6">
        <w:rPr>
          <w:rFonts w:ascii="Arial" w:hAnsi="Arial" w:cs="Arial"/>
          <w:lang w:val="es-ES_tradnl"/>
        </w:rPr>
        <w:t xml:space="preserve"> estará a cargo de las áreas correspondientes que generan los documentos.</w:t>
      </w:r>
    </w:p>
    <w:p w14:paraId="7CAE6E0D" w14:textId="77777777" w:rsidR="00641FAB" w:rsidRPr="006044D6" w:rsidRDefault="00641FAB" w:rsidP="00641FAB">
      <w:pPr>
        <w:pStyle w:val="ListParagraph"/>
        <w:spacing w:after="0" w:line="240" w:lineRule="auto"/>
        <w:ind w:left="0"/>
        <w:jc w:val="both"/>
        <w:rPr>
          <w:rFonts w:ascii="Arial" w:hAnsi="Arial" w:cs="Arial"/>
          <w:lang w:val="es-ES_tradnl"/>
        </w:rPr>
      </w:pPr>
    </w:p>
    <w:p w14:paraId="4AC0DF2F" w14:textId="77777777" w:rsidR="00641FAB" w:rsidRPr="006044D6" w:rsidRDefault="00641FAB" w:rsidP="00641FAB">
      <w:pPr>
        <w:pStyle w:val="ListParagraph"/>
        <w:spacing w:after="0" w:line="240" w:lineRule="auto"/>
        <w:ind w:left="0"/>
        <w:jc w:val="both"/>
        <w:rPr>
          <w:rFonts w:ascii="Arial" w:hAnsi="Arial" w:cs="Arial"/>
          <w:lang w:val="es-ES_tradnl"/>
        </w:rPr>
      </w:pPr>
      <w:r w:rsidRPr="006044D6">
        <w:rPr>
          <w:rFonts w:ascii="Arial" w:hAnsi="Arial" w:cs="Arial"/>
          <w:lang w:val="es-ES_tradnl"/>
        </w:rPr>
        <w:t>Para definir el detalle de la custodia y responsabilidades de los documentos, la Coordinación General emitirá la directiva correspondiente.</w:t>
      </w:r>
    </w:p>
    <w:p w14:paraId="643EEEA8" w14:textId="77777777" w:rsidR="00641FAB" w:rsidRPr="006044D6" w:rsidRDefault="00641FAB" w:rsidP="00641FAB">
      <w:pPr>
        <w:pStyle w:val="ListParagraph"/>
        <w:spacing w:after="0" w:line="240" w:lineRule="auto"/>
        <w:ind w:left="0"/>
        <w:rPr>
          <w:rFonts w:ascii="Arial" w:hAnsi="Arial" w:cs="Arial"/>
          <w:lang w:val="es-ES_tradnl"/>
        </w:rPr>
      </w:pPr>
    </w:p>
    <w:p w14:paraId="5D56820A" w14:textId="77777777" w:rsidR="00641FAB" w:rsidRPr="006044D6" w:rsidRDefault="00641FAB" w:rsidP="00845EC4">
      <w:pPr>
        <w:pStyle w:val="Heading2"/>
        <w:rPr>
          <w:rFonts w:ascii="Arial" w:hAnsi="Arial" w:cs="Arial"/>
          <w:lang w:val="es-ES_tradnl"/>
        </w:rPr>
      </w:pPr>
      <w:bookmarkStart w:id="221" w:name="_Toc528055171"/>
      <w:r w:rsidRPr="006044D6">
        <w:rPr>
          <w:rFonts w:ascii="Arial" w:hAnsi="Arial" w:cs="Arial"/>
          <w:lang w:val="es-ES_tradnl"/>
        </w:rPr>
        <w:t>Inventario de bienes</w:t>
      </w:r>
      <w:bookmarkEnd w:id="221"/>
    </w:p>
    <w:p w14:paraId="3748C56C" w14:textId="77777777" w:rsidR="00641FAB" w:rsidRPr="006044D6" w:rsidRDefault="00641FAB" w:rsidP="00641FAB">
      <w:pPr>
        <w:spacing w:after="0" w:line="240" w:lineRule="auto"/>
        <w:jc w:val="both"/>
        <w:rPr>
          <w:rFonts w:ascii="Arial" w:hAnsi="Arial" w:cs="Arial"/>
          <w:lang w:val="es-ES_tradnl"/>
        </w:rPr>
      </w:pPr>
      <w:bookmarkStart w:id="222" w:name="_Toc429673838"/>
      <w:r w:rsidRPr="006044D6">
        <w:rPr>
          <w:rFonts w:ascii="Arial" w:hAnsi="Arial" w:cs="Arial"/>
          <w:lang w:val="es-ES_tradnl"/>
        </w:rPr>
        <w:t>La UE</w:t>
      </w:r>
      <w:r w:rsidR="004C7FE9" w:rsidRPr="006044D6">
        <w:rPr>
          <w:rFonts w:ascii="Arial" w:hAnsi="Arial" w:cs="Arial"/>
          <w:lang w:val="es-ES_tradnl"/>
        </w:rPr>
        <w:t>P</w:t>
      </w:r>
      <w:r w:rsidRPr="006044D6">
        <w:rPr>
          <w:rFonts w:ascii="Arial" w:hAnsi="Arial" w:cs="Arial"/>
          <w:lang w:val="es-ES_tradnl"/>
        </w:rPr>
        <w:t xml:space="preserve"> a través de la </w:t>
      </w:r>
      <w:r w:rsidR="001138ED" w:rsidRPr="006044D6">
        <w:rPr>
          <w:rFonts w:ascii="Arial" w:hAnsi="Arial" w:cs="Arial"/>
          <w:lang w:val="es-ES_tradnl"/>
        </w:rPr>
        <w:t>DAF llevará</w:t>
      </w:r>
      <w:r w:rsidRPr="006044D6">
        <w:rPr>
          <w:rFonts w:ascii="Arial" w:hAnsi="Arial" w:cs="Arial"/>
          <w:lang w:val="es-ES_tradnl"/>
        </w:rPr>
        <w:t xml:space="preserve"> un registro patrimonial de las compras efectuadas para facilitar la codificación e identificación de su naturaleza, ubicación, fecha, costo de adquisición y depreciación, con el propósito de contar con información que facilite la toma de decisiones para su reposición, utilización, reparación mantenimiento o descargo, conforme a la normatividad </w:t>
      </w:r>
      <w:bookmarkEnd w:id="222"/>
      <w:r w:rsidRPr="006044D6">
        <w:rPr>
          <w:rFonts w:ascii="Arial" w:hAnsi="Arial" w:cs="Arial"/>
          <w:lang w:val="es-ES_tradnl"/>
        </w:rPr>
        <w:t>de la Superintendencia de Bienes Nacionales.</w:t>
      </w:r>
    </w:p>
    <w:p w14:paraId="7DCA81F1" w14:textId="77777777" w:rsidR="00641FAB" w:rsidRPr="006044D6" w:rsidRDefault="00641FAB" w:rsidP="00641FAB">
      <w:pPr>
        <w:spacing w:after="0" w:line="240" w:lineRule="auto"/>
        <w:rPr>
          <w:rFonts w:ascii="Arial" w:hAnsi="Arial" w:cs="Arial"/>
          <w:lang w:val="es-ES_tradnl"/>
        </w:rPr>
      </w:pPr>
    </w:p>
    <w:p w14:paraId="5CE80637" w14:textId="77777777" w:rsidR="00641FAB" w:rsidRPr="006044D6" w:rsidRDefault="00641FAB" w:rsidP="00845EC4">
      <w:pPr>
        <w:pStyle w:val="Heading2"/>
        <w:rPr>
          <w:rFonts w:ascii="Arial" w:hAnsi="Arial" w:cs="Arial"/>
          <w:lang w:val="es-ES_tradnl"/>
        </w:rPr>
      </w:pPr>
      <w:bookmarkStart w:id="223" w:name="_Toc528055172"/>
      <w:r w:rsidRPr="006044D6">
        <w:rPr>
          <w:rFonts w:ascii="Arial" w:hAnsi="Arial" w:cs="Arial"/>
          <w:lang w:val="es-ES_tradnl"/>
        </w:rPr>
        <w:t>Liquidación y cierre del P</w:t>
      </w:r>
      <w:r w:rsidR="004C7FE9" w:rsidRPr="006044D6">
        <w:rPr>
          <w:rFonts w:ascii="Arial" w:hAnsi="Arial" w:cs="Arial"/>
          <w:lang w:val="es-ES_tradnl"/>
        </w:rPr>
        <w:t>rograma</w:t>
      </w:r>
      <w:bookmarkEnd w:id="223"/>
    </w:p>
    <w:p w14:paraId="4F2D34AE" w14:textId="77777777" w:rsidR="00641FAB" w:rsidRPr="006044D6" w:rsidRDefault="00641FAB" w:rsidP="00641FAB">
      <w:pPr>
        <w:tabs>
          <w:tab w:val="left" w:pos="567"/>
          <w:tab w:val="left" w:pos="1418"/>
        </w:tabs>
        <w:spacing w:after="0" w:line="240" w:lineRule="auto"/>
        <w:rPr>
          <w:rFonts w:ascii="Arial" w:hAnsi="Arial" w:cs="Arial"/>
          <w:lang w:val="es-ES_tradnl"/>
        </w:rPr>
      </w:pPr>
      <w:r w:rsidRPr="006044D6">
        <w:rPr>
          <w:rFonts w:ascii="Arial" w:hAnsi="Arial" w:cs="Arial"/>
          <w:lang w:val="es-ES_tradnl"/>
        </w:rPr>
        <w:t xml:space="preserve">Una vez concluidas las actividades del </w:t>
      </w:r>
      <w:r w:rsidR="004C7FE9" w:rsidRPr="006044D6">
        <w:rPr>
          <w:rFonts w:ascii="Arial" w:hAnsi="Arial" w:cs="Arial"/>
          <w:lang w:val="es-ES_tradnl"/>
        </w:rPr>
        <w:t>Programa</w:t>
      </w:r>
      <w:r w:rsidRPr="006044D6">
        <w:rPr>
          <w:rFonts w:ascii="Arial" w:hAnsi="Arial" w:cs="Arial"/>
          <w:lang w:val="es-ES_tradnl"/>
        </w:rPr>
        <w:t xml:space="preserve"> se procederá a la liquidación de los saldos del financiamiento del BID y elaborar el informe final a ser remitido al BID, para su no objeción.</w:t>
      </w:r>
    </w:p>
    <w:p w14:paraId="144AD865" w14:textId="77777777" w:rsidR="00641FAB" w:rsidRPr="006044D6" w:rsidRDefault="00641FAB" w:rsidP="00641FAB">
      <w:pPr>
        <w:pStyle w:val="ListParagraph"/>
        <w:spacing w:after="0" w:line="240" w:lineRule="auto"/>
        <w:ind w:left="0"/>
        <w:rPr>
          <w:rFonts w:ascii="Arial" w:hAnsi="Arial" w:cs="Arial"/>
          <w:lang w:val="es-ES_tradnl"/>
        </w:rPr>
      </w:pPr>
    </w:p>
    <w:p w14:paraId="165C64B9" w14:textId="77777777" w:rsidR="00641FAB" w:rsidRPr="006044D6" w:rsidRDefault="00641FAB" w:rsidP="00845EC4">
      <w:pPr>
        <w:pStyle w:val="Heading2"/>
        <w:rPr>
          <w:rFonts w:ascii="Arial" w:hAnsi="Arial" w:cs="Arial"/>
          <w:lang w:val="es-ES_tradnl"/>
        </w:rPr>
      </w:pPr>
      <w:bookmarkStart w:id="224" w:name="_Toc528055173"/>
      <w:r w:rsidRPr="006044D6">
        <w:rPr>
          <w:rFonts w:ascii="Arial" w:hAnsi="Arial" w:cs="Arial"/>
          <w:lang w:val="es-ES_tradnl"/>
        </w:rPr>
        <w:t>Salvaguardas</w:t>
      </w:r>
      <w:bookmarkEnd w:id="224"/>
    </w:p>
    <w:p w14:paraId="5BE32CB9" w14:textId="77777777" w:rsidR="00641FAB" w:rsidRPr="006044D6" w:rsidRDefault="00641FAB" w:rsidP="00641FAB">
      <w:pPr>
        <w:pStyle w:val="ListParagraph"/>
        <w:spacing w:after="0" w:line="240" w:lineRule="auto"/>
        <w:ind w:left="0"/>
        <w:jc w:val="both"/>
        <w:rPr>
          <w:rFonts w:ascii="Arial" w:hAnsi="Arial" w:cs="Arial"/>
          <w:lang w:val="es-ES_tradnl"/>
        </w:rPr>
      </w:pPr>
      <w:r w:rsidRPr="006044D6">
        <w:rPr>
          <w:rFonts w:ascii="Arial" w:hAnsi="Arial" w:cs="Arial"/>
          <w:lang w:val="es-ES_tradnl"/>
        </w:rPr>
        <w:t>El proyecto no financia actividades que tengan un impacto ambiental y/o social negativo, por lo que no se prevén riesgos socioambientales.</w:t>
      </w:r>
    </w:p>
    <w:p w14:paraId="3537A7A0" w14:textId="77777777" w:rsidR="00EB2F90" w:rsidRPr="006044D6" w:rsidRDefault="00EB2F90" w:rsidP="00EB2F90">
      <w:pPr>
        <w:rPr>
          <w:rFonts w:ascii="Arial" w:hAnsi="Arial" w:cs="Arial"/>
          <w:lang w:val="es-ES_tradnl"/>
        </w:rPr>
      </w:pPr>
    </w:p>
    <w:p w14:paraId="3326669D" w14:textId="77777777" w:rsidR="00641FAB" w:rsidRPr="006044D6" w:rsidRDefault="00641FAB" w:rsidP="00EB2F90">
      <w:pPr>
        <w:rPr>
          <w:rFonts w:ascii="Arial" w:hAnsi="Arial" w:cs="Arial"/>
          <w:lang w:val="es-ES_tradnl"/>
        </w:rPr>
      </w:pPr>
    </w:p>
    <w:p w14:paraId="75ABF156" w14:textId="77777777" w:rsidR="002A5E7B" w:rsidRPr="006044D6" w:rsidRDefault="002A5E7B" w:rsidP="004C7FE9">
      <w:pPr>
        <w:pStyle w:val="Heading1"/>
        <w:rPr>
          <w:rFonts w:ascii="Arial" w:hAnsi="Arial" w:cs="Arial"/>
          <w:lang w:val="es-ES_tradnl"/>
        </w:rPr>
        <w:sectPr w:rsidR="002A5E7B" w:rsidRPr="006044D6" w:rsidSect="002A5E7B">
          <w:pgSz w:w="11906" w:h="16838"/>
          <w:pgMar w:top="1417" w:right="1701" w:bottom="1417" w:left="1701" w:header="708" w:footer="708" w:gutter="0"/>
          <w:cols w:space="708"/>
          <w:docGrid w:linePitch="360"/>
        </w:sectPr>
      </w:pPr>
    </w:p>
    <w:p w14:paraId="633B656E" w14:textId="6EBD77DB" w:rsidR="006618F3" w:rsidRPr="006044D6" w:rsidRDefault="006618F3" w:rsidP="004C7FE9">
      <w:pPr>
        <w:pStyle w:val="Heading1"/>
        <w:rPr>
          <w:rFonts w:ascii="Arial" w:hAnsi="Arial" w:cs="Arial"/>
          <w:lang w:val="es-ES_tradnl"/>
        </w:rPr>
      </w:pPr>
      <w:bookmarkStart w:id="225" w:name="_Toc528055174"/>
      <w:r w:rsidRPr="006044D6">
        <w:rPr>
          <w:rFonts w:ascii="Arial" w:hAnsi="Arial" w:cs="Arial"/>
          <w:lang w:val="es-ES_tradnl"/>
        </w:rPr>
        <w:t>ANEXOS</w:t>
      </w:r>
      <w:bookmarkEnd w:id="225"/>
    </w:p>
    <w:p w14:paraId="78AF2957" w14:textId="77777777" w:rsidR="006618F3" w:rsidRPr="006044D6" w:rsidRDefault="006618F3" w:rsidP="006618F3">
      <w:pPr>
        <w:rPr>
          <w:rFonts w:ascii="Arial" w:hAnsi="Arial" w:cs="Arial"/>
          <w:lang w:val="es-ES_tradnl"/>
        </w:rPr>
      </w:pPr>
    </w:p>
    <w:p w14:paraId="1E75E2A0" w14:textId="77777777" w:rsidR="00976DEA" w:rsidRPr="006044D6" w:rsidRDefault="00976DEA" w:rsidP="006618F3">
      <w:pPr>
        <w:rPr>
          <w:rFonts w:ascii="Arial" w:hAnsi="Arial" w:cs="Arial"/>
          <w:lang w:val="es-ES_tradnl"/>
        </w:rPr>
      </w:pPr>
    </w:p>
    <w:sectPr w:rsidR="00976DEA" w:rsidRPr="006044D6" w:rsidSect="00E3361E">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12CB0A" w14:textId="77777777" w:rsidR="00B01BB8" w:rsidRDefault="00B01BB8" w:rsidP="001B541C">
      <w:pPr>
        <w:spacing w:after="0" w:line="240" w:lineRule="auto"/>
      </w:pPr>
      <w:r>
        <w:separator/>
      </w:r>
    </w:p>
  </w:endnote>
  <w:endnote w:type="continuationSeparator" w:id="0">
    <w:p w14:paraId="7A518C79" w14:textId="77777777" w:rsidR="00B01BB8" w:rsidRDefault="00B01BB8" w:rsidP="001B54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9B614F" w14:textId="77777777" w:rsidR="0036457A" w:rsidRDefault="003645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F9AA80" w14:textId="461C64DC" w:rsidR="0036457A" w:rsidRDefault="0036457A">
    <w:pPr>
      <w:pStyle w:val="Footer"/>
      <w:jc w:val="right"/>
    </w:pPr>
  </w:p>
  <w:p w14:paraId="4E0ECD1C" w14:textId="502A37A2" w:rsidR="0036457A" w:rsidDel="001B605C" w:rsidRDefault="0036457A">
    <w:pPr>
      <w:pStyle w:val="Footer"/>
      <w:rPr>
        <w:del w:id="1" w:author="Fernando Grafe" w:date="2018-10-22T08:36:00Z"/>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C1D0BC" w14:textId="77777777" w:rsidR="0036457A" w:rsidRDefault="0036457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069EBA" w14:textId="53E41051" w:rsidR="0036457A" w:rsidRDefault="0036457A">
    <w:pPr>
      <w:pStyle w:val="Footer"/>
      <w:jc w:val="right"/>
    </w:pPr>
  </w:p>
  <w:p w14:paraId="0D03FE38" w14:textId="77777777" w:rsidR="0036457A" w:rsidDel="001B605C" w:rsidRDefault="0036457A">
    <w:pPr>
      <w:pStyle w:val="Footer"/>
      <w:rPr>
        <w:del w:id="2" w:author="Fernando Grafe" w:date="2018-10-22T08:36:00Z"/>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E9C5B0" w14:textId="6001BD5C" w:rsidR="0036457A" w:rsidRDefault="0036457A">
    <w:pPr>
      <w:pStyle w:val="Footer"/>
      <w:jc w:val="right"/>
    </w:pPr>
  </w:p>
  <w:p w14:paraId="7051CF1F" w14:textId="77777777" w:rsidR="0036457A" w:rsidDel="001B605C" w:rsidRDefault="0036457A">
    <w:pPr>
      <w:pStyle w:val="Footer"/>
      <w:rPr>
        <w:del w:id="6" w:author="Fernando Grafe" w:date="2018-10-22T08:36:00Z"/>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9288165"/>
      <w:docPartObj>
        <w:docPartGallery w:val="Page Numbers (Bottom of Page)"/>
        <w:docPartUnique/>
      </w:docPartObj>
    </w:sdtPr>
    <w:sdtContent>
      <w:p w14:paraId="2DA25BF5" w14:textId="77777777" w:rsidR="0036457A" w:rsidRDefault="0036457A">
        <w:pPr>
          <w:pStyle w:val="Footer"/>
          <w:jc w:val="right"/>
        </w:pPr>
        <w:r>
          <w:fldChar w:fldCharType="begin"/>
        </w:r>
        <w:r>
          <w:instrText>PAGE   \* MERGEFORMAT</w:instrText>
        </w:r>
        <w:r>
          <w:fldChar w:fldCharType="separate"/>
        </w:r>
        <w:r>
          <w:t>2</w:t>
        </w:r>
        <w:r>
          <w:fldChar w:fldCharType="end"/>
        </w:r>
      </w:p>
    </w:sdtContent>
  </w:sdt>
  <w:p w14:paraId="48AE83BF" w14:textId="77777777" w:rsidR="0036457A" w:rsidRDefault="003645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2F6136" w14:textId="77777777" w:rsidR="00B01BB8" w:rsidRDefault="00B01BB8" w:rsidP="001B541C">
      <w:pPr>
        <w:spacing w:after="0" w:line="240" w:lineRule="auto"/>
      </w:pPr>
      <w:r>
        <w:separator/>
      </w:r>
    </w:p>
  </w:footnote>
  <w:footnote w:type="continuationSeparator" w:id="0">
    <w:p w14:paraId="197E6521" w14:textId="77777777" w:rsidR="00B01BB8" w:rsidRDefault="00B01BB8" w:rsidP="001B541C">
      <w:pPr>
        <w:spacing w:after="0" w:line="240" w:lineRule="auto"/>
      </w:pPr>
      <w:r>
        <w:continuationSeparator/>
      </w:r>
    </w:p>
  </w:footnote>
  <w:footnote w:id="1">
    <w:p w14:paraId="5334B5EE" w14:textId="501D69D3" w:rsidR="0036457A" w:rsidRPr="006044D6" w:rsidRDefault="0036457A">
      <w:pPr>
        <w:pStyle w:val="FootnoteText"/>
        <w:rPr>
          <w:rFonts w:ascii="Arial" w:hAnsi="Arial" w:cs="Arial"/>
          <w:sz w:val="18"/>
          <w:szCs w:val="18"/>
        </w:rPr>
      </w:pPr>
      <w:r w:rsidRPr="006044D6">
        <w:rPr>
          <w:rStyle w:val="FootnoteReference"/>
          <w:rFonts w:ascii="Arial" w:hAnsi="Arial" w:cs="Arial"/>
          <w:sz w:val="18"/>
          <w:szCs w:val="18"/>
        </w:rPr>
        <w:footnoteRef/>
      </w:r>
      <w:r w:rsidRPr="006044D6">
        <w:rPr>
          <w:rFonts w:ascii="Arial" w:hAnsi="Arial" w:cs="Arial"/>
          <w:sz w:val="18"/>
          <w:szCs w:val="18"/>
        </w:rPr>
        <w:t xml:space="preserve"> </w:t>
      </w:r>
      <w:r w:rsidRPr="006044D6">
        <w:rPr>
          <w:rFonts w:ascii="Arial" w:hAnsi="Arial" w:cs="Arial"/>
          <w:sz w:val="18"/>
          <w:szCs w:val="18"/>
          <w:lang w:val="es-PE"/>
        </w:rPr>
        <w:t xml:space="preserve">Para más detalles sobre las funciones e integración de este comité, se puede consultar la sección </w:t>
      </w:r>
      <w:r w:rsidRPr="006044D6">
        <w:rPr>
          <w:rFonts w:ascii="Arial" w:hAnsi="Arial" w:cs="Arial"/>
          <w:sz w:val="18"/>
          <w:szCs w:val="18"/>
          <w:lang w:val="es-PE"/>
        </w:rPr>
        <w:fldChar w:fldCharType="begin"/>
      </w:r>
      <w:r w:rsidRPr="006044D6">
        <w:rPr>
          <w:rFonts w:ascii="Arial" w:hAnsi="Arial" w:cs="Arial"/>
          <w:sz w:val="18"/>
          <w:szCs w:val="18"/>
          <w:lang w:val="es-PE"/>
        </w:rPr>
        <w:instrText xml:space="preserve"> REF _Ref528053530 \w \h </w:instrText>
      </w:r>
      <w:r w:rsidRPr="006044D6">
        <w:rPr>
          <w:rFonts w:ascii="Arial" w:hAnsi="Arial" w:cs="Arial"/>
          <w:sz w:val="18"/>
          <w:szCs w:val="18"/>
          <w:lang w:val="es-PE"/>
        </w:rPr>
      </w:r>
      <w:r w:rsidR="006044D6" w:rsidRPr="006044D6">
        <w:rPr>
          <w:rFonts w:ascii="Arial" w:hAnsi="Arial" w:cs="Arial"/>
          <w:sz w:val="18"/>
          <w:szCs w:val="18"/>
          <w:lang w:val="es-PE"/>
        </w:rPr>
        <w:instrText xml:space="preserve"> \* MERGEFORMAT </w:instrText>
      </w:r>
      <w:r w:rsidRPr="006044D6">
        <w:rPr>
          <w:rFonts w:ascii="Arial" w:hAnsi="Arial" w:cs="Arial"/>
          <w:sz w:val="18"/>
          <w:szCs w:val="18"/>
          <w:lang w:val="es-PE"/>
        </w:rPr>
        <w:fldChar w:fldCharType="separate"/>
      </w:r>
      <w:r w:rsidRPr="006044D6">
        <w:rPr>
          <w:rFonts w:ascii="Arial" w:hAnsi="Arial" w:cs="Arial"/>
          <w:sz w:val="18"/>
          <w:szCs w:val="18"/>
          <w:lang w:val="es-PE"/>
        </w:rPr>
        <w:t>4.1.2</w:t>
      </w:r>
      <w:r w:rsidRPr="006044D6">
        <w:rPr>
          <w:rFonts w:ascii="Arial" w:hAnsi="Arial" w:cs="Arial"/>
          <w:sz w:val="18"/>
          <w:szCs w:val="18"/>
          <w:lang w:val="es-PE"/>
        </w:rPr>
        <w:fldChar w:fldCharType="end"/>
      </w:r>
      <w:r w:rsidRPr="006044D6">
        <w:rPr>
          <w:rFonts w:ascii="Arial" w:hAnsi="Arial" w:cs="Arial"/>
          <w:sz w:val="18"/>
          <w:szCs w:val="18"/>
          <w:lang w:val="es-PE"/>
        </w:rPr>
        <w:t xml:space="preserve"> correspondiente a la gobernanza del componente 2.</w:t>
      </w:r>
    </w:p>
  </w:footnote>
  <w:footnote w:id="2">
    <w:p w14:paraId="3E47BECD" w14:textId="77777777" w:rsidR="0036457A" w:rsidRPr="006044D6" w:rsidRDefault="0036457A">
      <w:pPr>
        <w:pStyle w:val="FootnoteText"/>
        <w:rPr>
          <w:rFonts w:ascii="Arial" w:hAnsi="Arial" w:cs="Arial"/>
          <w:sz w:val="18"/>
          <w:szCs w:val="18"/>
          <w:lang w:val="es-PE"/>
        </w:rPr>
      </w:pPr>
      <w:r w:rsidRPr="006044D6">
        <w:rPr>
          <w:rStyle w:val="FootnoteReference"/>
          <w:rFonts w:ascii="Arial" w:hAnsi="Arial" w:cs="Arial"/>
          <w:sz w:val="18"/>
          <w:szCs w:val="18"/>
        </w:rPr>
        <w:footnoteRef/>
      </w:r>
      <w:r w:rsidRPr="006044D6">
        <w:rPr>
          <w:rFonts w:ascii="Arial" w:hAnsi="Arial" w:cs="Arial"/>
          <w:sz w:val="18"/>
          <w:szCs w:val="18"/>
        </w:rPr>
        <w:t xml:space="preserve"> http://www.mef.gob.pa/es/Documents/PEG%20PLAN%20ESTRATEGICO%20DE%20GOBIERNO%202015-2019.pdf</w:t>
      </w:r>
    </w:p>
  </w:footnote>
  <w:footnote w:id="3">
    <w:p w14:paraId="616FA160" w14:textId="16A23593" w:rsidR="0036457A" w:rsidRPr="006044D6" w:rsidRDefault="0036457A">
      <w:pPr>
        <w:pStyle w:val="FootnoteText"/>
        <w:rPr>
          <w:rFonts w:ascii="Arial" w:hAnsi="Arial" w:cs="Arial"/>
          <w:sz w:val="18"/>
          <w:szCs w:val="18"/>
          <w:lang w:val="es-PE"/>
        </w:rPr>
      </w:pPr>
      <w:r w:rsidRPr="006044D6">
        <w:rPr>
          <w:rStyle w:val="FootnoteReference"/>
          <w:rFonts w:ascii="Arial" w:hAnsi="Arial" w:cs="Arial"/>
          <w:sz w:val="18"/>
          <w:szCs w:val="18"/>
        </w:rPr>
        <w:footnoteRef/>
      </w:r>
      <w:r w:rsidRPr="006044D6">
        <w:rPr>
          <w:rFonts w:ascii="Arial" w:hAnsi="Arial" w:cs="Arial"/>
          <w:sz w:val="18"/>
          <w:szCs w:val="18"/>
        </w:rPr>
        <w:t xml:space="preserve"> </w:t>
      </w:r>
      <w:r w:rsidRPr="006044D6">
        <w:rPr>
          <w:rFonts w:ascii="Arial" w:hAnsi="Arial" w:cs="Arial"/>
          <w:sz w:val="18"/>
          <w:szCs w:val="18"/>
          <w:lang w:val="es-PE"/>
        </w:rPr>
        <w:t>Definidos en el presente ROP</w:t>
      </w:r>
      <w:r w:rsidR="006044D6">
        <w:rPr>
          <w:rFonts w:ascii="Arial" w:hAnsi="Arial" w:cs="Arial"/>
          <w:sz w:val="18"/>
          <w:szCs w:val="18"/>
          <w:lang w:val="es-PE"/>
        </w:rPr>
        <w:t>.</w:t>
      </w:r>
    </w:p>
  </w:footnote>
  <w:footnote w:id="4">
    <w:p w14:paraId="128ED717" w14:textId="67EDFE6C" w:rsidR="0036457A" w:rsidRPr="006044D6" w:rsidRDefault="0036457A">
      <w:pPr>
        <w:pStyle w:val="FootnoteText"/>
        <w:rPr>
          <w:rFonts w:ascii="Arial" w:hAnsi="Arial" w:cs="Arial"/>
          <w:sz w:val="18"/>
          <w:szCs w:val="18"/>
        </w:rPr>
      </w:pPr>
      <w:r w:rsidRPr="006044D6">
        <w:rPr>
          <w:rStyle w:val="FootnoteReference"/>
          <w:rFonts w:ascii="Arial" w:hAnsi="Arial" w:cs="Arial"/>
          <w:sz w:val="18"/>
          <w:szCs w:val="18"/>
        </w:rPr>
        <w:footnoteRef/>
      </w:r>
      <w:r w:rsidRPr="006044D6">
        <w:rPr>
          <w:rFonts w:ascii="Arial" w:hAnsi="Arial" w:cs="Arial"/>
          <w:sz w:val="18"/>
          <w:szCs w:val="18"/>
        </w:rPr>
        <w:t xml:space="preserve"> En coordinación con SEGLOG</w:t>
      </w:r>
      <w:r w:rsidR="006044D6">
        <w:rPr>
          <w:rFonts w:ascii="Arial" w:hAnsi="Arial" w:cs="Arial"/>
          <w:sz w:val="18"/>
          <w:szCs w:val="18"/>
        </w:rPr>
        <w:t>.</w:t>
      </w:r>
    </w:p>
  </w:footnote>
  <w:footnote w:id="5">
    <w:p w14:paraId="0CDE4076" w14:textId="77777777" w:rsidR="0036457A" w:rsidRPr="00DA7F73" w:rsidRDefault="0036457A">
      <w:pPr>
        <w:pStyle w:val="FootnoteText"/>
      </w:pPr>
      <w:r>
        <w:rPr>
          <w:rStyle w:val="FootnoteReference"/>
        </w:rPr>
        <w:footnoteRef/>
      </w:r>
      <w:r>
        <w:t xml:space="preserve"> </w:t>
      </w:r>
      <w:r w:rsidRPr="00DA7F73">
        <w:rPr>
          <w:sz w:val="14"/>
        </w:rPr>
        <w:t>Definidos en el presente ROP</w:t>
      </w:r>
    </w:p>
  </w:footnote>
  <w:footnote w:id="6">
    <w:p w14:paraId="455B9DB3" w14:textId="77777777" w:rsidR="0036457A" w:rsidRPr="006044D6" w:rsidRDefault="0036457A" w:rsidP="00F866A4">
      <w:pPr>
        <w:pBdr>
          <w:top w:val="nil"/>
          <w:left w:val="nil"/>
          <w:bottom w:val="nil"/>
          <w:right w:val="nil"/>
          <w:between w:val="nil"/>
        </w:pBdr>
        <w:spacing w:after="0"/>
        <w:ind w:left="270" w:hanging="270"/>
        <w:jc w:val="both"/>
        <w:rPr>
          <w:rFonts w:ascii="Arial" w:eastAsia="Arial" w:hAnsi="Arial" w:cs="Arial"/>
          <w:color w:val="000000"/>
          <w:sz w:val="18"/>
          <w:szCs w:val="18"/>
        </w:rPr>
      </w:pPr>
      <w:r w:rsidRPr="006044D6">
        <w:rPr>
          <w:rFonts w:ascii="Arial" w:hAnsi="Arial" w:cs="Arial"/>
          <w:sz w:val="18"/>
          <w:szCs w:val="18"/>
          <w:vertAlign w:val="superscript"/>
        </w:rPr>
        <w:footnoteRef/>
      </w:r>
      <w:r w:rsidRPr="006044D6">
        <w:rPr>
          <w:rFonts w:ascii="Arial" w:eastAsia="Arial" w:hAnsi="Arial" w:cs="Arial"/>
          <w:color w:val="000000"/>
          <w:sz w:val="18"/>
          <w:szCs w:val="18"/>
        </w:rPr>
        <w:t xml:space="preserve"> </w:t>
      </w:r>
      <w:r w:rsidRPr="006044D6">
        <w:rPr>
          <w:rFonts w:ascii="Arial" w:eastAsia="Arial" w:hAnsi="Arial" w:cs="Arial"/>
          <w:color w:val="000000"/>
          <w:sz w:val="18"/>
          <w:szCs w:val="18"/>
        </w:rPr>
        <w:tab/>
        <w:t>MEDUCA registra 102 IPT en el país.</w:t>
      </w:r>
    </w:p>
  </w:footnote>
  <w:footnote w:id="7">
    <w:p w14:paraId="66BDA3A8" w14:textId="07D155F6" w:rsidR="0036457A" w:rsidRPr="006044D6" w:rsidRDefault="0036457A" w:rsidP="00F866A4">
      <w:pPr>
        <w:keepNext/>
        <w:keepLines/>
        <w:pBdr>
          <w:top w:val="nil"/>
          <w:left w:val="nil"/>
          <w:bottom w:val="nil"/>
          <w:right w:val="nil"/>
          <w:between w:val="nil"/>
        </w:pBdr>
        <w:spacing w:after="0"/>
        <w:ind w:left="270" w:hanging="270"/>
        <w:jc w:val="both"/>
        <w:rPr>
          <w:rFonts w:ascii="Arial" w:eastAsia="Arial" w:hAnsi="Arial" w:cs="Arial"/>
          <w:sz w:val="18"/>
          <w:szCs w:val="18"/>
        </w:rPr>
      </w:pPr>
      <w:r w:rsidRPr="006044D6">
        <w:rPr>
          <w:rFonts w:ascii="Arial" w:hAnsi="Arial" w:cs="Arial"/>
          <w:sz w:val="18"/>
          <w:szCs w:val="18"/>
          <w:vertAlign w:val="superscript"/>
        </w:rPr>
        <w:footnoteRef/>
      </w:r>
      <w:r w:rsidRPr="006044D6">
        <w:rPr>
          <w:rFonts w:ascii="Arial" w:eastAsia="Arial" w:hAnsi="Arial" w:cs="Arial"/>
          <w:color w:val="000000"/>
          <w:sz w:val="18"/>
          <w:szCs w:val="18"/>
        </w:rPr>
        <w:t xml:space="preserve"> </w:t>
      </w:r>
      <w:r w:rsidRPr="006044D6">
        <w:rPr>
          <w:rFonts w:ascii="Arial" w:eastAsia="Arial" w:hAnsi="Arial" w:cs="Arial"/>
          <w:color w:val="000000"/>
          <w:sz w:val="18"/>
          <w:szCs w:val="18"/>
        </w:rPr>
        <w:tab/>
        <w:t>Se priorizarán los IPT de la RO y se escogerán en conjunto con MEDUCA, y son adicionales a los intervenidos por NEO Panamá. NEO no se implementó a nivel de ITS.</w:t>
      </w:r>
    </w:p>
  </w:footnote>
  <w:footnote w:id="8">
    <w:p w14:paraId="143C56C0" w14:textId="77777777" w:rsidR="0036457A" w:rsidRPr="006044D6" w:rsidRDefault="0036457A" w:rsidP="00F866A4">
      <w:pPr>
        <w:pBdr>
          <w:top w:val="nil"/>
          <w:left w:val="nil"/>
          <w:bottom w:val="nil"/>
          <w:right w:val="nil"/>
          <w:between w:val="nil"/>
        </w:pBdr>
        <w:spacing w:after="0"/>
        <w:ind w:left="270" w:hanging="270"/>
        <w:jc w:val="both"/>
        <w:rPr>
          <w:rFonts w:ascii="Arial" w:eastAsia="Arial" w:hAnsi="Arial" w:cs="Arial"/>
          <w:color w:val="000000"/>
          <w:sz w:val="18"/>
          <w:szCs w:val="18"/>
        </w:rPr>
      </w:pPr>
      <w:r w:rsidRPr="006044D6">
        <w:rPr>
          <w:rFonts w:ascii="Arial" w:hAnsi="Arial" w:cs="Arial"/>
          <w:sz w:val="18"/>
          <w:szCs w:val="18"/>
          <w:vertAlign w:val="superscript"/>
        </w:rPr>
        <w:footnoteRef/>
      </w:r>
      <w:r w:rsidRPr="006044D6">
        <w:rPr>
          <w:rFonts w:ascii="Arial" w:eastAsia="Arial" w:hAnsi="Arial" w:cs="Arial"/>
          <w:color w:val="000000"/>
          <w:sz w:val="18"/>
          <w:szCs w:val="18"/>
        </w:rPr>
        <w:t xml:space="preserve"> </w:t>
      </w:r>
      <w:r w:rsidRPr="006044D6">
        <w:rPr>
          <w:rFonts w:ascii="Arial" w:eastAsia="Arial" w:hAnsi="Arial" w:cs="Arial"/>
          <w:color w:val="000000"/>
          <w:sz w:val="18"/>
          <w:szCs w:val="18"/>
        </w:rPr>
        <w:tab/>
        <w:t xml:space="preserve">La plataforma de autoevaluación fue desarrollada por IYF. </w:t>
      </w:r>
    </w:p>
  </w:footnote>
  <w:footnote w:id="9">
    <w:p w14:paraId="3A8117AA" w14:textId="77777777" w:rsidR="0036457A" w:rsidRPr="006044D6" w:rsidRDefault="0036457A" w:rsidP="00D05D5F">
      <w:pPr>
        <w:pBdr>
          <w:top w:val="nil"/>
          <w:left w:val="nil"/>
          <w:bottom w:val="nil"/>
          <w:right w:val="nil"/>
          <w:between w:val="nil"/>
        </w:pBdr>
        <w:spacing w:after="0"/>
        <w:ind w:left="270" w:hanging="270"/>
        <w:jc w:val="both"/>
        <w:rPr>
          <w:rFonts w:ascii="Arial" w:eastAsia="Arial" w:hAnsi="Arial" w:cs="Arial"/>
          <w:color w:val="000000"/>
          <w:sz w:val="18"/>
          <w:szCs w:val="18"/>
        </w:rPr>
      </w:pPr>
      <w:r w:rsidRPr="006044D6">
        <w:rPr>
          <w:rFonts w:ascii="Arial" w:hAnsi="Arial" w:cs="Arial"/>
          <w:sz w:val="18"/>
          <w:szCs w:val="18"/>
          <w:vertAlign w:val="superscript"/>
        </w:rPr>
        <w:footnoteRef/>
      </w:r>
      <w:r w:rsidRPr="006044D6">
        <w:rPr>
          <w:rFonts w:ascii="Arial" w:eastAsia="Arial" w:hAnsi="Arial" w:cs="Arial"/>
          <w:color w:val="000000"/>
          <w:sz w:val="18"/>
          <w:szCs w:val="18"/>
        </w:rPr>
        <w:t xml:space="preserve"> </w:t>
      </w:r>
      <w:r w:rsidRPr="006044D6">
        <w:rPr>
          <w:rFonts w:ascii="Arial" w:eastAsia="Arial" w:hAnsi="Arial" w:cs="Arial"/>
          <w:color w:val="000000"/>
          <w:sz w:val="18"/>
          <w:szCs w:val="18"/>
        </w:rPr>
        <w:tab/>
        <w:t xml:space="preserve">Ver documentos en </w:t>
      </w:r>
      <w:hyperlink r:id="rId1" w:history="1">
        <w:r w:rsidRPr="006044D6">
          <w:rPr>
            <w:rStyle w:val="Hyperlink"/>
            <w:rFonts w:ascii="Arial" w:eastAsia="Arial" w:hAnsi="Arial" w:cs="Arial"/>
            <w:sz w:val="18"/>
            <w:szCs w:val="18"/>
          </w:rPr>
          <w:t>www.jovenesneo.org/neo/es-es/Recursos.aspx</w:t>
        </w:r>
      </w:hyperlink>
      <w:r w:rsidRPr="006044D6">
        <w:rPr>
          <w:rFonts w:ascii="Arial" w:eastAsia="Arial" w:hAnsi="Arial" w:cs="Arial"/>
          <w:color w:val="000000"/>
          <w:sz w:val="18"/>
          <w:szCs w:val="18"/>
        </w:rPr>
        <w:t xml:space="preserve">. </w:t>
      </w:r>
    </w:p>
  </w:footnote>
  <w:footnote w:id="10">
    <w:p w14:paraId="0575AC47" w14:textId="04DB61D0" w:rsidR="0036457A" w:rsidRPr="006044D6" w:rsidRDefault="0036457A" w:rsidP="00D05D5F">
      <w:pPr>
        <w:spacing w:after="0"/>
        <w:ind w:left="270" w:hanging="270"/>
        <w:jc w:val="both"/>
        <w:rPr>
          <w:rFonts w:ascii="Arial" w:eastAsia="Arial" w:hAnsi="Arial" w:cs="Arial"/>
          <w:sz w:val="18"/>
          <w:szCs w:val="18"/>
        </w:rPr>
      </w:pPr>
      <w:r w:rsidRPr="006044D6">
        <w:rPr>
          <w:rFonts w:ascii="Arial" w:hAnsi="Arial" w:cs="Arial"/>
          <w:sz w:val="18"/>
          <w:szCs w:val="18"/>
          <w:vertAlign w:val="superscript"/>
        </w:rPr>
        <w:footnoteRef/>
      </w:r>
      <w:r w:rsidRPr="006044D6">
        <w:rPr>
          <w:rFonts w:ascii="Arial" w:eastAsia="Arial" w:hAnsi="Arial" w:cs="Arial"/>
          <w:sz w:val="18"/>
          <w:szCs w:val="18"/>
        </w:rPr>
        <w:t xml:space="preserve"> </w:t>
      </w:r>
      <w:r w:rsidRPr="006044D6">
        <w:rPr>
          <w:rFonts w:ascii="Arial" w:eastAsia="Arial" w:hAnsi="Arial" w:cs="Arial"/>
          <w:sz w:val="18"/>
          <w:szCs w:val="18"/>
        </w:rPr>
        <w:tab/>
        <w:t xml:space="preserve">Los CECOMs son asociaciones privadas sin ánimo de lucro que buscan impulsar la competitividad regional. Existen cuatro: Región Occidental, Azuero, Colón y Coclé. </w:t>
      </w:r>
    </w:p>
  </w:footnote>
  <w:footnote w:id="11">
    <w:p w14:paraId="5C078EEA" w14:textId="572D0F88" w:rsidR="0036457A" w:rsidRPr="0036457A" w:rsidRDefault="0036457A">
      <w:pPr>
        <w:pStyle w:val="FootnoteText"/>
        <w:rPr>
          <w:rFonts w:ascii="Arial" w:hAnsi="Arial" w:cs="Arial"/>
          <w:sz w:val="18"/>
          <w:szCs w:val="18"/>
          <w:lang w:val="es-PE"/>
        </w:rPr>
      </w:pPr>
      <w:r w:rsidRPr="0036457A">
        <w:rPr>
          <w:rStyle w:val="FootnoteReference"/>
          <w:rFonts w:ascii="Arial" w:hAnsi="Arial" w:cs="Arial"/>
          <w:sz w:val="18"/>
          <w:szCs w:val="18"/>
        </w:rPr>
        <w:footnoteRef/>
      </w:r>
      <w:r w:rsidRPr="0036457A">
        <w:rPr>
          <w:rFonts w:ascii="Arial" w:hAnsi="Arial" w:cs="Arial"/>
          <w:sz w:val="18"/>
          <w:szCs w:val="18"/>
        </w:rPr>
        <w:t xml:space="preserve"> </w:t>
      </w:r>
      <w:r w:rsidRPr="0036457A">
        <w:rPr>
          <w:rFonts w:ascii="Arial" w:hAnsi="Arial" w:cs="Arial"/>
          <w:sz w:val="18"/>
          <w:szCs w:val="18"/>
          <w:lang w:val="es-PE"/>
        </w:rPr>
        <w:t xml:space="preserve">Licitación </w:t>
      </w:r>
      <w:r w:rsidR="006044D6" w:rsidRPr="0036457A">
        <w:rPr>
          <w:rFonts w:ascii="Arial" w:hAnsi="Arial" w:cs="Arial"/>
          <w:sz w:val="18"/>
          <w:szCs w:val="18"/>
          <w:lang w:val="es-PE"/>
        </w:rPr>
        <w:t>Pública</w:t>
      </w:r>
      <w:r w:rsidRPr="0036457A">
        <w:rPr>
          <w:rFonts w:ascii="Arial" w:hAnsi="Arial" w:cs="Arial"/>
          <w:sz w:val="18"/>
          <w:szCs w:val="18"/>
          <w:lang w:val="es-PE"/>
        </w:rPr>
        <w:t xml:space="preserve"> Internacional</w:t>
      </w:r>
      <w:r w:rsidR="006044D6">
        <w:rPr>
          <w:rFonts w:ascii="Arial" w:hAnsi="Arial" w:cs="Arial"/>
          <w:sz w:val="18"/>
          <w:szCs w:val="18"/>
          <w:lang w:val="es-PE"/>
        </w:rPr>
        <w:t>.</w:t>
      </w:r>
    </w:p>
  </w:footnote>
  <w:footnote w:id="12">
    <w:p w14:paraId="090068C3" w14:textId="76B9A626" w:rsidR="0036457A" w:rsidRPr="0036457A" w:rsidRDefault="0036457A">
      <w:pPr>
        <w:pStyle w:val="FootnoteText"/>
        <w:rPr>
          <w:rFonts w:ascii="Arial" w:hAnsi="Arial" w:cs="Arial"/>
          <w:sz w:val="18"/>
          <w:szCs w:val="18"/>
          <w:lang w:val="es-PE"/>
        </w:rPr>
      </w:pPr>
      <w:r w:rsidRPr="0036457A">
        <w:rPr>
          <w:rStyle w:val="FootnoteReference"/>
          <w:rFonts w:ascii="Arial" w:hAnsi="Arial" w:cs="Arial"/>
          <w:sz w:val="18"/>
          <w:szCs w:val="18"/>
        </w:rPr>
        <w:footnoteRef/>
      </w:r>
      <w:r w:rsidRPr="0036457A">
        <w:rPr>
          <w:rFonts w:ascii="Arial" w:hAnsi="Arial" w:cs="Arial"/>
          <w:sz w:val="18"/>
          <w:szCs w:val="18"/>
        </w:rPr>
        <w:t xml:space="preserve"> </w:t>
      </w:r>
      <w:r w:rsidRPr="0036457A">
        <w:rPr>
          <w:rFonts w:ascii="Arial" w:hAnsi="Arial" w:cs="Arial"/>
          <w:sz w:val="18"/>
          <w:szCs w:val="18"/>
          <w:lang w:val="es-PE"/>
        </w:rPr>
        <w:t xml:space="preserve">Licitación </w:t>
      </w:r>
      <w:r w:rsidR="006044D6" w:rsidRPr="0036457A">
        <w:rPr>
          <w:rFonts w:ascii="Arial" w:hAnsi="Arial" w:cs="Arial"/>
          <w:sz w:val="18"/>
          <w:szCs w:val="18"/>
          <w:lang w:val="es-PE"/>
        </w:rPr>
        <w:t>Pública</w:t>
      </w:r>
      <w:r w:rsidRPr="0036457A">
        <w:rPr>
          <w:rFonts w:ascii="Arial" w:hAnsi="Arial" w:cs="Arial"/>
          <w:sz w:val="18"/>
          <w:szCs w:val="18"/>
          <w:lang w:val="es-PE"/>
        </w:rPr>
        <w:t xml:space="preserve"> Nacional</w:t>
      </w:r>
      <w:r w:rsidR="006044D6">
        <w:rPr>
          <w:rFonts w:ascii="Arial" w:hAnsi="Arial" w:cs="Arial"/>
          <w:sz w:val="18"/>
          <w:szCs w:val="18"/>
          <w:lang w:val="es-PE"/>
        </w:rPr>
        <w:t>.</w:t>
      </w:r>
    </w:p>
  </w:footnote>
  <w:footnote w:id="13">
    <w:p w14:paraId="2A99E244" w14:textId="4B280687" w:rsidR="0036457A" w:rsidRPr="0036457A" w:rsidRDefault="0036457A">
      <w:pPr>
        <w:pStyle w:val="FootnoteText"/>
        <w:rPr>
          <w:rFonts w:ascii="Arial" w:hAnsi="Arial" w:cs="Arial"/>
          <w:sz w:val="18"/>
          <w:szCs w:val="18"/>
          <w:lang w:val="es-PE"/>
        </w:rPr>
      </w:pPr>
      <w:r w:rsidRPr="0036457A">
        <w:rPr>
          <w:rStyle w:val="FootnoteReference"/>
          <w:rFonts w:ascii="Arial" w:hAnsi="Arial" w:cs="Arial"/>
          <w:sz w:val="18"/>
          <w:szCs w:val="18"/>
        </w:rPr>
        <w:footnoteRef/>
      </w:r>
      <w:r w:rsidRPr="0036457A">
        <w:rPr>
          <w:rFonts w:ascii="Arial" w:hAnsi="Arial" w:cs="Arial"/>
          <w:sz w:val="18"/>
          <w:szCs w:val="18"/>
        </w:rPr>
        <w:t xml:space="preserve"> </w:t>
      </w:r>
      <w:r w:rsidRPr="0036457A">
        <w:rPr>
          <w:rFonts w:ascii="Arial" w:hAnsi="Arial" w:cs="Arial"/>
          <w:sz w:val="18"/>
          <w:szCs w:val="18"/>
          <w:lang w:val="es-PE"/>
        </w:rPr>
        <w:t>Selección Basada en Calidad y Costo</w:t>
      </w:r>
      <w:r w:rsidR="006044D6">
        <w:rPr>
          <w:rFonts w:ascii="Arial" w:hAnsi="Arial" w:cs="Arial"/>
          <w:sz w:val="18"/>
          <w:szCs w:val="18"/>
          <w:lang w:val="es-PE"/>
        </w:rPr>
        <w:t>.</w:t>
      </w:r>
    </w:p>
  </w:footnote>
  <w:footnote w:id="14">
    <w:p w14:paraId="099BA110" w14:textId="598F334C" w:rsidR="0036457A" w:rsidRPr="0036457A" w:rsidRDefault="0036457A">
      <w:pPr>
        <w:pStyle w:val="FootnoteText"/>
        <w:rPr>
          <w:rFonts w:ascii="Arial" w:hAnsi="Arial" w:cs="Arial"/>
          <w:sz w:val="18"/>
          <w:szCs w:val="18"/>
          <w:lang w:val="es-PE"/>
        </w:rPr>
      </w:pPr>
      <w:r w:rsidRPr="0036457A">
        <w:rPr>
          <w:rStyle w:val="FootnoteReference"/>
          <w:rFonts w:ascii="Arial" w:hAnsi="Arial" w:cs="Arial"/>
          <w:sz w:val="18"/>
          <w:szCs w:val="18"/>
        </w:rPr>
        <w:footnoteRef/>
      </w:r>
      <w:r w:rsidRPr="0036457A">
        <w:rPr>
          <w:rFonts w:ascii="Arial" w:hAnsi="Arial" w:cs="Arial"/>
          <w:sz w:val="18"/>
          <w:szCs w:val="18"/>
        </w:rPr>
        <w:t xml:space="preserve"> </w:t>
      </w:r>
      <w:r w:rsidRPr="0036457A">
        <w:rPr>
          <w:rFonts w:ascii="Arial" w:hAnsi="Arial" w:cs="Arial"/>
          <w:sz w:val="18"/>
          <w:szCs w:val="18"/>
          <w:lang w:val="es-PE"/>
        </w:rPr>
        <w:t>Contratación Directa</w:t>
      </w:r>
      <w:r w:rsidR="006044D6">
        <w:rPr>
          <w:rFonts w:ascii="Arial" w:hAnsi="Arial" w:cs="Arial"/>
          <w:sz w:val="18"/>
          <w:szCs w:val="18"/>
          <w:lang w:val="es-P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EF3A8C" w14:textId="281D1D15" w:rsidR="0036457A" w:rsidRDefault="0036457A">
    <w:pPr>
      <w:pStyle w:val="Header"/>
    </w:pPr>
    <w:r>
      <w:rPr>
        <w:noProof/>
      </w:rPr>
      <w:pict w14:anchorId="2798B32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2298032" o:spid="_x0000_s2050" type="#_x0000_t136" style="position:absolute;margin-left:0;margin-top:0;width:530.25pt;height:69.15pt;rotation:315;z-index:-251655168;mso-position-horizontal:center;mso-position-horizontal-relative:margin;mso-position-vertical:center;mso-position-vertical-relative:margin" o:allowincell="f" fillcolor="#9cc2e5 [1944]" stroked="f">
          <v:fill opacity=".5"/>
          <v:textpath style="font-family:&quot;Calibri&quot;;font-size:1pt" string="BORRADOR -- EN CONSTRUCCiÓN"/>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653931" w14:textId="66E9AAA4" w:rsidR="0036457A" w:rsidRDefault="0036457A">
    <w:pPr>
      <w:pStyle w:val="Header"/>
    </w:pPr>
    <w:r>
      <w:rPr>
        <w:noProof/>
      </w:rPr>
      <w:pict w14:anchorId="6975CA9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2298041" o:spid="_x0000_s2059" type="#_x0000_t136" style="position:absolute;margin-left:0;margin-top:0;width:530.25pt;height:69.15pt;rotation:315;z-index:-251636736;mso-position-horizontal:center;mso-position-horizontal-relative:margin;mso-position-vertical:center;mso-position-vertical-relative:margin" o:allowincell="f" fillcolor="#9cc2e5 [1944]" stroked="f">
          <v:fill opacity=".5"/>
          <v:textpath style="font-family:&quot;Calibri&quot;;font-size:1pt" string="BORRADOR -- EN CONSTRUCCiÓN"/>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73EFAC" w14:textId="0CC2659E" w:rsidR="0036457A" w:rsidRDefault="0036457A">
    <w:pPr>
      <w:pStyle w:val="Header"/>
    </w:pPr>
    <w:r>
      <w:rPr>
        <w:noProof/>
      </w:rPr>
      <w:pict w14:anchorId="5AF53A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2298042" o:spid="_x0000_s2060" type="#_x0000_t136" style="position:absolute;margin-left:0;margin-top:0;width:530.25pt;height:69.15pt;rotation:315;z-index:-251634688;mso-position-horizontal:center;mso-position-horizontal-relative:margin;mso-position-vertical:center;mso-position-vertical-relative:margin" o:allowincell="f" fillcolor="#9cc2e5 [1944]" stroked="f">
          <v:fill opacity=".5"/>
          <v:textpath style="font-family:&quot;Calibri&quot;;font-size:1pt" string="BORRADOR -- EN CONSTRUCCiÓN"/>
          <w10:wrap anchorx="margin" anchory="margin"/>
        </v:shape>
      </w:pic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5C07C6" w14:textId="269BC31B" w:rsidR="0036457A" w:rsidRDefault="0036457A">
    <w:pPr>
      <w:pStyle w:val="Header"/>
    </w:pPr>
    <w:r>
      <w:rPr>
        <w:noProof/>
      </w:rPr>
      <w:pict w14:anchorId="02E5027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2298040" o:spid="_x0000_s2058" type="#_x0000_t136" style="position:absolute;margin-left:0;margin-top:0;width:530.25pt;height:69.15pt;rotation:315;z-index:-251638784;mso-position-horizontal:center;mso-position-horizontal-relative:margin;mso-position-vertical:center;mso-position-vertical-relative:margin" o:allowincell="f" fillcolor="#9cc2e5 [1944]" stroked="f">
          <v:fill opacity=".5"/>
          <v:textpath style="font-family:&quot;Calibri&quot;;font-size:1pt" string="BORRADOR -- EN CONSTRUCCiÓ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58E71D" w14:textId="4800A4C5" w:rsidR="0036457A" w:rsidRDefault="0036457A">
    <w:pPr>
      <w:pStyle w:val="Header"/>
    </w:pPr>
    <w:r>
      <w:rPr>
        <w:noProof/>
      </w:rPr>
      <w:pict w14:anchorId="7C579BC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2298033" o:spid="_x0000_s2051" type="#_x0000_t136" style="position:absolute;margin-left:0;margin-top:0;width:530.25pt;height:69.15pt;rotation:315;z-index:-251653120;mso-position-horizontal:center;mso-position-horizontal-relative:margin;mso-position-vertical:center;mso-position-vertical-relative:margin" o:allowincell="f" fillcolor="#9cc2e5 [1944]" stroked="f">
          <v:fill opacity=".5"/>
          <v:textpath style="font-family:&quot;Calibri&quot;;font-size:1pt" string="BORRADOR -- EN CONSTRUCCiÓN"/>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BB5976" w14:textId="6D831E89" w:rsidR="0036457A" w:rsidRDefault="0036457A">
    <w:pPr>
      <w:pStyle w:val="Header"/>
    </w:pPr>
    <w:r>
      <w:rPr>
        <w:noProof/>
      </w:rPr>
      <w:pict w14:anchorId="0DEA386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2298031" o:spid="_x0000_s2049" type="#_x0000_t136" style="position:absolute;margin-left:0;margin-top:0;width:530.25pt;height:69.15pt;rotation:315;z-index:-251657216;mso-position-horizontal:center;mso-position-horizontal-relative:margin;mso-position-vertical:center;mso-position-vertical-relative:margin" o:allowincell="f" fillcolor="#9cc2e5 [1944]" stroked="f">
          <v:fill opacity=".5"/>
          <v:textpath style="font-family:&quot;Calibri&quot;;font-size:1pt" string="BORRADOR -- EN CONSTRUCCiÓN"/>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7C0931" w14:textId="3469535D" w:rsidR="0036457A" w:rsidRDefault="0036457A">
    <w:pPr>
      <w:pStyle w:val="Header"/>
    </w:pPr>
    <w:r>
      <w:rPr>
        <w:noProof/>
      </w:rPr>
      <w:pict w14:anchorId="084AB0B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2298035" o:spid="_x0000_s2053" type="#_x0000_t136" style="position:absolute;margin-left:0;margin-top:0;width:530.25pt;height:69.15pt;rotation:315;z-index:-251649024;mso-position-horizontal:center;mso-position-horizontal-relative:margin;mso-position-vertical:center;mso-position-vertical-relative:margin" o:allowincell="f" fillcolor="#9cc2e5 [1944]" stroked="f">
          <v:fill opacity=".5"/>
          <v:textpath style="font-family:&quot;Calibri&quot;;font-size:1pt" string="BORRADOR -- EN CONSTRUCCiÓN"/>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D670" w14:textId="51522ED3" w:rsidR="0036457A" w:rsidRDefault="0036457A">
    <w:pPr>
      <w:pStyle w:val="Header"/>
    </w:pPr>
    <w:r>
      <w:rPr>
        <w:noProof/>
      </w:rPr>
      <w:pict w14:anchorId="4D65B15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2298036" o:spid="_x0000_s2054" type="#_x0000_t136" style="position:absolute;margin-left:0;margin-top:0;width:530.25pt;height:69.15pt;rotation:315;z-index:-251646976;mso-position-horizontal:center;mso-position-horizontal-relative:margin;mso-position-vertical:center;mso-position-vertical-relative:margin" o:allowincell="f" fillcolor="#9cc2e5 [1944]" stroked="f">
          <v:fill opacity=".5"/>
          <v:textpath style="font-family:&quot;Calibri&quot;;font-size:1pt" string="BORRADOR -- EN CONSTRUCCiÓN"/>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522CE7" w14:textId="1C29842A" w:rsidR="0036457A" w:rsidRDefault="0036457A">
    <w:pPr>
      <w:pStyle w:val="Header"/>
    </w:pPr>
    <w:r>
      <w:rPr>
        <w:noProof/>
      </w:rPr>
      <w:pict w14:anchorId="41635E6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2298034" o:spid="_x0000_s2052" type="#_x0000_t136" style="position:absolute;margin-left:0;margin-top:0;width:530.25pt;height:69.15pt;rotation:315;z-index:-251651072;mso-position-horizontal:center;mso-position-horizontal-relative:margin;mso-position-vertical:center;mso-position-vertical-relative:margin" o:allowincell="f" fillcolor="#9cc2e5 [1944]" stroked="f">
          <v:fill opacity=".5"/>
          <v:textpath style="font-family:&quot;Calibri&quot;;font-size:1pt" string="BORRADOR -- EN CONSTRUCCiÓN"/>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3BF65A" w14:textId="493BAA34" w:rsidR="0036457A" w:rsidRDefault="0036457A">
    <w:pPr>
      <w:pStyle w:val="Header"/>
    </w:pPr>
    <w:r>
      <w:rPr>
        <w:noProof/>
      </w:rPr>
      <w:pict w14:anchorId="1651552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2298038" o:spid="_x0000_s2056" type="#_x0000_t136" style="position:absolute;margin-left:0;margin-top:0;width:530.25pt;height:69.15pt;rotation:315;z-index:-251642880;mso-position-horizontal:center;mso-position-horizontal-relative:margin;mso-position-vertical:center;mso-position-vertical-relative:margin" o:allowincell="f" fillcolor="#9cc2e5 [1944]" stroked="f">
          <v:fill opacity=".5"/>
          <v:textpath style="font-family:&quot;Calibri&quot;;font-size:1pt" string="BORRADOR -- EN CONSTRUCCiÓN"/>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34927" w14:textId="59053E93" w:rsidR="0036457A" w:rsidRDefault="0036457A">
    <w:pPr>
      <w:pStyle w:val="Header"/>
    </w:pPr>
    <w:r>
      <w:rPr>
        <w:noProof/>
      </w:rPr>
      <w:pict w14:anchorId="37EEA38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2298039" o:spid="_x0000_s2057" type="#_x0000_t136" style="position:absolute;margin-left:0;margin-top:0;width:530.25pt;height:69.15pt;rotation:315;z-index:-251640832;mso-position-horizontal:center;mso-position-horizontal-relative:margin;mso-position-vertical:center;mso-position-vertical-relative:margin" o:allowincell="f" fillcolor="#9cc2e5 [1944]" stroked="f">
          <v:fill opacity=".5"/>
          <v:textpath style="font-family:&quot;Calibri&quot;;font-size:1pt" string="BORRADOR -- EN CONSTRUCCiÓN"/>
          <w10:wrap anchorx="margin" anchory="margin"/>
        </v:shape>
      </w:pic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BAE6E6" w14:textId="40D60CE2" w:rsidR="0036457A" w:rsidRDefault="0036457A">
    <w:pPr>
      <w:pStyle w:val="Header"/>
    </w:pPr>
    <w:r>
      <w:rPr>
        <w:noProof/>
      </w:rPr>
      <w:pict w14:anchorId="1DFAFD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2298037" o:spid="_x0000_s2055" type="#_x0000_t136" style="position:absolute;margin-left:0;margin-top:0;width:530.25pt;height:69.15pt;rotation:315;z-index:-251644928;mso-position-horizontal:center;mso-position-horizontal-relative:margin;mso-position-vertical:center;mso-position-vertical-relative:margin" o:allowincell="f" fillcolor="#9cc2e5 [1944]" stroked="f">
          <v:fill opacity=".5"/>
          <v:textpath style="font-family:&quot;Calibri&quot;;font-size:1pt" string="BORRADOR -- EN CONSTRUCCiÓ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835D9"/>
    <w:multiLevelType w:val="hybridMultilevel"/>
    <w:tmpl w:val="F74004C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3963A2F"/>
    <w:multiLevelType w:val="hybridMultilevel"/>
    <w:tmpl w:val="66006718"/>
    <w:lvl w:ilvl="0" w:tplc="280A0017">
      <w:start w:val="1"/>
      <w:numFmt w:val="lowerLetter"/>
      <w:lvlText w:val="%1)"/>
      <w:lvlJc w:val="left"/>
      <w:pPr>
        <w:tabs>
          <w:tab w:val="num" w:pos="360"/>
        </w:tabs>
        <w:ind w:left="360" w:hanging="360"/>
      </w:pPr>
    </w:lvl>
    <w:lvl w:ilvl="1" w:tplc="0C0A0003">
      <w:start w:val="1"/>
      <w:numFmt w:val="lowerLetter"/>
      <w:lvlText w:val="%2."/>
      <w:lvlJc w:val="left"/>
      <w:pPr>
        <w:tabs>
          <w:tab w:val="num" w:pos="1080"/>
        </w:tabs>
        <w:ind w:left="1080" w:hanging="360"/>
      </w:pPr>
    </w:lvl>
    <w:lvl w:ilvl="2" w:tplc="0C0A0005" w:tentative="1">
      <w:start w:val="1"/>
      <w:numFmt w:val="lowerRoman"/>
      <w:lvlText w:val="%3."/>
      <w:lvlJc w:val="right"/>
      <w:pPr>
        <w:tabs>
          <w:tab w:val="num" w:pos="1800"/>
        </w:tabs>
        <w:ind w:left="1800" w:hanging="180"/>
      </w:pPr>
    </w:lvl>
    <w:lvl w:ilvl="3" w:tplc="0C0A0001" w:tentative="1">
      <w:start w:val="1"/>
      <w:numFmt w:val="decimal"/>
      <w:lvlText w:val="%4."/>
      <w:lvlJc w:val="left"/>
      <w:pPr>
        <w:tabs>
          <w:tab w:val="num" w:pos="2520"/>
        </w:tabs>
        <w:ind w:left="2520" w:hanging="360"/>
      </w:pPr>
    </w:lvl>
    <w:lvl w:ilvl="4" w:tplc="0C0A0003" w:tentative="1">
      <w:start w:val="1"/>
      <w:numFmt w:val="lowerLetter"/>
      <w:lvlText w:val="%5."/>
      <w:lvlJc w:val="left"/>
      <w:pPr>
        <w:tabs>
          <w:tab w:val="num" w:pos="3240"/>
        </w:tabs>
        <w:ind w:left="3240" w:hanging="360"/>
      </w:pPr>
    </w:lvl>
    <w:lvl w:ilvl="5" w:tplc="0C0A0005" w:tentative="1">
      <w:start w:val="1"/>
      <w:numFmt w:val="lowerRoman"/>
      <w:lvlText w:val="%6."/>
      <w:lvlJc w:val="right"/>
      <w:pPr>
        <w:tabs>
          <w:tab w:val="num" w:pos="3960"/>
        </w:tabs>
        <w:ind w:left="3960" w:hanging="180"/>
      </w:pPr>
    </w:lvl>
    <w:lvl w:ilvl="6" w:tplc="0C0A0001" w:tentative="1">
      <w:start w:val="1"/>
      <w:numFmt w:val="decimal"/>
      <w:lvlText w:val="%7."/>
      <w:lvlJc w:val="left"/>
      <w:pPr>
        <w:tabs>
          <w:tab w:val="num" w:pos="4680"/>
        </w:tabs>
        <w:ind w:left="4680" w:hanging="360"/>
      </w:pPr>
    </w:lvl>
    <w:lvl w:ilvl="7" w:tplc="0C0A0003" w:tentative="1">
      <w:start w:val="1"/>
      <w:numFmt w:val="lowerLetter"/>
      <w:lvlText w:val="%8."/>
      <w:lvlJc w:val="left"/>
      <w:pPr>
        <w:tabs>
          <w:tab w:val="num" w:pos="5400"/>
        </w:tabs>
        <w:ind w:left="5400" w:hanging="360"/>
      </w:pPr>
    </w:lvl>
    <w:lvl w:ilvl="8" w:tplc="0C0A0005" w:tentative="1">
      <w:start w:val="1"/>
      <w:numFmt w:val="lowerRoman"/>
      <w:lvlText w:val="%9."/>
      <w:lvlJc w:val="right"/>
      <w:pPr>
        <w:tabs>
          <w:tab w:val="num" w:pos="6120"/>
        </w:tabs>
        <w:ind w:left="6120" w:hanging="180"/>
      </w:pPr>
    </w:lvl>
  </w:abstractNum>
  <w:abstractNum w:abstractNumId="2" w15:restartNumberingAfterBreak="0">
    <w:nsid w:val="0402752E"/>
    <w:multiLevelType w:val="multilevel"/>
    <w:tmpl w:val="E09C4856"/>
    <w:lvl w:ilvl="0">
      <w:start w:val="1"/>
      <w:numFmt w:val="none"/>
      <w:lvlRestart w:val="0"/>
      <w:suff w:val="nothing"/>
      <w:lvlText w:val=""/>
      <w:lvlJc w:val="left"/>
      <w:pPr>
        <w:ind w:left="4104" w:hanging="720"/>
      </w:pPr>
    </w:lvl>
    <w:lvl w:ilvl="1">
      <w:start w:val="1"/>
      <w:numFmt w:val="decimal"/>
      <w:lvlText w:val="%2."/>
      <w:lvlJc w:val="left"/>
      <w:pPr>
        <w:tabs>
          <w:tab w:val="num" w:pos="4680"/>
        </w:tabs>
        <w:ind w:left="4680" w:hanging="576"/>
      </w:pPr>
      <w:rPr>
        <w:b/>
      </w:rPr>
    </w:lvl>
    <w:lvl w:ilvl="2">
      <w:start w:val="1"/>
      <w:numFmt w:val="lowerLetter"/>
      <w:lvlText w:val="%3)"/>
      <w:lvlJc w:val="left"/>
      <w:pPr>
        <w:tabs>
          <w:tab w:val="num" w:pos="5256"/>
        </w:tabs>
        <w:ind w:left="5256" w:hanging="576"/>
      </w:pPr>
      <w:rPr>
        <w:b/>
      </w:rPr>
    </w:lvl>
    <w:lvl w:ilvl="3">
      <w:start w:val="1"/>
      <w:numFmt w:val="lowerRoman"/>
      <w:lvlText w:val="(%4)"/>
      <w:lvlJc w:val="right"/>
      <w:pPr>
        <w:tabs>
          <w:tab w:val="num" w:pos="5760"/>
        </w:tabs>
        <w:ind w:left="5760" w:hanging="288"/>
      </w:pPr>
      <w:rPr>
        <w:b/>
      </w:rPr>
    </w:lvl>
    <w:lvl w:ilvl="4">
      <w:start w:val="1"/>
      <w:numFmt w:val="decimal"/>
      <w:lvlText w:val="%5)"/>
      <w:lvlJc w:val="left"/>
      <w:pPr>
        <w:ind w:left="4392" w:hanging="432"/>
      </w:pPr>
    </w:lvl>
    <w:lvl w:ilvl="5">
      <w:start w:val="1"/>
      <w:numFmt w:val="lowerLetter"/>
      <w:lvlText w:val="%6)"/>
      <w:lvlJc w:val="left"/>
      <w:pPr>
        <w:ind w:left="4536" w:hanging="432"/>
      </w:pPr>
    </w:lvl>
    <w:lvl w:ilvl="6">
      <w:start w:val="1"/>
      <w:numFmt w:val="lowerRoman"/>
      <w:lvlText w:val="%7)"/>
      <w:lvlJc w:val="right"/>
      <w:pPr>
        <w:ind w:left="4680" w:hanging="288"/>
      </w:pPr>
    </w:lvl>
    <w:lvl w:ilvl="7">
      <w:start w:val="1"/>
      <w:numFmt w:val="lowerLetter"/>
      <w:lvlText w:val="%8."/>
      <w:lvlJc w:val="left"/>
      <w:pPr>
        <w:ind w:left="4824" w:hanging="432"/>
      </w:pPr>
    </w:lvl>
    <w:lvl w:ilvl="8">
      <w:start w:val="1"/>
      <w:numFmt w:val="lowerRoman"/>
      <w:lvlText w:val="%9."/>
      <w:lvlJc w:val="right"/>
      <w:pPr>
        <w:ind w:left="4968" w:hanging="144"/>
      </w:pPr>
    </w:lvl>
  </w:abstractNum>
  <w:abstractNum w:abstractNumId="3" w15:restartNumberingAfterBreak="0">
    <w:nsid w:val="06AE7647"/>
    <w:multiLevelType w:val="hybridMultilevel"/>
    <w:tmpl w:val="F74004C6"/>
    <w:lvl w:ilvl="0" w:tplc="0C0A0017">
      <w:start w:val="1"/>
      <w:numFmt w:val="lowerLetter"/>
      <w:lvlText w:val="%1)"/>
      <w:lvlJc w:val="left"/>
      <w:pPr>
        <w:ind w:left="927" w:hanging="360"/>
      </w:p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4" w15:restartNumberingAfterBreak="0">
    <w:nsid w:val="07671A76"/>
    <w:multiLevelType w:val="multilevel"/>
    <w:tmpl w:val="65C22594"/>
    <w:lvl w:ilvl="0">
      <w:start w:val="1"/>
      <w:numFmt w:val="decimal"/>
      <w:pStyle w:val="MMTopic1"/>
      <w:suff w:val="space"/>
      <w:lvlText w:val="%1"/>
      <w:lvlJc w:val="left"/>
      <w:pPr>
        <w:ind w:left="0" w:firstLine="0"/>
      </w:pPr>
    </w:lvl>
    <w:lvl w:ilvl="1">
      <w:start w:val="1"/>
      <w:numFmt w:val="decimal"/>
      <w:pStyle w:val="MMTopic2"/>
      <w:suff w:val="space"/>
      <w:lvlText w:val="%1.%2"/>
      <w:lvlJc w:val="left"/>
      <w:pPr>
        <w:ind w:left="0" w:firstLine="0"/>
      </w:pPr>
    </w:lvl>
    <w:lvl w:ilvl="2">
      <w:start w:val="1"/>
      <w:numFmt w:val="decimal"/>
      <w:pStyle w:val="MMTopic3"/>
      <w:suff w:val="space"/>
      <w:lvlText w:val="%1.%2.%3"/>
      <w:lvlJc w:val="left"/>
      <w:pPr>
        <w:ind w:left="0" w:firstLine="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D6D3A53"/>
    <w:multiLevelType w:val="hybridMultilevel"/>
    <w:tmpl w:val="FFB8D448"/>
    <w:lvl w:ilvl="0" w:tplc="F190C2A6">
      <w:start w:val="1"/>
      <w:numFmt w:val="bullet"/>
      <w:pStyle w:val="Heading4"/>
      <w:lvlText w:val=""/>
      <w:lvlJc w:val="left"/>
      <w:pPr>
        <w:ind w:left="720" w:hanging="360"/>
      </w:pPr>
      <w:rPr>
        <w:rFonts w:ascii="Symbol" w:hAnsi="Symbol" w:hint="default"/>
      </w:rPr>
    </w:lvl>
    <w:lvl w:ilvl="1" w:tplc="280A0019">
      <w:start w:val="1"/>
      <w:numFmt w:val="lowerLetter"/>
      <w:lvlText w:val="%2."/>
      <w:lvlJc w:val="left"/>
      <w:pPr>
        <w:ind w:left="1440" w:hanging="360"/>
      </w:pPr>
    </w:lvl>
    <w:lvl w:ilvl="2" w:tplc="57E8C0A4">
      <w:start w:val="2"/>
      <w:numFmt w:val="upperRoman"/>
      <w:lvlText w:val="%3."/>
      <w:lvlJc w:val="left"/>
      <w:pPr>
        <w:ind w:left="2700" w:hanging="720"/>
      </w:pPr>
      <w:rPr>
        <w:rFonts w:hint="default"/>
      </w:r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 w15:restartNumberingAfterBreak="0">
    <w:nsid w:val="0D7445E6"/>
    <w:multiLevelType w:val="hybridMultilevel"/>
    <w:tmpl w:val="962EC78C"/>
    <w:lvl w:ilvl="0" w:tplc="280A0003">
      <w:start w:val="1"/>
      <w:numFmt w:val="bullet"/>
      <w:lvlText w:val="o"/>
      <w:lvlJc w:val="left"/>
      <w:pPr>
        <w:ind w:left="709" w:hanging="360"/>
      </w:pPr>
      <w:rPr>
        <w:rFonts w:ascii="Courier New" w:hAnsi="Courier New" w:cs="Courier New" w:hint="default"/>
      </w:rPr>
    </w:lvl>
    <w:lvl w:ilvl="1" w:tplc="280A0019" w:tentative="1">
      <w:start w:val="1"/>
      <w:numFmt w:val="lowerLetter"/>
      <w:lvlText w:val="%2."/>
      <w:lvlJc w:val="left"/>
      <w:pPr>
        <w:ind w:left="1429" w:hanging="360"/>
      </w:pPr>
    </w:lvl>
    <w:lvl w:ilvl="2" w:tplc="280A001B" w:tentative="1">
      <w:start w:val="1"/>
      <w:numFmt w:val="lowerRoman"/>
      <w:lvlText w:val="%3."/>
      <w:lvlJc w:val="right"/>
      <w:pPr>
        <w:ind w:left="2149" w:hanging="180"/>
      </w:pPr>
    </w:lvl>
    <w:lvl w:ilvl="3" w:tplc="280A000F" w:tentative="1">
      <w:start w:val="1"/>
      <w:numFmt w:val="decimal"/>
      <w:lvlText w:val="%4."/>
      <w:lvlJc w:val="left"/>
      <w:pPr>
        <w:ind w:left="2869" w:hanging="360"/>
      </w:pPr>
    </w:lvl>
    <w:lvl w:ilvl="4" w:tplc="280A0019" w:tentative="1">
      <w:start w:val="1"/>
      <w:numFmt w:val="lowerLetter"/>
      <w:lvlText w:val="%5."/>
      <w:lvlJc w:val="left"/>
      <w:pPr>
        <w:ind w:left="3589" w:hanging="360"/>
      </w:pPr>
    </w:lvl>
    <w:lvl w:ilvl="5" w:tplc="280A001B" w:tentative="1">
      <w:start w:val="1"/>
      <w:numFmt w:val="lowerRoman"/>
      <w:lvlText w:val="%6."/>
      <w:lvlJc w:val="right"/>
      <w:pPr>
        <w:ind w:left="4309" w:hanging="180"/>
      </w:pPr>
    </w:lvl>
    <w:lvl w:ilvl="6" w:tplc="280A000F" w:tentative="1">
      <w:start w:val="1"/>
      <w:numFmt w:val="decimal"/>
      <w:lvlText w:val="%7."/>
      <w:lvlJc w:val="left"/>
      <w:pPr>
        <w:ind w:left="5029" w:hanging="360"/>
      </w:pPr>
    </w:lvl>
    <w:lvl w:ilvl="7" w:tplc="280A0019" w:tentative="1">
      <w:start w:val="1"/>
      <w:numFmt w:val="lowerLetter"/>
      <w:lvlText w:val="%8."/>
      <w:lvlJc w:val="left"/>
      <w:pPr>
        <w:ind w:left="5749" w:hanging="360"/>
      </w:pPr>
    </w:lvl>
    <w:lvl w:ilvl="8" w:tplc="280A001B" w:tentative="1">
      <w:start w:val="1"/>
      <w:numFmt w:val="lowerRoman"/>
      <w:lvlText w:val="%9."/>
      <w:lvlJc w:val="right"/>
      <w:pPr>
        <w:ind w:left="6469" w:hanging="180"/>
      </w:pPr>
    </w:lvl>
  </w:abstractNum>
  <w:abstractNum w:abstractNumId="7" w15:restartNumberingAfterBreak="0">
    <w:nsid w:val="0DAB7FC9"/>
    <w:multiLevelType w:val="multilevel"/>
    <w:tmpl w:val="B36CBB78"/>
    <w:lvl w:ilvl="0">
      <w:start w:val="1"/>
      <w:numFmt w:val="upperRoman"/>
      <w:lvlRestart w:val="0"/>
      <w:lvlText w:val="%1."/>
      <w:lvlJc w:val="center"/>
      <w:pPr>
        <w:tabs>
          <w:tab w:val="num" w:pos="2790"/>
        </w:tabs>
        <w:ind w:left="1080" w:hanging="360"/>
      </w:pPr>
      <w:rPr>
        <w:rFonts w:hint="default"/>
        <w:b/>
        <w:i w:val="0"/>
      </w:rPr>
    </w:lvl>
    <w:lvl w:ilvl="1">
      <w:start w:val="1"/>
      <w:numFmt w:val="decimal"/>
      <w:isLgl/>
      <w:lvlText w:val="%1.%2"/>
      <w:lvlJc w:val="left"/>
      <w:pPr>
        <w:tabs>
          <w:tab w:val="num" w:pos="1296"/>
        </w:tabs>
        <w:ind w:left="576" w:hanging="576"/>
      </w:pPr>
      <w:rPr>
        <w:rFonts w:hint="default"/>
      </w:rPr>
    </w:lvl>
    <w:lvl w:ilvl="2">
      <w:start w:val="1"/>
      <w:numFmt w:val="lowerLetter"/>
      <w:lvlText w:val="%3."/>
      <w:lvlJc w:val="left"/>
      <w:pPr>
        <w:tabs>
          <w:tab w:val="num" w:pos="1242"/>
        </w:tabs>
        <w:ind w:left="1242" w:hanging="432"/>
      </w:pPr>
      <w:rPr>
        <w:rFonts w:hint="default"/>
      </w:rPr>
    </w:lvl>
    <w:lvl w:ilvl="3">
      <w:start w:val="1"/>
      <w:numFmt w:val="lowerRoman"/>
      <w:lvlText w:val="%4."/>
      <w:lvlJc w:val="right"/>
      <w:pPr>
        <w:tabs>
          <w:tab w:val="num" w:pos="2736"/>
        </w:tabs>
        <w:ind w:left="2736" w:hanging="288"/>
      </w:pPr>
      <w:rPr>
        <w:rFonts w:hint="default"/>
      </w:rPr>
    </w:lvl>
    <w:lvl w:ilvl="4">
      <w:start w:val="1"/>
      <w:numFmt w:val="decimal"/>
      <w:lvlText w:val="%1.%2.%3.%4.%5"/>
      <w:lvlJc w:val="left"/>
      <w:pPr>
        <w:ind w:left="2160" w:hanging="1008"/>
      </w:pPr>
      <w:rPr>
        <w:rFonts w:hint="default"/>
      </w:rPr>
    </w:lvl>
    <w:lvl w:ilvl="5">
      <w:start w:val="1"/>
      <w:numFmt w:val="decimal"/>
      <w:lvlText w:val="%1.%2.%3.%4.%5.%6"/>
      <w:lvlJc w:val="left"/>
      <w:pPr>
        <w:ind w:left="2304" w:hanging="1152"/>
      </w:pPr>
      <w:rPr>
        <w:rFonts w:hint="default"/>
      </w:rPr>
    </w:lvl>
    <w:lvl w:ilvl="6">
      <w:start w:val="1"/>
      <w:numFmt w:val="decimal"/>
      <w:lvlText w:val="%1.%2.%3.%4.%5.%6.%7"/>
      <w:lvlJc w:val="left"/>
      <w:pPr>
        <w:ind w:left="2448" w:hanging="1296"/>
      </w:pPr>
      <w:rPr>
        <w:rFonts w:hint="default"/>
      </w:rPr>
    </w:lvl>
    <w:lvl w:ilvl="7">
      <w:start w:val="1"/>
      <w:numFmt w:val="decimal"/>
      <w:lvlText w:val="%1.%2.%3.%4.%5.%6.%7.%8"/>
      <w:lvlJc w:val="left"/>
      <w:pPr>
        <w:ind w:left="2592" w:hanging="1440"/>
      </w:pPr>
      <w:rPr>
        <w:rFonts w:hint="default"/>
      </w:rPr>
    </w:lvl>
    <w:lvl w:ilvl="8">
      <w:start w:val="1"/>
      <w:numFmt w:val="decimal"/>
      <w:lvlText w:val="%1.%2.%3.%4.%5.%6.%7.%8.%9"/>
      <w:lvlJc w:val="left"/>
      <w:pPr>
        <w:ind w:left="2736" w:hanging="1584"/>
      </w:pPr>
      <w:rPr>
        <w:rFonts w:hint="default"/>
      </w:rPr>
    </w:lvl>
  </w:abstractNum>
  <w:abstractNum w:abstractNumId="8" w15:restartNumberingAfterBreak="0">
    <w:nsid w:val="0EC37D3A"/>
    <w:multiLevelType w:val="hybridMultilevel"/>
    <w:tmpl w:val="98C09706"/>
    <w:lvl w:ilvl="0" w:tplc="4B067682">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9" w15:restartNumberingAfterBreak="0">
    <w:nsid w:val="12916856"/>
    <w:multiLevelType w:val="hybridMultilevel"/>
    <w:tmpl w:val="98C09706"/>
    <w:lvl w:ilvl="0" w:tplc="4B067682">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0" w15:restartNumberingAfterBreak="0">
    <w:nsid w:val="13247960"/>
    <w:multiLevelType w:val="singleLevel"/>
    <w:tmpl w:val="F4E47FA4"/>
    <w:name w:val="Callout Template"/>
    <w:lvl w:ilvl="0">
      <w:start w:val="1"/>
      <w:numFmt w:val="decimal"/>
      <w:suff w:val="space"/>
      <w:lvlText w:val="="/>
      <w:lvlJc w:val="left"/>
      <w:pPr>
        <w:ind w:left="200" w:hanging="200"/>
      </w:pPr>
      <w:rPr>
        <w:rFonts w:ascii="Webdings" w:hAnsi="Webdings"/>
        <w:sz w:val="16"/>
      </w:rPr>
    </w:lvl>
  </w:abstractNum>
  <w:abstractNum w:abstractNumId="11" w15:restartNumberingAfterBreak="0">
    <w:nsid w:val="14BD5D5B"/>
    <w:multiLevelType w:val="hybridMultilevel"/>
    <w:tmpl w:val="46569EB8"/>
    <w:lvl w:ilvl="0" w:tplc="25BAB8CA">
      <w:start w:val="1"/>
      <w:numFmt w:val="bullet"/>
      <w:lvlText w:val=""/>
      <w:lvlJc w:val="left"/>
      <w:pPr>
        <w:tabs>
          <w:tab w:val="num" w:pos="720"/>
        </w:tabs>
        <w:ind w:left="720" w:hanging="38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7E55813"/>
    <w:multiLevelType w:val="hybridMultilevel"/>
    <w:tmpl w:val="AB2C3D96"/>
    <w:lvl w:ilvl="0" w:tplc="280A001B">
      <w:start w:val="1"/>
      <w:numFmt w:val="lowerRoman"/>
      <w:lvlText w:val="%1."/>
      <w:lvlJc w:val="righ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3" w15:restartNumberingAfterBreak="0">
    <w:nsid w:val="219B5FE0"/>
    <w:multiLevelType w:val="hybridMultilevel"/>
    <w:tmpl w:val="DA9669A6"/>
    <w:lvl w:ilvl="0" w:tplc="6BAE51E6">
      <w:start w:val="1"/>
      <w:numFmt w:val="lowerRoman"/>
      <w:pStyle w:val="Heading5"/>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4" w15:restartNumberingAfterBreak="0">
    <w:nsid w:val="22567E77"/>
    <w:multiLevelType w:val="multilevel"/>
    <w:tmpl w:val="94283DA2"/>
    <w:lvl w:ilvl="0">
      <w:start w:val="1"/>
      <w:numFmt w:val="decimal"/>
      <w:lvlText w:val="%1-"/>
      <w:lvlJc w:val="left"/>
      <w:pPr>
        <w:ind w:left="720" w:hanging="360"/>
      </w:pPr>
      <w:rPr>
        <w:rFonts w:cs="Times New Roman"/>
      </w:rPr>
    </w:lvl>
    <w:lvl w:ilvl="1">
      <w:start w:val="1"/>
      <w:numFmt w:val="lowerRoman"/>
      <w:lvlText w:val="(%2)"/>
      <w:lvlJc w:val="left"/>
      <w:pPr>
        <w:ind w:left="1440" w:hanging="360"/>
      </w:pPr>
      <w:rPr>
        <w:rFonts w:ascii="Calibri" w:eastAsia="Times New Roman" w:hAnsi="Calibri" w:cs="Calibri"/>
      </w:rPr>
    </w:lvl>
    <w:lvl w:ilvl="2">
      <w:start w:val="1"/>
      <w:numFmt w:val="lowerRoman"/>
      <w:lvlText w:val="%2.%3."/>
      <w:lvlJc w:val="right"/>
      <w:pPr>
        <w:ind w:left="2160" w:hanging="180"/>
      </w:pPr>
      <w:rPr>
        <w:rFonts w:cs="Times New Roman"/>
      </w:rPr>
    </w:lvl>
    <w:lvl w:ilvl="3">
      <w:start w:val="1"/>
      <w:numFmt w:val="decimal"/>
      <w:lvlText w:val="%2.%3.%4."/>
      <w:lvlJc w:val="left"/>
      <w:pPr>
        <w:ind w:left="2880" w:hanging="360"/>
      </w:pPr>
      <w:rPr>
        <w:rFonts w:cs="Times New Roman"/>
      </w:rPr>
    </w:lvl>
    <w:lvl w:ilvl="4">
      <w:start w:val="1"/>
      <w:numFmt w:val="lowerLetter"/>
      <w:lvlText w:val="%2.%3.%4.%5."/>
      <w:lvlJc w:val="left"/>
      <w:pPr>
        <w:ind w:left="3600" w:hanging="360"/>
      </w:pPr>
      <w:rPr>
        <w:rFonts w:cs="Times New Roman"/>
      </w:rPr>
    </w:lvl>
    <w:lvl w:ilvl="5">
      <w:start w:val="1"/>
      <w:numFmt w:val="lowerRoman"/>
      <w:lvlText w:val="%2.%3.%4.%5.%6."/>
      <w:lvlJc w:val="right"/>
      <w:pPr>
        <w:ind w:left="4320" w:hanging="180"/>
      </w:pPr>
      <w:rPr>
        <w:rFonts w:cs="Times New Roman"/>
      </w:rPr>
    </w:lvl>
    <w:lvl w:ilvl="6">
      <w:start w:val="1"/>
      <w:numFmt w:val="decimal"/>
      <w:lvlText w:val="%2.%3.%4.%5.%6.%7."/>
      <w:lvlJc w:val="left"/>
      <w:pPr>
        <w:ind w:left="5040" w:hanging="360"/>
      </w:pPr>
      <w:rPr>
        <w:rFonts w:cs="Times New Roman"/>
      </w:rPr>
    </w:lvl>
    <w:lvl w:ilvl="7">
      <w:start w:val="1"/>
      <w:numFmt w:val="lowerLetter"/>
      <w:lvlText w:val="%2.%3.%4.%5.%6.%7.%8."/>
      <w:lvlJc w:val="left"/>
      <w:pPr>
        <w:ind w:left="5760" w:hanging="360"/>
      </w:pPr>
      <w:rPr>
        <w:rFonts w:cs="Times New Roman"/>
      </w:rPr>
    </w:lvl>
    <w:lvl w:ilvl="8">
      <w:start w:val="1"/>
      <w:numFmt w:val="lowerRoman"/>
      <w:lvlText w:val="%2.%3.%4.%5.%6.%7.%8.%9."/>
      <w:lvlJc w:val="right"/>
      <w:pPr>
        <w:ind w:left="6480" w:hanging="180"/>
      </w:pPr>
      <w:rPr>
        <w:rFonts w:cs="Times New Roman"/>
      </w:rPr>
    </w:lvl>
  </w:abstractNum>
  <w:abstractNum w:abstractNumId="15" w15:restartNumberingAfterBreak="0">
    <w:nsid w:val="23275909"/>
    <w:multiLevelType w:val="hybridMultilevel"/>
    <w:tmpl w:val="E008115A"/>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6" w15:restartNumberingAfterBreak="0">
    <w:nsid w:val="285C7C4D"/>
    <w:multiLevelType w:val="hybridMultilevel"/>
    <w:tmpl w:val="E688A40C"/>
    <w:lvl w:ilvl="0" w:tplc="280A0017">
      <w:start w:val="1"/>
      <w:numFmt w:val="lowerLetter"/>
      <w:lvlText w:val="%1)"/>
      <w:lvlJc w:val="left"/>
      <w:pPr>
        <w:ind w:left="360" w:hanging="360"/>
      </w:pPr>
      <w:rPr>
        <w:rFonts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17" w15:restartNumberingAfterBreak="0">
    <w:nsid w:val="2C2A00CE"/>
    <w:multiLevelType w:val="hybridMultilevel"/>
    <w:tmpl w:val="66006718"/>
    <w:lvl w:ilvl="0" w:tplc="280A0017">
      <w:start w:val="1"/>
      <w:numFmt w:val="lowerLetter"/>
      <w:lvlText w:val="%1)"/>
      <w:lvlJc w:val="left"/>
      <w:pPr>
        <w:tabs>
          <w:tab w:val="num" w:pos="360"/>
        </w:tabs>
        <w:ind w:left="360" w:hanging="360"/>
      </w:pPr>
    </w:lvl>
    <w:lvl w:ilvl="1" w:tplc="0C0A0003">
      <w:start w:val="1"/>
      <w:numFmt w:val="lowerLetter"/>
      <w:lvlText w:val="%2."/>
      <w:lvlJc w:val="left"/>
      <w:pPr>
        <w:tabs>
          <w:tab w:val="num" w:pos="1080"/>
        </w:tabs>
        <w:ind w:left="1080" w:hanging="360"/>
      </w:pPr>
    </w:lvl>
    <w:lvl w:ilvl="2" w:tplc="0C0A0005" w:tentative="1">
      <w:start w:val="1"/>
      <w:numFmt w:val="lowerRoman"/>
      <w:lvlText w:val="%3."/>
      <w:lvlJc w:val="right"/>
      <w:pPr>
        <w:tabs>
          <w:tab w:val="num" w:pos="1800"/>
        </w:tabs>
        <w:ind w:left="1800" w:hanging="180"/>
      </w:pPr>
    </w:lvl>
    <w:lvl w:ilvl="3" w:tplc="0C0A0001" w:tentative="1">
      <w:start w:val="1"/>
      <w:numFmt w:val="decimal"/>
      <w:lvlText w:val="%4."/>
      <w:lvlJc w:val="left"/>
      <w:pPr>
        <w:tabs>
          <w:tab w:val="num" w:pos="2520"/>
        </w:tabs>
        <w:ind w:left="2520" w:hanging="360"/>
      </w:pPr>
    </w:lvl>
    <w:lvl w:ilvl="4" w:tplc="0C0A0003" w:tentative="1">
      <w:start w:val="1"/>
      <w:numFmt w:val="lowerLetter"/>
      <w:lvlText w:val="%5."/>
      <w:lvlJc w:val="left"/>
      <w:pPr>
        <w:tabs>
          <w:tab w:val="num" w:pos="3240"/>
        </w:tabs>
        <w:ind w:left="3240" w:hanging="360"/>
      </w:pPr>
    </w:lvl>
    <w:lvl w:ilvl="5" w:tplc="0C0A0005" w:tentative="1">
      <w:start w:val="1"/>
      <w:numFmt w:val="lowerRoman"/>
      <w:lvlText w:val="%6."/>
      <w:lvlJc w:val="right"/>
      <w:pPr>
        <w:tabs>
          <w:tab w:val="num" w:pos="3960"/>
        </w:tabs>
        <w:ind w:left="3960" w:hanging="180"/>
      </w:pPr>
    </w:lvl>
    <w:lvl w:ilvl="6" w:tplc="0C0A0001" w:tentative="1">
      <w:start w:val="1"/>
      <w:numFmt w:val="decimal"/>
      <w:lvlText w:val="%7."/>
      <w:lvlJc w:val="left"/>
      <w:pPr>
        <w:tabs>
          <w:tab w:val="num" w:pos="4680"/>
        </w:tabs>
        <w:ind w:left="4680" w:hanging="360"/>
      </w:pPr>
    </w:lvl>
    <w:lvl w:ilvl="7" w:tplc="0C0A0003" w:tentative="1">
      <w:start w:val="1"/>
      <w:numFmt w:val="lowerLetter"/>
      <w:lvlText w:val="%8."/>
      <w:lvlJc w:val="left"/>
      <w:pPr>
        <w:tabs>
          <w:tab w:val="num" w:pos="5400"/>
        </w:tabs>
        <w:ind w:left="5400" w:hanging="360"/>
      </w:pPr>
    </w:lvl>
    <w:lvl w:ilvl="8" w:tplc="0C0A0005" w:tentative="1">
      <w:start w:val="1"/>
      <w:numFmt w:val="lowerRoman"/>
      <w:lvlText w:val="%9."/>
      <w:lvlJc w:val="right"/>
      <w:pPr>
        <w:tabs>
          <w:tab w:val="num" w:pos="6120"/>
        </w:tabs>
        <w:ind w:left="6120" w:hanging="180"/>
      </w:pPr>
    </w:lvl>
  </w:abstractNum>
  <w:abstractNum w:abstractNumId="18" w15:restartNumberingAfterBreak="0">
    <w:nsid w:val="344875FE"/>
    <w:multiLevelType w:val="hybridMultilevel"/>
    <w:tmpl w:val="A3CC50EA"/>
    <w:lvl w:ilvl="0" w:tplc="0C0A0017">
      <w:start w:val="1"/>
      <w:numFmt w:val="lowerLetter"/>
      <w:lvlText w:val="%1)"/>
      <w:lvlJc w:val="left"/>
      <w:pPr>
        <w:ind w:left="927" w:hanging="360"/>
      </w:p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19" w15:restartNumberingAfterBreak="0">
    <w:nsid w:val="359B4991"/>
    <w:multiLevelType w:val="multilevel"/>
    <w:tmpl w:val="3AB23420"/>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rPr>
        <w:rFonts w:ascii="Arial" w:hAnsi="Arial" w:cs="Arial" w:hint="default"/>
        <w:b w:val="0"/>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20" w15:restartNumberingAfterBreak="0">
    <w:nsid w:val="3A906E38"/>
    <w:multiLevelType w:val="multilevel"/>
    <w:tmpl w:val="62468C7E"/>
    <w:lvl w:ilvl="0">
      <w:start w:val="1"/>
      <w:numFmt w:val="decimal"/>
      <w:lvlText w:val="%1."/>
      <w:lvlJc w:val="left"/>
      <w:pPr>
        <w:tabs>
          <w:tab w:val="num" w:pos="720"/>
        </w:tabs>
        <w:ind w:left="720" w:hanging="360"/>
      </w:pPr>
    </w:lvl>
    <w:lvl w:ilvl="1">
      <w:start w:val="1"/>
      <w:numFmt w:val="decimal"/>
      <w:isLgl/>
      <w:lvlText w:val="%1.%2"/>
      <w:lvlJc w:val="left"/>
      <w:pPr>
        <w:ind w:left="1065" w:hanging="360"/>
      </w:pPr>
      <w:rPr>
        <w:rFonts w:ascii="Arial" w:hAnsi="Arial" w:cs="Arial"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4920" w:hanging="1800"/>
      </w:pPr>
      <w:rPr>
        <w:rFonts w:hint="default"/>
      </w:rPr>
    </w:lvl>
  </w:abstractNum>
  <w:abstractNum w:abstractNumId="21" w15:restartNumberingAfterBreak="0">
    <w:nsid w:val="3D1B66B3"/>
    <w:multiLevelType w:val="hybridMultilevel"/>
    <w:tmpl w:val="640A6CCC"/>
    <w:lvl w:ilvl="0" w:tplc="0C0A0017">
      <w:start w:val="1"/>
      <w:numFmt w:val="lowerLetter"/>
      <w:lvlText w:val="%1)"/>
      <w:lvlJc w:val="left"/>
      <w:pPr>
        <w:ind w:left="927" w:hanging="360"/>
      </w:p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22" w15:restartNumberingAfterBreak="0">
    <w:nsid w:val="41FE633E"/>
    <w:multiLevelType w:val="hybridMultilevel"/>
    <w:tmpl w:val="18DE7F86"/>
    <w:lvl w:ilvl="0" w:tplc="280A001B">
      <w:start w:val="1"/>
      <w:numFmt w:val="lowerRoman"/>
      <w:lvlText w:val="%1."/>
      <w:lvlJc w:val="righ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3" w15:restartNumberingAfterBreak="0">
    <w:nsid w:val="487C7D12"/>
    <w:multiLevelType w:val="hybridMultilevel"/>
    <w:tmpl w:val="98C09706"/>
    <w:lvl w:ilvl="0" w:tplc="4B067682">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4" w15:restartNumberingAfterBreak="0">
    <w:nsid w:val="4885498A"/>
    <w:multiLevelType w:val="multilevel"/>
    <w:tmpl w:val="876A945A"/>
    <w:lvl w:ilvl="0">
      <w:start w:val="1"/>
      <w:numFmt w:val="upperRoman"/>
      <w:lvlText w:val="%1."/>
      <w:lvlJc w:val="left"/>
      <w:pPr>
        <w:tabs>
          <w:tab w:val="num" w:pos="900"/>
        </w:tabs>
        <w:ind w:left="520" w:hanging="340"/>
      </w:pPr>
    </w:lvl>
    <w:lvl w:ilvl="1">
      <w:start w:val="1"/>
      <w:numFmt w:val="upperLetter"/>
      <w:lvlText w:val="%2)"/>
      <w:lvlJc w:val="left"/>
      <w:pPr>
        <w:tabs>
          <w:tab w:val="num" w:pos="1800"/>
        </w:tabs>
        <w:ind w:left="1800" w:hanging="360"/>
      </w:pPr>
      <w:rPr>
        <w:rFonts w:hint="default"/>
      </w:rPr>
    </w:lvl>
    <w:lvl w:ilvl="2">
      <w:start w:val="1"/>
      <w:numFmt w:val="decimal"/>
      <w:lvlText w:val="%3"/>
      <w:lvlJc w:val="left"/>
      <w:pPr>
        <w:tabs>
          <w:tab w:val="num" w:pos="2790"/>
        </w:tabs>
        <w:ind w:left="2790" w:hanging="450"/>
      </w:pPr>
      <w:rPr>
        <w:rFonts w:hint="default"/>
      </w:r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25" w15:restartNumberingAfterBreak="0">
    <w:nsid w:val="48EA79C5"/>
    <w:multiLevelType w:val="hybridMultilevel"/>
    <w:tmpl w:val="F74004C6"/>
    <w:lvl w:ilvl="0" w:tplc="0C0A0017">
      <w:start w:val="1"/>
      <w:numFmt w:val="lowerLetter"/>
      <w:lvlText w:val="%1)"/>
      <w:lvlJc w:val="left"/>
      <w:pPr>
        <w:ind w:left="927" w:hanging="360"/>
      </w:p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26" w15:restartNumberingAfterBreak="0">
    <w:nsid w:val="4C9F2E77"/>
    <w:multiLevelType w:val="hybridMultilevel"/>
    <w:tmpl w:val="AB2C3D96"/>
    <w:lvl w:ilvl="0" w:tplc="280A001B">
      <w:start w:val="1"/>
      <w:numFmt w:val="lowerRoman"/>
      <w:lvlText w:val="%1."/>
      <w:lvlJc w:val="righ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7" w15:restartNumberingAfterBreak="0">
    <w:nsid w:val="50BB5F2B"/>
    <w:multiLevelType w:val="hybridMultilevel"/>
    <w:tmpl w:val="A1A002B8"/>
    <w:lvl w:ilvl="0" w:tplc="0C0A0017">
      <w:start w:val="1"/>
      <w:numFmt w:val="lowerLetter"/>
      <w:lvlText w:val="%1)"/>
      <w:lvlJc w:val="left"/>
      <w:pPr>
        <w:ind w:left="927" w:hanging="360"/>
      </w:p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28" w15:restartNumberingAfterBreak="0">
    <w:nsid w:val="545F0BB9"/>
    <w:multiLevelType w:val="hybridMultilevel"/>
    <w:tmpl w:val="CA303DB0"/>
    <w:lvl w:ilvl="0" w:tplc="0C0A0017">
      <w:start w:val="1"/>
      <w:numFmt w:val="lowerLetter"/>
      <w:lvlText w:val="%1)"/>
      <w:lvlJc w:val="left"/>
      <w:pPr>
        <w:ind w:left="927" w:hanging="360"/>
      </w:p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29" w15:restartNumberingAfterBreak="0">
    <w:nsid w:val="58644BCD"/>
    <w:multiLevelType w:val="hybridMultilevel"/>
    <w:tmpl w:val="66006718"/>
    <w:lvl w:ilvl="0" w:tplc="280A0017">
      <w:start w:val="1"/>
      <w:numFmt w:val="lowerLetter"/>
      <w:lvlText w:val="%1)"/>
      <w:lvlJc w:val="left"/>
      <w:pPr>
        <w:tabs>
          <w:tab w:val="num" w:pos="360"/>
        </w:tabs>
        <w:ind w:left="360" w:hanging="360"/>
      </w:pPr>
    </w:lvl>
    <w:lvl w:ilvl="1" w:tplc="0C0A0003">
      <w:start w:val="1"/>
      <w:numFmt w:val="lowerLetter"/>
      <w:lvlText w:val="%2."/>
      <w:lvlJc w:val="left"/>
      <w:pPr>
        <w:tabs>
          <w:tab w:val="num" w:pos="1080"/>
        </w:tabs>
        <w:ind w:left="1080" w:hanging="360"/>
      </w:pPr>
    </w:lvl>
    <w:lvl w:ilvl="2" w:tplc="0C0A0005" w:tentative="1">
      <w:start w:val="1"/>
      <w:numFmt w:val="lowerRoman"/>
      <w:lvlText w:val="%3."/>
      <w:lvlJc w:val="right"/>
      <w:pPr>
        <w:tabs>
          <w:tab w:val="num" w:pos="1800"/>
        </w:tabs>
        <w:ind w:left="1800" w:hanging="180"/>
      </w:pPr>
    </w:lvl>
    <w:lvl w:ilvl="3" w:tplc="0C0A0001" w:tentative="1">
      <w:start w:val="1"/>
      <w:numFmt w:val="decimal"/>
      <w:lvlText w:val="%4."/>
      <w:lvlJc w:val="left"/>
      <w:pPr>
        <w:tabs>
          <w:tab w:val="num" w:pos="2520"/>
        </w:tabs>
        <w:ind w:left="2520" w:hanging="360"/>
      </w:pPr>
    </w:lvl>
    <w:lvl w:ilvl="4" w:tplc="0C0A0003" w:tentative="1">
      <w:start w:val="1"/>
      <w:numFmt w:val="lowerLetter"/>
      <w:lvlText w:val="%5."/>
      <w:lvlJc w:val="left"/>
      <w:pPr>
        <w:tabs>
          <w:tab w:val="num" w:pos="3240"/>
        </w:tabs>
        <w:ind w:left="3240" w:hanging="360"/>
      </w:pPr>
    </w:lvl>
    <w:lvl w:ilvl="5" w:tplc="0C0A0005" w:tentative="1">
      <w:start w:val="1"/>
      <w:numFmt w:val="lowerRoman"/>
      <w:lvlText w:val="%6."/>
      <w:lvlJc w:val="right"/>
      <w:pPr>
        <w:tabs>
          <w:tab w:val="num" w:pos="3960"/>
        </w:tabs>
        <w:ind w:left="3960" w:hanging="180"/>
      </w:pPr>
    </w:lvl>
    <w:lvl w:ilvl="6" w:tplc="0C0A0001" w:tentative="1">
      <w:start w:val="1"/>
      <w:numFmt w:val="decimal"/>
      <w:lvlText w:val="%7."/>
      <w:lvlJc w:val="left"/>
      <w:pPr>
        <w:tabs>
          <w:tab w:val="num" w:pos="4680"/>
        </w:tabs>
        <w:ind w:left="4680" w:hanging="360"/>
      </w:pPr>
    </w:lvl>
    <w:lvl w:ilvl="7" w:tplc="0C0A0003" w:tentative="1">
      <w:start w:val="1"/>
      <w:numFmt w:val="lowerLetter"/>
      <w:lvlText w:val="%8."/>
      <w:lvlJc w:val="left"/>
      <w:pPr>
        <w:tabs>
          <w:tab w:val="num" w:pos="5400"/>
        </w:tabs>
        <w:ind w:left="5400" w:hanging="360"/>
      </w:pPr>
    </w:lvl>
    <w:lvl w:ilvl="8" w:tplc="0C0A0005" w:tentative="1">
      <w:start w:val="1"/>
      <w:numFmt w:val="lowerRoman"/>
      <w:lvlText w:val="%9."/>
      <w:lvlJc w:val="right"/>
      <w:pPr>
        <w:tabs>
          <w:tab w:val="num" w:pos="6120"/>
        </w:tabs>
        <w:ind w:left="6120" w:hanging="180"/>
      </w:pPr>
    </w:lvl>
  </w:abstractNum>
  <w:abstractNum w:abstractNumId="30" w15:restartNumberingAfterBreak="0">
    <w:nsid w:val="5D49065A"/>
    <w:multiLevelType w:val="hybridMultilevel"/>
    <w:tmpl w:val="C5422622"/>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1" w15:restartNumberingAfterBreak="0">
    <w:nsid w:val="606E199E"/>
    <w:multiLevelType w:val="hybridMultilevel"/>
    <w:tmpl w:val="F83E1676"/>
    <w:lvl w:ilvl="0" w:tplc="A470FC44">
      <w:start w:val="1"/>
      <w:numFmt w:val="bullet"/>
      <w:lvlText w:val="─"/>
      <w:lvlJc w:val="left"/>
      <w:pPr>
        <w:ind w:left="1440" w:hanging="360"/>
      </w:pPr>
      <w:rPr>
        <w:rFonts w:ascii="Calibri" w:hAnsi="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2" w15:restartNumberingAfterBreak="0">
    <w:nsid w:val="61CB798B"/>
    <w:multiLevelType w:val="hybridMultilevel"/>
    <w:tmpl w:val="F74004C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15:restartNumberingAfterBreak="0">
    <w:nsid w:val="63800060"/>
    <w:multiLevelType w:val="multilevel"/>
    <w:tmpl w:val="B4408912"/>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4" w15:restartNumberingAfterBreak="0">
    <w:nsid w:val="65D67DDA"/>
    <w:multiLevelType w:val="multilevel"/>
    <w:tmpl w:val="D8A831D8"/>
    <w:styleLink w:val="Style1"/>
    <w:lvl w:ilvl="0">
      <w:start w:val="3"/>
      <w:numFmt w:val="decimal"/>
      <w:lvlText w:val="%1"/>
      <w:lvlJc w:val="left"/>
      <w:pPr>
        <w:ind w:left="360" w:hanging="360"/>
      </w:pPr>
      <w:rPr>
        <w:rFonts w:eastAsia="Times New Roman" w:hint="default"/>
        <w:i w:val="0"/>
        <w:color w:val="000000"/>
        <w:sz w:val="18"/>
      </w:rPr>
    </w:lvl>
    <w:lvl w:ilvl="1">
      <w:start w:val="1"/>
      <w:numFmt w:val="decimal"/>
      <w:lvlText w:val="%1.%2"/>
      <w:lvlJc w:val="left"/>
      <w:pPr>
        <w:ind w:left="720" w:hanging="360"/>
      </w:pPr>
      <w:rPr>
        <w:rFonts w:eastAsia="Times New Roman" w:hint="default"/>
        <w:i/>
        <w:color w:val="000000"/>
        <w:sz w:val="18"/>
      </w:rPr>
    </w:lvl>
    <w:lvl w:ilvl="2">
      <w:start w:val="1"/>
      <w:numFmt w:val="decimal"/>
      <w:lvlText w:val="%1.%2.%3"/>
      <w:lvlJc w:val="left"/>
      <w:pPr>
        <w:ind w:left="1440" w:hanging="720"/>
      </w:pPr>
      <w:rPr>
        <w:rFonts w:eastAsia="Times New Roman" w:hint="default"/>
        <w:i/>
        <w:color w:val="000000"/>
        <w:sz w:val="18"/>
      </w:rPr>
    </w:lvl>
    <w:lvl w:ilvl="3">
      <w:start w:val="1"/>
      <w:numFmt w:val="decimal"/>
      <w:lvlText w:val="%1.%2.%3.%4"/>
      <w:lvlJc w:val="left"/>
      <w:pPr>
        <w:ind w:left="1800" w:hanging="720"/>
      </w:pPr>
      <w:rPr>
        <w:rFonts w:eastAsia="Times New Roman" w:hint="default"/>
        <w:i/>
        <w:color w:val="000000"/>
        <w:sz w:val="18"/>
      </w:rPr>
    </w:lvl>
    <w:lvl w:ilvl="4">
      <w:start w:val="1"/>
      <w:numFmt w:val="decimal"/>
      <w:lvlText w:val="%1.%2.%3.%4.%5"/>
      <w:lvlJc w:val="left"/>
      <w:pPr>
        <w:ind w:left="2160" w:hanging="720"/>
      </w:pPr>
      <w:rPr>
        <w:rFonts w:eastAsia="Times New Roman" w:hint="default"/>
        <w:i/>
        <w:color w:val="000000"/>
        <w:sz w:val="18"/>
      </w:rPr>
    </w:lvl>
    <w:lvl w:ilvl="5">
      <w:start w:val="1"/>
      <w:numFmt w:val="decimal"/>
      <w:lvlText w:val="%1.%2.%3.%4.%5.%6"/>
      <w:lvlJc w:val="left"/>
      <w:pPr>
        <w:ind w:left="2880" w:hanging="1080"/>
      </w:pPr>
      <w:rPr>
        <w:rFonts w:eastAsia="Times New Roman" w:hint="default"/>
        <w:i/>
        <w:color w:val="000000"/>
        <w:sz w:val="18"/>
      </w:rPr>
    </w:lvl>
    <w:lvl w:ilvl="6">
      <w:start w:val="1"/>
      <w:numFmt w:val="decimal"/>
      <w:lvlText w:val="%1.%2.%3.%4.%5.%6.%7"/>
      <w:lvlJc w:val="left"/>
      <w:pPr>
        <w:ind w:left="3240" w:hanging="1080"/>
      </w:pPr>
      <w:rPr>
        <w:rFonts w:eastAsia="Times New Roman" w:hint="default"/>
        <w:i/>
        <w:color w:val="000000"/>
        <w:sz w:val="18"/>
      </w:rPr>
    </w:lvl>
    <w:lvl w:ilvl="7">
      <w:start w:val="1"/>
      <w:numFmt w:val="decimal"/>
      <w:lvlText w:val="%1.%2.%3.%4.%5.%6.%7.%8"/>
      <w:lvlJc w:val="left"/>
      <w:pPr>
        <w:ind w:left="3960" w:hanging="1440"/>
      </w:pPr>
      <w:rPr>
        <w:rFonts w:eastAsia="Times New Roman" w:hint="default"/>
        <w:i/>
        <w:color w:val="000000"/>
        <w:sz w:val="18"/>
      </w:rPr>
    </w:lvl>
    <w:lvl w:ilvl="8">
      <w:start w:val="1"/>
      <w:numFmt w:val="decimal"/>
      <w:lvlText w:val="%1.%2.%3.%4.%5.%6.%7.%8.%9"/>
      <w:lvlJc w:val="left"/>
      <w:pPr>
        <w:ind w:left="4320" w:hanging="1440"/>
      </w:pPr>
      <w:rPr>
        <w:rFonts w:eastAsia="Times New Roman" w:hint="default"/>
        <w:i/>
        <w:color w:val="000000"/>
        <w:sz w:val="18"/>
      </w:rPr>
    </w:lvl>
  </w:abstractNum>
  <w:abstractNum w:abstractNumId="35" w15:restartNumberingAfterBreak="0">
    <w:nsid w:val="65FF443C"/>
    <w:multiLevelType w:val="hybridMultilevel"/>
    <w:tmpl w:val="E31E830C"/>
    <w:lvl w:ilvl="0" w:tplc="57167E2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15:restartNumberingAfterBreak="0">
    <w:nsid w:val="6AD371B6"/>
    <w:multiLevelType w:val="hybridMultilevel"/>
    <w:tmpl w:val="4A54FD70"/>
    <w:lvl w:ilvl="0" w:tplc="A470FC44">
      <w:start w:val="1"/>
      <w:numFmt w:val="bullet"/>
      <w:lvlText w:val="─"/>
      <w:lvlJc w:val="left"/>
      <w:pPr>
        <w:ind w:left="927" w:hanging="360"/>
      </w:pPr>
      <w:rPr>
        <w:rFonts w:ascii="Calibri" w:hAnsi="Calibri" w:hint="default"/>
      </w:rPr>
    </w:lvl>
    <w:lvl w:ilvl="1" w:tplc="0C0A0003" w:tentative="1">
      <w:start w:val="1"/>
      <w:numFmt w:val="bullet"/>
      <w:lvlText w:val="o"/>
      <w:lvlJc w:val="left"/>
      <w:pPr>
        <w:ind w:left="1647" w:hanging="360"/>
      </w:pPr>
      <w:rPr>
        <w:rFonts w:ascii="Courier New" w:hAnsi="Courier New" w:cs="Courier New" w:hint="default"/>
      </w:rPr>
    </w:lvl>
    <w:lvl w:ilvl="2" w:tplc="0C0A0005" w:tentative="1">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abstractNum w:abstractNumId="37" w15:restartNumberingAfterBreak="0">
    <w:nsid w:val="6B0570C7"/>
    <w:multiLevelType w:val="hybridMultilevel"/>
    <w:tmpl w:val="AB2C3D96"/>
    <w:lvl w:ilvl="0" w:tplc="280A001B">
      <w:start w:val="1"/>
      <w:numFmt w:val="lowerRoman"/>
      <w:lvlText w:val="%1."/>
      <w:lvlJc w:val="righ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8" w15:restartNumberingAfterBreak="0">
    <w:nsid w:val="6B556CAA"/>
    <w:multiLevelType w:val="hybridMultilevel"/>
    <w:tmpl w:val="0A56E8B0"/>
    <w:lvl w:ilvl="0" w:tplc="0C0A0017">
      <w:start w:val="1"/>
      <w:numFmt w:val="lowerLetter"/>
      <w:lvlText w:val="%1)"/>
      <w:lvlJc w:val="left"/>
      <w:pPr>
        <w:ind w:left="927" w:hanging="360"/>
      </w:pPr>
    </w:lvl>
    <w:lvl w:ilvl="1" w:tplc="0C0A0019">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39" w15:restartNumberingAfterBreak="0">
    <w:nsid w:val="6DBC144B"/>
    <w:multiLevelType w:val="hybridMultilevel"/>
    <w:tmpl w:val="F74004C6"/>
    <w:lvl w:ilvl="0" w:tplc="0C0A0017">
      <w:start w:val="1"/>
      <w:numFmt w:val="lowerLetter"/>
      <w:lvlText w:val="%1)"/>
      <w:lvlJc w:val="left"/>
      <w:pPr>
        <w:ind w:left="927" w:hanging="360"/>
      </w:p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40" w15:restartNumberingAfterBreak="0">
    <w:nsid w:val="6E5927A0"/>
    <w:multiLevelType w:val="hybridMultilevel"/>
    <w:tmpl w:val="CF2C73D4"/>
    <w:lvl w:ilvl="0" w:tplc="74EA9AFA">
      <w:start w:val="1"/>
      <w:numFmt w:val="upperRoman"/>
      <w:pStyle w:val="Heading6"/>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1" w15:restartNumberingAfterBreak="0">
    <w:nsid w:val="6F2A6C3D"/>
    <w:multiLevelType w:val="hybridMultilevel"/>
    <w:tmpl w:val="6A583CBE"/>
    <w:lvl w:ilvl="0" w:tplc="6136CE46">
      <w:start w:val="1"/>
      <w:numFmt w:val="lowerLetter"/>
      <w:pStyle w:val="bullets"/>
      <w:lvlText w:val="%1)"/>
      <w:lvlJc w:val="left"/>
      <w:pPr>
        <w:tabs>
          <w:tab w:val="num" w:pos="1656"/>
        </w:tabs>
        <w:ind w:left="1656" w:hanging="576"/>
      </w:pPr>
      <w:rPr>
        <w:rFonts w:hint="default"/>
      </w:rPr>
    </w:lvl>
    <w:lvl w:ilvl="1" w:tplc="EB6C22A2" w:tentative="1">
      <w:start w:val="1"/>
      <w:numFmt w:val="lowerLetter"/>
      <w:lvlText w:val="%2."/>
      <w:lvlJc w:val="left"/>
      <w:pPr>
        <w:tabs>
          <w:tab w:val="num" w:pos="1440"/>
        </w:tabs>
        <w:ind w:left="1440" w:hanging="360"/>
      </w:pPr>
    </w:lvl>
    <w:lvl w:ilvl="2" w:tplc="1BA27680" w:tentative="1">
      <w:start w:val="1"/>
      <w:numFmt w:val="lowerRoman"/>
      <w:lvlText w:val="%3."/>
      <w:lvlJc w:val="right"/>
      <w:pPr>
        <w:tabs>
          <w:tab w:val="num" w:pos="2160"/>
        </w:tabs>
        <w:ind w:left="2160" w:hanging="180"/>
      </w:pPr>
    </w:lvl>
    <w:lvl w:ilvl="3" w:tplc="9D30CB06" w:tentative="1">
      <w:start w:val="1"/>
      <w:numFmt w:val="decimal"/>
      <w:lvlText w:val="%4."/>
      <w:lvlJc w:val="left"/>
      <w:pPr>
        <w:tabs>
          <w:tab w:val="num" w:pos="2880"/>
        </w:tabs>
        <w:ind w:left="2880" w:hanging="360"/>
      </w:pPr>
    </w:lvl>
    <w:lvl w:ilvl="4" w:tplc="346676BE" w:tentative="1">
      <w:start w:val="1"/>
      <w:numFmt w:val="lowerLetter"/>
      <w:lvlText w:val="%5."/>
      <w:lvlJc w:val="left"/>
      <w:pPr>
        <w:tabs>
          <w:tab w:val="num" w:pos="3600"/>
        </w:tabs>
        <w:ind w:left="3600" w:hanging="360"/>
      </w:pPr>
    </w:lvl>
    <w:lvl w:ilvl="5" w:tplc="D958BDB6" w:tentative="1">
      <w:start w:val="1"/>
      <w:numFmt w:val="lowerRoman"/>
      <w:lvlText w:val="%6."/>
      <w:lvlJc w:val="right"/>
      <w:pPr>
        <w:tabs>
          <w:tab w:val="num" w:pos="4320"/>
        </w:tabs>
        <w:ind w:left="4320" w:hanging="180"/>
      </w:pPr>
    </w:lvl>
    <w:lvl w:ilvl="6" w:tplc="677A1B9C" w:tentative="1">
      <w:start w:val="1"/>
      <w:numFmt w:val="decimal"/>
      <w:lvlText w:val="%7."/>
      <w:lvlJc w:val="left"/>
      <w:pPr>
        <w:tabs>
          <w:tab w:val="num" w:pos="5040"/>
        </w:tabs>
        <w:ind w:left="5040" w:hanging="360"/>
      </w:pPr>
    </w:lvl>
    <w:lvl w:ilvl="7" w:tplc="A47CD4C2" w:tentative="1">
      <w:start w:val="1"/>
      <w:numFmt w:val="lowerLetter"/>
      <w:lvlText w:val="%8."/>
      <w:lvlJc w:val="left"/>
      <w:pPr>
        <w:tabs>
          <w:tab w:val="num" w:pos="5760"/>
        </w:tabs>
        <w:ind w:left="5760" w:hanging="360"/>
      </w:pPr>
    </w:lvl>
    <w:lvl w:ilvl="8" w:tplc="CB5C31C6" w:tentative="1">
      <w:start w:val="1"/>
      <w:numFmt w:val="lowerRoman"/>
      <w:lvlText w:val="%9."/>
      <w:lvlJc w:val="right"/>
      <w:pPr>
        <w:tabs>
          <w:tab w:val="num" w:pos="6480"/>
        </w:tabs>
        <w:ind w:left="6480" w:hanging="180"/>
      </w:pPr>
    </w:lvl>
  </w:abstractNum>
  <w:abstractNum w:abstractNumId="42" w15:restartNumberingAfterBreak="0">
    <w:nsid w:val="775B1DA5"/>
    <w:multiLevelType w:val="hybridMultilevel"/>
    <w:tmpl w:val="E14A6CEC"/>
    <w:lvl w:ilvl="0" w:tplc="3C68B002">
      <w:start w:val="1"/>
      <w:numFmt w:val="bullet"/>
      <w:lvlText w:val="‒"/>
      <w:lvlJc w:val="left"/>
      <w:pPr>
        <w:ind w:left="927" w:hanging="360"/>
      </w:pPr>
      <w:rPr>
        <w:rFonts w:ascii="Calibri" w:hAnsi="Calibri" w:hint="default"/>
      </w:rPr>
    </w:lvl>
    <w:lvl w:ilvl="1" w:tplc="0C0A0003" w:tentative="1">
      <w:start w:val="1"/>
      <w:numFmt w:val="bullet"/>
      <w:lvlText w:val="o"/>
      <w:lvlJc w:val="left"/>
      <w:pPr>
        <w:ind w:left="1647" w:hanging="360"/>
      </w:pPr>
      <w:rPr>
        <w:rFonts w:ascii="Courier New" w:hAnsi="Courier New" w:cs="Courier New" w:hint="default"/>
      </w:rPr>
    </w:lvl>
    <w:lvl w:ilvl="2" w:tplc="0C0A0005" w:tentative="1">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abstractNum w:abstractNumId="43" w15:restartNumberingAfterBreak="0">
    <w:nsid w:val="7E247694"/>
    <w:multiLevelType w:val="multilevel"/>
    <w:tmpl w:val="2CD2DA78"/>
    <w:styleLink w:val="Estilo7"/>
    <w:lvl w:ilvl="0">
      <w:start w:val="3"/>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22"/>
  </w:num>
  <w:num w:numId="3">
    <w:abstractNumId w:val="37"/>
  </w:num>
  <w:num w:numId="4">
    <w:abstractNumId w:val="19"/>
  </w:num>
  <w:num w:numId="5">
    <w:abstractNumId w:val="12"/>
  </w:num>
  <w:num w:numId="6">
    <w:abstractNumId w:val="26"/>
  </w:num>
  <w:num w:numId="7">
    <w:abstractNumId w:val="21"/>
  </w:num>
  <w:num w:numId="8">
    <w:abstractNumId w:val="42"/>
  </w:num>
  <w:num w:numId="9">
    <w:abstractNumId w:val="18"/>
  </w:num>
  <w:num w:numId="10">
    <w:abstractNumId w:val="0"/>
  </w:num>
  <w:num w:numId="11">
    <w:abstractNumId w:val="39"/>
  </w:num>
  <w:num w:numId="12">
    <w:abstractNumId w:val="3"/>
  </w:num>
  <w:num w:numId="13">
    <w:abstractNumId w:val="28"/>
  </w:num>
  <w:num w:numId="14">
    <w:abstractNumId w:val="32"/>
  </w:num>
  <w:num w:numId="15">
    <w:abstractNumId w:val="31"/>
  </w:num>
  <w:num w:numId="16">
    <w:abstractNumId w:val="36"/>
  </w:num>
  <w:num w:numId="17">
    <w:abstractNumId w:val="25"/>
  </w:num>
  <w:num w:numId="18">
    <w:abstractNumId w:val="27"/>
  </w:num>
  <w:num w:numId="19">
    <w:abstractNumId w:val="38"/>
  </w:num>
  <w:num w:numId="20">
    <w:abstractNumId w:val="33"/>
  </w:num>
  <w:num w:numId="21">
    <w:abstractNumId w:val="13"/>
  </w:num>
  <w:num w:numId="22">
    <w:abstractNumId w:val="5"/>
  </w:num>
  <w:num w:numId="23">
    <w:abstractNumId w:val="23"/>
  </w:num>
  <w:num w:numId="24">
    <w:abstractNumId w:val="8"/>
  </w:num>
  <w:num w:numId="25">
    <w:abstractNumId w:val="6"/>
  </w:num>
  <w:num w:numId="26">
    <w:abstractNumId w:val="30"/>
  </w:num>
  <w:num w:numId="27">
    <w:abstractNumId w:val="40"/>
  </w:num>
  <w:num w:numId="28">
    <w:abstractNumId w:val="9"/>
  </w:num>
  <w:num w:numId="29">
    <w:abstractNumId w:val="29"/>
  </w:num>
  <w:num w:numId="30">
    <w:abstractNumId w:val="43"/>
  </w:num>
  <w:num w:numId="31">
    <w:abstractNumId w:val="35"/>
  </w:num>
  <w:num w:numId="32">
    <w:abstractNumId w:val="11"/>
  </w:num>
  <w:num w:numId="33">
    <w:abstractNumId w:val="24"/>
  </w:num>
  <w:num w:numId="34">
    <w:abstractNumId w:val="17"/>
  </w:num>
  <w:num w:numId="35">
    <w:abstractNumId w:val="1"/>
  </w:num>
  <w:num w:numId="36">
    <w:abstractNumId w:val="20"/>
  </w:num>
  <w:num w:numId="37">
    <w:abstractNumId w:val="41"/>
  </w:num>
  <w:num w:numId="38">
    <w:abstractNumId w:val="14"/>
  </w:num>
  <w:num w:numId="39">
    <w:abstractNumId w:val="2"/>
  </w:num>
  <w:num w:numId="40">
    <w:abstractNumId w:val="34"/>
  </w:num>
  <w:num w:numId="41">
    <w:abstractNumId w:val="16"/>
  </w:num>
  <w:num w:numId="42">
    <w:abstractNumId w:val="15"/>
  </w:num>
  <w:num w:numId="43">
    <w:abstractNumId w:val="5"/>
  </w:num>
  <w:num w:numId="44">
    <w:abstractNumId w:val="5"/>
  </w:num>
  <w:num w:numId="45">
    <w:abstractNumId w:val="5"/>
  </w:num>
  <w:num w:numId="46">
    <w:abstractNumId w:val="5"/>
  </w:num>
  <w:num w:numId="47">
    <w:abstractNumId w:val="5"/>
  </w:num>
  <w:num w:numId="48">
    <w:abstractNumId w:val="5"/>
  </w:num>
  <w:num w:numId="49">
    <w:abstractNumId w:val="5"/>
  </w:num>
  <w:num w:numId="50">
    <w:abstractNumId w:val="5"/>
  </w:num>
  <w:num w:numId="51">
    <w:abstractNumId w:val="5"/>
  </w:num>
  <w:num w:numId="52">
    <w:abstractNumId w:val="5"/>
  </w:num>
  <w:num w:numId="53">
    <w:abstractNumId w:val="5"/>
  </w:num>
  <w:num w:numId="54">
    <w:abstractNumId w:val="5"/>
  </w:num>
  <w:num w:numId="55">
    <w:abstractNumId w:val="5"/>
  </w:num>
  <w:num w:numId="56">
    <w:abstractNumId w:val="5"/>
  </w:num>
  <w:num w:numId="57">
    <w:abstractNumId w:val="5"/>
  </w:num>
  <w:num w:numId="58">
    <w:abstractNumId w:val="5"/>
  </w:num>
  <w:num w:numId="59">
    <w:abstractNumId w:val="5"/>
  </w:num>
  <w:num w:numId="60">
    <w:abstractNumId w:val="40"/>
  </w:num>
  <w:num w:numId="61">
    <w:abstractNumId w:val="40"/>
  </w:num>
  <w:num w:numId="62">
    <w:abstractNumId w:val="5"/>
  </w:num>
  <w:num w:numId="63">
    <w:abstractNumId w:val="5"/>
  </w:num>
  <w:num w:numId="64">
    <w:abstractNumId w:val="5"/>
  </w:num>
  <w:num w:numId="65">
    <w:abstractNumId w:val="5"/>
  </w:num>
  <w:num w:numId="66">
    <w:abstractNumId w:val="5"/>
  </w:num>
  <w:num w:numId="67">
    <w:abstractNumId w:val="33"/>
  </w:num>
  <w:num w:numId="68">
    <w:abstractNumId w:val="5"/>
  </w:num>
  <w:num w:numId="69">
    <w:abstractNumId w:val="5"/>
  </w:num>
  <w:num w:numId="70">
    <w:abstractNumId w:val="5"/>
  </w:num>
  <w:num w:numId="71">
    <w:abstractNumId w:val="7"/>
  </w:num>
  <w:num w:numId="72">
    <w:abstractNumId w:val="5"/>
  </w:num>
  <w:num w:numId="73">
    <w:abstractNumId w:val="33"/>
  </w:num>
  <w:num w:numId="74">
    <w:abstractNumId w:val="33"/>
  </w:num>
  <w:numIdMacAtCleanup w:val="6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Fernando Grafe">
    <w15:presenceInfo w15:providerId="Windows Live" w15:userId="b399aeefcd865e9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5"/>
  <w:hideSpellingErrors/>
  <w:proofState w:spelling="clean" w:grammar="clean"/>
  <w:defaultTabStop w:val="708"/>
  <w:hyphenationZone w:val="425"/>
  <w:characterSpacingControl w:val="doNotCompress"/>
  <w:savePreviewPicture/>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1950"/>
    <w:rsid w:val="000008E6"/>
    <w:rsid w:val="0000332B"/>
    <w:rsid w:val="000078EF"/>
    <w:rsid w:val="000111D0"/>
    <w:rsid w:val="00017222"/>
    <w:rsid w:val="00023689"/>
    <w:rsid w:val="00037529"/>
    <w:rsid w:val="00041295"/>
    <w:rsid w:val="000434ED"/>
    <w:rsid w:val="00043533"/>
    <w:rsid w:val="00054924"/>
    <w:rsid w:val="00056A1E"/>
    <w:rsid w:val="000736B2"/>
    <w:rsid w:val="00074DCC"/>
    <w:rsid w:val="00082968"/>
    <w:rsid w:val="0009469F"/>
    <w:rsid w:val="000B1AA0"/>
    <w:rsid w:val="000B25D0"/>
    <w:rsid w:val="000B35F5"/>
    <w:rsid w:val="000C1BB3"/>
    <w:rsid w:val="000C25CC"/>
    <w:rsid w:val="000C6D0C"/>
    <w:rsid w:val="000E4A9D"/>
    <w:rsid w:val="000E7851"/>
    <w:rsid w:val="000F0B60"/>
    <w:rsid w:val="000F182E"/>
    <w:rsid w:val="000F2AD8"/>
    <w:rsid w:val="000F47A5"/>
    <w:rsid w:val="000F76C5"/>
    <w:rsid w:val="001060D9"/>
    <w:rsid w:val="00110A4C"/>
    <w:rsid w:val="001138ED"/>
    <w:rsid w:val="00114D73"/>
    <w:rsid w:val="00116877"/>
    <w:rsid w:val="00124454"/>
    <w:rsid w:val="00131C36"/>
    <w:rsid w:val="0014069D"/>
    <w:rsid w:val="001417BF"/>
    <w:rsid w:val="001446CA"/>
    <w:rsid w:val="00144E35"/>
    <w:rsid w:val="00145DE6"/>
    <w:rsid w:val="001523BB"/>
    <w:rsid w:val="00152761"/>
    <w:rsid w:val="001610BC"/>
    <w:rsid w:val="00162F2C"/>
    <w:rsid w:val="00163E52"/>
    <w:rsid w:val="00166D18"/>
    <w:rsid w:val="00172C1C"/>
    <w:rsid w:val="00175BAC"/>
    <w:rsid w:val="001A155D"/>
    <w:rsid w:val="001A1992"/>
    <w:rsid w:val="001A5A3E"/>
    <w:rsid w:val="001A67A8"/>
    <w:rsid w:val="001B541C"/>
    <w:rsid w:val="001B605C"/>
    <w:rsid w:val="001B6CC4"/>
    <w:rsid w:val="001B79F6"/>
    <w:rsid w:val="001C1AA4"/>
    <w:rsid w:val="001C2606"/>
    <w:rsid w:val="001C2A6A"/>
    <w:rsid w:val="001D2801"/>
    <w:rsid w:val="001D3863"/>
    <w:rsid w:val="001D4486"/>
    <w:rsid w:val="001E0D44"/>
    <w:rsid w:val="001E15AB"/>
    <w:rsid w:val="001E2A39"/>
    <w:rsid w:val="001E58B3"/>
    <w:rsid w:val="001F1E10"/>
    <w:rsid w:val="00204843"/>
    <w:rsid w:val="0021228E"/>
    <w:rsid w:val="002144DE"/>
    <w:rsid w:val="002367FE"/>
    <w:rsid w:val="002369FA"/>
    <w:rsid w:val="00244A3E"/>
    <w:rsid w:val="00246202"/>
    <w:rsid w:val="002562C3"/>
    <w:rsid w:val="00256CB7"/>
    <w:rsid w:val="0028209E"/>
    <w:rsid w:val="00282807"/>
    <w:rsid w:val="0028709A"/>
    <w:rsid w:val="00290F90"/>
    <w:rsid w:val="002946B6"/>
    <w:rsid w:val="00295041"/>
    <w:rsid w:val="002958DB"/>
    <w:rsid w:val="002A1ACC"/>
    <w:rsid w:val="002A5E62"/>
    <w:rsid w:val="002A5E7B"/>
    <w:rsid w:val="002A6C7A"/>
    <w:rsid w:val="002C0628"/>
    <w:rsid w:val="002D1950"/>
    <w:rsid w:val="002D47A8"/>
    <w:rsid w:val="002D5024"/>
    <w:rsid w:val="002E1333"/>
    <w:rsid w:val="00300803"/>
    <w:rsid w:val="00302E95"/>
    <w:rsid w:val="003172BA"/>
    <w:rsid w:val="00317C8D"/>
    <w:rsid w:val="003200C5"/>
    <w:rsid w:val="00322552"/>
    <w:rsid w:val="00322C1C"/>
    <w:rsid w:val="00332450"/>
    <w:rsid w:val="003336F2"/>
    <w:rsid w:val="003354E4"/>
    <w:rsid w:val="00335E6E"/>
    <w:rsid w:val="0034420D"/>
    <w:rsid w:val="003518BB"/>
    <w:rsid w:val="0036457A"/>
    <w:rsid w:val="00377D8A"/>
    <w:rsid w:val="00384271"/>
    <w:rsid w:val="003851ED"/>
    <w:rsid w:val="0038622A"/>
    <w:rsid w:val="003932D1"/>
    <w:rsid w:val="003A542D"/>
    <w:rsid w:val="003B2594"/>
    <w:rsid w:val="003C6E01"/>
    <w:rsid w:val="003D20BD"/>
    <w:rsid w:val="003D6D2B"/>
    <w:rsid w:val="003E224B"/>
    <w:rsid w:val="003E26AE"/>
    <w:rsid w:val="003E672E"/>
    <w:rsid w:val="003E7C08"/>
    <w:rsid w:val="00401580"/>
    <w:rsid w:val="00404A96"/>
    <w:rsid w:val="00406097"/>
    <w:rsid w:val="00413DF9"/>
    <w:rsid w:val="004167B9"/>
    <w:rsid w:val="0042097F"/>
    <w:rsid w:val="0042117A"/>
    <w:rsid w:val="00421854"/>
    <w:rsid w:val="00434846"/>
    <w:rsid w:val="00435341"/>
    <w:rsid w:val="0044793A"/>
    <w:rsid w:val="00465B22"/>
    <w:rsid w:val="00471750"/>
    <w:rsid w:val="00472E2D"/>
    <w:rsid w:val="00474C9F"/>
    <w:rsid w:val="00477829"/>
    <w:rsid w:val="004A1BA5"/>
    <w:rsid w:val="004A4BEB"/>
    <w:rsid w:val="004B186A"/>
    <w:rsid w:val="004B37C5"/>
    <w:rsid w:val="004B5998"/>
    <w:rsid w:val="004B6F4D"/>
    <w:rsid w:val="004C351C"/>
    <w:rsid w:val="004C7FE9"/>
    <w:rsid w:val="004D36B6"/>
    <w:rsid w:val="004D4702"/>
    <w:rsid w:val="004D5AC6"/>
    <w:rsid w:val="004D77DB"/>
    <w:rsid w:val="004E1B64"/>
    <w:rsid w:val="004F18D4"/>
    <w:rsid w:val="004F4A93"/>
    <w:rsid w:val="005019E0"/>
    <w:rsid w:val="00505A80"/>
    <w:rsid w:val="005069D8"/>
    <w:rsid w:val="00520709"/>
    <w:rsid w:val="005217AD"/>
    <w:rsid w:val="00522A8B"/>
    <w:rsid w:val="005244A5"/>
    <w:rsid w:val="00533390"/>
    <w:rsid w:val="0054338E"/>
    <w:rsid w:val="00550CEF"/>
    <w:rsid w:val="00550E7E"/>
    <w:rsid w:val="0056042E"/>
    <w:rsid w:val="005844D1"/>
    <w:rsid w:val="00594291"/>
    <w:rsid w:val="005A1B16"/>
    <w:rsid w:val="005A7AAC"/>
    <w:rsid w:val="005B340C"/>
    <w:rsid w:val="005C0787"/>
    <w:rsid w:val="005C2F1D"/>
    <w:rsid w:val="005C3D58"/>
    <w:rsid w:val="005C6D05"/>
    <w:rsid w:val="005D33DB"/>
    <w:rsid w:val="005E10BE"/>
    <w:rsid w:val="005E5A60"/>
    <w:rsid w:val="005F695B"/>
    <w:rsid w:val="006044D6"/>
    <w:rsid w:val="00604520"/>
    <w:rsid w:val="00611794"/>
    <w:rsid w:val="00614F16"/>
    <w:rsid w:val="00616527"/>
    <w:rsid w:val="0062277D"/>
    <w:rsid w:val="00630806"/>
    <w:rsid w:val="0063567F"/>
    <w:rsid w:val="00636144"/>
    <w:rsid w:val="00637BC5"/>
    <w:rsid w:val="00641297"/>
    <w:rsid w:val="00641FAB"/>
    <w:rsid w:val="0065066D"/>
    <w:rsid w:val="0065175D"/>
    <w:rsid w:val="00654813"/>
    <w:rsid w:val="00660E77"/>
    <w:rsid w:val="006618F3"/>
    <w:rsid w:val="00662E5C"/>
    <w:rsid w:val="00666334"/>
    <w:rsid w:val="00667A88"/>
    <w:rsid w:val="00676306"/>
    <w:rsid w:val="00686A0C"/>
    <w:rsid w:val="00692730"/>
    <w:rsid w:val="006A1A6F"/>
    <w:rsid w:val="006B1E35"/>
    <w:rsid w:val="006B2012"/>
    <w:rsid w:val="006B46E9"/>
    <w:rsid w:val="006B6DE0"/>
    <w:rsid w:val="006E0B95"/>
    <w:rsid w:val="006E13F8"/>
    <w:rsid w:val="006E531E"/>
    <w:rsid w:val="006F48BC"/>
    <w:rsid w:val="00700833"/>
    <w:rsid w:val="00702331"/>
    <w:rsid w:val="0072012F"/>
    <w:rsid w:val="00722756"/>
    <w:rsid w:val="00732ACF"/>
    <w:rsid w:val="00760C38"/>
    <w:rsid w:val="007662D2"/>
    <w:rsid w:val="00770BAF"/>
    <w:rsid w:val="00777C36"/>
    <w:rsid w:val="00792571"/>
    <w:rsid w:val="007A59C0"/>
    <w:rsid w:val="007C5CAB"/>
    <w:rsid w:val="007C5D60"/>
    <w:rsid w:val="007D0114"/>
    <w:rsid w:val="007D6276"/>
    <w:rsid w:val="007D7A6B"/>
    <w:rsid w:val="007E103F"/>
    <w:rsid w:val="007E3098"/>
    <w:rsid w:val="007E5E43"/>
    <w:rsid w:val="007E71C7"/>
    <w:rsid w:val="007E7CA1"/>
    <w:rsid w:val="007F340D"/>
    <w:rsid w:val="007F5D5B"/>
    <w:rsid w:val="00804069"/>
    <w:rsid w:val="008041EB"/>
    <w:rsid w:val="008069AA"/>
    <w:rsid w:val="008109F1"/>
    <w:rsid w:val="00812B96"/>
    <w:rsid w:val="0081504D"/>
    <w:rsid w:val="00832757"/>
    <w:rsid w:val="008343E8"/>
    <w:rsid w:val="008373B4"/>
    <w:rsid w:val="00837F12"/>
    <w:rsid w:val="00844312"/>
    <w:rsid w:val="00845EC4"/>
    <w:rsid w:val="0085120B"/>
    <w:rsid w:val="00855F4C"/>
    <w:rsid w:val="0086248B"/>
    <w:rsid w:val="008657F0"/>
    <w:rsid w:val="008671AE"/>
    <w:rsid w:val="008736F2"/>
    <w:rsid w:val="0088317E"/>
    <w:rsid w:val="0088463A"/>
    <w:rsid w:val="008876FE"/>
    <w:rsid w:val="008920A7"/>
    <w:rsid w:val="008A3EFB"/>
    <w:rsid w:val="008A675E"/>
    <w:rsid w:val="008B1D35"/>
    <w:rsid w:val="008B38AD"/>
    <w:rsid w:val="008C2187"/>
    <w:rsid w:val="008C574C"/>
    <w:rsid w:val="008D46A7"/>
    <w:rsid w:val="008D7828"/>
    <w:rsid w:val="008E3FA9"/>
    <w:rsid w:val="008E7500"/>
    <w:rsid w:val="008F03B5"/>
    <w:rsid w:val="008F17DB"/>
    <w:rsid w:val="008F1C7B"/>
    <w:rsid w:val="008F3E15"/>
    <w:rsid w:val="009001B9"/>
    <w:rsid w:val="009010C1"/>
    <w:rsid w:val="00902A3D"/>
    <w:rsid w:val="009037E2"/>
    <w:rsid w:val="00912092"/>
    <w:rsid w:val="00915AA3"/>
    <w:rsid w:val="009277BC"/>
    <w:rsid w:val="00927A2B"/>
    <w:rsid w:val="009416E8"/>
    <w:rsid w:val="009456CF"/>
    <w:rsid w:val="00955E12"/>
    <w:rsid w:val="00961179"/>
    <w:rsid w:val="00963D3C"/>
    <w:rsid w:val="00965D0D"/>
    <w:rsid w:val="00975E5C"/>
    <w:rsid w:val="00976DEA"/>
    <w:rsid w:val="009810E9"/>
    <w:rsid w:val="00984072"/>
    <w:rsid w:val="00995B1A"/>
    <w:rsid w:val="009A6920"/>
    <w:rsid w:val="009A7768"/>
    <w:rsid w:val="009B2257"/>
    <w:rsid w:val="009B7F86"/>
    <w:rsid w:val="009C7054"/>
    <w:rsid w:val="009C7680"/>
    <w:rsid w:val="009D5ACB"/>
    <w:rsid w:val="009D6364"/>
    <w:rsid w:val="009D76C0"/>
    <w:rsid w:val="009E3B2F"/>
    <w:rsid w:val="009F1406"/>
    <w:rsid w:val="009F1EEC"/>
    <w:rsid w:val="00A018D4"/>
    <w:rsid w:val="00A1033B"/>
    <w:rsid w:val="00A10AC9"/>
    <w:rsid w:val="00A443BD"/>
    <w:rsid w:val="00A45A29"/>
    <w:rsid w:val="00A462EB"/>
    <w:rsid w:val="00A64970"/>
    <w:rsid w:val="00A70D3E"/>
    <w:rsid w:val="00A77C98"/>
    <w:rsid w:val="00A9023A"/>
    <w:rsid w:val="00A942F4"/>
    <w:rsid w:val="00AA1738"/>
    <w:rsid w:val="00AA1B5E"/>
    <w:rsid w:val="00AA48E1"/>
    <w:rsid w:val="00AB5191"/>
    <w:rsid w:val="00AC3033"/>
    <w:rsid w:val="00AC4835"/>
    <w:rsid w:val="00AD7542"/>
    <w:rsid w:val="00AD7646"/>
    <w:rsid w:val="00AF47B9"/>
    <w:rsid w:val="00B01BB8"/>
    <w:rsid w:val="00B06E34"/>
    <w:rsid w:val="00B1010C"/>
    <w:rsid w:val="00B11509"/>
    <w:rsid w:val="00B1357A"/>
    <w:rsid w:val="00B200A4"/>
    <w:rsid w:val="00B20D90"/>
    <w:rsid w:val="00B23E37"/>
    <w:rsid w:val="00B27B48"/>
    <w:rsid w:val="00B328F4"/>
    <w:rsid w:val="00B37263"/>
    <w:rsid w:val="00B74977"/>
    <w:rsid w:val="00B80862"/>
    <w:rsid w:val="00B97321"/>
    <w:rsid w:val="00B97A01"/>
    <w:rsid w:val="00BB1CDB"/>
    <w:rsid w:val="00BE18CD"/>
    <w:rsid w:val="00BF1542"/>
    <w:rsid w:val="00C0514F"/>
    <w:rsid w:val="00C13D68"/>
    <w:rsid w:val="00C13EDC"/>
    <w:rsid w:val="00C2389D"/>
    <w:rsid w:val="00C24057"/>
    <w:rsid w:val="00C272E9"/>
    <w:rsid w:val="00C33FAA"/>
    <w:rsid w:val="00C3764B"/>
    <w:rsid w:val="00C5063E"/>
    <w:rsid w:val="00C601A8"/>
    <w:rsid w:val="00C7745F"/>
    <w:rsid w:val="00C81CF7"/>
    <w:rsid w:val="00C83584"/>
    <w:rsid w:val="00CB710B"/>
    <w:rsid w:val="00CC2F00"/>
    <w:rsid w:val="00CC4F23"/>
    <w:rsid w:val="00CD0B30"/>
    <w:rsid w:val="00CD5E8E"/>
    <w:rsid w:val="00CE3641"/>
    <w:rsid w:val="00CE6825"/>
    <w:rsid w:val="00CF6723"/>
    <w:rsid w:val="00D01B23"/>
    <w:rsid w:val="00D033E7"/>
    <w:rsid w:val="00D05D5F"/>
    <w:rsid w:val="00D1364D"/>
    <w:rsid w:val="00D15F0E"/>
    <w:rsid w:val="00D21742"/>
    <w:rsid w:val="00D3140F"/>
    <w:rsid w:val="00D45DD1"/>
    <w:rsid w:val="00D47310"/>
    <w:rsid w:val="00D57943"/>
    <w:rsid w:val="00D65031"/>
    <w:rsid w:val="00D8028F"/>
    <w:rsid w:val="00D90CA2"/>
    <w:rsid w:val="00DA0E55"/>
    <w:rsid w:val="00DA13CD"/>
    <w:rsid w:val="00DA7C72"/>
    <w:rsid w:val="00DA7F73"/>
    <w:rsid w:val="00DB04A9"/>
    <w:rsid w:val="00DB44BF"/>
    <w:rsid w:val="00DC7FC4"/>
    <w:rsid w:val="00DD021F"/>
    <w:rsid w:val="00DD164D"/>
    <w:rsid w:val="00DD48A5"/>
    <w:rsid w:val="00DD4E11"/>
    <w:rsid w:val="00DF694B"/>
    <w:rsid w:val="00E03BA5"/>
    <w:rsid w:val="00E03C33"/>
    <w:rsid w:val="00E11FBF"/>
    <w:rsid w:val="00E20D7C"/>
    <w:rsid w:val="00E24D82"/>
    <w:rsid w:val="00E3361E"/>
    <w:rsid w:val="00E33875"/>
    <w:rsid w:val="00E41468"/>
    <w:rsid w:val="00E42455"/>
    <w:rsid w:val="00E4281F"/>
    <w:rsid w:val="00E50F32"/>
    <w:rsid w:val="00E52803"/>
    <w:rsid w:val="00E54375"/>
    <w:rsid w:val="00E54CD0"/>
    <w:rsid w:val="00E56A34"/>
    <w:rsid w:val="00E62375"/>
    <w:rsid w:val="00E763C1"/>
    <w:rsid w:val="00E77E88"/>
    <w:rsid w:val="00E9030C"/>
    <w:rsid w:val="00E90B00"/>
    <w:rsid w:val="00EA0D5B"/>
    <w:rsid w:val="00EA3073"/>
    <w:rsid w:val="00EA7152"/>
    <w:rsid w:val="00EB2F90"/>
    <w:rsid w:val="00EC7D97"/>
    <w:rsid w:val="00ED49E3"/>
    <w:rsid w:val="00ED4F2D"/>
    <w:rsid w:val="00EE0565"/>
    <w:rsid w:val="00EE32D7"/>
    <w:rsid w:val="00EE3A6A"/>
    <w:rsid w:val="00EE3AA6"/>
    <w:rsid w:val="00EE6250"/>
    <w:rsid w:val="00EE7F21"/>
    <w:rsid w:val="00EF349C"/>
    <w:rsid w:val="00F01907"/>
    <w:rsid w:val="00F03B3F"/>
    <w:rsid w:val="00F03DFB"/>
    <w:rsid w:val="00F04E8E"/>
    <w:rsid w:val="00F05E0B"/>
    <w:rsid w:val="00F07772"/>
    <w:rsid w:val="00F21433"/>
    <w:rsid w:val="00F23E3B"/>
    <w:rsid w:val="00F26357"/>
    <w:rsid w:val="00F3074B"/>
    <w:rsid w:val="00F320F3"/>
    <w:rsid w:val="00F43408"/>
    <w:rsid w:val="00F449BC"/>
    <w:rsid w:val="00F50701"/>
    <w:rsid w:val="00F5073D"/>
    <w:rsid w:val="00F6291B"/>
    <w:rsid w:val="00F62AF8"/>
    <w:rsid w:val="00F6461C"/>
    <w:rsid w:val="00F648D3"/>
    <w:rsid w:val="00F65A10"/>
    <w:rsid w:val="00F729DD"/>
    <w:rsid w:val="00F74ED5"/>
    <w:rsid w:val="00F74F45"/>
    <w:rsid w:val="00F82D6A"/>
    <w:rsid w:val="00F83BF2"/>
    <w:rsid w:val="00F84B3D"/>
    <w:rsid w:val="00F866A4"/>
    <w:rsid w:val="00F86921"/>
    <w:rsid w:val="00F90F41"/>
    <w:rsid w:val="00F939BD"/>
    <w:rsid w:val="00FA22F2"/>
    <w:rsid w:val="00FA525F"/>
    <w:rsid w:val="00FA684C"/>
    <w:rsid w:val="00FB20CB"/>
    <w:rsid w:val="00FB6248"/>
    <w:rsid w:val="00FC046C"/>
    <w:rsid w:val="00FC3A74"/>
    <w:rsid w:val="00FD2976"/>
    <w:rsid w:val="00FF1940"/>
    <w:rsid w:val="00FF7CB7"/>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53C8D070"/>
  <w15:chartTrackingRefBased/>
  <w15:docId w15:val="{136B759D-6AF6-460C-A215-BD21DD57A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s-ES"/>
    </w:rPr>
  </w:style>
  <w:style w:type="paragraph" w:styleId="Heading1">
    <w:name w:val="heading 1"/>
    <w:basedOn w:val="Normal"/>
    <w:next w:val="Normal"/>
    <w:link w:val="Heading1Char"/>
    <w:qFormat/>
    <w:rsid w:val="00DC7FC4"/>
    <w:pPr>
      <w:keepNext/>
      <w:keepLines/>
      <w:numPr>
        <w:numId w:val="20"/>
      </w:numPr>
      <w:pBdr>
        <w:top w:val="single" w:sz="12" w:space="1" w:color="002060"/>
      </w:pBdr>
      <w:shd w:val="clear" w:color="auto" w:fill="B4C6E7" w:themeFill="accent1" w:themeFillTint="66"/>
      <w:spacing w:before="240" w:after="0"/>
      <w:outlineLvl w:val="0"/>
    </w:pPr>
    <w:rPr>
      <w:rFonts w:ascii="Calibri" w:eastAsiaTheme="majorEastAsia" w:hAnsi="Calibri" w:cstheme="majorBidi"/>
      <w:color w:val="2F5496" w:themeColor="accent1" w:themeShade="BF"/>
      <w:sz w:val="32"/>
      <w:szCs w:val="32"/>
    </w:rPr>
  </w:style>
  <w:style w:type="paragraph" w:styleId="Heading2">
    <w:name w:val="heading 2"/>
    <w:basedOn w:val="Normal"/>
    <w:next w:val="Normal"/>
    <w:link w:val="Heading2Char"/>
    <w:unhideWhenUsed/>
    <w:qFormat/>
    <w:rsid w:val="00845EC4"/>
    <w:pPr>
      <w:keepNext/>
      <w:keepLines/>
      <w:numPr>
        <w:ilvl w:val="1"/>
        <w:numId w:val="20"/>
      </w:numPr>
      <w:shd w:val="clear" w:color="auto" w:fill="DEEAF6" w:themeFill="accent5" w:themeFillTint="33"/>
      <w:spacing w:before="120" w:after="240"/>
      <w:outlineLvl w:val="1"/>
    </w:pPr>
    <w:rPr>
      <w:rFonts w:asciiTheme="majorHAnsi" w:eastAsiaTheme="majorEastAsia" w:hAnsiTheme="majorHAnsi" w:cstheme="majorBidi"/>
      <w:b/>
      <w:color w:val="2F5496" w:themeColor="accent1" w:themeShade="BF"/>
      <w:sz w:val="26"/>
      <w:szCs w:val="26"/>
      <w:lang w:val="es-PE"/>
    </w:rPr>
  </w:style>
  <w:style w:type="paragraph" w:styleId="Heading3">
    <w:name w:val="heading 3"/>
    <w:basedOn w:val="Normal"/>
    <w:next w:val="Normal"/>
    <w:link w:val="Heading3Char"/>
    <w:unhideWhenUsed/>
    <w:qFormat/>
    <w:rsid w:val="005E5A60"/>
    <w:pPr>
      <w:keepNext/>
      <w:keepLines/>
      <w:numPr>
        <w:ilvl w:val="2"/>
        <w:numId w:val="20"/>
      </w:numPr>
      <w:spacing w:before="40" w:after="120"/>
      <w:outlineLvl w:val="2"/>
    </w:pPr>
    <w:rPr>
      <w:rFonts w:asciiTheme="majorHAnsi" w:eastAsiaTheme="majorEastAsia" w:hAnsiTheme="majorHAnsi" w:cstheme="majorBidi"/>
      <w:b/>
      <w:color w:val="1F3763" w:themeColor="accent1" w:themeShade="7F"/>
      <w:sz w:val="24"/>
      <w:szCs w:val="24"/>
      <w:lang w:val="es-PE"/>
    </w:rPr>
  </w:style>
  <w:style w:type="paragraph" w:styleId="Heading4">
    <w:name w:val="heading 4"/>
    <w:basedOn w:val="Normal"/>
    <w:next w:val="Normal"/>
    <w:link w:val="Heading4Char"/>
    <w:unhideWhenUsed/>
    <w:qFormat/>
    <w:rsid w:val="003336F2"/>
    <w:pPr>
      <w:keepNext/>
      <w:keepLines/>
      <w:numPr>
        <w:numId w:val="22"/>
      </w:numPr>
      <w:spacing w:before="40" w:after="0"/>
      <w:outlineLvl w:val="3"/>
    </w:pPr>
    <w:rPr>
      <w:rFonts w:asciiTheme="majorHAnsi" w:eastAsiaTheme="majorEastAsia" w:hAnsiTheme="majorHAnsi" w:cstheme="majorBidi"/>
      <w:b/>
      <w:iCs/>
      <w:color w:val="2F5496" w:themeColor="accent1" w:themeShade="BF"/>
    </w:rPr>
  </w:style>
  <w:style w:type="paragraph" w:styleId="Heading5">
    <w:name w:val="heading 5"/>
    <w:basedOn w:val="Normal"/>
    <w:next w:val="Normal"/>
    <w:link w:val="Heading5Char"/>
    <w:uiPriority w:val="9"/>
    <w:unhideWhenUsed/>
    <w:qFormat/>
    <w:rsid w:val="00692730"/>
    <w:pPr>
      <w:keepNext/>
      <w:keepLines/>
      <w:numPr>
        <w:numId w:val="21"/>
      </w:numPr>
      <w:spacing w:before="40" w:after="0"/>
      <w:outlineLvl w:val="4"/>
    </w:pPr>
    <w:rPr>
      <w:rFonts w:asciiTheme="majorHAnsi" w:eastAsiaTheme="majorEastAsia" w:hAnsiTheme="majorHAnsi" w:cstheme="majorBidi"/>
      <w:b/>
      <w:color w:val="2F5496" w:themeColor="accent1" w:themeShade="BF"/>
    </w:rPr>
  </w:style>
  <w:style w:type="paragraph" w:styleId="Heading6">
    <w:name w:val="heading 6"/>
    <w:basedOn w:val="Normal"/>
    <w:next w:val="Normal"/>
    <w:link w:val="Heading6Char"/>
    <w:uiPriority w:val="9"/>
    <w:unhideWhenUsed/>
    <w:qFormat/>
    <w:rsid w:val="00E24D82"/>
    <w:pPr>
      <w:keepNext/>
      <w:keepLines/>
      <w:numPr>
        <w:numId w:val="27"/>
      </w:numPr>
      <w:spacing w:before="40" w:after="0"/>
      <w:outlineLvl w:val="5"/>
    </w:pPr>
    <w:rPr>
      <w:rFonts w:asciiTheme="majorHAnsi" w:eastAsiaTheme="majorEastAsia" w:hAnsiTheme="majorHAnsi" w:cstheme="majorBidi"/>
      <w:b/>
      <w:color w:val="1F3763" w:themeColor="accent1" w:themeShade="7F"/>
    </w:rPr>
  </w:style>
  <w:style w:type="paragraph" w:styleId="Heading7">
    <w:name w:val="heading 7"/>
    <w:basedOn w:val="Normal"/>
    <w:next w:val="Normal"/>
    <w:link w:val="Heading7Char"/>
    <w:uiPriority w:val="9"/>
    <w:unhideWhenUsed/>
    <w:qFormat/>
    <w:rsid w:val="00F03DFB"/>
    <w:pPr>
      <w:keepNext/>
      <w:keepLines/>
      <w:numPr>
        <w:ilvl w:val="6"/>
        <w:numId w:val="20"/>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unhideWhenUsed/>
    <w:qFormat/>
    <w:rsid w:val="00F03DFB"/>
    <w:pPr>
      <w:keepNext/>
      <w:keepLines/>
      <w:numPr>
        <w:ilvl w:val="7"/>
        <w:numId w:val="20"/>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rsid w:val="00F03DFB"/>
    <w:pPr>
      <w:keepNext/>
      <w:keepLines/>
      <w:numPr>
        <w:ilvl w:val="8"/>
        <w:numId w:val="20"/>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rsid w:val="005D33D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D33DB"/>
    <w:rPr>
      <w:rFonts w:asciiTheme="majorHAnsi" w:eastAsiaTheme="majorEastAsia" w:hAnsiTheme="majorHAnsi" w:cstheme="majorBidi"/>
      <w:spacing w:val="-10"/>
      <w:kern w:val="28"/>
      <w:sz w:val="56"/>
      <w:szCs w:val="56"/>
      <w:lang w:val="es-ES"/>
    </w:rPr>
  </w:style>
  <w:style w:type="paragraph" w:customStyle="1" w:styleId="MMTitle">
    <w:name w:val="MM Title"/>
    <w:basedOn w:val="Title"/>
    <w:link w:val="MMTitleCar"/>
    <w:rsid w:val="005D33DB"/>
  </w:style>
  <w:style w:type="character" w:customStyle="1" w:styleId="MMTitleCar">
    <w:name w:val="MM Title Car"/>
    <w:basedOn w:val="TitleChar"/>
    <w:link w:val="MMTitle"/>
    <w:rsid w:val="005D33DB"/>
    <w:rPr>
      <w:rFonts w:asciiTheme="majorHAnsi" w:eastAsiaTheme="majorEastAsia" w:hAnsiTheme="majorHAnsi" w:cstheme="majorBidi"/>
      <w:spacing w:val="-10"/>
      <w:kern w:val="28"/>
      <w:sz w:val="56"/>
      <w:szCs w:val="56"/>
      <w:lang w:val="es-ES"/>
    </w:rPr>
  </w:style>
  <w:style w:type="character" w:customStyle="1" w:styleId="Heading1Char">
    <w:name w:val="Heading 1 Char"/>
    <w:basedOn w:val="DefaultParagraphFont"/>
    <w:link w:val="Heading1"/>
    <w:rsid w:val="00DC7FC4"/>
    <w:rPr>
      <w:rFonts w:ascii="Calibri" w:eastAsiaTheme="majorEastAsia" w:hAnsi="Calibri" w:cstheme="majorBidi"/>
      <w:color w:val="2F5496" w:themeColor="accent1" w:themeShade="BF"/>
      <w:sz w:val="32"/>
      <w:szCs w:val="32"/>
      <w:shd w:val="clear" w:color="auto" w:fill="B4C6E7" w:themeFill="accent1" w:themeFillTint="66"/>
      <w:lang w:val="es-ES"/>
    </w:rPr>
  </w:style>
  <w:style w:type="paragraph" w:customStyle="1" w:styleId="MMTopic1">
    <w:name w:val="MM Topic 1"/>
    <w:basedOn w:val="Heading1"/>
    <w:link w:val="MMTopic1Car"/>
    <w:rsid w:val="005D33DB"/>
    <w:pPr>
      <w:numPr>
        <w:numId w:val="1"/>
      </w:numPr>
    </w:pPr>
  </w:style>
  <w:style w:type="character" w:customStyle="1" w:styleId="MMTopic1Car">
    <w:name w:val="MM Topic 1 Car"/>
    <w:basedOn w:val="Heading1Char"/>
    <w:link w:val="MMTopic1"/>
    <w:rsid w:val="005D33DB"/>
    <w:rPr>
      <w:rFonts w:ascii="Calibri" w:eastAsiaTheme="majorEastAsia" w:hAnsi="Calibri" w:cstheme="majorBidi"/>
      <w:color w:val="2F5496" w:themeColor="accent1" w:themeShade="BF"/>
      <w:sz w:val="32"/>
      <w:szCs w:val="32"/>
      <w:shd w:val="clear" w:color="auto" w:fill="B4C6E7" w:themeFill="accent1" w:themeFillTint="66"/>
      <w:lang w:val="es-ES"/>
    </w:rPr>
  </w:style>
  <w:style w:type="character" w:customStyle="1" w:styleId="Heading2Char">
    <w:name w:val="Heading 2 Char"/>
    <w:basedOn w:val="DefaultParagraphFont"/>
    <w:link w:val="Heading2"/>
    <w:rsid w:val="00845EC4"/>
    <w:rPr>
      <w:rFonts w:asciiTheme="majorHAnsi" w:eastAsiaTheme="majorEastAsia" w:hAnsiTheme="majorHAnsi" w:cstheme="majorBidi"/>
      <w:b/>
      <w:color w:val="2F5496" w:themeColor="accent1" w:themeShade="BF"/>
      <w:sz w:val="26"/>
      <w:szCs w:val="26"/>
      <w:shd w:val="clear" w:color="auto" w:fill="DEEAF6" w:themeFill="accent5" w:themeFillTint="33"/>
    </w:rPr>
  </w:style>
  <w:style w:type="paragraph" w:customStyle="1" w:styleId="MMTopic2">
    <w:name w:val="MM Topic 2"/>
    <w:basedOn w:val="Heading2"/>
    <w:link w:val="MMTopic2Car"/>
    <w:rsid w:val="005D33DB"/>
    <w:pPr>
      <w:numPr>
        <w:numId w:val="1"/>
      </w:numPr>
    </w:pPr>
  </w:style>
  <w:style w:type="character" w:customStyle="1" w:styleId="MMTopic2Car">
    <w:name w:val="MM Topic 2 Car"/>
    <w:basedOn w:val="Heading2Char"/>
    <w:link w:val="MMTopic2"/>
    <w:rsid w:val="005D33DB"/>
    <w:rPr>
      <w:rFonts w:ascii="Calibri" w:eastAsiaTheme="majorEastAsia" w:hAnsi="Calibri" w:cstheme="majorBidi"/>
      <w:b/>
      <w:color w:val="2F5496" w:themeColor="accent1" w:themeShade="BF"/>
      <w:sz w:val="26"/>
      <w:szCs w:val="26"/>
      <w:shd w:val="clear" w:color="auto" w:fill="DEEAF6" w:themeFill="accent5" w:themeFillTint="33"/>
      <w:lang w:val="es-ES"/>
    </w:rPr>
  </w:style>
  <w:style w:type="character" w:customStyle="1" w:styleId="Heading3Char">
    <w:name w:val="Heading 3 Char"/>
    <w:basedOn w:val="DefaultParagraphFont"/>
    <w:link w:val="Heading3"/>
    <w:rsid w:val="005E5A60"/>
    <w:rPr>
      <w:rFonts w:asciiTheme="majorHAnsi" w:eastAsiaTheme="majorEastAsia" w:hAnsiTheme="majorHAnsi" w:cstheme="majorBidi"/>
      <w:b/>
      <w:color w:val="1F3763" w:themeColor="accent1" w:themeShade="7F"/>
      <w:sz w:val="24"/>
      <w:szCs w:val="24"/>
    </w:rPr>
  </w:style>
  <w:style w:type="paragraph" w:customStyle="1" w:styleId="MMTopic3">
    <w:name w:val="MM Topic 3"/>
    <w:basedOn w:val="Heading3"/>
    <w:link w:val="MMTopic3Car"/>
    <w:rsid w:val="005D33DB"/>
    <w:pPr>
      <w:numPr>
        <w:numId w:val="1"/>
      </w:numPr>
    </w:pPr>
  </w:style>
  <w:style w:type="character" w:customStyle="1" w:styleId="MMTopic3Car">
    <w:name w:val="MM Topic 3 Car"/>
    <w:basedOn w:val="Heading3Char"/>
    <w:link w:val="MMTopic3"/>
    <w:rsid w:val="005D33DB"/>
    <w:rPr>
      <w:rFonts w:asciiTheme="majorHAnsi" w:eastAsiaTheme="majorEastAsia" w:hAnsiTheme="majorHAnsi" w:cstheme="majorBidi"/>
      <w:b/>
      <w:color w:val="1F3763" w:themeColor="accent1" w:themeShade="7F"/>
      <w:sz w:val="24"/>
      <w:szCs w:val="24"/>
      <w:lang w:val="es-ES"/>
    </w:rPr>
  </w:style>
  <w:style w:type="character" w:customStyle="1" w:styleId="Heading4Char">
    <w:name w:val="Heading 4 Char"/>
    <w:basedOn w:val="DefaultParagraphFont"/>
    <w:link w:val="Heading4"/>
    <w:rsid w:val="00DC7FC4"/>
    <w:rPr>
      <w:rFonts w:asciiTheme="majorHAnsi" w:eastAsiaTheme="majorEastAsia" w:hAnsiTheme="majorHAnsi" w:cstheme="majorBidi"/>
      <w:b/>
      <w:iCs/>
      <w:color w:val="2F5496" w:themeColor="accent1" w:themeShade="BF"/>
      <w:lang w:val="es-ES"/>
    </w:rPr>
  </w:style>
  <w:style w:type="paragraph" w:customStyle="1" w:styleId="MMTopic4">
    <w:name w:val="MM Topic 4"/>
    <w:basedOn w:val="Heading4"/>
    <w:link w:val="MMTopic4Car"/>
    <w:rsid w:val="005D33DB"/>
  </w:style>
  <w:style w:type="character" w:customStyle="1" w:styleId="MMTopic4Car">
    <w:name w:val="MM Topic 4 Car"/>
    <w:basedOn w:val="Heading4Char"/>
    <w:link w:val="MMTopic4"/>
    <w:rsid w:val="005D33DB"/>
    <w:rPr>
      <w:rFonts w:asciiTheme="majorHAnsi" w:eastAsiaTheme="majorEastAsia" w:hAnsiTheme="majorHAnsi" w:cstheme="majorBidi"/>
      <w:b/>
      <w:iCs/>
      <w:color w:val="2F5496" w:themeColor="accent1" w:themeShade="BF"/>
      <w:lang w:val="es-ES"/>
    </w:rPr>
  </w:style>
  <w:style w:type="paragraph" w:styleId="ListParagraph">
    <w:name w:val="List Paragraph"/>
    <w:aliases w:val="titulo 5,MAPA,Viñeta,TITULO A,Cuadro 2-1,paul2,Iz - Párrafo de lista,Sivsa Parrafo,Titulo de Fígura,Fundamentacion,Lista vistosa - Énfasis 11"/>
    <w:basedOn w:val="Normal"/>
    <w:link w:val="ListParagraphChar"/>
    <w:uiPriority w:val="34"/>
    <w:qFormat/>
    <w:rsid w:val="00E52803"/>
    <w:pPr>
      <w:ind w:left="720"/>
      <w:contextualSpacing/>
    </w:pPr>
  </w:style>
  <w:style w:type="paragraph" w:styleId="FootnoteText">
    <w:name w:val="footnote text"/>
    <w:aliases w:val="fn,footnote,single space,footnote text,FOOTNOTES,ft,foottextfra,F,Texto nota pie IIRSA,Texto de rodapé,nota_rodapé,nota de rodapé,Style 25,Texto nota piepddes Car Car,Texto nota piepddes Car,Footnote Text Char Char,Footnote,Geneva 9,f"/>
    <w:basedOn w:val="Normal"/>
    <w:link w:val="FootnoteTextChar"/>
    <w:uiPriority w:val="99"/>
    <w:unhideWhenUsed/>
    <w:qFormat/>
    <w:rsid w:val="001B541C"/>
    <w:pPr>
      <w:spacing w:after="0" w:line="240" w:lineRule="auto"/>
    </w:pPr>
    <w:rPr>
      <w:sz w:val="20"/>
      <w:szCs w:val="20"/>
    </w:rPr>
  </w:style>
  <w:style w:type="character" w:customStyle="1" w:styleId="FootnoteTextChar">
    <w:name w:val="Footnote Text Char"/>
    <w:aliases w:val="fn Char,footnote Char,single space Char,footnote text Char,FOOTNOTES Char,ft Char,foottextfra Char,F Char,Texto nota pie IIRSA Char,Texto de rodapé Char,nota_rodapé Char,nota de rodapé Char,Style 25 Char,Texto nota piepddes Car Char"/>
    <w:basedOn w:val="DefaultParagraphFont"/>
    <w:link w:val="FootnoteText"/>
    <w:rsid w:val="001B541C"/>
    <w:rPr>
      <w:sz w:val="20"/>
      <w:szCs w:val="20"/>
      <w:lang w:val="es-ES"/>
    </w:rPr>
  </w:style>
  <w:style w:type="character" w:styleId="FootnoteReference">
    <w:name w:val="footnote reference"/>
    <w:aliases w:val="titulo 2,Style 24,pie pddes,FC,Ref. de nota al pie.,ftref,Знак сноски-FN,Ref,de nota al pie,16 Point,Superscript 6 Point,Fußnotenzeichen DISS,BVI fnr,Знак сноски 1,referencia nota al pie,Footnote Referencefra, BVI fnr"/>
    <w:basedOn w:val="DefaultParagraphFont"/>
    <w:uiPriority w:val="99"/>
    <w:unhideWhenUsed/>
    <w:qFormat/>
    <w:rsid w:val="001B541C"/>
    <w:rPr>
      <w:vertAlign w:val="superscript"/>
    </w:rPr>
  </w:style>
  <w:style w:type="paragraph" w:customStyle="1" w:styleId="Chapter">
    <w:name w:val="Chapter"/>
    <w:basedOn w:val="Normal"/>
    <w:next w:val="Normal"/>
    <w:rsid w:val="007F340D"/>
    <w:pPr>
      <w:keepNext/>
      <w:numPr>
        <w:numId w:val="4"/>
      </w:numPr>
      <w:tabs>
        <w:tab w:val="clear" w:pos="1800"/>
        <w:tab w:val="num" w:pos="648"/>
        <w:tab w:val="left" w:pos="1440"/>
      </w:tabs>
      <w:spacing w:before="240" w:after="240" w:line="240" w:lineRule="auto"/>
      <w:ind w:left="0"/>
      <w:jc w:val="center"/>
    </w:pPr>
    <w:rPr>
      <w:rFonts w:ascii="Times New Roman" w:eastAsia="Times New Roman" w:hAnsi="Times New Roman" w:cs="Times New Roman"/>
      <w:b/>
      <w:smallCaps/>
      <w:sz w:val="24"/>
      <w:szCs w:val="20"/>
    </w:rPr>
  </w:style>
  <w:style w:type="paragraph" w:customStyle="1" w:styleId="Paragraph">
    <w:name w:val="Paragraph"/>
    <w:aliases w:val="paragraph,p,PARAGRAPH,PG,pa,at"/>
    <w:basedOn w:val="BodyTextIndent"/>
    <w:link w:val="ParagraphChar"/>
    <w:qFormat/>
    <w:rsid w:val="007F340D"/>
    <w:pPr>
      <w:numPr>
        <w:ilvl w:val="1"/>
        <w:numId w:val="4"/>
      </w:numPr>
      <w:spacing w:before="120" w:line="240" w:lineRule="auto"/>
      <w:jc w:val="both"/>
      <w:outlineLvl w:val="1"/>
    </w:pPr>
    <w:rPr>
      <w:rFonts w:ascii="Times New Roman" w:eastAsia="Times New Roman" w:hAnsi="Times New Roman" w:cs="Times New Roman"/>
      <w:sz w:val="24"/>
      <w:szCs w:val="20"/>
    </w:rPr>
  </w:style>
  <w:style w:type="paragraph" w:customStyle="1" w:styleId="subpar">
    <w:name w:val="subpar"/>
    <w:basedOn w:val="BodyTextIndent3"/>
    <w:rsid w:val="007F340D"/>
    <w:pPr>
      <w:numPr>
        <w:ilvl w:val="2"/>
        <w:numId w:val="4"/>
      </w:numPr>
      <w:tabs>
        <w:tab w:val="clear" w:pos="2304"/>
        <w:tab w:val="num" w:pos="360"/>
        <w:tab w:val="num" w:pos="1152"/>
      </w:tabs>
      <w:spacing w:before="120" w:line="240" w:lineRule="auto"/>
      <w:ind w:left="1152" w:firstLine="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rsid w:val="007F340D"/>
    <w:pPr>
      <w:numPr>
        <w:ilvl w:val="3"/>
      </w:numPr>
      <w:tabs>
        <w:tab w:val="clear" w:pos="2736"/>
        <w:tab w:val="left" w:pos="0"/>
        <w:tab w:val="num" w:pos="360"/>
        <w:tab w:val="num" w:pos="1152"/>
        <w:tab w:val="num" w:pos="1296"/>
      </w:tabs>
      <w:ind w:left="1296" w:hanging="360"/>
    </w:pPr>
  </w:style>
  <w:style w:type="character" w:styleId="Hyperlink">
    <w:name w:val="Hyperlink"/>
    <w:basedOn w:val="DefaultParagraphFont"/>
    <w:uiPriority w:val="99"/>
    <w:rsid w:val="007F340D"/>
    <w:rPr>
      <w:color w:val="0000FF"/>
      <w:u w:val="single"/>
    </w:rPr>
  </w:style>
  <w:style w:type="paragraph" w:styleId="BodyTextIndent">
    <w:name w:val="Body Text Indent"/>
    <w:basedOn w:val="Normal"/>
    <w:link w:val="BodyTextIndentChar"/>
    <w:uiPriority w:val="99"/>
    <w:semiHidden/>
    <w:unhideWhenUsed/>
    <w:rsid w:val="007F340D"/>
    <w:pPr>
      <w:spacing w:after="120"/>
      <w:ind w:left="283"/>
    </w:pPr>
  </w:style>
  <w:style w:type="character" w:customStyle="1" w:styleId="BodyTextIndentChar">
    <w:name w:val="Body Text Indent Char"/>
    <w:basedOn w:val="DefaultParagraphFont"/>
    <w:link w:val="BodyTextIndent"/>
    <w:uiPriority w:val="99"/>
    <w:semiHidden/>
    <w:rsid w:val="007F340D"/>
    <w:rPr>
      <w:lang w:val="es-ES"/>
    </w:rPr>
  </w:style>
  <w:style w:type="paragraph" w:styleId="BodyTextIndent3">
    <w:name w:val="Body Text Indent 3"/>
    <w:basedOn w:val="Normal"/>
    <w:link w:val="BodyTextIndent3Char"/>
    <w:uiPriority w:val="99"/>
    <w:semiHidden/>
    <w:unhideWhenUsed/>
    <w:rsid w:val="007F340D"/>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7F340D"/>
    <w:rPr>
      <w:sz w:val="16"/>
      <w:szCs w:val="16"/>
      <w:lang w:val="es-ES"/>
    </w:rPr>
  </w:style>
  <w:style w:type="character" w:customStyle="1" w:styleId="ListParagraphChar">
    <w:name w:val="List Paragraph Char"/>
    <w:aliases w:val="titulo 5 Char,MAPA Char,Viñeta Char,TITULO A Char,Cuadro 2-1 Char,paul2 Char,Iz - Párrafo de lista Char,Sivsa Parrafo Char,Titulo de Fígura Char,Fundamentacion Char,Lista vistosa - Énfasis 11 Char"/>
    <w:link w:val="ListParagraph"/>
    <w:uiPriority w:val="34"/>
    <w:locked/>
    <w:rsid w:val="00A77C98"/>
    <w:rPr>
      <w:lang w:val="es-ES"/>
    </w:rPr>
  </w:style>
  <w:style w:type="character" w:customStyle="1" w:styleId="Heading5Char">
    <w:name w:val="Heading 5 Char"/>
    <w:basedOn w:val="DefaultParagraphFont"/>
    <w:link w:val="Heading5"/>
    <w:uiPriority w:val="9"/>
    <w:rsid w:val="00692730"/>
    <w:rPr>
      <w:rFonts w:asciiTheme="majorHAnsi" w:eastAsiaTheme="majorEastAsia" w:hAnsiTheme="majorHAnsi" w:cstheme="majorBidi"/>
      <w:b/>
      <w:color w:val="2F5496" w:themeColor="accent1" w:themeShade="BF"/>
      <w:lang w:val="es-ES"/>
    </w:rPr>
  </w:style>
  <w:style w:type="character" w:customStyle="1" w:styleId="Heading6Char">
    <w:name w:val="Heading 6 Char"/>
    <w:basedOn w:val="DefaultParagraphFont"/>
    <w:link w:val="Heading6"/>
    <w:uiPriority w:val="9"/>
    <w:rsid w:val="00E24D82"/>
    <w:rPr>
      <w:rFonts w:asciiTheme="majorHAnsi" w:eastAsiaTheme="majorEastAsia" w:hAnsiTheme="majorHAnsi" w:cstheme="majorBidi"/>
      <w:b/>
      <w:color w:val="1F3763" w:themeColor="accent1" w:themeShade="7F"/>
      <w:lang w:val="es-ES"/>
    </w:rPr>
  </w:style>
  <w:style w:type="character" w:customStyle="1" w:styleId="Heading7Char">
    <w:name w:val="Heading 7 Char"/>
    <w:basedOn w:val="DefaultParagraphFont"/>
    <w:link w:val="Heading7"/>
    <w:uiPriority w:val="9"/>
    <w:rsid w:val="00F03DFB"/>
    <w:rPr>
      <w:rFonts w:asciiTheme="majorHAnsi" w:eastAsiaTheme="majorEastAsia" w:hAnsiTheme="majorHAnsi" w:cstheme="majorBidi"/>
      <w:i/>
      <w:iCs/>
      <w:color w:val="1F3763" w:themeColor="accent1" w:themeShade="7F"/>
      <w:lang w:val="es-ES"/>
    </w:rPr>
  </w:style>
  <w:style w:type="character" w:customStyle="1" w:styleId="Heading8Char">
    <w:name w:val="Heading 8 Char"/>
    <w:basedOn w:val="DefaultParagraphFont"/>
    <w:link w:val="Heading8"/>
    <w:uiPriority w:val="9"/>
    <w:rsid w:val="00F03DFB"/>
    <w:rPr>
      <w:rFonts w:asciiTheme="majorHAnsi" w:eastAsiaTheme="majorEastAsia" w:hAnsiTheme="majorHAnsi" w:cstheme="majorBidi"/>
      <w:color w:val="272727" w:themeColor="text1" w:themeTint="D8"/>
      <w:sz w:val="21"/>
      <w:szCs w:val="21"/>
      <w:lang w:val="es-ES"/>
    </w:rPr>
  </w:style>
  <w:style w:type="character" w:customStyle="1" w:styleId="Heading9Char">
    <w:name w:val="Heading 9 Char"/>
    <w:basedOn w:val="DefaultParagraphFont"/>
    <w:link w:val="Heading9"/>
    <w:uiPriority w:val="9"/>
    <w:rsid w:val="00F03DFB"/>
    <w:rPr>
      <w:rFonts w:asciiTheme="majorHAnsi" w:eastAsiaTheme="majorEastAsia" w:hAnsiTheme="majorHAnsi" w:cstheme="majorBidi"/>
      <w:i/>
      <w:iCs/>
      <w:color w:val="272727" w:themeColor="text1" w:themeTint="D8"/>
      <w:sz w:val="21"/>
      <w:szCs w:val="21"/>
      <w:lang w:val="es-ES"/>
    </w:rPr>
  </w:style>
  <w:style w:type="paragraph" w:styleId="Header">
    <w:name w:val="header"/>
    <w:basedOn w:val="Normal"/>
    <w:link w:val="HeaderChar"/>
    <w:uiPriority w:val="99"/>
    <w:unhideWhenUsed/>
    <w:rsid w:val="00477829"/>
    <w:pPr>
      <w:tabs>
        <w:tab w:val="center" w:pos="4252"/>
        <w:tab w:val="right" w:pos="8504"/>
      </w:tabs>
      <w:spacing w:after="0" w:line="240" w:lineRule="auto"/>
    </w:pPr>
  </w:style>
  <w:style w:type="character" w:customStyle="1" w:styleId="HeaderChar">
    <w:name w:val="Header Char"/>
    <w:basedOn w:val="DefaultParagraphFont"/>
    <w:link w:val="Header"/>
    <w:uiPriority w:val="99"/>
    <w:rsid w:val="00477829"/>
    <w:rPr>
      <w:lang w:val="es-ES"/>
    </w:rPr>
  </w:style>
  <w:style w:type="paragraph" w:styleId="Footer">
    <w:name w:val="footer"/>
    <w:basedOn w:val="Normal"/>
    <w:link w:val="FooterChar"/>
    <w:uiPriority w:val="99"/>
    <w:unhideWhenUsed/>
    <w:rsid w:val="00477829"/>
    <w:pPr>
      <w:tabs>
        <w:tab w:val="center" w:pos="4252"/>
        <w:tab w:val="right" w:pos="8504"/>
      </w:tabs>
      <w:spacing w:after="0" w:line="240" w:lineRule="auto"/>
    </w:pPr>
  </w:style>
  <w:style w:type="character" w:customStyle="1" w:styleId="FooterChar">
    <w:name w:val="Footer Char"/>
    <w:basedOn w:val="DefaultParagraphFont"/>
    <w:link w:val="Footer"/>
    <w:uiPriority w:val="99"/>
    <w:rsid w:val="00477829"/>
    <w:rPr>
      <w:lang w:val="es-ES"/>
    </w:rPr>
  </w:style>
  <w:style w:type="table" w:styleId="TableGrid">
    <w:name w:val="Table Grid"/>
    <w:basedOn w:val="TableNormal"/>
    <w:uiPriority w:val="39"/>
    <w:rsid w:val="003225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1150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1509"/>
    <w:rPr>
      <w:rFonts w:ascii="Segoe UI" w:hAnsi="Segoe UI" w:cs="Segoe UI"/>
      <w:sz w:val="18"/>
      <w:szCs w:val="18"/>
      <w:lang w:val="es-ES"/>
    </w:rPr>
  </w:style>
  <w:style w:type="character" w:styleId="FollowedHyperlink">
    <w:name w:val="FollowedHyperlink"/>
    <w:basedOn w:val="DefaultParagraphFont"/>
    <w:uiPriority w:val="99"/>
    <w:semiHidden/>
    <w:unhideWhenUsed/>
    <w:rsid w:val="00F866A4"/>
    <w:rPr>
      <w:color w:val="954F72" w:themeColor="followedHyperlink"/>
      <w:u w:val="single"/>
    </w:rPr>
  </w:style>
  <w:style w:type="paragraph" w:styleId="BodyText">
    <w:name w:val="Body Text"/>
    <w:basedOn w:val="Normal"/>
    <w:link w:val="BodyTextChar"/>
    <w:uiPriority w:val="99"/>
    <w:semiHidden/>
    <w:unhideWhenUsed/>
    <w:rsid w:val="00124454"/>
    <w:pPr>
      <w:spacing w:after="120"/>
    </w:pPr>
  </w:style>
  <w:style w:type="character" w:customStyle="1" w:styleId="BodyTextChar">
    <w:name w:val="Body Text Char"/>
    <w:basedOn w:val="DefaultParagraphFont"/>
    <w:link w:val="BodyText"/>
    <w:uiPriority w:val="99"/>
    <w:semiHidden/>
    <w:rsid w:val="00124454"/>
    <w:rPr>
      <w:lang w:val="es-ES"/>
    </w:rPr>
  </w:style>
  <w:style w:type="paragraph" w:customStyle="1" w:styleId="Predeterminado">
    <w:name w:val="Predeterminado"/>
    <w:rsid w:val="00124454"/>
    <w:pPr>
      <w:tabs>
        <w:tab w:val="left" w:pos="709"/>
      </w:tabs>
      <w:suppressAutoHyphens/>
      <w:spacing w:after="200" w:line="100" w:lineRule="atLeast"/>
    </w:pPr>
    <w:rPr>
      <w:bCs/>
      <w:color w:val="000000"/>
      <w:lang w:val="es-ES"/>
    </w:rPr>
  </w:style>
  <w:style w:type="paragraph" w:styleId="BodyText2">
    <w:name w:val="Body Text 2"/>
    <w:basedOn w:val="Normal"/>
    <w:link w:val="BodyText2Char"/>
    <w:uiPriority w:val="99"/>
    <w:semiHidden/>
    <w:unhideWhenUsed/>
    <w:rsid w:val="00722756"/>
    <w:pPr>
      <w:spacing w:after="120" w:line="480" w:lineRule="auto"/>
    </w:pPr>
  </w:style>
  <w:style w:type="character" w:customStyle="1" w:styleId="BodyText2Char">
    <w:name w:val="Body Text 2 Char"/>
    <w:basedOn w:val="DefaultParagraphFont"/>
    <w:link w:val="BodyText2"/>
    <w:uiPriority w:val="99"/>
    <w:semiHidden/>
    <w:rsid w:val="00722756"/>
    <w:rPr>
      <w:lang w:val="es-ES"/>
    </w:rPr>
  </w:style>
  <w:style w:type="numbering" w:customStyle="1" w:styleId="Estilo7">
    <w:name w:val="Estilo7"/>
    <w:uiPriority w:val="99"/>
    <w:rsid w:val="00722756"/>
    <w:pPr>
      <w:numPr>
        <w:numId w:val="30"/>
      </w:numPr>
    </w:pPr>
  </w:style>
  <w:style w:type="paragraph" w:customStyle="1" w:styleId="bullets">
    <w:name w:val="bullets"/>
    <w:rsid w:val="001610BC"/>
    <w:pPr>
      <w:numPr>
        <w:numId w:val="37"/>
      </w:numPr>
      <w:spacing w:before="120" w:after="120" w:line="276" w:lineRule="auto"/>
    </w:pPr>
    <w:rPr>
      <w:spacing w:val="-2"/>
      <w:lang w:val="es-ES_tradnl"/>
    </w:rPr>
  </w:style>
  <w:style w:type="paragraph" w:customStyle="1" w:styleId="FirstHeading">
    <w:name w:val="FirstHeading"/>
    <w:basedOn w:val="Normal"/>
    <w:next w:val="Normal"/>
    <w:link w:val="FirstHeadingChar"/>
    <w:rsid w:val="000111D0"/>
    <w:pPr>
      <w:keepNext/>
      <w:tabs>
        <w:tab w:val="left" w:pos="0"/>
        <w:tab w:val="left" w:pos="86"/>
      </w:tabs>
      <w:spacing w:before="120" w:after="120" w:line="240" w:lineRule="auto"/>
      <w:ind w:left="720" w:hanging="720"/>
    </w:pPr>
    <w:rPr>
      <w:rFonts w:ascii="Times New Roman" w:eastAsia="Times New Roman" w:hAnsi="Times New Roman" w:cs="Times New Roman"/>
      <w:b/>
      <w:sz w:val="24"/>
      <w:szCs w:val="20"/>
    </w:rPr>
  </w:style>
  <w:style w:type="character" w:customStyle="1" w:styleId="FirstHeadingChar">
    <w:name w:val="FirstHeading Char"/>
    <w:basedOn w:val="DefaultParagraphFont"/>
    <w:link w:val="FirstHeading"/>
    <w:rsid w:val="000111D0"/>
    <w:rPr>
      <w:rFonts w:ascii="Times New Roman" w:eastAsia="Times New Roman" w:hAnsi="Times New Roman" w:cs="Times New Roman"/>
      <w:b/>
      <w:sz w:val="24"/>
      <w:szCs w:val="20"/>
      <w:lang w:val="es-ES"/>
    </w:rPr>
  </w:style>
  <w:style w:type="paragraph" w:customStyle="1" w:styleId="SecHeading">
    <w:name w:val="SecHeading"/>
    <w:basedOn w:val="Normal"/>
    <w:next w:val="Normal"/>
    <w:rsid w:val="000111D0"/>
    <w:pPr>
      <w:keepNext/>
      <w:tabs>
        <w:tab w:val="num" w:pos="1296"/>
      </w:tabs>
      <w:spacing w:before="120" w:after="120" w:line="240" w:lineRule="auto"/>
      <w:ind w:left="1296" w:hanging="576"/>
    </w:pPr>
    <w:rPr>
      <w:rFonts w:ascii="Times New Roman" w:eastAsia="Times New Roman" w:hAnsi="Times New Roman" w:cs="Times New Roman"/>
      <w:b/>
      <w:sz w:val="24"/>
      <w:szCs w:val="20"/>
    </w:rPr>
  </w:style>
  <w:style w:type="paragraph" w:customStyle="1" w:styleId="SubHeading1">
    <w:name w:val="SubHeading1"/>
    <w:basedOn w:val="SecHeading"/>
    <w:rsid w:val="000111D0"/>
    <w:pPr>
      <w:tabs>
        <w:tab w:val="clear" w:pos="1296"/>
        <w:tab w:val="num" w:pos="1872"/>
      </w:tabs>
      <w:ind w:left="1872"/>
    </w:pPr>
  </w:style>
  <w:style w:type="paragraph" w:customStyle="1" w:styleId="Subheading2">
    <w:name w:val="Subheading2"/>
    <w:basedOn w:val="SecHeading"/>
    <w:rsid w:val="000111D0"/>
    <w:pPr>
      <w:tabs>
        <w:tab w:val="clear" w:pos="1296"/>
        <w:tab w:val="num" w:pos="2376"/>
      </w:tabs>
      <w:ind w:left="2376" w:hanging="288"/>
    </w:pPr>
  </w:style>
  <w:style w:type="character" w:customStyle="1" w:styleId="ParagraphChar">
    <w:name w:val="Paragraph Char"/>
    <w:basedOn w:val="DefaultParagraphFont"/>
    <w:link w:val="Paragraph"/>
    <w:locked/>
    <w:rsid w:val="000111D0"/>
    <w:rPr>
      <w:rFonts w:ascii="Times New Roman" w:eastAsia="Times New Roman" w:hAnsi="Times New Roman" w:cs="Times New Roman"/>
      <w:sz w:val="24"/>
      <w:szCs w:val="20"/>
      <w:lang w:val="es-ES"/>
    </w:rPr>
  </w:style>
  <w:style w:type="numbering" w:customStyle="1" w:styleId="Style1">
    <w:name w:val="Style1"/>
    <w:uiPriority w:val="99"/>
    <w:rsid w:val="00641FAB"/>
    <w:pPr>
      <w:numPr>
        <w:numId w:val="40"/>
      </w:numPr>
    </w:pPr>
  </w:style>
  <w:style w:type="paragraph" w:customStyle="1" w:styleId="Newpage">
    <w:name w:val="Newpage"/>
    <w:basedOn w:val="Chapter"/>
    <w:rsid w:val="009037E2"/>
    <w:pPr>
      <w:numPr>
        <w:numId w:val="0"/>
      </w:numPr>
      <w:tabs>
        <w:tab w:val="clear" w:pos="1440"/>
        <w:tab w:val="left" w:pos="3060"/>
      </w:tabs>
      <w:spacing w:after="0"/>
    </w:pPr>
  </w:style>
  <w:style w:type="paragraph" w:styleId="TOCHeading">
    <w:name w:val="TOC Heading"/>
    <w:basedOn w:val="Heading1"/>
    <w:next w:val="Normal"/>
    <w:uiPriority w:val="39"/>
    <w:unhideWhenUsed/>
    <w:qFormat/>
    <w:rsid w:val="005019E0"/>
    <w:pPr>
      <w:numPr>
        <w:numId w:val="0"/>
      </w:numPr>
      <w:pBdr>
        <w:top w:val="none" w:sz="0" w:space="0" w:color="auto"/>
      </w:pBdr>
      <w:shd w:val="clear" w:color="auto" w:fill="auto"/>
      <w:outlineLvl w:val="9"/>
    </w:pPr>
    <w:rPr>
      <w:rFonts w:asciiTheme="majorHAnsi" w:hAnsiTheme="majorHAnsi"/>
      <w:lang w:val="es-PE" w:eastAsia="es-PE"/>
    </w:rPr>
  </w:style>
  <w:style w:type="paragraph" w:styleId="TOC1">
    <w:name w:val="toc 1"/>
    <w:basedOn w:val="Normal"/>
    <w:next w:val="Normal"/>
    <w:autoRedefine/>
    <w:uiPriority w:val="39"/>
    <w:unhideWhenUsed/>
    <w:rsid w:val="005019E0"/>
    <w:pPr>
      <w:spacing w:after="100"/>
    </w:pPr>
  </w:style>
  <w:style w:type="paragraph" w:styleId="TOC2">
    <w:name w:val="toc 2"/>
    <w:basedOn w:val="Normal"/>
    <w:next w:val="Normal"/>
    <w:autoRedefine/>
    <w:uiPriority w:val="39"/>
    <w:unhideWhenUsed/>
    <w:rsid w:val="005019E0"/>
    <w:pPr>
      <w:spacing w:after="100"/>
      <w:ind w:left="220"/>
    </w:pPr>
  </w:style>
  <w:style w:type="paragraph" w:styleId="TOC3">
    <w:name w:val="toc 3"/>
    <w:basedOn w:val="Normal"/>
    <w:next w:val="Normal"/>
    <w:autoRedefine/>
    <w:uiPriority w:val="39"/>
    <w:unhideWhenUsed/>
    <w:rsid w:val="005019E0"/>
    <w:pPr>
      <w:spacing w:after="100"/>
      <w:ind w:left="440"/>
    </w:pPr>
  </w:style>
  <w:style w:type="paragraph" w:styleId="TOC4">
    <w:name w:val="toc 4"/>
    <w:basedOn w:val="Normal"/>
    <w:next w:val="Normal"/>
    <w:autoRedefine/>
    <w:uiPriority w:val="39"/>
    <w:unhideWhenUsed/>
    <w:rsid w:val="005019E0"/>
    <w:pPr>
      <w:spacing w:after="100"/>
      <w:ind w:left="660"/>
    </w:pPr>
    <w:rPr>
      <w:rFonts w:eastAsiaTheme="minorEastAsia"/>
      <w:lang w:val="es-PE" w:eastAsia="es-PE"/>
    </w:rPr>
  </w:style>
  <w:style w:type="paragraph" w:styleId="TOC5">
    <w:name w:val="toc 5"/>
    <w:basedOn w:val="Normal"/>
    <w:next w:val="Normal"/>
    <w:autoRedefine/>
    <w:uiPriority w:val="39"/>
    <w:unhideWhenUsed/>
    <w:rsid w:val="005019E0"/>
    <w:pPr>
      <w:spacing w:after="100"/>
      <w:ind w:left="880"/>
    </w:pPr>
    <w:rPr>
      <w:rFonts w:eastAsiaTheme="minorEastAsia"/>
      <w:lang w:val="es-PE" w:eastAsia="es-PE"/>
    </w:rPr>
  </w:style>
  <w:style w:type="paragraph" w:styleId="TOC6">
    <w:name w:val="toc 6"/>
    <w:basedOn w:val="Normal"/>
    <w:next w:val="Normal"/>
    <w:autoRedefine/>
    <w:uiPriority w:val="39"/>
    <w:unhideWhenUsed/>
    <w:rsid w:val="005019E0"/>
    <w:pPr>
      <w:spacing w:after="100"/>
      <w:ind w:left="1100"/>
    </w:pPr>
    <w:rPr>
      <w:rFonts w:eastAsiaTheme="minorEastAsia"/>
      <w:lang w:val="es-PE" w:eastAsia="es-PE"/>
    </w:rPr>
  </w:style>
  <w:style w:type="paragraph" w:styleId="TOC7">
    <w:name w:val="toc 7"/>
    <w:basedOn w:val="Normal"/>
    <w:next w:val="Normal"/>
    <w:autoRedefine/>
    <w:uiPriority w:val="39"/>
    <w:unhideWhenUsed/>
    <w:rsid w:val="005019E0"/>
    <w:pPr>
      <w:spacing w:after="100"/>
      <w:ind w:left="1320"/>
    </w:pPr>
    <w:rPr>
      <w:rFonts w:eastAsiaTheme="minorEastAsia"/>
      <w:lang w:val="es-PE" w:eastAsia="es-PE"/>
    </w:rPr>
  </w:style>
  <w:style w:type="paragraph" w:styleId="TOC8">
    <w:name w:val="toc 8"/>
    <w:basedOn w:val="Normal"/>
    <w:next w:val="Normal"/>
    <w:autoRedefine/>
    <w:uiPriority w:val="39"/>
    <w:unhideWhenUsed/>
    <w:rsid w:val="005019E0"/>
    <w:pPr>
      <w:spacing w:after="100"/>
      <w:ind w:left="1540"/>
    </w:pPr>
    <w:rPr>
      <w:rFonts w:eastAsiaTheme="minorEastAsia"/>
      <w:lang w:val="es-PE" w:eastAsia="es-PE"/>
    </w:rPr>
  </w:style>
  <w:style w:type="paragraph" w:styleId="TOC9">
    <w:name w:val="toc 9"/>
    <w:basedOn w:val="Normal"/>
    <w:next w:val="Normal"/>
    <w:autoRedefine/>
    <w:uiPriority w:val="39"/>
    <w:unhideWhenUsed/>
    <w:rsid w:val="005019E0"/>
    <w:pPr>
      <w:spacing w:after="100"/>
      <w:ind w:left="1760"/>
    </w:pPr>
    <w:rPr>
      <w:rFonts w:eastAsiaTheme="minorEastAsia"/>
      <w:lang w:val="es-PE" w:eastAsia="es-PE"/>
    </w:rPr>
  </w:style>
  <w:style w:type="character" w:styleId="UnresolvedMention">
    <w:name w:val="Unresolved Mention"/>
    <w:basedOn w:val="DefaultParagraphFont"/>
    <w:uiPriority w:val="99"/>
    <w:semiHidden/>
    <w:unhideWhenUsed/>
    <w:rsid w:val="005019E0"/>
    <w:rPr>
      <w:color w:val="605E5C"/>
      <w:shd w:val="clear" w:color="auto" w:fill="E1DFDD"/>
    </w:rPr>
  </w:style>
  <w:style w:type="character" w:styleId="CommentReference">
    <w:name w:val="annotation reference"/>
    <w:basedOn w:val="DefaultParagraphFont"/>
    <w:uiPriority w:val="99"/>
    <w:semiHidden/>
    <w:unhideWhenUsed/>
    <w:rsid w:val="00CB710B"/>
    <w:rPr>
      <w:sz w:val="16"/>
      <w:szCs w:val="16"/>
    </w:rPr>
  </w:style>
  <w:style w:type="paragraph" w:styleId="CommentText">
    <w:name w:val="annotation text"/>
    <w:basedOn w:val="Normal"/>
    <w:link w:val="CommentTextChar"/>
    <w:uiPriority w:val="99"/>
    <w:semiHidden/>
    <w:unhideWhenUsed/>
    <w:rsid w:val="00CB710B"/>
    <w:pPr>
      <w:spacing w:line="240" w:lineRule="auto"/>
    </w:pPr>
    <w:rPr>
      <w:sz w:val="20"/>
      <w:szCs w:val="20"/>
    </w:rPr>
  </w:style>
  <w:style w:type="character" w:customStyle="1" w:styleId="CommentTextChar">
    <w:name w:val="Comment Text Char"/>
    <w:basedOn w:val="DefaultParagraphFont"/>
    <w:link w:val="CommentText"/>
    <w:uiPriority w:val="99"/>
    <w:semiHidden/>
    <w:rsid w:val="00CB710B"/>
    <w:rPr>
      <w:sz w:val="20"/>
      <w:szCs w:val="20"/>
      <w:lang w:val="es-ES"/>
    </w:rPr>
  </w:style>
  <w:style w:type="paragraph" w:styleId="CommentSubject">
    <w:name w:val="annotation subject"/>
    <w:basedOn w:val="CommentText"/>
    <w:next w:val="CommentText"/>
    <w:link w:val="CommentSubjectChar"/>
    <w:uiPriority w:val="99"/>
    <w:semiHidden/>
    <w:unhideWhenUsed/>
    <w:rsid w:val="00CB710B"/>
    <w:rPr>
      <w:b/>
      <w:bCs/>
    </w:rPr>
  </w:style>
  <w:style w:type="character" w:customStyle="1" w:styleId="CommentSubjectChar">
    <w:name w:val="Comment Subject Char"/>
    <w:basedOn w:val="CommentTextChar"/>
    <w:link w:val="CommentSubject"/>
    <w:uiPriority w:val="99"/>
    <w:semiHidden/>
    <w:rsid w:val="00CB710B"/>
    <w:rPr>
      <w:b/>
      <w:bCs/>
      <w:sz w:val="20"/>
      <w:szCs w:val="20"/>
      <w:lang w:val="es-ES"/>
    </w:rPr>
  </w:style>
  <w:style w:type="character" w:styleId="PlaceholderText">
    <w:name w:val="Placeholder Text"/>
    <w:basedOn w:val="DefaultParagraphFont"/>
    <w:uiPriority w:val="99"/>
    <w:semiHidden/>
    <w:rsid w:val="00B7497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7.xml"/><Relationship Id="rId26" Type="http://schemas.openxmlformats.org/officeDocument/2006/relationships/diagramData" Target="diagrams/data1.xml"/><Relationship Id="rId39" Type="http://schemas.openxmlformats.org/officeDocument/2006/relationships/hyperlink" Target="http://idbdocs.iadb.org/wsdocs/getDocument.aspx?DOCNUM=EZSHARE-58069796-16" TargetMode="External"/><Relationship Id="rId21" Type="http://schemas.openxmlformats.org/officeDocument/2006/relationships/header" Target="header9.xml"/><Relationship Id="rId34" Type="http://schemas.openxmlformats.org/officeDocument/2006/relationships/image" Target="media/image4.png"/><Relationship Id="rId42" Type="http://schemas.openxmlformats.org/officeDocument/2006/relationships/theme" Target="theme/theme1.xml"/><Relationship Id="rId47" Type="http://schemas.openxmlformats.org/officeDocument/2006/relationships/customXml" Target="../customXml/item6.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diagramColors" Target="diagrams/colors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6.xml"/><Relationship Id="rId32" Type="http://schemas.openxmlformats.org/officeDocument/2006/relationships/image" Target="media/image2.png"/><Relationship Id="rId37" Type="http://schemas.openxmlformats.org/officeDocument/2006/relationships/image" Target="media/image7.png"/><Relationship Id="rId40" Type="http://schemas.openxmlformats.org/officeDocument/2006/relationships/fontTable" Target="fontTable.xml"/><Relationship Id="rId45"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1.xml"/><Relationship Id="rId28" Type="http://schemas.openxmlformats.org/officeDocument/2006/relationships/diagramQuickStyle" Target="diagrams/quickStyle1.xml"/><Relationship Id="rId36" Type="http://schemas.openxmlformats.org/officeDocument/2006/relationships/image" Target="media/image6.png"/><Relationship Id="rId49" Type="http://schemas.openxmlformats.org/officeDocument/2006/relationships/customXml" Target="../customXml/item8.xml"/><Relationship Id="rId10" Type="http://schemas.openxmlformats.org/officeDocument/2006/relationships/footer" Target="footer1.xml"/><Relationship Id="rId19" Type="http://schemas.openxmlformats.org/officeDocument/2006/relationships/header" Target="header8.xml"/><Relationship Id="rId31"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10.xml"/><Relationship Id="rId27" Type="http://schemas.openxmlformats.org/officeDocument/2006/relationships/diagramLayout" Target="diagrams/layout1.xml"/><Relationship Id="rId30" Type="http://schemas.microsoft.com/office/2007/relationships/diagramDrawing" Target="diagrams/drawing1.xml"/><Relationship Id="rId35" Type="http://schemas.openxmlformats.org/officeDocument/2006/relationships/image" Target="media/image5.png"/><Relationship Id="rId48" Type="http://schemas.openxmlformats.org/officeDocument/2006/relationships/customXml" Target="../customXml/item7.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12.xml"/><Relationship Id="rId33" Type="http://schemas.openxmlformats.org/officeDocument/2006/relationships/image" Target="media/image3.png"/><Relationship Id="rId38" Type="http://schemas.openxmlformats.org/officeDocument/2006/relationships/image" Target="media/image8.png"/><Relationship Id="rId46" Type="http://schemas.openxmlformats.org/officeDocument/2006/relationships/customXml" Target="../customXml/item5.xml"/><Relationship Id="rId20" Type="http://schemas.openxmlformats.org/officeDocument/2006/relationships/footer" Target="footer5.xml"/><Relationship Id="rId41" Type="http://schemas.microsoft.com/office/2011/relationships/people" Target="people.xml"/></Relationships>
</file>

<file path=word/_rels/footnotes.xml.rels><?xml version="1.0" encoding="UTF-8" standalone="yes"?>
<Relationships xmlns="http://schemas.openxmlformats.org/package/2006/relationships"><Relationship Id="rId1" Type="http://schemas.openxmlformats.org/officeDocument/2006/relationships/hyperlink" Target="http://www.jovenesneo.org/neo/es-es/Recursos.aspx" TargetMode="Externa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EDCA2F3-C883-4F96-A565-8B38DB5851F8}" type="doc">
      <dgm:prSet loTypeId="urn:microsoft.com/office/officeart/2005/8/layout/hList1" loCatId="list" qsTypeId="urn:microsoft.com/office/officeart/2005/8/quickstyle/simple1" qsCatId="simple" csTypeId="urn:microsoft.com/office/officeart/2005/8/colors/colorful5" csCatId="colorful" phldr="1"/>
      <dgm:spPr/>
      <dgm:t>
        <a:bodyPr/>
        <a:lstStyle/>
        <a:p>
          <a:endParaRPr lang="es-PE"/>
        </a:p>
      </dgm:t>
    </dgm:pt>
    <dgm:pt modelId="{C7B984F8-7F3C-417E-B8B8-04C3227E56AE}">
      <dgm:prSet phldrT="[Texto]" custT="1"/>
      <dgm:spPr/>
      <dgm:t>
        <a:bodyPr/>
        <a:lstStyle/>
        <a:p>
          <a:r>
            <a:rPr lang="es-PE" sz="700" b="1"/>
            <a:t>Componente 1:  </a:t>
          </a:r>
        </a:p>
        <a:p>
          <a:r>
            <a:rPr lang="es-PE" sz="700"/>
            <a:t>Desarrollo de iniciativas de capacitación guiadas por los empleadores a través de un Fondo Concursable</a:t>
          </a:r>
        </a:p>
      </dgm:t>
    </dgm:pt>
    <dgm:pt modelId="{137B7B40-0367-46A9-9BD2-11D9C15C10C0}" type="parTrans" cxnId="{9F086C04-C488-4A3F-8251-C7E3B543FC6A}">
      <dgm:prSet/>
      <dgm:spPr/>
      <dgm:t>
        <a:bodyPr/>
        <a:lstStyle/>
        <a:p>
          <a:endParaRPr lang="es-PE"/>
        </a:p>
      </dgm:t>
    </dgm:pt>
    <dgm:pt modelId="{470B304F-9758-4C7F-AC5C-F961F2F6858F}" type="sibTrans" cxnId="{9F086C04-C488-4A3F-8251-C7E3B543FC6A}">
      <dgm:prSet/>
      <dgm:spPr/>
      <dgm:t>
        <a:bodyPr/>
        <a:lstStyle/>
        <a:p>
          <a:endParaRPr lang="es-PE"/>
        </a:p>
      </dgm:t>
    </dgm:pt>
    <dgm:pt modelId="{3769FB54-1DEF-4626-BD5E-3A68DBD3F5C9}">
      <dgm:prSet phldrT="[Texto]" custT="1"/>
      <dgm:spPr/>
      <dgm:t>
        <a:bodyPr/>
        <a:lstStyle/>
        <a:p>
          <a:pPr algn="just"/>
          <a:r>
            <a:rPr lang="es-PE" sz="700"/>
            <a:t>Promover la capacitación en las habilidades requeridas por las empresas a través de un esquema de financiamiento que incentiva el liderazgo y la participación del sector productivo</a:t>
          </a:r>
        </a:p>
      </dgm:t>
    </dgm:pt>
    <dgm:pt modelId="{C1E1018C-5981-458C-9BA0-7C491FA6A3D4}" type="parTrans" cxnId="{469D3A5C-C8A3-4DDC-A98F-B359EB93C4DB}">
      <dgm:prSet/>
      <dgm:spPr/>
      <dgm:t>
        <a:bodyPr/>
        <a:lstStyle/>
        <a:p>
          <a:endParaRPr lang="es-PE"/>
        </a:p>
      </dgm:t>
    </dgm:pt>
    <dgm:pt modelId="{55ED359A-A62D-4B46-AE68-9009E7F74D63}" type="sibTrans" cxnId="{469D3A5C-C8A3-4DDC-A98F-B359EB93C4DB}">
      <dgm:prSet/>
      <dgm:spPr/>
      <dgm:t>
        <a:bodyPr/>
        <a:lstStyle/>
        <a:p>
          <a:endParaRPr lang="es-PE"/>
        </a:p>
      </dgm:t>
    </dgm:pt>
    <dgm:pt modelId="{5C62E400-EADF-41EA-929B-89093B99C4B8}">
      <dgm:prSet phldrT="[Texto]" custT="1"/>
      <dgm:spPr/>
      <dgm:t>
        <a:bodyPr/>
        <a:lstStyle/>
        <a:p>
          <a:r>
            <a:rPr lang="es-PE" sz="700" b="1"/>
            <a:t>Componente 2: </a:t>
          </a:r>
        </a:p>
        <a:p>
          <a:r>
            <a:rPr lang="es-PE" sz="700"/>
            <a:t>Mejoramiento de la calidad y pertinencia de la oferta de formación técnico-profesional y capacitación</a:t>
          </a:r>
        </a:p>
      </dgm:t>
    </dgm:pt>
    <dgm:pt modelId="{D34BDEAD-CB73-4064-B362-AA060FA910E8}" type="parTrans" cxnId="{0911A3F9-BFF0-4BAC-9E68-1B670C26FBFD}">
      <dgm:prSet/>
      <dgm:spPr/>
      <dgm:t>
        <a:bodyPr/>
        <a:lstStyle/>
        <a:p>
          <a:endParaRPr lang="es-PE"/>
        </a:p>
      </dgm:t>
    </dgm:pt>
    <dgm:pt modelId="{5B8C3D31-E72D-4B1E-BCC0-4B19AE30A308}" type="sibTrans" cxnId="{0911A3F9-BFF0-4BAC-9E68-1B670C26FBFD}">
      <dgm:prSet/>
      <dgm:spPr/>
      <dgm:t>
        <a:bodyPr/>
        <a:lstStyle/>
        <a:p>
          <a:endParaRPr lang="es-PE"/>
        </a:p>
      </dgm:t>
    </dgm:pt>
    <dgm:pt modelId="{72C4E2D5-3E87-4AEC-82F8-DD1A42AB2683}">
      <dgm:prSet phldrT="[Texto]" custT="1"/>
      <dgm:spPr/>
      <dgm:t>
        <a:bodyPr/>
        <a:lstStyle/>
        <a:p>
          <a:pPr algn="just"/>
          <a:r>
            <a:rPr lang="es-PE" sz="700"/>
            <a:t>Apoyar los procesos de fortalecimiento institucional y mejoramiento de la calidad de los oferentes de nivel secundario y superior (públicas y privadas), con la finalidad de mejorar el desarrollo de las habilidades de sus estudian</a:t>
          </a:r>
        </a:p>
      </dgm:t>
    </dgm:pt>
    <dgm:pt modelId="{17F1423D-E9AC-4F5D-924E-0F5F2E33BC78}" type="parTrans" cxnId="{BFD4FB09-7BF8-47FA-AF75-5F058FBF652D}">
      <dgm:prSet/>
      <dgm:spPr/>
      <dgm:t>
        <a:bodyPr/>
        <a:lstStyle/>
        <a:p>
          <a:endParaRPr lang="es-PE"/>
        </a:p>
      </dgm:t>
    </dgm:pt>
    <dgm:pt modelId="{97C5135F-88E6-44CB-B445-E073B0006D57}" type="sibTrans" cxnId="{BFD4FB09-7BF8-47FA-AF75-5F058FBF652D}">
      <dgm:prSet/>
      <dgm:spPr/>
      <dgm:t>
        <a:bodyPr/>
        <a:lstStyle/>
        <a:p>
          <a:endParaRPr lang="es-PE"/>
        </a:p>
      </dgm:t>
    </dgm:pt>
    <dgm:pt modelId="{1F4F6C69-A70D-4597-8F55-01248D712509}">
      <dgm:prSet phldrT="[Texto]" custT="1"/>
      <dgm:spPr/>
      <dgm:t>
        <a:bodyPr/>
        <a:lstStyle/>
        <a:p>
          <a:r>
            <a:rPr lang="es-PE" sz="700" b="1"/>
            <a:t>Componente 3: </a:t>
          </a:r>
        </a:p>
        <a:p>
          <a:r>
            <a:rPr lang="es-PE" sz="700"/>
            <a:t>Desarrollo y diseminación de información relevante para orientar la oferta de formación técnico-profesional y capacitación y guiar a los usuarios del sistema</a:t>
          </a:r>
        </a:p>
      </dgm:t>
    </dgm:pt>
    <dgm:pt modelId="{C488097E-6448-4EFF-81F4-E94503FEC990}" type="parTrans" cxnId="{115CA511-B826-4257-8C98-17A2B1F9D906}">
      <dgm:prSet/>
      <dgm:spPr/>
      <dgm:t>
        <a:bodyPr/>
        <a:lstStyle/>
        <a:p>
          <a:endParaRPr lang="es-PE"/>
        </a:p>
      </dgm:t>
    </dgm:pt>
    <dgm:pt modelId="{E71D9DF5-6227-4C76-8958-3259D0EE013C}" type="sibTrans" cxnId="{115CA511-B826-4257-8C98-17A2B1F9D906}">
      <dgm:prSet/>
      <dgm:spPr/>
      <dgm:t>
        <a:bodyPr/>
        <a:lstStyle/>
        <a:p>
          <a:endParaRPr lang="es-PE"/>
        </a:p>
      </dgm:t>
    </dgm:pt>
    <dgm:pt modelId="{AAFFEF12-D481-4D8E-9902-16D1D8E5F2E5}">
      <dgm:prSet phldrT="[Texto]" custT="1"/>
      <dgm:spPr/>
      <dgm:t>
        <a:bodyPr/>
        <a:lstStyle/>
        <a:p>
          <a:r>
            <a:rPr lang="es-PE" sz="700"/>
            <a:t>Reforzar el liderazgo de todos los CECOM regionales</a:t>
          </a:r>
        </a:p>
      </dgm:t>
    </dgm:pt>
    <dgm:pt modelId="{22830DB2-5F35-4967-B59A-E228BC56BD89}" type="parTrans" cxnId="{C2CC4ADF-03D6-48BD-9DA8-2866B2C101DA}">
      <dgm:prSet/>
      <dgm:spPr/>
      <dgm:t>
        <a:bodyPr/>
        <a:lstStyle/>
        <a:p>
          <a:endParaRPr lang="es-PE"/>
        </a:p>
      </dgm:t>
    </dgm:pt>
    <dgm:pt modelId="{E3A26660-09CF-4AEF-9B53-8CAB45583C7B}" type="sibTrans" cxnId="{C2CC4ADF-03D6-48BD-9DA8-2866B2C101DA}">
      <dgm:prSet/>
      <dgm:spPr/>
      <dgm:t>
        <a:bodyPr/>
        <a:lstStyle/>
        <a:p>
          <a:endParaRPr lang="es-PE"/>
        </a:p>
      </dgm:t>
    </dgm:pt>
    <dgm:pt modelId="{733E47B7-71F8-4BC6-9AFD-C2DE3F97A491}">
      <dgm:prSet phldrT="[Texto]" custT="1"/>
      <dgm:spPr/>
      <dgm:t>
        <a:bodyPr/>
        <a:lstStyle/>
        <a:p>
          <a:r>
            <a:rPr lang="es-PE" sz="700"/>
            <a:t>Construir información sobre la oferta y demanda formativa del país dirigida a potenciales estudiantes y aprendices</a:t>
          </a:r>
        </a:p>
      </dgm:t>
    </dgm:pt>
    <dgm:pt modelId="{E3EA2672-031C-47BB-A820-95BDA6F6D317}" type="parTrans" cxnId="{52C2FB8B-98B0-401F-87DD-29E036AEDD88}">
      <dgm:prSet/>
      <dgm:spPr/>
      <dgm:t>
        <a:bodyPr/>
        <a:lstStyle/>
        <a:p>
          <a:endParaRPr lang="es-PE"/>
        </a:p>
      </dgm:t>
    </dgm:pt>
    <dgm:pt modelId="{EC6A6ABD-D764-464E-BDB2-FE66E6F521A3}" type="sibTrans" cxnId="{52C2FB8B-98B0-401F-87DD-29E036AEDD88}">
      <dgm:prSet/>
      <dgm:spPr/>
      <dgm:t>
        <a:bodyPr/>
        <a:lstStyle/>
        <a:p>
          <a:endParaRPr lang="es-PE"/>
        </a:p>
      </dgm:t>
    </dgm:pt>
    <dgm:pt modelId="{CE090FC0-A672-466C-A2A3-EFC31787073F}">
      <dgm:prSet phldrT="[Texto]" custT="1"/>
      <dgm:spPr/>
      <dgm:t>
        <a:bodyPr/>
        <a:lstStyle/>
        <a:p>
          <a:r>
            <a:rPr lang="es-PE" sz="700"/>
            <a:t>Incorporará recursos para asegurar la diseminación de los productos elaborados</a:t>
          </a:r>
        </a:p>
      </dgm:t>
    </dgm:pt>
    <dgm:pt modelId="{BE27780A-51C3-4269-B573-29BEF5DBFAD2}" type="parTrans" cxnId="{AFDE1597-01F1-4EDA-9CC7-9EB184F94E4B}">
      <dgm:prSet/>
      <dgm:spPr/>
      <dgm:t>
        <a:bodyPr/>
        <a:lstStyle/>
        <a:p>
          <a:endParaRPr lang="es-PE"/>
        </a:p>
      </dgm:t>
    </dgm:pt>
    <dgm:pt modelId="{9E195CD6-A411-4C6F-B887-EC989511F7C1}" type="sibTrans" cxnId="{AFDE1597-01F1-4EDA-9CC7-9EB184F94E4B}">
      <dgm:prSet/>
      <dgm:spPr/>
      <dgm:t>
        <a:bodyPr/>
        <a:lstStyle/>
        <a:p>
          <a:endParaRPr lang="es-PE"/>
        </a:p>
      </dgm:t>
    </dgm:pt>
    <dgm:pt modelId="{F7A0A9AC-0160-4A1F-960F-F87517654E4F}" type="pres">
      <dgm:prSet presAssocID="{3EDCA2F3-C883-4F96-A565-8B38DB5851F8}" presName="Name0" presStyleCnt="0">
        <dgm:presLayoutVars>
          <dgm:dir/>
          <dgm:animLvl val="lvl"/>
          <dgm:resizeHandles val="exact"/>
        </dgm:presLayoutVars>
      </dgm:prSet>
      <dgm:spPr/>
    </dgm:pt>
    <dgm:pt modelId="{AA653E62-D655-49D7-A514-C87098E42F35}" type="pres">
      <dgm:prSet presAssocID="{C7B984F8-7F3C-417E-B8B8-04C3227E56AE}" presName="composite" presStyleCnt="0"/>
      <dgm:spPr/>
    </dgm:pt>
    <dgm:pt modelId="{FED513CB-D83C-435B-93A0-44D4311FC20E}" type="pres">
      <dgm:prSet presAssocID="{C7B984F8-7F3C-417E-B8B8-04C3227E56AE}" presName="parTx" presStyleLbl="alignNode1" presStyleIdx="0" presStyleCnt="3">
        <dgm:presLayoutVars>
          <dgm:chMax val="0"/>
          <dgm:chPref val="0"/>
          <dgm:bulletEnabled val="1"/>
        </dgm:presLayoutVars>
      </dgm:prSet>
      <dgm:spPr/>
    </dgm:pt>
    <dgm:pt modelId="{E69AD353-5E94-4580-9343-9E2E44D86549}" type="pres">
      <dgm:prSet presAssocID="{C7B984F8-7F3C-417E-B8B8-04C3227E56AE}" presName="desTx" presStyleLbl="alignAccFollowNode1" presStyleIdx="0" presStyleCnt="3" custScaleY="100000">
        <dgm:presLayoutVars>
          <dgm:bulletEnabled val="1"/>
        </dgm:presLayoutVars>
      </dgm:prSet>
      <dgm:spPr/>
    </dgm:pt>
    <dgm:pt modelId="{8F5017FD-B113-403D-A85B-0652D7B25E99}" type="pres">
      <dgm:prSet presAssocID="{470B304F-9758-4C7F-AC5C-F961F2F6858F}" presName="space" presStyleCnt="0"/>
      <dgm:spPr/>
    </dgm:pt>
    <dgm:pt modelId="{A557617A-05A8-4375-B1DB-0134F0C073BD}" type="pres">
      <dgm:prSet presAssocID="{5C62E400-EADF-41EA-929B-89093B99C4B8}" presName="composite" presStyleCnt="0"/>
      <dgm:spPr/>
    </dgm:pt>
    <dgm:pt modelId="{B397F5E2-A40F-41E7-B18D-E20123CD8E34}" type="pres">
      <dgm:prSet presAssocID="{5C62E400-EADF-41EA-929B-89093B99C4B8}" presName="parTx" presStyleLbl="alignNode1" presStyleIdx="1" presStyleCnt="3" custLinFactNeighborX="-731" custLinFactNeighborY="-326">
        <dgm:presLayoutVars>
          <dgm:chMax val="0"/>
          <dgm:chPref val="0"/>
          <dgm:bulletEnabled val="1"/>
        </dgm:presLayoutVars>
      </dgm:prSet>
      <dgm:spPr/>
    </dgm:pt>
    <dgm:pt modelId="{AE70A7EC-5C81-4F51-88C0-81B099D10DD4}" type="pres">
      <dgm:prSet presAssocID="{5C62E400-EADF-41EA-929B-89093B99C4B8}" presName="desTx" presStyleLbl="alignAccFollowNode1" presStyleIdx="1" presStyleCnt="3" custLinFactNeighborX="-544">
        <dgm:presLayoutVars>
          <dgm:bulletEnabled val="1"/>
        </dgm:presLayoutVars>
      </dgm:prSet>
      <dgm:spPr/>
    </dgm:pt>
    <dgm:pt modelId="{55A73B82-71AA-40D2-97D2-69F0448C5AB9}" type="pres">
      <dgm:prSet presAssocID="{5B8C3D31-E72D-4B1E-BCC0-4B19AE30A308}" presName="space" presStyleCnt="0"/>
      <dgm:spPr/>
    </dgm:pt>
    <dgm:pt modelId="{2010A5DD-F57B-446C-A564-DF7602C99C21}" type="pres">
      <dgm:prSet presAssocID="{1F4F6C69-A70D-4597-8F55-01248D712509}" presName="composite" presStyleCnt="0"/>
      <dgm:spPr/>
    </dgm:pt>
    <dgm:pt modelId="{FBED6A62-6DA6-4079-B0EF-DB62D4267C37}" type="pres">
      <dgm:prSet presAssocID="{1F4F6C69-A70D-4597-8F55-01248D712509}" presName="parTx" presStyleLbl="alignNode1" presStyleIdx="2" presStyleCnt="3">
        <dgm:presLayoutVars>
          <dgm:chMax val="0"/>
          <dgm:chPref val="0"/>
          <dgm:bulletEnabled val="1"/>
        </dgm:presLayoutVars>
      </dgm:prSet>
      <dgm:spPr/>
    </dgm:pt>
    <dgm:pt modelId="{9ED56A1F-1B8C-49E6-8663-7C3220E3D60A}" type="pres">
      <dgm:prSet presAssocID="{1F4F6C69-A70D-4597-8F55-01248D712509}" presName="desTx" presStyleLbl="alignAccFollowNode1" presStyleIdx="2" presStyleCnt="3">
        <dgm:presLayoutVars>
          <dgm:bulletEnabled val="1"/>
        </dgm:presLayoutVars>
      </dgm:prSet>
      <dgm:spPr/>
    </dgm:pt>
  </dgm:ptLst>
  <dgm:cxnLst>
    <dgm:cxn modelId="{9F086C04-C488-4A3F-8251-C7E3B543FC6A}" srcId="{3EDCA2F3-C883-4F96-A565-8B38DB5851F8}" destId="{C7B984F8-7F3C-417E-B8B8-04C3227E56AE}" srcOrd="0" destOrd="0" parTransId="{137B7B40-0367-46A9-9BD2-11D9C15C10C0}" sibTransId="{470B304F-9758-4C7F-AC5C-F961F2F6858F}"/>
    <dgm:cxn modelId="{BFD4FB09-7BF8-47FA-AF75-5F058FBF652D}" srcId="{5C62E400-EADF-41EA-929B-89093B99C4B8}" destId="{72C4E2D5-3E87-4AEC-82F8-DD1A42AB2683}" srcOrd="0" destOrd="0" parTransId="{17F1423D-E9AC-4F5D-924E-0F5F2E33BC78}" sibTransId="{97C5135F-88E6-44CB-B445-E073B0006D57}"/>
    <dgm:cxn modelId="{115CA511-B826-4257-8C98-17A2B1F9D906}" srcId="{3EDCA2F3-C883-4F96-A565-8B38DB5851F8}" destId="{1F4F6C69-A70D-4597-8F55-01248D712509}" srcOrd="2" destOrd="0" parTransId="{C488097E-6448-4EFF-81F4-E94503FEC990}" sibTransId="{E71D9DF5-6227-4C76-8958-3259D0EE013C}"/>
    <dgm:cxn modelId="{3586602E-E4D8-4B0F-9285-329D095E6C3C}" type="presOf" srcId="{72C4E2D5-3E87-4AEC-82F8-DD1A42AB2683}" destId="{AE70A7EC-5C81-4F51-88C0-81B099D10DD4}" srcOrd="0" destOrd="0" presId="urn:microsoft.com/office/officeart/2005/8/layout/hList1"/>
    <dgm:cxn modelId="{469D3A5C-C8A3-4DDC-A98F-B359EB93C4DB}" srcId="{C7B984F8-7F3C-417E-B8B8-04C3227E56AE}" destId="{3769FB54-1DEF-4626-BD5E-3A68DBD3F5C9}" srcOrd="0" destOrd="0" parTransId="{C1E1018C-5981-458C-9BA0-7C491FA6A3D4}" sibTransId="{55ED359A-A62D-4B46-AE68-9009E7F74D63}"/>
    <dgm:cxn modelId="{6900DF48-8CDE-4709-861B-07F2B515EA40}" type="presOf" srcId="{3EDCA2F3-C883-4F96-A565-8B38DB5851F8}" destId="{F7A0A9AC-0160-4A1F-960F-F87517654E4F}" srcOrd="0" destOrd="0" presId="urn:microsoft.com/office/officeart/2005/8/layout/hList1"/>
    <dgm:cxn modelId="{B1DC1C70-69B6-4895-A4AF-A7E49C226C4C}" type="presOf" srcId="{C7B984F8-7F3C-417E-B8B8-04C3227E56AE}" destId="{FED513CB-D83C-435B-93A0-44D4311FC20E}" srcOrd="0" destOrd="0" presId="urn:microsoft.com/office/officeart/2005/8/layout/hList1"/>
    <dgm:cxn modelId="{E4C21853-4B31-41C3-B2C0-026823964CC2}" type="presOf" srcId="{AAFFEF12-D481-4D8E-9902-16D1D8E5F2E5}" destId="{9ED56A1F-1B8C-49E6-8663-7C3220E3D60A}" srcOrd="0" destOrd="0" presId="urn:microsoft.com/office/officeart/2005/8/layout/hList1"/>
    <dgm:cxn modelId="{52C2FB8B-98B0-401F-87DD-29E036AEDD88}" srcId="{1F4F6C69-A70D-4597-8F55-01248D712509}" destId="{733E47B7-71F8-4BC6-9AFD-C2DE3F97A491}" srcOrd="1" destOrd="0" parTransId="{E3EA2672-031C-47BB-A820-95BDA6F6D317}" sibTransId="{EC6A6ABD-D764-464E-BDB2-FE66E6F521A3}"/>
    <dgm:cxn modelId="{AFDE1597-01F1-4EDA-9CC7-9EB184F94E4B}" srcId="{1F4F6C69-A70D-4597-8F55-01248D712509}" destId="{CE090FC0-A672-466C-A2A3-EFC31787073F}" srcOrd="2" destOrd="0" parTransId="{BE27780A-51C3-4269-B573-29BEF5DBFAD2}" sibTransId="{9E195CD6-A411-4C6F-B887-EC989511F7C1}"/>
    <dgm:cxn modelId="{34C3269A-4C72-466A-8627-91768F4FE2C2}" type="presOf" srcId="{733E47B7-71F8-4BC6-9AFD-C2DE3F97A491}" destId="{9ED56A1F-1B8C-49E6-8663-7C3220E3D60A}" srcOrd="0" destOrd="1" presId="urn:microsoft.com/office/officeart/2005/8/layout/hList1"/>
    <dgm:cxn modelId="{B0DA879C-2B03-483E-9D6D-AD1857EA3073}" type="presOf" srcId="{CE090FC0-A672-466C-A2A3-EFC31787073F}" destId="{9ED56A1F-1B8C-49E6-8663-7C3220E3D60A}" srcOrd="0" destOrd="2" presId="urn:microsoft.com/office/officeart/2005/8/layout/hList1"/>
    <dgm:cxn modelId="{F59993AB-C23E-4A13-8E83-37D99E101BB6}" type="presOf" srcId="{1F4F6C69-A70D-4597-8F55-01248D712509}" destId="{FBED6A62-6DA6-4079-B0EF-DB62D4267C37}" srcOrd="0" destOrd="0" presId="urn:microsoft.com/office/officeart/2005/8/layout/hList1"/>
    <dgm:cxn modelId="{D92292BB-CE34-4AB9-BB46-51715E277BE3}" type="presOf" srcId="{3769FB54-1DEF-4626-BD5E-3A68DBD3F5C9}" destId="{E69AD353-5E94-4580-9343-9E2E44D86549}" srcOrd="0" destOrd="0" presId="urn:microsoft.com/office/officeart/2005/8/layout/hList1"/>
    <dgm:cxn modelId="{C2CC4ADF-03D6-48BD-9DA8-2866B2C101DA}" srcId="{1F4F6C69-A70D-4597-8F55-01248D712509}" destId="{AAFFEF12-D481-4D8E-9902-16D1D8E5F2E5}" srcOrd="0" destOrd="0" parTransId="{22830DB2-5F35-4967-B59A-E228BC56BD89}" sibTransId="{E3A26660-09CF-4AEF-9B53-8CAB45583C7B}"/>
    <dgm:cxn modelId="{E82C78ED-0562-4713-8CE2-AAE4B23C16EF}" type="presOf" srcId="{5C62E400-EADF-41EA-929B-89093B99C4B8}" destId="{B397F5E2-A40F-41E7-B18D-E20123CD8E34}" srcOrd="0" destOrd="0" presId="urn:microsoft.com/office/officeart/2005/8/layout/hList1"/>
    <dgm:cxn modelId="{0911A3F9-BFF0-4BAC-9E68-1B670C26FBFD}" srcId="{3EDCA2F3-C883-4F96-A565-8B38DB5851F8}" destId="{5C62E400-EADF-41EA-929B-89093B99C4B8}" srcOrd="1" destOrd="0" parTransId="{D34BDEAD-CB73-4064-B362-AA060FA910E8}" sibTransId="{5B8C3D31-E72D-4B1E-BCC0-4B19AE30A308}"/>
    <dgm:cxn modelId="{4E30C8F6-B298-4D69-A019-C56C866139FE}" type="presParOf" srcId="{F7A0A9AC-0160-4A1F-960F-F87517654E4F}" destId="{AA653E62-D655-49D7-A514-C87098E42F35}" srcOrd="0" destOrd="0" presId="urn:microsoft.com/office/officeart/2005/8/layout/hList1"/>
    <dgm:cxn modelId="{86538228-EC32-403D-ADA4-14B0694EF696}" type="presParOf" srcId="{AA653E62-D655-49D7-A514-C87098E42F35}" destId="{FED513CB-D83C-435B-93A0-44D4311FC20E}" srcOrd="0" destOrd="0" presId="urn:microsoft.com/office/officeart/2005/8/layout/hList1"/>
    <dgm:cxn modelId="{26E75126-5348-44F8-B512-9D2D598205B1}" type="presParOf" srcId="{AA653E62-D655-49D7-A514-C87098E42F35}" destId="{E69AD353-5E94-4580-9343-9E2E44D86549}" srcOrd="1" destOrd="0" presId="urn:microsoft.com/office/officeart/2005/8/layout/hList1"/>
    <dgm:cxn modelId="{BC41CC22-3773-4E0A-B558-A04FD38EBF09}" type="presParOf" srcId="{F7A0A9AC-0160-4A1F-960F-F87517654E4F}" destId="{8F5017FD-B113-403D-A85B-0652D7B25E99}" srcOrd="1" destOrd="0" presId="urn:microsoft.com/office/officeart/2005/8/layout/hList1"/>
    <dgm:cxn modelId="{80794050-F803-42CC-BB09-A215386D336B}" type="presParOf" srcId="{F7A0A9AC-0160-4A1F-960F-F87517654E4F}" destId="{A557617A-05A8-4375-B1DB-0134F0C073BD}" srcOrd="2" destOrd="0" presId="urn:microsoft.com/office/officeart/2005/8/layout/hList1"/>
    <dgm:cxn modelId="{A8836436-7A15-4710-9DF7-F5565A0AF7A5}" type="presParOf" srcId="{A557617A-05A8-4375-B1DB-0134F0C073BD}" destId="{B397F5E2-A40F-41E7-B18D-E20123CD8E34}" srcOrd="0" destOrd="0" presId="urn:microsoft.com/office/officeart/2005/8/layout/hList1"/>
    <dgm:cxn modelId="{EC894E58-7A96-4641-B4EB-20817075F906}" type="presParOf" srcId="{A557617A-05A8-4375-B1DB-0134F0C073BD}" destId="{AE70A7EC-5C81-4F51-88C0-81B099D10DD4}" srcOrd="1" destOrd="0" presId="urn:microsoft.com/office/officeart/2005/8/layout/hList1"/>
    <dgm:cxn modelId="{F4E64AC8-0FEB-440E-863C-DA04356C4B2E}" type="presParOf" srcId="{F7A0A9AC-0160-4A1F-960F-F87517654E4F}" destId="{55A73B82-71AA-40D2-97D2-69F0448C5AB9}" srcOrd="3" destOrd="0" presId="urn:microsoft.com/office/officeart/2005/8/layout/hList1"/>
    <dgm:cxn modelId="{4655B738-4A77-49F3-9A19-2A1AFEE80CAB}" type="presParOf" srcId="{F7A0A9AC-0160-4A1F-960F-F87517654E4F}" destId="{2010A5DD-F57B-446C-A564-DF7602C99C21}" srcOrd="4" destOrd="0" presId="urn:microsoft.com/office/officeart/2005/8/layout/hList1"/>
    <dgm:cxn modelId="{13A2EA7C-D1C6-4455-8099-0ADE6E7AE3DD}" type="presParOf" srcId="{2010A5DD-F57B-446C-A564-DF7602C99C21}" destId="{FBED6A62-6DA6-4079-B0EF-DB62D4267C37}" srcOrd="0" destOrd="0" presId="urn:microsoft.com/office/officeart/2005/8/layout/hList1"/>
    <dgm:cxn modelId="{90078853-875C-4855-AE8A-17B1D660728F}" type="presParOf" srcId="{2010A5DD-F57B-446C-A564-DF7602C99C21}" destId="{9ED56A1F-1B8C-49E6-8663-7C3220E3D60A}" srcOrd="1" destOrd="0" presId="urn:microsoft.com/office/officeart/2005/8/layout/hList1"/>
  </dgm:cxnLst>
  <dgm:bg/>
  <dgm:whole/>
  <dgm:extLst>
    <a:ext uri="http://schemas.microsoft.com/office/drawing/2008/diagram">
      <dsp:dataModelExt xmlns:dsp="http://schemas.microsoft.com/office/drawing/2008/diagram" relId="rId3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ED513CB-D83C-435B-93A0-44D4311FC20E}">
      <dsp:nvSpPr>
        <dsp:cNvPr id="0" name=""/>
        <dsp:cNvSpPr/>
      </dsp:nvSpPr>
      <dsp:spPr>
        <a:xfrm>
          <a:off x="1687" y="271"/>
          <a:ext cx="1645324" cy="658129"/>
        </a:xfrm>
        <a:prstGeom prst="rect">
          <a:avLst/>
        </a:prstGeom>
        <a:solidFill>
          <a:schemeClr val="accent5">
            <a:hueOff val="0"/>
            <a:satOff val="0"/>
            <a:lumOff val="0"/>
            <a:alphaOff val="0"/>
          </a:schemeClr>
        </a:solidFill>
        <a:ln w="12700" cap="flat" cmpd="sng" algn="ctr">
          <a:solidFill>
            <a:schemeClr val="accent5">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9784" tIns="28448" rIns="49784" bIns="28448" numCol="1" spcCol="1270" anchor="ctr" anchorCtr="0">
          <a:noAutofit/>
        </a:bodyPr>
        <a:lstStyle/>
        <a:p>
          <a:pPr marL="0" lvl="0" indent="0" algn="ctr" defTabSz="311150">
            <a:lnSpc>
              <a:spcPct val="90000"/>
            </a:lnSpc>
            <a:spcBef>
              <a:spcPct val="0"/>
            </a:spcBef>
            <a:spcAft>
              <a:spcPct val="35000"/>
            </a:spcAft>
            <a:buNone/>
          </a:pPr>
          <a:r>
            <a:rPr lang="es-PE" sz="700" b="1" kern="1200"/>
            <a:t>Componente 1:  </a:t>
          </a:r>
        </a:p>
        <a:p>
          <a:pPr marL="0" lvl="0" indent="0" algn="ctr" defTabSz="311150">
            <a:lnSpc>
              <a:spcPct val="90000"/>
            </a:lnSpc>
            <a:spcBef>
              <a:spcPct val="0"/>
            </a:spcBef>
            <a:spcAft>
              <a:spcPct val="35000"/>
            </a:spcAft>
            <a:buNone/>
          </a:pPr>
          <a:r>
            <a:rPr lang="es-PE" sz="700" kern="1200"/>
            <a:t>Desarrollo de iniciativas de capacitación guiadas por los empleadores a través de un Fondo Concursable</a:t>
          </a:r>
        </a:p>
      </dsp:txBody>
      <dsp:txXfrm>
        <a:off x="1687" y="271"/>
        <a:ext cx="1645324" cy="658129"/>
      </dsp:txXfrm>
    </dsp:sp>
    <dsp:sp modelId="{E69AD353-5E94-4580-9343-9E2E44D86549}">
      <dsp:nvSpPr>
        <dsp:cNvPr id="0" name=""/>
        <dsp:cNvSpPr/>
      </dsp:nvSpPr>
      <dsp:spPr>
        <a:xfrm>
          <a:off x="1687" y="658401"/>
          <a:ext cx="1645324" cy="1141920"/>
        </a:xfrm>
        <a:prstGeom prst="rect">
          <a:avLst/>
        </a:prstGeom>
        <a:solidFill>
          <a:schemeClr val="accent5">
            <a:tint val="40000"/>
            <a:alpha val="90000"/>
            <a:hueOff val="0"/>
            <a:satOff val="0"/>
            <a:lumOff val="0"/>
            <a:alphaOff val="0"/>
          </a:schemeClr>
        </a:solidFill>
        <a:ln w="12700" cap="flat" cmpd="sng" algn="ctr">
          <a:solidFill>
            <a:schemeClr val="accent5">
              <a:tint val="40000"/>
              <a:alpha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7338" tIns="37338" rIns="49784" bIns="56007" numCol="1" spcCol="1270" anchor="t" anchorCtr="0">
          <a:noAutofit/>
        </a:bodyPr>
        <a:lstStyle/>
        <a:p>
          <a:pPr marL="57150" lvl="1" indent="-57150" algn="just" defTabSz="311150">
            <a:lnSpc>
              <a:spcPct val="90000"/>
            </a:lnSpc>
            <a:spcBef>
              <a:spcPct val="0"/>
            </a:spcBef>
            <a:spcAft>
              <a:spcPct val="15000"/>
            </a:spcAft>
            <a:buChar char="•"/>
          </a:pPr>
          <a:r>
            <a:rPr lang="es-PE" sz="700" kern="1200"/>
            <a:t>Promover la capacitación en las habilidades requeridas por las empresas a través de un esquema de financiamiento que incentiva el liderazgo y la participación del sector productivo</a:t>
          </a:r>
        </a:p>
      </dsp:txBody>
      <dsp:txXfrm>
        <a:off x="1687" y="658401"/>
        <a:ext cx="1645324" cy="1141920"/>
      </dsp:txXfrm>
    </dsp:sp>
    <dsp:sp modelId="{B397F5E2-A40F-41E7-B18D-E20123CD8E34}">
      <dsp:nvSpPr>
        <dsp:cNvPr id="0" name=""/>
        <dsp:cNvSpPr/>
      </dsp:nvSpPr>
      <dsp:spPr>
        <a:xfrm>
          <a:off x="1865330" y="0"/>
          <a:ext cx="1645324" cy="658129"/>
        </a:xfrm>
        <a:prstGeom prst="rect">
          <a:avLst/>
        </a:prstGeom>
        <a:solidFill>
          <a:schemeClr val="accent5">
            <a:hueOff val="-3379271"/>
            <a:satOff val="-8710"/>
            <a:lumOff val="-5883"/>
            <a:alphaOff val="0"/>
          </a:schemeClr>
        </a:solidFill>
        <a:ln w="12700" cap="flat" cmpd="sng" algn="ctr">
          <a:solidFill>
            <a:schemeClr val="accent5">
              <a:hueOff val="-3379271"/>
              <a:satOff val="-8710"/>
              <a:lumOff val="-5883"/>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9784" tIns="28448" rIns="49784" bIns="28448" numCol="1" spcCol="1270" anchor="ctr" anchorCtr="0">
          <a:noAutofit/>
        </a:bodyPr>
        <a:lstStyle/>
        <a:p>
          <a:pPr marL="0" lvl="0" indent="0" algn="ctr" defTabSz="311150">
            <a:lnSpc>
              <a:spcPct val="90000"/>
            </a:lnSpc>
            <a:spcBef>
              <a:spcPct val="0"/>
            </a:spcBef>
            <a:spcAft>
              <a:spcPct val="35000"/>
            </a:spcAft>
            <a:buNone/>
          </a:pPr>
          <a:r>
            <a:rPr lang="es-PE" sz="700" b="1" kern="1200"/>
            <a:t>Componente 2: </a:t>
          </a:r>
        </a:p>
        <a:p>
          <a:pPr marL="0" lvl="0" indent="0" algn="ctr" defTabSz="311150">
            <a:lnSpc>
              <a:spcPct val="90000"/>
            </a:lnSpc>
            <a:spcBef>
              <a:spcPct val="0"/>
            </a:spcBef>
            <a:spcAft>
              <a:spcPct val="35000"/>
            </a:spcAft>
            <a:buNone/>
          </a:pPr>
          <a:r>
            <a:rPr lang="es-PE" sz="700" kern="1200"/>
            <a:t>Mejoramiento de la calidad y pertinencia de la oferta de formación técnico-profesional y capacitación</a:t>
          </a:r>
        </a:p>
      </dsp:txBody>
      <dsp:txXfrm>
        <a:off x="1865330" y="0"/>
        <a:ext cx="1645324" cy="658129"/>
      </dsp:txXfrm>
    </dsp:sp>
    <dsp:sp modelId="{AE70A7EC-5C81-4F51-88C0-81B099D10DD4}">
      <dsp:nvSpPr>
        <dsp:cNvPr id="0" name=""/>
        <dsp:cNvSpPr/>
      </dsp:nvSpPr>
      <dsp:spPr>
        <a:xfrm>
          <a:off x="1868407" y="658401"/>
          <a:ext cx="1645324" cy="1141920"/>
        </a:xfrm>
        <a:prstGeom prst="rect">
          <a:avLst/>
        </a:prstGeom>
        <a:solidFill>
          <a:schemeClr val="accent5">
            <a:tint val="40000"/>
            <a:alpha val="90000"/>
            <a:hueOff val="-3369881"/>
            <a:satOff val="-11416"/>
            <a:lumOff val="-1464"/>
            <a:alphaOff val="0"/>
          </a:schemeClr>
        </a:solidFill>
        <a:ln w="12700" cap="flat" cmpd="sng" algn="ctr">
          <a:solidFill>
            <a:schemeClr val="accent5">
              <a:tint val="40000"/>
              <a:alpha val="90000"/>
              <a:hueOff val="-3369881"/>
              <a:satOff val="-11416"/>
              <a:lumOff val="-1464"/>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7338" tIns="37338" rIns="49784" bIns="56007" numCol="1" spcCol="1270" anchor="t" anchorCtr="0">
          <a:noAutofit/>
        </a:bodyPr>
        <a:lstStyle/>
        <a:p>
          <a:pPr marL="57150" lvl="1" indent="-57150" algn="just" defTabSz="311150">
            <a:lnSpc>
              <a:spcPct val="90000"/>
            </a:lnSpc>
            <a:spcBef>
              <a:spcPct val="0"/>
            </a:spcBef>
            <a:spcAft>
              <a:spcPct val="15000"/>
            </a:spcAft>
            <a:buChar char="•"/>
          </a:pPr>
          <a:r>
            <a:rPr lang="es-PE" sz="700" kern="1200"/>
            <a:t>Apoyar los procesos de fortalecimiento institucional y mejoramiento de la calidad de los oferentes de nivel secundario y superior (públicas y privadas), con la finalidad de mejorar el desarrollo de las habilidades de sus estudian</a:t>
          </a:r>
        </a:p>
      </dsp:txBody>
      <dsp:txXfrm>
        <a:off x="1868407" y="658401"/>
        <a:ext cx="1645324" cy="1141920"/>
      </dsp:txXfrm>
    </dsp:sp>
    <dsp:sp modelId="{FBED6A62-6DA6-4079-B0EF-DB62D4267C37}">
      <dsp:nvSpPr>
        <dsp:cNvPr id="0" name=""/>
        <dsp:cNvSpPr/>
      </dsp:nvSpPr>
      <dsp:spPr>
        <a:xfrm>
          <a:off x="3753027" y="271"/>
          <a:ext cx="1645324" cy="658129"/>
        </a:xfrm>
        <a:prstGeom prst="rect">
          <a:avLst/>
        </a:prstGeom>
        <a:solidFill>
          <a:schemeClr val="accent5">
            <a:hueOff val="-6758543"/>
            <a:satOff val="-17419"/>
            <a:lumOff val="-11765"/>
            <a:alphaOff val="0"/>
          </a:schemeClr>
        </a:solidFill>
        <a:ln w="12700" cap="flat" cmpd="sng" algn="ctr">
          <a:solidFill>
            <a:schemeClr val="accent5">
              <a:hueOff val="-6758543"/>
              <a:satOff val="-17419"/>
              <a:lumOff val="-11765"/>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9784" tIns="28448" rIns="49784" bIns="28448" numCol="1" spcCol="1270" anchor="ctr" anchorCtr="0">
          <a:noAutofit/>
        </a:bodyPr>
        <a:lstStyle/>
        <a:p>
          <a:pPr marL="0" lvl="0" indent="0" algn="ctr" defTabSz="311150">
            <a:lnSpc>
              <a:spcPct val="90000"/>
            </a:lnSpc>
            <a:spcBef>
              <a:spcPct val="0"/>
            </a:spcBef>
            <a:spcAft>
              <a:spcPct val="35000"/>
            </a:spcAft>
            <a:buNone/>
          </a:pPr>
          <a:r>
            <a:rPr lang="es-PE" sz="700" b="1" kern="1200"/>
            <a:t>Componente 3: </a:t>
          </a:r>
        </a:p>
        <a:p>
          <a:pPr marL="0" lvl="0" indent="0" algn="ctr" defTabSz="311150">
            <a:lnSpc>
              <a:spcPct val="90000"/>
            </a:lnSpc>
            <a:spcBef>
              <a:spcPct val="0"/>
            </a:spcBef>
            <a:spcAft>
              <a:spcPct val="35000"/>
            </a:spcAft>
            <a:buNone/>
          </a:pPr>
          <a:r>
            <a:rPr lang="es-PE" sz="700" kern="1200"/>
            <a:t>Desarrollo y diseminación de información relevante para orientar la oferta de formación técnico-profesional y capacitación y guiar a los usuarios del sistema</a:t>
          </a:r>
        </a:p>
      </dsp:txBody>
      <dsp:txXfrm>
        <a:off x="3753027" y="271"/>
        <a:ext cx="1645324" cy="658129"/>
      </dsp:txXfrm>
    </dsp:sp>
    <dsp:sp modelId="{9ED56A1F-1B8C-49E6-8663-7C3220E3D60A}">
      <dsp:nvSpPr>
        <dsp:cNvPr id="0" name=""/>
        <dsp:cNvSpPr/>
      </dsp:nvSpPr>
      <dsp:spPr>
        <a:xfrm>
          <a:off x="3753027" y="658401"/>
          <a:ext cx="1645324" cy="1141920"/>
        </a:xfrm>
        <a:prstGeom prst="rect">
          <a:avLst/>
        </a:prstGeom>
        <a:solidFill>
          <a:schemeClr val="accent5">
            <a:tint val="40000"/>
            <a:alpha val="90000"/>
            <a:hueOff val="-6739762"/>
            <a:satOff val="-22832"/>
            <a:lumOff val="-2928"/>
            <a:alphaOff val="0"/>
          </a:schemeClr>
        </a:solidFill>
        <a:ln w="12700" cap="flat" cmpd="sng" algn="ctr">
          <a:solidFill>
            <a:schemeClr val="accent5">
              <a:tint val="40000"/>
              <a:alpha val="90000"/>
              <a:hueOff val="-6739762"/>
              <a:satOff val="-22832"/>
              <a:lumOff val="-2928"/>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7338" tIns="37338" rIns="49784" bIns="56007" numCol="1" spcCol="1270" anchor="t" anchorCtr="0">
          <a:noAutofit/>
        </a:bodyPr>
        <a:lstStyle/>
        <a:p>
          <a:pPr marL="57150" lvl="1" indent="-57150" algn="l" defTabSz="311150">
            <a:lnSpc>
              <a:spcPct val="90000"/>
            </a:lnSpc>
            <a:spcBef>
              <a:spcPct val="0"/>
            </a:spcBef>
            <a:spcAft>
              <a:spcPct val="15000"/>
            </a:spcAft>
            <a:buChar char="•"/>
          </a:pPr>
          <a:r>
            <a:rPr lang="es-PE" sz="700" kern="1200"/>
            <a:t>Reforzar el liderazgo de todos los CECOM regionales</a:t>
          </a:r>
        </a:p>
        <a:p>
          <a:pPr marL="57150" lvl="1" indent="-57150" algn="l" defTabSz="311150">
            <a:lnSpc>
              <a:spcPct val="90000"/>
            </a:lnSpc>
            <a:spcBef>
              <a:spcPct val="0"/>
            </a:spcBef>
            <a:spcAft>
              <a:spcPct val="15000"/>
            </a:spcAft>
            <a:buChar char="•"/>
          </a:pPr>
          <a:r>
            <a:rPr lang="es-PE" sz="700" kern="1200"/>
            <a:t>Construir información sobre la oferta y demanda formativa del país dirigida a potenciales estudiantes y aprendices</a:t>
          </a:r>
        </a:p>
        <a:p>
          <a:pPr marL="57150" lvl="1" indent="-57150" algn="l" defTabSz="311150">
            <a:lnSpc>
              <a:spcPct val="90000"/>
            </a:lnSpc>
            <a:spcBef>
              <a:spcPct val="0"/>
            </a:spcBef>
            <a:spcAft>
              <a:spcPct val="15000"/>
            </a:spcAft>
            <a:buChar char="•"/>
          </a:pPr>
          <a:r>
            <a:rPr lang="es-PE" sz="700" kern="1200"/>
            <a:t>Incorporará recursos para asegurar la diseminación de los productos elaborados</a:t>
          </a:r>
        </a:p>
      </dsp:txBody>
      <dsp:txXfrm>
        <a:off x="3753027" y="658401"/>
        <a:ext cx="1645324" cy="1141920"/>
      </dsp:txXfrm>
    </dsp:sp>
  </dsp:spTree>
</dsp:drawing>
</file>

<file path=word/diagrams/layout1.xml><?xml version="1.0" encoding="utf-8"?>
<dgm:layoutDef xmlns:dgm="http://schemas.openxmlformats.org/drawingml/2006/diagram" xmlns:a="http://schemas.openxmlformats.org/drawingml/2006/main" uniqueId="urn:microsoft.com/office/officeart/2005/8/layout/hList1">
  <dgm:title val=""/>
  <dgm:desc val=""/>
  <dgm:catLst>
    <dgm:cat type="list" pri="5000"/>
    <dgm:cat type="convert" pri="5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0.8"/>
      <dgm:constr type="h" for="des" forName="desTx" refType="primFontSz" refFor="des" refForName="parTx" fact="1.22"/>
      <dgm:constr type="w" for="ch" forName="space" refType="w" refFor="ch" refForName="composite" op="equ" fact="0.14"/>
    </dgm:constrLst>
    <dgm:ruleLst>
      <dgm:rule type="w" for="ch" forName="composite" val="0" fact="NaN" max="NaN"/>
      <dgm:rule type="primFontSz" for="des" forName="parTx" val="5" fact="NaN" max="NaN"/>
    </dgm:ruleLst>
    <dgm:forEach name="Name4" axis="ch" ptType="node">
      <dgm:layoutNode name="composite">
        <dgm:alg type="composite"/>
        <dgm:shape xmlns:r="http://schemas.openxmlformats.org/officeDocument/2006/relationships" r:blip="">
          <dgm:adjLst/>
        </dgm:shape>
        <dgm:presOf/>
        <dgm:constrLst>
          <dgm:constr type="l" for="ch" forName="parTx"/>
          <dgm:constr type="w" for="ch" forName="parTx" refType="w"/>
          <dgm:constr type="t" for="ch" forName="parTx"/>
          <dgm:constr type="l" for="ch" forName="desTx"/>
          <dgm:constr type="w" for="ch" forName="desTx" refType="w" refFor="ch" refForName="parTx"/>
          <dgm:constr type="t" for="ch" forName="desTx" refType="h" refFor="ch" refForName="parTx"/>
        </dgm:constrLst>
        <dgm:ruleLst>
          <dgm:rule type="h" val="INF" fact="NaN" max="NaN"/>
        </dgm:ruleLst>
        <dgm:layoutNode name="parTx" styleLbl="alignNode1">
          <dgm:varLst>
            <dgm:chMax val="0"/>
            <dgm:chPref val="0"/>
            <dgm:bulletEnabled val="1"/>
          </dgm:varLst>
          <dgm:alg type="tx"/>
          <dgm:shape xmlns:r="http://schemas.openxmlformats.org/officeDocument/2006/relationships" type="rect" r:blip="">
            <dgm:adjLst/>
          </dgm:shape>
          <dgm:presOf axis="self" ptType="node"/>
          <dgm:constrLst>
            <dgm:constr type="h" refType="w" op="lte" fact="0.4"/>
            <dgm:constr type="h"/>
            <dgm:constr type="tMarg" refType="primFontSz" fact="0.32"/>
            <dgm:constr type="bMarg" refType="primFontSz" fact="0.32"/>
          </dgm:constrLst>
          <dgm:ruleLst>
            <dgm:rule type="h" val="INF" fact="NaN" max="NaN"/>
          </dgm:ruleLst>
        </dgm:layoutNode>
        <dgm:layoutNode name="desTx" styleLbl="alignAccFollowNode1">
          <dgm:varLst>
            <dgm:bulletEnabled val="1"/>
          </dgm:varLst>
          <dgm:alg type="tx">
            <dgm:param type="stBulletLvl" val="1"/>
          </dgm:alg>
          <dgm:shape xmlns:r="http://schemas.openxmlformats.org/officeDocument/2006/relationships" type="rect" r:blip="">
            <dgm:adjLst/>
          </dgm:shape>
          <dgm:presOf axis="des" ptType="node"/>
          <dgm:constrLst>
            <dgm:constr type="secFontSz" val="65"/>
            <dgm:constr type="primFontSz" refType="secFontSz"/>
            <dgm:constr type="h"/>
            <dgm:constr type="lMarg" refType="primFontSz" fact="0.42"/>
            <dgm:constr type="tMarg" refType="primFontSz" fact="0.42"/>
            <dgm:constr type="bMarg" refType="primFontSz" fact="0.63"/>
          </dgm:constrLst>
          <dgm:ruleLst>
            <dgm:rule type="h" val="INF" fact="NaN" max="NaN"/>
          </dgm:ruleLst>
        </dgm:layoutNode>
      </dgm:layoutNode>
      <dgm:forEach name="Name5" axis="followSib" ptType="sibTrans" cnt="1">
        <dgm:layoutNode name="space">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ez-Operations" ma:contentTypeID="0x010100ACF722E9F6B0B149B0CD8BE2560A66720033C55CCCC1A8464489626179CE93CC9F" ma:contentTypeVersion="456" ma:contentTypeDescription="The base project type from which other project content types inherit their information." ma:contentTypeScope="" ma:versionID="c653aa8e4ad28c3ac43ab121a39b2fee">
  <xsd:schema xmlns:xsd="http://www.w3.org/2001/XMLSchema" xmlns:xs="http://www.w3.org/2001/XMLSchema" xmlns:p="http://schemas.microsoft.com/office/2006/metadata/properties" xmlns:ns2="cdc7663a-08f0-4737-9e8c-148ce897a09c" targetNamespace="http://schemas.microsoft.com/office/2006/metadata/properties" ma:root="true" ma:fieldsID="db8dbb748a688bcc344c7a30510f433a"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PN-L1153"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default="Loan Operation"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ae61f9b1-e23d-4f49-b3d7-56b991556c4b" ContentTypeId="0x010100ACF722E9F6B0B149B0CD8BE2560A6672" PreviousValue="false"/>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2932823AB428454A96B2C276216C7295" ma:contentTypeVersion="476" ma:contentTypeDescription="A content type to manage public (operations) IDB documents" ma:contentTypeScope="" ma:versionID="79905157ed4cd9a0b1c3e8e6dabcc9b5">
  <xsd:schema xmlns:xsd="http://www.w3.org/2001/XMLSchema" xmlns:xs="http://www.w3.org/2001/XMLSchema" xmlns:p="http://schemas.microsoft.com/office/2006/metadata/properties" xmlns:ns2="cdc7663a-08f0-4737-9e8c-148ce897a09c" targetNamespace="http://schemas.microsoft.com/office/2006/metadata/properties" ma:root="true" ma:fieldsID="82081084c9618c6891d55698369605b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PN-L1153"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SCL/LMK</Division_x0020_or_x0020_Unit>
    <IDBDocs_x0020_Number xmlns="cdc7663a-08f0-4737-9e8c-148ce897a09c" xsi:nil="true"/>
    <Document_x0020_Author xmlns="cdc7663a-08f0-4737-9e8c-148ce897a09c">Muhlstein, Ethel Rosa</Document_x0020_Author>
    <_dlc_DocId xmlns="cdc7663a-08f0-4737-9e8c-148ce897a09c">EZSHARE-58069796-40</_dlc_DocId>
    <Operation_x0020_Type xmlns="cdc7663a-08f0-4737-9e8c-148ce897a09c">Loan Operation</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Panama</TermName>
          <TermId xmlns="http://schemas.microsoft.com/office/infopath/2007/PartnerControls">7af43a84-776d-43d1-b0f2-8a1f2a8ffc7b</TermId>
        </TermInfo>
      </Terms>
    </ic46d7e087fd4a108fb86518ca413cc6>
    <TaxCatchAll xmlns="cdc7663a-08f0-4737-9e8c-148ce897a09c">
      <Value>124</Value>
      <Value>25</Value>
      <Value>29</Value>
      <Value>1</Value>
      <Value>22</Value>
    </TaxCatchAll>
    <Fiscal_x0020_Year_x0020_IDB xmlns="cdc7663a-08f0-4737-9e8c-148ce897a09c">2018</Fiscal_x0020_Year_x0020_IDB>
    <b26cdb1da78c4bb4b1c1bac2f6ac5911 xmlns="cdc7663a-08f0-4737-9e8c-148ce897a09c">
      <Terms xmlns="http://schemas.microsoft.com/office/infopath/2007/PartnerControls"/>
    </b26cdb1da78c4bb4b1c1bac2f6ac5911>
    <Project_x0020_Number xmlns="cdc7663a-08f0-4737-9e8c-148ce897a09c">PN-L1153</Project_x0020_Number>
    <Related_x0020_SisCor_x0020_Number xmlns="cdc7663a-08f0-4737-9e8c-148ce897a09c" xsi:nil="true"/>
    <Package_x0020_Code xmlns="cdc7663a-08f0-4737-9e8c-148ce897a09c" xsi:nil="true"/>
    <Migration_x0020_Info xmlns="cdc7663a-08f0-4737-9e8c-148ce897a09c" xsi:nil="true"/>
    <Approval_x0020_Number xmlns="cdc7663a-08f0-4737-9e8c-148ce897a09c" xsi:nil="true"/>
    <Business_x0020_Area xmlns="cdc7663a-08f0-4737-9e8c-148ce897a09c" xsi:nil="true"/>
    <SISCOR_x0020_Number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ccess_x0020_to_x0020_Information_x00a0_Policy xmlns="cdc7663a-08f0-4737-9e8c-148ce897a09c">Public - Simultaneous Disclosure</Access_x0020_to_x0020_Information_x00a0_Policy>
    <Identifier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HUMAN RESOURCES ＆ WORKFORCE DEVELOPMENT</TermName>
          <TermId xmlns="http://schemas.microsoft.com/office/infopath/2007/PartnerControls">3a930519-b636-4ec6-984c-84525e0cf029</TermId>
        </TermInfo>
      </Terms>
    </b2ec7cfb18674cb8803df6b262e8b107>
    <Document_x0020_Language_x0020_IDB xmlns="cdc7663a-08f0-4737-9e8c-148ce897a09c">Spanish</Document_x0020_Language_x0020_IDB>
    <_dlc_DocIdUrl xmlns="cdc7663a-08f0-4737-9e8c-148ce897a09c">
      <Url>https://idbg.sharepoint.com/teams/EZ-PN-LON/PN-L1153/_layouts/15/DocIdRedir.aspx?ID=EZSHARE-58069796-40</Url>
      <Description>EZSHARE-58069796-40</Description>
    </_dlc_DocIdUrl>
    <Phase xmlns="cdc7663a-08f0-4737-9e8c-148ce897a09c" xsi:nil="true"/>
    <Other_x0020_Autho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Labor and Training;Labor and Training;</Webtopic>
    <Abstract xmlns="cdc7663a-08f0-4737-9e8c-148ce897a09c" xsi:nil="true"/>
    <Publishing_x0020_House xmlns="cdc7663a-08f0-4737-9e8c-148ce897a09c" xsi:nil="true"/>
  </documentManagement>
</p:properties>
</file>

<file path=customXml/item8.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E3E5A6FE-AD3A-416C-B83D-CFD4C3077539}">
  <ds:schemaRefs>
    <ds:schemaRef ds:uri="http://schemas.openxmlformats.org/officeDocument/2006/bibliography"/>
  </ds:schemaRefs>
</ds:datastoreItem>
</file>

<file path=customXml/itemProps2.xml><?xml version="1.0" encoding="utf-8"?>
<ds:datastoreItem xmlns:ds="http://schemas.openxmlformats.org/officeDocument/2006/customXml" ds:itemID="{3B76A0E2-A314-4B76-B7D7-7270363D3C4D}"/>
</file>

<file path=customXml/itemProps3.xml><?xml version="1.0" encoding="utf-8"?>
<ds:datastoreItem xmlns:ds="http://schemas.openxmlformats.org/officeDocument/2006/customXml" ds:itemID="{42FFE193-D916-4578-9FA1-0BAF3DE69F8F}"/>
</file>

<file path=customXml/itemProps4.xml><?xml version="1.0" encoding="utf-8"?>
<ds:datastoreItem xmlns:ds="http://schemas.openxmlformats.org/officeDocument/2006/customXml" ds:itemID="{90073A32-0727-4F09-93EF-9FAD2DE20CB1}"/>
</file>

<file path=customXml/itemProps5.xml><?xml version="1.0" encoding="utf-8"?>
<ds:datastoreItem xmlns:ds="http://schemas.openxmlformats.org/officeDocument/2006/customXml" ds:itemID="{DD099692-4F3E-48B4-A972-F317039FF433}"/>
</file>

<file path=customXml/itemProps6.xml><?xml version="1.0" encoding="utf-8"?>
<ds:datastoreItem xmlns:ds="http://schemas.openxmlformats.org/officeDocument/2006/customXml" ds:itemID="{4C9D7B05-6D9D-43E6-B353-72710FD2834C}"/>
</file>

<file path=customXml/itemProps7.xml><?xml version="1.0" encoding="utf-8"?>
<ds:datastoreItem xmlns:ds="http://schemas.openxmlformats.org/officeDocument/2006/customXml" ds:itemID="{9B7BC3F0-3DE6-4CA4-9136-E7C72C12A727}"/>
</file>

<file path=customXml/itemProps8.xml><?xml version="1.0" encoding="utf-8"?>
<ds:datastoreItem xmlns:ds="http://schemas.openxmlformats.org/officeDocument/2006/customXml" ds:itemID="{F900B8B1-8376-4CAA-AAB0-CE15E66BFD35}"/>
</file>

<file path=docProps/app.xml><?xml version="1.0" encoding="utf-8"?>
<Properties xmlns="http://schemas.openxmlformats.org/officeDocument/2006/extended-properties" xmlns:vt="http://schemas.openxmlformats.org/officeDocument/2006/docPropsVTypes">
  <Template>Normal.dotm</Template>
  <TotalTime>7</TotalTime>
  <Pages>50</Pages>
  <Words>15717</Words>
  <Characters>89592</Characters>
  <Application>Microsoft Office Word</Application>
  <DocSecurity>0</DocSecurity>
  <Lines>746</Lines>
  <Paragraphs>210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105099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Roberto Melendez</dc:creator>
  <cp:keywords/>
  <dc:description/>
  <cp:lastModifiedBy>Muhlstein, Ethel Rosa</cp:lastModifiedBy>
  <cp:revision>3</cp:revision>
  <dcterms:created xsi:type="dcterms:W3CDTF">2018-10-30T15:51:00Z</dcterms:created>
  <dcterms:modified xsi:type="dcterms:W3CDTF">2018-10-30T15:57:00Z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124;#HUMAN RESOURCES ＆ WORKFORCE DEVELOPMENT|3a930519-b636-4ec6-984c-84525e0cf029</vt:lpwstr>
  </property>
  <property fmtid="{D5CDD505-2E9C-101B-9397-08002B2CF9AE}" pid="7" name="Country">
    <vt:lpwstr>22;#Panama|7af43a84-776d-43d1-b0f2-8a1f2a8ffc7b</vt:lpwstr>
  </property>
  <property fmtid="{D5CDD505-2E9C-101B-9397-08002B2CF9AE}" pid="8" name="Fund IDB">
    <vt:lpwstr>25;#ORC|c028a4b2-ad8b-4cf4-9cac-a2ae6a778e23</vt:lpwstr>
  </property>
  <property fmtid="{D5CDD505-2E9C-101B-9397-08002B2CF9AE}" pid="9" name="_dlc_DocIdItemGuid">
    <vt:lpwstr>ecbc9a46-ba65-4d35-ae04-2981703be632</vt:lpwstr>
  </property>
  <property fmtid="{D5CDD505-2E9C-101B-9397-08002B2CF9AE}" pid="10" name="Sector IDB">
    <vt:lpwstr>29;#SOCIAL INVESTMENT|3f908695-d5b5-49f6-941f-76876b39564f</vt:lpwstr>
  </property>
  <property fmtid="{D5CDD505-2E9C-101B-9397-08002B2CF9AE}" pid="11" name="Function Operations IDB">
    <vt:lpwstr>1;#Project Preparation, Planning and Design|29ca0c72-1fc4-435f-a09c-28585cb5eac9</vt:lpwstr>
  </property>
  <property fmtid="{D5CDD505-2E9C-101B-9397-08002B2CF9AE}" pid="12" name="ContentTypeId">
    <vt:lpwstr>0x0101001A458A224826124E8B45B1D613300CFC002932823AB428454A96B2C276216C7295</vt:lpwstr>
  </property>
</Properties>
</file>