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word/people.xml" ContentType="application/vnd.openxmlformats-officedocument.wordprocessingml.people+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DA7C7E" w14:textId="77777777" w:rsidR="00710316" w:rsidRPr="00674DCE" w:rsidRDefault="00710316" w:rsidP="00710316">
      <w:pPr>
        <w:wordWrap/>
        <w:adjustRightInd w:val="0"/>
        <w:spacing w:after="0" w:line="240" w:lineRule="auto"/>
        <w:jc w:val="center"/>
        <w:rPr>
          <w:rFonts w:ascii="Arial" w:hAnsi="Arial" w:cs="Arial"/>
          <w:kern w:val="0"/>
          <w:sz w:val="22"/>
          <w:rPrChange w:id="0" w:author="Bonifaz Urquizu, Jeanette" w:date="2018-10-04T16:20:00Z">
            <w:rPr>
              <w:rFonts w:ascii="Times New Roman" w:hAnsi="Times New Roman" w:cs="Times New Roman"/>
              <w:kern w:val="0"/>
              <w:sz w:val="22"/>
            </w:rPr>
          </w:rPrChange>
        </w:rPr>
      </w:pPr>
      <w:r w:rsidRPr="00674DCE">
        <w:rPr>
          <w:rFonts w:ascii="Arial" w:hAnsi="Arial" w:cs="Arial"/>
          <w:kern w:val="0"/>
          <w:sz w:val="22"/>
          <w:rPrChange w:id="1" w:author="Bonifaz Urquizu, Jeanette" w:date="2018-10-04T16:20:00Z">
            <w:rPr>
              <w:rFonts w:ascii="Times New Roman" w:hAnsi="Times New Roman" w:cs="Times New Roman"/>
              <w:kern w:val="0"/>
              <w:sz w:val="22"/>
            </w:rPr>
          </w:rPrChange>
        </w:rPr>
        <w:t>Caribbean</w:t>
      </w:r>
    </w:p>
    <w:p w14:paraId="37E6D374" w14:textId="77777777" w:rsidR="00710316" w:rsidRPr="00674DCE" w:rsidRDefault="00710316" w:rsidP="00710316">
      <w:pPr>
        <w:wordWrap/>
        <w:adjustRightInd w:val="0"/>
        <w:spacing w:after="0" w:line="240" w:lineRule="auto"/>
        <w:jc w:val="center"/>
        <w:rPr>
          <w:rFonts w:ascii="Arial" w:hAnsi="Arial" w:cs="Arial"/>
          <w:kern w:val="0"/>
          <w:sz w:val="22"/>
          <w:rPrChange w:id="2" w:author="Bonifaz Urquizu, Jeanette" w:date="2018-10-04T16:20:00Z">
            <w:rPr>
              <w:rFonts w:ascii="Times New Roman" w:hAnsi="Times New Roman" w:cs="Times New Roman"/>
              <w:kern w:val="0"/>
              <w:sz w:val="22"/>
            </w:rPr>
          </w:rPrChange>
        </w:rPr>
      </w:pPr>
      <w:r w:rsidRPr="00674DCE">
        <w:rPr>
          <w:rFonts w:ascii="Arial" w:hAnsi="Arial" w:cs="Arial"/>
          <w:kern w:val="0"/>
          <w:sz w:val="22"/>
          <w:rPrChange w:id="3" w:author="Bonifaz Urquizu, Jeanette" w:date="2018-10-04T16:20:00Z">
            <w:rPr>
              <w:rFonts w:ascii="Times New Roman" w:hAnsi="Times New Roman" w:cs="Times New Roman"/>
              <w:kern w:val="0"/>
              <w:sz w:val="22"/>
            </w:rPr>
          </w:rPrChange>
        </w:rPr>
        <w:t>Technical Cooperation RG-T3018</w:t>
      </w:r>
    </w:p>
    <w:p w14:paraId="2D4ACF5A" w14:textId="77777777" w:rsidR="00710316" w:rsidRPr="00674DCE" w:rsidRDefault="00710316" w:rsidP="00710316">
      <w:pPr>
        <w:wordWrap/>
        <w:adjustRightInd w:val="0"/>
        <w:spacing w:after="0" w:line="240" w:lineRule="auto"/>
        <w:jc w:val="center"/>
        <w:rPr>
          <w:rFonts w:ascii="Arial" w:hAnsi="Arial" w:cs="Arial"/>
          <w:kern w:val="0"/>
          <w:sz w:val="22"/>
          <w:rPrChange w:id="4" w:author="Bonifaz Urquizu, Jeanette" w:date="2018-10-04T16:20:00Z">
            <w:rPr>
              <w:rFonts w:ascii="Times New Roman" w:hAnsi="Times New Roman" w:cs="Times New Roman"/>
              <w:kern w:val="0"/>
              <w:sz w:val="22"/>
            </w:rPr>
          </w:rPrChange>
        </w:rPr>
      </w:pPr>
      <w:r w:rsidRPr="00674DCE">
        <w:rPr>
          <w:rFonts w:ascii="Arial" w:hAnsi="Arial" w:cs="Arial"/>
          <w:sz w:val="22"/>
          <w:rPrChange w:id="5" w:author="Bonifaz Urquizu, Jeanette" w:date="2018-10-04T16:20:00Z">
            <w:rPr>
              <w:rFonts w:ascii="Times New Roman" w:hAnsi="Times New Roman" w:cs="Times New Roman"/>
              <w:sz w:val="22"/>
            </w:rPr>
          </w:rPrChange>
        </w:rPr>
        <w:t>Support for Sustainable Energy and Resilient Projects in the Caribbean</w:t>
      </w:r>
    </w:p>
    <w:p w14:paraId="2A016ABE" w14:textId="77777777" w:rsidR="00710316" w:rsidRPr="00674DCE" w:rsidRDefault="00710316" w:rsidP="00710316">
      <w:pPr>
        <w:wordWrap/>
        <w:adjustRightInd w:val="0"/>
        <w:spacing w:after="0" w:line="240" w:lineRule="auto"/>
        <w:jc w:val="center"/>
        <w:rPr>
          <w:rFonts w:ascii="Arial" w:hAnsi="Arial" w:cs="Arial"/>
          <w:b/>
          <w:bCs/>
          <w:kern w:val="0"/>
          <w:sz w:val="22"/>
          <w:rPrChange w:id="6" w:author="Bonifaz Urquizu, Jeanette" w:date="2018-10-04T16:20:00Z">
            <w:rPr>
              <w:rFonts w:ascii="Times New Roman" w:hAnsi="Times New Roman" w:cs="Times New Roman"/>
              <w:b/>
              <w:bCs/>
              <w:kern w:val="0"/>
              <w:sz w:val="22"/>
            </w:rPr>
          </w:rPrChange>
        </w:rPr>
      </w:pPr>
    </w:p>
    <w:p w14:paraId="1368B399" w14:textId="77777777" w:rsidR="00710316" w:rsidRPr="00674DCE" w:rsidRDefault="00710316" w:rsidP="00710316">
      <w:pPr>
        <w:wordWrap/>
        <w:adjustRightInd w:val="0"/>
        <w:spacing w:after="0" w:line="240" w:lineRule="auto"/>
        <w:jc w:val="center"/>
        <w:rPr>
          <w:rFonts w:ascii="Arial" w:hAnsi="Arial" w:cs="Arial"/>
          <w:b/>
          <w:bCs/>
          <w:kern w:val="0"/>
          <w:sz w:val="22"/>
          <w:rPrChange w:id="7" w:author="Bonifaz Urquizu, Jeanette" w:date="2018-10-04T16:20:00Z">
            <w:rPr>
              <w:rFonts w:ascii="Times New Roman" w:hAnsi="Times New Roman" w:cs="Times New Roman"/>
              <w:b/>
              <w:bCs/>
              <w:kern w:val="0"/>
              <w:sz w:val="22"/>
            </w:rPr>
          </w:rPrChange>
        </w:rPr>
      </w:pPr>
      <w:r w:rsidRPr="00674DCE">
        <w:rPr>
          <w:rFonts w:ascii="Arial" w:hAnsi="Arial" w:cs="Arial"/>
          <w:b/>
          <w:bCs/>
          <w:kern w:val="0"/>
          <w:sz w:val="22"/>
          <w:rPrChange w:id="8" w:author="Bonifaz Urquizu, Jeanette" w:date="2018-10-04T16:20:00Z">
            <w:rPr>
              <w:rFonts w:ascii="Times New Roman" w:hAnsi="Times New Roman" w:cs="Times New Roman"/>
              <w:b/>
              <w:bCs/>
              <w:kern w:val="0"/>
              <w:sz w:val="22"/>
            </w:rPr>
          </w:rPrChange>
        </w:rPr>
        <w:t>TERMS OF REFERENCE (2)</w:t>
      </w:r>
    </w:p>
    <w:p w14:paraId="32BEAD61" w14:textId="77777777" w:rsidR="00710316" w:rsidRPr="00674DCE" w:rsidRDefault="00710316" w:rsidP="00710316">
      <w:pPr>
        <w:wordWrap/>
        <w:adjustRightInd w:val="0"/>
        <w:spacing w:after="0" w:line="240" w:lineRule="auto"/>
        <w:jc w:val="center"/>
        <w:rPr>
          <w:rFonts w:ascii="Arial" w:hAnsi="Arial" w:cs="Arial"/>
          <w:kern w:val="0"/>
          <w:sz w:val="22"/>
          <w:rPrChange w:id="9" w:author="Bonifaz Urquizu, Jeanette" w:date="2018-10-04T16:20:00Z">
            <w:rPr>
              <w:rFonts w:ascii="Times New Roman" w:hAnsi="Times New Roman" w:cs="Times New Roman"/>
              <w:kern w:val="0"/>
              <w:sz w:val="22"/>
            </w:rPr>
          </w:rPrChange>
        </w:rPr>
      </w:pPr>
    </w:p>
    <w:p w14:paraId="580E2FF0" w14:textId="6A776BDD" w:rsidR="00710316" w:rsidRPr="00674DCE" w:rsidRDefault="00710316" w:rsidP="00710316">
      <w:pPr>
        <w:wordWrap/>
        <w:adjustRightInd w:val="0"/>
        <w:spacing w:after="0" w:line="240" w:lineRule="auto"/>
        <w:jc w:val="center"/>
        <w:rPr>
          <w:rFonts w:ascii="Arial" w:hAnsi="Arial" w:cs="Arial"/>
          <w:kern w:val="0"/>
          <w:sz w:val="22"/>
          <w:rPrChange w:id="10" w:author="Bonifaz Urquizu, Jeanette" w:date="2018-10-04T16:20:00Z">
            <w:rPr>
              <w:rFonts w:ascii="Times New Roman" w:hAnsi="Times New Roman" w:cs="Times New Roman"/>
              <w:kern w:val="0"/>
              <w:sz w:val="22"/>
            </w:rPr>
          </w:rPrChange>
        </w:rPr>
      </w:pPr>
      <w:r w:rsidRPr="00674DCE">
        <w:rPr>
          <w:rFonts w:ascii="Arial" w:hAnsi="Arial" w:cs="Arial"/>
          <w:spacing w:val="-4"/>
          <w:sz w:val="22"/>
          <w:rPrChange w:id="11" w:author="Bonifaz Urquizu, Jeanette" w:date="2018-10-04T16:20:00Z">
            <w:rPr>
              <w:rFonts w:ascii="Times New Roman" w:hAnsi="Times New Roman" w:cs="Times New Roman"/>
              <w:spacing w:val="-4"/>
              <w:sz w:val="22"/>
            </w:rPr>
          </w:rPrChange>
        </w:rPr>
        <w:t xml:space="preserve">Design of </w:t>
      </w:r>
      <w:ins w:id="12" w:author="Correa Poseiro, Cecilia" w:date="2018-09-25T12:03:00Z">
        <w:r w:rsidR="00827495" w:rsidRPr="00674DCE">
          <w:rPr>
            <w:rFonts w:ascii="Arial" w:hAnsi="Arial" w:cs="Arial"/>
            <w:spacing w:val="-4"/>
            <w:sz w:val="22"/>
            <w:rPrChange w:id="13" w:author="Bonifaz Urquizu, Jeanette" w:date="2018-10-04T16:20:00Z">
              <w:rPr>
                <w:rFonts w:ascii="Arial" w:hAnsi="Arial" w:cs="Arial"/>
                <w:spacing w:val="-4"/>
                <w:sz w:val="22"/>
              </w:rPr>
            </w:rPrChange>
          </w:rPr>
          <w:t xml:space="preserve">a </w:t>
        </w:r>
      </w:ins>
      <w:r w:rsidRPr="00674DCE">
        <w:rPr>
          <w:rFonts w:ascii="Arial" w:hAnsi="Arial" w:cs="Arial"/>
          <w:spacing w:val="-4"/>
          <w:sz w:val="22"/>
          <w:rPrChange w:id="14" w:author="Bonifaz Urquizu, Jeanette" w:date="2018-10-04T16:20:00Z">
            <w:rPr>
              <w:rFonts w:ascii="Times New Roman" w:hAnsi="Times New Roman" w:cs="Times New Roman"/>
              <w:spacing w:val="-4"/>
              <w:sz w:val="22"/>
            </w:rPr>
          </w:rPrChange>
        </w:rPr>
        <w:t>Sustainable and Resilient Pilot SE Project</w:t>
      </w:r>
      <w:del w:id="15" w:author="Correa Poseiro, Cecilia" w:date="2018-09-25T12:03:00Z">
        <w:r w:rsidRPr="00674DCE" w:rsidDel="00827495">
          <w:rPr>
            <w:rFonts w:ascii="Arial" w:hAnsi="Arial" w:cs="Arial"/>
            <w:spacing w:val="-4"/>
            <w:sz w:val="22"/>
            <w:rPrChange w:id="16" w:author="Bonifaz Urquizu, Jeanette" w:date="2018-10-04T16:20:00Z">
              <w:rPr>
                <w:rFonts w:ascii="Times New Roman" w:hAnsi="Times New Roman" w:cs="Times New Roman"/>
                <w:spacing w:val="-4"/>
                <w:sz w:val="22"/>
              </w:rPr>
            </w:rPrChange>
          </w:rPr>
          <w:delText>s</w:delText>
        </w:r>
      </w:del>
      <w:r w:rsidRPr="00674DCE">
        <w:rPr>
          <w:rFonts w:ascii="Arial" w:hAnsi="Arial" w:cs="Arial"/>
          <w:spacing w:val="-4"/>
          <w:sz w:val="22"/>
          <w:rPrChange w:id="17" w:author="Bonifaz Urquizu, Jeanette" w:date="2018-10-04T16:20:00Z">
            <w:rPr>
              <w:rFonts w:ascii="Times New Roman" w:hAnsi="Times New Roman" w:cs="Times New Roman"/>
              <w:spacing w:val="-4"/>
              <w:sz w:val="22"/>
            </w:rPr>
          </w:rPrChange>
        </w:rPr>
        <w:t xml:space="preserve"> B</w:t>
      </w:r>
      <w:r w:rsidRPr="00674DCE">
        <w:rPr>
          <w:rFonts w:ascii="Arial" w:eastAsia="Malgun Gothic" w:hAnsi="Arial" w:cs="Arial"/>
          <w:spacing w:val="-4"/>
          <w:sz w:val="22"/>
          <w:rPrChange w:id="18" w:author="Bonifaz Urquizu, Jeanette" w:date="2018-10-04T16:20:00Z">
            <w:rPr>
              <w:rFonts w:ascii="Times New Roman" w:eastAsia="Malgun Gothic" w:hAnsi="Times New Roman" w:cs="Times New Roman"/>
              <w:spacing w:val="-4"/>
              <w:sz w:val="22"/>
            </w:rPr>
          </w:rPrChange>
        </w:rPr>
        <w:t>ased on Innovative Financing</w:t>
      </w:r>
      <w:r w:rsidRPr="00674DCE">
        <w:rPr>
          <w:rFonts w:ascii="Arial" w:hAnsi="Arial" w:cs="Arial"/>
          <w:spacing w:val="-4"/>
          <w:sz w:val="22"/>
          <w:rPrChange w:id="19" w:author="Bonifaz Urquizu, Jeanette" w:date="2018-10-04T16:20:00Z">
            <w:rPr>
              <w:rFonts w:ascii="Times New Roman" w:hAnsi="Times New Roman" w:cs="Times New Roman"/>
              <w:spacing w:val="-4"/>
              <w:sz w:val="22"/>
            </w:rPr>
          </w:rPrChange>
        </w:rPr>
        <w:t xml:space="preserve"> </w:t>
      </w:r>
    </w:p>
    <w:p w14:paraId="3351F1E4" w14:textId="77777777" w:rsidR="00710316" w:rsidRPr="00674DCE" w:rsidRDefault="00710316" w:rsidP="00710316">
      <w:pPr>
        <w:wordWrap/>
        <w:adjustRightInd w:val="0"/>
        <w:spacing w:after="0" w:line="240" w:lineRule="auto"/>
        <w:jc w:val="left"/>
        <w:rPr>
          <w:rFonts w:ascii="Arial" w:hAnsi="Arial" w:cs="Arial"/>
          <w:b/>
          <w:bCs/>
          <w:kern w:val="0"/>
          <w:sz w:val="22"/>
          <w:rPrChange w:id="20" w:author="Bonifaz Urquizu, Jeanette" w:date="2018-10-04T16:20:00Z">
            <w:rPr>
              <w:rFonts w:ascii="Times New Roman" w:hAnsi="Times New Roman" w:cs="Times New Roman"/>
              <w:b/>
              <w:bCs/>
              <w:kern w:val="0"/>
              <w:sz w:val="22"/>
            </w:rPr>
          </w:rPrChange>
        </w:rPr>
      </w:pPr>
    </w:p>
    <w:p w14:paraId="69B97A4A" w14:textId="77777777" w:rsidR="00710316" w:rsidRPr="00674DCE" w:rsidRDefault="00710316" w:rsidP="00710316">
      <w:pPr>
        <w:wordWrap/>
        <w:adjustRightInd w:val="0"/>
        <w:spacing w:after="0" w:line="240" w:lineRule="auto"/>
        <w:jc w:val="left"/>
        <w:rPr>
          <w:rFonts w:ascii="Arial" w:hAnsi="Arial" w:cs="Arial"/>
          <w:b/>
          <w:bCs/>
          <w:kern w:val="0"/>
          <w:sz w:val="22"/>
          <w:rPrChange w:id="21" w:author="Bonifaz Urquizu, Jeanette" w:date="2018-10-04T16:20:00Z">
            <w:rPr>
              <w:rFonts w:ascii="Times New Roman" w:hAnsi="Times New Roman" w:cs="Times New Roman"/>
              <w:b/>
              <w:bCs/>
              <w:kern w:val="0"/>
              <w:sz w:val="22"/>
            </w:rPr>
          </w:rPrChange>
        </w:rPr>
      </w:pPr>
      <w:r w:rsidRPr="00674DCE">
        <w:rPr>
          <w:rFonts w:ascii="Arial" w:hAnsi="Arial" w:cs="Arial"/>
          <w:b/>
          <w:bCs/>
          <w:kern w:val="0"/>
          <w:sz w:val="22"/>
          <w:rPrChange w:id="22" w:author="Bonifaz Urquizu, Jeanette" w:date="2018-10-04T16:20:00Z">
            <w:rPr>
              <w:rFonts w:ascii="Times New Roman" w:hAnsi="Times New Roman" w:cs="Times New Roman"/>
              <w:b/>
              <w:bCs/>
              <w:kern w:val="0"/>
              <w:sz w:val="22"/>
            </w:rPr>
          </w:rPrChange>
        </w:rPr>
        <w:t>I. BACKGROUND</w:t>
      </w:r>
    </w:p>
    <w:p w14:paraId="7715B244" w14:textId="0BFD5A08" w:rsidR="00A1545B" w:rsidRPr="00674DCE" w:rsidRDefault="00A1545B">
      <w:pPr>
        <w:wordWrap/>
        <w:spacing w:before="240" w:after="240" w:line="360" w:lineRule="auto"/>
        <w:ind w:left="216" w:hanging="216"/>
        <w:rPr>
          <w:ins w:id="23" w:author="Correa Poseiro, Cecilia" w:date="2018-09-25T10:22:00Z"/>
          <w:rFonts w:ascii="Arial" w:hAnsi="Arial" w:cs="Arial"/>
          <w:rPrChange w:id="24" w:author="Bonifaz Urquizu, Jeanette" w:date="2018-10-04T16:20:00Z">
            <w:rPr>
              <w:ins w:id="25" w:author="Correa Poseiro, Cecilia" w:date="2018-09-25T10:22:00Z"/>
              <w:rFonts w:ascii="Arial" w:hAnsi="Arial"/>
            </w:rPr>
          </w:rPrChange>
        </w:rPr>
        <w:pPrChange w:id="26" w:author="Correa Poseiro, Cecilia" w:date="2018-09-25T10:27:00Z">
          <w:pPr>
            <w:spacing w:before="240" w:after="240"/>
          </w:pPr>
        </w:pPrChange>
      </w:pPr>
      <w:ins w:id="27" w:author="Correa Poseiro, Cecilia" w:date="2018-09-25T10:22:00Z">
        <w:r w:rsidRPr="00674DCE">
          <w:rPr>
            <w:rFonts w:ascii="Arial" w:eastAsia="Malgun Gothic" w:hAnsi="Arial" w:cs="Arial"/>
            <w:b/>
            <w:rPrChange w:id="28" w:author="Bonifaz Urquizu, Jeanette" w:date="2018-10-04T16:20:00Z">
              <w:rPr>
                <w:rFonts w:ascii="Arial" w:eastAsia="Malgun Gothic" w:hAnsi="Arial" w:cs="Arial"/>
                <w:b/>
              </w:rPr>
            </w:rPrChange>
          </w:rPr>
          <w:t xml:space="preserve">1.1 </w:t>
        </w:r>
        <w:r w:rsidRPr="00674DCE">
          <w:rPr>
            <w:rFonts w:ascii="Arial" w:eastAsia="Malgun Gothic" w:hAnsi="Arial" w:cs="Arial"/>
            <w:b/>
            <w:rPrChange w:id="29" w:author="Bonifaz Urquizu, Jeanette" w:date="2018-10-04T16:20:00Z">
              <w:rPr>
                <w:rFonts w:ascii="Arial" w:eastAsia="Malgun Gothic" w:hAnsi="Arial" w:cs="Arial"/>
                <w:b/>
              </w:rPr>
            </w:rPrChange>
          </w:rPr>
          <w:tab/>
          <w:t>Opportunity of Energy Matrix Transition.</w:t>
        </w:r>
        <w:r w:rsidRPr="00674DCE">
          <w:rPr>
            <w:rFonts w:ascii="Arial" w:eastAsia="Malgun Gothic" w:hAnsi="Arial" w:cs="Arial"/>
            <w:b/>
            <w:rPrChange w:id="30" w:author="Bonifaz Urquizu, Jeanette" w:date="2018-10-04T16:20:00Z">
              <w:rPr>
                <w:rFonts w:ascii="Times New Roman" w:eastAsia="Malgun Gothic" w:hAnsi="Times New Roman" w:cs="Times New Roman"/>
                <w:b/>
              </w:rPr>
            </w:rPrChange>
          </w:rPr>
          <w:t xml:space="preserve"> </w:t>
        </w:r>
        <w:r w:rsidRPr="00674DCE">
          <w:rPr>
            <w:rFonts w:ascii="Arial" w:hAnsi="Arial" w:cs="Arial"/>
            <w:rPrChange w:id="31" w:author="Bonifaz Urquizu, Jeanette" w:date="2018-10-04T16:20:00Z">
              <w:rPr>
                <w:rFonts w:ascii="Arial" w:hAnsi="Arial"/>
              </w:rPr>
            </w:rPrChange>
          </w:rPr>
          <w:t>Many Caribbean Countries (CC) share similar economic characteristics.</w:t>
        </w:r>
        <w:r w:rsidRPr="00674DCE">
          <w:rPr>
            <w:rStyle w:val="FootnoteReference"/>
            <w:rFonts w:ascii="Arial" w:hAnsi="Arial" w:cs="Arial"/>
            <w:rPrChange w:id="32" w:author="Bonifaz Urquizu, Jeanette" w:date="2018-10-04T16:20:00Z">
              <w:rPr>
                <w:rStyle w:val="FootnoteReference"/>
                <w:rFonts w:cs="Arial"/>
              </w:rPr>
            </w:rPrChange>
          </w:rPr>
          <w:footnoteReference w:id="2"/>
        </w:r>
        <w:r w:rsidRPr="00674DCE">
          <w:rPr>
            <w:rFonts w:ascii="Arial" w:hAnsi="Arial" w:cs="Arial"/>
            <w:rPrChange w:id="41" w:author="Bonifaz Urquizu, Jeanette" w:date="2018-10-04T16:20:00Z">
              <w:rPr>
                <w:rFonts w:ascii="Arial" w:hAnsi="Arial"/>
              </w:rPr>
            </w:rPrChange>
          </w:rPr>
          <w:t xml:space="preserve"> They are small economies, highly exposed to natural disasters and</w:t>
        </w:r>
      </w:ins>
      <w:ins w:id="42" w:author="Bonifaz Urquizu, Jeanette" w:date="2018-10-04T16:12:00Z">
        <w:r w:rsidR="004F08AA" w:rsidRPr="00674DCE">
          <w:rPr>
            <w:rFonts w:ascii="Arial" w:hAnsi="Arial" w:cs="Arial"/>
            <w:rPrChange w:id="43" w:author="Bonifaz Urquizu, Jeanette" w:date="2018-10-04T16:20:00Z">
              <w:rPr>
                <w:rFonts w:ascii="Arial" w:hAnsi="Arial"/>
              </w:rPr>
            </w:rPrChange>
          </w:rPr>
          <w:t xml:space="preserve"> </w:t>
        </w:r>
      </w:ins>
      <w:ins w:id="44" w:author="Correa Poseiro, Cecilia" w:date="2018-09-25T10:22:00Z">
        <w:del w:id="45" w:author="Bonifaz Urquizu, Jeanette" w:date="2018-10-04T16:12:00Z">
          <w:r w:rsidRPr="00674DCE" w:rsidDel="004F08AA">
            <w:rPr>
              <w:rFonts w:ascii="Arial" w:hAnsi="Arial" w:cs="Arial"/>
              <w:rPrChange w:id="46" w:author="Bonifaz Urquizu, Jeanette" w:date="2018-10-04T16:20:00Z">
                <w:rPr>
                  <w:rFonts w:ascii="Arial" w:hAnsi="Arial"/>
                </w:rPr>
              </w:rPrChange>
            </w:rPr>
            <w:delText xml:space="preserve"> </w:delText>
          </w:r>
        </w:del>
        <w:r w:rsidRPr="00674DCE">
          <w:rPr>
            <w:rFonts w:ascii="Arial" w:hAnsi="Arial" w:cs="Arial"/>
            <w:rPrChange w:id="47" w:author="Bonifaz Urquizu, Jeanette" w:date="2018-10-04T16:20:00Z">
              <w:rPr>
                <w:rFonts w:ascii="Arial" w:hAnsi="Arial"/>
              </w:rPr>
            </w:rPrChange>
          </w:rPr>
          <w:t>except for the commodity importer countries,</w:t>
        </w:r>
        <w:r w:rsidRPr="00674DCE">
          <w:rPr>
            <w:rStyle w:val="FootnoteReference"/>
            <w:rFonts w:ascii="Arial" w:hAnsi="Arial" w:cs="Arial"/>
            <w:rPrChange w:id="48" w:author="Bonifaz Urquizu, Jeanette" w:date="2018-10-04T16:20:00Z">
              <w:rPr>
                <w:rStyle w:val="FootnoteReference"/>
                <w:rFonts w:cs="Arial"/>
              </w:rPr>
            </w:rPrChange>
          </w:rPr>
          <w:footnoteReference w:id="3"/>
        </w:r>
        <w:r w:rsidRPr="00674DCE">
          <w:rPr>
            <w:rFonts w:ascii="Arial" w:hAnsi="Arial" w:cs="Arial"/>
            <w:rPrChange w:id="57" w:author="Bonifaz Urquizu, Jeanette" w:date="2018-10-04T16:20:00Z">
              <w:rPr>
                <w:rFonts w:ascii="Arial" w:hAnsi="Arial"/>
              </w:rPr>
            </w:rPrChange>
          </w:rPr>
          <w:t xml:space="preserve"> they had experienced growth stagnation in the last two decades.</w:t>
        </w:r>
        <w:r w:rsidRPr="00674DCE">
          <w:rPr>
            <w:rFonts w:ascii="Arial" w:hAnsi="Arial" w:cs="Arial"/>
            <w:rPrChange w:id="58" w:author="Bonifaz Urquizu, Jeanette" w:date="2018-10-04T16:20:00Z">
              <w:rPr>
                <w:rFonts w:cs="Arial"/>
              </w:rPr>
            </w:rPrChange>
          </w:rPr>
          <w:t xml:space="preserve"> </w:t>
        </w:r>
        <w:r w:rsidRPr="00674DCE">
          <w:rPr>
            <w:rStyle w:val="FootnoteReference"/>
            <w:rFonts w:ascii="Arial" w:hAnsi="Arial" w:cs="Arial"/>
            <w:rPrChange w:id="59" w:author="Bonifaz Urquizu, Jeanette" w:date="2018-10-04T16:20:00Z">
              <w:rPr>
                <w:rStyle w:val="FootnoteReference"/>
                <w:rFonts w:cs="Arial"/>
              </w:rPr>
            </w:rPrChange>
          </w:rPr>
          <w:footnoteReference w:id="4"/>
        </w:r>
        <w:r w:rsidRPr="00674DCE">
          <w:rPr>
            <w:rFonts w:ascii="Arial" w:hAnsi="Arial" w:cs="Arial"/>
            <w:rPrChange w:id="75" w:author="Bonifaz Urquizu, Jeanette" w:date="2018-10-04T16:20:00Z">
              <w:rPr>
                <w:rFonts w:ascii="Arial" w:hAnsi="Arial"/>
              </w:rPr>
            </w:rPrChange>
          </w:rPr>
          <w:t xml:space="preserve"> Slow economic growth in the US and Europe has impacted on the CC economies and tourism industries. The CC, except for Trinidad (who is a Natural Gas (NG) consumer), depend heavily on imported liquid fossil fuels for power generation with average dependency on these fuels for electricity generation reaching as high as 92%.</w:t>
        </w:r>
        <w:r w:rsidRPr="00674DCE">
          <w:rPr>
            <w:rFonts w:ascii="Arial" w:hAnsi="Arial" w:cs="Arial"/>
            <w:vertAlign w:val="superscript"/>
            <w:rPrChange w:id="76" w:author="Bonifaz Urquizu, Jeanette" w:date="2018-10-04T16:20:00Z">
              <w:rPr>
                <w:rFonts w:cs="Arial"/>
                <w:vertAlign w:val="superscript"/>
              </w:rPr>
            </w:rPrChange>
          </w:rPr>
          <w:footnoteReference w:id="5"/>
        </w:r>
        <w:r w:rsidRPr="00674DCE">
          <w:rPr>
            <w:rFonts w:ascii="Arial" w:hAnsi="Arial" w:cs="Arial"/>
            <w:rPrChange w:id="90" w:author="Bonifaz Urquizu, Jeanette" w:date="2018-10-04T16:20:00Z">
              <w:rPr>
                <w:rFonts w:ascii="Arial" w:hAnsi="Arial"/>
              </w:rPr>
            </w:rPrChange>
          </w:rPr>
          <w:t xml:space="preserve">  By the end of 2016, the Bahamas had almost 100% dependency on imported fossil fuels, Jamaica’s energy matrix was still over 80% reliant on oil imports, and Guyana counted on approximately 83% of the installed electricity generation capacity sourced from fossil fuels.</w:t>
        </w:r>
        <w:r w:rsidRPr="00674DCE">
          <w:rPr>
            <w:rFonts w:ascii="Arial" w:hAnsi="Arial" w:cs="Arial"/>
            <w:vertAlign w:val="superscript"/>
            <w:rPrChange w:id="91" w:author="Bonifaz Urquizu, Jeanette" w:date="2018-10-04T16:20:00Z">
              <w:rPr>
                <w:rFonts w:cs="Arial"/>
                <w:vertAlign w:val="superscript"/>
              </w:rPr>
            </w:rPrChange>
          </w:rPr>
          <w:t xml:space="preserve"> </w:t>
        </w:r>
        <w:r w:rsidRPr="00674DCE">
          <w:rPr>
            <w:rFonts w:ascii="Arial" w:hAnsi="Arial" w:cs="Arial"/>
            <w:vertAlign w:val="superscript"/>
            <w:rPrChange w:id="92" w:author="Bonifaz Urquizu, Jeanette" w:date="2018-10-04T16:20:00Z">
              <w:rPr>
                <w:rFonts w:cs="Arial"/>
                <w:vertAlign w:val="superscript"/>
              </w:rPr>
            </w:rPrChange>
          </w:rPr>
          <w:footnoteReference w:id="6"/>
        </w:r>
        <w:r w:rsidRPr="00674DCE">
          <w:rPr>
            <w:rFonts w:ascii="Arial" w:hAnsi="Arial" w:cs="Arial"/>
            <w:rPrChange w:id="118" w:author="Bonifaz Urquizu, Jeanette" w:date="2018-10-04T16:20:00Z">
              <w:rPr>
                <w:rFonts w:cs="Arial"/>
              </w:rPr>
            </w:rPrChange>
          </w:rPr>
          <w:t xml:space="preserve"> </w:t>
        </w:r>
        <w:r w:rsidRPr="00674DCE">
          <w:rPr>
            <w:rFonts w:ascii="Arial" w:hAnsi="Arial" w:cs="Arial"/>
            <w:rPrChange w:id="119" w:author="Bonifaz Urquizu, Jeanette" w:date="2018-10-04T16:20:00Z">
              <w:rPr>
                <w:rFonts w:ascii="Arial" w:hAnsi="Arial"/>
              </w:rPr>
            </w:rPrChange>
          </w:rPr>
          <w:t xml:space="preserve">In net oil-importing countries the average oil imports doubled between 2005 and </w:t>
        </w:r>
        <w:proofErr w:type="gramStart"/>
        <w:r w:rsidRPr="00674DCE">
          <w:rPr>
            <w:rFonts w:ascii="Arial" w:hAnsi="Arial" w:cs="Arial"/>
            <w:rPrChange w:id="120" w:author="Bonifaz Urquizu, Jeanette" w:date="2018-10-04T16:20:00Z">
              <w:rPr>
                <w:rFonts w:ascii="Arial" w:hAnsi="Arial"/>
              </w:rPr>
            </w:rPrChange>
          </w:rPr>
          <w:t>2014, and</w:t>
        </w:r>
        <w:proofErr w:type="gramEnd"/>
        <w:r w:rsidRPr="00674DCE">
          <w:rPr>
            <w:rFonts w:ascii="Arial" w:hAnsi="Arial" w:cs="Arial"/>
            <w:rPrChange w:id="121" w:author="Bonifaz Urquizu, Jeanette" w:date="2018-10-04T16:20:00Z">
              <w:rPr>
                <w:rFonts w:ascii="Arial" w:hAnsi="Arial"/>
              </w:rPr>
            </w:rPrChange>
          </w:rPr>
          <w:t xml:space="preserve"> accounted an average deficit of almost 10% of GDP (Gross Domestic Product) in 2008 and of 3.7% of GDP in 2015.</w:t>
        </w:r>
        <w:r w:rsidRPr="00674DCE">
          <w:rPr>
            <w:rFonts w:ascii="Arial" w:hAnsi="Arial" w:cs="Arial"/>
            <w:vertAlign w:val="superscript"/>
            <w:rPrChange w:id="122" w:author="Bonifaz Urquizu, Jeanette" w:date="2018-10-04T16:20:00Z">
              <w:rPr>
                <w:rFonts w:cs="Arial"/>
                <w:vertAlign w:val="superscript"/>
              </w:rPr>
            </w:rPrChange>
          </w:rPr>
          <w:t xml:space="preserve"> </w:t>
        </w:r>
        <w:r w:rsidRPr="00674DCE">
          <w:rPr>
            <w:rFonts w:ascii="Arial" w:hAnsi="Arial" w:cs="Arial"/>
            <w:vertAlign w:val="superscript"/>
            <w:rPrChange w:id="123" w:author="Bonifaz Urquizu, Jeanette" w:date="2018-10-04T16:20:00Z">
              <w:rPr>
                <w:rFonts w:cs="Arial"/>
                <w:vertAlign w:val="superscript"/>
              </w:rPr>
            </w:rPrChange>
          </w:rPr>
          <w:footnoteReference w:id="7"/>
        </w:r>
        <w:r w:rsidRPr="00674DCE">
          <w:rPr>
            <w:rFonts w:ascii="Arial" w:hAnsi="Arial" w:cs="Arial"/>
            <w:rPrChange w:id="137" w:author="Bonifaz Urquizu, Jeanette" w:date="2018-10-04T16:20:00Z">
              <w:rPr>
                <w:rFonts w:ascii="Arial" w:hAnsi="Arial"/>
              </w:rPr>
            </w:rPrChange>
          </w:rPr>
          <w:t xml:space="preserve">  </w:t>
        </w:r>
      </w:ins>
    </w:p>
    <w:p w14:paraId="1664D9A2" w14:textId="507ED753" w:rsidR="00A1545B" w:rsidRPr="00674DCE" w:rsidRDefault="00A1545B">
      <w:pPr>
        <w:wordWrap/>
        <w:spacing w:before="240" w:after="240" w:line="360" w:lineRule="auto"/>
        <w:ind w:left="216" w:hanging="216"/>
        <w:rPr>
          <w:ins w:id="138" w:author="Correa Poseiro, Cecilia" w:date="2018-09-25T10:22:00Z"/>
          <w:rFonts w:ascii="Arial" w:hAnsi="Arial" w:cs="Arial"/>
          <w:rPrChange w:id="139" w:author="Bonifaz Urquizu, Jeanette" w:date="2018-10-04T16:20:00Z">
            <w:rPr>
              <w:ins w:id="140" w:author="Correa Poseiro, Cecilia" w:date="2018-09-25T10:22:00Z"/>
              <w:rFonts w:ascii="Arial" w:hAnsi="Arial"/>
            </w:rPr>
          </w:rPrChange>
        </w:rPr>
        <w:pPrChange w:id="141" w:author="Correa Poseiro, Cecilia" w:date="2018-09-25T10:27:00Z">
          <w:pPr>
            <w:spacing w:before="240" w:after="240"/>
          </w:pPr>
        </w:pPrChange>
      </w:pPr>
      <w:ins w:id="142" w:author="Correa Poseiro, Cecilia" w:date="2018-09-25T10:22:00Z">
        <w:r w:rsidRPr="00674DCE">
          <w:rPr>
            <w:rFonts w:ascii="Arial" w:eastAsia="Malgun Gothic" w:hAnsi="Arial" w:cs="Arial"/>
            <w:b/>
            <w:rPrChange w:id="143" w:author="Bonifaz Urquizu, Jeanette" w:date="2018-10-04T16:20:00Z">
              <w:rPr>
                <w:rFonts w:ascii="Arial" w:eastAsia="Malgun Gothic" w:hAnsi="Arial" w:cs="Arial"/>
                <w:b/>
              </w:rPr>
            </w:rPrChange>
          </w:rPr>
          <w:t>1.2</w:t>
        </w:r>
        <w:r w:rsidRPr="00674DCE">
          <w:rPr>
            <w:rFonts w:ascii="Arial" w:eastAsia="Malgun Gothic" w:hAnsi="Arial" w:cs="Arial"/>
            <w:b/>
            <w:rPrChange w:id="144" w:author="Bonifaz Urquizu, Jeanette" w:date="2018-10-04T16:20:00Z">
              <w:rPr>
                <w:rFonts w:ascii="Times New Roman" w:eastAsia="Malgun Gothic" w:hAnsi="Times New Roman" w:cs="Times New Roman"/>
                <w:b/>
              </w:rPr>
            </w:rPrChange>
          </w:rPr>
          <w:tab/>
        </w:r>
        <w:r w:rsidRPr="00674DCE">
          <w:rPr>
            <w:rFonts w:ascii="Arial" w:hAnsi="Arial" w:cs="Arial"/>
            <w:rPrChange w:id="145" w:author="Bonifaz Urquizu, Jeanette" w:date="2018-10-04T16:20:00Z">
              <w:rPr>
                <w:rFonts w:ascii="Arial" w:hAnsi="Arial"/>
              </w:rPr>
            </w:rPrChange>
          </w:rPr>
          <w:t>The CC need to improve their competitiveness which is tied to the costs of production and services, especially the electricity costs. CC, in contrast with other countries in the LAC region, are subject to high electricity tariffs. Except for Suriname and Trinidad and Tobago, Caribbean electricity prices rank among the highest in the world, creating a burden for companies and households and affecting overall private sector competitiveness.</w:t>
        </w:r>
        <w:r w:rsidRPr="00674DCE">
          <w:rPr>
            <w:rFonts w:ascii="Arial" w:hAnsi="Arial" w:cs="Arial"/>
            <w:szCs w:val="20"/>
            <w:rPrChange w:id="146" w:author="Bonifaz Urquizu, Jeanette" w:date="2018-10-04T16:20:00Z">
              <w:rPr>
                <w:rFonts w:cs="Arial"/>
                <w:szCs w:val="20"/>
              </w:rPr>
            </w:rPrChange>
          </w:rPr>
          <w:t xml:space="preserve"> </w:t>
        </w:r>
        <w:r w:rsidRPr="00674DCE">
          <w:rPr>
            <w:rStyle w:val="FootnoteReference"/>
            <w:rFonts w:ascii="Arial" w:hAnsi="Arial" w:cs="Arial"/>
            <w:szCs w:val="20"/>
            <w:rPrChange w:id="147" w:author="Bonifaz Urquizu, Jeanette" w:date="2018-10-04T16:20:00Z">
              <w:rPr>
                <w:rStyle w:val="FootnoteReference"/>
                <w:rFonts w:cs="Arial"/>
                <w:szCs w:val="20"/>
              </w:rPr>
            </w:rPrChange>
          </w:rPr>
          <w:footnoteReference w:id="8"/>
        </w:r>
        <w:r w:rsidRPr="00674DCE">
          <w:rPr>
            <w:rFonts w:ascii="Arial" w:hAnsi="Arial" w:cs="Arial"/>
            <w:rPrChange w:id="165" w:author="Bonifaz Urquizu, Jeanette" w:date="2018-10-04T16:20:00Z">
              <w:rPr>
                <w:rFonts w:ascii="Arial" w:hAnsi="Arial"/>
              </w:rPr>
            </w:rPrChange>
          </w:rPr>
          <w:t xml:space="preserve"> The fuel surcharge represented almost 70% of the average cost of electricity generation in countries with high dependence on oil imports.</w:t>
        </w:r>
        <w:r w:rsidRPr="00674DCE">
          <w:rPr>
            <w:rStyle w:val="FootnoteReference"/>
            <w:rFonts w:ascii="Arial" w:hAnsi="Arial" w:cs="Arial"/>
            <w:sz w:val="18"/>
            <w:szCs w:val="20"/>
            <w:rPrChange w:id="166" w:author="Bonifaz Urquizu, Jeanette" w:date="2018-10-04T16:20:00Z">
              <w:rPr>
                <w:rStyle w:val="FootnoteReference"/>
                <w:sz w:val="18"/>
                <w:szCs w:val="20"/>
              </w:rPr>
            </w:rPrChange>
          </w:rPr>
          <w:footnoteReference w:id="9"/>
        </w:r>
        <w:r w:rsidRPr="00674DCE">
          <w:rPr>
            <w:rFonts w:ascii="Arial" w:hAnsi="Arial" w:cs="Arial"/>
            <w:rPrChange w:id="180" w:author="Bonifaz Urquizu, Jeanette" w:date="2018-10-04T16:20:00Z">
              <w:rPr>
                <w:rFonts w:cs="Arial"/>
              </w:rPr>
            </w:rPrChange>
          </w:rPr>
          <w:t xml:space="preserve"> </w:t>
        </w:r>
        <w:r w:rsidRPr="00674DCE">
          <w:rPr>
            <w:rFonts w:ascii="Arial" w:hAnsi="Arial" w:cs="Arial"/>
            <w:rPrChange w:id="181" w:author="Bonifaz Urquizu, Jeanette" w:date="2018-10-04T16:20:00Z">
              <w:rPr>
                <w:rFonts w:ascii="Arial" w:hAnsi="Arial"/>
              </w:rPr>
            </w:rPrChange>
          </w:rPr>
          <w:t xml:space="preserve">Oil prices </w:t>
        </w:r>
        <w:r w:rsidRPr="00674DCE">
          <w:rPr>
            <w:rFonts w:ascii="Arial" w:hAnsi="Arial" w:cs="Arial"/>
            <w:rPrChange w:id="182" w:author="Bonifaz Urquizu, Jeanette" w:date="2018-10-04T16:20:00Z">
              <w:rPr>
                <w:rFonts w:ascii="Arial" w:hAnsi="Arial"/>
              </w:rPr>
            </w:rPrChange>
          </w:rPr>
          <w:lastRenderedPageBreak/>
          <w:t xml:space="preserve">are susceptible to unexpectedly increase to higher historic levels due to adjustments on the supply side, global demand recovery or geopolitical events. The burden of high oil imports bills in CC is destabilizing for government finances, reduces the competitiveness of the tourism sector, which is fundamental to the region, and drains household resources that could be used towards other expenditures such as health and education. </w:t>
        </w:r>
      </w:ins>
    </w:p>
    <w:p w14:paraId="35FDEA4D" w14:textId="77777777" w:rsidR="00A1545B" w:rsidRPr="00674DCE" w:rsidRDefault="00A1545B">
      <w:pPr>
        <w:wordWrap/>
        <w:spacing w:before="240" w:after="240" w:line="360" w:lineRule="auto"/>
        <w:ind w:left="216" w:hanging="216"/>
        <w:rPr>
          <w:ins w:id="183" w:author="Correa Poseiro, Cecilia" w:date="2018-09-25T10:22:00Z"/>
          <w:rFonts w:ascii="Arial" w:hAnsi="Arial" w:cs="Arial"/>
          <w:rPrChange w:id="184" w:author="Bonifaz Urquizu, Jeanette" w:date="2018-10-04T16:20:00Z">
            <w:rPr>
              <w:ins w:id="185" w:author="Correa Poseiro, Cecilia" w:date="2018-09-25T10:22:00Z"/>
              <w:rFonts w:ascii="Arial" w:hAnsi="Arial"/>
            </w:rPr>
          </w:rPrChange>
        </w:rPr>
        <w:pPrChange w:id="186" w:author="Correa Poseiro, Cecilia" w:date="2018-09-25T10:27:00Z">
          <w:pPr>
            <w:spacing w:before="240" w:after="240"/>
          </w:pPr>
        </w:pPrChange>
      </w:pPr>
      <w:ins w:id="187" w:author="Correa Poseiro, Cecilia" w:date="2018-09-25T10:22:00Z">
        <w:r w:rsidRPr="00674DCE">
          <w:rPr>
            <w:rFonts w:ascii="Arial" w:eastAsia="Malgun Gothic" w:hAnsi="Arial" w:cs="Arial"/>
            <w:b/>
            <w:rPrChange w:id="188" w:author="Bonifaz Urquizu, Jeanette" w:date="2018-10-04T16:20:00Z">
              <w:rPr>
                <w:rFonts w:ascii="Arial" w:eastAsia="Malgun Gothic" w:hAnsi="Arial" w:cs="Arial"/>
                <w:b/>
              </w:rPr>
            </w:rPrChange>
          </w:rPr>
          <w:t>1.3</w:t>
        </w:r>
        <w:r w:rsidRPr="00674DCE">
          <w:rPr>
            <w:rFonts w:ascii="Arial" w:eastAsia="Malgun Gothic" w:hAnsi="Arial" w:cs="Arial"/>
            <w:b/>
            <w:rPrChange w:id="189" w:author="Bonifaz Urquizu, Jeanette" w:date="2018-10-04T16:20:00Z">
              <w:rPr>
                <w:rFonts w:ascii="Times New Roman" w:eastAsia="Malgun Gothic" w:hAnsi="Times New Roman" w:cs="Times New Roman"/>
                <w:b/>
              </w:rPr>
            </w:rPrChange>
          </w:rPr>
          <w:tab/>
        </w:r>
        <w:r w:rsidRPr="00674DCE">
          <w:rPr>
            <w:rFonts w:ascii="Arial" w:hAnsi="Arial" w:cs="Arial"/>
            <w:rPrChange w:id="190" w:author="Bonifaz Urquizu, Jeanette" w:date="2018-10-04T16:20:00Z">
              <w:rPr>
                <w:rFonts w:ascii="Arial" w:hAnsi="Arial"/>
              </w:rPr>
            </w:rPrChange>
          </w:rPr>
          <w:t xml:space="preserve">There is an opportunity for the CC to accelerate the shift away from liquid fossil fuels by introducing Energy Efficiency (EE) measures, Renewable Energy (RE) technology and cleaner fuels as a transition to a sustainable energy matrix. The path towards a resilient energy sector and with more independence from volatile oil prices should use region’s potential for the development of Sustainable Energy (SE), which </w:t>
        </w:r>
        <w:proofErr w:type="gramStart"/>
        <w:r w:rsidRPr="00674DCE">
          <w:rPr>
            <w:rFonts w:ascii="Arial" w:hAnsi="Arial" w:cs="Arial"/>
            <w:rPrChange w:id="191" w:author="Bonifaz Urquizu, Jeanette" w:date="2018-10-04T16:20:00Z">
              <w:rPr>
                <w:rFonts w:ascii="Arial" w:hAnsi="Arial"/>
              </w:rPr>
            </w:rPrChange>
          </w:rPr>
          <w:t>for the purpose of</w:t>
        </w:r>
        <w:proofErr w:type="gramEnd"/>
        <w:r w:rsidRPr="00674DCE">
          <w:rPr>
            <w:rFonts w:ascii="Arial" w:hAnsi="Arial" w:cs="Arial"/>
            <w:rPrChange w:id="192" w:author="Bonifaz Urquizu, Jeanette" w:date="2018-10-04T16:20:00Z">
              <w:rPr>
                <w:rFonts w:ascii="Arial" w:hAnsi="Arial"/>
              </w:rPr>
            </w:rPrChange>
          </w:rPr>
          <w:t xml:space="preserve"> this document refers to deployment of RE, EE, and Cleaner Transition Fuels (CF).</w:t>
        </w:r>
      </w:ins>
    </w:p>
    <w:p w14:paraId="69126CA1" w14:textId="77777777" w:rsidR="00A1545B" w:rsidRPr="00674DCE" w:rsidRDefault="00A1545B">
      <w:pPr>
        <w:wordWrap/>
        <w:spacing w:before="240" w:after="240" w:line="360" w:lineRule="auto"/>
        <w:ind w:left="216" w:hanging="216"/>
        <w:rPr>
          <w:ins w:id="193" w:author="Correa Poseiro, Cecilia" w:date="2018-09-25T10:22:00Z"/>
          <w:rFonts w:ascii="Arial" w:hAnsi="Arial" w:cs="Arial"/>
          <w:rPrChange w:id="194" w:author="Bonifaz Urquizu, Jeanette" w:date="2018-10-04T16:20:00Z">
            <w:rPr>
              <w:ins w:id="195" w:author="Correa Poseiro, Cecilia" w:date="2018-09-25T10:22:00Z"/>
              <w:rFonts w:ascii="Arial" w:hAnsi="Arial"/>
            </w:rPr>
          </w:rPrChange>
        </w:rPr>
        <w:pPrChange w:id="196" w:author="Correa Poseiro, Cecilia" w:date="2018-09-25T10:27:00Z">
          <w:pPr>
            <w:spacing w:before="240" w:after="240"/>
          </w:pPr>
        </w:pPrChange>
      </w:pPr>
      <w:ins w:id="197" w:author="Correa Poseiro, Cecilia" w:date="2018-09-25T10:22:00Z">
        <w:r w:rsidRPr="00674DCE">
          <w:rPr>
            <w:rFonts w:ascii="Arial" w:eastAsia="Malgun Gothic" w:hAnsi="Arial" w:cs="Arial"/>
            <w:b/>
            <w:rPrChange w:id="198" w:author="Bonifaz Urquizu, Jeanette" w:date="2018-10-04T16:20:00Z">
              <w:rPr>
                <w:rFonts w:ascii="Arial" w:eastAsia="Malgun Gothic" w:hAnsi="Arial" w:cs="Arial"/>
                <w:b/>
              </w:rPr>
            </w:rPrChange>
          </w:rPr>
          <w:t>1.4</w:t>
        </w:r>
        <w:r w:rsidRPr="00674DCE">
          <w:rPr>
            <w:rFonts w:ascii="Arial" w:eastAsia="Malgun Gothic" w:hAnsi="Arial" w:cs="Arial"/>
            <w:b/>
            <w:rPrChange w:id="199" w:author="Bonifaz Urquizu, Jeanette" w:date="2018-10-04T16:20:00Z">
              <w:rPr>
                <w:rFonts w:ascii="Times New Roman" w:eastAsia="Malgun Gothic" w:hAnsi="Times New Roman" w:cs="Times New Roman"/>
                <w:b/>
              </w:rPr>
            </w:rPrChange>
          </w:rPr>
          <w:tab/>
        </w:r>
        <w:r w:rsidRPr="00674DCE">
          <w:rPr>
            <w:rFonts w:ascii="Arial" w:eastAsia="Malgun Gothic" w:hAnsi="Arial" w:cs="Arial"/>
            <w:b/>
            <w:rPrChange w:id="200" w:author="Bonifaz Urquizu, Jeanette" w:date="2018-10-04T16:20:00Z">
              <w:rPr>
                <w:rFonts w:ascii="Arial" w:eastAsia="Malgun Gothic" w:hAnsi="Arial" w:cs="Arial"/>
                <w:b/>
              </w:rPr>
            </w:rPrChange>
          </w:rPr>
          <w:t>RE potential in CC.</w:t>
        </w:r>
        <w:r w:rsidRPr="00674DCE">
          <w:rPr>
            <w:rFonts w:ascii="Arial" w:eastAsia="Malgun Gothic" w:hAnsi="Arial" w:cs="Arial"/>
            <w:b/>
            <w:rPrChange w:id="201" w:author="Bonifaz Urquizu, Jeanette" w:date="2018-10-04T16:20:00Z">
              <w:rPr>
                <w:rFonts w:ascii="Times New Roman" w:eastAsia="Malgun Gothic" w:hAnsi="Times New Roman" w:cs="Times New Roman"/>
                <w:b/>
              </w:rPr>
            </w:rPrChange>
          </w:rPr>
          <w:t xml:space="preserve"> </w:t>
        </w:r>
        <w:r w:rsidRPr="00674DCE">
          <w:rPr>
            <w:rFonts w:ascii="Arial" w:hAnsi="Arial" w:cs="Arial"/>
            <w:rPrChange w:id="202" w:author="Bonifaz Urquizu, Jeanette" w:date="2018-10-04T16:20:00Z">
              <w:rPr>
                <w:rFonts w:ascii="Arial" w:hAnsi="Arial"/>
              </w:rPr>
            </w:rPrChange>
          </w:rPr>
          <w:t>Currently, RE plays a relatively minor role in the region despite the significant potential that many of the CC have. Existing RE assessments demonstrate there is considerable potential for development and deployment of renewables in the CARICOM region including biomass, waste to energy, geothermal, hydropower, ocean energy, solar, and wind.</w:t>
        </w:r>
        <w:r w:rsidRPr="00674DCE">
          <w:rPr>
            <w:rFonts w:ascii="Arial" w:hAnsi="Arial" w:cs="Arial"/>
            <w:spacing w:val="-4"/>
            <w:vertAlign w:val="superscript"/>
            <w:rPrChange w:id="203" w:author="Bonifaz Urquizu, Jeanette" w:date="2018-10-04T16:20:00Z">
              <w:rPr>
                <w:rFonts w:cs="Arial"/>
                <w:spacing w:val="-4"/>
                <w:vertAlign w:val="superscript"/>
              </w:rPr>
            </w:rPrChange>
          </w:rPr>
          <w:t xml:space="preserve"> </w:t>
        </w:r>
        <w:r w:rsidRPr="00674DCE">
          <w:rPr>
            <w:rFonts w:ascii="Arial" w:hAnsi="Arial" w:cs="Arial"/>
            <w:spacing w:val="-4"/>
            <w:vertAlign w:val="superscript"/>
            <w:rPrChange w:id="204" w:author="Bonifaz Urquizu, Jeanette" w:date="2018-10-04T16:20:00Z">
              <w:rPr>
                <w:rFonts w:cs="Arial"/>
                <w:spacing w:val="-4"/>
                <w:vertAlign w:val="superscript"/>
              </w:rPr>
            </w:rPrChange>
          </w:rPr>
          <w:footnoteReference w:id="10"/>
        </w:r>
        <w:r w:rsidRPr="00674DCE">
          <w:rPr>
            <w:rFonts w:ascii="Arial" w:hAnsi="Arial" w:cs="Arial"/>
            <w:rPrChange w:id="219" w:author="Bonifaz Urquizu, Jeanette" w:date="2018-10-04T16:20:00Z">
              <w:rPr>
                <w:rFonts w:ascii="Arial" w:hAnsi="Arial"/>
              </w:rPr>
            </w:rPrChange>
          </w:rPr>
          <w:t xml:space="preserve"> Improving original and performing additional and more detailed resource assessments in the CC can facilitate greater RE deployment in the region.</w:t>
        </w:r>
      </w:ins>
    </w:p>
    <w:p w14:paraId="02DE4278" w14:textId="77777777" w:rsidR="00A1545B" w:rsidRPr="00674DCE" w:rsidRDefault="00A1545B">
      <w:pPr>
        <w:wordWrap/>
        <w:spacing w:before="240" w:after="240" w:line="360" w:lineRule="auto"/>
        <w:ind w:left="216" w:hanging="216"/>
        <w:rPr>
          <w:ins w:id="220" w:author="Correa Poseiro, Cecilia" w:date="2018-09-25T10:22:00Z"/>
          <w:rFonts w:ascii="Arial" w:hAnsi="Arial" w:cs="Arial"/>
          <w:rPrChange w:id="221" w:author="Bonifaz Urquizu, Jeanette" w:date="2018-10-04T16:20:00Z">
            <w:rPr>
              <w:ins w:id="222" w:author="Correa Poseiro, Cecilia" w:date="2018-09-25T10:22:00Z"/>
            </w:rPr>
          </w:rPrChange>
        </w:rPr>
        <w:pPrChange w:id="223" w:author="Correa Poseiro, Cecilia" w:date="2018-09-25T10:27:00Z">
          <w:pPr>
            <w:spacing w:before="240" w:after="240"/>
          </w:pPr>
        </w:pPrChange>
      </w:pPr>
      <w:ins w:id="224" w:author="Correa Poseiro, Cecilia" w:date="2018-09-25T10:22:00Z">
        <w:r w:rsidRPr="00674DCE">
          <w:rPr>
            <w:rFonts w:ascii="Arial" w:eastAsia="Malgun Gothic" w:hAnsi="Arial" w:cs="Arial"/>
            <w:b/>
            <w:rPrChange w:id="225" w:author="Bonifaz Urquizu, Jeanette" w:date="2018-10-04T16:20:00Z">
              <w:rPr>
                <w:rFonts w:ascii="Arial" w:eastAsia="Malgun Gothic" w:hAnsi="Arial" w:cs="Arial"/>
                <w:b/>
              </w:rPr>
            </w:rPrChange>
          </w:rPr>
          <w:t>1.5</w:t>
        </w:r>
        <w:r w:rsidRPr="00674DCE">
          <w:rPr>
            <w:rFonts w:ascii="Arial" w:eastAsia="Malgun Gothic" w:hAnsi="Arial" w:cs="Arial"/>
            <w:b/>
            <w:sz w:val="22"/>
            <w:rPrChange w:id="226" w:author="Bonifaz Urquizu, Jeanette" w:date="2018-10-04T16:20:00Z">
              <w:rPr>
                <w:rFonts w:ascii="Times New Roman" w:eastAsia="Malgun Gothic" w:hAnsi="Times New Roman" w:cs="Times New Roman"/>
                <w:b/>
                <w:sz w:val="22"/>
              </w:rPr>
            </w:rPrChange>
          </w:rPr>
          <w:tab/>
        </w:r>
        <w:r w:rsidRPr="00674DCE">
          <w:rPr>
            <w:rFonts w:ascii="Arial" w:eastAsia="Malgun Gothic" w:hAnsi="Arial" w:cs="Arial"/>
            <w:b/>
            <w:rPrChange w:id="227" w:author="Bonifaz Urquizu, Jeanette" w:date="2018-10-04T16:20:00Z">
              <w:rPr>
                <w:rFonts w:ascii="Arial" w:eastAsia="Malgun Gothic" w:hAnsi="Arial" w:cs="Arial"/>
                <w:b/>
              </w:rPr>
            </w:rPrChange>
          </w:rPr>
          <w:t>EE Potential in CC.</w:t>
        </w:r>
        <w:r w:rsidRPr="00674DCE">
          <w:rPr>
            <w:rFonts w:ascii="Arial" w:eastAsia="Malgun Gothic" w:hAnsi="Arial" w:cs="Arial"/>
            <w:b/>
            <w:sz w:val="22"/>
            <w:rPrChange w:id="228" w:author="Bonifaz Urquizu, Jeanette" w:date="2018-10-04T16:20:00Z">
              <w:rPr>
                <w:rFonts w:ascii="Times New Roman" w:eastAsia="Malgun Gothic" w:hAnsi="Times New Roman" w:cs="Times New Roman"/>
                <w:b/>
                <w:sz w:val="22"/>
              </w:rPr>
            </w:rPrChange>
          </w:rPr>
          <w:t xml:space="preserve"> </w:t>
        </w:r>
        <w:r w:rsidRPr="00674DCE">
          <w:rPr>
            <w:rFonts w:ascii="Arial" w:hAnsi="Arial" w:cs="Arial"/>
            <w:rPrChange w:id="229" w:author="Bonifaz Urquizu, Jeanette" w:date="2018-10-04T16:20:00Z">
              <w:rPr>
                <w:rFonts w:ascii="Arial" w:hAnsi="Arial"/>
              </w:rPr>
            </w:rPrChange>
          </w:rPr>
          <w:t>EE measures can be deployed across main economic sectors in the CC to reduce energy consumption without reducing productivity, comfort and social needs. Implementing EE measures is critical to reduce electricity demand and therefore reduce the vulnerability of the region to oil prices. Across the CARICOM region tourism, mining, government and the residential sectors represent the largest share of the region’s energy consumption. These areas are either highly energy intensive or inefficient thus present a significant potential for implementing EE measures.</w:t>
        </w:r>
      </w:ins>
    </w:p>
    <w:p w14:paraId="19A43B1F" w14:textId="77777777" w:rsidR="00A1545B" w:rsidRPr="00674DCE" w:rsidRDefault="00A1545B">
      <w:pPr>
        <w:wordWrap/>
        <w:spacing w:before="240" w:after="240" w:line="360" w:lineRule="auto"/>
        <w:ind w:left="216" w:hanging="216"/>
        <w:rPr>
          <w:ins w:id="230" w:author="Correa Poseiro, Cecilia" w:date="2018-09-25T10:22:00Z"/>
          <w:rFonts w:ascii="Arial" w:eastAsia="Malgun Gothic" w:hAnsi="Arial" w:cs="Arial"/>
          <w:b/>
          <w:rPrChange w:id="231" w:author="Bonifaz Urquizu, Jeanette" w:date="2018-10-04T16:20:00Z">
            <w:rPr>
              <w:ins w:id="232" w:author="Correa Poseiro, Cecilia" w:date="2018-09-25T10:22:00Z"/>
              <w:rFonts w:ascii="Times New Roman" w:eastAsia="Malgun Gothic" w:hAnsi="Times New Roman" w:cs="Times New Roman"/>
              <w:b/>
            </w:rPr>
          </w:rPrChange>
        </w:rPr>
        <w:pPrChange w:id="233" w:author="Correa Poseiro, Cecilia" w:date="2018-09-25T10:27:00Z">
          <w:pPr>
            <w:spacing w:before="240" w:after="240"/>
          </w:pPr>
        </w:pPrChange>
      </w:pPr>
      <w:ins w:id="234" w:author="Correa Poseiro, Cecilia" w:date="2018-09-25T10:22:00Z">
        <w:r w:rsidRPr="00674DCE">
          <w:rPr>
            <w:rFonts w:ascii="Arial" w:eastAsia="Malgun Gothic" w:hAnsi="Arial" w:cs="Arial"/>
            <w:b/>
            <w:rPrChange w:id="235" w:author="Bonifaz Urquizu, Jeanette" w:date="2018-10-04T16:20:00Z">
              <w:rPr>
                <w:rFonts w:ascii="Arial" w:eastAsia="Malgun Gothic" w:hAnsi="Arial" w:cs="Arial"/>
                <w:b/>
              </w:rPr>
            </w:rPrChange>
          </w:rPr>
          <w:t>1.6</w:t>
        </w:r>
        <w:r w:rsidRPr="00674DCE">
          <w:rPr>
            <w:rFonts w:ascii="Arial" w:eastAsia="Malgun Gothic" w:hAnsi="Arial" w:cs="Arial"/>
            <w:b/>
            <w:rPrChange w:id="236" w:author="Bonifaz Urquizu, Jeanette" w:date="2018-10-04T16:20:00Z">
              <w:rPr>
                <w:rFonts w:ascii="Times New Roman" w:eastAsia="Malgun Gothic" w:hAnsi="Times New Roman" w:cs="Times New Roman"/>
                <w:b/>
              </w:rPr>
            </w:rPrChange>
          </w:rPr>
          <w:tab/>
        </w:r>
        <w:r w:rsidRPr="00674DCE">
          <w:rPr>
            <w:rFonts w:ascii="Arial" w:eastAsia="Malgun Gothic" w:hAnsi="Arial" w:cs="Arial"/>
            <w:b/>
            <w:rPrChange w:id="237" w:author="Bonifaz Urquizu, Jeanette" w:date="2018-10-04T16:20:00Z">
              <w:rPr>
                <w:rFonts w:ascii="Arial" w:eastAsia="Malgun Gothic" w:hAnsi="Arial" w:cs="Arial"/>
                <w:b/>
              </w:rPr>
            </w:rPrChange>
          </w:rPr>
          <w:t>Potential for NG as a transition fuel in CC.</w:t>
        </w:r>
        <w:r w:rsidRPr="00674DCE">
          <w:rPr>
            <w:rFonts w:ascii="Arial" w:eastAsia="Malgun Gothic" w:hAnsi="Arial" w:cs="Arial"/>
            <w:b/>
            <w:rPrChange w:id="238" w:author="Bonifaz Urquizu, Jeanette" w:date="2018-10-04T16:20:00Z">
              <w:rPr>
                <w:rFonts w:ascii="Times New Roman" w:eastAsia="Malgun Gothic" w:hAnsi="Times New Roman" w:cs="Times New Roman"/>
                <w:b/>
              </w:rPr>
            </w:rPrChange>
          </w:rPr>
          <w:t xml:space="preserve"> </w:t>
        </w:r>
        <w:r w:rsidRPr="00674DCE">
          <w:rPr>
            <w:rFonts w:ascii="Arial" w:hAnsi="Arial" w:cs="Arial"/>
            <w:rPrChange w:id="239" w:author="Bonifaz Urquizu, Jeanette" w:date="2018-10-04T16:20:00Z">
              <w:rPr>
                <w:rFonts w:ascii="Arial" w:hAnsi="Arial"/>
              </w:rPr>
            </w:rPrChange>
          </w:rPr>
          <w:t xml:space="preserve">NG can provide a feasible alternative to reduce fossil fuels dependency in the CC, diversify the energy matrix and contribute to the reduction of electricity prices. NG has attributes that make it an attractive transition fuel as the CC moves towards increased RE penetration in their power systems. Given its abundant supply, due to the emergence of the US as a main producer and exporter of LNG, and the trend towards reduced transportation and regasification costs, NG could be a reliable and price-competitive source of energy. Moreover, dispatchable NG power plants can be used as peak technologies that can provide flexibility and grid </w:t>
        </w:r>
        <w:r w:rsidRPr="00674DCE">
          <w:rPr>
            <w:rFonts w:ascii="Arial" w:hAnsi="Arial" w:cs="Arial"/>
            <w:rPrChange w:id="240" w:author="Bonifaz Urquizu, Jeanette" w:date="2018-10-04T16:20:00Z">
              <w:rPr>
                <w:rFonts w:ascii="Arial" w:hAnsi="Arial"/>
              </w:rPr>
            </w:rPrChange>
          </w:rPr>
          <w:lastRenderedPageBreak/>
          <w:t>stability to help manage the intermittency of RE sources like solar and wind in the transition period towards high RE penetration. Currently, only Jamaica and Barbados import LNG. Jamaica imports LNG for power generation using regular LNG vessels while Barbados imports LNG in iso-containers for distribution to the island’s NG residential, commercial and industrial users. Trinidad and Tobago, on the other side, is the fourth largest natural gas producer in the western basin and the only country in the Caribbean that exports LNG. A bit less than half of its natural gas production is designated for export, and the remaining is used for local primary energy supply.</w:t>
        </w:r>
        <w:r w:rsidRPr="00674DCE">
          <w:rPr>
            <w:rFonts w:ascii="Arial" w:hAnsi="Arial" w:cs="Arial"/>
            <w:vertAlign w:val="superscript"/>
            <w:rPrChange w:id="241" w:author="Bonifaz Urquizu, Jeanette" w:date="2018-10-04T16:20:00Z">
              <w:rPr>
                <w:rFonts w:cs="Arial"/>
                <w:vertAlign w:val="superscript"/>
              </w:rPr>
            </w:rPrChange>
          </w:rPr>
          <w:t xml:space="preserve"> </w:t>
        </w:r>
        <w:r w:rsidRPr="00674DCE">
          <w:rPr>
            <w:rFonts w:ascii="Arial" w:hAnsi="Arial" w:cs="Arial"/>
            <w:vertAlign w:val="superscript"/>
            <w:rPrChange w:id="242" w:author="Bonifaz Urquizu, Jeanette" w:date="2018-10-04T16:20:00Z">
              <w:rPr>
                <w:rFonts w:cs="Arial"/>
                <w:vertAlign w:val="superscript"/>
              </w:rPr>
            </w:rPrChange>
          </w:rPr>
          <w:footnoteReference w:id="11"/>
        </w:r>
        <w:r w:rsidRPr="00674DCE">
          <w:rPr>
            <w:rFonts w:ascii="Arial" w:hAnsi="Arial" w:cs="Arial"/>
            <w:rPrChange w:id="269" w:author="Bonifaz Urquizu, Jeanette" w:date="2018-10-04T16:20:00Z">
              <w:rPr>
                <w:rFonts w:cs="Arial"/>
              </w:rPr>
            </w:rPrChange>
          </w:rPr>
          <w:t xml:space="preserve"> </w:t>
        </w:r>
        <w:r w:rsidRPr="00674DCE">
          <w:rPr>
            <w:rFonts w:ascii="Arial" w:hAnsi="Arial" w:cs="Arial"/>
            <w:rPrChange w:id="270" w:author="Bonifaz Urquizu, Jeanette" w:date="2018-10-04T16:20:00Z">
              <w:rPr>
                <w:rFonts w:ascii="Arial" w:hAnsi="Arial"/>
              </w:rPr>
            </w:rPrChange>
          </w:rPr>
          <w:t xml:space="preserve">Trinidad and Tobago electricity generation </w:t>
        </w:r>
        <w:proofErr w:type="gramStart"/>
        <w:r w:rsidRPr="00674DCE">
          <w:rPr>
            <w:rFonts w:ascii="Arial" w:hAnsi="Arial" w:cs="Arial"/>
            <w:rPrChange w:id="271" w:author="Bonifaz Urquizu, Jeanette" w:date="2018-10-04T16:20:00Z">
              <w:rPr>
                <w:rFonts w:ascii="Arial" w:hAnsi="Arial"/>
              </w:rPr>
            </w:rPrChange>
          </w:rPr>
          <w:t>is</w:t>
        </w:r>
        <w:proofErr w:type="gramEnd"/>
        <w:r w:rsidRPr="00674DCE">
          <w:rPr>
            <w:rFonts w:ascii="Arial" w:hAnsi="Arial" w:cs="Arial"/>
            <w:rPrChange w:id="272" w:author="Bonifaz Urquizu, Jeanette" w:date="2018-10-04T16:20:00Z">
              <w:rPr>
                <w:rFonts w:ascii="Arial" w:hAnsi="Arial"/>
              </w:rPr>
            </w:rPrChange>
          </w:rPr>
          <w:t xml:space="preserve"> almost totally based on natural gas.</w:t>
        </w:r>
        <w:r w:rsidRPr="00674DCE">
          <w:rPr>
            <w:rFonts w:ascii="Arial" w:eastAsia="Malgun Gothic" w:hAnsi="Arial" w:cs="Arial"/>
            <w:b/>
            <w:rPrChange w:id="273" w:author="Bonifaz Urquizu, Jeanette" w:date="2018-10-04T16:20:00Z">
              <w:rPr>
                <w:rFonts w:ascii="Times New Roman" w:eastAsia="Malgun Gothic" w:hAnsi="Times New Roman" w:cs="Times New Roman"/>
                <w:b/>
              </w:rPr>
            </w:rPrChange>
          </w:rPr>
          <w:t xml:space="preserve"> </w:t>
        </w:r>
      </w:ins>
    </w:p>
    <w:p w14:paraId="4C7CC317" w14:textId="77777777" w:rsidR="00A1545B" w:rsidRPr="00674DCE" w:rsidRDefault="00A1545B">
      <w:pPr>
        <w:wordWrap/>
        <w:spacing w:before="240" w:after="240" w:line="360" w:lineRule="auto"/>
        <w:ind w:left="216" w:hanging="216"/>
        <w:rPr>
          <w:ins w:id="274" w:author="Correa Poseiro, Cecilia" w:date="2018-09-25T10:22:00Z"/>
          <w:rFonts w:ascii="Arial" w:eastAsia="Malgun Gothic" w:hAnsi="Arial" w:cs="Arial"/>
          <w:b/>
          <w:rPrChange w:id="275" w:author="Bonifaz Urquizu, Jeanette" w:date="2018-10-04T16:20:00Z">
            <w:rPr>
              <w:ins w:id="276" w:author="Correa Poseiro, Cecilia" w:date="2018-09-25T10:22:00Z"/>
              <w:rFonts w:ascii="Times New Roman" w:eastAsia="Malgun Gothic" w:hAnsi="Times New Roman" w:cs="Times New Roman"/>
              <w:b/>
            </w:rPr>
          </w:rPrChange>
        </w:rPr>
        <w:pPrChange w:id="277" w:author="Correa Poseiro, Cecilia" w:date="2018-09-25T10:27:00Z">
          <w:pPr>
            <w:spacing w:before="240" w:after="240"/>
          </w:pPr>
        </w:pPrChange>
      </w:pPr>
      <w:ins w:id="278" w:author="Correa Poseiro, Cecilia" w:date="2018-09-25T10:22:00Z">
        <w:r w:rsidRPr="00674DCE">
          <w:rPr>
            <w:rFonts w:ascii="Arial" w:eastAsia="Malgun Gothic" w:hAnsi="Arial" w:cs="Arial"/>
            <w:b/>
            <w:rPrChange w:id="279" w:author="Bonifaz Urquizu, Jeanette" w:date="2018-10-04T16:20:00Z">
              <w:rPr>
                <w:rFonts w:ascii="Arial" w:eastAsia="Malgun Gothic" w:hAnsi="Arial" w:cs="Arial"/>
                <w:b/>
              </w:rPr>
            </w:rPrChange>
          </w:rPr>
          <w:t>1.7</w:t>
        </w:r>
        <w:r w:rsidRPr="00674DCE">
          <w:rPr>
            <w:rFonts w:ascii="Arial" w:eastAsia="Malgun Gothic" w:hAnsi="Arial" w:cs="Arial"/>
            <w:b/>
            <w:rPrChange w:id="280" w:author="Bonifaz Urquizu, Jeanette" w:date="2018-10-04T16:20:00Z">
              <w:rPr>
                <w:rFonts w:ascii="Times New Roman" w:eastAsia="Malgun Gothic" w:hAnsi="Times New Roman" w:cs="Times New Roman"/>
                <w:b/>
              </w:rPr>
            </w:rPrChange>
          </w:rPr>
          <w:tab/>
        </w:r>
        <w:r w:rsidRPr="00674DCE">
          <w:rPr>
            <w:rFonts w:ascii="Arial" w:eastAsia="Malgun Gothic" w:hAnsi="Arial" w:cs="Arial"/>
            <w:b/>
            <w:rPrChange w:id="281" w:author="Bonifaz Urquizu, Jeanette" w:date="2018-10-04T16:20:00Z">
              <w:rPr>
                <w:rFonts w:ascii="Arial" w:eastAsia="Malgun Gothic" w:hAnsi="Arial" w:cs="Arial"/>
                <w:b/>
              </w:rPr>
            </w:rPrChange>
          </w:rPr>
          <w:t>Promoting SE in the Caribbean.</w:t>
        </w:r>
        <w:r w:rsidRPr="00674DCE">
          <w:rPr>
            <w:rFonts w:ascii="Arial" w:eastAsia="Malgun Gothic" w:hAnsi="Arial" w:cs="Arial"/>
            <w:b/>
            <w:rPrChange w:id="282" w:author="Bonifaz Urquizu, Jeanette" w:date="2018-10-04T16:20:00Z">
              <w:rPr>
                <w:rFonts w:ascii="Times New Roman" w:eastAsia="Malgun Gothic" w:hAnsi="Times New Roman" w:cs="Times New Roman"/>
                <w:b/>
              </w:rPr>
            </w:rPrChange>
          </w:rPr>
          <w:t xml:space="preserve"> </w:t>
        </w:r>
        <w:r w:rsidRPr="00674DCE">
          <w:rPr>
            <w:rFonts w:ascii="Arial" w:hAnsi="Arial" w:cs="Arial"/>
            <w:rPrChange w:id="283" w:author="Bonifaz Urquizu, Jeanette" w:date="2018-10-04T16:20:00Z">
              <w:rPr>
                <w:rFonts w:ascii="Arial" w:hAnsi="Arial"/>
              </w:rPr>
            </w:rPrChange>
          </w:rPr>
          <w:t>In 2013, the Caribbean Community (CARICOM) Nations approved CARICOM’s Energy Policy (CEP)</w:t>
        </w:r>
        <w:r w:rsidRPr="00674DCE">
          <w:rPr>
            <w:rFonts w:ascii="Arial" w:hAnsi="Arial" w:cs="Arial"/>
            <w:vertAlign w:val="superscript"/>
            <w:rPrChange w:id="284" w:author="Bonifaz Urquizu, Jeanette" w:date="2018-10-04T16:20:00Z">
              <w:rPr>
                <w:rFonts w:cs="Arial"/>
                <w:vertAlign w:val="superscript"/>
              </w:rPr>
            </w:rPrChange>
          </w:rPr>
          <w:t xml:space="preserve"> </w:t>
        </w:r>
        <w:r w:rsidRPr="00674DCE">
          <w:rPr>
            <w:rFonts w:ascii="Arial" w:hAnsi="Arial" w:cs="Arial"/>
            <w:vertAlign w:val="superscript"/>
            <w:rPrChange w:id="285" w:author="Bonifaz Urquizu, Jeanette" w:date="2018-10-04T16:20:00Z">
              <w:rPr>
                <w:rFonts w:cs="Arial"/>
                <w:vertAlign w:val="superscript"/>
              </w:rPr>
            </w:rPrChange>
          </w:rPr>
          <w:footnoteReference w:id="12"/>
        </w:r>
        <w:r w:rsidRPr="00674DCE">
          <w:rPr>
            <w:rFonts w:ascii="Arial" w:hAnsi="Arial" w:cs="Arial"/>
            <w:rPrChange w:id="295" w:author="Bonifaz Urquizu, Jeanette" w:date="2018-10-04T16:20:00Z">
              <w:rPr>
                <w:rFonts w:cs="Arial"/>
              </w:rPr>
            </w:rPrChange>
          </w:rPr>
          <w:t xml:space="preserve"> </w:t>
        </w:r>
        <w:r w:rsidRPr="00674DCE">
          <w:rPr>
            <w:rFonts w:ascii="Arial" w:hAnsi="Arial" w:cs="Arial"/>
            <w:rPrChange w:id="296" w:author="Bonifaz Urquizu, Jeanette" w:date="2018-10-04T16:20:00Z">
              <w:rPr>
                <w:rFonts w:ascii="Arial" w:hAnsi="Arial"/>
              </w:rPr>
            </w:rPrChange>
          </w:rPr>
          <w:t xml:space="preserve"> and established regional targets for RE penetration in energy systems.</w:t>
        </w:r>
        <w:r w:rsidRPr="00674DCE">
          <w:rPr>
            <w:rFonts w:ascii="Arial" w:hAnsi="Arial" w:cs="Arial"/>
            <w:vertAlign w:val="superscript"/>
            <w:rPrChange w:id="297" w:author="Bonifaz Urquizu, Jeanette" w:date="2018-10-04T16:20:00Z">
              <w:rPr>
                <w:rFonts w:cs="Arial"/>
                <w:vertAlign w:val="superscript"/>
              </w:rPr>
            </w:rPrChange>
          </w:rPr>
          <w:t xml:space="preserve"> </w:t>
        </w:r>
        <w:r w:rsidRPr="00674DCE">
          <w:rPr>
            <w:rFonts w:ascii="Arial" w:hAnsi="Arial" w:cs="Arial"/>
            <w:vertAlign w:val="superscript"/>
            <w:rPrChange w:id="298" w:author="Bonifaz Urquizu, Jeanette" w:date="2018-10-04T16:20:00Z">
              <w:rPr>
                <w:rFonts w:cs="Arial"/>
                <w:vertAlign w:val="superscript"/>
              </w:rPr>
            </w:rPrChange>
          </w:rPr>
          <w:footnoteReference w:id="13"/>
        </w:r>
        <w:r w:rsidRPr="00674DCE">
          <w:rPr>
            <w:rFonts w:ascii="Arial" w:hAnsi="Arial" w:cs="Arial"/>
            <w:rPrChange w:id="308" w:author="Bonifaz Urquizu, Jeanette" w:date="2018-10-04T16:20:00Z">
              <w:rPr>
                <w:rFonts w:cs="Arial"/>
              </w:rPr>
            </w:rPrChange>
          </w:rPr>
          <w:t xml:space="preserve"> </w:t>
        </w:r>
        <w:r w:rsidRPr="00674DCE">
          <w:rPr>
            <w:rFonts w:ascii="Arial" w:hAnsi="Arial" w:cs="Arial"/>
            <w:rPrChange w:id="309" w:author="Bonifaz Urquizu, Jeanette" w:date="2018-10-04T16:20:00Z">
              <w:rPr>
                <w:rFonts w:ascii="Arial" w:hAnsi="Arial"/>
              </w:rPr>
            </w:rPrChange>
          </w:rPr>
          <w:t>These targets were set as part of the broader IDB supported Caribbean Sustainable Energy Roadmap and Strategy (C-SERMS), which provides a strategic framework for the implementation of the SE dimensions of the CEP. Additionally, CC recently joined positions on climate change when the “Appel de Fort-de-France” was released on behalf of all Caribbean nations.</w:t>
        </w:r>
        <w:r w:rsidRPr="00674DCE">
          <w:rPr>
            <w:rFonts w:ascii="Arial" w:hAnsi="Arial" w:cs="Arial"/>
            <w:vertAlign w:val="superscript"/>
            <w:rPrChange w:id="310" w:author="Bonifaz Urquizu, Jeanette" w:date="2018-10-04T16:20:00Z">
              <w:rPr>
                <w:rFonts w:cs="Arial"/>
                <w:vertAlign w:val="superscript"/>
              </w:rPr>
            </w:rPrChange>
          </w:rPr>
          <w:t xml:space="preserve"> </w:t>
        </w:r>
        <w:r w:rsidRPr="00674DCE">
          <w:rPr>
            <w:rFonts w:ascii="Arial" w:hAnsi="Arial" w:cs="Arial"/>
            <w:vertAlign w:val="superscript"/>
            <w:rPrChange w:id="311" w:author="Bonifaz Urquizu, Jeanette" w:date="2018-10-04T16:20:00Z">
              <w:rPr>
                <w:rFonts w:cs="Arial"/>
                <w:vertAlign w:val="superscript"/>
              </w:rPr>
            </w:rPrChange>
          </w:rPr>
          <w:footnoteReference w:id="14"/>
        </w:r>
        <w:r w:rsidRPr="00674DCE">
          <w:rPr>
            <w:rFonts w:ascii="Arial" w:hAnsi="Arial" w:cs="Arial"/>
            <w:rPrChange w:id="326" w:author="Bonifaz Urquizu, Jeanette" w:date="2018-10-04T16:20:00Z">
              <w:rPr>
                <w:rFonts w:ascii="Arial" w:hAnsi="Arial"/>
              </w:rPr>
            </w:rPrChange>
          </w:rPr>
          <w:t xml:space="preserve"> Finally, CARICOM countries have submitted the respective Intended Nationally Determined Contributions (INDC) to the United Nations Framework Convention on Climate Change (UNFCCC) identifying future actions that the countries are willing to implement towards reducing Greenhouse Gas (GHG) emissions in various sectors, including energy and transport, and defining nationally agreed targets in terms of emission reduction.</w:t>
        </w:r>
      </w:ins>
    </w:p>
    <w:p w14:paraId="69553759" w14:textId="77777777" w:rsidR="00A1545B" w:rsidRPr="00674DCE" w:rsidRDefault="00A1545B">
      <w:pPr>
        <w:wordWrap/>
        <w:spacing w:before="240" w:after="240" w:line="360" w:lineRule="auto"/>
        <w:ind w:left="216" w:hanging="216"/>
        <w:rPr>
          <w:ins w:id="327" w:author="Correa Poseiro, Cecilia" w:date="2018-09-25T10:22:00Z"/>
          <w:rFonts w:ascii="Arial" w:hAnsi="Arial" w:cs="Arial"/>
          <w:rPrChange w:id="328" w:author="Bonifaz Urquizu, Jeanette" w:date="2018-10-04T16:20:00Z">
            <w:rPr>
              <w:ins w:id="329" w:author="Correa Poseiro, Cecilia" w:date="2018-09-25T10:22:00Z"/>
              <w:rFonts w:ascii="Arial" w:hAnsi="Arial"/>
            </w:rPr>
          </w:rPrChange>
        </w:rPr>
        <w:pPrChange w:id="330" w:author="Correa Poseiro, Cecilia" w:date="2018-09-25T10:27:00Z">
          <w:pPr>
            <w:spacing w:before="240" w:after="240"/>
          </w:pPr>
        </w:pPrChange>
      </w:pPr>
      <w:ins w:id="331" w:author="Correa Poseiro, Cecilia" w:date="2018-09-25T10:22:00Z">
        <w:r w:rsidRPr="00674DCE">
          <w:rPr>
            <w:rFonts w:ascii="Arial" w:eastAsia="Malgun Gothic" w:hAnsi="Arial" w:cs="Arial"/>
            <w:b/>
            <w:rPrChange w:id="332" w:author="Bonifaz Urquizu, Jeanette" w:date="2018-10-04T16:20:00Z">
              <w:rPr>
                <w:rFonts w:ascii="Arial" w:eastAsia="Malgun Gothic" w:hAnsi="Arial" w:cs="Arial"/>
                <w:b/>
              </w:rPr>
            </w:rPrChange>
          </w:rPr>
          <w:t>1.8</w:t>
        </w:r>
        <w:r w:rsidRPr="00674DCE">
          <w:rPr>
            <w:rFonts w:ascii="Arial" w:eastAsia="Malgun Gothic" w:hAnsi="Arial" w:cs="Arial"/>
            <w:b/>
            <w:rPrChange w:id="333" w:author="Bonifaz Urquizu, Jeanette" w:date="2018-10-04T16:20:00Z">
              <w:rPr>
                <w:rFonts w:ascii="Times New Roman" w:eastAsia="Malgun Gothic" w:hAnsi="Times New Roman" w:cs="Times New Roman"/>
                <w:b/>
              </w:rPr>
            </w:rPrChange>
          </w:rPr>
          <w:tab/>
        </w:r>
        <w:r w:rsidRPr="00674DCE">
          <w:rPr>
            <w:rFonts w:ascii="Arial" w:eastAsia="Malgun Gothic" w:hAnsi="Arial" w:cs="Arial"/>
            <w:b/>
            <w:rPrChange w:id="334" w:author="Bonifaz Urquizu, Jeanette" w:date="2018-10-04T16:20:00Z">
              <w:rPr>
                <w:rFonts w:ascii="Arial" w:eastAsia="Malgun Gothic" w:hAnsi="Arial" w:cs="Arial"/>
                <w:b/>
              </w:rPr>
            </w:rPrChange>
          </w:rPr>
          <w:t>Opportunity from global trend and advance in SE technologies</w:t>
        </w:r>
        <w:r w:rsidRPr="00674DCE">
          <w:rPr>
            <w:rFonts w:ascii="Arial" w:eastAsia="Malgun Gothic" w:hAnsi="Arial" w:cs="Arial"/>
            <w:b/>
            <w:rPrChange w:id="335" w:author="Bonifaz Urquizu, Jeanette" w:date="2018-10-04T16:20:00Z">
              <w:rPr>
                <w:rFonts w:ascii="Times New Roman" w:eastAsia="Malgun Gothic" w:hAnsi="Times New Roman" w:cs="Times New Roman"/>
                <w:b/>
              </w:rPr>
            </w:rPrChange>
          </w:rPr>
          <w:t xml:space="preserve">. </w:t>
        </w:r>
        <w:r w:rsidRPr="00674DCE">
          <w:rPr>
            <w:rFonts w:ascii="Arial" w:hAnsi="Arial" w:cs="Arial"/>
            <w:rPrChange w:id="336" w:author="Bonifaz Urquizu, Jeanette" w:date="2018-10-04T16:20:00Z">
              <w:rPr>
                <w:rFonts w:ascii="Arial" w:hAnsi="Arial"/>
              </w:rPr>
            </w:rPrChange>
          </w:rPr>
          <w:t>Technological changes and increase in competition in the SE sector in the recent years have lowered the costs of renewable energy (RE) technologies such as wind, solar photovoltaic (PV) panels and energy storage to the point that they are competitive with fossil fuels.</w:t>
        </w:r>
        <w:r w:rsidRPr="00674DCE">
          <w:rPr>
            <w:rFonts w:ascii="Arial" w:hAnsi="Arial" w:cs="Arial"/>
            <w:vertAlign w:val="superscript"/>
            <w:rPrChange w:id="337" w:author="Bonifaz Urquizu, Jeanette" w:date="2018-10-04T16:20:00Z">
              <w:rPr>
                <w:rFonts w:cs="Arial"/>
                <w:vertAlign w:val="superscript"/>
              </w:rPr>
            </w:rPrChange>
          </w:rPr>
          <w:t xml:space="preserve"> </w:t>
        </w:r>
        <w:r w:rsidRPr="00674DCE">
          <w:rPr>
            <w:rFonts w:ascii="Arial" w:hAnsi="Arial" w:cs="Arial"/>
            <w:vertAlign w:val="superscript"/>
            <w:rPrChange w:id="338" w:author="Bonifaz Urquizu, Jeanette" w:date="2018-10-04T16:20:00Z">
              <w:rPr>
                <w:rFonts w:cs="Arial"/>
                <w:vertAlign w:val="superscript"/>
              </w:rPr>
            </w:rPrChange>
          </w:rPr>
          <w:footnoteReference w:id="15"/>
        </w:r>
        <w:r w:rsidRPr="00674DCE">
          <w:rPr>
            <w:rFonts w:ascii="Arial" w:hAnsi="Arial" w:cs="Arial"/>
            <w:rPrChange w:id="352" w:author="Bonifaz Urquizu, Jeanette" w:date="2018-10-04T16:20:00Z">
              <w:rPr>
                <w:rFonts w:cs="Arial"/>
              </w:rPr>
            </w:rPrChange>
          </w:rPr>
          <w:t xml:space="preserve"> </w:t>
        </w:r>
        <w:r w:rsidRPr="00674DCE">
          <w:rPr>
            <w:rFonts w:ascii="Arial" w:hAnsi="Arial" w:cs="Arial"/>
            <w:rPrChange w:id="353" w:author="Bonifaz Urquizu, Jeanette" w:date="2018-10-04T16:20:00Z">
              <w:rPr>
                <w:rFonts w:ascii="Arial" w:hAnsi="Arial"/>
              </w:rPr>
            </w:rPrChange>
          </w:rPr>
          <w:t>These advances also include the merge of information technologies with electricity networks, resulting in Smart Grids and Buildings that optimize the resources management. NG technology advances now allow for Mini Liquified Natural Gas (LNG) plants with dedicated smaller LNG vessels. The CC can highly benefit from this trend, which will allow countries to reduce oil import bills. Th</w:t>
        </w:r>
        <w:r w:rsidRPr="00674DCE">
          <w:rPr>
            <w:rFonts w:ascii="Arial" w:hAnsi="Arial" w:cs="Arial"/>
            <w:rPrChange w:id="354" w:author="Bonifaz Urquizu, Jeanette" w:date="2018-10-04T16:20:00Z">
              <w:rPr/>
            </w:rPrChange>
          </w:rPr>
          <w:t>i</w:t>
        </w:r>
        <w:r w:rsidRPr="00674DCE">
          <w:rPr>
            <w:rFonts w:ascii="Arial" w:hAnsi="Arial" w:cs="Arial"/>
            <w:rPrChange w:id="355" w:author="Bonifaz Urquizu, Jeanette" w:date="2018-10-04T16:20:00Z">
              <w:rPr>
                <w:rFonts w:ascii="Arial" w:hAnsi="Arial"/>
              </w:rPr>
            </w:rPrChange>
          </w:rPr>
          <w:t xml:space="preserve">s progress could dramatically change the structure of the </w:t>
        </w:r>
        <w:r w:rsidRPr="00674DCE">
          <w:rPr>
            <w:rFonts w:ascii="Arial" w:hAnsi="Arial" w:cs="Arial"/>
            <w:rPrChange w:id="356" w:author="Bonifaz Urquizu, Jeanette" w:date="2018-10-04T16:20:00Z">
              <w:rPr>
                <w:rFonts w:ascii="Arial" w:hAnsi="Arial"/>
              </w:rPr>
            </w:rPrChange>
          </w:rPr>
          <w:lastRenderedPageBreak/>
          <w:t>energy sector in the region but will require large and long-term investments from both, the public and private sectors, and will present challenges on the operational, financial, regulatory and commercial areas. Therefore, the Caribbean region is encouraged to design and implement active and practical strategies to overcome the financial market and regulatory challenges. The countries should take advantage of the favorable global trends in SE technologies to boost the transition of its energy sector towards a sustainable path.</w:t>
        </w:r>
      </w:ins>
    </w:p>
    <w:p w14:paraId="0539440D" w14:textId="77777777" w:rsidR="00A1545B" w:rsidRPr="00674DCE" w:rsidRDefault="00A1545B">
      <w:pPr>
        <w:wordWrap/>
        <w:spacing w:before="240" w:after="240" w:line="360" w:lineRule="auto"/>
        <w:ind w:left="216" w:hanging="216"/>
        <w:rPr>
          <w:ins w:id="357" w:author="Correa Poseiro, Cecilia" w:date="2018-09-25T10:22:00Z"/>
          <w:rFonts w:ascii="Arial" w:hAnsi="Arial" w:cs="Arial"/>
          <w:rPrChange w:id="358" w:author="Bonifaz Urquizu, Jeanette" w:date="2018-10-04T16:20:00Z">
            <w:rPr>
              <w:ins w:id="359" w:author="Correa Poseiro, Cecilia" w:date="2018-09-25T10:22:00Z"/>
              <w:rFonts w:ascii="Arial" w:hAnsi="Arial"/>
            </w:rPr>
          </w:rPrChange>
        </w:rPr>
        <w:pPrChange w:id="360" w:author="Correa Poseiro, Cecilia" w:date="2018-09-25T10:27:00Z">
          <w:pPr>
            <w:spacing w:before="240" w:after="240"/>
          </w:pPr>
        </w:pPrChange>
      </w:pPr>
      <w:ins w:id="361" w:author="Correa Poseiro, Cecilia" w:date="2018-09-25T10:22:00Z">
        <w:r w:rsidRPr="00674DCE">
          <w:rPr>
            <w:rFonts w:ascii="Arial" w:eastAsia="Malgun Gothic" w:hAnsi="Arial" w:cs="Arial"/>
            <w:b/>
            <w:rPrChange w:id="362" w:author="Bonifaz Urquizu, Jeanette" w:date="2018-10-04T16:20:00Z">
              <w:rPr>
                <w:rFonts w:ascii="Arial" w:eastAsia="Malgun Gothic" w:hAnsi="Arial" w:cs="Arial"/>
                <w:b/>
              </w:rPr>
            </w:rPrChange>
          </w:rPr>
          <w:t>1.9</w:t>
        </w:r>
        <w:r w:rsidRPr="00674DCE">
          <w:rPr>
            <w:rFonts w:ascii="Arial" w:eastAsia="Malgun Gothic" w:hAnsi="Arial" w:cs="Arial"/>
            <w:b/>
            <w:rPrChange w:id="363" w:author="Bonifaz Urquizu, Jeanette" w:date="2018-10-04T16:20:00Z">
              <w:rPr>
                <w:rFonts w:ascii="Times New Roman" w:eastAsia="Malgun Gothic" w:hAnsi="Times New Roman" w:cs="Times New Roman"/>
                <w:b/>
              </w:rPr>
            </w:rPrChange>
          </w:rPr>
          <w:tab/>
        </w:r>
        <w:r w:rsidRPr="00674DCE">
          <w:rPr>
            <w:rFonts w:ascii="Arial" w:eastAsia="Malgun Gothic" w:hAnsi="Arial" w:cs="Arial"/>
            <w:b/>
            <w:rPrChange w:id="364" w:author="Bonifaz Urquizu, Jeanette" w:date="2018-10-04T16:20:00Z">
              <w:rPr>
                <w:rFonts w:ascii="Arial" w:eastAsia="Malgun Gothic" w:hAnsi="Arial" w:cs="Arial"/>
                <w:b/>
              </w:rPr>
            </w:rPrChange>
          </w:rPr>
          <w:t>Collaboration between Private and Public sectors.</w:t>
        </w:r>
        <w:r w:rsidRPr="00674DCE">
          <w:rPr>
            <w:rFonts w:ascii="Arial" w:eastAsia="Malgun Gothic" w:hAnsi="Arial" w:cs="Arial"/>
            <w:b/>
            <w:rPrChange w:id="365" w:author="Bonifaz Urquizu, Jeanette" w:date="2018-10-04T16:20:00Z">
              <w:rPr>
                <w:rFonts w:ascii="Times New Roman" w:eastAsia="Malgun Gothic" w:hAnsi="Times New Roman" w:cs="Times New Roman"/>
                <w:b/>
              </w:rPr>
            </w:rPrChange>
          </w:rPr>
          <w:t xml:space="preserve"> </w:t>
        </w:r>
        <w:r w:rsidRPr="00674DCE">
          <w:rPr>
            <w:rFonts w:ascii="Arial" w:hAnsi="Arial" w:cs="Arial"/>
            <w:rPrChange w:id="366" w:author="Bonifaz Urquizu, Jeanette" w:date="2018-10-04T16:20:00Z">
              <w:rPr>
                <w:rFonts w:ascii="Arial" w:hAnsi="Arial"/>
              </w:rPr>
            </w:rPrChange>
          </w:rPr>
          <w:t>The development of EE and RE measures across the Caribbean gives the countries the opportunity to explore innovative finance and contractual schemes, including mechanisms for generating additional resources and mechanisms to catalyze private investments.</w:t>
        </w:r>
        <w:r w:rsidRPr="00674DCE">
          <w:rPr>
            <w:rFonts w:ascii="Arial" w:hAnsi="Arial" w:cs="Arial"/>
            <w:vertAlign w:val="superscript"/>
            <w:rPrChange w:id="367" w:author="Bonifaz Urquizu, Jeanette" w:date="2018-10-04T16:20:00Z">
              <w:rPr>
                <w:rFonts w:cs="Arial"/>
                <w:vertAlign w:val="superscript"/>
              </w:rPr>
            </w:rPrChange>
          </w:rPr>
          <w:t xml:space="preserve"> </w:t>
        </w:r>
        <w:r w:rsidRPr="00674DCE">
          <w:rPr>
            <w:rFonts w:ascii="Arial" w:hAnsi="Arial" w:cs="Arial"/>
            <w:vertAlign w:val="superscript"/>
            <w:rPrChange w:id="368" w:author="Bonifaz Urquizu, Jeanette" w:date="2018-10-04T16:20:00Z">
              <w:rPr>
                <w:rFonts w:cs="Arial"/>
                <w:vertAlign w:val="superscript"/>
              </w:rPr>
            </w:rPrChange>
          </w:rPr>
          <w:footnoteReference w:id="16"/>
        </w:r>
        <w:r w:rsidRPr="00674DCE">
          <w:rPr>
            <w:rFonts w:ascii="Arial" w:hAnsi="Arial" w:cs="Arial"/>
            <w:rPrChange w:id="377" w:author="Bonifaz Urquizu, Jeanette" w:date="2018-10-04T16:20:00Z">
              <w:rPr>
                <w:rFonts w:cs="Arial"/>
              </w:rPr>
            </w:rPrChange>
          </w:rPr>
          <w:t xml:space="preserve"> </w:t>
        </w:r>
        <w:r w:rsidRPr="00674DCE">
          <w:rPr>
            <w:rFonts w:ascii="Arial" w:hAnsi="Arial" w:cs="Arial"/>
            <w:rPrChange w:id="378" w:author="Bonifaz Urquizu, Jeanette" w:date="2018-10-04T16:20:00Z">
              <w:rPr>
                <w:rFonts w:ascii="Arial" w:hAnsi="Arial"/>
              </w:rPr>
            </w:rPrChange>
          </w:rPr>
          <w:t>This, at the same time, will enhance countries to explore new regulatory and fiscal frameworks to invigorate the SE market, by promoting collaboration between private and public sector, and promoting private sectors investment.</w:t>
        </w:r>
      </w:ins>
    </w:p>
    <w:p w14:paraId="00F45DB9" w14:textId="77777777" w:rsidR="00A1545B" w:rsidRPr="00674DCE" w:rsidRDefault="00A1545B">
      <w:pPr>
        <w:wordWrap/>
        <w:spacing w:before="240" w:after="240" w:line="360" w:lineRule="auto"/>
        <w:ind w:left="216" w:hanging="216"/>
        <w:rPr>
          <w:ins w:id="379" w:author="Correa Poseiro, Cecilia" w:date="2018-09-25T10:22:00Z"/>
          <w:rFonts w:ascii="Arial" w:eastAsia="Malgun Gothic" w:hAnsi="Arial" w:cs="Arial"/>
          <w:b/>
          <w:rPrChange w:id="380" w:author="Bonifaz Urquizu, Jeanette" w:date="2018-10-04T16:20:00Z">
            <w:rPr>
              <w:ins w:id="381" w:author="Correa Poseiro, Cecilia" w:date="2018-09-25T10:22:00Z"/>
              <w:rFonts w:ascii="Times New Roman" w:eastAsia="Malgun Gothic" w:hAnsi="Times New Roman" w:cs="Times New Roman"/>
              <w:b/>
            </w:rPr>
          </w:rPrChange>
        </w:rPr>
        <w:pPrChange w:id="382" w:author="Correa Poseiro, Cecilia" w:date="2018-09-25T10:27:00Z">
          <w:pPr>
            <w:spacing w:before="240" w:after="240"/>
          </w:pPr>
        </w:pPrChange>
      </w:pPr>
      <w:ins w:id="383" w:author="Correa Poseiro, Cecilia" w:date="2018-09-25T10:22:00Z">
        <w:r w:rsidRPr="00674DCE">
          <w:rPr>
            <w:rFonts w:ascii="Arial" w:eastAsia="Malgun Gothic" w:hAnsi="Arial" w:cs="Arial"/>
            <w:b/>
            <w:rPrChange w:id="384" w:author="Bonifaz Urquizu, Jeanette" w:date="2018-10-04T16:20:00Z">
              <w:rPr>
                <w:rFonts w:ascii="Arial" w:eastAsia="Malgun Gothic" w:hAnsi="Arial" w:cs="Arial"/>
                <w:b/>
              </w:rPr>
            </w:rPrChange>
          </w:rPr>
          <w:t>1.10</w:t>
        </w:r>
        <w:r w:rsidRPr="00674DCE">
          <w:rPr>
            <w:rFonts w:ascii="Arial" w:eastAsia="Malgun Gothic" w:hAnsi="Arial" w:cs="Arial"/>
            <w:b/>
            <w:rPrChange w:id="385" w:author="Bonifaz Urquizu, Jeanette" w:date="2018-10-04T16:20:00Z">
              <w:rPr>
                <w:rFonts w:ascii="Times New Roman" w:eastAsia="Malgun Gothic" w:hAnsi="Times New Roman" w:cs="Times New Roman"/>
                <w:b/>
              </w:rPr>
            </w:rPrChange>
          </w:rPr>
          <w:tab/>
        </w:r>
        <w:r w:rsidRPr="00674DCE">
          <w:rPr>
            <w:rFonts w:ascii="Arial" w:hAnsi="Arial" w:cs="Arial"/>
            <w:rPrChange w:id="386" w:author="Bonifaz Urquizu, Jeanette" w:date="2018-10-04T16:20:00Z">
              <w:rPr>
                <w:rFonts w:ascii="Arial" w:hAnsi="Arial"/>
              </w:rPr>
            </w:rPrChange>
          </w:rPr>
          <w:t>Investing in SE technologies will have a positive impact on GDP in the long-run. The International Monetary Fund estimates that an improvement of 15% and 30% in EE and RE would be accompanied by an increase in GDP in the long run of 2% and 1% respectively.</w:t>
        </w:r>
        <w:r w:rsidRPr="00674DCE">
          <w:rPr>
            <w:rFonts w:ascii="Arial" w:hAnsi="Arial" w:cs="Arial"/>
            <w:vertAlign w:val="superscript"/>
            <w:rPrChange w:id="387" w:author="Bonifaz Urquizu, Jeanette" w:date="2018-10-04T16:20:00Z">
              <w:rPr>
                <w:rFonts w:cs="Arial"/>
                <w:vertAlign w:val="superscript"/>
              </w:rPr>
            </w:rPrChange>
          </w:rPr>
          <w:t xml:space="preserve"> </w:t>
        </w:r>
        <w:r w:rsidRPr="00674DCE">
          <w:rPr>
            <w:rFonts w:ascii="Arial" w:hAnsi="Arial" w:cs="Arial"/>
            <w:vertAlign w:val="superscript"/>
            <w:rPrChange w:id="388" w:author="Bonifaz Urquizu, Jeanette" w:date="2018-10-04T16:20:00Z">
              <w:rPr>
                <w:rFonts w:cs="Arial"/>
                <w:vertAlign w:val="superscript"/>
              </w:rPr>
            </w:rPrChange>
          </w:rPr>
          <w:footnoteReference w:id="17"/>
        </w:r>
        <w:r w:rsidRPr="00674DCE">
          <w:rPr>
            <w:rFonts w:ascii="Arial" w:hAnsi="Arial" w:cs="Arial"/>
            <w:rPrChange w:id="402" w:author="Bonifaz Urquizu, Jeanette" w:date="2018-10-04T16:20:00Z">
              <w:rPr>
                <w:rFonts w:cs="Arial"/>
              </w:rPr>
            </w:rPrChange>
          </w:rPr>
          <w:t xml:space="preserve"> </w:t>
        </w:r>
        <w:r w:rsidRPr="00674DCE">
          <w:rPr>
            <w:rFonts w:ascii="Arial" w:hAnsi="Arial" w:cs="Arial"/>
            <w:rPrChange w:id="403" w:author="Bonifaz Urquizu, Jeanette" w:date="2018-10-04T16:20:00Z">
              <w:rPr>
                <w:rFonts w:ascii="Arial" w:hAnsi="Arial"/>
              </w:rPr>
            </w:rPrChange>
          </w:rPr>
          <w:t>CARICOM member states have set ambitious targets and adopted a strategy for transitioning to RE and adopting EE (¶2.7) that includes not only investments in EE and diversification of the energy mix but also policy reforms and the development of regulatory frameworks. High indebtedness and low economic growth rates in CC significantly curtail fiscal space. These also affect the capacity of governments to undertake large investments in SE and establish the necessary policies and regulatory framework for their implementation. Underinvestment in RE perpetuates dependence on imported fossil fuels and tightens the effect on the fiscal space. The IDB Group can play a significant role by leveraging donor resources and promoting a holistic approach to reform the energy sector, by providing knowledge and encouraging Public-Private Partnerships (PPPs) to leverage private sector investment in SE projects. The governments in the region are turning to PPPs to develop and maintain infrastructure that support national economic growth and deliver basic services to their citizens.</w:t>
        </w:r>
      </w:ins>
    </w:p>
    <w:p w14:paraId="39BC421F" w14:textId="77777777" w:rsidR="00A1545B" w:rsidRPr="00674DCE" w:rsidRDefault="00A1545B">
      <w:pPr>
        <w:wordWrap/>
        <w:spacing w:before="240" w:after="240" w:line="360" w:lineRule="auto"/>
        <w:ind w:left="216" w:hanging="216"/>
        <w:rPr>
          <w:ins w:id="404" w:author="Correa Poseiro, Cecilia" w:date="2018-09-25T10:22:00Z"/>
          <w:rFonts w:ascii="Arial" w:hAnsi="Arial" w:cs="Arial"/>
          <w:rPrChange w:id="405" w:author="Bonifaz Urquizu, Jeanette" w:date="2018-10-04T16:20:00Z">
            <w:rPr>
              <w:ins w:id="406" w:author="Correa Poseiro, Cecilia" w:date="2018-09-25T10:22:00Z"/>
              <w:rFonts w:ascii="Arial" w:hAnsi="Arial"/>
            </w:rPr>
          </w:rPrChange>
        </w:rPr>
        <w:pPrChange w:id="407" w:author="Correa Poseiro, Cecilia" w:date="2018-09-25T10:27:00Z">
          <w:pPr>
            <w:spacing w:before="240" w:after="240"/>
          </w:pPr>
        </w:pPrChange>
      </w:pPr>
      <w:ins w:id="408" w:author="Correa Poseiro, Cecilia" w:date="2018-09-25T10:22:00Z">
        <w:r w:rsidRPr="00674DCE">
          <w:rPr>
            <w:rFonts w:ascii="Arial" w:eastAsia="Malgun Gothic" w:hAnsi="Arial" w:cs="Arial"/>
            <w:b/>
            <w:rPrChange w:id="409" w:author="Bonifaz Urquizu, Jeanette" w:date="2018-10-04T16:20:00Z">
              <w:rPr>
                <w:rFonts w:ascii="Arial" w:eastAsia="Malgun Gothic" w:hAnsi="Arial" w:cs="Arial"/>
                <w:b/>
              </w:rPr>
            </w:rPrChange>
          </w:rPr>
          <w:t>1.11</w:t>
        </w:r>
        <w:r w:rsidRPr="00674DCE">
          <w:rPr>
            <w:rFonts w:ascii="Arial" w:eastAsia="Malgun Gothic" w:hAnsi="Arial" w:cs="Arial"/>
            <w:b/>
            <w:rPrChange w:id="410" w:author="Bonifaz Urquizu, Jeanette" w:date="2018-10-04T16:20:00Z">
              <w:rPr>
                <w:rFonts w:ascii="Times New Roman" w:eastAsia="Malgun Gothic" w:hAnsi="Times New Roman" w:cs="Times New Roman"/>
                <w:b/>
              </w:rPr>
            </w:rPrChange>
          </w:rPr>
          <w:tab/>
        </w:r>
        <w:r w:rsidRPr="00674DCE">
          <w:rPr>
            <w:rFonts w:ascii="Arial" w:eastAsia="Malgun Gothic" w:hAnsi="Arial" w:cs="Arial"/>
            <w:b/>
            <w:rPrChange w:id="411" w:author="Bonifaz Urquizu, Jeanette" w:date="2018-10-04T16:20:00Z">
              <w:rPr>
                <w:rFonts w:ascii="Arial" w:eastAsia="Malgun Gothic" w:hAnsi="Arial" w:cs="Arial"/>
                <w:b/>
              </w:rPr>
            </w:rPrChange>
          </w:rPr>
          <w:t>Climate resilience.</w:t>
        </w:r>
        <w:r w:rsidRPr="00674DCE">
          <w:rPr>
            <w:rFonts w:ascii="Arial" w:eastAsia="Malgun Gothic" w:hAnsi="Arial" w:cs="Arial"/>
            <w:b/>
            <w:rPrChange w:id="412" w:author="Bonifaz Urquizu, Jeanette" w:date="2018-10-04T16:20:00Z">
              <w:rPr>
                <w:rFonts w:ascii="Times New Roman" w:eastAsia="Malgun Gothic" w:hAnsi="Times New Roman" w:cs="Times New Roman"/>
                <w:b/>
              </w:rPr>
            </w:rPrChange>
          </w:rPr>
          <w:t xml:space="preserve"> </w:t>
        </w:r>
        <w:r w:rsidRPr="00674DCE">
          <w:rPr>
            <w:rFonts w:ascii="Arial" w:hAnsi="Arial" w:cs="Arial"/>
            <w:rPrChange w:id="413" w:author="Bonifaz Urquizu, Jeanette" w:date="2018-10-04T16:20:00Z">
              <w:rPr>
                <w:rFonts w:ascii="Arial" w:hAnsi="Arial"/>
              </w:rPr>
            </w:rPrChange>
          </w:rPr>
          <w:t>The Caribbean islands are highly exposed and vulnerable to extreme weather events which are expected to increase in frequency and intensity, due to climate change.</w:t>
        </w:r>
        <w:r w:rsidRPr="00674DCE">
          <w:rPr>
            <w:rFonts w:ascii="Arial" w:eastAsia="Malgun Gothic" w:hAnsi="Arial" w:cs="Arial"/>
            <w:vertAlign w:val="superscript"/>
            <w:rPrChange w:id="414" w:author="Bonifaz Urquizu, Jeanette" w:date="2018-10-04T16:20:00Z">
              <w:rPr>
                <w:rFonts w:eastAsia="Malgun Gothic" w:cs="Arial"/>
                <w:vertAlign w:val="superscript"/>
              </w:rPr>
            </w:rPrChange>
          </w:rPr>
          <w:t xml:space="preserve"> </w:t>
        </w:r>
        <w:r w:rsidRPr="00674DCE">
          <w:rPr>
            <w:rFonts w:ascii="Arial" w:eastAsia="Malgun Gothic" w:hAnsi="Arial" w:cs="Arial"/>
            <w:vertAlign w:val="superscript"/>
            <w:rPrChange w:id="415" w:author="Bonifaz Urquizu, Jeanette" w:date="2018-10-04T16:20:00Z">
              <w:rPr>
                <w:rFonts w:eastAsia="Malgun Gothic" w:cs="Arial"/>
                <w:vertAlign w:val="superscript"/>
              </w:rPr>
            </w:rPrChange>
          </w:rPr>
          <w:footnoteReference w:id="18"/>
        </w:r>
        <w:r w:rsidRPr="00674DCE">
          <w:rPr>
            <w:rFonts w:ascii="Arial" w:eastAsia="Malgun Gothic" w:hAnsi="Arial" w:cs="Arial"/>
            <w:rPrChange w:id="429" w:author="Bonifaz Urquizu, Jeanette" w:date="2018-10-04T16:20:00Z">
              <w:rPr>
                <w:rFonts w:eastAsia="Malgun Gothic" w:cs="Arial"/>
              </w:rPr>
            </w:rPrChange>
          </w:rPr>
          <w:t xml:space="preserve"> </w:t>
        </w:r>
        <w:r w:rsidRPr="00674DCE">
          <w:rPr>
            <w:rFonts w:ascii="Arial" w:hAnsi="Arial" w:cs="Arial"/>
            <w:rPrChange w:id="430" w:author="Bonifaz Urquizu, Jeanette" w:date="2018-10-04T16:20:00Z">
              <w:rPr>
                <w:rFonts w:ascii="Arial" w:hAnsi="Arial"/>
              </w:rPr>
            </w:rPrChange>
          </w:rPr>
          <w:t xml:space="preserve">Strong storms and hurricanes cause severe damages to infrastructure assets, affecting energy </w:t>
        </w:r>
        <w:r w:rsidRPr="00674DCE">
          <w:rPr>
            <w:rFonts w:ascii="Arial" w:hAnsi="Arial" w:cs="Arial"/>
            <w:rPrChange w:id="431" w:author="Bonifaz Urquizu, Jeanette" w:date="2018-10-04T16:20:00Z">
              <w:rPr>
                <w:rFonts w:ascii="Arial" w:hAnsi="Arial"/>
              </w:rPr>
            </w:rPrChange>
          </w:rPr>
          <w:lastRenderedPageBreak/>
          <w:t>services and resulting in substantial financial losses and impact on CC economies. The probability of hurricane is high, above 10% per year, for most of the countries, with Jamaica and Bahamas having the highest probability of hurricane striking in any given year.</w:t>
        </w:r>
        <w:r w:rsidRPr="00674DCE">
          <w:rPr>
            <w:rFonts w:ascii="Arial" w:eastAsia="Malgun Gothic" w:hAnsi="Arial" w:cs="Arial"/>
            <w:rPrChange w:id="432" w:author="Bonifaz Urquizu, Jeanette" w:date="2018-10-04T16:20:00Z">
              <w:rPr>
                <w:rFonts w:eastAsia="Malgun Gothic" w:cs="Arial"/>
              </w:rPr>
            </w:rPrChange>
          </w:rPr>
          <w:t xml:space="preserve"> </w:t>
        </w:r>
        <w:r w:rsidRPr="00674DCE">
          <w:rPr>
            <w:rStyle w:val="FootnoteReference"/>
            <w:rFonts w:ascii="Arial" w:eastAsia="Malgun Gothic" w:hAnsi="Arial" w:cs="Arial"/>
            <w:rPrChange w:id="433" w:author="Bonifaz Urquizu, Jeanette" w:date="2018-10-04T16:20:00Z">
              <w:rPr>
                <w:rStyle w:val="FootnoteReference"/>
                <w:rFonts w:eastAsia="Malgun Gothic" w:cs="Arial"/>
              </w:rPr>
            </w:rPrChange>
          </w:rPr>
          <w:footnoteReference w:id="19"/>
        </w:r>
        <w:r w:rsidRPr="00674DCE">
          <w:rPr>
            <w:rFonts w:ascii="Arial" w:eastAsia="Malgun Gothic" w:hAnsi="Arial" w:cs="Arial"/>
            <w:rPrChange w:id="447" w:author="Bonifaz Urquizu, Jeanette" w:date="2018-10-04T16:20:00Z">
              <w:rPr>
                <w:rFonts w:eastAsia="Malgun Gothic" w:cs="Arial"/>
              </w:rPr>
            </w:rPrChange>
          </w:rPr>
          <w:t xml:space="preserve"> </w:t>
        </w:r>
        <w:r w:rsidRPr="00674DCE">
          <w:rPr>
            <w:rFonts w:ascii="Arial" w:hAnsi="Arial" w:cs="Arial"/>
            <w:rPrChange w:id="448" w:author="Bonifaz Urquizu, Jeanette" w:date="2018-10-04T16:20:00Z">
              <w:rPr>
                <w:rFonts w:ascii="Arial" w:hAnsi="Arial"/>
              </w:rPr>
            </w:rPrChange>
          </w:rPr>
          <w:t>Therefore, the implementation of new SE technologies and infrastructure should be aligned with improving climate resilience in the Caribbean region.</w:t>
        </w:r>
      </w:ins>
    </w:p>
    <w:p w14:paraId="064176C8" w14:textId="77777777" w:rsidR="00A1545B" w:rsidRPr="00674DCE" w:rsidRDefault="00A1545B">
      <w:pPr>
        <w:wordWrap/>
        <w:spacing w:line="360" w:lineRule="auto"/>
        <w:ind w:left="216" w:hanging="216"/>
        <w:rPr>
          <w:ins w:id="449" w:author="Correa Poseiro, Cecilia" w:date="2018-09-25T10:22:00Z"/>
          <w:rFonts w:ascii="Arial" w:hAnsi="Arial" w:cs="Arial"/>
          <w:sz w:val="22"/>
          <w:rPrChange w:id="450" w:author="Bonifaz Urquizu, Jeanette" w:date="2018-10-04T16:20:00Z">
            <w:rPr>
              <w:ins w:id="451" w:author="Correa Poseiro, Cecilia" w:date="2018-09-25T10:22:00Z"/>
            </w:rPr>
          </w:rPrChange>
        </w:rPr>
        <w:pPrChange w:id="452" w:author="Correa Poseiro, Cecilia" w:date="2018-09-25T10:27:00Z">
          <w:pPr/>
        </w:pPrChange>
      </w:pPr>
      <w:ins w:id="453" w:author="Correa Poseiro, Cecilia" w:date="2018-09-25T10:22:00Z">
        <w:r w:rsidRPr="00674DCE">
          <w:rPr>
            <w:rFonts w:ascii="Arial" w:eastAsia="Malgun Gothic" w:hAnsi="Arial" w:cs="Arial"/>
            <w:b/>
            <w:sz w:val="22"/>
            <w:rPrChange w:id="454" w:author="Bonifaz Urquizu, Jeanette" w:date="2018-10-04T16:20:00Z">
              <w:rPr>
                <w:rFonts w:eastAsia="Malgun Gothic" w:cs="Arial"/>
                <w:b/>
              </w:rPr>
            </w:rPrChange>
          </w:rPr>
          <w:t>1.12</w:t>
        </w:r>
        <w:r w:rsidRPr="00674DCE">
          <w:rPr>
            <w:rFonts w:ascii="Arial" w:hAnsi="Arial" w:cs="Arial"/>
            <w:sz w:val="22"/>
            <w:rPrChange w:id="455" w:author="Bonifaz Urquizu, Jeanette" w:date="2018-10-04T16:20:00Z">
              <w:rPr/>
            </w:rPrChange>
          </w:rPr>
          <w:tab/>
        </w:r>
        <w:r w:rsidRPr="00674DCE">
          <w:rPr>
            <w:rFonts w:ascii="Arial" w:hAnsi="Arial" w:cs="Arial"/>
            <w:b/>
            <w:sz w:val="22"/>
            <w:rPrChange w:id="456" w:author="Bonifaz Urquizu, Jeanette" w:date="2018-10-04T16:20:00Z">
              <w:rPr>
                <w:rFonts w:ascii="Arial" w:hAnsi="Arial" w:cs="Arial"/>
                <w:b/>
              </w:rPr>
            </w:rPrChange>
          </w:rPr>
          <w:t>The general objective of this Technical Cooperation (TC) - Support for Sustainable Energy and Resilient Projects in the Caribbean (SERP)</w:t>
        </w:r>
        <w:r w:rsidRPr="00674DCE">
          <w:rPr>
            <w:rFonts w:ascii="Arial" w:hAnsi="Arial" w:cs="Arial"/>
            <w:sz w:val="22"/>
            <w:rPrChange w:id="457" w:author="Bonifaz Urquizu, Jeanette" w:date="2018-10-04T16:20:00Z">
              <w:rPr>
                <w:rFonts w:ascii="Arial" w:hAnsi="Arial" w:cs="Arial"/>
              </w:rPr>
            </w:rPrChange>
          </w:rPr>
          <w:t xml:space="preserve"> </w:t>
        </w:r>
        <w:r w:rsidRPr="00674DCE">
          <w:rPr>
            <w:rFonts w:ascii="Arial" w:hAnsi="Arial" w:cs="Arial"/>
            <w:sz w:val="22"/>
            <w:rPrChange w:id="458" w:author="Bonifaz Urquizu, Jeanette" w:date="2018-10-04T16:20:00Z">
              <w:rPr/>
            </w:rPrChange>
          </w:rPr>
          <w:t>- is to help the CC reduce their dependency on fossil fuels, diversify their energy matrices and increase resiliency in the energy sector by accelerating the implementation of SE technologies. The TC will have the following specific objectives: (</w:t>
        </w:r>
        <w:proofErr w:type="spellStart"/>
        <w:r w:rsidRPr="00674DCE">
          <w:rPr>
            <w:rFonts w:ascii="Arial" w:hAnsi="Arial" w:cs="Arial"/>
            <w:sz w:val="22"/>
            <w:rPrChange w:id="459" w:author="Bonifaz Urquizu, Jeanette" w:date="2018-10-04T16:20:00Z">
              <w:rPr/>
            </w:rPrChange>
          </w:rPr>
          <w:t>i</w:t>
        </w:r>
        <w:proofErr w:type="spellEnd"/>
        <w:r w:rsidRPr="00674DCE">
          <w:rPr>
            <w:rFonts w:ascii="Arial" w:hAnsi="Arial" w:cs="Arial"/>
            <w:sz w:val="22"/>
            <w:rPrChange w:id="460" w:author="Bonifaz Urquizu, Jeanette" w:date="2018-10-04T16:20:00Z">
              <w:rPr/>
            </w:rPrChange>
          </w:rPr>
          <w:t>) study convergence of SE innovations and technological advances that could boost SE deployment; (ii) examine the feasibility for deployment of resilient SE technologies (¶2.8); (iii) identify and design resilient SE pilot projects; and (iv) draft recommendations for policy reform and regulatory work to enable development of SE projects using PPPs.</w:t>
        </w:r>
      </w:ins>
    </w:p>
    <w:p w14:paraId="193BCDE5" w14:textId="6DB674B4" w:rsidR="00A1545B" w:rsidRPr="00674DCE" w:rsidDel="00674DCE" w:rsidRDefault="00A1545B">
      <w:pPr>
        <w:wordWrap/>
        <w:spacing w:after="120" w:line="360" w:lineRule="auto"/>
        <w:rPr>
          <w:ins w:id="461" w:author="Correa Poseiro, Cecilia" w:date="2018-09-25T10:22:00Z"/>
          <w:del w:id="462" w:author="Bonifaz Urquizu, Jeanette" w:date="2018-10-04T16:18:00Z"/>
          <w:rFonts w:ascii="Arial" w:hAnsi="Arial" w:cs="Arial"/>
          <w:b/>
          <w:bCs/>
          <w:kern w:val="0"/>
          <w:rPrChange w:id="463" w:author="Bonifaz Urquizu, Jeanette" w:date="2018-10-04T16:20:00Z">
            <w:rPr>
              <w:ins w:id="464" w:author="Correa Poseiro, Cecilia" w:date="2018-09-25T10:22:00Z"/>
              <w:del w:id="465" w:author="Bonifaz Urquizu, Jeanette" w:date="2018-10-04T16:18:00Z"/>
              <w:rFonts w:cs="Arial"/>
              <w:b/>
              <w:bCs/>
              <w:kern w:val="0"/>
            </w:rPr>
          </w:rPrChange>
        </w:rPr>
        <w:pPrChange w:id="466" w:author="Correa Poseiro, Cecilia" w:date="2018-09-25T10:27:00Z">
          <w:pPr>
            <w:spacing w:after="120" w:line="360" w:lineRule="auto"/>
          </w:pPr>
        </w:pPrChange>
      </w:pPr>
      <w:ins w:id="467" w:author="Correa Poseiro, Cecilia" w:date="2018-09-25T10:22:00Z">
        <w:del w:id="468" w:author="Bonifaz Urquizu, Jeanette" w:date="2018-10-04T16:18:00Z">
          <w:r w:rsidRPr="00674DCE" w:rsidDel="00674DCE">
            <w:rPr>
              <w:rFonts w:ascii="Arial" w:hAnsi="Arial" w:cs="Arial"/>
              <w:b/>
              <w:bCs/>
              <w:kern w:val="0"/>
              <w:rPrChange w:id="469" w:author="Bonifaz Urquizu, Jeanette" w:date="2018-10-04T16:20:00Z">
                <w:rPr>
                  <w:rFonts w:cs="Arial"/>
                  <w:b/>
                  <w:bCs/>
                  <w:kern w:val="0"/>
                </w:rPr>
              </w:rPrChange>
            </w:rPr>
            <w:delText xml:space="preserve"> II. CONSULTANCY’S OBJECTIVE</w:delText>
          </w:r>
        </w:del>
      </w:ins>
    </w:p>
    <w:p w14:paraId="5EE37D82" w14:textId="1B7031F6" w:rsidR="00A1545B" w:rsidRPr="00674DCE" w:rsidDel="0023125D" w:rsidRDefault="00A1545B">
      <w:pPr>
        <w:widowControl/>
        <w:wordWrap/>
        <w:autoSpaceDE/>
        <w:autoSpaceDN/>
        <w:spacing w:before="120" w:line="360" w:lineRule="auto"/>
        <w:contextualSpacing/>
        <w:rPr>
          <w:ins w:id="470" w:author="Correa Poseiro, Cecilia" w:date="2018-09-25T10:22:00Z"/>
          <w:del w:id="471" w:author="Bonifaz Urquizu, Jeanette" w:date="2018-10-04T16:18:00Z"/>
          <w:rFonts w:ascii="Arial" w:hAnsi="Arial" w:cs="Arial"/>
          <w:rPrChange w:id="472" w:author="Bonifaz Urquizu, Jeanette" w:date="2018-10-04T16:20:00Z">
            <w:rPr>
              <w:ins w:id="473" w:author="Correa Poseiro, Cecilia" w:date="2018-09-25T10:22:00Z"/>
              <w:del w:id="474" w:author="Bonifaz Urquizu, Jeanette" w:date="2018-10-04T16:18:00Z"/>
              <w:rFonts w:ascii="Arial" w:hAnsi="Arial"/>
            </w:rPr>
          </w:rPrChange>
        </w:rPr>
      </w:pPr>
      <w:ins w:id="475" w:author="Correa Poseiro, Cecilia" w:date="2018-09-25T10:22:00Z">
        <w:del w:id="476" w:author="Bonifaz Urquizu, Jeanette" w:date="2018-10-04T16:18:00Z">
          <w:r w:rsidRPr="00674DCE" w:rsidDel="0023125D">
            <w:rPr>
              <w:rFonts w:ascii="Arial" w:eastAsia="Malgun Gothic" w:hAnsi="Arial" w:cs="Arial"/>
              <w:b/>
              <w:rPrChange w:id="477" w:author="Bonifaz Urquizu, Jeanette" w:date="2018-10-04T16:20:00Z">
                <w:rPr>
                  <w:rFonts w:ascii="Arial" w:eastAsia="Malgun Gothic" w:hAnsi="Arial" w:cs="Arial"/>
                  <w:b/>
                </w:rPr>
              </w:rPrChange>
            </w:rPr>
            <w:delText>2.1</w:delText>
          </w:r>
          <w:r w:rsidRPr="00674DCE" w:rsidDel="0023125D">
            <w:rPr>
              <w:rFonts w:ascii="Arial" w:hAnsi="Arial" w:cs="Arial"/>
              <w:kern w:val="0"/>
              <w:rPrChange w:id="478" w:author="Bonifaz Urquizu, Jeanette" w:date="2018-10-04T16:20:00Z">
                <w:rPr>
                  <w:rFonts w:ascii="Times New Roman" w:hAnsi="Times New Roman" w:cs="Times New Roman"/>
                  <w:kern w:val="0"/>
                </w:rPr>
              </w:rPrChange>
            </w:rPr>
            <w:delText xml:space="preserve"> </w:delText>
          </w:r>
          <w:r w:rsidRPr="00674DCE" w:rsidDel="0023125D">
            <w:rPr>
              <w:rFonts w:ascii="Arial" w:hAnsi="Arial" w:cs="Arial"/>
              <w:kern w:val="0"/>
              <w:rPrChange w:id="479" w:author="Bonifaz Urquizu, Jeanette" w:date="2018-10-04T16:20:00Z">
                <w:rPr>
                  <w:rFonts w:ascii="Times New Roman" w:hAnsi="Times New Roman" w:cs="Times New Roman"/>
                  <w:kern w:val="0"/>
                </w:rPr>
              </w:rPrChange>
            </w:rPr>
            <w:tab/>
          </w:r>
          <w:r w:rsidRPr="00674DCE" w:rsidDel="0023125D">
            <w:rPr>
              <w:rFonts w:ascii="Arial" w:hAnsi="Arial" w:cs="Arial"/>
              <w:rPrChange w:id="480" w:author="Bonifaz Urquizu, Jeanette" w:date="2018-10-04T16:20:00Z">
                <w:rPr>
                  <w:rFonts w:ascii="Arial" w:hAnsi="Arial"/>
                </w:rPr>
              </w:rPrChange>
            </w:rPr>
            <w:delText xml:space="preserve">The main objective of this consultancy is </w:delText>
          </w:r>
          <w:bookmarkStart w:id="481" w:name="_Hlk522708088"/>
          <w:r w:rsidRPr="00674DCE" w:rsidDel="0023125D">
            <w:rPr>
              <w:rFonts w:ascii="Arial" w:hAnsi="Arial" w:cs="Arial"/>
              <w:rPrChange w:id="482" w:author="Bonifaz Urquizu, Jeanette" w:date="2018-10-04T16:20:00Z">
                <w:rPr>
                  <w:rFonts w:ascii="Arial" w:hAnsi="Arial"/>
                </w:rPr>
              </w:rPrChange>
            </w:rPr>
            <w:delText xml:space="preserve">to assess the best applicable clean energy technologies and EE measures that could be introduced in the Caribbean Countries to reduce the fossil fuel dependence and increase the resilience of the systems. </w:delText>
          </w:r>
          <w:bookmarkEnd w:id="481"/>
          <w:r w:rsidRPr="00674DCE" w:rsidDel="0023125D">
            <w:rPr>
              <w:rFonts w:ascii="Arial" w:hAnsi="Arial" w:cs="Arial"/>
              <w:rPrChange w:id="483" w:author="Bonifaz Urquizu, Jeanette" w:date="2018-10-04T16:20:00Z">
                <w:rPr>
                  <w:rFonts w:ascii="Arial" w:hAnsi="Arial"/>
                </w:rPr>
              </w:rPrChange>
            </w:rPr>
            <w:delText xml:space="preserve">The consultant will provide a technical assessment in terms of the applicable design and needs to introduce these technologies.  </w:delText>
          </w:r>
        </w:del>
      </w:ins>
    </w:p>
    <w:p w14:paraId="35F241DC" w14:textId="00426444" w:rsidR="0095424E" w:rsidRPr="00674DCE" w:rsidDel="00C97B67" w:rsidRDefault="0095424E">
      <w:pPr>
        <w:wordWrap/>
        <w:spacing w:before="240" w:after="240" w:line="360" w:lineRule="auto"/>
        <w:rPr>
          <w:del w:id="484" w:author="Correa Poseiro, Cecilia" w:date="2018-09-25T10:17:00Z"/>
          <w:rFonts w:ascii="Arial" w:eastAsia="Malgun Gothic" w:hAnsi="Arial" w:cs="Arial"/>
          <w:sz w:val="22"/>
          <w:rPrChange w:id="485" w:author="Bonifaz Urquizu, Jeanette" w:date="2018-10-04T16:20:00Z">
            <w:rPr>
              <w:del w:id="486" w:author="Correa Poseiro, Cecilia" w:date="2018-09-25T10:17:00Z"/>
              <w:rFonts w:ascii="Times New Roman" w:eastAsia="Malgun Gothic" w:hAnsi="Times New Roman" w:cs="Times New Roman"/>
              <w:sz w:val="22"/>
            </w:rPr>
          </w:rPrChange>
        </w:rPr>
        <w:pPrChange w:id="487" w:author="Correa Poseiro, Cecilia" w:date="2018-09-25T10:27:00Z">
          <w:pPr>
            <w:spacing w:before="240" w:after="240"/>
          </w:pPr>
        </w:pPrChange>
      </w:pPr>
      <w:del w:id="488" w:author="Correa Poseiro, Cecilia" w:date="2018-09-25T10:17:00Z">
        <w:r w:rsidRPr="00674DCE" w:rsidDel="00C97B67">
          <w:rPr>
            <w:rFonts w:ascii="Arial" w:eastAsia="Malgun Gothic" w:hAnsi="Arial" w:cs="Arial"/>
            <w:b/>
            <w:sz w:val="22"/>
            <w:rPrChange w:id="489" w:author="Bonifaz Urquizu, Jeanette" w:date="2018-10-04T16:20:00Z">
              <w:rPr>
                <w:rFonts w:ascii="Times New Roman" w:eastAsia="Malgun Gothic" w:hAnsi="Times New Roman" w:cs="Times New Roman"/>
                <w:b/>
                <w:sz w:val="22"/>
              </w:rPr>
            </w:rPrChange>
          </w:rPr>
          <w:delText xml:space="preserve">1.1 </w:delText>
        </w:r>
        <w:r w:rsidRPr="00674DCE" w:rsidDel="00C97B67">
          <w:rPr>
            <w:rFonts w:ascii="Arial" w:hAnsi="Arial" w:cs="Arial"/>
            <w:b/>
            <w:sz w:val="22"/>
            <w:rPrChange w:id="490" w:author="Bonifaz Urquizu, Jeanette" w:date="2018-10-04T16:20:00Z">
              <w:rPr>
                <w:rFonts w:ascii="Times New Roman" w:hAnsi="Times New Roman" w:cs="Times New Roman"/>
                <w:b/>
                <w:sz w:val="22"/>
              </w:rPr>
            </w:rPrChange>
          </w:rPr>
          <w:delText>Opportunity of Energy Matrix Transition</w:delText>
        </w:r>
        <w:r w:rsidRPr="00674DCE" w:rsidDel="00C97B67">
          <w:rPr>
            <w:rFonts w:ascii="Arial" w:hAnsi="Arial" w:cs="Arial"/>
            <w:sz w:val="22"/>
            <w:rPrChange w:id="491" w:author="Bonifaz Urquizu, Jeanette" w:date="2018-10-04T16:20:00Z">
              <w:rPr>
                <w:rFonts w:ascii="Times New Roman" w:hAnsi="Times New Roman" w:cs="Times New Roman"/>
                <w:sz w:val="22"/>
              </w:rPr>
            </w:rPrChange>
          </w:rPr>
          <w:delText xml:space="preserve">. Per capita income in the Caribbean has been declining for the last four decades, it used to be three times higher than small countries in other parts of the world. There has been a trend of low growth that has made Caribbean countries fall behind. Weak economic growth in the US and Europe has a direct impact on the Caribbean tourist industry, and on the economy. Most of the Caribbean Countries (CC), </w:delText>
        </w:r>
        <w:r w:rsidRPr="00674DCE" w:rsidDel="00C97B67">
          <w:rPr>
            <w:rFonts w:ascii="Arial" w:hAnsi="Arial" w:cs="Arial"/>
            <w:sz w:val="22"/>
            <w:rPrChange w:id="492" w:author="Bonifaz Urquizu, Jeanette" w:date="2018-10-04T16:20:00Z">
              <w:rPr>
                <w:rFonts w:ascii="Arial" w:hAnsi="Arial" w:cs="Arial"/>
              </w:rPr>
            </w:rPrChange>
          </w:rPr>
          <w:delText>except for Trinidad and Tobago and Dominican Republic (who are Natural Gas (NG) consumers)</w:delText>
        </w:r>
        <w:r w:rsidRPr="00674DCE" w:rsidDel="00C97B67">
          <w:rPr>
            <w:rFonts w:ascii="Arial" w:hAnsi="Arial" w:cs="Arial"/>
            <w:sz w:val="22"/>
            <w:rPrChange w:id="493" w:author="Bonifaz Urquizu, Jeanette" w:date="2018-10-04T16:20:00Z">
              <w:rPr>
                <w:rFonts w:ascii="Times New Roman" w:hAnsi="Times New Roman" w:cs="Times New Roman"/>
                <w:sz w:val="22"/>
              </w:rPr>
            </w:rPrChange>
          </w:rPr>
          <w:delText xml:space="preserve"> depend heavily on imported liquid fossil fuels for power generation, some economies spend around 5% to 16% of Gross Domestic Product (GDP) on oil imports when oil prices were upwards of US$90 per barrel. Oil prices are susceptible to bouncing back to higher levels due to adjustments on the supply side, global demand recovery or geopolitical events both foreseeable or unexpected. The burden of high oil imports bills is destabilizing for government finances, reduces the competitiveness of the tourism sector, which is fundamental to the region, and drains household resources that could be used towards other important and much-</w:delText>
        </w:r>
        <w:r w:rsidRPr="00674DCE" w:rsidDel="00C97B67">
          <w:rPr>
            <w:rFonts w:ascii="Arial" w:hAnsi="Arial" w:cs="Arial"/>
            <w:sz w:val="22"/>
            <w:rPrChange w:id="494" w:author="Bonifaz Urquizu, Jeanette" w:date="2018-10-04T16:20:00Z">
              <w:rPr>
                <w:rFonts w:ascii="Times New Roman" w:hAnsi="Times New Roman" w:cs="Times New Roman"/>
                <w:sz w:val="22"/>
              </w:rPr>
            </w:rPrChange>
          </w:rPr>
          <w:lastRenderedPageBreak/>
          <w:delText xml:space="preserve">needed expenditure such as health and education. In some countries, the fuel surcharge represented 50% of electricity bills for residential and commercial customers. </w:delText>
        </w:r>
      </w:del>
    </w:p>
    <w:p w14:paraId="29D5694B" w14:textId="4F0A340B" w:rsidR="0095424E" w:rsidRPr="00674DCE" w:rsidDel="00C97B67" w:rsidRDefault="0095424E">
      <w:pPr>
        <w:wordWrap/>
        <w:spacing w:before="240" w:after="240" w:line="360" w:lineRule="auto"/>
        <w:rPr>
          <w:del w:id="495" w:author="Correa Poseiro, Cecilia" w:date="2018-09-25T10:17:00Z"/>
          <w:rFonts w:ascii="Arial" w:hAnsi="Arial" w:cs="Arial"/>
          <w:sz w:val="22"/>
          <w:rPrChange w:id="496" w:author="Bonifaz Urquizu, Jeanette" w:date="2018-10-04T16:20:00Z">
            <w:rPr>
              <w:del w:id="497" w:author="Correa Poseiro, Cecilia" w:date="2018-09-25T10:17:00Z"/>
              <w:rFonts w:ascii="Times New Roman" w:hAnsi="Times New Roman" w:cs="Times New Roman"/>
              <w:sz w:val="22"/>
            </w:rPr>
          </w:rPrChange>
        </w:rPr>
        <w:pPrChange w:id="498" w:author="Correa Poseiro, Cecilia" w:date="2018-09-25T10:27:00Z">
          <w:pPr>
            <w:spacing w:before="240" w:after="240"/>
          </w:pPr>
        </w:pPrChange>
      </w:pPr>
      <w:del w:id="499" w:author="Correa Poseiro, Cecilia" w:date="2018-09-25T10:17:00Z">
        <w:r w:rsidRPr="00674DCE" w:rsidDel="00C97B67">
          <w:rPr>
            <w:rFonts w:ascii="Arial" w:hAnsi="Arial" w:cs="Arial"/>
            <w:sz w:val="22"/>
            <w:rPrChange w:id="500" w:author="Bonifaz Urquizu, Jeanette" w:date="2018-10-04T16:20:00Z">
              <w:rPr>
                <w:rFonts w:ascii="Times New Roman" w:hAnsi="Times New Roman" w:cs="Times New Roman"/>
                <w:sz w:val="22"/>
              </w:rPr>
            </w:rPrChange>
          </w:rPr>
          <w:delText>High oil prices have a negative effect on the balance of trade, the government deficit, and the level of international reserves of CC. The CC must improve their productivity, and this is tied to the high costs of operating in the Caribbean, including the cost of electricity. Excepting Suriname and Trinidad and Tobago, Caribbean electricity prices rank among the highest in the world.. CC must balance fiscal accounts; which is best accomplished through stable and sustainable production.</w:delText>
        </w:r>
      </w:del>
    </w:p>
    <w:p w14:paraId="7B3529F3" w14:textId="5771A140" w:rsidR="0095424E" w:rsidRPr="00674DCE" w:rsidDel="00C97B67" w:rsidRDefault="0095424E">
      <w:pPr>
        <w:wordWrap/>
        <w:spacing w:before="240" w:after="240" w:line="360" w:lineRule="auto"/>
        <w:rPr>
          <w:del w:id="501" w:author="Correa Poseiro, Cecilia" w:date="2018-09-25T10:17:00Z"/>
          <w:rFonts w:ascii="Arial" w:hAnsi="Arial" w:cs="Arial"/>
          <w:sz w:val="22"/>
          <w:rPrChange w:id="502" w:author="Bonifaz Urquizu, Jeanette" w:date="2018-10-04T16:20:00Z">
            <w:rPr>
              <w:del w:id="503" w:author="Correa Poseiro, Cecilia" w:date="2018-09-25T10:17:00Z"/>
              <w:rFonts w:ascii="Times New Roman" w:hAnsi="Times New Roman" w:cs="Times New Roman"/>
              <w:sz w:val="22"/>
            </w:rPr>
          </w:rPrChange>
        </w:rPr>
        <w:pPrChange w:id="504" w:author="Correa Poseiro, Cecilia" w:date="2018-09-25T10:27:00Z">
          <w:pPr>
            <w:spacing w:before="240" w:after="240"/>
          </w:pPr>
        </w:pPrChange>
      </w:pPr>
      <w:del w:id="505" w:author="Correa Poseiro, Cecilia" w:date="2018-09-25T10:17:00Z">
        <w:r w:rsidRPr="00674DCE" w:rsidDel="00C97B67">
          <w:rPr>
            <w:rFonts w:ascii="Arial" w:eastAsia="Malgun Gothic" w:hAnsi="Arial" w:cs="Arial"/>
            <w:sz w:val="22"/>
            <w:rPrChange w:id="506" w:author="Bonifaz Urquizu, Jeanette" w:date="2018-10-04T16:20:00Z">
              <w:rPr>
                <w:rFonts w:ascii="Times New Roman" w:eastAsia="Malgun Gothic" w:hAnsi="Times New Roman" w:cs="Times New Roman"/>
                <w:sz w:val="22"/>
              </w:rPr>
            </w:rPrChange>
          </w:rPr>
          <w:delText>There is an opportunity for the CC to accelerate the shift away from liquid fossil fuels and closer to Energy Efficiency (EE), Renewable Energy (RE) and cleaner fuels as a transition to a sustainable energy matrix. An effort to make the region more resilient to sudden and hard to predict changes in the price of oil must utilize region’s potential for Sustainable Energy (SE) development, which for the purpose of this document refers to deployment of RE, EE, and Cleaner Transition Fuels (CF).</w:delText>
        </w:r>
      </w:del>
    </w:p>
    <w:p w14:paraId="419748F6" w14:textId="209418F6" w:rsidR="0095424E" w:rsidRPr="00674DCE" w:rsidDel="00C97B67" w:rsidRDefault="0095424E">
      <w:pPr>
        <w:widowControl/>
        <w:wordWrap/>
        <w:autoSpaceDE/>
        <w:autoSpaceDN/>
        <w:spacing w:before="240" w:after="240" w:line="360" w:lineRule="auto"/>
        <w:contextualSpacing/>
        <w:rPr>
          <w:del w:id="507" w:author="Correa Poseiro, Cecilia" w:date="2018-09-25T10:17:00Z"/>
          <w:rFonts w:ascii="Arial" w:eastAsia="Malgun Gothic" w:hAnsi="Arial" w:cs="Arial"/>
          <w:sz w:val="22"/>
          <w:rPrChange w:id="508" w:author="Bonifaz Urquizu, Jeanette" w:date="2018-10-04T16:20:00Z">
            <w:rPr>
              <w:del w:id="509" w:author="Correa Poseiro, Cecilia" w:date="2018-09-25T10:17:00Z"/>
              <w:rFonts w:ascii="Times New Roman" w:eastAsia="Malgun Gothic" w:hAnsi="Times New Roman" w:cs="Times New Roman"/>
              <w:sz w:val="22"/>
            </w:rPr>
          </w:rPrChange>
        </w:rPr>
        <w:pPrChange w:id="510" w:author="Correa Poseiro, Cecilia" w:date="2018-09-25T10:27:00Z">
          <w:pPr>
            <w:widowControl/>
            <w:wordWrap/>
            <w:autoSpaceDE/>
            <w:autoSpaceDN/>
            <w:spacing w:before="240" w:after="240"/>
            <w:contextualSpacing/>
          </w:pPr>
        </w:pPrChange>
      </w:pPr>
      <w:del w:id="511" w:author="Correa Poseiro, Cecilia" w:date="2018-09-25T10:17:00Z">
        <w:r w:rsidRPr="00674DCE" w:rsidDel="00C97B67">
          <w:rPr>
            <w:rFonts w:ascii="Arial" w:eastAsia="Malgun Gothic" w:hAnsi="Arial" w:cs="Arial"/>
            <w:b/>
            <w:sz w:val="22"/>
            <w:rPrChange w:id="512" w:author="Bonifaz Urquizu, Jeanette" w:date="2018-10-04T16:20:00Z">
              <w:rPr>
                <w:rFonts w:ascii="Times New Roman" w:eastAsia="Malgun Gothic" w:hAnsi="Times New Roman" w:cs="Times New Roman"/>
                <w:b/>
                <w:sz w:val="22"/>
              </w:rPr>
            </w:rPrChange>
          </w:rPr>
          <w:delText>1.2 RE potential in CC</w:delText>
        </w:r>
        <w:r w:rsidRPr="00674DCE" w:rsidDel="00C97B67">
          <w:rPr>
            <w:rFonts w:ascii="Arial" w:eastAsia="Malgun Gothic" w:hAnsi="Arial" w:cs="Arial"/>
            <w:sz w:val="22"/>
            <w:rPrChange w:id="513" w:author="Bonifaz Urquizu, Jeanette" w:date="2018-10-04T16:20:00Z">
              <w:rPr>
                <w:rFonts w:ascii="Times New Roman" w:eastAsia="Malgun Gothic" w:hAnsi="Times New Roman" w:cs="Times New Roman"/>
                <w:sz w:val="22"/>
              </w:rPr>
            </w:rPrChange>
          </w:rPr>
          <w:delText>. Currently, RE plays a relatively minor role in the region despite the significant potential that many of the CC have. Existing RE assessments demonstrate there is considerable potential for development and deployment of renewables in the CARICOM region including biomass, waste to energy, geothermal, hydropower, ocean energy, solar, and wind.</w:delText>
        </w:r>
        <w:r w:rsidRPr="00674DCE" w:rsidDel="00C97B67">
          <w:rPr>
            <w:rFonts w:ascii="Arial" w:hAnsi="Arial" w:cs="Arial"/>
            <w:sz w:val="22"/>
            <w:rPrChange w:id="514" w:author="Bonifaz Urquizu, Jeanette" w:date="2018-10-04T16:20:00Z">
              <w:rPr/>
            </w:rPrChange>
          </w:rPr>
          <w:footnoteReference w:id="20"/>
        </w:r>
        <w:r w:rsidRPr="00674DCE" w:rsidDel="00C97B67">
          <w:rPr>
            <w:rFonts w:ascii="Arial" w:eastAsia="Malgun Gothic" w:hAnsi="Arial" w:cs="Arial"/>
            <w:sz w:val="22"/>
            <w:rPrChange w:id="523" w:author="Bonifaz Urquizu, Jeanette" w:date="2018-10-04T16:20:00Z">
              <w:rPr>
                <w:rFonts w:ascii="Times New Roman" w:eastAsia="Malgun Gothic" w:hAnsi="Times New Roman" w:cs="Times New Roman"/>
                <w:sz w:val="22"/>
              </w:rPr>
            </w:rPrChange>
          </w:rPr>
          <w:delText xml:space="preserve">  Completing original resource assessments where gaps are identified and performing additional, more detailed, resource assessments in CC can facilitate greater RE deployment in the region.</w:delText>
        </w:r>
      </w:del>
    </w:p>
    <w:p w14:paraId="63D6DE9B" w14:textId="6C8E63D1" w:rsidR="0095424E" w:rsidRPr="00674DCE" w:rsidDel="00C97B67" w:rsidRDefault="0095424E">
      <w:pPr>
        <w:pStyle w:val="ListParagraph"/>
        <w:wordWrap/>
        <w:spacing w:before="240" w:after="240" w:line="360" w:lineRule="auto"/>
        <w:rPr>
          <w:del w:id="524" w:author="Correa Poseiro, Cecilia" w:date="2018-09-25T10:17:00Z"/>
          <w:rFonts w:ascii="Arial" w:eastAsia="Malgun Gothic" w:hAnsi="Arial" w:cs="Arial"/>
          <w:sz w:val="22"/>
          <w:rPrChange w:id="525" w:author="Bonifaz Urquizu, Jeanette" w:date="2018-10-04T16:20:00Z">
            <w:rPr>
              <w:del w:id="526" w:author="Correa Poseiro, Cecilia" w:date="2018-09-25T10:17:00Z"/>
              <w:rFonts w:ascii="Times New Roman" w:eastAsia="Malgun Gothic" w:hAnsi="Times New Roman" w:cs="Times New Roman"/>
              <w:sz w:val="22"/>
            </w:rPr>
          </w:rPrChange>
        </w:rPr>
        <w:pPrChange w:id="527" w:author="Correa Poseiro, Cecilia" w:date="2018-09-25T10:27:00Z">
          <w:pPr>
            <w:pStyle w:val="ListParagraph"/>
            <w:spacing w:before="240" w:after="240"/>
          </w:pPr>
        </w:pPrChange>
      </w:pPr>
    </w:p>
    <w:p w14:paraId="4526C6F6" w14:textId="3B37CB04" w:rsidR="0095424E" w:rsidRPr="00674DCE" w:rsidDel="00C97B67" w:rsidRDefault="0095424E">
      <w:pPr>
        <w:widowControl/>
        <w:wordWrap/>
        <w:autoSpaceDE/>
        <w:autoSpaceDN/>
        <w:spacing w:before="240" w:after="240" w:line="360" w:lineRule="auto"/>
        <w:contextualSpacing/>
        <w:rPr>
          <w:del w:id="528" w:author="Correa Poseiro, Cecilia" w:date="2018-09-25T10:17:00Z"/>
          <w:rFonts w:ascii="Arial" w:eastAsia="Malgun Gothic" w:hAnsi="Arial" w:cs="Arial"/>
          <w:sz w:val="22"/>
          <w:rPrChange w:id="529" w:author="Bonifaz Urquizu, Jeanette" w:date="2018-10-04T16:20:00Z">
            <w:rPr>
              <w:del w:id="530" w:author="Correa Poseiro, Cecilia" w:date="2018-09-25T10:17:00Z"/>
              <w:rFonts w:ascii="Times New Roman" w:eastAsia="Malgun Gothic" w:hAnsi="Times New Roman" w:cs="Times New Roman"/>
              <w:sz w:val="22"/>
            </w:rPr>
          </w:rPrChange>
        </w:rPr>
        <w:pPrChange w:id="531" w:author="Correa Poseiro, Cecilia" w:date="2018-09-25T10:27:00Z">
          <w:pPr>
            <w:widowControl/>
            <w:wordWrap/>
            <w:autoSpaceDE/>
            <w:autoSpaceDN/>
            <w:spacing w:before="240" w:after="240"/>
            <w:contextualSpacing/>
          </w:pPr>
        </w:pPrChange>
      </w:pPr>
      <w:del w:id="532" w:author="Correa Poseiro, Cecilia" w:date="2018-09-25T10:17:00Z">
        <w:r w:rsidRPr="00674DCE" w:rsidDel="00C97B67">
          <w:rPr>
            <w:rFonts w:ascii="Arial" w:eastAsia="Malgun Gothic" w:hAnsi="Arial" w:cs="Arial"/>
            <w:b/>
            <w:sz w:val="22"/>
            <w:rPrChange w:id="533" w:author="Bonifaz Urquizu, Jeanette" w:date="2018-10-04T16:20:00Z">
              <w:rPr>
                <w:rFonts w:ascii="Times New Roman" w:eastAsia="Malgun Gothic" w:hAnsi="Times New Roman" w:cs="Times New Roman"/>
                <w:b/>
                <w:sz w:val="22"/>
              </w:rPr>
            </w:rPrChange>
          </w:rPr>
          <w:delText>1.3 EE Potential in CC.</w:delText>
        </w:r>
        <w:r w:rsidRPr="00674DCE" w:rsidDel="00C97B67">
          <w:rPr>
            <w:rFonts w:ascii="Arial" w:eastAsia="Malgun Gothic" w:hAnsi="Arial" w:cs="Arial"/>
            <w:sz w:val="22"/>
            <w:rPrChange w:id="534" w:author="Bonifaz Urquizu, Jeanette" w:date="2018-10-04T16:20:00Z">
              <w:rPr>
                <w:rFonts w:ascii="Times New Roman" w:eastAsia="Malgun Gothic" w:hAnsi="Times New Roman" w:cs="Times New Roman"/>
                <w:sz w:val="22"/>
              </w:rPr>
            </w:rPrChange>
          </w:rPr>
          <w:delText xml:space="preserve"> EE measures can be deployed across main economic sectors in the Caribbean to reduce energy consumption without reducing productivity, comfort and social needs. Implementing EE measures is critical to reduce electricity demand and therefore reduce the vulnerability of the region to oil prices. Across the CARICOM region tourism, mining, the residential sector, and government represent the largest share of the region’s energy </w:delText>
        </w:r>
        <w:r w:rsidRPr="00674DCE" w:rsidDel="00C97B67">
          <w:rPr>
            <w:rFonts w:ascii="Arial" w:eastAsia="Malgun Gothic" w:hAnsi="Arial" w:cs="Arial"/>
            <w:sz w:val="22"/>
            <w:rPrChange w:id="535" w:author="Bonifaz Urquizu, Jeanette" w:date="2018-10-04T16:20:00Z">
              <w:rPr>
                <w:rFonts w:ascii="Times New Roman" w:eastAsia="Malgun Gothic" w:hAnsi="Times New Roman" w:cs="Times New Roman"/>
                <w:sz w:val="22"/>
              </w:rPr>
            </w:rPrChange>
          </w:rPr>
          <w:lastRenderedPageBreak/>
          <w:delText>consumption. These areas are either highly energy intensive or inefficient thus present a significant potential for implementing EE measures.</w:delText>
        </w:r>
      </w:del>
    </w:p>
    <w:p w14:paraId="7BAB9F5C" w14:textId="667435E3" w:rsidR="0095424E" w:rsidRPr="00674DCE" w:rsidDel="00C97B67" w:rsidRDefault="0095424E">
      <w:pPr>
        <w:wordWrap/>
        <w:spacing w:before="240" w:after="240" w:line="360" w:lineRule="auto"/>
        <w:rPr>
          <w:del w:id="536" w:author="Correa Poseiro, Cecilia" w:date="2018-09-25T10:17:00Z"/>
          <w:rFonts w:ascii="Arial" w:eastAsia="Malgun Gothic" w:hAnsi="Arial" w:cs="Arial"/>
          <w:sz w:val="22"/>
          <w:rPrChange w:id="537" w:author="Bonifaz Urquizu, Jeanette" w:date="2018-10-04T16:20:00Z">
            <w:rPr>
              <w:del w:id="538" w:author="Correa Poseiro, Cecilia" w:date="2018-09-25T10:17:00Z"/>
              <w:rFonts w:ascii="Times New Roman" w:eastAsia="Malgun Gothic" w:hAnsi="Times New Roman" w:cs="Times New Roman"/>
              <w:sz w:val="22"/>
            </w:rPr>
          </w:rPrChange>
        </w:rPr>
        <w:pPrChange w:id="539" w:author="Correa Poseiro, Cecilia" w:date="2018-09-25T10:27:00Z">
          <w:pPr>
            <w:spacing w:before="240" w:after="240"/>
          </w:pPr>
        </w:pPrChange>
      </w:pPr>
    </w:p>
    <w:p w14:paraId="020D7E04" w14:textId="6117572B" w:rsidR="0095424E" w:rsidRPr="00674DCE" w:rsidDel="00C97B67" w:rsidRDefault="0095424E">
      <w:pPr>
        <w:widowControl/>
        <w:wordWrap/>
        <w:autoSpaceDE/>
        <w:autoSpaceDN/>
        <w:spacing w:before="240" w:after="240" w:line="360" w:lineRule="auto"/>
        <w:contextualSpacing/>
        <w:rPr>
          <w:del w:id="540" w:author="Correa Poseiro, Cecilia" w:date="2018-09-25T10:17:00Z"/>
          <w:rFonts w:ascii="Arial" w:eastAsia="Malgun Gothic" w:hAnsi="Arial" w:cs="Arial"/>
          <w:sz w:val="22"/>
          <w:rPrChange w:id="541" w:author="Bonifaz Urquizu, Jeanette" w:date="2018-10-04T16:20:00Z">
            <w:rPr>
              <w:del w:id="542" w:author="Correa Poseiro, Cecilia" w:date="2018-09-25T10:17:00Z"/>
              <w:rFonts w:ascii="Times New Roman" w:eastAsia="Malgun Gothic" w:hAnsi="Times New Roman" w:cs="Times New Roman"/>
              <w:sz w:val="22"/>
            </w:rPr>
          </w:rPrChange>
        </w:rPr>
        <w:pPrChange w:id="543" w:author="Correa Poseiro, Cecilia" w:date="2018-09-25T10:27:00Z">
          <w:pPr>
            <w:widowControl/>
            <w:wordWrap/>
            <w:autoSpaceDE/>
            <w:autoSpaceDN/>
            <w:spacing w:before="240" w:after="240"/>
            <w:contextualSpacing/>
          </w:pPr>
        </w:pPrChange>
      </w:pPr>
      <w:del w:id="544" w:author="Correa Poseiro, Cecilia" w:date="2018-09-25T10:17:00Z">
        <w:r w:rsidRPr="00674DCE" w:rsidDel="00C97B67">
          <w:rPr>
            <w:rFonts w:ascii="Arial" w:eastAsia="Malgun Gothic" w:hAnsi="Arial" w:cs="Arial"/>
            <w:b/>
            <w:sz w:val="22"/>
            <w:rPrChange w:id="545" w:author="Bonifaz Urquizu, Jeanette" w:date="2018-10-04T16:20:00Z">
              <w:rPr>
                <w:rFonts w:ascii="Times New Roman" w:eastAsia="Malgun Gothic" w:hAnsi="Times New Roman" w:cs="Times New Roman"/>
                <w:b/>
                <w:sz w:val="22"/>
              </w:rPr>
            </w:rPrChange>
          </w:rPr>
          <w:delText>1.4 Potential for NG as a transition fuel in CC.</w:delText>
        </w:r>
        <w:r w:rsidRPr="00674DCE" w:rsidDel="00C97B67">
          <w:rPr>
            <w:rFonts w:ascii="Arial" w:eastAsia="Malgun Gothic" w:hAnsi="Arial" w:cs="Arial"/>
            <w:sz w:val="22"/>
            <w:rPrChange w:id="546" w:author="Bonifaz Urquizu, Jeanette" w:date="2018-10-04T16:20:00Z">
              <w:rPr>
                <w:rFonts w:ascii="Times New Roman" w:eastAsia="Malgun Gothic" w:hAnsi="Times New Roman" w:cs="Times New Roman"/>
                <w:sz w:val="22"/>
              </w:rPr>
            </w:rPrChange>
          </w:rPr>
          <w:delText xml:space="preserve"> NG can provide a feasible alternative to reduce fossil fuels dependency in the Caribbean, diversify the energy matrix and contribute to the reduction of electricity prices. Currently, only Jamaica and Barbados import LNG. Jamaica imports LNG for power generation using regular LNG vessels while Barbados imports LNG in iso-containers for distribution to the island’s NG residential, commercial and industrial users. Trinidad and Tobago, on the other side, is the fourth largest natural gas producer in the western basin and the only country in the Caribbean that exports LNG. A bit less than half of its natural gas production is designated for export, and the remaining as local primary energy supply.</w:delText>
        </w:r>
        <w:r w:rsidRPr="00674DCE" w:rsidDel="00C97B67">
          <w:rPr>
            <w:rFonts w:ascii="Arial" w:hAnsi="Arial" w:cs="Arial"/>
            <w:sz w:val="22"/>
            <w:rPrChange w:id="547" w:author="Bonifaz Urquizu, Jeanette" w:date="2018-10-04T16:20:00Z">
              <w:rPr/>
            </w:rPrChange>
          </w:rPr>
          <w:footnoteReference w:id="21"/>
        </w:r>
        <w:r w:rsidRPr="00674DCE" w:rsidDel="00C97B67">
          <w:rPr>
            <w:rFonts w:ascii="Arial" w:eastAsia="Malgun Gothic" w:hAnsi="Arial" w:cs="Arial"/>
            <w:sz w:val="22"/>
            <w:rPrChange w:id="558" w:author="Bonifaz Urquizu, Jeanette" w:date="2018-10-04T16:20:00Z">
              <w:rPr>
                <w:rFonts w:ascii="Times New Roman" w:eastAsia="Malgun Gothic" w:hAnsi="Times New Roman" w:cs="Times New Roman"/>
                <w:sz w:val="22"/>
              </w:rPr>
            </w:rPrChange>
          </w:rPr>
          <w:delText xml:space="preserve"> Trinidad and Tobago electricity generation is almost totally based on natural gas. NG has attributes that make it an attractive transition fuel as the CC moves towards increased RE penetration in their power systems. Given its abundant supply, due to the emergence of the US as a main producer and exporter of LNG, and the trend towards reduced transportation and regasification costs, NG could be a reliable and price-competitive source of energy. Moreover, NG is a baseload technology that can provide flexibility and grid stability to help manage the intermittency of RE sources like solar and wind in the transition period towards high RE penetration.  </w:delText>
        </w:r>
      </w:del>
    </w:p>
    <w:p w14:paraId="5AA82104" w14:textId="5777FA3D" w:rsidR="0095424E" w:rsidRPr="00674DCE" w:rsidDel="00C97B67" w:rsidRDefault="0095424E">
      <w:pPr>
        <w:widowControl/>
        <w:wordWrap/>
        <w:autoSpaceDE/>
        <w:autoSpaceDN/>
        <w:spacing w:before="240" w:after="240" w:line="360" w:lineRule="auto"/>
        <w:contextualSpacing/>
        <w:rPr>
          <w:del w:id="559" w:author="Correa Poseiro, Cecilia" w:date="2018-09-25T10:17:00Z"/>
          <w:rFonts w:ascii="Arial" w:eastAsia="Malgun Gothic" w:hAnsi="Arial" w:cs="Arial"/>
          <w:sz w:val="22"/>
          <w:rPrChange w:id="560" w:author="Bonifaz Urquizu, Jeanette" w:date="2018-10-04T16:20:00Z">
            <w:rPr>
              <w:del w:id="561" w:author="Correa Poseiro, Cecilia" w:date="2018-09-25T10:17:00Z"/>
              <w:rFonts w:ascii="Times New Roman" w:eastAsia="Malgun Gothic" w:hAnsi="Times New Roman" w:cs="Times New Roman"/>
              <w:sz w:val="22"/>
            </w:rPr>
          </w:rPrChange>
        </w:rPr>
        <w:pPrChange w:id="562" w:author="Correa Poseiro, Cecilia" w:date="2018-09-25T10:27:00Z">
          <w:pPr>
            <w:widowControl/>
            <w:wordWrap/>
            <w:autoSpaceDE/>
            <w:autoSpaceDN/>
            <w:spacing w:before="240" w:after="240"/>
            <w:contextualSpacing/>
          </w:pPr>
        </w:pPrChange>
      </w:pPr>
    </w:p>
    <w:p w14:paraId="7F076DD1" w14:textId="79FA9FFD" w:rsidR="0095424E" w:rsidRPr="00674DCE" w:rsidDel="00C97B67" w:rsidRDefault="0095424E">
      <w:pPr>
        <w:wordWrap/>
        <w:spacing w:before="240" w:after="240" w:line="360" w:lineRule="auto"/>
        <w:rPr>
          <w:del w:id="563" w:author="Correa Poseiro, Cecilia" w:date="2018-09-25T10:17:00Z"/>
          <w:rFonts w:ascii="Arial" w:eastAsia="Malgun Gothic" w:hAnsi="Arial" w:cs="Arial"/>
          <w:b/>
          <w:spacing w:val="-4"/>
          <w:sz w:val="22"/>
          <w:rPrChange w:id="564" w:author="Bonifaz Urquizu, Jeanette" w:date="2018-10-04T16:20:00Z">
            <w:rPr>
              <w:del w:id="565" w:author="Correa Poseiro, Cecilia" w:date="2018-09-25T10:17:00Z"/>
              <w:rFonts w:ascii="Times New Roman" w:eastAsia="Malgun Gothic" w:hAnsi="Times New Roman" w:cs="Times New Roman"/>
              <w:b/>
              <w:spacing w:val="-4"/>
              <w:sz w:val="22"/>
            </w:rPr>
          </w:rPrChange>
        </w:rPr>
        <w:pPrChange w:id="566" w:author="Correa Poseiro, Cecilia" w:date="2018-09-25T10:27:00Z">
          <w:pPr>
            <w:spacing w:before="240" w:after="240"/>
          </w:pPr>
        </w:pPrChange>
      </w:pPr>
      <w:del w:id="567" w:author="Correa Poseiro, Cecilia" w:date="2018-09-25T10:17:00Z">
        <w:r w:rsidRPr="00674DCE" w:rsidDel="00C97B67">
          <w:rPr>
            <w:rFonts w:ascii="Arial" w:eastAsia="Malgun Gothic" w:hAnsi="Arial" w:cs="Arial"/>
            <w:b/>
            <w:spacing w:val="-4"/>
            <w:sz w:val="22"/>
            <w:rPrChange w:id="568" w:author="Bonifaz Urquizu, Jeanette" w:date="2018-10-04T16:20:00Z">
              <w:rPr>
                <w:rFonts w:ascii="Times New Roman" w:eastAsia="Malgun Gothic" w:hAnsi="Times New Roman" w:cs="Times New Roman"/>
                <w:b/>
                <w:spacing w:val="-4"/>
                <w:sz w:val="22"/>
              </w:rPr>
            </w:rPrChange>
          </w:rPr>
          <w:delText xml:space="preserve">1.5 </w:delText>
        </w:r>
        <w:r w:rsidRPr="00674DCE" w:rsidDel="00C97B67">
          <w:rPr>
            <w:rFonts w:ascii="Arial" w:hAnsi="Arial" w:cs="Arial"/>
            <w:b/>
            <w:spacing w:val="-4"/>
            <w:sz w:val="22"/>
            <w:rPrChange w:id="569" w:author="Bonifaz Urquizu, Jeanette" w:date="2018-10-04T16:20:00Z">
              <w:rPr>
                <w:rFonts w:ascii="Times New Roman" w:hAnsi="Times New Roman" w:cs="Times New Roman"/>
                <w:b/>
                <w:spacing w:val="-4"/>
                <w:sz w:val="22"/>
              </w:rPr>
            </w:rPrChange>
          </w:rPr>
          <w:delText>Promoting SE in the Caribbean</w:delText>
        </w:r>
        <w:r w:rsidRPr="00674DCE" w:rsidDel="00C97B67">
          <w:rPr>
            <w:rFonts w:ascii="Arial" w:hAnsi="Arial" w:cs="Arial"/>
            <w:spacing w:val="-4"/>
            <w:sz w:val="22"/>
            <w:rPrChange w:id="570" w:author="Bonifaz Urquizu, Jeanette" w:date="2018-10-04T16:20:00Z">
              <w:rPr>
                <w:rFonts w:ascii="Times New Roman" w:hAnsi="Times New Roman" w:cs="Times New Roman"/>
                <w:spacing w:val="-4"/>
                <w:sz w:val="22"/>
              </w:rPr>
            </w:rPrChange>
          </w:rPr>
          <w:delText>.</w:delText>
        </w:r>
        <w:r w:rsidRPr="00674DCE" w:rsidDel="00C97B67">
          <w:rPr>
            <w:rFonts w:ascii="Arial" w:hAnsi="Arial" w:cs="Arial"/>
            <w:sz w:val="22"/>
            <w:rPrChange w:id="571" w:author="Bonifaz Urquizu, Jeanette" w:date="2018-10-04T16:20:00Z">
              <w:rPr>
                <w:rFonts w:ascii="Times New Roman" w:hAnsi="Times New Roman" w:cs="Times New Roman"/>
                <w:sz w:val="22"/>
              </w:rPr>
            </w:rPrChange>
          </w:rPr>
          <w:delText xml:space="preserve"> In 2013, Caribbean Community (CARICOM) nations approved CARICOM’s Energy Policy</w:delText>
        </w:r>
        <w:r w:rsidRPr="00674DCE" w:rsidDel="00C97B67">
          <w:rPr>
            <w:rFonts w:ascii="Arial" w:hAnsi="Arial" w:cs="Arial"/>
            <w:sz w:val="22"/>
            <w:vertAlign w:val="superscript"/>
            <w:rPrChange w:id="572" w:author="Bonifaz Urquizu, Jeanette" w:date="2018-10-04T16:20:00Z">
              <w:rPr>
                <w:rFonts w:ascii="Times New Roman" w:hAnsi="Times New Roman" w:cs="Times New Roman"/>
                <w:sz w:val="22"/>
                <w:vertAlign w:val="superscript"/>
              </w:rPr>
            </w:rPrChange>
          </w:rPr>
          <w:footnoteReference w:id="22"/>
        </w:r>
        <w:r w:rsidRPr="00674DCE" w:rsidDel="00C97B67">
          <w:rPr>
            <w:rFonts w:ascii="Arial" w:hAnsi="Arial" w:cs="Arial"/>
            <w:sz w:val="22"/>
            <w:rPrChange w:id="580" w:author="Bonifaz Urquizu, Jeanette" w:date="2018-10-04T16:20:00Z">
              <w:rPr>
                <w:rFonts w:ascii="Times New Roman" w:hAnsi="Times New Roman" w:cs="Times New Roman"/>
                <w:sz w:val="22"/>
              </w:rPr>
            </w:rPrChange>
          </w:rPr>
          <w:delText xml:space="preserve"> (CEP) and established regional targets for RE penetration in energy systems</w:delText>
        </w:r>
        <w:r w:rsidRPr="00674DCE" w:rsidDel="00C97B67">
          <w:rPr>
            <w:rFonts w:ascii="Arial" w:hAnsi="Arial" w:cs="Arial"/>
            <w:sz w:val="22"/>
            <w:vertAlign w:val="superscript"/>
            <w:rPrChange w:id="581" w:author="Bonifaz Urquizu, Jeanette" w:date="2018-10-04T16:20:00Z">
              <w:rPr>
                <w:rFonts w:ascii="Times New Roman" w:hAnsi="Times New Roman" w:cs="Times New Roman"/>
                <w:sz w:val="22"/>
                <w:vertAlign w:val="superscript"/>
              </w:rPr>
            </w:rPrChange>
          </w:rPr>
          <w:footnoteReference w:id="23"/>
        </w:r>
        <w:r w:rsidRPr="00674DCE" w:rsidDel="00C97B67">
          <w:rPr>
            <w:rFonts w:ascii="Arial" w:hAnsi="Arial" w:cs="Arial"/>
            <w:sz w:val="22"/>
            <w:rPrChange w:id="589" w:author="Bonifaz Urquizu, Jeanette" w:date="2018-10-04T16:20:00Z">
              <w:rPr>
                <w:rFonts w:ascii="Times New Roman" w:hAnsi="Times New Roman" w:cs="Times New Roman"/>
                <w:sz w:val="22"/>
              </w:rPr>
            </w:rPrChange>
          </w:rPr>
          <w:delText>. These targets were set as part of the broader IDB-supported Caribbean Sustainable Energy Roadmap and Strategy (C-SERMS), which provides a strategic framework for the implementation of the SE</w:delText>
        </w:r>
        <w:r w:rsidRPr="00674DCE" w:rsidDel="00C97B67">
          <w:rPr>
            <w:rFonts w:ascii="Arial" w:hAnsi="Arial" w:cs="Arial"/>
            <w:sz w:val="22"/>
            <w:vertAlign w:val="superscript"/>
            <w:rPrChange w:id="590" w:author="Bonifaz Urquizu, Jeanette" w:date="2018-10-04T16:20:00Z">
              <w:rPr>
                <w:rFonts w:ascii="Times New Roman" w:hAnsi="Times New Roman" w:cs="Times New Roman"/>
                <w:sz w:val="22"/>
                <w:vertAlign w:val="superscript"/>
              </w:rPr>
            </w:rPrChange>
          </w:rPr>
          <w:delText xml:space="preserve"> </w:delText>
        </w:r>
        <w:r w:rsidRPr="00674DCE" w:rsidDel="00C97B67">
          <w:rPr>
            <w:rFonts w:ascii="Arial" w:hAnsi="Arial" w:cs="Arial"/>
            <w:sz w:val="22"/>
            <w:rPrChange w:id="591" w:author="Bonifaz Urquizu, Jeanette" w:date="2018-10-04T16:20:00Z">
              <w:rPr>
                <w:rFonts w:ascii="Times New Roman" w:hAnsi="Times New Roman" w:cs="Times New Roman"/>
                <w:sz w:val="22"/>
              </w:rPr>
            </w:rPrChange>
          </w:rPr>
          <w:delText>dimensions of CEP. Additionally, Caribbean countries recently took a united position on climate change when the “Appel de Fort-de-France” was released on behalf of all Caribbean nations</w:delText>
        </w:r>
        <w:r w:rsidRPr="00674DCE" w:rsidDel="00C97B67">
          <w:rPr>
            <w:rFonts w:ascii="Arial" w:hAnsi="Arial" w:cs="Arial"/>
            <w:sz w:val="22"/>
            <w:vertAlign w:val="superscript"/>
            <w:rPrChange w:id="592" w:author="Bonifaz Urquizu, Jeanette" w:date="2018-10-04T16:20:00Z">
              <w:rPr>
                <w:rFonts w:ascii="Times New Roman" w:hAnsi="Times New Roman" w:cs="Times New Roman"/>
                <w:sz w:val="22"/>
                <w:vertAlign w:val="superscript"/>
              </w:rPr>
            </w:rPrChange>
          </w:rPr>
          <w:footnoteReference w:id="24"/>
        </w:r>
        <w:r w:rsidRPr="00674DCE" w:rsidDel="00C97B67">
          <w:rPr>
            <w:rFonts w:ascii="Arial" w:hAnsi="Arial" w:cs="Arial"/>
            <w:sz w:val="22"/>
            <w:rPrChange w:id="606" w:author="Bonifaz Urquizu, Jeanette" w:date="2018-10-04T16:20:00Z">
              <w:rPr>
                <w:rFonts w:ascii="Times New Roman" w:hAnsi="Times New Roman" w:cs="Times New Roman"/>
                <w:sz w:val="22"/>
              </w:rPr>
            </w:rPrChange>
          </w:rPr>
          <w:delText xml:space="preserve">. Finally, CARICOM </w:delText>
        </w:r>
        <w:r w:rsidRPr="00674DCE" w:rsidDel="00C97B67">
          <w:rPr>
            <w:rFonts w:ascii="Arial" w:hAnsi="Arial" w:cs="Arial"/>
            <w:sz w:val="22"/>
            <w:rPrChange w:id="607" w:author="Bonifaz Urquizu, Jeanette" w:date="2018-10-04T16:20:00Z">
              <w:rPr>
                <w:rFonts w:ascii="Times New Roman" w:hAnsi="Times New Roman" w:cs="Times New Roman"/>
                <w:sz w:val="22"/>
              </w:rPr>
            </w:rPrChange>
          </w:rPr>
          <w:lastRenderedPageBreak/>
          <w:delText>countries have submitted the respective Intended Nationally Determined Contributions (INDC) to the United Nations Framework Convention on Climate Change (UNFCCC) identifying future actions that those countries would like to implement towards reducing Greenhouse Gas (GHG) emissions in various sectors, including energy and transport, and defining nationally agreed targets in terms of emissions reductions.</w:delText>
        </w:r>
        <w:r w:rsidRPr="00674DCE" w:rsidDel="00C97B67">
          <w:rPr>
            <w:rFonts w:ascii="Arial" w:eastAsia="Malgun Gothic" w:hAnsi="Arial" w:cs="Arial"/>
            <w:b/>
            <w:spacing w:val="-4"/>
            <w:sz w:val="22"/>
            <w:rPrChange w:id="608" w:author="Bonifaz Urquizu, Jeanette" w:date="2018-10-04T16:20:00Z">
              <w:rPr>
                <w:rFonts w:ascii="Times New Roman" w:eastAsia="Malgun Gothic" w:hAnsi="Times New Roman" w:cs="Times New Roman"/>
                <w:b/>
                <w:spacing w:val="-4"/>
                <w:sz w:val="22"/>
              </w:rPr>
            </w:rPrChange>
          </w:rPr>
          <w:delText xml:space="preserve"> </w:delText>
        </w:r>
      </w:del>
    </w:p>
    <w:p w14:paraId="5B0CFA30" w14:textId="01A3E181" w:rsidR="0095424E" w:rsidRPr="00674DCE" w:rsidDel="00C97B67" w:rsidRDefault="0095424E">
      <w:pPr>
        <w:wordWrap/>
        <w:spacing w:before="240" w:after="240" w:line="360" w:lineRule="auto"/>
        <w:rPr>
          <w:del w:id="609" w:author="Correa Poseiro, Cecilia" w:date="2018-09-25T10:17:00Z"/>
          <w:rFonts w:ascii="Arial" w:hAnsi="Arial" w:cs="Arial"/>
          <w:sz w:val="22"/>
          <w:rPrChange w:id="610" w:author="Bonifaz Urquizu, Jeanette" w:date="2018-10-04T16:20:00Z">
            <w:rPr>
              <w:del w:id="611" w:author="Correa Poseiro, Cecilia" w:date="2018-09-25T10:17:00Z"/>
              <w:rFonts w:ascii="Times New Roman" w:hAnsi="Times New Roman" w:cs="Times New Roman"/>
              <w:sz w:val="22"/>
            </w:rPr>
          </w:rPrChange>
        </w:rPr>
        <w:pPrChange w:id="612" w:author="Correa Poseiro, Cecilia" w:date="2018-09-25T10:27:00Z">
          <w:pPr>
            <w:spacing w:before="240" w:after="240"/>
          </w:pPr>
        </w:pPrChange>
      </w:pPr>
      <w:del w:id="613" w:author="Correa Poseiro, Cecilia" w:date="2018-09-25T10:17:00Z">
        <w:r w:rsidRPr="00674DCE" w:rsidDel="00C97B67">
          <w:rPr>
            <w:rFonts w:ascii="Arial" w:eastAsia="Malgun Gothic" w:hAnsi="Arial" w:cs="Arial"/>
            <w:b/>
            <w:spacing w:val="-4"/>
            <w:sz w:val="22"/>
            <w:rPrChange w:id="614" w:author="Bonifaz Urquizu, Jeanette" w:date="2018-10-04T16:20:00Z">
              <w:rPr>
                <w:rFonts w:ascii="Times New Roman" w:eastAsia="Malgun Gothic" w:hAnsi="Times New Roman" w:cs="Times New Roman"/>
                <w:b/>
                <w:spacing w:val="-4"/>
                <w:sz w:val="22"/>
              </w:rPr>
            </w:rPrChange>
          </w:rPr>
          <w:delText xml:space="preserve">1.6 </w:delText>
        </w:r>
        <w:r w:rsidRPr="00674DCE" w:rsidDel="00C97B67">
          <w:rPr>
            <w:rFonts w:ascii="Arial" w:hAnsi="Arial" w:cs="Arial"/>
            <w:b/>
            <w:spacing w:val="-4"/>
            <w:sz w:val="22"/>
            <w:rPrChange w:id="615" w:author="Bonifaz Urquizu, Jeanette" w:date="2018-10-04T16:20:00Z">
              <w:rPr>
                <w:rFonts w:ascii="Times New Roman" w:hAnsi="Times New Roman" w:cs="Times New Roman"/>
                <w:b/>
                <w:spacing w:val="-4"/>
                <w:sz w:val="22"/>
              </w:rPr>
            </w:rPrChange>
          </w:rPr>
          <w:delText>Opportunity from global trend and advance in SE technologies</w:delText>
        </w:r>
        <w:r w:rsidRPr="00674DCE" w:rsidDel="00C97B67">
          <w:rPr>
            <w:rFonts w:ascii="Arial" w:hAnsi="Arial" w:cs="Arial"/>
            <w:spacing w:val="-4"/>
            <w:sz w:val="22"/>
            <w:rPrChange w:id="616" w:author="Bonifaz Urquizu, Jeanette" w:date="2018-10-04T16:20:00Z">
              <w:rPr>
                <w:rFonts w:ascii="Times New Roman" w:hAnsi="Times New Roman" w:cs="Times New Roman"/>
                <w:spacing w:val="-4"/>
                <w:sz w:val="22"/>
              </w:rPr>
            </w:rPrChange>
          </w:rPr>
          <w:delText xml:space="preserve">. </w:delText>
        </w:r>
        <w:r w:rsidRPr="00674DCE" w:rsidDel="00C97B67">
          <w:rPr>
            <w:rFonts w:ascii="Arial" w:hAnsi="Arial" w:cs="Arial"/>
            <w:sz w:val="22"/>
            <w:rPrChange w:id="617" w:author="Bonifaz Urquizu, Jeanette" w:date="2018-10-04T16:20:00Z">
              <w:rPr>
                <w:rFonts w:ascii="Times New Roman" w:hAnsi="Times New Roman" w:cs="Times New Roman"/>
                <w:sz w:val="22"/>
              </w:rPr>
            </w:rPrChange>
          </w:rPr>
          <w:delText>Important technological changes and competition that have taken place in the SE sector in the recent years have lowered the costs of renewable energy (RE) technologies such as wind technology, solar photovoltaic (PV) panels and energy storage to the point that they are competitive with fossil fuels. These advances also include the merge of information technologies with electricity networks, resulting in Smart Grids and Buildings that optimize the management of resources. NG technology advances now allow for Mini Liquified Natural Gas (LNG) plants with dedicated smaller LNG vessels. The Caribbean can benefit greatly from this trend, which will cause countries to reduce oil import bills. These trends could dramatically change the structure of the sector in the region but will require large and long-term investments from both the public and private sectors and will present challenges on the operations, financial, regulatory and commercial areas. Therefore, the Caribbean region is encouraged to design and implement active and practical strategies to overcome the financial market, and regulatory challenges, and to fully take advantage of the favorable global trends in SE technologies in transitioning the regions’ energy infrastructure towards a path of sustainability.</w:delText>
        </w:r>
      </w:del>
    </w:p>
    <w:p w14:paraId="1BE6E8AB" w14:textId="57BF396C" w:rsidR="0095424E" w:rsidRPr="00674DCE" w:rsidDel="00C97B67" w:rsidRDefault="0095424E">
      <w:pPr>
        <w:wordWrap/>
        <w:spacing w:before="240" w:after="240" w:line="360" w:lineRule="auto"/>
        <w:rPr>
          <w:del w:id="618" w:author="Correa Poseiro, Cecilia" w:date="2018-09-25T10:17:00Z"/>
          <w:rFonts w:ascii="Arial" w:hAnsi="Arial" w:cs="Arial"/>
          <w:sz w:val="22"/>
          <w:rPrChange w:id="619" w:author="Bonifaz Urquizu, Jeanette" w:date="2018-10-04T16:20:00Z">
            <w:rPr>
              <w:del w:id="620" w:author="Correa Poseiro, Cecilia" w:date="2018-09-25T10:17:00Z"/>
              <w:rFonts w:ascii="Times New Roman" w:hAnsi="Times New Roman" w:cs="Times New Roman"/>
              <w:sz w:val="22"/>
            </w:rPr>
          </w:rPrChange>
        </w:rPr>
        <w:pPrChange w:id="621" w:author="Correa Poseiro, Cecilia" w:date="2018-09-25T10:27:00Z">
          <w:pPr>
            <w:spacing w:before="240" w:after="240"/>
          </w:pPr>
        </w:pPrChange>
      </w:pPr>
      <w:del w:id="622" w:author="Correa Poseiro, Cecilia" w:date="2018-09-25T10:17:00Z">
        <w:r w:rsidRPr="00674DCE" w:rsidDel="00C97B67">
          <w:rPr>
            <w:rFonts w:ascii="Arial" w:eastAsia="Malgun Gothic" w:hAnsi="Arial" w:cs="Arial"/>
            <w:b/>
            <w:sz w:val="22"/>
            <w:rPrChange w:id="623" w:author="Bonifaz Urquizu, Jeanette" w:date="2018-10-04T16:20:00Z">
              <w:rPr>
                <w:rFonts w:ascii="Times New Roman" w:eastAsia="Malgun Gothic" w:hAnsi="Times New Roman" w:cs="Times New Roman"/>
                <w:b/>
                <w:sz w:val="22"/>
              </w:rPr>
            </w:rPrChange>
          </w:rPr>
          <w:delText xml:space="preserve">1.7 </w:delText>
        </w:r>
        <w:r w:rsidRPr="00674DCE" w:rsidDel="00C97B67">
          <w:rPr>
            <w:rFonts w:ascii="Arial" w:hAnsi="Arial" w:cs="Arial"/>
            <w:b/>
            <w:sz w:val="22"/>
            <w:rPrChange w:id="624" w:author="Bonifaz Urquizu, Jeanette" w:date="2018-10-04T16:20:00Z">
              <w:rPr>
                <w:rFonts w:ascii="Times New Roman" w:hAnsi="Times New Roman" w:cs="Times New Roman"/>
                <w:b/>
                <w:sz w:val="22"/>
              </w:rPr>
            </w:rPrChange>
          </w:rPr>
          <w:delText>Collaboration between Private and Public sector</w:delText>
        </w:r>
        <w:r w:rsidRPr="00674DCE" w:rsidDel="00C97B67">
          <w:rPr>
            <w:rFonts w:ascii="Arial" w:hAnsi="Arial" w:cs="Arial"/>
            <w:sz w:val="22"/>
            <w:rPrChange w:id="625" w:author="Bonifaz Urquizu, Jeanette" w:date="2018-10-04T16:20:00Z">
              <w:rPr>
                <w:rFonts w:ascii="Times New Roman" w:hAnsi="Times New Roman" w:cs="Times New Roman"/>
                <w:sz w:val="22"/>
              </w:rPr>
            </w:rPrChange>
          </w:rPr>
          <w:delText>. The development of EE and RE measures across the Caribbean gives the opportunity for countries to explore innovative finance and contractual schemes, including mechanisms for generating additional resources and mechanisms to catalyze private investments. This, at the same time, will enhance countries to explore new regulatory and fiscal frameworks to invigorate the SE market, by promoting collaboration between private and public sector, and enhancing private sector investment.</w:delText>
        </w:r>
      </w:del>
    </w:p>
    <w:p w14:paraId="0478AAD0" w14:textId="037B6322" w:rsidR="0095424E" w:rsidRPr="00674DCE" w:rsidDel="00C97B67" w:rsidRDefault="0095424E">
      <w:pPr>
        <w:wordWrap/>
        <w:spacing w:before="240" w:after="240" w:line="360" w:lineRule="auto"/>
        <w:rPr>
          <w:del w:id="626" w:author="Correa Poseiro, Cecilia" w:date="2018-09-25T10:17:00Z"/>
          <w:rFonts w:ascii="Arial" w:hAnsi="Arial" w:cs="Arial"/>
          <w:sz w:val="22"/>
          <w:rPrChange w:id="627" w:author="Bonifaz Urquizu, Jeanette" w:date="2018-10-04T16:20:00Z">
            <w:rPr>
              <w:del w:id="628" w:author="Correa Poseiro, Cecilia" w:date="2018-09-25T10:17:00Z"/>
              <w:rFonts w:ascii="Times New Roman" w:hAnsi="Times New Roman" w:cs="Times New Roman"/>
              <w:sz w:val="22"/>
            </w:rPr>
          </w:rPrChange>
        </w:rPr>
        <w:pPrChange w:id="629" w:author="Correa Poseiro, Cecilia" w:date="2018-09-25T10:27:00Z">
          <w:pPr>
            <w:spacing w:before="240" w:after="240"/>
          </w:pPr>
        </w:pPrChange>
      </w:pPr>
      <w:del w:id="630" w:author="Correa Poseiro, Cecilia" w:date="2018-09-25T10:17:00Z">
        <w:r w:rsidRPr="00674DCE" w:rsidDel="00C97B67">
          <w:rPr>
            <w:rFonts w:ascii="Arial" w:hAnsi="Arial" w:cs="Arial"/>
            <w:sz w:val="22"/>
            <w:rPrChange w:id="631" w:author="Bonifaz Urquizu, Jeanette" w:date="2018-10-04T16:20:00Z">
              <w:rPr>
                <w:rFonts w:ascii="Times New Roman" w:hAnsi="Times New Roman" w:cs="Times New Roman"/>
                <w:sz w:val="22"/>
              </w:rPr>
            </w:rPrChange>
          </w:rPr>
          <w:delText xml:space="preserve">Investing in SE technologies will have a positive impact on GDP in the long-run. The International Monetary Fund estimates that an improvement of 15% and 30% in EE and RE would be accompanied by an increase in GDP in the long run of 2% and 1% respectively. CARICOM member states have set ambitious targets and adopted a strategy for transitioning to RE and adopting EE that includes not only investments in EE and diversification of the energy mix but also policy reforms and the development of regulatory frameworks. High indebtedness and low rates of economic growth in CC significantly curtail fiscal space that </w:delText>
        </w:r>
        <w:r w:rsidRPr="00674DCE" w:rsidDel="00C97B67">
          <w:rPr>
            <w:rFonts w:ascii="Arial" w:hAnsi="Arial" w:cs="Arial"/>
            <w:sz w:val="22"/>
            <w:rPrChange w:id="632" w:author="Bonifaz Urquizu, Jeanette" w:date="2018-10-04T16:20:00Z">
              <w:rPr>
                <w:rFonts w:ascii="Times New Roman" w:hAnsi="Times New Roman" w:cs="Times New Roman"/>
                <w:sz w:val="22"/>
              </w:rPr>
            </w:rPrChange>
          </w:rPr>
          <w:lastRenderedPageBreak/>
          <w:delText>would allow governments to undertake larger investments in SE and the necessary policy and regulatory work. Underinvestment in RE perpetuates dependence on imported fossil fuels with its tightening effect on fiscal space. The IDB Group can play a significant role by leveraging donor resources, providing a holistic approach to reform the energy sector, providing knowledge and promoting Public-Private Partnerships (PPPs) to leverage private sector investment in SE projects. The governments in the region are increasingly turning to PPPs to develop and maintain infrastructure that supports national economic growth and delivers basic services to their citizens.</w:delText>
        </w:r>
      </w:del>
    </w:p>
    <w:p w14:paraId="243D9401" w14:textId="043EEEA3" w:rsidR="0095424E" w:rsidRPr="00674DCE" w:rsidDel="00C97B67" w:rsidRDefault="0095424E">
      <w:pPr>
        <w:wordWrap/>
        <w:spacing w:before="240" w:after="240" w:line="360" w:lineRule="auto"/>
        <w:rPr>
          <w:del w:id="633" w:author="Correa Poseiro, Cecilia" w:date="2018-09-25T10:17:00Z"/>
          <w:rFonts w:ascii="Arial" w:hAnsi="Arial" w:cs="Arial"/>
          <w:sz w:val="22"/>
          <w:rPrChange w:id="634" w:author="Bonifaz Urquizu, Jeanette" w:date="2018-10-04T16:20:00Z">
            <w:rPr>
              <w:del w:id="635" w:author="Correa Poseiro, Cecilia" w:date="2018-09-25T10:17:00Z"/>
              <w:rFonts w:ascii="Times New Roman" w:hAnsi="Times New Roman" w:cs="Times New Roman"/>
              <w:sz w:val="22"/>
            </w:rPr>
          </w:rPrChange>
        </w:rPr>
        <w:pPrChange w:id="636" w:author="Correa Poseiro, Cecilia" w:date="2018-09-25T10:27:00Z">
          <w:pPr>
            <w:spacing w:before="240" w:after="240"/>
          </w:pPr>
        </w:pPrChange>
      </w:pPr>
      <w:del w:id="637" w:author="Correa Poseiro, Cecilia" w:date="2018-09-25T10:17:00Z">
        <w:r w:rsidRPr="00674DCE" w:rsidDel="00C97B67">
          <w:rPr>
            <w:rFonts w:ascii="Arial" w:eastAsia="Malgun Gothic" w:hAnsi="Arial" w:cs="Arial"/>
            <w:b/>
            <w:sz w:val="22"/>
            <w:rPrChange w:id="638" w:author="Bonifaz Urquizu, Jeanette" w:date="2018-10-04T16:20:00Z">
              <w:rPr>
                <w:rFonts w:ascii="Times New Roman" w:eastAsia="Malgun Gothic" w:hAnsi="Times New Roman" w:cs="Times New Roman"/>
                <w:b/>
                <w:sz w:val="22"/>
              </w:rPr>
            </w:rPrChange>
          </w:rPr>
          <w:delText>1.8 Climate resilience.</w:delText>
        </w:r>
        <w:r w:rsidRPr="00674DCE" w:rsidDel="00C97B67">
          <w:rPr>
            <w:rFonts w:ascii="Arial" w:hAnsi="Arial" w:cs="Arial"/>
            <w:sz w:val="22"/>
            <w:rPrChange w:id="639" w:author="Bonifaz Urquizu, Jeanette" w:date="2018-10-04T16:20:00Z">
              <w:rPr>
                <w:rFonts w:ascii="Times New Roman" w:hAnsi="Times New Roman" w:cs="Times New Roman"/>
                <w:sz w:val="22"/>
              </w:rPr>
            </w:rPrChange>
          </w:rPr>
          <w:delText xml:space="preserve"> The Caribbean islands are highly exposed and vulnerable to extreme weather events which are expected to increase in frequency and intensity, due to climate change. Strong storms and hurricanes cause severe damages to infrastructure assets, affecting energy services and resulting in substantial financial losses and impact on CC economies. Therefore, the implementation of new SE technologies and infrastructure should be aligned with improving climate resilience in the Caribbean region.</w:delText>
        </w:r>
      </w:del>
    </w:p>
    <w:p w14:paraId="6963A4CE" w14:textId="45EA17CC" w:rsidR="0095424E" w:rsidRPr="00674DCE" w:rsidDel="00C97B67" w:rsidRDefault="0095424E">
      <w:pPr>
        <w:wordWrap/>
        <w:spacing w:before="240" w:after="240" w:line="360" w:lineRule="auto"/>
        <w:rPr>
          <w:del w:id="640" w:author="Correa Poseiro, Cecilia" w:date="2018-09-25T10:17:00Z"/>
          <w:rFonts w:ascii="Arial" w:hAnsi="Arial" w:cs="Arial"/>
          <w:sz w:val="22"/>
          <w:rPrChange w:id="641" w:author="Bonifaz Urquizu, Jeanette" w:date="2018-10-04T16:20:00Z">
            <w:rPr>
              <w:del w:id="642" w:author="Correa Poseiro, Cecilia" w:date="2018-09-25T10:17:00Z"/>
            </w:rPr>
          </w:rPrChange>
        </w:rPr>
        <w:pPrChange w:id="643" w:author="Correa Poseiro, Cecilia" w:date="2018-09-25T10:27:00Z">
          <w:pPr>
            <w:spacing w:before="240" w:after="240"/>
          </w:pPr>
        </w:pPrChange>
      </w:pPr>
      <w:del w:id="644" w:author="Correa Poseiro, Cecilia" w:date="2018-09-25T10:17:00Z">
        <w:r w:rsidRPr="00674DCE" w:rsidDel="00C97B67">
          <w:rPr>
            <w:rFonts w:ascii="Arial" w:eastAsia="Malgun Gothic" w:hAnsi="Arial" w:cs="Arial"/>
            <w:b/>
            <w:sz w:val="22"/>
            <w:rPrChange w:id="645" w:author="Bonifaz Urquizu, Jeanette" w:date="2018-10-04T16:20:00Z">
              <w:rPr>
                <w:rFonts w:ascii="Times New Roman" w:eastAsia="Malgun Gothic" w:hAnsi="Times New Roman" w:cs="Times New Roman"/>
                <w:b/>
                <w:sz w:val="22"/>
              </w:rPr>
            </w:rPrChange>
          </w:rPr>
          <w:delText>1.9 The general objective of this TC</w:delText>
        </w:r>
        <w:r w:rsidRPr="00674DCE" w:rsidDel="00C97B67">
          <w:rPr>
            <w:rFonts w:ascii="Arial" w:eastAsia="Malgun Gothic" w:hAnsi="Arial" w:cs="Arial"/>
            <w:sz w:val="22"/>
            <w:rPrChange w:id="646" w:author="Bonifaz Urquizu, Jeanette" w:date="2018-10-04T16:20:00Z">
              <w:rPr>
                <w:rFonts w:ascii="Times New Roman" w:eastAsia="Malgun Gothic" w:hAnsi="Times New Roman" w:cs="Times New Roman"/>
                <w:sz w:val="22"/>
              </w:rPr>
            </w:rPrChange>
          </w:rPr>
          <w:delText xml:space="preserve"> is to help CC reduce their dependency on fossil fuels, diversify their energy matrices and increase resiliency in the energy sector by accelerating the implementation of SE technologies. The TC will have the following specific objectives: (i) study convergence of SE innovations and technological advances that could boost SE deployment; (ii) examine the feasibility for deployment of resilient SE technologies; (iii) identify and design resilient SE pilot projects; and (iv) draft recommendations for policy reform and regulatory work to enable development of SE projects using PPPs.</w:delText>
        </w:r>
      </w:del>
    </w:p>
    <w:p w14:paraId="72619836" w14:textId="77777777" w:rsidR="00710316" w:rsidRPr="00674DCE" w:rsidRDefault="00710316">
      <w:pPr>
        <w:wordWrap/>
        <w:adjustRightInd w:val="0"/>
        <w:spacing w:after="0" w:line="360" w:lineRule="auto"/>
        <w:jc w:val="left"/>
        <w:rPr>
          <w:rFonts w:ascii="Arial" w:hAnsi="Arial" w:cs="Arial"/>
          <w:b/>
          <w:bCs/>
          <w:kern w:val="0"/>
          <w:sz w:val="22"/>
          <w:rPrChange w:id="647" w:author="Bonifaz Urquizu, Jeanette" w:date="2018-10-04T16:20:00Z">
            <w:rPr>
              <w:rFonts w:ascii="Times New Roman" w:hAnsi="Times New Roman" w:cs="Times New Roman"/>
              <w:b/>
              <w:bCs/>
              <w:kern w:val="0"/>
              <w:sz w:val="22"/>
            </w:rPr>
          </w:rPrChange>
        </w:rPr>
        <w:pPrChange w:id="648" w:author="Correa Poseiro, Cecilia" w:date="2018-09-25T10:27:00Z">
          <w:pPr>
            <w:wordWrap/>
            <w:adjustRightInd w:val="0"/>
            <w:spacing w:after="0" w:line="240" w:lineRule="auto"/>
            <w:jc w:val="left"/>
          </w:pPr>
        </w:pPrChange>
      </w:pPr>
      <w:r w:rsidRPr="00674DCE">
        <w:rPr>
          <w:rFonts w:ascii="Arial" w:hAnsi="Arial" w:cs="Arial"/>
          <w:b/>
          <w:bCs/>
          <w:kern w:val="0"/>
          <w:sz w:val="22"/>
          <w:rPrChange w:id="649" w:author="Bonifaz Urquizu, Jeanette" w:date="2018-10-04T16:20:00Z">
            <w:rPr>
              <w:rFonts w:ascii="Times New Roman" w:hAnsi="Times New Roman" w:cs="Times New Roman"/>
              <w:b/>
              <w:bCs/>
              <w:kern w:val="0"/>
              <w:sz w:val="22"/>
            </w:rPr>
          </w:rPrChange>
        </w:rPr>
        <w:t>II. CONSULTANCY’S OBJECTIVE</w:t>
      </w:r>
    </w:p>
    <w:p w14:paraId="251932E6" w14:textId="77777777" w:rsidR="00710316" w:rsidRPr="00674DCE" w:rsidRDefault="00710316">
      <w:pPr>
        <w:wordWrap/>
        <w:adjustRightInd w:val="0"/>
        <w:spacing w:after="0" w:line="360" w:lineRule="auto"/>
        <w:jc w:val="left"/>
        <w:rPr>
          <w:rFonts w:ascii="Arial" w:hAnsi="Arial" w:cs="Arial"/>
          <w:kern w:val="0"/>
          <w:sz w:val="22"/>
          <w:rPrChange w:id="650" w:author="Bonifaz Urquizu, Jeanette" w:date="2018-10-04T16:20:00Z">
            <w:rPr>
              <w:rFonts w:ascii="Times New Roman" w:hAnsi="Times New Roman" w:cs="Times New Roman"/>
              <w:kern w:val="0"/>
              <w:sz w:val="22"/>
            </w:rPr>
          </w:rPrChange>
        </w:rPr>
        <w:pPrChange w:id="651" w:author="Correa Poseiro, Cecilia" w:date="2018-09-25T10:27:00Z">
          <w:pPr>
            <w:wordWrap/>
            <w:adjustRightInd w:val="0"/>
            <w:spacing w:after="0" w:line="240" w:lineRule="auto"/>
            <w:jc w:val="left"/>
          </w:pPr>
        </w:pPrChange>
      </w:pPr>
    </w:p>
    <w:p w14:paraId="52C26EF4" w14:textId="1E7196E0" w:rsidR="001B3AC4" w:rsidRPr="00674DCE" w:rsidRDefault="00710316">
      <w:pPr>
        <w:widowControl/>
        <w:wordWrap/>
        <w:autoSpaceDE/>
        <w:autoSpaceDN/>
        <w:spacing w:before="120" w:after="120" w:line="360" w:lineRule="auto"/>
        <w:contextualSpacing/>
        <w:rPr>
          <w:rFonts w:ascii="Arial" w:hAnsi="Arial" w:cs="Arial"/>
          <w:spacing w:val="-4"/>
          <w:sz w:val="22"/>
          <w:rPrChange w:id="652" w:author="Bonifaz Urquizu, Jeanette" w:date="2018-10-04T16:20:00Z">
            <w:rPr>
              <w:rFonts w:ascii="Times New Roman" w:hAnsi="Times New Roman" w:cs="Times New Roman"/>
              <w:spacing w:val="-4"/>
              <w:sz w:val="22"/>
            </w:rPr>
          </w:rPrChange>
        </w:rPr>
        <w:pPrChange w:id="653" w:author="Correa Poseiro, Cecilia" w:date="2018-09-25T10:27:00Z">
          <w:pPr>
            <w:widowControl/>
            <w:wordWrap/>
            <w:autoSpaceDE/>
            <w:autoSpaceDN/>
            <w:spacing w:before="120" w:after="120" w:line="240" w:lineRule="auto"/>
            <w:contextualSpacing/>
          </w:pPr>
        </w:pPrChange>
      </w:pPr>
      <w:r w:rsidRPr="00674DCE">
        <w:rPr>
          <w:rFonts w:ascii="Arial" w:hAnsi="Arial" w:cs="Arial"/>
          <w:kern w:val="0"/>
          <w:sz w:val="22"/>
          <w:rPrChange w:id="654" w:author="Bonifaz Urquizu, Jeanette" w:date="2018-10-04T16:20:00Z">
            <w:rPr>
              <w:rFonts w:ascii="Times New Roman" w:hAnsi="Times New Roman" w:cs="Times New Roman"/>
              <w:kern w:val="0"/>
              <w:sz w:val="22"/>
            </w:rPr>
          </w:rPrChange>
        </w:rPr>
        <w:t>2.1 The main objective of this consultancy is</w:t>
      </w:r>
      <w:r w:rsidRPr="00674DCE">
        <w:rPr>
          <w:rFonts w:ascii="Arial" w:hAnsi="Arial" w:cs="Arial"/>
          <w:kern w:val="0"/>
          <w:sz w:val="22"/>
          <w:rPrChange w:id="655" w:author="Bonifaz Urquizu, Jeanette" w:date="2018-10-04T16:20:00Z">
            <w:rPr>
              <w:rFonts w:ascii="Times New Roman" w:hAnsi="Times New Roman"/>
              <w:kern w:val="0"/>
              <w:sz w:val="22"/>
            </w:rPr>
          </w:rPrChange>
        </w:rPr>
        <w:t xml:space="preserve"> </w:t>
      </w:r>
      <w:r w:rsidR="001B3AC4" w:rsidRPr="00674DCE">
        <w:rPr>
          <w:rFonts w:ascii="Arial" w:hAnsi="Arial" w:cs="Arial"/>
          <w:spacing w:val="-4"/>
          <w:sz w:val="22"/>
          <w:rPrChange w:id="656" w:author="Bonifaz Urquizu, Jeanette" w:date="2018-10-04T16:20:00Z">
            <w:rPr>
              <w:rFonts w:ascii="Times New Roman" w:hAnsi="Times New Roman" w:cs="Times New Roman"/>
              <w:spacing w:val="-4"/>
              <w:sz w:val="22"/>
            </w:rPr>
          </w:rPrChange>
        </w:rPr>
        <w:t>to identify, design, and conduct</w:t>
      </w:r>
      <w:ins w:id="657" w:author="Correa Poseiro, Cecilia" w:date="2018-09-25T12:04:00Z">
        <w:r w:rsidR="00827495" w:rsidRPr="00674DCE">
          <w:rPr>
            <w:rFonts w:ascii="Arial" w:hAnsi="Arial" w:cs="Arial"/>
            <w:spacing w:val="-4"/>
            <w:sz w:val="22"/>
            <w:rPrChange w:id="658" w:author="Bonifaz Urquizu, Jeanette" w:date="2018-10-04T16:20:00Z">
              <w:rPr>
                <w:rFonts w:ascii="Arial" w:hAnsi="Arial" w:cs="Arial"/>
                <w:spacing w:val="-4"/>
                <w:sz w:val="22"/>
              </w:rPr>
            </w:rPrChange>
          </w:rPr>
          <w:t xml:space="preserve"> a</w:t>
        </w:r>
      </w:ins>
      <w:r w:rsidR="001B3AC4" w:rsidRPr="00674DCE">
        <w:rPr>
          <w:rFonts w:ascii="Arial" w:hAnsi="Arial" w:cs="Arial"/>
          <w:spacing w:val="-4"/>
          <w:sz w:val="22"/>
          <w:rPrChange w:id="659" w:author="Bonifaz Urquizu, Jeanette" w:date="2018-10-04T16:20:00Z">
            <w:rPr>
              <w:rFonts w:ascii="Times New Roman" w:hAnsi="Times New Roman" w:cs="Times New Roman"/>
              <w:spacing w:val="-4"/>
              <w:sz w:val="22"/>
            </w:rPr>
          </w:rPrChange>
        </w:rPr>
        <w:t xml:space="preserve"> feasibility stud</w:t>
      </w:r>
      <w:ins w:id="660" w:author="Correa Poseiro, Cecilia" w:date="2018-09-25T12:04:00Z">
        <w:r w:rsidR="00827495" w:rsidRPr="00674DCE">
          <w:rPr>
            <w:rFonts w:ascii="Arial" w:hAnsi="Arial" w:cs="Arial"/>
            <w:spacing w:val="-4"/>
            <w:sz w:val="22"/>
            <w:rPrChange w:id="661" w:author="Bonifaz Urquizu, Jeanette" w:date="2018-10-04T16:20:00Z">
              <w:rPr>
                <w:rFonts w:ascii="Arial" w:hAnsi="Arial" w:cs="Arial"/>
                <w:spacing w:val="-4"/>
                <w:sz w:val="22"/>
              </w:rPr>
            </w:rPrChange>
          </w:rPr>
          <w:t>y</w:t>
        </w:r>
      </w:ins>
      <w:del w:id="662" w:author="Correa Poseiro, Cecilia" w:date="2018-09-25T12:04:00Z">
        <w:r w:rsidR="001B3AC4" w:rsidRPr="00674DCE" w:rsidDel="00827495">
          <w:rPr>
            <w:rFonts w:ascii="Arial" w:hAnsi="Arial" w:cs="Arial"/>
            <w:spacing w:val="-4"/>
            <w:sz w:val="22"/>
            <w:rPrChange w:id="663" w:author="Bonifaz Urquizu, Jeanette" w:date="2018-10-04T16:20:00Z">
              <w:rPr>
                <w:rFonts w:ascii="Times New Roman" w:hAnsi="Times New Roman" w:cs="Times New Roman"/>
                <w:spacing w:val="-4"/>
                <w:sz w:val="22"/>
              </w:rPr>
            </w:rPrChange>
          </w:rPr>
          <w:delText>ies</w:delText>
        </w:r>
      </w:del>
      <w:r w:rsidR="001B3AC4" w:rsidRPr="00674DCE">
        <w:rPr>
          <w:rFonts w:ascii="Arial" w:hAnsi="Arial" w:cs="Arial"/>
          <w:spacing w:val="-4"/>
          <w:sz w:val="22"/>
          <w:rPrChange w:id="664" w:author="Bonifaz Urquizu, Jeanette" w:date="2018-10-04T16:20:00Z">
            <w:rPr>
              <w:rFonts w:ascii="Times New Roman" w:hAnsi="Times New Roman" w:cs="Times New Roman"/>
              <w:spacing w:val="-4"/>
              <w:sz w:val="22"/>
            </w:rPr>
          </w:rPrChange>
        </w:rPr>
        <w:t xml:space="preserve"> of a</w:t>
      </w:r>
      <w:del w:id="665" w:author="Correa Poseiro, Cecilia" w:date="2018-09-25T12:03:00Z">
        <w:r w:rsidR="001B3AC4" w:rsidRPr="00674DCE" w:rsidDel="00827495">
          <w:rPr>
            <w:rFonts w:ascii="Arial" w:hAnsi="Arial" w:cs="Arial"/>
            <w:spacing w:val="-4"/>
            <w:sz w:val="22"/>
            <w:rPrChange w:id="666" w:author="Bonifaz Urquizu, Jeanette" w:date="2018-10-04T16:20:00Z">
              <w:rPr>
                <w:rFonts w:ascii="Times New Roman" w:hAnsi="Times New Roman" w:cs="Times New Roman"/>
                <w:spacing w:val="-4"/>
                <w:sz w:val="22"/>
              </w:rPr>
            </w:rPrChange>
          </w:rPr>
          <w:delText>t least 3</w:delText>
        </w:r>
      </w:del>
      <w:r w:rsidR="001B3AC4" w:rsidRPr="00674DCE">
        <w:rPr>
          <w:rFonts w:ascii="Arial" w:hAnsi="Arial" w:cs="Arial"/>
          <w:spacing w:val="-4"/>
          <w:sz w:val="22"/>
          <w:rPrChange w:id="667" w:author="Bonifaz Urquizu, Jeanette" w:date="2018-10-04T16:20:00Z">
            <w:rPr>
              <w:rFonts w:ascii="Times New Roman" w:hAnsi="Times New Roman" w:cs="Times New Roman"/>
              <w:spacing w:val="-4"/>
              <w:sz w:val="22"/>
            </w:rPr>
          </w:rPrChange>
        </w:rPr>
        <w:t xml:space="preserve"> SE pilot project</w:t>
      </w:r>
      <w:del w:id="668" w:author="Correa Poseiro, Cecilia" w:date="2018-09-25T12:03:00Z">
        <w:r w:rsidR="001B3AC4" w:rsidRPr="00674DCE" w:rsidDel="00827495">
          <w:rPr>
            <w:rFonts w:ascii="Arial" w:hAnsi="Arial" w:cs="Arial"/>
            <w:spacing w:val="-4"/>
            <w:sz w:val="22"/>
            <w:rPrChange w:id="669" w:author="Bonifaz Urquizu, Jeanette" w:date="2018-10-04T16:20:00Z">
              <w:rPr>
                <w:rFonts w:ascii="Times New Roman" w:hAnsi="Times New Roman" w:cs="Times New Roman"/>
                <w:spacing w:val="-4"/>
                <w:sz w:val="22"/>
              </w:rPr>
            </w:rPrChange>
          </w:rPr>
          <w:delText>s</w:delText>
        </w:r>
      </w:del>
      <w:r w:rsidR="001B3AC4" w:rsidRPr="00674DCE">
        <w:rPr>
          <w:rFonts w:ascii="Arial" w:hAnsi="Arial" w:cs="Arial"/>
          <w:spacing w:val="-4"/>
          <w:sz w:val="22"/>
          <w:rPrChange w:id="670" w:author="Bonifaz Urquizu, Jeanette" w:date="2018-10-04T16:20:00Z">
            <w:rPr>
              <w:rFonts w:ascii="Times New Roman" w:hAnsi="Times New Roman" w:cs="Times New Roman"/>
              <w:spacing w:val="-4"/>
              <w:sz w:val="22"/>
            </w:rPr>
          </w:rPrChange>
        </w:rPr>
        <w:t xml:space="preserve"> based on innovative financing, including PPPs, </w:t>
      </w:r>
      <w:r w:rsidR="001B3AC4" w:rsidRPr="00674DCE">
        <w:rPr>
          <w:rFonts w:ascii="Arial" w:eastAsia="Malgun Gothic" w:hAnsi="Arial" w:cs="Arial"/>
          <w:spacing w:val="-4"/>
          <w:sz w:val="22"/>
          <w:rPrChange w:id="671" w:author="Bonifaz Urquizu, Jeanette" w:date="2018-10-04T16:20:00Z">
            <w:rPr>
              <w:rFonts w:ascii="Times New Roman" w:eastAsia="Malgun Gothic" w:hAnsi="Times New Roman" w:cs="Times New Roman"/>
              <w:spacing w:val="-4"/>
              <w:sz w:val="22"/>
            </w:rPr>
          </w:rPrChange>
        </w:rPr>
        <w:t>for the region and considering resilience measures;</w:t>
      </w:r>
      <w:r w:rsidR="001B3AC4" w:rsidRPr="00674DCE">
        <w:rPr>
          <w:rFonts w:ascii="Arial" w:hAnsi="Arial" w:cs="Arial"/>
          <w:spacing w:val="-4"/>
          <w:sz w:val="22"/>
          <w:rPrChange w:id="672" w:author="Bonifaz Urquizu, Jeanette" w:date="2018-10-04T16:20:00Z">
            <w:rPr>
              <w:rFonts w:ascii="Times New Roman" w:hAnsi="Times New Roman" w:cs="Times New Roman"/>
              <w:spacing w:val="-4"/>
              <w:sz w:val="22"/>
            </w:rPr>
          </w:rPrChange>
        </w:rPr>
        <w:t xml:space="preserve"> and (to examine the regulatory frameworks and other enabling regulatory and policy requirement for the pilot projects to operate. </w:t>
      </w:r>
    </w:p>
    <w:p w14:paraId="082778D6" w14:textId="77777777" w:rsidR="001B3AC4" w:rsidRPr="00674DCE" w:rsidRDefault="001B3AC4">
      <w:pPr>
        <w:widowControl/>
        <w:wordWrap/>
        <w:autoSpaceDE/>
        <w:autoSpaceDN/>
        <w:spacing w:before="120" w:after="120" w:line="360" w:lineRule="auto"/>
        <w:contextualSpacing/>
        <w:rPr>
          <w:rFonts w:ascii="Arial" w:hAnsi="Arial" w:cs="Arial"/>
          <w:spacing w:val="-4"/>
          <w:sz w:val="22"/>
          <w:rPrChange w:id="673" w:author="Bonifaz Urquizu, Jeanette" w:date="2018-10-04T16:20:00Z">
            <w:rPr>
              <w:rFonts w:ascii="Times New Roman" w:hAnsi="Times New Roman" w:cs="Times New Roman"/>
              <w:spacing w:val="-4"/>
              <w:sz w:val="22"/>
            </w:rPr>
          </w:rPrChange>
        </w:rPr>
        <w:pPrChange w:id="674" w:author="Correa Poseiro, Cecilia" w:date="2018-09-25T10:27:00Z">
          <w:pPr>
            <w:widowControl/>
            <w:wordWrap/>
            <w:autoSpaceDE/>
            <w:autoSpaceDN/>
            <w:spacing w:before="120" w:after="120" w:line="240" w:lineRule="auto"/>
            <w:contextualSpacing/>
          </w:pPr>
        </w:pPrChange>
      </w:pPr>
    </w:p>
    <w:p w14:paraId="6D535652" w14:textId="6D162F4D" w:rsidR="001B3AC4" w:rsidRPr="00674DCE" w:rsidRDefault="001B3AC4">
      <w:pPr>
        <w:widowControl/>
        <w:wordWrap/>
        <w:autoSpaceDE/>
        <w:autoSpaceDN/>
        <w:spacing w:before="120" w:after="120" w:line="360" w:lineRule="auto"/>
        <w:contextualSpacing/>
        <w:rPr>
          <w:rFonts w:ascii="Arial" w:hAnsi="Arial" w:cs="Arial"/>
          <w:spacing w:val="-4"/>
          <w:sz w:val="22"/>
          <w:rPrChange w:id="675" w:author="Bonifaz Urquizu, Jeanette" w:date="2018-10-04T16:20:00Z">
            <w:rPr>
              <w:rFonts w:ascii="Times New Roman" w:hAnsi="Times New Roman" w:cs="Times New Roman"/>
              <w:spacing w:val="-4"/>
              <w:sz w:val="22"/>
            </w:rPr>
          </w:rPrChange>
        </w:rPr>
        <w:pPrChange w:id="676" w:author="Correa Poseiro, Cecilia" w:date="2018-09-25T10:27:00Z">
          <w:pPr>
            <w:widowControl/>
            <w:wordWrap/>
            <w:autoSpaceDE/>
            <w:autoSpaceDN/>
            <w:spacing w:before="120" w:after="120" w:line="240" w:lineRule="auto"/>
            <w:contextualSpacing/>
          </w:pPr>
        </w:pPrChange>
      </w:pPr>
      <w:r w:rsidRPr="00674DCE">
        <w:rPr>
          <w:rFonts w:ascii="Arial" w:hAnsi="Arial" w:cs="Arial"/>
          <w:spacing w:val="-4"/>
          <w:sz w:val="22"/>
          <w:rPrChange w:id="677" w:author="Bonifaz Urquizu, Jeanette" w:date="2018-10-04T16:20:00Z">
            <w:rPr>
              <w:rFonts w:ascii="Times New Roman" w:hAnsi="Times New Roman" w:cs="Times New Roman"/>
              <w:spacing w:val="-4"/>
              <w:sz w:val="22"/>
            </w:rPr>
          </w:rPrChange>
        </w:rPr>
        <w:t>The outputs of this component are: (</w:t>
      </w:r>
      <w:proofErr w:type="spellStart"/>
      <w:r w:rsidRPr="00674DCE">
        <w:rPr>
          <w:rFonts w:ascii="Arial" w:hAnsi="Arial" w:cs="Arial"/>
          <w:spacing w:val="-4"/>
          <w:sz w:val="22"/>
          <w:rPrChange w:id="678" w:author="Bonifaz Urquizu, Jeanette" w:date="2018-10-04T16:20:00Z">
            <w:rPr>
              <w:rFonts w:ascii="Times New Roman" w:hAnsi="Times New Roman" w:cs="Times New Roman"/>
              <w:spacing w:val="-4"/>
              <w:sz w:val="22"/>
            </w:rPr>
          </w:rPrChange>
        </w:rPr>
        <w:t>i</w:t>
      </w:r>
      <w:proofErr w:type="spellEnd"/>
      <w:r w:rsidRPr="00674DCE">
        <w:rPr>
          <w:rFonts w:ascii="Arial" w:hAnsi="Arial" w:cs="Arial"/>
          <w:spacing w:val="-4"/>
          <w:sz w:val="22"/>
          <w:rPrChange w:id="679" w:author="Bonifaz Urquizu, Jeanette" w:date="2018-10-04T16:20:00Z">
            <w:rPr>
              <w:rFonts w:ascii="Times New Roman" w:hAnsi="Times New Roman" w:cs="Times New Roman"/>
              <w:spacing w:val="-4"/>
              <w:sz w:val="22"/>
            </w:rPr>
          </w:rPrChange>
        </w:rPr>
        <w:t xml:space="preserve">) documents containing identification and design of </w:t>
      </w:r>
      <w:ins w:id="680" w:author="Correa Poseiro, Cecilia" w:date="2018-09-25T12:04:00Z">
        <w:r w:rsidR="00827495" w:rsidRPr="00674DCE">
          <w:rPr>
            <w:rFonts w:ascii="Arial" w:hAnsi="Arial" w:cs="Arial"/>
            <w:spacing w:val="-4"/>
            <w:sz w:val="22"/>
            <w:rPrChange w:id="681" w:author="Bonifaz Urquizu, Jeanette" w:date="2018-10-04T16:20:00Z">
              <w:rPr>
                <w:rFonts w:ascii="Arial" w:hAnsi="Arial" w:cs="Arial"/>
                <w:spacing w:val="-4"/>
                <w:sz w:val="22"/>
              </w:rPr>
            </w:rPrChange>
          </w:rPr>
          <w:t xml:space="preserve">the </w:t>
        </w:r>
      </w:ins>
      <w:r w:rsidRPr="00674DCE">
        <w:rPr>
          <w:rFonts w:ascii="Arial" w:hAnsi="Arial" w:cs="Arial"/>
          <w:spacing w:val="-4"/>
          <w:sz w:val="22"/>
          <w:rPrChange w:id="682" w:author="Bonifaz Urquizu, Jeanette" w:date="2018-10-04T16:20:00Z">
            <w:rPr>
              <w:rFonts w:ascii="Times New Roman" w:hAnsi="Times New Roman" w:cs="Times New Roman"/>
              <w:spacing w:val="-4"/>
              <w:sz w:val="22"/>
            </w:rPr>
          </w:rPrChange>
        </w:rPr>
        <w:t>SE pilot project</w:t>
      </w:r>
      <w:del w:id="683" w:author="Correa Poseiro, Cecilia" w:date="2018-09-25T12:04:00Z">
        <w:r w:rsidRPr="00674DCE" w:rsidDel="00827495">
          <w:rPr>
            <w:rFonts w:ascii="Arial" w:hAnsi="Arial" w:cs="Arial"/>
            <w:spacing w:val="-4"/>
            <w:sz w:val="22"/>
            <w:rPrChange w:id="684" w:author="Bonifaz Urquizu, Jeanette" w:date="2018-10-04T16:20:00Z">
              <w:rPr>
                <w:rFonts w:ascii="Times New Roman" w:hAnsi="Times New Roman" w:cs="Times New Roman"/>
                <w:spacing w:val="-4"/>
                <w:sz w:val="22"/>
              </w:rPr>
            </w:rPrChange>
          </w:rPr>
          <w:delText>s</w:delText>
        </w:r>
      </w:del>
      <w:r w:rsidRPr="00674DCE">
        <w:rPr>
          <w:rFonts w:ascii="Arial" w:hAnsi="Arial" w:cs="Arial"/>
          <w:spacing w:val="-4"/>
          <w:sz w:val="22"/>
          <w:rPrChange w:id="685" w:author="Bonifaz Urquizu, Jeanette" w:date="2018-10-04T16:20:00Z">
            <w:rPr>
              <w:rFonts w:ascii="Times New Roman" w:hAnsi="Times New Roman" w:cs="Times New Roman"/>
              <w:spacing w:val="-4"/>
              <w:sz w:val="22"/>
            </w:rPr>
          </w:rPrChange>
        </w:rPr>
        <w:t xml:space="preserve"> based on innovative financing mechanism with conducting individual project’s commercial and technical feasibility. As for the financing mechanism, PPP model will be considered preferentially. (ii) documents collecting existing regulations and suggestions of regulatory framework and policy for implementation of</w:t>
      </w:r>
      <w:ins w:id="686" w:author="Correa Poseiro, Cecilia" w:date="2018-09-25T12:04:00Z">
        <w:r w:rsidR="00827495" w:rsidRPr="00674DCE">
          <w:rPr>
            <w:rFonts w:ascii="Arial" w:hAnsi="Arial" w:cs="Arial"/>
            <w:spacing w:val="-4"/>
            <w:sz w:val="22"/>
            <w:rPrChange w:id="687" w:author="Bonifaz Urquizu, Jeanette" w:date="2018-10-04T16:20:00Z">
              <w:rPr>
                <w:rFonts w:ascii="Arial" w:hAnsi="Arial" w:cs="Arial"/>
                <w:spacing w:val="-4"/>
                <w:sz w:val="22"/>
              </w:rPr>
            </w:rPrChange>
          </w:rPr>
          <w:t xml:space="preserve"> the</w:t>
        </w:r>
      </w:ins>
      <w:r w:rsidRPr="00674DCE">
        <w:rPr>
          <w:rFonts w:ascii="Arial" w:hAnsi="Arial" w:cs="Arial"/>
          <w:spacing w:val="-4"/>
          <w:sz w:val="22"/>
          <w:rPrChange w:id="688" w:author="Bonifaz Urquizu, Jeanette" w:date="2018-10-04T16:20:00Z">
            <w:rPr>
              <w:rFonts w:ascii="Times New Roman" w:hAnsi="Times New Roman" w:cs="Times New Roman"/>
              <w:spacing w:val="-4"/>
              <w:sz w:val="22"/>
            </w:rPr>
          </w:rPrChange>
        </w:rPr>
        <w:t xml:space="preserve"> identified project</w:t>
      </w:r>
      <w:del w:id="689" w:author="Correa Poseiro, Cecilia" w:date="2018-09-25T12:04:00Z">
        <w:r w:rsidRPr="00674DCE" w:rsidDel="00827495">
          <w:rPr>
            <w:rFonts w:ascii="Arial" w:hAnsi="Arial" w:cs="Arial"/>
            <w:spacing w:val="-4"/>
            <w:sz w:val="22"/>
            <w:rPrChange w:id="690" w:author="Bonifaz Urquizu, Jeanette" w:date="2018-10-04T16:20:00Z">
              <w:rPr>
                <w:rFonts w:ascii="Times New Roman" w:hAnsi="Times New Roman" w:cs="Times New Roman"/>
                <w:spacing w:val="-4"/>
                <w:sz w:val="22"/>
              </w:rPr>
            </w:rPrChange>
          </w:rPr>
          <w:delText>s</w:delText>
        </w:r>
      </w:del>
      <w:r w:rsidRPr="00674DCE">
        <w:rPr>
          <w:rFonts w:ascii="Arial" w:hAnsi="Arial" w:cs="Arial"/>
          <w:spacing w:val="-4"/>
          <w:sz w:val="22"/>
          <w:rPrChange w:id="691" w:author="Bonifaz Urquizu, Jeanette" w:date="2018-10-04T16:20:00Z">
            <w:rPr>
              <w:rFonts w:ascii="Times New Roman" w:hAnsi="Times New Roman" w:cs="Times New Roman"/>
              <w:spacing w:val="-4"/>
              <w:sz w:val="22"/>
            </w:rPr>
          </w:rPrChange>
        </w:rPr>
        <w:t xml:space="preserve">. </w:t>
      </w:r>
    </w:p>
    <w:p w14:paraId="31238AEA" w14:textId="5A4F17CF" w:rsidR="001B3AC4" w:rsidRPr="00674DCE" w:rsidRDefault="001B3AC4">
      <w:pPr>
        <w:widowControl/>
        <w:wordWrap/>
        <w:autoSpaceDE/>
        <w:autoSpaceDN/>
        <w:spacing w:before="120" w:after="120" w:line="360" w:lineRule="auto"/>
        <w:contextualSpacing/>
        <w:rPr>
          <w:rFonts w:ascii="Arial" w:hAnsi="Arial" w:cs="Arial"/>
          <w:spacing w:val="-4"/>
          <w:sz w:val="22"/>
          <w:rPrChange w:id="692" w:author="Bonifaz Urquizu, Jeanette" w:date="2018-10-04T16:20:00Z">
            <w:rPr>
              <w:rFonts w:ascii="Times New Roman" w:hAnsi="Times New Roman" w:cs="Times New Roman"/>
              <w:spacing w:val="-4"/>
              <w:sz w:val="22"/>
            </w:rPr>
          </w:rPrChange>
        </w:rPr>
        <w:pPrChange w:id="693" w:author="Correa Poseiro, Cecilia" w:date="2018-09-25T10:27:00Z">
          <w:pPr>
            <w:widowControl/>
            <w:wordWrap/>
            <w:autoSpaceDE/>
            <w:autoSpaceDN/>
            <w:spacing w:before="120" w:after="120" w:line="240" w:lineRule="auto"/>
            <w:contextualSpacing/>
          </w:pPr>
        </w:pPrChange>
      </w:pPr>
    </w:p>
    <w:p w14:paraId="3B95080D" w14:textId="0212E011" w:rsidR="00710316" w:rsidRPr="00674DCE" w:rsidDel="007840C3" w:rsidRDefault="00710316">
      <w:pPr>
        <w:wordWrap/>
        <w:adjustRightInd w:val="0"/>
        <w:spacing w:after="0" w:line="360" w:lineRule="auto"/>
        <w:jc w:val="left"/>
        <w:rPr>
          <w:del w:id="694" w:author="Bonifaz Urquizu, Jeanette" w:date="2018-10-04T16:16:00Z"/>
          <w:rFonts w:ascii="Arial" w:hAnsi="Arial" w:cs="Arial"/>
          <w:kern w:val="0"/>
          <w:sz w:val="22"/>
          <w:rPrChange w:id="695" w:author="Bonifaz Urquizu, Jeanette" w:date="2018-10-04T16:20:00Z">
            <w:rPr>
              <w:del w:id="696" w:author="Bonifaz Urquizu, Jeanette" w:date="2018-10-04T16:16:00Z"/>
              <w:rFonts w:ascii="Times New Roman" w:hAnsi="Times New Roman" w:cs="Times New Roman"/>
              <w:kern w:val="0"/>
              <w:sz w:val="22"/>
            </w:rPr>
          </w:rPrChange>
        </w:rPr>
        <w:pPrChange w:id="697" w:author="Correa Poseiro, Cecilia" w:date="2018-09-25T10:27:00Z">
          <w:pPr>
            <w:wordWrap/>
            <w:adjustRightInd w:val="0"/>
            <w:spacing w:after="0" w:line="240" w:lineRule="auto"/>
            <w:jc w:val="left"/>
          </w:pPr>
        </w:pPrChange>
      </w:pPr>
    </w:p>
    <w:p w14:paraId="5F62BAC7" w14:textId="5FBDCBAE" w:rsidR="00710316" w:rsidRPr="00674DCE" w:rsidDel="007840C3" w:rsidRDefault="00710316">
      <w:pPr>
        <w:wordWrap/>
        <w:adjustRightInd w:val="0"/>
        <w:spacing w:after="0" w:line="360" w:lineRule="auto"/>
        <w:jc w:val="left"/>
        <w:rPr>
          <w:del w:id="698" w:author="Bonifaz Urquizu, Jeanette" w:date="2018-10-04T16:16:00Z"/>
          <w:rFonts w:ascii="Arial" w:hAnsi="Arial" w:cs="Arial"/>
          <w:kern w:val="0"/>
          <w:sz w:val="22"/>
          <w:rPrChange w:id="699" w:author="Bonifaz Urquizu, Jeanette" w:date="2018-10-04T16:20:00Z">
            <w:rPr>
              <w:del w:id="700" w:author="Bonifaz Urquizu, Jeanette" w:date="2018-10-04T16:16:00Z"/>
              <w:rFonts w:ascii="Arial" w:hAnsi="Arial" w:cs="Arial"/>
              <w:kern w:val="0"/>
              <w:sz w:val="22"/>
            </w:rPr>
          </w:rPrChange>
        </w:rPr>
      </w:pPr>
      <w:r w:rsidRPr="00674DCE">
        <w:rPr>
          <w:rFonts w:ascii="Arial" w:hAnsi="Arial" w:cs="Arial"/>
          <w:b/>
          <w:bCs/>
          <w:kern w:val="0"/>
          <w:sz w:val="22"/>
          <w:rPrChange w:id="701" w:author="Bonifaz Urquizu, Jeanette" w:date="2018-10-04T16:20:00Z">
            <w:rPr>
              <w:rFonts w:ascii="Times New Roman" w:hAnsi="Times New Roman" w:cs="Times New Roman"/>
              <w:b/>
              <w:bCs/>
              <w:kern w:val="0"/>
              <w:sz w:val="22"/>
            </w:rPr>
          </w:rPrChange>
        </w:rPr>
        <w:t>III. MAIN ACTIVITIES</w:t>
      </w:r>
    </w:p>
    <w:p w14:paraId="0F3BBEC9" w14:textId="77777777" w:rsidR="007840C3" w:rsidRPr="00674DCE" w:rsidRDefault="007840C3">
      <w:pPr>
        <w:wordWrap/>
        <w:adjustRightInd w:val="0"/>
        <w:spacing w:after="0" w:line="360" w:lineRule="auto"/>
        <w:jc w:val="left"/>
        <w:rPr>
          <w:ins w:id="702" w:author="Bonifaz Urquizu, Jeanette" w:date="2018-10-04T16:16:00Z"/>
          <w:rFonts w:ascii="Arial" w:hAnsi="Arial" w:cs="Arial"/>
          <w:b/>
          <w:bCs/>
          <w:kern w:val="0"/>
          <w:sz w:val="22"/>
          <w:rPrChange w:id="703" w:author="Bonifaz Urquizu, Jeanette" w:date="2018-10-04T16:20:00Z">
            <w:rPr>
              <w:ins w:id="704" w:author="Bonifaz Urquizu, Jeanette" w:date="2018-10-04T16:16:00Z"/>
              <w:rFonts w:ascii="Times New Roman" w:hAnsi="Times New Roman" w:cs="Times New Roman"/>
              <w:b/>
              <w:bCs/>
              <w:kern w:val="0"/>
              <w:sz w:val="22"/>
            </w:rPr>
          </w:rPrChange>
        </w:rPr>
        <w:pPrChange w:id="705" w:author="Correa Poseiro, Cecilia" w:date="2018-09-25T10:27:00Z">
          <w:pPr>
            <w:wordWrap/>
            <w:adjustRightInd w:val="0"/>
            <w:spacing w:after="0" w:line="240" w:lineRule="auto"/>
            <w:jc w:val="left"/>
          </w:pPr>
        </w:pPrChange>
      </w:pPr>
    </w:p>
    <w:p w14:paraId="69A45F40" w14:textId="292AA4C0" w:rsidR="00710316" w:rsidRPr="00674DCE" w:rsidDel="007840C3" w:rsidRDefault="00710316">
      <w:pPr>
        <w:wordWrap/>
        <w:adjustRightInd w:val="0"/>
        <w:spacing w:after="0" w:line="360" w:lineRule="auto"/>
        <w:jc w:val="left"/>
        <w:rPr>
          <w:del w:id="706" w:author="Bonifaz Urquizu, Jeanette" w:date="2018-10-04T16:16:00Z"/>
          <w:rFonts w:ascii="Arial" w:hAnsi="Arial" w:cs="Arial"/>
          <w:kern w:val="0"/>
          <w:sz w:val="22"/>
          <w:rPrChange w:id="707" w:author="Bonifaz Urquizu, Jeanette" w:date="2018-10-04T16:20:00Z">
            <w:rPr>
              <w:del w:id="708" w:author="Bonifaz Urquizu, Jeanette" w:date="2018-10-04T16:16:00Z"/>
              <w:rFonts w:ascii="Times New Roman" w:hAnsi="Times New Roman" w:cs="Times New Roman"/>
              <w:kern w:val="0"/>
              <w:sz w:val="22"/>
            </w:rPr>
          </w:rPrChange>
        </w:rPr>
        <w:pPrChange w:id="709" w:author="Correa Poseiro, Cecilia" w:date="2018-09-25T10:27:00Z">
          <w:pPr>
            <w:wordWrap/>
            <w:adjustRightInd w:val="0"/>
            <w:spacing w:after="0" w:line="240" w:lineRule="auto"/>
            <w:jc w:val="left"/>
          </w:pPr>
        </w:pPrChange>
      </w:pPr>
    </w:p>
    <w:p w14:paraId="4B776990" w14:textId="77777777" w:rsidR="007840C3" w:rsidRPr="00674DCE" w:rsidRDefault="007840C3">
      <w:pPr>
        <w:wordWrap/>
        <w:adjustRightInd w:val="0"/>
        <w:spacing w:after="0" w:line="360" w:lineRule="auto"/>
        <w:rPr>
          <w:ins w:id="710" w:author="Bonifaz Urquizu, Jeanette" w:date="2018-10-04T16:16:00Z"/>
          <w:rFonts w:ascii="Arial" w:hAnsi="Arial" w:cs="Arial"/>
          <w:kern w:val="0"/>
          <w:sz w:val="22"/>
          <w:rPrChange w:id="711" w:author="Bonifaz Urquizu, Jeanette" w:date="2018-10-04T16:20:00Z">
            <w:rPr>
              <w:ins w:id="712" w:author="Bonifaz Urquizu, Jeanette" w:date="2018-10-04T16:16:00Z"/>
              <w:rFonts w:ascii="Arial" w:hAnsi="Arial" w:cs="Arial"/>
              <w:kern w:val="0"/>
              <w:sz w:val="22"/>
            </w:rPr>
          </w:rPrChange>
        </w:rPr>
      </w:pPr>
    </w:p>
    <w:p w14:paraId="61E6F6DC" w14:textId="63FF128C" w:rsidR="00710316" w:rsidRPr="00674DCE" w:rsidDel="00827495" w:rsidRDefault="00710316">
      <w:pPr>
        <w:wordWrap/>
        <w:adjustRightInd w:val="0"/>
        <w:spacing w:after="0" w:line="360" w:lineRule="auto"/>
        <w:rPr>
          <w:del w:id="713" w:author="Correa Poseiro, Cecilia" w:date="2018-09-25T12:04:00Z"/>
          <w:rFonts w:ascii="Arial" w:hAnsi="Arial" w:cs="Arial"/>
          <w:kern w:val="0"/>
          <w:sz w:val="22"/>
          <w:rPrChange w:id="714" w:author="Bonifaz Urquizu, Jeanette" w:date="2018-10-04T16:20:00Z">
            <w:rPr>
              <w:del w:id="715" w:author="Correa Poseiro, Cecilia" w:date="2018-09-25T12:04:00Z"/>
              <w:rFonts w:ascii="Times New Roman" w:hAnsi="Times New Roman" w:cs="Times New Roman"/>
              <w:kern w:val="0"/>
              <w:sz w:val="22"/>
            </w:rPr>
          </w:rPrChange>
        </w:rPr>
        <w:pPrChange w:id="716" w:author="Correa Poseiro, Cecilia" w:date="2018-09-25T10:27:00Z">
          <w:pPr>
            <w:wordWrap/>
            <w:adjustRightInd w:val="0"/>
            <w:spacing w:after="0" w:line="240" w:lineRule="auto"/>
          </w:pPr>
        </w:pPrChange>
      </w:pPr>
      <w:r w:rsidRPr="00674DCE">
        <w:rPr>
          <w:rFonts w:ascii="Arial" w:hAnsi="Arial" w:cs="Arial"/>
          <w:kern w:val="0"/>
          <w:sz w:val="22"/>
          <w:rPrChange w:id="717" w:author="Bonifaz Urquizu, Jeanette" w:date="2018-10-04T16:20:00Z">
            <w:rPr>
              <w:rFonts w:ascii="Times New Roman" w:hAnsi="Times New Roman" w:cs="Times New Roman"/>
              <w:kern w:val="0"/>
              <w:sz w:val="22"/>
            </w:rPr>
          </w:rPrChange>
        </w:rPr>
        <w:t>3.1 Under the supervision of the Team Leader, the activities for this consultancy include, but are not</w:t>
      </w:r>
    </w:p>
    <w:p w14:paraId="7499433D" w14:textId="2B0B6D8C" w:rsidR="00710316" w:rsidRPr="00674DCE" w:rsidRDefault="00827495">
      <w:pPr>
        <w:wordWrap/>
        <w:adjustRightInd w:val="0"/>
        <w:spacing w:after="0" w:line="360" w:lineRule="auto"/>
        <w:rPr>
          <w:rFonts w:ascii="Arial" w:hAnsi="Arial" w:cs="Arial"/>
          <w:kern w:val="0"/>
          <w:sz w:val="22"/>
          <w:rPrChange w:id="718" w:author="Bonifaz Urquizu, Jeanette" w:date="2018-10-04T16:20:00Z">
            <w:rPr>
              <w:rFonts w:ascii="Times New Roman" w:hAnsi="Times New Roman" w:cs="Times New Roman"/>
              <w:kern w:val="0"/>
              <w:sz w:val="22"/>
            </w:rPr>
          </w:rPrChange>
        </w:rPr>
        <w:pPrChange w:id="719" w:author="Correa Poseiro, Cecilia" w:date="2018-09-25T10:27:00Z">
          <w:pPr>
            <w:wordWrap/>
            <w:adjustRightInd w:val="0"/>
            <w:spacing w:after="0" w:line="240" w:lineRule="auto"/>
          </w:pPr>
        </w:pPrChange>
      </w:pPr>
      <w:ins w:id="720" w:author="Correa Poseiro, Cecilia" w:date="2018-09-25T12:04:00Z">
        <w:r w:rsidRPr="00674DCE">
          <w:rPr>
            <w:rFonts w:ascii="Arial" w:hAnsi="Arial" w:cs="Arial"/>
            <w:kern w:val="0"/>
            <w:sz w:val="22"/>
            <w:rPrChange w:id="721" w:author="Bonifaz Urquizu, Jeanette" w:date="2018-10-04T16:20:00Z">
              <w:rPr>
                <w:rFonts w:ascii="Arial" w:hAnsi="Arial" w:cs="Arial"/>
                <w:kern w:val="0"/>
                <w:sz w:val="22"/>
              </w:rPr>
            </w:rPrChange>
          </w:rPr>
          <w:t xml:space="preserve"> </w:t>
        </w:r>
      </w:ins>
      <w:r w:rsidR="00710316" w:rsidRPr="00674DCE">
        <w:rPr>
          <w:rFonts w:ascii="Arial" w:hAnsi="Arial" w:cs="Arial"/>
          <w:kern w:val="0"/>
          <w:sz w:val="22"/>
          <w:rPrChange w:id="722" w:author="Bonifaz Urquizu, Jeanette" w:date="2018-10-04T16:20:00Z">
            <w:rPr>
              <w:rFonts w:ascii="Times New Roman" w:hAnsi="Times New Roman" w:cs="Times New Roman"/>
              <w:kern w:val="0"/>
              <w:sz w:val="22"/>
            </w:rPr>
          </w:rPrChange>
        </w:rPr>
        <w:t>limited to, the following:</w:t>
      </w:r>
    </w:p>
    <w:p w14:paraId="36B57BE3" w14:textId="7628D564" w:rsidR="00FA02B7" w:rsidRPr="00674DCE" w:rsidRDefault="00FA02B7">
      <w:pPr>
        <w:pStyle w:val="ListParagraph"/>
        <w:numPr>
          <w:ilvl w:val="0"/>
          <w:numId w:val="8"/>
        </w:numPr>
        <w:wordWrap/>
        <w:adjustRightInd w:val="0"/>
        <w:spacing w:after="0" w:line="360" w:lineRule="auto"/>
        <w:ind w:leftChars="0"/>
        <w:rPr>
          <w:rFonts w:ascii="Arial" w:eastAsia="SymbolMT" w:hAnsi="Arial" w:cs="Arial"/>
          <w:kern w:val="0"/>
          <w:sz w:val="22"/>
          <w:rPrChange w:id="723" w:author="Bonifaz Urquizu, Jeanette" w:date="2018-10-04T16:20:00Z">
            <w:rPr>
              <w:rFonts w:ascii="Times New Roman" w:eastAsia="SymbolMT" w:hAnsi="Times New Roman" w:cs="Times New Roman"/>
              <w:kern w:val="0"/>
              <w:sz w:val="22"/>
            </w:rPr>
          </w:rPrChange>
        </w:rPr>
        <w:pPrChange w:id="724" w:author="Correa Poseiro, Cecilia" w:date="2018-09-25T10:27:00Z">
          <w:pPr>
            <w:pStyle w:val="ListParagraph"/>
            <w:numPr>
              <w:numId w:val="8"/>
            </w:numPr>
            <w:wordWrap/>
            <w:adjustRightInd w:val="0"/>
            <w:spacing w:after="0" w:line="240" w:lineRule="auto"/>
            <w:ind w:leftChars="0" w:left="720" w:hanging="360"/>
          </w:pPr>
        </w:pPrChange>
      </w:pPr>
      <w:r w:rsidRPr="00674DCE">
        <w:rPr>
          <w:rFonts w:ascii="Arial" w:eastAsia="SymbolMT" w:hAnsi="Arial" w:cs="Arial"/>
          <w:kern w:val="0"/>
          <w:sz w:val="22"/>
          <w:rPrChange w:id="725" w:author="Bonifaz Urquizu, Jeanette" w:date="2018-10-04T16:20:00Z">
            <w:rPr>
              <w:rFonts w:ascii="Times New Roman" w:eastAsia="SymbolMT" w:hAnsi="Times New Roman" w:cs="Times New Roman"/>
              <w:kern w:val="0"/>
              <w:sz w:val="22"/>
            </w:rPr>
          </w:rPrChange>
        </w:rPr>
        <w:t>Analyze and understand the report of the assessment on best applicable</w:t>
      </w:r>
      <w:r w:rsidR="00710316" w:rsidRPr="00674DCE">
        <w:rPr>
          <w:rFonts w:ascii="Arial" w:eastAsia="SymbolMT" w:hAnsi="Arial" w:cs="Arial"/>
          <w:kern w:val="0"/>
          <w:sz w:val="22"/>
          <w:rPrChange w:id="726" w:author="Bonifaz Urquizu, Jeanette" w:date="2018-10-04T16:20:00Z">
            <w:rPr>
              <w:rFonts w:ascii="Times New Roman" w:eastAsia="SymbolMT" w:hAnsi="Times New Roman" w:cs="Times New Roman"/>
              <w:kern w:val="0"/>
              <w:sz w:val="22"/>
            </w:rPr>
          </w:rPrChange>
        </w:rPr>
        <w:t xml:space="preserve"> </w:t>
      </w:r>
      <w:r w:rsidRPr="00674DCE">
        <w:rPr>
          <w:rFonts w:ascii="Arial" w:eastAsia="SymbolMT" w:hAnsi="Arial" w:cs="Arial"/>
          <w:kern w:val="0"/>
          <w:sz w:val="22"/>
          <w:rPrChange w:id="727" w:author="Bonifaz Urquizu, Jeanette" w:date="2018-10-04T16:20:00Z">
            <w:rPr>
              <w:rFonts w:ascii="Times New Roman" w:eastAsia="SymbolMT" w:hAnsi="Times New Roman" w:cs="Times New Roman"/>
              <w:kern w:val="0"/>
              <w:sz w:val="22"/>
            </w:rPr>
          </w:rPrChange>
        </w:rPr>
        <w:t>SE technologies.</w:t>
      </w:r>
    </w:p>
    <w:p w14:paraId="6B5E8FB3" w14:textId="09896725" w:rsidR="00710316" w:rsidRPr="00674DCE" w:rsidRDefault="00710316">
      <w:pPr>
        <w:pStyle w:val="ListParagraph"/>
        <w:numPr>
          <w:ilvl w:val="0"/>
          <w:numId w:val="8"/>
        </w:numPr>
        <w:wordWrap/>
        <w:adjustRightInd w:val="0"/>
        <w:spacing w:after="0" w:line="360" w:lineRule="auto"/>
        <w:ind w:leftChars="0"/>
        <w:rPr>
          <w:rFonts w:ascii="Arial" w:eastAsia="SymbolMT" w:hAnsi="Arial" w:cs="Arial"/>
          <w:kern w:val="0"/>
          <w:sz w:val="22"/>
          <w:rPrChange w:id="728" w:author="Bonifaz Urquizu, Jeanette" w:date="2018-10-04T16:20:00Z">
            <w:rPr>
              <w:rFonts w:ascii="Times New Roman" w:eastAsia="SymbolMT" w:hAnsi="Times New Roman" w:cs="Times New Roman"/>
              <w:kern w:val="0"/>
              <w:sz w:val="22"/>
            </w:rPr>
          </w:rPrChange>
        </w:rPr>
        <w:pPrChange w:id="729" w:author="Correa Poseiro, Cecilia" w:date="2018-09-25T10:27:00Z">
          <w:pPr>
            <w:pStyle w:val="ListParagraph"/>
            <w:numPr>
              <w:numId w:val="8"/>
            </w:numPr>
            <w:wordWrap/>
            <w:adjustRightInd w:val="0"/>
            <w:spacing w:after="0" w:line="240" w:lineRule="auto"/>
            <w:ind w:leftChars="0" w:left="720" w:hanging="360"/>
          </w:pPr>
        </w:pPrChange>
      </w:pPr>
      <w:r w:rsidRPr="00674DCE">
        <w:rPr>
          <w:rFonts w:ascii="Arial" w:eastAsia="SymbolMT" w:hAnsi="Arial" w:cs="Arial"/>
          <w:kern w:val="0"/>
          <w:sz w:val="22"/>
          <w:rPrChange w:id="730" w:author="Bonifaz Urquizu, Jeanette" w:date="2018-10-04T16:20:00Z">
            <w:rPr>
              <w:rFonts w:ascii="Times New Roman" w:eastAsia="SymbolMT" w:hAnsi="Times New Roman" w:cs="Times New Roman"/>
              <w:kern w:val="0"/>
              <w:sz w:val="22"/>
            </w:rPr>
          </w:rPrChange>
        </w:rPr>
        <w:t xml:space="preserve">Identify </w:t>
      </w:r>
      <w:del w:id="731" w:author="Correa Poseiro, Cecilia" w:date="2018-09-25T12:05:00Z">
        <w:r w:rsidR="00E117BE" w:rsidRPr="00674DCE" w:rsidDel="00827495">
          <w:rPr>
            <w:rFonts w:ascii="Arial" w:eastAsia="SymbolMT" w:hAnsi="Arial" w:cs="Arial"/>
            <w:kern w:val="0"/>
            <w:sz w:val="22"/>
            <w:rPrChange w:id="732" w:author="Bonifaz Urquizu, Jeanette" w:date="2018-10-04T16:20:00Z">
              <w:rPr>
                <w:rFonts w:ascii="Times New Roman" w:eastAsia="SymbolMT" w:hAnsi="Times New Roman" w:cs="Times New Roman"/>
                <w:kern w:val="0"/>
                <w:sz w:val="22"/>
              </w:rPr>
            </w:rPrChange>
          </w:rPr>
          <w:delText>at least 3</w:delText>
        </w:r>
      </w:del>
      <w:ins w:id="733" w:author="Correa Poseiro, Cecilia" w:date="2018-09-25T12:05:00Z">
        <w:r w:rsidR="00827495" w:rsidRPr="00674DCE">
          <w:rPr>
            <w:rFonts w:ascii="Arial" w:eastAsia="SymbolMT" w:hAnsi="Arial" w:cs="Arial"/>
            <w:kern w:val="0"/>
            <w:sz w:val="22"/>
            <w:rPrChange w:id="734" w:author="Bonifaz Urquizu, Jeanette" w:date="2018-10-04T16:20:00Z">
              <w:rPr>
                <w:rFonts w:ascii="Arial" w:eastAsia="SymbolMT" w:hAnsi="Arial" w:cs="Arial"/>
                <w:kern w:val="0"/>
                <w:sz w:val="22"/>
              </w:rPr>
            </w:rPrChange>
          </w:rPr>
          <w:t>1</w:t>
        </w:r>
      </w:ins>
      <w:r w:rsidR="00E117BE" w:rsidRPr="00674DCE">
        <w:rPr>
          <w:rFonts w:ascii="Arial" w:eastAsia="SymbolMT" w:hAnsi="Arial" w:cs="Arial"/>
          <w:kern w:val="0"/>
          <w:sz w:val="22"/>
          <w:rPrChange w:id="735" w:author="Bonifaz Urquizu, Jeanette" w:date="2018-10-04T16:20:00Z">
            <w:rPr>
              <w:rFonts w:ascii="Times New Roman" w:eastAsia="SymbolMT" w:hAnsi="Times New Roman" w:cs="Times New Roman"/>
              <w:kern w:val="0"/>
              <w:sz w:val="22"/>
            </w:rPr>
          </w:rPrChange>
        </w:rPr>
        <w:t xml:space="preserve"> pilot SE project</w:t>
      </w:r>
      <w:del w:id="736" w:author="Correa Poseiro, Cecilia" w:date="2018-09-25T12:05:00Z">
        <w:r w:rsidR="00E117BE" w:rsidRPr="00674DCE" w:rsidDel="00827495">
          <w:rPr>
            <w:rFonts w:ascii="Arial" w:eastAsia="SymbolMT" w:hAnsi="Arial" w:cs="Arial"/>
            <w:kern w:val="0"/>
            <w:sz w:val="22"/>
            <w:rPrChange w:id="737" w:author="Bonifaz Urquizu, Jeanette" w:date="2018-10-04T16:20:00Z">
              <w:rPr>
                <w:rFonts w:ascii="Times New Roman" w:eastAsia="SymbolMT" w:hAnsi="Times New Roman" w:cs="Times New Roman"/>
                <w:kern w:val="0"/>
                <w:sz w:val="22"/>
              </w:rPr>
            </w:rPrChange>
          </w:rPr>
          <w:delText>s</w:delText>
        </w:r>
      </w:del>
      <w:r w:rsidR="00E117BE" w:rsidRPr="00674DCE">
        <w:rPr>
          <w:rFonts w:ascii="Arial" w:eastAsia="SymbolMT" w:hAnsi="Arial" w:cs="Arial"/>
          <w:kern w:val="0"/>
          <w:sz w:val="22"/>
          <w:rPrChange w:id="738" w:author="Bonifaz Urquizu, Jeanette" w:date="2018-10-04T16:20:00Z">
            <w:rPr>
              <w:rFonts w:ascii="Times New Roman" w:eastAsia="SymbolMT" w:hAnsi="Times New Roman" w:cs="Times New Roman"/>
              <w:kern w:val="0"/>
              <w:sz w:val="22"/>
            </w:rPr>
          </w:rPrChange>
        </w:rPr>
        <w:t xml:space="preserve"> in the Caribbean</w:t>
      </w:r>
      <w:r w:rsidR="00F6348C" w:rsidRPr="00674DCE">
        <w:rPr>
          <w:rFonts w:ascii="Arial" w:eastAsia="SymbolMT" w:hAnsi="Arial" w:cs="Arial"/>
          <w:kern w:val="0"/>
          <w:sz w:val="22"/>
          <w:rPrChange w:id="739" w:author="Bonifaz Urquizu, Jeanette" w:date="2018-10-04T16:20:00Z">
            <w:rPr>
              <w:rFonts w:ascii="Times New Roman" w:eastAsia="SymbolMT" w:hAnsi="Times New Roman" w:cs="Times New Roman"/>
              <w:kern w:val="0"/>
              <w:sz w:val="22"/>
            </w:rPr>
          </w:rPrChange>
        </w:rPr>
        <w:t>.</w:t>
      </w:r>
    </w:p>
    <w:p w14:paraId="25BBB6DF" w14:textId="2239D712" w:rsidR="00F6348C" w:rsidRPr="00674DCE" w:rsidRDefault="00F6348C">
      <w:pPr>
        <w:pStyle w:val="ListParagraph"/>
        <w:numPr>
          <w:ilvl w:val="0"/>
          <w:numId w:val="8"/>
        </w:numPr>
        <w:wordWrap/>
        <w:adjustRightInd w:val="0"/>
        <w:spacing w:after="0" w:line="360" w:lineRule="auto"/>
        <w:ind w:leftChars="0"/>
        <w:rPr>
          <w:rFonts w:ascii="Arial" w:eastAsia="SymbolMT" w:hAnsi="Arial" w:cs="Arial"/>
          <w:kern w:val="0"/>
          <w:sz w:val="22"/>
          <w:rPrChange w:id="740" w:author="Bonifaz Urquizu, Jeanette" w:date="2018-10-04T16:20:00Z">
            <w:rPr>
              <w:rFonts w:ascii="Times New Roman" w:eastAsia="SymbolMT" w:hAnsi="Times New Roman" w:cs="Times New Roman"/>
              <w:kern w:val="0"/>
              <w:sz w:val="22"/>
            </w:rPr>
          </w:rPrChange>
        </w:rPr>
        <w:pPrChange w:id="741" w:author="Correa Poseiro, Cecilia" w:date="2018-09-25T10:27:00Z">
          <w:pPr>
            <w:pStyle w:val="ListParagraph"/>
            <w:numPr>
              <w:numId w:val="8"/>
            </w:numPr>
            <w:wordWrap/>
            <w:adjustRightInd w:val="0"/>
            <w:spacing w:after="0" w:line="240" w:lineRule="auto"/>
            <w:ind w:leftChars="0" w:left="720" w:hanging="360"/>
          </w:pPr>
        </w:pPrChange>
      </w:pPr>
      <w:r w:rsidRPr="00674DCE">
        <w:rPr>
          <w:rFonts w:ascii="Arial" w:eastAsia="SymbolMT" w:hAnsi="Arial" w:cs="Arial"/>
          <w:kern w:val="0"/>
          <w:sz w:val="22"/>
          <w:rPrChange w:id="742" w:author="Bonifaz Urquizu, Jeanette" w:date="2018-10-04T16:20:00Z">
            <w:rPr>
              <w:rFonts w:ascii="Times New Roman" w:eastAsia="SymbolMT" w:hAnsi="Times New Roman" w:cs="Times New Roman"/>
              <w:kern w:val="0"/>
              <w:sz w:val="22"/>
            </w:rPr>
          </w:rPrChange>
        </w:rPr>
        <w:t xml:space="preserve">Deepen the assessment of standards and regulations applicable to the projects. Conduct an analysis of the permitting requirements.   </w:t>
      </w:r>
    </w:p>
    <w:p w14:paraId="2D6351C5" w14:textId="7746A378" w:rsidR="00F6348C" w:rsidRPr="00674DCE" w:rsidRDefault="00F6348C">
      <w:pPr>
        <w:pStyle w:val="ListParagraph"/>
        <w:numPr>
          <w:ilvl w:val="0"/>
          <w:numId w:val="8"/>
        </w:numPr>
        <w:wordWrap/>
        <w:adjustRightInd w:val="0"/>
        <w:spacing w:after="0" w:line="360" w:lineRule="auto"/>
        <w:ind w:leftChars="0"/>
        <w:rPr>
          <w:rFonts w:ascii="Arial" w:eastAsia="SymbolMT" w:hAnsi="Arial" w:cs="Arial"/>
          <w:kern w:val="0"/>
          <w:sz w:val="22"/>
          <w:rPrChange w:id="743" w:author="Bonifaz Urquizu, Jeanette" w:date="2018-10-04T16:20:00Z">
            <w:rPr>
              <w:rFonts w:ascii="Times New Roman" w:eastAsia="SymbolMT" w:hAnsi="Times New Roman" w:cs="Times New Roman"/>
              <w:kern w:val="0"/>
              <w:sz w:val="22"/>
            </w:rPr>
          </w:rPrChange>
        </w:rPr>
        <w:pPrChange w:id="744" w:author="Correa Poseiro, Cecilia" w:date="2018-09-25T10:27:00Z">
          <w:pPr>
            <w:pStyle w:val="ListParagraph"/>
            <w:numPr>
              <w:numId w:val="8"/>
            </w:numPr>
            <w:wordWrap/>
            <w:adjustRightInd w:val="0"/>
            <w:spacing w:after="0" w:line="240" w:lineRule="auto"/>
            <w:ind w:leftChars="0" w:left="720" w:hanging="360"/>
          </w:pPr>
        </w:pPrChange>
      </w:pPr>
      <w:r w:rsidRPr="00674DCE">
        <w:rPr>
          <w:rFonts w:ascii="Arial" w:eastAsia="SymbolMT" w:hAnsi="Arial" w:cs="Arial"/>
          <w:kern w:val="0"/>
          <w:sz w:val="22"/>
          <w:rPrChange w:id="745" w:author="Bonifaz Urquizu, Jeanette" w:date="2018-10-04T16:20:00Z">
            <w:rPr>
              <w:rFonts w:ascii="Times New Roman" w:eastAsia="SymbolMT" w:hAnsi="Times New Roman" w:cs="Times New Roman"/>
              <w:kern w:val="0"/>
              <w:sz w:val="22"/>
            </w:rPr>
          </w:rPrChange>
        </w:rPr>
        <w:t>Elaborate a basic engineering design for the pilot project</w:t>
      </w:r>
      <w:del w:id="746" w:author="Correa Poseiro, Cecilia" w:date="2018-09-25T12:05:00Z">
        <w:r w:rsidRPr="00674DCE" w:rsidDel="00827495">
          <w:rPr>
            <w:rFonts w:ascii="Arial" w:eastAsia="SymbolMT" w:hAnsi="Arial" w:cs="Arial"/>
            <w:kern w:val="0"/>
            <w:sz w:val="22"/>
            <w:rPrChange w:id="747" w:author="Bonifaz Urquizu, Jeanette" w:date="2018-10-04T16:20:00Z">
              <w:rPr>
                <w:rFonts w:ascii="Times New Roman" w:eastAsia="SymbolMT" w:hAnsi="Times New Roman" w:cs="Times New Roman"/>
                <w:kern w:val="0"/>
                <w:sz w:val="22"/>
              </w:rPr>
            </w:rPrChange>
          </w:rPr>
          <w:delText>s</w:delText>
        </w:r>
      </w:del>
      <w:r w:rsidRPr="00674DCE">
        <w:rPr>
          <w:rFonts w:ascii="Arial" w:eastAsia="SymbolMT" w:hAnsi="Arial" w:cs="Arial"/>
          <w:kern w:val="0"/>
          <w:sz w:val="22"/>
          <w:rPrChange w:id="748" w:author="Bonifaz Urquizu, Jeanette" w:date="2018-10-04T16:20:00Z">
            <w:rPr>
              <w:rFonts w:ascii="Times New Roman" w:eastAsia="SymbolMT" w:hAnsi="Times New Roman" w:cs="Times New Roman"/>
              <w:kern w:val="0"/>
              <w:sz w:val="22"/>
            </w:rPr>
          </w:rPrChange>
        </w:rPr>
        <w:t xml:space="preserve"> according to current standards, norms and regulations applicable for the country. When this information is not available, appropriated international standards and industries best practices should be applied.</w:t>
      </w:r>
    </w:p>
    <w:p w14:paraId="5644B45A" w14:textId="6BFA392A" w:rsidR="00EE0ABA" w:rsidRPr="00674DCE" w:rsidRDefault="00F6348C">
      <w:pPr>
        <w:pStyle w:val="ListParagraph"/>
        <w:numPr>
          <w:ilvl w:val="0"/>
          <w:numId w:val="8"/>
        </w:numPr>
        <w:wordWrap/>
        <w:adjustRightInd w:val="0"/>
        <w:spacing w:after="0" w:line="360" w:lineRule="auto"/>
        <w:ind w:leftChars="0"/>
        <w:rPr>
          <w:rFonts w:ascii="Arial" w:hAnsi="Arial" w:cs="Arial"/>
          <w:kern w:val="0"/>
          <w:sz w:val="22"/>
          <w:rPrChange w:id="749" w:author="Bonifaz Urquizu, Jeanette" w:date="2018-10-04T16:20:00Z">
            <w:rPr>
              <w:rFonts w:ascii="Times New Roman" w:hAnsi="Times New Roman" w:cs="Times New Roman"/>
              <w:kern w:val="0"/>
              <w:sz w:val="22"/>
            </w:rPr>
          </w:rPrChange>
        </w:rPr>
        <w:pPrChange w:id="750" w:author="Correa Poseiro, Cecilia" w:date="2018-09-25T10:27:00Z">
          <w:pPr>
            <w:pStyle w:val="ListParagraph"/>
            <w:numPr>
              <w:numId w:val="8"/>
            </w:numPr>
            <w:wordWrap/>
            <w:adjustRightInd w:val="0"/>
            <w:spacing w:after="0" w:line="240" w:lineRule="auto"/>
            <w:ind w:leftChars="0" w:left="720" w:hanging="360"/>
          </w:pPr>
        </w:pPrChange>
      </w:pPr>
      <w:r w:rsidRPr="00674DCE">
        <w:rPr>
          <w:rFonts w:ascii="Arial" w:eastAsia="SymbolMT" w:hAnsi="Arial" w:cs="Arial"/>
          <w:kern w:val="0"/>
          <w:sz w:val="22"/>
          <w:rPrChange w:id="751" w:author="Bonifaz Urquizu, Jeanette" w:date="2018-10-04T16:20:00Z">
            <w:rPr>
              <w:rFonts w:ascii="Times New Roman" w:eastAsia="SymbolMT" w:hAnsi="Times New Roman" w:cs="Times New Roman"/>
              <w:kern w:val="0"/>
              <w:sz w:val="22"/>
            </w:rPr>
          </w:rPrChange>
        </w:rPr>
        <w:t>Assess</w:t>
      </w:r>
      <w:r w:rsidR="00FA02B7" w:rsidRPr="00674DCE">
        <w:rPr>
          <w:rFonts w:ascii="Arial" w:eastAsia="SymbolMT" w:hAnsi="Arial" w:cs="Arial"/>
          <w:kern w:val="0"/>
          <w:sz w:val="22"/>
          <w:rPrChange w:id="752" w:author="Bonifaz Urquizu, Jeanette" w:date="2018-10-04T16:20:00Z">
            <w:rPr>
              <w:rFonts w:ascii="Times New Roman" w:eastAsia="SymbolMT" w:hAnsi="Times New Roman" w:cs="Times New Roman"/>
              <w:kern w:val="0"/>
              <w:sz w:val="22"/>
            </w:rPr>
          </w:rPrChange>
        </w:rPr>
        <w:t xml:space="preserve"> and quantif</w:t>
      </w:r>
      <w:r w:rsidRPr="00674DCE">
        <w:rPr>
          <w:rFonts w:ascii="Arial" w:eastAsia="SymbolMT" w:hAnsi="Arial" w:cs="Arial"/>
          <w:kern w:val="0"/>
          <w:sz w:val="22"/>
          <w:rPrChange w:id="753" w:author="Bonifaz Urquizu, Jeanette" w:date="2018-10-04T16:20:00Z">
            <w:rPr>
              <w:rFonts w:ascii="Times New Roman" w:eastAsia="SymbolMT" w:hAnsi="Times New Roman" w:cs="Times New Roman"/>
              <w:kern w:val="0"/>
              <w:sz w:val="22"/>
            </w:rPr>
          </w:rPrChange>
        </w:rPr>
        <w:t>y</w:t>
      </w:r>
      <w:r w:rsidR="00FA02B7" w:rsidRPr="00674DCE">
        <w:rPr>
          <w:rFonts w:ascii="Arial" w:eastAsia="SymbolMT" w:hAnsi="Arial" w:cs="Arial"/>
          <w:kern w:val="0"/>
          <w:sz w:val="22"/>
          <w:rPrChange w:id="754" w:author="Bonifaz Urquizu, Jeanette" w:date="2018-10-04T16:20:00Z">
            <w:rPr>
              <w:rFonts w:ascii="Times New Roman" w:eastAsia="SymbolMT" w:hAnsi="Times New Roman" w:cs="Times New Roman"/>
              <w:kern w:val="0"/>
              <w:sz w:val="22"/>
            </w:rPr>
          </w:rPrChange>
        </w:rPr>
        <w:t xml:space="preserve"> the inve</w:t>
      </w:r>
      <w:r w:rsidRPr="00674DCE">
        <w:rPr>
          <w:rFonts w:ascii="Arial" w:eastAsia="SymbolMT" w:hAnsi="Arial" w:cs="Arial"/>
          <w:kern w:val="0"/>
          <w:sz w:val="22"/>
          <w:rPrChange w:id="755" w:author="Bonifaz Urquizu, Jeanette" w:date="2018-10-04T16:20:00Z">
            <w:rPr>
              <w:rFonts w:ascii="Times New Roman" w:eastAsia="SymbolMT" w:hAnsi="Times New Roman" w:cs="Times New Roman"/>
              <w:kern w:val="0"/>
              <w:sz w:val="22"/>
            </w:rPr>
          </w:rPrChange>
        </w:rPr>
        <w:t>stment cost of implementation of</w:t>
      </w:r>
      <w:r w:rsidR="00FA02B7" w:rsidRPr="00674DCE">
        <w:rPr>
          <w:rFonts w:ascii="Arial" w:eastAsia="SymbolMT" w:hAnsi="Arial" w:cs="Arial"/>
          <w:kern w:val="0"/>
          <w:sz w:val="22"/>
          <w:rPrChange w:id="756" w:author="Bonifaz Urquizu, Jeanette" w:date="2018-10-04T16:20:00Z">
            <w:rPr>
              <w:rFonts w:ascii="Times New Roman" w:eastAsia="SymbolMT" w:hAnsi="Times New Roman" w:cs="Times New Roman"/>
              <w:kern w:val="0"/>
              <w:sz w:val="22"/>
            </w:rPr>
          </w:rPrChange>
        </w:rPr>
        <w:t xml:space="preserve"> </w:t>
      </w:r>
      <w:r w:rsidRPr="00674DCE">
        <w:rPr>
          <w:rFonts w:ascii="Arial" w:eastAsia="SymbolMT" w:hAnsi="Arial" w:cs="Arial"/>
          <w:kern w:val="0"/>
          <w:sz w:val="22"/>
          <w:rPrChange w:id="757" w:author="Bonifaz Urquizu, Jeanette" w:date="2018-10-04T16:20:00Z">
            <w:rPr>
              <w:rFonts w:ascii="Times New Roman" w:eastAsia="SymbolMT" w:hAnsi="Times New Roman" w:cs="Times New Roman"/>
              <w:kern w:val="0"/>
              <w:sz w:val="22"/>
            </w:rPr>
          </w:rPrChange>
        </w:rPr>
        <w:t>the selected pilot project</w:t>
      </w:r>
      <w:del w:id="758" w:author="Correa Poseiro, Cecilia" w:date="2018-09-25T12:05:00Z">
        <w:r w:rsidRPr="00674DCE" w:rsidDel="00827495">
          <w:rPr>
            <w:rFonts w:ascii="Arial" w:eastAsia="SymbolMT" w:hAnsi="Arial" w:cs="Arial"/>
            <w:kern w:val="0"/>
            <w:sz w:val="22"/>
            <w:rPrChange w:id="759" w:author="Bonifaz Urquizu, Jeanette" w:date="2018-10-04T16:20:00Z">
              <w:rPr>
                <w:rFonts w:ascii="Times New Roman" w:eastAsia="SymbolMT" w:hAnsi="Times New Roman" w:cs="Times New Roman"/>
                <w:kern w:val="0"/>
                <w:sz w:val="22"/>
              </w:rPr>
            </w:rPrChange>
          </w:rPr>
          <w:delText>s</w:delText>
        </w:r>
      </w:del>
      <w:r w:rsidRPr="00674DCE">
        <w:rPr>
          <w:rFonts w:ascii="Arial" w:eastAsia="SymbolMT" w:hAnsi="Arial" w:cs="Arial"/>
          <w:kern w:val="0"/>
          <w:sz w:val="22"/>
          <w:rPrChange w:id="760" w:author="Bonifaz Urquizu, Jeanette" w:date="2018-10-04T16:20:00Z">
            <w:rPr>
              <w:rFonts w:ascii="Times New Roman" w:eastAsia="SymbolMT" w:hAnsi="Times New Roman" w:cs="Times New Roman"/>
              <w:kern w:val="0"/>
              <w:sz w:val="22"/>
            </w:rPr>
          </w:rPrChange>
        </w:rPr>
        <w:t xml:space="preserve"> and estimate the all-in cost</w:t>
      </w:r>
      <w:r w:rsidR="00FA02B7" w:rsidRPr="00674DCE">
        <w:rPr>
          <w:rFonts w:ascii="Arial" w:eastAsia="SymbolMT" w:hAnsi="Arial" w:cs="Arial"/>
          <w:kern w:val="0"/>
          <w:sz w:val="22"/>
          <w:rPrChange w:id="761" w:author="Bonifaz Urquizu, Jeanette" w:date="2018-10-04T16:20:00Z">
            <w:rPr>
              <w:rFonts w:ascii="Times New Roman" w:eastAsia="SymbolMT" w:hAnsi="Times New Roman" w:cs="Times New Roman"/>
              <w:kern w:val="0"/>
              <w:sz w:val="22"/>
            </w:rPr>
          </w:rPrChange>
        </w:rPr>
        <w:t>.</w:t>
      </w:r>
      <w:r w:rsidR="00EE0ABA" w:rsidRPr="00674DCE">
        <w:rPr>
          <w:rFonts w:ascii="Arial" w:eastAsia="SymbolMT" w:hAnsi="Arial" w:cs="Arial"/>
          <w:kern w:val="0"/>
          <w:sz w:val="22"/>
          <w:rPrChange w:id="762" w:author="Bonifaz Urquizu, Jeanette" w:date="2018-10-04T16:20:00Z">
            <w:rPr>
              <w:rFonts w:ascii="Times New Roman" w:eastAsia="SymbolMT" w:hAnsi="Times New Roman" w:cs="Times New Roman"/>
              <w:kern w:val="0"/>
              <w:sz w:val="22"/>
            </w:rPr>
          </w:rPrChange>
        </w:rPr>
        <w:t xml:space="preserve"> </w:t>
      </w:r>
    </w:p>
    <w:p w14:paraId="24C7CCF8" w14:textId="7338A75E" w:rsidR="00EE0ABA" w:rsidRPr="00674DCE" w:rsidRDefault="00EE0ABA">
      <w:pPr>
        <w:pStyle w:val="ListParagraph"/>
        <w:numPr>
          <w:ilvl w:val="0"/>
          <w:numId w:val="8"/>
        </w:numPr>
        <w:wordWrap/>
        <w:adjustRightInd w:val="0"/>
        <w:spacing w:after="0" w:line="360" w:lineRule="auto"/>
        <w:ind w:leftChars="0"/>
        <w:rPr>
          <w:rFonts w:ascii="Arial" w:hAnsi="Arial" w:cs="Arial"/>
          <w:kern w:val="0"/>
          <w:sz w:val="22"/>
          <w:rPrChange w:id="763" w:author="Bonifaz Urquizu, Jeanette" w:date="2018-10-04T16:20:00Z">
            <w:rPr>
              <w:rFonts w:ascii="Times New Roman" w:hAnsi="Times New Roman" w:cs="Times New Roman"/>
              <w:kern w:val="0"/>
              <w:sz w:val="22"/>
            </w:rPr>
          </w:rPrChange>
        </w:rPr>
        <w:pPrChange w:id="764" w:author="Correa Poseiro, Cecilia" w:date="2018-09-25T10:27:00Z">
          <w:pPr>
            <w:pStyle w:val="ListParagraph"/>
            <w:numPr>
              <w:numId w:val="8"/>
            </w:numPr>
            <w:wordWrap/>
            <w:adjustRightInd w:val="0"/>
            <w:spacing w:after="0" w:line="240" w:lineRule="auto"/>
            <w:ind w:leftChars="0" w:left="720" w:hanging="360"/>
          </w:pPr>
        </w:pPrChange>
      </w:pPr>
      <w:r w:rsidRPr="00674DCE">
        <w:rPr>
          <w:rFonts w:ascii="Arial" w:eastAsia="SymbolMT" w:hAnsi="Arial" w:cs="Arial"/>
          <w:kern w:val="0"/>
          <w:sz w:val="22"/>
          <w:rPrChange w:id="765" w:author="Bonifaz Urquizu, Jeanette" w:date="2018-10-04T16:20:00Z">
            <w:rPr>
              <w:rFonts w:ascii="Times New Roman" w:eastAsia="SymbolMT" w:hAnsi="Times New Roman" w:cs="Times New Roman"/>
              <w:kern w:val="0"/>
              <w:sz w:val="22"/>
            </w:rPr>
          </w:rPrChange>
        </w:rPr>
        <w:t>Conduct commercial and technical feasibility stud</w:t>
      </w:r>
      <w:ins w:id="766" w:author="Correa Poseiro, Cecilia" w:date="2018-09-25T12:05:00Z">
        <w:r w:rsidR="00827495" w:rsidRPr="00674DCE">
          <w:rPr>
            <w:rFonts w:ascii="Arial" w:eastAsia="SymbolMT" w:hAnsi="Arial" w:cs="Arial"/>
            <w:kern w:val="0"/>
            <w:sz w:val="22"/>
            <w:rPrChange w:id="767" w:author="Bonifaz Urquizu, Jeanette" w:date="2018-10-04T16:20:00Z">
              <w:rPr>
                <w:rFonts w:ascii="Arial" w:eastAsia="SymbolMT" w:hAnsi="Arial" w:cs="Arial"/>
                <w:kern w:val="0"/>
                <w:sz w:val="22"/>
              </w:rPr>
            </w:rPrChange>
          </w:rPr>
          <w:t>y</w:t>
        </w:r>
      </w:ins>
      <w:del w:id="768" w:author="Correa Poseiro, Cecilia" w:date="2018-09-25T12:05:00Z">
        <w:r w:rsidRPr="00674DCE" w:rsidDel="00827495">
          <w:rPr>
            <w:rFonts w:ascii="Arial" w:eastAsia="SymbolMT" w:hAnsi="Arial" w:cs="Arial"/>
            <w:kern w:val="0"/>
            <w:sz w:val="22"/>
            <w:rPrChange w:id="769" w:author="Bonifaz Urquizu, Jeanette" w:date="2018-10-04T16:20:00Z">
              <w:rPr>
                <w:rFonts w:ascii="Times New Roman" w:eastAsia="SymbolMT" w:hAnsi="Times New Roman" w:cs="Times New Roman"/>
                <w:kern w:val="0"/>
                <w:sz w:val="22"/>
              </w:rPr>
            </w:rPrChange>
          </w:rPr>
          <w:delText>ies</w:delText>
        </w:r>
      </w:del>
      <w:r w:rsidRPr="00674DCE">
        <w:rPr>
          <w:rFonts w:ascii="Arial" w:eastAsia="SymbolMT" w:hAnsi="Arial" w:cs="Arial"/>
          <w:kern w:val="0"/>
          <w:sz w:val="22"/>
          <w:rPrChange w:id="770" w:author="Bonifaz Urquizu, Jeanette" w:date="2018-10-04T16:20:00Z">
            <w:rPr>
              <w:rFonts w:ascii="Times New Roman" w:eastAsia="SymbolMT" w:hAnsi="Times New Roman" w:cs="Times New Roman"/>
              <w:kern w:val="0"/>
              <w:sz w:val="22"/>
            </w:rPr>
          </w:rPrChange>
        </w:rPr>
        <w:t xml:space="preserve"> for the pilot project</w:t>
      </w:r>
      <w:del w:id="771" w:author="Correa Poseiro, Cecilia" w:date="2018-09-25T12:05:00Z">
        <w:r w:rsidRPr="00674DCE" w:rsidDel="00827495">
          <w:rPr>
            <w:rFonts w:ascii="Arial" w:eastAsia="SymbolMT" w:hAnsi="Arial" w:cs="Arial"/>
            <w:kern w:val="0"/>
            <w:sz w:val="22"/>
            <w:rPrChange w:id="772" w:author="Bonifaz Urquizu, Jeanette" w:date="2018-10-04T16:20:00Z">
              <w:rPr>
                <w:rFonts w:ascii="Times New Roman" w:eastAsia="SymbolMT" w:hAnsi="Times New Roman" w:cs="Times New Roman"/>
                <w:kern w:val="0"/>
                <w:sz w:val="22"/>
              </w:rPr>
            </w:rPrChange>
          </w:rPr>
          <w:delText>s</w:delText>
        </w:r>
      </w:del>
      <w:r w:rsidRPr="00674DCE">
        <w:rPr>
          <w:rFonts w:ascii="Arial" w:eastAsia="SymbolMT" w:hAnsi="Arial" w:cs="Arial"/>
          <w:kern w:val="0"/>
          <w:sz w:val="22"/>
          <w:rPrChange w:id="773" w:author="Bonifaz Urquizu, Jeanette" w:date="2018-10-04T16:20:00Z">
            <w:rPr>
              <w:rFonts w:ascii="Times New Roman" w:eastAsia="SymbolMT" w:hAnsi="Times New Roman" w:cs="Times New Roman"/>
              <w:kern w:val="0"/>
              <w:sz w:val="22"/>
            </w:rPr>
          </w:rPrChange>
        </w:rPr>
        <w:t xml:space="preserve"> </w:t>
      </w:r>
    </w:p>
    <w:p w14:paraId="200F0BA1" w14:textId="5C5A72AF" w:rsidR="00EE0ABA" w:rsidRPr="00674DCE" w:rsidRDefault="00EE0ABA">
      <w:pPr>
        <w:pStyle w:val="ListParagraph"/>
        <w:numPr>
          <w:ilvl w:val="0"/>
          <w:numId w:val="8"/>
        </w:numPr>
        <w:wordWrap/>
        <w:adjustRightInd w:val="0"/>
        <w:spacing w:after="0" w:line="360" w:lineRule="auto"/>
        <w:ind w:leftChars="0"/>
        <w:rPr>
          <w:rFonts w:ascii="Arial" w:eastAsia="SymbolMT" w:hAnsi="Arial" w:cs="Arial"/>
          <w:kern w:val="0"/>
          <w:sz w:val="22"/>
          <w:rPrChange w:id="774" w:author="Bonifaz Urquizu, Jeanette" w:date="2018-10-04T16:20:00Z">
            <w:rPr>
              <w:rFonts w:ascii="Times New Roman" w:eastAsia="SymbolMT" w:hAnsi="Times New Roman" w:cs="Times New Roman"/>
              <w:kern w:val="0"/>
              <w:sz w:val="22"/>
            </w:rPr>
          </w:rPrChange>
        </w:rPr>
        <w:pPrChange w:id="775" w:author="Correa Poseiro, Cecilia" w:date="2018-09-25T10:27:00Z">
          <w:pPr>
            <w:pStyle w:val="ListParagraph"/>
            <w:numPr>
              <w:numId w:val="8"/>
            </w:numPr>
            <w:wordWrap/>
            <w:adjustRightInd w:val="0"/>
            <w:spacing w:after="0" w:line="240" w:lineRule="auto"/>
            <w:ind w:leftChars="0" w:left="720" w:hanging="360"/>
          </w:pPr>
        </w:pPrChange>
      </w:pPr>
      <w:r w:rsidRPr="00674DCE">
        <w:rPr>
          <w:rFonts w:ascii="Arial" w:eastAsia="SymbolMT" w:hAnsi="Arial" w:cs="Arial"/>
          <w:kern w:val="0"/>
          <w:sz w:val="22"/>
          <w:rPrChange w:id="776" w:author="Bonifaz Urquizu, Jeanette" w:date="2018-10-04T16:20:00Z">
            <w:rPr>
              <w:rFonts w:ascii="Times New Roman" w:eastAsia="SymbolMT" w:hAnsi="Times New Roman" w:cs="Times New Roman"/>
              <w:kern w:val="0"/>
              <w:sz w:val="22"/>
            </w:rPr>
          </w:rPrChange>
        </w:rPr>
        <w:t>Identify the corresponding reduction in carbon emissions to be achieved in implementing the SE pilot projec</w:t>
      </w:r>
      <w:ins w:id="777" w:author="Correa Poseiro, Cecilia" w:date="2018-09-25T12:05:00Z">
        <w:r w:rsidR="00827495" w:rsidRPr="00674DCE">
          <w:rPr>
            <w:rFonts w:ascii="Arial" w:eastAsia="SymbolMT" w:hAnsi="Arial" w:cs="Arial"/>
            <w:kern w:val="0"/>
            <w:sz w:val="22"/>
            <w:rPrChange w:id="778" w:author="Bonifaz Urquizu, Jeanette" w:date="2018-10-04T16:20:00Z">
              <w:rPr>
                <w:rFonts w:ascii="Arial" w:eastAsia="SymbolMT" w:hAnsi="Arial" w:cs="Arial"/>
                <w:kern w:val="0"/>
                <w:sz w:val="22"/>
              </w:rPr>
            </w:rPrChange>
          </w:rPr>
          <w:t>t</w:t>
        </w:r>
      </w:ins>
      <w:del w:id="779" w:author="Correa Poseiro, Cecilia" w:date="2018-09-25T12:05:00Z">
        <w:r w:rsidRPr="00674DCE" w:rsidDel="00827495">
          <w:rPr>
            <w:rFonts w:ascii="Arial" w:eastAsia="SymbolMT" w:hAnsi="Arial" w:cs="Arial"/>
            <w:kern w:val="0"/>
            <w:sz w:val="22"/>
            <w:rPrChange w:id="780" w:author="Bonifaz Urquizu, Jeanette" w:date="2018-10-04T16:20:00Z">
              <w:rPr>
                <w:rFonts w:ascii="Times New Roman" w:eastAsia="SymbolMT" w:hAnsi="Times New Roman" w:cs="Times New Roman"/>
                <w:kern w:val="0"/>
                <w:sz w:val="22"/>
              </w:rPr>
            </w:rPrChange>
          </w:rPr>
          <w:delText>ts</w:delText>
        </w:r>
      </w:del>
      <w:r w:rsidRPr="00674DCE">
        <w:rPr>
          <w:rFonts w:ascii="Arial" w:eastAsia="SymbolMT" w:hAnsi="Arial" w:cs="Arial"/>
          <w:kern w:val="0"/>
          <w:sz w:val="22"/>
          <w:rPrChange w:id="781" w:author="Bonifaz Urquizu, Jeanette" w:date="2018-10-04T16:20:00Z">
            <w:rPr>
              <w:rFonts w:ascii="Times New Roman" w:eastAsia="SymbolMT" w:hAnsi="Times New Roman" w:cs="Times New Roman"/>
              <w:kern w:val="0"/>
              <w:sz w:val="22"/>
            </w:rPr>
          </w:rPrChange>
        </w:rPr>
        <w:t xml:space="preserve">. </w:t>
      </w:r>
    </w:p>
    <w:p w14:paraId="7C3DE88A" w14:textId="77777777" w:rsidR="00BF18E8" w:rsidRPr="00674DCE" w:rsidRDefault="00BF18E8">
      <w:pPr>
        <w:pStyle w:val="ListParagraph"/>
        <w:numPr>
          <w:ilvl w:val="0"/>
          <w:numId w:val="8"/>
        </w:numPr>
        <w:wordWrap/>
        <w:adjustRightInd w:val="0"/>
        <w:spacing w:after="0" w:line="360" w:lineRule="auto"/>
        <w:ind w:leftChars="0"/>
        <w:rPr>
          <w:rFonts w:ascii="Arial" w:eastAsia="SymbolMT" w:hAnsi="Arial" w:cs="Arial"/>
          <w:kern w:val="0"/>
          <w:sz w:val="22"/>
          <w:rPrChange w:id="782" w:author="Bonifaz Urquizu, Jeanette" w:date="2018-10-04T16:20:00Z">
            <w:rPr>
              <w:rFonts w:ascii="Times New Roman" w:eastAsia="SymbolMT" w:hAnsi="Times New Roman" w:cs="Times New Roman"/>
              <w:kern w:val="0"/>
              <w:sz w:val="22"/>
            </w:rPr>
          </w:rPrChange>
        </w:rPr>
        <w:pPrChange w:id="783" w:author="Correa Poseiro, Cecilia" w:date="2018-09-25T10:27:00Z">
          <w:pPr>
            <w:pStyle w:val="ListParagraph"/>
            <w:numPr>
              <w:numId w:val="8"/>
            </w:numPr>
            <w:wordWrap/>
            <w:adjustRightInd w:val="0"/>
            <w:spacing w:after="0" w:line="240" w:lineRule="auto"/>
            <w:ind w:leftChars="0" w:left="720" w:hanging="360"/>
          </w:pPr>
        </w:pPrChange>
      </w:pPr>
      <w:r w:rsidRPr="00674DCE">
        <w:rPr>
          <w:rFonts w:ascii="Arial" w:eastAsia="SymbolMT" w:hAnsi="Arial" w:cs="Arial"/>
          <w:kern w:val="0"/>
          <w:sz w:val="22"/>
          <w:rPrChange w:id="784" w:author="Bonifaz Urquizu, Jeanette" w:date="2018-10-04T16:20:00Z">
            <w:rPr>
              <w:rFonts w:ascii="Times New Roman" w:eastAsia="SymbolMT" w:hAnsi="Times New Roman" w:cs="Times New Roman"/>
              <w:kern w:val="0"/>
              <w:sz w:val="22"/>
            </w:rPr>
          </w:rPrChange>
        </w:rPr>
        <w:t>Evaluat</w:t>
      </w:r>
      <w:r w:rsidR="00EE0ABA" w:rsidRPr="00674DCE">
        <w:rPr>
          <w:rFonts w:ascii="Arial" w:eastAsia="SymbolMT" w:hAnsi="Arial" w:cs="Arial"/>
          <w:kern w:val="0"/>
          <w:sz w:val="22"/>
          <w:rPrChange w:id="785" w:author="Bonifaz Urquizu, Jeanette" w:date="2018-10-04T16:20:00Z">
            <w:rPr>
              <w:rFonts w:ascii="Times New Roman" w:eastAsia="SymbolMT" w:hAnsi="Times New Roman" w:cs="Times New Roman"/>
              <w:kern w:val="0"/>
              <w:sz w:val="22"/>
            </w:rPr>
          </w:rPrChange>
        </w:rPr>
        <w:t>e and economically quantify additional resilience practices that could be included as in the SE pilot project</w:t>
      </w:r>
      <w:del w:id="786" w:author="Correa Poseiro, Cecilia" w:date="2018-09-25T12:06:00Z">
        <w:r w:rsidR="00EE0ABA" w:rsidRPr="00674DCE" w:rsidDel="00827495">
          <w:rPr>
            <w:rFonts w:ascii="Arial" w:eastAsia="SymbolMT" w:hAnsi="Arial" w:cs="Arial"/>
            <w:kern w:val="0"/>
            <w:sz w:val="22"/>
            <w:rPrChange w:id="787" w:author="Bonifaz Urquizu, Jeanette" w:date="2018-10-04T16:20:00Z">
              <w:rPr>
                <w:rFonts w:ascii="Times New Roman" w:eastAsia="SymbolMT" w:hAnsi="Times New Roman" w:cs="Times New Roman"/>
                <w:kern w:val="0"/>
                <w:sz w:val="22"/>
              </w:rPr>
            </w:rPrChange>
          </w:rPr>
          <w:delText>s</w:delText>
        </w:r>
      </w:del>
      <w:r w:rsidR="00EE0ABA" w:rsidRPr="00674DCE">
        <w:rPr>
          <w:rFonts w:ascii="Arial" w:eastAsia="SymbolMT" w:hAnsi="Arial" w:cs="Arial"/>
          <w:kern w:val="0"/>
          <w:sz w:val="22"/>
          <w:rPrChange w:id="788" w:author="Bonifaz Urquizu, Jeanette" w:date="2018-10-04T16:20:00Z">
            <w:rPr>
              <w:rFonts w:ascii="Times New Roman" w:eastAsia="SymbolMT" w:hAnsi="Times New Roman" w:cs="Times New Roman"/>
              <w:kern w:val="0"/>
              <w:sz w:val="22"/>
            </w:rPr>
          </w:rPrChange>
        </w:rPr>
        <w:t>.</w:t>
      </w:r>
    </w:p>
    <w:p w14:paraId="6E0EFA27" w14:textId="77777777" w:rsidR="00EE0ABA" w:rsidRPr="00674DCE" w:rsidRDefault="00EE0ABA">
      <w:pPr>
        <w:pStyle w:val="ListParagraph"/>
        <w:numPr>
          <w:ilvl w:val="0"/>
          <w:numId w:val="8"/>
        </w:numPr>
        <w:wordWrap/>
        <w:adjustRightInd w:val="0"/>
        <w:spacing w:after="0" w:line="360" w:lineRule="auto"/>
        <w:ind w:leftChars="0"/>
        <w:rPr>
          <w:rFonts w:ascii="Arial" w:eastAsia="SymbolMT" w:hAnsi="Arial" w:cs="Arial"/>
          <w:kern w:val="0"/>
          <w:sz w:val="22"/>
          <w:rPrChange w:id="789" w:author="Bonifaz Urquizu, Jeanette" w:date="2018-10-04T16:20:00Z">
            <w:rPr>
              <w:rFonts w:ascii="Times New Roman" w:eastAsia="SymbolMT" w:hAnsi="Times New Roman" w:cs="Times New Roman"/>
              <w:kern w:val="0"/>
              <w:sz w:val="22"/>
            </w:rPr>
          </w:rPrChange>
        </w:rPr>
        <w:pPrChange w:id="790" w:author="Correa Poseiro, Cecilia" w:date="2018-09-25T10:27:00Z">
          <w:pPr>
            <w:pStyle w:val="ListParagraph"/>
            <w:numPr>
              <w:numId w:val="8"/>
            </w:numPr>
            <w:wordWrap/>
            <w:adjustRightInd w:val="0"/>
            <w:spacing w:after="0" w:line="240" w:lineRule="auto"/>
            <w:ind w:leftChars="0" w:left="720" w:hanging="360"/>
          </w:pPr>
        </w:pPrChange>
      </w:pPr>
      <w:r w:rsidRPr="00674DCE">
        <w:rPr>
          <w:rFonts w:ascii="Arial" w:eastAsia="SymbolMT" w:hAnsi="Arial" w:cs="Arial"/>
          <w:kern w:val="0"/>
          <w:sz w:val="22"/>
          <w:rPrChange w:id="791" w:author="Bonifaz Urquizu, Jeanette" w:date="2018-10-04T16:20:00Z">
            <w:rPr>
              <w:rFonts w:ascii="Times New Roman" w:eastAsia="SymbolMT" w:hAnsi="Times New Roman" w:cs="Times New Roman"/>
              <w:kern w:val="0"/>
              <w:sz w:val="22"/>
            </w:rPr>
          </w:rPrChange>
        </w:rPr>
        <w:t>Identify the benefited population and estimate, based on current tariff setting mechanisms in each of the identified beneficiary countries, the Cost of energy (US$/MWh) and monthly energy bills (US$/month) for final users including households, small, medium and large enterprises, and by sector (government buildings, tourism sector, commercial, SMEs, large enterprises, etc.) required for implementing the pilot</w:t>
      </w:r>
      <w:del w:id="792" w:author="Correa Poseiro, Cecilia" w:date="2018-09-25T12:06:00Z">
        <w:r w:rsidRPr="00674DCE" w:rsidDel="00827495">
          <w:rPr>
            <w:rFonts w:ascii="Arial" w:eastAsia="SymbolMT" w:hAnsi="Arial" w:cs="Arial"/>
            <w:kern w:val="0"/>
            <w:sz w:val="22"/>
            <w:rPrChange w:id="793" w:author="Bonifaz Urquizu, Jeanette" w:date="2018-10-04T16:20:00Z">
              <w:rPr>
                <w:rFonts w:ascii="Times New Roman" w:eastAsia="SymbolMT" w:hAnsi="Times New Roman" w:cs="Times New Roman"/>
                <w:kern w:val="0"/>
                <w:sz w:val="22"/>
              </w:rPr>
            </w:rPrChange>
          </w:rPr>
          <w:delText>s</w:delText>
        </w:r>
      </w:del>
      <w:r w:rsidRPr="00674DCE">
        <w:rPr>
          <w:rFonts w:ascii="Arial" w:eastAsia="SymbolMT" w:hAnsi="Arial" w:cs="Arial"/>
          <w:kern w:val="0"/>
          <w:sz w:val="22"/>
          <w:rPrChange w:id="794" w:author="Bonifaz Urquizu, Jeanette" w:date="2018-10-04T16:20:00Z">
            <w:rPr>
              <w:rFonts w:ascii="Times New Roman" w:eastAsia="SymbolMT" w:hAnsi="Times New Roman" w:cs="Times New Roman"/>
              <w:kern w:val="0"/>
              <w:sz w:val="22"/>
            </w:rPr>
          </w:rPrChange>
        </w:rPr>
        <w:t>.</w:t>
      </w:r>
    </w:p>
    <w:p w14:paraId="4F9FAC78" w14:textId="77777777" w:rsidR="00E117BE" w:rsidRPr="00674DCE" w:rsidRDefault="00E117BE">
      <w:pPr>
        <w:pStyle w:val="ListParagraph"/>
        <w:numPr>
          <w:ilvl w:val="0"/>
          <w:numId w:val="8"/>
        </w:numPr>
        <w:wordWrap/>
        <w:adjustRightInd w:val="0"/>
        <w:spacing w:after="0" w:line="360" w:lineRule="auto"/>
        <w:ind w:leftChars="0"/>
        <w:rPr>
          <w:rFonts w:ascii="Arial" w:hAnsi="Arial" w:cs="Arial"/>
          <w:kern w:val="0"/>
          <w:sz w:val="22"/>
          <w:rPrChange w:id="795" w:author="Bonifaz Urquizu, Jeanette" w:date="2018-10-04T16:20:00Z">
            <w:rPr>
              <w:rFonts w:ascii="Times New Roman" w:hAnsi="Times New Roman" w:cs="Times New Roman"/>
              <w:kern w:val="0"/>
              <w:sz w:val="22"/>
            </w:rPr>
          </w:rPrChange>
        </w:rPr>
        <w:pPrChange w:id="796" w:author="Correa Poseiro, Cecilia" w:date="2018-09-25T10:27:00Z">
          <w:pPr>
            <w:pStyle w:val="ListParagraph"/>
            <w:numPr>
              <w:numId w:val="8"/>
            </w:numPr>
            <w:wordWrap/>
            <w:adjustRightInd w:val="0"/>
            <w:spacing w:after="0" w:line="240" w:lineRule="auto"/>
            <w:ind w:leftChars="0" w:left="720" w:hanging="360"/>
          </w:pPr>
        </w:pPrChange>
      </w:pPr>
      <w:r w:rsidRPr="00674DCE">
        <w:rPr>
          <w:rFonts w:ascii="Arial" w:hAnsi="Arial" w:cs="Arial"/>
          <w:kern w:val="0"/>
          <w:sz w:val="22"/>
          <w:rPrChange w:id="797" w:author="Bonifaz Urquizu, Jeanette" w:date="2018-10-04T16:20:00Z">
            <w:rPr>
              <w:rFonts w:ascii="Times New Roman" w:hAnsi="Times New Roman" w:cs="Times New Roman"/>
              <w:kern w:val="0"/>
              <w:sz w:val="22"/>
            </w:rPr>
          </w:rPrChange>
        </w:rPr>
        <w:t>D</w:t>
      </w:r>
      <w:r w:rsidR="00710316" w:rsidRPr="00674DCE">
        <w:rPr>
          <w:rFonts w:ascii="Arial" w:hAnsi="Arial" w:cs="Arial"/>
          <w:kern w:val="0"/>
          <w:sz w:val="22"/>
          <w:rPrChange w:id="798" w:author="Bonifaz Urquizu, Jeanette" w:date="2018-10-04T16:20:00Z">
            <w:rPr>
              <w:rFonts w:ascii="Times New Roman" w:hAnsi="Times New Roman" w:cs="Times New Roman"/>
              <w:kern w:val="0"/>
              <w:sz w:val="22"/>
            </w:rPr>
          </w:rPrChange>
        </w:rPr>
        <w:t>e</w:t>
      </w:r>
      <w:r w:rsidRPr="00674DCE">
        <w:rPr>
          <w:rFonts w:ascii="Arial" w:hAnsi="Arial" w:cs="Arial"/>
          <w:kern w:val="0"/>
          <w:sz w:val="22"/>
          <w:rPrChange w:id="799" w:author="Bonifaz Urquizu, Jeanette" w:date="2018-10-04T16:20:00Z">
            <w:rPr>
              <w:rFonts w:ascii="Times New Roman" w:hAnsi="Times New Roman" w:cs="Times New Roman"/>
              <w:kern w:val="0"/>
              <w:sz w:val="22"/>
            </w:rPr>
          </w:rPrChange>
        </w:rPr>
        <w:t xml:space="preserve">sign innovative financing mechanism including PPP </w:t>
      </w:r>
      <w:r w:rsidR="00EE0ABA" w:rsidRPr="00674DCE">
        <w:rPr>
          <w:rFonts w:ascii="Arial" w:hAnsi="Arial" w:cs="Arial"/>
          <w:kern w:val="0"/>
          <w:sz w:val="22"/>
          <w:rPrChange w:id="800" w:author="Bonifaz Urquizu, Jeanette" w:date="2018-10-04T16:20:00Z">
            <w:rPr>
              <w:rFonts w:ascii="Times New Roman" w:hAnsi="Times New Roman" w:cs="Times New Roman"/>
              <w:kern w:val="0"/>
              <w:sz w:val="22"/>
            </w:rPr>
          </w:rPrChange>
        </w:rPr>
        <w:t>that could be implemented for the</w:t>
      </w:r>
      <w:r w:rsidRPr="00674DCE">
        <w:rPr>
          <w:rFonts w:ascii="Arial" w:hAnsi="Arial" w:cs="Arial"/>
          <w:kern w:val="0"/>
          <w:sz w:val="22"/>
          <w:rPrChange w:id="801" w:author="Bonifaz Urquizu, Jeanette" w:date="2018-10-04T16:20:00Z">
            <w:rPr>
              <w:rFonts w:ascii="Times New Roman" w:hAnsi="Times New Roman" w:cs="Times New Roman"/>
              <w:kern w:val="0"/>
              <w:sz w:val="22"/>
            </w:rPr>
          </w:rPrChange>
        </w:rPr>
        <w:t xml:space="preserve"> pilot project</w:t>
      </w:r>
      <w:del w:id="802" w:author="Correa Poseiro, Cecilia" w:date="2018-09-25T12:06:00Z">
        <w:r w:rsidRPr="00674DCE" w:rsidDel="00827495">
          <w:rPr>
            <w:rFonts w:ascii="Arial" w:hAnsi="Arial" w:cs="Arial"/>
            <w:kern w:val="0"/>
            <w:sz w:val="22"/>
            <w:rPrChange w:id="803" w:author="Bonifaz Urquizu, Jeanette" w:date="2018-10-04T16:20:00Z">
              <w:rPr>
                <w:rFonts w:ascii="Times New Roman" w:hAnsi="Times New Roman" w:cs="Times New Roman"/>
                <w:kern w:val="0"/>
                <w:sz w:val="22"/>
              </w:rPr>
            </w:rPrChange>
          </w:rPr>
          <w:delText>s</w:delText>
        </w:r>
      </w:del>
      <w:r w:rsidR="00EE0ABA" w:rsidRPr="00674DCE">
        <w:rPr>
          <w:rFonts w:ascii="Arial" w:hAnsi="Arial" w:cs="Arial"/>
          <w:kern w:val="0"/>
          <w:sz w:val="22"/>
          <w:rPrChange w:id="804" w:author="Bonifaz Urquizu, Jeanette" w:date="2018-10-04T16:20:00Z">
            <w:rPr>
              <w:rFonts w:ascii="Times New Roman" w:hAnsi="Times New Roman" w:cs="Times New Roman"/>
              <w:kern w:val="0"/>
              <w:sz w:val="22"/>
            </w:rPr>
          </w:rPrChange>
        </w:rPr>
        <w:t xml:space="preserve"> development. Recommend the financing mechanism to be used.</w:t>
      </w:r>
    </w:p>
    <w:p w14:paraId="3BA84CA3" w14:textId="14EE8489" w:rsidR="00E117BE" w:rsidRPr="00674DCE" w:rsidRDefault="00E117BE">
      <w:pPr>
        <w:pStyle w:val="ListParagraph"/>
        <w:numPr>
          <w:ilvl w:val="0"/>
          <w:numId w:val="8"/>
        </w:numPr>
        <w:wordWrap/>
        <w:adjustRightInd w:val="0"/>
        <w:spacing w:after="0" w:line="360" w:lineRule="auto"/>
        <w:ind w:leftChars="0"/>
        <w:rPr>
          <w:rFonts w:ascii="Arial" w:eastAsia="SymbolMT" w:hAnsi="Arial" w:cs="Arial"/>
          <w:kern w:val="0"/>
          <w:sz w:val="22"/>
          <w:rPrChange w:id="805" w:author="Bonifaz Urquizu, Jeanette" w:date="2018-10-04T16:20:00Z">
            <w:rPr>
              <w:rFonts w:ascii="Times New Roman" w:eastAsia="SymbolMT" w:hAnsi="Times New Roman" w:cs="Times New Roman"/>
              <w:kern w:val="0"/>
              <w:sz w:val="22"/>
            </w:rPr>
          </w:rPrChange>
        </w:rPr>
        <w:pPrChange w:id="806" w:author="Correa Poseiro, Cecilia" w:date="2018-09-25T10:27:00Z">
          <w:pPr>
            <w:pStyle w:val="ListParagraph"/>
            <w:numPr>
              <w:numId w:val="8"/>
            </w:numPr>
            <w:wordWrap/>
            <w:adjustRightInd w:val="0"/>
            <w:spacing w:after="0" w:line="240" w:lineRule="auto"/>
            <w:ind w:leftChars="0" w:left="720" w:hanging="360"/>
          </w:pPr>
        </w:pPrChange>
      </w:pPr>
      <w:r w:rsidRPr="00674DCE">
        <w:rPr>
          <w:rFonts w:ascii="Arial" w:eastAsia="SymbolMT" w:hAnsi="Arial" w:cs="Arial"/>
          <w:kern w:val="0"/>
          <w:sz w:val="22"/>
          <w:rPrChange w:id="807" w:author="Bonifaz Urquizu, Jeanette" w:date="2018-10-04T16:20:00Z">
            <w:rPr>
              <w:rFonts w:ascii="Times New Roman" w:eastAsia="SymbolMT" w:hAnsi="Times New Roman" w:cs="Times New Roman"/>
              <w:kern w:val="0"/>
              <w:sz w:val="22"/>
            </w:rPr>
          </w:rPrChange>
        </w:rPr>
        <w:t>Examine and recommend enabling regulatory and policy environment for the implementation of the pilot project</w:t>
      </w:r>
      <w:del w:id="808" w:author="Correa Poseiro, Cecilia" w:date="2018-09-25T12:06:00Z">
        <w:r w:rsidRPr="00674DCE" w:rsidDel="00827495">
          <w:rPr>
            <w:rFonts w:ascii="Arial" w:eastAsia="SymbolMT" w:hAnsi="Arial" w:cs="Arial"/>
            <w:kern w:val="0"/>
            <w:sz w:val="22"/>
            <w:rPrChange w:id="809" w:author="Bonifaz Urquizu, Jeanette" w:date="2018-10-04T16:20:00Z">
              <w:rPr>
                <w:rFonts w:ascii="Times New Roman" w:eastAsia="SymbolMT" w:hAnsi="Times New Roman" w:cs="Times New Roman"/>
                <w:kern w:val="0"/>
                <w:sz w:val="22"/>
              </w:rPr>
            </w:rPrChange>
          </w:rPr>
          <w:delText>s</w:delText>
        </w:r>
      </w:del>
    </w:p>
    <w:p w14:paraId="4290E946" w14:textId="7A596B72" w:rsidR="00EE0ABA" w:rsidRPr="00674DCE" w:rsidRDefault="00EE0ABA">
      <w:pPr>
        <w:pStyle w:val="ListParagraph"/>
        <w:numPr>
          <w:ilvl w:val="0"/>
          <w:numId w:val="8"/>
        </w:numPr>
        <w:wordWrap/>
        <w:adjustRightInd w:val="0"/>
        <w:spacing w:after="0" w:line="360" w:lineRule="auto"/>
        <w:ind w:leftChars="0"/>
        <w:rPr>
          <w:ins w:id="810" w:author="Correa Poseiro, Cecilia" w:date="2018-09-25T10:20:00Z"/>
          <w:rFonts w:ascii="Arial" w:eastAsia="SymbolMT" w:hAnsi="Arial" w:cs="Arial"/>
          <w:kern w:val="0"/>
          <w:sz w:val="22"/>
          <w:rPrChange w:id="811" w:author="Bonifaz Urquizu, Jeanette" w:date="2018-10-04T16:20:00Z">
            <w:rPr>
              <w:ins w:id="812" w:author="Correa Poseiro, Cecilia" w:date="2018-09-25T10:20:00Z"/>
              <w:rFonts w:ascii="Arial" w:eastAsia="SymbolMT" w:hAnsi="Arial" w:cs="Arial"/>
              <w:kern w:val="0"/>
              <w:sz w:val="22"/>
            </w:rPr>
          </w:rPrChange>
        </w:rPr>
        <w:pPrChange w:id="813" w:author="Correa Poseiro, Cecilia" w:date="2018-09-25T10:27:00Z">
          <w:pPr>
            <w:pStyle w:val="ListParagraph"/>
            <w:numPr>
              <w:numId w:val="8"/>
            </w:numPr>
            <w:wordWrap/>
            <w:adjustRightInd w:val="0"/>
            <w:spacing w:after="0" w:line="240" w:lineRule="auto"/>
            <w:ind w:leftChars="0" w:left="720" w:hanging="360"/>
          </w:pPr>
        </w:pPrChange>
      </w:pPr>
      <w:r w:rsidRPr="00674DCE">
        <w:rPr>
          <w:rFonts w:ascii="Arial" w:eastAsia="SymbolMT" w:hAnsi="Arial" w:cs="Arial"/>
          <w:kern w:val="0"/>
          <w:sz w:val="22"/>
          <w:rPrChange w:id="814" w:author="Bonifaz Urquizu, Jeanette" w:date="2018-10-04T16:20:00Z">
            <w:rPr>
              <w:rFonts w:ascii="Times New Roman" w:eastAsia="SymbolMT" w:hAnsi="Times New Roman" w:cs="Times New Roman"/>
              <w:kern w:val="0"/>
              <w:sz w:val="22"/>
            </w:rPr>
          </w:rPrChange>
        </w:rPr>
        <w:t xml:space="preserve">Assist the organization of workshops, seminars and trainings to disseminate the findings of the study and increase knowledge on innovative financing, </w:t>
      </w:r>
      <w:del w:id="815" w:author="Correa Poseiro, Cecilia" w:date="2018-09-04T22:33:00Z">
        <w:r w:rsidRPr="00674DCE" w:rsidDel="0095424E">
          <w:rPr>
            <w:rFonts w:ascii="Arial" w:eastAsia="SymbolMT" w:hAnsi="Arial" w:cs="Arial"/>
            <w:kern w:val="0"/>
            <w:sz w:val="22"/>
            <w:rPrChange w:id="816" w:author="Bonifaz Urquizu, Jeanette" w:date="2018-10-04T16:20:00Z">
              <w:rPr>
                <w:rFonts w:ascii="Times New Roman" w:eastAsia="SymbolMT" w:hAnsi="Times New Roman" w:cs="Times New Roman"/>
                <w:kern w:val="0"/>
                <w:sz w:val="22"/>
              </w:rPr>
            </w:rPrChange>
          </w:rPr>
          <w:delText>clean energy</w:delText>
        </w:r>
      </w:del>
      <w:ins w:id="817" w:author="Correa Poseiro, Cecilia" w:date="2018-09-04T22:33:00Z">
        <w:r w:rsidR="0095424E" w:rsidRPr="00674DCE">
          <w:rPr>
            <w:rFonts w:ascii="Arial" w:eastAsia="SymbolMT" w:hAnsi="Arial" w:cs="Arial"/>
            <w:kern w:val="0"/>
            <w:sz w:val="22"/>
            <w:rPrChange w:id="818" w:author="Bonifaz Urquizu, Jeanette" w:date="2018-10-04T16:20:00Z">
              <w:rPr>
                <w:rFonts w:ascii="Times New Roman" w:eastAsia="SymbolMT" w:hAnsi="Times New Roman" w:cs="Times New Roman"/>
                <w:kern w:val="0"/>
                <w:sz w:val="22"/>
              </w:rPr>
            </w:rPrChange>
          </w:rPr>
          <w:t>SE</w:t>
        </w:r>
      </w:ins>
      <w:r w:rsidRPr="00674DCE">
        <w:rPr>
          <w:rFonts w:ascii="Arial" w:eastAsia="SymbolMT" w:hAnsi="Arial" w:cs="Arial"/>
          <w:kern w:val="0"/>
          <w:sz w:val="22"/>
          <w:rPrChange w:id="819" w:author="Bonifaz Urquizu, Jeanette" w:date="2018-10-04T16:20:00Z">
            <w:rPr>
              <w:rFonts w:ascii="Times New Roman" w:eastAsia="SymbolMT" w:hAnsi="Times New Roman" w:cs="Times New Roman"/>
              <w:kern w:val="0"/>
              <w:sz w:val="22"/>
            </w:rPr>
          </w:rPrChange>
        </w:rPr>
        <w:t xml:space="preserve"> technologies, EE projects and resilient design</w:t>
      </w:r>
      <w:ins w:id="820" w:author="Correa Poseiro, Cecilia" w:date="2018-09-04T22:33:00Z">
        <w:r w:rsidR="0095424E" w:rsidRPr="00674DCE">
          <w:rPr>
            <w:rFonts w:ascii="Arial" w:eastAsia="SymbolMT" w:hAnsi="Arial" w:cs="Arial"/>
            <w:kern w:val="0"/>
            <w:sz w:val="22"/>
            <w:rPrChange w:id="821" w:author="Bonifaz Urquizu, Jeanette" w:date="2018-10-04T16:20:00Z">
              <w:rPr>
                <w:rFonts w:ascii="Times New Roman" w:eastAsia="SymbolMT" w:hAnsi="Times New Roman" w:cs="Times New Roman"/>
                <w:kern w:val="0"/>
                <w:sz w:val="22"/>
              </w:rPr>
            </w:rPrChange>
          </w:rPr>
          <w:t>.</w:t>
        </w:r>
      </w:ins>
    </w:p>
    <w:p w14:paraId="537BE5A1" w14:textId="77777777" w:rsidR="00A1545B" w:rsidRPr="00674DCE" w:rsidRDefault="00A1545B">
      <w:pPr>
        <w:pStyle w:val="ListParagraph"/>
        <w:wordWrap/>
        <w:adjustRightInd w:val="0"/>
        <w:spacing w:after="0" w:line="360" w:lineRule="auto"/>
        <w:ind w:leftChars="0" w:left="720"/>
        <w:rPr>
          <w:rFonts w:ascii="Arial" w:eastAsia="SymbolMT" w:hAnsi="Arial" w:cs="Arial"/>
          <w:kern w:val="0"/>
          <w:sz w:val="22"/>
          <w:rPrChange w:id="822" w:author="Bonifaz Urquizu, Jeanette" w:date="2018-10-04T16:20:00Z">
            <w:rPr>
              <w:rFonts w:ascii="Times New Roman" w:eastAsia="SymbolMT" w:hAnsi="Times New Roman" w:cs="Times New Roman"/>
              <w:kern w:val="0"/>
              <w:sz w:val="22"/>
            </w:rPr>
          </w:rPrChange>
        </w:rPr>
        <w:pPrChange w:id="823" w:author="Correa Poseiro, Cecilia" w:date="2018-09-25T10:27:00Z">
          <w:pPr>
            <w:pStyle w:val="ListParagraph"/>
            <w:numPr>
              <w:numId w:val="8"/>
            </w:numPr>
            <w:wordWrap/>
            <w:adjustRightInd w:val="0"/>
            <w:spacing w:after="0" w:line="240" w:lineRule="auto"/>
            <w:ind w:leftChars="0" w:left="720" w:hanging="360"/>
          </w:pPr>
        </w:pPrChange>
      </w:pPr>
    </w:p>
    <w:p w14:paraId="4C51F706" w14:textId="2701F100" w:rsidR="00EE0ABA" w:rsidRPr="00674DCE" w:rsidDel="0095424E" w:rsidRDefault="00EE0ABA">
      <w:pPr>
        <w:pStyle w:val="ListParagraph"/>
        <w:wordWrap/>
        <w:adjustRightInd w:val="0"/>
        <w:spacing w:after="0" w:line="360" w:lineRule="auto"/>
        <w:ind w:leftChars="0" w:left="720"/>
        <w:rPr>
          <w:del w:id="824" w:author="Correa Poseiro, Cecilia" w:date="2018-09-04T22:33:00Z"/>
          <w:rFonts w:ascii="Arial" w:eastAsia="SymbolMT" w:hAnsi="Arial" w:cs="Arial"/>
          <w:kern w:val="0"/>
          <w:sz w:val="22"/>
          <w:rPrChange w:id="825" w:author="Bonifaz Urquizu, Jeanette" w:date="2018-10-04T16:20:00Z">
            <w:rPr>
              <w:del w:id="826" w:author="Correa Poseiro, Cecilia" w:date="2018-09-04T22:33:00Z"/>
              <w:rFonts w:ascii="Times New Roman" w:eastAsia="SymbolMT" w:hAnsi="Times New Roman" w:cs="Times New Roman"/>
              <w:kern w:val="0"/>
              <w:sz w:val="22"/>
            </w:rPr>
          </w:rPrChange>
        </w:rPr>
        <w:pPrChange w:id="827" w:author="Correa Poseiro, Cecilia" w:date="2018-09-25T10:27:00Z">
          <w:pPr>
            <w:pStyle w:val="ListParagraph"/>
            <w:wordWrap/>
            <w:adjustRightInd w:val="0"/>
            <w:spacing w:after="0" w:line="240" w:lineRule="auto"/>
            <w:ind w:leftChars="0" w:left="720"/>
          </w:pPr>
        </w:pPrChange>
      </w:pPr>
    </w:p>
    <w:p w14:paraId="7F7E7DCA" w14:textId="10875E73" w:rsidR="00710316" w:rsidRPr="00674DCE" w:rsidDel="0095424E" w:rsidRDefault="00710316">
      <w:pPr>
        <w:wordWrap/>
        <w:adjustRightInd w:val="0"/>
        <w:spacing w:after="0" w:line="360" w:lineRule="auto"/>
        <w:rPr>
          <w:del w:id="828" w:author="Correa Poseiro, Cecilia" w:date="2018-09-04T22:33:00Z"/>
          <w:rFonts w:ascii="Arial" w:hAnsi="Arial" w:cs="Arial"/>
          <w:b/>
          <w:bCs/>
          <w:kern w:val="0"/>
          <w:sz w:val="22"/>
          <w:rPrChange w:id="829" w:author="Bonifaz Urquizu, Jeanette" w:date="2018-10-04T16:20:00Z">
            <w:rPr>
              <w:del w:id="830" w:author="Correa Poseiro, Cecilia" w:date="2018-09-04T22:33:00Z"/>
              <w:rFonts w:ascii="Times New Roman" w:hAnsi="Times New Roman" w:cs="Times New Roman"/>
              <w:b/>
              <w:bCs/>
              <w:kern w:val="0"/>
              <w:sz w:val="22"/>
            </w:rPr>
          </w:rPrChange>
        </w:rPr>
        <w:pPrChange w:id="831" w:author="Correa Poseiro, Cecilia" w:date="2018-09-25T10:27:00Z">
          <w:pPr>
            <w:wordWrap/>
            <w:adjustRightInd w:val="0"/>
            <w:spacing w:after="0" w:line="240" w:lineRule="auto"/>
          </w:pPr>
        </w:pPrChange>
      </w:pPr>
    </w:p>
    <w:p w14:paraId="32AC9BB4" w14:textId="77777777" w:rsidR="00710316" w:rsidRPr="00674DCE" w:rsidRDefault="00710316">
      <w:pPr>
        <w:wordWrap/>
        <w:adjustRightInd w:val="0"/>
        <w:spacing w:after="0" w:line="360" w:lineRule="auto"/>
        <w:rPr>
          <w:rFonts w:ascii="Arial" w:hAnsi="Arial" w:cs="Arial"/>
          <w:b/>
          <w:bCs/>
          <w:kern w:val="0"/>
          <w:sz w:val="22"/>
          <w:rPrChange w:id="832" w:author="Bonifaz Urquizu, Jeanette" w:date="2018-10-04T16:20:00Z">
            <w:rPr>
              <w:rFonts w:ascii="Times New Roman" w:hAnsi="Times New Roman" w:cs="Times New Roman"/>
              <w:b/>
              <w:bCs/>
              <w:kern w:val="0"/>
              <w:sz w:val="22"/>
            </w:rPr>
          </w:rPrChange>
        </w:rPr>
        <w:pPrChange w:id="833" w:author="Correa Poseiro, Cecilia" w:date="2018-09-25T10:27:00Z">
          <w:pPr>
            <w:wordWrap/>
            <w:adjustRightInd w:val="0"/>
            <w:spacing w:after="0" w:line="240" w:lineRule="auto"/>
          </w:pPr>
        </w:pPrChange>
      </w:pPr>
      <w:r w:rsidRPr="00674DCE">
        <w:rPr>
          <w:rFonts w:ascii="Arial" w:hAnsi="Arial" w:cs="Arial"/>
          <w:b/>
          <w:bCs/>
          <w:kern w:val="0"/>
          <w:sz w:val="22"/>
          <w:rPrChange w:id="834" w:author="Bonifaz Urquizu, Jeanette" w:date="2018-10-04T16:20:00Z">
            <w:rPr>
              <w:rFonts w:ascii="Times New Roman" w:hAnsi="Times New Roman" w:cs="Times New Roman"/>
              <w:b/>
              <w:bCs/>
              <w:kern w:val="0"/>
              <w:sz w:val="22"/>
            </w:rPr>
          </w:rPrChange>
        </w:rPr>
        <w:t>IV. REPORTS / OUTPUTS</w:t>
      </w:r>
    </w:p>
    <w:p w14:paraId="22DE22D5" w14:textId="0FD6B825" w:rsidR="00710316" w:rsidRPr="00674DCE" w:rsidDel="00A1545B" w:rsidRDefault="00710316">
      <w:pPr>
        <w:wordWrap/>
        <w:adjustRightInd w:val="0"/>
        <w:spacing w:after="0" w:line="360" w:lineRule="auto"/>
        <w:rPr>
          <w:del w:id="835" w:author="Correa Poseiro, Cecilia" w:date="2018-09-25T10:20:00Z"/>
          <w:rFonts w:ascii="Arial" w:hAnsi="Arial" w:cs="Arial"/>
          <w:kern w:val="0"/>
          <w:sz w:val="22"/>
          <w:rPrChange w:id="836" w:author="Bonifaz Urquizu, Jeanette" w:date="2018-10-04T16:20:00Z">
            <w:rPr>
              <w:del w:id="837" w:author="Correa Poseiro, Cecilia" w:date="2018-09-25T10:20:00Z"/>
              <w:rFonts w:ascii="Times New Roman" w:hAnsi="Times New Roman" w:cs="Times New Roman"/>
              <w:kern w:val="0"/>
              <w:sz w:val="22"/>
            </w:rPr>
          </w:rPrChange>
        </w:rPr>
        <w:pPrChange w:id="838" w:author="Correa Poseiro, Cecilia" w:date="2018-09-25T10:27:00Z">
          <w:pPr>
            <w:wordWrap/>
            <w:adjustRightInd w:val="0"/>
            <w:spacing w:after="0" w:line="240" w:lineRule="auto"/>
          </w:pPr>
        </w:pPrChange>
      </w:pPr>
    </w:p>
    <w:p w14:paraId="3EEB0212" w14:textId="340838AB" w:rsidR="005503EE" w:rsidRPr="00674DCE" w:rsidRDefault="005503EE">
      <w:pPr>
        <w:wordWrap/>
        <w:adjustRightInd w:val="0"/>
        <w:spacing w:after="0" w:line="360" w:lineRule="auto"/>
        <w:rPr>
          <w:rFonts w:ascii="Arial" w:hAnsi="Arial" w:cs="Arial"/>
          <w:kern w:val="0"/>
          <w:sz w:val="22"/>
          <w:rPrChange w:id="839" w:author="Bonifaz Urquizu, Jeanette" w:date="2018-10-04T16:20:00Z">
            <w:rPr>
              <w:rFonts w:ascii="Times New Roman" w:hAnsi="Times New Roman" w:cs="Times New Roman"/>
              <w:kern w:val="0"/>
              <w:sz w:val="22"/>
            </w:rPr>
          </w:rPrChange>
        </w:rPr>
        <w:pPrChange w:id="840" w:author="Correa Poseiro, Cecilia" w:date="2018-09-25T10:27:00Z">
          <w:pPr>
            <w:wordWrap/>
            <w:adjustRightInd w:val="0"/>
            <w:spacing w:after="0" w:line="240" w:lineRule="auto"/>
          </w:pPr>
        </w:pPrChange>
      </w:pPr>
      <w:r w:rsidRPr="00674DCE">
        <w:rPr>
          <w:rFonts w:ascii="Arial" w:hAnsi="Arial" w:cs="Arial"/>
          <w:kern w:val="0"/>
          <w:sz w:val="22"/>
          <w:rPrChange w:id="841" w:author="Bonifaz Urquizu, Jeanette" w:date="2018-10-04T16:20:00Z">
            <w:rPr>
              <w:rFonts w:ascii="Times New Roman" w:hAnsi="Times New Roman" w:cs="Times New Roman"/>
              <w:kern w:val="0"/>
              <w:sz w:val="22"/>
            </w:rPr>
          </w:rPrChange>
        </w:rPr>
        <w:t xml:space="preserve">4.1 The output of this component will be the delivery of a report with the design, technical and economic viability of </w:t>
      </w:r>
      <w:ins w:id="842" w:author="Correa Poseiro, Cecilia" w:date="2018-09-25T12:06:00Z">
        <w:r w:rsidR="00827495" w:rsidRPr="00674DCE">
          <w:rPr>
            <w:rFonts w:ascii="Arial" w:hAnsi="Arial" w:cs="Arial"/>
            <w:kern w:val="0"/>
            <w:sz w:val="22"/>
            <w:rPrChange w:id="843" w:author="Bonifaz Urquizu, Jeanette" w:date="2018-10-04T16:20:00Z">
              <w:rPr>
                <w:rFonts w:ascii="Arial" w:hAnsi="Arial" w:cs="Arial"/>
                <w:kern w:val="0"/>
                <w:sz w:val="22"/>
              </w:rPr>
            </w:rPrChange>
          </w:rPr>
          <w:t>the</w:t>
        </w:r>
      </w:ins>
      <w:del w:id="844" w:author="Correa Poseiro, Cecilia" w:date="2018-09-25T12:06:00Z">
        <w:r w:rsidRPr="00674DCE" w:rsidDel="00827495">
          <w:rPr>
            <w:rFonts w:ascii="Arial" w:hAnsi="Arial" w:cs="Arial"/>
            <w:kern w:val="0"/>
            <w:sz w:val="22"/>
            <w:rPrChange w:id="845" w:author="Bonifaz Urquizu, Jeanette" w:date="2018-10-04T16:20:00Z">
              <w:rPr>
                <w:rFonts w:ascii="Times New Roman" w:hAnsi="Times New Roman" w:cs="Times New Roman"/>
                <w:kern w:val="0"/>
                <w:sz w:val="22"/>
              </w:rPr>
            </w:rPrChange>
          </w:rPr>
          <w:delText>at least 3</w:delText>
        </w:r>
      </w:del>
      <w:r w:rsidRPr="00674DCE">
        <w:rPr>
          <w:rFonts w:ascii="Arial" w:hAnsi="Arial" w:cs="Arial"/>
          <w:kern w:val="0"/>
          <w:sz w:val="22"/>
          <w:rPrChange w:id="846" w:author="Bonifaz Urquizu, Jeanette" w:date="2018-10-04T16:20:00Z">
            <w:rPr>
              <w:rFonts w:ascii="Times New Roman" w:hAnsi="Times New Roman" w:cs="Times New Roman"/>
              <w:kern w:val="0"/>
              <w:sz w:val="22"/>
            </w:rPr>
          </w:rPrChange>
        </w:rPr>
        <w:t xml:space="preserve"> pilot resilient SE projects and financial mechanisms for </w:t>
      </w:r>
      <w:ins w:id="847" w:author="Correa Poseiro, Cecilia" w:date="2018-09-25T12:06:00Z">
        <w:r w:rsidR="00827495" w:rsidRPr="00674DCE">
          <w:rPr>
            <w:rFonts w:ascii="Arial" w:hAnsi="Arial" w:cs="Arial"/>
            <w:kern w:val="0"/>
            <w:sz w:val="22"/>
            <w:rPrChange w:id="848" w:author="Bonifaz Urquizu, Jeanette" w:date="2018-10-04T16:20:00Z">
              <w:rPr>
                <w:rFonts w:ascii="Arial" w:hAnsi="Arial" w:cs="Arial"/>
                <w:kern w:val="0"/>
                <w:sz w:val="22"/>
              </w:rPr>
            </w:rPrChange>
          </w:rPr>
          <w:t>its</w:t>
        </w:r>
      </w:ins>
      <w:del w:id="849" w:author="Correa Poseiro, Cecilia" w:date="2018-09-25T12:06:00Z">
        <w:r w:rsidRPr="00674DCE" w:rsidDel="00827495">
          <w:rPr>
            <w:rFonts w:ascii="Arial" w:hAnsi="Arial" w:cs="Arial"/>
            <w:kern w:val="0"/>
            <w:sz w:val="22"/>
            <w:rPrChange w:id="850" w:author="Bonifaz Urquizu, Jeanette" w:date="2018-10-04T16:20:00Z">
              <w:rPr>
                <w:rFonts w:ascii="Times New Roman" w:hAnsi="Times New Roman" w:cs="Times New Roman"/>
                <w:kern w:val="0"/>
                <w:sz w:val="22"/>
              </w:rPr>
            </w:rPrChange>
          </w:rPr>
          <w:delText>their</w:delText>
        </w:r>
      </w:del>
      <w:r w:rsidRPr="00674DCE">
        <w:rPr>
          <w:rFonts w:ascii="Arial" w:hAnsi="Arial" w:cs="Arial"/>
          <w:kern w:val="0"/>
          <w:sz w:val="22"/>
          <w:rPrChange w:id="851" w:author="Bonifaz Urquizu, Jeanette" w:date="2018-10-04T16:20:00Z">
            <w:rPr>
              <w:rFonts w:ascii="Times New Roman" w:hAnsi="Times New Roman" w:cs="Times New Roman"/>
              <w:kern w:val="0"/>
              <w:sz w:val="22"/>
            </w:rPr>
          </w:rPrChange>
        </w:rPr>
        <w:t xml:space="preserve"> implementation. The report should expand on the topics listed in section 4.</w:t>
      </w:r>
    </w:p>
    <w:p w14:paraId="58BB4B52" w14:textId="1192F360" w:rsidR="005503EE" w:rsidRPr="00674DCE" w:rsidDel="007840C3" w:rsidRDefault="005503EE">
      <w:pPr>
        <w:wordWrap/>
        <w:adjustRightInd w:val="0"/>
        <w:spacing w:after="0" w:line="360" w:lineRule="auto"/>
        <w:rPr>
          <w:del w:id="852" w:author="Bonifaz Urquizu, Jeanette" w:date="2018-10-04T16:16:00Z"/>
          <w:rFonts w:ascii="Arial" w:hAnsi="Arial" w:cs="Arial"/>
          <w:kern w:val="0"/>
          <w:sz w:val="22"/>
          <w:rPrChange w:id="853" w:author="Bonifaz Urquizu, Jeanette" w:date="2018-10-04T16:20:00Z">
            <w:rPr>
              <w:del w:id="854" w:author="Bonifaz Urquizu, Jeanette" w:date="2018-10-04T16:16:00Z"/>
              <w:rFonts w:ascii="Arial" w:hAnsi="Arial" w:cs="Arial"/>
              <w:kern w:val="0"/>
              <w:sz w:val="22"/>
            </w:rPr>
          </w:rPrChange>
        </w:rPr>
      </w:pPr>
    </w:p>
    <w:p w14:paraId="4D8F636B" w14:textId="77777777" w:rsidR="007840C3" w:rsidRPr="00674DCE" w:rsidRDefault="007840C3">
      <w:pPr>
        <w:wordWrap/>
        <w:adjustRightInd w:val="0"/>
        <w:spacing w:after="0" w:line="360" w:lineRule="auto"/>
        <w:rPr>
          <w:ins w:id="855" w:author="Bonifaz Urquizu, Jeanette" w:date="2018-10-04T16:16:00Z"/>
          <w:rFonts w:ascii="Arial" w:hAnsi="Arial" w:cs="Arial"/>
          <w:kern w:val="0"/>
          <w:sz w:val="22"/>
          <w:rPrChange w:id="856" w:author="Bonifaz Urquizu, Jeanette" w:date="2018-10-04T16:20:00Z">
            <w:rPr>
              <w:ins w:id="857" w:author="Bonifaz Urquizu, Jeanette" w:date="2018-10-04T16:16:00Z"/>
              <w:rFonts w:ascii="Times New Roman" w:hAnsi="Times New Roman" w:cs="Times New Roman"/>
              <w:kern w:val="0"/>
              <w:sz w:val="22"/>
            </w:rPr>
          </w:rPrChange>
        </w:rPr>
        <w:pPrChange w:id="858" w:author="Correa Poseiro, Cecilia" w:date="2018-09-25T10:27:00Z">
          <w:pPr>
            <w:wordWrap/>
            <w:adjustRightInd w:val="0"/>
            <w:spacing w:after="0" w:line="240" w:lineRule="auto"/>
          </w:pPr>
        </w:pPrChange>
      </w:pPr>
    </w:p>
    <w:p w14:paraId="24458060" w14:textId="10E5ECE5" w:rsidR="00710316" w:rsidRPr="00674DCE" w:rsidRDefault="00710316">
      <w:pPr>
        <w:wordWrap/>
        <w:adjustRightInd w:val="0"/>
        <w:spacing w:after="0" w:line="360" w:lineRule="auto"/>
        <w:rPr>
          <w:rFonts w:ascii="Arial" w:hAnsi="Arial" w:cs="Arial"/>
          <w:kern w:val="0"/>
          <w:sz w:val="22"/>
          <w:rPrChange w:id="859" w:author="Bonifaz Urquizu, Jeanette" w:date="2018-10-04T16:20:00Z">
            <w:rPr>
              <w:rFonts w:ascii="Times New Roman" w:hAnsi="Times New Roman" w:cs="Times New Roman"/>
              <w:kern w:val="0"/>
              <w:sz w:val="22"/>
            </w:rPr>
          </w:rPrChange>
        </w:rPr>
        <w:pPrChange w:id="860" w:author="Correa Poseiro, Cecilia" w:date="2018-09-25T10:27:00Z">
          <w:pPr>
            <w:wordWrap/>
            <w:adjustRightInd w:val="0"/>
            <w:spacing w:after="0" w:line="240" w:lineRule="auto"/>
          </w:pPr>
        </w:pPrChange>
      </w:pPr>
      <w:r w:rsidRPr="00674DCE">
        <w:rPr>
          <w:rFonts w:ascii="Arial" w:hAnsi="Arial" w:cs="Arial"/>
          <w:kern w:val="0"/>
          <w:sz w:val="22"/>
          <w:rPrChange w:id="861" w:author="Bonifaz Urquizu, Jeanette" w:date="2018-10-04T16:20:00Z">
            <w:rPr>
              <w:rFonts w:ascii="Times New Roman" w:hAnsi="Times New Roman" w:cs="Times New Roman"/>
              <w:kern w:val="0"/>
              <w:sz w:val="22"/>
            </w:rPr>
          </w:rPrChange>
        </w:rPr>
        <w:t>4.</w:t>
      </w:r>
      <w:r w:rsidR="005503EE" w:rsidRPr="00674DCE">
        <w:rPr>
          <w:rFonts w:ascii="Arial" w:hAnsi="Arial" w:cs="Arial"/>
          <w:kern w:val="0"/>
          <w:sz w:val="22"/>
          <w:rPrChange w:id="862" w:author="Bonifaz Urquizu, Jeanette" w:date="2018-10-04T16:20:00Z">
            <w:rPr>
              <w:rFonts w:ascii="Times New Roman" w:hAnsi="Times New Roman" w:cs="Times New Roman"/>
              <w:kern w:val="0"/>
              <w:sz w:val="22"/>
            </w:rPr>
          </w:rPrChange>
        </w:rPr>
        <w:t>2</w:t>
      </w:r>
      <w:r w:rsidRPr="00674DCE">
        <w:rPr>
          <w:rFonts w:ascii="Arial" w:hAnsi="Arial" w:cs="Arial"/>
          <w:kern w:val="0"/>
          <w:sz w:val="22"/>
          <w:rPrChange w:id="863" w:author="Bonifaz Urquizu, Jeanette" w:date="2018-10-04T16:20:00Z">
            <w:rPr>
              <w:rFonts w:ascii="Times New Roman" w:hAnsi="Times New Roman" w:cs="Times New Roman"/>
              <w:kern w:val="0"/>
              <w:sz w:val="22"/>
            </w:rPr>
          </w:rPrChange>
        </w:rPr>
        <w:t xml:space="preserve"> </w:t>
      </w:r>
      <w:ins w:id="864" w:author="Bonifaz Urquizu, Jeanette" w:date="2018-10-04T16:16:00Z">
        <w:r w:rsidR="007840C3" w:rsidRPr="00674DCE">
          <w:rPr>
            <w:rFonts w:ascii="Arial" w:hAnsi="Arial" w:cs="Arial"/>
            <w:kern w:val="0"/>
            <w:sz w:val="22"/>
            <w:rPrChange w:id="865" w:author="Bonifaz Urquizu, Jeanette" w:date="2018-10-04T16:20:00Z">
              <w:rPr>
                <w:rFonts w:ascii="Arial" w:hAnsi="Arial" w:cs="Arial"/>
                <w:kern w:val="0"/>
                <w:sz w:val="22"/>
              </w:rPr>
            </w:rPrChange>
          </w:rPr>
          <w:tab/>
        </w:r>
      </w:ins>
      <w:r w:rsidRPr="00674DCE">
        <w:rPr>
          <w:rFonts w:ascii="Arial" w:hAnsi="Arial" w:cs="Arial"/>
          <w:kern w:val="0"/>
          <w:sz w:val="22"/>
          <w:rPrChange w:id="866" w:author="Bonifaz Urquizu, Jeanette" w:date="2018-10-04T16:20:00Z">
            <w:rPr>
              <w:rFonts w:ascii="Times New Roman" w:hAnsi="Times New Roman" w:cs="Times New Roman"/>
              <w:kern w:val="0"/>
              <w:sz w:val="22"/>
            </w:rPr>
          </w:rPrChange>
        </w:rPr>
        <w:t>Deliverables:</w:t>
      </w:r>
    </w:p>
    <w:p w14:paraId="195AB8D2" w14:textId="77777777" w:rsidR="005503EE" w:rsidRPr="00674DCE" w:rsidRDefault="005503EE">
      <w:pPr>
        <w:wordWrap/>
        <w:adjustRightInd w:val="0"/>
        <w:spacing w:after="0" w:line="360" w:lineRule="auto"/>
        <w:rPr>
          <w:rFonts w:ascii="Arial" w:hAnsi="Arial" w:cs="Arial"/>
          <w:kern w:val="0"/>
          <w:sz w:val="22"/>
          <w:rPrChange w:id="867" w:author="Bonifaz Urquizu, Jeanette" w:date="2018-10-04T16:20:00Z">
            <w:rPr>
              <w:rFonts w:ascii="Times New Roman" w:hAnsi="Times New Roman" w:cs="Times New Roman"/>
              <w:kern w:val="0"/>
              <w:sz w:val="22"/>
            </w:rPr>
          </w:rPrChange>
        </w:rPr>
        <w:pPrChange w:id="868" w:author="Correa Poseiro, Cecilia" w:date="2018-09-25T10:27:00Z">
          <w:pPr>
            <w:wordWrap/>
            <w:adjustRightInd w:val="0"/>
            <w:spacing w:after="0" w:line="240" w:lineRule="auto"/>
          </w:pPr>
        </w:pPrChange>
      </w:pPr>
      <w:r w:rsidRPr="00674DCE">
        <w:rPr>
          <w:rFonts w:ascii="Arial" w:eastAsia="SymbolMT" w:hAnsi="Arial" w:cs="Arial"/>
          <w:kern w:val="0"/>
          <w:sz w:val="22"/>
          <w:rPrChange w:id="869" w:author="Bonifaz Urquizu, Jeanette" w:date="2018-10-04T16:20:00Z">
            <w:rPr>
              <w:rFonts w:ascii="SymbolMT" w:eastAsia="SymbolMT" w:hAnsi="Times New Roman" w:cs="SymbolMT"/>
              <w:kern w:val="0"/>
              <w:sz w:val="22"/>
            </w:rPr>
          </w:rPrChange>
        </w:rPr>
        <w:t>•</w:t>
      </w:r>
      <w:r w:rsidRPr="00674DCE">
        <w:rPr>
          <w:rFonts w:ascii="Arial" w:eastAsia="SymbolMT" w:hAnsi="Arial" w:cs="Arial"/>
          <w:kern w:val="0"/>
          <w:sz w:val="22"/>
          <w:rPrChange w:id="870" w:author="Bonifaz Urquizu, Jeanette" w:date="2018-10-04T16:20:00Z">
            <w:rPr>
              <w:rFonts w:ascii="SymbolMT" w:eastAsia="SymbolMT" w:hAnsi="Times New Roman" w:cs="SymbolMT"/>
              <w:kern w:val="0"/>
              <w:sz w:val="22"/>
            </w:rPr>
          </w:rPrChange>
        </w:rPr>
        <w:t xml:space="preserve"> </w:t>
      </w:r>
      <w:r w:rsidRPr="00674DCE">
        <w:rPr>
          <w:rFonts w:ascii="Arial" w:hAnsi="Arial" w:cs="Arial"/>
          <w:kern w:val="0"/>
          <w:sz w:val="22"/>
          <w:rPrChange w:id="871" w:author="Bonifaz Urquizu, Jeanette" w:date="2018-10-04T16:20:00Z">
            <w:rPr>
              <w:rFonts w:ascii="Times New Roman" w:hAnsi="Times New Roman" w:cs="Times New Roman"/>
              <w:kern w:val="0"/>
              <w:sz w:val="22"/>
            </w:rPr>
          </w:rPrChange>
        </w:rPr>
        <w:t>First deliverable: Inception Report; a report including the work plan for the consultancy. (7 calendar days from contract signature)</w:t>
      </w:r>
    </w:p>
    <w:p w14:paraId="487110E1" w14:textId="5FF3B2CC" w:rsidR="005503EE" w:rsidRPr="00674DCE" w:rsidRDefault="00710316">
      <w:pPr>
        <w:wordWrap/>
        <w:adjustRightInd w:val="0"/>
        <w:spacing w:after="0" w:line="360" w:lineRule="auto"/>
        <w:rPr>
          <w:rFonts w:ascii="Arial" w:hAnsi="Arial" w:cs="Arial"/>
          <w:kern w:val="0"/>
          <w:sz w:val="22"/>
          <w:rPrChange w:id="872" w:author="Bonifaz Urquizu, Jeanette" w:date="2018-10-04T16:20:00Z">
            <w:rPr>
              <w:rFonts w:ascii="Times New Roman" w:hAnsi="Times New Roman" w:cs="Times New Roman"/>
              <w:kern w:val="0"/>
              <w:sz w:val="22"/>
            </w:rPr>
          </w:rPrChange>
        </w:rPr>
        <w:pPrChange w:id="873" w:author="Correa Poseiro, Cecilia" w:date="2018-09-25T10:27:00Z">
          <w:pPr>
            <w:wordWrap/>
            <w:adjustRightInd w:val="0"/>
            <w:spacing w:after="0" w:line="240" w:lineRule="auto"/>
          </w:pPr>
        </w:pPrChange>
      </w:pPr>
      <w:r w:rsidRPr="00674DCE">
        <w:rPr>
          <w:rFonts w:ascii="Arial" w:eastAsia="SymbolMT" w:hAnsi="Arial" w:cs="Arial"/>
          <w:kern w:val="0"/>
          <w:sz w:val="22"/>
          <w:rPrChange w:id="874" w:author="Bonifaz Urquizu, Jeanette" w:date="2018-10-04T16:20:00Z">
            <w:rPr>
              <w:rFonts w:ascii="SymbolMT" w:eastAsia="SymbolMT" w:hAnsi="Times New Roman" w:cs="SymbolMT"/>
              <w:kern w:val="0"/>
              <w:sz w:val="22"/>
            </w:rPr>
          </w:rPrChange>
        </w:rPr>
        <w:t>•</w:t>
      </w:r>
      <w:r w:rsidRPr="00674DCE">
        <w:rPr>
          <w:rFonts w:ascii="Arial" w:eastAsia="SymbolMT" w:hAnsi="Arial" w:cs="Arial"/>
          <w:kern w:val="0"/>
          <w:sz w:val="22"/>
          <w:rPrChange w:id="875" w:author="Bonifaz Urquizu, Jeanette" w:date="2018-10-04T16:20:00Z">
            <w:rPr>
              <w:rFonts w:ascii="SymbolMT" w:eastAsia="SymbolMT" w:hAnsi="Times New Roman" w:cs="SymbolMT"/>
              <w:kern w:val="0"/>
              <w:sz w:val="22"/>
            </w:rPr>
          </w:rPrChange>
        </w:rPr>
        <w:t xml:space="preserve"> </w:t>
      </w:r>
      <w:r w:rsidRPr="00674DCE">
        <w:rPr>
          <w:rFonts w:ascii="Arial" w:hAnsi="Arial" w:cs="Arial"/>
          <w:kern w:val="0"/>
          <w:sz w:val="22"/>
          <w:rPrChange w:id="876" w:author="Bonifaz Urquizu, Jeanette" w:date="2018-10-04T16:20:00Z">
            <w:rPr>
              <w:rFonts w:ascii="Times New Roman" w:hAnsi="Times New Roman" w:cs="Times New Roman"/>
              <w:kern w:val="0"/>
              <w:sz w:val="22"/>
            </w:rPr>
          </w:rPrChange>
        </w:rPr>
        <w:t xml:space="preserve">Second deliverable: </w:t>
      </w:r>
      <w:r w:rsidR="00605B3C" w:rsidRPr="00674DCE">
        <w:rPr>
          <w:rFonts w:ascii="Arial" w:hAnsi="Arial" w:cs="Arial"/>
          <w:kern w:val="0"/>
          <w:sz w:val="22"/>
          <w:rPrChange w:id="877" w:author="Bonifaz Urquizu, Jeanette" w:date="2018-10-04T16:20:00Z">
            <w:rPr>
              <w:rFonts w:ascii="Times New Roman" w:hAnsi="Times New Roman" w:cs="Times New Roman"/>
              <w:kern w:val="0"/>
              <w:sz w:val="22"/>
            </w:rPr>
          </w:rPrChange>
        </w:rPr>
        <w:t>Draft Report</w:t>
      </w:r>
      <w:r w:rsidR="005503EE" w:rsidRPr="00674DCE">
        <w:rPr>
          <w:rFonts w:ascii="Arial" w:hAnsi="Arial" w:cs="Arial"/>
          <w:kern w:val="0"/>
          <w:sz w:val="22"/>
          <w:rPrChange w:id="878" w:author="Bonifaz Urquizu, Jeanette" w:date="2018-10-04T16:20:00Z">
            <w:rPr>
              <w:rFonts w:ascii="Times New Roman" w:hAnsi="Times New Roman" w:cs="Times New Roman"/>
              <w:kern w:val="0"/>
              <w:sz w:val="22"/>
            </w:rPr>
          </w:rPrChange>
        </w:rPr>
        <w:t xml:space="preserve"> of the design, technical and economic viability of the resilient SE pilot project</w:t>
      </w:r>
      <w:del w:id="879" w:author="Correa Poseiro, Cecilia" w:date="2018-09-25T12:07:00Z">
        <w:r w:rsidR="005503EE" w:rsidRPr="00674DCE" w:rsidDel="00827495">
          <w:rPr>
            <w:rFonts w:ascii="Arial" w:hAnsi="Arial" w:cs="Arial"/>
            <w:kern w:val="0"/>
            <w:sz w:val="22"/>
            <w:rPrChange w:id="880" w:author="Bonifaz Urquizu, Jeanette" w:date="2018-10-04T16:20:00Z">
              <w:rPr>
                <w:rFonts w:ascii="Times New Roman" w:hAnsi="Times New Roman" w:cs="Times New Roman"/>
                <w:kern w:val="0"/>
                <w:sz w:val="22"/>
              </w:rPr>
            </w:rPrChange>
          </w:rPr>
          <w:delText>s</w:delText>
        </w:r>
      </w:del>
      <w:r w:rsidR="005503EE" w:rsidRPr="00674DCE">
        <w:rPr>
          <w:rFonts w:ascii="Arial" w:hAnsi="Arial" w:cs="Arial"/>
          <w:kern w:val="0"/>
          <w:sz w:val="22"/>
          <w:rPrChange w:id="881" w:author="Bonifaz Urquizu, Jeanette" w:date="2018-10-04T16:20:00Z">
            <w:rPr>
              <w:rFonts w:ascii="Times New Roman" w:hAnsi="Times New Roman" w:cs="Times New Roman"/>
              <w:kern w:val="0"/>
              <w:sz w:val="22"/>
            </w:rPr>
          </w:rPrChange>
        </w:rPr>
        <w:t>. The report should include the results of all the activities performed during the consultancy and should address the activities in the objectives and scope of the TORs. (</w:t>
      </w:r>
      <w:r w:rsidR="007406B7" w:rsidRPr="00674DCE">
        <w:rPr>
          <w:rFonts w:ascii="Arial" w:hAnsi="Arial" w:cs="Arial"/>
          <w:kern w:val="0"/>
          <w:sz w:val="22"/>
          <w:rPrChange w:id="882" w:author="Bonifaz Urquizu, Jeanette" w:date="2018-10-04T16:20:00Z">
            <w:rPr>
              <w:rFonts w:ascii="Times New Roman" w:hAnsi="Times New Roman" w:cs="Times New Roman"/>
              <w:kern w:val="0"/>
              <w:sz w:val="22"/>
            </w:rPr>
          </w:rPrChange>
        </w:rPr>
        <w:t>1</w:t>
      </w:r>
      <w:ins w:id="883" w:author="Correa Poseiro, Cecilia" w:date="2018-09-25T12:07:00Z">
        <w:r w:rsidR="00827495" w:rsidRPr="00674DCE">
          <w:rPr>
            <w:rFonts w:ascii="Arial" w:hAnsi="Arial" w:cs="Arial"/>
            <w:kern w:val="0"/>
            <w:sz w:val="22"/>
            <w:rPrChange w:id="884" w:author="Bonifaz Urquizu, Jeanette" w:date="2018-10-04T16:20:00Z">
              <w:rPr>
                <w:rFonts w:ascii="Arial" w:hAnsi="Arial" w:cs="Arial"/>
                <w:kern w:val="0"/>
                <w:sz w:val="22"/>
              </w:rPr>
            </w:rPrChange>
          </w:rPr>
          <w:t>8</w:t>
        </w:r>
      </w:ins>
      <w:del w:id="885" w:author="Correa Poseiro, Cecilia" w:date="2018-09-25T12:07:00Z">
        <w:r w:rsidR="007406B7" w:rsidRPr="00674DCE" w:rsidDel="00827495">
          <w:rPr>
            <w:rFonts w:ascii="Arial" w:hAnsi="Arial" w:cs="Arial"/>
            <w:kern w:val="0"/>
            <w:sz w:val="22"/>
            <w:rPrChange w:id="886" w:author="Bonifaz Urquizu, Jeanette" w:date="2018-10-04T16:20:00Z">
              <w:rPr>
                <w:rFonts w:ascii="Times New Roman" w:hAnsi="Times New Roman" w:cs="Times New Roman"/>
                <w:kern w:val="0"/>
                <w:sz w:val="22"/>
              </w:rPr>
            </w:rPrChange>
          </w:rPr>
          <w:delText>2</w:delText>
        </w:r>
      </w:del>
      <w:r w:rsidR="005503EE" w:rsidRPr="00674DCE">
        <w:rPr>
          <w:rFonts w:ascii="Arial" w:hAnsi="Arial" w:cs="Arial"/>
          <w:kern w:val="0"/>
          <w:sz w:val="22"/>
          <w:rPrChange w:id="887" w:author="Bonifaz Urquizu, Jeanette" w:date="2018-10-04T16:20:00Z">
            <w:rPr>
              <w:rFonts w:ascii="Times New Roman" w:hAnsi="Times New Roman" w:cs="Times New Roman"/>
              <w:kern w:val="0"/>
              <w:sz w:val="22"/>
            </w:rPr>
          </w:rPrChange>
        </w:rPr>
        <w:t>0 calendar days from the submission of the comments by the IDB)</w:t>
      </w:r>
    </w:p>
    <w:p w14:paraId="34A1513E" w14:textId="7FBE61B7" w:rsidR="005503EE" w:rsidRPr="00674DCE" w:rsidRDefault="005503EE">
      <w:pPr>
        <w:wordWrap/>
        <w:adjustRightInd w:val="0"/>
        <w:spacing w:after="0" w:line="360" w:lineRule="auto"/>
        <w:rPr>
          <w:rFonts w:ascii="Arial" w:hAnsi="Arial" w:cs="Arial"/>
          <w:kern w:val="0"/>
          <w:sz w:val="22"/>
          <w:rPrChange w:id="888" w:author="Bonifaz Urquizu, Jeanette" w:date="2018-10-04T16:20:00Z">
            <w:rPr>
              <w:rFonts w:ascii="Times New Roman" w:hAnsi="Times New Roman" w:cs="Times New Roman"/>
              <w:kern w:val="0"/>
              <w:sz w:val="22"/>
            </w:rPr>
          </w:rPrChange>
        </w:rPr>
        <w:pPrChange w:id="889" w:author="Correa Poseiro, Cecilia" w:date="2018-09-25T10:27:00Z">
          <w:pPr>
            <w:wordWrap/>
            <w:adjustRightInd w:val="0"/>
            <w:spacing w:after="0" w:line="240" w:lineRule="auto"/>
          </w:pPr>
        </w:pPrChange>
      </w:pPr>
      <w:r w:rsidRPr="00674DCE">
        <w:rPr>
          <w:rFonts w:ascii="Arial" w:eastAsia="SymbolMT" w:hAnsi="Arial" w:cs="Arial"/>
          <w:kern w:val="0"/>
          <w:sz w:val="22"/>
          <w:rPrChange w:id="890" w:author="Bonifaz Urquizu, Jeanette" w:date="2018-10-04T16:20:00Z">
            <w:rPr>
              <w:rFonts w:ascii="SymbolMT" w:eastAsia="SymbolMT" w:hAnsi="Times New Roman" w:cs="SymbolMT"/>
              <w:kern w:val="0"/>
              <w:sz w:val="22"/>
            </w:rPr>
          </w:rPrChange>
        </w:rPr>
        <w:t>•</w:t>
      </w:r>
      <w:r w:rsidRPr="00674DCE">
        <w:rPr>
          <w:rFonts w:ascii="Arial" w:eastAsia="SymbolMT" w:hAnsi="Arial" w:cs="Arial"/>
          <w:kern w:val="0"/>
          <w:sz w:val="22"/>
          <w:rPrChange w:id="891" w:author="Bonifaz Urquizu, Jeanette" w:date="2018-10-04T16:20:00Z">
            <w:rPr>
              <w:rFonts w:ascii="SymbolMT" w:eastAsia="SymbolMT" w:hAnsi="Times New Roman" w:cs="SymbolMT"/>
              <w:kern w:val="0"/>
              <w:sz w:val="22"/>
            </w:rPr>
          </w:rPrChange>
        </w:rPr>
        <w:t xml:space="preserve"> </w:t>
      </w:r>
      <w:r w:rsidRPr="00674DCE">
        <w:rPr>
          <w:rFonts w:ascii="Arial" w:hAnsi="Arial" w:cs="Arial"/>
          <w:kern w:val="0"/>
          <w:sz w:val="22"/>
          <w:rPrChange w:id="892" w:author="Bonifaz Urquizu, Jeanette" w:date="2018-10-04T16:20:00Z">
            <w:rPr>
              <w:rFonts w:ascii="Times New Roman" w:hAnsi="Times New Roman" w:cs="Times New Roman"/>
              <w:kern w:val="0"/>
              <w:sz w:val="22"/>
            </w:rPr>
          </w:rPrChange>
        </w:rPr>
        <w:t>Third deliverable: Final report. The report should include the results of all the activities performed during the consultancy and should address the activities in the objectives of the TORs. This report will follow a validation with IDB. It should be accompanied by a presentation with a review of the activities included in the report, main findings, conclusions and recommendations. (</w:t>
      </w:r>
      <w:ins w:id="893" w:author="Correa Poseiro, Cecilia" w:date="2018-09-25T12:07:00Z">
        <w:r w:rsidR="00827495" w:rsidRPr="00674DCE">
          <w:rPr>
            <w:rFonts w:ascii="Arial" w:hAnsi="Arial" w:cs="Arial"/>
            <w:kern w:val="0"/>
            <w:sz w:val="22"/>
            <w:rPrChange w:id="894" w:author="Bonifaz Urquizu, Jeanette" w:date="2018-10-04T16:20:00Z">
              <w:rPr>
                <w:rFonts w:ascii="Arial" w:hAnsi="Arial" w:cs="Arial"/>
                <w:kern w:val="0"/>
                <w:sz w:val="22"/>
              </w:rPr>
            </w:rPrChange>
          </w:rPr>
          <w:t>12</w:t>
        </w:r>
      </w:ins>
      <w:del w:id="895" w:author="Correa Poseiro, Cecilia" w:date="2018-09-25T12:07:00Z">
        <w:r w:rsidR="007406B7" w:rsidRPr="00674DCE" w:rsidDel="00827495">
          <w:rPr>
            <w:rFonts w:ascii="Arial" w:hAnsi="Arial" w:cs="Arial"/>
            <w:kern w:val="0"/>
            <w:sz w:val="22"/>
            <w:rPrChange w:id="896" w:author="Bonifaz Urquizu, Jeanette" w:date="2018-10-04T16:20:00Z">
              <w:rPr>
                <w:rFonts w:ascii="Times New Roman" w:hAnsi="Times New Roman" w:cs="Times New Roman"/>
                <w:kern w:val="0"/>
                <w:sz w:val="22"/>
              </w:rPr>
            </w:rPrChange>
          </w:rPr>
          <w:delText>6</w:delText>
        </w:r>
      </w:del>
      <w:r w:rsidRPr="00674DCE">
        <w:rPr>
          <w:rFonts w:ascii="Arial" w:hAnsi="Arial" w:cs="Arial"/>
          <w:kern w:val="0"/>
          <w:sz w:val="22"/>
          <w:rPrChange w:id="897" w:author="Bonifaz Urquizu, Jeanette" w:date="2018-10-04T16:20:00Z">
            <w:rPr>
              <w:rFonts w:ascii="Times New Roman" w:hAnsi="Times New Roman" w:cs="Times New Roman"/>
              <w:kern w:val="0"/>
              <w:sz w:val="22"/>
            </w:rPr>
          </w:rPrChange>
        </w:rPr>
        <w:t xml:space="preserve">0 calendar days from the submission of the comments by the IDB) </w:t>
      </w:r>
    </w:p>
    <w:p w14:paraId="2BB698A2" w14:textId="77777777" w:rsidR="00710316" w:rsidRPr="00674DCE" w:rsidRDefault="00710316">
      <w:pPr>
        <w:wordWrap/>
        <w:adjustRightInd w:val="0"/>
        <w:spacing w:after="0" w:line="360" w:lineRule="auto"/>
        <w:rPr>
          <w:rFonts w:ascii="Arial" w:hAnsi="Arial" w:cs="Arial"/>
          <w:kern w:val="0"/>
          <w:sz w:val="22"/>
          <w:rPrChange w:id="898" w:author="Bonifaz Urquizu, Jeanette" w:date="2018-10-04T16:20:00Z">
            <w:rPr>
              <w:rFonts w:ascii="Times New Roman" w:hAnsi="Times New Roman" w:cs="Times New Roman"/>
              <w:kern w:val="0"/>
              <w:sz w:val="22"/>
            </w:rPr>
          </w:rPrChange>
        </w:rPr>
        <w:pPrChange w:id="899" w:author="Correa Poseiro, Cecilia" w:date="2018-09-25T10:27:00Z">
          <w:pPr>
            <w:wordWrap/>
            <w:adjustRightInd w:val="0"/>
            <w:spacing w:after="0" w:line="240" w:lineRule="auto"/>
          </w:pPr>
        </w:pPrChange>
      </w:pPr>
    </w:p>
    <w:p w14:paraId="170A41EA" w14:textId="6412F077" w:rsidR="00710316" w:rsidRPr="00674DCE" w:rsidRDefault="005503EE">
      <w:pPr>
        <w:wordWrap/>
        <w:adjustRightInd w:val="0"/>
        <w:spacing w:after="0" w:line="360" w:lineRule="auto"/>
        <w:rPr>
          <w:rFonts w:ascii="Arial" w:hAnsi="Arial" w:cs="Arial"/>
          <w:kern w:val="0"/>
          <w:sz w:val="22"/>
          <w:rPrChange w:id="900" w:author="Bonifaz Urquizu, Jeanette" w:date="2018-10-04T16:20:00Z">
            <w:rPr>
              <w:rFonts w:ascii="Times New Roman" w:hAnsi="Times New Roman" w:cs="Times New Roman"/>
              <w:kern w:val="0"/>
              <w:sz w:val="22"/>
            </w:rPr>
          </w:rPrChange>
        </w:rPr>
        <w:pPrChange w:id="901" w:author="Correa Poseiro, Cecilia" w:date="2018-09-25T10:27:00Z">
          <w:pPr>
            <w:wordWrap/>
            <w:adjustRightInd w:val="0"/>
            <w:spacing w:after="0" w:line="240" w:lineRule="auto"/>
          </w:pPr>
        </w:pPrChange>
      </w:pPr>
      <w:r w:rsidRPr="00674DCE">
        <w:rPr>
          <w:rFonts w:ascii="Arial" w:hAnsi="Arial" w:cs="Arial"/>
          <w:kern w:val="0"/>
          <w:sz w:val="22"/>
          <w:rPrChange w:id="902" w:author="Bonifaz Urquizu, Jeanette" w:date="2018-10-04T16:20:00Z">
            <w:rPr>
              <w:rFonts w:ascii="Times New Roman" w:hAnsi="Times New Roman" w:cs="Times New Roman"/>
              <w:kern w:val="0"/>
              <w:sz w:val="22"/>
            </w:rPr>
          </w:rPrChange>
        </w:rPr>
        <w:t>4.3 The report should be written in English.</w:t>
      </w:r>
      <w:r w:rsidRPr="00674DCE" w:rsidDel="001B00AC">
        <w:rPr>
          <w:rFonts w:ascii="Arial" w:hAnsi="Arial" w:cs="Arial"/>
          <w:kern w:val="0"/>
          <w:sz w:val="22"/>
          <w:rPrChange w:id="903" w:author="Bonifaz Urquizu, Jeanette" w:date="2018-10-04T16:20:00Z">
            <w:rPr>
              <w:rFonts w:ascii="Times New Roman" w:hAnsi="Times New Roman" w:cs="Times New Roman"/>
              <w:kern w:val="0"/>
              <w:sz w:val="22"/>
            </w:rPr>
          </w:rPrChange>
        </w:rPr>
        <w:t xml:space="preserve"> </w:t>
      </w:r>
      <w:r w:rsidRPr="00674DCE">
        <w:rPr>
          <w:rFonts w:ascii="Arial" w:hAnsi="Arial" w:cs="Arial"/>
          <w:kern w:val="0"/>
          <w:sz w:val="22"/>
          <w:rPrChange w:id="904" w:author="Bonifaz Urquizu, Jeanette" w:date="2018-10-04T16:20:00Z">
            <w:rPr>
              <w:rFonts w:ascii="Times New Roman" w:hAnsi="Times New Roman" w:cs="Times New Roman"/>
              <w:kern w:val="0"/>
              <w:sz w:val="22"/>
            </w:rPr>
          </w:rPrChange>
        </w:rPr>
        <w:t>Every report must be submitted to the Bank in one electronic file. Report should include cover, main document, and all annexes. (Zip files won’t be accepted as final reports, due to regulations from the Records Management Section)</w:t>
      </w:r>
    </w:p>
    <w:p w14:paraId="7F8F7749" w14:textId="77777777" w:rsidR="005503EE" w:rsidRPr="00674DCE" w:rsidRDefault="005503EE">
      <w:pPr>
        <w:wordWrap/>
        <w:adjustRightInd w:val="0"/>
        <w:spacing w:after="0" w:line="360" w:lineRule="auto"/>
        <w:rPr>
          <w:rFonts w:ascii="Arial" w:hAnsi="Arial" w:cs="Arial"/>
          <w:b/>
          <w:bCs/>
          <w:kern w:val="0"/>
          <w:sz w:val="22"/>
          <w:rPrChange w:id="905" w:author="Bonifaz Urquizu, Jeanette" w:date="2018-10-04T16:20:00Z">
            <w:rPr>
              <w:rFonts w:ascii="Times New Roman" w:hAnsi="Times New Roman" w:cs="Times New Roman"/>
              <w:b/>
              <w:bCs/>
              <w:kern w:val="0"/>
              <w:sz w:val="22"/>
            </w:rPr>
          </w:rPrChange>
        </w:rPr>
        <w:pPrChange w:id="906" w:author="Correa Poseiro, Cecilia" w:date="2018-09-25T10:27:00Z">
          <w:pPr>
            <w:wordWrap/>
            <w:adjustRightInd w:val="0"/>
            <w:spacing w:after="0" w:line="240" w:lineRule="auto"/>
          </w:pPr>
        </w:pPrChange>
      </w:pPr>
    </w:p>
    <w:p w14:paraId="3DE01E16" w14:textId="77777777" w:rsidR="00710316" w:rsidRPr="00674DCE" w:rsidRDefault="00710316">
      <w:pPr>
        <w:wordWrap/>
        <w:adjustRightInd w:val="0"/>
        <w:spacing w:after="0" w:line="360" w:lineRule="auto"/>
        <w:rPr>
          <w:rFonts w:ascii="Arial" w:hAnsi="Arial" w:cs="Arial"/>
          <w:b/>
          <w:bCs/>
          <w:kern w:val="0"/>
          <w:sz w:val="22"/>
          <w:rPrChange w:id="907" w:author="Bonifaz Urquizu, Jeanette" w:date="2018-10-04T16:20:00Z">
            <w:rPr>
              <w:rFonts w:ascii="Times New Roman" w:hAnsi="Times New Roman" w:cs="Times New Roman"/>
              <w:b/>
              <w:bCs/>
              <w:kern w:val="0"/>
              <w:sz w:val="22"/>
            </w:rPr>
          </w:rPrChange>
        </w:rPr>
        <w:pPrChange w:id="908" w:author="Correa Poseiro, Cecilia" w:date="2018-09-25T10:27:00Z">
          <w:pPr>
            <w:wordWrap/>
            <w:adjustRightInd w:val="0"/>
            <w:spacing w:after="0" w:line="240" w:lineRule="auto"/>
          </w:pPr>
        </w:pPrChange>
      </w:pPr>
      <w:r w:rsidRPr="00674DCE">
        <w:rPr>
          <w:rFonts w:ascii="Arial" w:hAnsi="Arial" w:cs="Arial"/>
          <w:b/>
          <w:bCs/>
          <w:kern w:val="0"/>
          <w:sz w:val="22"/>
          <w:rPrChange w:id="909" w:author="Bonifaz Urquizu, Jeanette" w:date="2018-10-04T16:20:00Z">
            <w:rPr>
              <w:rFonts w:ascii="Times New Roman" w:hAnsi="Times New Roman" w:cs="Times New Roman"/>
              <w:b/>
              <w:bCs/>
              <w:kern w:val="0"/>
              <w:sz w:val="22"/>
            </w:rPr>
          </w:rPrChange>
        </w:rPr>
        <w:t>V. SUPERVISION AND COORDINATION</w:t>
      </w:r>
    </w:p>
    <w:p w14:paraId="59EF017D" w14:textId="77777777" w:rsidR="00710316" w:rsidRPr="00674DCE" w:rsidRDefault="00710316">
      <w:pPr>
        <w:wordWrap/>
        <w:adjustRightInd w:val="0"/>
        <w:spacing w:after="0" w:line="360" w:lineRule="auto"/>
        <w:rPr>
          <w:rFonts w:ascii="Arial" w:hAnsi="Arial" w:cs="Arial"/>
          <w:kern w:val="0"/>
          <w:sz w:val="22"/>
          <w:rPrChange w:id="910" w:author="Bonifaz Urquizu, Jeanette" w:date="2018-10-04T16:20:00Z">
            <w:rPr>
              <w:rFonts w:ascii="Times New Roman" w:hAnsi="Times New Roman" w:cs="Times New Roman"/>
              <w:kern w:val="0"/>
              <w:sz w:val="22"/>
            </w:rPr>
          </w:rPrChange>
        </w:rPr>
        <w:pPrChange w:id="911" w:author="Correa Poseiro, Cecilia" w:date="2018-09-25T10:27:00Z">
          <w:pPr>
            <w:wordWrap/>
            <w:adjustRightInd w:val="0"/>
            <w:spacing w:after="0" w:line="240" w:lineRule="auto"/>
          </w:pPr>
        </w:pPrChange>
      </w:pPr>
    </w:p>
    <w:p w14:paraId="41190DE6" w14:textId="45B7A197" w:rsidR="00710316" w:rsidRPr="00674DCE" w:rsidDel="00827495" w:rsidRDefault="00710316">
      <w:pPr>
        <w:wordWrap/>
        <w:adjustRightInd w:val="0"/>
        <w:spacing w:after="0" w:line="360" w:lineRule="auto"/>
        <w:rPr>
          <w:del w:id="912" w:author="Correa Poseiro, Cecilia" w:date="2018-09-25T12:07:00Z"/>
          <w:rFonts w:ascii="Arial" w:hAnsi="Arial" w:cs="Arial"/>
          <w:kern w:val="0"/>
          <w:sz w:val="22"/>
          <w:rPrChange w:id="913" w:author="Bonifaz Urquizu, Jeanette" w:date="2018-10-04T16:20:00Z">
            <w:rPr>
              <w:del w:id="914" w:author="Correa Poseiro, Cecilia" w:date="2018-09-25T12:07:00Z"/>
              <w:rFonts w:ascii="Times New Roman" w:hAnsi="Times New Roman" w:cs="Times New Roman"/>
              <w:kern w:val="0"/>
              <w:sz w:val="22"/>
            </w:rPr>
          </w:rPrChange>
        </w:rPr>
        <w:pPrChange w:id="915" w:author="Correa Poseiro, Cecilia" w:date="2018-09-25T10:27:00Z">
          <w:pPr>
            <w:wordWrap/>
            <w:adjustRightInd w:val="0"/>
            <w:spacing w:after="0" w:line="240" w:lineRule="auto"/>
          </w:pPr>
        </w:pPrChange>
      </w:pPr>
      <w:r w:rsidRPr="00674DCE">
        <w:rPr>
          <w:rFonts w:ascii="Arial" w:hAnsi="Arial" w:cs="Arial"/>
          <w:kern w:val="0"/>
          <w:sz w:val="22"/>
          <w:rPrChange w:id="916" w:author="Bonifaz Urquizu, Jeanette" w:date="2018-10-04T16:20:00Z">
            <w:rPr>
              <w:rFonts w:ascii="Times New Roman" w:hAnsi="Times New Roman" w:cs="Times New Roman"/>
              <w:kern w:val="0"/>
              <w:sz w:val="22"/>
            </w:rPr>
          </w:rPrChange>
        </w:rPr>
        <w:t>5.1 INE/ENE will have the coordination responsibility of the execution of this consultancy as well as</w:t>
      </w:r>
    </w:p>
    <w:p w14:paraId="79370333" w14:textId="2A2E2DF5" w:rsidR="00710316" w:rsidRPr="00674DCE" w:rsidDel="00827495" w:rsidRDefault="00827495">
      <w:pPr>
        <w:wordWrap/>
        <w:adjustRightInd w:val="0"/>
        <w:spacing w:after="0" w:line="360" w:lineRule="auto"/>
        <w:rPr>
          <w:del w:id="917" w:author="Correa Poseiro, Cecilia" w:date="2018-09-25T12:08:00Z"/>
          <w:rFonts w:ascii="Arial" w:hAnsi="Arial" w:cs="Arial"/>
          <w:kern w:val="0"/>
          <w:sz w:val="22"/>
          <w:rPrChange w:id="918" w:author="Bonifaz Urquizu, Jeanette" w:date="2018-10-04T16:20:00Z">
            <w:rPr>
              <w:del w:id="919" w:author="Correa Poseiro, Cecilia" w:date="2018-09-25T12:08:00Z"/>
              <w:rFonts w:ascii="Times New Roman" w:hAnsi="Times New Roman" w:cs="Times New Roman"/>
              <w:kern w:val="0"/>
              <w:sz w:val="22"/>
            </w:rPr>
          </w:rPrChange>
        </w:rPr>
        <w:pPrChange w:id="920" w:author="Correa Poseiro, Cecilia" w:date="2018-09-25T10:27:00Z">
          <w:pPr>
            <w:wordWrap/>
            <w:adjustRightInd w:val="0"/>
            <w:spacing w:after="0" w:line="240" w:lineRule="auto"/>
          </w:pPr>
        </w:pPrChange>
      </w:pPr>
      <w:ins w:id="921" w:author="Correa Poseiro, Cecilia" w:date="2018-09-25T12:07:00Z">
        <w:r w:rsidRPr="00674DCE">
          <w:rPr>
            <w:rFonts w:ascii="Arial" w:hAnsi="Arial" w:cs="Arial"/>
            <w:kern w:val="0"/>
            <w:sz w:val="22"/>
            <w:rPrChange w:id="922" w:author="Bonifaz Urquizu, Jeanette" w:date="2018-10-04T16:20:00Z">
              <w:rPr>
                <w:rFonts w:ascii="Arial" w:hAnsi="Arial" w:cs="Arial"/>
                <w:kern w:val="0"/>
                <w:sz w:val="22"/>
              </w:rPr>
            </w:rPrChange>
          </w:rPr>
          <w:t xml:space="preserve"> </w:t>
        </w:r>
      </w:ins>
      <w:r w:rsidR="00710316" w:rsidRPr="00674DCE">
        <w:rPr>
          <w:rFonts w:ascii="Arial" w:hAnsi="Arial" w:cs="Arial"/>
          <w:kern w:val="0"/>
          <w:sz w:val="22"/>
          <w:rPrChange w:id="923" w:author="Bonifaz Urquizu, Jeanette" w:date="2018-10-04T16:20:00Z">
            <w:rPr>
              <w:rFonts w:ascii="Times New Roman" w:hAnsi="Times New Roman" w:cs="Times New Roman"/>
              <w:kern w:val="0"/>
              <w:sz w:val="22"/>
            </w:rPr>
          </w:rPrChange>
        </w:rPr>
        <w:t>the approval of the products prepared by the consulting firms. In representation of the IDB, the</w:t>
      </w:r>
    </w:p>
    <w:p w14:paraId="4E82A2C7" w14:textId="1D5CB3EC" w:rsidR="00710316" w:rsidRPr="00674DCE" w:rsidDel="00827495" w:rsidRDefault="00827495">
      <w:pPr>
        <w:wordWrap/>
        <w:adjustRightInd w:val="0"/>
        <w:spacing w:after="0" w:line="360" w:lineRule="auto"/>
        <w:rPr>
          <w:del w:id="924" w:author="Correa Poseiro, Cecilia" w:date="2018-09-25T12:08:00Z"/>
          <w:rFonts w:ascii="Arial" w:hAnsi="Arial" w:cs="Arial"/>
          <w:kern w:val="0"/>
          <w:sz w:val="22"/>
          <w:rPrChange w:id="925" w:author="Bonifaz Urquizu, Jeanette" w:date="2018-10-04T16:20:00Z">
            <w:rPr>
              <w:del w:id="926" w:author="Correa Poseiro, Cecilia" w:date="2018-09-25T12:08:00Z"/>
              <w:rFonts w:ascii="Times New Roman" w:hAnsi="Times New Roman" w:cs="Times New Roman"/>
              <w:kern w:val="0"/>
              <w:sz w:val="22"/>
            </w:rPr>
          </w:rPrChange>
        </w:rPr>
        <w:pPrChange w:id="927" w:author="Correa Poseiro, Cecilia" w:date="2018-09-25T10:27:00Z">
          <w:pPr>
            <w:wordWrap/>
            <w:adjustRightInd w:val="0"/>
            <w:spacing w:after="0" w:line="240" w:lineRule="auto"/>
          </w:pPr>
        </w:pPrChange>
      </w:pPr>
      <w:ins w:id="928" w:author="Correa Poseiro, Cecilia" w:date="2018-09-25T12:08:00Z">
        <w:r w:rsidRPr="00674DCE">
          <w:rPr>
            <w:rFonts w:ascii="Arial" w:hAnsi="Arial" w:cs="Arial"/>
            <w:kern w:val="0"/>
            <w:sz w:val="22"/>
            <w:rPrChange w:id="929" w:author="Bonifaz Urquizu, Jeanette" w:date="2018-10-04T16:20:00Z">
              <w:rPr>
                <w:rFonts w:ascii="Arial" w:hAnsi="Arial" w:cs="Arial"/>
                <w:kern w:val="0"/>
                <w:sz w:val="22"/>
              </w:rPr>
            </w:rPrChange>
          </w:rPr>
          <w:t xml:space="preserve"> </w:t>
        </w:r>
      </w:ins>
      <w:r w:rsidR="00710316" w:rsidRPr="00674DCE">
        <w:rPr>
          <w:rFonts w:ascii="Arial" w:hAnsi="Arial" w:cs="Arial"/>
          <w:kern w:val="0"/>
          <w:sz w:val="22"/>
          <w:rPrChange w:id="930" w:author="Bonifaz Urquizu, Jeanette" w:date="2018-10-04T16:20:00Z">
            <w:rPr>
              <w:rFonts w:ascii="Times New Roman" w:hAnsi="Times New Roman" w:cs="Times New Roman"/>
              <w:kern w:val="0"/>
              <w:sz w:val="22"/>
            </w:rPr>
          </w:rPrChange>
        </w:rPr>
        <w:t>technical coordination for this consultancy rests with Mr. Christiaan Gischler, Energy Specialist</w:t>
      </w:r>
    </w:p>
    <w:p w14:paraId="04AB91D3" w14:textId="2C30FC90" w:rsidR="00710316" w:rsidRPr="00674DCE" w:rsidDel="00827495" w:rsidRDefault="00827495">
      <w:pPr>
        <w:wordWrap/>
        <w:adjustRightInd w:val="0"/>
        <w:spacing w:after="0" w:line="360" w:lineRule="auto"/>
        <w:rPr>
          <w:del w:id="931" w:author="Correa Poseiro, Cecilia" w:date="2018-09-25T12:08:00Z"/>
          <w:rFonts w:ascii="Arial" w:hAnsi="Arial" w:cs="Arial"/>
          <w:kern w:val="0"/>
          <w:sz w:val="22"/>
          <w:rPrChange w:id="932" w:author="Bonifaz Urquizu, Jeanette" w:date="2018-10-04T16:20:00Z">
            <w:rPr>
              <w:del w:id="933" w:author="Correa Poseiro, Cecilia" w:date="2018-09-25T12:08:00Z"/>
              <w:rFonts w:ascii="Times New Roman" w:hAnsi="Times New Roman" w:cs="Times New Roman"/>
              <w:kern w:val="0"/>
              <w:sz w:val="22"/>
            </w:rPr>
          </w:rPrChange>
        </w:rPr>
        <w:pPrChange w:id="934" w:author="Correa Poseiro, Cecilia" w:date="2018-09-25T10:27:00Z">
          <w:pPr>
            <w:wordWrap/>
            <w:adjustRightInd w:val="0"/>
            <w:spacing w:after="0" w:line="240" w:lineRule="auto"/>
          </w:pPr>
        </w:pPrChange>
      </w:pPr>
      <w:ins w:id="935" w:author="Correa Poseiro, Cecilia" w:date="2018-09-25T12:08:00Z">
        <w:r w:rsidRPr="00674DCE">
          <w:rPr>
            <w:rFonts w:ascii="Arial" w:hAnsi="Arial" w:cs="Arial"/>
            <w:kern w:val="0"/>
            <w:sz w:val="22"/>
            <w:rPrChange w:id="936" w:author="Bonifaz Urquizu, Jeanette" w:date="2018-10-04T16:20:00Z">
              <w:rPr>
                <w:rFonts w:ascii="Arial" w:hAnsi="Arial" w:cs="Arial"/>
                <w:kern w:val="0"/>
                <w:sz w:val="22"/>
              </w:rPr>
            </w:rPrChange>
          </w:rPr>
          <w:t xml:space="preserve"> </w:t>
        </w:r>
      </w:ins>
      <w:r w:rsidR="00710316" w:rsidRPr="00674DCE">
        <w:rPr>
          <w:rFonts w:ascii="Arial" w:hAnsi="Arial" w:cs="Arial"/>
          <w:kern w:val="0"/>
          <w:sz w:val="22"/>
          <w:rPrChange w:id="937" w:author="Bonifaz Urquizu, Jeanette" w:date="2018-10-04T16:20:00Z">
            <w:rPr>
              <w:rFonts w:ascii="Times New Roman" w:hAnsi="Times New Roman" w:cs="Times New Roman"/>
              <w:kern w:val="0"/>
              <w:sz w:val="22"/>
            </w:rPr>
          </w:rPrChange>
        </w:rPr>
        <w:t>of the Energy Division of the Inter-American Development Bank [phone: (202) 623-3411; fax</w:t>
      </w:r>
    </w:p>
    <w:p w14:paraId="450603D9" w14:textId="6E55E638" w:rsidR="00710316" w:rsidRPr="00674DCE" w:rsidRDefault="00827495">
      <w:pPr>
        <w:wordWrap/>
        <w:adjustRightInd w:val="0"/>
        <w:spacing w:after="0" w:line="360" w:lineRule="auto"/>
        <w:rPr>
          <w:rFonts w:ascii="Arial" w:hAnsi="Arial" w:cs="Arial"/>
          <w:kern w:val="0"/>
          <w:sz w:val="22"/>
          <w:lang w:val="pt-BR"/>
          <w:rPrChange w:id="938" w:author="Bonifaz Urquizu, Jeanette" w:date="2018-10-04T16:20:00Z">
            <w:rPr>
              <w:rFonts w:ascii="Times New Roman" w:hAnsi="Times New Roman" w:cs="Times New Roman"/>
              <w:kern w:val="0"/>
              <w:sz w:val="22"/>
              <w:lang w:val="pt-BR"/>
            </w:rPr>
          </w:rPrChange>
        </w:rPr>
        <w:pPrChange w:id="939" w:author="Correa Poseiro, Cecilia" w:date="2018-09-25T10:27:00Z">
          <w:pPr>
            <w:wordWrap/>
            <w:adjustRightInd w:val="0"/>
            <w:spacing w:after="0" w:line="240" w:lineRule="auto"/>
          </w:pPr>
        </w:pPrChange>
      </w:pPr>
      <w:ins w:id="940" w:author="Correa Poseiro, Cecilia" w:date="2018-09-25T12:08:00Z">
        <w:r w:rsidRPr="00674DCE">
          <w:rPr>
            <w:rFonts w:ascii="Arial" w:hAnsi="Arial" w:cs="Arial"/>
            <w:kern w:val="0"/>
            <w:sz w:val="22"/>
            <w:rPrChange w:id="941" w:author="Bonifaz Urquizu, Jeanette" w:date="2018-10-04T16:20:00Z">
              <w:rPr>
                <w:rFonts w:ascii="Arial" w:hAnsi="Arial" w:cs="Arial"/>
                <w:kern w:val="0"/>
                <w:sz w:val="22"/>
                <w:lang w:val="pt-BR"/>
              </w:rPr>
            </w:rPrChange>
          </w:rPr>
          <w:t xml:space="preserve"> </w:t>
        </w:r>
      </w:ins>
      <w:r w:rsidR="00710316" w:rsidRPr="00674DCE">
        <w:rPr>
          <w:rFonts w:ascii="Arial" w:hAnsi="Arial" w:cs="Arial"/>
          <w:kern w:val="0"/>
          <w:sz w:val="22"/>
          <w:lang w:val="pt-BR"/>
          <w:rPrChange w:id="942" w:author="Bonifaz Urquizu, Jeanette" w:date="2018-10-04T16:20:00Z">
            <w:rPr>
              <w:rFonts w:ascii="Times New Roman" w:hAnsi="Times New Roman" w:cs="Times New Roman"/>
              <w:kern w:val="0"/>
              <w:sz w:val="22"/>
              <w:lang w:val="pt-BR"/>
            </w:rPr>
          </w:rPrChange>
        </w:rPr>
        <w:t>(202) 623-2064; e-mail: christiaang@iadb.org].</w:t>
      </w:r>
    </w:p>
    <w:p w14:paraId="12CE7E84" w14:textId="77777777" w:rsidR="00710316" w:rsidRPr="00674DCE" w:rsidRDefault="00710316">
      <w:pPr>
        <w:wordWrap/>
        <w:adjustRightInd w:val="0"/>
        <w:spacing w:after="0" w:line="360" w:lineRule="auto"/>
        <w:rPr>
          <w:rFonts w:ascii="Arial" w:hAnsi="Arial" w:cs="Arial"/>
          <w:b/>
          <w:bCs/>
          <w:kern w:val="0"/>
          <w:sz w:val="22"/>
          <w:lang w:val="pt-BR"/>
          <w:rPrChange w:id="943" w:author="Bonifaz Urquizu, Jeanette" w:date="2018-10-04T16:20:00Z">
            <w:rPr>
              <w:rFonts w:ascii="Times New Roman" w:hAnsi="Times New Roman" w:cs="Times New Roman"/>
              <w:b/>
              <w:bCs/>
              <w:kern w:val="0"/>
              <w:sz w:val="22"/>
              <w:lang w:val="pt-BR"/>
            </w:rPr>
          </w:rPrChange>
        </w:rPr>
        <w:pPrChange w:id="944" w:author="Correa Poseiro, Cecilia" w:date="2018-09-25T10:27:00Z">
          <w:pPr>
            <w:wordWrap/>
            <w:adjustRightInd w:val="0"/>
            <w:spacing w:after="0" w:line="240" w:lineRule="auto"/>
          </w:pPr>
        </w:pPrChange>
      </w:pPr>
    </w:p>
    <w:p w14:paraId="16D849E6" w14:textId="77777777" w:rsidR="00710316" w:rsidRPr="00674DCE" w:rsidRDefault="00710316">
      <w:pPr>
        <w:wordWrap/>
        <w:adjustRightInd w:val="0"/>
        <w:spacing w:after="0" w:line="360" w:lineRule="auto"/>
        <w:rPr>
          <w:rFonts w:ascii="Arial" w:hAnsi="Arial" w:cs="Arial"/>
          <w:b/>
          <w:bCs/>
          <w:kern w:val="0"/>
          <w:sz w:val="22"/>
          <w:rPrChange w:id="945" w:author="Bonifaz Urquizu, Jeanette" w:date="2018-10-04T16:20:00Z">
            <w:rPr>
              <w:rFonts w:ascii="Times New Roman" w:hAnsi="Times New Roman" w:cs="Times New Roman"/>
              <w:b/>
              <w:bCs/>
              <w:kern w:val="0"/>
              <w:sz w:val="22"/>
            </w:rPr>
          </w:rPrChange>
        </w:rPr>
        <w:pPrChange w:id="946" w:author="Correa Poseiro, Cecilia" w:date="2018-09-25T10:27:00Z">
          <w:pPr>
            <w:wordWrap/>
            <w:adjustRightInd w:val="0"/>
            <w:spacing w:after="0" w:line="240" w:lineRule="auto"/>
          </w:pPr>
        </w:pPrChange>
      </w:pPr>
      <w:r w:rsidRPr="00674DCE">
        <w:rPr>
          <w:rFonts w:ascii="Arial" w:hAnsi="Arial" w:cs="Arial"/>
          <w:b/>
          <w:bCs/>
          <w:kern w:val="0"/>
          <w:sz w:val="22"/>
          <w:rPrChange w:id="947" w:author="Bonifaz Urquizu, Jeanette" w:date="2018-10-04T16:20:00Z">
            <w:rPr>
              <w:rFonts w:ascii="Times New Roman" w:hAnsi="Times New Roman" w:cs="Times New Roman"/>
              <w:b/>
              <w:bCs/>
              <w:kern w:val="0"/>
              <w:sz w:val="22"/>
            </w:rPr>
          </w:rPrChange>
        </w:rPr>
        <w:t>VI. CHARACTERISTICS OF THE CONSULTANCY</w:t>
      </w:r>
    </w:p>
    <w:p w14:paraId="0297BC06" w14:textId="77777777" w:rsidR="00710316" w:rsidRPr="00674DCE" w:rsidRDefault="00710316">
      <w:pPr>
        <w:wordWrap/>
        <w:adjustRightInd w:val="0"/>
        <w:spacing w:after="0" w:line="360" w:lineRule="auto"/>
        <w:rPr>
          <w:rFonts w:ascii="Arial" w:hAnsi="Arial" w:cs="Arial"/>
          <w:kern w:val="0"/>
          <w:sz w:val="22"/>
          <w:rPrChange w:id="948" w:author="Bonifaz Urquizu, Jeanette" w:date="2018-10-04T16:20:00Z">
            <w:rPr>
              <w:rFonts w:ascii="Times New Roman" w:hAnsi="Times New Roman" w:cs="Times New Roman"/>
              <w:kern w:val="0"/>
              <w:sz w:val="22"/>
            </w:rPr>
          </w:rPrChange>
        </w:rPr>
        <w:pPrChange w:id="949" w:author="Correa Poseiro, Cecilia" w:date="2018-09-25T10:27:00Z">
          <w:pPr>
            <w:wordWrap/>
            <w:adjustRightInd w:val="0"/>
            <w:spacing w:after="0" w:line="240" w:lineRule="auto"/>
          </w:pPr>
        </w:pPrChange>
      </w:pPr>
      <w:r w:rsidRPr="00674DCE">
        <w:rPr>
          <w:rFonts w:ascii="Arial" w:eastAsia="SymbolMT" w:hAnsi="Arial" w:cs="Arial"/>
          <w:kern w:val="0"/>
          <w:sz w:val="22"/>
          <w:rPrChange w:id="950" w:author="Bonifaz Urquizu, Jeanette" w:date="2018-10-04T16:20:00Z">
            <w:rPr>
              <w:rFonts w:ascii="SymbolMT" w:eastAsia="SymbolMT" w:hAnsi="Times New Roman" w:cs="SymbolMT"/>
              <w:kern w:val="0"/>
              <w:sz w:val="22"/>
            </w:rPr>
          </w:rPrChange>
        </w:rPr>
        <w:lastRenderedPageBreak/>
        <w:t>•</w:t>
      </w:r>
      <w:r w:rsidRPr="00674DCE">
        <w:rPr>
          <w:rFonts w:ascii="Arial" w:eastAsia="SymbolMT" w:hAnsi="Arial" w:cs="Arial"/>
          <w:kern w:val="0"/>
          <w:sz w:val="22"/>
          <w:rPrChange w:id="951" w:author="Bonifaz Urquizu, Jeanette" w:date="2018-10-04T16:20:00Z">
            <w:rPr>
              <w:rFonts w:ascii="SymbolMT" w:eastAsia="SymbolMT" w:hAnsi="Times New Roman" w:cs="SymbolMT"/>
              <w:kern w:val="0"/>
              <w:sz w:val="22"/>
            </w:rPr>
          </w:rPrChange>
        </w:rPr>
        <w:t xml:space="preserve"> </w:t>
      </w:r>
      <w:r w:rsidRPr="00674DCE">
        <w:rPr>
          <w:rFonts w:ascii="Arial" w:hAnsi="Arial" w:cs="Arial"/>
          <w:kern w:val="0"/>
          <w:sz w:val="22"/>
          <w:rPrChange w:id="952" w:author="Bonifaz Urquizu, Jeanette" w:date="2018-10-04T16:20:00Z">
            <w:rPr>
              <w:rFonts w:ascii="Times New Roman" w:hAnsi="Times New Roman" w:cs="Times New Roman"/>
              <w:kern w:val="0"/>
              <w:sz w:val="22"/>
            </w:rPr>
          </w:rPrChange>
        </w:rPr>
        <w:t>Consultancy Category &amp; Modality: Firm Consultancy;</w:t>
      </w:r>
    </w:p>
    <w:p w14:paraId="1214DFE4" w14:textId="54BA9457" w:rsidR="00710316" w:rsidRPr="00674DCE" w:rsidRDefault="00710316">
      <w:pPr>
        <w:wordWrap/>
        <w:adjustRightInd w:val="0"/>
        <w:spacing w:after="0" w:line="360" w:lineRule="auto"/>
        <w:rPr>
          <w:rFonts w:ascii="Arial" w:hAnsi="Arial" w:cs="Arial"/>
          <w:kern w:val="0"/>
          <w:sz w:val="22"/>
          <w:rPrChange w:id="953" w:author="Bonifaz Urquizu, Jeanette" w:date="2018-10-04T16:20:00Z">
            <w:rPr>
              <w:rFonts w:ascii="Times New Roman" w:hAnsi="Times New Roman" w:cs="Times New Roman"/>
              <w:kern w:val="0"/>
              <w:sz w:val="22"/>
            </w:rPr>
          </w:rPrChange>
        </w:rPr>
        <w:pPrChange w:id="954" w:author="Correa Poseiro, Cecilia" w:date="2018-09-25T10:27:00Z">
          <w:pPr>
            <w:wordWrap/>
            <w:adjustRightInd w:val="0"/>
            <w:spacing w:after="0" w:line="240" w:lineRule="auto"/>
          </w:pPr>
        </w:pPrChange>
      </w:pPr>
      <w:r w:rsidRPr="00674DCE">
        <w:rPr>
          <w:rFonts w:ascii="Arial" w:eastAsia="SymbolMT" w:hAnsi="Arial" w:cs="Arial"/>
          <w:kern w:val="0"/>
          <w:sz w:val="22"/>
          <w:rPrChange w:id="955" w:author="Bonifaz Urquizu, Jeanette" w:date="2018-10-04T16:20:00Z">
            <w:rPr>
              <w:rFonts w:ascii="SymbolMT" w:eastAsia="SymbolMT" w:hAnsi="Times New Roman" w:cs="SymbolMT"/>
              <w:kern w:val="0"/>
              <w:sz w:val="22"/>
            </w:rPr>
          </w:rPrChange>
        </w:rPr>
        <w:t>•</w:t>
      </w:r>
      <w:r w:rsidRPr="00674DCE">
        <w:rPr>
          <w:rFonts w:ascii="Arial" w:eastAsia="SymbolMT" w:hAnsi="Arial" w:cs="Arial"/>
          <w:kern w:val="0"/>
          <w:sz w:val="22"/>
          <w:rPrChange w:id="956" w:author="Bonifaz Urquizu, Jeanette" w:date="2018-10-04T16:20:00Z">
            <w:rPr>
              <w:rFonts w:ascii="SymbolMT" w:eastAsia="SymbolMT" w:hAnsi="Times New Roman" w:cs="SymbolMT"/>
              <w:kern w:val="0"/>
              <w:sz w:val="22"/>
            </w:rPr>
          </w:rPrChange>
        </w:rPr>
        <w:t xml:space="preserve"> </w:t>
      </w:r>
      <w:r w:rsidRPr="00674DCE">
        <w:rPr>
          <w:rFonts w:ascii="Arial" w:hAnsi="Arial" w:cs="Arial"/>
          <w:kern w:val="0"/>
          <w:sz w:val="22"/>
          <w:rPrChange w:id="957" w:author="Bonifaz Urquizu, Jeanette" w:date="2018-10-04T16:20:00Z">
            <w:rPr>
              <w:rFonts w:ascii="Times New Roman" w:hAnsi="Times New Roman" w:cs="Times New Roman"/>
              <w:kern w:val="0"/>
              <w:sz w:val="22"/>
            </w:rPr>
          </w:rPrChange>
        </w:rPr>
        <w:t xml:space="preserve">Contract Duration: </w:t>
      </w:r>
      <w:del w:id="958" w:author="Correa Poseiro, Cecilia" w:date="2018-09-25T10:26:00Z">
        <w:r w:rsidR="007406B7" w:rsidRPr="00674DCE" w:rsidDel="00A1545B">
          <w:rPr>
            <w:rFonts w:ascii="Arial" w:hAnsi="Arial" w:cs="Arial"/>
            <w:kern w:val="0"/>
            <w:sz w:val="22"/>
            <w:rPrChange w:id="959" w:author="Bonifaz Urquizu, Jeanette" w:date="2018-10-04T16:20:00Z">
              <w:rPr>
                <w:rFonts w:ascii="Times New Roman" w:hAnsi="Times New Roman" w:cs="Times New Roman"/>
                <w:kern w:val="0"/>
                <w:sz w:val="22"/>
              </w:rPr>
            </w:rPrChange>
          </w:rPr>
          <w:delText>9</w:delText>
        </w:r>
      </w:del>
      <w:ins w:id="960" w:author="Correa Poseiro, Cecilia" w:date="2018-09-25T10:26:00Z">
        <w:r w:rsidR="00A1545B" w:rsidRPr="00674DCE">
          <w:rPr>
            <w:rFonts w:ascii="Arial" w:hAnsi="Arial" w:cs="Arial"/>
            <w:kern w:val="0"/>
            <w:sz w:val="22"/>
            <w:rPrChange w:id="961" w:author="Bonifaz Urquizu, Jeanette" w:date="2018-10-04T16:20:00Z">
              <w:rPr>
                <w:rFonts w:ascii="Arial" w:hAnsi="Arial" w:cs="Arial"/>
                <w:kern w:val="0"/>
                <w:sz w:val="22"/>
              </w:rPr>
            </w:rPrChange>
          </w:rPr>
          <w:t>12</w:t>
        </w:r>
      </w:ins>
      <w:r w:rsidRPr="00674DCE">
        <w:rPr>
          <w:rFonts w:ascii="Arial" w:hAnsi="Arial" w:cs="Arial"/>
          <w:kern w:val="0"/>
          <w:sz w:val="22"/>
          <w:rPrChange w:id="962" w:author="Bonifaz Urquizu, Jeanette" w:date="2018-10-04T16:20:00Z">
            <w:rPr>
              <w:rFonts w:ascii="Times New Roman" w:hAnsi="Times New Roman" w:cs="Times New Roman"/>
              <w:kern w:val="0"/>
              <w:sz w:val="22"/>
            </w:rPr>
          </w:rPrChange>
        </w:rPr>
        <w:t xml:space="preserve"> months</w:t>
      </w:r>
    </w:p>
    <w:p w14:paraId="45DDD9AA" w14:textId="77777777" w:rsidR="00710316" w:rsidRPr="00674DCE" w:rsidRDefault="00710316">
      <w:pPr>
        <w:wordWrap/>
        <w:adjustRightInd w:val="0"/>
        <w:spacing w:after="0" w:line="360" w:lineRule="auto"/>
        <w:rPr>
          <w:rFonts w:ascii="Arial" w:hAnsi="Arial" w:cs="Arial"/>
          <w:kern w:val="0"/>
          <w:sz w:val="22"/>
          <w:rPrChange w:id="963" w:author="Bonifaz Urquizu, Jeanette" w:date="2018-10-04T16:20:00Z">
            <w:rPr>
              <w:rFonts w:ascii="Times New Roman" w:hAnsi="Times New Roman" w:cs="Times New Roman"/>
              <w:kern w:val="0"/>
              <w:sz w:val="22"/>
            </w:rPr>
          </w:rPrChange>
        </w:rPr>
        <w:pPrChange w:id="964" w:author="Correa Poseiro, Cecilia" w:date="2018-09-25T10:27:00Z">
          <w:pPr>
            <w:wordWrap/>
            <w:adjustRightInd w:val="0"/>
            <w:spacing w:after="0" w:line="240" w:lineRule="auto"/>
          </w:pPr>
        </w:pPrChange>
      </w:pPr>
      <w:r w:rsidRPr="00674DCE">
        <w:rPr>
          <w:rFonts w:ascii="Arial" w:eastAsia="SymbolMT" w:hAnsi="Arial" w:cs="Arial"/>
          <w:kern w:val="0"/>
          <w:sz w:val="22"/>
          <w:rPrChange w:id="965" w:author="Bonifaz Urquizu, Jeanette" w:date="2018-10-04T16:20:00Z">
            <w:rPr>
              <w:rFonts w:ascii="SymbolMT" w:eastAsia="SymbolMT" w:hAnsi="Times New Roman" w:cs="SymbolMT"/>
              <w:kern w:val="0"/>
              <w:sz w:val="22"/>
            </w:rPr>
          </w:rPrChange>
        </w:rPr>
        <w:t>•</w:t>
      </w:r>
      <w:r w:rsidRPr="00674DCE">
        <w:rPr>
          <w:rFonts w:ascii="Arial" w:eastAsia="SymbolMT" w:hAnsi="Arial" w:cs="Arial"/>
          <w:kern w:val="0"/>
          <w:sz w:val="22"/>
          <w:rPrChange w:id="966" w:author="Bonifaz Urquizu, Jeanette" w:date="2018-10-04T16:20:00Z">
            <w:rPr>
              <w:rFonts w:ascii="SymbolMT" w:eastAsia="SymbolMT" w:hAnsi="Times New Roman" w:cs="SymbolMT"/>
              <w:kern w:val="0"/>
              <w:sz w:val="22"/>
            </w:rPr>
          </w:rPrChange>
        </w:rPr>
        <w:t xml:space="preserve"> </w:t>
      </w:r>
      <w:r w:rsidRPr="00674DCE">
        <w:rPr>
          <w:rFonts w:ascii="Arial" w:hAnsi="Arial" w:cs="Arial"/>
          <w:kern w:val="0"/>
          <w:sz w:val="22"/>
          <w:rPrChange w:id="967" w:author="Bonifaz Urquizu, Jeanette" w:date="2018-10-04T16:20:00Z">
            <w:rPr>
              <w:rFonts w:ascii="Times New Roman" w:hAnsi="Times New Roman" w:cs="Times New Roman"/>
              <w:kern w:val="0"/>
              <w:sz w:val="22"/>
            </w:rPr>
          </w:rPrChange>
        </w:rPr>
        <w:t>Place(s) of work: Consultant’s place of work and Caribbean</w:t>
      </w:r>
      <w:r w:rsidR="005503EE" w:rsidRPr="00674DCE">
        <w:rPr>
          <w:rFonts w:ascii="Arial" w:hAnsi="Arial" w:cs="Arial"/>
          <w:kern w:val="0"/>
          <w:sz w:val="22"/>
          <w:rPrChange w:id="968" w:author="Bonifaz Urquizu, Jeanette" w:date="2018-10-04T16:20:00Z">
            <w:rPr>
              <w:rFonts w:ascii="Times New Roman" w:hAnsi="Times New Roman" w:cs="Times New Roman"/>
              <w:kern w:val="0"/>
              <w:sz w:val="22"/>
            </w:rPr>
          </w:rPrChange>
        </w:rPr>
        <w:t xml:space="preserve"> Countries</w:t>
      </w:r>
    </w:p>
    <w:p w14:paraId="6AF42333" w14:textId="77777777" w:rsidR="00710316" w:rsidRPr="00674DCE" w:rsidRDefault="00710316">
      <w:pPr>
        <w:wordWrap/>
        <w:adjustRightInd w:val="0"/>
        <w:spacing w:after="0" w:line="360" w:lineRule="auto"/>
        <w:rPr>
          <w:rFonts w:ascii="Arial" w:hAnsi="Arial" w:cs="Arial"/>
          <w:b/>
          <w:bCs/>
          <w:kern w:val="0"/>
          <w:sz w:val="22"/>
          <w:rPrChange w:id="969" w:author="Bonifaz Urquizu, Jeanette" w:date="2018-10-04T16:20:00Z">
            <w:rPr>
              <w:rFonts w:ascii="Times New Roman" w:hAnsi="Times New Roman" w:cs="Times New Roman"/>
              <w:b/>
              <w:bCs/>
              <w:kern w:val="0"/>
              <w:sz w:val="22"/>
            </w:rPr>
          </w:rPrChange>
        </w:rPr>
        <w:pPrChange w:id="970" w:author="Correa Poseiro, Cecilia" w:date="2018-09-25T10:27:00Z">
          <w:pPr>
            <w:wordWrap/>
            <w:adjustRightInd w:val="0"/>
            <w:spacing w:after="0" w:line="240" w:lineRule="auto"/>
          </w:pPr>
        </w:pPrChange>
      </w:pPr>
    </w:p>
    <w:p w14:paraId="32F75091" w14:textId="39648AA7" w:rsidR="00710316" w:rsidRPr="00674DCE" w:rsidRDefault="00710316">
      <w:pPr>
        <w:wordWrap/>
        <w:adjustRightInd w:val="0"/>
        <w:spacing w:after="0" w:line="360" w:lineRule="auto"/>
        <w:rPr>
          <w:ins w:id="971" w:author="Bonifaz Urquizu, Jeanette" w:date="2018-10-04T16:16:00Z"/>
          <w:rFonts w:ascii="Arial" w:hAnsi="Arial" w:cs="Arial"/>
          <w:b/>
          <w:bCs/>
          <w:kern w:val="0"/>
          <w:sz w:val="22"/>
          <w:rPrChange w:id="972" w:author="Bonifaz Urquizu, Jeanette" w:date="2018-10-04T16:20:00Z">
            <w:rPr>
              <w:ins w:id="973" w:author="Bonifaz Urquizu, Jeanette" w:date="2018-10-04T16:16:00Z"/>
              <w:rFonts w:ascii="Arial" w:hAnsi="Arial" w:cs="Arial"/>
              <w:b/>
              <w:bCs/>
              <w:kern w:val="0"/>
              <w:sz w:val="22"/>
            </w:rPr>
          </w:rPrChange>
        </w:rPr>
      </w:pPr>
      <w:r w:rsidRPr="00674DCE">
        <w:rPr>
          <w:rFonts w:ascii="Arial" w:hAnsi="Arial" w:cs="Arial"/>
          <w:b/>
          <w:bCs/>
          <w:kern w:val="0"/>
          <w:sz w:val="22"/>
          <w:rPrChange w:id="974" w:author="Bonifaz Urquizu, Jeanette" w:date="2018-10-04T16:20:00Z">
            <w:rPr>
              <w:rFonts w:ascii="Times New Roman" w:hAnsi="Times New Roman" w:cs="Times New Roman"/>
              <w:b/>
              <w:bCs/>
              <w:kern w:val="0"/>
              <w:sz w:val="22"/>
            </w:rPr>
          </w:rPrChange>
        </w:rPr>
        <w:t>VII. QUALIFICATIONS:</w:t>
      </w:r>
    </w:p>
    <w:p w14:paraId="6127EF06" w14:textId="77777777" w:rsidR="007840C3" w:rsidRPr="00674DCE" w:rsidRDefault="007840C3">
      <w:pPr>
        <w:wordWrap/>
        <w:adjustRightInd w:val="0"/>
        <w:spacing w:after="0" w:line="360" w:lineRule="auto"/>
        <w:rPr>
          <w:rFonts w:ascii="Arial" w:hAnsi="Arial" w:cs="Arial"/>
          <w:b/>
          <w:bCs/>
          <w:kern w:val="0"/>
          <w:sz w:val="22"/>
          <w:rPrChange w:id="975" w:author="Bonifaz Urquizu, Jeanette" w:date="2018-10-04T16:20:00Z">
            <w:rPr>
              <w:rFonts w:ascii="Times New Roman" w:hAnsi="Times New Roman" w:cs="Times New Roman"/>
              <w:b/>
              <w:bCs/>
              <w:kern w:val="0"/>
              <w:sz w:val="22"/>
            </w:rPr>
          </w:rPrChange>
        </w:rPr>
        <w:pPrChange w:id="976" w:author="Correa Poseiro, Cecilia" w:date="2018-09-25T10:27:00Z">
          <w:pPr>
            <w:wordWrap/>
            <w:adjustRightInd w:val="0"/>
            <w:spacing w:after="0" w:line="240" w:lineRule="auto"/>
          </w:pPr>
        </w:pPrChange>
      </w:pPr>
    </w:p>
    <w:p w14:paraId="54DA9A06" w14:textId="43636190" w:rsidR="00710316" w:rsidRPr="00674DCE" w:rsidRDefault="00710316">
      <w:pPr>
        <w:wordWrap/>
        <w:adjustRightInd w:val="0"/>
        <w:spacing w:after="0" w:line="360" w:lineRule="auto"/>
        <w:rPr>
          <w:ins w:id="977" w:author="Bonifaz Urquizu, Jeanette" w:date="2018-10-04T16:16:00Z"/>
          <w:rFonts w:ascii="Arial" w:hAnsi="Arial" w:cs="Arial"/>
          <w:kern w:val="0"/>
          <w:sz w:val="22"/>
          <w:rPrChange w:id="978" w:author="Bonifaz Urquizu, Jeanette" w:date="2018-10-04T16:20:00Z">
            <w:rPr>
              <w:ins w:id="979" w:author="Bonifaz Urquizu, Jeanette" w:date="2018-10-04T16:16:00Z"/>
              <w:rFonts w:ascii="Arial" w:hAnsi="Arial" w:cs="Arial"/>
              <w:kern w:val="0"/>
              <w:sz w:val="22"/>
            </w:rPr>
          </w:rPrChange>
        </w:rPr>
      </w:pPr>
      <w:r w:rsidRPr="00674DCE">
        <w:rPr>
          <w:rFonts w:ascii="Arial" w:hAnsi="Arial" w:cs="Arial"/>
          <w:kern w:val="0"/>
          <w:sz w:val="22"/>
          <w:rPrChange w:id="980" w:author="Bonifaz Urquizu, Jeanette" w:date="2018-10-04T16:20:00Z">
            <w:rPr>
              <w:rFonts w:ascii="Times New Roman" w:hAnsi="Times New Roman" w:cs="Times New Roman"/>
              <w:kern w:val="0"/>
              <w:sz w:val="22"/>
            </w:rPr>
          </w:rPrChange>
        </w:rPr>
        <w:t xml:space="preserve">7.1 </w:t>
      </w:r>
      <w:r w:rsidR="001062E8" w:rsidRPr="00674DCE">
        <w:rPr>
          <w:rFonts w:ascii="Arial" w:hAnsi="Arial" w:cs="Arial"/>
          <w:sz w:val="22"/>
          <w:rPrChange w:id="981" w:author="Bonifaz Urquizu, Jeanette" w:date="2018-10-04T16:20:00Z">
            <w:rPr>
              <w:rFonts w:ascii="Times New Roman" w:hAnsi="Times New Roman" w:cs="Times New Roman"/>
              <w:sz w:val="22"/>
            </w:rPr>
          </w:rPrChange>
        </w:rPr>
        <w:t xml:space="preserve">The work is expected to be carried out by a consulting firm or consortium of firms </w:t>
      </w:r>
      <w:r w:rsidR="00005586" w:rsidRPr="00674DCE">
        <w:rPr>
          <w:rFonts w:ascii="Arial" w:hAnsi="Arial" w:cs="Arial"/>
          <w:kern w:val="0"/>
          <w:sz w:val="22"/>
          <w:rPrChange w:id="982" w:author="Bonifaz Urquizu, Jeanette" w:date="2018-10-04T16:20:00Z">
            <w:rPr>
              <w:rFonts w:ascii="Times New Roman" w:hAnsi="Times New Roman" w:cs="Times New Roman"/>
              <w:kern w:val="0"/>
              <w:sz w:val="22"/>
            </w:rPr>
          </w:rPrChange>
        </w:rPr>
        <w:t xml:space="preserve">with </w:t>
      </w:r>
      <w:r w:rsidRPr="00674DCE">
        <w:rPr>
          <w:rFonts w:ascii="Arial" w:hAnsi="Arial" w:cs="Arial"/>
          <w:kern w:val="0"/>
          <w:sz w:val="22"/>
          <w:rPrChange w:id="983" w:author="Bonifaz Urquizu, Jeanette" w:date="2018-10-04T16:20:00Z">
            <w:rPr>
              <w:rFonts w:ascii="Times New Roman" w:hAnsi="Times New Roman" w:cs="Times New Roman"/>
              <w:kern w:val="0"/>
              <w:sz w:val="22"/>
            </w:rPr>
          </w:rPrChange>
        </w:rPr>
        <w:t>specific experience</w:t>
      </w:r>
      <w:r w:rsidR="001062E8" w:rsidRPr="00674DCE">
        <w:rPr>
          <w:rFonts w:ascii="Arial" w:hAnsi="Arial" w:cs="Arial"/>
          <w:kern w:val="0"/>
          <w:sz w:val="22"/>
          <w:rPrChange w:id="984" w:author="Bonifaz Urquizu, Jeanette" w:date="2018-10-04T16:20:00Z">
            <w:rPr>
              <w:rFonts w:ascii="Times New Roman" w:hAnsi="Times New Roman" w:cs="Times New Roman"/>
              <w:kern w:val="0"/>
              <w:sz w:val="22"/>
            </w:rPr>
          </w:rPrChange>
        </w:rPr>
        <w:t>s</w:t>
      </w:r>
      <w:r w:rsidRPr="00674DCE">
        <w:rPr>
          <w:rFonts w:ascii="Arial" w:hAnsi="Arial" w:cs="Arial"/>
          <w:kern w:val="0"/>
          <w:sz w:val="22"/>
          <w:rPrChange w:id="985" w:author="Bonifaz Urquizu, Jeanette" w:date="2018-10-04T16:20:00Z">
            <w:rPr>
              <w:rFonts w:ascii="Times New Roman" w:hAnsi="Times New Roman" w:cs="Times New Roman"/>
              <w:kern w:val="0"/>
              <w:sz w:val="22"/>
            </w:rPr>
          </w:rPrChange>
        </w:rPr>
        <w:t xml:space="preserve"> in: (</w:t>
      </w:r>
      <w:proofErr w:type="spellStart"/>
      <w:r w:rsidRPr="00674DCE">
        <w:rPr>
          <w:rFonts w:ascii="Arial" w:hAnsi="Arial" w:cs="Arial"/>
          <w:kern w:val="0"/>
          <w:sz w:val="22"/>
          <w:rPrChange w:id="986" w:author="Bonifaz Urquizu, Jeanette" w:date="2018-10-04T16:20:00Z">
            <w:rPr>
              <w:rFonts w:ascii="Times New Roman" w:hAnsi="Times New Roman" w:cs="Times New Roman"/>
              <w:kern w:val="0"/>
              <w:sz w:val="22"/>
            </w:rPr>
          </w:rPrChange>
        </w:rPr>
        <w:t>i</w:t>
      </w:r>
      <w:proofErr w:type="spellEnd"/>
      <w:r w:rsidRPr="00674DCE">
        <w:rPr>
          <w:rFonts w:ascii="Arial" w:hAnsi="Arial" w:cs="Arial"/>
          <w:kern w:val="0"/>
          <w:sz w:val="22"/>
          <w:rPrChange w:id="987" w:author="Bonifaz Urquizu, Jeanette" w:date="2018-10-04T16:20:00Z">
            <w:rPr>
              <w:rFonts w:ascii="Times New Roman" w:hAnsi="Times New Roman" w:cs="Times New Roman"/>
              <w:kern w:val="0"/>
              <w:sz w:val="22"/>
            </w:rPr>
          </w:rPrChange>
        </w:rPr>
        <w:t xml:space="preserve">) </w:t>
      </w:r>
      <w:r w:rsidR="0050303C" w:rsidRPr="00674DCE">
        <w:rPr>
          <w:rFonts w:ascii="Arial" w:hAnsi="Arial" w:cs="Arial"/>
          <w:kern w:val="0"/>
          <w:sz w:val="22"/>
          <w:rPrChange w:id="988" w:author="Bonifaz Urquizu, Jeanette" w:date="2018-10-04T16:20:00Z">
            <w:rPr>
              <w:rFonts w:ascii="Times New Roman" w:hAnsi="Times New Roman" w:cs="Times New Roman"/>
              <w:kern w:val="0"/>
              <w:sz w:val="22"/>
            </w:rPr>
          </w:rPrChange>
        </w:rPr>
        <w:t xml:space="preserve">project development, and technical and commercial feasibility studies </w:t>
      </w:r>
      <w:r w:rsidRPr="00674DCE">
        <w:rPr>
          <w:rFonts w:ascii="Arial" w:hAnsi="Arial" w:cs="Arial"/>
          <w:kern w:val="0"/>
          <w:sz w:val="22"/>
          <w:rPrChange w:id="989" w:author="Bonifaz Urquizu, Jeanette" w:date="2018-10-04T16:20:00Z">
            <w:rPr>
              <w:rFonts w:ascii="Times New Roman" w:hAnsi="Times New Roman" w:cs="Times New Roman"/>
              <w:kern w:val="0"/>
              <w:sz w:val="22"/>
            </w:rPr>
          </w:rPrChange>
        </w:rPr>
        <w:t>related to SE technologies in the Caribbean or in similar island environments, and (ii) working with international organizations, including UN, World Bank, or a regional MDB (Multi-Development Bank) in project development or program design related to SE technologies.</w:t>
      </w:r>
      <w:r w:rsidR="001062E8" w:rsidRPr="00674DCE">
        <w:rPr>
          <w:rFonts w:ascii="Arial" w:hAnsi="Arial" w:cs="Arial"/>
          <w:kern w:val="0"/>
          <w:sz w:val="22"/>
          <w:rPrChange w:id="990" w:author="Bonifaz Urquizu, Jeanette" w:date="2018-10-04T16:20:00Z">
            <w:rPr>
              <w:rFonts w:ascii="Times New Roman" w:hAnsi="Times New Roman" w:cs="Times New Roman"/>
              <w:kern w:val="0"/>
              <w:sz w:val="22"/>
            </w:rPr>
          </w:rPrChange>
        </w:rPr>
        <w:t xml:space="preserve"> </w:t>
      </w:r>
    </w:p>
    <w:p w14:paraId="56A2AA1A" w14:textId="77777777" w:rsidR="007840C3" w:rsidRPr="00674DCE" w:rsidRDefault="007840C3">
      <w:pPr>
        <w:wordWrap/>
        <w:adjustRightInd w:val="0"/>
        <w:spacing w:after="0" w:line="360" w:lineRule="auto"/>
        <w:rPr>
          <w:rFonts w:ascii="Arial" w:hAnsi="Arial" w:cs="Arial"/>
          <w:kern w:val="0"/>
          <w:sz w:val="22"/>
          <w:rPrChange w:id="991" w:author="Bonifaz Urquizu, Jeanette" w:date="2018-10-04T16:20:00Z">
            <w:rPr>
              <w:rFonts w:ascii="Times New Roman" w:hAnsi="Times New Roman" w:cs="Times New Roman"/>
              <w:kern w:val="0"/>
              <w:sz w:val="22"/>
            </w:rPr>
          </w:rPrChange>
        </w:rPr>
        <w:pPrChange w:id="992" w:author="Correa Poseiro, Cecilia" w:date="2018-09-25T10:27:00Z">
          <w:pPr>
            <w:wordWrap/>
            <w:adjustRightInd w:val="0"/>
            <w:spacing w:after="0" w:line="240" w:lineRule="auto"/>
          </w:pPr>
        </w:pPrChange>
      </w:pPr>
    </w:p>
    <w:p w14:paraId="6153BFBB" w14:textId="77777777" w:rsidR="001062E8" w:rsidRPr="00674DCE" w:rsidRDefault="00710316">
      <w:pPr>
        <w:pStyle w:val="Paragraph"/>
        <w:widowControl w:val="0"/>
        <w:numPr>
          <w:ilvl w:val="0"/>
          <w:numId w:val="0"/>
        </w:numPr>
        <w:spacing w:line="360" w:lineRule="auto"/>
        <w:rPr>
          <w:rFonts w:ascii="Arial" w:hAnsi="Arial" w:cs="Arial"/>
          <w:sz w:val="22"/>
          <w:szCs w:val="22"/>
          <w:rPrChange w:id="993" w:author="Bonifaz Urquizu, Jeanette" w:date="2018-10-04T16:20:00Z">
            <w:rPr>
              <w:sz w:val="22"/>
            </w:rPr>
          </w:rPrChange>
        </w:rPr>
        <w:pPrChange w:id="994" w:author="Correa Poseiro, Cecilia" w:date="2018-09-25T10:27:00Z">
          <w:pPr>
            <w:pStyle w:val="Paragraph"/>
            <w:widowControl w:val="0"/>
            <w:numPr>
              <w:ilvl w:val="0"/>
              <w:numId w:val="0"/>
            </w:numPr>
            <w:ind w:left="0" w:firstLine="0"/>
          </w:pPr>
        </w:pPrChange>
      </w:pPr>
      <w:r w:rsidRPr="00674DCE">
        <w:rPr>
          <w:rFonts w:ascii="Arial" w:hAnsi="Arial" w:cs="Arial"/>
          <w:sz w:val="22"/>
          <w:szCs w:val="22"/>
          <w:rPrChange w:id="995" w:author="Bonifaz Urquizu, Jeanette" w:date="2018-10-04T16:20:00Z">
            <w:rPr>
              <w:sz w:val="22"/>
            </w:rPr>
          </w:rPrChange>
        </w:rPr>
        <w:t>7.</w:t>
      </w:r>
      <w:r w:rsidR="001062E8" w:rsidRPr="00674DCE">
        <w:rPr>
          <w:rFonts w:ascii="Arial" w:hAnsi="Arial" w:cs="Arial"/>
          <w:sz w:val="22"/>
          <w:szCs w:val="22"/>
          <w:rPrChange w:id="996" w:author="Bonifaz Urquizu, Jeanette" w:date="2018-10-04T16:20:00Z">
            <w:rPr>
              <w:sz w:val="22"/>
            </w:rPr>
          </w:rPrChange>
        </w:rPr>
        <w:t>2</w:t>
      </w:r>
      <w:r w:rsidRPr="00674DCE">
        <w:rPr>
          <w:rFonts w:ascii="Arial" w:hAnsi="Arial" w:cs="Arial"/>
          <w:sz w:val="22"/>
          <w:szCs w:val="22"/>
          <w:rPrChange w:id="997" w:author="Bonifaz Urquizu, Jeanette" w:date="2018-10-04T16:20:00Z">
            <w:rPr>
              <w:sz w:val="22"/>
            </w:rPr>
          </w:rPrChange>
        </w:rPr>
        <w:t xml:space="preserve"> </w:t>
      </w:r>
      <w:r w:rsidR="001062E8" w:rsidRPr="00674DCE">
        <w:rPr>
          <w:rFonts w:ascii="Arial" w:hAnsi="Arial" w:cs="Arial"/>
          <w:sz w:val="22"/>
          <w:szCs w:val="22"/>
          <w:rPrChange w:id="998" w:author="Bonifaz Urquizu, Jeanette" w:date="2018-10-04T16:20:00Z">
            <w:rPr>
              <w:sz w:val="22"/>
              <w:szCs w:val="22"/>
            </w:rPr>
          </w:rPrChange>
        </w:rPr>
        <w:t xml:space="preserve">Fluency in English is a prerequisite for each team member. Familiarity with IDB documents and procedures is desirable. A core team of </w:t>
      </w:r>
      <w:r w:rsidR="001062E8" w:rsidRPr="00674DCE">
        <w:rPr>
          <w:rFonts w:ascii="Arial" w:eastAsiaTheme="minorEastAsia" w:hAnsi="Arial" w:cs="Arial"/>
          <w:sz w:val="22"/>
          <w:szCs w:val="22"/>
          <w:lang w:eastAsia="ko-KR"/>
          <w:rPrChange w:id="999" w:author="Bonifaz Urquizu, Jeanette" w:date="2018-10-04T16:20:00Z">
            <w:rPr>
              <w:rFonts w:eastAsiaTheme="minorEastAsia"/>
              <w:sz w:val="22"/>
              <w:szCs w:val="22"/>
              <w:lang w:eastAsia="ko-KR"/>
            </w:rPr>
          </w:rPrChange>
        </w:rPr>
        <w:t>four</w:t>
      </w:r>
      <w:r w:rsidR="001062E8" w:rsidRPr="00674DCE">
        <w:rPr>
          <w:rFonts w:ascii="Arial" w:hAnsi="Arial" w:cs="Arial"/>
          <w:sz w:val="22"/>
          <w:szCs w:val="22"/>
          <w:rPrChange w:id="1000" w:author="Bonifaz Urquizu, Jeanette" w:date="2018-10-04T16:20:00Z">
            <w:rPr>
              <w:sz w:val="22"/>
              <w:szCs w:val="22"/>
            </w:rPr>
          </w:rPrChange>
        </w:rPr>
        <w:t xml:space="preserve"> (</w:t>
      </w:r>
      <w:r w:rsidR="001062E8" w:rsidRPr="00674DCE">
        <w:rPr>
          <w:rFonts w:ascii="Arial" w:eastAsiaTheme="minorEastAsia" w:hAnsi="Arial" w:cs="Arial"/>
          <w:sz w:val="22"/>
          <w:szCs w:val="22"/>
          <w:lang w:eastAsia="ko-KR"/>
          <w:rPrChange w:id="1001" w:author="Bonifaz Urquizu, Jeanette" w:date="2018-10-04T16:20:00Z">
            <w:rPr>
              <w:rFonts w:eastAsiaTheme="minorEastAsia"/>
              <w:sz w:val="22"/>
              <w:szCs w:val="22"/>
              <w:lang w:eastAsia="ko-KR"/>
            </w:rPr>
          </w:rPrChange>
        </w:rPr>
        <w:t>4</w:t>
      </w:r>
      <w:r w:rsidR="001062E8" w:rsidRPr="00674DCE">
        <w:rPr>
          <w:rFonts w:ascii="Arial" w:hAnsi="Arial" w:cs="Arial"/>
          <w:sz w:val="22"/>
          <w:szCs w:val="22"/>
          <w:rPrChange w:id="1002" w:author="Bonifaz Urquizu, Jeanette" w:date="2018-10-04T16:20:00Z">
            <w:rPr>
              <w:sz w:val="22"/>
              <w:szCs w:val="22"/>
            </w:rPr>
          </w:rPrChange>
        </w:rPr>
        <w:t xml:space="preserve">) members is here suggested: </w:t>
      </w:r>
    </w:p>
    <w:p w14:paraId="64EF43D2" w14:textId="02371457" w:rsidR="001062E8" w:rsidRPr="00674DCE" w:rsidRDefault="00710316">
      <w:pPr>
        <w:wordWrap/>
        <w:adjustRightInd w:val="0"/>
        <w:spacing w:after="0" w:line="360" w:lineRule="auto"/>
        <w:rPr>
          <w:rFonts w:ascii="Arial" w:hAnsi="Arial" w:cs="Arial"/>
          <w:color w:val="FF0000"/>
          <w:kern w:val="0"/>
          <w:sz w:val="22"/>
          <w:rPrChange w:id="1003" w:author="Bonifaz Urquizu, Jeanette" w:date="2018-10-04T16:20:00Z">
            <w:rPr>
              <w:rFonts w:ascii="Times New Roman" w:hAnsi="Times New Roman" w:cs="Times New Roman"/>
              <w:color w:val="FF0000"/>
              <w:kern w:val="0"/>
              <w:sz w:val="22"/>
            </w:rPr>
          </w:rPrChange>
        </w:rPr>
        <w:pPrChange w:id="1004" w:author="Correa Poseiro, Cecilia" w:date="2018-09-25T10:27:00Z">
          <w:pPr>
            <w:wordWrap/>
            <w:adjustRightInd w:val="0"/>
            <w:spacing w:after="0" w:line="240" w:lineRule="auto"/>
          </w:pPr>
        </w:pPrChange>
      </w:pPr>
      <w:r w:rsidRPr="00674DCE">
        <w:rPr>
          <w:rFonts w:ascii="Arial" w:hAnsi="Arial" w:cs="Arial"/>
          <w:kern w:val="0"/>
          <w:sz w:val="22"/>
          <w:rPrChange w:id="1005" w:author="Bonifaz Urquizu, Jeanette" w:date="2018-10-04T16:20:00Z">
            <w:rPr>
              <w:rFonts w:ascii="Times New Roman" w:hAnsi="Times New Roman" w:cs="Times New Roman"/>
              <w:kern w:val="0"/>
              <w:sz w:val="22"/>
            </w:rPr>
          </w:rPrChange>
        </w:rPr>
        <w:t>The team should include at least (</w:t>
      </w:r>
      <w:proofErr w:type="spellStart"/>
      <w:r w:rsidRPr="00674DCE">
        <w:rPr>
          <w:rFonts w:ascii="Arial" w:hAnsi="Arial" w:cs="Arial"/>
          <w:kern w:val="0"/>
          <w:sz w:val="22"/>
          <w:rPrChange w:id="1006" w:author="Bonifaz Urquizu, Jeanette" w:date="2018-10-04T16:20:00Z">
            <w:rPr>
              <w:rFonts w:ascii="Times New Roman" w:hAnsi="Times New Roman" w:cs="Times New Roman"/>
              <w:kern w:val="0"/>
              <w:sz w:val="22"/>
            </w:rPr>
          </w:rPrChange>
        </w:rPr>
        <w:t>i</w:t>
      </w:r>
      <w:proofErr w:type="spellEnd"/>
      <w:r w:rsidRPr="00674DCE">
        <w:rPr>
          <w:rFonts w:ascii="Arial" w:hAnsi="Arial" w:cs="Arial"/>
          <w:kern w:val="0"/>
          <w:sz w:val="22"/>
          <w:rPrChange w:id="1007" w:author="Bonifaz Urquizu, Jeanette" w:date="2018-10-04T16:20:00Z">
            <w:rPr>
              <w:rFonts w:ascii="Times New Roman" w:hAnsi="Times New Roman" w:cs="Times New Roman"/>
              <w:kern w:val="0"/>
              <w:sz w:val="22"/>
            </w:rPr>
          </w:rPrChange>
        </w:rPr>
        <w:t xml:space="preserve">) a Project Leader who should have a post graduate level degree (Masters or Ph.D.) in business, finance, or engineering, and have a minimum of 10 years of experience in the field of </w:t>
      </w:r>
      <w:r w:rsidR="0050303C" w:rsidRPr="00674DCE">
        <w:rPr>
          <w:rFonts w:ascii="Arial" w:hAnsi="Arial" w:cs="Arial"/>
          <w:kern w:val="0"/>
          <w:sz w:val="22"/>
          <w:rPrChange w:id="1008" w:author="Bonifaz Urquizu, Jeanette" w:date="2018-10-04T16:20:00Z">
            <w:rPr>
              <w:rFonts w:ascii="Times New Roman" w:hAnsi="Times New Roman" w:cs="Times New Roman"/>
              <w:kern w:val="0"/>
              <w:sz w:val="22"/>
            </w:rPr>
          </w:rPrChange>
        </w:rPr>
        <w:t>development and implementation of SE projects</w:t>
      </w:r>
      <w:r w:rsidRPr="00674DCE">
        <w:rPr>
          <w:rFonts w:ascii="Arial" w:hAnsi="Arial" w:cs="Arial"/>
          <w:kern w:val="0"/>
          <w:sz w:val="22"/>
          <w:rPrChange w:id="1009" w:author="Bonifaz Urquizu, Jeanette" w:date="2018-10-04T16:20:00Z">
            <w:rPr>
              <w:rFonts w:ascii="Times New Roman" w:hAnsi="Times New Roman" w:cs="Times New Roman"/>
              <w:kern w:val="0"/>
              <w:sz w:val="22"/>
            </w:rPr>
          </w:rPrChange>
        </w:rPr>
        <w:t xml:space="preserve">; (ii) one SE technology or renewable energy Expert who should have a </w:t>
      </w:r>
      <w:r w:rsidRPr="00674DCE">
        <w:rPr>
          <w:rFonts w:ascii="Arial" w:hAnsi="Arial" w:cs="Arial"/>
          <w:sz w:val="22"/>
          <w:lang w:val="en-GB"/>
          <w:rPrChange w:id="1010" w:author="Bonifaz Urquizu, Jeanette" w:date="2018-10-04T16:20:00Z">
            <w:rPr>
              <w:rFonts w:ascii="Times New Roman" w:hAnsi="Times New Roman" w:cs="Times New Roman"/>
              <w:sz w:val="22"/>
              <w:lang w:val="en-GB"/>
            </w:rPr>
          </w:rPrChange>
        </w:rPr>
        <w:t xml:space="preserve">Bachelor’s/Master’s degree in Engineering and have </w:t>
      </w:r>
      <w:r w:rsidRPr="00674DCE">
        <w:rPr>
          <w:rFonts w:ascii="Arial" w:hAnsi="Arial" w:cs="Arial"/>
          <w:kern w:val="0"/>
          <w:sz w:val="22"/>
          <w:rPrChange w:id="1011" w:author="Bonifaz Urquizu, Jeanette" w:date="2018-10-04T16:20:00Z">
            <w:rPr>
              <w:rFonts w:ascii="Times New Roman" w:hAnsi="Times New Roman" w:cs="Times New Roman"/>
              <w:kern w:val="0"/>
              <w:sz w:val="22"/>
            </w:rPr>
          </w:rPrChange>
        </w:rPr>
        <w:t>a minimum of 1</w:t>
      </w:r>
      <w:r w:rsidR="001062E8" w:rsidRPr="00674DCE">
        <w:rPr>
          <w:rFonts w:ascii="Arial" w:hAnsi="Arial" w:cs="Arial"/>
          <w:kern w:val="0"/>
          <w:sz w:val="22"/>
          <w:rPrChange w:id="1012" w:author="Bonifaz Urquizu, Jeanette" w:date="2018-10-04T16:20:00Z">
            <w:rPr>
              <w:rFonts w:ascii="Times New Roman" w:hAnsi="Times New Roman" w:cs="Times New Roman"/>
              <w:kern w:val="0"/>
              <w:sz w:val="22"/>
            </w:rPr>
          </w:rPrChange>
        </w:rPr>
        <w:t>0</w:t>
      </w:r>
      <w:r w:rsidRPr="00674DCE">
        <w:rPr>
          <w:rFonts w:ascii="Arial" w:hAnsi="Arial" w:cs="Arial"/>
          <w:kern w:val="0"/>
          <w:sz w:val="22"/>
          <w:rPrChange w:id="1013" w:author="Bonifaz Urquizu, Jeanette" w:date="2018-10-04T16:20:00Z">
            <w:rPr>
              <w:rFonts w:ascii="Times New Roman" w:hAnsi="Times New Roman" w:cs="Times New Roman"/>
              <w:kern w:val="0"/>
              <w:sz w:val="22"/>
            </w:rPr>
          </w:rPrChange>
        </w:rPr>
        <w:t xml:space="preserve"> years of experience in the field of project de</w:t>
      </w:r>
      <w:r w:rsidR="0050303C" w:rsidRPr="00674DCE">
        <w:rPr>
          <w:rFonts w:ascii="Arial" w:hAnsi="Arial" w:cs="Arial"/>
          <w:kern w:val="0"/>
          <w:sz w:val="22"/>
          <w:rPrChange w:id="1014" w:author="Bonifaz Urquizu, Jeanette" w:date="2018-10-04T16:20:00Z">
            <w:rPr>
              <w:rFonts w:ascii="Times New Roman" w:hAnsi="Times New Roman" w:cs="Times New Roman"/>
              <w:kern w:val="0"/>
              <w:sz w:val="22"/>
            </w:rPr>
          </w:rPrChange>
        </w:rPr>
        <w:t>sign and development</w:t>
      </w:r>
      <w:r w:rsidRPr="00674DCE">
        <w:rPr>
          <w:rFonts w:ascii="Arial" w:hAnsi="Arial" w:cs="Arial"/>
          <w:kern w:val="0"/>
          <w:sz w:val="22"/>
          <w:rPrChange w:id="1015" w:author="Bonifaz Urquizu, Jeanette" w:date="2018-10-04T16:20:00Z">
            <w:rPr>
              <w:rFonts w:ascii="Times New Roman" w:hAnsi="Times New Roman" w:cs="Times New Roman"/>
              <w:kern w:val="0"/>
              <w:sz w:val="22"/>
            </w:rPr>
          </w:rPrChange>
        </w:rPr>
        <w:t xml:space="preserve"> re</w:t>
      </w:r>
      <w:r w:rsidR="0050303C" w:rsidRPr="00674DCE">
        <w:rPr>
          <w:rFonts w:ascii="Arial" w:hAnsi="Arial" w:cs="Arial"/>
          <w:kern w:val="0"/>
          <w:sz w:val="22"/>
          <w:rPrChange w:id="1016" w:author="Bonifaz Urquizu, Jeanette" w:date="2018-10-04T16:20:00Z">
            <w:rPr>
              <w:rFonts w:ascii="Times New Roman" w:hAnsi="Times New Roman" w:cs="Times New Roman"/>
              <w:kern w:val="0"/>
              <w:sz w:val="22"/>
            </w:rPr>
          </w:rPrChange>
        </w:rPr>
        <w:t>l</w:t>
      </w:r>
      <w:r w:rsidRPr="00674DCE">
        <w:rPr>
          <w:rFonts w:ascii="Arial" w:hAnsi="Arial" w:cs="Arial"/>
          <w:kern w:val="0"/>
          <w:sz w:val="22"/>
          <w:rPrChange w:id="1017" w:author="Bonifaz Urquizu, Jeanette" w:date="2018-10-04T16:20:00Z">
            <w:rPr>
              <w:rFonts w:ascii="Times New Roman" w:hAnsi="Times New Roman" w:cs="Times New Roman"/>
              <w:kern w:val="0"/>
              <w:sz w:val="22"/>
            </w:rPr>
          </w:rPrChange>
        </w:rPr>
        <w:t xml:space="preserve">ated to SE or renewable energy; </w:t>
      </w:r>
      <w:r w:rsidR="0050303C" w:rsidRPr="00674DCE">
        <w:rPr>
          <w:rFonts w:ascii="Arial" w:hAnsi="Arial" w:cs="Arial"/>
          <w:kern w:val="0"/>
          <w:sz w:val="22"/>
          <w:rPrChange w:id="1018" w:author="Bonifaz Urquizu, Jeanette" w:date="2018-10-04T16:20:00Z">
            <w:rPr>
              <w:rFonts w:ascii="Times New Roman" w:hAnsi="Times New Roman" w:cs="Times New Roman"/>
              <w:kern w:val="0"/>
              <w:sz w:val="22"/>
            </w:rPr>
          </w:rPrChange>
        </w:rPr>
        <w:t xml:space="preserve">(iii) financial analyst who should have a post graduate level degree (Masters or Ph.D.) in business or finance, and have a minimum of 10 years of experience in the field of design and development of </w:t>
      </w:r>
      <w:r w:rsidR="0056334C" w:rsidRPr="00674DCE">
        <w:rPr>
          <w:rFonts w:ascii="Arial" w:hAnsi="Arial" w:cs="Arial"/>
          <w:kern w:val="0"/>
          <w:sz w:val="22"/>
          <w:rPrChange w:id="1019" w:author="Bonifaz Urquizu, Jeanette" w:date="2018-10-04T16:20:00Z">
            <w:rPr>
              <w:rFonts w:ascii="Times New Roman" w:hAnsi="Times New Roman" w:cs="Times New Roman"/>
              <w:kern w:val="0"/>
              <w:sz w:val="22"/>
            </w:rPr>
          </w:rPrChange>
        </w:rPr>
        <w:t xml:space="preserve">PPPs and </w:t>
      </w:r>
      <w:r w:rsidR="0050303C" w:rsidRPr="00674DCE">
        <w:rPr>
          <w:rFonts w:ascii="Arial" w:hAnsi="Arial" w:cs="Arial"/>
          <w:kern w:val="0"/>
          <w:sz w:val="22"/>
          <w:rPrChange w:id="1020" w:author="Bonifaz Urquizu, Jeanette" w:date="2018-10-04T16:20:00Z">
            <w:rPr>
              <w:rFonts w:ascii="Times New Roman" w:hAnsi="Times New Roman" w:cs="Times New Roman"/>
              <w:kern w:val="0"/>
              <w:sz w:val="22"/>
            </w:rPr>
          </w:rPrChange>
        </w:rPr>
        <w:t xml:space="preserve">SE projects; </w:t>
      </w:r>
      <w:r w:rsidRPr="00674DCE">
        <w:rPr>
          <w:rFonts w:ascii="Arial" w:hAnsi="Arial" w:cs="Arial"/>
          <w:kern w:val="0"/>
          <w:sz w:val="22"/>
          <w:rPrChange w:id="1021" w:author="Bonifaz Urquizu, Jeanette" w:date="2018-10-04T16:20:00Z">
            <w:rPr>
              <w:rFonts w:ascii="Times New Roman" w:hAnsi="Times New Roman" w:cs="Times New Roman"/>
              <w:kern w:val="0"/>
              <w:sz w:val="22"/>
            </w:rPr>
          </w:rPrChange>
        </w:rPr>
        <w:t>(i</w:t>
      </w:r>
      <w:r w:rsidR="0050303C" w:rsidRPr="00674DCE">
        <w:rPr>
          <w:rFonts w:ascii="Arial" w:hAnsi="Arial" w:cs="Arial"/>
          <w:kern w:val="0"/>
          <w:sz w:val="22"/>
          <w:rPrChange w:id="1022" w:author="Bonifaz Urquizu, Jeanette" w:date="2018-10-04T16:20:00Z">
            <w:rPr>
              <w:rFonts w:ascii="Times New Roman" w:hAnsi="Times New Roman" w:cs="Times New Roman"/>
              <w:kern w:val="0"/>
              <w:sz w:val="22"/>
            </w:rPr>
          </w:rPrChange>
        </w:rPr>
        <w:t>v</w:t>
      </w:r>
      <w:r w:rsidRPr="00674DCE">
        <w:rPr>
          <w:rFonts w:ascii="Arial" w:hAnsi="Arial" w:cs="Arial"/>
          <w:kern w:val="0"/>
          <w:sz w:val="22"/>
          <w:rPrChange w:id="1023" w:author="Bonifaz Urquizu, Jeanette" w:date="2018-10-04T16:20:00Z">
            <w:rPr>
              <w:rFonts w:ascii="Times New Roman" w:hAnsi="Times New Roman" w:cs="Times New Roman"/>
              <w:kern w:val="0"/>
              <w:sz w:val="22"/>
            </w:rPr>
          </w:rPrChange>
        </w:rPr>
        <w:t xml:space="preserve">) Project management Expert who should have a </w:t>
      </w:r>
      <w:r w:rsidRPr="00674DCE">
        <w:rPr>
          <w:rFonts w:ascii="Arial" w:hAnsi="Arial" w:cs="Arial"/>
          <w:sz w:val="22"/>
          <w:lang w:val="en-GB"/>
          <w:rPrChange w:id="1024" w:author="Bonifaz Urquizu, Jeanette" w:date="2018-10-04T16:20:00Z">
            <w:rPr>
              <w:rFonts w:ascii="Times New Roman" w:hAnsi="Times New Roman" w:cs="Times New Roman"/>
              <w:sz w:val="22"/>
              <w:lang w:val="en-GB"/>
            </w:rPr>
          </w:rPrChange>
        </w:rPr>
        <w:t xml:space="preserve">Bachelor’s/Master’s degree in Business, Finance, or Science and have </w:t>
      </w:r>
      <w:r w:rsidRPr="00674DCE">
        <w:rPr>
          <w:rFonts w:ascii="Arial" w:hAnsi="Arial" w:cs="Arial"/>
          <w:kern w:val="0"/>
          <w:sz w:val="22"/>
          <w:rPrChange w:id="1025" w:author="Bonifaz Urquizu, Jeanette" w:date="2018-10-04T16:20:00Z">
            <w:rPr>
              <w:rFonts w:ascii="Times New Roman" w:hAnsi="Times New Roman" w:cs="Times New Roman"/>
              <w:kern w:val="0"/>
              <w:sz w:val="22"/>
            </w:rPr>
          </w:rPrChange>
        </w:rPr>
        <w:t>a minimum of 10 years of experience in the field of project management preferably related to SE or renewable energy</w:t>
      </w:r>
      <w:r w:rsidRPr="00674DCE">
        <w:rPr>
          <w:rFonts w:ascii="Arial" w:hAnsi="Arial" w:cs="Arial"/>
          <w:color w:val="FF0000"/>
          <w:kern w:val="0"/>
          <w:sz w:val="22"/>
          <w:rPrChange w:id="1026" w:author="Bonifaz Urquizu, Jeanette" w:date="2018-10-04T16:20:00Z">
            <w:rPr>
              <w:rFonts w:ascii="Times New Roman" w:hAnsi="Times New Roman" w:cs="Times New Roman"/>
              <w:color w:val="FF0000"/>
              <w:kern w:val="0"/>
              <w:sz w:val="22"/>
            </w:rPr>
          </w:rPrChange>
        </w:rPr>
        <w:t xml:space="preserve">. </w:t>
      </w:r>
    </w:p>
    <w:p w14:paraId="4A09B5CA" w14:textId="77777777" w:rsidR="00710316" w:rsidRPr="00674DCE" w:rsidRDefault="00710316">
      <w:pPr>
        <w:wordWrap/>
        <w:adjustRightInd w:val="0"/>
        <w:spacing w:after="0" w:line="360" w:lineRule="auto"/>
        <w:rPr>
          <w:rFonts w:ascii="Arial" w:hAnsi="Arial" w:cs="Arial"/>
          <w:kern w:val="0"/>
          <w:sz w:val="22"/>
          <w:rPrChange w:id="1027" w:author="Bonifaz Urquizu, Jeanette" w:date="2018-10-04T16:20:00Z">
            <w:rPr>
              <w:rFonts w:ascii="Times New Roman" w:hAnsi="Times New Roman" w:cs="Times New Roman"/>
              <w:kern w:val="0"/>
              <w:sz w:val="22"/>
            </w:rPr>
          </w:rPrChange>
        </w:rPr>
        <w:pPrChange w:id="1028" w:author="Correa Poseiro, Cecilia" w:date="2018-09-25T10:27:00Z">
          <w:pPr>
            <w:wordWrap/>
            <w:adjustRightInd w:val="0"/>
            <w:spacing w:after="0" w:line="240" w:lineRule="auto"/>
          </w:pPr>
        </w:pPrChange>
      </w:pPr>
    </w:p>
    <w:p w14:paraId="718FF2CD" w14:textId="77777777" w:rsidR="00710316" w:rsidRPr="00674DCE" w:rsidRDefault="00710316">
      <w:pPr>
        <w:wordWrap/>
        <w:adjustRightInd w:val="0"/>
        <w:spacing w:after="0" w:line="360" w:lineRule="auto"/>
        <w:rPr>
          <w:rFonts w:ascii="Arial" w:hAnsi="Arial" w:cs="Arial"/>
          <w:b/>
          <w:bCs/>
          <w:kern w:val="0"/>
          <w:sz w:val="22"/>
          <w:rPrChange w:id="1029" w:author="Bonifaz Urquizu, Jeanette" w:date="2018-10-04T16:20:00Z">
            <w:rPr>
              <w:rFonts w:ascii="Times New Roman" w:hAnsi="Times New Roman" w:cs="Times New Roman"/>
              <w:b/>
              <w:bCs/>
              <w:kern w:val="0"/>
              <w:sz w:val="22"/>
            </w:rPr>
          </w:rPrChange>
        </w:rPr>
        <w:pPrChange w:id="1030" w:author="Correa Poseiro, Cecilia" w:date="2018-09-25T10:27:00Z">
          <w:pPr>
            <w:wordWrap/>
            <w:adjustRightInd w:val="0"/>
            <w:spacing w:after="0" w:line="240" w:lineRule="auto"/>
          </w:pPr>
        </w:pPrChange>
      </w:pPr>
      <w:r w:rsidRPr="00674DCE">
        <w:rPr>
          <w:rFonts w:ascii="Arial" w:hAnsi="Arial" w:cs="Arial"/>
          <w:b/>
          <w:bCs/>
          <w:kern w:val="0"/>
          <w:sz w:val="22"/>
          <w:rPrChange w:id="1031" w:author="Bonifaz Urquizu, Jeanette" w:date="2018-10-04T16:20:00Z">
            <w:rPr>
              <w:rFonts w:ascii="Times New Roman" w:hAnsi="Times New Roman" w:cs="Times New Roman"/>
              <w:b/>
              <w:bCs/>
              <w:kern w:val="0"/>
              <w:sz w:val="22"/>
            </w:rPr>
          </w:rPrChange>
        </w:rPr>
        <w:t>VIII. EXPECTED DELIVERABLES AND PAYMENT:</w:t>
      </w:r>
    </w:p>
    <w:p w14:paraId="3A629C4F" w14:textId="77777777" w:rsidR="00710316" w:rsidRPr="00674DCE" w:rsidRDefault="00710316">
      <w:pPr>
        <w:wordWrap/>
        <w:adjustRightInd w:val="0"/>
        <w:spacing w:after="0" w:line="360" w:lineRule="auto"/>
        <w:rPr>
          <w:rFonts w:ascii="Arial" w:hAnsi="Arial" w:cs="Arial"/>
          <w:kern w:val="0"/>
          <w:sz w:val="22"/>
          <w:rPrChange w:id="1032" w:author="Bonifaz Urquizu, Jeanette" w:date="2018-10-04T16:20:00Z">
            <w:rPr>
              <w:rFonts w:ascii="Times New Roman" w:hAnsi="Times New Roman" w:cs="Times New Roman"/>
              <w:kern w:val="0"/>
              <w:sz w:val="22"/>
            </w:rPr>
          </w:rPrChange>
        </w:rPr>
        <w:pPrChange w:id="1033" w:author="Correa Poseiro, Cecilia" w:date="2018-09-25T10:27:00Z">
          <w:pPr>
            <w:wordWrap/>
            <w:adjustRightInd w:val="0"/>
            <w:spacing w:after="0" w:line="240" w:lineRule="auto"/>
          </w:pPr>
        </w:pPrChange>
      </w:pPr>
      <w:r w:rsidRPr="00674DCE">
        <w:rPr>
          <w:rFonts w:ascii="Arial" w:hAnsi="Arial" w:cs="Arial"/>
          <w:kern w:val="0"/>
          <w:sz w:val="22"/>
          <w:rPrChange w:id="1034" w:author="Bonifaz Urquizu, Jeanette" w:date="2018-10-04T16:20:00Z">
            <w:rPr>
              <w:rFonts w:ascii="Times New Roman" w:hAnsi="Times New Roman" w:cs="Times New Roman"/>
              <w:kern w:val="0"/>
              <w:sz w:val="22"/>
            </w:rPr>
          </w:rPrChange>
        </w:rPr>
        <w:t>8.1 Payments will be made upon approval of deliverables as detailed below:</w:t>
      </w:r>
    </w:p>
    <w:p w14:paraId="741343A9" w14:textId="706DDE3D" w:rsidR="005503EE" w:rsidRPr="00674DCE" w:rsidDel="00827495" w:rsidRDefault="005503EE">
      <w:pPr>
        <w:wordWrap/>
        <w:adjustRightInd w:val="0"/>
        <w:spacing w:after="0" w:line="360" w:lineRule="auto"/>
        <w:rPr>
          <w:del w:id="1035" w:author="Correa Poseiro, Cecilia" w:date="2018-09-25T12:08:00Z"/>
          <w:rFonts w:ascii="Arial" w:hAnsi="Arial" w:cs="Arial"/>
          <w:kern w:val="0"/>
          <w:sz w:val="22"/>
          <w:rPrChange w:id="1036" w:author="Bonifaz Urquizu, Jeanette" w:date="2018-10-04T16:20:00Z">
            <w:rPr>
              <w:del w:id="1037" w:author="Correa Poseiro, Cecilia" w:date="2018-09-25T12:08:00Z"/>
              <w:rFonts w:ascii="Times New Roman" w:hAnsi="Times New Roman" w:cs="Times New Roman"/>
              <w:kern w:val="0"/>
              <w:sz w:val="22"/>
            </w:rPr>
          </w:rPrChange>
        </w:rPr>
        <w:pPrChange w:id="1038" w:author="Correa Poseiro, Cecilia" w:date="2018-09-25T10:27:00Z">
          <w:pPr>
            <w:wordWrap/>
            <w:adjustRightInd w:val="0"/>
            <w:spacing w:after="0" w:line="240" w:lineRule="auto"/>
          </w:pPr>
        </w:pPrChange>
      </w:pPr>
      <w:r w:rsidRPr="00674DCE">
        <w:rPr>
          <w:rFonts w:ascii="Arial" w:eastAsia="SymbolMT" w:hAnsi="Arial" w:cs="Arial"/>
          <w:kern w:val="0"/>
          <w:sz w:val="22"/>
          <w:rPrChange w:id="1039" w:author="Bonifaz Urquizu, Jeanette" w:date="2018-10-04T16:20:00Z">
            <w:rPr>
              <w:rFonts w:ascii="Times New Roman" w:eastAsia="SymbolMT" w:hAnsi="Times New Roman" w:cs="Times New Roman"/>
              <w:kern w:val="0"/>
              <w:sz w:val="22"/>
            </w:rPr>
          </w:rPrChange>
        </w:rPr>
        <w:t>• 20</w:t>
      </w:r>
      <w:r w:rsidRPr="00674DCE">
        <w:rPr>
          <w:rFonts w:ascii="Arial" w:hAnsi="Arial" w:cs="Arial"/>
          <w:kern w:val="0"/>
          <w:sz w:val="22"/>
          <w:rPrChange w:id="1040" w:author="Bonifaz Urquizu, Jeanette" w:date="2018-10-04T16:20:00Z">
            <w:rPr>
              <w:rFonts w:ascii="Times New Roman" w:hAnsi="Times New Roman" w:cs="Times New Roman"/>
              <w:kern w:val="0"/>
              <w:sz w:val="22"/>
            </w:rPr>
          </w:rPrChange>
        </w:rPr>
        <w:t>% at the delivery and approval by the Bank of the First deliverable: Inception Report; a report</w:t>
      </w:r>
    </w:p>
    <w:p w14:paraId="221796BE" w14:textId="41F3B994" w:rsidR="005503EE" w:rsidRPr="00674DCE" w:rsidRDefault="00827495">
      <w:pPr>
        <w:wordWrap/>
        <w:adjustRightInd w:val="0"/>
        <w:spacing w:after="0" w:line="360" w:lineRule="auto"/>
        <w:rPr>
          <w:rFonts w:ascii="Arial" w:hAnsi="Arial" w:cs="Arial"/>
          <w:kern w:val="0"/>
          <w:sz w:val="22"/>
          <w:rPrChange w:id="1041" w:author="Bonifaz Urquizu, Jeanette" w:date="2018-10-04T16:20:00Z">
            <w:rPr>
              <w:rFonts w:ascii="Times New Roman" w:hAnsi="Times New Roman" w:cs="Times New Roman"/>
              <w:kern w:val="0"/>
              <w:sz w:val="22"/>
            </w:rPr>
          </w:rPrChange>
        </w:rPr>
        <w:pPrChange w:id="1042" w:author="Correa Poseiro, Cecilia" w:date="2018-09-25T10:27:00Z">
          <w:pPr>
            <w:wordWrap/>
            <w:adjustRightInd w:val="0"/>
            <w:spacing w:after="0" w:line="240" w:lineRule="auto"/>
          </w:pPr>
        </w:pPrChange>
      </w:pPr>
      <w:ins w:id="1043" w:author="Correa Poseiro, Cecilia" w:date="2018-09-25T12:08:00Z">
        <w:r w:rsidRPr="00674DCE">
          <w:rPr>
            <w:rFonts w:ascii="Arial" w:hAnsi="Arial" w:cs="Arial"/>
            <w:kern w:val="0"/>
            <w:sz w:val="22"/>
            <w:rPrChange w:id="1044" w:author="Bonifaz Urquizu, Jeanette" w:date="2018-10-04T16:20:00Z">
              <w:rPr>
                <w:rFonts w:ascii="Arial" w:hAnsi="Arial" w:cs="Arial"/>
                <w:kern w:val="0"/>
                <w:sz w:val="22"/>
              </w:rPr>
            </w:rPrChange>
          </w:rPr>
          <w:t xml:space="preserve"> </w:t>
        </w:r>
      </w:ins>
      <w:r w:rsidR="005503EE" w:rsidRPr="00674DCE">
        <w:rPr>
          <w:rFonts w:ascii="Arial" w:hAnsi="Arial" w:cs="Arial"/>
          <w:kern w:val="0"/>
          <w:sz w:val="22"/>
          <w:rPrChange w:id="1045" w:author="Bonifaz Urquizu, Jeanette" w:date="2018-10-04T16:20:00Z">
            <w:rPr>
              <w:rFonts w:ascii="Times New Roman" w:hAnsi="Times New Roman" w:cs="Times New Roman"/>
              <w:kern w:val="0"/>
              <w:sz w:val="22"/>
            </w:rPr>
          </w:rPrChange>
        </w:rPr>
        <w:t>including the work plan for the consultancy</w:t>
      </w:r>
    </w:p>
    <w:p w14:paraId="7DFEC3AC" w14:textId="76C4E07F" w:rsidR="005503EE" w:rsidRPr="00674DCE" w:rsidRDefault="005503EE">
      <w:pPr>
        <w:wordWrap/>
        <w:adjustRightInd w:val="0"/>
        <w:spacing w:after="0" w:line="360" w:lineRule="auto"/>
        <w:rPr>
          <w:rFonts w:ascii="Arial" w:eastAsia="SymbolMT" w:hAnsi="Arial" w:cs="Arial"/>
          <w:kern w:val="0"/>
          <w:sz w:val="22"/>
          <w:rPrChange w:id="1046" w:author="Bonifaz Urquizu, Jeanette" w:date="2018-10-04T16:20:00Z">
            <w:rPr>
              <w:rFonts w:ascii="Times New Roman" w:eastAsia="SymbolMT" w:hAnsi="Times New Roman" w:cs="Times New Roman"/>
              <w:kern w:val="0"/>
              <w:sz w:val="22"/>
            </w:rPr>
          </w:rPrChange>
        </w:rPr>
        <w:pPrChange w:id="1047" w:author="Correa Poseiro, Cecilia" w:date="2018-09-25T10:27:00Z">
          <w:pPr>
            <w:wordWrap/>
            <w:adjustRightInd w:val="0"/>
            <w:spacing w:after="0" w:line="240" w:lineRule="auto"/>
          </w:pPr>
        </w:pPrChange>
      </w:pPr>
      <w:r w:rsidRPr="00674DCE">
        <w:rPr>
          <w:rFonts w:ascii="Arial" w:eastAsia="SymbolMT" w:hAnsi="Arial" w:cs="Arial"/>
          <w:kern w:val="0"/>
          <w:sz w:val="22"/>
          <w:rPrChange w:id="1048" w:author="Bonifaz Urquizu, Jeanette" w:date="2018-10-04T16:20:00Z">
            <w:rPr>
              <w:rFonts w:ascii="Times New Roman" w:eastAsia="SymbolMT" w:hAnsi="Times New Roman" w:cs="Times New Roman"/>
              <w:kern w:val="0"/>
              <w:sz w:val="22"/>
            </w:rPr>
          </w:rPrChange>
        </w:rPr>
        <w:t>• 40</w:t>
      </w:r>
      <w:r w:rsidRPr="00674DCE">
        <w:rPr>
          <w:rFonts w:ascii="Arial" w:hAnsi="Arial" w:cs="Arial"/>
          <w:kern w:val="0"/>
          <w:sz w:val="22"/>
          <w:rPrChange w:id="1049" w:author="Bonifaz Urquizu, Jeanette" w:date="2018-10-04T16:20:00Z">
            <w:rPr>
              <w:rFonts w:ascii="Times New Roman" w:hAnsi="Times New Roman" w:cs="Times New Roman"/>
              <w:kern w:val="0"/>
              <w:sz w:val="22"/>
            </w:rPr>
          </w:rPrChange>
        </w:rPr>
        <w:t>% at the delivery and approval by the Bank of the Second deliverable: Draft Report</w:t>
      </w:r>
    </w:p>
    <w:p w14:paraId="31A596B8" w14:textId="44D74826" w:rsidR="005503EE" w:rsidRPr="00674DCE" w:rsidRDefault="005503EE">
      <w:pPr>
        <w:wordWrap/>
        <w:adjustRightInd w:val="0"/>
        <w:spacing w:after="0" w:line="360" w:lineRule="auto"/>
        <w:rPr>
          <w:rFonts w:ascii="Arial" w:hAnsi="Arial" w:cs="Arial"/>
          <w:kern w:val="0"/>
          <w:sz w:val="22"/>
          <w:rPrChange w:id="1050" w:author="Bonifaz Urquizu, Jeanette" w:date="2018-10-04T16:20:00Z">
            <w:rPr>
              <w:rFonts w:ascii="Times New Roman" w:hAnsi="Times New Roman" w:cs="Times New Roman"/>
              <w:kern w:val="0"/>
              <w:sz w:val="22"/>
            </w:rPr>
          </w:rPrChange>
        </w:rPr>
        <w:pPrChange w:id="1051" w:author="Correa Poseiro, Cecilia" w:date="2018-09-25T10:27:00Z">
          <w:pPr>
            <w:wordWrap/>
            <w:adjustRightInd w:val="0"/>
            <w:spacing w:after="0" w:line="240" w:lineRule="auto"/>
          </w:pPr>
        </w:pPrChange>
      </w:pPr>
      <w:r w:rsidRPr="00674DCE">
        <w:rPr>
          <w:rFonts w:ascii="Arial" w:eastAsia="SymbolMT" w:hAnsi="Arial" w:cs="Arial"/>
          <w:kern w:val="0"/>
          <w:sz w:val="22"/>
          <w:rPrChange w:id="1052" w:author="Bonifaz Urquizu, Jeanette" w:date="2018-10-04T16:20:00Z">
            <w:rPr>
              <w:rFonts w:ascii="Times New Roman" w:eastAsia="SymbolMT" w:hAnsi="Times New Roman" w:cs="Times New Roman"/>
              <w:kern w:val="0"/>
              <w:sz w:val="22"/>
            </w:rPr>
          </w:rPrChange>
        </w:rPr>
        <w:t>• 40%</w:t>
      </w:r>
      <w:r w:rsidRPr="00674DCE">
        <w:rPr>
          <w:rFonts w:ascii="Arial" w:hAnsi="Arial" w:cs="Arial"/>
          <w:kern w:val="0"/>
          <w:sz w:val="22"/>
          <w:rPrChange w:id="1053" w:author="Bonifaz Urquizu, Jeanette" w:date="2018-10-04T16:20:00Z">
            <w:rPr>
              <w:rFonts w:ascii="Times New Roman" w:hAnsi="Times New Roman" w:cs="Times New Roman"/>
              <w:kern w:val="0"/>
              <w:sz w:val="22"/>
            </w:rPr>
          </w:rPrChange>
        </w:rPr>
        <w:t xml:space="preserve"> at the delivery and approval by the Bank of the Third deliverable: Final Report</w:t>
      </w:r>
    </w:p>
    <w:p w14:paraId="3893E6CA" w14:textId="77777777" w:rsidR="00710316" w:rsidRPr="00674DCE" w:rsidRDefault="00710316">
      <w:pPr>
        <w:wordWrap/>
        <w:adjustRightInd w:val="0"/>
        <w:spacing w:after="0" w:line="360" w:lineRule="auto"/>
        <w:rPr>
          <w:rFonts w:ascii="Arial" w:hAnsi="Arial" w:cs="Arial"/>
          <w:b/>
          <w:bCs/>
          <w:kern w:val="0"/>
          <w:sz w:val="22"/>
          <w:rPrChange w:id="1054" w:author="Bonifaz Urquizu, Jeanette" w:date="2018-10-04T16:20:00Z">
            <w:rPr>
              <w:rFonts w:ascii="Times New Roman" w:hAnsi="Times New Roman" w:cs="Times New Roman"/>
              <w:b/>
              <w:bCs/>
              <w:kern w:val="0"/>
              <w:sz w:val="22"/>
            </w:rPr>
          </w:rPrChange>
        </w:rPr>
        <w:pPrChange w:id="1055" w:author="Correa Poseiro, Cecilia" w:date="2018-09-25T10:27:00Z">
          <w:pPr>
            <w:wordWrap/>
            <w:adjustRightInd w:val="0"/>
            <w:spacing w:after="0" w:line="240" w:lineRule="auto"/>
          </w:pPr>
        </w:pPrChange>
      </w:pPr>
    </w:p>
    <w:p w14:paraId="1D0993F9" w14:textId="77777777" w:rsidR="00710316" w:rsidRPr="00674DCE" w:rsidRDefault="00710316">
      <w:pPr>
        <w:wordWrap/>
        <w:adjustRightInd w:val="0"/>
        <w:spacing w:after="0" w:line="360" w:lineRule="auto"/>
        <w:rPr>
          <w:rFonts w:ascii="Arial" w:hAnsi="Arial" w:cs="Arial"/>
          <w:b/>
          <w:bCs/>
          <w:kern w:val="0"/>
          <w:sz w:val="22"/>
          <w:rPrChange w:id="1056" w:author="Bonifaz Urquizu, Jeanette" w:date="2018-10-04T16:20:00Z">
            <w:rPr>
              <w:rFonts w:ascii="Times New Roman" w:hAnsi="Times New Roman" w:cs="Times New Roman"/>
              <w:b/>
              <w:bCs/>
              <w:kern w:val="0"/>
              <w:sz w:val="22"/>
            </w:rPr>
          </w:rPrChange>
        </w:rPr>
        <w:pPrChange w:id="1057" w:author="Correa Poseiro, Cecilia" w:date="2018-09-25T10:27:00Z">
          <w:pPr>
            <w:wordWrap/>
            <w:adjustRightInd w:val="0"/>
            <w:spacing w:after="0" w:line="240" w:lineRule="auto"/>
          </w:pPr>
        </w:pPrChange>
      </w:pPr>
      <w:r w:rsidRPr="00674DCE">
        <w:rPr>
          <w:rFonts w:ascii="Arial" w:hAnsi="Arial" w:cs="Arial"/>
          <w:b/>
          <w:bCs/>
          <w:kern w:val="0"/>
          <w:sz w:val="22"/>
          <w:rPrChange w:id="1058" w:author="Bonifaz Urquizu, Jeanette" w:date="2018-10-04T16:20:00Z">
            <w:rPr>
              <w:rFonts w:ascii="Times New Roman" w:hAnsi="Times New Roman" w:cs="Times New Roman"/>
              <w:b/>
              <w:bCs/>
              <w:kern w:val="0"/>
              <w:sz w:val="22"/>
            </w:rPr>
          </w:rPrChange>
        </w:rPr>
        <w:t>IX. PAYMENT AND CONDITIONS OF EMPLOYMENT</w:t>
      </w:r>
    </w:p>
    <w:p w14:paraId="137E80F7" w14:textId="761185E8" w:rsidR="005503EE" w:rsidRPr="00674DCE" w:rsidRDefault="005503EE">
      <w:pPr>
        <w:wordWrap/>
        <w:adjustRightInd w:val="0"/>
        <w:spacing w:after="0" w:line="360" w:lineRule="auto"/>
        <w:jc w:val="left"/>
        <w:rPr>
          <w:rFonts w:ascii="Arial" w:hAnsi="Arial" w:cs="Arial"/>
          <w:sz w:val="22"/>
          <w:lang w:val="en-GB"/>
          <w:rPrChange w:id="1059" w:author="Bonifaz Urquizu, Jeanette" w:date="2018-10-04T16:20:00Z">
            <w:rPr>
              <w:rFonts w:ascii="Times New Roman" w:hAnsi="Times New Roman" w:cs="Times New Roman"/>
              <w:sz w:val="22"/>
              <w:lang w:val="en-GB"/>
            </w:rPr>
          </w:rPrChange>
        </w:rPr>
        <w:pPrChange w:id="1060" w:author="Correa Poseiro, Cecilia" w:date="2018-09-25T10:27:00Z">
          <w:pPr>
            <w:wordWrap/>
            <w:adjustRightInd w:val="0"/>
            <w:spacing w:after="0" w:line="240" w:lineRule="auto"/>
            <w:jc w:val="left"/>
          </w:pPr>
        </w:pPrChange>
      </w:pPr>
      <w:r w:rsidRPr="00674DCE">
        <w:rPr>
          <w:rFonts w:ascii="Arial" w:hAnsi="Arial" w:cs="Arial"/>
          <w:sz w:val="22"/>
          <w:rPrChange w:id="1061" w:author="Bonifaz Urquizu, Jeanette" w:date="2018-10-04T16:20:00Z">
            <w:rPr>
              <w:rFonts w:ascii="Times New Roman" w:hAnsi="Times New Roman"/>
              <w:sz w:val="22"/>
            </w:rPr>
          </w:rPrChange>
        </w:rPr>
        <w:t xml:space="preserve">9.1 </w:t>
      </w:r>
      <w:r w:rsidRPr="00674DCE">
        <w:rPr>
          <w:rFonts w:ascii="Arial" w:hAnsi="Arial" w:cs="Arial"/>
          <w:sz w:val="22"/>
          <w:lang w:val="en-GB"/>
          <w:rPrChange w:id="1062" w:author="Bonifaz Urquizu, Jeanette" w:date="2018-10-04T16:20:00Z">
            <w:rPr>
              <w:rFonts w:ascii="Times New Roman" w:hAnsi="Times New Roman" w:cs="Times New Roman"/>
              <w:sz w:val="22"/>
              <w:lang w:val="en-GB"/>
            </w:rPr>
          </w:rPrChange>
        </w:rPr>
        <w:t>Compensation</w:t>
      </w:r>
      <w:r w:rsidRPr="00674DCE">
        <w:rPr>
          <w:rFonts w:ascii="Arial" w:hAnsi="Arial" w:cs="Arial"/>
          <w:sz w:val="22"/>
          <w:lang w:val="en-GB"/>
          <w:rPrChange w:id="1063" w:author="Bonifaz Urquizu, Jeanette" w:date="2018-10-04T16:20:00Z">
            <w:rPr>
              <w:rFonts w:ascii="Times New Roman" w:hAnsi="Times New Roman"/>
              <w:sz w:val="22"/>
              <w:lang w:val="en-GB"/>
            </w:rPr>
          </w:rPrChange>
        </w:rPr>
        <w:t xml:space="preserve"> will be </w:t>
      </w:r>
      <w:r w:rsidRPr="00674DCE">
        <w:rPr>
          <w:rFonts w:ascii="Arial" w:hAnsi="Arial" w:cs="Arial"/>
          <w:sz w:val="22"/>
          <w:lang w:val="en-GB"/>
          <w:rPrChange w:id="1064" w:author="Bonifaz Urquizu, Jeanette" w:date="2018-10-04T16:20:00Z">
            <w:rPr>
              <w:rFonts w:ascii="Times New Roman" w:hAnsi="Times New Roman" w:cs="Times New Roman"/>
              <w:sz w:val="22"/>
              <w:lang w:val="en-GB"/>
            </w:rPr>
          </w:rPrChange>
        </w:rPr>
        <w:t>determined</w:t>
      </w:r>
      <w:r w:rsidRPr="00674DCE">
        <w:rPr>
          <w:rFonts w:ascii="Arial" w:hAnsi="Arial" w:cs="Arial"/>
          <w:sz w:val="22"/>
          <w:lang w:val="en-GB"/>
          <w:rPrChange w:id="1065" w:author="Bonifaz Urquizu, Jeanette" w:date="2018-10-04T16:20:00Z">
            <w:rPr>
              <w:rFonts w:ascii="Times New Roman" w:hAnsi="Times New Roman"/>
              <w:sz w:val="22"/>
              <w:lang w:val="en-GB"/>
            </w:rPr>
          </w:rPrChange>
        </w:rPr>
        <w:t xml:space="preserve"> in </w:t>
      </w:r>
      <w:r w:rsidRPr="00674DCE">
        <w:rPr>
          <w:rFonts w:ascii="Arial" w:hAnsi="Arial" w:cs="Arial"/>
          <w:sz w:val="22"/>
          <w:lang w:val="en-GB"/>
          <w:rPrChange w:id="1066" w:author="Bonifaz Urquizu, Jeanette" w:date="2018-10-04T16:20:00Z">
            <w:rPr>
              <w:rFonts w:ascii="Times New Roman" w:hAnsi="Times New Roman" w:cs="Times New Roman"/>
              <w:sz w:val="22"/>
              <w:lang w:val="en-GB"/>
            </w:rPr>
          </w:rPrChange>
        </w:rPr>
        <w:t>accordance with Bank’s policies and procedures. In addition, candidates must be citizens</w:t>
      </w:r>
      <w:r w:rsidRPr="00674DCE">
        <w:rPr>
          <w:rFonts w:ascii="Arial" w:hAnsi="Arial" w:cs="Arial"/>
          <w:sz w:val="22"/>
          <w:lang w:val="en-GB"/>
          <w:rPrChange w:id="1067" w:author="Bonifaz Urquizu, Jeanette" w:date="2018-10-04T16:20:00Z">
            <w:rPr>
              <w:rFonts w:ascii="Times New Roman" w:hAnsi="Times New Roman"/>
              <w:sz w:val="22"/>
              <w:lang w:val="en-GB"/>
            </w:rPr>
          </w:rPrChange>
        </w:rPr>
        <w:t xml:space="preserve"> of </w:t>
      </w:r>
      <w:r w:rsidRPr="00674DCE">
        <w:rPr>
          <w:rFonts w:ascii="Arial" w:hAnsi="Arial" w:cs="Arial"/>
          <w:sz w:val="22"/>
          <w:lang w:val="en-GB"/>
          <w:rPrChange w:id="1068" w:author="Bonifaz Urquizu, Jeanette" w:date="2018-10-04T16:20:00Z">
            <w:rPr>
              <w:rFonts w:ascii="Times New Roman" w:hAnsi="Times New Roman" w:cs="Times New Roman"/>
              <w:sz w:val="22"/>
              <w:lang w:val="en-GB"/>
            </w:rPr>
          </w:rPrChange>
        </w:rPr>
        <w:t>an IDB member country.</w:t>
      </w:r>
    </w:p>
    <w:p w14:paraId="77263E79" w14:textId="77777777" w:rsidR="005503EE" w:rsidRPr="00674DCE" w:rsidRDefault="005503EE">
      <w:pPr>
        <w:wordWrap/>
        <w:adjustRightInd w:val="0"/>
        <w:spacing w:after="0" w:line="360" w:lineRule="auto"/>
        <w:jc w:val="left"/>
        <w:rPr>
          <w:rFonts w:ascii="Arial" w:hAnsi="Arial" w:cs="Arial"/>
          <w:sz w:val="22"/>
          <w:lang w:val="en-GB"/>
          <w:rPrChange w:id="1069" w:author="Bonifaz Urquizu, Jeanette" w:date="2018-10-04T16:20:00Z">
            <w:rPr>
              <w:rFonts w:ascii="Times New Roman" w:hAnsi="Times New Roman" w:cs="Times New Roman"/>
              <w:sz w:val="22"/>
              <w:lang w:val="en-GB"/>
            </w:rPr>
          </w:rPrChange>
        </w:rPr>
        <w:pPrChange w:id="1070" w:author="Correa Poseiro, Cecilia" w:date="2018-09-25T10:27:00Z">
          <w:pPr>
            <w:wordWrap/>
            <w:adjustRightInd w:val="0"/>
            <w:spacing w:after="0" w:line="240" w:lineRule="auto"/>
            <w:jc w:val="left"/>
          </w:pPr>
        </w:pPrChange>
      </w:pPr>
    </w:p>
    <w:p w14:paraId="11379162" w14:textId="71E2C282" w:rsidR="005503EE" w:rsidRPr="00674DCE" w:rsidDel="00674DCE" w:rsidRDefault="005503EE">
      <w:pPr>
        <w:wordWrap/>
        <w:adjustRightInd w:val="0"/>
        <w:spacing w:after="0" w:line="360" w:lineRule="auto"/>
        <w:jc w:val="left"/>
        <w:rPr>
          <w:del w:id="1071" w:author="Bonifaz Urquizu, Jeanette" w:date="2018-10-04T16:21:00Z"/>
          <w:rFonts w:ascii="Arial" w:hAnsi="Arial" w:cs="Arial"/>
          <w:caps/>
          <w:sz w:val="22"/>
          <w:lang w:val="en-GB"/>
          <w:rPrChange w:id="1072" w:author="Bonifaz Urquizu, Jeanette" w:date="2018-10-04T16:20:00Z">
            <w:rPr>
              <w:del w:id="1073" w:author="Bonifaz Urquizu, Jeanette" w:date="2018-10-04T16:21:00Z"/>
              <w:rFonts w:ascii="Times New Roman" w:hAnsi="Times New Roman" w:cs="Times New Roman"/>
              <w:caps/>
              <w:sz w:val="22"/>
              <w:lang w:val="en-GB"/>
            </w:rPr>
          </w:rPrChange>
        </w:rPr>
        <w:pPrChange w:id="1074" w:author="Correa Poseiro, Cecilia" w:date="2018-09-25T10:27:00Z">
          <w:pPr>
            <w:wordWrap/>
            <w:adjustRightInd w:val="0"/>
            <w:spacing w:after="0" w:line="240" w:lineRule="auto"/>
            <w:jc w:val="left"/>
          </w:pPr>
        </w:pPrChange>
      </w:pPr>
      <w:bookmarkStart w:id="1075" w:name="_GoBack"/>
      <w:bookmarkEnd w:id="1075"/>
      <w:del w:id="1076" w:author="Bonifaz Urquizu, Jeanette" w:date="2018-10-04T16:21:00Z">
        <w:r w:rsidRPr="00674DCE" w:rsidDel="00674DCE">
          <w:rPr>
            <w:rFonts w:ascii="Arial" w:hAnsi="Arial" w:cs="Arial"/>
            <w:b/>
            <w:bCs/>
            <w:caps/>
            <w:kern w:val="0"/>
            <w:sz w:val="22"/>
            <w:rPrChange w:id="1077" w:author="Bonifaz Urquizu, Jeanette" w:date="2018-10-04T16:20:00Z">
              <w:rPr>
                <w:rFonts w:ascii="Times New Roman" w:hAnsi="Times New Roman" w:cs="Times New Roman"/>
                <w:b/>
                <w:bCs/>
                <w:caps/>
                <w:kern w:val="0"/>
                <w:sz w:val="22"/>
              </w:rPr>
            </w:rPrChange>
          </w:rPr>
          <w:delText>X. Consanguinity</w:delText>
        </w:r>
        <w:r w:rsidRPr="00674DCE" w:rsidDel="00674DCE">
          <w:rPr>
            <w:rFonts w:ascii="Arial" w:hAnsi="Arial" w:cs="Arial"/>
            <w:caps/>
            <w:sz w:val="22"/>
            <w:lang w:val="en-GB"/>
            <w:rPrChange w:id="1078" w:author="Bonifaz Urquizu, Jeanette" w:date="2018-10-04T16:20:00Z">
              <w:rPr>
                <w:rFonts w:ascii="Times New Roman" w:hAnsi="Times New Roman" w:cs="Times New Roman"/>
                <w:caps/>
                <w:sz w:val="22"/>
                <w:lang w:val="en-GB"/>
              </w:rPr>
            </w:rPrChange>
          </w:rPr>
          <w:delText xml:space="preserve"> </w:delText>
        </w:r>
      </w:del>
    </w:p>
    <w:p w14:paraId="1BD125F5" w14:textId="338662A7" w:rsidR="005503EE" w:rsidRPr="00674DCE" w:rsidDel="00674DCE" w:rsidRDefault="005503EE">
      <w:pPr>
        <w:wordWrap/>
        <w:adjustRightInd w:val="0"/>
        <w:spacing w:after="0" w:line="360" w:lineRule="auto"/>
        <w:jc w:val="left"/>
        <w:rPr>
          <w:del w:id="1079" w:author="Bonifaz Urquizu, Jeanette" w:date="2018-10-04T16:21:00Z"/>
          <w:rFonts w:ascii="Arial" w:hAnsi="Arial" w:cs="Arial"/>
          <w:sz w:val="22"/>
          <w:lang w:val="en-GB"/>
          <w:rPrChange w:id="1080" w:author="Bonifaz Urquizu, Jeanette" w:date="2018-10-04T16:20:00Z">
            <w:rPr>
              <w:del w:id="1081" w:author="Bonifaz Urquizu, Jeanette" w:date="2018-10-04T16:21:00Z"/>
              <w:rFonts w:ascii="Times New Roman" w:hAnsi="Times New Roman"/>
              <w:sz w:val="22"/>
              <w:lang w:val="en-GB"/>
            </w:rPr>
          </w:rPrChange>
        </w:rPr>
        <w:pPrChange w:id="1082" w:author="Correa Poseiro, Cecilia" w:date="2018-09-25T10:27:00Z">
          <w:pPr>
            <w:wordWrap/>
            <w:adjustRightInd w:val="0"/>
            <w:spacing w:after="0" w:line="240" w:lineRule="auto"/>
            <w:jc w:val="left"/>
          </w:pPr>
        </w:pPrChange>
      </w:pPr>
      <w:del w:id="1083" w:author="Bonifaz Urquizu, Jeanette" w:date="2018-10-04T16:21:00Z">
        <w:r w:rsidRPr="00674DCE" w:rsidDel="00674DCE">
          <w:rPr>
            <w:rFonts w:ascii="Arial" w:hAnsi="Arial" w:cs="Arial"/>
            <w:sz w:val="22"/>
            <w:lang w:val="en-GB"/>
            <w:rPrChange w:id="1084" w:author="Bonifaz Urquizu, Jeanette" w:date="2018-10-04T16:20:00Z">
              <w:rPr>
                <w:rFonts w:ascii="Times New Roman" w:hAnsi="Times New Roman" w:cs="Times New Roman"/>
                <w:sz w:val="22"/>
                <w:lang w:val="en-GB"/>
              </w:rPr>
            </w:rPrChange>
          </w:rPr>
          <w:delText>10.1 Pursuant to applicable Bank policy, candidates with relatives (including the fourth degree of consanguinity</w:delText>
        </w:r>
        <w:r w:rsidRPr="00674DCE" w:rsidDel="00674DCE">
          <w:rPr>
            <w:rFonts w:ascii="Arial" w:hAnsi="Arial" w:cs="Arial"/>
            <w:sz w:val="22"/>
            <w:lang w:val="en-GB"/>
            <w:rPrChange w:id="1085" w:author="Bonifaz Urquizu, Jeanette" w:date="2018-10-04T16:20:00Z">
              <w:rPr>
                <w:rFonts w:ascii="Times New Roman" w:hAnsi="Times New Roman"/>
                <w:sz w:val="22"/>
                <w:lang w:val="en-GB"/>
              </w:rPr>
            </w:rPrChange>
          </w:rPr>
          <w:delText xml:space="preserve"> and </w:delText>
        </w:r>
        <w:r w:rsidRPr="00674DCE" w:rsidDel="00674DCE">
          <w:rPr>
            <w:rFonts w:ascii="Arial" w:hAnsi="Arial" w:cs="Arial"/>
            <w:sz w:val="22"/>
            <w:lang w:val="en-GB"/>
            <w:rPrChange w:id="1086" w:author="Bonifaz Urquizu, Jeanette" w:date="2018-10-04T16:20:00Z">
              <w:rPr>
                <w:rFonts w:ascii="Times New Roman" w:hAnsi="Times New Roman" w:cs="Times New Roman"/>
                <w:sz w:val="22"/>
                <w:lang w:val="en-GB"/>
              </w:rPr>
            </w:rPrChange>
          </w:rPr>
          <w:delText>the second degree of affinity, including spouse) working for</w:delText>
        </w:r>
        <w:r w:rsidRPr="00674DCE" w:rsidDel="00674DCE">
          <w:rPr>
            <w:rFonts w:ascii="Arial" w:hAnsi="Arial" w:cs="Arial"/>
            <w:sz w:val="22"/>
            <w:lang w:val="en-GB"/>
            <w:rPrChange w:id="1087" w:author="Bonifaz Urquizu, Jeanette" w:date="2018-10-04T16:20:00Z">
              <w:rPr>
                <w:rFonts w:ascii="Times New Roman" w:hAnsi="Times New Roman"/>
                <w:sz w:val="22"/>
                <w:lang w:val="en-GB"/>
              </w:rPr>
            </w:rPrChange>
          </w:rPr>
          <w:delText xml:space="preserve"> the </w:delText>
        </w:r>
        <w:r w:rsidRPr="00674DCE" w:rsidDel="00674DCE">
          <w:rPr>
            <w:rFonts w:ascii="Arial" w:hAnsi="Arial" w:cs="Arial"/>
            <w:sz w:val="22"/>
            <w:lang w:val="en-GB"/>
            <w:rPrChange w:id="1088" w:author="Bonifaz Urquizu, Jeanette" w:date="2018-10-04T16:20:00Z">
              <w:rPr>
                <w:rFonts w:ascii="Times New Roman" w:hAnsi="Times New Roman" w:cs="Times New Roman"/>
                <w:sz w:val="22"/>
                <w:lang w:val="en-GB"/>
              </w:rPr>
            </w:rPrChange>
          </w:rPr>
          <w:delText>Bank as staff members or Complementary Workforce contractuals, will not be eligible to provide services for</w:delText>
        </w:r>
        <w:r w:rsidRPr="00674DCE" w:rsidDel="00674DCE">
          <w:rPr>
            <w:rFonts w:ascii="Arial" w:hAnsi="Arial" w:cs="Arial"/>
            <w:sz w:val="22"/>
            <w:lang w:val="en-GB"/>
            <w:rPrChange w:id="1089" w:author="Bonifaz Urquizu, Jeanette" w:date="2018-10-04T16:20:00Z">
              <w:rPr>
                <w:rFonts w:ascii="Times New Roman" w:hAnsi="Times New Roman"/>
                <w:sz w:val="22"/>
                <w:lang w:val="en-GB"/>
              </w:rPr>
            </w:rPrChange>
          </w:rPr>
          <w:delText xml:space="preserve"> the </w:delText>
        </w:r>
        <w:r w:rsidRPr="00674DCE" w:rsidDel="00674DCE">
          <w:rPr>
            <w:rFonts w:ascii="Arial" w:hAnsi="Arial" w:cs="Arial"/>
            <w:sz w:val="22"/>
            <w:lang w:val="en-GB"/>
            <w:rPrChange w:id="1090" w:author="Bonifaz Urquizu, Jeanette" w:date="2018-10-04T16:20:00Z">
              <w:rPr>
                <w:rFonts w:ascii="Times New Roman" w:hAnsi="Times New Roman" w:cs="Times New Roman"/>
                <w:sz w:val="22"/>
                <w:lang w:val="en-GB"/>
              </w:rPr>
            </w:rPrChange>
          </w:rPr>
          <w:delText xml:space="preserve">Bank. </w:delText>
        </w:r>
      </w:del>
    </w:p>
    <w:p w14:paraId="41A9FB2D" w14:textId="696E5141" w:rsidR="00710316" w:rsidRPr="00674DCE" w:rsidDel="00827495" w:rsidRDefault="00710316">
      <w:pPr>
        <w:wordWrap/>
        <w:adjustRightInd w:val="0"/>
        <w:spacing w:after="0" w:line="360" w:lineRule="auto"/>
        <w:jc w:val="left"/>
        <w:rPr>
          <w:del w:id="1091" w:author="Correa Poseiro, Cecilia" w:date="2018-09-25T12:08:00Z"/>
          <w:rFonts w:ascii="Arial" w:hAnsi="Arial" w:cs="Arial"/>
          <w:b/>
          <w:bCs/>
          <w:kern w:val="0"/>
          <w:sz w:val="22"/>
          <w:rPrChange w:id="1092" w:author="Bonifaz Urquizu, Jeanette" w:date="2018-10-04T16:20:00Z">
            <w:rPr>
              <w:del w:id="1093" w:author="Correa Poseiro, Cecilia" w:date="2018-09-25T12:08:00Z"/>
              <w:rFonts w:ascii="Times New Roman" w:hAnsi="Times New Roman" w:cs="Times New Roman"/>
              <w:b/>
              <w:bCs/>
              <w:kern w:val="0"/>
              <w:sz w:val="22"/>
            </w:rPr>
          </w:rPrChange>
        </w:rPr>
        <w:pPrChange w:id="1094" w:author="Correa Poseiro, Cecilia" w:date="2018-09-25T12:08:00Z">
          <w:pPr>
            <w:wordWrap/>
            <w:adjustRightInd w:val="0"/>
            <w:spacing w:after="0" w:line="240" w:lineRule="auto"/>
            <w:jc w:val="left"/>
          </w:pPr>
        </w:pPrChange>
      </w:pPr>
    </w:p>
    <w:p w14:paraId="3115B8A7" w14:textId="483013E3" w:rsidR="0050303C" w:rsidRPr="00674DCE" w:rsidDel="00827495" w:rsidRDefault="0050303C" w:rsidP="00D87040">
      <w:pPr>
        <w:wordWrap/>
        <w:adjustRightInd w:val="0"/>
        <w:spacing w:after="0" w:line="240" w:lineRule="auto"/>
        <w:jc w:val="left"/>
        <w:rPr>
          <w:del w:id="1095" w:author="Correa Poseiro, Cecilia" w:date="2018-09-25T12:08:00Z"/>
          <w:rFonts w:ascii="Arial" w:hAnsi="Arial" w:cs="Arial"/>
          <w:b/>
          <w:bCs/>
          <w:kern w:val="0"/>
          <w:sz w:val="22"/>
          <w:rPrChange w:id="1096" w:author="Bonifaz Urquizu, Jeanette" w:date="2018-10-04T16:20:00Z">
            <w:rPr>
              <w:del w:id="1097" w:author="Correa Poseiro, Cecilia" w:date="2018-09-25T12:08:00Z"/>
              <w:rFonts w:ascii="Times New Roman" w:hAnsi="Times New Roman" w:cs="Times New Roman"/>
              <w:b/>
              <w:bCs/>
              <w:kern w:val="0"/>
              <w:sz w:val="22"/>
            </w:rPr>
          </w:rPrChange>
        </w:rPr>
      </w:pPr>
    </w:p>
    <w:p w14:paraId="2959A733" w14:textId="7777CD2B" w:rsidR="0050303C" w:rsidRPr="00674DCE" w:rsidDel="00827495" w:rsidRDefault="0050303C" w:rsidP="00D87040">
      <w:pPr>
        <w:wordWrap/>
        <w:adjustRightInd w:val="0"/>
        <w:spacing w:after="0" w:line="240" w:lineRule="auto"/>
        <w:jc w:val="left"/>
        <w:rPr>
          <w:del w:id="1098" w:author="Correa Poseiro, Cecilia" w:date="2018-09-25T12:08:00Z"/>
          <w:rFonts w:ascii="Arial" w:hAnsi="Arial" w:cs="Arial"/>
          <w:b/>
          <w:bCs/>
          <w:kern w:val="0"/>
          <w:sz w:val="22"/>
          <w:rPrChange w:id="1099" w:author="Bonifaz Urquizu, Jeanette" w:date="2018-10-04T16:20:00Z">
            <w:rPr>
              <w:del w:id="1100" w:author="Correa Poseiro, Cecilia" w:date="2018-09-25T12:08:00Z"/>
              <w:rFonts w:ascii="Times New Roman" w:hAnsi="Times New Roman" w:cs="Times New Roman"/>
              <w:b/>
              <w:bCs/>
              <w:kern w:val="0"/>
              <w:sz w:val="22"/>
            </w:rPr>
          </w:rPrChange>
        </w:rPr>
      </w:pPr>
    </w:p>
    <w:p w14:paraId="6F7022C5" w14:textId="4A06E56E" w:rsidR="0050303C" w:rsidRPr="00674DCE" w:rsidDel="00827495" w:rsidRDefault="0050303C" w:rsidP="00D87040">
      <w:pPr>
        <w:wordWrap/>
        <w:adjustRightInd w:val="0"/>
        <w:spacing w:after="0" w:line="240" w:lineRule="auto"/>
        <w:jc w:val="left"/>
        <w:rPr>
          <w:del w:id="1101" w:author="Correa Poseiro, Cecilia" w:date="2018-09-25T12:08:00Z"/>
          <w:rFonts w:ascii="Arial" w:hAnsi="Arial" w:cs="Arial"/>
          <w:b/>
          <w:bCs/>
          <w:kern w:val="0"/>
          <w:sz w:val="22"/>
          <w:rPrChange w:id="1102" w:author="Bonifaz Urquizu, Jeanette" w:date="2018-10-04T16:20:00Z">
            <w:rPr>
              <w:del w:id="1103" w:author="Correa Poseiro, Cecilia" w:date="2018-09-25T12:08:00Z"/>
              <w:rFonts w:ascii="Times New Roman" w:hAnsi="Times New Roman" w:cs="Times New Roman"/>
              <w:b/>
              <w:bCs/>
              <w:kern w:val="0"/>
              <w:sz w:val="22"/>
            </w:rPr>
          </w:rPrChange>
        </w:rPr>
      </w:pPr>
    </w:p>
    <w:p w14:paraId="3BF2D834" w14:textId="77777777" w:rsidR="0050303C" w:rsidRPr="00674DCE" w:rsidRDefault="0050303C" w:rsidP="00D87040">
      <w:pPr>
        <w:wordWrap/>
        <w:adjustRightInd w:val="0"/>
        <w:spacing w:after="0" w:line="240" w:lineRule="auto"/>
        <w:jc w:val="left"/>
        <w:rPr>
          <w:rFonts w:ascii="Arial" w:hAnsi="Arial" w:cs="Arial"/>
          <w:b/>
          <w:bCs/>
          <w:kern w:val="0"/>
          <w:sz w:val="22"/>
          <w:rPrChange w:id="1104" w:author="Bonifaz Urquizu, Jeanette" w:date="2018-10-04T16:20:00Z">
            <w:rPr>
              <w:rFonts w:ascii="Times New Roman" w:hAnsi="Times New Roman" w:cs="Times New Roman"/>
              <w:b/>
              <w:bCs/>
              <w:kern w:val="0"/>
              <w:sz w:val="22"/>
            </w:rPr>
          </w:rPrChange>
        </w:rPr>
      </w:pPr>
    </w:p>
    <w:sectPr w:rsidR="0050303C" w:rsidRPr="00674DCE">
      <w:headerReference w:type="default" r:id="rId13"/>
      <w:footerReference w:type="default" r:id="rId14"/>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AB7C0" w14:textId="77777777" w:rsidR="00DD226B" w:rsidRDefault="00DD226B" w:rsidP="00185B98">
      <w:pPr>
        <w:spacing w:after="0" w:line="240" w:lineRule="auto"/>
      </w:pPr>
      <w:r>
        <w:separator/>
      </w:r>
    </w:p>
  </w:endnote>
  <w:endnote w:type="continuationSeparator" w:id="0">
    <w:p w14:paraId="5B77DF3D" w14:textId="77777777" w:rsidR="00DD226B" w:rsidRDefault="00DD226B" w:rsidP="00185B98">
      <w:pPr>
        <w:spacing w:after="0" w:line="240" w:lineRule="auto"/>
      </w:pPr>
      <w:r>
        <w:continuationSeparator/>
      </w:r>
    </w:p>
  </w:endnote>
  <w:endnote w:type="continuationNotice" w:id="1">
    <w:p w14:paraId="77C08FAE" w14:textId="77777777" w:rsidR="00DD226B" w:rsidRDefault="00DD22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MT">
    <w:altName w:val="Malgun Gothic"/>
    <w:panose1 w:val="00000000000000000000"/>
    <w:charset w:val="81"/>
    <w:family w:val="auto"/>
    <w:notTrueType/>
    <w:pitch w:val="default"/>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E94BD" w14:textId="77777777" w:rsidR="00DD226B" w:rsidRDefault="00DD22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F5FA55" w14:textId="77777777" w:rsidR="00DD226B" w:rsidRDefault="00DD226B" w:rsidP="00185B98">
      <w:pPr>
        <w:spacing w:after="0" w:line="240" w:lineRule="auto"/>
      </w:pPr>
      <w:r>
        <w:separator/>
      </w:r>
    </w:p>
  </w:footnote>
  <w:footnote w:type="continuationSeparator" w:id="0">
    <w:p w14:paraId="29CA8AC8" w14:textId="77777777" w:rsidR="00DD226B" w:rsidRDefault="00DD226B" w:rsidP="00185B98">
      <w:pPr>
        <w:spacing w:after="0" w:line="240" w:lineRule="auto"/>
      </w:pPr>
      <w:r>
        <w:continuationSeparator/>
      </w:r>
    </w:p>
  </w:footnote>
  <w:footnote w:type="continuationNotice" w:id="1">
    <w:p w14:paraId="57ED4D1D" w14:textId="77777777" w:rsidR="00DD226B" w:rsidRDefault="00DD226B">
      <w:pPr>
        <w:spacing w:after="0" w:line="240" w:lineRule="auto"/>
      </w:pPr>
    </w:p>
  </w:footnote>
  <w:footnote w:id="2">
    <w:p w14:paraId="5852C76E" w14:textId="77777777" w:rsidR="00A1545B" w:rsidRPr="00A1545B" w:rsidRDefault="00A1545B" w:rsidP="007840C3">
      <w:pPr>
        <w:pStyle w:val="FootnoteText"/>
        <w:tabs>
          <w:tab w:val="left" w:pos="90"/>
        </w:tabs>
        <w:ind w:left="270" w:hanging="270"/>
        <w:rPr>
          <w:ins w:id="33" w:author="Correa Poseiro, Cecilia" w:date="2018-09-25T10:22:00Z"/>
          <w:rFonts w:ascii="Arial" w:hAnsi="Arial" w:cs="Arial"/>
          <w:rPrChange w:id="34" w:author="Correa Poseiro, Cecilia" w:date="2018-09-25T10:24:00Z">
            <w:rPr>
              <w:ins w:id="35" w:author="Correa Poseiro, Cecilia" w:date="2018-09-25T10:22:00Z"/>
            </w:rPr>
          </w:rPrChange>
        </w:rPr>
        <w:pPrChange w:id="36" w:author="Bonifaz Urquizu, Jeanette" w:date="2018-10-04T16:14:00Z">
          <w:pPr>
            <w:pStyle w:val="FootnoteText"/>
            <w:ind w:left="1096" w:hanging="216"/>
          </w:pPr>
        </w:pPrChange>
      </w:pPr>
      <w:ins w:id="37" w:author="Correa Poseiro, Cecilia" w:date="2018-09-25T10:22:00Z">
        <w:r w:rsidRPr="00A1545B">
          <w:rPr>
            <w:rStyle w:val="FootnoteReference"/>
            <w:rFonts w:ascii="Arial" w:hAnsi="Arial" w:cs="Arial"/>
            <w:rPrChange w:id="38" w:author="Correa Poseiro, Cecilia" w:date="2018-09-25T10:24:00Z">
              <w:rPr>
                <w:rStyle w:val="FootnoteReference"/>
              </w:rPr>
            </w:rPrChange>
          </w:rPr>
          <w:footnoteRef/>
        </w:r>
        <w:r w:rsidRPr="00A1545B">
          <w:rPr>
            <w:rFonts w:ascii="Arial" w:hAnsi="Arial" w:cs="Arial"/>
            <w:rPrChange w:id="39" w:author="Correa Poseiro, Cecilia" w:date="2018-09-25T10:24:00Z">
              <w:rPr/>
            </w:rPrChange>
          </w:rPr>
          <w:t xml:space="preserve"> </w:t>
        </w:r>
        <w:r w:rsidRPr="00A1545B">
          <w:rPr>
            <w:rFonts w:ascii="Arial" w:hAnsi="Arial" w:cs="Arial"/>
            <w:rPrChange w:id="40" w:author="Correa Poseiro, Cecilia" w:date="2018-09-25T10:24:00Z">
              <w:rPr/>
            </w:rPrChange>
          </w:rPr>
          <w:tab/>
          <w:t>Caribbean countries at the effect of this Technical Cooperation refers to The Bahamas, Barbados, Guyana, Jamaica, Suriname and Trinidad and Tobago.</w:t>
        </w:r>
      </w:ins>
    </w:p>
  </w:footnote>
  <w:footnote w:id="3">
    <w:p w14:paraId="7AB9B3AE" w14:textId="77777777" w:rsidR="00A1545B" w:rsidRPr="00A1545B" w:rsidRDefault="00A1545B" w:rsidP="007840C3">
      <w:pPr>
        <w:pStyle w:val="FootnoteText"/>
        <w:tabs>
          <w:tab w:val="left" w:pos="90"/>
        </w:tabs>
        <w:ind w:left="270" w:hanging="270"/>
        <w:rPr>
          <w:ins w:id="49" w:author="Correa Poseiro, Cecilia" w:date="2018-09-25T10:22:00Z"/>
          <w:rFonts w:ascii="Arial" w:hAnsi="Arial" w:cs="Arial"/>
          <w:rPrChange w:id="50" w:author="Correa Poseiro, Cecilia" w:date="2018-09-25T10:24:00Z">
            <w:rPr>
              <w:ins w:id="51" w:author="Correa Poseiro, Cecilia" w:date="2018-09-25T10:22:00Z"/>
            </w:rPr>
          </w:rPrChange>
        </w:rPr>
        <w:pPrChange w:id="52" w:author="Bonifaz Urquizu, Jeanette" w:date="2018-10-04T16:14:00Z">
          <w:pPr>
            <w:pStyle w:val="FootnoteText"/>
            <w:ind w:left="1096" w:hanging="216"/>
          </w:pPr>
        </w:pPrChange>
      </w:pPr>
      <w:ins w:id="53" w:author="Correa Poseiro, Cecilia" w:date="2018-09-25T10:22:00Z">
        <w:r w:rsidRPr="00A1545B">
          <w:rPr>
            <w:rStyle w:val="FootnoteReference"/>
            <w:rFonts w:ascii="Arial" w:hAnsi="Arial" w:cs="Arial"/>
            <w:rPrChange w:id="54" w:author="Correa Poseiro, Cecilia" w:date="2018-09-25T10:24:00Z">
              <w:rPr>
                <w:rStyle w:val="FootnoteReference"/>
              </w:rPr>
            </w:rPrChange>
          </w:rPr>
          <w:footnoteRef/>
        </w:r>
        <w:r w:rsidRPr="00A1545B">
          <w:rPr>
            <w:rFonts w:ascii="Arial" w:hAnsi="Arial" w:cs="Arial"/>
            <w:rPrChange w:id="55" w:author="Correa Poseiro, Cecilia" w:date="2018-09-25T10:24:00Z">
              <w:rPr/>
            </w:rPrChange>
          </w:rPr>
          <w:t xml:space="preserve"> </w:t>
        </w:r>
        <w:r w:rsidRPr="00A1545B">
          <w:rPr>
            <w:rFonts w:ascii="Arial" w:hAnsi="Arial" w:cs="Arial"/>
            <w:rPrChange w:id="56" w:author="Correa Poseiro, Cecilia" w:date="2018-09-25T10:24:00Z">
              <w:rPr/>
            </w:rPrChange>
          </w:rPr>
          <w:tab/>
          <w:t>Guyana, Suriname and Trinidad and Tobago.</w:t>
        </w:r>
      </w:ins>
    </w:p>
  </w:footnote>
  <w:footnote w:id="4">
    <w:p w14:paraId="412F098E" w14:textId="5E196A00" w:rsidR="00A1545B" w:rsidRPr="00A1545B" w:rsidRDefault="00A1545B" w:rsidP="007840C3">
      <w:pPr>
        <w:pStyle w:val="FootnoteText"/>
        <w:tabs>
          <w:tab w:val="left" w:pos="90"/>
        </w:tabs>
        <w:ind w:left="270" w:hanging="270"/>
        <w:rPr>
          <w:ins w:id="60" w:author="Correa Poseiro, Cecilia" w:date="2018-09-25T10:22:00Z"/>
          <w:rFonts w:ascii="Arial" w:hAnsi="Arial" w:cs="Arial"/>
          <w:rPrChange w:id="61" w:author="Correa Poseiro, Cecilia" w:date="2018-09-25T10:24:00Z">
            <w:rPr>
              <w:ins w:id="62" w:author="Correa Poseiro, Cecilia" w:date="2018-09-25T10:22:00Z"/>
            </w:rPr>
          </w:rPrChange>
        </w:rPr>
        <w:pPrChange w:id="63" w:author="Bonifaz Urquizu, Jeanette" w:date="2018-10-04T16:14:00Z">
          <w:pPr>
            <w:pStyle w:val="FootnoteText"/>
            <w:ind w:left="1427"/>
          </w:pPr>
        </w:pPrChange>
      </w:pPr>
      <w:ins w:id="64" w:author="Correa Poseiro, Cecilia" w:date="2018-09-25T10:22:00Z">
        <w:r w:rsidRPr="00A1545B">
          <w:rPr>
            <w:rStyle w:val="FootnoteReference"/>
            <w:rFonts w:ascii="Arial" w:hAnsi="Arial" w:cs="Arial"/>
            <w:rPrChange w:id="65" w:author="Correa Poseiro, Cecilia" w:date="2018-09-25T10:24:00Z">
              <w:rPr>
                <w:rStyle w:val="FootnoteReference"/>
              </w:rPr>
            </w:rPrChange>
          </w:rPr>
          <w:footnoteRef/>
        </w:r>
        <w:r w:rsidRPr="00A1545B">
          <w:rPr>
            <w:rFonts w:ascii="Arial" w:hAnsi="Arial" w:cs="Arial"/>
            <w:rPrChange w:id="66" w:author="Correa Poseiro, Cecilia" w:date="2018-09-25T10:24:00Z">
              <w:rPr/>
            </w:rPrChange>
          </w:rPr>
          <w:t xml:space="preserve"> </w:t>
        </w:r>
      </w:ins>
      <w:ins w:id="67" w:author="Correa Poseiro, Cecilia" w:date="2018-09-25T10:25:00Z">
        <w:r>
          <w:rPr>
            <w:rFonts w:ascii="Arial" w:hAnsi="Arial" w:cs="Arial"/>
          </w:rPr>
          <w:tab/>
        </w:r>
      </w:ins>
      <w:ins w:id="68" w:author="Correa Poseiro, Cecilia" w:date="2018-09-25T10:22:00Z">
        <w:r w:rsidRPr="00A1545B">
          <w:rPr>
            <w:rFonts w:ascii="Arial" w:hAnsi="Arial" w:cs="Arial"/>
            <w:rPrChange w:id="69" w:author="Correa Poseiro, Cecilia" w:date="2018-09-25T10:24:00Z">
              <w:rPr/>
            </w:rPrChange>
          </w:rPr>
          <w:fldChar w:fldCharType="begin"/>
        </w:r>
        <w:r w:rsidRPr="00A1545B">
          <w:rPr>
            <w:rFonts w:ascii="Arial" w:hAnsi="Arial" w:cs="Arial"/>
            <w:rPrChange w:id="70" w:author="Correa Poseiro, Cecilia" w:date="2018-09-25T10:24:00Z">
              <w:rPr/>
            </w:rPrChange>
          </w:rPr>
          <w:instrText xml:space="preserve"> HYPERLINK "https://www.imf.org/external/np/pp/eng/2013/022013b.pdf" </w:instrText>
        </w:r>
        <w:r w:rsidRPr="00A1545B">
          <w:rPr>
            <w:rFonts w:ascii="Arial" w:hAnsi="Arial" w:cs="Arial"/>
            <w:rPrChange w:id="71" w:author="Correa Poseiro, Cecilia" w:date="2018-09-25T10:24:00Z">
              <w:rPr/>
            </w:rPrChange>
          </w:rPr>
          <w:fldChar w:fldCharType="separate"/>
        </w:r>
        <w:r w:rsidRPr="00A1545B">
          <w:rPr>
            <w:rStyle w:val="Hyperlink"/>
            <w:rFonts w:ascii="Arial" w:hAnsi="Arial" w:cs="Arial"/>
            <w:rPrChange w:id="72" w:author="Correa Poseiro, Cecilia" w:date="2018-09-25T10:24:00Z">
              <w:rPr>
                <w:rStyle w:val="Hyperlink"/>
              </w:rPr>
            </w:rPrChange>
          </w:rPr>
          <w:t>Caribbean Small States: Challenges of high debt and low growth. International Monetary Fund (IMF).</w:t>
        </w:r>
        <w:r w:rsidRPr="00A1545B">
          <w:rPr>
            <w:rFonts w:ascii="Arial" w:hAnsi="Arial" w:cs="Arial"/>
            <w:rPrChange w:id="73" w:author="Correa Poseiro, Cecilia" w:date="2018-09-25T10:24:00Z">
              <w:rPr/>
            </w:rPrChange>
          </w:rPr>
          <w:fldChar w:fldCharType="end"/>
        </w:r>
        <w:r w:rsidRPr="00A1545B">
          <w:rPr>
            <w:rFonts w:ascii="Arial" w:hAnsi="Arial" w:cs="Arial"/>
            <w:rPrChange w:id="74" w:author="Correa Poseiro, Cecilia" w:date="2018-09-25T10:24:00Z">
              <w:rPr/>
            </w:rPrChange>
          </w:rPr>
          <w:t xml:space="preserve"> </w:t>
        </w:r>
      </w:ins>
    </w:p>
  </w:footnote>
  <w:footnote w:id="5">
    <w:p w14:paraId="448E636E" w14:textId="77777777" w:rsidR="00A1545B" w:rsidRPr="00A1545B" w:rsidRDefault="00A1545B" w:rsidP="007840C3">
      <w:pPr>
        <w:pStyle w:val="FootnoteText"/>
        <w:tabs>
          <w:tab w:val="left" w:pos="90"/>
        </w:tabs>
        <w:ind w:left="270" w:hanging="270"/>
        <w:rPr>
          <w:ins w:id="77" w:author="Correa Poseiro, Cecilia" w:date="2018-09-25T10:22:00Z"/>
          <w:rFonts w:ascii="Arial" w:hAnsi="Arial" w:cs="Arial"/>
          <w:rPrChange w:id="78" w:author="Correa Poseiro, Cecilia" w:date="2018-09-25T10:24:00Z">
            <w:rPr>
              <w:ins w:id="79" w:author="Correa Poseiro, Cecilia" w:date="2018-09-25T10:22:00Z"/>
              <w:rFonts w:cs="Arial"/>
            </w:rPr>
          </w:rPrChange>
        </w:rPr>
        <w:pPrChange w:id="80" w:author="Bonifaz Urquizu, Jeanette" w:date="2018-10-04T16:14:00Z">
          <w:pPr>
            <w:pStyle w:val="FootnoteText"/>
            <w:ind w:left="1096" w:hanging="216"/>
            <w:jc w:val="both"/>
          </w:pPr>
        </w:pPrChange>
      </w:pPr>
      <w:ins w:id="81" w:author="Correa Poseiro, Cecilia" w:date="2018-09-25T10:22:00Z">
        <w:r w:rsidRPr="00A1545B">
          <w:rPr>
            <w:rStyle w:val="FootnoteReference"/>
            <w:rFonts w:ascii="Arial" w:hAnsi="Arial" w:cs="Arial"/>
            <w:rPrChange w:id="82" w:author="Correa Poseiro, Cecilia" w:date="2018-09-25T10:24:00Z">
              <w:rPr>
                <w:rStyle w:val="FootnoteReference"/>
              </w:rPr>
            </w:rPrChange>
          </w:rPr>
          <w:footnoteRef/>
        </w:r>
        <w:r w:rsidRPr="00A1545B">
          <w:rPr>
            <w:rFonts w:ascii="Arial" w:hAnsi="Arial" w:cs="Arial"/>
            <w:rPrChange w:id="83" w:author="Correa Poseiro, Cecilia" w:date="2018-09-25T10:24:00Z">
              <w:rPr>
                <w:rFonts w:cs="Arial"/>
              </w:rPr>
            </w:rPrChange>
          </w:rPr>
          <w:t xml:space="preserve"> </w:t>
        </w:r>
        <w:r w:rsidRPr="00A1545B">
          <w:rPr>
            <w:rFonts w:ascii="Arial" w:hAnsi="Arial" w:cs="Arial"/>
            <w:rPrChange w:id="84" w:author="Correa Poseiro, Cecilia" w:date="2018-09-25T10:24:00Z">
              <w:rPr>
                <w:rFonts w:cs="Arial"/>
              </w:rPr>
            </w:rPrChange>
          </w:rPr>
          <w:tab/>
        </w:r>
        <w:r w:rsidRPr="00A1545B">
          <w:rPr>
            <w:rFonts w:ascii="Arial" w:hAnsi="Arial" w:cs="Arial"/>
            <w:rPrChange w:id="85" w:author="Correa Poseiro, Cecilia" w:date="2018-09-25T10:24:00Z">
              <w:rPr>
                <w:rFonts w:cs="Arial"/>
              </w:rPr>
            </w:rPrChange>
          </w:rPr>
          <w:fldChar w:fldCharType="begin"/>
        </w:r>
        <w:r w:rsidRPr="00A1545B">
          <w:rPr>
            <w:rFonts w:ascii="Arial" w:hAnsi="Arial" w:cs="Arial"/>
            <w:rPrChange w:id="86" w:author="Correa Poseiro, Cecilia" w:date="2018-09-25T10:24:00Z">
              <w:rPr>
                <w:rFonts w:cs="Arial"/>
              </w:rPr>
            </w:rPrChange>
          </w:rPr>
          <w:instrText xml:space="preserve"> HYPERLINK "https://www.iadb.org/en/dataset-energy-database" </w:instrText>
        </w:r>
        <w:r w:rsidRPr="00A1545B">
          <w:rPr>
            <w:rFonts w:ascii="Arial" w:hAnsi="Arial" w:cs="Arial"/>
            <w:rPrChange w:id="87" w:author="Correa Poseiro, Cecilia" w:date="2018-09-25T10:24:00Z">
              <w:rPr>
                <w:rFonts w:cs="Arial"/>
              </w:rPr>
            </w:rPrChange>
          </w:rPr>
          <w:fldChar w:fldCharType="separate"/>
        </w:r>
        <w:r w:rsidRPr="00A1545B">
          <w:rPr>
            <w:rStyle w:val="Hyperlink"/>
            <w:rFonts w:ascii="Arial" w:hAnsi="Arial" w:cs="Arial"/>
            <w:rPrChange w:id="88" w:author="Correa Poseiro, Cecilia" w:date="2018-09-25T10:24:00Z">
              <w:rPr>
                <w:rStyle w:val="Hyperlink"/>
                <w:rFonts w:cs="Arial"/>
              </w:rPr>
            </w:rPrChange>
          </w:rPr>
          <w:t>IDB Energy Dossiers and IDB Energy Database: Compilation from International Energy Agency (IEA) World Energy Statistics and Balances and other sources.</w:t>
        </w:r>
        <w:r w:rsidRPr="00A1545B">
          <w:rPr>
            <w:rFonts w:ascii="Arial" w:hAnsi="Arial" w:cs="Arial"/>
            <w:rPrChange w:id="89" w:author="Correa Poseiro, Cecilia" w:date="2018-09-25T10:24:00Z">
              <w:rPr>
                <w:rFonts w:cs="Arial"/>
              </w:rPr>
            </w:rPrChange>
          </w:rPr>
          <w:fldChar w:fldCharType="end"/>
        </w:r>
      </w:ins>
    </w:p>
  </w:footnote>
  <w:footnote w:id="6">
    <w:p w14:paraId="25893A72" w14:textId="77777777" w:rsidR="00A1545B" w:rsidRPr="004F08AA" w:rsidRDefault="00A1545B" w:rsidP="007840C3">
      <w:pPr>
        <w:pStyle w:val="FootnoteText"/>
        <w:tabs>
          <w:tab w:val="left" w:pos="90"/>
        </w:tabs>
        <w:ind w:left="270" w:hanging="270"/>
        <w:rPr>
          <w:ins w:id="93" w:author="Correa Poseiro, Cecilia" w:date="2018-09-25T10:22:00Z"/>
          <w:rFonts w:ascii="Arial" w:hAnsi="Arial" w:cs="Arial"/>
          <w:rPrChange w:id="94" w:author="Bonifaz Urquizu, Jeanette" w:date="2018-10-04T16:11:00Z">
            <w:rPr>
              <w:ins w:id="95" w:author="Correa Poseiro, Cecilia" w:date="2018-09-25T10:22:00Z"/>
              <w:rFonts w:cs="Arial"/>
              <w:lang w:val="es-UY"/>
            </w:rPr>
          </w:rPrChange>
        </w:rPr>
        <w:pPrChange w:id="96" w:author="Bonifaz Urquizu, Jeanette" w:date="2018-10-04T16:14:00Z">
          <w:pPr>
            <w:pStyle w:val="FootnoteText"/>
            <w:ind w:left="1096" w:hanging="216"/>
            <w:jc w:val="both"/>
          </w:pPr>
        </w:pPrChange>
      </w:pPr>
      <w:ins w:id="97" w:author="Correa Poseiro, Cecilia" w:date="2018-09-25T10:22:00Z">
        <w:r w:rsidRPr="00A1545B">
          <w:rPr>
            <w:rStyle w:val="FootnoteReference"/>
            <w:rFonts w:ascii="Arial" w:hAnsi="Arial" w:cs="Arial"/>
            <w:rPrChange w:id="98" w:author="Correa Poseiro, Cecilia" w:date="2018-09-25T10:24:00Z">
              <w:rPr>
                <w:rStyle w:val="FootnoteReference"/>
              </w:rPr>
            </w:rPrChange>
          </w:rPr>
          <w:footnoteRef/>
        </w:r>
        <w:r w:rsidRPr="004F08AA">
          <w:rPr>
            <w:rStyle w:val="FootnoteReference"/>
            <w:rFonts w:ascii="Arial" w:hAnsi="Arial" w:cs="Arial"/>
            <w:rPrChange w:id="99" w:author="Bonifaz Urquizu, Jeanette" w:date="2018-10-04T16:11:00Z">
              <w:rPr>
                <w:rStyle w:val="FootnoteReference"/>
                <w:lang w:val="es-UY"/>
              </w:rPr>
            </w:rPrChange>
          </w:rPr>
          <w:t xml:space="preserve"> </w:t>
        </w:r>
        <w:r w:rsidRPr="004F08AA">
          <w:rPr>
            <w:rFonts w:ascii="Arial" w:hAnsi="Arial" w:cs="Arial"/>
            <w:rPrChange w:id="100" w:author="Bonifaz Urquizu, Jeanette" w:date="2018-10-04T16:11:00Z">
              <w:rPr>
                <w:rFonts w:cs="Arial"/>
                <w:lang w:val="es-UY"/>
              </w:rPr>
            </w:rPrChange>
          </w:rPr>
          <w:tab/>
        </w:r>
        <w:r w:rsidRPr="00A1545B">
          <w:rPr>
            <w:rFonts w:ascii="Arial" w:hAnsi="Arial" w:cs="Arial"/>
            <w:lang w:val="es-UY"/>
            <w:rPrChange w:id="101" w:author="Correa Poseiro, Cecilia" w:date="2018-09-25T10:24:00Z">
              <w:rPr>
                <w:rFonts w:cs="Arial"/>
                <w:lang w:val="es-UY"/>
              </w:rPr>
            </w:rPrChange>
          </w:rPr>
          <w:fldChar w:fldCharType="begin"/>
        </w:r>
        <w:r w:rsidRPr="004F08AA">
          <w:rPr>
            <w:rFonts w:ascii="Arial" w:hAnsi="Arial" w:cs="Arial"/>
            <w:rPrChange w:id="102" w:author="Bonifaz Urquizu, Jeanette" w:date="2018-10-04T16:11:00Z">
              <w:rPr>
                <w:rFonts w:cs="Arial"/>
                <w:lang w:val="es-UY"/>
              </w:rPr>
            </w:rPrChange>
          </w:rPr>
          <w:instrText xml:space="preserve"> HYPERLINK "http://www.olade.org/publicaciones/anuario-estadisticas-energeticas-2017/" </w:instrText>
        </w:r>
        <w:r w:rsidRPr="00A1545B">
          <w:rPr>
            <w:rFonts w:ascii="Arial" w:hAnsi="Arial" w:cs="Arial"/>
            <w:lang w:val="es-UY"/>
            <w:rPrChange w:id="103" w:author="Correa Poseiro, Cecilia" w:date="2018-09-25T10:24:00Z">
              <w:rPr>
                <w:rFonts w:cs="Arial"/>
                <w:lang w:val="es-UY"/>
              </w:rPr>
            </w:rPrChange>
          </w:rPr>
          <w:fldChar w:fldCharType="separate"/>
        </w:r>
        <w:proofErr w:type="spellStart"/>
        <w:r w:rsidRPr="004F08AA">
          <w:rPr>
            <w:rStyle w:val="Hyperlink"/>
            <w:rFonts w:ascii="Arial" w:hAnsi="Arial" w:cs="Arial"/>
            <w:rPrChange w:id="104" w:author="Bonifaz Urquizu, Jeanette" w:date="2018-10-04T16:11:00Z">
              <w:rPr>
                <w:rStyle w:val="Hyperlink"/>
                <w:rFonts w:cs="Arial"/>
                <w:lang w:val="es-UY"/>
              </w:rPr>
            </w:rPrChange>
          </w:rPr>
          <w:t>Anuario</w:t>
        </w:r>
        <w:proofErr w:type="spellEnd"/>
        <w:r w:rsidRPr="004F08AA">
          <w:rPr>
            <w:rStyle w:val="Hyperlink"/>
            <w:rFonts w:ascii="Arial" w:hAnsi="Arial" w:cs="Arial"/>
            <w:rPrChange w:id="105" w:author="Bonifaz Urquizu, Jeanette" w:date="2018-10-04T16:11:00Z">
              <w:rPr>
                <w:rStyle w:val="Hyperlink"/>
                <w:rFonts w:cs="Arial"/>
                <w:lang w:val="es-UY"/>
              </w:rPr>
            </w:rPrChange>
          </w:rPr>
          <w:t xml:space="preserve"> de 2017 </w:t>
        </w:r>
        <w:proofErr w:type="spellStart"/>
        <w:r w:rsidRPr="004F08AA">
          <w:rPr>
            <w:rStyle w:val="Hyperlink"/>
            <w:rFonts w:ascii="Arial" w:hAnsi="Arial" w:cs="Arial"/>
            <w:rPrChange w:id="106" w:author="Bonifaz Urquizu, Jeanette" w:date="2018-10-04T16:11:00Z">
              <w:rPr>
                <w:rStyle w:val="Hyperlink"/>
                <w:rFonts w:cs="Arial"/>
                <w:lang w:val="es-UY"/>
              </w:rPr>
            </w:rPrChange>
          </w:rPr>
          <w:t>Estadísticas</w:t>
        </w:r>
        <w:proofErr w:type="spellEnd"/>
        <w:r w:rsidRPr="004F08AA">
          <w:rPr>
            <w:rStyle w:val="Hyperlink"/>
            <w:rFonts w:ascii="Arial" w:hAnsi="Arial" w:cs="Arial"/>
            <w:rPrChange w:id="107" w:author="Bonifaz Urquizu, Jeanette" w:date="2018-10-04T16:11:00Z">
              <w:rPr>
                <w:rStyle w:val="Hyperlink"/>
                <w:rFonts w:cs="Arial"/>
                <w:lang w:val="es-UY"/>
              </w:rPr>
            </w:rPrChange>
          </w:rPr>
          <w:t xml:space="preserve"> </w:t>
        </w:r>
        <w:proofErr w:type="spellStart"/>
        <w:r w:rsidRPr="004F08AA">
          <w:rPr>
            <w:rStyle w:val="Hyperlink"/>
            <w:rFonts w:ascii="Arial" w:hAnsi="Arial" w:cs="Arial"/>
            <w:rPrChange w:id="108" w:author="Bonifaz Urquizu, Jeanette" w:date="2018-10-04T16:11:00Z">
              <w:rPr>
                <w:rStyle w:val="Hyperlink"/>
                <w:rFonts w:cs="Arial"/>
                <w:lang w:val="es-UY"/>
              </w:rPr>
            </w:rPrChange>
          </w:rPr>
          <w:t>Energéticas</w:t>
        </w:r>
        <w:proofErr w:type="spellEnd"/>
        <w:r w:rsidRPr="004F08AA">
          <w:rPr>
            <w:rStyle w:val="Hyperlink"/>
            <w:rFonts w:ascii="Arial" w:hAnsi="Arial" w:cs="Arial"/>
            <w:rPrChange w:id="109" w:author="Bonifaz Urquizu, Jeanette" w:date="2018-10-04T16:11:00Z">
              <w:rPr>
                <w:rStyle w:val="Hyperlink"/>
                <w:rFonts w:cs="Arial"/>
                <w:lang w:val="es-UY"/>
              </w:rPr>
            </w:rPrChange>
          </w:rPr>
          <w:t>, OLADE</w:t>
        </w:r>
        <w:r w:rsidRPr="00A1545B">
          <w:rPr>
            <w:rFonts w:ascii="Arial" w:hAnsi="Arial" w:cs="Arial"/>
            <w:lang w:val="es-UY"/>
            <w:rPrChange w:id="110" w:author="Correa Poseiro, Cecilia" w:date="2018-09-25T10:24:00Z">
              <w:rPr>
                <w:rFonts w:cs="Arial"/>
                <w:lang w:val="es-UY"/>
              </w:rPr>
            </w:rPrChange>
          </w:rPr>
          <w:fldChar w:fldCharType="end"/>
        </w:r>
        <w:r w:rsidRPr="004F08AA">
          <w:rPr>
            <w:rFonts w:ascii="Arial" w:hAnsi="Arial" w:cs="Arial"/>
            <w:rPrChange w:id="111" w:author="Bonifaz Urquizu, Jeanette" w:date="2018-10-04T16:11:00Z">
              <w:rPr>
                <w:rFonts w:cs="Arial"/>
                <w:lang w:val="es-UY"/>
              </w:rPr>
            </w:rPrChange>
          </w:rPr>
          <w:t xml:space="preserve">; </w:t>
        </w:r>
        <w:r w:rsidRPr="00A1545B">
          <w:rPr>
            <w:rFonts w:ascii="Arial" w:hAnsi="Arial" w:cs="Arial"/>
            <w:lang w:val="es-UY"/>
            <w:rPrChange w:id="112" w:author="Correa Poseiro, Cecilia" w:date="2018-09-25T10:24:00Z">
              <w:rPr>
                <w:rFonts w:cs="Arial"/>
                <w:lang w:val="es-UY"/>
              </w:rPr>
            </w:rPrChange>
          </w:rPr>
          <w:fldChar w:fldCharType="begin"/>
        </w:r>
        <w:r w:rsidRPr="004F08AA">
          <w:rPr>
            <w:rFonts w:ascii="Arial" w:hAnsi="Arial" w:cs="Arial"/>
            <w:rPrChange w:id="113" w:author="Bonifaz Urquizu, Jeanette" w:date="2018-10-04T16:11:00Z">
              <w:rPr>
                <w:rFonts w:cs="Arial"/>
                <w:lang w:val="es-UY"/>
              </w:rPr>
            </w:rPrChange>
          </w:rPr>
          <w:instrText xml:space="preserve"> HYPERLINK "http://www.irena.org/publications/2017/Mar/Renewable-Capacity-Statistics-2017" </w:instrText>
        </w:r>
        <w:r w:rsidRPr="00A1545B">
          <w:rPr>
            <w:rFonts w:ascii="Arial" w:hAnsi="Arial" w:cs="Arial"/>
            <w:lang w:val="es-UY"/>
            <w:rPrChange w:id="114" w:author="Correa Poseiro, Cecilia" w:date="2018-09-25T10:24:00Z">
              <w:rPr>
                <w:rFonts w:cs="Arial"/>
                <w:lang w:val="es-UY"/>
              </w:rPr>
            </w:rPrChange>
          </w:rPr>
          <w:fldChar w:fldCharType="separate"/>
        </w:r>
        <w:r w:rsidRPr="004F08AA">
          <w:rPr>
            <w:rStyle w:val="Hyperlink"/>
            <w:rFonts w:ascii="Arial" w:hAnsi="Arial" w:cs="Arial"/>
            <w:rPrChange w:id="115" w:author="Bonifaz Urquizu, Jeanette" w:date="2018-10-04T16:11:00Z">
              <w:rPr>
                <w:rStyle w:val="Hyperlink"/>
                <w:rFonts w:cs="Arial"/>
                <w:lang w:val="es-UY"/>
              </w:rPr>
            </w:rPrChange>
          </w:rPr>
          <w:t>Renewable Capacity Statistics 2017, IRENA.</w:t>
        </w:r>
        <w:r w:rsidRPr="00A1545B">
          <w:rPr>
            <w:rFonts w:ascii="Arial" w:hAnsi="Arial" w:cs="Arial"/>
            <w:lang w:val="es-UY"/>
            <w:rPrChange w:id="116" w:author="Correa Poseiro, Cecilia" w:date="2018-09-25T10:24:00Z">
              <w:rPr>
                <w:rFonts w:cs="Arial"/>
                <w:lang w:val="es-UY"/>
              </w:rPr>
            </w:rPrChange>
          </w:rPr>
          <w:fldChar w:fldCharType="end"/>
        </w:r>
        <w:r w:rsidRPr="004F08AA">
          <w:rPr>
            <w:rFonts w:ascii="Arial" w:hAnsi="Arial" w:cs="Arial"/>
            <w:rPrChange w:id="117" w:author="Bonifaz Urquizu, Jeanette" w:date="2018-10-04T16:11:00Z">
              <w:rPr>
                <w:rFonts w:cs="Arial"/>
                <w:lang w:val="es-UY"/>
              </w:rPr>
            </w:rPrChange>
          </w:rPr>
          <w:t xml:space="preserve"> </w:t>
        </w:r>
      </w:ins>
    </w:p>
  </w:footnote>
  <w:footnote w:id="7">
    <w:p w14:paraId="1C93E5D5" w14:textId="77777777" w:rsidR="00A1545B" w:rsidRPr="00A1545B" w:rsidRDefault="00A1545B" w:rsidP="007840C3">
      <w:pPr>
        <w:pStyle w:val="FootnoteText"/>
        <w:tabs>
          <w:tab w:val="left" w:pos="90"/>
        </w:tabs>
        <w:ind w:left="270" w:hanging="270"/>
        <w:rPr>
          <w:ins w:id="124" w:author="Correa Poseiro, Cecilia" w:date="2018-09-25T10:22:00Z"/>
          <w:rFonts w:ascii="Arial" w:hAnsi="Arial" w:cs="Arial"/>
          <w:rPrChange w:id="125" w:author="Correa Poseiro, Cecilia" w:date="2018-09-25T10:24:00Z">
            <w:rPr>
              <w:ins w:id="126" w:author="Correa Poseiro, Cecilia" w:date="2018-09-25T10:22:00Z"/>
              <w:rFonts w:cs="Arial"/>
            </w:rPr>
          </w:rPrChange>
        </w:rPr>
        <w:pPrChange w:id="127" w:author="Bonifaz Urquizu, Jeanette" w:date="2018-10-04T16:14:00Z">
          <w:pPr>
            <w:pStyle w:val="FootnoteText"/>
            <w:ind w:left="1096" w:hanging="216"/>
            <w:jc w:val="both"/>
          </w:pPr>
        </w:pPrChange>
      </w:pPr>
      <w:ins w:id="128" w:author="Correa Poseiro, Cecilia" w:date="2018-09-25T10:22:00Z">
        <w:r w:rsidRPr="00A1545B">
          <w:rPr>
            <w:rStyle w:val="FootnoteReference"/>
            <w:rFonts w:ascii="Arial" w:hAnsi="Arial" w:cs="Arial"/>
            <w:rPrChange w:id="129" w:author="Correa Poseiro, Cecilia" w:date="2018-09-25T10:24:00Z">
              <w:rPr>
                <w:rStyle w:val="FootnoteReference"/>
              </w:rPr>
            </w:rPrChange>
          </w:rPr>
          <w:footnoteRef/>
        </w:r>
        <w:r w:rsidRPr="00A1545B">
          <w:rPr>
            <w:rFonts w:ascii="Arial" w:hAnsi="Arial" w:cs="Arial"/>
            <w:rPrChange w:id="130" w:author="Correa Poseiro, Cecilia" w:date="2018-09-25T10:24:00Z">
              <w:rPr>
                <w:rFonts w:cs="Arial"/>
              </w:rPr>
            </w:rPrChange>
          </w:rPr>
          <w:t xml:space="preserve"> </w:t>
        </w:r>
        <w:r w:rsidRPr="00A1545B">
          <w:rPr>
            <w:rFonts w:ascii="Arial" w:hAnsi="Arial" w:cs="Arial"/>
            <w:rPrChange w:id="131" w:author="Correa Poseiro, Cecilia" w:date="2018-09-25T10:24:00Z">
              <w:rPr>
                <w:rFonts w:cs="Arial"/>
              </w:rPr>
            </w:rPrChange>
          </w:rPr>
          <w:tab/>
        </w:r>
        <w:r w:rsidRPr="00A1545B">
          <w:rPr>
            <w:rFonts w:ascii="Arial" w:hAnsi="Arial" w:cs="Arial"/>
            <w:rPrChange w:id="132" w:author="Correa Poseiro, Cecilia" w:date="2018-09-25T10:24:00Z">
              <w:rPr>
                <w:rFonts w:cs="Arial"/>
              </w:rPr>
            </w:rPrChange>
          </w:rPr>
          <w:fldChar w:fldCharType="begin"/>
        </w:r>
        <w:r w:rsidRPr="00A1545B">
          <w:rPr>
            <w:rFonts w:ascii="Arial" w:hAnsi="Arial" w:cs="Arial"/>
            <w:rPrChange w:id="133" w:author="Correa Poseiro, Cecilia" w:date="2018-09-25T10:24:00Z">
              <w:rPr>
                <w:rFonts w:cs="Arial"/>
              </w:rPr>
            </w:rPrChange>
          </w:rPr>
          <w:instrText xml:space="preserve"> HYPERLINK "https://www.imf.org/external/pubs/ft/wp/2016/wp1653.pdf" </w:instrText>
        </w:r>
        <w:r w:rsidRPr="00A1545B">
          <w:rPr>
            <w:rFonts w:ascii="Arial" w:hAnsi="Arial" w:cs="Arial"/>
            <w:rPrChange w:id="134" w:author="Correa Poseiro, Cecilia" w:date="2018-09-25T10:24:00Z">
              <w:rPr>
                <w:rFonts w:cs="Arial"/>
              </w:rPr>
            </w:rPrChange>
          </w:rPr>
          <w:fldChar w:fldCharType="separate"/>
        </w:r>
        <w:r w:rsidRPr="00A1545B">
          <w:rPr>
            <w:rStyle w:val="Hyperlink"/>
            <w:rFonts w:ascii="Arial" w:hAnsi="Arial" w:cs="Arial"/>
            <w:rPrChange w:id="135" w:author="Correa Poseiro, Cecilia" w:date="2018-09-25T10:24:00Z">
              <w:rPr>
                <w:rStyle w:val="Hyperlink"/>
                <w:rFonts w:cs="Arial"/>
              </w:rPr>
            </w:rPrChange>
          </w:rPr>
          <w:t>Caribbean Energy: Macro-related Challenges, IMF</w:t>
        </w:r>
        <w:r w:rsidRPr="00A1545B">
          <w:rPr>
            <w:rFonts w:ascii="Arial" w:hAnsi="Arial" w:cs="Arial"/>
            <w:rPrChange w:id="136" w:author="Correa Poseiro, Cecilia" w:date="2018-09-25T10:24:00Z">
              <w:rPr>
                <w:rFonts w:cs="Arial"/>
              </w:rPr>
            </w:rPrChange>
          </w:rPr>
          <w:fldChar w:fldCharType="end"/>
        </w:r>
      </w:ins>
    </w:p>
  </w:footnote>
  <w:footnote w:id="8">
    <w:p w14:paraId="70E4DB9E" w14:textId="77777777" w:rsidR="00A1545B" w:rsidRPr="00A1545B" w:rsidRDefault="00A1545B" w:rsidP="007840C3">
      <w:pPr>
        <w:pStyle w:val="FootnoteText"/>
        <w:tabs>
          <w:tab w:val="left" w:pos="90"/>
        </w:tabs>
        <w:ind w:left="270" w:hanging="270"/>
        <w:rPr>
          <w:ins w:id="148" w:author="Correa Poseiro, Cecilia" w:date="2018-09-25T10:22:00Z"/>
          <w:rFonts w:ascii="Arial" w:hAnsi="Arial" w:cs="Arial"/>
          <w:rPrChange w:id="149" w:author="Correa Poseiro, Cecilia" w:date="2018-09-25T10:24:00Z">
            <w:rPr>
              <w:ins w:id="150" w:author="Correa Poseiro, Cecilia" w:date="2018-09-25T10:22:00Z"/>
              <w:rFonts w:cs="Arial"/>
            </w:rPr>
          </w:rPrChange>
        </w:rPr>
        <w:pPrChange w:id="151" w:author="Bonifaz Urquizu, Jeanette" w:date="2018-10-04T16:14:00Z">
          <w:pPr>
            <w:pStyle w:val="FootnoteText"/>
            <w:ind w:left="1096" w:hanging="216"/>
            <w:jc w:val="both"/>
          </w:pPr>
        </w:pPrChange>
      </w:pPr>
      <w:ins w:id="152" w:author="Correa Poseiro, Cecilia" w:date="2018-09-25T10:22:00Z">
        <w:r w:rsidRPr="00A1545B">
          <w:rPr>
            <w:rStyle w:val="FootnoteReference"/>
            <w:rFonts w:ascii="Arial" w:hAnsi="Arial" w:cs="Arial"/>
            <w:rPrChange w:id="153" w:author="Correa Poseiro, Cecilia" w:date="2018-09-25T10:24:00Z">
              <w:rPr>
                <w:rStyle w:val="FootnoteReference"/>
              </w:rPr>
            </w:rPrChange>
          </w:rPr>
          <w:footnoteRef/>
        </w:r>
        <w:r w:rsidRPr="00A1545B">
          <w:rPr>
            <w:rFonts w:ascii="Arial" w:hAnsi="Arial" w:cs="Arial"/>
            <w:rPrChange w:id="154" w:author="Correa Poseiro, Cecilia" w:date="2018-09-25T10:24:00Z">
              <w:rPr>
                <w:rFonts w:cs="Arial"/>
              </w:rPr>
            </w:rPrChange>
          </w:rPr>
          <w:t xml:space="preserve"> </w:t>
        </w:r>
        <w:r w:rsidRPr="00A1545B">
          <w:rPr>
            <w:rFonts w:ascii="Arial" w:hAnsi="Arial" w:cs="Arial"/>
            <w:rPrChange w:id="155" w:author="Correa Poseiro, Cecilia" w:date="2018-09-25T10:24:00Z">
              <w:rPr>
                <w:rFonts w:cs="Arial"/>
              </w:rPr>
            </w:rPrChange>
          </w:rPr>
          <w:tab/>
        </w:r>
        <w:r w:rsidRPr="00A1545B">
          <w:rPr>
            <w:rFonts w:ascii="Arial" w:hAnsi="Arial" w:cs="Arial"/>
            <w:rPrChange w:id="156" w:author="Correa Poseiro, Cecilia" w:date="2018-09-25T10:24:00Z">
              <w:rPr>
                <w:rFonts w:cs="Arial"/>
                <w:szCs w:val="18"/>
              </w:rPr>
            </w:rPrChange>
          </w:rPr>
          <w:fldChar w:fldCharType="begin"/>
        </w:r>
        <w:r w:rsidRPr="00A1545B">
          <w:rPr>
            <w:rFonts w:ascii="Arial" w:hAnsi="Arial" w:cs="Arial"/>
            <w:rPrChange w:id="157" w:author="Correa Poseiro, Cecilia" w:date="2018-09-25T10:24:00Z">
              <w:rPr>
                <w:rFonts w:cs="Arial"/>
                <w:szCs w:val="18"/>
              </w:rPr>
            </w:rPrChange>
          </w:rPr>
          <w:instrText xml:space="preserve"> HYPERLINK "http://www.worldwatch.org/system/files/C-SERMS_Full_PDF.pdf" </w:instrText>
        </w:r>
        <w:r w:rsidRPr="00A1545B">
          <w:rPr>
            <w:rFonts w:ascii="Arial" w:hAnsi="Arial" w:cs="Arial"/>
            <w:rPrChange w:id="158" w:author="Correa Poseiro, Cecilia" w:date="2018-09-25T10:24:00Z">
              <w:rPr>
                <w:rFonts w:cs="Arial"/>
                <w:szCs w:val="18"/>
              </w:rPr>
            </w:rPrChange>
          </w:rPr>
          <w:fldChar w:fldCharType="separate"/>
        </w:r>
        <w:r w:rsidRPr="00A1545B">
          <w:rPr>
            <w:rStyle w:val="Hyperlink"/>
            <w:rFonts w:ascii="Arial" w:hAnsi="Arial" w:cs="Arial"/>
            <w:rPrChange w:id="159" w:author="Correa Poseiro, Cecilia" w:date="2018-09-25T10:24:00Z">
              <w:rPr>
                <w:rStyle w:val="Hyperlink"/>
                <w:rFonts w:cs="Arial"/>
              </w:rPr>
            </w:rPrChange>
          </w:rPr>
          <w:t xml:space="preserve">Alexander Ochs et al., </w:t>
        </w:r>
        <w:r w:rsidRPr="00A1545B">
          <w:rPr>
            <w:rStyle w:val="Hyperlink"/>
            <w:rFonts w:ascii="Arial" w:hAnsi="Arial" w:cs="Arial"/>
            <w:i/>
            <w:iCs/>
            <w:rPrChange w:id="160" w:author="Correa Poseiro, Cecilia" w:date="2018-09-25T10:24:00Z">
              <w:rPr>
                <w:rStyle w:val="Hyperlink"/>
                <w:rFonts w:cs="Arial"/>
                <w:i/>
                <w:iCs/>
              </w:rPr>
            </w:rPrChange>
          </w:rPr>
          <w:t xml:space="preserve">Caribbean Sustainable Energy Roadmap and Strategy (C-SERMS): Baseline Report and Assessment </w:t>
        </w:r>
        <w:r w:rsidRPr="00A1545B">
          <w:rPr>
            <w:rStyle w:val="Hyperlink"/>
            <w:rFonts w:ascii="Arial" w:hAnsi="Arial" w:cs="Arial"/>
            <w:rPrChange w:id="161" w:author="Correa Poseiro, Cecilia" w:date="2018-09-25T10:24:00Z">
              <w:rPr>
                <w:rStyle w:val="Hyperlink"/>
                <w:rFonts w:cs="Arial"/>
              </w:rPr>
            </w:rPrChange>
          </w:rPr>
          <w:t xml:space="preserve">(Washington, DC: </w:t>
        </w:r>
        <w:proofErr w:type="spellStart"/>
        <w:r w:rsidRPr="00A1545B">
          <w:rPr>
            <w:rStyle w:val="Hyperlink"/>
            <w:rFonts w:ascii="Arial" w:hAnsi="Arial" w:cs="Arial"/>
            <w:rPrChange w:id="162" w:author="Correa Poseiro, Cecilia" w:date="2018-09-25T10:24:00Z">
              <w:rPr>
                <w:rStyle w:val="Hyperlink"/>
                <w:rFonts w:cs="Arial"/>
              </w:rPr>
            </w:rPrChange>
          </w:rPr>
          <w:t>Worldwatch</w:t>
        </w:r>
        <w:proofErr w:type="spellEnd"/>
        <w:r w:rsidRPr="00A1545B">
          <w:rPr>
            <w:rStyle w:val="Hyperlink"/>
            <w:rFonts w:ascii="Arial" w:hAnsi="Arial" w:cs="Arial"/>
            <w:rPrChange w:id="163" w:author="Correa Poseiro, Cecilia" w:date="2018-09-25T10:24:00Z">
              <w:rPr>
                <w:rStyle w:val="Hyperlink"/>
                <w:rFonts w:cs="Arial"/>
              </w:rPr>
            </w:rPrChange>
          </w:rPr>
          <w:t xml:space="preserve"> Institute, 2015)</w:t>
        </w:r>
        <w:r w:rsidRPr="00A1545B">
          <w:rPr>
            <w:rFonts w:ascii="Arial" w:hAnsi="Arial" w:cs="Arial"/>
            <w:rPrChange w:id="164" w:author="Correa Poseiro, Cecilia" w:date="2018-09-25T10:24:00Z">
              <w:rPr>
                <w:rFonts w:cs="Arial"/>
                <w:szCs w:val="18"/>
              </w:rPr>
            </w:rPrChange>
          </w:rPr>
          <w:fldChar w:fldCharType="end"/>
        </w:r>
      </w:ins>
    </w:p>
  </w:footnote>
  <w:footnote w:id="9">
    <w:p w14:paraId="16CA21EE" w14:textId="77777777" w:rsidR="00A1545B" w:rsidRPr="00A1545B" w:rsidRDefault="00A1545B" w:rsidP="007840C3">
      <w:pPr>
        <w:pStyle w:val="FootnoteText"/>
        <w:tabs>
          <w:tab w:val="left" w:pos="90"/>
        </w:tabs>
        <w:ind w:left="270" w:hanging="270"/>
        <w:rPr>
          <w:ins w:id="167" w:author="Correa Poseiro, Cecilia" w:date="2018-09-25T10:22:00Z"/>
          <w:rFonts w:ascii="Arial" w:hAnsi="Arial" w:cs="Arial"/>
          <w:rPrChange w:id="168" w:author="Correa Poseiro, Cecilia" w:date="2018-09-25T10:24:00Z">
            <w:rPr>
              <w:ins w:id="169" w:author="Correa Poseiro, Cecilia" w:date="2018-09-25T10:22:00Z"/>
              <w:rFonts w:cs="Arial"/>
            </w:rPr>
          </w:rPrChange>
        </w:rPr>
        <w:pPrChange w:id="170" w:author="Bonifaz Urquizu, Jeanette" w:date="2018-10-04T16:14:00Z">
          <w:pPr>
            <w:pStyle w:val="FootnoteText"/>
            <w:ind w:left="1096" w:hanging="216"/>
            <w:jc w:val="both"/>
          </w:pPr>
        </w:pPrChange>
      </w:pPr>
      <w:ins w:id="171" w:author="Correa Poseiro, Cecilia" w:date="2018-09-25T10:22:00Z">
        <w:r w:rsidRPr="00A1545B">
          <w:rPr>
            <w:rStyle w:val="FootnoteReference"/>
            <w:rFonts w:ascii="Arial" w:hAnsi="Arial" w:cs="Arial"/>
            <w:rPrChange w:id="172" w:author="Correa Poseiro, Cecilia" w:date="2018-09-25T10:24:00Z">
              <w:rPr>
                <w:rStyle w:val="FootnoteReference"/>
              </w:rPr>
            </w:rPrChange>
          </w:rPr>
          <w:footnoteRef/>
        </w:r>
        <w:r w:rsidRPr="00A1545B">
          <w:rPr>
            <w:rStyle w:val="FootnoteReference"/>
            <w:rFonts w:ascii="Arial" w:hAnsi="Arial" w:cs="Arial"/>
            <w:rPrChange w:id="173" w:author="Correa Poseiro, Cecilia" w:date="2018-09-25T10:24:00Z">
              <w:rPr>
                <w:rStyle w:val="FootnoteReference"/>
              </w:rPr>
            </w:rPrChange>
          </w:rPr>
          <w:t xml:space="preserve"> </w:t>
        </w:r>
        <w:r w:rsidRPr="00A1545B">
          <w:rPr>
            <w:rFonts w:ascii="Arial" w:hAnsi="Arial" w:cs="Arial"/>
            <w:rPrChange w:id="174" w:author="Correa Poseiro, Cecilia" w:date="2018-09-25T10:24:00Z">
              <w:rPr>
                <w:rFonts w:cs="Arial"/>
              </w:rPr>
            </w:rPrChange>
          </w:rPr>
          <w:tab/>
        </w:r>
        <w:r w:rsidRPr="00A1545B">
          <w:rPr>
            <w:rFonts w:ascii="Arial" w:hAnsi="Arial" w:cs="Arial"/>
            <w:rPrChange w:id="175" w:author="Correa Poseiro, Cecilia" w:date="2018-09-25T10:24:00Z">
              <w:rPr>
                <w:rFonts w:cs="Arial"/>
              </w:rPr>
            </w:rPrChange>
          </w:rPr>
          <w:fldChar w:fldCharType="begin"/>
        </w:r>
        <w:r w:rsidRPr="00A1545B">
          <w:rPr>
            <w:rFonts w:ascii="Arial" w:hAnsi="Arial" w:cs="Arial"/>
            <w:rPrChange w:id="176" w:author="Correa Poseiro, Cecilia" w:date="2018-09-25T10:24:00Z">
              <w:rPr>
                <w:rFonts w:cs="Arial"/>
              </w:rPr>
            </w:rPrChange>
          </w:rPr>
          <w:instrText xml:space="preserve"> HYPERLINK "https://www.imf.org/external/pubs/ft/wp/2016/wp1653.pdf" </w:instrText>
        </w:r>
        <w:r w:rsidRPr="00A1545B">
          <w:rPr>
            <w:rFonts w:ascii="Arial" w:hAnsi="Arial" w:cs="Arial"/>
            <w:rPrChange w:id="177" w:author="Correa Poseiro, Cecilia" w:date="2018-09-25T10:24:00Z">
              <w:rPr>
                <w:rFonts w:cs="Arial"/>
              </w:rPr>
            </w:rPrChange>
          </w:rPr>
          <w:fldChar w:fldCharType="separate"/>
        </w:r>
        <w:r w:rsidRPr="00A1545B">
          <w:rPr>
            <w:rStyle w:val="Hyperlink"/>
            <w:rFonts w:ascii="Arial" w:hAnsi="Arial" w:cs="Arial"/>
            <w:rPrChange w:id="178" w:author="Correa Poseiro, Cecilia" w:date="2018-09-25T10:24:00Z">
              <w:rPr>
                <w:rStyle w:val="Hyperlink"/>
                <w:rFonts w:cs="Arial"/>
              </w:rPr>
            </w:rPrChange>
          </w:rPr>
          <w:t>Caribbean Energy: Macro-related Challenges, IMF</w:t>
        </w:r>
        <w:r w:rsidRPr="00A1545B">
          <w:rPr>
            <w:rFonts w:ascii="Arial" w:hAnsi="Arial" w:cs="Arial"/>
            <w:rPrChange w:id="179" w:author="Correa Poseiro, Cecilia" w:date="2018-09-25T10:24:00Z">
              <w:rPr>
                <w:rFonts w:cs="Arial"/>
              </w:rPr>
            </w:rPrChange>
          </w:rPr>
          <w:fldChar w:fldCharType="end"/>
        </w:r>
      </w:ins>
    </w:p>
  </w:footnote>
  <w:footnote w:id="10">
    <w:p w14:paraId="63845FBB" w14:textId="77777777" w:rsidR="00A1545B" w:rsidRPr="00A1545B" w:rsidRDefault="00A1545B" w:rsidP="007840C3">
      <w:pPr>
        <w:pStyle w:val="FootnoteText"/>
        <w:tabs>
          <w:tab w:val="left" w:pos="90"/>
        </w:tabs>
        <w:ind w:left="270" w:hanging="270"/>
        <w:rPr>
          <w:ins w:id="205" w:author="Correa Poseiro, Cecilia" w:date="2018-09-25T10:22:00Z"/>
          <w:rFonts w:ascii="Arial" w:hAnsi="Arial" w:cs="Arial"/>
          <w:rPrChange w:id="206" w:author="Correa Poseiro, Cecilia" w:date="2018-09-25T10:24:00Z">
            <w:rPr>
              <w:ins w:id="207" w:author="Correa Poseiro, Cecilia" w:date="2018-09-25T10:22:00Z"/>
              <w:rFonts w:cs="Arial"/>
              <w:szCs w:val="18"/>
            </w:rPr>
          </w:rPrChange>
        </w:rPr>
        <w:pPrChange w:id="208" w:author="Bonifaz Urquizu, Jeanette" w:date="2018-10-04T16:15:00Z">
          <w:pPr>
            <w:pStyle w:val="FootnoteText"/>
            <w:ind w:left="1096" w:hanging="216"/>
            <w:jc w:val="both"/>
          </w:pPr>
        </w:pPrChange>
      </w:pPr>
      <w:ins w:id="209" w:author="Correa Poseiro, Cecilia" w:date="2018-09-25T10:22:00Z">
        <w:r w:rsidRPr="00A1545B">
          <w:rPr>
            <w:rFonts w:ascii="Arial" w:hAnsi="Arial" w:cs="Arial"/>
            <w:vertAlign w:val="superscript"/>
            <w:rPrChange w:id="210" w:author="Correa Poseiro, Cecilia" w:date="2018-09-25T10:24:00Z">
              <w:rPr>
                <w:rFonts w:cs="Arial"/>
                <w:szCs w:val="18"/>
                <w:vertAlign w:val="superscript"/>
              </w:rPr>
            </w:rPrChange>
          </w:rPr>
          <w:footnoteRef/>
        </w:r>
        <w:r w:rsidRPr="00A1545B">
          <w:rPr>
            <w:rFonts w:ascii="Arial" w:hAnsi="Arial" w:cs="Arial"/>
            <w:vertAlign w:val="superscript"/>
            <w:rPrChange w:id="211" w:author="Correa Poseiro, Cecilia" w:date="2018-09-25T10:24:00Z">
              <w:rPr>
                <w:rFonts w:cs="Arial"/>
                <w:szCs w:val="18"/>
                <w:vertAlign w:val="superscript"/>
              </w:rPr>
            </w:rPrChange>
          </w:rPr>
          <w:t xml:space="preserve"> </w:t>
        </w:r>
        <w:r w:rsidRPr="00A1545B">
          <w:rPr>
            <w:rFonts w:ascii="Arial" w:hAnsi="Arial" w:cs="Arial"/>
            <w:rPrChange w:id="212" w:author="Correa Poseiro, Cecilia" w:date="2018-09-25T10:24:00Z">
              <w:rPr>
                <w:rFonts w:cs="Arial"/>
                <w:szCs w:val="18"/>
              </w:rPr>
            </w:rPrChange>
          </w:rPr>
          <w:tab/>
          <w:t xml:space="preserve">According to the </w:t>
        </w:r>
        <w:r w:rsidRPr="00A1545B">
          <w:rPr>
            <w:rFonts w:ascii="Arial" w:hAnsi="Arial" w:cs="Arial"/>
            <w:rPrChange w:id="213" w:author="Correa Poseiro, Cecilia" w:date="2018-09-25T10:24:00Z">
              <w:rPr>
                <w:rFonts w:cs="Arial"/>
                <w:szCs w:val="18"/>
              </w:rPr>
            </w:rPrChange>
          </w:rPr>
          <w:fldChar w:fldCharType="begin"/>
        </w:r>
        <w:r w:rsidRPr="00A1545B">
          <w:rPr>
            <w:rFonts w:ascii="Arial" w:hAnsi="Arial" w:cs="Arial"/>
            <w:rPrChange w:id="214" w:author="Correa Poseiro, Cecilia" w:date="2018-09-25T10:24:00Z">
              <w:rPr>
                <w:rFonts w:cs="Arial"/>
                <w:szCs w:val="18"/>
              </w:rPr>
            </w:rPrChange>
          </w:rPr>
          <w:instrText xml:space="preserve"> HYPERLINK "http://www.worldwatch.org/system/files/C-SERMS_Full_PDF.pdf" </w:instrText>
        </w:r>
        <w:r w:rsidRPr="00A1545B">
          <w:rPr>
            <w:rFonts w:ascii="Arial" w:hAnsi="Arial" w:cs="Arial"/>
            <w:rPrChange w:id="215" w:author="Correa Poseiro, Cecilia" w:date="2018-09-25T10:24:00Z">
              <w:rPr>
                <w:rFonts w:cs="Arial"/>
                <w:szCs w:val="18"/>
              </w:rPr>
            </w:rPrChange>
          </w:rPr>
          <w:fldChar w:fldCharType="separate"/>
        </w:r>
        <w:r w:rsidRPr="00A1545B">
          <w:rPr>
            <w:rStyle w:val="Hyperlink"/>
            <w:rFonts w:ascii="Arial" w:hAnsi="Arial" w:cs="Arial"/>
            <w:rPrChange w:id="216" w:author="Correa Poseiro, Cecilia" w:date="2018-09-25T10:24:00Z">
              <w:rPr>
                <w:rStyle w:val="Hyperlink"/>
                <w:rFonts w:cs="Arial"/>
              </w:rPr>
            </w:rPrChange>
          </w:rPr>
          <w:t>Caribbean Sustainable Energy Roadmap and Strategy (C-SERMS): Baseline Report and Assessment</w:t>
        </w:r>
        <w:r w:rsidRPr="00A1545B">
          <w:rPr>
            <w:rFonts w:ascii="Arial" w:hAnsi="Arial" w:cs="Arial"/>
            <w:rPrChange w:id="217" w:author="Correa Poseiro, Cecilia" w:date="2018-09-25T10:24:00Z">
              <w:rPr>
                <w:rFonts w:cs="Arial"/>
                <w:szCs w:val="18"/>
              </w:rPr>
            </w:rPrChange>
          </w:rPr>
          <w:fldChar w:fldCharType="end"/>
        </w:r>
        <w:r w:rsidRPr="00A1545B">
          <w:rPr>
            <w:rFonts w:ascii="Arial" w:hAnsi="Arial" w:cs="Arial"/>
            <w:rPrChange w:id="218" w:author="Correa Poseiro, Cecilia" w:date="2018-09-25T10:24:00Z">
              <w:rPr>
                <w:rFonts w:cs="Arial"/>
                <w:szCs w:val="18"/>
              </w:rPr>
            </w:rPrChange>
          </w:rPr>
          <w:t xml:space="preserve">,  The Bahamas has an estimated potential of 229MW of wind power and 60MW of Solar; Barbados 40MW of Wind, 39.7MW of Solar and 23.5MW Biomass; Guyana 7,000 MW of Hydro, 575.8million MWh/year of Solar and 60.2 GWh of Biomass; Jamaica up to 56 MW of Hydro, up to 1,313 MW of Wind, 1,876 MW of Solar and 192 MW from Biomass; Suriname 1,700MW of Hydro; and Trinidad and Tobago 50 MW of Wind and 308 MW of Solar.  </w:t>
        </w:r>
      </w:ins>
    </w:p>
  </w:footnote>
  <w:footnote w:id="11">
    <w:p w14:paraId="68597295" w14:textId="4C6A8CBD" w:rsidR="00A1545B" w:rsidRPr="00A1545B" w:rsidDel="007840C3" w:rsidRDefault="00A1545B" w:rsidP="007840C3">
      <w:pPr>
        <w:pStyle w:val="FootnoteText"/>
        <w:tabs>
          <w:tab w:val="left" w:pos="90"/>
        </w:tabs>
        <w:ind w:left="270" w:hanging="270"/>
        <w:rPr>
          <w:ins w:id="243" w:author="Correa Poseiro, Cecilia" w:date="2018-09-25T10:22:00Z"/>
          <w:del w:id="244" w:author="Bonifaz Urquizu, Jeanette" w:date="2018-10-04T16:15:00Z"/>
          <w:rFonts w:ascii="Arial" w:hAnsi="Arial" w:cs="Arial"/>
          <w:rPrChange w:id="245" w:author="Correa Poseiro, Cecilia" w:date="2018-09-25T10:24:00Z">
            <w:rPr>
              <w:ins w:id="246" w:author="Correa Poseiro, Cecilia" w:date="2018-09-25T10:22:00Z"/>
              <w:del w:id="247" w:author="Bonifaz Urquizu, Jeanette" w:date="2018-10-04T16:15:00Z"/>
              <w:rFonts w:cs="Arial"/>
            </w:rPr>
          </w:rPrChange>
        </w:rPr>
        <w:pPrChange w:id="248" w:author="Bonifaz Urquizu, Jeanette" w:date="2018-10-04T16:15:00Z">
          <w:pPr>
            <w:pStyle w:val="FootnoteText"/>
            <w:ind w:left="1096" w:hanging="216"/>
            <w:jc w:val="both"/>
          </w:pPr>
        </w:pPrChange>
      </w:pPr>
      <w:ins w:id="249" w:author="Correa Poseiro, Cecilia" w:date="2018-09-25T10:22:00Z">
        <w:r w:rsidRPr="00A1545B">
          <w:rPr>
            <w:rFonts w:ascii="Arial" w:hAnsi="Arial" w:cs="Arial"/>
            <w:vertAlign w:val="superscript"/>
            <w:rPrChange w:id="250" w:author="Correa Poseiro, Cecilia" w:date="2018-09-25T10:24:00Z">
              <w:rPr>
                <w:rFonts w:cs="Arial"/>
                <w:vertAlign w:val="superscript"/>
              </w:rPr>
            </w:rPrChange>
          </w:rPr>
          <w:footnoteRef/>
        </w:r>
        <w:r w:rsidRPr="00A1545B">
          <w:rPr>
            <w:rFonts w:ascii="Arial" w:hAnsi="Arial" w:cs="Arial"/>
            <w:rPrChange w:id="251" w:author="Correa Poseiro, Cecilia" w:date="2018-09-25T10:24:00Z">
              <w:rPr>
                <w:rFonts w:cs="Arial"/>
              </w:rPr>
            </w:rPrChange>
          </w:rPr>
          <w:t xml:space="preserve"> </w:t>
        </w:r>
        <w:r w:rsidRPr="00A1545B">
          <w:rPr>
            <w:rFonts w:ascii="Arial" w:hAnsi="Arial" w:cs="Arial"/>
            <w:rPrChange w:id="252" w:author="Correa Poseiro, Cecilia" w:date="2018-09-25T10:24:00Z">
              <w:rPr>
                <w:rFonts w:cs="Arial"/>
              </w:rPr>
            </w:rPrChange>
          </w:rPr>
          <w:tab/>
        </w:r>
        <w:r w:rsidRPr="00A1545B">
          <w:rPr>
            <w:rFonts w:ascii="Arial" w:hAnsi="Arial" w:cs="Arial"/>
            <w:rPrChange w:id="253" w:author="Correa Poseiro, Cecilia" w:date="2018-09-25T10:24:00Z">
              <w:rPr>
                <w:rFonts w:cs="Arial"/>
                <w:szCs w:val="18"/>
              </w:rPr>
            </w:rPrChange>
          </w:rPr>
          <w:t xml:space="preserve">In 2012 the Trinidad and Tobago produced 689 </w:t>
        </w:r>
        <w:proofErr w:type="spellStart"/>
        <w:r w:rsidRPr="00A1545B">
          <w:rPr>
            <w:rFonts w:ascii="Arial" w:hAnsi="Arial" w:cs="Arial"/>
            <w:rPrChange w:id="254" w:author="Correa Poseiro, Cecilia" w:date="2018-09-25T10:24:00Z">
              <w:rPr>
                <w:rFonts w:cs="Arial"/>
                <w:szCs w:val="18"/>
              </w:rPr>
            </w:rPrChange>
          </w:rPr>
          <w:t>kboe</w:t>
        </w:r>
        <w:proofErr w:type="spellEnd"/>
        <w:r w:rsidRPr="00A1545B">
          <w:rPr>
            <w:rFonts w:ascii="Arial" w:hAnsi="Arial" w:cs="Arial"/>
            <w:rPrChange w:id="255" w:author="Correa Poseiro, Cecilia" w:date="2018-09-25T10:24:00Z">
              <w:rPr>
                <w:rFonts w:cs="Arial"/>
                <w:szCs w:val="18"/>
              </w:rPr>
            </w:rPrChange>
          </w:rPr>
          <w:t xml:space="preserve">/day of natural gas and were exported 333kboe/day. </w:t>
        </w:r>
        <w:r w:rsidRPr="00A1545B">
          <w:rPr>
            <w:rFonts w:ascii="Arial" w:hAnsi="Arial" w:cs="Arial"/>
            <w:rPrChange w:id="256" w:author="Correa Poseiro, Cecilia" w:date="2018-09-25T10:24:00Z">
              <w:rPr>
                <w:rFonts w:cs="Arial"/>
                <w:szCs w:val="18"/>
              </w:rPr>
            </w:rPrChange>
          </w:rPr>
          <w:fldChar w:fldCharType="begin"/>
        </w:r>
        <w:r w:rsidRPr="00A1545B">
          <w:rPr>
            <w:rFonts w:ascii="Arial" w:hAnsi="Arial" w:cs="Arial"/>
            <w:rPrChange w:id="257" w:author="Correa Poseiro, Cecilia" w:date="2018-09-25T10:24:00Z">
              <w:rPr>
                <w:rFonts w:cs="Arial"/>
                <w:szCs w:val="18"/>
              </w:rPr>
            </w:rPrChange>
          </w:rPr>
          <w:instrText xml:space="preserve"> HYPERLINK "https://publications.iadb.org/handle/11319/7447" </w:instrText>
        </w:r>
        <w:r w:rsidRPr="00A1545B">
          <w:rPr>
            <w:rFonts w:ascii="Arial" w:hAnsi="Arial" w:cs="Arial"/>
            <w:rPrChange w:id="258" w:author="Correa Poseiro, Cecilia" w:date="2018-09-25T10:24:00Z">
              <w:rPr>
                <w:rFonts w:cs="Arial"/>
                <w:szCs w:val="18"/>
              </w:rPr>
            </w:rPrChange>
          </w:rPr>
          <w:fldChar w:fldCharType="separate"/>
        </w:r>
        <w:r w:rsidRPr="00A1545B">
          <w:rPr>
            <w:rStyle w:val="Hyperlink"/>
            <w:rFonts w:ascii="Arial" w:hAnsi="Arial" w:cs="Arial"/>
            <w:rPrChange w:id="259" w:author="Correa Poseiro, Cecilia" w:date="2018-09-25T10:24:00Z">
              <w:rPr>
                <w:rStyle w:val="Hyperlink"/>
                <w:rFonts w:cs="Arial"/>
              </w:rPr>
            </w:rPrChange>
          </w:rPr>
          <w:t xml:space="preserve">Energy Dossier: Trinidad and Tobago; Malte </w:t>
        </w:r>
        <w:proofErr w:type="spellStart"/>
        <w:r w:rsidRPr="00A1545B">
          <w:rPr>
            <w:rStyle w:val="Hyperlink"/>
            <w:rFonts w:ascii="Arial" w:hAnsi="Arial" w:cs="Arial"/>
            <w:rPrChange w:id="260" w:author="Correa Poseiro, Cecilia" w:date="2018-09-25T10:24:00Z">
              <w:rPr>
                <w:rStyle w:val="Hyperlink"/>
                <w:rFonts w:cs="Arial"/>
              </w:rPr>
            </w:rPrChange>
          </w:rPr>
          <w:t>Humpert</w:t>
        </w:r>
        <w:proofErr w:type="spellEnd"/>
        <w:r w:rsidRPr="00A1545B">
          <w:rPr>
            <w:rStyle w:val="Hyperlink"/>
            <w:rFonts w:ascii="Arial" w:hAnsi="Arial" w:cs="Arial"/>
            <w:rPrChange w:id="261" w:author="Correa Poseiro, Cecilia" w:date="2018-09-25T10:24:00Z">
              <w:rPr>
                <w:rStyle w:val="Hyperlink"/>
                <w:rFonts w:cs="Arial"/>
              </w:rPr>
            </w:rPrChange>
          </w:rPr>
          <w:t xml:space="preserve">, Ramón </w:t>
        </w:r>
        <w:proofErr w:type="spellStart"/>
        <w:r w:rsidRPr="00A1545B">
          <w:rPr>
            <w:rStyle w:val="Hyperlink"/>
            <w:rFonts w:ascii="Arial" w:hAnsi="Arial" w:cs="Arial"/>
            <w:rPrChange w:id="262" w:author="Correa Poseiro, Cecilia" w:date="2018-09-25T10:24:00Z">
              <w:rPr>
                <w:rStyle w:val="Hyperlink"/>
                <w:rFonts w:cs="Arial"/>
              </w:rPr>
            </w:rPrChange>
          </w:rPr>
          <w:t>Espinasa</w:t>
        </w:r>
        <w:proofErr w:type="spellEnd"/>
        <w:r w:rsidRPr="00A1545B">
          <w:rPr>
            <w:rStyle w:val="Hyperlink"/>
            <w:rFonts w:ascii="Arial" w:hAnsi="Arial" w:cs="Arial"/>
            <w:rPrChange w:id="263" w:author="Correa Poseiro, Cecilia" w:date="2018-09-25T10:24:00Z">
              <w:rPr>
                <w:rStyle w:val="Hyperlink"/>
                <w:rFonts w:cs="Arial"/>
              </w:rPr>
            </w:rPrChange>
          </w:rPr>
          <w:t>, Technical Note No. IDB-TN-938, February 2016.</w:t>
        </w:r>
        <w:r w:rsidRPr="00A1545B">
          <w:rPr>
            <w:rFonts w:ascii="Arial" w:hAnsi="Arial" w:cs="Arial"/>
            <w:rPrChange w:id="264" w:author="Correa Poseiro, Cecilia" w:date="2018-09-25T10:24:00Z">
              <w:rPr>
                <w:rFonts w:cs="Arial"/>
                <w:szCs w:val="18"/>
              </w:rPr>
            </w:rPrChange>
          </w:rPr>
          <w:fldChar w:fldCharType="end"/>
        </w:r>
      </w:ins>
    </w:p>
    <w:p w14:paraId="4A8D9C50" w14:textId="77777777" w:rsidR="00A1545B" w:rsidRPr="00A1545B" w:rsidRDefault="00A1545B" w:rsidP="007840C3">
      <w:pPr>
        <w:pStyle w:val="FootnoteText"/>
        <w:tabs>
          <w:tab w:val="left" w:pos="90"/>
        </w:tabs>
        <w:ind w:left="270" w:hanging="270"/>
        <w:rPr>
          <w:ins w:id="265" w:author="Correa Poseiro, Cecilia" w:date="2018-09-25T10:22:00Z"/>
          <w:rFonts w:ascii="Arial" w:hAnsi="Arial" w:cs="Arial"/>
          <w:rPrChange w:id="266" w:author="Correa Poseiro, Cecilia" w:date="2018-09-25T10:24:00Z">
            <w:rPr>
              <w:ins w:id="267" w:author="Correa Poseiro, Cecilia" w:date="2018-09-25T10:22:00Z"/>
              <w:rFonts w:cs="Arial"/>
            </w:rPr>
          </w:rPrChange>
        </w:rPr>
        <w:pPrChange w:id="268" w:author="Bonifaz Urquizu, Jeanette" w:date="2018-10-04T16:15:00Z">
          <w:pPr>
            <w:pStyle w:val="FootnoteText"/>
            <w:ind w:left="1096" w:hanging="216"/>
            <w:jc w:val="both"/>
          </w:pPr>
        </w:pPrChange>
      </w:pPr>
    </w:p>
  </w:footnote>
  <w:footnote w:id="12">
    <w:p w14:paraId="35B28F44" w14:textId="77777777" w:rsidR="00A1545B" w:rsidRPr="00A1545B" w:rsidRDefault="00A1545B" w:rsidP="007840C3">
      <w:pPr>
        <w:pStyle w:val="FootnoteText"/>
        <w:tabs>
          <w:tab w:val="left" w:pos="90"/>
        </w:tabs>
        <w:ind w:left="270" w:hanging="270"/>
        <w:rPr>
          <w:ins w:id="286" w:author="Correa Poseiro, Cecilia" w:date="2018-09-25T10:22:00Z"/>
          <w:rFonts w:ascii="Arial" w:hAnsi="Arial" w:cs="Arial"/>
          <w:rPrChange w:id="287" w:author="Correa Poseiro, Cecilia" w:date="2018-09-25T10:24:00Z">
            <w:rPr>
              <w:ins w:id="288" w:author="Correa Poseiro, Cecilia" w:date="2018-09-25T10:22:00Z"/>
              <w:rFonts w:cs="Arial"/>
            </w:rPr>
          </w:rPrChange>
        </w:rPr>
        <w:pPrChange w:id="289" w:author="Bonifaz Urquizu, Jeanette" w:date="2018-10-04T16:15:00Z">
          <w:pPr>
            <w:pStyle w:val="FootnoteText"/>
            <w:ind w:left="1096" w:hanging="216"/>
            <w:jc w:val="both"/>
          </w:pPr>
        </w:pPrChange>
      </w:pPr>
      <w:ins w:id="290" w:author="Correa Poseiro, Cecilia" w:date="2018-09-25T10:22:00Z">
        <w:r w:rsidRPr="00A1545B">
          <w:rPr>
            <w:rFonts w:ascii="Arial" w:hAnsi="Arial" w:cs="Arial"/>
            <w:vertAlign w:val="superscript"/>
            <w:rPrChange w:id="291" w:author="Correa Poseiro, Cecilia" w:date="2018-09-25T10:24:00Z">
              <w:rPr>
                <w:rFonts w:cs="Arial"/>
                <w:szCs w:val="18"/>
                <w:vertAlign w:val="superscript"/>
              </w:rPr>
            </w:rPrChange>
          </w:rPr>
          <w:footnoteRef/>
        </w:r>
        <w:r w:rsidRPr="00A1545B">
          <w:rPr>
            <w:rFonts w:ascii="Arial" w:hAnsi="Arial" w:cs="Arial"/>
            <w:vertAlign w:val="superscript"/>
            <w:rPrChange w:id="292" w:author="Correa Poseiro, Cecilia" w:date="2018-09-25T10:24:00Z">
              <w:rPr>
                <w:rFonts w:cs="Arial"/>
                <w:vertAlign w:val="superscript"/>
              </w:rPr>
            </w:rPrChange>
          </w:rPr>
          <w:t xml:space="preserve"> </w:t>
        </w:r>
        <w:r w:rsidRPr="00A1545B">
          <w:rPr>
            <w:rFonts w:ascii="Arial" w:hAnsi="Arial" w:cs="Arial"/>
            <w:vertAlign w:val="superscript"/>
            <w:rPrChange w:id="293" w:author="Correa Poseiro, Cecilia" w:date="2018-09-25T10:24:00Z">
              <w:rPr>
                <w:rFonts w:cs="Arial"/>
                <w:vertAlign w:val="superscript"/>
              </w:rPr>
            </w:rPrChange>
          </w:rPr>
          <w:tab/>
        </w:r>
        <w:r w:rsidRPr="00A1545B">
          <w:rPr>
            <w:rFonts w:ascii="Arial" w:hAnsi="Arial" w:cs="Arial"/>
            <w:rPrChange w:id="294" w:author="Correa Poseiro, Cecilia" w:date="2018-09-25T10:24:00Z">
              <w:rPr>
                <w:rFonts w:cs="Arial"/>
              </w:rPr>
            </w:rPrChange>
          </w:rPr>
          <w:t>The policy promotes a shift towards sustainable energy through increased use of RE and increased EE in response to the region’s high electricity cost and overdependence on imported fossil fuels.</w:t>
        </w:r>
      </w:ins>
    </w:p>
  </w:footnote>
  <w:footnote w:id="13">
    <w:p w14:paraId="1E2EF441" w14:textId="77777777" w:rsidR="00A1545B" w:rsidRPr="00A1545B" w:rsidRDefault="00A1545B" w:rsidP="007840C3">
      <w:pPr>
        <w:pStyle w:val="FootnoteText"/>
        <w:tabs>
          <w:tab w:val="left" w:pos="90"/>
        </w:tabs>
        <w:ind w:left="270" w:hanging="270"/>
        <w:rPr>
          <w:ins w:id="299" w:author="Correa Poseiro, Cecilia" w:date="2018-09-25T10:22:00Z"/>
          <w:rFonts w:ascii="Arial" w:hAnsi="Arial" w:cs="Arial"/>
          <w:rPrChange w:id="300" w:author="Correa Poseiro, Cecilia" w:date="2018-09-25T10:24:00Z">
            <w:rPr>
              <w:ins w:id="301" w:author="Correa Poseiro, Cecilia" w:date="2018-09-25T10:22:00Z"/>
              <w:rFonts w:cs="Arial"/>
            </w:rPr>
          </w:rPrChange>
        </w:rPr>
        <w:pPrChange w:id="302" w:author="Bonifaz Urquizu, Jeanette" w:date="2018-10-04T16:15:00Z">
          <w:pPr>
            <w:pStyle w:val="FootnoteText"/>
            <w:ind w:left="1096" w:hanging="216"/>
            <w:jc w:val="both"/>
          </w:pPr>
        </w:pPrChange>
      </w:pPr>
      <w:ins w:id="303" w:author="Correa Poseiro, Cecilia" w:date="2018-09-25T10:22:00Z">
        <w:r w:rsidRPr="00A1545B">
          <w:rPr>
            <w:rFonts w:ascii="Arial" w:hAnsi="Arial" w:cs="Arial"/>
            <w:vertAlign w:val="superscript"/>
            <w:rPrChange w:id="304" w:author="Correa Poseiro, Cecilia" w:date="2018-09-25T10:24:00Z">
              <w:rPr>
                <w:rFonts w:cs="Arial"/>
                <w:szCs w:val="18"/>
                <w:vertAlign w:val="superscript"/>
              </w:rPr>
            </w:rPrChange>
          </w:rPr>
          <w:footnoteRef/>
        </w:r>
        <w:r w:rsidRPr="00A1545B">
          <w:rPr>
            <w:rFonts w:ascii="Arial" w:hAnsi="Arial" w:cs="Arial"/>
            <w:vertAlign w:val="superscript"/>
            <w:rPrChange w:id="305" w:author="Correa Poseiro, Cecilia" w:date="2018-09-25T10:24:00Z">
              <w:rPr>
                <w:rFonts w:cs="Arial"/>
                <w:vertAlign w:val="superscript"/>
              </w:rPr>
            </w:rPrChange>
          </w:rPr>
          <w:t xml:space="preserve"> </w:t>
        </w:r>
        <w:r w:rsidRPr="00A1545B">
          <w:rPr>
            <w:rFonts w:ascii="Arial" w:hAnsi="Arial" w:cs="Arial"/>
            <w:vertAlign w:val="superscript"/>
            <w:rPrChange w:id="306" w:author="Correa Poseiro, Cecilia" w:date="2018-09-25T10:24:00Z">
              <w:rPr>
                <w:rFonts w:cs="Arial"/>
                <w:vertAlign w:val="superscript"/>
              </w:rPr>
            </w:rPrChange>
          </w:rPr>
          <w:tab/>
        </w:r>
        <w:r w:rsidRPr="00A1545B">
          <w:rPr>
            <w:rFonts w:ascii="Arial" w:hAnsi="Arial" w:cs="Arial"/>
            <w:rPrChange w:id="307" w:author="Correa Poseiro, Cecilia" w:date="2018-09-25T10:24:00Z">
              <w:rPr>
                <w:rFonts w:cs="Arial"/>
              </w:rPr>
            </w:rPrChange>
          </w:rPr>
          <w:t>The targets that have been set for the contribution of RE to total electricity generation are: 20%, 28% and 47% for years 2017, 2022 and 2027 respectively.</w:t>
        </w:r>
      </w:ins>
    </w:p>
  </w:footnote>
  <w:footnote w:id="14">
    <w:p w14:paraId="0A5D1F35" w14:textId="77777777" w:rsidR="00A1545B" w:rsidRPr="00A1545B" w:rsidRDefault="00A1545B" w:rsidP="007840C3">
      <w:pPr>
        <w:pStyle w:val="FootnoteText"/>
        <w:tabs>
          <w:tab w:val="left" w:pos="90"/>
        </w:tabs>
        <w:ind w:left="270" w:hanging="270"/>
        <w:rPr>
          <w:ins w:id="312" w:author="Correa Poseiro, Cecilia" w:date="2018-09-25T10:22:00Z"/>
          <w:rFonts w:ascii="Arial" w:hAnsi="Arial" w:cs="Arial"/>
          <w:rPrChange w:id="313" w:author="Correa Poseiro, Cecilia" w:date="2018-09-25T10:24:00Z">
            <w:rPr>
              <w:ins w:id="314" w:author="Correa Poseiro, Cecilia" w:date="2018-09-25T10:22:00Z"/>
              <w:rFonts w:cs="Arial"/>
            </w:rPr>
          </w:rPrChange>
        </w:rPr>
        <w:pPrChange w:id="315" w:author="Bonifaz Urquizu, Jeanette" w:date="2018-10-04T16:15:00Z">
          <w:pPr>
            <w:pStyle w:val="FootnoteText"/>
            <w:ind w:left="1096" w:hanging="216"/>
            <w:jc w:val="both"/>
          </w:pPr>
        </w:pPrChange>
      </w:pPr>
      <w:ins w:id="316" w:author="Correa Poseiro, Cecilia" w:date="2018-09-25T10:22:00Z">
        <w:r w:rsidRPr="00A1545B">
          <w:rPr>
            <w:rFonts w:ascii="Arial" w:hAnsi="Arial" w:cs="Arial"/>
            <w:vertAlign w:val="superscript"/>
            <w:rPrChange w:id="317" w:author="Correa Poseiro, Cecilia" w:date="2018-09-25T10:24:00Z">
              <w:rPr>
                <w:rFonts w:cs="Arial"/>
                <w:szCs w:val="18"/>
                <w:vertAlign w:val="superscript"/>
              </w:rPr>
            </w:rPrChange>
          </w:rPr>
          <w:footnoteRef/>
        </w:r>
        <w:r w:rsidRPr="00A1545B">
          <w:rPr>
            <w:rFonts w:ascii="Arial" w:hAnsi="Arial" w:cs="Arial"/>
            <w:rPrChange w:id="318" w:author="Correa Poseiro, Cecilia" w:date="2018-09-25T10:24:00Z">
              <w:rPr>
                <w:rFonts w:cs="Arial"/>
              </w:rPr>
            </w:rPrChange>
          </w:rPr>
          <w:t xml:space="preserve"> </w:t>
        </w:r>
        <w:r w:rsidRPr="00A1545B">
          <w:rPr>
            <w:rFonts w:ascii="Arial" w:hAnsi="Arial" w:cs="Arial"/>
            <w:rPrChange w:id="319" w:author="Correa Poseiro, Cecilia" w:date="2018-09-25T10:24:00Z">
              <w:rPr>
                <w:rFonts w:cs="Arial"/>
              </w:rPr>
            </w:rPrChange>
          </w:rPr>
          <w:tab/>
          <w:t xml:space="preserve">This can be accessed at </w:t>
        </w:r>
        <w:r w:rsidRPr="00A1545B">
          <w:rPr>
            <w:rStyle w:val="Hyperlink"/>
            <w:rFonts w:ascii="Arial" w:hAnsi="Arial" w:cs="Arial"/>
            <w:rPrChange w:id="320" w:author="Correa Poseiro, Cecilia" w:date="2018-09-25T10:24:00Z">
              <w:rPr>
                <w:rStyle w:val="Hyperlink"/>
                <w:rFonts w:cs="Arial"/>
                <w:szCs w:val="18"/>
              </w:rPr>
            </w:rPrChange>
          </w:rPr>
          <w:fldChar w:fldCharType="begin"/>
        </w:r>
        <w:r w:rsidRPr="00A1545B">
          <w:rPr>
            <w:rStyle w:val="Hyperlink"/>
            <w:rFonts w:ascii="Arial" w:hAnsi="Arial" w:cs="Arial"/>
            <w:rPrChange w:id="321" w:author="Correa Poseiro, Cecilia" w:date="2018-09-25T10:24:00Z">
              <w:rPr>
                <w:rStyle w:val="Hyperlink"/>
                <w:rFonts w:cs="Arial"/>
                <w:szCs w:val="18"/>
              </w:rPr>
            </w:rPrChange>
          </w:rPr>
          <w:instrText xml:space="preserve"> HYPERLINK "http://www.elysee.fr/assets/Uploads/Appel-de-Fort-de-France-a-telecharger.pdf" </w:instrText>
        </w:r>
        <w:r w:rsidRPr="00A1545B">
          <w:rPr>
            <w:rStyle w:val="Hyperlink"/>
            <w:rFonts w:ascii="Arial" w:hAnsi="Arial" w:cs="Arial"/>
            <w:rPrChange w:id="322" w:author="Correa Poseiro, Cecilia" w:date="2018-09-25T10:24:00Z">
              <w:rPr>
                <w:rStyle w:val="Hyperlink"/>
                <w:rFonts w:cs="Arial"/>
                <w:szCs w:val="18"/>
              </w:rPr>
            </w:rPrChange>
          </w:rPr>
          <w:fldChar w:fldCharType="separate"/>
        </w:r>
        <w:r w:rsidRPr="00A1545B">
          <w:rPr>
            <w:rStyle w:val="Hyperlink"/>
            <w:rFonts w:ascii="Arial" w:hAnsi="Arial" w:cs="Arial"/>
            <w:rPrChange w:id="323" w:author="Correa Poseiro, Cecilia" w:date="2018-09-25T10:24:00Z">
              <w:rPr>
                <w:rStyle w:val="Hyperlink"/>
                <w:rFonts w:cs="Arial"/>
              </w:rPr>
            </w:rPrChange>
          </w:rPr>
          <w:t>http://www.elysee.fr/assets/Uploads</w:t>
        </w:r>
        <w:r w:rsidRPr="00A1545B">
          <w:rPr>
            <w:rStyle w:val="Hyperlink"/>
            <w:rFonts w:ascii="Arial" w:hAnsi="Arial" w:cs="Arial"/>
            <w:rPrChange w:id="324" w:author="Correa Poseiro, Cecilia" w:date="2018-09-25T10:24:00Z">
              <w:rPr>
                <w:rStyle w:val="Hyperlink"/>
                <w:rFonts w:cs="Arial"/>
                <w:szCs w:val="18"/>
              </w:rPr>
            </w:rPrChange>
          </w:rPr>
          <w:fldChar w:fldCharType="end"/>
        </w:r>
        <w:r w:rsidRPr="00A1545B">
          <w:rPr>
            <w:rFonts w:ascii="Arial" w:hAnsi="Arial" w:cs="Arial"/>
            <w:rPrChange w:id="325" w:author="Correa Poseiro, Cecilia" w:date="2018-09-25T10:24:00Z">
              <w:rPr>
                <w:rFonts w:cs="Arial"/>
              </w:rPr>
            </w:rPrChange>
          </w:rPr>
          <w:t xml:space="preserve">. </w:t>
        </w:r>
      </w:ins>
    </w:p>
  </w:footnote>
  <w:footnote w:id="15">
    <w:p w14:paraId="3182F392" w14:textId="77777777" w:rsidR="00A1545B" w:rsidRPr="00A1545B" w:rsidRDefault="00A1545B" w:rsidP="007840C3">
      <w:pPr>
        <w:pStyle w:val="FootnoteText"/>
        <w:tabs>
          <w:tab w:val="left" w:pos="90"/>
        </w:tabs>
        <w:ind w:left="270" w:hanging="270"/>
        <w:rPr>
          <w:ins w:id="339" w:author="Correa Poseiro, Cecilia" w:date="2018-09-25T10:22:00Z"/>
          <w:rFonts w:ascii="Arial" w:hAnsi="Arial" w:cs="Arial"/>
          <w:rPrChange w:id="340" w:author="Correa Poseiro, Cecilia" w:date="2018-09-25T10:24:00Z">
            <w:rPr>
              <w:ins w:id="341" w:author="Correa Poseiro, Cecilia" w:date="2018-09-25T10:22:00Z"/>
              <w:rFonts w:cs="Arial"/>
            </w:rPr>
          </w:rPrChange>
        </w:rPr>
        <w:pPrChange w:id="342" w:author="Bonifaz Urquizu, Jeanette" w:date="2018-10-04T16:15:00Z">
          <w:pPr>
            <w:pStyle w:val="FootnoteText"/>
            <w:ind w:left="1096" w:hanging="216"/>
            <w:jc w:val="both"/>
          </w:pPr>
        </w:pPrChange>
      </w:pPr>
      <w:ins w:id="343" w:author="Correa Poseiro, Cecilia" w:date="2018-09-25T10:22:00Z">
        <w:r w:rsidRPr="00A1545B">
          <w:rPr>
            <w:rFonts w:ascii="Arial" w:hAnsi="Arial" w:cs="Arial"/>
            <w:vertAlign w:val="superscript"/>
            <w:rPrChange w:id="344" w:author="Correa Poseiro, Cecilia" w:date="2018-09-25T10:24:00Z">
              <w:rPr>
                <w:rFonts w:cs="Arial"/>
                <w:vertAlign w:val="superscript"/>
              </w:rPr>
            </w:rPrChange>
          </w:rPr>
          <w:footnoteRef/>
        </w:r>
        <w:r w:rsidRPr="00A1545B">
          <w:rPr>
            <w:rFonts w:ascii="Arial" w:hAnsi="Arial" w:cs="Arial"/>
            <w:rPrChange w:id="345" w:author="Correa Poseiro, Cecilia" w:date="2018-09-25T10:24:00Z">
              <w:rPr>
                <w:rFonts w:cs="Arial"/>
              </w:rPr>
            </w:rPrChange>
          </w:rPr>
          <w:t xml:space="preserve"> </w:t>
        </w:r>
        <w:r w:rsidRPr="00A1545B">
          <w:rPr>
            <w:rFonts w:ascii="Arial" w:hAnsi="Arial" w:cs="Arial"/>
            <w:rPrChange w:id="346" w:author="Correa Poseiro, Cecilia" w:date="2018-09-25T10:24:00Z">
              <w:rPr>
                <w:rFonts w:cs="Arial"/>
              </w:rPr>
            </w:rPrChange>
          </w:rPr>
          <w:tab/>
        </w:r>
        <w:r w:rsidRPr="00A1545B">
          <w:rPr>
            <w:rFonts w:ascii="Arial" w:hAnsi="Arial" w:cs="Arial"/>
            <w:rPrChange w:id="347" w:author="Correa Poseiro, Cecilia" w:date="2018-09-25T10:24:00Z">
              <w:rPr>
                <w:rFonts w:cs="Arial"/>
              </w:rPr>
            </w:rPrChange>
          </w:rPr>
          <w:fldChar w:fldCharType="begin"/>
        </w:r>
        <w:r w:rsidRPr="00A1545B">
          <w:rPr>
            <w:rFonts w:ascii="Arial" w:hAnsi="Arial" w:cs="Arial"/>
            <w:rPrChange w:id="348" w:author="Correa Poseiro, Cecilia" w:date="2018-09-25T10:24:00Z">
              <w:rPr>
                <w:rFonts w:cs="Arial"/>
              </w:rPr>
            </w:rPrChange>
          </w:rPr>
          <w:instrText xml:space="preserve"> HYPERLINK "https://www.irena.org/-/media/Files/IRENA/Agency/Publication/2018/Jan/IRENA_2017_Power_Costs_2018.pdf" </w:instrText>
        </w:r>
        <w:r w:rsidRPr="00A1545B">
          <w:rPr>
            <w:rFonts w:ascii="Arial" w:hAnsi="Arial" w:cs="Arial"/>
            <w:rPrChange w:id="349" w:author="Correa Poseiro, Cecilia" w:date="2018-09-25T10:24:00Z">
              <w:rPr>
                <w:rFonts w:cs="Arial"/>
              </w:rPr>
            </w:rPrChange>
          </w:rPr>
          <w:fldChar w:fldCharType="separate"/>
        </w:r>
        <w:r w:rsidRPr="00A1545B">
          <w:rPr>
            <w:rStyle w:val="Hyperlink"/>
            <w:rFonts w:ascii="Arial" w:hAnsi="Arial" w:cs="Arial"/>
            <w:rPrChange w:id="350" w:author="Correa Poseiro, Cecilia" w:date="2018-09-25T10:24:00Z">
              <w:rPr>
                <w:rStyle w:val="Hyperlink"/>
                <w:rFonts w:cs="Arial"/>
              </w:rPr>
            </w:rPrChange>
          </w:rPr>
          <w:t>Renewable Power Generation Costs in 2017, IRENA.</w:t>
        </w:r>
        <w:r w:rsidRPr="00A1545B">
          <w:rPr>
            <w:rFonts w:ascii="Arial" w:hAnsi="Arial" w:cs="Arial"/>
            <w:rPrChange w:id="351" w:author="Correa Poseiro, Cecilia" w:date="2018-09-25T10:24:00Z">
              <w:rPr>
                <w:rFonts w:cs="Arial"/>
              </w:rPr>
            </w:rPrChange>
          </w:rPr>
          <w:fldChar w:fldCharType="end"/>
        </w:r>
      </w:ins>
    </w:p>
  </w:footnote>
  <w:footnote w:id="16">
    <w:p w14:paraId="07C6EE2D" w14:textId="77777777" w:rsidR="00A1545B" w:rsidRPr="00A1545B" w:rsidRDefault="00A1545B" w:rsidP="007840C3">
      <w:pPr>
        <w:pStyle w:val="FootnoteText"/>
        <w:tabs>
          <w:tab w:val="left" w:pos="90"/>
        </w:tabs>
        <w:ind w:left="270" w:hanging="270"/>
        <w:rPr>
          <w:ins w:id="369" w:author="Correa Poseiro, Cecilia" w:date="2018-09-25T10:22:00Z"/>
          <w:rFonts w:ascii="Arial" w:hAnsi="Arial" w:cs="Arial"/>
          <w:rPrChange w:id="370" w:author="Correa Poseiro, Cecilia" w:date="2018-09-25T10:24:00Z">
            <w:rPr>
              <w:ins w:id="371" w:author="Correa Poseiro, Cecilia" w:date="2018-09-25T10:22:00Z"/>
              <w:rFonts w:cs="Arial"/>
            </w:rPr>
          </w:rPrChange>
        </w:rPr>
        <w:pPrChange w:id="372" w:author="Bonifaz Urquizu, Jeanette" w:date="2018-10-04T16:15:00Z">
          <w:pPr>
            <w:pStyle w:val="FootnoteText"/>
            <w:ind w:left="1096" w:hanging="216"/>
            <w:jc w:val="both"/>
          </w:pPr>
        </w:pPrChange>
      </w:pPr>
      <w:ins w:id="373" w:author="Correa Poseiro, Cecilia" w:date="2018-09-25T10:22:00Z">
        <w:r w:rsidRPr="00A1545B">
          <w:rPr>
            <w:rFonts w:ascii="Arial" w:hAnsi="Arial" w:cs="Arial"/>
            <w:vertAlign w:val="superscript"/>
            <w:rPrChange w:id="374" w:author="Correa Poseiro, Cecilia" w:date="2018-09-25T10:24:00Z">
              <w:rPr>
                <w:rFonts w:cs="Arial"/>
                <w:vertAlign w:val="superscript"/>
              </w:rPr>
            </w:rPrChange>
          </w:rPr>
          <w:footnoteRef/>
        </w:r>
        <w:r w:rsidRPr="00A1545B">
          <w:rPr>
            <w:rFonts w:ascii="Arial" w:hAnsi="Arial" w:cs="Arial"/>
            <w:rPrChange w:id="375" w:author="Correa Poseiro, Cecilia" w:date="2018-09-25T10:24:00Z">
              <w:rPr>
                <w:rFonts w:cs="Arial"/>
              </w:rPr>
            </w:rPrChange>
          </w:rPr>
          <w:t xml:space="preserve"> </w:t>
        </w:r>
        <w:r w:rsidRPr="00A1545B">
          <w:rPr>
            <w:rFonts w:ascii="Arial" w:hAnsi="Arial" w:cs="Arial"/>
            <w:rPrChange w:id="376" w:author="Correa Poseiro, Cecilia" w:date="2018-09-25T10:24:00Z">
              <w:rPr>
                <w:rFonts w:cs="Arial"/>
              </w:rPr>
            </w:rPrChange>
          </w:rPr>
          <w:tab/>
          <w:t>Innovative financing refers to a range of non-traditional financing mechanisms such as public-private partnerships and micro-contributions.</w:t>
        </w:r>
      </w:ins>
    </w:p>
  </w:footnote>
  <w:footnote w:id="17">
    <w:p w14:paraId="75ABE86B" w14:textId="77777777" w:rsidR="00A1545B" w:rsidRPr="00A1545B" w:rsidRDefault="00A1545B" w:rsidP="007840C3">
      <w:pPr>
        <w:pStyle w:val="FootnoteText"/>
        <w:tabs>
          <w:tab w:val="left" w:pos="90"/>
        </w:tabs>
        <w:ind w:left="270" w:hanging="270"/>
        <w:rPr>
          <w:ins w:id="389" w:author="Correa Poseiro, Cecilia" w:date="2018-09-25T10:22:00Z"/>
          <w:rFonts w:ascii="Arial" w:hAnsi="Arial" w:cs="Arial"/>
          <w:rPrChange w:id="390" w:author="Correa Poseiro, Cecilia" w:date="2018-09-25T10:24:00Z">
            <w:rPr>
              <w:ins w:id="391" w:author="Correa Poseiro, Cecilia" w:date="2018-09-25T10:22:00Z"/>
              <w:rFonts w:cs="Arial"/>
              <w:szCs w:val="18"/>
            </w:rPr>
          </w:rPrChange>
        </w:rPr>
        <w:pPrChange w:id="392" w:author="Bonifaz Urquizu, Jeanette" w:date="2018-10-04T16:15:00Z">
          <w:pPr>
            <w:pStyle w:val="FootnoteText"/>
            <w:ind w:left="1096" w:hanging="216"/>
            <w:jc w:val="both"/>
          </w:pPr>
        </w:pPrChange>
      </w:pPr>
      <w:ins w:id="393" w:author="Correa Poseiro, Cecilia" w:date="2018-09-25T10:22:00Z">
        <w:r w:rsidRPr="00A1545B">
          <w:rPr>
            <w:rFonts w:ascii="Arial" w:hAnsi="Arial" w:cs="Arial"/>
            <w:vertAlign w:val="superscript"/>
            <w:rPrChange w:id="394" w:author="Correa Poseiro, Cecilia" w:date="2018-09-25T10:24:00Z">
              <w:rPr>
                <w:rFonts w:cs="Arial"/>
                <w:szCs w:val="18"/>
                <w:vertAlign w:val="superscript"/>
              </w:rPr>
            </w:rPrChange>
          </w:rPr>
          <w:footnoteRef/>
        </w:r>
        <w:r w:rsidRPr="00A1545B">
          <w:rPr>
            <w:rFonts w:ascii="Arial" w:hAnsi="Arial" w:cs="Arial"/>
            <w:rPrChange w:id="395" w:author="Correa Poseiro, Cecilia" w:date="2018-09-25T10:24:00Z">
              <w:rPr>
                <w:rFonts w:cs="Arial"/>
                <w:szCs w:val="18"/>
              </w:rPr>
            </w:rPrChange>
          </w:rPr>
          <w:t xml:space="preserve"> </w:t>
        </w:r>
        <w:r w:rsidRPr="00A1545B">
          <w:rPr>
            <w:rFonts w:ascii="Arial" w:hAnsi="Arial" w:cs="Arial"/>
            <w:rPrChange w:id="396" w:author="Correa Poseiro, Cecilia" w:date="2018-09-25T10:24:00Z">
              <w:rPr>
                <w:rFonts w:cs="Arial"/>
                <w:szCs w:val="18"/>
              </w:rPr>
            </w:rPrChange>
          </w:rPr>
          <w:tab/>
        </w:r>
        <w:r w:rsidRPr="00A1545B">
          <w:rPr>
            <w:rFonts w:ascii="Arial" w:hAnsi="Arial" w:cs="Arial"/>
            <w:rPrChange w:id="397" w:author="Correa Poseiro, Cecilia" w:date="2018-09-25T10:24:00Z">
              <w:rPr>
                <w:rFonts w:cs="Arial"/>
              </w:rPr>
            </w:rPrChange>
          </w:rPr>
          <w:fldChar w:fldCharType="begin"/>
        </w:r>
        <w:r w:rsidRPr="00A1545B">
          <w:rPr>
            <w:rFonts w:ascii="Arial" w:hAnsi="Arial" w:cs="Arial"/>
            <w:rPrChange w:id="398" w:author="Correa Poseiro, Cecilia" w:date="2018-09-25T10:24:00Z">
              <w:rPr>
                <w:rFonts w:cs="Arial"/>
              </w:rPr>
            </w:rPrChange>
          </w:rPr>
          <w:instrText xml:space="preserve"> HYPERLINK "https://www.imf.org/external/pubs/ft/wp/2016/wp1653.pdf" </w:instrText>
        </w:r>
        <w:r w:rsidRPr="00A1545B">
          <w:rPr>
            <w:rFonts w:ascii="Arial" w:hAnsi="Arial" w:cs="Arial"/>
            <w:rPrChange w:id="399" w:author="Correa Poseiro, Cecilia" w:date="2018-09-25T10:24:00Z">
              <w:rPr>
                <w:rFonts w:cs="Arial"/>
              </w:rPr>
            </w:rPrChange>
          </w:rPr>
          <w:fldChar w:fldCharType="separate"/>
        </w:r>
        <w:r w:rsidRPr="00A1545B">
          <w:rPr>
            <w:rStyle w:val="Hyperlink"/>
            <w:rFonts w:ascii="Arial" w:hAnsi="Arial" w:cs="Arial"/>
            <w:rPrChange w:id="400" w:author="Correa Poseiro, Cecilia" w:date="2018-09-25T10:24:00Z">
              <w:rPr>
                <w:rStyle w:val="Hyperlink"/>
                <w:rFonts w:cs="Arial"/>
              </w:rPr>
            </w:rPrChange>
          </w:rPr>
          <w:t>Caribbean Energy: Macro-related Challenges, IMF</w:t>
        </w:r>
        <w:r w:rsidRPr="00A1545B">
          <w:rPr>
            <w:rFonts w:ascii="Arial" w:hAnsi="Arial" w:cs="Arial"/>
            <w:rPrChange w:id="401" w:author="Correa Poseiro, Cecilia" w:date="2018-09-25T10:24:00Z">
              <w:rPr>
                <w:rFonts w:cs="Arial"/>
              </w:rPr>
            </w:rPrChange>
          </w:rPr>
          <w:fldChar w:fldCharType="end"/>
        </w:r>
      </w:ins>
    </w:p>
  </w:footnote>
  <w:footnote w:id="18">
    <w:p w14:paraId="5F005A4A" w14:textId="77777777" w:rsidR="00A1545B" w:rsidRPr="00A1545B" w:rsidRDefault="00A1545B" w:rsidP="007840C3">
      <w:pPr>
        <w:pStyle w:val="FootnoteText"/>
        <w:tabs>
          <w:tab w:val="left" w:pos="90"/>
        </w:tabs>
        <w:ind w:left="270" w:hanging="270"/>
        <w:rPr>
          <w:ins w:id="416" w:author="Correa Poseiro, Cecilia" w:date="2018-09-25T10:22:00Z"/>
          <w:rFonts w:ascii="Arial" w:hAnsi="Arial" w:cs="Arial"/>
          <w:rPrChange w:id="417" w:author="Correa Poseiro, Cecilia" w:date="2018-09-25T10:24:00Z">
            <w:rPr>
              <w:ins w:id="418" w:author="Correa Poseiro, Cecilia" w:date="2018-09-25T10:22:00Z"/>
              <w:rFonts w:cs="Arial"/>
            </w:rPr>
          </w:rPrChange>
        </w:rPr>
        <w:pPrChange w:id="419" w:author="Bonifaz Urquizu, Jeanette" w:date="2018-10-04T16:15:00Z">
          <w:pPr>
            <w:pStyle w:val="FootnoteText"/>
            <w:ind w:left="1096" w:hanging="216"/>
            <w:jc w:val="both"/>
          </w:pPr>
        </w:pPrChange>
      </w:pPr>
      <w:ins w:id="420" w:author="Correa Poseiro, Cecilia" w:date="2018-09-25T10:22:00Z">
        <w:r w:rsidRPr="00A1545B">
          <w:rPr>
            <w:rFonts w:ascii="Arial" w:hAnsi="Arial" w:cs="Arial"/>
            <w:vertAlign w:val="superscript"/>
            <w:rPrChange w:id="421" w:author="Correa Poseiro, Cecilia" w:date="2018-09-25T10:24:00Z">
              <w:rPr>
                <w:rFonts w:cs="Arial"/>
                <w:vertAlign w:val="superscript"/>
              </w:rPr>
            </w:rPrChange>
          </w:rPr>
          <w:footnoteRef/>
        </w:r>
        <w:r w:rsidRPr="00A1545B">
          <w:rPr>
            <w:rFonts w:ascii="Arial" w:hAnsi="Arial" w:cs="Arial"/>
            <w:rPrChange w:id="422" w:author="Correa Poseiro, Cecilia" w:date="2018-09-25T10:24:00Z">
              <w:rPr>
                <w:rFonts w:cs="Arial"/>
              </w:rPr>
            </w:rPrChange>
          </w:rPr>
          <w:t xml:space="preserve"> </w:t>
        </w:r>
        <w:r w:rsidRPr="00A1545B">
          <w:rPr>
            <w:rFonts w:ascii="Arial" w:hAnsi="Arial" w:cs="Arial"/>
            <w:rPrChange w:id="423" w:author="Correa Poseiro, Cecilia" w:date="2018-09-25T10:24:00Z">
              <w:rPr>
                <w:rFonts w:cs="Arial"/>
              </w:rPr>
            </w:rPrChange>
          </w:rPr>
          <w:tab/>
        </w:r>
        <w:r w:rsidRPr="00A1545B">
          <w:rPr>
            <w:rFonts w:ascii="Arial" w:hAnsi="Arial" w:cs="Arial"/>
            <w:rPrChange w:id="424" w:author="Correa Poseiro, Cecilia" w:date="2018-09-25T10:24:00Z">
              <w:rPr>
                <w:rFonts w:cs="Arial"/>
              </w:rPr>
            </w:rPrChange>
          </w:rPr>
          <w:fldChar w:fldCharType="begin"/>
        </w:r>
        <w:r w:rsidRPr="00A1545B">
          <w:rPr>
            <w:rFonts w:ascii="Arial" w:hAnsi="Arial" w:cs="Arial"/>
            <w:rPrChange w:id="425" w:author="Correa Poseiro, Cecilia" w:date="2018-09-25T10:24:00Z">
              <w:rPr>
                <w:rFonts w:cs="Arial"/>
              </w:rPr>
            </w:rPrChange>
          </w:rPr>
          <w:instrText xml:space="preserve"> HYPERLINK "https://unfccc.int/sites/default/files/resource/63_Taylor%201.5%20Paper.pdf" </w:instrText>
        </w:r>
        <w:r w:rsidRPr="00A1545B">
          <w:rPr>
            <w:rFonts w:ascii="Arial" w:hAnsi="Arial" w:cs="Arial"/>
            <w:rPrChange w:id="426" w:author="Correa Poseiro, Cecilia" w:date="2018-09-25T10:24:00Z">
              <w:rPr>
                <w:rFonts w:cs="Arial"/>
              </w:rPr>
            </w:rPrChange>
          </w:rPr>
          <w:fldChar w:fldCharType="separate"/>
        </w:r>
        <w:r w:rsidRPr="00A1545B">
          <w:rPr>
            <w:rStyle w:val="Hyperlink"/>
            <w:rFonts w:ascii="Arial" w:hAnsi="Arial" w:cs="Arial"/>
            <w:rPrChange w:id="427" w:author="Correa Poseiro, Cecilia" w:date="2018-09-25T10:24:00Z">
              <w:rPr>
                <w:rStyle w:val="Hyperlink"/>
                <w:rFonts w:cs="Arial"/>
              </w:rPr>
            </w:rPrChange>
          </w:rPr>
          <w:t>Future Caribbean Climates in a World of Rising Temperatures: The 1.5 vs 2.0 Dilemma.  Taylor, Michael A., et al.</w:t>
        </w:r>
        <w:r w:rsidRPr="00A1545B">
          <w:rPr>
            <w:rFonts w:ascii="Arial" w:hAnsi="Arial" w:cs="Arial"/>
            <w:rPrChange w:id="428" w:author="Correa Poseiro, Cecilia" w:date="2018-09-25T10:24:00Z">
              <w:rPr>
                <w:rFonts w:cs="Arial"/>
              </w:rPr>
            </w:rPrChange>
          </w:rPr>
          <w:fldChar w:fldCharType="end"/>
        </w:r>
      </w:ins>
    </w:p>
  </w:footnote>
  <w:footnote w:id="19">
    <w:p w14:paraId="2B94A7D2" w14:textId="77777777" w:rsidR="00A1545B" w:rsidRPr="00A1545B" w:rsidRDefault="00A1545B" w:rsidP="007840C3">
      <w:pPr>
        <w:pStyle w:val="FootnoteText"/>
        <w:tabs>
          <w:tab w:val="left" w:pos="90"/>
        </w:tabs>
        <w:ind w:left="270" w:hanging="270"/>
        <w:rPr>
          <w:ins w:id="434" w:author="Correa Poseiro, Cecilia" w:date="2018-09-25T10:22:00Z"/>
          <w:rFonts w:ascii="Arial" w:hAnsi="Arial" w:cs="Arial"/>
          <w:rPrChange w:id="435" w:author="Correa Poseiro, Cecilia" w:date="2018-09-25T10:24:00Z">
            <w:rPr>
              <w:ins w:id="436" w:author="Correa Poseiro, Cecilia" w:date="2018-09-25T10:22:00Z"/>
            </w:rPr>
          </w:rPrChange>
        </w:rPr>
        <w:pPrChange w:id="437" w:author="Bonifaz Urquizu, Jeanette" w:date="2018-10-04T16:15:00Z">
          <w:pPr>
            <w:pStyle w:val="FootnoteText"/>
            <w:ind w:left="1427"/>
          </w:pPr>
        </w:pPrChange>
      </w:pPr>
      <w:ins w:id="438" w:author="Correa Poseiro, Cecilia" w:date="2018-09-25T10:22:00Z">
        <w:r w:rsidRPr="00A1545B">
          <w:rPr>
            <w:rStyle w:val="FootnoteReference"/>
            <w:rFonts w:ascii="Arial" w:hAnsi="Arial" w:cs="Arial"/>
            <w:rPrChange w:id="439" w:author="Correa Poseiro, Cecilia" w:date="2018-09-25T10:24:00Z">
              <w:rPr>
                <w:rStyle w:val="FootnoteReference"/>
              </w:rPr>
            </w:rPrChange>
          </w:rPr>
          <w:footnoteRef/>
        </w:r>
        <w:r w:rsidRPr="00A1545B">
          <w:rPr>
            <w:rFonts w:ascii="Arial" w:hAnsi="Arial" w:cs="Arial"/>
            <w:rPrChange w:id="440" w:author="Correa Poseiro, Cecilia" w:date="2018-09-25T10:24:00Z">
              <w:rPr/>
            </w:rPrChange>
          </w:rPr>
          <w:t xml:space="preserve"> </w:t>
        </w:r>
        <w:r w:rsidRPr="00A1545B">
          <w:rPr>
            <w:rFonts w:ascii="Arial" w:hAnsi="Arial" w:cs="Arial"/>
            <w:rPrChange w:id="441" w:author="Correa Poseiro, Cecilia" w:date="2018-09-25T10:24:00Z">
              <w:rPr/>
            </w:rPrChange>
          </w:rPr>
          <w:fldChar w:fldCharType="begin"/>
        </w:r>
        <w:r w:rsidRPr="00A1545B">
          <w:rPr>
            <w:rFonts w:ascii="Arial" w:hAnsi="Arial" w:cs="Arial"/>
            <w:rPrChange w:id="442" w:author="Correa Poseiro, Cecilia" w:date="2018-09-25T10:24:00Z">
              <w:rPr/>
            </w:rPrChange>
          </w:rPr>
          <w:instrText xml:space="preserve"> HYPERLINK "https://www.imf.org/external/np/pp/eng/2013/022013b.pdf" </w:instrText>
        </w:r>
        <w:r w:rsidRPr="00A1545B">
          <w:rPr>
            <w:rFonts w:ascii="Arial" w:hAnsi="Arial" w:cs="Arial"/>
            <w:rPrChange w:id="443" w:author="Correa Poseiro, Cecilia" w:date="2018-09-25T10:24:00Z">
              <w:rPr/>
            </w:rPrChange>
          </w:rPr>
          <w:fldChar w:fldCharType="separate"/>
        </w:r>
        <w:r w:rsidRPr="00A1545B">
          <w:rPr>
            <w:rStyle w:val="Hyperlink"/>
            <w:rFonts w:ascii="Arial" w:hAnsi="Arial" w:cs="Arial"/>
            <w:rPrChange w:id="444" w:author="Correa Poseiro, Cecilia" w:date="2018-09-25T10:24:00Z">
              <w:rPr>
                <w:rStyle w:val="Hyperlink"/>
              </w:rPr>
            </w:rPrChange>
          </w:rPr>
          <w:t>Caribbean small states: Challenges of High Debt and Low Growth. International Monetary Fund.</w:t>
        </w:r>
        <w:r w:rsidRPr="00A1545B">
          <w:rPr>
            <w:rFonts w:ascii="Arial" w:hAnsi="Arial" w:cs="Arial"/>
            <w:rPrChange w:id="445" w:author="Correa Poseiro, Cecilia" w:date="2018-09-25T10:24:00Z">
              <w:rPr/>
            </w:rPrChange>
          </w:rPr>
          <w:fldChar w:fldCharType="end"/>
        </w:r>
        <w:r w:rsidRPr="00A1545B">
          <w:rPr>
            <w:rFonts w:ascii="Arial" w:hAnsi="Arial" w:cs="Arial"/>
            <w:rPrChange w:id="446" w:author="Correa Poseiro, Cecilia" w:date="2018-09-25T10:24:00Z">
              <w:rPr/>
            </w:rPrChange>
          </w:rPr>
          <w:t xml:space="preserve"> </w:t>
        </w:r>
      </w:ins>
    </w:p>
  </w:footnote>
  <w:footnote w:id="20">
    <w:p w14:paraId="2690AD84" w14:textId="77777777" w:rsidR="0095424E" w:rsidRPr="00A1545B" w:rsidDel="00C97B67" w:rsidRDefault="0095424E">
      <w:pPr>
        <w:pStyle w:val="FootnoteText"/>
        <w:ind w:left="360" w:hanging="540"/>
        <w:rPr>
          <w:del w:id="515" w:author="Correa Poseiro, Cecilia" w:date="2018-09-25T10:17:00Z"/>
          <w:rFonts w:ascii="Arial" w:hAnsi="Arial" w:cs="Arial"/>
          <w:rPrChange w:id="516" w:author="Correa Poseiro, Cecilia" w:date="2018-09-25T10:24:00Z">
            <w:rPr>
              <w:del w:id="517" w:author="Correa Poseiro, Cecilia" w:date="2018-09-25T10:17:00Z"/>
              <w:rFonts w:ascii="Arial" w:hAnsi="Arial" w:cs="Arial"/>
              <w:sz w:val="18"/>
              <w:szCs w:val="18"/>
            </w:rPr>
          </w:rPrChange>
        </w:rPr>
        <w:pPrChange w:id="518" w:author="Correa Poseiro, Cecilia" w:date="2018-09-25T10:25:00Z">
          <w:pPr>
            <w:pStyle w:val="FootnoteText"/>
            <w:ind w:left="980" w:hanging="180"/>
          </w:pPr>
        </w:pPrChange>
      </w:pPr>
      <w:del w:id="519" w:author="Correa Poseiro, Cecilia" w:date="2018-09-25T10:17:00Z">
        <w:r w:rsidRPr="00A1545B" w:rsidDel="00C97B67">
          <w:rPr>
            <w:rStyle w:val="FootnoteReference"/>
            <w:rFonts w:ascii="Arial" w:hAnsi="Arial" w:cs="Arial"/>
            <w:rPrChange w:id="520" w:author="Correa Poseiro, Cecilia" w:date="2018-09-25T10:24:00Z">
              <w:rPr>
                <w:rStyle w:val="FootnoteReference"/>
                <w:rFonts w:ascii="Arial" w:hAnsi="Arial" w:cs="Arial"/>
                <w:sz w:val="18"/>
                <w:szCs w:val="18"/>
              </w:rPr>
            </w:rPrChange>
          </w:rPr>
          <w:footnoteRef/>
        </w:r>
        <w:r w:rsidRPr="00A1545B" w:rsidDel="00C97B67">
          <w:rPr>
            <w:rFonts w:ascii="Arial" w:hAnsi="Arial" w:cs="Arial"/>
            <w:rPrChange w:id="521" w:author="Correa Poseiro, Cecilia" w:date="2018-09-25T10:24:00Z">
              <w:rPr>
                <w:rFonts w:ascii="Arial" w:hAnsi="Arial" w:cs="Arial"/>
                <w:sz w:val="18"/>
                <w:szCs w:val="18"/>
              </w:rPr>
            </w:rPrChange>
          </w:rPr>
          <w:delText xml:space="preserve"> </w:delText>
        </w:r>
        <w:r w:rsidRPr="00A1545B" w:rsidDel="00C97B67">
          <w:rPr>
            <w:rFonts w:ascii="Arial" w:hAnsi="Arial" w:cs="Arial"/>
            <w:rPrChange w:id="522" w:author="Correa Poseiro, Cecilia" w:date="2018-09-25T10:24:00Z">
              <w:rPr>
                <w:rFonts w:ascii="Arial" w:hAnsi="Arial" w:cs="Arial"/>
                <w:sz w:val="18"/>
                <w:szCs w:val="18"/>
              </w:rPr>
            </w:rPrChange>
          </w:rPr>
          <w:tab/>
          <w:delText xml:space="preserve">According to the Caribbean Sustainable Energy Roadmap and Strategy (C-SERMS): Baseline Report and Assessment  The Bahamas has an estimated potential of 229MW of wind power and 60MW of Solar; Barbados 40MW of Wind, 39.7MW of Solar and 23.5MW Biomass; Guyana 7,000 MW of Hydro, 575.8million MWh/year of Solar and 60.2 GWh of Biomass; Jamaica up to 56 MW of Hydro, up to 1,313 MW of Wind, 1,876 MW of Solar and 192 MW from Biomass; Suriname 1,700MW of Hydro; and Trinidad and Tobago 50 MW of Wind and 308 MW of Solar.  </w:delText>
        </w:r>
      </w:del>
    </w:p>
  </w:footnote>
  <w:footnote w:id="21">
    <w:p w14:paraId="175D6BA9" w14:textId="77777777" w:rsidR="0095424E" w:rsidRPr="00827495" w:rsidDel="00C97B67" w:rsidRDefault="0095424E">
      <w:pPr>
        <w:spacing w:before="240" w:after="240"/>
        <w:ind w:left="360" w:hanging="540"/>
        <w:rPr>
          <w:del w:id="548" w:author="Correa Poseiro, Cecilia" w:date="2018-09-25T10:17:00Z"/>
          <w:rFonts w:ascii="Arial" w:hAnsi="Arial" w:cs="Arial"/>
          <w:szCs w:val="20"/>
        </w:rPr>
        <w:pPrChange w:id="549" w:author="Correa Poseiro, Cecilia" w:date="2018-09-25T10:25:00Z">
          <w:pPr>
            <w:spacing w:before="240" w:after="240"/>
          </w:pPr>
        </w:pPrChange>
      </w:pPr>
      <w:del w:id="550" w:author="Correa Poseiro, Cecilia" w:date="2018-09-25T10:17:00Z">
        <w:r w:rsidRPr="00A1545B" w:rsidDel="00C97B67">
          <w:rPr>
            <w:rStyle w:val="FootnoteReference"/>
            <w:rFonts w:ascii="Arial" w:hAnsi="Arial" w:cs="Arial"/>
            <w:szCs w:val="20"/>
            <w:rPrChange w:id="551" w:author="Correa Poseiro, Cecilia" w:date="2018-09-25T10:24:00Z">
              <w:rPr>
                <w:rStyle w:val="FootnoteReference"/>
              </w:rPr>
            </w:rPrChange>
          </w:rPr>
          <w:footnoteRef/>
        </w:r>
        <w:r w:rsidRPr="00A1545B" w:rsidDel="00C97B67">
          <w:rPr>
            <w:rFonts w:ascii="Arial" w:hAnsi="Arial" w:cs="Arial"/>
            <w:szCs w:val="20"/>
            <w:rPrChange w:id="552" w:author="Correa Poseiro, Cecilia" w:date="2018-09-25T10:24:00Z">
              <w:rPr/>
            </w:rPrChange>
          </w:rPr>
          <w:delText xml:space="preserve"> </w:delText>
        </w:r>
        <w:r w:rsidRPr="00A1545B" w:rsidDel="00C97B67">
          <w:rPr>
            <w:rFonts w:ascii="Arial" w:hAnsi="Arial" w:cs="Arial"/>
            <w:szCs w:val="20"/>
            <w:rPrChange w:id="553" w:author="Correa Poseiro, Cecilia" w:date="2018-09-25T10:24:00Z">
              <w:rPr>
                <w:rFonts w:ascii="Arial" w:hAnsi="Arial" w:cs="Arial"/>
                <w:sz w:val="18"/>
                <w:szCs w:val="18"/>
              </w:rPr>
            </w:rPrChange>
          </w:rPr>
          <w:delText>In 2012 the Trinidad and Tobago produced 689 kboe/day of natural gas and were exported 333kboe/day. Energy Dossier: Trinidad and Tobago; Malte Humpert, Ramón Espinasa, Technical Note No. IDB-TN-938, February 2016.</w:delText>
        </w:r>
      </w:del>
    </w:p>
    <w:p w14:paraId="75F7E98A" w14:textId="77777777" w:rsidR="0095424E" w:rsidRPr="00A1545B" w:rsidDel="00C97B67" w:rsidRDefault="0095424E">
      <w:pPr>
        <w:pStyle w:val="FootnoteText"/>
        <w:ind w:left="360" w:hanging="540"/>
        <w:rPr>
          <w:del w:id="554" w:author="Correa Poseiro, Cecilia" w:date="2018-09-25T10:17:00Z"/>
          <w:rFonts w:ascii="Arial" w:hAnsi="Arial" w:cs="Arial"/>
          <w:rPrChange w:id="555" w:author="Correa Poseiro, Cecilia" w:date="2018-09-25T10:24:00Z">
            <w:rPr>
              <w:del w:id="556" w:author="Correa Poseiro, Cecilia" w:date="2018-09-25T10:17:00Z"/>
            </w:rPr>
          </w:rPrChange>
        </w:rPr>
        <w:pPrChange w:id="557" w:author="Correa Poseiro, Cecilia" w:date="2018-09-25T10:25:00Z">
          <w:pPr>
            <w:pStyle w:val="FootnoteText"/>
            <w:ind w:left="800"/>
          </w:pPr>
        </w:pPrChange>
      </w:pPr>
    </w:p>
  </w:footnote>
  <w:footnote w:id="22">
    <w:p w14:paraId="42C74759" w14:textId="77777777" w:rsidR="0095424E" w:rsidRPr="00A1545B" w:rsidDel="00C97B67" w:rsidRDefault="0095424E">
      <w:pPr>
        <w:pStyle w:val="FootnoteText"/>
        <w:ind w:left="360" w:hanging="540"/>
        <w:jc w:val="both"/>
        <w:rPr>
          <w:del w:id="573" w:author="Correa Poseiro, Cecilia" w:date="2018-09-25T10:17:00Z"/>
          <w:rFonts w:ascii="Arial" w:hAnsi="Arial" w:cs="Arial"/>
          <w:rPrChange w:id="574" w:author="Correa Poseiro, Cecilia" w:date="2018-09-25T10:24:00Z">
            <w:rPr>
              <w:del w:id="575" w:author="Correa Poseiro, Cecilia" w:date="2018-09-25T10:17:00Z"/>
              <w:rFonts w:ascii="Arial" w:hAnsi="Arial" w:cs="Arial"/>
              <w:sz w:val="18"/>
              <w:szCs w:val="18"/>
            </w:rPr>
          </w:rPrChange>
        </w:rPr>
        <w:pPrChange w:id="576" w:author="Correa Poseiro, Cecilia" w:date="2018-09-25T10:25:00Z">
          <w:pPr>
            <w:pStyle w:val="FootnoteText"/>
            <w:jc w:val="both"/>
          </w:pPr>
        </w:pPrChange>
      </w:pPr>
      <w:del w:id="577" w:author="Correa Poseiro, Cecilia" w:date="2018-09-25T10:17:00Z">
        <w:r w:rsidRPr="00A1545B" w:rsidDel="00C97B67">
          <w:rPr>
            <w:rStyle w:val="FootnoteReference"/>
            <w:rFonts w:ascii="Arial" w:hAnsi="Arial" w:cs="Arial"/>
            <w:rPrChange w:id="578" w:author="Correa Poseiro, Cecilia" w:date="2018-09-25T10:24:00Z">
              <w:rPr>
                <w:rStyle w:val="FootnoteReference"/>
                <w:rFonts w:ascii="Arial" w:hAnsi="Arial" w:cs="Arial"/>
                <w:sz w:val="18"/>
                <w:szCs w:val="18"/>
              </w:rPr>
            </w:rPrChange>
          </w:rPr>
          <w:footnoteRef/>
        </w:r>
        <w:r w:rsidRPr="00A1545B" w:rsidDel="00C97B67">
          <w:rPr>
            <w:rFonts w:ascii="Arial" w:hAnsi="Arial" w:cs="Arial"/>
            <w:rPrChange w:id="579" w:author="Correa Poseiro, Cecilia" w:date="2018-09-25T10:24:00Z">
              <w:rPr>
                <w:rFonts w:ascii="Arial" w:hAnsi="Arial" w:cs="Arial"/>
                <w:sz w:val="18"/>
                <w:szCs w:val="18"/>
              </w:rPr>
            </w:rPrChange>
          </w:rPr>
          <w:delText xml:space="preserve"> The policy promotes a shift towards sustainable energy through increased use of RE and increased EE in response to the region’s high electricity cost and overdependence on imported fossil fuels.</w:delText>
        </w:r>
      </w:del>
    </w:p>
  </w:footnote>
  <w:footnote w:id="23">
    <w:p w14:paraId="7208F0AE" w14:textId="77777777" w:rsidR="0095424E" w:rsidRPr="00A1545B" w:rsidDel="00C97B67" w:rsidRDefault="0095424E">
      <w:pPr>
        <w:pStyle w:val="FootnoteText"/>
        <w:ind w:left="360" w:hanging="540"/>
        <w:jc w:val="both"/>
        <w:rPr>
          <w:del w:id="582" w:author="Correa Poseiro, Cecilia" w:date="2018-09-25T10:17:00Z"/>
          <w:rFonts w:ascii="Arial" w:hAnsi="Arial" w:cs="Arial"/>
          <w:rPrChange w:id="583" w:author="Correa Poseiro, Cecilia" w:date="2018-09-25T10:24:00Z">
            <w:rPr>
              <w:del w:id="584" w:author="Correa Poseiro, Cecilia" w:date="2018-09-25T10:17:00Z"/>
              <w:rFonts w:ascii="Arial" w:hAnsi="Arial" w:cs="Arial"/>
              <w:sz w:val="18"/>
              <w:szCs w:val="18"/>
            </w:rPr>
          </w:rPrChange>
        </w:rPr>
        <w:pPrChange w:id="585" w:author="Correa Poseiro, Cecilia" w:date="2018-09-25T10:25:00Z">
          <w:pPr>
            <w:pStyle w:val="FootnoteText"/>
            <w:jc w:val="both"/>
          </w:pPr>
        </w:pPrChange>
      </w:pPr>
      <w:del w:id="586" w:author="Correa Poseiro, Cecilia" w:date="2018-09-25T10:17:00Z">
        <w:r w:rsidRPr="00A1545B" w:rsidDel="00C97B67">
          <w:rPr>
            <w:rStyle w:val="FootnoteReference"/>
            <w:rFonts w:ascii="Arial" w:hAnsi="Arial" w:cs="Arial"/>
            <w:rPrChange w:id="587" w:author="Correa Poseiro, Cecilia" w:date="2018-09-25T10:24:00Z">
              <w:rPr>
                <w:rStyle w:val="FootnoteReference"/>
                <w:rFonts w:ascii="Arial" w:hAnsi="Arial" w:cs="Arial"/>
                <w:sz w:val="18"/>
                <w:szCs w:val="18"/>
              </w:rPr>
            </w:rPrChange>
          </w:rPr>
          <w:footnoteRef/>
        </w:r>
        <w:r w:rsidRPr="00A1545B" w:rsidDel="00C97B67">
          <w:rPr>
            <w:rFonts w:ascii="Arial" w:hAnsi="Arial" w:cs="Arial"/>
            <w:rPrChange w:id="588" w:author="Correa Poseiro, Cecilia" w:date="2018-09-25T10:24:00Z">
              <w:rPr>
                <w:rFonts w:ascii="Arial" w:hAnsi="Arial" w:cs="Arial"/>
                <w:sz w:val="18"/>
                <w:szCs w:val="18"/>
              </w:rPr>
            </w:rPrChange>
          </w:rPr>
          <w:delText xml:space="preserve"> The targets that have been set for the contribution of RE to total electricity generation are: 20%, 28% and 47% for years 2017, 2022 and 2027 respectively, with respect to 8% in base year 2012.</w:delText>
        </w:r>
      </w:del>
    </w:p>
  </w:footnote>
  <w:footnote w:id="24">
    <w:p w14:paraId="5C062AC3" w14:textId="77777777" w:rsidR="0095424E" w:rsidRPr="00A1545B" w:rsidDel="00C97B67" w:rsidRDefault="0095424E">
      <w:pPr>
        <w:pStyle w:val="FootnoteText"/>
        <w:ind w:left="360" w:hanging="540"/>
        <w:jc w:val="both"/>
        <w:rPr>
          <w:del w:id="593" w:author="Correa Poseiro, Cecilia" w:date="2018-09-25T10:17:00Z"/>
          <w:rFonts w:ascii="Arial" w:hAnsi="Arial" w:cs="Arial"/>
          <w:rPrChange w:id="594" w:author="Correa Poseiro, Cecilia" w:date="2018-09-25T10:24:00Z">
            <w:rPr>
              <w:del w:id="595" w:author="Correa Poseiro, Cecilia" w:date="2018-09-25T10:17:00Z"/>
              <w:rFonts w:ascii="Arial" w:hAnsi="Arial" w:cs="Arial"/>
              <w:sz w:val="18"/>
              <w:szCs w:val="18"/>
            </w:rPr>
          </w:rPrChange>
        </w:rPr>
        <w:pPrChange w:id="596" w:author="Correa Poseiro, Cecilia" w:date="2018-09-25T10:25:00Z">
          <w:pPr>
            <w:pStyle w:val="FootnoteText"/>
            <w:jc w:val="both"/>
          </w:pPr>
        </w:pPrChange>
      </w:pPr>
      <w:del w:id="597" w:author="Correa Poseiro, Cecilia" w:date="2018-09-25T10:17:00Z">
        <w:r w:rsidRPr="00A1545B" w:rsidDel="00C97B67">
          <w:rPr>
            <w:rStyle w:val="FootnoteReference"/>
            <w:rFonts w:ascii="Arial" w:hAnsi="Arial" w:cs="Arial"/>
            <w:rPrChange w:id="598" w:author="Correa Poseiro, Cecilia" w:date="2018-09-25T10:24:00Z">
              <w:rPr>
                <w:rStyle w:val="FootnoteReference"/>
                <w:rFonts w:ascii="Arial" w:hAnsi="Arial" w:cs="Arial"/>
                <w:sz w:val="18"/>
                <w:szCs w:val="18"/>
              </w:rPr>
            </w:rPrChange>
          </w:rPr>
          <w:footnoteRef/>
        </w:r>
        <w:r w:rsidRPr="00A1545B" w:rsidDel="00C97B67">
          <w:rPr>
            <w:rFonts w:ascii="Arial" w:hAnsi="Arial" w:cs="Arial"/>
            <w:rPrChange w:id="599" w:author="Correa Poseiro, Cecilia" w:date="2018-09-25T10:24:00Z">
              <w:rPr>
                <w:rFonts w:ascii="Arial" w:hAnsi="Arial" w:cs="Arial"/>
                <w:sz w:val="18"/>
                <w:szCs w:val="18"/>
              </w:rPr>
            </w:rPrChange>
          </w:rPr>
          <w:delText xml:space="preserve"> This can be accessed at </w:delText>
        </w:r>
        <w:r w:rsidR="00824CDC" w:rsidRPr="00A1545B" w:rsidDel="00C97B67">
          <w:rPr>
            <w:rStyle w:val="Hyperlink"/>
            <w:rFonts w:ascii="Arial" w:hAnsi="Arial" w:cs="Arial"/>
            <w:rPrChange w:id="600" w:author="Correa Poseiro, Cecilia" w:date="2018-09-25T10:24:00Z">
              <w:rPr>
                <w:rStyle w:val="Hyperlink"/>
                <w:rFonts w:ascii="Arial" w:hAnsi="Arial" w:cs="Arial"/>
                <w:sz w:val="18"/>
                <w:szCs w:val="18"/>
              </w:rPr>
            </w:rPrChange>
          </w:rPr>
          <w:fldChar w:fldCharType="begin"/>
        </w:r>
        <w:r w:rsidR="00824CDC" w:rsidRPr="00A1545B" w:rsidDel="00C97B67">
          <w:rPr>
            <w:rStyle w:val="Hyperlink"/>
            <w:rFonts w:ascii="Arial" w:hAnsi="Arial" w:cs="Arial"/>
            <w:rPrChange w:id="601" w:author="Correa Poseiro, Cecilia" w:date="2018-09-25T10:24:00Z">
              <w:rPr>
                <w:rStyle w:val="Hyperlink"/>
                <w:rFonts w:ascii="Arial" w:hAnsi="Arial" w:cs="Arial"/>
                <w:sz w:val="18"/>
                <w:szCs w:val="18"/>
              </w:rPr>
            </w:rPrChange>
          </w:rPr>
          <w:delInstrText xml:space="preserve"> HYPERLINK "http://www.elysee.fr/assets/Uploads/Appel-de-Fort-de-France-a-telecharger.pdf" </w:delInstrText>
        </w:r>
        <w:r w:rsidR="00824CDC" w:rsidRPr="00A1545B" w:rsidDel="00C97B67">
          <w:rPr>
            <w:rStyle w:val="Hyperlink"/>
            <w:rFonts w:ascii="Arial" w:hAnsi="Arial" w:cs="Arial"/>
            <w:rPrChange w:id="602" w:author="Correa Poseiro, Cecilia" w:date="2018-09-25T10:24:00Z">
              <w:rPr>
                <w:rStyle w:val="Hyperlink"/>
                <w:rFonts w:ascii="Arial" w:hAnsi="Arial" w:cs="Arial"/>
                <w:sz w:val="18"/>
                <w:szCs w:val="18"/>
              </w:rPr>
            </w:rPrChange>
          </w:rPr>
          <w:fldChar w:fldCharType="separate"/>
        </w:r>
        <w:r w:rsidRPr="00A1545B" w:rsidDel="00C97B67">
          <w:rPr>
            <w:rStyle w:val="Hyperlink"/>
            <w:rFonts w:ascii="Arial" w:hAnsi="Arial" w:cs="Arial"/>
            <w:rPrChange w:id="603" w:author="Correa Poseiro, Cecilia" w:date="2018-09-25T10:24:00Z">
              <w:rPr>
                <w:rStyle w:val="Hyperlink"/>
                <w:rFonts w:ascii="Arial" w:hAnsi="Arial" w:cs="Arial"/>
                <w:sz w:val="18"/>
                <w:szCs w:val="18"/>
              </w:rPr>
            </w:rPrChange>
          </w:rPr>
          <w:delText>http://www.elysee.fr/assets/Uploads</w:delText>
        </w:r>
        <w:r w:rsidR="00824CDC" w:rsidRPr="00A1545B" w:rsidDel="00C97B67">
          <w:rPr>
            <w:rStyle w:val="Hyperlink"/>
            <w:rFonts w:ascii="Arial" w:hAnsi="Arial" w:cs="Arial"/>
            <w:rPrChange w:id="604" w:author="Correa Poseiro, Cecilia" w:date="2018-09-25T10:24:00Z">
              <w:rPr>
                <w:rStyle w:val="Hyperlink"/>
                <w:rFonts w:ascii="Arial" w:hAnsi="Arial" w:cs="Arial"/>
                <w:sz w:val="18"/>
                <w:szCs w:val="18"/>
              </w:rPr>
            </w:rPrChange>
          </w:rPr>
          <w:fldChar w:fldCharType="end"/>
        </w:r>
        <w:r w:rsidRPr="00A1545B" w:rsidDel="00C97B67">
          <w:rPr>
            <w:rFonts w:ascii="Arial" w:hAnsi="Arial" w:cs="Arial"/>
            <w:rPrChange w:id="605" w:author="Correa Poseiro, Cecilia" w:date="2018-09-25T10:24:00Z">
              <w:rPr>
                <w:rFonts w:ascii="Arial" w:hAnsi="Arial" w:cs="Arial"/>
                <w:sz w:val="18"/>
                <w:szCs w:val="18"/>
              </w:rPr>
            </w:rPrChange>
          </w:rPr>
          <w:delText xml:space="preserve">. </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203B8" w14:textId="77777777" w:rsidR="00DD226B" w:rsidRDefault="00DD22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431E0"/>
    <w:multiLevelType w:val="hybridMultilevel"/>
    <w:tmpl w:val="360E0156"/>
    <w:lvl w:ilvl="0" w:tplc="6CC4FA46">
      <w:start w:val="1"/>
      <w:numFmt w:val="bullet"/>
      <w:lvlText w:val="·"/>
      <w:lvlJc w:val="left"/>
      <w:pPr>
        <w:ind w:left="400" w:hanging="40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0DAB7FC9"/>
    <w:multiLevelType w:val="multilevel"/>
    <w:tmpl w:val="332C7A80"/>
    <w:lvl w:ilvl="0">
      <w:start w:val="1"/>
      <w:numFmt w:val="upperRoman"/>
      <w:lvlText w:val="%1."/>
      <w:lvlJc w:val="center"/>
      <w:pPr>
        <w:tabs>
          <w:tab w:val="num" w:pos="648"/>
        </w:tabs>
        <w:ind w:left="0" w:firstLine="288"/>
      </w:pPr>
      <w:rPr>
        <w:b/>
        <w:i w:val="0"/>
      </w:rPr>
    </w:lvl>
    <w:lvl w:ilvl="1">
      <w:start w:val="1"/>
      <w:numFmt w:val="decimal"/>
      <w:pStyle w:val="Paragraph"/>
      <w:isLgl/>
      <w:lvlText w:val="%1.%2"/>
      <w:lvlJc w:val="left"/>
      <w:pPr>
        <w:tabs>
          <w:tab w:val="num" w:pos="810"/>
        </w:tabs>
        <w:ind w:left="81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204E0F17"/>
    <w:multiLevelType w:val="multilevel"/>
    <w:tmpl w:val="3628EAD8"/>
    <w:lvl w:ilvl="0">
      <w:start w:val="3"/>
      <w:numFmt w:val="decimal"/>
      <w:lvlText w:val="%1"/>
      <w:lvlJc w:val="left"/>
      <w:pPr>
        <w:ind w:left="360" w:hanging="360"/>
      </w:pPr>
      <w:rPr>
        <w:rFonts w:eastAsia="Malgun Gothic" w:hint="default"/>
        <w:b/>
      </w:rPr>
    </w:lvl>
    <w:lvl w:ilvl="1">
      <w:start w:val="4"/>
      <w:numFmt w:val="decimal"/>
      <w:lvlText w:val="%1.%2"/>
      <w:lvlJc w:val="left"/>
      <w:pPr>
        <w:ind w:left="360" w:hanging="360"/>
      </w:pPr>
      <w:rPr>
        <w:rFonts w:eastAsia="Malgun Gothic" w:hint="default"/>
        <w:b/>
      </w:rPr>
    </w:lvl>
    <w:lvl w:ilvl="2">
      <w:start w:val="1"/>
      <w:numFmt w:val="decimal"/>
      <w:lvlText w:val="%1.%2.%3"/>
      <w:lvlJc w:val="left"/>
      <w:pPr>
        <w:ind w:left="720" w:hanging="720"/>
      </w:pPr>
      <w:rPr>
        <w:rFonts w:eastAsia="Malgun Gothic" w:hint="default"/>
        <w:b/>
      </w:rPr>
    </w:lvl>
    <w:lvl w:ilvl="3">
      <w:start w:val="1"/>
      <w:numFmt w:val="decimal"/>
      <w:lvlText w:val="%1.%2.%3.%4"/>
      <w:lvlJc w:val="left"/>
      <w:pPr>
        <w:ind w:left="720" w:hanging="720"/>
      </w:pPr>
      <w:rPr>
        <w:rFonts w:eastAsia="Malgun Gothic" w:hint="default"/>
        <w:b/>
      </w:rPr>
    </w:lvl>
    <w:lvl w:ilvl="4">
      <w:start w:val="1"/>
      <w:numFmt w:val="decimal"/>
      <w:lvlText w:val="%1.%2.%3.%4.%5"/>
      <w:lvlJc w:val="left"/>
      <w:pPr>
        <w:ind w:left="1080" w:hanging="1080"/>
      </w:pPr>
      <w:rPr>
        <w:rFonts w:eastAsia="Malgun Gothic" w:hint="default"/>
        <w:b/>
      </w:rPr>
    </w:lvl>
    <w:lvl w:ilvl="5">
      <w:start w:val="1"/>
      <w:numFmt w:val="decimal"/>
      <w:lvlText w:val="%1.%2.%3.%4.%5.%6"/>
      <w:lvlJc w:val="left"/>
      <w:pPr>
        <w:ind w:left="1080" w:hanging="1080"/>
      </w:pPr>
      <w:rPr>
        <w:rFonts w:eastAsia="Malgun Gothic" w:hint="default"/>
        <w:b/>
      </w:rPr>
    </w:lvl>
    <w:lvl w:ilvl="6">
      <w:start w:val="1"/>
      <w:numFmt w:val="decimal"/>
      <w:lvlText w:val="%1.%2.%3.%4.%5.%6.%7"/>
      <w:lvlJc w:val="left"/>
      <w:pPr>
        <w:ind w:left="1440" w:hanging="1440"/>
      </w:pPr>
      <w:rPr>
        <w:rFonts w:eastAsia="Malgun Gothic" w:hint="default"/>
        <w:b/>
      </w:rPr>
    </w:lvl>
    <w:lvl w:ilvl="7">
      <w:start w:val="1"/>
      <w:numFmt w:val="decimal"/>
      <w:lvlText w:val="%1.%2.%3.%4.%5.%6.%7.%8"/>
      <w:lvlJc w:val="left"/>
      <w:pPr>
        <w:ind w:left="1440" w:hanging="1440"/>
      </w:pPr>
      <w:rPr>
        <w:rFonts w:eastAsia="Malgun Gothic" w:hint="default"/>
        <w:b/>
      </w:rPr>
    </w:lvl>
    <w:lvl w:ilvl="8">
      <w:start w:val="1"/>
      <w:numFmt w:val="decimal"/>
      <w:lvlText w:val="%1.%2.%3.%4.%5.%6.%7.%8.%9"/>
      <w:lvlJc w:val="left"/>
      <w:pPr>
        <w:ind w:left="1440" w:hanging="1440"/>
      </w:pPr>
      <w:rPr>
        <w:rFonts w:eastAsia="Malgun Gothic" w:hint="default"/>
        <w:b/>
      </w:rPr>
    </w:lvl>
  </w:abstractNum>
  <w:abstractNum w:abstractNumId="3" w15:restartNumberingAfterBreak="0">
    <w:nsid w:val="2FF92987"/>
    <w:multiLevelType w:val="multilevel"/>
    <w:tmpl w:val="5860C47C"/>
    <w:lvl w:ilvl="0">
      <w:start w:val="4"/>
      <w:numFmt w:val="upperRoman"/>
      <w:lvlText w:val="%1."/>
      <w:lvlJc w:val="left"/>
      <w:pPr>
        <w:ind w:left="720" w:hanging="720"/>
      </w:pPr>
      <w:rPr>
        <w:rFonts w:eastAsia="Malgun Gothic" w:hint="default"/>
      </w:rPr>
    </w:lvl>
    <w:lvl w:ilvl="1">
      <w:start w:val="1"/>
      <w:numFmt w:val="decimal"/>
      <w:isLgl/>
      <w:lvlText w:val="%1.%2"/>
      <w:lvlJc w:val="left"/>
      <w:pPr>
        <w:ind w:left="360" w:hanging="360"/>
      </w:pPr>
      <w:rPr>
        <w:rFonts w:eastAsia="Malgun Gothic" w:hint="default"/>
        <w:b/>
      </w:rPr>
    </w:lvl>
    <w:lvl w:ilvl="2">
      <w:start w:val="1"/>
      <w:numFmt w:val="decimal"/>
      <w:isLgl/>
      <w:lvlText w:val="%1.%2.%3"/>
      <w:lvlJc w:val="left"/>
      <w:pPr>
        <w:ind w:left="720" w:hanging="720"/>
      </w:pPr>
      <w:rPr>
        <w:rFonts w:eastAsia="Malgun Gothic" w:hint="default"/>
        <w:b/>
      </w:rPr>
    </w:lvl>
    <w:lvl w:ilvl="3">
      <w:start w:val="1"/>
      <w:numFmt w:val="decimal"/>
      <w:isLgl/>
      <w:lvlText w:val="%1.%2.%3.%4"/>
      <w:lvlJc w:val="left"/>
      <w:pPr>
        <w:ind w:left="720" w:hanging="720"/>
      </w:pPr>
      <w:rPr>
        <w:rFonts w:eastAsia="Malgun Gothic" w:hint="default"/>
        <w:b/>
      </w:rPr>
    </w:lvl>
    <w:lvl w:ilvl="4">
      <w:start w:val="1"/>
      <w:numFmt w:val="decimal"/>
      <w:isLgl/>
      <w:lvlText w:val="%1.%2.%3.%4.%5"/>
      <w:lvlJc w:val="left"/>
      <w:pPr>
        <w:ind w:left="1080" w:hanging="1080"/>
      </w:pPr>
      <w:rPr>
        <w:rFonts w:eastAsia="Malgun Gothic" w:hint="default"/>
        <w:b/>
      </w:rPr>
    </w:lvl>
    <w:lvl w:ilvl="5">
      <w:start w:val="1"/>
      <w:numFmt w:val="decimal"/>
      <w:isLgl/>
      <w:lvlText w:val="%1.%2.%3.%4.%5.%6"/>
      <w:lvlJc w:val="left"/>
      <w:pPr>
        <w:ind w:left="1080" w:hanging="1080"/>
      </w:pPr>
      <w:rPr>
        <w:rFonts w:eastAsia="Malgun Gothic" w:hint="default"/>
        <w:b/>
      </w:rPr>
    </w:lvl>
    <w:lvl w:ilvl="6">
      <w:start w:val="1"/>
      <w:numFmt w:val="decimal"/>
      <w:isLgl/>
      <w:lvlText w:val="%1.%2.%3.%4.%5.%6.%7"/>
      <w:lvlJc w:val="left"/>
      <w:pPr>
        <w:ind w:left="1080" w:hanging="1080"/>
      </w:pPr>
      <w:rPr>
        <w:rFonts w:eastAsia="Malgun Gothic" w:hint="default"/>
        <w:b/>
      </w:rPr>
    </w:lvl>
    <w:lvl w:ilvl="7">
      <w:start w:val="1"/>
      <w:numFmt w:val="decimal"/>
      <w:isLgl/>
      <w:lvlText w:val="%1.%2.%3.%4.%5.%6.%7.%8"/>
      <w:lvlJc w:val="left"/>
      <w:pPr>
        <w:ind w:left="1440" w:hanging="1440"/>
      </w:pPr>
      <w:rPr>
        <w:rFonts w:eastAsia="Malgun Gothic" w:hint="default"/>
        <w:b/>
      </w:rPr>
    </w:lvl>
    <w:lvl w:ilvl="8">
      <w:start w:val="1"/>
      <w:numFmt w:val="decimal"/>
      <w:isLgl/>
      <w:lvlText w:val="%1.%2.%3.%4.%5.%6.%7.%8.%9"/>
      <w:lvlJc w:val="left"/>
      <w:pPr>
        <w:ind w:left="1440" w:hanging="1440"/>
      </w:pPr>
      <w:rPr>
        <w:rFonts w:eastAsia="Malgun Gothic" w:hint="default"/>
        <w:b/>
      </w:rPr>
    </w:lvl>
  </w:abstractNum>
  <w:abstractNum w:abstractNumId="4" w15:restartNumberingAfterBreak="0">
    <w:nsid w:val="341D68F6"/>
    <w:multiLevelType w:val="hybridMultilevel"/>
    <w:tmpl w:val="84D42F0A"/>
    <w:lvl w:ilvl="0" w:tplc="0409000F">
      <w:start w:val="1"/>
      <w:numFmt w:val="decimal"/>
      <w:lvlText w:val="%1."/>
      <w:lvlJc w:val="left"/>
      <w:pPr>
        <w:ind w:left="720" w:hanging="360"/>
      </w:pPr>
    </w:lvl>
    <w:lvl w:ilvl="1" w:tplc="5C9C1F7A">
      <w:numFmt w:val="bullet"/>
      <w:lvlText w:val="•"/>
      <w:lvlJc w:val="left"/>
      <w:pPr>
        <w:ind w:left="1440" w:hanging="360"/>
      </w:pPr>
      <w:rPr>
        <w:rFonts w:ascii="Times New Roman" w:eastAsia="SymbolMT"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1A452A"/>
    <w:multiLevelType w:val="hybridMultilevel"/>
    <w:tmpl w:val="48F446AC"/>
    <w:lvl w:ilvl="0" w:tplc="6CC4FA46">
      <w:start w:val="1"/>
      <w:numFmt w:val="bullet"/>
      <w:lvlText w:val="·"/>
      <w:lvlJc w:val="left"/>
      <w:pPr>
        <w:ind w:left="800" w:hanging="40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5C14378A"/>
    <w:multiLevelType w:val="hybridMultilevel"/>
    <w:tmpl w:val="A8AC8330"/>
    <w:lvl w:ilvl="0" w:tplc="57A60762">
      <w:start w:val="1"/>
      <w:numFmt w:val="bullet"/>
      <w:lvlText w:val="•"/>
      <w:lvlJc w:val="left"/>
      <w:pPr>
        <w:ind w:left="720" w:hanging="360"/>
      </w:pPr>
      <w:rPr>
        <w:rFonts w:ascii="SymbolMT" w:eastAsia="SymbolMT" w:hAnsi="Times New Roman"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240CF1"/>
    <w:multiLevelType w:val="hybridMultilevel"/>
    <w:tmpl w:val="18BAF3BA"/>
    <w:lvl w:ilvl="0" w:tplc="39FE57D6">
      <w:start w:val="2"/>
      <w:numFmt w:val="bullet"/>
      <w:lvlText w:val="•"/>
      <w:lvlJc w:val="left"/>
      <w:pPr>
        <w:ind w:left="360" w:hanging="360"/>
      </w:pPr>
      <w:rPr>
        <w:rFonts w:ascii="SymbolMT" w:eastAsia="SymbolMT" w:hAnsi="Times New Roman" w:cs="SymbolMT" w:hint="eastAsia"/>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2"/>
  </w:num>
  <w:num w:numId="2">
    <w:abstractNumId w:val="3"/>
  </w:num>
  <w:num w:numId="3">
    <w:abstractNumId w:val="0"/>
  </w:num>
  <w:num w:numId="4">
    <w:abstractNumId w:val="5"/>
  </w:num>
  <w:num w:numId="5">
    <w:abstractNumId w:val="7"/>
  </w:num>
  <w:num w:numId="6">
    <w:abstractNumId w:val="1"/>
  </w:num>
  <w:num w:numId="7">
    <w:abstractNumId w:val="6"/>
  </w:num>
  <w:num w:numId="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onifaz Urquizu, Jeanette">
    <w15:presenceInfo w15:providerId="AD" w15:userId="S-1-5-21-3560232635-1406422398-2702866923-96858"/>
  </w15:person>
  <w15:person w15:author="Correa Poseiro, Cecilia">
    <w15:presenceInfo w15:providerId="AD" w15:userId="S-1-5-21-3560232635-1406422398-2702866923-1251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revisionView w:markup="0"/>
  <w:trackRevisions/>
  <w:defaultTabStop w:val="800"/>
  <w:displayHorizontalDrawingGridEvery w:val="0"/>
  <w:displayVerticalDrawingGridEvery w:val="2"/>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495"/>
    <w:rsid w:val="00003AF9"/>
    <w:rsid w:val="00005586"/>
    <w:rsid w:val="00014615"/>
    <w:rsid w:val="0001605E"/>
    <w:rsid w:val="000211CC"/>
    <w:rsid w:val="00025C4D"/>
    <w:rsid w:val="000339AB"/>
    <w:rsid w:val="00034608"/>
    <w:rsid w:val="0003633A"/>
    <w:rsid w:val="00037E4F"/>
    <w:rsid w:val="00045566"/>
    <w:rsid w:val="000455A8"/>
    <w:rsid w:val="00050792"/>
    <w:rsid w:val="000529A9"/>
    <w:rsid w:val="00054B61"/>
    <w:rsid w:val="00056FC4"/>
    <w:rsid w:val="000577E9"/>
    <w:rsid w:val="00064AF1"/>
    <w:rsid w:val="000658A8"/>
    <w:rsid w:val="0006675D"/>
    <w:rsid w:val="00066E63"/>
    <w:rsid w:val="00074923"/>
    <w:rsid w:val="00076CAD"/>
    <w:rsid w:val="00080E49"/>
    <w:rsid w:val="000833D7"/>
    <w:rsid w:val="0009370F"/>
    <w:rsid w:val="00094BFE"/>
    <w:rsid w:val="000956F2"/>
    <w:rsid w:val="00095756"/>
    <w:rsid w:val="00095AAE"/>
    <w:rsid w:val="000A1308"/>
    <w:rsid w:val="000A1B2A"/>
    <w:rsid w:val="000B14F8"/>
    <w:rsid w:val="000B4D5E"/>
    <w:rsid w:val="000B7047"/>
    <w:rsid w:val="000B7AA2"/>
    <w:rsid w:val="000C0955"/>
    <w:rsid w:val="000C67C3"/>
    <w:rsid w:val="000C69F0"/>
    <w:rsid w:val="000C6DF0"/>
    <w:rsid w:val="000C7499"/>
    <w:rsid w:val="000D3EB8"/>
    <w:rsid w:val="000E5415"/>
    <w:rsid w:val="000E7DAA"/>
    <w:rsid w:val="000F00F1"/>
    <w:rsid w:val="000F3446"/>
    <w:rsid w:val="00103B28"/>
    <w:rsid w:val="00104E01"/>
    <w:rsid w:val="001062E8"/>
    <w:rsid w:val="00107CFF"/>
    <w:rsid w:val="00111EB6"/>
    <w:rsid w:val="00113646"/>
    <w:rsid w:val="00116451"/>
    <w:rsid w:val="0012013C"/>
    <w:rsid w:val="00120942"/>
    <w:rsid w:val="0013253F"/>
    <w:rsid w:val="00132D03"/>
    <w:rsid w:val="001339B5"/>
    <w:rsid w:val="00136B11"/>
    <w:rsid w:val="00141BD2"/>
    <w:rsid w:val="00143527"/>
    <w:rsid w:val="00143985"/>
    <w:rsid w:val="00143CDD"/>
    <w:rsid w:val="0014784C"/>
    <w:rsid w:val="0015132E"/>
    <w:rsid w:val="00152B0E"/>
    <w:rsid w:val="00153EE3"/>
    <w:rsid w:val="00163C9A"/>
    <w:rsid w:val="001710DF"/>
    <w:rsid w:val="001720FF"/>
    <w:rsid w:val="001730C3"/>
    <w:rsid w:val="00175E7E"/>
    <w:rsid w:val="001815E9"/>
    <w:rsid w:val="00181D86"/>
    <w:rsid w:val="0018235B"/>
    <w:rsid w:val="00182A66"/>
    <w:rsid w:val="00185B98"/>
    <w:rsid w:val="00185F26"/>
    <w:rsid w:val="00190B7B"/>
    <w:rsid w:val="00191747"/>
    <w:rsid w:val="001956A0"/>
    <w:rsid w:val="00197623"/>
    <w:rsid w:val="001A29AC"/>
    <w:rsid w:val="001A427B"/>
    <w:rsid w:val="001B138B"/>
    <w:rsid w:val="001B2F6B"/>
    <w:rsid w:val="001B3AC4"/>
    <w:rsid w:val="001B4011"/>
    <w:rsid w:val="001B6D8F"/>
    <w:rsid w:val="001B79EA"/>
    <w:rsid w:val="001C3F65"/>
    <w:rsid w:val="001D2C2B"/>
    <w:rsid w:val="001D304B"/>
    <w:rsid w:val="001D5948"/>
    <w:rsid w:val="001D6D16"/>
    <w:rsid w:val="001E0BC7"/>
    <w:rsid w:val="001E2DFF"/>
    <w:rsid w:val="001E471E"/>
    <w:rsid w:val="001E7225"/>
    <w:rsid w:val="001E7BA1"/>
    <w:rsid w:val="001E7EA5"/>
    <w:rsid w:val="001F226C"/>
    <w:rsid w:val="001F2BAC"/>
    <w:rsid w:val="001F43D4"/>
    <w:rsid w:val="001F5809"/>
    <w:rsid w:val="001F794C"/>
    <w:rsid w:val="00200FFD"/>
    <w:rsid w:val="00204588"/>
    <w:rsid w:val="00204D76"/>
    <w:rsid w:val="00205984"/>
    <w:rsid w:val="00206D44"/>
    <w:rsid w:val="00210268"/>
    <w:rsid w:val="00211FFE"/>
    <w:rsid w:val="00215ECE"/>
    <w:rsid w:val="00217B37"/>
    <w:rsid w:val="0022383E"/>
    <w:rsid w:val="002239DE"/>
    <w:rsid w:val="00224435"/>
    <w:rsid w:val="0022589B"/>
    <w:rsid w:val="00225A40"/>
    <w:rsid w:val="00230474"/>
    <w:rsid w:val="0023125D"/>
    <w:rsid w:val="00231AE3"/>
    <w:rsid w:val="002360F1"/>
    <w:rsid w:val="0024116B"/>
    <w:rsid w:val="00243335"/>
    <w:rsid w:val="002460FB"/>
    <w:rsid w:val="00246506"/>
    <w:rsid w:val="002475A0"/>
    <w:rsid w:val="002503B5"/>
    <w:rsid w:val="00257BB4"/>
    <w:rsid w:val="002638C8"/>
    <w:rsid w:val="00266FE2"/>
    <w:rsid w:val="002714D5"/>
    <w:rsid w:val="00273E5D"/>
    <w:rsid w:val="00282D48"/>
    <w:rsid w:val="0028617A"/>
    <w:rsid w:val="00286E48"/>
    <w:rsid w:val="002879CA"/>
    <w:rsid w:val="00293B8D"/>
    <w:rsid w:val="00295FEF"/>
    <w:rsid w:val="00296526"/>
    <w:rsid w:val="002B0395"/>
    <w:rsid w:val="002B1ED1"/>
    <w:rsid w:val="002B2038"/>
    <w:rsid w:val="002B5709"/>
    <w:rsid w:val="002B5907"/>
    <w:rsid w:val="002B69C3"/>
    <w:rsid w:val="002C3A68"/>
    <w:rsid w:val="002D0F43"/>
    <w:rsid w:val="002D1E09"/>
    <w:rsid w:val="002D21B2"/>
    <w:rsid w:val="002D5907"/>
    <w:rsid w:val="002D78EA"/>
    <w:rsid w:val="002E63DE"/>
    <w:rsid w:val="002F3A19"/>
    <w:rsid w:val="002F4033"/>
    <w:rsid w:val="002F59BB"/>
    <w:rsid w:val="003142E5"/>
    <w:rsid w:val="003161E4"/>
    <w:rsid w:val="0032392A"/>
    <w:rsid w:val="003276B4"/>
    <w:rsid w:val="0033193F"/>
    <w:rsid w:val="003321BE"/>
    <w:rsid w:val="003525AF"/>
    <w:rsid w:val="00355A89"/>
    <w:rsid w:val="00361BDD"/>
    <w:rsid w:val="003647B6"/>
    <w:rsid w:val="003666DB"/>
    <w:rsid w:val="00373587"/>
    <w:rsid w:val="00373745"/>
    <w:rsid w:val="003745B5"/>
    <w:rsid w:val="00374A96"/>
    <w:rsid w:val="00376518"/>
    <w:rsid w:val="0038172B"/>
    <w:rsid w:val="003839CB"/>
    <w:rsid w:val="00385379"/>
    <w:rsid w:val="00390977"/>
    <w:rsid w:val="003919DC"/>
    <w:rsid w:val="00392C3E"/>
    <w:rsid w:val="00393AAA"/>
    <w:rsid w:val="00394112"/>
    <w:rsid w:val="003A2B6A"/>
    <w:rsid w:val="003A325C"/>
    <w:rsid w:val="003A484A"/>
    <w:rsid w:val="003A650D"/>
    <w:rsid w:val="003A6520"/>
    <w:rsid w:val="003A6531"/>
    <w:rsid w:val="003A7EC0"/>
    <w:rsid w:val="003B158C"/>
    <w:rsid w:val="003B4A33"/>
    <w:rsid w:val="003C29A1"/>
    <w:rsid w:val="003C5BB7"/>
    <w:rsid w:val="003C5CAF"/>
    <w:rsid w:val="003D0FE8"/>
    <w:rsid w:val="003D1806"/>
    <w:rsid w:val="003D2415"/>
    <w:rsid w:val="003D33D5"/>
    <w:rsid w:val="003D4C2F"/>
    <w:rsid w:val="003D4D34"/>
    <w:rsid w:val="003D5AC7"/>
    <w:rsid w:val="003D662A"/>
    <w:rsid w:val="003D7F36"/>
    <w:rsid w:val="003D7F50"/>
    <w:rsid w:val="003E07DB"/>
    <w:rsid w:val="003E2423"/>
    <w:rsid w:val="003E2C50"/>
    <w:rsid w:val="003E36B6"/>
    <w:rsid w:val="003E3F0E"/>
    <w:rsid w:val="003E406C"/>
    <w:rsid w:val="003E5103"/>
    <w:rsid w:val="003E53F8"/>
    <w:rsid w:val="003E7601"/>
    <w:rsid w:val="003F2B39"/>
    <w:rsid w:val="003F4087"/>
    <w:rsid w:val="003F440E"/>
    <w:rsid w:val="003F491A"/>
    <w:rsid w:val="00402D80"/>
    <w:rsid w:val="00404402"/>
    <w:rsid w:val="00404BB7"/>
    <w:rsid w:val="00406385"/>
    <w:rsid w:val="0041058F"/>
    <w:rsid w:val="00410BE4"/>
    <w:rsid w:val="00413906"/>
    <w:rsid w:val="004144FE"/>
    <w:rsid w:val="0041696A"/>
    <w:rsid w:val="0042028E"/>
    <w:rsid w:val="004254DF"/>
    <w:rsid w:val="00425DDD"/>
    <w:rsid w:val="00433866"/>
    <w:rsid w:val="0044022E"/>
    <w:rsid w:val="00442FCF"/>
    <w:rsid w:val="00446373"/>
    <w:rsid w:val="00452552"/>
    <w:rsid w:val="004562CA"/>
    <w:rsid w:val="00457C98"/>
    <w:rsid w:val="00471E02"/>
    <w:rsid w:val="004833C9"/>
    <w:rsid w:val="00486CF6"/>
    <w:rsid w:val="00493DDC"/>
    <w:rsid w:val="004967D6"/>
    <w:rsid w:val="004A3003"/>
    <w:rsid w:val="004A4D8B"/>
    <w:rsid w:val="004B0531"/>
    <w:rsid w:val="004B318C"/>
    <w:rsid w:val="004B7F4A"/>
    <w:rsid w:val="004C5171"/>
    <w:rsid w:val="004C7973"/>
    <w:rsid w:val="004D0793"/>
    <w:rsid w:val="004D0935"/>
    <w:rsid w:val="004D2C74"/>
    <w:rsid w:val="004D48DF"/>
    <w:rsid w:val="004D7B5E"/>
    <w:rsid w:val="004E1F43"/>
    <w:rsid w:val="004E3FA7"/>
    <w:rsid w:val="004E4103"/>
    <w:rsid w:val="004F08AA"/>
    <w:rsid w:val="004F7FCC"/>
    <w:rsid w:val="00501206"/>
    <w:rsid w:val="00501C3D"/>
    <w:rsid w:val="0050205C"/>
    <w:rsid w:val="0050301B"/>
    <w:rsid w:val="0050303C"/>
    <w:rsid w:val="00505DDB"/>
    <w:rsid w:val="00507D19"/>
    <w:rsid w:val="005108D4"/>
    <w:rsid w:val="00512AD5"/>
    <w:rsid w:val="005167A5"/>
    <w:rsid w:val="00516985"/>
    <w:rsid w:val="00521181"/>
    <w:rsid w:val="005223A7"/>
    <w:rsid w:val="005274FA"/>
    <w:rsid w:val="00534EAC"/>
    <w:rsid w:val="005352D2"/>
    <w:rsid w:val="00541878"/>
    <w:rsid w:val="00546D62"/>
    <w:rsid w:val="005503EE"/>
    <w:rsid w:val="005534EF"/>
    <w:rsid w:val="005559C5"/>
    <w:rsid w:val="00555BBE"/>
    <w:rsid w:val="00556A46"/>
    <w:rsid w:val="00560B5D"/>
    <w:rsid w:val="00561A21"/>
    <w:rsid w:val="0056334C"/>
    <w:rsid w:val="00566119"/>
    <w:rsid w:val="00574F78"/>
    <w:rsid w:val="0058277C"/>
    <w:rsid w:val="0058561E"/>
    <w:rsid w:val="00591107"/>
    <w:rsid w:val="00594CCA"/>
    <w:rsid w:val="005A0C01"/>
    <w:rsid w:val="005A19E2"/>
    <w:rsid w:val="005A1A84"/>
    <w:rsid w:val="005A5C74"/>
    <w:rsid w:val="005B13E9"/>
    <w:rsid w:val="005B5AE2"/>
    <w:rsid w:val="005B68A7"/>
    <w:rsid w:val="005C4C1F"/>
    <w:rsid w:val="005D1FB8"/>
    <w:rsid w:val="005D70A0"/>
    <w:rsid w:val="005D7BC9"/>
    <w:rsid w:val="005D7DBE"/>
    <w:rsid w:val="005E12AC"/>
    <w:rsid w:val="005E2F54"/>
    <w:rsid w:val="005E426A"/>
    <w:rsid w:val="005F39F6"/>
    <w:rsid w:val="005F3CB7"/>
    <w:rsid w:val="005F3E48"/>
    <w:rsid w:val="005F5A92"/>
    <w:rsid w:val="005F7C5F"/>
    <w:rsid w:val="006003E2"/>
    <w:rsid w:val="006018B0"/>
    <w:rsid w:val="006028B5"/>
    <w:rsid w:val="00604585"/>
    <w:rsid w:val="00605B3C"/>
    <w:rsid w:val="00610AC1"/>
    <w:rsid w:val="00614F90"/>
    <w:rsid w:val="006150C5"/>
    <w:rsid w:val="00616714"/>
    <w:rsid w:val="006216E9"/>
    <w:rsid w:val="00636DF3"/>
    <w:rsid w:val="006438FB"/>
    <w:rsid w:val="0064561C"/>
    <w:rsid w:val="006457FE"/>
    <w:rsid w:val="0065069B"/>
    <w:rsid w:val="00653653"/>
    <w:rsid w:val="00656F17"/>
    <w:rsid w:val="006572B8"/>
    <w:rsid w:val="0066121A"/>
    <w:rsid w:val="00661827"/>
    <w:rsid w:val="006641B3"/>
    <w:rsid w:val="006672A3"/>
    <w:rsid w:val="006704A0"/>
    <w:rsid w:val="00671273"/>
    <w:rsid w:val="006725B9"/>
    <w:rsid w:val="00674DCE"/>
    <w:rsid w:val="006776FF"/>
    <w:rsid w:val="00680760"/>
    <w:rsid w:val="0068086D"/>
    <w:rsid w:val="006935B0"/>
    <w:rsid w:val="00694651"/>
    <w:rsid w:val="00697D58"/>
    <w:rsid w:val="006A1F17"/>
    <w:rsid w:val="006A3BA2"/>
    <w:rsid w:val="006B019E"/>
    <w:rsid w:val="006B5450"/>
    <w:rsid w:val="006B6E41"/>
    <w:rsid w:val="006B7057"/>
    <w:rsid w:val="006C2327"/>
    <w:rsid w:val="006C2EE5"/>
    <w:rsid w:val="006C3E54"/>
    <w:rsid w:val="006C4367"/>
    <w:rsid w:val="006C47EB"/>
    <w:rsid w:val="006C50BC"/>
    <w:rsid w:val="006D0A5A"/>
    <w:rsid w:val="006D11B5"/>
    <w:rsid w:val="006D369A"/>
    <w:rsid w:val="006D42A2"/>
    <w:rsid w:val="006D44CA"/>
    <w:rsid w:val="006E50C0"/>
    <w:rsid w:val="006E58A0"/>
    <w:rsid w:val="006E5F19"/>
    <w:rsid w:val="006F0543"/>
    <w:rsid w:val="006F3630"/>
    <w:rsid w:val="006F6459"/>
    <w:rsid w:val="006F6815"/>
    <w:rsid w:val="006F78D5"/>
    <w:rsid w:val="006F7B2F"/>
    <w:rsid w:val="00700EBA"/>
    <w:rsid w:val="00701F42"/>
    <w:rsid w:val="007056A8"/>
    <w:rsid w:val="00706B33"/>
    <w:rsid w:val="00710316"/>
    <w:rsid w:val="00713143"/>
    <w:rsid w:val="00726820"/>
    <w:rsid w:val="00727B56"/>
    <w:rsid w:val="00730493"/>
    <w:rsid w:val="00736965"/>
    <w:rsid w:val="007369B0"/>
    <w:rsid w:val="007406B7"/>
    <w:rsid w:val="007408B9"/>
    <w:rsid w:val="007437D5"/>
    <w:rsid w:val="00743FDA"/>
    <w:rsid w:val="00747ED5"/>
    <w:rsid w:val="00756367"/>
    <w:rsid w:val="00760EEF"/>
    <w:rsid w:val="00762F63"/>
    <w:rsid w:val="007640B0"/>
    <w:rsid w:val="007641FF"/>
    <w:rsid w:val="00767AD6"/>
    <w:rsid w:val="00773488"/>
    <w:rsid w:val="007840C3"/>
    <w:rsid w:val="00786DE8"/>
    <w:rsid w:val="00790DB0"/>
    <w:rsid w:val="007919EA"/>
    <w:rsid w:val="00795DF0"/>
    <w:rsid w:val="007A26DC"/>
    <w:rsid w:val="007A511B"/>
    <w:rsid w:val="007A66A8"/>
    <w:rsid w:val="007B0BFD"/>
    <w:rsid w:val="007B2B82"/>
    <w:rsid w:val="007B349C"/>
    <w:rsid w:val="007B4408"/>
    <w:rsid w:val="007B5339"/>
    <w:rsid w:val="007B6799"/>
    <w:rsid w:val="007C29DA"/>
    <w:rsid w:val="007D18B5"/>
    <w:rsid w:val="007D2391"/>
    <w:rsid w:val="007D485B"/>
    <w:rsid w:val="007D608A"/>
    <w:rsid w:val="007E2212"/>
    <w:rsid w:val="007E7A99"/>
    <w:rsid w:val="00804167"/>
    <w:rsid w:val="00805083"/>
    <w:rsid w:val="008050BA"/>
    <w:rsid w:val="00805D1F"/>
    <w:rsid w:val="00810D34"/>
    <w:rsid w:val="00811D1B"/>
    <w:rsid w:val="00812C2D"/>
    <w:rsid w:val="00813DCB"/>
    <w:rsid w:val="008146ED"/>
    <w:rsid w:val="00815CE8"/>
    <w:rsid w:val="008160DF"/>
    <w:rsid w:val="008165EA"/>
    <w:rsid w:val="008167EE"/>
    <w:rsid w:val="00816A7C"/>
    <w:rsid w:val="00822AB3"/>
    <w:rsid w:val="00824CDC"/>
    <w:rsid w:val="00824DB0"/>
    <w:rsid w:val="00827495"/>
    <w:rsid w:val="008308C1"/>
    <w:rsid w:val="008357AF"/>
    <w:rsid w:val="00836670"/>
    <w:rsid w:val="00836C97"/>
    <w:rsid w:val="00837BF0"/>
    <w:rsid w:val="00841F1F"/>
    <w:rsid w:val="008431D2"/>
    <w:rsid w:val="00844901"/>
    <w:rsid w:val="00846718"/>
    <w:rsid w:val="0084705B"/>
    <w:rsid w:val="008472FA"/>
    <w:rsid w:val="00854EB8"/>
    <w:rsid w:val="008561BE"/>
    <w:rsid w:val="0086424E"/>
    <w:rsid w:val="00864324"/>
    <w:rsid w:val="008771A1"/>
    <w:rsid w:val="008864F1"/>
    <w:rsid w:val="008942C0"/>
    <w:rsid w:val="00895874"/>
    <w:rsid w:val="008A1021"/>
    <w:rsid w:val="008A1EF4"/>
    <w:rsid w:val="008A230F"/>
    <w:rsid w:val="008A3A31"/>
    <w:rsid w:val="008A642E"/>
    <w:rsid w:val="008B12C5"/>
    <w:rsid w:val="008B50F9"/>
    <w:rsid w:val="008B7F19"/>
    <w:rsid w:val="008C6586"/>
    <w:rsid w:val="008D3646"/>
    <w:rsid w:val="008E105C"/>
    <w:rsid w:val="008E2EF3"/>
    <w:rsid w:val="008E3294"/>
    <w:rsid w:val="008E4EDA"/>
    <w:rsid w:val="008E6D0F"/>
    <w:rsid w:val="008E7C53"/>
    <w:rsid w:val="008F1384"/>
    <w:rsid w:val="008F261B"/>
    <w:rsid w:val="00901921"/>
    <w:rsid w:val="00902B3E"/>
    <w:rsid w:val="00904478"/>
    <w:rsid w:val="00907B8C"/>
    <w:rsid w:val="009148D6"/>
    <w:rsid w:val="0091751B"/>
    <w:rsid w:val="00917EC4"/>
    <w:rsid w:val="009232F5"/>
    <w:rsid w:val="009270A3"/>
    <w:rsid w:val="00927AEC"/>
    <w:rsid w:val="009302E1"/>
    <w:rsid w:val="00932144"/>
    <w:rsid w:val="0093693B"/>
    <w:rsid w:val="00940D55"/>
    <w:rsid w:val="00941E3B"/>
    <w:rsid w:val="009427B9"/>
    <w:rsid w:val="00946E46"/>
    <w:rsid w:val="00951C4A"/>
    <w:rsid w:val="00951FF6"/>
    <w:rsid w:val="0095424E"/>
    <w:rsid w:val="00956145"/>
    <w:rsid w:val="00956C21"/>
    <w:rsid w:val="0096049B"/>
    <w:rsid w:val="00960787"/>
    <w:rsid w:val="00964FFA"/>
    <w:rsid w:val="00980CF4"/>
    <w:rsid w:val="009817C3"/>
    <w:rsid w:val="00987EE0"/>
    <w:rsid w:val="0099328C"/>
    <w:rsid w:val="00995531"/>
    <w:rsid w:val="009A1251"/>
    <w:rsid w:val="009A439F"/>
    <w:rsid w:val="009A4CFE"/>
    <w:rsid w:val="009B4D3C"/>
    <w:rsid w:val="009B697C"/>
    <w:rsid w:val="009B6DD3"/>
    <w:rsid w:val="009C4E5D"/>
    <w:rsid w:val="009C5727"/>
    <w:rsid w:val="009C63A0"/>
    <w:rsid w:val="009C6B4E"/>
    <w:rsid w:val="009D182E"/>
    <w:rsid w:val="009D1C2E"/>
    <w:rsid w:val="009D26D8"/>
    <w:rsid w:val="009E258C"/>
    <w:rsid w:val="009E48EE"/>
    <w:rsid w:val="009F3315"/>
    <w:rsid w:val="009F361D"/>
    <w:rsid w:val="009F4AFB"/>
    <w:rsid w:val="00A0325A"/>
    <w:rsid w:val="00A10456"/>
    <w:rsid w:val="00A109A8"/>
    <w:rsid w:val="00A10A83"/>
    <w:rsid w:val="00A10D53"/>
    <w:rsid w:val="00A10F0B"/>
    <w:rsid w:val="00A11FBF"/>
    <w:rsid w:val="00A1545B"/>
    <w:rsid w:val="00A21977"/>
    <w:rsid w:val="00A23406"/>
    <w:rsid w:val="00A25F6D"/>
    <w:rsid w:val="00A27B2F"/>
    <w:rsid w:val="00A30A11"/>
    <w:rsid w:val="00A339B1"/>
    <w:rsid w:val="00A3563D"/>
    <w:rsid w:val="00A422B9"/>
    <w:rsid w:val="00A430E3"/>
    <w:rsid w:val="00A43C34"/>
    <w:rsid w:val="00A455B4"/>
    <w:rsid w:val="00A45A9D"/>
    <w:rsid w:val="00A5038D"/>
    <w:rsid w:val="00A52335"/>
    <w:rsid w:val="00A56361"/>
    <w:rsid w:val="00A61664"/>
    <w:rsid w:val="00A62BCA"/>
    <w:rsid w:val="00A63103"/>
    <w:rsid w:val="00A65AF0"/>
    <w:rsid w:val="00A66DC3"/>
    <w:rsid w:val="00A67BC5"/>
    <w:rsid w:val="00A74868"/>
    <w:rsid w:val="00A76207"/>
    <w:rsid w:val="00A809E5"/>
    <w:rsid w:val="00A83900"/>
    <w:rsid w:val="00A858B9"/>
    <w:rsid w:val="00A914D0"/>
    <w:rsid w:val="00A91786"/>
    <w:rsid w:val="00A93EC0"/>
    <w:rsid w:val="00A9543A"/>
    <w:rsid w:val="00A97FD5"/>
    <w:rsid w:val="00AA1549"/>
    <w:rsid w:val="00AA2E15"/>
    <w:rsid w:val="00AB6897"/>
    <w:rsid w:val="00AB7D38"/>
    <w:rsid w:val="00AC15A3"/>
    <w:rsid w:val="00AC3047"/>
    <w:rsid w:val="00AC3C21"/>
    <w:rsid w:val="00AD08B9"/>
    <w:rsid w:val="00AD1CA1"/>
    <w:rsid w:val="00AD2DFB"/>
    <w:rsid w:val="00AD545F"/>
    <w:rsid w:val="00AE257A"/>
    <w:rsid w:val="00AE33CF"/>
    <w:rsid w:val="00AE3928"/>
    <w:rsid w:val="00AE3D53"/>
    <w:rsid w:val="00AE55C9"/>
    <w:rsid w:val="00AF38C7"/>
    <w:rsid w:val="00AF4161"/>
    <w:rsid w:val="00AF5237"/>
    <w:rsid w:val="00B009B7"/>
    <w:rsid w:val="00B025DC"/>
    <w:rsid w:val="00B0400E"/>
    <w:rsid w:val="00B04C42"/>
    <w:rsid w:val="00B31CE1"/>
    <w:rsid w:val="00B3296C"/>
    <w:rsid w:val="00B41DCD"/>
    <w:rsid w:val="00B42852"/>
    <w:rsid w:val="00B44EBE"/>
    <w:rsid w:val="00B45FE1"/>
    <w:rsid w:val="00B502C4"/>
    <w:rsid w:val="00B52271"/>
    <w:rsid w:val="00B57CB5"/>
    <w:rsid w:val="00B625B4"/>
    <w:rsid w:val="00B668C3"/>
    <w:rsid w:val="00B71FE1"/>
    <w:rsid w:val="00B74EFA"/>
    <w:rsid w:val="00B81186"/>
    <w:rsid w:val="00B82231"/>
    <w:rsid w:val="00B840A7"/>
    <w:rsid w:val="00B91C03"/>
    <w:rsid w:val="00B923EB"/>
    <w:rsid w:val="00BA5362"/>
    <w:rsid w:val="00BB2CDF"/>
    <w:rsid w:val="00BB400E"/>
    <w:rsid w:val="00BB523C"/>
    <w:rsid w:val="00BB5BD4"/>
    <w:rsid w:val="00BB7240"/>
    <w:rsid w:val="00BC456A"/>
    <w:rsid w:val="00BC5579"/>
    <w:rsid w:val="00BC735A"/>
    <w:rsid w:val="00BD0D1D"/>
    <w:rsid w:val="00BD131B"/>
    <w:rsid w:val="00BD5F1F"/>
    <w:rsid w:val="00BD6CEB"/>
    <w:rsid w:val="00BD7110"/>
    <w:rsid w:val="00BD7287"/>
    <w:rsid w:val="00BD73CD"/>
    <w:rsid w:val="00BE1840"/>
    <w:rsid w:val="00BE3379"/>
    <w:rsid w:val="00BE7857"/>
    <w:rsid w:val="00BF18E8"/>
    <w:rsid w:val="00BF2938"/>
    <w:rsid w:val="00BF720F"/>
    <w:rsid w:val="00C02115"/>
    <w:rsid w:val="00C02444"/>
    <w:rsid w:val="00C03F38"/>
    <w:rsid w:val="00C0743D"/>
    <w:rsid w:val="00C07A6A"/>
    <w:rsid w:val="00C10CFA"/>
    <w:rsid w:val="00C15F42"/>
    <w:rsid w:val="00C1799C"/>
    <w:rsid w:val="00C22729"/>
    <w:rsid w:val="00C245E9"/>
    <w:rsid w:val="00C33EFE"/>
    <w:rsid w:val="00C403D1"/>
    <w:rsid w:val="00C40764"/>
    <w:rsid w:val="00C40F8C"/>
    <w:rsid w:val="00C44117"/>
    <w:rsid w:val="00C44AF8"/>
    <w:rsid w:val="00C47F24"/>
    <w:rsid w:val="00C52C2A"/>
    <w:rsid w:val="00C565F7"/>
    <w:rsid w:val="00C56F1A"/>
    <w:rsid w:val="00C642A0"/>
    <w:rsid w:val="00C6793B"/>
    <w:rsid w:val="00C725AB"/>
    <w:rsid w:val="00C81131"/>
    <w:rsid w:val="00C816C2"/>
    <w:rsid w:val="00C83884"/>
    <w:rsid w:val="00C86BDC"/>
    <w:rsid w:val="00C91DA0"/>
    <w:rsid w:val="00C97B67"/>
    <w:rsid w:val="00C97D9A"/>
    <w:rsid w:val="00CA3427"/>
    <w:rsid w:val="00CB01B6"/>
    <w:rsid w:val="00CB1E7B"/>
    <w:rsid w:val="00CB2495"/>
    <w:rsid w:val="00CB3F2F"/>
    <w:rsid w:val="00CB42C3"/>
    <w:rsid w:val="00CB6148"/>
    <w:rsid w:val="00CC0B53"/>
    <w:rsid w:val="00CC12CC"/>
    <w:rsid w:val="00CC1382"/>
    <w:rsid w:val="00CC1DB2"/>
    <w:rsid w:val="00CC6FF3"/>
    <w:rsid w:val="00CD068B"/>
    <w:rsid w:val="00CE053D"/>
    <w:rsid w:val="00CE0DD7"/>
    <w:rsid w:val="00CE1FE6"/>
    <w:rsid w:val="00CE67C0"/>
    <w:rsid w:val="00CE6C67"/>
    <w:rsid w:val="00CF057D"/>
    <w:rsid w:val="00CF0F21"/>
    <w:rsid w:val="00CF42DB"/>
    <w:rsid w:val="00CF507B"/>
    <w:rsid w:val="00CF71A1"/>
    <w:rsid w:val="00D0106C"/>
    <w:rsid w:val="00D01646"/>
    <w:rsid w:val="00D02D16"/>
    <w:rsid w:val="00D03AF3"/>
    <w:rsid w:val="00D0467A"/>
    <w:rsid w:val="00D0647C"/>
    <w:rsid w:val="00D0763C"/>
    <w:rsid w:val="00D07B00"/>
    <w:rsid w:val="00D11BE5"/>
    <w:rsid w:val="00D1544C"/>
    <w:rsid w:val="00D158A7"/>
    <w:rsid w:val="00D21863"/>
    <w:rsid w:val="00D2369B"/>
    <w:rsid w:val="00D25449"/>
    <w:rsid w:val="00D25476"/>
    <w:rsid w:val="00D26E67"/>
    <w:rsid w:val="00D33095"/>
    <w:rsid w:val="00D35908"/>
    <w:rsid w:val="00D35CA7"/>
    <w:rsid w:val="00D40EEF"/>
    <w:rsid w:val="00D41939"/>
    <w:rsid w:val="00D419FB"/>
    <w:rsid w:val="00D448B2"/>
    <w:rsid w:val="00D47AA9"/>
    <w:rsid w:val="00D52B2B"/>
    <w:rsid w:val="00D54A59"/>
    <w:rsid w:val="00D56C01"/>
    <w:rsid w:val="00D61C08"/>
    <w:rsid w:val="00D645BE"/>
    <w:rsid w:val="00D749A6"/>
    <w:rsid w:val="00D74CB7"/>
    <w:rsid w:val="00D766EF"/>
    <w:rsid w:val="00D7686C"/>
    <w:rsid w:val="00D808D8"/>
    <w:rsid w:val="00D81092"/>
    <w:rsid w:val="00D820FE"/>
    <w:rsid w:val="00D854E7"/>
    <w:rsid w:val="00D85D78"/>
    <w:rsid w:val="00D8646D"/>
    <w:rsid w:val="00D87040"/>
    <w:rsid w:val="00D930D9"/>
    <w:rsid w:val="00DA30B4"/>
    <w:rsid w:val="00DA4CF4"/>
    <w:rsid w:val="00DA5591"/>
    <w:rsid w:val="00DA5C54"/>
    <w:rsid w:val="00DB0432"/>
    <w:rsid w:val="00DB2A46"/>
    <w:rsid w:val="00DB3B55"/>
    <w:rsid w:val="00DC76AC"/>
    <w:rsid w:val="00DD226B"/>
    <w:rsid w:val="00DD3CE8"/>
    <w:rsid w:val="00DD65F1"/>
    <w:rsid w:val="00DE15CB"/>
    <w:rsid w:val="00DE21DC"/>
    <w:rsid w:val="00DE4000"/>
    <w:rsid w:val="00DF0FB0"/>
    <w:rsid w:val="00DF2138"/>
    <w:rsid w:val="00DF5A46"/>
    <w:rsid w:val="00E035F3"/>
    <w:rsid w:val="00E075F5"/>
    <w:rsid w:val="00E107BD"/>
    <w:rsid w:val="00E117BE"/>
    <w:rsid w:val="00E11E32"/>
    <w:rsid w:val="00E141D8"/>
    <w:rsid w:val="00E206B4"/>
    <w:rsid w:val="00E3449F"/>
    <w:rsid w:val="00E34826"/>
    <w:rsid w:val="00E3621E"/>
    <w:rsid w:val="00E4087E"/>
    <w:rsid w:val="00E43730"/>
    <w:rsid w:val="00E46877"/>
    <w:rsid w:val="00E61474"/>
    <w:rsid w:val="00E61CA4"/>
    <w:rsid w:val="00E64368"/>
    <w:rsid w:val="00E64C6F"/>
    <w:rsid w:val="00E6701D"/>
    <w:rsid w:val="00E6754C"/>
    <w:rsid w:val="00E7228A"/>
    <w:rsid w:val="00E72364"/>
    <w:rsid w:val="00E808D0"/>
    <w:rsid w:val="00E8556F"/>
    <w:rsid w:val="00E9339D"/>
    <w:rsid w:val="00E97EF6"/>
    <w:rsid w:val="00E97F48"/>
    <w:rsid w:val="00EA01C9"/>
    <w:rsid w:val="00EA1FE0"/>
    <w:rsid w:val="00EA6887"/>
    <w:rsid w:val="00EA7E75"/>
    <w:rsid w:val="00EB0FAE"/>
    <w:rsid w:val="00EB123E"/>
    <w:rsid w:val="00EB1B43"/>
    <w:rsid w:val="00EB3CE6"/>
    <w:rsid w:val="00EB7FA5"/>
    <w:rsid w:val="00EC4B0B"/>
    <w:rsid w:val="00ED27DF"/>
    <w:rsid w:val="00ED5DD3"/>
    <w:rsid w:val="00EE0909"/>
    <w:rsid w:val="00EE0ABA"/>
    <w:rsid w:val="00EE3BBC"/>
    <w:rsid w:val="00EE4104"/>
    <w:rsid w:val="00EE6B08"/>
    <w:rsid w:val="00EF2F1C"/>
    <w:rsid w:val="00EF658E"/>
    <w:rsid w:val="00EF68B3"/>
    <w:rsid w:val="00F03976"/>
    <w:rsid w:val="00F0505E"/>
    <w:rsid w:val="00F071CC"/>
    <w:rsid w:val="00F11702"/>
    <w:rsid w:val="00F14DF4"/>
    <w:rsid w:val="00F14EFF"/>
    <w:rsid w:val="00F16B33"/>
    <w:rsid w:val="00F206E9"/>
    <w:rsid w:val="00F210AC"/>
    <w:rsid w:val="00F210F1"/>
    <w:rsid w:val="00F260E9"/>
    <w:rsid w:val="00F27AA2"/>
    <w:rsid w:val="00F3258D"/>
    <w:rsid w:val="00F37EC1"/>
    <w:rsid w:val="00F46BD2"/>
    <w:rsid w:val="00F5429C"/>
    <w:rsid w:val="00F57A76"/>
    <w:rsid w:val="00F612C8"/>
    <w:rsid w:val="00F61549"/>
    <w:rsid w:val="00F61779"/>
    <w:rsid w:val="00F6348C"/>
    <w:rsid w:val="00F6398B"/>
    <w:rsid w:val="00F64A6E"/>
    <w:rsid w:val="00F65424"/>
    <w:rsid w:val="00F65724"/>
    <w:rsid w:val="00F71E3A"/>
    <w:rsid w:val="00F77D24"/>
    <w:rsid w:val="00F80DBC"/>
    <w:rsid w:val="00F86F5E"/>
    <w:rsid w:val="00F90F9B"/>
    <w:rsid w:val="00F92307"/>
    <w:rsid w:val="00F926DA"/>
    <w:rsid w:val="00FA012B"/>
    <w:rsid w:val="00FA02B7"/>
    <w:rsid w:val="00FA0DDC"/>
    <w:rsid w:val="00FA5660"/>
    <w:rsid w:val="00FA5ECE"/>
    <w:rsid w:val="00FA70CD"/>
    <w:rsid w:val="00FA7DA3"/>
    <w:rsid w:val="00FB57E4"/>
    <w:rsid w:val="00FC2E02"/>
    <w:rsid w:val="00FC3069"/>
    <w:rsid w:val="00FC4331"/>
    <w:rsid w:val="00FC5206"/>
    <w:rsid w:val="00FC67E3"/>
    <w:rsid w:val="00FD27B7"/>
    <w:rsid w:val="00FE0838"/>
    <w:rsid w:val="00FE72BF"/>
    <w:rsid w:val="00FF1CAB"/>
    <w:rsid w:val="00FF1FD9"/>
    <w:rsid w:val="00FF3312"/>
    <w:rsid w:val="00FF42D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9DC4D1"/>
  <w15:docId w15:val="{BD98F5E0-4DAD-4236-8420-00B574CF1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B98"/>
    <w:pPr>
      <w:tabs>
        <w:tab w:val="center" w:pos="4513"/>
        <w:tab w:val="right" w:pos="9026"/>
      </w:tabs>
      <w:snapToGrid w:val="0"/>
    </w:pPr>
  </w:style>
  <w:style w:type="character" w:customStyle="1" w:styleId="HeaderChar">
    <w:name w:val="Header Char"/>
    <w:basedOn w:val="DefaultParagraphFont"/>
    <w:link w:val="Header"/>
    <w:uiPriority w:val="99"/>
    <w:rsid w:val="00185B98"/>
  </w:style>
  <w:style w:type="paragraph" w:styleId="Footer">
    <w:name w:val="footer"/>
    <w:basedOn w:val="Normal"/>
    <w:link w:val="FooterChar"/>
    <w:uiPriority w:val="99"/>
    <w:unhideWhenUsed/>
    <w:rsid w:val="00185B98"/>
    <w:pPr>
      <w:tabs>
        <w:tab w:val="center" w:pos="4513"/>
        <w:tab w:val="right" w:pos="9026"/>
      </w:tabs>
      <w:snapToGrid w:val="0"/>
    </w:pPr>
  </w:style>
  <w:style w:type="character" w:customStyle="1" w:styleId="FooterChar">
    <w:name w:val="Footer Char"/>
    <w:basedOn w:val="DefaultParagraphFont"/>
    <w:link w:val="Footer"/>
    <w:uiPriority w:val="99"/>
    <w:rsid w:val="00185B98"/>
  </w:style>
  <w:style w:type="paragraph" w:styleId="ListParagraph">
    <w:name w:val="List Paragraph"/>
    <w:basedOn w:val="Normal"/>
    <w:link w:val="ListParagraphChar"/>
    <w:uiPriority w:val="34"/>
    <w:qFormat/>
    <w:rsid w:val="00185B98"/>
    <w:pPr>
      <w:ind w:leftChars="400" w:left="800"/>
    </w:pPr>
  </w:style>
  <w:style w:type="paragraph" w:styleId="FootnoteText">
    <w:name w:val="footnote text"/>
    <w:aliases w:val="single space,Geneva 9,Font: Geneva 9,Boston 10,f,fn,footnote,FOOTNOTES,footnote text,Footnote Text Char Char,Texto de rodapé,nota_rodapé,nota de rodapé,ft,Footnote Text Char1 Char,Footnote Text Char Char Char Char Char Char,ADB,Char2 Char"/>
    <w:basedOn w:val="Normal"/>
    <w:link w:val="FootnoteTextChar"/>
    <w:uiPriority w:val="99"/>
    <w:unhideWhenUsed/>
    <w:qFormat/>
    <w:rsid w:val="00185B98"/>
    <w:pPr>
      <w:widowControl/>
      <w:wordWrap/>
      <w:autoSpaceDE/>
      <w:autoSpaceDN/>
      <w:spacing w:after="0" w:line="240" w:lineRule="auto"/>
      <w:jc w:val="left"/>
    </w:pPr>
    <w:rPr>
      <w:kern w:val="0"/>
      <w:szCs w:val="20"/>
      <w:lang w:eastAsia="en-US"/>
    </w:rPr>
  </w:style>
  <w:style w:type="character" w:customStyle="1" w:styleId="FootnoteTextChar">
    <w:name w:val="Footnote Text Char"/>
    <w:aliases w:val="single space Char,Geneva 9 Char,Font: Geneva 9 Char,Boston 10 Char,f Char,fn Char,footnote Char,FOOTNOTES Char,footnote text Char,Footnote Text Char Char Char,Texto de rodapé Char,nota_rodapé Char,nota de rodapé Char,ft Char,ADB Char"/>
    <w:basedOn w:val="DefaultParagraphFont"/>
    <w:link w:val="FootnoteText"/>
    <w:uiPriority w:val="99"/>
    <w:rsid w:val="00185B98"/>
    <w:rPr>
      <w:kern w:val="0"/>
      <w:szCs w:val="20"/>
      <w:lang w:eastAsia="en-US"/>
    </w:rPr>
  </w:style>
  <w:style w:type="character" w:styleId="FootnoteReference">
    <w:name w:val="footnote reference"/>
    <w:aliases w:val="16 Point,Superscript 6 Point,Comment Text Char1,Fußnotenzeichen DISS,ftref,(NECG) Footnote Reference,Ref,de nota al pie,Style 24,titulo 2,Ref. de nota al pie.,FC,Знак сноски-FN,Char Char1,ft Char1,FO,footnote ref,BVI fnr,Footnote"/>
    <w:basedOn w:val="DefaultParagraphFont"/>
    <w:link w:val="CarattereCarattereCharCharCharCharCharCharZchn"/>
    <w:uiPriority w:val="99"/>
    <w:unhideWhenUsed/>
    <w:qFormat/>
    <w:rsid w:val="00185B98"/>
    <w:rPr>
      <w:vertAlign w:val="superscript"/>
    </w:rPr>
  </w:style>
  <w:style w:type="character" w:styleId="Hyperlink">
    <w:name w:val="Hyperlink"/>
    <w:basedOn w:val="DefaultParagraphFont"/>
    <w:uiPriority w:val="99"/>
    <w:unhideWhenUsed/>
    <w:rsid w:val="00185B98"/>
    <w:rPr>
      <w:color w:val="0000FF" w:themeColor="hyperlink"/>
      <w:u w:val="single"/>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185B98"/>
    <w:pPr>
      <w:widowControl/>
      <w:wordWrap/>
      <w:autoSpaceDE/>
      <w:autoSpaceDN/>
      <w:spacing w:after="160" w:line="240" w:lineRule="exact"/>
      <w:jc w:val="left"/>
    </w:pPr>
    <w:rPr>
      <w:vertAlign w:val="superscript"/>
    </w:rPr>
  </w:style>
  <w:style w:type="character" w:customStyle="1" w:styleId="ListParagraphChar">
    <w:name w:val="List Paragraph Char"/>
    <w:basedOn w:val="DefaultParagraphFont"/>
    <w:link w:val="ListParagraph"/>
    <w:uiPriority w:val="34"/>
    <w:locked/>
    <w:rsid w:val="00185B98"/>
  </w:style>
  <w:style w:type="paragraph" w:customStyle="1" w:styleId="BodyText1">
    <w:name w:val="Body Text1"/>
    <w:basedOn w:val="Normal"/>
    <w:rsid w:val="00225A40"/>
    <w:pPr>
      <w:widowControl/>
      <w:wordWrap/>
      <w:autoSpaceDE/>
      <w:autoSpaceDN/>
      <w:spacing w:after="280" w:line="280" w:lineRule="exact"/>
      <w:jc w:val="left"/>
    </w:pPr>
    <w:rPr>
      <w:rFonts w:ascii="New York" w:eastAsia="Malgun Gothic" w:hAnsi="New York" w:cs="Times New Roman"/>
      <w:kern w:val="0"/>
      <w:sz w:val="18"/>
      <w:szCs w:val="20"/>
      <w:lang w:val="en-GB" w:eastAsia="en-GB"/>
    </w:rPr>
  </w:style>
  <w:style w:type="paragraph" w:customStyle="1" w:styleId="Paragraph">
    <w:name w:val="Paragraph"/>
    <w:aliases w:val="paragraph,p,PARAGRAPH,PG,pa,at"/>
    <w:basedOn w:val="BodyTextIndent"/>
    <w:rsid w:val="001062E8"/>
    <w:pPr>
      <w:widowControl/>
      <w:numPr>
        <w:ilvl w:val="1"/>
        <w:numId w:val="6"/>
      </w:numPr>
      <w:tabs>
        <w:tab w:val="clear" w:pos="810"/>
      </w:tabs>
      <w:wordWrap/>
      <w:autoSpaceDE/>
      <w:autoSpaceDN/>
      <w:spacing w:before="120" w:after="120" w:line="240" w:lineRule="auto"/>
      <w:ind w:leftChars="0" w:left="1080" w:hanging="360"/>
      <w:outlineLvl w:val="1"/>
    </w:pPr>
    <w:rPr>
      <w:rFonts w:ascii="Times New Roman" w:eastAsia="SimSun" w:hAnsi="Times New Roman" w:cs="Times New Roman"/>
      <w:kern w:val="0"/>
      <w:sz w:val="24"/>
      <w:szCs w:val="20"/>
      <w:lang w:eastAsia="en-US"/>
    </w:rPr>
  </w:style>
  <w:style w:type="paragraph" w:customStyle="1" w:styleId="subpar">
    <w:name w:val="subpar"/>
    <w:basedOn w:val="BodyTextIndent3"/>
    <w:rsid w:val="001062E8"/>
    <w:pPr>
      <w:widowControl/>
      <w:numPr>
        <w:ilvl w:val="2"/>
        <w:numId w:val="6"/>
      </w:numPr>
      <w:tabs>
        <w:tab w:val="clear" w:pos="1152"/>
      </w:tabs>
      <w:wordWrap/>
      <w:autoSpaceDE/>
      <w:autoSpaceDN/>
      <w:spacing w:before="120" w:after="120" w:line="240" w:lineRule="auto"/>
      <w:ind w:leftChars="0" w:left="1800" w:hanging="180"/>
      <w:outlineLvl w:val="2"/>
    </w:pPr>
    <w:rPr>
      <w:rFonts w:ascii="Times New Roman" w:eastAsia="SimSun" w:hAnsi="Times New Roman" w:cs="Times New Roman"/>
      <w:kern w:val="0"/>
      <w:sz w:val="24"/>
      <w:szCs w:val="20"/>
      <w:lang w:eastAsia="en-US"/>
    </w:rPr>
  </w:style>
  <w:style w:type="paragraph" w:customStyle="1" w:styleId="SubSubPar">
    <w:name w:val="SubSubPar"/>
    <w:basedOn w:val="subpar"/>
    <w:rsid w:val="001062E8"/>
    <w:pPr>
      <w:numPr>
        <w:ilvl w:val="3"/>
      </w:numPr>
      <w:tabs>
        <w:tab w:val="clear" w:pos="1584"/>
        <w:tab w:val="left" w:pos="0"/>
      </w:tabs>
      <w:ind w:left="2520" w:hanging="360"/>
    </w:pPr>
  </w:style>
  <w:style w:type="paragraph" w:styleId="BodyTextIndent">
    <w:name w:val="Body Text Indent"/>
    <w:basedOn w:val="Normal"/>
    <w:link w:val="BodyTextIndentChar"/>
    <w:uiPriority w:val="99"/>
    <w:semiHidden/>
    <w:unhideWhenUsed/>
    <w:rsid w:val="001062E8"/>
    <w:pPr>
      <w:spacing w:after="180"/>
      <w:ind w:leftChars="400" w:left="851"/>
    </w:pPr>
  </w:style>
  <w:style w:type="character" w:customStyle="1" w:styleId="BodyTextIndentChar">
    <w:name w:val="Body Text Indent Char"/>
    <w:basedOn w:val="DefaultParagraphFont"/>
    <w:link w:val="BodyTextIndent"/>
    <w:uiPriority w:val="99"/>
    <w:semiHidden/>
    <w:rsid w:val="001062E8"/>
  </w:style>
  <w:style w:type="paragraph" w:styleId="BodyTextIndent3">
    <w:name w:val="Body Text Indent 3"/>
    <w:basedOn w:val="Normal"/>
    <w:link w:val="BodyTextIndent3Char"/>
    <w:uiPriority w:val="99"/>
    <w:semiHidden/>
    <w:unhideWhenUsed/>
    <w:rsid w:val="001062E8"/>
    <w:pPr>
      <w:spacing w:after="180"/>
      <w:ind w:leftChars="400" w:left="851"/>
    </w:pPr>
    <w:rPr>
      <w:sz w:val="16"/>
      <w:szCs w:val="16"/>
    </w:rPr>
  </w:style>
  <w:style w:type="character" w:customStyle="1" w:styleId="BodyTextIndent3Char">
    <w:name w:val="Body Text Indent 3 Char"/>
    <w:basedOn w:val="DefaultParagraphFont"/>
    <w:link w:val="BodyTextIndent3"/>
    <w:uiPriority w:val="99"/>
    <w:semiHidden/>
    <w:rsid w:val="001062E8"/>
    <w:rPr>
      <w:sz w:val="16"/>
      <w:szCs w:val="16"/>
    </w:rPr>
  </w:style>
  <w:style w:type="paragraph" w:styleId="Revision">
    <w:name w:val="Revision"/>
    <w:hidden/>
    <w:uiPriority w:val="99"/>
    <w:semiHidden/>
    <w:rsid w:val="00DD226B"/>
    <w:pPr>
      <w:spacing w:after="0" w:line="240" w:lineRule="auto"/>
      <w:jc w:val="left"/>
    </w:pPr>
  </w:style>
  <w:style w:type="paragraph" w:styleId="BalloonText">
    <w:name w:val="Balloon Text"/>
    <w:basedOn w:val="Normal"/>
    <w:link w:val="BalloonTextChar"/>
    <w:uiPriority w:val="99"/>
    <w:semiHidden/>
    <w:unhideWhenUsed/>
    <w:rsid w:val="00DD22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26B"/>
    <w:rPr>
      <w:rFonts w:ascii="Segoe UI" w:hAnsi="Segoe UI" w:cs="Segoe UI"/>
      <w:sz w:val="18"/>
      <w:szCs w:val="18"/>
    </w:rPr>
  </w:style>
  <w:style w:type="character" w:styleId="CommentReference">
    <w:name w:val="annotation reference"/>
    <w:basedOn w:val="DefaultParagraphFont"/>
    <w:uiPriority w:val="99"/>
    <w:unhideWhenUsed/>
    <w:rsid w:val="0095424E"/>
    <w:rPr>
      <w:sz w:val="16"/>
      <w:szCs w:val="16"/>
    </w:rPr>
  </w:style>
  <w:style w:type="paragraph" w:styleId="CommentText">
    <w:name w:val="annotation text"/>
    <w:basedOn w:val="Normal"/>
    <w:link w:val="CommentTextChar"/>
    <w:unhideWhenUsed/>
    <w:rsid w:val="0095424E"/>
    <w:pPr>
      <w:widowControl/>
      <w:wordWrap/>
      <w:autoSpaceDE/>
      <w:autoSpaceDN/>
      <w:spacing w:line="240" w:lineRule="auto"/>
      <w:jc w:val="left"/>
    </w:pPr>
    <w:rPr>
      <w:kern w:val="0"/>
      <w:szCs w:val="20"/>
      <w:lang w:eastAsia="en-US"/>
    </w:rPr>
  </w:style>
  <w:style w:type="character" w:customStyle="1" w:styleId="CommentTextChar">
    <w:name w:val="Comment Text Char"/>
    <w:basedOn w:val="DefaultParagraphFont"/>
    <w:link w:val="CommentText"/>
    <w:rsid w:val="0095424E"/>
    <w:rPr>
      <w:kern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7.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ATN/KK-16959-RG;</Approval_x0020_Number>
    <Phase xmlns="cdc7663a-08f0-4737-9e8c-148ce897a09c" xsi:nil="true"/>
    <Document_x0020_Author xmlns="cdc7663a-08f0-4737-9e8c-148ce897a09c">Bonifaz Urquizu, Jeanette</Document_x0020_Author>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45</Value>
      <Value>107</Value>
      <Value>1</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RG-T3108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R0002802485</Record_x0020_Number>
    <_dlc_DocId xmlns="cdc7663a-08f0-4737-9e8c-148ce897a09c">EZSHARE-601271439-8</_dlc_DocId>
    <_dlc_DocIdUrl xmlns="cdc7663a-08f0-4737-9e8c-148ce897a09c">
      <Url>https://idbg.sharepoint.com/teams/EZ-RG-TCP/RG-T3108/_layouts/15/DocIdRedir.aspx?ID=EZSHARE-601271439-8</Url>
      <Description>EZSHARE-601271439-8</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ECF7E40BD69638408EA745D893952B95" ma:contentTypeVersion="1013" ma:contentTypeDescription="The base project type from which other project content types inherit their information." ma:contentTypeScope="" ma:versionID="4db3157be8afa15e798fc843cda5f83b">
  <xsd:schema xmlns:xsd="http://www.w3.org/2001/XMLSchema" xmlns:xs="http://www.w3.org/2001/XMLSchema" xmlns:p="http://schemas.microsoft.com/office/2006/metadata/properties" xmlns:ns2="cdc7663a-08f0-4737-9e8c-148ce897a09c" targetNamespace="http://schemas.microsoft.com/office/2006/metadata/properties" ma:root="true" ma:fieldsID="709ccb6708b95e67d548ba5a907ba70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10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Technical Co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ECF7E40BD69638408EA745D893952B95" ma:contentTypeVersion="969" ma:contentTypeDescription="The base project type from which other project content types inherit their information." ma:contentTypeScope="" ma:versionID="f46d06d55b43cdabd3197a3fcc041385">
  <xsd:schema xmlns:xsd="http://www.w3.org/2001/XMLSchema" xmlns:xs="http://www.w3.org/2001/XMLSchema" xmlns:p="http://schemas.microsoft.com/office/2006/metadata/properties" xmlns:ns2="cdc7663a-08f0-4737-9e8c-148ce897a09c" targetNamespace="http://schemas.microsoft.com/office/2006/metadata/properties" ma:root="true" ma:fieldsID="709ccb6708b95e67d548ba5a907ba70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10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Technical Co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367E382696F8843A6AD662F95E89664" ma:contentTypeVersion="1015" ma:contentTypeDescription="A content type to manage public (operations) IDB documents" ma:contentTypeScope="" ma:versionID="29bac9cad49294d4550bcda5a62c2265">
  <xsd:schema xmlns:xsd="http://www.w3.org/2001/XMLSchema" xmlns:xs="http://www.w3.org/2001/XMLSchema" xmlns:p="http://schemas.microsoft.com/office/2006/metadata/properties" xmlns:ns2="cdc7663a-08f0-4737-9e8c-148ce897a09c" targetNamespace="http://schemas.microsoft.com/office/2006/metadata/properties" ma:root="true" ma:fieldsID="078426dd020f4843701d9a37d205c94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10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75EC9A0-27B6-4122-98A3-B9D09F4BEA7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dc7663a-08f0-4737-9e8c-148ce897a09c"/>
    <ds:schemaRef ds:uri="http://www.w3.org/XML/1998/namespace"/>
    <ds:schemaRef ds:uri="http://purl.org/dc/dcmitype/"/>
  </ds:schemaRefs>
</ds:datastoreItem>
</file>

<file path=customXml/itemProps2.xml><?xml version="1.0" encoding="utf-8"?>
<ds:datastoreItem xmlns:ds="http://schemas.openxmlformats.org/officeDocument/2006/customXml" ds:itemID="{4D4FB584-2189-4C72-B9FC-81241D61AF7F}">
  <ds:schemaRefs>
    <ds:schemaRef ds:uri="http://schemas.microsoft.com/sharepoint/v3/contenttype/forms"/>
  </ds:schemaRefs>
</ds:datastoreItem>
</file>

<file path=customXml/itemProps3.xml><?xml version="1.0" encoding="utf-8"?>
<ds:datastoreItem xmlns:ds="http://schemas.openxmlformats.org/officeDocument/2006/customXml" ds:itemID="{2A035FF2-4AD2-4877-98C3-86D16518C4AB}"/>
</file>

<file path=customXml/itemProps4.xml><?xml version="1.0" encoding="utf-8"?>
<ds:datastoreItem xmlns:ds="http://schemas.openxmlformats.org/officeDocument/2006/customXml" ds:itemID="{D186D6F2-6FE8-4BE5-B8A0-000681B04A1D}">
  <ds:schemaRefs>
    <ds:schemaRef ds:uri="http://schemas.microsoft.com/sharepoint/events"/>
  </ds:schemaRefs>
</ds:datastoreItem>
</file>

<file path=customXml/itemProps5.xml><?xml version="1.0" encoding="utf-8"?>
<ds:datastoreItem xmlns:ds="http://schemas.openxmlformats.org/officeDocument/2006/customXml" ds:itemID="{EABE6017-DD18-4001-95C2-84BC571D6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CBF7454-9A74-45BC-A8E7-27771C871079}"/>
</file>

<file path=customXml/itemProps7.xml><?xml version="1.0" encoding="utf-8"?>
<ds:datastoreItem xmlns:ds="http://schemas.openxmlformats.org/officeDocument/2006/customXml" ds:itemID="{607DF040-EC6E-428D-AD21-22C24510252E}"/>
</file>

<file path=customXml/itemProps8.xml><?xml version="1.0" encoding="utf-8"?>
<ds:datastoreItem xmlns:ds="http://schemas.openxmlformats.org/officeDocument/2006/customXml" ds:itemID="{1B6EA2D9-DDF0-4F38-BA02-99EB617F61D6}"/>
</file>

<file path=docProps/app.xml><?xml version="1.0" encoding="utf-8"?>
<Properties xmlns="http://schemas.openxmlformats.org/officeDocument/2006/extended-properties" xmlns:vt="http://schemas.openxmlformats.org/officeDocument/2006/docPropsVTypes">
  <Template>Normal.dotm</Template>
  <TotalTime>33</TotalTime>
  <Pages>8</Pages>
  <Words>4375</Words>
  <Characters>24940</Characters>
  <Application>Microsoft Office Word</Application>
  <DocSecurity>0</DocSecurity>
  <Lines>207</Lines>
  <Paragraphs>58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LG</dc:creator>
  <cp:keywords/>
  <cp:lastModifiedBy>Bonifaz Urquizu, Jeanette</cp:lastModifiedBy>
  <cp:revision>16</cp:revision>
  <cp:lastPrinted>2018-10-04T20:21:00Z</cp:lastPrinted>
  <dcterms:created xsi:type="dcterms:W3CDTF">2018-08-23T22:54:00Z</dcterms:created>
  <dcterms:modified xsi:type="dcterms:W3CDTF">2018-10-04T20:24:00Z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
  </property>
  <property fmtid="{D5CDD505-2E9C-101B-9397-08002B2CF9AE}" pid="7" name="Fund IDB">
    <vt:lpwstr>107;#TBD|d62f6e05-3e80-4abd-9bb4-5f10b4906ff6</vt:lpwstr>
  </property>
  <property fmtid="{D5CDD505-2E9C-101B-9397-08002B2CF9AE}" pid="8" name="Country">
    <vt:lpwstr>44;#Regional|2537a5b7-6d8e-482c-94dc-32c3cc44ff65</vt:lpwstr>
  </property>
  <property fmtid="{D5CDD505-2E9C-101B-9397-08002B2CF9AE}" pid="9" name="Sector IDB">
    <vt:lpwstr>45;#ENERGY|4fed196a-cd0b-4970-87de-42da17f9b203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54e897ca-6023-457a-a683-d3d5ed294795</vt:lpwstr>
  </property>
  <property fmtid="{D5CDD505-2E9C-101B-9397-08002B2CF9AE}" pid="12" name="ContentTypeId">
    <vt:lpwstr>0x0101001A458A224826124E8B45B1D613300CFC002367E382696F8843A6AD662F95E89664</vt:lpwstr>
  </property>
</Properties>
</file>