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14:paraId="0F231F19" w14:textId="045A29CC" w:rsidR="00120BEC" w:rsidRPr="005B3790" w:rsidRDefault="000C4704" w:rsidP="00565F09">
      <w:pPr>
        <w:jc w:val="center"/>
        <w:rPr>
          <w:rStyle w:val="BookTitle"/>
          <w:rFonts w:ascii="Arial" w:hAnsi="Arial" w:cs="Arial"/>
          <w:sz w:val="22"/>
          <w:szCs w:val="22"/>
          <w:lang w:val="es-ES_tradnl"/>
        </w:rPr>
      </w:pPr>
      <w:r w:rsidRPr="005B3790">
        <w:rPr>
          <w:rStyle w:val="BookTitle"/>
          <w:rFonts w:ascii="Arial" w:hAnsi="Arial" w:cs="Arial"/>
          <w:sz w:val="22"/>
          <w:szCs w:val="22"/>
          <w:lang w:val="es-ES_tradnl"/>
        </w:rPr>
        <w:t>Acuerdos y Requisitos Fiduciarios</w:t>
      </w:r>
    </w:p>
    <w:p w14:paraId="516CC3AE" w14:textId="77777777" w:rsidR="00B96262" w:rsidRPr="005B3790" w:rsidRDefault="00B96262" w:rsidP="00565F09">
      <w:pPr>
        <w:rPr>
          <w:rFonts w:ascii="Arial" w:hAnsi="Arial" w:cs="Arial"/>
          <w:b/>
          <w:lang w:val="es-ES_tradnl"/>
        </w:rPr>
      </w:pPr>
    </w:p>
    <w:p w14:paraId="549BD83E" w14:textId="77777777" w:rsidR="00421BF1" w:rsidRPr="005B3790" w:rsidRDefault="00421BF1" w:rsidP="00565F09">
      <w:pPr>
        <w:rPr>
          <w:rFonts w:ascii="Arial" w:hAnsi="Arial" w:cs="Arial"/>
          <w:b/>
          <w:smallCaps/>
          <w:sz w:val="22"/>
          <w:szCs w:val="22"/>
          <w:lang w:val="es-ES_tradnl"/>
        </w:rPr>
      </w:pPr>
      <w:r w:rsidRPr="005B3790">
        <w:rPr>
          <w:rFonts w:ascii="Arial" w:hAnsi="Arial" w:cs="Arial"/>
          <w:b/>
          <w:smallCaps/>
          <w:sz w:val="22"/>
          <w:szCs w:val="22"/>
          <w:lang w:val="es-ES_tradnl"/>
        </w:rPr>
        <w:t xml:space="preserve">País: </w:t>
      </w:r>
      <w:r w:rsidRPr="005B3790">
        <w:rPr>
          <w:rFonts w:ascii="Arial" w:hAnsi="Arial" w:cs="Arial"/>
          <w:smallCaps/>
          <w:sz w:val="22"/>
          <w:szCs w:val="22"/>
          <w:lang w:val="es-ES_tradnl"/>
        </w:rPr>
        <w:t xml:space="preserve">México </w:t>
      </w:r>
    </w:p>
    <w:p w14:paraId="79C3A593" w14:textId="16827722" w:rsidR="00120BEC" w:rsidRPr="005B3790" w:rsidRDefault="00D321BC" w:rsidP="00565F09">
      <w:pPr>
        <w:rPr>
          <w:rFonts w:ascii="Arial" w:hAnsi="Arial" w:cs="Arial"/>
          <w:sz w:val="22"/>
          <w:szCs w:val="22"/>
          <w:lang w:val="es-ES_tradnl"/>
        </w:rPr>
      </w:pPr>
      <w:r w:rsidRPr="005B3790">
        <w:rPr>
          <w:rFonts w:ascii="Arial" w:hAnsi="Arial" w:cs="Arial"/>
          <w:b/>
          <w:smallCaps/>
          <w:sz w:val="22"/>
          <w:szCs w:val="22"/>
          <w:lang w:val="es-ES_tradnl"/>
        </w:rPr>
        <w:t>Proyecto</w:t>
      </w:r>
      <w:r w:rsidR="009A0701" w:rsidRPr="005B3790">
        <w:rPr>
          <w:rFonts w:ascii="Arial" w:hAnsi="Arial" w:cs="Arial"/>
          <w:b/>
          <w:smallCaps/>
          <w:sz w:val="22"/>
          <w:szCs w:val="22"/>
          <w:lang w:val="es-ES_tradnl"/>
        </w:rPr>
        <w:t>:</w:t>
      </w:r>
      <w:r w:rsidR="005B3790">
        <w:rPr>
          <w:rFonts w:ascii="Arial" w:hAnsi="Arial" w:cs="Arial"/>
          <w:b/>
          <w:smallCaps/>
          <w:sz w:val="22"/>
          <w:szCs w:val="22"/>
          <w:lang w:val="es-ES_tradnl"/>
        </w:rPr>
        <w:t xml:space="preserve"> </w:t>
      </w:r>
      <w:r w:rsidR="001735DD" w:rsidRPr="005B3790">
        <w:rPr>
          <w:rFonts w:ascii="Arial" w:hAnsi="Arial" w:cs="Arial"/>
          <w:b/>
          <w:smallCaps/>
          <w:sz w:val="22"/>
          <w:szCs w:val="22"/>
          <w:lang w:val="es-ES_tradnl"/>
        </w:rPr>
        <w:t>Nº:</w:t>
      </w:r>
      <w:r w:rsidR="001735DD" w:rsidRPr="005B3790">
        <w:rPr>
          <w:rFonts w:ascii="Arial" w:hAnsi="Arial" w:cs="Arial"/>
          <w:smallCaps/>
          <w:sz w:val="22"/>
          <w:szCs w:val="22"/>
          <w:lang w:val="es-ES_tradnl"/>
        </w:rPr>
        <w:t xml:space="preserve"> </w:t>
      </w:r>
      <w:r w:rsidR="0083359F" w:rsidRPr="005B3790">
        <w:rPr>
          <w:rFonts w:ascii="Arial" w:hAnsi="Arial" w:cs="Arial"/>
          <w:sz w:val="22"/>
          <w:szCs w:val="22"/>
          <w:lang w:val="es-ES_tradnl"/>
        </w:rPr>
        <w:t>ME-</w:t>
      </w:r>
      <w:r w:rsidR="009E024D" w:rsidRPr="005B3790">
        <w:rPr>
          <w:rFonts w:ascii="Arial" w:hAnsi="Arial" w:cs="Arial"/>
          <w:sz w:val="22"/>
          <w:szCs w:val="22"/>
          <w:lang w:val="es-ES_tradnl"/>
        </w:rPr>
        <w:t>L1</w:t>
      </w:r>
      <w:r w:rsidR="00674FF5" w:rsidRPr="005B3790">
        <w:rPr>
          <w:rFonts w:ascii="Arial" w:hAnsi="Arial" w:cs="Arial"/>
          <w:sz w:val="22"/>
          <w:szCs w:val="22"/>
          <w:lang w:val="es-ES_tradnl"/>
        </w:rPr>
        <w:t>25</w:t>
      </w:r>
      <w:r w:rsidR="00AB73C2" w:rsidRPr="005B3790">
        <w:rPr>
          <w:rFonts w:ascii="Arial" w:hAnsi="Arial" w:cs="Arial"/>
          <w:sz w:val="22"/>
          <w:szCs w:val="22"/>
          <w:lang w:val="es-ES_tradnl"/>
        </w:rPr>
        <w:t>8</w:t>
      </w:r>
    </w:p>
    <w:p w14:paraId="61B3FD8C" w14:textId="77777777" w:rsidR="00674FF5" w:rsidRPr="005B3790" w:rsidRDefault="00D321BC" w:rsidP="001E6FB7">
      <w:pPr>
        <w:rPr>
          <w:rFonts w:ascii="Arial" w:hAnsi="Arial" w:cs="Arial"/>
          <w:sz w:val="22"/>
          <w:lang w:val="es-ES_tradnl"/>
        </w:rPr>
      </w:pPr>
      <w:r w:rsidRPr="005B3790">
        <w:rPr>
          <w:rFonts w:ascii="Arial" w:hAnsi="Arial" w:cs="Arial"/>
          <w:b/>
          <w:smallCaps/>
          <w:sz w:val="22"/>
          <w:szCs w:val="22"/>
          <w:lang w:val="es-ES_tradnl"/>
        </w:rPr>
        <w:t>Nombre</w:t>
      </w:r>
      <w:r w:rsidR="00A14C42" w:rsidRPr="005B3790">
        <w:rPr>
          <w:rFonts w:ascii="Arial" w:hAnsi="Arial" w:cs="Arial"/>
          <w:b/>
          <w:smallCaps/>
          <w:sz w:val="22"/>
          <w:szCs w:val="22"/>
          <w:lang w:val="es-ES_tradnl"/>
        </w:rPr>
        <w:t>:</w:t>
      </w:r>
      <w:r w:rsidR="00712B86" w:rsidRPr="005B3790">
        <w:rPr>
          <w:rFonts w:ascii="Arial" w:hAnsi="Arial" w:cs="Arial"/>
          <w:smallCaps/>
          <w:sz w:val="22"/>
          <w:szCs w:val="22"/>
          <w:lang w:val="es-ES_tradnl"/>
        </w:rPr>
        <w:t xml:space="preserve"> </w:t>
      </w:r>
      <w:bookmarkStart w:id="0" w:name="_Hlk485652888"/>
      <w:r w:rsidR="00CF69D8" w:rsidRPr="005B3790">
        <w:rPr>
          <w:rFonts w:ascii="Arial" w:hAnsi="Arial" w:cs="Arial"/>
          <w:sz w:val="22"/>
          <w:szCs w:val="22"/>
          <w:lang w:val="es-ES_tradnl"/>
        </w:rPr>
        <w:t xml:space="preserve">Fortalecimiento de la Gestión de las Políticas </w:t>
      </w:r>
      <w:bookmarkEnd w:id="0"/>
      <w:r w:rsidR="005A175B" w:rsidRPr="005B3790">
        <w:rPr>
          <w:rFonts w:ascii="Arial" w:hAnsi="Arial" w:cs="Arial"/>
          <w:sz w:val="22"/>
          <w:szCs w:val="22"/>
          <w:lang w:val="es-ES_tradnl"/>
        </w:rPr>
        <w:t>de Promoción al Empleo</w:t>
      </w:r>
      <w:r w:rsidR="001E6FB7" w:rsidRPr="005B3790">
        <w:rPr>
          <w:rFonts w:ascii="Arial" w:hAnsi="Arial" w:cs="Arial"/>
          <w:sz w:val="22"/>
          <w:szCs w:val="22"/>
          <w:lang w:val="es-ES_tradnl"/>
        </w:rPr>
        <w:t xml:space="preserve"> </w:t>
      </w:r>
      <w:r w:rsidRPr="005B3790">
        <w:rPr>
          <w:rFonts w:ascii="Arial" w:hAnsi="Arial" w:cs="Arial"/>
          <w:b/>
          <w:smallCaps/>
          <w:sz w:val="22"/>
          <w:szCs w:val="22"/>
          <w:lang w:val="es-ES_tradnl"/>
        </w:rPr>
        <w:t>Organismo Ejecutor</w:t>
      </w:r>
      <w:r w:rsidR="00655D48" w:rsidRPr="005B3790">
        <w:rPr>
          <w:rFonts w:ascii="Arial" w:hAnsi="Arial" w:cs="Arial"/>
          <w:b/>
          <w:smallCaps/>
          <w:sz w:val="22"/>
          <w:szCs w:val="22"/>
          <w:lang w:val="es-ES_tradnl"/>
        </w:rPr>
        <w:t xml:space="preserve"> (OE)</w:t>
      </w:r>
      <w:r w:rsidR="001735DD" w:rsidRPr="005B3790">
        <w:rPr>
          <w:rFonts w:ascii="Arial" w:hAnsi="Arial" w:cs="Arial"/>
          <w:b/>
          <w:smallCaps/>
          <w:sz w:val="22"/>
          <w:szCs w:val="22"/>
          <w:lang w:val="es-ES_tradnl"/>
        </w:rPr>
        <w:t>:</w:t>
      </w:r>
      <w:r w:rsidR="001735DD" w:rsidRPr="005B3790">
        <w:rPr>
          <w:rFonts w:ascii="Arial" w:hAnsi="Arial" w:cs="Arial"/>
          <w:sz w:val="22"/>
          <w:szCs w:val="22"/>
          <w:lang w:val="es-ES_tradnl"/>
        </w:rPr>
        <w:t xml:space="preserve"> </w:t>
      </w:r>
      <w:r w:rsidR="00674FF5" w:rsidRPr="005B3790">
        <w:rPr>
          <w:rFonts w:ascii="Arial" w:hAnsi="Arial" w:cs="Arial"/>
          <w:sz w:val="22"/>
          <w:szCs w:val="22"/>
          <w:lang w:val="es-ES_tradnl"/>
        </w:rPr>
        <w:t>Secretar</w:t>
      </w:r>
      <w:r w:rsidR="005D44D1" w:rsidRPr="005B3790">
        <w:rPr>
          <w:rFonts w:ascii="Arial" w:hAnsi="Arial" w:cs="Arial"/>
          <w:sz w:val="22"/>
          <w:szCs w:val="22"/>
          <w:lang w:val="es-ES_tradnl"/>
        </w:rPr>
        <w:t>í</w:t>
      </w:r>
      <w:r w:rsidR="00674FF5" w:rsidRPr="005B3790">
        <w:rPr>
          <w:rFonts w:ascii="Arial" w:hAnsi="Arial" w:cs="Arial"/>
          <w:sz w:val="22"/>
          <w:szCs w:val="22"/>
          <w:lang w:val="es-ES_tradnl"/>
        </w:rPr>
        <w:t>a de</w:t>
      </w:r>
      <w:r w:rsidR="00AB73C2" w:rsidRPr="005B3790">
        <w:rPr>
          <w:rFonts w:ascii="Arial" w:hAnsi="Arial" w:cs="Arial"/>
          <w:sz w:val="22"/>
          <w:szCs w:val="22"/>
          <w:lang w:val="es-ES_tradnl"/>
        </w:rPr>
        <w:t>l Trabajo y Previsión Social</w:t>
      </w:r>
      <w:r w:rsidR="00D21856" w:rsidRPr="005B3790">
        <w:rPr>
          <w:rFonts w:ascii="Arial" w:hAnsi="Arial" w:cs="Arial"/>
          <w:sz w:val="22"/>
          <w:szCs w:val="22"/>
          <w:lang w:val="es-ES_tradnl"/>
        </w:rPr>
        <w:t xml:space="preserve"> </w:t>
      </w:r>
    </w:p>
    <w:p w14:paraId="5112DB85" w14:textId="77777777" w:rsidR="00B62032" w:rsidRPr="005B3790" w:rsidRDefault="00712B86" w:rsidP="0016483A">
      <w:pPr>
        <w:pStyle w:val="Chapter"/>
        <w:numPr>
          <w:ilvl w:val="0"/>
          <w:numId w:val="9"/>
        </w:numPr>
        <w:tabs>
          <w:tab w:val="clear" w:pos="1440"/>
        </w:tabs>
        <w:suppressAutoHyphens/>
        <w:ind w:left="3420" w:hanging="270"/>
        <w:jc w:val="left"/>
        <w:rPr>
          <w:rFonts w:ascii="Arial" w:hAnsi="Arial" w:cs="Arial"/>
          <w:sz w:val="22"/>
          <w:szCs w:val="22"/>
        </w:rPr>
      </w:pPr>
      <w:r w:rsidRPr="005B3790">
        <w:rPr>
          <w:rFonts w:ascii="Arial" w:hAnsi="Arial" w:cs="Arial"/>
          <w:sz w:val="22"/>
          <w:szCs w:val="22"/>
          <w:lang w:val="es-MX"/>
        </w:rPr>
        <w:t>Resumen</w:t>
      </w:r>
      <w:r w:rsidR="00B62032" w:rsidRPr="005B3790">
        <w:rPr>
          <w:rFonts w:ascii="Arial" w:hAnsi="Arial" w:cs="Arial"/>
          <w:sz w:val="22"/>
          <w:szCs w:val="22"/>
          <w:lang w:val="es-MX"/>
        </w:rPr>
        <w:t xml:space="preserve"> </w:t>
      </w:r>
      <w:r w:rsidR="004405DC" w:rsidRPr="005B3790">
        <w:rPr>
          <w:rFonts w:ascii="Arial" w:hAnsi="Arial" w:cs="Arial"/>
          <w:sz w:val="22"/>
          <w:szCs w:val="22"/>
          <w:lang w:val="es-MX"/>
        </w:rPr>
        <w:t>E</w:t>
      </w:r>
      <w:r w:rsidR="00B62032" w:rsidRPr="005B3790">
        <w:rPr>
          <w:rFonts w:ascii="Arial" w:hAnsi="Arial" w:cs="Arial"/>
          <w:sz w:val="22"/>
          <w:szCs w:val="22"/>
          <w:lang w:val="es-MX"/>
        </w:rPr>
        <w:t>jecutivo</w:t>
      </w:r>
    </w:p>
    <w:p w14:paraId="5B7C5A3A" w14:textId="5DF557AD" w:rsidR="00AB73C2" w:rsidRPr="005B3790" w:rsidRDefault="00AB73C2" w:rsidP="00C22441">
      <w:pPr>
        <w:pStyle w:val="Paragraph"/>
        <w:tabs>
          <w:tab w:val="num" w:pos="630"/>
        </w:tabs>
        <w:suppressAutoHyphens/>
        <w:ind w:left="630" w:hanging="630"/>
        <w:rPr>
          <w:rFonts w:ascii="Arial" w:hAnsi="Arial" w:cs="Arial"/>
          <w:sz w:val="22"/>
          <w:szCs w:val="22"/>
          <w:lang w:val="es-ES_tradnl"/>
        </w:rPr>
      </w:pPr>
      <w:bookmarkStart w:id="1" w:name="_Hlk486511878"/>
      <w:r w:rsidRPr="005B3790">
        <w:rPr>
          <w:rFonts w:ascii="Arial" w:hAnsi="Arial" w:cs="Arial"/>
          <w:sz w:val="22"/>
          <w:szCs w:val="22"/>
          <w:lang w:val="es-ES_tradnl"/>
        </w:rPr>
        <w:t>El BID apoyará a la</w:t>
      </w:r>
      <w:r w:rsidR="00ED6D69" w:rsidRPr="005B3790">
        <w:rPr>
          <w:rFonts w:ascii="Arial" w:hAnsi="Arial" w:cs="Arial"/>
          <w:sz w:val="22"/>
          <w:szCs w:val="22"/>
          <w:lang w:val="es-ES_tradnl"/>
        </w:rPr>
        <w:t xml:space="preserve"> Secretaría de</w:t>
      </w:r>
      <w:r w:rsidR="002A672A" w:rsidRPr="005B3790">
        <w:rPr>
          <w:rFonts w:ascii="Arial" w:hAnsi="Arial" w:cs="Arial"/>
          <w:sz w:val="22"/>
          <w:szCs w:val="22"/>
          <w:lang w:val="es-ES_tradnl"/>
        </w:rPr>
        <w:t>l</w:t>
      </w:r>
      <w:r w:rsidR="00ED6D69" w:rsidRPr="005B3790">
        <w:rPr>
          <w:rFonts w:ascii="Arial" w:hAnsi="Arial" w:cs="Arial"/>
          <w:sz w:val="22"/>
          <w:szCs w:val="22"/>
          <w:lang w:val="es-ES_tradnl"/>
        </w:rPr>
        <w:t xml:space="preserve"> Trabajo y Previsión Social</w:t>
      </w:r>
      <w:r w:rsidR="00655D48" w:rsidRPr="005B3790">
        <w:rPr>
          <w:rFonts w:ascii="Arial" w:hAnsi="Arial" w:cs="Arial"/>
          <w:sz w:val="22"/>
          <w:szCs w:val="22"/>
          <w:lang w:val="es-ES_tradnl"/>
        </w:rPr>
        <w:t xml:space="preserve"> (</w:t>
      </w:r>
      <w:r w:rsidRPr="005B3790">
        <w:rPr>
          <w:rFonts w:ascii="Arial" w:hAnsi="Arial" w:cs="Arial"/>
          <w:sz w:val="22"/>
          <w:szCs w:val="22"/>
          <w:lang w:val="es-ES_tradnl"/>
        </w:rPr>
        <w:t>STPS</w:t>
      </w:r>
      <w:r w:rsidR="00655D48" w:rsidRPr="005B3790">
        <w:rPr>
          <w:rFonts w:ascii="Arial" w:hAnsi="Arial" w:cs="Arial"/>
          <w:sz w:val="22"/>
          <w:szCs w:val="22"/>
          <w:lang w:val="es-ES_tradnl"/>
        </w:rPr>
        <w:t>)</w:t>
      </w:r>
      <w:r w:rsidR="004F5212" w:rsidRPr="005B3790">
        <w:rPr>
          <w:rFonts w:ascii="Arial" w:hAnsi="Arial" w:cs="Arial"/>
          <w:sz w:val="22"/>
          <w:szCs w:val="22"/>
          <w:lang w:val="es-ES_tradnl"/>
        </w:rPr>
        <w:t xml:space="preserve"> </w:t>
      </w:r>
      <w:r w:rsidR="002C32BE" w:rsidRPr="005B3790">
        <w:rPr>
          <w:rFonts w:ascii="Arial" w:hAnsi="Arial" w:cs="Arial"/>
          <w:sz w:val="22"/>
          <w:szCs w:val="22"/>
          <w:lang w:val="es-ES_tradnl"/>
        </w:rPr>
        <w:t xml:space="preserve">en </w:t>
      </w:r>
      <w:r w:rsidR="002C32BE" w:rsidRPr="005B3790">
        <w:rPr>
          <w:rFonts w:ascii="Arial" w:eastAsia="Arial" w:hAnsi="Arial" w:cs="Arial"/>
          <w:sz w:val="22"/>
          <w:szCs w:val="22"/>
          <w:lang w:val="es-MX"/>
        </w:rPr>
        <w:t xml:space="preserve">la </w:t>
      </w:r>
      <w:r w:rsidR="005A175B" w:rsidRPr="005B3790">
        <w:rPr>
          <w:rFonts w:ascii="Arial" w:hAnsi="Arial" w:cs="Arial"/>
          <w:sz w:val="22"/>
          <w:szCs w:val="22"/>
          <w:lang w:val="es-MX"/>
        </w:rPr>
        <w:t xml:space="preserve">modernización del </w:t>
      </w:r>
      <w:r w:rsidR="00D21856" w:rsidRPr="005B3790">
        <w:rPr>
          <w:rFonts w:ascii="Arial" w:hAnsi="Arial" w:cs="Arial"/>
          <w:sz w:val="22"/>
          <w:szCs w:val="22"/>
          <w:lang w:val="es-MX"/>
        </w:rPr>
        <w:t>S</w:t>
      </w:r>
      <w:r w:rsidR="005A175B" w:rsidRPr="005B3790">
        <w:rPr>
          <w:rFonts w:ascii="Arial" w:hAnsi="Arial" w:cs="Arial"/>
          <w:sz w:val="22"/>
          <w:szCs w:val="22"/>
          <w:lang w:val="es-MX"/>
        </w:rPr>
        <w:t xml:space="preserve">ervicio </w:t>
      </w:r>
      <w:r w:rsidR="00D21856" w:rsidRPr="005B3790">
        <w:rPr>
          <w:rFonts w:ascii="Arial" w:hAnsi="Arial" w:cs="Arial"/>
          <w:sz w:val="22"/>
          <w:szCs w:val="22"/>
          <w:lang w:val="es-MX"/>
        </w:rPr>
        <w:t>N</w:t>
      </w:r>
      <w:r w:rsidR="005A175B" w:rsidRPr="005B3790">
        <w:rPr>
          <w:rFonts w:ascii="Arial" w:hAnsi="Arial" w:cs="Arial"/>
          <w:sz w:val="22"/>
          <w:szCs w:val="22"/>
          <w:lang w:val="es-MX"/>
        </w:rPr>
        <w:t xml:space="preserve">acional de </w:t>
      </w:r>
      <w:r w:rsidR="00D21856" w:rsidRPr="005B3790">
        <w:rPr>
          <w:rFonts w:ascii="Arial" w:hAnsi="Arial" w:cs="Arial"/>
          <w:sz w:val="22"/>
          <w:szCs w:val="22"/>
          <w:lang w:val="es-MX"/>
        </w:rPr>
        <w:t>E</w:t>
      </w:r>
      <w:r w:rsidR="005A175B" w:rsidRPr="005B3790">
        <w:rPr>
          <w:rFonts w:ascii="Arial" w:hAnsi="Arial" w:cs="Arial"/>
          <w:sz w:val="22"/>
          <w:szCs w:val="22"/>
          <w:lang w:val="es-MX"/>
        </w:rPr>
        <w:t>mpleo (SNE) de México a fin de apoyar a los buscadores de empleo para que encuentren un trabajo formal. Los objetivos específicos son mejorar la efectividad de los servicios de: (i)</w:t>
      </w:r>
      <w:r w:rsidR="00262F17" w:rsidRPr="005B3790">
        <w:rPr>
          <w:rFonts w:ascii="Arial" w:hAnsi="Arial" w:cs="Arial"/>
          <w:sz w:val="22"/>
          <w:szCs w:val="22"/>
          <w:lang w:val="es-MX"/>
        </w:rPr>
        <w:t> </w:t>
      </w:r>
      <w:r w:rsidR="00800081" w:rsidRPr="005B3790">
        <w:rPr>
          <w:rFonts w:ascii="Arial" w:hAnsi="Arial" w:cs="Arial"/>
          <w:sz w:val="22"/>
          <w:szCs w:val="22"/>
          <w:lang w:val="es-MX"/>
        </w:rPr>
        <w:t>intermediación laboral</w:t>
      </w:r>
      <w:r w:rsidR="00655D48" w:rsidRPr="005B3790">
        <w:rPr>
          <w:rFonts w:ascii="Arial" w:hAnsi="Arial" w:cs="Arial"/>
          <w:sz w:val="22"/>
          <w:szCs w:val="22"/>
          <w:lang w:val="es-MX"/>
        </w:rPr>
        <w:t xml:space="preserve"> (IL)</w:t>
      </w:r>
      <w:r w:rsidR="00A03721" w:rsidRPr="005B3790">
        <w:rPr>
          <w:rFonts w:ascii="Arial" w:hAnsi="Arial" w:cs="Arial"/>
          <w:sz w:val="22"/>
          <w:szCs w:val="22"/>
          <w:lang w:val="es-MX"/>
        </w:rPr>
        <w:t>;</w:t>
      </w:r>
      <w:r w:rsidR="005A175B" w:rsidRPr="005B3790">
        <w:rPr>
          <w:rFonts w:ascii="Arial" w:hAnsi="Arial" w:cs="Arial"/>
          <w:sz w:val="22"/>
          <w:szCs w:val="22"/>
          <w:lang w:val="es-MX"/>
        </w:rPr>
        <w:t xml:space="preserve"> y (ii)</w:t>
      </w:r>
      <w:r w:rsidR="006D15AF" w:rsidRPr="005B3790">
        <w:rPr>
          <w:rFonts w:ascii="Arial" w:hAnsi="Arial" w:cs="Arial"/>
          <w:sz w:val="22"/>
          <w:szCs w:val="22"/>
          <w:lang w:val="es-MX"/>
        </w:rPr>
        <w:t xml:space="preserve"> </w:t>
      </w:r>
      <w:r w:rsidR="00EC694E" w:rsidRPr="005B3790">
        <w:rPr>
          <w:rFonts w:ascii="Arial" w:hAnsi="Arial" w:cs="Arial"/>
          <w:sz w:val="22"/>
          <w:szCs w:val="22"/>
          <w:lang w:val="es-MX"/>
        </w:rPr>
        <w:t>apoyos focalizados para el empleo formal</w:t>
      </w:r>
      <w:r w:rsidR="005A175B" w:rsidRPr="005B3790">
        <w:rPr>
          <w:rFonts w:ascii="Arial" w:hAnsi="Arial" w:cs="Arial"/>
          <w:sz w:val="22"/>
          <w:szCs w:val="22"/>
          <w:lang w:val="es-MX"/>
        </w:rPr>
        <w:t>; promoviendo la igualdad de género.</w:t>
      </w:r>
      <w:r w:rsidR="002466E1" w:rsidRPr="005B3790">
        <w:rPr>
          <w:rFonts w:ascii="Arial" w:hAnsi="Arial" w:cs="Arial"/>
          <w:sz w:val="22"/>
          <w:szCs w:val="22"/>
          <w:lang w:val="es-MX"/>
        </w:rPr>
        <w:t xml:space="preserve"> </w:t>
      </w:r>
      <w:r w:rsidR="002466E1" w:rsidRPr="005B3790">
        <w:rPr>
          <w:rFonts w:ascii="Arial" w:eastAsia="Arial" w:hAnsi="Arial" w:cs="Arial"/>
          <w:sz w:val="22"/>
          <w:szCs w:val="22"/>
          <w:lang w:val="es-MX"/>
        </w:rPr>
        <w:t>Se espera mejorar directa o indirectamente todos los servicios ofrecidos a través de mejoras organizacionales y de tecnología.</w:t>
      </w:r>
      <w:r w:rsidR="006B14FB" w:rsidRPr="005B3790">
        <w:rPr>
          <w:rFonts w:ascii="Arial" w:eastAsia="Arial" w:hAnsi="Arial" w:cs="Arial"/>
          <w:sz w:val="22"/>
          <w:szCs w:val="22"/>
          <w:lang w:val="es-MX"/>
        </w:rPr>
        <w:t xml:space="preserve"> Para lograr estos objetivos, se consideran dos componentes. El primero </w:t>
      </w:r>
      <w:r w:rsidR="005A175B" w:rsidRPr="005B3790">
        <w:rPr>
          <w:rFonts w:ascii="Arial" w:eastAsia="ariel" w:hAnsi="Arial" w:cs="Arial"/>
          <w:sz w:val="22"/>
          <w:szCs w:val="22"/>
          <w:lang w:val="es-MX"/>
        </w:rPr>
        <w:t>apoyará los servicios de IL,</w:t>
      </w:r>
      <w:r w:rsidR="0094768B" w:rsidRPr="005B3790">
        <w:rPr>
          <w:rFonts w:ascii="Arial" w:eastAsia="ariel" w:hAnsi="Arial" w:cs="Arial"/>
          <w:sz w:val="22"/>
          <w:szCs w:val="22"/>
          <w:lang w:val="es-MX"/>
        </w:rPr>
        <w:t xml:space="preserve"> </w:t>
      </w:r>
      <w:r w:rsidR="005A175B" w:rsidRPr="005B3790">
        <w:rPr>
          <w:rFonts w:ascii="Arial" w:eastAsia="ariel" w:hAnsi="Arial" w:cs="Arial"/>
          <w:sz w:val="22"/>
          <w:szCs w:val="22"/>
          <w:lang w:val="es-MX"/>
        </w:rPr>
        <w:t xml:space="preserve">que incluyen la asesoría y orientación de alrededor de </w:t>
      </w:r>
      <w:r w:rsidR="00AC036A" w:rsidRPr="005B3790">
        <w:rPr>
          <w:rFonts w:ascii="Arial" w:eastAsia="ariel" w:hAnsi="Arial" w:cs="Arial"/>
          <w:sz w:val="22"/>
          <w:szCs w:val="22"/>
          <w:lang w:val="es-MX"/>
        </w:rPr>
        <w:t>cuatro</w:t>
      </w:r>
      <w:r w:rsidR="006D15AF" w:rsidRPr="005B3790">
        <w:rPr>
          <w:rFonts w:ascii="Arial" w:eastAsia="ariel" w:hAnsi="Arial" w:cs="Arial"/>
          <w:sz w:val="22"/>
          <w:szCs w:val="22"/>
          <w:lang w:val="es-MX"/>
        </w:rPr>
        <w:t xml:space="preserve"> </w:t>
      </w:r>
      <w:r w:rsidR="005A175B" w:rsidRPr="005B3790">
        <w:rPr>
          <w:rFonts w:ascii="Arial" w:eastAsia="ariel" w:hAnsi="Arial" w:cs="Arial"/>
          <w:sz w:val="22"/>
          <w:szCs w:val="22"/>
          <w:lang w:val="es-MX"/>
        </w:rPr>
        <w:t xml:space="preserve">millones de buscadores de empleo </w:t>
      </w:r>
      <w:r w:rsidR="00C720E0" w:rsidRPr="005B3790">
        <w:rPr>
          <w:rFonts w:ascii="Arial" w:eastAsia="ariel" w:hAnsi="Arial" w:cs="Arial"/>
          <w:sz w:val="22"/>
          <w:szCs w:val="22"/>
          <w:lang w:val="es-MX"/>
        </w:rPr>
        <w:t>anuales</w:t>
      </w:r>
      <w:r w:rsidR="00A03721" w:rsidRPr="005B3790">
        <w:rPr>
          <w:rFonts w:ascii="Arial" w:eastAsia="ariel" w:hAnsi="Arial" w:cs="Arial"/>
          <w:sz w:val="22"/>
          <w:szCs w:val="22"/>
          <w:lang w:val="es-MX"/>
        </w:rPr>
        <w:t xml:space="preserve"> y</w:t>
      </w:r>
      <w:r w:rsidR="005A175B" w:rsidRPr="005B3790">
        <w:rPr>
          <w:rFonts w:ascii="Arial" w:eastAsia="ariel" w:hAnsi="Arial" w:cs="Arial"/>
          <w:sz w:val="22"/>
          <w:szCs w:val="22"/>
          <w:lang w:val="es-MX"/>
        </w:rPr>
        <w:t xml:space="preserve"> a 135.000</w:t>
      </w:r>
      <w:r w:rsidR="006D15AF" w:rsidRPr="005B3790">
        <w:rPr>
          <w:rFonts w:ascii="Arial" w:eastAsia="ariel" w:hAnsi="Arial" w:cs="Arial"/>
          <w:sz w:val="22"/>
          <w:szCs w:val="22"/>
          <w:lang w:val="es-MX"/>
        </w:rPr>
        <w:t xml:space="preserve"> </w:t>
      </w:r>
      <w:r w:rsidR="005A175B" w:rsidRPr="005B3790">
        <w:rPr>
          <w:rFonts w:ascii="Arial" w:eastAsia="ariel" w:hAnsi="Arial" w:cs="Arial"/>
          <w:sz w:val="22"/>
          <w:szCs w:val="22"/>
          <w:lang w:val="es-MX"/>
        </w:rPr>
        <w:t xml:space="preserve">empresas formales </w:t>
      </w:r>
      <w:r w:rsidR="00C720E0" w:rsidRPr="005B3790">
        <w:rPr>
          <w:rFonts w:ascii="Arial" w:eastAsia="ariel" w:hAnsi="Arial" w:cs="Arial"/>
          <w:sz w:val="22"/>
          <w:szCs w:val="22"/>
          <w:lang w:val="es-MX"/>
        </w:rPr>
        <w:t>anuales</w:t>
      </w:r>
      <w:r w:rsidR="005A175B" w:rsidRPr="005B3790">
        <w:rPr>
          <w:rFonts w:ascii="Arial" w:eastAsia="ariel" w:hAnsi="Arial" w:cs="Arial"/>
          <w:sz w:val="22"/>
          <w:szCs w:val="22"/>
          <w:lang w:val="es-MX"/>
        </w:rPr>
        <w:t>, para promover el acceso al empleo formal.</w:t>
      </w:r>
      <w:r w:rsidR="0094768B" w:rsidRPr="005B3790">
        <w:rPr>
          <w:rFonts w:ascii="Arial" w:eastAsia="ariel" w:hAnsi="Arial" w:cs="Arial"/>
          <w:sz w:val="22"/>
          <w:szCs w:val="22"/>
          <w:lang w:val="es-MX"/>
        </w:rPr>
        <w:t xml:space="preserve"> </w:t>
      </w:r>
      <w:r w:rsidR="00EC694E" w:rsidRPr="005B3790">
        <w:rPr>
          <w:rFonts w:ascii="Arial" w:eastAsia="Arial" w:hAnsi="Arial" w:cs="Arial"/>
          <w:sz w:val="22"/>
          <w:szCs w:val="22"/>
          <w:lang w:val="es-MX"/>
        </w:rPr>
        <w:t xml:space="preserve">El segundo componente apoyará la provisión y mejora de la efectividad de los apoyos focalizados que ofrecen los subprogramas del </w:t>
      </w:r>
      <w:r w:rsidR="0042297C" w:rsidRPr="005B3790">
        <w:rPr>
          <w:rFonts w:ascii="Arial" w:eastAsia="Arial" w:hAnsi="Arial" w:cs="Arial"/>
          <w:sz w:val="22"/>
          <w:szCs w:val="22"/>
          <w:lang w:val="es-MX"/>
        </w:rPr>
        <w:t>Programa de Apoyo al Empleo (</w:t>
      </w:r>
      <w:r w:rsidR="00EC694E" w:rsidRPr="005B3790">
        <w:rPr>
          <w:rFonts w:ascii="Arial" w:eastAsia="Arial" w:hAnsi="Arial" w:cs="Arial"/>
          <w:sz w:val="22"/>
          <w:szCs w:val="22"/>
          <w:lang w:val="es-MX"/>
        </w:rPr>
        <w:t>PAE</w:t>
      </w:r>
      <w:r w:rsidR="0042297C" w:rsidRPr="005B3790">
        <w:rPr>
          <w:rFonts w:ascii="Arial" w:eastAsia="Arial" w:hAnsi="Arial" w:cs="Arial"/>
          <w:sz w:val="22"/>
          <w:szCs w:val="22"/>
          <w:lang w:val="es-MX"/>
        </w:rPr>
        <w:t>)</w:t>
      </w:r>
      <w:r w:rsidR="00EC694E" w:rsidRPr="005B3790">
        <w:rPr>
          <w:rFonts w:ascii="Arial" w:eastAsia="Arial" w:hAnsi="Arial" w:cs="Arial"/>
          <w:sz w:val="22"/>
          <w:szCs w:val="22"/>
          <w:lang w:val="es-MX"/>
        </w:rPr>
        <w:t>. Para asegurar la mejora en la efectividad de los subprogramas se diseñarán e implementarán</w:t>
      </w:r>
      <w:r w:rsidR="0094768B" w:rsidRPr="005B3790">
        <w:rPr>
          <w:rFonts w:ascii="Arial" w:eastAsia="Arial" w:hAnsi="Arial" w:cs="Arial"/>
          <w:sz w:val="22"/>
          <w:szCs w:val="22"/>
          <w:lang w:val="es-MX"/>
        </w:rPr>
        <w:t xml:space="preserve"> </w:t>
      </w:r>
      <w:r w:rsidR="00EC694E" w:rsidRPr="005B3790">
        <w:rPr>
          <w:rFonts w:ascii="Arial" w:eastAsia="Arial" w:hAnsi="Arial" w:cs="Arial"/>
          <w:sz w:val="22"/>
          <w:szCs w:val="22"/>
          <w:lang w:val="es-MX"/>
        </w:rPr>
        <w:t xml:space="preserve">pilotos orientados a su fortalecimiento. En cada subprograma, los beneficiarios serán los buscadores de empleo que reciben apoyos focalizados del SNE. El componente </w:t>
      </w:r>
      <w:r w:rsidR="00AC036A" w:rsidRPr="005B3790">
        <w:rPr>
          <w:rFonts w:ascii="Arial" w:eastAsia="Arial" w:hAnsi="Arial" w:cs="Arial"/>
          <w:sz w:val="22"/>
          <w:szCs w:val="22"/>
          <w:lang w:val="es-MX"/>
        </w:rPr>
        <w:t>incluye</w:t>
      </w:r>
      <w:r w:rsidR="00EC694E" w:rsidRPr="005B3790">
        <w:rPr>
          <w:rFonts w:ascii="Arial" w:eastAsia="Arial" w:hAnsi="Arial" w:cs="Arial"/>
          <w:sz w:val="22"/>
          <w:szCs w:val="22"/>
          <w:lang w:val="es-MX"/>
        </w:rPr>
        <w:t xml:space="preserve"> tres subcomponentes, que apoyarán los subprogramas BÉCATE, Fomento al Autoempleo, y Movilidad Laboral.</w:t>
      </w:r>
      <w:bookmarkEnd w:id="1"/>
      <w:r w:rsidRPr="005B3790">
        <w:rPr>
          <w:rFonts w:ascii="Arial" w:hAnsi="Arial" w:cs="Arial"/>
          <w:sz w:val="22"/>
          <w:szCs w:val="22"/>
          <w:lang w:val="es-ES_tradnl"/>
        </w:rPr>
        <w:t xml:space="preserve"> </w:t>
      </w:r>
    </w:p>
    <w:p w14:paraId="4C9E45E6" w14:textId="395FCFE5" w:rsidR="003F04E2" w:rsidRPr="005B3790" w:rsidRDefault="00ED6D69" w:rsidP="005B3790">
      <w:pPr>
        <w:pStyle w:val="Paragraph"/>
        <w:tabs>
          <w:tab w:val="num" w:pos="630"/>
        </w:tabs>
        <w:suppressAutoHyphens/>
        <w:ind w:left="630" w:hanging="630"/>
        <w:rPr>
          <w:rFonts w:ascii="Arial" w:hAnsi="Arial" w:cs="Arial"/>
          <w:sz w:val="22"/>
          <w:szCs w:val="22"/>
          <w:lang w:val="es-ES_tradnl"/>
        </w:rPr>
      </w:pPr>
      <w:r w:rsidRPr="005B3790">
        <w:rPr>
          <w:rFonts w:ascii="Arial" w:hAnsi="Arial" w:cs="Arial"/>
          <w:sz w:val="22"/>
          <w:szCs w:val="22"/>
          <w:lang w:val="es-ES_tradnl"/>
        </w:rPr>
        <w:t xml:space="preserve">Este programa es parte de una serie de operaciones mediante las cuales el Banco ha </w:t>
      </w:r>
      <w:r w:rsidR="00AC036A" w:rsidRPr="005B3790">
        <w:rPr>
          <w:rFonts w:ascii="Arial" w:hAnsi="Arial" w:cs="Arial"/>
          <w:sz w:val="22"/>
          <w:szCs w:val="22"/>
          <w:lang w:val="es-ES_tradnl"/>
        </w:rPr>
        <w:t>apoyado a la STPS</w:t>
      </w:r>
      <w:r w:rsidRPr="005B3790">
        <w:rPr>
          <w:rFonts w:ascii="Arial" w:hAnsi="Arial" w:cs="Arial"/>
          <w:sz w:val="22"/>
          <w:szCs w:val="22"/>
          <w:lang w:val="es-ES_tradnl"/>
        </w:rPr>
        <w:t xml:space="preserve"> desde</w:t>
      </w:r>
      <w:r w:rsidR="005B3790" w:rsidRPr="005B3790">
        <w:rPr>
          <w:rFonts w:ascii="Arial" w:hAnsi="Arial" w:cs="Arial"/>
          <w:sz w:val="22"/>
          <w:szCs w:val="22"/>
          <w:lang w:val="es-ES_tradnl"/>
        </w:rPr>
        <w:t>1997 en el Sector Empleo.</w:t>
      </w:r>
    </w:p>
    <w:p w14:paraId="6EEC78CB" w14:textId="77777777" w:rsidR="00B62032" w:rsidRPr="005B3790" w:rsidRDefault="00B62032" w:rsidP="0016483A">
      <w:pPr>
        <w:pStyle w:val="Chapter"/>
        <w:numPr>
          <w:ilvl w:val="0"/>
          <w:numId w:val="9"/>
        </w:numPr>
        <w:tabs>
          <w:tab w:val="clear" w:pos="1440"/>
        </w:tabs>
        <w:suppressAutoHyphens/>
        <w:ind w:left="900" w:hanging="270"/>
        <w:rPr>
          <w:rFonts w:ascii="Arial" w:hAnsi="Arial" w:cs="Arial"/>
          <w:sz w:val="22"/>
          <w:szCs w:val="22"/>
          <w:lang w:val="es-ES_tradnl"/>
        </w:rPr>
      </w:pPr>
      <w:r w:rsidRPr="005B3790">
        <w:rPr>
          <w:rFonts w:ascii="Arial" w:hAnsi="Arial" w:cs="Arial"/>
          <w:sz w:val="22"/>
          <w:szCs w:val="22"/>
          <w:lang w:val="es-ES_tradnl"/>
        </w:rPr>
        <w:t xml:space="preserve">Contexto </w:t>
      </w:r>
      <w:r w:rsidR="004405DC" w:rsidRPr="005B3790">
        <w:rPr>
          <w:rFonts w:ascii="Arial" w:hAnsi="Arial" w:cs="Arial"/>
          <w:sz w:val="22"/>
          <w:szCs w:val="22"/>
          <w:lang w:val="es-MX"/>
        </w:rPr>
        <w:t>F</w:t>
      </w:r>
      <w:r w:rsidRPr="005B3790">
        <w:rPr>
          <w:rFonts w:ascii="Arial" w:hAnsi="Arial" w:cs="Arial"/>
          <w:sz w:val="22"/>
          <w:szCs w:val="22"/>
          <w:lang w:val="es-MX"/>
        </w:rPr>
        <w:t>iduciario</w:t>
      </w:r>
      <w:r w:rsidRPr="005B3790">
        <w:rPr>
          <w:rFonts w:ascii="Arial" w:hAnsi="Arial" w:cs="Arial"/>
          <w:sz w:val="22"/>
          <w:szCs w:val="22"/>
          <w:lang w:val="es-ES_tradnl"/>
        </w:rPr>
        <w:t xml:space="preserve"> del </w:t>
      </w:r>
      <w:r w:rsidR="00262F17" w:rsidRPr="005B3790">
        <w:rPr>
          <w:rFonts w:ascii="Arial" w:hAnsi="Arial" w:cs="Arial"/>
          <w:sz w:val="22"/>
          <w:szCs w:val="22"/>
          <w:lang w:val="es-ES_tradnl"/>
        </w:rPr>
        <w:t>Organismos Ejecutor</w:t>
      </w:r>
    </w:p>
    <w:p w14:paraId="00E307B3" w14:textId="269A2269" w:rsidR="00DC70FA" w:rsidRPr="005B3790" w:rsidRDefault="00AC036A" w:rsidP="00AC036A">
      <w:pPr>
        <w:pStyle w:val="Paragraph"/>
        <w:numPr>
          <w:ilvl w:val="0"/>
          <w:numId w:val="0"/>
        </w:numPr>
        <w:suppressAutoHyphens/>
        <w:ind w:left="630" w:hanging="630"/>
        <w:rPr>
          <w:rFonts w:ascii="Arial" w:hAnsi="Arial" w:cs="Arial"/>
          <w:sz w:val="22"/>
          <w:szCs w:val="22"/>
          <w:lang w:val="es-ES_tradnl"/>
        </w:rPr>
      </w:pPr>
      <w:r w:rsidRPr="005B3790">
        <w:rPr>
          <w:rFonts w:ascii="Arial" w:hAnsi="Arial" w:cs="Arial"/>
          <w:sz w:val="22"/>
          <w:szCs w:val="22"/>
          <w:lang w:val="es-ES_tradnl"/>
        </w:rPr>
        <w:t>2.1</w:t>
      </w:r>
      <w:r w:rsidRPr="005B3790">
        <w:rPr>
          <w:rFonts w:ascii="Arial" w:hAnsi="Arial" w:cs="Arial"/>
          <w:sz w:val="22"/>
          <w:szCs w:val="22"/>
          <w:lang w:val="es-ES_tradnl"/>
        </w:rPr>
        <w:tab/>
      </w:r>
      <w:r w:rsidR="007D62F9" w:rsidRPr="005B3790">
        <w:rPr>
          <w:rFonts w:ascii="Arial" w:hAnsi="Arial" w:cs="Arial"/>
          <w:sz w:val="22"/>
          <w:szCs w:val="22"/>
          <w:lang w:val="es-ES_tradnl"/>
        </w:rPr>
        <w:t>El O</w:t>
      </w:r>
      <w:r w:rsidRPr="005B3790">
        <w:rPr>
          <w:rFonts w:ascii="Arial" w:hAnsi="Arial" w:cs="Arial"/>
          <w:sz w:val="22"/>
          <w:szCs w:val="22"/>
          <w:lang w:val="es-ES_tradnl"/>
        </w:rPr>
        <w:t>E</w:t>
      </w:r>
      <w:r w:rsidR="007D62F9" w:rsidRPr="005B3790">
        <w:rPr>
          <w:rFonts w:ascii="Arial" w:hAnsi="Arial" w:cs="Arial"/>
          <w:sz w:val="22"/>
          <w:szCs w:val="22"/>
          <w:lang w:val="es-ES_tradnl"/>
        </w:rPr>
        <w:t xml:space="preserve"> será</w:t>
      </w:r>
      <w:r w:rsidR="00E5348B" w:rsidRPr="005B3790">
        <w:rPr>
          <w:rFonts w:ascii="Arial" w:hAnsi="Arial" w:cs="Arial"/>
          <w:sz w:val="22"/>
          <w:szCs w:val="22"/>
          <w:lang w:val="es-ES_tradnl"/>
        </w:rPr>
        <w:t xml:space="preserve"> la S</w:t>
      </w:r>
      <w:r w:rsidR="00B01BFE" w:rsidRPr="005B3790">
        <w:rPr>
          <w:rFonts w:ascii="Arial" w:hAnsi="Arial" w:cs="Arial"/>
          <w:sz w:val="22"/>
          <w:szCs w:val="22"/>
          <w:lang w:val="es-ES_tradnl"/>
        </w:rPr>
        <w:t>TPS</w:t>
      </w:r>
      <w:r w:rsidR="00E5348B" w:rsidRPr="005B3790">
        <w:rPr>
          <w:rFonts w:ascii="Arial" w:hAnsi="Arial" w:cs="Arial"/>
          <w:sz w:val="22"/>
          <w:szCs w:val="22"/>
          <w:lang w:val="es-ES_tradnl"/>
        </w:rPr>
        <w:t>,</w:t>
      </w:r>
      <w:r w:rsidR="00421BF1" w:rsidRPr="005B3790">
        <w:rPr>
          <w:rFonts w:ascii="Arial" w:hAnsi="Arial" w:cs="Arial"/>
          <w:sz w:val="22"/>
          <w:szCs w:val="22"/>
          <w:lang w:val="es-ES_tradnl"/>
        </w:rPr>
        <w:t xml:space="preserve"> </w:t>
      </w:r>
      <w:r w:rsidR="00E5348B" w:rsidRPr="005B3790">
        <w:rPr>
          <w:rFonts w:ascii="Arial" w:hAnsi="Arial" w:cs="Arial"/>
          <w:sz w:val="22"/>
          <w:szCs w:val="22"/>
          <w:lang w:val="es-ES_tradnl"/>
        </w:rPr>
        <w:t>específicamente la</w:t>
      </w:r>
      <w:r w:rsidR="00DC70FA" w:rsidRPr="005B3790">
        <w:rPr>
          <w:rFonts w:ascii="Arial" w:hAnsi="Arial" w:cs="Arial"/>
          <w:sz w:val="22"/>
          <w:szCs w:val="22"/>
          <w:lang w:val="es-ES_tradnl"/>
        </w:rPr>
        <w:t xml:space="preserve"> </w:t>
      </w:r>
      <w:r w:rsidR="0036110A" w:rsidRPr="005B3790">
        <w:rPr>
          <w:rFonts w:ascii="Arial" w:hAnsi="Arial" w:cs="Arial"/>
          <w:sz w:val="22"/>
          <w:szCs w:val="22"/>
          <w:lang w:val="es-ES_tradnl"/>
        </w:rPr>
        <w:t>S</w:t>
      </w:r>
      <w:r w:rsidR="00DC70FA" w:rsidRPr="005B3790">
        <w:rPr>
          <w:rFonts w:ascii="Arial" w:hAnsi="Arial" w:cs="Arial"/>
          <w:sz w:val="22"/>
          <w:szCs w:val="22"/>
          <w:lang w:val="es-ES_tradnl"/>
        </w:rPr>
        <w:t>ubsecretaría de Empleo y Productividad Laboral</w:t>
      </w:r>
      <w:r w:rsidR="0036110A" w:rsidRPr="005B3790">
        <w:rPr>
          <w:rFonts w:ascii="Arial" w:hAnsi="Arial" w:cs="Arial"/>
          <w:sz w:val="22"/>
          <w:szCs w:val="22"/>
          <w:lang w:val="es-ES_tradnl"/>
        </w:rPr>
        <w:t xml:space="preserve">. </w:t>
      </w:r>
      <w:r w:rsidR="00B9791B" w:rsidRPr="005B3790">
        <w:rPr>
          <w:rFonts w:ascii="Arial" w:hAnsi="Arial" w:cs="Arial"/>
          <w:sz w:val="22"/>
          <w:szCs w:val="22"/>
          <w:lang w:val="es-ES_tradnl"/>
        </w:rPr>
        <w:t>Apoyada por</w:t>
      </w:r>
      <w:r w:rsidR="00DC70FA" w:rsidRPr="005B3790">
        <w:rPr>
          <w:rFonts w:ascii="Arial" w:hAnsi="Arial" w:cs="Arial"/>
          <w:sz w:val="22"/>
          <w:szCs w:val="22"/>
          <w:lang w:val="es-ES_tradnl"/>
        </w:rPr>
        <w:t xml:space="preserve"> tres Unidades Técnicas: </w:t>
      </w:r>
      <w:r w:rsidR="006559D8" w:rsidRPr="005B3790">
        <w:rPr>
          <w:rFonts w:ascii="Arial" w:hAnsi="Arial" w:cs="Arial"/>
          <w:sz w:val="22"/>
          <w:szCs w:val="22"/>
          <w:lang w:val="es-ES_tradnl"/>
        </w:rPr>
        <w:t>(</w:t>
      </w:r>
      <w:r w:rsidR="00DC70FA" w:rsidRPr="005B3790">
        <w:rPr>
          <w:rFonts w:ascii="Arial" w:hAnsi="Arial" w:cs="Arial"/>
          <w:sz w:val="22"/>
          <w:szCs w:val="22"/>
          <w:lang w:val="es-ES_tradnl"/>
        </w:rPr>
        <w:t>i)</w:t>
      </w:r>
      <w:r w:rsidR="006C5747" w:rsidRPr="005B3790">
        <w:rPr>
          <w:rFonts w:ascii="Arial" w:hAnsi="Arial" w:cs="Arial"/>
          <w:sz w:val="22"/>
          <w:szCs w:val="22"/>
          <w:lang w:val="es-ES_tradnl"/>
        </w:rPr>
        <w:t xml:space="preserve"> </w:t>
      </w:r>
      <w:r w:rsidR="00A03721" w:rsidRPr="005B3790">
        <w:rPr>
          <w:rFonts w:ascii="Arial" w:hAnsi="Arial" w:cs="Arial"/>
          <w:sz w:val="22"/>
          <w:szCs w:val="22"/>
          <w:lang w:val="es-ES_tradnl"/>
        </w:rPr>
        <w:t>l</w:t>
      </w:r>
      <w:r w:rsidR="00DC70FA" w:rsidRPr="005B3790">
        <w:rPr>
          <w:rFonts w:ascii="Arial" w:hAnsi="Arial" w:cs="Arial"/>
          <w:sz w:val="22"/>
          <w:szCs w:val="22"/>
          <w:lang w:val="es-ES_tradnl"/>
        </w:rPr>
        <w:t>a Coordinación General del Servicio Nacional de Empleo (C</w:t>
      </w:r>
      <w:r w:rsidR="009A0701" w:rsidRPr="005B3790">
        <w:rPr>
          <w:rFonts w:ascii="Arial" w:hAnsi="Arial" w:cs="Arial"/>
          <w:sz w:val="22"/>
          <w:szCs w:val="22"/>
          <w:lang w:val="es-ES_tradnl"/>
        </w:rPr>
        <w:t>GSNE</w:t>
      </w:r>
      <w:r w:rsidR="00DC70FA" w:rsidRPr="005B3790">
        <w:rPr>
          <w:rFonts w:ascii="Arial" w:hAnsi="Arial" w:cs="Arial"/>
          <w:sz w:val="22"/>
          <w:szCs w:val="22"/>
          <w:lang w:val="es-ES_tradnl"/>
        </w:rPr>
        <w:t>)</w:t>
      </w:r>
      <w:r w:rsidR="006559D8" w:rsidRPr="005B3790">
        <w:rPr>
          <w:rFonts w:ascii="Arial" w:hAnsi="Arial" w:cs="Arial"/>
          <w:sz w:val="22"/>
          <w:szCs w:val="22"/>
          <w:lang w:val="es-ES_tradnl"/>
        </w:rPr>
        <w:t>; (</w:t>
      </w:r>
      <w:r w:rsidR="00DC70FA" w:rsidRPr="005B3790">
        <w:rPr>
          <w:rFonts w:ascii="Arial" w:hAnsi="Arial" w:cs="Arial"/>
          <w:sz w:val="22"/>
          <w:szCs w:val="22"/>
          <w:lang w:val="es-ES_tradnl"/>
        </w:rPr>
        <w:t>ii)</w:t>
      </w:r>
      <w:r w:rsidR="006C5747" w:rsidRPr="005B3790">
        <w:rPr>
          <w:rFonts w:ascii="Arial" w:hAnsi="Arial" w:cs="Arial"/>
          <w:sz w:val="22"/>
          <w:szCs w:val="22"/>
          <w:lang w:val="es-ES_tradnl"/>
        </w:rPr>
        <w:t xml:space="preserve"> </w:t>
      </w:r>
      <w:r w:rsidR="00DC70FA" w:rsidRPr="005B3790">
        <w:rPr>
          <w:rFonts w:ascii="Arial" w:hAnsi="Arial" w:cs="Arial"/>
          <w:sz w:val="22"/>
          <w:szCs w:val="22"/>
          <w:lang w:val="es-ES_tradnl"/>
        </w:rPr>
        <w:t>la Dirección General de Capacitación</w:t>
      </w:r>
      <w:r w:rsidR="006C5747" w:rsidRPr="005B3790">
        <w:rPr>
          <w:rFonts w:ascii="Arial" w:hAnsi="Arial" w:cs="Arial"/>
          <w:sz w:val="22"/>
          <w:szCs w:val="22"/>
          <w:lang w:val="es-ES_tradnl"/>
        </w:rPr>
        <w:t>,</w:t>
      </w:r>
      <w:r w:rsidR="00DC70FA" w:rsidRPr="005B3790">
        <w:rPr>
          <w:rFonts w:ascii="Arial" w:hAnsi="Arial" w:cs="Arial"/>
          <w:sz w:val="22"/>
          <w:szCs w:val="22"/>
          <w:lang w:val="es-ES_tradnl"/>
        </w:rPr>
        <w:t xml:space="preserve"> Adiestramiento y Productividad Laboral (DGCAPL)</w:t>
      </w:r>
      <w:r w:rsidR="006559D8" w:rsidRPr="005B3790">
        <w:rPr>
          <w:rFonts w:ascii="Arial" w:hAnsi="Arial" w:cs="Arial"/>
          <w:sz w:val="22"/>
          <w:szCs w:val="22"/>
          <w:lang w:val="es-ES_tradnl"/>
        </w:rPr>
        <w:t>;</w:t>
      </w:r>
      <w:r w:rsidR="00DC70FA" w:rsidRPr="005B3790">
        <w:rPr>
          <w:rFonts w:ascii="Arial" w:hAnsi="Arial" w:cs="Arial"/>
          <w:sz w:val="22"/>
          <w:szCs w:val="22"/>
          <w:lang w:val="es-ES_tradnl"/>
        </w:rPr>
        <w:t xml:space="preserve"> y </w:t>
      </w:r>
      <w:r w:rsidR="006559D8" w:rsidRPr="005B3790">
        <w:rPr>
          <w:rFonts w:ascii="Arial" w:hAnsi="Arial" w:cs="Arial"/>
          <w:sz w:val="22"/>
          <w:szCs w:val="22"/>
          <w:lang w:val="es-ES_tradnl"/>
        </w:rPr>
        <w:t>(</w:t>
      </w:r>
      <w:r w:rsidR="00DC70FA" w:rsidRPr="005B3790">
        <w:rPr>
          <w:rFonts w:ascii="Arial" w:hAnsi="Arial" w:cs="Arial"/>
          <w:sz w:val="22"/>
          <w:szCs w:val="22"/>
          <w:lang w:val="es-ES_tradnl"/>
        </w:rPr>
        <w:t>iii)</w:t>
      </w:r>
      <w:r w:rsidR="006C5747" w:rsidRPr="005B3790">
        <w:rPr>
          <w:rFonts w:ascii="Arial" w:hAnsi="Arial" w:cs="Arial"/>
          <w:sz w:val="22"/>
          <w:szCs w:val="22"/>
          <w:lang w:val="es-ES_tradnl"/>
        </w:rPr>
        <w:t xml:space="preserve"> </w:t>
      </w:r>
      <w:r w:rsidR="00DC70FA" w:rsidRPr="005B3790">
        <w:rPr>
          <w:rFonts w:ascii="Arial" w:hAnsi="Arial" w:cs="Arial"/>
          <w:sz w:val="22"/>
          <w:szCs w:val="22"/>
          <w:lang w:val="es-ES_tradnl"/>
        </w:rPr>
        <w:t>la Dirección General de Investigación y Estadísticas del Trabajo (DGIET).</w:t>
      </w:r>
      <w:r w:rsidR="00F101C3" w:rsidRPr="005B3790">
        <w:rPr>
          <w:rFonts w:ascii="Arial" w:hAnsi="Arial" w:cs="Arial"/>
          <w:sz w:val="22"/>
          <w:szCs w:val="22"/>
          <w:lang w:val="es-ES_tradnl"/>
        </w:rPr>
        <w:t xml:space="preserve"> </w:t>
      </w:r>
      <w:r w:rsidR="00F101C3" w:rsidRPr="005B3790">
        <w:rPr>
          <w:rStyle w:val="normaltextrun"/>
          <w:rFonts w:ascii="Arial" w:eastAsia="Arial" w:hAnsi="Arial" w:cs="Arial"/>
          <w:sz w:val="22"/>
          <w:szCs w:val="22"/>
          <w:lang w:val="es-PE"/>
        </w:rPr>
        <w:t xml:space="preserve">La Dirección General de Programación y Presupuesto (DGPP) fungirá como ventanilla única </w:t>
      </w:r>
      <w:r w:rsidRPr="005B3790">
        <w:rPr>
          <w:rStyle w:val="normaltextrun"/>
          <w:rFonts w:ascii="Arial" w:eastAsia="Arial" w:hAnsi="Arial" w:cs="Arial"/>
          <w:sz w:val="22"/>
          <w:szCs w:val="22"/>
          <w:lang w:val="es-PE"/>
        </w:rPr>
        <w:t xml:space="preserve">para </w:t>
      </w:r>
      <w:r w:rsidR="00F101C3" w:rsidRPr="005B3790">
        <w:rPr>
          <w:rStyle w:val="normaltextrun"/>
          <w:rFonts w:ascii="Arial" w:eastAsia="Arial" w:hAnsi="Arial" w:cs="Arial"/>
          <w:sz w:val="22"/>
          <w:szCs w:val="22"/>
          <w:lang w:val="es-PE"/>
        </w:rPr>
        <w:t xml:space="preserve">dar seguimiento a todas las acciones realizadas al amparo del </w:t>
      </w:r>
      <w:r w:rsidR="005928F9" w:rsidRPr="005B3790">
        <w:rPr>
          <w:rStyle w:val="normaltextrun"/>
          <w:rFonts w:ascii="Arial" w:eastAsia="Arial" w:hAnsi="Arial" w:cs="Arial"/>
          <w:sz w:val="22"/>
          <w:szCs w:val="22"/>
          <w:lang w:val="es-PE"/>
        </w:rPr>
        <w:t>Proyecto</w:t>
      </w:r>
      <w:r w:rsidR="00F101C3" w:rsidRPr="005B3790">
        <w:rPr>
          <w:rFonts w:ascii="Arial" w:hAnsi="Arial" w:cs="Arial"/>
          <w:sz w:val="22"/>
          <w:szCs w:val="22"/>
          <w:lang w:val="es-ES_tradnl"/>
        </w:rPr>
        <w:t>.</w:t>
      </w:r>
      <w:r w:rsidR="00B4375D" w:rsidRPr="005B3790">
        <w:rPr>
          <w:rFonts w:ascii="Arial" w:hAnsi="Arial" w:cs="Arial"/>
          <w:sz w:val="22"/>
          <w:szCs w:val="22"/>
          <w:lang w:val="es-ES_tradnl"/>
        </w:rPr>
        <w:t xml:space="preserve"> </w:t>
      </w:r>
      <w:r w:rsidR="003337B0" w:rsidRPr="005B3790">
        <w:rPr>
          <w:rFonts w:ascii="Arial" w:hAnsi="Arial" w:cs="Arial"/>
          <w:sz w:val="22"/>
          <w:szCs w:val="22"/>
          <w:lang w:val="es-ES_tradnl"/>
        </w:rPr>
        <w:t>S</w:t>
      </w:r>
      <w:r w:rsidR="00DF4EAF" w:rsidRPr="005B3790">
        <w:rPr>
          <w:rFonts w:ascii="Arial" w:hAnsi="Arial" w:cs="Arial"/>
          <w:sz w:val="22"/>
          <w:szCs w:val="22"/>
          <w:lang w:val="es-ES_tradnl"/>
        </w:rPr>
        <w:t xml:space="preserve">e contará con la participación de NAFIN </w:t>
      </w:r>
      <w:r w:rsidR="00B9791B" w:rsidRPr="005B3790">
        <w:rPr>
          <w:rFonts w:ascii="Arial" w:hAnsi="Arial" w:cs="Arial"/>
          <w:sz w:val="22"/>
          <w:szCs w:val="22"/>
          <w:lang w:val="es-ES_tradnl"/>
        </w:rPr>
        <w:t>como</w:t>
      </w:r>
      <w:r w:rsidR="00DF4EAF" w:rsidRPr="005B3790">
        <w:rPr>
          <w:rFonts w:ascii="Arial" w:hAnsi="Arial" w:cs="Arial"/>
          <w:sz w:val="22"/>
          <w:szCs w:val="22"/>
          <w:lang w:val="es-ES_tradnl"/>
        </w:rPr>
        <w:t xml:space="preserve"> agente financiero</w:t>
      </w:r>
      <w:r w:rsidR="006559D8" w:rsidRPr="005B3790">
        <w:rPr>
          <w:rFonts w:ascii="Arial" w:hAnsi="Arial" w:cs="Arial"/>
          <w:sz w:val="22"/>
          <w:szCs w:val="22"/>
          <w:lang w:val="es-ES_tradnl"/>
        </w:rPr>
        <w:t>.</w:t>
      </w:r>
    </w:p>
    <w:p w14:paraId="20AB0C8F" w14:textId="77777777" w:rsidR="00B62032" w:rsidRPr="005B3790" w:rsidRDefault="00B62032" w:rsidP="0016483A">
      <w:pPr>
        <w:pStyle w:val="Chapter"/>
        <w:numPr>
          <w:ilvl w:val="0"/>
          <w:numId w:val="9"/>
        </w:numPr>
        <w:tabs>
          <w:tab w:val="clear" w:pos="1440"/>
        </w:tabs>
        <w:suppressAutoHyphens/>
        <w:ind w:left="900" w:hanging="270"/>
        <w:rPr>
          <w:rFonts w:ascii="Arial" w:hAnsi="Arial" w:cs="Arial"/>
          <w:sz w:val="22"/>
          <w:szCs w:val="22"/>
          <w:lang w:val="es-ES_tradnl"/>
        </w:rPr>
      </w:pPr>
      <w:r w:rsidRPr="005B3790">
        <w:rPr>
          <w:rFonts w:ascii="Arial" w:hAnsi="Arial" w:cs="Arial"/>
          <w:sz w:val="22"/>
          <w:szCs w:val="22"/>
          <w:lang w:val="es-MX"/>
        </w:rPr>
        <w:t>Evaluación</w:t>
      </w:r>
      <w:r w:rsidRPr="005B3790">
        <w:rPr>
          <w:rFonts w:ascii="Arial" w:hAnsi="Arial" w:cs="Arial"/>
          <w:sz w:val="22"/>
          <w:szCs w:val="22"/>
          <w:lang w:val="es-ES_tradnl"/>
        </w:rPr>
        <w:t xml:space="preserve"> del </w:t>
      </w:r>
      <w:r w:rsidR="0006218A" w:rsidRPr="005B3790">
        <w:rPr>
          <w:rFonts w:ascii="Arial" w:hAnsi="Arial" w:cs="Arial"/>
          <w:sz w:val="22"/>
          <w:szCs w:val="22"/>
          <w:lang w:val="es-MX"/>
        </w:rPr>
        <w:t>R</w:t>
      </w:r>
      <w:r w:rsidRPr="005B3790">
        <w:rPr>
          <w:rFonts w:ascii="Arial" w:hAnsi="Arial" w:cs="Arial"/>
          <w:sz w:val="22"/>
          <w:szCs w:val="22"/>
          <w:lang w:val="es-MX"/>
        </w:rPr>
        <w:t>iesgo</w:t>
      </w:r>
      <w:r w:rsidRPr="005B3790">
        <w:rPr>
          <w:rFonts w:ascii="Arial" w:hAnsi="Arial" w:cs="Arial"/>
          <w:sz w:val="22"/>
          <w:szCs w:val="22"/>
          <w:lang w:val="es-ES_tradnl"/>
        </w:rPr>
        <w:t xml:space="preserve"> </w:t>
      </w:r>
      <w:r w:rsidR="0006218A" w:rsidRPr="005B3790">
        <w:rPr>
          <w:rFonts w:ascii="Arial" w:hAnsi="Arial" w:cs="Arial"/>
          <w:sz w:val="22"/>
          <w:szCs w:val="22"/>
          <w:lang w:val="es-ES_tradnl"/>
        </w:rPr>
        <w:t>F</w:t>
      </w:r>
      <w:r w:rsidRPr="005B3790">
        <w:rPr>
          <w:rFonts w:ascii="Arial" w:hAnsi="Arial" w:cs="Arial"/>
          <w:sz w:val="22"/>
          <w:szCs w:val="22"/>
          <w:lang w:val="es-ES_tradnl"/>
        </w:rPr>
        <w:t xml:space="preserve">iduciario y </w:t>
      </w:r>
      <w:r w:rsidR="0006218A" w:rsidRPr="005B3790">
        <w:rPr>
          <w:rFonts w:ascii="Arial" w:hAnsi="Arial" w:cs="Arial"/>
          <w:sz w:val="22"/>
          <w:szCs w:val="22"/>
          <w:lang w:val="es-MX"/>
        </w:rPr>
        <w:t>A</w:t>
      </w:r>
      <w:r w:rsidRPr="005B3790">
        <w:rPr>
          <w:rFonts w:ascii="Arial" w:hAnsi="Arial" w:cs="Arial"/>
          <w:sz w:val="22"/>
          <w:szCs w:val="22"/>
          <w:lang w:val="es-MX"/>
        </w:rPr>
        <w:t>cciones</w:t>
      </w:r>
      <w:r w:rsidRPr="005B3790">
        <w:rPr>
          <w:rFonts w:ascii="Arial" w:hAnsi="Arial" w:cs="Arial"/>
          <w:sz w:val="22"/>
          <w:szCs w:val="22"/>
          <w:lang w:val="es-ES_tradnl"/>
        </w:rPr>
        <w:t xml:space="preserve"> de </w:t>
      </w:r>
      <w:r w:rsidR="0006218A" w:rsidRPr="005B3790">
        <w:rPr>
          <w:rFonts w:ascii="Arial" w:hAnsi="Arial" w:cs="Arial"/>
          <w:sz w:val="22"/>
          <w:szCs w:val="22"/>
          <w:lang w:val="es-ES_tradnl"/>
        </w:rPr>
        <w:t>M</w:t>
      </w:r>
      <w:r w:rsidRPr="005B3790">
        <w:rPr>
          <w:rFonts w:ascii="Arial" w:hAnsi="Arial" w:cs="Arial"/>
          <w:sz w:val="22"/>
          <w:szCs w:val="22"/>
          <w:lang w:val="es-ES_tradnl"/>
        </w:rPr>
        <w:t>itigación</w:t>
      </w:r>
    </w:p>
    <w:p w14:paraId="5D0D9C12" w14:textId="77777777" w:rsidR="00E5348B" w:rsidRPr="005B3790" w:rsidRDefault="00AC036A" w:rsidP="00AC036A">
      <w:pPr>
        <w:pStyle w:val="Paragraph"/>
        <w:numPr>
          <w:ilvl w:val="0"/>
          <w:numId w:val="0"/>
        </w:numPr>
        <w:suppressAutoHyphens/>
        <w:ind w:left="630" w:hanging="630"/>
        <w:rPr>
          <w:rFonts w:ascii="Arial" w:hAnsi="Arial" w:cs="Arial"/>
          <w:sz w:val="22"/>
          <w:szCs w:val="22"/>
          <w:lang w:val="es-ES_tradnl"/>
        </w:rPr>
      </w:pPr>
      <w:r w:rsidRPr="005B3790">
        <w:rPr>
          <w:rFonts w:ascii="Arial" w:hAnsi="Arial" w:cs="Arial"/>
          <w:sz w:val="22"/>
          <w:szCs w:val="22"/>
          <w:lang w:val="es-ES_tradnl"/>
        </w:rPr>
        <w:t>3.1</w:t>
      </w:r>
      <w:r w:rsidRPr="005B3790">
        <w:rPr>
          <w:rFonts w:ascii="Arial" w:hAnsi="Arial" w:cs="Arial"/>
          <w:sz w:val="22"/>
          <w:szCs w:val="22"/>
          <w:lang w:val="es-ES_tradnl"/>
        </w:rPr>
        <w:tab/>
      </w:r>
      <w:r w:rsidR="00B4375D" w:rsidRPr="005B3790">
        <w:rPr>
          <w:rFonts w:ascii="Arial" w:hAnsi="Arial" w:cs="Arial"/>
          <w:sz w:val="22"/>
          <w:szCs w:val="22"/>
          <w:lang w:val="es-ES_tradnl"/>
        </w:rPr>
        <w:t xml:space="preserve">La </w:t>
      </w:r>
      <w:r w:rsidR="009E723F" w:rsidRPr="005B3790">
        <w:rPr>
          <w:rFonts w:ascii="Arial" w:hAnsi="Arial" w:cs="Arial"/>
          <w:sz w:val="22"/>
          <w:szCs w:val="22"/>
          <w:lang w:val="es-ES_tradnl"/>
        </w:rPr>
        <w:t>E</w:t>
      </w:r>
      <w:r w:rsidR="00B4375D" w:rsidRPr="005B3790">
        <w:rPr>
          <w:rFonts w:ascii="Arial" w:hAnsi="Arial" w:cs="Arial"/>
          <w:sz w:val="22"/>
          <w:szCs w:val="22"/>
          <w:lang w:val="es-ES_tradnl"/>
        </w:rPr>
        <w:t xml:space="preserve">valuación de </w:t>
      </w:r>
      <w:r w:rsidR="009E723F" w:rsidRPr="005B3790">
        <w:rPr>
          <w:rFonts w:ascii="Arial" w:hAnsi="Arial" w:cs="Arial"/>
          <w:sz w:val="22"/>
          <w:szCs w:val="22"/>
          <w:lang w:val="es-ES_tradnl"/>
        </w:rPr>
        <w:t>C</w:t>
      </w:r>
      <w:r w:rsidR="00B4375D" w:rsidRPr="005B3790">
        <w:rPr>
          <w:rFonts w:ascii="Arial" w:hAnsi="Arial" w:cs="Arial"/>
          <w:sz w:val="22"/>
          <w:szCs w:val="22"/>
          <w:lang w:val="es-ES_tradnl"/>
        </w:rPr>
        <w:t xml:space="preserve">apacidad </w:t>
      </w:r>
      <w:r w:rsidR="009E723F" w:rsidRPr="005B3790">
        <w:rPr>
          <w:rFonts w:ascii="Arial" w:hAnsi="Arial" w:cs="Arial"/>
          <w:sz w:val="22"/>
          <w:szCs w:val="22"/>
          <w:lang w:val="es-ES_tradnl"/>
        </w:rPr>
        <w:t>I</w:t>
      </w:r>
      <w:r w:rsidR="00B4375D" w:rsidRPr="005B3790">
        <w:rPr>
          <w:rFonts w:ascii="Arial" w:hAnsi="Arial" w:cs="Arial"/>
          <w:sz w:val="22"/>
          <w:szCs w:val="22"/>
          <w:lang w:val="es-ES_tradnl"/>
        </w:rPr>
        <w:t>nstitucional (</w:t>
      </w:r>
      <w:r w:rsidR="00CB3852" w:rsidRPr="005B3790">
        <w:rPr>
          <w:rFonts w:ascii="Arial" w:hAnsi="Arial" w:cs="Arial"/>
          <w:sz w:val="22"/>
          <w:szCs w:val="22"/>
          <w:lang w:val="es-ES_tradnl"/>
        </w:rPr>
        <w:t>SECI</w:t>
      </w:r>
      <w:r w:rsidR="00B4375D" w:rsidRPr="005B3790">
        <w:rPr>
          <w:rFonts w:ascii="Arial" w:hAnsi="Arial" w:cs="Arial"/>
          <w:sz w:val="22"/>
          <w:szCs w:val="22"/>
          <w:lang w:val="es-ES_tradnl"/>
        </w:rPr>
        <w:t>)</w:t>
      </w:r>
      <w:r w:rsidR="00262F17" w:rsidRPr="005B3790">
        <w:rPr>
          <w:rFonts w:ascii="Arial" w:hAnsi="Arial" w:cs="Arial"/>
          <w:sz w:val="22"/>
          <w:szCs w:val="22"/>
          <w:lang w:val="es-ES_tradnl"/>
        </w:rPr>
        <w:t>,</w:t>
      </w:r>
      <w:r w:rsidR="00B4375D" w:rsidRPr="005B3790">
        <w:rPr>
          <w:rFonts w:ascii="Arial" w:hAnsi="Arial" w:cs="Arial"/>
          <w:sz w:val="22"/>
          <w:szCs w:val="22"/>
          <w:lang w:val="es-ES_tradnl"/>
        </w:rPr>
        <w:t xml:space="preserve"> aplicada</w:t>
      </w:r>
      <w:r w:rsidR="00E51114" w:rsidRPr="005B3790">
        <w:rPr>
          <w:rFonts w:ascii="Arial" w:hAnsi="Arial" w:cs="Arial"/>
          <w:sz w:val="22"/>
          <w:szCs w:val="22"/>
          <w:lang w:val="es-ES_tradnl"/>
        </w:rPr>
        <w:t xml:space="preserve"> en </w:t>
      </w:r>
      <w:r w:rsidR="00A03721" w:rsidRPr="005B3790">
        <w:rPr>
          <w:rFonts w:ascii="Arial" w:hAnsi="Arial" w:cs="Arial"/>
          <w:sz w:val="22"/>
          <w:szCs w:val="22"/>
          <w:lang w:val="es-ES_tradnl"/>
        </w:rPr>
        <w:t>d</w:t>
      </w:r>
      <w:r w:rsidR="006559D8" w:rsidRPr="005B3790">
        <w:rPr>
          <w:rFonts w:ascii="Arial" w:hAnsi="Arial" w:cs="Arial"/>
          <w:sz w:val="22"/>
          <w:szCs w:val="22"/>
          <w:lang w:val="es-ES_tradnl"/>
        </w:rPr>
        <w:t xml:space="preserve">iciembre de </w:t>
      </w:r>
      <w:r w:rsidR="00E51114" w:rsidRPr="005B3790">
        <w:rPr>
          <w:rFonts w:ascii="Arial" w:hAnsi="Arial" w:cs="Arial"/>
          <w:sz w:val="22"/>
          <w:szCs w:val="22"/>
          <w:lang w:val="es-ES_tradnl"/>
        </w:rPr>
        <w:t>2016,</w:t>
      </w:r>
      <w:r w:rsidR="000409C6" w:rsidRPr="005B3790">
        <w:rPr>
          <w:rFonts w:ascii="Arial" w:hAnsi="Arial" w:cs="Arial"/>
          <w:sz w:val="22"/>
          <w:szCs w:val="22"/>
          <w:lang w:val="es-ES_tradnl"/>
        </w:rPr>
        <w:t xml:space="preserve"> </w:t>
      </w:r>
      <w:r w:rsidR="00AE021D" w:rsidRPr="005B3790">
        <w:rPr>
          <w:rFonts w:ascii="Arial" w:hAnsi="Arial" w:cs="Arial"/>
          <w:sz w:val="22"/>
          <w:szCs w:val="22"/>
          <w:lang w:val="es-ES_tradnl"/>
        </w:rPr>
        <w:t>reflejó</w:t>
      </w:r>
      <w:r w:rsidR="00CB3852" w:rsidRPr="005B3790">
        <w:rPr>
          <w:rFonts w:ascii="Arial" w:hAnsi="Arial" w:cs="Arial"/>
          <w:sz w:val="22"/>
          <w:szCs w:val="22"/>
          <w:lang w:val="es-ES_tradnl"/>
        </w:rPr>
        <w:t xml:space="preserve"> una ca</w:t>
      </w:r>
      <w:r w:rsidR="00674FF5" w:rsidRPr="005B3790">
        <w:rPr>
          <w:rFonts w:ascii="Arial" w:hAnsi="Arial" w:cs="Arial"/>
          <w:sz w:val="22"/>
          <w:szCs w:val="22"/>
          <w:lang w:val="es-ES_tradnl"/>
        </w:rPr>
        <w:t>li</w:t>
      </w:r>
      <w:r w:rsidR="00AE26A4" w:rsidRPr="005B3790">
        <w:rPr>
          <w:rFonts w:ascii="Arial" w:hAnsi="Arial" w:cs="Arial"/>
          <w:sz w:val="22"/>
          <w:szCs w:val="22"/>
          <w:lang w:val="es-ES_tradnl"/>
        </w:rPr>
        <w:t>ficación total ponderada de 9</w:t>
      </w:r>
      <w:r w:rsidR="001471D9" w:rsidRPr="005B3790">
        <w:rPr>
          <w:rFonts w:ascii="Arial" w:hAnsi="Arial" w:cs="Arial"/>
          <w:sz w:val="22"/>
          <w:szCs w:val="22"/>
          <w:lang w:val="es-ES_tradnl"/>
        </w:rPr>
        <w:t>8</w:t>
      </w:r>
      <w:r w:rsidR="006559D8" w:rsidRPr="005B3790">
        <w:rPr>
          <w:rFonts w:ascii="Arial" w:hAnsi="Arial" w:cs="Arial"/>
          <w:sz w:val="22"/>
          <w:szCs w:val="22"/>
          <w:lang w:val="es-ES_tradnl"/>
        </w:rPr>
        <w:t>,</w:t>
      </w:r>
      <w:r w:rsidR="001471D9" w:rsidRPr="005B3790">
        <w:rPr>
          <w:rFonts w:ascii="Arial" w:hAnsi="Arial" w:cs="Arial"/>
          <w:sz w:val="22"/>
          <w:szCs w:val="22"/>
          <w:lang w:val="es-ES_tradnl"/>
        </w:rPr>
        <w:t>69</w:t>
      </w:r>
      <w:r w:rsidR="00674FF5" w:rsidRPr="005B3790">
        <w:rPr>
          <w:rFonts w:ascii="Arial" w:hAnsi="Arial" w:cs="Arial"/>
          <w:sz w:val="22"/>
          <w:szCs w:val="22"/>
          <w:lang w:val="es-ES_tradnl"/>
        </w:rPr>
        <w:t xml:space="preserve">% demostrando que </w:t>
      </w:r>
      <w:r w:rsidR="001471D9" w:rsidRPr="005B3790">
        <w:rPr>
          <w:rFonts w:ascii="Arial" w:hAnsi="Arial" w:cs="Arial"/>
          <w:sz w:val="22"/>
          <w:szCs w:val="22"/>
          <w:lang w:val="es-ES_tradnl"/>
        </w:rPr>
        <w:t>la STPS</w:t>
      </w:r>
      <w:r w:rsidR="00CB3852" w:rsidRPr="005B3790">
        <w:rPr>
          <w:rFonts w:ascii="Arial" w:hAnsi="Arial" w:cs="Arial"/>
          <w:sz w:val="22"/>
          <w:szCs w:val="22"/>
          <w:lang w:val="es-ES_tradnl"/>
        </w:rPr>
        <w:t xml:space="preserve"> tiene un nivel satisfactorio de desarrollo en los </w:t>
      </w:r>
      <w:r w:rsidR="00CB3852" w:rsidRPr="005B3790">
        <w:rPr>
          <w:rFonts w:ascii="Arial" w:eastAsia="Arial" w:hAnsi="Arial" w:cs="Arial"/>
          <w:sz w:val="22"/>
          <w:szCs w:val="22"/>
          <w:lang w:val="es-MX"/>
        </w:rPr>
        <w:t>sistemas</w:t>
      </w:r>
      <w:r w:rsidR="00CB3852" w:rsidRPr="005B3790">
        <w:rPr>
          <w:rFonts w:ascii="Arial" w:hAnsi="Arial" w:cs="Arial"/>
          <w:sz w:val="22"/>
          <w:szCs w:val="22"/>
          <w:lang w:val="es-ES_tradnl"/>
        </w:rPr>
        <w:t xml:space="preserve"> fiduciarios y presenta un riesgo baj</w:t>
      </w:r>
      <w:r w:rsidR="00AE26A4" w:rsidRPr="005B3790">
        <w:rPr>
          <w:rFonts w:ascii="Arial" w:hAnsi="Arial" w:cs="Arial"/>
          <w:sz w:val="22"/>
          <w:szCs w:val="22"/>
          <w:lang w:val="es-ES_tradnl"/>
        </w:rPr>
        <w:t xml:space="preserve">o para la </w:t>
      </w:r>
      <w:r w:rsidR="00B9791B" w:rsidRPr="005B3790">
        <w:rPr>
          <w:rFonts w:ascii="Arial" w:hAnsi="Arial" w:cs="Arial"/>
          <w:sz w:val="22"/>
          <w:szCs w:val="22"/>
          <w:lang w:val="es-ES_tradnl"/>
        </w:rPr>
        <w:t>ejecución</w:t>
      </w:r>
      <w:r w:rsidR="001471D9" w:rsidRPr="005B3790">
        <w:rPr>
          <w:rFonts w:ascii="Arial" w:hAnsi="Arial" w:cs="Arial"/>
          <w:sz w:val="22"/>
          <w:szCs w:val="22"/>
          <w:lang w:val="es-ES_tradnl"/>
        </w:rPr>
        <w:t xml:space="preserve"> del programa</w:t>
      </w:r>
      <w:r w:rsidR="000D5246" w:rsidRPr="005B3790">
        <w:rPr>
          <w:rFonts w:ascii="Arial" w:hAnsi="Arial" w:cs="Arial"/>
          <w:sz w:val="22"/>
          <w:szCs w:val="22"/>
          <w:lang w:val="es-ES_tradnl"/>
        </w:rPr>
        <w:t>.</w:t>
      </w:r>
      <w:r w:rsidR="005C1695" w:rsidRPr="005B3790">
        <w:rPr>
          <w:rFonts w:ascii="Arial" w:hAnsi="Arial" w:cs="Arial"/>
          <w:sz w:val="22"/>
          <w:szCs w:val="22"/>
          <w:lang w:val="es-ES_tradnl"/>
        </w:rPr>
        <w:t xml:space="preserve"> No obstante lo anterior, se identificaron dos potenciales riesgos, e</w:t>
      </w:r>
      <w:r w:rsidR="005C1695" w:rsidRPr="005B3790">
        <w:rPr>
          <w:rFonts w:ascii="Arial" w:eastAsia="Arial" w:hAnsi="Arial" w:cs="Arial"/>
          <w:sz w:val="22"/>
          <w:szCs w:val="22"/>
          <w:lang w:val="es-MX"/>
        </w:rPr>
        <w:t xml:space="preserve">l primer riesgo está relacionado a posibles retrasos en las </w:t>
      </w:r>
      <w:r w:rsidR="005C1695" w:rsidRPr="005B3790">
        <w:rPr>
          <w:rFonts w:ascii="Arial" w:eastAsia="Arial" w:hAnsi="Arial" w:cs="Arial"/>
          <w:sz w:val="22"/>
          <w:szCs w:val="22"/>
          <w:lang w:val="es-MX"/>
        </w:rPr>
        <w:lastRenderedPageBreak/>
        <w:t xml:space="preserve">adquisiciones </w:t>
      </w:r>
      <w:r w:rsidR="005928F9" w:rsidRPr="005B3790">
        <w:rPr>
          <w:rFonts w:ascii="Arial" w:eastAsia="Arial" w:hAnsi="Arial" w:cs="Arial"/>
          <w:sz w:val="22"/>
          <w:szCs w:val="22"/>
          <w:lang w:val="es-MX"/>
        </w:rPr>
        <w:t xml:space="preserve">y contrataciones </w:t>
      </w:r>
      <w:r w:rsidR="005C1695" w:rsidRPr="005B3790">
        <w:rPr>
          <w:rFonts w:ascii="Arial" w:eastAsia="Arial" w:hAnsi="Arial" w:cs="Arial"/>
          <w:sz w:val="22"/>
          <w:szCs w:val="22"/>
          <w:lang w:val="es-MX"/>
        </w:rPr>
        <w:t xml:space="preserve">durante la etapa de transición que generará el cambio de gobierno. Se espera mitigar este riesgo manteniendo a los cuadros técnicos que ejecutaron el PACE para el presente </w:t>
      </w:r>
      <w:r w:rsidR="006C5747" w:rsidRPr="005B3790">
        <w:rPr>
          <w:rFonts w:ascii="Arial" w:eastAsia="Arial" w:hAnsi="Arial" w:cs="Arial"/>
          <w:sz w:val="22"/>
          <w:szCs w:val="22"/>
          <w:lang w:val="es-MX"/>
        </w:rPr>
        <w:t xml:space="preserve">Proyecto </w:t>
      </w:r>
      <w:r w:rsidR="005C1695" w:rsidRPr="005B3790">
        <w:rPr>
          <w:rFonts w:ascii="Arial" w:eastAsia="Arial" w:hAnsi="Arial" w:cs="Arial"/>
          <w:sz w:val="22"/>
          <w:szCs w:val="22"/>
          <w:lang w:val="es-MX"/>
        </w:rPr>
        <w:t>y mediante una adecuada priorización de adquisiciones, que se contempla en el Plan de Adquisiciones y Contrataciones (PAC). El segundo riesgo está asociado a la posibilidad de que, en aquellos productos que requieren múltiples adquisiciones/contratos que además requieren ser paralelas, se produzca un retraso en una de ellas. Para mitigar este riesgo se priorizarán las adquisiciones más complejas para la primera parte del año y además se analizará la disponibilidad de proveedores en el mercado</w:t>
      </w:r>
      <w:r w:rsidR="00DC1C7C" w:rsidRPr="005B3790">
        <w:rPr>
          <w:rFonts w:ascii="Arial" w:eastAsia="Arial" w:hAnsi="Arial" w:cs="Arial"/>
          <w:sz w:val="22"/>
          <w:szCs w:val="22"/>
          <w:lang w:val="es-MX"/>
        </w:rPr>
        <w:t>.</w:t>
      </w:r>
    </w:p>
    <w:p w14:paraId="6E2946E0" w14:textId="77777777" w:rsidR="00B4375D" w:rsidRPr="005B3790" w:rsidRDefault="00B4375D" w:rsidP="00B4375D">
      <w:pPr>
        <w:pStyle w:val="Paragraph"/>
        <w:numPr>
          <w:ilvl w:val="0"/>
          <w:numId w:val="0"/>
        </w:numPr>
        <w:tabs>
          <w:tab w:val="num" w:pos="1800"/>
        </w:tabs>
        <w:suppressAutoHyphens/>
        <w:ind w:left="630"/>
        <w:rPr>
          <w:rFonts w:ascii="Arial" w:hAnsi="Arial" w:cs="Arial"/>
          <w:sz w:val="22"/>
          <w:szCs w:val="22"/>
          <w:lang w:val="es-ES_tradnl"/>
        </w:rPr>
      </w:pPr>
    </w:p>
    <w:p w14:paraId="4090E9EC" w14:textId="77777777" w:rsidR="00AE26A4" w:rsidRPr="005B3790" w:rsidRDefault="00AE26A4" w:rsidP="00262F17">
      <w:pPr>
        <w:pStyle w:val="Chapter"/>
        <w:numPr>
          <w:ilvl w:val="0"/>
          <w:numId w:val="0"/>
        </w:numPr>
        <w:spacing w:before="0" w:after="0"/>
        <w:rPr>
          <w:rFonts w:ascii="Arial" w:hAnsi="Arial" w:cs="Arial"/>
          <w:smallCaps w:val="0"/>
          <w:sz w:val="20"/>
          <w:szCs w:val="20"/>
          <w:lang w:val="es-ES_tradnl"/>
        </w:rPr>
      </w:pPr>
      <w:r w:rsidRPr="005B3790">
        <w:rPr>
          <w:rFonts w:ascii="Arial" w:hAnsi="Arial" w:cs="Arial"/>
          <w:smallCaps w:val="0"/>
          <w:sz w:val="20"/>
          <w:szCs w:val="20"/>
          <w:lang w:val="es-ES_tradnl"/>
        </w:rPr>
        <w:t>Consolidación de Resultados de la Evaluació</w:t>
      </w:r>
      <w:r w:rsidR="00B546BB" w:rsidRPr="005B3790">
        <w:rPr>
          <w:rFonts w:ascii="Arial" w:hAnsi="Arial" w:cs="Arial"/>
          <w:smallCaps w:val="0"/>
          <w:sz w:val="20"/>
          <w:szCs w:val="20"/>
          <w:lang w:val="es-ES_tradnl"/>
        </w:rPr>
        <w:t>n de la Capacidad Institucional</w:t>
      </w:r>
    </w:p>
    <w:p w14:paraId="126AE7F7" w14:textId="77777777" w:rsidR="002C7454" w:rsidRPr="005B3790" w:rsidRDefault="002C7454" w:rsidP="002C7454">
      <w:pPr>
        <w:rPr>
          <w:rFonts w:ascii="Arial" w:hAnsi="Arial" w:cs="Arial"/>
          <w:lang w:val="es-ES_tradnl"/>
        </w:rPr>
      </w:pPr>
    </w:p>
    <w:tbl>
      <w:tblPr>
        <w:tblW w:w="7975" w:type="dxa"/>
        <w:jc w:val="center"/>
        <w:tblLayout w:type="fixed"/>
        <w:tblCellMar>
          <w:left w:w="70" w:type="dxa"/>
          <w:right w:w="70" w:type="dxa"/>
        </w:tblCellMar>
        <w:tblLook w:val="04A0" w:firstRow="1" w:lastRow="0" w:firstColumn="1" w:lastColumn="0" w:noHBand="0" w:noVBand="1"/>
      </w:tblPr>
      <w:tblGrid>
        <w:gridCol w:w="2690"/>
        <w:gridCol w:w="1306"/>
        <w:gridCol w:w="529"/>
        <w:gridCol w:w="1203"/>
        <w:gridCol w:w="14"/>
        <w:gridCol w:w="2233"/>
      </w:tblGrid>
      <w:tr w:rsidR="00262F17" w:rsidRPr="005B3790" w14:paraId="3BB167CC" w14:textId="77777777" w:rsidTr="00262F17">
        <w:trPr>
          <w:trHeight w:val="258"/>
          <w:jc w:val="center"/>
        </w:trPr>
        <w:tc>
          <w:tcPr>
            <w:tcW w:w="2690" w:type="dxa"/>
            <w:vMerge w:val="restart"/>
            <w:tcBorders>
              <w:top w:val="single" w:sz="8" w:space="0" w:color="auto"/>
              <w:left w:val="single" w:sz="8" w:space="0" w:color="auto"/>
              <w:bottom w:val="double" w:sz="6" w:space="0" w:color="000000"/>
              <w:right w:val="single" w:sz="4" w:space="0" w:color="000000"/>
            </w:tcBorders>
            <w:shd w:val="clear" w:color="auto" w:fill="B8CCE4" w:themeFill="accent1" w:themeFillTint="66"/>
            <w:noWrap/>
            <w:vAlign w:val="bottom"/>
            <w:hideMark/>
          </w:tcPr>
          <w:p w14:paraId="2A51B16B" w14:textId="77777777" w:rsidR="00262F17" w:rsidRPr="005B3790" w:rsidRDefault="00262F17" w:rsidP="00D85442">
            <w:pPr>
              <w:jc w:val="center"/>
              <w:rPr>
                <w:rFonts w:ascii="Arial" w:hAnsi="Arial" w:cs="Arial"/>
                <w:b/>
                <w:bCs/>
                <w:sz w:val="18"/>
                <w:szCs w:val="18"/>
                <w:lang w:val="es-MX" w:eastAsia="es-MX"/>
              </w:rPr>
            </w:pPr>
            <w:r w:rsidRPr="005B3790">
              <w:rPr>
                <w:rFonts w:ascii="Arial" w:hAnsi="Arial" w:cs="Arial"/>
                <w:b/>
                <w:bCs/>
                <w:sz w:val="18"/>
                <w:szCs w:val="18"/>
                <w:lang w:val="es-MX" w:eastAsia="es-MX"/>
              </w:rPr>
              <w:t>Consolidación Resultados Capacidades</w:t>
            </w:r>
          </w:p>
        </w:tc>
        <w:tc>
          <w:tcPr>
            <w:tcW w:w="3052" w:type="dxa"/>
            <w:gridSpan w:val="4"/>
            <w:tcBorders>
              <w:top w:val="single" w:sz="8" w:space="0" w:color="auto"/>
              <w:left w:val="nil"/>
              <w:bottom w:val="single" w:sz="4" w:space="0" w:color="auto"/>
              <w:right w:val="single" w:sz="4" w:space="0" w:color="auto"/>
            </w:tcBorders>
            <w:shd w:val="clear" w:color="auto" w:fill="B8CCE4" w:themeFill="accent1" w:themeFillTint="66"/>
            <w:noWrap/>
            <w:vAlign w:val="bottom"/>
            <w:hideMark/>
          </w:tcPr>
          <w:p w14:paraId="1B1022AD" w14:textId="77777777" w:rsidR="00262F17" w:rsidRPr="005B3790" w:rsidRDefault="00262F17" w:rsidP="00D85442">
            <w:pPr>
              <w:jc w:val="center"/>
              <w:rPr>
                <w:rFonts w:ascii="Arial" w:hAnsi="Arial" w:cs="Arial"/>
                <w:b/>
                <w:bCs/>
                <w:sz w:val="18"/>
                <w:szCs w:val="18"/>
                <w:lang w:val="es-MX" w:eastAsia="es-MX"/>
              </w:rPr>
            </w:pPr>
            <w:r w:rsidRPr="005B3790">
              <w:rPr>
                <w:rFonts w:ascii="Arial" w:hAnsi="Arial" w:cs="Arial"/>
                <w:b/>
                <w:bCs/>
                <w:sz w:val="18"/>
                <w:szCs w:val="18"/>
                <w:lang w:val="es-MX" w:eastAsia="es-MX"/>
              </w:rPr>
              <w:t>Cuantificación</w:t>
            </w:r>
          </w:p>
        </w:tc>
        <w:tc>
          <w:tcPr>
            <w:tcW w:w="2233" w:type="dxa"/>
            <w:tcBorders>
              <w:top w:val="single" w:sz="8" w:space="0" w:color="auto"/>
              <w:left w:val="single" w:sz="4" w:space="0" w:color="auto"/>
              <w:bottom w:val="double" w:sz="6" w:space="0" w:color="000000"/>
              <w:right w:val="single" w:sz="8" w:space="0" w:color="auto"/>
            </w:tcBorders>
            <w:shd w:val="clear" w:color="auto" w:fill="B8CCE4" w:themeFill="accent1" w:themeFillTint="66"/>
            <w:noWrap/>
            <w:vAlign w:val="bottom"/>
            <w:hideMark/>
          </w:tcPr>
          <w:p w14:paraId="550F014A" w14:textId="77777777" w:rsidR="00262F17" w:rsidRPr="005B3790" w:rsidRDefault="00262F17" w:rsidP="00D85442">
            <w:pPr>
              <w:jc w:val="center"/>
              <w:rPr>
                <w:rFonts w:ascii="Arial" w:hAnsi="Arial" w:cs="Arial"/>
                <w:b/>
                <w:bCs/>
                <w:sz w:val="18"/>
                <w:szCs w:val="18"/>
                <w:lang w:val="es-MX" w:eastAsia="es-MX"/>
              </w:rPr>
            </w:pPr>
            <w:r w:rsidRPr="005B3790">
              <w:rPr>
                <w:rFonts w:ascii="Arial" w:hAnsi="Arial" w:cs="Arial"/>
                <w:b/>
                <w:bCs/>
                <w:sz w:val="18"/>
                <w:szCs w:val="18"/>
                <w:lang w:val="es-MX" w:eastAsia="es-MX"/>
              </w:rPr>
              <w:t>Nivel de Riesgo</w:t>
            </w:r>
          </w:p>
        </w:tc>
      </w:tr>
      <w:tr w:rsidR="00262F17" w:rsidRPr="005B3790" w14:paraId="2C9C2511" w14:textId="77777777" w:rsidTr="0016483A">
        <w:trPr>
          <w:trHeight w:val="504"/>
          <w:jc w:val="center"/>
        </w:trPr>
        <w:tc>
          <w:tcPr>
            <w:tcW w:w="2690" w:type="dxa"/>
            <w:vMerge/>
            <w:tcBorders>
              <w:top w:val="single" w:sz="8" w:space="0" w:color="auto"/>
              <w:left w:val="single" w:sz="8" w:space="0" w:color="auto"/>
              <w:bottom w:val="double" w:sz="6" w:space="0" w:color="000000"/>
              <w:right w:val="single" w:sz="4" w:space="0" w:color="000000"/>
            </w:tcBorders>
            <w:vAlign w:val="center"/>
            <w:hideMark/>
          </w:tcPr>
          <w:p w14:paraId="1FE7D6E0" w14:textId="77777777" w:rsidR="00262F17" w:rsidRPr="005B3790" w:rsidRDefault="00262F17" w:rsidP="00D85442">
            <w:pPr>
              <w:rPr>
                <w:rFonts w:ascii="Arial" w:hAnsi="Arial" w:cs="Arial"/>
                <w:b/>
                <w:bCs/>
                <w:sz w:val="18"/>
                <w:szCs w:val="18"/>
                <w:lang w:val="es-MX" w:eastAsia="es-MX"/>
              </w:rPr>
            </w:pPr>
          </w:p>
        </w:tc>
        <w:tc>
          <w:tcPr>
            <w:tcW w:w="1306" w:type="dxa"/>
            <w:tcBorders>
              <w:top w:val="nil"/>
              <w:left w:val="nil"/>
              <w:bottom w:val="double" w:sz="6" w:space="0" w:color="auto"/>
              <w:right w:val="single" w:sz="4" w:space="0" w:color="auto"/>
            </w:tcBorders>
            <w:shd w:val="clear" w:color="auto" w:fill="B8CCE4" w:themeFill="accent1" w:themeFillTint="66"/>
            <w:noWrap/>
            <w:vAlign w:val="bottom"/>
            <w:hideMark/>
          </w:tcPr>
          <w:p w14:paraId="1C2B1A15" w14:textId="77777777" w:rsidR="00262F17" w:rsidRPr="005B3790" w:rsidRDefault="00262F17" w:rsidP="00D85442">
            <w:pPr>
              <w:jc w:val="center"/>
              <w:rPr>
                <w:rFonts w:ascii="Arial" w:hAnsi="Arial" w:cs="Arial"/>
                <w:b/>
                <w:bCs/>
                <w:sz w:val="18"/>
                <w:szCs w:val="18"/>
                <w:lang w:val="es-MX" w:eastAsia="es-MX"/>
              </w:rPr>
            </w:pPr>
            <w:r w:rsidRPr="005B3790">
              <w:rPr>
                <w:rFonts w:ascii="Arial" w:hAnsi="Arial" w:cs="Arial"/>
                <w:b/>
                <w:bCs/>
                <w:sz w:val="18"/>
                <w:szCs w:val="18"/>
                <w:lang w:val="es-MX" w:eastAsia="es-MX"/>
              </w:rPr>
              <w:t>Calificación %</w:t>
            </w:r>
          </w:p>
        </w:tc>
        <w:tc>
          <w:tcPr>
            <w:tcW w:w="529" w:type="dxa"/>
            <w:tcBorders>
              <w:top w:val="nil"/>
              <w:left w:val="nil"/>
              <w:bottom w:val="double" w:sz="6" w:space="0" w:color="auto"/>
              <w:right w:val="nil"/>
            </w:tcBorders>
            <w:shd w:val="clear" w:color="auto" w:fill="B8CCE4" w:themeFill="accent1" w:themeFillTint="66"/>
            <w:noWrap/>
            <w:vAlign w:val="bottom"/>
            <w:hideMark/>
          </w:tcPr>
          <w:p w14:paraId="3C944EC7" w14:textId="77777777" w:rsidR="00262F17" w:rsidRPr="005B3790" w:rsidRDefault="00262F17" w:rsidP="00D85442">
            <w:pPr>
              <w:jc w:val="center"/>
              <w:rPr>
                <w:rFonts w:ascii="Arial" w:hAnsi="Arial" w:cs="Arial"/>
                <w:b/>
                <w:bCs/>
                <w:sz w:val="18"/>
                <w:szCs w:val="18"/>
                <w:lang w:val="es-MX" w:eastAsia="es-MX"/>
              </w:rPr>
            </w:pPr>
            <w:r w:rsidRPr="005B3790">
              <w:rPr>
                <w:rFonts w:ascii="Arial" w:hAnsi="Arial" w:cs="Arial"/>
                <w:b/>
                <w:bCs/>
                <w:sz w:val="18"/>
                <w:szCs w:val="18"/>
                <w:lang w:val="es-MX" w:eastAsia="es-MX"/>
              </w:rPr>
              <w:t>IR %</w:t>
            </w:r>
          </w:p>
        </w:tc>
        <w:tc>
          <w:tcPr>
            <w:tcW w:w="1203" w:type="dxa"/>
            <w:tcBorders>
              <w:top w:val="nil"/>
              <w:left w:val="single" w:sz="4" w:space="0" w:color="auto"/>
              <w:bottom w:val="double" w:sz="6" w:space="0" w:color="auto"/>
              <w:right w:val="single" w:sz="4" w:space="0" w:color="auto"/>
            </w:tcBorders>
            <w:shd w:val="clear" w:color="auto" w:fill="B8CCE4" w:themeFill="accent1" w:themeFillTint="66"/>
            <w:vAlign w:val="bottom"/>
            <w:hideMark/>
          </w:tcPr>
          <w:p w14:paraId="209EF625" w14:textId="77777777" w:rsidR="00262F17" w:rsidRPr="005B3790" w:rsidRDefault="00262F17" w:rsidP="00D85442">
            <w:pPr>
              <w:jc w:val="center"/>
              <w:rPr>
                <w:rFonts w:ascii="Arial" w:hAnsi="Arial" w:cs="Arial"/>
                <w:b/>
                <w:bCs/>
                <w:sz w:val="18"/>
                <w:szCs w:val="18"/>
                <w:lang w:val="es-MX" w:eastAsia="es-MX"/>
              </w:rPr>
            </w:pPr>
            <w:r w:rsidRPr="005B3790">
              <w:rPr>
                <w:rFonts w:ascii="Arial" w:hAnsi="Arial" w:cs="Arial"/>
                <w:b/>
                <w:bCs/>
                <w:sz w:val="18"/>
                <w:szCs w:val="18"/>
                <w:lang w:val="es-MX" w:eastAsia="es-MX"/>
              </w:rPr>
              <w:t>Ponderado</w:t>
            </w:r>
            <w:r w:rsidRPr="005B3790">
              <w:rPr>
                <w:rFonts w:ascii="Arial" w:hAnsi="Arial" w:cs="Arial"/>
                <w:b/>
                <w:bCs/>
                <w:sz w:val="18"/>
                <w:szCs w:val="18"/>
                <w:lang w:val="es-MX" w:eastAsia="es-MX"/>
              </w:rPr>
              <w:br/>
              <w:t>%</w:t>
            </w:r>
          </w:p>
        </w:tc>
        <w:tc>
          <w:tcPr>
            <w:tcW w:w="2247" w:type="dxa"/>
            <w:gridSpan w:val="2"/>
            <w:tcBorders>
              <w:top w:val="single" w:sz="8" w:space="0" w:color="auto"/>
              <w:left w:val="single" w:sz="4" w:space="0" w:color="auto"/>
              <w:bottom w:val="double" w:sz="6" w:space="0" w:color="000000"/>
              <w:right w:val="single" w:sz="8" w:space="0" w:color="auto"/>
            </w:tcBorders>
            <w:shd w:val="clear" w:color="auto" w:fill="B8CCE4" w:themeFill="accent1" w:themeFillTint="66"/>
            <w:vAlign w:val="center"/>
            <w:hideMark/>
          </w:tcPr>
          <w:p w14:paraId="0D55B8B8" w14:textId="77777777" w:rsidR="00262F17" w:rsidRPr="005B3790" w:rsidRDefault="00C720E0" w:rsidP="00C720E0">
            <w:pPr>
              <w:jc w:val="center"/>
              <w:rPr>
                <w:rFonts w:ascii="Arial" w:hAnsi="Arial" w:cs="Arial"/>
                <w:b/>
                <w:bCs/>
                <w:sz w:val="18"/>
                <w:szCs w:val="18"/>
                <w:lang w:val="es-MX" w:eastAsia="es-MX"/>
              </w:rPr>
            </w:pPr>
            <w:r w:rsidRPr="005B3790">
              <w:rPr>
                <w:rFonts w:ascii="Arial" w:hAnsi="Arial" w:cs="Arial"/>
                <w:b/>
                <w:bCs/>
                <w:sz w:val="18"/>
                <w:szCs w:val="18"/>
                <w:lang w:val="es-MX" w:eastAsia="es-MX"/>
              </w:rPr>
              <w:t>(Alto, suficiente, medio, bajo)</w:t>
            </w:r>
          </w:p>
        </w:tc>
      </w:tr>
      <w:tr w:rsidR="00961796" w:rsidRPr="005B3790" w14:paraId="40E67C5C" w14:textId="77777777" w:rsidTr="00961796">
        <w:trPr>
          <w:trHeight w:val="410"/>
          <w:jc w:val="center"/>
        </w:trPr>
        <w:tc>
          <w:tcPr>
            <w:tcW w:w="2690" w:type="dxa"/>
            <w:tcBorders>
              <w:top w:val="double" w:sz="6" w:space="0" w:color="auto"/>
              <w:left w:val="single" w:sz="8" w:space="0" w:color="auto"/>
              <w:bottom w:val="single" w:sz="4" w:space="0" w:color="auto"/>
              <w:right w:val="single" w:sz="4" w:space="0" w:color="000000"/>
            </w:tcBorders>
            <w:shd w:val="clear" w:color="auto" w:fill="auto"/>
            <w:noWrap/>
            <w:vAlign w:val="bottom"/>
            <w:hideMark/>
          </w:tcPr>
          <w:p w14:paraId="7D46B5D1" w14:textId="77777777" w:rsidR="00262F17" w:rsidRPr="005B3790" w:rsidRDefault="00262F17" w:rsidP="00262F17">
            <w:pPr>
              <w:rPr>
                <w:rFonts w:ascii="Arial" w:hAnsi="Arial" w:cs="Arial"/>
                <w:sz w:val="18"/>
                <w:szCs w:val="18"/>
                <w:lang w:val="es-MX" w:eastAsia="es-MX"/>
              </w:rPr>
            </w:pPr>
            <w:r w:rsidRPr="005B3790">
              <w:rPr>
                <w:rFonts w:ascii="Arial" w:hAnsi="Arial" w:cs="Arial"/>
                <w:bCs/>
                <w:sz w:val="18"/>
                <w:szCs w:val="18"/>
                <w:lang w:val="es-MX" w:eastAsia="es-MX"/>
              </w:rPr>
              <w:t>Capacidades de programación y organización</w:t>
            </w:r>
            <w:r w:rsidRPr="005B3790">
              <w:rPr>
                <w:rFonts w:ascii="Arial" w:hAnsi="Arial" w:cs="Arial"/>
                <w:b/>
                <w:sz w:val="18"/>
                <w:lang w:val="es-MX"/>
              </w:rPr>
              <w:t xml:space="preserve"> (CPO)</w:t>
            </w:r>
          </w:p>
        </w:tc>
        <w:tc>
          <w:tcPr>
            <w:tcW w:w="1306" w:type="dxa"/>
            <w:tcBorders>
              <w:top w:val="nil"/>
              <w:left w:val="nil"/>
              <w:bottom w:val="single" w:sz="4" w:space="0" w:color="auto"/>
              <w:right w:val="single" w:sz="4" w:space="0" w:color="auto"/>
            </w:tcBorders>
            <w:shd w:val="clear" w:color="auto" w:fill="auto"/>
            <w:noWrap/>
            <w:vAlign w:val="bottom"/>
            <w:hideMark/>
          </w:tcPr>
          <w:p w14:paraId="1CBA1F6B" w14:textId="77777777" w:rsidR="00262F17" w:rsidRPr="005B3790" w:rsidRDefault="00262F17" w:rsidP="00262F17">
            <w:pPr>
              <w:jc w:val="center"/>
              <w:rPr>
                <w:rFonts w:ascii="Arial" w:hAnsi="Arial" w:cs="Arial"/>
                <w:sz w:val="18"/>
                <w:szCs w:val="18"/>
                <w:lang w:val="es-MX" w:eastAsia="es-MX"/>
              </w:rPr>
            </w:pPr>
            <w:r w:rsidRPr="005B3790">
              <w:rPr>
                <w:rFonts w:ascii="Arial" w:hAnsi="Arial" w:cs="Arial"/>
                <w:sz w:val="18"/>
                <w:szCs w:val="18"/>
                <w:lang w:val="es-MX" w:eastAsia="es-MX"/>
              </w:rPr>
              <w:t>98,08</w:t>
            </w:r>
          </w:p>
        </w:tc>
        <w:tc>
          <w:tcPr>
            <w:tcW w:w="529" w:type="dxa"/>
            <w:tcBorders>
              <w:top w:val="nil"/>
              <w:left w:val="nil"/>
              <w:bottom w:val="single" w:sz="4" w:space="0" w:color="auto"/>
              <w:right w:val="single" w:sz="4" w:space="0" w:color="auto"/>
            </w:tcBorders>
            <w:shd w:val="clear" w:color="auto" w:fill="auto"/>
            <w:noWrap/>
            <w:vAlign w:val="bottom"/>
            <w:hideMark/>
          </w:tcPr>
          <w:p w14:paraId="2B541587" w14:textId="77777777" w:rsidR="00262F17" w:rsidRPr="005B3790" w:rsidRDefault="00262F17" w:rsidP="00262F17">
            <w:pPr>
              <w:jc w:val="center"/>
              <w:rPr>
                <w:rFonts w:ascii="Arial" w:hAnsi="Arial" w:cs="Arial"/>
                <w:sz w:val="18"/>
                <w:szCs w:val="18"/>
                <w:lang w:val="es-MX" w:eastAsia="es-MX"/>
              </w:rPr>
            </w:pPr>
            <w:r w:rsidRPr="005B3790">
              <w:rPr>
                <w:rFonts w:ascii="Arial" w:hAnsi="Arial" w:cs="Arial"/>
                <w:sz w:val="18"/>
                <w:szCs w:val="18"/>
                <w:lang w:val="es-MX" w:eastAsia="es-MX"/>
              </w:rPr>
              <w:t>25</w:t>
            </w:r>
          </w:p>
        </w:tc>
        <w:tc>
          <w:tcPr>
            <w:tcW w:w="1203" w:type="dxa"/>
            <w:tcBorders>
              <w:top w:val="nil"/>
              <w:left w:val="nil"/>
              <w:bottom w:val="single" w:sz="4" w:space="0" w:color="auto"/>
              <w:right w:val="single" w:sz="4" w:space="0" w:color="auto"/>
            </w:tcBorders>
            <w:shd w:val="clear" w:color="auto" w:fill="auto"/>
            <w:noWrap/>
            <w:vAlign w:val="bottom"/>
            <w:hideMark/>
          </w:tcPr>
          <w:p w14:paraId="53CAA4B9" w14:textId="77777777" w:rsidR="00262F17" w:rsidRPr="005B3790" w:rsidRDefault="00262F17" w:rsidP="00262F17">
            <w:pPr>
              <w:jc w:val="center"/>
              <w:rPr>
                <w:rFonts w:ascii="Arial" w:hAnsi="Arial" w:cs="Arial"/>
                <w:sz w:val="18"/>
                <w:szCs w:val="18"/>
                <w:lang w:val="es-MX" w:eastAsia="es-MX"/>
              </w:rPr>
            </w:pPr>
            <w:r w:rsidRPr="005B3790">
              <w:rPr>
                <w:rFonts w:ascii="Arial" w:hAnsi="Arial" w:cs="Arial"/>
                <w:sz w:val="18"/>
                <w:szCs w:val="18"/>
                <w:lang w:val="es-MX" w:eastAsia="es-MX"/>
              </w:rPr>
              <w:t>24,52</w:t>
            </w:r>
          </w:p>
        </w:tc>
        <w:tc>
          <w:tcPr>
            <w:tcW w:w="2247" w:type="dxa"/>
            <w:gridSpan w:val="2"/>
            <w:tcBorders>
              <w:top w:val="nil"/>
              <w:left w:val="nil"/>
              <w:bottom w:val="single" w:sz="4" w:space="0" w:color="auto"/>
              <w:right w:val="single" w:sz="8" w:space="0" w:color="auto"/>
            </w:tcBorders>
            <w:shd w:val="clear" w:color="auto" w:fill="auto"/>
            <w:noWrap/>
            <w:vAlign w:val="bottom"/>
            <w:hideMark/>
          </w:tcPr>
          <w:p w14:paraId="201E2E64" w14:textId="77777777" w:rsidR="00262F17" w:rsidRPr="005B3790" w:rsidRDefault="00262F17" w:rsidP="00262F17">
            <w:pPr>
              <w:jc w:val="center"/>
              <w:rPr>
                <w:rFonts w:ascii="Arial" w:hAnsi="Arial" w:cs="Arial"/>
                <w:sz w:val="18"/>
                <w:szCs w:val="18"/>
                <w:lang w:val="es-MX" w:eastAsia="es-MX"/>
              </w:rPr>
            </w:pPr>
            <w:r w:rsidRPr="005B3790">
              <w:rPr>
                <w:rFonts w:ascii="Arial" w:hAnsi="Arial" w:cs="Arial"/>
                <w:sz w:val="18"/>
                <w:szCs w:val="18"/>
                <w:lang w:val="es-MX" w:eastAsia="es-MX"/>
              </w:rPr>
              <w:t>Riesgo Bajo</w:t>
            </w:r>
          </w:p>
        </w:tc>
      </w:tr>
      <w:tr w:rsidR="00961796" w:rsidRPr="005B3790" w14:paraId="787647DA" w14:textId="77777777" w:rsidTr="00961796">
        <w:trPr>
          <w:trHeight w:val="377"/>
          <w:jc w:val="center"/>
        </w:trPr>
        <w:tc>
          <w:tcPr>
            <w:tcW w:w="2690" w:type="dxa"/>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653D9A94" w14:textId="77777777" w:rsidR="00262F17" w:rsidRPr="005B3790" w:rsidRDefault="00262F17" w:rsidP="00262F17">
            <w:pPr>
              <w:rPr>
                <w:rFonts w:ascii="Arial" w:hAnsi="Arial" w:cs="Arial"/>
                <w:sz w:val="18"/>
                <w:szCs w:val="18"/>
                <w:lang w:val="es-MX" w:eastAsia="es-MX"/>
              </w:rPr>
            </w:pPr>
            <w:r w:rsidRPr="005B3790">
              <w:rPr>
                <w:rFonts w:ascii="Arial" w:hAnsi="Arial" w:cs="Arial"/>
                <w:bCs/>
                <w:sz w:val="18"/>
                <w:szCs w:val="18"/>
                <w:lang w:val="es-MX" w:eastAsia="es-MX"/>
              </w:rPr>
              <w:t>Capacidades de ejecución</w:t>
            </w:r>
            <w:r w:rsidRPr="005B3790">
              <w:rPr>
                <w:rFonts w:ascii="Arial" w:hAnsi="Arial" w:cs="Arial"/>
                <w:b/>
                <w:sz w:val="18"/>
                <w:lang w:val="es-MX"/>
              </w:rPr>
              <w:t xml:space="preserve"> (CE)</w:t>
            </w:r>
          </w:p>
        </w:tc>
        <w:tc>
          <w:tcPr>
            <w:tcW w:w="1306" w:type="dxa"/>
            <w:tcBorders>
              <w:top w:val="nil"/>
              <w:left w:val="nil"/>
              <w:bottom w:val="single" w:sz="4" w:space="0" w:color="auto"/>
              <w:right w:val="single" w:sz="4" w:space="0" w:color="auto"/>
            </w:tcBorders>
            <w:shd w:val="clear" w:color="auto" w:fill="auto"/>
            <w:noWrap/>
            <w:vAlign w:val="bottom"/>
            <w:hideMark/>
          </w:tcPr>
          <w:p w14:paraId="076012B6" w14:textId="77777777" w:rsidR="00262F17" w:rsidRPr="005B3790" w:rsidRDefault="00262F17" w:rsidP="00262F17">
            <w:pPr>
              <w:jc w:val="center"/>
              <w:rPr>
                <w:rFonts w:ascii="Arial" w:hAnsi="Arial" w:cs="Arial"/>
                <w:sz w:val="18"/>
                <w:szCs w:val="18"/>
                <w:lang w:val="es-MX" w:eastAsia="es-MX"/>
              </w:rPr>
            </w:pPr>
            <w:r w:rsidRPr="005B3790">
              <w:rPr>
                <w:rFonts w:ascii="Arial" w:hAnsi="Arial" w:cs="Arial"/>
                <w:bCs/>
                <w:sz w:val="18"/>
                <w:szCs w:val="18"/>
                <w:lang w:val="es-MX" w:eastAsia="es-MX"/>
              </w:rPr>
              <w:t>100,00</w:t>
            </w:r>
          </w:p>
        </w:tc>
        <w:tc>
          <w:tcPr>
            <w:tcW w:w="529" w:type="dxa"/>
            <w:tcBorders>
              <w:top w:val="nil"/>
              <w:left w:val="nil"/>
              <w:bottom w:val="single" w:sz="4" w:space="0" w:color="auto"/>
              <w:right w:val="single" w:sz="4" w:space="0" w:color="auto"/>
            </w:tcBorders>
            <w:shd w:val="clear" w:color="auto" w:fill="auto"/>
            <w:noWrap/>
            <w:vAlign w:val="bottom"/>
            <w:hideMark/>
          </w:tcPr>
          <w:p w14:paraId="0BBA75A9" w14:textId="77777777" w:rsidR="00262F17" w:rsidRPr="005B3790" w:rsidRDefault="00262F17" w:rsidP="00262F17">
            <w:pPr>
              <w:jc w:val="center"/>
              <w:rPr>
                <w:rFonts w:ascii="Arial" w:hAnsi="Arial" w:cs="Arial"/>
                <w:sz w:val="18"/>
                <w:szCs w:val="18"/>
                <w:lang w:val="es-MX" w:eastAsia="es-MX"/>
              </w:rPr>
            </w:pPr>
            <w:r w:rsidRPr="005B3790">
              <w:rPr>
                <w:rFonts w:ascii="Arial" w:hAnsi="Arial" w:cs="Arial"/>
                <w:sz w:val="18"/>
                <w:szCs w:val="18"/>
                <w:lang w:val="es-MX" w:eastAsia="es-MX"/>
              </w:rPr>
              <w:t>45</w:t>
            </w:r>
          </w:p>
        </w:tc>
        <w:tc>
          <w:tcPr>
            <w:tcW w:w="1203" w:type="dxa"/>
            <w:tcBorders>
              <w:top w:val="nil"/>
              <w:left w:val="nil"/>
              <w:bottom w:val="single" w:sz="4" w:space="0" w:color="auto"/>
              <w:right w:val="single" w:sz="4" w:space="0" w:color="auto"/>
            </w:tcBorders>
            <w:shd w:val="clear" w:color="auto" w:fill="auto"/>
            <w:noWrap/>
            <w:vAlign w:val="bottom"/>
            <w:hideMark/>
          </w:tcPr>
          <w:p w14:paraId="0B4087F3" w14:textId="77777777" w:rsidR="00262F17" w:rsidRPr="005B3790" w:rsidRDefault="00262F17" w:rsidP="00262F17">
            <w:pPr>
              <w:jc w:val="center"/>
              <w:rPr>
                <w:rFonts w:ascii="Arial" w:hAnsi="Arial" w:cs="Arial"/>
                <w:sz w:val="18"/>
                <w:szCs w:val="18"/>
                <w:lang w:val="es-MX" w:eastAsia="es-MX"/>
              </w:rPr>
            </w:pPr>
            <w:r w:rsidRPr="005B3790">
              <w:rPr>
                <w:rFonts w:ascii="Arial" w:hAnsi="Arial" w:cs="Arial"/>
                <w:sz w:val="18"/>
                <w:szCs w:val="18"/>
                <w:lang w:val="es-MX" w:eastAsia="es-MX"/>
              </w:rPr>
              <w:t>45,00</w:t>
            </w:r>
          </w:p>
        </w:tc>
        <w:tc>
          <w:tcPr>
            <w:tcW w:w="2247" w:type="dxa"/>
            <w:gridSpan w:val="2"/>
            <w:tcBorders>
              <w:top w:val="nil"/>
              <w:left w:val="nil"/>
              <w:bottom w:val="single" w:sz="4" w:space="0" w:color="auto"/>
              <w:right w:val="single" w:sz="8" w:space="0" w:color="auto"/>
            </w:tcBorders>
            <w:shd w:val="clear" w:color="auto" w:fill="auto"/>
            <w:noWrap/>
            <w:vAlign w:val="bottom"/>
            <w:hideMark/>
          </w:tcPr>
          <w:p w14:paraId="45AC278E" w14:textId="77777777" w:rsidR="00262F17" w:rsidRPr="005B3790" w:rsidRDefault="00262F17" w:rsidP="00262F17">
            <w:pPr>
              <w:jc w:val="center"/>
              <w:rPr>
                <w:rFonts w:ascii="Arial" w:hAnsi="Arial" w:cs="Arial"/>
                <w:sz w:val="18"/>
                <w:szCs w:val="18"/>
                <w:lang w:val="es-MX" w:eastAsia="es-MX"/>
              </w:rPr>
            </w:pPr>
            <w:r w:rsidRPr="005B3790">
              <w:rPr>
                <w:rFonts w:ascii="Arial" w:hAnsi="Arial" w:cs="Arial"/>
                <w:sz w:val="18"/>
                <w:szCs w:val="18"/>
                <w:lang w:val="es-MX" w:eastAsia="es-MX"/>
              </w:rPr>
              <w:t>Riesgo Bajo</w:t>
            </w:r>
          </w:p>
        </w:tc>
      </w:tr>
      <w:tr w:rsidR="00262F17" w:rsidRPr="005B3790" w14:paraId="54156D0A" w14:textId="77777777" w:rsidTr="00262F17">
        <w:trPr>
          <w:trHeight w:val="458"/>
          <w:jc w:val="center"/>
        </w:trPr>
        <w:tc>
          <w:tcPr>
            <w:tcW w:w="2690" w:type="dxa"/>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6CAF6B28" w14:textId="77777777" w:rsidR="00262F17" w:rsidRPr="005B3790" w:rsidRDefault="00262F17" w:rsidP="00262F17">
            <w:pPr>
              <w:rPr>
                <w:rFonts w:ascii="Arial" w:hAnsi="Arial" w:cs="Arial"/>
                <w:sz w:val="18"/>
                <w:szCs w:val="18"/>
                <w:lang w:val="es-MX" w:eastAsia="es-MX"/>
              </w:rPr>
            </w:pPr>
            <w:r w:rsidRPr="005B3790">
              <w:rPr>
                <w:rFonts w:ascii="Arial" w:hAnsi="Arial" w:cs="Arial"/>
                <w:bCs/>
                <w:sz w:val="18"/>
                <w:szCs w:val="18"/>
                <w:lang w:val="es-MX" w:eastAsia="es-MX"/>
              </w:rPr>
              <w:t>Capacidades de control interno y externo</w:t>
            </w:r>
            <w:r w:rsidRPr="005B3790">
              <w:rPr>
                <w:rFonts w:ascii="Arial" w:hAnsi="Arial" w:cs="Arial"/>
                <w:b/>
                <w:sz w:val="18"/>
                <w:lang w:val="es-MX"/>
              </w:rPr>
              <w:t xml:space="preserve"> (CC)</w:t>
            </w:r>
          </w:p>
        </w:tc>
        <w:tc>
          <w:tcPr>
            <w:tcW w:w="1306" w:type="dxa"/>
            <w:tcBorders>
              <w:top w:val="nil"/>
              <w:left w:val="nil"/>
              <w:bottom w:val="nil"/>
              <w:right w:val="single" w:sz="4" w:space="0" w:color="auto"/>
            </w:tcBorders>
            <w:shd w:val="clear" w:color="auto" w:fill="auto"/>
            <w:noWrap/>
            <w:vAlign w:val="bottom"/>
            <w:hideMark/>
          </w:tcPr>
          <w:p w14:paraId="20AECC34" w14:textId="77777777" w:rsidR="00262F17" w:rsidRPr="005B3790" w:rsidRDefault="00262F17" w:rsidP="00262F17">
            <w:pPr>
              <w:jc w:val="center"/>
              <w:rPr>
                <w:rFonts w:ascii="Arial" w:hAnsi="Arial" w:cs="Arial"/>
                <w:sz w:val="18"/>
                <w:szCs w:val="18"/>
                <w:lang w:val="es-MX" w:eastAsia="es-MX"/>
              </w:rPr>
            </w:pPr>
            <w:r w:rsidRPr="005B3790">
              <w:rPr>
                <w:rFonts w:ascii="Arial" w:hAnsi="Arial" w:cs="Arial"/>
                <w:sz w:val="18"/>
                <w:szCs w:val="18"/>
                <w:lang w:val="es-MX" w:eastAsia="es-MX"/>
              </w:rPr>
              <w:t>97,24</w:t>
            </w:r>
          </w:p>
        </w:tc>
        <w:tc>
          <w:tcPr>
            <w:tcW w:w="529" w:type="dxa"/>
            <w:tcBorders>
              <w:top w:val="nil"/>
              <w:left w:val="nil"/>
              <w:bottom w:val="nil"/>
              <w:right w:val="single" w:sz="4" w:space="0" w:color="auto"/>
            </w:tcBorders>
            <w:shd w:val="clear" w:color="auto" w:fill="auto"/>
            <w:noWrap/>
            <w:vAlign w:val="bottom"/>
            <w:hideMark/>
          </w:tcPr>
          <w:p w14:paraId="6CDCA54E" w14:textId="77777777" w:rsidR="00262F17" w:rsidRPr="005B3790" w:rsidRDefault="00262F17" w:rsidP="00262F17">
            <w:pPr>
              <w:jc w:val="center"/>
              <w:rPr>
                <w:rFonts w:ascii="Arial" w:hAnsi="Arial" w:cs="Arial"/>
                <w:sz w:val="18"/>
                <w:szCs w:val="18"/>
                <w:lang w:val="es-MX" w:eastAsia="es-MX"/>
              </w:rPr>
            </w:pPr>
            <w:r w:rsidRPr="005B3790">
              <w:rPr>
                <w:rFonts w:ascii="Arial" w:hAnsi="Arial" w:cs="Arial"/>
                <w:sz w:val="18"/>
                <w:szCs w:val="18"/>
                <w:lang w:val="es-MX" w:eastAsia="es-MX"/>
              </w:rPr>
              <w:t>30</w:t>
            </w:r>
          </w:p>
        </w:tc>
        <w:tc>
          <w:tcPr>
            <w:tcW w:w="1203" w:type="dxa"/>
            <w:tcBorders>
              <w:top w:val="nil"/>
              <w:left w:val="nil"/>
              <w:bottom w:val="nil"/>
              <w:right w:val="single" w:sz="4" w:space="0" w:color="auto"/>
            </w:tcBorders>
            <w:shd w:val="clear" w:color="auto" w:fill="auto"/>
            <w:noWrap/>
            <w:vAlign w:val="bottom"/>
            <w:hideMark/>
          </w:tcPr>
          <w:p w14:paraId="67BE86F0" w14:textId="77777777" w:rsidR="00262F17" w:rsidRPr="005B3790" w:rsidRDefault="00262F17" w:rsidP="00262F17">
            <w:pPr>
              <w:jc w:val="center"/>
              <w:rPr>
                <w:rFonts w:ascii="Arial" w:hAnsi="Arial" w:cs="Arial"/>
                <w:sz w:val="18"/>
                <w:szCs w:val="18"/>
                <w:lang w:val="es-MX" w:eastAsia="es-MX"/>
              </w:rPr>
            </w:pPr>
            <w:r w:rsidRPr="005B3790">
              <w:rPr>
                <w:rFonts w:ascii="Arial" w:hAnsi="Arial" w:cs="Arial"/>
                <w:sz w:val="18"/>
                <w:szCs w:val="18"/>
                <w:lang w:val="es-MX" w:eastAsia="es-MX"/>
              </w:rPr>
              <w:t>29,17</w:t>
            </w:r>
          </w:p>
        </w:tc>
        <w:tc>
          <w:tcPr>
            <w:tcW w:w="2247" w:type="dxa"/>
            <w:gridSpan w:val="2"/>
            <w:tcBorders>
              <w:top w:val="nil"/>
              <w:left w:val="nil"/>
              <w:bottom w:val="single" w:sz="4" w:space="0" w:color="auto"/>
              <w:right w:val="single" w:sz="8" w:space="0" w:color="auto"/>
            </w:tcBorders>
            <w:shd w:val="clear" w:color="auto" w:fill="auto"/>
            <w:noWrap/>
            <w:vAlign w:val="bottom"/>
            <w:hideMark/>
          </w:tcPr>
          <w:p w14:paraId="134B8AB8" w14:textId="77777777" w:rsidR="00262F17" w:rsidRPr="005B3790" w:rsidRDefault="00262F17" w:rsidP="00262F17">
            <w:pPr>
              <w:jc w:val="center"/>
              <w:rPr>
                <w:rFonts w:ascii="Arial" w:hAnsi="Arial" w:cs="Arial"/>
                <w:sz w:val="18"/>
                <w:szCs w:val="18"/>
                <w:lang w:val="es-MX" w:eastAsia="es-MX"/>
              </w:rPr>
            </w:pPr>
            <w:r w:rsidRPr="005B3790">
              <w:rPr>
                <w:rFonts w:ascii="Arial" w:hAnsi="Arial" w:cs="Arial"/>
                <w:sz w:val="18"/>
                <w:szCs w:val="18"/>
                <w:lang w:val="es-MX" w:eastAsia="es-MX"/>
              </w:rPr>
              <w:t>Riesgo Bajo</w:t>
            </w:r>
          </w:p>
        </w:tc>
      </w:tr>
      <w:tr w:rsidR="00262F17" w:rsidRPr="005B3790" w14:paraId="1B6221FD" w14:textId="77777777" w:rsidTr="00262F17">
        <w:trPr>
          <w:trHeight w:val="216"/>
          <w:jc w:val="center"/>
        </w:trPr>
        <w:tc>
          <w:tcPr>
            <w:tcW w:w="2690" w:type="dxa"/>
            <w:tcBorders>
              <w:top w:val="single" w:sz="4" w:space="0" w:color="auto"/>
              <w:left w:val="single" w:sz="8" w:space="0" w:color="auto"/>
              <w:bottom w:val="single" w:sz="8" w:space="0" w:color="auto"/>
              <w:right w:val="single" w:sz="4" w:space="0" w:color="000000"/>
            </w:tcBorders>
            <w:shd w:val="clear" w:color="auto" w:fill="B8CCE4" w:themeFill="accent1" w:themeFillTint="66"/>
            <w:noWrap/>
            <w:vAlign w:val="bottom"/>
            <w:hideMark/>
          </w:tcPr>
          <w:p w14:paraId="5504FB50" w14:textId="77777777" w:rsidR="00262F17" w:rsidRPr="005B3790" w:rsidRDefault="00262F17" w:rsidP="00262F17">
            <w:pPr>
              <w:jc w:val="center"/>
              <w:rPr>
                <w:rFonts w:ascii="Arial" w:hAnsi="Arial" w:cs="Arial"/>
                <w:b/>
                <w:bCs/>
                <w:sz w:val="18"/>
                <w:szCs w:val="18"/>
                <w:lang w:val="es-MX" w:eastAsia="es-MX"/>
              </w:rPr>
            </w:pPr>
            <w:r w:rsidRPr="005B3790">
              <w:rPr>
                <w:rFonts w:ascii="Arial" w:hAnsi="Arial" w:cs="Arial"/>
                <w:b/>
                <w:bCs/>
                <w:sz w:val="18"/>
                <w:szCs w:val="18"/>
                <w:lang w:val="es-MX" w:eastAsia="es-MX"/>
              </w:rPr>
              <w:t>TOTAL</w:t>
            </w:r>
          </w:p>
        </w:tc>
        <w:tc>
          <w:tcPr>
            <w:tcW w:w="1306" w:type="dxa"/>
            <w:tcBorders>
              <w:top w:val="single" w:sz="4" w:space="0" w:color="auto"/>
              <w:left w:val="nil"/>
              <w:bottom w:val="single" w:sz="8" w:space="0" w:color="auto"/>
              <w:right w:val="single" w:sz="4" w:space="0" w:color="auto"/>
            </w:tcBorders>
            <w:shd w:val="clear" w:color="auto" w:fill="B8CCE4" w:themeFill="accent1" w:themeFillTint="66"/>
            <w:noWrap/>
            <w:vAlign w:val="bottom"/>
            <w:hideMark/>
          </w:tcPr>
          <w:p w14:paraId="3B2A0E5E" w14:textId="77777777" w:rsidR="00262F17" w:rsidRPr="005B3790" w:rsidRDefault="00262F17" w:rsidP="00262F17">
            <w:pPr>
              <w:jc w:val="center"/>
              <w:rPr>
                <w:rFonts w:ascii="Arial" w:hAnsi="Arial" w:cs="Arial"/>
                <w:b/>
                <w:bCs/>
                <w:sz w:val="18"/>
                <w:szCs w:val="18"/>
                <w:lang w:val="es-MX" w:eastAsia="es-MX"/>
              </w:rPr>
            </w:pPr>
          </w:p>
        </w:tc>
        <w:tc>
          <w:tcPr>
            <w:tcW w:w="529" w:type="dxa"/>
            <w:tcBorders>
              <w:top w:val="single" w:sz="4" w:space="0" w:color="auto"/>
              <w:left w:val="nil"/>
              <w:bottom w:val="single" w:sz="8" w:space="0" w:color="auto"/>
              <w:right w:val="single" w:sz="4" w:space="0" w:color="auto"/>
            </w:tcBorders>
            <w:shd w:val="clear" w:color="auto" w:fill="B8CCE4" w:themeFill="accent1" w:themeFillTint="66"/>
            <w:noWrap/>
            <w:vAlign w:val="bottom"/>
            <w:hideMark/>
          </w:tcPr>
          <w:p w14:paraId="577611FA" w14:textId="77777777" w:rsidR="00262F17" w:rsidRPr="005B3790" w:rsidRDefault="00262F17" w:rsidP="00262F17">
            <w:pPr>
              <w:jc w:val="center"/>
              <w:rPr>
                <w:rFonts w:ascii="Arial" w:hAnsi="Arial" w:cs="Arial"/>
                <w:b/>
                <w:bCs/>
                <w:sz w:val="18"/>
                <w:szCs w:val="18"/>
                <w:lang w:val="es-MX" w:eastAsia="es-MX"/>
              </w:rPr>
            </w:pPr>
            <w:r w:rsidRPr="005B3790">
              <w:rPr>
                <w:rFonts w:ascii="Arial" w:hAnsi="Arial" w:cs="Arial"/>
                <w:b/>
                <w:bCs/>
                <w:sz w:val="18"/>
                <w:szCs w:val="18"/>
                <w:lang w:val="es-MX" w:eastAsia="es-MX"/>
              </w:rPr>
              <w:t>100</w:t>
            </w:r>
          </w:p>
        </w:tc>
        <w:tc>
          <w:tcPr>
            <w:tcW w:w="1203" w:type="dxa"/>
            <w:tcBorders>
              <w:top w:val="single" w:sz="4" w:space="0" w:color="auto"/>
              <w:left w:val="nil"/>
              <w:bottom w:val="single" w:sz="8" w:space="0" w:color="auto"/>
              <w:right w:val="single" w:sz="4" w:space="0" w:color="auto"/>
            </w:tcBorders>
            <w:shd w:val="clear" w:color="auto" w:fill="B8CCE4" w:themeFill="accent1" w:themeFillTint="66"/>
            <w:noWrap/>
            <w:vAlign w:val="bottom"/>
            <w:hideMark/>
          </w:tcPr>
          <w:p w14:paraId="679C77E3" w14:textId="77777777" w:rsidR="00262F17" w:rsidRPr="005B3790" w:rsidRDefault="00262F17" w:rsidP="00262F17">
            <w:pPr>
              <w:jc w:val="center"/>
              <w:rPr>
                <w:rFonts w:ascii="Arial" w:hAnsi="Arial" w:cs="Arial"/>
                <w:b/>
                <w:bCs/>
                <w:sz w:val="18"/>
                <w:szCs w:val="18"/>
                <w:lang w:val="es-MX" w:eastAsia="es-MX"/>
              </w:rPr>
            </w:pPr>
            <w:r w:rsidRPr="005B3790">
              <w:rPr>
                <w:rFonts w:ascii="Arial" w:hAnsi="Arial" w:cs="Arial"/>
                <w:b/>
                <w:bCs/>
                <w:sz w:val="18"/>
                <w:szCs w:val="18"/>
                <w:lang w:val="es-MX" w:eastAsia="es-MX"/>
              </w:rPr>
              <w:t>98,69</w:t>
            </w:r>
          </w:p>
        </w:tc>
        <w:tc>
          <w:tcPr>
            <w:tcW w:w="2247" w:type="dxa"/>
            <w:gridSpan w:val="2"/>
            <w:tcBorders>
              <w:top w:val="nil"/>
              <w:left w:val="nil"/>
              <w:bottom w:val="single" w:sz="8" w:space="0" w:color="auto"/>
              <w:right w:val="single" w:sz="8" w:space="0" w:color="auto"/>
            </w:tcBorders>
            <w:shd w:val="clear" w:color="auto" w:fill="B8CCE4" w:themeFill="accent1" w:themeFillTint="66"/>
            <w:noWrap/>
            <w:vAlign w:val="bottom"/>
            <w:hideMark/>
          </w:tcPr>
          <w:p w14:paraId="78B03805" w14:textId="77777777" w:rsidR="00262F17" w:rsidRPr="005B3790" w:rsidRDefault="00262F17" w:rsidP="00262F17">
            <w:pPr>
              <w:jc w:val="center"/>
              <w:rPr>
                <w:rFonts w:ascii="Arial" w:hAnsi="Arial" w:cs="Arial"/>
                <w:b/>
                <w:bCs/>
                <w:sz w:val="18"/>
                <w:szCs w:val="18"/>
                <w:lang w:val="es-MX" w:eastAsia="es-MX"/>
              </w:rPr>
            </w:pPr>
            <w:r w:rsidRPr="005B3790">
              <w:rPr>
                <w:rFonts w:ascii="Arial" w:hAnsi="Arial" w:cs="Arial"/>
                <w:b/>
                <w:bCs/>
                <w:sz w:val="18"/>
                <w:szCs w:val="18"/>
                <w:lang w:val="es-MX" w:eastAsia="es-MX"/>
              </w:rPr>
              <w:t>Riesgo Bajo</w:t>
            </w:r>
          </w:p>
        </w:tc>
      </w:tr>
    </w:tbl>
    <w:p w14:paraId="1EBE984A" w14:textId="77777777" w:rsidR="00AE26A4" w:rsidRPr="005B3790" w:rsidRDefault="00AE26A4" w:rsidP="00961796">
      <w:pPr>
        <w:pStyle w:val="Chapter"/>
        <w:spacing w:before="0" w:after="0"/>
        <w:rPr>
          <w:rFonts w:ascii="Arial" w:hAnsi="Arial" w:cs="Arial"/>
          <w:lang w:val="es-ES_tradnl"/>
        </w:rPr>
        <w:sectPr w:rsidR="00AE26A4" w:rsidRPr="005B3790" w:rsidSect="00C36686">
          <w:headerReference w:type="default" r:id="rId14"/>
          <w:footerReference w:type="default" r:id="rId15"/>
          <w:headerReference w:type="first" r:id="rId16"/>
          <w:footerReference w:type="first" r:id="rId17"/>
          <w:type w:val="continuous"/>
          <w:pgSz w:w="12240" w:h="15840"/>
          <w:pgMar w:top="1440" w:right="1800" w:bottom="1440" w:left="1800" w:header="720" w:footer="720" w:gutter="0"/>
          <w:cols w:space="720"/>
          <w:titlePg/>
          <w:docGrid w:linePitch="326"/>
        </w:sectPr>
      </w:pPr>
    </w:p>
    <w:p w14:paraId="10E51D43" w14:textId="77777777" w:rsidR="00B62032" w:rsidRPr="005B3790" w:rsidRDefault="00B62032" w:rsidP="0016483A">
      <w:pPr>
        <w:pStyle w:val="Chapter"/>
        <w:numPr>
          <w:ilvl w:val="0"/>
          <w:numId w:val="9"/>
        </w:numPr>
        <w:tabs>
          <w:tab w:val="clear" w:pos="1440"/>
        </w:tabs>
        <w:suppressAutoHyphens/>
        <w:ind w:left="900" w:hanging="270"/>
        <w:rPr>
          <w:rFonts w:ascii="Arial" w:hAnsi="Arial" w:cs="Arial"/>
          <w:sz w:val="22"/>
          <w:szCs w:val="22"/>
          <w:lang w:val="es-ES_tradnl"/>
        </w:rPr>
      </w:pPr>
      <w:r w:rsidRPr="005B3790">
        <w:rPr>
          <w:rFonts w:ascii="Arial" w:hAnsi="Arial" w:cs="Arial"/>
          <w:sz w:val="22"/>
          <w:szCs w:val="22"/>
          <w:lang w:val="es-ES_tradnl"/>
        </w:rPr>
        <w:t xml:space="preserve">Aspectos a ser </w:t>
      </w:r>
      <w:r w:rsidR="004405DC" w:rsidRPr="005B3790">
        <w:rPr>
          <w:rFonts w:ascii="Arial" w:hAnsi="Arial" w:cs="Arial"/>
          <w:sz w:val="22"/>
          <w:szCs w:val="22"/>
          <w:lang w:val="es-MX"/>
        </w:rPr>
        <w:t>C</w:t>
      </w:r>
      <w:r w:rsidRPr="005B3790">
        <w:rPr>
          <w:rFonts w:ascii="Arial" w:hAnsi="Arial" w:cs="Arial"/>
          <w:sz w:val="22"/>
          <w:szCs w:val="22"/>
          <w:lang w:val="es-MX"/>
        </w:rPr>
        <w:t>onsiderados</w:t>
      </w:r>
      <w:r w:rsidRPr="005B3790">
        <w:rPr>
          <w:rFonts w:ascii="Arial" w:hAnsi="Arial" w:cs="Arial"/>
          <w:sz w:val="22"/>
          <w:szCs w:val="22"/>
          <w:lang w:val="es-ES_tradnl"/>
        </w:rPr>
        <w:t xml:space="preserve"> en las </w:t>
      </w:r>
      <w:r w:rsidR="004405DC" w:rsidRPr="005B3790">
        <w:rPr>
          <w:rFonts w:ascii="Arial" w:hAnsi="Arial" w:cs="Arial"/>
          <w:sz w:val="22"/>
          <w:szCs w:val="22"/>
          <w:lang w:val="es-ES_tradnl"/>
        </w:rPr>
        <w:t>E</w:t>
      </w:r>
      <w:r w:rsidRPr="005B3790">
        <w:rPr>
          <w:rFonts w:ascii="Arial" w:hAnsi="Arial" w:cs="Arial"/>
          <w:sz w:val="22"/>
          <w:szCs w:val="22"/>
          <w:lang w:val="es-ES_tradnl"/>
        </w:rPr>
        <w:t xml:space="preserve">stipulaciones </w:t>
      </w:r>
      <w:r w:rsidR="004405DC" w:rsidRPr="005B3790">
        <w:rPr>
          <w:rFonts w:ascii="Arial" w:hAnsi="Arial" w:cs="Arial"/>
          <w:sz w:val="22"/>
          <w:szCs w:val="22"/>
          <w:lang w:val="es-ES_tradnl"/>
        </w:rPr>
        <w:t>E</w:t>
      </w:r>
      <w:r w:rsidRPr="005B3790">
        <w:rPr>
          <w:rFonts w:ascii="Arial" w:hAnsi="Arial" w:cs="Arial"/>
          <w:sz w:val="22"/>
          <w:szCs w:val="22"/>
          <w:lang w:val="es-ES_tradnl"/>
        </w:rPr>
        <w:t xml:space="preserve">speciales del </w:t>
      </w:r>
      <w:r w:rsidR="004405DC" w:rsidRPr="005B3790">
        <w:rPr>
          <w:rFonts w:ascii="Arial" w:hAnsi="Arial" w:cs="Arial"/>
          <w:sz w:val="22"/>
          <w:szCs w:val="22"/>
          <w:lang w:val="es-ES_tradnl"/>
        </w:rPr>
        <w:t>C</w:t>
      </w:r>
      <w:r w:rsidRPr="005B3790">
        <w:rPr>
          <w:rFonts w:ascii="Arial" w:hAnsi="Arial" w:cs="Arial"/>
          <w:sz w:val="22"/>
          <w:szCs w:val="22"/>
          <w:lang w:val="es-ES_tradnl"/>
        </w:rPr>
        <w:t>ontrato</w:t>
      </w:r>
      <w:r w:rsidR="00487DAE" w:rsidRPr="005B3790">
        <w:rPr>
          <w:rFonts w:ascii="Arial" w:hAnsi="Arial" w:cs="Arial"/>
          <w:sz w:val="22"/>
          <w:szCs w:val="22"/>
          <w:lang w:val="es-ES_tradnl"/>
        </w:rPr>
        <w:t xml:space="preserve"> </w:t>
      </w:r>
      <w:r w:rsidRPr="005B3790">
        <w:rPr>
          <w:rFonts w:ascii="Arial" w:hAnsi="Arial" w:cs="Arial"/>
          <w:sz w:val="22"/>
          <w:szCs w:val="22"/>
          <w:lang w:val="es-ES_tradnl"/>
        </w:rPr>
        <w:t xml:space="preserve">de </w:t>
      </w:r>
      <w:r w:rsidR="004405DC" w:rsidRPr="005B3790">
        <w:rPr>
          <w:rFonts w:ascii="Arial" w:hAnsi="Arial" w:cs="Arial"/>
          <w:sz w:val="22"/>
          <w:szCs w:val="22"/>
          <w:lang w:val="es-ES_tradnl"/>
        </w:rPr>
        <w:t>P</w:t>
      </w:r>
      <w:r w:rsidRPr="005B3790">
        <w:rPr>
          <w:rFonts w:ascii="Arial" w:hAnsi="Arial" w:cs="Arial"/>
          <w:sz w:val="22"/>
          <w:szCs w:val="22"/>
          <w:lang w:val="es-ES_tradnl"/>
        </w:rPr>
        <w:t>réstamo</w:t>
      </w:r>
    </w:p>
    <w:p w14:paraId="40A046AA" w14:textId="77777777" w:rsidR="007D62F9" w:rsidRPr="005B3790" w:rsidRDefault="009E723F" w:rsidP="009E723F">
      <w:pPr>
        <w:pStyle w:val="Paragraph"/>
        <w:numPr>
          <w:ilvl w:val="0"/>
          <w:numId w:val="0"/>
        </w:numPr>
        <w:suppressAutoHyphens/>
        <w:ind w:left="630" w:hanging="630"/>
        <w:rPr>
          <w:rFonts w:ascii="Arial" w:hAnsi="Arial" w:cs="Arial"/>
          <w:sz w:val="22"/>
          <w:szCs w:val="22"/>
          <w:lang w:val="es-ES_tradnl"/>
        </w:rPr>
      </w:pPr>
      <w:r w:rsidRPr="005B3790">
        <w:rPr>
          <w:rFonts w:ascii="Arial" w:hAnsi="Arial" w:cs="Arial"/>
          <w:sz w:val="22"/>
          <w:szCs w:val="22"/>
          <w:lang w:val="es-ES_tradnl"/>
        </w:rPr>
        <w:t>4.1</w:t>
      </w:r>
      <w:r w:rsidRPr="005B3790">
        <w:rPr>
          <w:rFonts w:ascii="Arial" w:hAnsi="Arial" w:cs="Arial"/>
          <w:sz w:val="22"/>
          <w:szCs w:val="22"/>
          <w:lang w:val="es-ES_tradnl"/>
        </w:rPr>
        <w:tab/>
      </w:r>
      <w:r w:rsidR="00B62032" w:rsidRPr="005B3790">
        <w:rPr>
          <w:rFonts w:ascii="Arial" w:hAnsi="Arial" w:cs="Arial"/>
          <w:sz w:val="22"/>
          <w:szCs w:val="22"/>
          <w:lang w:val="es-ES_tradnl"/>
        </w:rPr>
        <w:t xml:space="preserve">Tipo de cambio </w:t>
      </w:r>
      <w:r w:rsidR="00F20D12" w:rsidRPr="005B3790">
        <w:rPr>
          <w:rFonts w:ascii="Arial" w:hAnsi="Arial" w:cs="Arial"/>
          <w:sz w:val="22"/>
          <w:szCs w:val="22"/>
          <w:lang w:val="es-ES_tradnl"/>
        </w:rPr>
        <w:t xml:space="preserve">aplicable </w:t>
      </w:r>
      <w:r w:rsidR="00B62032" w:rsidRPr="005B3790">
        <w:rPr>
          <w:rFonts w:ascii="Arial" w:hAnsi="Arial" w:cs="Arial"/>
          <w:sz w:val="22"/>
          <w:szCs w:val="22"/>
          <w:lang w:val="es-ES_tradnl"/>
        </w:rPr>
        <w:t xml:space="preserve">para la rendición de cuentas será </w:t>
      </w:r>
      <w:r w:rsidR="00F20D12" w:rsidRPr="005B3790">
        <w:rPr>
          <w:rFonts w:ascii="Arial" w:hAnsi="Arial" w:cs="Arial"/>
          <w:sz w:val="22"/>
          <w:szCs w:val="22"/>
          <w:lang w:val="es-ES_tradnl"/>
        </w:rPr>
        <w:t xml:space="preserve">el tipo de cambio vigente al último día hábil del mes anterior en que se efectúen los pagos </w:t>
      </w:r>
      <w:r w:rsidR="00F20D12" w:rsidRPr="005B3790">
        <w:rPr>
          <w:rFonts w:ascii="Arial" w:eastAsia="Arial" w:hAnsi="Arial" w:cs="Arial"/>
          <w:sz w:val="22"/>
          <w:szCs w:val="22"/>
          <w:lang w:val="es-MX"/>
        </w:rPr>
        <w:t>respectivos</w:t>
      </w:r>
      <w:r w:rsidR="00F20D12" w:rsidRPr="005B3790">
        <w:rPr>
          <w:rFonts w:ascii="Arial" w:hAnsi="Arial" w:cs="Arial"/>
          <w:sz w:val="22"/>
          <w:szCs w:val="22"/>
          <w:lang w:val="es-ES_tradnl"/>
        </w:rPr>
        <w:t>.</w:t>
      </w:r>
    </w:p>
    <w:p w14:paraId="5FC3D1DB" w14:textId="2E809863" w:rsidR="00E5348B" w:rsidRPr="005B3790" w:rsidRDefault="009E723F" w:rsidP="009E723F">
      <w:pPr>
        <w:pStyle w:val="Paragraph"/>
        <w:numPr>
          <w:ilvl w:val="0"/>
          <w:numId w:val="0"/>
        </w:numPr>
        <w:suppressAutoHyphens/>
        <w:ind w:left="630" w:hanging="630"/>
        <w:rPr>
          <w:rFonts w:ascii="Arial" w:hAnsi="Arial" w:cs="Arial"/>
          <w:sz w:val="22"/>
          <w:szCs w:val="22"/>
          <w:lang w:val="es-ES_tradnl"/>
        </w:rPr>
      </w:pPr>
      <w:r w:rsidRPr="005B3790">
        <w:rPr>
          <w:rFonts w:ascii="Arial" w:hAnsi="Arial" w:cs="Arial"/>
          <w:sz w:val="22"/>
          <w:szCs w:val="22"/>
          <w:lang w:val="es-ES_tradnl"/>
        </w:rPr>
        <w:t>4.2</w:t>
      </w:r>
      <w:r w:rsidRPr="005B3790">
        <w:rPr>
          <w:rFonts w:ascii="Arial" w:hAnsi="Arial" w:cs="Arial"/>
          <w:sz w:val="22"/>
          <w:szCs w:val="22"/>
          <w:lang w:val="es-ES_tradnl"/>
        </w:rPr>
        <w:tab/>
      </w:r>
      <w:r w:rsidR="00DF4EAF" w:rsidRPr="005B3790">
        <w:rPr>
          <w:rFonts w:ascii="Arial" w:hAnsi="Arial" w:cs="Arial"/>
          <w:sz w:val="22"/>
          <w:szCs w:val="22"/>
          <w:lang w:val="es-ES_tradnl"/>
        </w:rPr>
        <w:t xml:space="preserve">La </w:t>
      </w:r>
      <w:r w:rsidR="00E5348B" w:rsidRPr="005B3790">
        <w:rPr>
          <w:rFonts w:ascii="Arial" w:hAnsi="Arial" w:cs="Arial"/>
          <w:sz w:val="22"/>
          <w:szCs w:val="22"/>
          <w:lang w:val="es-ES_tradnl"/>
        </w:rPr>
        <w:t>S</w:t>
      </w:r>
      <w:r w:rsidR="001471D9" w:rsidRPr="005B3790">
        <w:rPr>
          <w:rFonts w:ascii="Arial" w:hAnsi="Arial" w:cs="Arial"/>
          <w:sz w:val="22"/>
          <w:szCs w:val="22"/>
          <w:lang w:val="es-ES_tradnl"/>
        </w:rPr>
        <w:t>TPS</w:t>
      </w:r>
      <w:r w:rsidR="00E5348B" w:rsidRPr="005B3790">
        <w:rPr>
          <w:rFonts w:ascii="Arial" w:hAnsi="Arial" w:cs="Arial"/>
          <w:sz w:val="22"/>
          <w:szCs w:val="22"/>
          <w:lang w:val="es-ES_tradnl"/>
        </w:rPr>
        <w:t xml:space="preserve"> presentará </w:t>
      </w:r>
      <w:r w:rsidR="00E536B8" w:rsidRPr="005B3790">
        <w:rPr>
          <w:rFonts w:ascii="Arial" w:hAnsi="Arial" w:cs="Arial"/>
          <w:sz w:val="22"/>
          <w:szCs w:val="22"/>
          <w:lang w:val="es-ES_tradnl"/>
        </w:rPr>
        <w:t>Informe</w:t>
      </w:r>
      <w:r w:rsidR="007F0E1B" w:rsidRPr="005B3790">
        <w:rPr>
          <w:rFonts w:ascii="Arial" w:hAnsi="Arial" w:cs="Arial"/>
          <w:sz w:val="22"/>
          <w:szCs w:val="22"/>
          <w:lang w:val="es-ES_tradnl"/>
        </w:rPr>
        <w:t>s</w:t>
      </w:r>
      <w:r w:rsidR="00E536B8" w:rsidRPr="005B3790">
        <w:rPr>
          <w:rFonts w:ascii="Arial" w:hAnsi="Arial" w:cs="Arial"/>
          <w:sz w:val="22"/>
          <w:szCs w:val="22"/>
          <w:lang w:val="es-ES_tradnl"/>
        </w:rPr>
        <w:t xml:space="preserve"> Financieros Auditados (IFA</w:t>
      </w:r>
      <w:r w:rsidR="00DF4EAF" w:rsidRPr="005B3790">
        <w:rPr>
          <w:rFonts w:ascii="Arial" w:hAnsi="Arial" w:cs="Arial"/>
          <w:sz w:val="22"/>
          <w:szCs w:val="22"/>
          <w:lang w:val="es-ES_tradnl"/>
        </w:rPr>
        <w:t>s</w:t>
      </w:r>
      <w:r w:rsidR="00E536B8" w:rsidRPr="005B3790">
        <w:rPr>
          <w:rFonts w:ascii="Arial" w:hAnsi="Arial" w:cs="Arial"/>
          <w:sz w:val="22"/>
          <w:szCs w:val="22"/>
          <w:lang w:val="es-ES_tradnl"/>
        </w:rPr>
        <w:t xml:space="preserve">) </w:t>
      </w:r>
      <w:r w:rsidR="00E5348B" w:rsidRPr="005B3790">
        <w:rPr>
          <w:rFonts w:ascii="Arial" w:hAnsi="Arial" w:cs="Arial"/>
          <w:sz w:val="22"/>
          <w:szCs w:val="22"/>
          <w:lang w:val="es-ES_tradnl"/>
        </w:rPr>
        <w:t xml:space="preserve">anualmente durante el </w:t>
      </w:r>
      <w:r w:rsidR="00E5348B" w:rsidRPr="005B3790">
        <w:rPr>
          <w:rFonts w:ascii="Arial" w:eastAsia="Arial" w:hAnsi="Arial" w:cs="Arial"/>
          <w:sz w:val="22"/>
          <w:szCs w:val="22"/>
          <w:lang w:val="es-MX"/>
        </w:rPr>
        <w:t>periodo</w:t>
      </w:r>
      <w:r w:rsidR="00E5348B" w:rsidRPr="005B3790">
        <w:rPr>
          <w:rFonts w:ascii="Arial" w:hAnsi="Arial" w:cs="Arial"/>
          <w:sz w:val="22"/>
          <w:szCs w:val="22"/>
          <w:lang w:val="es-ES_tradnl"/>
        </w:rPr>
        <w:t xml:space="preserve"> de </w:t>
      </w:r>
      <w:r w:rsidR="00E536B8" w:rsidRPr="005B3790">
        <w:rPr>
          <w:rFonts w:ascii="Arial" w:hAnsi="Arial" w:cs="Arial"/>
          <w:sz w:val="22"/>
          <w:szCs w:val="22"/>
          <w:lang w:val="es-ES_tradnl"/>
        </w:rPr>
        <w:t>ejecución</w:t>
      </w:r>
      <w:r w:rsidR="00DF4EAF" w:rsidRPr="005B3790">
        <w:rPr>
          <w:rFonts w:ascii="Arial" w:hAnsi="Arial" w:cs="Arial"/>
          <w:sz w:val="22"/>
          <w:szCs w:val="22"/>
          <w:lang w:val="es-ES_tradnl"/>
        </w:rPr>
        <w:t>,</w:t>
      </w:r>
      <w:r w:rsidR="00E536B8" w:rsidRPr="005B3790">
        <w:rPr>
          <w:rFonts w:ascii="Arial" w:hAnsi="Arial" w:cs="Arial"/>
          <w:sz w:val="22"/>
          <w:szCs w:val="22"/>
          <w:lang w:val="es-ES_tradnl"/>
        </w:rPr>
        <w:t xml:space="preserve"> 1</w:t>
      </w:r>
      <w:r w:rsidR="001471D9" w:rsidRPr="005B3790">
        <w:rPr>
          <w:rFonts w:ascii="Arial" w:hAnsi="Arial" w:cs="Arial"/>
          <w:sz w:val="22"/>
          <w:szCs w:val="22"/>
          <w:lang w:val="es-ES_tradnl"/>
        </w:rPr>
        <w:t>80</w:t>
      </w:r>
      <w:r w:rsidR="00E5348B" w:rsidRPr="005B3790">
        <w:rPr>
          <w:rFonts w:ascii="Arial" w:hAnsi="Arial" w:cs="Arial"/>
          <w:sz w:val="22"/>
          <w:szCs w:val="22"/>
          <w:lang w:val="es-ES_tradnl"/>
        </w:rPr>
        <w:t xml:space="preserve"> días después de</w:t>
      </w:r>
      <w:r w:rsidR="003337B0" w:rsidRPr="005B3790">
        <w:rPr>
          <w:rFonts w:ascii="Arial" w:hAnsi="Arial" w:cs="Arial"/>
          <w:sz w:val="22"/>
          <w:szCs w:val="22"/>
          <w:lang w:val="es-ES_tradnl"/>
        </w:rPr>
        <w:t xml:space="preserve"> cada</w:t>
      </w:r>
      <w:r w:rsidR="00E5348B" w:rsidRPr="005B3790">
        <w:rPr>
          <w:rFonts w:ascii="Arial" w:hAnsi="Arial" w:cs="Arial"/>
          <w:sz w:val="22"/>
          <w:szCs w:val="22"/>
          <w:lang w:val="es-ES_tradnl"/>
        </w:rPr>
        <w:t xml:space="preserve"> </w:t>
      </w:r>
      <w:r w:rsidR="00E536B8" w:rsidRPr="005B3790">
        <w:rPr>
          <w:rFonts w:ascii="Arial" w:hAnsi="Arial" w:cs="Arial"/>
          <w:sz w:val="22"/>
          <w:szCs w:val="22"/>
          <w:lang w:val="es-ES_tradnl"/>
        </w:rPr>
        <w:t>cierre fiscal y un IFAI final 1</w:t>
      </w:r>
      <w:r w:rsidR="001471D9" w:rsidRPr="005B3790">
        <w:rPr>
          <w:rFonts w:ascii="Arial" w:hAnsi="Arial" w:cs="Arial"/>
          <w:sz w:val="22"/>
          <w:szCs w:val="22"/>
          <w:lang w:val="es-ES_tradnl"/>
        </w:rPr>
        <w:t>8</w:t>
      </w:r>
      <w:r w:rsidR="00E5348B" w:rsidRPr="005B3790">
        <w:rPr>
          <w:rFonts w:ascii="Arial" w:hAnsi="Arial" w:cs="Arial"/>
          <w:sz w:val="22"/>
          <w:szCs w:val="22"/>
          <w:lang w:val="es-ES_tradnl"/>
        </w:rPr>
        <w:t>0</w:t>
      </w:r>
      <w:r w:rsidR="00487DAE" w:rsidRPr="005B3790">
        <w:rPr>
          <w:rFonts w:ascii="Arial" w:hAnsi="Arial" w:cs="Arial"/>
          <w:sz w:val="22"/>
          <w:szCs w:val="22"/>
          <w:lang w:val="es-ES_tradnl"/>
        </w:rPr>
        <w:t xml:space="preserve"> </w:t>
      </w:r>
      <w:r w:rsidR="00F20D12" w:rsidRPr="005B3790">
        <w:rPr>
          <w:rFonts w:ascii="Arial" w:hAnsi="Arial" w:cs="Arial"/>
          <w:sz w:val="22"/>
          <w:szCs w:val="22"/>
          <w:lang w:val="es-ES_tradnl"/>
        </w:rPr>
        <w:t xml:space="preserve">días </w:t>
      </w:r>
      <w:r w:rsidR="00E5348B" w:rsidRPr="005B3790">
        <w:rPr>
          <w:rFonts w:ascii="Arial" w:hAnsi="Arial" w:cs="Arial"/>
          <w:sz w:val="22"/>
          <w:szCs w:val="22"/>
          <w:lang w:val="es-ES_tradnl"/>
        </w:rPr>
        <w:t>después del último desembolso</w:t>
      </w:r>
      <w:r w:rsidR="005B3790" w:rsidRPr="005B3790">
        <w:rPr>
          <w:rFonts w:ascii="Arial" w:hAnsi="Arial" w:cs="Arial"/>
          <w:sz w:val="22"/>
          <w:szCs w:val="22"/>
          <w:lang w:val="es-ES_tradnl"/>
        </w:rPr>
        <w:t>.</w:t>
      </w:r>
    </w:p>
    <w:p w14:paraId="7656A030" w14:textId="77777777" w:rsidR="00951957" w:rsidRPr="005B3790" w:rsidRDefault="00951957" w:rsidP="00421BF1">
      <w:pPr>
        <w:pStyle w:val="Paragraph"/>
        <w:tabs>
          <w:tab w:val="num" w:pos="630"/>
        </w:tabs>
        <w:suppressAutoHyphens/>
        <w:ind w:left="630" w:hanging="630"/>
        <w:rPr>
          <w:rFonts w:ascii="Arial" w:hAnsi="Arial" w:cs="Arial"/>
          <w:sz w:val="22"/>
          <w:szCs w:val="22"/>
          <w:lang w:val="es-ES_tradnl"/>
        </w:rPr>
        <w:sectPr w:rsidR="00951957" w:rsidRPr="005B3790" w:rsidSect="007D62F9">
          <w:type w:val="continuous"/>
          <w:pgSz w:w="12240" w:h="15840"/>
          <w:pgMar w:top="1440" w:right="1800" w:bottom="1440" w:left="1800" w:header="720" w:footer="720" w:gutter="0"/>
          <w:pgNumType w:start="2"/>
          <w:cols w:space="720"/>
          <w:titlePg/>
        </w:sectPr>
      </w:pPr>
    </w:p>
    <w:p w14:paraId="744C4546" w14:textId="77777777" w:rsidR="00C04663" w:rsidRPr="005B3790" w:rsidRDefault="00C04663" w:rsidP="0016483A">
      <w:pPr>
        <w:pStyle w:val="Chapter"/>
        <w:numPr>
          <w:ilvl w:val="0"/>
          <w:numId w:val="9"/>
        </w:numPr>
        <w:tabs>
          <w:tab w:val="clear" w:pos="1440"/>
        </w:tabs>
        <w:suppressAutoHyphens/>
        <w:ind w:left="900" w:hanging="270"/>
        <w:rPr>
          <w:rFonts w:ascii="Arial" w:hAnsi="Arial" w:cs="Arial"/>
          <w:sz w:val="22"/>
          <w:szCs w:val="22"/>
          <w:lang w:val="es-MX"/>
        </w:rPr>
      </w:pPr>
      <w:r w:rsidRPr="005B3790">
        <w:rPr>
          <w:rFonts w:ascii="Arial" w:hAnsi="Arial" w:cs="Arial"/>
          <w:sz w:val="22"/>
          <w:szCs w:val="22"/>
          <w:lang w:val="es-ES_tradnl"/>
        </w:rPr>
        <w:t>Acuerdos</w:t>
      </w:r>
      <w:r w:rsidRPr="005B3790">
        <w:rPr>
          <w:rFonts w:ascii="Arial" w:hAnsi="Arial" w:cs="Arial"/>
          <w:sz w:val="22"/>
          <w:szCs w:val="22"/>
          <w:lang w:val="es-MX"/>
        </w:rPr>
        <w:t xml:space="preserve"> y Requisitos para la </w:t>
      </w:r>
      <w:r w:rsidR="009955F1" w:rsidRPr="005B3790">
        <w:rPr>
          <w:rFonts w:ascii="Arial" w:hAnsi="Arial" w:cs="Arial"/>
          <w:sz w:val="22"/>
          <w:szCs w:val="22"/>
          <w:lang w:val="es-MX"/>
        </w:rPr>
        <w:t>E</w:t>
      </w:r>
      <w:r w:rsidRPr="005B3790">
        <w:rPr>
          <w:rFonts w:ascii="Arial" w:hAnsi="Arial" w:cs="Arial"/>
          <w:sz w:val="22"/>
          <w:szCs w:val="22"/>
          <w:lang w:val="es-MX"/>
        </w:rPr>
        <w:t xml:space="preserve">jecución de </w:t>
      </w:r>
      <w:r w:rsidR="009955F1" w:rsidRPr="005B3790">
        <w:rPr>
          <w:rFonts w:ascii="Arial" w:hAnsi="Arial" w:cs="Arial"/>
          <w:sz w:val="22"/>
          <w:szCs w:val="22"/>
          <w:lang w:val="es-MX"/>
        </w:rPr>
        <w:t>L</w:t>
      </w:r>
      <w:r w:rsidRPr="005B3790">
        <w:rPr>
          <w:rFonts w:ascii="Arial" w:hAnsi="Arial" w:cs="Arial"/>
          <w:sz w:val="22"/>
          <w:szCs w:val="22"/>
          <w:lang w:val="es-MX"/>
        </w:rPr>
        <w:t xml:space="preserve">as </w:t>
      </w:r>
      <w:r w:rsidR="009955F1" w:rsidRPr="005B3790">
        <w:rPr>
          <w:rFonts w:ascii="Arial" w:hAnsi="Arial" w:cs="Arial"/>
          <w:sz w:val="22"/>
          <w:szCs w:val="22"/>
          <w:lang w:val="es-MX"/>
        </w:rPr>
        <w:t>A</w:t>
      </w:r>
      <w:r w:rsidRPr="005B3790">
        <w:rPr>
          <w:rFonts w:ascii="Arial" w:hAnsi="Arial" w:cs="Arial"/>
          <w:sz w:val="22"/>
          <w:szCs w:val="22"/>
          <w:lang w:val="es-MX"/>
        </w:rPr>
        <w:t>dquisiciones</w:t>
      </w:r>
    </w:p>
    <w:p w14:paraId="2D0A87BD" w14:textId="77777777" w:rsidR="0002364C" w:rsidRPr="005B3790" w:rsidRDefault="009E723F" w:rsidP="009E723F">
      <w:pPr>
        <w:pStyle w:val="Paragraph"/>
        <w:numPr>
          <w:ilvl w:val="0"/>
          <w:numId w:val="0"/>
        </w:numPr>
        <w:suppressAutoHyphens/>
        <w:ind w:left="630" w:hanging="630"/>
        <w:rPr>
          <w:rFonts w:ascii="Arial" w:hAnsi="Arial" w:cs="Arial"/>
          <w:sz w:val="22"/>
          <w:szCs w:val="22"/>
          <w:lang w:val="es-ES_tradnl"/>
        </w:rPr>
      </w:pPr>
      <w:r w:rsidRPr="005B3790">
        <w:rPr>
          <w:rFonts w:ascii="Arial" w:hAnsi="Arial" w:cs="Arial"/>
          <w:sz w:val="22"/>
          <w:lang w:val="es-ES_tradnl"/>
        </w:rPr>
        <w:t>5.1</w:t>
      </w:r>
      <w:r w:rsidRPr="005B3790">
        <w:rPr>
          <w:rFonts w:ascii="Arial" w:hAnsi="Arial" w:cs="Arial"/>
          <w:sz w:val="22"/>
          <w:lang w:val="es-ES_tradnl"/>
        </w:rPr>
        <w:tab/>
      </w:r>
      <w:r w:rsidR="00C04663" w:rsidRPr="005B3790">
        <w:rPr>
          <w:rFonts w:ascii="Arial" w:hAnsi="Arial" w:cs="Arial"/>
          <w:sz w:val="22"/>
          <w:lang w:val="es-ES_tradnl"/>
        </w:rPr>
        <w:t xml:space="preserve">Las adquisiciones de cualquier naturaleza serán efectuadas por </w:t>
      </w:r>
      <w:r w:rsidR="00194C4F" w:rsidRPr="005B3790">
        <w:rPr>
          <w:rFonts w:ascii="Arial" w:hAnsi="Arial" w:cs="Arial"/>
          <w:sz w:val="22"/>
          <w:lang w:val="es-ES_tradnl"/>
        </w:rPr>
        <w:t>la STPS</w:t>
      </w:r>
      <w:r w:rsidR="00C04663" w:rsidRPr="005B3790">
        <w:rPr>
          <w:rFonts w:ascii="Arial" w:hAnsi="Arial" w:cs="Arial"/>
          <w:sz w:val="22"/>
          <w:lang w:val="es-ES_tradnl"/>
        </w:rPr>
        <w:t>,</w:t>
      </w:r>
      <w:r w:rsidR="00421BF1" w:rsidRPr="005B3790">
        <w:rPr>
          <w:rFonts w:ascii="Arial" w:hAnsi="Arial" w:cs="Arial"/>
          <w:sz w:val="22"/>
          <w:lang w:val="es-ES_tradnl"/>
        </w:rPr>
        <w:t xml:space="preserve"> </w:t>
      </w:r>
      <w:r w:rsidR="00C04663" w:rsidRPr="005B3790">
        <w:rPr>
          <w:rFonts w:ascii="Arial" w:hAnsi="Arial" w:cs="Arial"/>
          <w:sz w:val="22"/>
          <w:lang w:val="es-ES_tradnl"/>
        </w:rPr>
        <w:t>aplicando lo previsto en las</w:t>
      </w:r>
      <w:r w:rsidR="00C04663" w:rsidRPr="005B3790">
        <w:rPr>
          <w:rFonts w:ascii="Arial" w:hAnsi="Arial" w:cs="Arial"/>
          <w:sz w:val="22"/>
          <w:szCs w:val="22"/>
          <w:lang w:val="es-ES_tradnl"/>
        </w:rPr>
        <w:t xml:space="preserve"> Políticas de Bienes y Obras (GN-2349-9) y en las Políticas de Consultoría (GN-2350-9)</w:t>
      </w:r>
      <w:r w:rsidR="006559D8" w:rsidRPr="005B3790">
        <w:rPr>
          <w:rFonts w:ascii="Arial" w:hAnsi="Arial" w:cs="Arial"/>
          <w:sz w:val="22"/>
          <w:szCs w:val="22"/>
          <w:lang w:val="es-ES_tradnl"/>
        </w:rPr>
        <w:t>,</w:t>
      </w:r>
      <w:r w:rsidR="00C04663" w:rsidRPr="005B3790">
        <w:rPr>
          <w:rFonts w:ascii="Arial" w:hAnsi="Arial" w:cs="Arial"/>
          <w:sz w:val="22"/>
          <w:szCs w:val="22"/>
          <w:lang w:val="es-ES_tradnl"/>
        </w:rPr>
        <w:t xml:space="preserve"> ambas de 2011. Si éstas fueran modificadas, se podrá aplicar la nueva versión de las mismas</w:t>
      </w:r>
      <w:r w:rsidR="007030B4" w:rsidRPr="005B3790">
        <w:rPr>
          <w:rFonts w:ascii="Arial" w:hAnsi="Arial" w:cs="Arial"/>
          <w:sz w:val="22"/>
          <w:szCs w:val="22"/>
          <w:lang w:val="es-ES_tradnl"/>
        </w:rPr>
        <w:t>,</w:t>
      </w:r>
      <w:r w:rsidR="00C04663" w:rsidRPr="005B3790">
        <w:rPr>
          <w:rFonts w:ascii="Arial" w:hAnsi="Arial" w:cs="Arial"/>
          <w:sz w:val="22"/>
          <w:szCs w:val="22"/>
          <w:lang w:val="es-ES_tradnl"/>
        </w:rPr>
        <w:t xml:space="preserve"> siempre que el </w:t>
      </w:r>
      <w:r w:rsidR="00F101C3" w:rsidRPr="005B3790">
        <w:rPr>
          <w:rFonts w:ascii="Arial" w:hAnsi="Arial" w:cs="Arial"/>
          <w:sz w:val="22"/>
          <w:szCs w:val="22"/>
          <w:lang w:val="es-ES_tradnl"/>
        </w:rPr>
        <w:t xml:space="preserve">Prestatario </w:t>
      </w:r>
      <w:r w:rsidR="007030B4" w:rsidRPr="005B3790">
        <w:rPr>
          <w:rFonts w:ascii="Arial" w:hAnsi="Arial" w:cs="Arial"/>
          <w:sz w:val="22"/>
          <w:szCs w:val="22"/>
          <w:lang w:val="es-ES_tradnl"/>
        </w:rPr>
        <w:t>a través de Organismo Ejecutor,</w:t>
      </w:r>
      <w:r w:rsidR="00F101C3" w:rsidRPr="005B3790">
        <w:rPr>
          <w:rFonts w:ascii="Arial" w:hAnsi="Arial" w:cs="Arial"/>
          <w:sz w:val="22"/>
          <w:szCs w:val="22"/>
          <w:lang w:val="es-ES_tradnl"/>
        </w:rPr>
        <w:t xml:space="preserve"> </w:t>
      </w:r>
      <w:r w:rsidR="00C04663" w:rsidRPr="005B3790">
        <w:rPr>
          <w:rFonts w:ascii="Arial" w:hAnsi="Arial" w:cs="Arial"/>
          <w:sz w:val="22"/>
          <w:szCs w:val="22"/>
          <w:lang w:val="es-ES_tradnl"/>
        </w:rPr>
        <w:t>lo acepte por escrito.</w:t>
      </w:r>
      <w:bookmarkStart w:id="2" w:name="_Ref430712705"/>
      <w:r w:rsidR="0002364C" w:rsidRPr="005B3790">
        <w:rPr>
          <w:rFonts w:ascii="Arial" w:hAnsi="Arial" w:cs="Arial"/>
          <w:sz w:val="22"/>
          <w:szCs w:val="22"/>
          <w:lang w:val="es-ES_tradnl"/>
        </w:rPr>
        <w:t xml:space="preserve"> </w:t>
      </w:r>
    </w:p>
    <w:p w14:paraId="08063A80" w14:textId="77777777" w:rsidR="00812FEC" w:rsidRPr="005B3790" w:rsidRDefault="00C04663" w:rsidP="0016483A">
      <w:pPr>
        <w:pStyle w:val="Chapter"/>
        <w:numPr>
          <w:ilvl w:val="0"/>
          <w:numId w:val="9"/>
        </w:numPr>
        <w:tabs>
          <w:tab w:val="clear" w:pos="1440"/>
        </w:tabs>
        <w:suppressAutoHyphens/>
        <w:ind w:left="900" w:hanging="270"/>
        <w:rPr>
          <w:rFonts w:ascii="Arial" w:hAnsi="Arial" w:cs="Arial"/>
          <w:szCs w:val="22"/>
          <w:lang w:val="es-ES_tradnl"/>
        </w:rPr>
      </w:pPr>
      <w:r w:rsidRPr="005B3790">
        <w:rPr>
          <w:rFonts w:ascii="Arial" w:hAnsi="Arial" w:cs="Arial"/>
          <w:sz w:val="22"/>
          <w:szCs w:val="22"/>
          <w:lang w:val="es-ES_tradnl"/>
        </w:rPr>
        <w:t>Adquisiciones</w:t>
      </w:r>
      <w:r w:rsidRPr="005B3790">
        <w:rPr>
          <w:rFonts w:ascii="Arial" w:hAnsi="Arial" w:cs="Arial"/>
          <w:sz w:val="22"/>
          <w:szCs w:val="22"/>
          <w:lang w:val="es-MX"/>
        </w:rPr>
        <w:t xml:space="preserve"> de Obras, Bienes y Servicios diferentes de Consultoría</w:t>
      </w:r>
    </w:p>
    <w:p w14:paraId="71FEF5FF" w14:textId="764AF4B2" w:rsidR="00C04663" w:rsidRPr="005B3790" w:rsidRDefault="009E723F" w:rsidP="009E723F">
      <w:pPr>
        <w:pStyle w:val="Paragraph"/>
        <w:numPr>
          <w:ilvl w:val="0"/>
          <w:numId w:val="0"/>
        </w:numPr>
        <w:suppressAutoHyphens/>
        <w:ind w:left="630" w:hanging="630"/>
        <w:rPr>
          <w:rFonts w:ascii="Arial" w:hAnsi="Arial" w:cs="Arial"/>
          <w:sz w:val="22"/>
          <w:lang w:val="es-ES_tradnl"/>
        </w:rPr>
      </w:pPr>
      <w:r w:rsidRPr="005B3790">
        <w:rPr>
          <w:rFonts w:ascii="Arial" w:hAnsi="Arial" w:cs="Arial"/>
          <w:sz w:val="22"/>
          <w:lang w:val="es-ES_tradnl"/>
        </w:rPr>
        <w:t>6.1</w:t>
      </w:r>
      <w:r w:rsidRPr="005B3790">
        <w:rPr>
          <w:rFonts w:ascii="Arial" w:hAnsi="Arial" w:cs="Arial"/>
          <w:sz w:val="22"/>
          <w:lang w:val="es-ES_tradnl"/>
        </w:rPr>
        <w:tab/>
      </w:r>
      <w:r w:rsidR="00C04663" w:rsidRPr="005B3790">
        <w:rPr>
          <w:rFonts w:ascii="Arial" w:hAnsi="Arial" w:cs="Arial"/>
          <w:sz w:val="22"/>
          <w:lang w:val="es-ES_tradnl"/>
        </w:rPr>
        <w:t>Los contratos de obras, bienes y servicios diferentes de consultoría generados bajo el proyecto y sujetos</w:t>
      </w:r>
      <w:r w:rsidR="00C04663" w:rsidRPr="005B3790">
        <w:rPr>
          <w:rFonts w:ascii="Arial" w:hAnsi="Arial" w:cs="Arial"/>
          <w:spacing w:val="-4"/>
          <w:sz w:val="22"/>
          <w:szCs w:val="22"/>
          <w:lang w:val="es-ES_tradnl"/>
        </w:rPr>
        <w:t xml:space="preserve"> a Licitación Pública Internacional (LPI) y las licitaciones sujetas </w:t>
      </w:r>
      <w:r w:rsidR="00C04663" w:rsidRPr="005B3790">
        <w:rPr>
          <w:rFonts w:ascii="Arial" w:hAnsi="Arial" w:cs="Arial"/>
          <w:spacing w:val="-4"/>
          <w:sz w:val="22"/>
          <w:szCs w:val="22"/>
          <w:lang w:val="es-ES_tradnl"/>
        </w:rPr>
        <w:lastRenderedPageBreak/>
        <w:t>a Licitación Pública Nacional (LPN)</w:t>
      </w:r>
      <w:r w:rsidR="009279AC" w:rsidRPr="005B3790">
        <w:rPr>
          <w:rFonts w:ascii="Arial" w:hAnsi="Arial" w:cs="Arial"/>
          <w:spacing w:val="-4"/>
          <w:sz w:val="22"/>
          <w:szCs w:val="22"/>
          <w:lang w:val="es-ES_tradnl"/>
        </w:rPr>
        <w:t>,</w:t>
      </w:r>
      <w:r w:rsidR="00C04663" w:rsidRPr="005B3790">
        <w:rPr>
          <w:rFonts w:ascii="Arial" w:hAnsi="Arial" w:cs="Arial"/>
          <w:spacing w:val="-4"/>
          <w:sz w:val="22"/>
          <w:szCs w:val="22"/>
          <w:lang w:val="es-ES_tradnl"/>
        </w:rPr>
        <w:t xml:space="preserve"> se ejecutarán usando los documentos de licitación armonizados entre</w:t>
      </w:r>
      <w:r w:rsidR="009B2C68" w:rsidRPr="005B3790">
        <w:rPr>
          <w:rFonts w:ascii="Arial" w:hAnsi="Arial" w:cs="Arial"/>
          <w:spacing w:val="-4"/>
          <w:sz w:val="22"/>
          <w:szCs w:val="22"/>
          <w:lang w:val="es-ES_tradnl"/>
        </w:rPr>
        <w:t xml:space="preserve"> el Banco y</w:t>
      </w:r>
      <w:r w:rsidR="00C04663" w:rsidRPr="005B3790">
        <w:rPr>
          <w:rFonts w:ascii="Arial" w:hAnsi="Arial" w:cs="Arial"/>
          <w:spacing w:val="-4"/>
          <w:sz w:val="22"/>
          <w:szCs w:val="22"/>
          <w:lang w:val="es-ES_tradnl"/>
        </w:rPr>
        <w:t xml:space="preserve"> la </w:t>
      </w:r>
      <w:r w:rsidR="009279AC" w:rsidRPr="005B3790">
        <w:rPr>
          <w:rFonts w:ascii="Arial" w:hAnsi="Arial" w:cs="Arial"/>
          <w:spacing w:val="-4"/>
          <w:sz w:val="22"/>
          <w:szCs w:val="22"/>
          <w:lang w:val="es-ES_tradnl"/>
        </w:rPr>
        <w:t>Secretaría de</w:t>
      </w:r>
      <w:r w:rsidR="009B2C68" w:rsidRPr="005B3790">
        <w:rPr>
          <w:rFonts w:ascii="Arial" w:hAnsi="Arial" w:cs="Arial"/>
          <w:spacing w:val="-4"/>
          <w:sz w:val="22"/>
          <w:lang w:val="es-ES"/>
        </w:rPr>
        <w:t xml:space="preserve"> </w:t>
      </w:r>
      <w:r w:rsidR="007030B4" w:rsidRPr="005B3790">
        <w:rPr>
          <w:rFonts w:ascii="Arial" w:hAnsi="Arial" w:cs="Arial"/>
          <w:spacing w:val="-4"/>
          <w:sz w:val="22"/>
          <w:lang w:val="es-ES"/>
        </w:rPr>
        <w:t xml:space="preserve">la </w:t>
      </w:r>
      <w:r w:rsidR="009279AC" w:rsidRPr="005B3790">
        <w:rPr>
          <w:rFonts w:ascii="Arial" w:hAnsi="Arial" w:cs="Arial"/>
          <w:spacing w:val="-4"/>
          <w:sz w:val="22"/>
          <w:szCs w:val="22"/>
          <w:lang w:val="es-ES_tradnl"/>
        </w:rPr>
        <w:t>Función Pública (</w:t>
      </w:r>
      <w:r w:rsidR="00C04663" w:rsidRPr="005B3790">
        <w:rPr>
          <w:rFonts w:ascii="Arial" w:hAnsi="Arial" w:cs="Arial"/>
          <w:spacing w:val="-4"/>
          <w:sz w:val="22"/>
          <w:szCs w:val="22"/>
          <w:lang w:val="es-ES_tradnl"/>
        </w:rPr>
        <w:t>SFP</w:t>
      </w:r>
      <w:r w:rsidR="009279AC" w:rsidRPr="005B3790">
        <w:rPr>
          <w:rFonts w:ascii="Arial" w:hAnsi="Arial" w:cs="Arial"/>
          <w:spacing w:val="-4"/>
          <w:sz w:val="22"/>
          <w:szCs w:val="22"/>
          <w:lang w:val="es-ES_tradnl"/>
        </w:rPr>
        <w:t>)</w:t>
      </w:r>
      <w:r w:rsidR="009B2C68" w:rsidRPr="005B3790">
        <w:rPr>
          <w:rFonts w:ascii="Arial" w:hAnsi="Arial" w:cs="Arial"/>
          <w:spacing w:val="-4"/>
          <w:sz w:val="22"/>
          <w:szCs w:val="22"/>
          <w:lang w:val="es-ES_tradnl"/>
        </w:rPr>
        <w:t xml:space="preserve">, que es la </w:t>
      </w:r>
      <w:r w:rsidR="007030B4" w:rsidRPr="005B3790">
        <w:rPr>
          <w:rFonts w:ascii="Arial" w:hAnsi="Arial" w:cs="Arial"/>
          <w:spacing w:val="-4"/>
          <w:sz w:val="22"/>
          <w:szCs w:val="22"/>
          <w:lang w:val="es-ES"/>
        </w:rPr>
        <w:t>instancia facultada a estos efectos por el Gobierno Federal</w:t>
      </w:r>
      <w:r w:rsidR="00C04663" w:rsidRPr="005B3790">
        <w:rPr>
          <w:rFonts w:ascii="Arial" w:hAnsi="Arial" w:cs="Arial"/>
          <w:spacing w:val="-4"/>
          <w:sz w:val="22"/>
          <w:szCs w:val="22"/>
          <w:lang w:val="es-ES_tradnl"/>
        </w:rPr>
        <w:t>, que están disponibles en</w:t>
      </w:r>
      <w:r w:rsidR="000D7241" w:rsidRPr="005B3790">
        <w:rPr>
          <w:rFonts w:ascii="Arial" w:hAnsi="Arial" w:cs="Arial"/>
          <w:spacing w:val="-4"/>
          <w:sz w:val="22"/>
          <w:szCs w:val="22"/>
          <w:lang w:val="es-ES_tradnl"/>
        </w:rPr>
        <w:t xml:space="preserve"> </w:t>
      </w:r>
      <w:hyperlink r:id="rId18" w:history="1">
        <w:r w:rsidR="000D7241" w:rsidRPr="005B3790">
          <w:rPr>
            <w:rStyle w:val="Hyperlink"/>
            <w:rFonts w:ascii="Arial" w:hAnsi="Arial" w:cs="Arial"/>
            <w:sz w:val="22"/>
            <w:szCs w:val="22"/>
            <w:lang w:val="es-MX"/>
          </w:rPr>
          <w:t>http://www.funcionpublica.gob.mx/unaopspf/credito/normace.htm</w:t>
        </w:r>
      </w:hyperlink>
      <w:r w:rsidR="000D7241" w:rsidRPr="005B3790">
        <w:rPr>
          <w:rStyle w:val="Hyperlink"/>
          <w:rFonts w:ascii="Arial" w:hAnsi="Arial" w:cs="Arial"/>
          <w:sz w:val="22"/>
          <w:szCs w:val="22"/>
          <w:lang w:val="es-MX"/>
        </w:rPr>
        <w:t>.</w:t>
      </w:r>
      <w:r w:rsidR="00C04663" w:rsidRPr="005B3790">
        <w:rPr>
          <w:rFonts w:ascii="Arial" w:hAnsi="Arial" w:cs="Arial"/>
          <w:spacing w:val="-4"/>
          <w:sz w:val="22"/>
          <w:szCs w:val="22"/>
          <w:lang w:val="es-ES_tradnl"/>
        </w:rPr>
        <w:t xml:space="preserve"> </w:t>
      </w:r>
      <w:bookmarkEnd w:id="2"/>
      <w:r w:rsidR="00C04663" w:rsidRPr="005B3790">
        <w:rPr>
          <w:rFonts w:ascii="Arial" w:hAnsi="Arial" w:cs="Arial"/>
          <w:spacing w:val="-4"/>
          <w:sz w:val="22"/>
          <w:szCs w:val="22"/>
          <w:lang w:val="es-ES_tradnl"/>
        </w:rPr>
        <w:t>La revisión de las especificaciones técnicas de las adquisiciones durante la</w:t>
      </w:r>
      <w:r w:rsidR="00F276C8" w:rsidRPr="005B3790">
        <w:rPr>
          <w:rFonts w:ascii="Arial" w:hAnsi="Arial" w:cs="Arial"/>
          <w:spacing w:val="-4"/>
          <w:sz w:val="22"/>
          <w:szCs w:val="22"/>
          <w:lang w:val="es-ES_tradnl"/>
        </w:rPr>
        <w:t xml:space="preserve"> </w:t>
      </w:r>
      <w:r w:rsidR="00C04663" w:rsidRPr="005B3790">
        <w:rPr>
          <w:rFonts w:ascii="Arial" w:hAnsi="Arial" w:cs="Arial"/>
          <w:spacing w:val="-4"/>
          <w:sz w:val="22"/>
          <w:szCs w:val="22"/>
          <w:lang w:val="es-ES_tradnl"/>
        </w:rPr>
        <w:t xml:space="preserve">preparación de procesos de </w:t>
      </w:r>
      <w:r w:rsidR="000D7241" w:rsidRPr="005B3790">
        <w:rPr>
          <w:rFonts w:ascii="Arial" w:hAnsi="Arial" w:cs="Arial"/>
          <w:spacing w:val="-4"/>
          <w:sz w:val="22"/>
          <w:szCs w:val="22"/>
          <w:lang w:val="es-ES_tradnl"/>
        </w:rPr>
        <w:t>selección</w:t>
      </w:r>
      <w:r w:rsidR="00C04663" w:rsidRPr="005B3790">
        <w:rPr>
          <w:rFonts w:ascii="Arial" w:hAnsi="Arial" w:cs="Arial"/>
          <w:spacing w:val="-4"/>
          <w:sz w:val="22"/>
          <w:szCs w:val="22"/>
          <w:lang w:val="es-ES_tradnl"/>
        </w:rPr>
        <w:t xml:space="preserve"> es responsabilidad del especialista sectorial del </w:t>
      </w:r>
      <w:r w:rsidR="00A55920" w:rsidRPr="005B3790">
        <w:rPr>
          <w:rFonts w:ascii="Arial" w:hAnsi="Arial" w:cs="Arial"/>
          <w:spacing w:val="-4"/>
          <w:sz w:val="22"/>
          <w:szCs w:val="22"/>
          <w:lang w:val="es-ES_tradnl"/>
        </w:rPr>
        <w:t>P</w:t>
      </w:r>
      <w:r w:rsidR="00C04663" w:rsidRPr="005B3790">
        <w:rPr>
          <w:rFonts w:ascii="Arial" w:hAnsi="Arial" w:cs="Arial"/>
          <w:spacing w:val="-4"/>
          <w:sz w:val="22"/>
          <w:szCs w:val="22"/>
          <w:lang w:val="es-ES_tradnl"/>
        </w:rPr>
        <w:t>royecto.</w:t>
      </w:r>
      <w:r w:rsidR="00571868" w:rsidRPr="005B3790">
        <w:rPr>
          <w:rFonts w:ascii="Arial" w:hAnsi="Arial" w:cs="Arial"/>
          <w:spacing w:val="-4"/>
          <w:sz w:val="22"/>
          <w:szCs w:val="22"/>
          <w:lang w:val="es-ES_tradnl"/>
        </w:rPr>
        <w:t xml:space="preserve"> </w:t>
      </w:r>
    </w:p>
    <w:p w14:paraId="5D302C00" w14:textId="77777777" w:rsidR="00C04663" w:rsidRPr="005B3790" w:rsidRDefault="00C04663" w:rsidP="0016483A">
      <w:pPr>
        <w:pStyle w:val="Chapter"/>
        <w:numPr>
          <w:ilvl w:val="0"/>
          <w:numId w:val="9"/>
        </w:numPr>
        <w:tabs>
          <w:tab w:val="clear" w:pos="1440"/>
        </w:tabs>
        <w:suppressAutoHyphens/>
        <w:ind w:left="900" w:hanging="270"/>
        <w:rPr>
          <w:rFonts w:ascii="Arial" w:hAnsi="Arial" w:cs="Arial"/>
          <w:sz w:val="22"/>
          <w:szCs w:val="22"/>
          <w:lang w:val="es-MX"/>
        </w:rPr>
      </w:pPr>
      <w:r w:rsidRPr="005B3790">
        <w:rPr>
          <w:rFonts w:ascii="Arial" w:hAnsi="Arial" w:cs="Arial"/>
          <w:sz w:val="22"/>
          <w:szCs w:val="22"/>
          <w:lang w:val="es-MX"/>
        </w:rPr>
        <w:t xml:space="preserve">Selección y Contratación de Consultores </w:t>
      </w:r>
    </w:p>
    <w:p w14:paraId="1C14D94A" w14:textId="77777777" w:rsidR="00C04663" w:rsidRPr="005B3790" w:rsidRDefault="009E723F" w:rsidP="009E723F">
      <w:pPr>
        <w:pStyle w:val="Paragraph"/>
        <w:numPr>
          <w:ilvl w:val="0"/>
          <w:numId w:val="0"/>
        </w:numPr>
        <w:suppressAutoHyphens/>
        <w:ind w:left="630" w:hanging="630"/>
        <w:rPr>
          <w:rFonts w:ascii="Arial" w:hAnsi="Arial" w:cs="Arial"/>
          <w:spacing w:val="-4"/>
          <w:sz w:val="22"/>
          <w:lang w:val="es-ES_tradnl"/>
        </w:rPr>
      </w:pPr>
      <w:r w:rsidRPr="005B3790">
        <w:rPr>
          <w:rFonts w:ascii="Arial" w:hAnsi="Arial" w:cs="Arial"/>
          <w:spacing w:val="-4"/>
          <w:sz w:val="22"/>
          <w:lang w:val="es-ES_tradnl"/>
        </w:rPr>
        <w:t>7.1</w:t>
      </w:r>
      <w:r w:rsidRPr="005B3790">
        <w:rPr>
          <w:rFonts w:ascii="Arial" w:hAnsi="Arial" w:cs="Arial"/>
          <w:spacing w:val="-4"/>
          <w:sz w:val="22"/>
          <w:lang w:val="es-ES_tradnl"/>
        </w:rPr>
        <w:tab/>
      </w:r>
      <w:r w:rsidR="00C04663" w:rsidRPr="005B3790">
        <w:rPr>
          <w:rFonts w:ascii="Arial" w:hAnsi="Arial" w:cs="Arial"/>
          <w:spacing w:val="-4"/>
          <w:sz w:val="22"/>
          <w:lang w:val="es-ES_tradnl"/>
        </w:rPr>
        <w:t>Los contratos de Servicios de Consultoría con firmas</w:t>
      </w:r>
      <w:r w:rsidR="00C04663" w:rsidRPr="005B3790">
        <w:rPr>
          <w:rFonts w:ascii="Arial" w:hAnsi="Arial" w:cs="Arial"/>
          <w:spacing w:val="-4"/>
          <w:sz w:val="22"/>
          <w:szCs w:val="22"/>
          <w:lang w:val="es-ES_tradnl"/>
        </w:rPr>
        <w:t xml:space="preserve"> se ejecutarán utilizando la Solicitud Estándar de Propuestas (SEP) acordada entre el Banco y la SFP</w:t>
      </w:r>
      <w:r w:rsidR="009B2C68" w:rsidRPr="005B3790">
        <w:rPr>
          <w:rFonts w:ascii="Arial" w:hAnsi="Arial" w:cs="Arial"/>
          <w:spacing w:val="-4"/>
          <w:sz w:val="22"/>
          <w:szCs w:val="22"/>
          <w:lang w:val="es-ES"/>
        </w:rPr>
        <w:t>, que es l</w:t>
      </w:r>
      <w:r w:rsidR="007030B4" w:rsidRPr="005B3790">
        <w:rPr>
          <w:rFonts w:ascii="Arial" w:hAnsi="Arial" w:cs="Arial"/>
          <w:spacing w:val="-4"/>
          <w:sz w:val="22"/>
          <w:szCs w:val="22"/>
          <w:lang w:val="es-ES"/>
        </w:rPr>
        <w:t>a instancia facultada a estos efectos por el Gobierno Federal</w:t>
      </w:r>
      <w:r w:rsidR="000D7241" w:rsidRPr="005B3790">
        <w:rPr>
          <w:rFonts w:ascii="Arial" w:hAnsi="Arial" w:cs="Arial"/>
          <w:spacing w:val="-4"/>
          <w:sz w:val="22"/>
          <w:szCs w:val="22"/>
          <w:lang w:val="es-ES"/>
        </w:rPr>
        <w:t xml:space="preserve">, que están disponibles en </w:t>
      </w:r>
      <w:hyperlink r:id="rId19" w:history="1">
        <w:r w:rsidR="000D7241" w:rsidRPr="005B3790">
          <w:rPr>
            <w:rStyle w:val="Hyperlink"/>
            <w:rFonts w:ascii="Arial" w:hAnsi="Arial" w:cs="Arial"/>
            <w:sz w:val="22"/>
            <w:szCs w:val="22"/>
            <w:lang w:val="es-MX"/>
          </w:rPr>
          <w:t>http://www.funcionpublica.gob.mx/unaopspf/credito/normace.htm</w:t>
        </w:r>
      </w:hyperlink>
      <w:r w:rsidR="000D7241" w:rsidRPr="005B3790">
        <w:rPr>
          <w:rStyle w:val="Hyperlink"/>
          <w:rFonts w:ascii="Arial" w:hAnsi="Arial" w:cs="Arial"/>
          <w:sz w:val="22"/>
          <w:szCs w:val="22"/>
          <w:lang w:val="es-MX"/>
        </w:rPr>
        <w:t>.</w:t>
      </w:r>
      <w:r w:rsidR="00C607B4" w:rsidRPr="005B3790">
        <w:rPr>
          <w:rFonts w:ascii="Arial" w:hAnsi="Arial" w:cs="Arial"/>
          <w:spacing w:val="-4"/>
          <w:sz w:val="22"/>
          <w:szCs w:val="22"/>
          <w:lang w:val="es-ES_tradnl"/>
        </w:rPr>
        <w:t xml:space="preserve"> </w:t>
      </w:r>
      <w:r w:rsidR="00C04663" w:rsidRPr="005B3790">
        <w:rPr>
          <w:rFonts w:ascii="Arial" w:hAnsi="Arial" w:cs="Arial"/>
          <w:spacing w:val="-4"/>
          <w:sz w:val="22"/>
          <w:szCs w:val="22"/>
          <w:lang w:val="es-ES_tradnl"/>
        </w:rPr>
        <w:t>Los avisos para las contrataciones de consultorías que sean mayores</w:t>
      </w:r>
      <w:r w:rsidR="00FD54B4" w:rsidRPr="005B3790">
        <w:rPr>
          <w:rFonts w:ascii="Arial" w:hAnsi="Arial" w:cs="Arial"/>
          <w:spacing w:val="-4"/>
          <w:sz w:val="22"/>
          <w:szCs w:val="22"/>
          <w:lang w:val="es-ES_tradnl"/>
        </w:rPr>
        <w:t xml:space="preserve"> </w:t>
      </w:r>
      <w:r w:rsidR="00C04663" w:rsidRPr="005B3790">
        <w:rPr>
          <w:rFonts w:ascii="Arial" w:hAnsi="Arial" w:cs="Arial"/>
          <w:spacing w:val="-4"/>
          <w:sz w:val="22"/>
          <w:szCs w:val="22"/>
          <w:lang w:val="es-ES_tradnl"/>
        </w:rPr>
        <w:t>a US$200.000, serán publicados internacionalmente</w:t>
      </w:r>
      <w:r w:rsidR="006D4C93" w:rsidRPr="005B3790">
        <w:rPr>
          <w:rFonts w:ascii="Arial" w:hAnsi="Arial" w:cs="Arial"/>
          <w:spacing w:val="-4"/>
          <w:sz w:val="22"/>
          <w:szCs w:val="22"/>
          <w:lang w:val="es-ES_tradnl"/>
        </w:rPr>
        <w:t xml:space="preserve"> (UNDB online) </w:t>
      </w:r>
      <w:r w:rsidR="00C04663" w:rsidRPr="005B3790">
        <w:rPr>
          <w:rFonts w:ascii="Arial" w:hAnsi="Arial" w:cs="Arial"/>
          <w:spacing w:val="-4"/>
          <w:sz w:val="22"/>
          <w:szCs w:val="22"/>
          <w:lang w:val="es-ES_tradnl"/>
        </w:rPr>
        <w:t xml:space="preserve">y </w:t>
      </w:r>
      <w:r w:rsidR="00FD54B4" w:rsidRPr="005B3790">
        <w:rPr>
          <w:rFonts w:ascii="Arial" w:hAnsi="Arial" w:cs="Arial"/>
          <w:spacing w:val="-4"/>
          <w:sz w:val="22"/>
          <w:szCs w:val="22"/>
          <w:lang w:val="es-ES_tradnl"/>
        </w:rPr>
        <w:t>en</w:t>
      </w:r>
      <w:r w:rsidR="00C04663" w:rsidRPr="005B3790">
        <w:rPr>
          <w:rFonts w:ascii="Arial" w:hAnsi="Arial" w:cs="Arial"/>
          <w:spacing w:val="-4"/>
          <w:sz w:val="22"/>
          <w:szCs w:val="22"/>
          <w:lang w:val="es-ES_tradnl"/>
        </w:rPr>
        <w:t xml:space="preserve"> aquellas contrataciones que sean menores a US$</w:t>
      </w:r>
      <w:r w:rsidR="000D7241" w:rsidRPr="005B3790">
        <w:rPr>
          <w:rFonts w:ascii="Arial" w:hAnsi="Arial" w:cs="Arial"/>
          <w:spacing w:val="-4"/>
          <w:sz w:val="22"/>
          <w:szCs w:val="22"/>
          <w:lang w:val="es-ES_tradnl"/>
        </w:rPr>
        <w:t xml:space="preserve"> </w:t>
      </w:r>
      <w:r w:rsidR="00C04663" w:rsidRPr="005B3790">
        <w:rPr>
          <w:rFonts w:ascii="Arial" w:hAnsi="Arial" w:cs="Arial"/>
          <w:spacing w:val="-4"/>
          <w:sz w:val="22"/>
          <w:szCs w:val="22"/>
          <w:lang w:val="es-ES_tradnl"/>
        </w:rPr>
        <w:t>500.000, la lista corta puede estar integrada únicamente por firmas nacionales.</w:t>
      </w:r>
      <w:r w:rsidR="00C04663" w:rsidRPr="005B3790">
        <w:rPr>
          <w:rFonts w:ascii="Arial" w:hAnsi="Arial" w:cs="Arial"/>
          <w:spacing w:val="-4"/>
          <w:sz w:val="22"/>
          <w:lang w:val="es-ES_tradnl"/>
        </w:rPr>
        <w:t xml:space="preserve"> </w:t>
      </w:r>
    </w:p>
    <w:p w14:paraId="66E0A4D4" w14:textId="77777777" w:rsidR="00812FEC" w:rsidRPr="005B3790" w:rsidRDefault="009E723F" w:rsidP="009E723F">
      <w:pPr>
        <w:pStyle w:val="Paragraph"/>
        <w:numPr>
          <w:ilvl w:val="0"/>
          <w:numId w:val="0"/>
        </w:numPr>
        <w:suppressAutoHyphens/>
        <w:ind w:left="630" w:hanging="630"/>
        <w:rPr>
          <w:rFonts w:ascii="Arial" w:hAnsi="Arial" w:cs="Arial"/>
          <w:spacing w:val="-4"/>
          <w:sz w:val="22"/>
          <w:lang w:val="es-ES_tradnl"/>
        </w:rPr>
      </w:pPr>
      <w:r w:rsidRPr="005B3790">
        <w:rPr>
          <w:rFonts w:ascii="Arial" w:hAnsi="Arial" w:cs="Arial"/>
          <w:spacing w:val="-4"/>
          <w:sz w:val="22"/>
          <w:lang w:val="es-ES_tradnl"/>
        </w:rPr>
        <w:t>7.2</w:t>
      </w:r>
      <w:r w:rsidRPr="005B3790">
        <w:rPr>
          <w:rFonts w:ascii="Arial" w:hAnsi="Arial" w:cs="Arial"/>
          <w:spacing w:val="-4"/>
          <w:sz w:val="22"/>
          <w:lang w:val="es-ES_tradnl"/>
        </w:rPr>
        <w:tab/>
      </w:r>
      <w:r w:rsidR="00C04663" w:rsidRPr="005B3790">
        <w:rPr>
          <w:rFonts w:ascii="Arial" w:hAnsi="Arial" w:cs="Arial"/>
          <w:spacing w:val="-4"/>
          <w:sz w:val="22"/>
          <w:lang w:val="es-ES_tradnl"/>
        </w:rPr>
        <w:t>Los</w:t>
      </w:r>
      <w:r w:rsidR="00C04663" w:rsidRPr="005B3790">
        <w:rPr>
          <w:rFonts w:ascii="Arial" w:hAnsi="Arial" w:cs="Arial"/>
          <w:spacing w:val="-4"/>
          <w:sz w:val="22"/>
          <w:szCs w:val="22"/>
          <w:lang w:val="es-ES_tradnl"/>
        </w:rPr>
        <w:t xml:space="preserve"> contratos de servicios de consultoría con consultores individuales, se </w:t>
      </w:r>
      <w:r w:rsidR="00DF4EAF" w:rsidRPr="005B3790">
        <w:rPr>
          <w:rFonts w:ascii="Arial" w:hAnsi="Arial" w:cs="Arial"/>
          <w:spacing w:val="-4"/>
          <w:sz w:val="22"/>
          <w:szCs w:val="22"/>
          <w:lang w:val="es-ES_tradnl"/>
        </w:rPr>
        <w:t>realizarán</w:t>
      </w:r>
      <w:r w:rsidR="00C04663" w:rsidRPr="005B3790">
        <w:rPr>
          <w:rFonts w:ascii="Arial" w:hAnsi="Arial" w:cs="Arial"/>
          <w:spacing w:val="-4"/>
          <w:sz w:val="22"/>
          <w:szCs w:val="22"/>
          <w:lang w:val="es-ES_tradnl"/>
        </w:rPr>
        <w:t xml:space="preserve"> teniendo en cuenta sus calificaciones para realizar el trabajo, sobre la base de comparación de calificaciones de por lo menos tres candidatos. </w:t>
      </w:r>
      <w:r w:rsidR="00C04663" w:rsidRPr="005B3790">
        <w:rPr>
          <w:rFonts w:ascii="Arial" w:hAnsi="Arial" w:cs="Arial"/>
          <w:sz w:val="22"/>
          <w:szCs w:val="22"/>
          <w:lang w:val="es-MX"/>
        </w:rPr>
        <w:t xml:space="preserve">Las contrataciones se realizarán usando el modelo de contrato de consultores individuales acordado entre </w:t>
      </w:r>
      <w:r w:rsidR="009B2C68" w:rsidRPr="005B3790">
        <w:rPr>
          <w:rFonts w:ascii="Arial" w:hAnsi="Arial" w:cs="Arial"/>
          <w:sz w:val="22"/>
          <w:szCs w:val="22"/>
          <w:lang w:val="es-MX"/>
        </w:rPr>
        <w:t xml:space="preserve">el Banco y </w:t>
      </w:r>
      <w:r w:rsidR="00C04663" w:rsidRPr="005B3790">
        <w:rPr>
          <w:rFonts w:ascii="Arial" w:hAnsi="Arial" w:cs="Arial"/>
          <w:sz w:val="22"/>
          <w:szCs w:val="22"/>
          <w:lang w:val="es-MX"/>
        </w:rPr>
        <w:t>la SFP</w:t>
      </w:r>
      <w:r w:rsidR="009B2C68" w:rsidRPr="005B3790">
        <w:rPr>
          <w:rFonts w:ascii="Arial" w:hAnsi="Arial" w:cs="Arial"/>
          <w:lang w:val="es-ES"/>
        </w:rPr>
        <w:t xml:space="preserve">, </w:t>
      </w:r>
      <w:r w:rsidR="009B2C68" w:rsidRPr="005B3790">
        <w:rPr>
          <w:rFonts w:ascii="Arial" w:hAnsi="Arial" w:cs="Arial"/>
          <w:sz w:val="22"/>
          <w:szCs w:val="22"/>
          <w:lang w:val="es-ES"/>
        </w:rPr>
        <w:t xml:space="preserve">que </w:t>
      </w:r>
      <w:r w:rsidR="000D5395" w:rsidRPr="005B3790">
        <w:rPr>
          <w:rFonts w:ascii="Arial" w:hAnsi="Arial" w:cs="Arial"/>
          <w:sz w:val="22"/>
          <w:szCs w:val="22"/>
          <w:lang w:val="es-ES"/>
        </w:rPr>
        <w:t>es</w:t>
      </w:r>
      <w:r w:rsidR="000D5395" w:rsidRPr="005B3790">
        <w:rPr>
          <w:rFonts w:ascii="Arial" w:hAnsi="Arial" w:cs="Arial"/>
          <w:lang w:val="es-ES"/>
        </w:rPr>
        <w:t xml:space="preserve"> </w:t>
      </w:r>
      <w:r w:rsidR="000D5395" w:rsidRPr="005B3790">
        <w:rPr>
          <w:rFonts w:ascii="Arial" w:hAnsi="Arial" w:cs="Arial"/>
          <w:sz w:val="22"/>
          <w:szCs w:val="22"/>
          <w:lang w:val="es-ES"/>
        </w:rPr>
        <w:t>la</w:t>
      </w:r>
      <w:r w:rsidR="007030B4" w:rsidRPr="005B3790">
        <w:rPr>
          <w:rFonts w:ascii="Arial" w:hAnsi="Arial" w:cs="Arial"/>
          <w:sz w:val="22"/>
          <w:szCs w:val="22"/>
          <w:lang w:val="es-ES"/>
        </w:rPr>
        <w:t xml:space="preserve"> instancia facultada a estos efectos por el Gobierno</w:t>
      </w:r>
      <w:r w:rsidR="000D7241" w:rsidRPr="005B3790">
        <w:rPr>
          <w:rFonts w:ascii="Arial" w:hAnsi="Arial" w:cs="Arial"/>
          <w:sz w:val="22"/>
          <w:szCs w:val="22"/>
          <w:lang w:val="es-ES"/>
        </w:rPr>
        <w:t xml:space="preserve"> Federal. </w:t>
      </w:r>
      <w:r w:rsidR="00286161" w:rsidRPr="005B3790">
        <w:rPr>
          <w:rFonts w:ascii="Arial" w:hAnsi="Arial" w:cs="Arial"/>
          <w:sz w:val="22"/>
          <w:szCs w:val="22"/>
          <w:lang w:val="es-ES"/>
        </w:rPr>
        <w:t xml:space="preserve">Dichos modelos están disponibles en </w:t>
      </w:r>
      <w:r w:rsidR="007030B4" w:rsidRPr="005B3790">
        <w:rPr>
          <w:rFonts w:ascii="Arial" w:hAnsi="Arial" w:cs="Arial"/>
          <w:sz w:val="22"/>
          <w:szCs w:val="22"/>
          <w:lang w:val="es-ES"/>
        </w:rPr>
        <w:t xml:space="preserve"> </w:t>
      </w:r>
      <w:hyperlink r:id="rId20" w:history="1">
        <w:r w:rsidR="000D7241" w:rsidRPr="005B3790">
          <w:rPr>
            <w:rStyle w:val="Hyperlink"/>
            <w:rFonts w:ascii="Arial" w:hAnsi="Arial" w:cs="Arial"/>
            <w:sz w:val="22"/>
            <w:szCs w:val="22"/>
            <w:lang w:val="es-MX"/>
          </w:rPr>
          <w:t>http://www.funcionpublica.gob.mx/unaopspf/credito/normace.htm</w:t>
        </w:r>
      </w:hyperlink>
      <w:r w:rsidR="000D7241" w:rsidRPr="005B3790">
        <w:rPr>
          <w:rStyle w:val="Hyperlink"/>
          <w:rFonts w:ascii="Arial" w:hAnsi="Arial" w:cs="Arial"/>
          <w:sz w:val="22"/>
          <w:szCs w:val="22"/>
          <w:lang w:val="es-MX"/>
        </w:rPr>
        <w:t>.</w:t>
      </w:r>
    </w:p>
    <w:p w14:paraId="532034A7" w14:textId="760CED2A" w:rsidR="00C04663" w:rsidRPr="005B3790" w:rsidRDefault="009E723F" w:rsidP="009E723F">
      <w:pPr>
        <w:pStyle w:val="Paragraph"/>
        <w:numPr>
          <w:ilvl w:val="0"/>
          <w:numId w:val="0"/>
        </w:numPr>
        <w:suppressAutoHyphens/>
        <w:ind w:left="630" w:hanging="630"/>
        <w:rPr>
          <w:rFonts w:ascii="Arial" w:hAnsi="Arial" w:cs="Arial"/>
          <w:sz w:val="22"/>
          <w:szCs w:val="22"/>
          <w:lang w:val="es-MX"/>
        </w:rPr>
      </w:pPr>
      <w:r w:rsidRPr="005B3790">
        <w:rPr>
          <w:rFonts w:ascii="Arial" w:hAnsi="Arial" w:cs="Arial"/>
          <w:sz w:val="22"/>
          <w:szCs w:val="22"/>
          <w:lang w:val="es-MX"/>
        </w:rPr>
        <w:t>7.3</w:t>
      </w:r>
      <w:r w:rsidRPr="005B3790">
        <w:rPr>
          <w:rFonts w:ascii="Arial" w:hAnsi="Arial" w:cs="Arial"/>
          <w:sz w:val="22"/>
          <w:szCs w:val="22"/>
          <w:lang w:val="es-MX"/>
        </w:rPr>
        <w:tab/>
      </w:r>
      <w:r w:rsidR="00C04663" w:rsidRPr="005B3790">
        <w:rPr>
          <w:rFonts w:ascii="Arial" w:hAnsi="Arial" w:cs="Arial"/>
          <w:sz w:val="22"/>
          <w:szCs w:val="22"/>
          <w:lang w:val="es-MX"/>
        </w:rPr>
        <w:t xml:space="preserve">La </w:t>
      </w:r>
      <w:r w:rsidR="00C04663" w:rsidRPr="005B3790">
        <w:rPr>
          <w:rFonts w:ascii="Arial" w:hAnsi="Arial" w:cs="Arial"/>
          <w:spacing w:val="-4"/>
          <w:sz w:val="22"/>
          <w:lang w:val="es-ES_tradnl"/>
        </w:rPr>
        <w:t>revisión</w:t>
      </w:r>
      <w:r w:rsidR="00C04663" w:rsidRPr="005B3790">
        <w:rPr>
          <w:rFonts w:ascii="Arial" w:hAnsi="Arial" w:cs="Arial"/>
          <w:sz w:val="22"/>
          <w:szCs w:val="22"/>
          <w:lang w:val="es-MX"/>
        </w:rPr>
        <w:t xml:space="preserve"> de términos de referencia para la contratación de servicios de consultoría es responsabilidad del especialista sectorial del </w:t>
      </w:r>
      <w:r w:rsidR="00A55920" w:rsidRPr="005B3790">
        <w:rPr>
          <w:rFonts w:ascii="Arial" w:hAnsi="Arial" w:cs="Arial"/>
          <w:sz w:val="22"/>
          <w:szCs w:val="22"/>
          <w:lang w:val="es-MX"/>
        </w:rPr>
        <w:t>P</w:t>
      </w:r>
      <w:r w:rsidR="00C04663" w:rsidRPr="005B3790">
        <w:rPr>
          <w:rFonts w:ascii="Arial" w:hAnsi="Arial" w:cs="Arial"/>
          <w:sz w:val="22"/>
          <w:szCs w:val="22"/>
          <w:lang w:val="es-MX"/>
        </w:rPr>
        <w:t>royecto.</w:t>
      </w:r>
      <w:r w:rsidR="00571868" w:rsidRPr="005B3790">
        <w:rPr>
          <w:rFonts w:ascii="Arial" w:hAnsi="Arial" w:cs="Arial"/>
          <w:sz w:val="22"/>
          <w:szCs w:val="22"/>
          <w:lang w:val="es-MX"/>
        </w:rPr>
        <w:t xml:space="preserve"> </w:t>
      </w:r>
    </w:p>
    <w:p w14:paraId="1590CA21" w14:textId="77777777" w:rsidR="00C04663" w:rsidRPr="005B3790" w:rsidRDefault="00A03721" w:rsidP="00961796">
      <w:pPr>
        <w:pStyle w:val="Paragraph"/>
        <w:numPr>
          <w:ilvl w:val="0"/>
          <w:numId w:val="0"/>
        </w:numPr>
        <w:ind w:left="540" w:firstLine="1890"/>
        <w:rPr>
          <w:rFonts w:ascii="Arial" w:hAnsi="Arial" w:cs="Arial"/>
          <w:b/>
          <w:spacing w:val="-4"/>
          <w:sz w:val="22"/>
          <w:lang w:val="es-ES_tradnl"/>
        </w:rPr>
      </w:pPr>
      <w:r w:rsidRPr="005B3790">
        <w:rPr>
          <w:rFonts w:ascii="Arial" w:hAnsi="Arial" w:cs="Arial"/>
          <w:b/>
          <w:spacing w:val="-4"/>
          <w:sz w:val="22"/>
          <w:lang w:val="es-ES_tradnl"/>
        </w:rPr>
        <w:t>M</w:t>
      </w:r>
      <w:r w:rsidR="00C04663" w:rsidRPr="005B3790">
        <w:rPr>
          <w:rFonts w:ascii="Arial" w:hAnsi="Arial" w:cs="Arial"/>
          <w:b/>
          <w:spacing w:val="-4"/>
          <w:sz w:val="22"/>
          <w:lang w:val="es-ES_tradnl"/>
        </w:rPr>
        <w:t>ontos límites de adquisiciones (US$)</w:t>
      </w:r>
    </w:p>
    <w:tbl>
      <w:tblPr>
        <w:tblpPr w:leftFromText="180" w:rightFromText="180" w:vertAnchor="text" w:tblpX="-414" w:tblpY="1"/>
        <w:tblOverlap w:val="never"/>
        <w:tblW w:w="5660" w:type="pc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18"/>
        <w:gridCol w:w="1247"/>
        <w:gridCol w:w="1319"/>
        <w:gridCol w:w="1051"/>
        <w:gridCol w:w="1180"/>
        <w:gridCol w:w="1336"/>
        <w:gridCol w:w="12"/>
        <w:gridCol w:w="1247"/>
        <w:gridCol w:w="1049"/>
        <w:gridCol w:w="10"/>
      </w:tblGrid>
      <w:tr w:rsidR="00421BF1" w:rsidRPr="005B3790" w14:paraId="6CF42381" w14:textId="77777777" w:rsidTr="003E6B4B">
        <w:trPr>
          <w:trHeight w:val="252"/>
        </w:trPr>
        <w:tc>
          <w:tcPr>
            <w:tcW w:w="1987" w:type="pct"/>
            <w:gridSpan w:val="3"/>
            <w:tcBorders>
              <w:top w:val="single" w:sz="4" w:space="0" w:color="auto"/>
              <w:left w:val="single" w:sz="4" w:space="0" w:color="auto"/>
              <w:bottom w:val="single" w:sz="4" w:space="0" w:color="auto"/>
              <w:right w:val="single" w:sz="4" w:space="0" w:color="auto"/>
            </w:tcBorders>
            <w:shd w:val="clear" w:color="auto" w:fill="8DB3E2"/>
          </w:tcPr>
          <w:p w14:paraId="6EA71732" w14:textId="77777777" w:rsidR="00C04663" w:rsidRPr="005B3790" w:rsidRDefault="006F34F9" w:rsidP="00421BF1">
            <w:pPr>
              <w:tabs>
                <w:tab w:val="center" w:pos="1736"/>
                <w:tab w:val="left" w:pos="2323"/>
              </w:tabs>
              <w:autoSpaceDE w:val="0"/>
              <w:adjustRightInd w:val="0"/>
              <w:rPr>
                <w:rFonts w:ascii="Arial" w:hAnsi="Arial" w:cs="Arial"/>
                <w:sz w:val="18"/>
                <w:szCs w:val="18"/>
                <w:lang w:val="es-ES_tradnl"/>
              </w:rPr>
            </w:pPr>
            <w:r w:rsidRPr="005B3790">
              <w:rPr>
                <w:rFonts w:ascii="Arial" w:hAnsi="Arial" w:cs="Arial"/>
                <w:sz w:val="18"/>
                <w:szCs w:val="18"/>
                <w:lang w:val="es-ES_tradnl"/>
              </w:rPr>
              <w:tab/>
            </w:r>
            <w:r w:rsidR="00C04663" w:rsidRPr="005B3790">
              <w:rPr>
                <w:rFonts w:ascii="Arial" w:hAnsi="Arial" w:cs="Arial"/>
                <w:sz w:val="18"/>
                <w:szCs w:val="18"/>
                <w:lang w:val="es-ES_tradnl"/>
              </w:rPr>
              <w:t>Obras</w:t>
            </w:r>
            <w:r w:rsidRPr="005B3790">
              <w:rPr>
                <w:rFonts w:ascii="Arial" w:hAnsi="Arial" w:cs="Arial"/>
                <w:sz w:val="18"/>
                <w:szCs w:val="18"/>
                <w:lang w:val="es-ES_tradnl"/>
              </w:rPr>
              <w:tab/>
            </w:r>
          </w:p>
        </w:tc>
        <w:tc>
          <w:tcPr>
            <w:tcW w:w="1832" w:type="pct"/>
            <w:gridSpan w:val="4"/>
            <w:tcBorders>
              <w:top w:val="single" w:sz="4" w:space="0" w:color="auto"/>
              <w:left w:val="single" w:sz="4" w:space="0" w:color="auto"/>
              <w:bottom w:val="single" w:sz="4" w:space="0" w:color="auto"/>
              <w:right w:val="single" w:sz="4" w:space="0" w:color="auto"/>
            </w:tcBorders>
            <w:shd w:val="clear" w:color="auto" w:fill="8DB3E2"/>
          </w:tcPr>
          <w:p w14:paraId="1B31D6BF" w14:textId="77777777" w:rsidR="00C04663" w:rsidRPr="005B3790" w:rsidRDefault="00C04663" w:rsidP="00421BF1">
            <w:pPr>
              <w:autoSpaceDE w:val="0"/>
              <w:adjustRightInd w:val="0"/>
              <w:jc w:val="center"/>
              <w:rPr>
                <w:rFonts w:ascii="Arial" w:hAnsi="Arial" w:cs="Arial"/>
                <w:sz w:val="18"/>
                <w:szCs w:val="18"/>
                <w:lang w:val="es-ES_tradnl"/>
              </w:rPr>
            </w:pPr>
            <w:r w:rsidRPr="005B3790">
              <w:rPr>
                <w:rFonts w:ascii="Arial" w:hAnsi="Arial" w:cs="Arial"/>
                <w:sz w:val="18"/>
                <w:szCs w:val="18"/>
                <w:lang w:val="es-ES_tradnl"/>
              </w:rPr>
              <w:t>Bienes</w:t>
            </w:r>
            <w:r w:rsidRPr="005B3790">
              <w:rPr>
                <w:rStyle w:val="FootnoteReference"/>
                <w:rFonts w:ascii="Arial" w:hAnsi="Arial" w:cs="Arial"/>
                <w:sz w:val="18"/>
                <w:szCs w:val="18"/>
                <w:lang w:val="es-ES_tradnl"/>
              </w:rPr>
              <w:footnoteReference w:id="2"/>
            </w:r>
          </w:p>
        </w:tc>
        <w:tc>
          <w:tcPr>
            <w:tcW w:w="1182" w:type="pct"/>
            <w:gridSpan w:val="3"/>
            <w:tcBorders>
              <w:top w:val="single" w:sz="4" w:space="0" w:color="auto"/>
              <w:left w:val="single" w:sz="4" w:space="0" w:color="auto"/>
              <w:bottom w:val="single" w:sz="4" w:space="0" w:color="auto"/>
              <w:right w:val="single" w:sz="4" w:space="0" w:color="auto"/>
            </w:tcBorders>
            <w:shd w:val="clear" w:color="auto" w:fill="8DB3E2"/>
          </w:tcPr>
          <w:p w14:paraId="62082158" w14:textId="77777777" w:rsidR="00C04663" w:rsidRPr="005B3790" w:rsidRDefault="00C04663" w:rsidP="00421BF1">
            <w:pPr>
              <w:autoSpaceDE w:val="0"/>
              <w:adjustRightInd w:val="0"/>
              <w:jc w:val="center"/>
              <w:rPr>
                <w:rFonts w:ascii="Arial" w:hAnsi="Arial" w:cs="Arial"/>
                <w:sz w:val="18"/>
                <w:szCs w:val="18"/>
                <w:lang w:val="es-ES_tradnl"/>
              </w:rPr>
            </w:pPr>
            <w:r w:rsidRPr="005B3790">
              <w:rPr>
                <w:rFonts w:ascii="Arial" w:hAnsi="Arial" w:cs="Arial"/>
                <w:sz w:val="18"/>
                <w:szCs w:val="18"/>
                <w:lang w:val="es-ES_tradnl"/>
              </w:rPr>
              <w:t>Consultoría</w:t>
            </w:r>
          </w:p>
        </w:tc>
      </w:tr>
      <w:tr w:rsidR="004F5212" w:rsidRPr="005B3790" w14:paraId="3C574EE3" w14:textId="77777777" w:rsidTr="003E6B4B">
        <w:trPr>
          <w:gridAfter w:val="1"/>
          <w:wAfter w:w="5" w:type="pct"/>
          <w:trHeight w:val="623"/>
        </w:trPr>
        <w:tc>
          <w:tcPr>
            <w:tcW w:w="675" w:type="pct"/>
            <w:tcBorders>
              <w:top w:val="single" w:sz="4" w:space="0" w:color="auto"/>
              <w:left w:val="single" w:sz="4" w:space="0" w:color="auto"/>
              <w:bottom w:val="single" w:sz="4" w:space="0" w:color="auto"/>
              <w:right w:val="single" w:sz="4" w:space="0" w:color="auto"/>
            </w:tcBorders>
            <w:shd w:val="clear" w:color="auto" w:fill="8DB3E2"/>
          </w:tcPr>
          <w:p w14:paraId="6D02F356" w14:textId="77777777" w:rsidR="00C04663" w:rsidRPr="005B3790" w:rsidRDefault="00C04663" w:rsidP="00421BF1">
            <w:pPr>
              <w:autoSpaceDE w:val="0"/>
              <w:adjustRightInd w:val="0"/>
              <w:jc w:val="center"/>
              <w:rPr>
                <w:rFonts w:ascii="Arial" w:hAnsi="Arial" w:cs="Arial"/>
                <w:sz w:val="18"/>
                <w:szCs w:val="18"/>
                <w:lang w:val="es-ES_tradnl"/>
              </w:rPr>
            </w:pPr>
            <w:r w:rsidRPr="005B3790">
              <w:rPr>
                <w:rFonts w:ascii="Arial" w:hAnsi="Arial" w:cs="Arial"/>
                <w:sz w:val="18"/>
                <w:szCs w:val="18"/>
                <w:lang w:val="es-ES_tradnl"/>
              </w:rPr>
              <w:t xml:space="preserve">Licitación Pública Internacional </w:t>
            </w:r>
          </w:p>
        </w:tc>
        <w:tc>
          <w:tcPr>
            <w:tcW w:w="638" w:type="pct"/>
            <w:tcBorders>
              <w:top w:val="single" w:sz="4" w:space="0" w:color="auto"/>
              <w:left w:val="single" w:sz="4" w:space="0" w:color="auto"/>
              <w:bottom w:val="single" w:sz="4" w:space="0" w:color="auto"/>
              <w:right w:val="single" w:sz="4" w:space="0" w:color="auto"/>
            </w:tcBorders>
            <w:shd w:val="clear" w:color="auto" w:fill="8DB3E2"/>
          </w:tcPr>
          <w:p w14:paraId="253E249A" w14:textId="77777777" w:rsidR="00C04663" w:rsidRPr="005B3790" w:rsidRDefault="00C04663" w:rsidP="00421BF1">
            <w:pPr>
              <w:autoSpaceDE w:val="0"/>
              <w:adjustRightInd w:val="0"/>
              <w:jc w:val="center"/>
              <w:rPr>
                <w:rFonts w:ascii="Arial" w:hAnsi="Arial" w:cs="Arial"/>
                <w:sz w:val="18"/>
                <w:szCs w:val="18"/>
                <w:lang w:val="es-ES_tradnl"/>
              </w:rPr>
            </w:pPr>
            <w:r w:rsidRPr="005B3790">
              <w:rPr>
                <w:rFonts w:ascii="Arial" w:hAnsi="Arial" w:cs="Arial"/>
                <w:sz w:val="18"/>
                <w:szCs w:val="18"/>
                <w:lang w:val="es-ES_tradnl"/>
              </w:rPr>
              <w:t>Licitación Pública Nacional</w:t>
            </w:r>
          </w:p>
        </w:tc>
        <w:tc>
          <w:tcPr>
            <w:tcW w:w="675" w:type="pct"/>
            <w:tcBorders>
              <w:top w:val="single" w:sz="4" w:space="0" w:color="auto"/>
              <w:left w:val="single" w:sz="4" w:space="0" w:color="auto"/>
              <w:bottom w:val="single" w:sz="4" w:space="0" w:color="auto"/>
              <w:right w:val="single" w:sz="4" w:space="0" w:color="auto"/>
            </w:tcBorders>
            <w:shd w:val="clear" w:color="auto" w:fill="8DB3E2"/>
          </w:tcPr>
          <w:p w14:paraId="5C0EF33F" w14:textId="77777777" w:rsidR="00C04663" w:rsidRPr="005B3790" w:rsidRDefault="00C04663" w:rsidP="00421BF1">
            <w:pPr>
              <w:autoSpaceDE w:val="0"/>
              <w:adjustRightInd w:val="0"/>
              <w:jc w:val="center"/>
              <w:rPr>
                <w:rFonts w:ascii="Arial" w:hAnsi="Arial" w:cs="Arial"/>
                <w:sz w:val="18"/>
                <w:szCs w:val="18"/>
                <w:lang w:val="es-ES_tradnl"/>
              </w:rPr>
            </w:pPr>
            <w:r w:rsidRPr="005B3790">
              <w:rPr>
                <w:rFonts w:ascii="Arial" w:hAnsi="Arial" w:cs="Arial"/>
                <w:sz w:val="18"/>
                <w:szCs w:val="18"/>
                <w:lang w:val="es-ES_tradnl"/>
              </w:rPr>
              <w:t xml:space="preserve">Comparación de Precios </w:t>
            </w:r>
          </w:p>
        </w:tc>
        <w:tc>
          <w:tcPr>
            <w:tcW w:w="538" w:type="pct"/>
            <w:tcBorders>
              <w:top w:val="single" w:sz="4" w:space="0" w:color="auto"/>
              <w:left w:val="single" w:sz="4" w:space="0" w:color="auto"/>
              <w:bottom w:val="single" w:sz="4" w:space="0" w:color="auto"/>
              <w:right w:val="single" w:sz="4" w:space="0" w:color="auto"/>
            </w:tcBorders>
            <w:shd w:val="clear" w:color="auto" w:fill="8DB3E2"/>
          </w:tcPr>
          <w:p w14:paraId="4496A6C8" w14:textId="77777777" w:rsidR="00C04663" w:rsidRPr="005B3790" w:rsidRDefault="00C04663" w:rsidP="00421BF1">
            <w:pPr>
              <w:autoSpaceDE w:val="0"/>
              <w:adjustRightInd w:val="0"/>
              <w:jc w:val="center"/>
              <w:rPr>
                <w:rFonts w:ascii="Arial" w:hAnsi="Arial" w:cs="Arial"/>
                <w:sz w:val="18"/>
                <w:szCs w:val="18"/>
                <w:lang w:val="es-ES_tradnl"/>
              </w:rPr>
            </w:pPr>
            <w:r w:rsidRPr="005B3790">
              <w:rPr>
                <w:rFonts w:ascii="Arial" w:hAnsi="Arial" w:cs="Arial"/>
                <w:sz w:val="18"/>
                <w:szCs w:val="18"/>
                <w:lang w:val="es-ES_tradnl"/>
              </w:rPr>
              <w:t>Licitación Pública Intern.</w:t>
            </w:r>
          </w:p>
        </w:tc>
        <w:tc>
          <w:tcPr>
            <w:tcW w:w="604" w:type="pct"/>
            <w:tcBorders>
              <w:top w:val="single" w:sz="4" w:space="0" w:color="auto"/>
              <w:left w:val="single" w:sz="4" w:space="0" w:color="auto"/>
              <w:bottom w:val="single" w:sz="4" w:space="0" w:color="auto"/>
              <w:right w:val="single" w:sz="4" w:space="0" w:color="auto"/>
            </w:tcBorders>
            <w:shd w:val="clear" w:color="auto" w:fill="8DB3E2"/>
          </w:tcPr>
          <w:p w14:paraId="628919E6" w14:textId="77777777" w:rsidR="00C04663" w:rsidRPr="005B3790" w:rsidRDefault="00C04663" w:rsidP="00421BF1">
            <w:pPr>
              <w:autoSpaceDE w:val="0"/>
              <w:adjustRightInd w:val="0"/>
              <w:jc w:val="center"/>
              <w:rPr>
                <w:rFonts w:ascii="Arial" w:hAnsi="Arial" w:cs="Arial"/>
                <w:sz w:val="18"/>
                <w:szCs w:val="18"/>
                <w:lang w:val="es-ES_tradnl"/>
              </w:rPr>
            </w:pPr>
            <w:r w:rsidRPr="005B3790">
              <w:rPr>
                <w:rFonts w:ascii="Arial" w:hAnsi="Arial" w:cs="Arial"/>
                <w:sz w:val="18"/>
                <w:szCs w:val="18"/>
                <w:lang w:val="es-ES_tradnl"/>
              </w:rPr>
              <w:t>Licitación Pública Nacional</w:t>
            </w:r>
          </w:p>
        </w:tc>
        <w:tc>
          <w:tcPr>
            <w:tcW w:w="684" w:type="pct"/>
            <w:tcBorders>
              <w:top w:val="single" w:sz="4" w:space="0" w:color="auto"/>
              <w:left w:val="single" w:sz="4" w:space="0" w:color="auto"/>
              <w:bottom w:val="single" w:sz="4" w:space="0" w:color="auto"/>
              <w:right w:val="single" w:sz="4" w:space="0" w:color="auto"/>
            </w:tcBorders>
            <w:shd w:val="clear" w:color="auto" w:fill="8DB3E2"/>
          </w:tcPr>
          <w:p w14:paraId="40B38531" w14:textId="77777777" w:rsidR="00C04663" w:rsidRPr="005B3790" w:rsidRDefault="00C04663" w:rsidP="00421BF1">
            <w:pPr>
              <w:autoSpaceDE w:val="0"/>
              <w:adjustRightInd w:val="0"/>
              <w:jc w:val="center"/>
              <w:rPr>
                <w:rFonts w:ascii="Arial" w:hAnsi="Arial" w:cs="Arial"/>
                <w:sz w:val="18"/>
                <w:szCs w:val="18"/>
                <w:lang w:val="es-ES_tradnl"/>
              </w:rPr>
            </w:pPr>
            <w:r w:rsidRPr="005B3790">
              <w:rPr>
                <w:rFonts w:ascii="Arial" w:hAnsi="Arial" w:cs="Arial"/>
                <w:sz w:val="18"/>
                <w:szCs w:val="18"/>
                <w:lang w:val="es-ES_tradnl"/>
              </w:rPr>
              <w:t xml:space="preserve">Comparación de Precios </w:t>
            </w:r>
          </w:p>
        </w:tc>
        <w:tc>
          <w:tcPr>
            <w:tcW w:w="644" w:type="pct"/>
            <w:gridSpan w:val="2"/>
            <w:tcBorders>
              <w:top w:val="single" w:sz="4" w:space="0" w:color="auto"/>
              <w:left w:val="single" w:sz="4" w:space="0" w:color="auto"/>
              <w:bottom w:val="single" w:sz="4" w:space="0" w:color="auto"/>
              <w:right w:val="single" w:sz="4" w:space="0" w:color="auto"/>
            </w:tcBorders>
            <w:shd w:val="clear" w:color="auto" w:fill="8DB3E2"/>
          </w:tcPr>
          <w:p w14:paraId="42096D36" w14:textId="77777777" w:rsidR="00C04663" w:rsidRPr="005B3790" w:rsidRDefault="00C04663" w:rsidP="00421BF1">
            <w:pPr>
              <w:autoSpaceDE w:val="0"/>
              <w:adjustRightInd w:val="0"/>
              <w:jc w:val="center"/>
              <w:rPr>
                <w:rFonts w:ascii="Arial" w:hAnsi="Arial" w:cs="Arial"/>
                <w:sz w:val="18"/>
                <w:szCs w:val="18"/>
                <w:lang w:val="es-ES_tradnl"/>
              </w:rPr>
            </w:pPr>
            <w:r w:rsidRPr="005B3790">
              <w:rPr>
                <w:rFonts w:ascii="Arial" w:hAnsi="Arial" w:cs="Arial"/>
                <w:sz w:val="18"/>
                <w:szCs w:val="18"/>
                <w:lang w:val="es-ES_tradnl"/>
              </w:rPr>
              <w:t>Publicidad Internacional Consultoría</w:t>
            </w:r>
          </w:p>
        </w:tc>
        <w:tc>
          <w:tcPr>
            <w:tcW w:w="537" w:type="pct"/>
            <w:tcBorders>
              <w:top w:val="single" w:sz="4" w:space="0" w:color="auto"/>
              <w:left w:val="single" w:sz="4" w:space="0" w:color="auto"/>
              <w:bottom w:val="single" w:sz="4" w:space="0" w:color="auto"/>
              <w:right w:val="single" w:sz="4" w:space="0" w:color="auto"/>
            </w:tcBorders>
            <w:shd w:val="clear" w:color="auto" w:fill="8DB3E2"/>
          </w:tcPr>
          <w:p w14:paraId="7EAF843C" w14:textId="77777777" w:rsidR="00C04663" w:rsidRPr="005B3790" w:rsidRDefault="00C04663" w:rsidP="00421BF1">
            <w:pPr>
              <w:autoSpaceDE w:val="0"/>
              <w:adjustRightInd w:val="0"/>
              <w:jc w:val="center"/>
              <w:rPr>
                <w:rFonts w:ascii="Arial" w:hAnsi="Arial" w:cs="Arial"/>
                <w:sz w:val="18"/>
                <w:szCs w:val="18"/>
                <w:lang w:val="es-ES_tradnl"/>
              </w:rPr>
            </w:pPr>
            <w:r w:rsidRPr="005B3790">
              <w:rPr>
                <w:rFonts w:ascii="Arial" w:hAnsi="Arial" w:cs="Arial"/>
                <w:sz w:val="18"/>
                <w:szCs w:val="18"/>
                <w:lang w:val="es-ES_tradnl"/>
              </w:rPr>
              <w:t>Lista Corta  100%</w:t>
            </w:r>
          </w:p>
          <w:p w14:paraId="2E70E6E9" w14:textId="77777777" w:rsidR="00C04663" w:rsidRPr="005B3790" w:rsidRDefault="00C04663" w:rsidP="00421BF1">
            <w:pPr>
              <w:autoSpaceDE w:val="0"/>
              <w:adjustRightInd w:val="0"/>
              <w:jc w:val="center"/>
              <w:rPr>
                <w:rFonts w:ascii="Arial" w:hAnsi="Arial" w:cs="Arial"/>
                <w:sz w:val="18"/>
                <w:szCs w:val="18"/>
                <w:lang w:val="es-ES_tradnl"/>
              </w:rPr>
            </w:pPr>
            <w:r w:rsidRPr="005B3790">
              <w:rPr>
                <w:rFonts w:ascii="Arial" w:hAnsi="Arial" w:cs="Arial"/>
                <w:sz w:val="18"/>
                <w:szCs w:val="18"/>
                <w:lang w:val="es-ES_tradnl"/>
              </w:rPr>
              <w:t>Nacional</w:t>
            </w:r>
          </w:p>
        </w:tc>
      </w:tr>
      <w:tr w:rsidR="00421BF1" w:rsidRPr="005B3790" w14:paraId="7A2A86C3" w14:textId="77777777" w:rsidTr="003E6B4B">
        <w:trPr>
          <w:gridAfter w:val="1"/>
          <w:wAfter w:w="5" w:type="pct"/>
          <w:trHeight w:val="328"/>
        </w:trPr>
        <w:tc>
          <w:tcPr>
            <w:tcW w:w="675" w:type="pct"/>
            <w:vMerge w:val="restart"/>
            <w:tcBorders>
              <w:top w:val="single" w:sz="4" w:space="0" w:color="auto"/>
              <w:left w:val="single" w:sz="4" w:space="0" w:color="auto"/>
              <w:bottom w:val="single" w:sz="4" w:space="0" w:color="auto"/>
              <w:right w:val="single" w:sz="4" w:space="0" w:color="auto"/>
            </w:tcBorders>
          </w:tcPr>
          <w:p w14:paraId="7C7A36EC" w14:textId="77777777" w:rsidR="00C04663" w:rsidRPr="005B3790" w:rsidRDefault="00C04663" w:rsidP="00421BF1">
            <w:pPr>
              <w:jc w:val="center"/>
              <w:rPr>
                <w:rFonts w:ascii="Arial" w:hAnsi="Arial" w:cs="Arial"/>
                <w:sz w:val="18"/>
                <w:szCs w:val="18"/>
                <w:lang w:val="es-ES_tradnl"/>
              </w:rPr>
            </w:pPr>
            <w:r w:rsidRPr="005B3790">
              <w:rPr>
                <w:rFonts w:ascii="Arial" w:hAnsi="Arial" w:cs="Arial"/>
                <w:sz w:val="18"/>
                <w:szCs w:val="18"/>
                <w:lang w:val="es-ES_tradnl"/>
              </w:rPr>
              <w:t>&gt;</w:t>
            </w:r>
            <w:r w:rsidR="007030B4" w:rsidRPr="005B3790">
              <w:rPr>
                <w:rFonts w:ascii="Arial" w:hAnsi="Arial" w:cs="Arial"/>
                <w:sz w:val="18"/>
                <w:szCs w:val="18"/>
                <w:lang w:val="es-ES_tradnl"/>
              </w:rPr>
              <w:t>=</w:t>
            </w:r>
            <w:r w:rsidRPr="005B3790">
              <w:rPr>
                <w:rFonts w:ascii="Arial" w:hAnsi="Arial" w:cs="Arial"/>
                <w:sz w:val="18"/>
                <w:szCs w:val="18"/>
                <w:lang w:val="es-ES_tradnl"/>
              </w:rPr>
              <w:t>15.000.000</w:t>
            </w:r>
          </w:p>
        </w:tc>
        <w:tc>
          <w:tcPr>
            <w:tcW w:w="638" w:type="pct"/>
            <w:vMerge w:val="restart"/>
            <w:tcBorders>
              <w:top w:val="single" w:sz="4" w:space="0" w:color="auto"/>
              <w:left w:val="single" w:sz="4" w:space="0" w:color="auto"/>
              <w:bottom w:val="single" w:sz="4" w:space="0" w:color="auto"/>
              <w:right w:val="single" w:sz="4" w:space="0" w:color="auto"/>
            </w:tcBorders>
          </w:tcPr>
          <w:p w14:paraId="779A017A" w14:textId="77777777" w:rsidR="00C04663" w:rsidRPr="005B3790" w:rsidRDefault="00C04663" w:rsidP="00421BF1">
            <w:pPr>
              <w:jc w:val="center"/>
              <w:rPr>
                <w:rFonts w:ascii="Arial" w:hAnsi="Arial" w:cs="Arial"/>
                <w:sz w:val="18"/>
                <w:szCs w:val="18"/>
                <w:lang w:val="es-ES_tradnl"/>
              </w:rPr>
            </w:pPr>
            <w:r w:rsidRPr="005B3790">
              <w:rPr>
                <w:rFonts w:ascii="Arial" w:hAnsi="Arial" w:cs="Arial"/>
                <w:sz w:val="18"/>
                <w:szCs w:val="18"/>
                <w:lang w:val="es-ES_tradnl"/>
              </w:rPr>
              <w:t>&lt; 15.000.000</w:t>
            </w:r>
          </w:p>
          <w:p w14:paraId="6A37AE5D" w14:textId="77777777" w:rsidR="00C04663" w:rsidRPr="005B3790" w:rsidRDefault="00C04663" w:rsidP="00421BF1">
            <w:pPr>
              <w:jc w:val="center"/>
              <w:rPr>
                <w:rFonts w:ascii="Arial" w:hAnsi="Arial" w:cs="Arial"/>
                <w:sz w:val="18"/>
                <w:szCs w:val="18"/>
                <w:lang w:val="es-ES_tradnl"/>
              </w:rPr>
            </w:pPr>
            <w:r w:rsidRPr="005B3790">
              <w:rPr>
                <w:rFonts w:ascii="Arial" w:hAnsi="Arial" w:cs="Arial"/>
                <w:sz w:val="18"/>
                <w:szCs w:val="18"/>
                <w:lang w:val="es-ES_tradnl"/>
              </w:rPr>
              <w:t>y &gt;</w:t>
            </w:r>
            <w:r w:rsidR="007030B4" w:rsidRPr="005B3790">
              <w:rPr>
                <w:rFonts w:ascii="Arial" w:hAnsi="Arial" w:cs="Arial"/>
                <w:sz w:val="18"/>
                <w:szCs w:val="18"/>
                <w:lang w:val="es-ES_tradnl"/>
              </w:rPr>
              <w:t>=</w:t>
            </w:r>
            <w:r w:rsidRPr="005B3790">
              <w:rPr>
                <w:rFonts w:ascii="Arial" w:hAnsi="Arial" w:cs="Arial"/>
                <w:sz w:val="18"/>
                <w:szCs w:val="18"/>
                <w:lang w:val="es-ES_tradnl"/>
              </w:rPr>
              <w:t xml:space="preserve"> 500.000</w:t>
            </w:r>
          </w:p>
        </w:tc>
        <w:tc>
          <w:tcPr>
            <w:tcW w:w="675" w:type="pct"/>
            <w:vMerge w:val="restart"/>
            <w:tcBorders>
              <w:top w:val="single" w:sz="4" w:space="0" w:color="auto"/>
              <w:left w:val="single" w:sz="4" w:space="0" w:color="auto"/>
              <w:bottom w:val="single" w:sz="4" w:space="0" w:color="auto"/>
              <w:right w:val="single" w:sz="4" w:space="0" w:color="auto"/>
            </w:tcBorders>
          </w:tcPr>
          <w:p w14:paraId="7529082A" w14:textId="77777777" w:rsidR="00C04663" w:rsidRPr="005B3790" w:rsidRDefault="00C04663" w:rsidP="00421BF1">
            <w:pPr>
              <w:jc w:val="center"/>
              <w:rPr>
                <w:rFonts w:ascii="Arial" w:hAnsi="Arial" w:cs="Arial"/>
                <w:sz w:val="18"/>
                <w:szCs w:val="18"/>
                <w:lang w:val="es-ES_tradnl"/>
              </w:rPr>
            </w:pPr>
            <w:r w:rsidRPr="005B3790">
              <w:rPr>
                <w:rFonts w:ascii="Arial" w:hAnsi="Arial" w:cs="Arial"/>
                <w:sz w:val="18"/>
                <w:szCs w:val="18"/>
                <w:lang w:val="es-ES_tradnl"/>
              </w:rPr>
              <w:t>&lt; 500.000</w:t>
            </w:r>
          </w:p>
        </w:tc>
        <w:tc>
          <w:tcPr>
            <w:tcW w:w="538" w:type="pct"/>
            <w:vMerge w:val="restart"/>
            <w:tcBorders>
              <w:top w:val="single" w:sz="4" w:space="0" w:color="auto"/>
              <w:left w:val="single" w:sz="4" w:space="0" w:color="auto"/>
              <w:bottom w:val="single" w:sz="4" w:space="0" w:color="auto"/>
              <w:right w:val="single" w:sz="4" w:space="0" w:color="auto"/>
            </w:tcBorders>
          </w:tcPr>
          <w:p w14:paraId="422B200E" w14:textId="77777777" w:rsidR="00C04663" w:rsidRPr="005B3790" w:rsidRDefault="00C04663" w:rsidP="00421BF1">
            <w:pPr>
              <w:jc w:val="center"/>
              <w:rPr>
                <w:rFonts w:ascii="Arial" w:hAnsi="Arial" w:cs="Arial"/>
                <w:sz w:val="18"/>
                <w:szCs w:val="18"/>
                <w:lang w:val="es-ES_tradnl"/>
              </w:rPr>
            </w:pPr>
            <w:r w:rsidRPr="005B3790">
              <w:rPr>
                <w:rFonts w:ascii="Arial" w:hAnsi="Arial" w:cs="Arial"/>
                <w:sz w:val="18"/>
                <w:szCs w:val="18"/>
                <w:lang w:val="es-ES_tradnl"/>
              </w:rPr>
              <w:t>&gt; = 3.000.000</w:t>
            </w:r>
          </w:p>
        </w:tc>
        <w:tc>
          <w:tcPr>
            <w:tcW w:w="604" w:type="pct"/>
            <w:vMerge w:val="restart"/>
            <w:tcBorders>
              <w:top w:val="single" w:sz="4" w:space="0" w:color="auto"/>
              <w:left w:val="single" w:sz="4" w:space="0" w:color="auto"/>
              <w:bottom w:val="single" w:sz="4" w:space="0" w:color="auto"/>
              <w:right w:val="single" w:sz="4" w:space="0" w:color="auto"/>
            </w:tcBorders>
          </w:tcPr>
          <w:p w14:paraId="0B79890A" w14:textId="77777777" w:rsidR="00C04663" w:rsidRPr="005B3790" w:rsidRDefault="00C04663" w:rsidP="00421BF1">
            <w:pPr>
              <w:jc w:val="center"/>
              <w:rPr>
                <w:rFonts w:ascii="Arial" w:hAnsi="Arial" w:cs="Arial"/>
                <w:sz w:val="18"/>
                <w:szCs w:val="18"/>
                <w:lang w:val="es-ES_tradnl"/>
              </w:rPr>
            </w:pPr>
            <w:r w:rsidRPr="005B3790">
              <w:rPr>
                <w:rFonts w:ascii="Arial" w:hAnsi="Arial" w:cs="Arial"/>
                <w:sz w:val="18"/>
                <w:szCs w:val="18"/>
                <w:lang w:val="es-ES_tradnl"/>
              </w:rPr>
              <w:t>&lt;3.000.000 &gt;=100.000</w:t>
            </w:r>
          </w:p>
        </w:tc>
        <w:tc>
          <w:tcPr>
            <w:tcW w:w="684" w:type="pct"/>
            <w:vMerge w:val="restart"/>
            <w:tcBorders>
              <w:top w:val="single" w:sz="4" w:space="0" w:color="auto"/>
              <w:left w:val="single" w:sz="4" w:space="0" w:color="auto"/>
              <w:bottom w:val="single" w:sz="4" w:space="0" w:color="auto"/>
              <w:right w:val="single" w:sz="4" w:space="0" w:color="auto"/>
            </w:tcBorders>
          </w:tcPr>
          <w:p w14:paraId="508AF0D7" w14:textId="77777777" w:rsidR="00C04663" w:rsidRPr="005B3790" w:rsidRDefault="00C04663" w:rsidP="00421BF1">
            <w:pPr>
              <w:jc w:val="center"/>
              <w:rPr>
                <w:rFonts w:ascii="Arial" w:hAnsi="Arial" w:cs="Arial"/>
                <w:sz w:val="18"/>
                <w:szCs w:val="18"/>
                <w:lang w:val="es-ES_tradnl"/>
              </w:rPr>
            </w:pPr>
            <w:r w:rsidRPr="005B3790">
              <w:rPr>
                <w:rFonts w:ascii="Arial" w:hAnsi="Arial" w:cs="Arial"/>
                <w:sz w:val="18"/>
                <w:szCs w:val="18"/>
                <w:lang w:val="es-ES_tradnl"/>
              </w:rPr>
              <w:t>&lt;100.000</w:t>
            </w:r>
          </w:p>
        </w:tc>
        <w:tc>
          <w:tcPr>
            <w:tcW w:w="644" w:type="pct"/>
            <w:gridSpan w:val="2"/>
            <w:vMerge w:val="restart"/>
            <w:tcBorders>
              <w:top w:val="single" w:sz="4" w:space="0" w:color="auto"/>
              <w:left w:val="single" w:sz="4" w:space="0" w:color="auto"/>
              <w:bottom w:val="single" w:sz="4" w:space="0" w:color="auto"/>
              <w:right w:val="single" w:sz="4" w:space="0" w:color="auto"/>
            </w:tcBorders>
          </w:tcPr>
          <w:p w14:paraId="7D464863" w14:textId="77777777" w:rsidR="00C04663" w:rsidRPr="005B3790" w:rsidRDefault="00C04663" w:rsidP="00421BF1">
            <w:pPr>
              <w:jc w:val="center"/>
              <w:rPr>
                <w:rFonts w:ascii="Arial" w:hAnsi="Arial" w:cs="Arial"/>
                <w:sz w:val="18"/>
                <w:szCs w:val="18"/>
                <w:lang w:val="es-ES_tradnl"/>
              </w:rPr>
            </w:pPr>
            <w:r w:rsidRPr="005B3790">
              <w:rPr>
                <w:rFonts w:ascii="Arial" w:hAnsi="Arial" w:cs="Arial"/>
                <w:sz w:val="18"/>
                <w:szCs w:val="18"/>
                <w:lang w:val="es-ES_tradnl"/>
              </w:rPr>
              <w:t>&gt; 200.000</w:t>
            </w:r>
          </w:p>
          <w:p w14:paraId="0C53E778" w14:textId="77777777" w:rsidR="00C04663" w:rsidRPr="005B3790" w:rsidRDefault="00C04663" w:rsidP="00421BF1">
            <w:pPr>
              <w:autoSpaceDE w:val="0"/>
              <w:adjustRightInd w:val="0"/>
              <w:jc w:val="both"/>
              <w:rPr>
                <w:rFonts w:ascii="Arial" w:hAnsi="Arial" w:cs="Arial"/>
                <w:sz w:val="18"/>
                <w:szCs w:val="18"/>
                <w:lang w:val="es-ES_tradnl"/>
              </w:rPr>
            </w:pPr>
          </w:p>
        </w:tc>
        <w:tc>
          <w:tcPr>
            <w:tcW w:w="537" w:type="pct"/>
            <w:vMerge w:val="restart"/>
            <w:tcBorders>
              <w:top w:val="single" w:sz="4" w:space="0" w:color="auto"/>
              <w:left w:val="single" w:sz="4" w:space="0" w:color="auto"/>
              <w:bottom w:val="single" w:sz="4" w:space="0" w:color="auto"/>
              <w:right w:val="single" w:sz="4" w:space="0" w:color="auto"/>
            </w:tcBorders>
          </w:tcPr>
          <w:p w14:paraId="09E3907B" w14:textId="77777777" w:rsidR="00C04663" w:rsidRPr="005B3790" w:rsidRDefault="00C04663" w:rsidP="00421BF1">
            <w:pPr>
              <w:jc w:val="center"/>
              <w:rPr>
                <w:rFonts w:ascii="Arial" w:hAnsi="Arial" w:cs="Arial"/>
                <w:sz w:val="18"/>
                <w:szCs w:val="18"/>
                <w:lang w:val="es-ES_tradnl"/>
              </w:rPr>
            </w:pPr>
            <w:r w:rsidRPr="005B3790">
              <w:rPr>
                <w:rFonts w:ascii="Arial" w:hAnsi="Arial" w:cs="Arial"/>
                <w:sz w:val="18"/>
                <w:szCs w:val="18"/>
                <w:lang w:val="es-ES_tradnl"/>
              </w:rPr>
              <w:t>&lt; 500.000</w:t>
            </w:r>
          </w:p>
        </w:tc>
      </w:tr>
      <w:tr w:rsidR="00421BF1" w:rsidRPr="005B3790" w14:paraId="637D69A8" w14:textId="77777777" w:rsidTr="003E6B4B">
        <w:trPr>
          <w:gridAfter w:val="1"/>
          <w:wAfter w:w="5" w:type="pct"/>
          <w:trHeight w:val="276"/>
        </w:trPr>
        <w:tc>
          <w:tcPr>
            <w:tcW w:w="675" w:type="pct"/>
            <w:vMerge/>
            <w:tcBorders>
              <w:top w:val="single" w:sz="4" w:space="0" w:color="auto"/>
              <w:left w:val="single" w:sz="4" w:space="0" w:color="auto"/>
              <w:bottom w:val="single" w:sz="4" w:space="0" w:color="auto"/>
              <w:right w:val="single" w:sz="4" w:space="0" w:color="auto"/>
            </w:tcBorders>
          </w:tcPr>
          <w:p w14:paraId="4C80DD00" w14:textId="77777777" w:rsidR="00C04663" w:rsidRPr="005B3790" w:rsidRDefault="00C04663" w:rsidP="00421BF1">
            <w:pPr>
              <w:autoSpaceDE w:val="0"/>
              <w:adjustRightInd w:val="0"/>
              <w:jc w:val="both"/>
              <w:rPr>
                <w:rFonts w:ascii="Arial" w:hAnsi="Arial" w:cs="Arial"/>
                <w:sz w:val="18"/>
                <w:szCs w:val="18"/>
                <w:lang w:val="es-ES_tradnl"/>
              </w:rPr>
            </w:pPr>
          </w:p>
        </w:tc>
        <w:tc>
          <w:tcPr>
            <w:tcW w:w="638" w:type="pct"/>
            <w:vMerge/>
            <w:tcBorders>
              <w:top w:val="single" w:sz="4" w:space="0" w:color="auto"/>
              <w:left w:val="single" w:sz="4" w:space="0" w:color="auto"/>
              <w:bottom w:val="single" w:sz="4" w:space="0" w:color="auto"/>
              <w:right w:val="single" w:sz="4" w:space="0" w:color="auto"/>
            </w:tcBorders>
          </w:tcPr>
          <w:p w14:paraId="06AB3414" w14:textId="77777777" w:rsidR="00C04663" w:rsidRPr="005B3790" w:rsidRDefault="00C04663" w:rsidP="00421BF1">
            <w:pPr>
              <w:autoSpaceDE w:val="0"/>
              <w:adjustRightInd w:val="0"/>
              <w:jc w:val="both"/>
              <w:rPr>
                <w:rFonts w:ascii="Arial" w:hAnsi="Arial" w:cs="Arial"/>
                <w:sz w:val="18"/>
                <w:szCs w:val="18"/>
                <w:lang w:val="es-ES_tradnl"/>
              </w:rPr>
            </w:pPr>
          </w:p>
        </w:tc>
        <w:tc>
          <w:tcPr>
            <w:tcW w:w="675" w:type="pct"/>
            <w:vMerge/>
            <w:tcBorders>
              <w:top w:val="single" w:sz="4" w:space="0" w:color="auto"/>
              <w:left w:val="single" w:sz="4" w:space="0" w:color="auto"/>
              <w:bottom w:val="single" w:sz="4" w:space="0" w:color="auto"/>
              <w:right w:val="single" w:sz="4" w:space="0" w:color="auto"/>
            </w:tcBorders>
          </w:tcPr>
          <w:p w14:paraId="70F98608" w14:textId="77777777" w:rsidR="00C04663" w:rsidRPr="005B3790" w:rsidRDefault="00C04663" w:rsidP="00421BF1">
            <w:pPr>
              <w:autoSpaceDE w:val="0"/>
              <w:adjustRightInd w:val="0"/>
              <w:jc w:val="both"/>
              <w:rPr>
                <w:rFonts w:ascii="Arial" w:hAnsi="Arial" w:cs="Arial"/>
                <w:sz w:val="18"/>
                <w:szCs w:val="18"/>
                <w:lang w:val="es-ES_tradnl"/>
              </w:rPr>
            </w:pPr>
          </w:p>
        </w:tc>
        <w:tc>
          <w:tcPr>
            <w:tcW w:w="538" w:type="pct"/>
            <w:vMerge/>
            <w:tcBorders>
              <w:top w:val="single" w:sz="4" w:space="0" w:color="auto"/>
              <w:left w:val="single" w:sz="4" w:space="0" w:color="auto"/>
              <w:bottom w:val="single" w:sz="4" w:space="0" w:color="auto"/>
              <w:right w:val="single" w:sz="4" w:space="0" w:color="auto"/>
            </w:tcBorders>
          </w:tcPr>
          <w:p w14:paraId="2F97C589" w14:textId="77777777" w:rsidR="00C04663" w:rsidRPr="005B3790" w:rsidRDefault="00C04663" w:rsidP="00421BF1">
            <w:pPr>
              <w:autoSpaceDE w:val="0"/>
              <w:adjustRightInd w:val="0"/>
              <w:jc w:val="both"/>
              <w:rPr>
                <w:rFonts w:ascii="Arial" w:hAnsi="Arial" w:cs="Arial"/>
                <w:sz w:val="18"/>
                <w:szCs w:val="18"/>
                <w:lang w:val="es-ES_tradnl"/>
              </w:rPr>
            </w:pPr>
          </w:p>
        </w:tc>
        <w:tc>
          <w:tcPr>
            <w:tcW w:w="604" w:type="pct"/>
            <w:vMerge/>
            <w:tcBorders>
              <w:top w:val="single" w:sz="4" w:space="0" w:color="auto"/>
              <w:left w:val="single" w:sz="4" w:space="0" w:color="auto"/>
              <w:bottom w:val="single" w:sz="4" w:space="0" w:color="auto"/>
              <w:right w:val="single" w:sz="4" w:space="0" w:color="auto"/>
            </w:tcBorders>
          </w:tcPr>
          <w:p w14:paraId="6C81F082" w14:textId="77777777" w:rsidR="00C04663" w:rsidRPr="005B3790" w:rsidRDefault="00C04663" w:rsidP="00421BF1">
            <w:pPr>
              <w:autoSpaceDE w:val="0"/>
              <w:adjustRightInd w:val="0"/>
              <w:jc w:val="both"/>
              <w:rPr>
                <w:rFonts w:ascii="Arial" w:hAnsi="Arial" w:cs="Arial"/>
                <w:sz w:val="18"/>
                <w:szCs w:val="18"/>
                <w:lang w:val="es-ES_tradnl"/>
              </w:rPr>
            </w:pPr>
          </w:p>
        </w:tc>
        <w:tc>
          <w:tcPr>
            <w:tcW w:w="684" w:type="pct"/>
            <w:vMerge/>
            <w:tcBorders>
              <w:top w:val="single" w:sz="4" w:space="0" w:color="auto"/>
              <w:left w:val="single" w:sz="4" w:space="0" w:color="auto"/>
              <w:bottom w:val="single" w:sz="4" w:space="0" w:color="auto"/>
              <w:right w:val="single" w:sz="4" w:space="0" w:color="auto"/>
            </w:tcBorders>
          </w:tcPr>
          <w:p w14:paraId="4FF49FF7" w14:textId="77777777" w:rsidR="00C04663" w:rsidRPr="005B3790" w:rsidRDefault="00C04663" w:rsidP="00421BF1">
            <w:pPr>
              <w:autoSpaceDE w:val="0"/>
              <w:adjustRightInd w:val="0"/>
              <w:jc w:val="both"/>
              <w:rPr>
                <w:rFonts w:ascii="Arial" w:hAnsi="Arial" w:cs="Arial"/>
                <w:sz w:val="18"/>
                <w:szCs w:val="18"/>
                <w:lang w:val="es-ES_tradnl"/>
              </w:rPr>
            </w:pPr>
          </w:p>
        </w:tc>
        <w:tc>
          <w:tcPr>
            <w:tcW w:w="644" w:type="pct"/>
            <w:gridSpan w:val="2"/>
            <w:vMerge/>
            <w:tcBorders>
              <w:top w:val="single" w:sz="4" w:space="0" w:color="auto"/>
              <w:left w:val="single" w:sz="4" w:space="0" w:color="auto"/>
              <w:bottom w:val="single" w:sz="4" w:space="0" w:color="auto"/>
              <w:right w:val="single" w:sz="4" w:space="0" w:color="auto"/>
            </w:tcBorders>
          </w:tcPr>
          <w:p w14:paraId="76A9A091" w14:textId="77777777" w:rsidR="00C04663" w:rsidRPr="005B3790" w:rsidRDefault="00C04663" w:rsidP="00421BF1">
            <w:pPr>
              <w:autoSpaceDE w:val="0"/>
              <w:adjustRightInd w:val="0"/>
              <w:jc w:val="both"/>
              <w:rPr>
                <w:rFonts w:ascii="Arial" w:hAnsi="Arial" w:cs="Arial"/>
                <w:sz w:val="18"/>
                <w:szCs w:val="18"/>
                <w:lang w:val="es-ES_tradnl"/>
              </w:rPr>
            </w:pPr>
          </w:p>
        </w:tc>
        <w:tc>
          <w:tcPr>
            <w:tcW w:w="537" w:type="pct"/>
            <w:vMerge/>
            <w:tcBorders>
              <w:top w:val="single" w:sz="4" w:space="0" w:color="auto"/>
              <w:left w:val="single" w:sz="4" w:space="0" w:color="auto"/>
              <w:bottom w:val="single" w:sz="4" w:space="0" w:color="auto"/>
              <w:right w:val="single" w:sz="4" w:space="0" w:color="auto"/>
            </w:tcBorders>
          </w:tcPr>
          <w:p w14:paraId="6481D2B6" w14:textId="77777777" w:rsidR="00C04663" w:rsidRPr="005B3790" w:rsidRDefault="00C04663" w:rsidP="00421BF1">
            <w:pPr>
              <w:autoSpaceDE w:val="0"/>
              <w:adjustRightInd w:val="0"/>
              <w:jc w:val="both"/>
              <w:rPr>
                <w:rFonts w:ascii="Arial" w:hAnsi="Arial" w:cs="Arial"/>
                <w:sz w:val="18"/>
                <w:szCs w:val="18"/>
                <w:lang w:val="es-ES_tradnl"/>
              </w:rPr>
            </w:pPr>
          </w:p>
        </w:tc>
      </w:tr>
    </w:tbl>
    <w:p w14:paraId="5D4B2E31" w14:textId="77777777" w:rsidR="00C04663" w:rsidRPr="005B3790" w:rsidRDefault="00C04663" w:rsidP="00565F09">
      <w:pPr>
        <w:autoSpaceDE w:val="0"/>
        <w:adjustRightInd w:val="0"/>
        <w:jc w:val="both"/>
        <w:rPr>
          <w:rFonts w:ascii="Arial" w:hAnsi="Arial" w:cs="Arial"/>
          <w:b/>
          <w:sz w:val="22"/>
          <w:szCs w:val="22"/>
          <w:lang w:val="es-ES_tradnl"/>
        </w:rPr>
      </w:pPr>
    </w:p>
    <w:p w14:paraId="2837F7AD" w14:textId="77777777" w:rsidR="0002364C" w:rsidRPr="005B3790" w:rsidRDefault="009E723F" w:rsidP="009E723F">
      <w:pPr>
        <w:pStyle w:val="Paragraph"/>
        <w:numPr>
          <w:ilvl w:val="0"/>
          <w:numId w:val="0"/>
        </w:numPr>
        <w:suppressAutoHyphens/>
        <w:ind w:left="630" w:hanging="630"/>
        <w:rPr>
          <w:rFonts w:ascii="Arial" w:hAnsi="Arial" w:cs="Arial"/>
          <w:spacing w:val="-4"/>
          <w:sz w:val="22"/>
          <w:szCs w:val="22"/>
          <w:lang w:val="es-ES_tradnl"/>
        </w:rPr>
      </w:pPr>
      <w:r w:rsidRPr="005B3790">
        <w:rPr>
          <w:rFonts w:ascii="Arial" w:hAnsi="Arial" w:cs="Arial"/>
          <w:spacing w:val="-4"/>
          <w:sz w:val="22"/>
          <w:szCs w:val="22"/>
          <w:lang w:val="es-ES_tradnl"/>
        </w:rPr>
        <w:t>7.4</w:t>
      </w:r>
      <w:r w:rsidR="009279AC" w:rsidRPr="005B3790">
        <w:rPr>
          <w:rFonts w:ascii="Arial" w:hAnsi="Arial" w:cs="Arial"/>
          <w:spacing w:val="-4"/>
          <w:sz w:val="22"/>
          <w:szCs w:val="22"/>
          <w:lang w:val="es-ES_tradnl"/>
        </w:rPr>
        <w:tab/>
      </w:r>
      <w:r w:rsidR="0002364C" w:rsidRPr="005B3790">
        <w:rPr>
          <w:rFonts w:ascii="Arial" w:hAnsi="Arial" w:cs="Arial"/>
          <w:b/>
          <w:spacing w:val="-4"/>
          <w:sz w:val="22"/>
          <w:szCs w:val="22"/>
          <w:lang w:val="es-ES_tradnl"/>
        </w:rPr>
        <w:t>Uso</w:t>
      </w:r>
      <w:r w:rsidR="00571868" w:rsidRPr="005B3790">
        <w:rPr>
          <w:rFonts w:ascii="Arial" w:hAnsi="Arial" w:cs="Arial"/>
          <w:b/>
          <w:spacing w:val="-4"/>
          <w:sz w:val="22"/>
          <w:szCs w:val="22"/>
          <w:lang w:val="es-ES_tradnl"/>
        </w:rPr>
        <w:t xml:space="preserve"> </w:t>
      </w:r>
      <w:r w:rsidR="0002364C" w:rsidRPr="005B3790">
        <w:rPr>
          <w:rFonts w:ascii="Arial" w:hAnsi="Arial" w:cs="Arial"/>
          <w:b/>
          <w:spacing w:val="-4"/>
          <w:sz w:val="22"/>
          <w:szCs w:val="22"/>
          <w:lang w:val="es-ES_tradnl"/>
        </w:rPr>
        <w:t>de Sistema Nacional de Adquisiciones:</w:t>
      </w:r>
      <w:r w:rsidR="0002364C" w:rsidRPr="005B3790">
        <w:rPr>
          <w:rFonts w:ascii="Arial" w:hAnsi="Arial" w:cs="Arial"/>
          <w:spacing w:val="-4"/>
          <w:sz w:val="22"/>
          <w:szCs w:val="22"/>
          <w:lang w:val="es-ES_tradnl"/>
        </w:rPr>
        <w:t xml:space="preserve"> Cabe destacar que, en febrero</w:t>
      </w:r>
      <w:r w:rsidR="009279AC" w:rsidRPr="005B3790">
        <w:rPr>
          <w:rFonts w:ascii="Arial" w:hAnsi="Arial" w:cs="Arial"/>
          <w:spacing w:val="-4"/>
          <w:sz w:val="22"/>
          <w:szCs w:val="22"/>
          <w:lang w:val="es-ES_tradnl"/>
        </w:rPr>
        <w:t xml:space="preserve"> </w:t>
      </w:r>
      <w:r w:rsidR="0002364C" w:rsidRPr="005B3790">
        <w:rPr>
          <w:rFonts w:ascii="Arial" w:hAnsi="Arial" w:cs="Arial"/>
          <w:spacing w:val="-4"/>
          <w:sz w:val="22"/>
          <w:szCs w:val="22"/>
          <w:lang w:val="es-ES_tradnl"/>
        </w:rPr>
        <w:t>de</w:t>
      </w:r>
      <w:r w:rsidR="009279AC" w:rsidRPr="005B3790">
        <w:rPr>
          <w:rFonts w:ascii="Arial" w:hAnsi="Arial" w:cs="Arial"/>
          <w:spacing w:val="-4"/>
          <w:sz w:val="22"/>
          <w:szCs w:val="22"/>
          <w:lang w:val="es-ES_tradnl"/>
        </w:rPr>
        <w:t xml:space="preserve"> </w:t>
      </w:r>
      <w:r w:rsidR="0002364C" w:rsidRPr="005B3790">
        <w:rPr>
          <w:rFonts w:ascii="Arial" w:hAnsi="Arial" w:cs="Arial"/>
          <w:spacing w:val="-4"/>
          <w:sz w:val="22"/>
          <w:szCs w:val="22"/>
          <w:lang w:val="es-ES_tradnl"/>
        </w:rPr>
        <w:t xml:space="preserve">2013, el Directorio del Banco aceptó el uso incrementado del sistema de adquisiciones y contrataciones públicas de México (adopción del sistema de contrataciones públicas de México), </w:t>
      </w:r>
      <w:r w:rsidR="00CD31FA" w:rsidRPr="005B3790">
        <w:rPr>
          <w:rFonts w:ascii="Arial" w:hAnsi="Arial" w:cs="Arial"/>
          <w:spacing w:val="-4"/>
          <w:sz w:val="22"/>
          <w:szCs w:val="22"/>
          <w:lang w:val="es-ES_tradnl"/>
        </w:rPr>
        <w:t>según</w:t>
      </w:r>
      <w:r w:rsidR="0002364C" w:rsidRPr="005B3790">
        <w:rPr>
          <w:rFonts w:ascii="Arial" w:hAnsi="Arial" w:cs="Arial"/>
          <w:spacing w:val="-4"/>
          <w:sz w:val="22"/>
          <w:szCs w:val="22"/>
          <w:lang w:val="es-ES_tradnl"/>
        </w:rPr>
        <w:t xml:space="preserve"> lo establecido en el documento de actualización de Estrategia de </w:t>
      </w:r>
      <w:r w:rsidR="0002364C" w:rsidRPr="005B3790">
        <w:rPr>
          <w:rFonts w:ascii="Arial" w:hAnsi="Arial" w:cs="Arial"/>
          <w:spacing w:val="-4"/>
          <w:sz w:val="22"/>
          <w:szCs w:val="22"/>
          <w:lang w:val="es-ES_tradnl"/>
        </w:rPr>
        <w:lastRenderedPageBreak/>
        <w:t>País (GN-2595-3)</w:t>
      </w:r>
      <w:r w:rsidR="0002364C" w:rsidRPr="005B3790">
        <w:rPr>
          <w:rFonts w:ascii="Arial" w:hAnsi="Arial" w:cs="Arial"/>
          <w:spacing w:val="-4"/>
          <w:sz w:val="22"/>
          <w:szCs w:val="22"/>
          <w:vertAlign w:val="superscript"/>
        </w:rPr>
        <w:footnoteReference w:id="3"/>
      </w:r>
      <w:r w:rsidR="0002364C" w:rsidRPr="005B3790">
        <w:rPr>
          <w:rFonts w:ascii="Arial" w:hAnsi="Arial" w:cs="Arial"/>
          <w:spacing w:val="-4"/>
          <w:sz w:val="22"/>
          <w:szCs w:val="22"/>
          <w:lang w:val="es-ES_tradnl"/>
        </w:rPr>
        <w:t>, el cual se podrá utilizar una vez suscrito el correspondiente acuerdo de implementación con el Gobierno de México.</w:t>
      </w:r>
    </w:p>
    <w:p w14:paraId="06257494" w14:textId="77777777" w:rsidR="00D044AE" w:rsidRPr="005B3790" w:rsidRDefault="003E6B4B" w:rsidP="009E723F">
      <w:pPr>
        <w:pStyle w:val="Paragraph"/>
        <w:numPr>
          <w:ilvl w:val="0"/>
          <w:numId w:val="0"/>
        </w:numPr>
        <w:suppressAutoHyphens/>
        <w:ind w:left="630" w:hanging="630"/>
        <w:rPr>
          <w:rFonts w:ascii="Arial" w:hAnsi="Arial" w:cs="Arial"/>
          <w:spacing w:val="-4"/>
          <w:sz w:val="22"/>
          <w:szCs w:val="22"/>
          <w:lang w:val="es-MX"/>
        </w:rPr>
      </w:pPr>
      <w:r w:rsidRPr="005B3790">
        <w:rPr>
          <w:rFonts w:ascii="Arial" w:hAnsi="Arial" w:cs="Arial"/>
          <w:spacing w:val="-4"/>
          <w:sz w:val="22"/>
          <w:szCs w:val="22"/>
          <w:lang w:val="es-ES_tradnl"/>
        </w:rPr>
        <w:t>7.</w:t>
      </w:r>
      <w:r w:rsidR="009E723F" w:rsidRPr="005B3790">
        <w:rPr>
          <w:rFonts w:ascii="Arial" w:hAnsi="Arial" w:cs="Arial"/>
          <w:spacing w:val="-4"/>
          <w:sz w:val="22"/>
          <w:szCs w:val="22"/>
          <w:lang w:val="es-ES_tradnl"/>
        </w:rPr>
        <w:t>5</w:t>
      </w:r>
      <w:r w:rsidRPr="005B3790">
        <w:rPr>
          <w:rFonts w:ascii="Arial" w:hAnsi="Arial" w:cs="Arial"/>
          <w:spacing w:val="-4"/>
          <w:sz w:val="22"/>
          <w:szCs w:val="22"/>
          <w:lang w:val="es-ES_tradnl"/>
        </w:rPr>
        <w:tab/>
      </w:r>
      <w:r w:rsidR="00EC01FE" w:rsidRPr="005B3790">
        <w:rPr>
          <w:rFonts w:ascii="Arial" w:hAnsi="Arial" w:cs="Arial"/>
          <w:b/>
          <w:spacing w:val="-4"/>
          <w:sz w:val="22"/>
          <w:szCs w:val="22"/>
          <w:lang w:val="es-ES_tradnl"/>
        </w:rPr>
        <w:t xml:space="preserve">Plan de </w:t>
      </w:r>
      <w:r w:rsidR="00C04663" w:rsidRPr="005B3790">
        <w:rPr>
          <w:rFonts w:ascii="Arial" w:hAnsi="Arial" w:cs="Arial"/>
          <w:b/>
          <w:spacing w:val="-4"/>
          <w:sz w:val="22"/>
          <w:szCs w:val="22"/>
          <w:lang w:val="es-ES_tradnl"/>
        </w:rPr>
        <w:t>Adquisiciones</w:t>
      </w:r>
      <w:r w:rsidR="00EC01FE" w:rsidRPr="005B3790">
        <w:rPr>
          <w:rFonts w:ascii="Arial" w:hAnsi="Arial" w:cs="Arial"/>
          <w:b/>
          <w:spacing w:val="-4"/>
          <w:sz w:val="22"/>
          <w:szCs w:val="22"/>
          <w:lang w:val="es-ES_tradnl"/>
        </w:rPr>
        <w:t xml:space="preserve"> Inicial</w:t>
      </w:r>
      <w:r w:rsidR="00CF6890" w:rsidRPr="005B3790">
        <w:rPr>
          <w:rFonts w:ascii="Arial" w:hAnsi="Arial" w:cs="Arial"/>
          <w:spacing w:val="-4"/>
          <w:sz w:val="22"/>
          <w:szCs w:val="22"/>
          <w:lang w:val="es-ES_tradnl"/>
        </w:rPr>
        <w:t>:</w:t>
      </w:r>
      <w:r w:rsidRPr="005B3790">
        <w:rPr>
          <w:rFonts w:ascii="Arial" w:hAnsi="Arial" w:cs="Arial"/>
          <w:spacing w:val="-4"/>
          <w:sz w:val="22"/>
          <w:szCs w:val="22"/>
          <w:lang w:val="es-ES_tradnl"/>
        </w:rPr>
        <w:t xml:space="preserve"> </w:t>
      </w:r>
      <w:r w:rsidR="0018736F" w:rsidRPr="005B3790">
        <w:rPr>
          <w:rFonts w:ascii="Arial" w:hAnsi="Arial" w:cs="Arial"/>
          <w:spacing w:val="-4"/>
          <w:sz w:val="22"/>
          <w:szCs w:val="22"/>
          <w:lang w:val="es-PE"/>
        </w:rPr>
        <w:t xml:space="preserve"> Ver </w:t>
      </w:r>
      <w:hyperlink r:id="rId21" w:history="1">
        <w:r w:rsidR="0018736F" w:rsidRPr="005B3790">
          <w:rPr>
            <w:rStyle w:val="Hyperlink"/>
            <w:rFonts w:ascii="Arial" w:hAnsi="Arial" w:cs="Arial"/>
            <w:spacing w:val="-4"/>
            <w:sz w:val="22"/>
            <w:szCs w:val="22"/>
            <w:lang w:val="es-PE"/>
          </w:rPr>
          <w:t>Plan de Adquisiciones</w:t>
        </w:r>
      </w:hyperlink>
      <w:r w:rsidR="000D5395" w:rsidRPr="005B3790">
        <w:rPr>
          <w:rStyle w:val="Hyperlink"/>
          <w:rFonts w:ascii="Arial" w:hAnsi="Arial" w:cs="Arial"/>
          <w:spacing w:val="-4"/>
          <w:sz w:val="22"/>
          <w:szCs w:val="22"/>
          <w:lang w:val="es-PE"/>
        </w:rPr>
        <w:t xml:space="preserve"> Inicial</w:t>
      </w:r>
      <w:r w:rsidR="0018736F" w:rsidRPr="005B3790">
        <w:rPr>
          <w:rFonts w:ascii="Arial" w:hAnsi="Arial" w:cs="Arial"/>
          <w:spacing w:val="-4"/>
          <w:sz w:val="22"/>
          <w:szCs w:val="22"/>
          <w:lang w:val="es-PE"/>
        </w:rPr>
        <w:t xml:space="preserve">. </w:t>
      </w:r>
    </w:p>
    <w:p w14:paraId="65F6053D" w14:textId="5407C73E" w:rsidR="00C04663" w:rsidRPr="005B3790" w:rsidRDefault="003E6B4B" w:rsidP="009E723F">
      <w:pPr>
        <w:pStyle w:val="Paragraph"/>
        <w:numPr>
          <w:ilvl w:val="0"/>
          <w:numId w:val="0"/>
        </w:numPr>
        <w:suppressAutoHyphens/>
        <w:ind w:left="630" w:hanging="630"/>
        <w:rPr>
          <w:rFonts w:ascii="Arial" w:hAnsi="Arial" w:cs="Arial"/>
          <w:spacing w:val="-4"/>
          <w:sz w:val="22"/>
          <w:szCs w:val="22"/>
          <w:lang w:val="es-ES_tradnl"/>
        </w:rPr>
      </w:pPr>
      <w:bookmarkStart w:id="3" w:name="_Toc244412091"/>
      <w:r w:rsidRPr="005B3790">
        <w:rPr>
          <w:rFonts w:ascii="Arial" w:hAnsi="Arial" w:cs="Arial"/>
          <w:spacing w:val="-4"/>
          <w:sz w:val="22"/>
          <w:szCs w:val="22"/>
          <w:lang w:val="es-ES_tradnl"/>
        </w:rPr>
        <w:t>7.</w:t>
      </w:r>
      <w:r w:rsidR="009E723F" w:rsidRPr="005B3790">
        <w:rPr>
          <w:rFonts w:ascii="Arial" w:hAnsi="Arial" w:cs="Arial"/>
          <w:spacing w:val="-4"/>
          <w:sz w:val="22"/>
          <w:szCs w:val="22"/>
          <w:lang w:val="es-ES_tradnl"/>
        </w:rPr>
        <w:t>6</w:t>
      </w:r>
      <w:r w:rsidRPr="005B3790">
        <w:rPr>
          <w:rFonts w:ascii="Arial" w:hAnsi="Arial" w:cs="Arial"/>
          <w:spacing w:val="-4"/>
          <w:sz w:val="22"/>
          <w:szCs w:val="22"/>
          <w:lang w:val="es-ES_tradnl"/>
        </w:rPr>
        <w:tab/>
      </w:r>
      <w:r w:rsidR="00C04663" w:rsidRPr="005B3790">
        <w:rPr>
          <w:rFonts w:ascii="Arial" w:hAnsi="Arial" w:cs="Arial"/>
          <w:b/>
          <w:spacing w:val="-4"/>
          <w:sz w:val="22"/>
          <w:szCs w:val="22"/>
          <w:lang w:val="es-ES_tradnl"/>
        </w:rPr>
        <w:t xml:space="preserve">Supervisión </w:t>
      </w:r>
      <w:r w:rsidR="00261029" w:rsidRPr="005B3790">
        <w:rPr>
          <w:rFonts w:ascii="Arial" w:hAnsi="Arial" w:cs="Arial"/>
          <w:b/>
          <w:spacing w:val="-4"/>
          <w:sz w:val="22"/>
          <w:szCs w:val="22"/>
          <w:lang w:val="es-ES_tradnl"/>
        </w:rPr>
        <w:t xml:space="preserve">y Plan </w:t>
      </w:r>
      <w:r w:rsidR="00C04663" w:rsidRPr="005B3790">
        <w:rPr>
          <w:rFonts w:ascii="Arial" w:hAnsi="Arial" w:cs="Arial"/>
          <w:b/>
          <w:spacing w:val="-4"/>
          <w:sz w:val="22"/>
          <w:szCs w:val="22"/>
          <w:lang w:val="es-ES_tradnl"/>
        </w:rPr>
        <w:t>de Adquisiciones</w:t>
      </w:r>
      <w:bookmarkEnd w:id="3"/>
      <w:r w:rsidR="00B10680" w:rsidRPr="005B3790">
        <w:rPr>
          <w:rFonts w:ascii="Arial" w:hAnsi="Arial" w:cs="Arial"/>
          <w:b/>
          <w:spacing w:val="-4"/>
          <w:sz w:val="22"/>
          <w:szCs w:val="22"/>
          <w:lang w:val="es-ES_tradnl"/>
        </w:rPr>
        <w:t xml:space="preserve"> y Contrataciones (PAC)</w:t>
      </w:r>
      <w:r w:rsidR="00C04663" w:rsidRPr="005B3790">
        <w:rPr>
          <w:rFonts w:ascii="Arial" w:hAnsi="Arial" w:cs="Arial"/>
          <w:spacing w:val="-4"/>
          <w:sz w:val="22"/>
          <w:szCs w:val="22"/>
          <w:lang w:val="es-ES_tradnl"/>
        </w:rPr>
        <w:t xml:space="preserve">: Con base a la calificación de riesgo bajo </w:t>
      </w:r>
      <w:r w:rsidR="003337B0" w:rsidRPr="005B3790">
        <w:rPr>
          <w:rFonts w:ascii="Arial" w:hAnsi="Arial" w:cs="Arial"/>
          <w:spacing w:val="-4"/>
          <w:sz w:val="22"/>
          <w:szCs w:val="22"/>
          <w:lang w:val="es-ES_tradnl"/>
        </w:rPr>
        <w:t>del SECI</w:t>
      </w:r>
      <w:r w:rsidR="00C04663" w:rsidRPr="005B3790">
        <w:rPr>
          <w:rFonts w:ascii="Arial" w:hAnsi="Arial" w:cs="Arial"/>
          <w:spacing w:val="-4"/>
          <w:sz w:val="22"/>
          <w:szCs w:val="22"/>
          <w:lang w:val="es-ES_tradnl"/>
        </w:rPr>
        <w:t xml:space="preserve"> las adquisi</w:t>
      </w:r>
      <w:r w:rsidR="00CF6890" w:rsidRPr="005B3790">
        <w:rPr>
          <w:rFonts w:ascii="Arial" w:hAnsi="Arial" w:cs="Arial"/>
          <w:spacing w:val="-4"/>
          <w:sz w:val="22"/>
          <w:szCs w:val="22"/>
          <w:lang w:val="es-ES_tradnl"/>
        </w:rPr>
        <w:t>ciones serán revisadas</w:t>
      </w:r>
      <w:r w:rsidR="00C04663" w:rsidRPr="005B3790">
        <w:rPr>
          <w:rFonts w:ascii="Arial" w:hAnsi="Arial" w:cs="Arial"/>
          <w:spacing w:val="-4"/>
          <w:sz w:val="22"/>
          <w:szCs w:val="22"/>
          <w:lang w:val="es-ES_tradnl"/>
        </w:rPr>
        <w:t xml:space="preserve"> ex-post, salvo que se establezca expresamente en el </w:t>
      </w:r>
      <w:r w:rsidR="00B10680" w:rsidRPr="005B3790">
        <w:rPr>
          <w:rFonts w:ascii="Arial" w:hAnsi="Arial" w:cs="Arial"/>
          <w:spacing w:val="-4"/>
          <w:sz w:val="22"/>
          <w:szCs w:val="22"/>
          <w:lang w:val="es-ES_tradnl"/>
        </w:rPr>
        <w:t>PAC</w:t>
      </w:r>
      <w:r w:rsidR="00C04663" w:rsidRPr="005B3790">
        <w:rPr>
          <w:rFonts w:ascii="Arial" w:hAnsi="Arial" w:cs="Arial"/>
          <w:spacing w:val="-4"/>
          <w:sz w:val="22"/>
          <w:szCs w:val="22"/>
          <w:lang w:val="es-ES_tradnl"/>
        </w:rPr>
        <w:t xml:space="preserve"> y para casos específicos la revisión ex-ante. </w:t>
      </w:r>
      <w:r w:rsidR="003337B0" w:rsidRPr="005B3790">
        <w:rPr>
          <w:rFonts w:ascii="Arial" w:hAnsi="Arial" w:cs="Arial"/>
          <w:spacing w:val="-4"/>
          <w:sz w:val="22"/>
          <w:szCs w:val="22"/>
          <w:lang w:val="es-ES_tradnl"/>
        </w:rPr>
        <w:t>E</w:t>
      </w:r>
      <w:r w:rsidR="00C04663" w:rsidRPr="005B3790">
        <w:rPr>
          <w:rFonts w:ascii="Arial" w:hAnsi="Arial" w:cs="Arial"/>
          <w:spacing w:val="-4"/>
          <w:sz w:val="22"/>
          <w:szCs w:val="22"/>
          <w:lang w:val="es-ES_tradnl"/>
        </w:rPr>
        <w:t xml:space="preserve">l Banco podrá realizar entrenamientos y capacitaciones en materia de adquisiciones, así como orientar y apoyar la ejecución de las mismas. </w:t>
      </w:r>
      <w:r w:rsidR="00261029" w:rsidRPr="005B3790">
        <w:rPr>
          <w:rFonts w:ascii="Arial" w:hAnsi="Arial" w:cs="Arial"/>
          <w:spacing w:val="-4"/>
          <w:sz w:val="22"/>
          <w:szCs w:val="22"/>
          <w:lang w:val="es-ES_tradnl"/>
        </w:rPr>
        <w:t xml:space="preserve">El </w:t>
      </w:r>
      <w:r w:rsidR="009B2C68" w:rsidRPr="005B3790">
        <w:rPr>
          <w:rFonts w:ascii="Arial" w:hAnsi="Arial" w:cs="Arial"/>
          <w:spacing w:val="-4"/>
          <w:sz w:val="22"/>
          <w:szCs w:val="22"/>
          <w:lang w:val="es-ES_tradnl"/>
        </w:rPr>
        <w:t>PAC</w:t>
      </w:r>
      <w:r w:rsidR="00856013" w:rsidRPr="005B3790">
        <w:rPr>
          <w:rFonts w:ascii="Arial" w:hAnsi="Arial" w:cs="Arial"/>
          <w:spacing w:val="-4"/>
          <w:sz w:val="22"/>
          <w:szCs w:val="22"/>
          <w:lang w:val="es-ES_tradnl"/>
        </w:rPr>
        <w:t xml:space="preserve"> </w:t>
      </w:r>
      <w:r w:rsidR="00261029" w:rsidRPr="005B3790">
        <w:rPr>
          <w:rFonts w:ascii="Arial" w:hAnsi="Arial" w:cs="Arial"/>
          <w:spacing w:val="-4"/>
          <w:sz w:val="22"/>
          <w:szCs w:val="22"/>
          <w:lang w:val="es-ES_tradnl"/>
        </w:rPr>
        <w:t>podrá ser revisado y actualizado en cualquier momento</w:t>
      </w:r>
      <w:r w:rsidR="006174DE" w:rsidRPr="005B3790">
        <w:rPr>
          <w:rFonts w:ascii="Arial" w:hAnsi="Arial" w:cs="Arial"/>
          <w:spacing w:val="-4"/>
          <w:sz w:val="22"/>
          <w:szCs w:val="22"/>
          <w:lang w:val="es-ES_tradnl"/>
        </w:rPr>
        <w:t xml:space="preserve"> y deberá ser aprobado por el Banco</w:t>
      </w:r>
      <w:r w:rsidR="00261029" w:rsidRPr="005B3790">
        <w:rPr>
          <w:rFonts w:ascii="Arial" w:hAnsi="Arial" w:cs="Arial"/>
          <w:spacing w:val="-4"/>
          <w:sz w:val="22"/>
          <w:szCs w:val="22"/>
          <w:lang w:val="es-ES_tradnl"/>
        </w:rPr>
        <w:t xml:space="preserve">. </w:t>
      </w:r>
    </w:p>
    <w:p w14:paraId="2A33ED32" w14:textId="77777777" w:rsidR="00B62032" w:rsidRPr="005B3790" w:rsidRDefault="003E6B4B" w:rsidP="009E723F">
      <w:pPr>
        <w:pStyle w:val="Paragraph"/>
        <w:numPr>
          <w:ilvl w:val="0"/>
          <w:numId w:val="0"/>
        </w:numPr>
        <w:suppressAutoHyphens/>
        <w:ind w:left="630" w:hanging="630"/>
        <w:rPr>
          <w:rFonts w:ascii="Arial" w:hAnsi="Arial" w:cs="Arial"/>
          <w:spacing w:val="-4"/>
          <w:sz w:val="22"/>
          <w:szCs w:val="22"/>
          <w:lang w:val="es-ES_tradnl"/>
        </w:rPr>
      </w:pPr>
      <w:r w:rsidRPr="005B3790">
        <w:rPr>
          <w:rFonts w:ascii="Arial" w:hAnsi="Arial" w:cs="Arial"/>
          <w:spacing w:val="-4"/>
          <w:sz w:val="22"/>
          <w:szCs w:val="22"/>
          <w:lang w:val="es-ES_tradnl"/>
        </w:rPr>
        <w:t>7.</w:t>
      </w:r>
      <w:r w:rsidR="009E723F" w:rsidRPr="005B3790">
        <w:rPr>
          <w:rFonts w:ascii="Arial" w:hAnsi="Arial" w:cs="Arial"/>
          <w:spacing w:val="-4"/>
          <w:sz w:val="22"/>
          <w:szCs w:val="22"/>
          <w:lang w:val="es-ES_tradnl"/>
        </w:rPr>
        <w:t>7</w:t>
      </w:r>
      <w:r w:rsidRPr="005B3790">
        <w:rPr>
          <w:rFonts w:ascii="Arial" w:hAnsi="Arial" w:cs="Arial"/>
          <w:spacing w:val="-4"/>
          <w:sz w:val="22"/>
          <w:szCs w:val="22"/>
          <w:lang w:val="es-ES_tradnl"/>
        </w:rPr>
        <w:tab/>
      </w:r>
      <w:r w:rsidR="00C04663" w:rsidRPr="005B3790">
        <w:rPr>
          <w:rFonts w:ascii="Arial" w:hAnsi="Arial" w:cs="Arial"/>
          <w:b/>
          <w:spacing w:val="-4"/>
          <w:sz w:val="22"/>
          <w:szCs w:val="22"/>
          <w:lang w:val="es-ES_tradnl"/>
        </w:rPr>
        <w:t>Registros y Archivos de adquisiciones</w:t>
      </w:r>
      <w:r w:rsidR="00C04663" w:rsidRPr="005B3790">
        <w:rPr>
          <w:rFonts w:ascii="Arial" w:hAnsi="Arial" w:cs="Arial"/>
          <w:spacing w:val="-4"/>
          <w:sz w:val="22"/>
          <w:szCs w:val="22"/>
          <w:lang w:val="es-ES_tradnl"/>
        </w:rPr>
        <w:t>:</w:t>
      </w:r>
      <w:r w:rsidR="00C04663" w:rsidRPr="005B3790">
        <w:rPr>
          <w:rFonts w:ascii="Arial" w:hAnsi="Arial" w:cs="Arial"/>
          <w:b/>
          <w:spacing w:val="-4"/>
          <w:sz w:val="22"/>
          <w:szCs w:val="22"/>
          <w:lang w:val="es-ES_tradnl"/>
        </w:rPr>
        <w:t xml:space="preserve"> </w:t>
      </w:r>
      <w:r w:rsidR="00C04663" w:rsidRPr="005B3790">
        <w:rPr>
          <w:rFonts w:ascii="Arial" w:hAnsi="Arial" w:cs="Arial"/>
          <w:spacing w:val="-4"/>
          <w:sz w:val="22"/>
          <w:szCs w:val="22"/>
          <w:lang w:val="es-ES_tradnl"/>
        </w:rPr>
        <w:t>Los archivos deberán estar disponibles para cualquier revisión de adquisiciones que</w:t>
      </w:r>
      <w:r w:rsidR="00CF6890" w:rsidRPr="005B3790">
        <w:rPr>
          <w:rFonts w:ascii="Arial" w:hAnsi="Arial" w:cs="Arial"/>
          <w:spacing w:val="-4"/>
          <w:sz w:val="22"/>
          <w:szCs w:val="22"/>
          <w:lang w:val="es-ES_tradnl"/>
        </w:rPr>
        <w:t xml:space="preserve"> el Banco considere pertinente.</w:t>
      </w:r>
    </w:p>
    <w:p w14:paraId="251F708E" w14:textId="2218FE7C" w:rsidR="001541E9" w:rsidRPr="005B3790" w:rsidRDefault="003E6B4B" w:rsidP="009E723F">
      <w:pPr>
        <w:pStyle w:val="Paragraph"/>
        <w:numPr>
          <w:ilvl w:val="0"/>
          <w:numId w:val="0"/>
        </w:numPr>
        <w:suppressAutoHyphens/>
        <w:ind w:left="630" w:hanging="630"/>
        <w:rPr>
          <w:rFonts w:ascii="Arial" w:hAnsi="Arial" w:cs="Arial"/>
          <w:b/>
          <w:spacing w:val="-4"/>
          <w:sz w:val="22"/>
          <w:szCs w:val="22"/>
          <w:lang w:val="es-ES_tradnl"/>
        </w:rPr>
      </w:pPr>
      <w:r w:rsidRPr="005B3790">
        <w:rPr>
          <w:rFonts w:ascii="Arial" w:hAnsi="Arial" w:cs="Arial"/>
          <w:spacing w:val="-4"/>
          <w:sz w:val="22"/>
          <w:szCs w:val="22"/>
          <w:lang w:val="es-ES_tradnl"/>
        </w:rPr>
        <w:t>7.</w:t>
      </w:r>
      <w:r w:rsidR="009E723F" w:rsidRPr="005B3790">
        <w:rPr>
          <w:rFonts w:ascii="Arial" w:hAnsi="Arial" w:cs="Arial"/>
          <w:spacing w:val="-4"/>
          <w:sz w:val="22"/>
          <w:szCs w:val="22"/>
          <w:lang w:val="es-ES_tradnl"/>
        </w:rPr>
        <w:t>8</w:t>
      </w:r>
      <w:r w:rsidRPr="005B3790">
        <w:rPr>
          <w:rFonts w:ascii="Arial" w:hAnsi="Arial" w:cs="Arial"/>
          <w:spacing w:val="-4"/>
          <w:sz w:val="22"/>
          <w:szCs w:val="22"/>
          <w:lang w:val="es-ES_tradnl"/>
        </w:rPr>
        <w:tab/>
      </w:r>
      <w:r w:rsidR="001541E9" w:rsidRPr="005B3790">
        <w:rPr>
          <w:rFonts w:ascii="Arial" w:hAnsi="Arial" w:cs="Arial"/>
          <w:b/>
          <w:spacing w:val="-4"/>
          <w:sz w:val="22"/>
          <w:szCs w:val="22"/>
          <w:lang w:val="es-ES_tradnl"/>
        </w:rPr>
        <w:t>Financiamiento Retroactivo</w:t>
      </w:r>
      <w:r w:rsidR="001541E9" w:rsidRPr="005B3790">
        <w:rPr>
          <w:rStyle w:val="normaltextrun"/>
          <w:rFonts w:ascii="Arial" w:hAnsi="Arial" w:cs="Arial"/>
          <w:bCs/>
          <w:lang w:val="es-ES_tradnl"/>
        </w:rPr>
        <w:t>:</w:t>
      </w:r>
      <w:r w:rsidR="001541E9" w:rsidRPr="005B3790">
        <w:rPr>
          <w:rStyle w:val="normaltextrun"/>
          <w:rFonts w:ascii="Arial" w:hAnsi="Arial" w:cs="Arial"/>
          <w:lang w:val="es-ES"/>
        </w:rPr>
        <w:t xml:space="preserve"> </w:t>
      </w:r>
      <w:r w:rsidR="001541E9" w:rsidRPr="005B3790">
        <w:rPr>
          <w:rFonts w:ascii="Arial" w:hAnsi="Arial" w:cs="Arial"/>
          <w:spacing w:val="-4"/>
          <w:sz w:val="22"/>
          <w:szCs w:val="22"/>
          <w:lang w:val="es-ES_tradnl"/>
        </w:rPr>
        <w:t xml:space="preserve">El Banco podrá </w:t>
      </w:r>
      <w:r w:rsidR="00B10680" w:rsidRPr="005B3790">
        <w:rPr>
          <w:rFonts w:ascii="Arial" w:hAnsi="Arial" w:cs="Arial"/>
          <w:spacing w:val="-4"/>
          <w:sz w:val="22"/>
          <w:szCs w:val="22"/>
          <w:lang w:val="es-ES_tradnl"/>
        </w:rPr>
        <w:t xml:space="preserve">apoyar </w:t>
      </w:r>
      <w:r w:rsidR="001541E9" w:rsidRPr="005B3790">
        <w:rPr>
          <w:rFonts w:ascii="Arial" w:hAnsi="Arial" w:cs="Arial"/>
          <w:spacing w:val="-4"/>
          <w:sz w:val="22"/>
          <w:szCs w:val="22"/>
          <w:lang w:val="es-ES_tradnl"/>
        </w:rPr>
        <w:t xml:space="preserve">retroactivamente con cargo a los recursos del </w:t>
      </w:r>
      <w:ins w:id="4" w:author="Gaona, Tania Lucia" w:date="2017-09-11T09:15:00Z">
        <w:r w:rsidR="00652CCD">
          <w:rPr>
            <w:rFonts w:ascii="Arial" w:hAnsi="Arial" w:cs="Arial"/>
            <w:spacing w:val="-4"/>
            <w:sz w:val="22"/>
            <w:szCs w:val="22"/>
            <w:lang w:val="es-ES_tradnl"/>
          </w:rPr>
          <w:t>préstamo</w:t>
        </w:r>
      </w:ins>
      <w:del w:id="5" w:author="Gaona, Tania Lucia" w:date="2017-09-11T09:15:00Z">
        <w:r w:rsidR="00A55920" w:rsidRPr="005B3790" w:rsidDel="00652CCD">
          <w:rPr>
            <w:rFonts w:ascii="Arial" w:hAnsi="Arial" w:cs="Arial"/>
            <w:spacing w:val="-4"/>
            <w:sz w:val="22"/>
            <w:szCs w:val="22"/>
            <w:lang w:val="es-ES_tradnl"/>
          </w:rPr>
          <w:delText>Proyecto</w:delText>
        </w:r>
      </w:del>
      <w:r w:rsidR="001541E9" w:rsidRPr="005B3790">
        <w:rPr>
          <w:rFonts w:ascii="Arial" w:hAnsi="Arial" w:cs="Arial"/>
          <w:spacing w:val="-4"/>
          <w:sz w:val="22"/>
          <w:szCs w:val="22"/>
          <w:lang w:val="es-ES_tradnl"/>
        </w:rPr>
        <w:t xml:space="preserve">, gastos elegibles efectuados por el Prestatario antes de la fecha de aprobación del préstamo (becas y otros apoyos, acciones de intermediación y </w:t>
      </w:r>
      <w:r w:rsidR="001541E9" w:rsidRPr="005B3790">
        <w:rPr>
          <w:rFonts w:ascii="Arial" w:hAnsi="Arial" w:cs="Arial"/>
          <w:spacing w:val="-4"/>
          <w:sz w:val="22"/>
          <w:lang w:val="es-ES_tradnl"/>
        </w:rPr>
        <w:t>gastos operativos relacionados</w:t>
      </w:r>
      <w:r w:rsidR="001541E9" w:rsidRPr="005B3790">
        <w:rPr>
          <w:rFonts w:ascii="Arial" w:hAnsi="Arial" w:cs="Arial"/>
          <w:spacing w:val="-4"/>
          <w:sz w:val="22"/>
          <w:szCs w:val="22"/>
          <w:lang w:val="es-ES_tradnl"/>
        </w:rPr>
        <w:t>; fortalecimiento institucional y equipamiento; consultorías; encuestas u otros estudios; y acciones de difusión con énfasis en medios electrónicos y estrategias en redes sociales para todas las acciones de intermediación y apoyo al emp</w:t>
      </w:r>
      <w:r w:rsidR="000C1A83" w:rsidRPr="005B3790">
        <w:rPr>
          <w:rFonts w:ascii="Arial" w:hAnsi="Arial" w:cs="Arial"/>
          <w:spacing w:val="-4"/>
          <w:sz w:val="22"/>
          <w:szCs w:val="22"/>
          <w:lang w:val="es-ES_tradnl"/>
        </w:rPr>
        <w:t>leo), hasta por US$</w:t>
      </w:r>
      <w:r w:rsidR="00163C5B" w:rsidRPr="005B3790">
        <w:rPr>
          <w:rFonts w:ascii="Arial" w:hAnsi="Arial" w:cs="Arial"/>
          <w:spacing w:val="-4"/>
          <w:sz w:val="22"/>
          <w:szCs w:val="22"/>
          <w:lang w:val="es-ES_tradnl"/>
        </w:rPr>
        <w:t>32</w:t>
      </w:r>
      <w:r w:rsidR="001541E9" w:rsidRPr="005B3790">
        <w:rPr>
          <w:rFonts w:ascii="Arial" w:hAnsi="Arial" w:cs="Arial"/>
          <w:spacing w:val="-4"/>
          <w:sz w:val="22"/>
          <w:szCs w:val="22"/>
          <w:lang w:val="es-ES_tradnl"/>
        </w:rPr>
        <w:t>.000.000 (</w:t>
      </w:r>
      <w:r w:rsidR="000C1A83" w:rsidRPr="005B3790">
        <w:rPr>
          <w:rFonts w:ascii="Arial" w:hAnsi="Arial" w:cs="Arial"/>
          <w:spacing w:val="-4"/>
          <w:sz w:val="22"/>
          <w:szCs w:val="22"/>
          <w:lang w:val="es-ES_tradnl"/>
        </w:rPr>
        <w:t>20</w:t>
      </w:r>
      <w:r w:rsidR="001541E9" w:rsidRPr="005B3790">
        <w:rPr>
          <w:rFonts w:ascii="Arial" w:hAnsi="Arial" w:cs="Arial"/>
          <w:spacing w:val="-4"/>
          <w:sz w:val="22"/>
          <w:szCs w:val="22"/>
          <w:lang w:val="es-ES_tradnl"/>
        </w:rPr>
        <w:t>% del monto propuesto del préstamo), siempre que se hayan cumplido requisitos sustancialmente análogos a los establecidos en el contrato de préstamo. Dichos gastos deberán haberse efectuado a partir del 18 de abril de 2017 (fecha de aprobación del Perfil de Proyecto), pero en ningún caso se incluirán gastos efectuados más</w:t>
      </w:r>
      <w:r w:rsidR="001541E9" w:rsidRPr="005B3790">
        <w:rPr>
          <w:rFonts w:ascii="Arial" w:hAnsi="Arial" w:cs="Arial"/>
          <w:sz w:val="22"/>
          <w:szCs w:val="22"/>
          <w:lang w:val="es-ES_tradnl"/>
        </w:rPr>
        <w:t xml:space="preserve"> de 18 meses antes de la fecha de aprobación del </w:t>
      </w:r>
      <w:r w:rsidR="00A55920" w:rsidRPr="005B3790">
        <w:rPr>
          <w:rFonts w:ascii="Arial" w:hAnsi="Arial" w:cs="Arial"/>
          <w:sz w:val="22"/>
          <w:szCs w:val="22"/>
          <w:lang w:val="es-ES_tradnl"/>
        </w:rPr>
        <w:t>Proyecto</w:t>
      </w:r>
      <w:r w:rsidR="001541E9" w:rsidRPr="005B3790">
        <w:rPr>
          <w:rFonts w:ascii="Arial" w:hAnsi="Arial" w:cs="Arial"/>
          <w:sz w:val="22"/>
          <w:szCs w:val="22"/>
          <w:lang w:val="es-ES_tradnl"/>
        </w:rPr>
        <w:t>.</w:t>
      </w:r>
      <w:bookmarkStart w:id="6" w:name="_GoBack"/>
      <w:bookmarkEnd w:id="6"/>
    </w:p>
    <w:p w14:paraId="422DC5D0" w14:textId="77777777" w:rsidR="00C7106E" w:rsidRPr="005B3790" w:rsidRDefault="002023BB" w:rsidP="0016483A">
      <w:pPr>
        <w:pStyle w:val="Chapter"/>
        <w:numPr>
          <w:ilvl w:val="0"/>
          <w:numId w:val="9"/>
        </w:numPr>
        <w:tabs>
          <w:tab w:val="clear" w:pos="1440"/>
        </w:tabs>
        <w:suppressAutoHyphens/>
        <w:ind w:left="900" w:hanging="270"/>
        <w:rPr>
          <w:rFonts w:ascii="Arial" w:hAnsi="Arial" w:cs="Arial"/>
          <w:sz w:val="22"/>
          <w:szCs w:val="22"/>
          <w:lang w:val="es-ES_tradnl"/>
        </w:rPr>
      </w:pPr>
      <w:r w:rsidRPr="005B3790">
        <w:rPr>
          <w:rFonts w:ascii="Arial" w:hAnsi="Arial" w:cs="Arial"/>
          <w:sz w:val="22"/>
          <w:szCs w:val="22"/>
          <w:lang w:val="es-MX"/>
        </w:rPr>
        <w:t>Acuerdos</w:t>
      </w:r>
      <w:r w:rsidRPr="005B3790">
        <w:rPr>
          <w:rFonts w:ascii="Arial" w:hAnsi="Arial" w:cs="Arial"/>
          <w:sz w:val="22"/>
          <w:szCs w:val="22"/>
          <w:lang w:val="es-ES_tradnl"/>
        </w:rPr>
        <w:t xml:space="preserve"> y </w:t>
      </w:r>
      <w:r w:rsidRPr="005B3790">
        <w:rPr>
          <w:rFonts w:ascii="Arial" w:hAnsi="Arial" w:cs="Arial"/>
          <w:sz w:val="22"/>
          <w:szCs w:val="22"/>
          <w:lang w:val="es-MX"/>
        </w:rPr>
        <w:t>R</w:t>
      </w:r>
      <w:r w:rsidR="00C7106E" w:rsidRPr="005B3790">
        <w:rPr>
          <w:rFonts w:ascii="Arial" w:hAnsi="Arial" w:cs="Arial"/>
          <w:sz w:val="22"/>
          <w:szCs w:val="22"/>
          <w:lang w:val="es-MX"/>
        </w:rPr>
        <w:t>equisitos</w:t>
      </w:r>
      <w:r w:rsidR="00C7106E" w:rsidRPr="005B3790">
        <w:rPr>
          <w:rFonts w:ascii="Arial" w:hAnsi="Arial" w:cs="Arial"/>
          <w:sz w:val="22"/>
          <w:szCs w:val="22"/>
          <w:lang w:val="es-ES_tradnl"/>
        </w:rPr>
        <w:t xml:space="preserve"> de </w:t>
      </w:r>
      <w:r w:rsidRPr="005B3790">
        <w:rPr>
          <w:rFonts w:ascii="Arial" w:hAnsi="Arial" w:cs="Arial"/>
          <w:sz w:val="22"/>
          <w:szCs w:val="22"/>
          <w:lang w:val="es-ES_tradnl"/>
        </w:rPr>
        <w:t>Gestión F</w:t>
      </w:r>
      <w:r w:rsidR="00C7106E" w:rsidRPr="005B3790">
        <w:rPr>
          <w:rFonts w:ascii="Arial" w:hAnsi="Arial" w:cs="Arial"/>
          <w:sz w:val="22"/>
          <w:szCs w:val="22"/>
          <w:lang w:val="es-ES_tradnl"/>
        </w:rPr>
        <w:t>inanciera</w:t>
      </w:r>
    </w:p>
    <w:p w14:paraId="710A8850" w14:textId="77777777" w:rsidR="007D62F9" w:rsidRPr="005B3790" w:rsidRDefault="00C7106E" w:rsidP="0016483A">
      <w:pPr>
        <w:pStyle w:val="SecHeading"/>
        <w:numPr>
          <w:ilvl w:val="0"/>
          <w:numId w:val="8"/>
        </w:numPr>
        <w:ind w:hanging="540"/>
        <w:jc w:val="both"/>
        <w:rPr>
          <w:rFonts w:ascii="Arial" w:hAnsi="Arial" w:cs="Arial"/>
          <w:sz w:val="22"/>
          <w:szCs w:val="22"/>
          <w:lang w:val="es-ES_tradnl"/>
        </w:rPr>
      </w:pPr>
      <w:r w:rsidRPr="005B3790">
        <w:rPr>
          <w:rFonts w:ascii="Arial" w:hAnsi="Arial" w:cs="Arial"/>
          <w:sz w:val="22"/>
          <w:szCs w:val="22"/>
          <w:lang w:val="es-ES_tradnl"/>
        </w:rPr>
        <w:t xml:space="preserve">Programación y </w:t>
      </w:r>
      <w:r w:rsidR="003336A2" w:rsidRPr="005B3790">
        <w:rPr>
          <w:rFonts w:ascii="Arial" w:hAnsi="Arial" w:cs="Arial"/>
          <w:sz w:val="22"/>
          <w:szCs w:val="22"/>
          <w:lang w:val="es-ES_tradnl"/>
        </w:rPr>
        <w:t>P</w:t>
      </w:r>
      <w:r w:rsidRPr="005B3790">
        <w:rPr>
          <w:rFonts w:ascii="Arial" w:hAnsi="Arial" w:cs="Arial"/>
          <w:sz w:val="22"/>
          <w:szCs w:val="22"/>
          <w:lang w:val="es-ES_tradnl"/>
        </w:rPr>
        <w:t>resupuesto</w:t>
      </w:r>
    </w:p>
    <w:p w14:paraId="3C1C5767" w14:textId="37396AB3" w:rsidR="00CB3852" w:rsidRPr="005B3790" w:rsidRDefault="009E723F" w:rsidP="009E723F">
      <w:pPr>
        <w:pStyle w:val="Paragraph"/>
        <w:numPr>
          <w:ilvl w:val="0"/>
          <w:numId w:val="0"/>
        </w:numPr>
        <w:suppressAutoHyphens/>
        <w:ind w:left="630" w:hanging="630"/>
        <w:rPr>
          <w:rFonts w:ascii="Arial" w:hAnsi="Arial" w:cs="Arial"/>
          <w:spacing w:val="-4"/>
          <w:sz w:val="22"/>
          <w:szCs w:val="22"/>
          <w:lang w:val="es-ES_tradnl"/>
        </w:rPr>
      </w:pPr>
      <w:r w:rsidRPr="005B3790">
        <w:rPr>
          <w:rFonts w:ascii="Arial" w:hAnsi="Arial" w:cs="Arial"/>
          <w:spacing w:val="-4"/>
          <w:sz w:val="22"/>
          <w:szCs w:val="22"/>
          <w:lang w:val="es-ES_tradnl"/>
        </w:rPr>
        <w:t>8.1</w:t>
      </w:r>
      <w:r w:rsidRPr="005B3790">
        <w:rPr>
          <w:rFonts w:ascii="Arial" w:hAnsi="Arial" w:cs="Arial"/>
          <w:spacing w:val="-4"/>
          <w:sz w:val="22"/>
          <w:szCs w:val="22"/>
          <w:lang w:val="es-ES_tradnl"/>
        </w:rPr>
        <w:tab/>
      </w:r>
      <w:r w:rsidR="00B9791B" w:rsidRPr="005B3790">
        <w:rPr>
          <w:rFonts w:ascii="Arial" w:hAnsi="Arial" w:cs="Arial"/>
          <w:spacing w:val="-4"/>
          <w:sz w:val="22"/>
          <w:szCs w:val="22"/>
          <w:lang w:val="es-ES_tradnl"/>
        </w:rPr>
        <w:t>Los</w:t>
      </w:r>
      <w:r w:rsidR="007D62F9" w:rsidRPr="005B3790">
        <w:rPr>
          <w:rFonts w:ascii="Arial" w:hAnsi="Arial" w:cs="Arial"/>
          <w:spacing w:val="-4"/>
          <w:sz w:val="22"/>
          <w:szCs w:val="22"/>
          <w:lang w:val="es-ES_tradnl"/>
        </w:rPr>
        <w:t xml:space="preserve"> proyectos que desarrolla el Gobierno</w:t>
      </w:r>
      <w:r w:rsidR="009631D4" w:rsidRPr="005B3790">
        <w:rPr>
          <w:rFonts w:ascii="Arial" w:hAnsi="Arial" w:cs="Arial"/>
          <w:spacing w:val="-4"/>
          <w:sz w:val="22"/>
          <w:szCs w:val="22"/>
          <w:lang w:val="es-ES_tradnl"/>
        </w:rPr>
        <w:t xml:space="preserve"> de México</w:t>
      </w:r>
      <w:r w:rsidR="007D62F9" w:rsidRPr="005B3790">
        <w:rPr>
          <w:rFonts w:ascii="Arial" w:hAnsi="Arial" w:cs="Arial"/>
          <w:spacing w:val="-4"/>
          <w:sz w:val="22"/>
          <w:szCs w:val="22"/>
          <w:lang w:val="es-ES_tradnl"/>
        </w:rPr>
        <w:t xml:space="preserve">, incluyendo los </w:t>
      </w:r>
      <w:r w:rsidR="00B10680" w:rsidRPr="005B3790">
        <w:rPr>
          <w:rFonts w:ascii="Arial" w:hAnsi="Arial" w:cs="Arial"/>
          <w:spacing w:val="-4"/>
          <w:sz w:val="22"/>
          <w:szCs w:val="22"/>
          <w:lang w:val="es-ES_tradnl"/>
        </w:rPr>
        <w:t xml:space="preserve">apoyados </w:t>
      </w:r>
      <w:r w:rsidR="006F5F23" w:rsidRPr="005B3790">
        <w:rPr>
          <w:rFonts w:ascii="Arial" w:hAnsi="Arial" w:cs="Arial"/>
          <w:spacing w:val="-4"/>
          <w:sz w:val="22"/>
          <w:szCs w:val="22"/>
          <w:lang w:val="es-ES_tradnl"/>
        </w:rPr>
        <w:t xml:space="preserve">por Organismos </w:t>
      </w:r>
      <w:r w:rsidR="007D62F9" w:rsidRPr="005B3790">
        <w:rPr>
          <w:rFonts w:ascii="Arial" w:hAnsi="Arial" w:cs="Arial"/>
          <w:spacing w:val="-4"/>
          <w:sz w:val="22"/>
          <w:szCs w:val="22"/>
          <w:lang w:val="es-ES_tradnl"/>
        </w:rPr>
        <w:t>Internacionales, forman parte de los presupuestos</w:t>
      </w:r>
      <w:r w:rsidR="00DF4EAF" w:rsidRPr="005B3790">
        <w:rPr>
          <w:rFonts w:ascii="Arial" w:hAnsi="Arial" w:cs="Arial"/>
          <w:spacing w:val="-4"/>
          <w:sz w:val="22"/>
          <w:szCs w:val="22"/>
          <w:lang w:val="es-ES_tradnl"/>
        </w:rPr>
        <w:t xml:space="preserve"> </w:t>
      </w:r>
      <w:r w:rsidR="009631D4" w:rsidRPr="005B3790">
        <w:rPr>
          <w:rFonts w:ascii="Arial" w:hAnsi="Arial" w:cs="Arial"/>
          <w:spacing w:val="-4"/>
          <w:sz w:val="22"/>
          <w:szCs w:val="22"/>
          <w:lang w:val="es-ES_tradnl"/>
        </w:rPr>
        <w:t>a</w:t>
      </w:r>
      <w:r w:rsidR="007F0E1B" w:rsidRPr="005B3790">
        <w:rPr>
          <w:rFonts w:ascii="Arial" w:hAnsi="Arial" w:cs="Arial"/>
          <w:spacing w:val="-4"/>
          <w:sz w:val="22"/>
          <w:szCs w:val="22"/>
          <w:lang w:val="es-ES_tradnl"/>
        </w:rPr>
        <w:t>u</w:t>
      </w:r>
      <w:r w:rsidR="007D62F9" w:rsidRPr="005B3790">
        <w:rPr>
          <w:rFonts w:ascii="Arial" w:hAnsi="Arial" w:cs="Arial"/>
          <w:spacing w:val="-4"/>
          <w:sz w:val="22"/>
          <w:szCs w:val="22"/>
          <w:lang w:val="es-ES_tradnl"/>
        </w:rPr>
        <w:t xml:space="preserve">torizados a las dependencias y entidades, cada institución lleva a cabo un control </w:t>
      </w:r>
      <w:r w:rsidR="00B9791B" w:rsidRPr="005B3790">
        <w:rPr>
          <w:rFonts w:ascii="Arial" w:hAnsi="Arial" w:cs="Arial"/>
          <w:spacing w:val="-4"/>
          <w:sz w:val="22"/>
          <w:szCs w:val="22"/>
          <w:lang w:val="es-ES_tradnl"/>
        </w:rPr>
        <w:t>presupuestal</w:t>
      </w:r>
      <w:r w:rsidR="006F5F23" w:rsidRPr="005B3790">
        <w:rPr>
          <w:rFonts w:ascii="Arial" w:hAnsi="Arial" w:cs="Arial"/>
          <w:spacing w:val="-4"/>
          <w:sz w:val="22"/>
          <w:szCs w:val="22"/>
          <w:lang w:val="es-ES_tradnl"/>
        </w:rPr>
        <w:t>. En el caso de la S</w:t>
      </w:r>
      <w:r w:rsidR="001471D9" w:rsidRPr="005B3790">
        <w:rPr>
          <w:rFonts w:ascii="Arial" w:hAnsi="Arial" w:cs="Arial"/>
          <w:spacing w:val="-4"/>
          <w:sz w:val="22"/>
          <w:szCs w:val="22"/>
          <w:lang w:val="es-ES_tradnl"/>
        </w:rPr>
        <w:t>TPS</w:t>
      </w:r>
      <w:r w:rsidR="009631D4" w:rsidRPr="005B3790">
        <w:rPr>
          <w:rFonts w:ascii="Arial" w:hAnsi="Arial" w:cs="Arial"/>
          <w:spacing w:val="-4"/>
          <w:sz w:val="22"/>
          <w:szCs w:val="22"/>
          <w:lang w:val="es-ES_tradnl"/>
        </w:rPr>
        <w:t>,</w:t>
      </w:r>
      <w:r w:rsidR="0036110A" w:rsidRPr="005B3790">
        <w:rPr>
          <w:rFonts w:ascii="Arial" w:hAnsi="Arial" w:cs="Arial"/>
          <w:spacing w:val="-4"/>
          <w:sz w:val="22"/>
          <w:szCs w:val="22"/>
          <w:lang w:val="es-ES_tradnl"/>
        </w:rPr>
        <w:t xml:space="preserve"> </w:t>
      </w:r>
      <w:r w:rsidR="007D62F9" w:rsidRPr="005B3790">
        <w:rPr>
          <w:rFonts w:ascii="Arial" w:hAnsi="Arial" w:cs="Arial"/>
          <w:spacing w:val="-4"/>
          <w:sz w:val="22"/>
          <w:szCs w:val="22"/>
          <w:lang w:val="es-ES_tradnl"/>
        </w:rPr>
        <w:t>es</w:t>
      </w:r>
      <w:r w:rsidR="006F5F23" w:rsidRPr="005B3790">
        <w:rPr>
          <w:rFonts w:ascii="Arial" w:hAnsi="Arial" w:cs="Arial"/>
          <w:spacing w:val="-4"/>
          <w:sz w:val="22"/>
          <w:szCs w:val="22"/>
          <w:lang w:val="es-ES_tradnl"/>
        </w:rPr>
        <w:t>te control lo</w:t>
      </w:r>
      <w:r w:rsidR="007D62F9" w:rsidRPr="005B3790">
        <w:rPr>
          <w:rFonts w:ascii="Arial" w:hAnsi="Arial" w:cs="Arial"/>
          <w:spacing w:val="-4"/>
          <w:sz w:val="22"/>
          <w:szCs w:val="22"/>
          <w:lang w:val="es-ES_tradnl"/>
        </w:rPr>
        <w:t xml:space="preserve"> hace</w:t>
      </w:r>
      <w:r w:rsidR="006F5F23" w:rsidRPr="005B3790">
        <w:rPr>
          <w:rFonts w:ascii="Arial" w:hAnsi="Arial" w:cs="Arial"/>
          <w:spacing w:val="-4"/>
          <w:sz w:val="22"/>
          <w:szCs w:val="22"/>
          <w:lang w:val="es-ES_tradnl"/>
        </w:rPr>
        <w:t>n</w:t>
      </w:r>
      <w:r w:rsidR="007D62F9" w:rsidRPr="005B3790">
        <w:rPr>
          <w:rFonts w:ascii="Arial" w:hAnsi="Arial" w:cs="Arial"/>
          <w:spacing w:val="-4"/>
          <w:sz w:val="22"/>
          <w:szCs w:val="22"/>
          <w:lang w:val="es-ES_tradnl"/>
        </w:rPr>
        <w:t xml:space="preserve"> </w:t>
      </w:r>
      <w:r w:rsidR="00B10680" w:rsidRPr="005B3790">
        <w:rPr>
          <w:rFonts w:ascii="Arial" w:hAnsi="Arial" w:cs="Arial"/>
          <w:spacing w:val="-4"/>
          <w:sz w:val="22"/>
          <w:szCs w:val="22"/>
          <w:lang w:val="es-ES_tradnl"/>
        </w:rPr>
        <w:t>a través</w:t>
      </w:r>
      <w:r w:rsidR="007D62F9" w:rsidRPr="005B3790">
        <w:rPr>
          <w:rFonts w:ascii="Arial" w:hAnsi="Arial" w:cs="Arial"/>
          <w:spacing w:val="-4"/>
          <w:sz w:val="22"/>
          <w:szCs w:val="22"/>
          <w:lang w:val="es-ES_tradnl"/>
        </w:rPr>
        <w:t xml:space="preserve"> del Sistema de </w:t>
      </w:r>
      <w:r w:rsidR="007255D4" w:rsidRPr="005B3790">
        <w:rPr>
          <w:rFonts w:ascii="Arial" w:hAnsi="Arial" w:cs="Arial"/>
          <w:spacing w:val="-4"/>
          <w:sz w:val="22"/>
          <w:szCs w:val="22"/>
          <w:lang w:val="es-ES_tradnl"/>
        </w:rPr>
        <w:t>Información del Programa de Apoyo al Empleo (SISPAE)</w:t>
      </w:r>
      <w:r w:rsidR="009A0701" w:rsidRPr="005B3790">
        <w:rPr>
          <w:rFonts w:ascii="Arial" w:hAnsi="Arial" w:cs="Arial"/>
          <w:spacing w:val="-4"/>
          <w:sz w:val="22"/>
          <w:szCs w:val="22"/>
          <w:lang w:val="es-ES_tradnl"/>
        </w:rPr>
        <w:t xml:space="preserve">, </w:t>
      </w:r>
      <w:r w:rsidR="007D62F9" w:rsidRPr="005B3790">
        <w:rPr>
          <w:rFonts w:ascii="Arial" w:hAnsi="Arial" w:cs="Arial"/>
          <w:spacing w:val="-4"/>
          <w:sz w:val="22"/>
          <w:szCs w:val="22"/>
          <w:lang w:val="es-ES_tradnl"/>
        </w:rPr>
        <w:t>Sistema de Presupuesto y Contabilidad (SI</w:t>
      </w:r>
      <w:r w:rsidR="001471D9" w:rsidRPr="005B3790">
        <w:rPr>
          <w:rFonts w:ascii="Arial" w:hAnsi="Arial" w:cs="Arial"/>
          <w:spacing w:val="-4"/>
          <w:sz w:val="22"/>
          <w:szCs w:val="22"/>
          <w:lang w:val="es-ES_tradnl"/>
        </w:rPr>
        <w:t>AF</w:t>
      </w:r>
      <w:r w:rsidR="005B3790" w:rsidRPr="005B3790">
        <w:rPr>
          <w:rFonts w:ascii="Arial" w:hAnsi="Arial" w:cs="Arial"/>
          <w:spacing w:val="-4"/>
          <w:sz w:val="22"/>
          <w:szCs w:val="22"/>
          <w:lang w:val="es-ES_tradnl"/>
        </w:rPr>
        <w:t xml:space="preserve"> </w:t>
      </w:r>
      <w:r w:rsidR="007D62F9" w:rsidRPr="005B3790">
        <w:rPr>
          <w:rFonts w:ascii="Arial" w:hAnsi="Arial" w:cs="Arial"/>
          <w:spacing w:val="-4"/>
          <w:sz w:val="22"/>
          <w:szCs w:val="22"/>
          <w:lang w:val="es-ES_tradnl"/>
        </w:rPr>
        <w:t>que la S</w:t>
      </w:r>
      <w:r w:rsidR="001471D9" w:rsidRPr="005B3790">
        <w:rPr>
          <w:rFonts w:ascii="Arial" w:hAnsi="Arial" w:cs="Arial"/>
          <w:spacing w:val="-4"/>
          <w:sz w:val="22"/>
          <w:szCs w:val="22"/>
          <w:lang w:val="es-ES_tradnl"/>
        </w:rPr>
        <w:t>TPS</w:t>
      </w:r>
      <w:r w:rsidR="007D62F9" w:rsidRPr="005B3790">
        <w:rPr>
          <w:rFonts w:ascii="Arial" w:hAnsi="Arial" w:cs="Arial"/>
          <w:spacing w:val="-4"/>
          <w:sz w:val="22"/>
          <w:szCs w:val="22"/>
          <w:lang w:val="es-ES_tradnl"/>
        </w:rPr>
        <w:t xml:space="preserve"> tiene </w:t>
      </w:r>
      <w:r w:rsidR="00B9791B" w:rsidRPr="005B3790">
        <w:rPr>
          <w:rFonts w:ascii="Arial" w:hAnsi="Arial" w:cs="Arial"/>
          <w:spacing w:val="-4"/>
          <w:sz w:val="22"/>
          <w:szCs w:val="22"/>
          <w:lang w:val="es-ES_tradnl"/>
        </w:rPr>
        <w:t xml:space="preserve">implementado </w:t>
      </w:r>
      <w:r w:rsidR="007D62F9" w:rsidRPr="005B3790">
        <w:rPr>
          <w:rFonts w:ascii="Arial" w:hAnsi="Arial" w:cs="Arial"/>
          <w:spacing w:val="-4"/>
          <w:sz w:val="22"/>
          <w:szCs w:val="22"/>
          <w:lang w:val="es-ES_tradnl"/>
        </w:rPr>
        <w:t>a nivel nacional</w:t>
      </w:r>
      <w:r w:rsidR="007255D4" w:rsidRPr="005B3790">
        <w:rPr>
          <w:rStyle w:val="normaltextrun"/>
          <w:rFonts w:ascii="Arial" w:eastAsia="Arial" w:hAnsi="Arial" w:cs="Arial"/>
          <w:sz w:val="22"/>
          <w:szCs w:val="22"/>
          <w:lang w:val="es-ES"/>
        </w:rPr>
        <w:t>)</w:t>
      </w:r>
      <w:r w:rsidR="007D62F9" w:rsidRPr="005B3790">
        <w:rPr>
          <w:rFonts w:ascii="Arial" w:hAnsi="Arial" w:cs="Arial"/>
          <w:spacing w:val="-4"/>
          <w:sz w:val="22"/>
          <w:szCs w:val="22"/>
          <w:lang w:val="es-ES_tradnl"/>
        </w:rPr>
        <w:t xml:space="preserve">. </w:t>
      </w:r>
    </w:p>
    <w:p w14:paraId="2651EB74" w14:textId="77777777" w:rsidR="007D62F9" w:rsidRPr="005B3790" w:rsidRDefault="009E723F" w:rsidP="009E723F">
      <w:pPr>
        <w:pStyle w:val="Paragraph"/>
        <w:numPr>
          <w:ilvl w:val="0"/>
          <w:numId w:val="0"/>
        </w:numPr>
        <w:suppressAutoHyphens/>
        <w:ind w:left="630" w:hanging="630"/>
        <w:rPr>
          <w:rFonts w:ascii="Arial" w:hAnsi="Arial" w:cs="Arial"/>
          <w:spacing w:val="-4"/>
          <w:sz w:val="22"/>
          <w:szCs w:val="22"/>
          <w:lang w:val="es-ES_tradnl"/>
        </w:rPr>
      </w:pPr>
      <w:r w:rsidRPr="005B3790">
        <w:rPr>
          <w:rFonts w:ascii="Arial" w:hAnsi="Arial" w:cs="Arial"/>
          <w:spacing w:val="-4"/>
          <w:sz w:val="22"/>
          <w:szCs w:val="22"/>
          <w:lang w:val="es-ES_tradnl"/>
        </w:rPr>
        <w:t>8.2</w:t>
      </w:r>
      <w:r w:rsidRPr="005B3790">
        <w:rPr>
          <w:rFonts w:ascii="Arial" w:hAnsi="Arial" w:cs="Arial"/>
          <w:spacing w:val="-4"/>
          <w:sz w:val="22"/>
          <w:szCs w:val="22"/>
          <w:lang w:val="es-ES_tradnl"/>
        </w:rPr>
        <w:tab/>
      </w:r>
      <w:r w:rsidR="007D62F9" w:rsidRPr="005B3790">
        <w:rPr>
          <w:rFonts w:ascii="Arial" w:hAnsi="Arial" w:cs="Arial"/>
          <w:spacing w:val="-4"/>
          <w:sz w:val="22"/>
          <w:szCs w:val="22"/>
          <w:lang w:val="es-ES_tradnl"/>
        </w:rPr>
        <w:t xml:space="preserve">Las funciones de programación, presupuesto y control del gasto, contabilidad y rendición de cuentas con base en la información financiera, están regidas por diversas </w:t>
      </w:r>
      <w:r w:rsidR="007D62F9" w:rsidRPr="005B3790">
        <w:rPr>
          <w:rFonts w:ascii="Arial" w:hAnsi="Arial" w:cs="Arial"/>
          <w:spacing w:val="-4"/>
          <w:sz w:val="22"/>
          <w:szCs w:val="22"/>
          <w:lang w:val="es-ES_tradnl"/>
        </w:rPr>
        <w:lastRenderedPageBreak/>
        <w:t xml:space="preserve">disposiciones normativas que genera principalmente la SHCP, lo que garantiza la congruencia en los criterios </w:t>
      </w:r>
      <w:r w:rsidR="004F5212" w:rsidRPr="005B3790">
        <w:rPr>
          <w:rFonts w:ascii="Arial" w:hAnsi="Arial" w:cs="Arial"/>
          <w:spacing w:val="-4"/>
          <w:sz w:val="22"/>
          <w:szCs w:val="22"/>
          <w:lang w:val="es-ES_tradnl"/>
        </w:rPr>
        <w:t>de registro</w:t>
      </w:r>
      <w:r w:rsidR="007D62F9" w:rsidRPr="005B3790">
        <w:rPr>
          <w:rFonts w:ascii="Arial" w:hAnsi="Arial" w:cs="Arial"/>
          <w:spacing w:val="-4"/>
          <w:sz w:val="22"/>
          <w:szCs w:val="22"/>
          <w:lang w:val="es-ES_tradnl"/>
        </w:rPr>
        <w:t xml:space="preserve"> y utilización de los sistemas establecidos. </w:t>
      </w:r>
    </w:p>
    <w:p w14:paraId="2FC27D3C" w14:textId="77777777" w:rsidR="00C7106E" w:rsidRPr="005B3790" w:rsidRDefault="00C7106E" w:rsidP="0016483A">
      <w:pPr>
        <w:pStyle w:val="SecHeading"/>
        <w:numPr>
          <w:ilvl w:val="0"/>
          <w:numId w:val="8"/>
        </w:numPr>
        <w:ind w:hanging="540"/>
        <w:jc w:val="both"/>
        <w:rPr>
          <w:rFonts w:ascii="Arial" w:hAnsi="Arial" w:cs="Arial"/>
          <w:sz w:val="22"/>
          <w:szCs w:val="22"/>
          <w:lang w:val="es-ES_tradnl"/>
        </w:rPr>
      </w:pPr>
      <w:r w:rsidRPr="005B3790">
        <w:rPr>
          <w:rFonts w:ascii="Arial" w:hAnsi="Arial" w:cs="Arial"/>
          <w:sz w:val="22"/>
          <w:szCs w:val="22"/>
          <w:lang w:val="es-ES_tradnl"/>
        </w:rPr>
        <w:t xml:space="preserve">Contabilidad y </w:t>
      </w:r>
      <w:r w:rsidR="003336A2" w:rsidRPr="005B3790">
        <w:rPr>
          <w:rFonts w:ascii="Arial" w:hAnsi="Arial" w:cs="Arial"/>
          <w:sz w:val="22"/>
          <w:szCs w:val="22"/>
          <w:lang w:val="es-ES_tradnl"/>
        </w:rPr>
        <w:t>S</w:t>
      </w:r>
      <w:r w:rsidRPr="005B3790">
        <w:rPr>
          <w:rFonts w:ascii="Arial" w:hAnsi="Arial" w:cs="Arial"/>
          <w:sz w:val="22"/>
          <w:szCs w:val="22"/>
          <w:lang w:val="es-ES_tradnl"/>
        </w:rPr>
        <w:t xml:space="preserve">istemas de </w:t>
      </w:r>
      <w:r w:rsidR="003336A2" w:rsidRPr="005B3790">
        <w:rPr>
          <w:rFonts w:ascii="Arial" w:hAnsi="Arial" w:cs="Arial"/>
          <w:sz w:val="22"/>
          <w:szCs w:val="22"/>
          <w:lang w:val="es-ES_tradnl"/>
        </w:rPr>
        <w:t>I</w:t>
      </w:r>
      <w:r w:rsidRPr="005B3790">
        <w:rPr>
          <w:rFonts w:ascii="Arial" w:hAnsi="Arial" w:cs="Arial"/>
          <w:sz w:val="22"/>
          <w:szCs w:val="22"/>
          <w:lang w:val="es-ES_tradnl"/>
        </w:rPr>
        <w:t>nformación</w:t>
      </w:r>
    </w:p>
    <w:p w14:paraId="534B3432" w14:textId="77777777" w:rsidR="00015D5A" w:rsidRPr="005B3790" w:rsidRDefault="009E723F" w:rsidP="009E723F">
      <w:pPr>
        <w:pStyle w:val="Paragraph"/>
        <w:numPr>
          <w:ilvl w:val="0"/>
          <w:numId w:val="0"/>
        </w:numPr>
        <w:suppressAutoHyphens/>
        <w:ind w:left="630" w:hanging="630"/>
        <w:rPr>
          <w:rFonts w:ascii="Arial" w:hAnsi="Arial" w:cs="Arial"/>
          <w:spacing w:val="-4"/>
          <w:sz w:val="22"/>
          <w:szCs w:val="22"/>
          <w:lang w:val="es-ES_tradnl"/>
        </w:rPr>
      </w:pPr>
      <w:r w:rsidRPr="005B3790">
        <w:rPr>
          <w:rFonts w:ascii="Arial" w:hAnsi="Arial" w:cs="Arial"/>
          <w:spacing w:val="-4"/>
          <w:sz w:val="22"/>
          <w:szCs w:val="22"/>
          <w:lang w:val="es-ES_tradnl"/>
        </w:rPr>
        <w:t>8.3</w:t>
      </w:r>
      <w:r w:rsidRPr="005B3790">
        <w:rPr>
          <w:rFonts w:ascii="Arial" w:hAnsi="Arial" w:cs="Arial"/>
          <w:spacing w:val="-4"/>
          <w:sz w:val="22"/>
          <w:szCs w:val="22"/>
          <w:lang w:val="es-ES_tradnl"/>
        </w:rPr>
        <w:tab/>
      </w:r>
      <w:r w:rsidR="00076A2B" w:rsidRPr="005B3790">
        <w:rPr>
          <w:rFonts w:ascii="Arial" w:hAnsi="Arial" w:cs="Arial"/>
          <w:spacing w:val="-4"/>
          <w:sz w:val="22"/>
          <w:szCs w:val="22"/>
          <w:lang w:val="es-ES_tradnl"/>
        </w:rPr>
        <w:t xml:space="preserve">La </w:t>
      </w:r>
      <w:r w:rsidR="0036110A" w:rsidRPr="005B3790">
        <w:rPr>
          <w:rFonts w:ascii="Arial" w:hAnsi="Arial" w:cs="Arial"/>
          <w:spacing w:val="-4"/>
          <w:sz w:val="22"/>
          <w:szCs w:val="22"/>
          <w:lang w:val="es-ES_tradnl"/>
        </w:rPr>
        <w:t>STPS</w:t>
      </w:r>
      <w:r w:rsidR="004B143C" w:rsidRPr="005B3790">
        <w:rPr>
          <w:rFonts w:ascii="Arial" w:hAnsi="Arial" w:cs="Arial"/>
          <w:spacing w:val="-4"/>
          <w:sz w:val="22"/>
          <w:szCs w:val="22"/>
          <w:lang w:val="es-ES_tradnl"/>
        </w:rPr>
        <w:t xml:space="preserve">, </w:t>
      </w:r>
      <w:r w:rsidR="00076A2B" w:rsidRPr="005B3790">
        <w:rPr>
          <w:rFonts w:ascii="Arial" w:hAnsi="Arial" w:cs="Arial"/>
          <w:spacing w:val="-4"/>
          <w:sz w:val="22"/>
          <w:szCs w:val="22"/>
          <w:lang w:val="es-ES_tradnl"/>
        </w:rPr>
        <w:t xml:space="preserve">realiza </w:t>
      </w:r>
      <w:r w:rsidR="004B143C" w:rsidRPr="005B3790">
        <w:rPr>
          <w:rFonts w:ascii="Arial" w:hAnsi="Arial" w:cs="Arial"/>
          <w:spacing w:val="-4"/>
          <w:sz w:val="22"/>
          <w:szCs w:val="22"/>
          <w:lang w:val="es-ES_tradnl"/>
        </w:rPr>
        <w:t xml:space="preserve">el </w:t>
      </w:r>
      <w:r w:rsidR="00015D5A" w:rsidRPr="005B3790">
        <w:rPr>
          <w:rFonts w:ascii="Arial" w:hAnsi="Arial" w:cs="Arial"/>
          <w:spacing w:val="-4"/>
          <w:sz w:val="22"/>
          <w:szCs w:val="22"/>
          <w:lang w:val="es-ES_tradnl"/>
        </w:rPr>
        <w:t>control</w:t>
      </w:r>
      <w:r w:rsidR="00C56A33" w:rsidRPr="005B3790">
        <w:rPr>
          <w:rFonts w:ascii="Arial" w:hAnsi="Arial" w:cs="Arial"/>
          <w:spacing w:val="-4"/>
          <w:sz w:val="22"/>
          <w:szCs w:val="22"/>
          <w:lang w:val="es-ES_tradnl"/>
        </w:rPr>
        <w:t xml:space="preserve"> presupuestal y contable</w:t>
      </w:r>
      <w:r w:rsidR="00015D5A" w:rsidRPr="005B3790">
        <w:rPr>
          <w:rFonts w:ascii="Arial" w:hAnsi="Arial" w:cs="Arial"/>
          <w:spacing w:val="-4"/>
          <w:sz w:val="22"/>
          <w:szCs w:val="22"/>
          <w:lang w:val="es-ES_tradnl"/>
        </w:rPr>
        <w:t xml:space="preserve"> </w:t>
      </w:r>
      <w:r w:rsidR="00B10680" w:rsidRPr="005B3790">
        <w:rPr>
          <w:rFonts w:ascii="Arial" w:hAnsi="Arial" w:cs="Arial"/>
          <w:spacing w:val="-4"/>
          <w:sz w:val="22"/>
          <w:szCs w:val="22"/>
          <w:lang w:val="es-ES_tradnl"/>
        </w:rPr>
        <w:t>a través</w:t>
      </w:r>
      <w:r w:rsidR="00015D5A" w:rsidRPr="005B3790">
        <w:rPr>
          <w:rFonts w:ascii="Arial" w:hAnsi="Arial" w:cs="Arial"/>
          <w:spacing w:val="-4"/>
          <w:sz w:val="22"/>
          <w:szCs w:val="22"/>
          <w:lang w:val="es-ES_tradnl"/>
        </w:rPr>
        <w:t xml:space="preserve"> del </w:t>
      </w:r>
      <w:r w:rsidR="00076A2B" w:rsidRPr="005B3790">
        <w:rPr>
          <w:rFonts w:ascii="Arial" w:hAnsi="Arial" w:cs="Arial"/>
          <w:spacing w:val="-4"/>
          <w:sz w:val="22"/>
          <w:szCs w:val="22"/>
          <w:lang w:val="es-ES_tradnl"/>
        </w:rPr>
        <w:t>SI</w:t>
      </w:r>
      <w:r w:rsidR="00DC70FA" w:rsidRPr="005B3790">
        <w:rPr>
          <w:rFonts w:ascii="Arial" w:hAnsi="Arial" w:cs="Arial"/>
          <w:spacing w:val="-4"/>
          <w:sz w:val="22"/>
          <w:szCs w:val="22"/>
          <w:lang w:val="es-ES_tradnl"/>
        </w:rPr>
        <w:t>AF</w:t>
      </w:r>
      <w:r w:rsidR="00015D5A" w:rsidRPr="005B3790">
        <w:rPr>
          <w:rFonts w:ascii="Arial" w:hAnsi="Arial" w:cs="Arial"/>
          <w:spacing w:val="-4"/>
          <w:sz w:val="22"/>
          <w:szCs w:val="22"/>
          <w:lang w:val="es-ES_tradnl"/>
        </w:rPr>
        <w:t xml:space="preserve">. </w:t>
      </w:r>
      <w:r w:rsidR="00C56A33" w:rsidRPr="005B3790">
        <w:rPr>
          <w:rFonts w:ascii="Arial" w:hAnsi="Arial" w:cs="Arial"/>
          <w:spacing w:val="-4"/>
          <w:sz w:val="22"/>
          <w:szCs w:val="22"/>
          <w:lang w:val="es-ES_tradnl"/>
        </w:rPr>
        <w:t>Cabe destacar que la SHCP ha puesto en operación el Sistema de Contabilidad de Presupuesto (SICOP, que es el sistema integral obligatorio para todas las dependencias de la Administración Pública Federal (APF)</w:t>
      </w:r>
      <w:r w:rsidR="004B143C" w:rsidRPr="005B3790">
        <w:rPr>
          <w:rFonts w:ascii="Arial" w:hAnsi="Arial" w:cs="Arial"/>
          <w:spacing w:val="-4"/>
          <w:sz w:val="22"/>
          <w:szCs w:val="22"/>
          <w:lang w:val="es-ES_tradnl"/>
        </w:rPr>
        <w:t xml:space="preserve"> para </w:t>
      </w:r>
      <w:r w:rsidR="00C56A33" w:rsidRPr="005B3790">
        <w:rPr>
          <w:rFonts w:ascii="Arial" w:hAnsi="Arial" w:cs="Arial"/>
          <w:spacing w:val="-4"/>
          <w:sz w:val="22"/>
          <w:szCs w:val="22"/>
          <w:lang w:val="es-ES_tradnl"/>
        </w:rPr>
        <w:t xml:space="preserve">procesar transacciones de pago y registro contable </w:t>
      </w:r>
      <w:r w:rsidR="003337B0" w:rsidRPr="005B3790">
        <w:rPr>
          <w:rFonts w:ascii="Arial" w:hAnsi="Arial" w:cs="Arial"/>
          <w:spacing w:val="-4"/>
          <w:sz w:val="22"/>
          <w:szCs w:val="22"/>
          <w:lang w:val="es-ES_tradnl"/>
        </w:rPr>
        <w:t xml:space="preserve">para </w:t>
      </w:r>
      <w:r w:rsidR="00C56A33" w:rsidRPr="005B3790">
        <w:rPr>
          <w:rFonts w:ascii="Arial" w:hAnsi="Arial" w:cs="Arial"/>
          <w:spacing w:val="-4"/>
          <w:sz w:val="22"/>
          <w:szCs w:val="22"/>
          <w:lang w:val="es-ES_tradnl"/>
        </w:rPr>
        <w:t>consolidar la información financ</w:t>
      </w:r>
      <w:r w:rsidR="004B143C" w:rsidRPr="005B3790">
        <w:rPr>
          <w:rFonts w:ascii="Arial" w:hAnsi="Arial" w:cs="Arial"/>
          <w:spacing w:val="-4"/>
          <w:sz w:val="22"/>
          <w:szCs w:val="22"/>
          <w:lang w:val="es-ES_tradnl"/>
        </w:rPr>
        <w:t>iera. El SI</w:t>
      </w:r>
      <w:r w:rsidR="00DC70FA" w:rsidRPr="005B3790">
        <w:rPr>
          <w:rFonts w:ascii="Arial" w:hAnsi="Arial" w:cs="Arial"/>
          <w:spacing w:val="-4"/>
          <w:sz w:val="22"/>
          <w:szCs w:val="22"/>
          <w:lang w:val="es-ES_tradnl"/>
        </w:rPr>
        <w:t>AF</w:t>
      </w:r>
      <w:r w:rsidR="004B143C" w:rsidRPr="005B3790">
        <w:rPr>
          <w:rFonts w:ascii="Arial" w:hAnsi="Arial" w:cs="Arial"/>
          <w:spacing w:val="-4"/>
          <w:sz w:val="22"/>
          <w:szCs w:val="22"/>
          <w:lang w:val="es-ES_tradnl"/>
        </w:rPr>
        <w:t xml:space="preserve"> y el SI</w:t>
      </w:r>
      <w:r w:rsidR="00C56A33" w:rsidRPr="005B3790">
        <w:rPr>
          <w:rFonts w:ascii="Arial" w:hAnsi="Arial" w:cs="Arial"/>
          <w:spacing w:val="-4"/>
          <w:sz w:val="22"/>
          <w:szCs w:val="22"/>
          <w:lang w:val="es-ES_tradnl"/>
        </w:rPr>
        <w:t>COP son sistemas institucionales, que se alinean al sistema de la SHCP.</w:t>
      </w:r>
    </w:p>
    <w:p w14:paraId="071E545C" w14:textId="77777777" w:rsidR="00401222" w:rsidRPr="005B3790" w:rsidRDefault="00401222" w:rsidP="0016483A">
      <w:pPr>
        <w:pStyle w:val="SecHeading"/>
        <w:numPr>
          <w:ilvl w:val="0"/>
          <w:numId w:val="8"/>
        </w:numPr>
        <w:ind w:hanging="540"/>
        <w:jc w:val="both"/>
        <w:rPr>
          <w:rFonts w:ascii="Arial" w:hAnsi="Arial" w:cs="Arial"/>
          <w:sz w:val="22"/>
          <w:szCs w:val="22"/>
          <w:lang w:val="es-ES_tradnl"/>
        </w:rPr>
      </w:pPr>
      <w:r w:rsidRPr="005B3790">
        <w:rPr>
          <w:rFonts w:ascii="Arial" w:hAnsi="Arial" w:cs="Arial"/>
          <w:sz w:val="22"/>
          <w:szCs w:val="22"/>
          <w:lang w:val="es-ES_tradnl"/>
        </w:rPr>
        <w:t>Desembolsos, Flujo de Fondos</w:t>
      </w:r>
    </w:p>
    <w:p w14:paraId="3196FA01" w14:textId="2A9311E0" w:rsidR="00240EC9" w:rsidRPr="005B3790" w:rsidRDefault="009E723F" w:rsidP="009E723F">
      <w:pPr>
        <w:pStyle w:val="Paragraph"/>
        <w:numPr>
          <w:ilvl w:val="0"/>
          <w:numId w:val="0"/>
        </w:numPr>
        <w:suppressAutoHyphens/>
        <w:ind w:left="630" w:hanging="630"/>
        <w:rPr>
          <w:rFonts w:ascii="Arial" w:hAnsi="Arial" w:cs="Arial"/>
          <w:spacing w:val="-4"/>
          <w:sz w:val="22"/>
          <w:szCs w:val="22"/>
          <w:lang w:val="es-ES_tradnl"/>
        </w:rPr>
      </w:pPr>
      <w:r w:rsidRPr="005B3790">
        <w:rPr>
          <w:rFonts w:ascii="Arial" w:hAnsi="Arial" w:cs="Arial"/>
          <w:sz w:val="22"/>
          <w:szCs w:val="22"/>
          <w:lang w:val="es-MX"/>
        </w:rPr>
        <w:t>8.4</w:t>
      </w:r>
      <w:r w:rsidRPr="005B3790">
        <w:rPr>
          <w:rFonts w:ascii="Arial" w:hAnsi="Arial" w:cs="Arial"/>
          <w:sz w:val="22"/>
          <w:szCs w:val="22"/>
          <w:lang w:val="es-MX"/>
        </w:rPr>
        <w:tab/>
      </w:r>
      <w:r w:rsidR="003F04E2" w:rsidRPr="005B3790">
        <w:rPr>
          <w:rFonts w:ascii="Arial" w:hAnsi="Arial" w:cs="Arial"/>
          <w:sz w:val="22"/>
          <w:szCs w:val="22"/>
          <w:lang w:val="es-MX"/>
        </w:rPr>
        <w:t>Los desembolsos</w:t>
      </w:r>
      <w:r w:rsidR="00CB3852" w:rsidRPr="005B3790">
        <w:rPr>
          <w:rFonts w:ascii="Arial" w:hAnsi="Arial" w:cs="Arial"/>
          <w:sz w:val="22"/>
          <w:szCs w:val="22"/>
          <w:lang w:val="es-MX"/>
        </w:rPr>
        <w:t xml:space="preserve"> se realizar</w:t>
      </w:r>
      <w:r w:rsidR="004B143C" w:rsidRPr="005B3790">
        <w:rPr>
          <w:rFonts w:ascii="Arial" w:hAnsi="Arial" w:cs="Arial"/>
          <w:sz w:val="22"/>
          <w:szCs w:val="22"/>
          <w:lang w:val="es-MX"/>
        </w:rPr>
        <w:t xml:space="preserve">án </w:t>
      </w:r>
      <w:r w:rsidR="003337B0" w:rsidRPr="005B3790">
        <w:rPr>
          <w:rFonts w:ascii="Arial" w:hAnsi="Arial" w:cs="Arial"/>
          <w:sz w:val="22"/>
          <w:szCs w:val="22"/>
          <w:lang w:val="es-MX"/>
        </w:rPr>
        <w:t>como</w:t>
      </w:r>
      <w:r w:rsidR="00145540" w:rsidRPr="005B3790">
        <w:rPr>
          <w:rFonts w:ascii="Arial" w:hAnsi="Arial" w:cs="Arial"/>
          <w:sz w:val="22"/>
          <w:szCs w:val="22"/>
          <w:lang w:val="es-MX"/>
        </w:rPr>
        <w:t xml:space="preserve"> reembolsos</w:t>
      </w:r>
      <w:r w:rsidR="00F77ED1" w:rsidRPr="005B3790">
        <w:rPr>
          <w:rFonts w:ascii="Arial" w:hAnsi="Arial" w:cs="Arial"/>
          <w:sz w:val="22"/>
          <w:szCs w:val="22"/>
          <w:lang w:val="es-MX"/>
        </w:rPr>
        <w:t xml:space="preserve"> de gastos efectuados.</w:t>
      </w:r>
      <w:r w:rsidR="0057635C" w:rsidRPr="005B3790">
        <w:rPr>
          <w:rFonts w:ascii="Arial" w:hAnsi="Arial" w:cs="Arial"/>
          <w:sz w:val="22"/>
          <w:szCs w:val="22"/>
          <w:lang w:val="es-MX"/>
        </w:rPr>
        <w:t xml:space="preserve"> </w:t>
      </w:r>
      <w:r w:rsidR="00DC70FA" w:rsidRPr="005B3790">
        <w:rPr>
          <w:rFonts w:ascii="Arial" w:hAnsi="Arial" w:cs="Arial"/>
          <w:sz w:val="22"/>
          <w:szCs w:val="22"/>
          <w:lang w:val="es-MX"/>
        </w:rPr>
        <w:t>El OE</w:t>
      </w:r>
      <w:r w:rsidR="00240EC9" w:rsidRPr="005B3790">
        <w:rPr>
          <w:rFonts w:ascii="Arial" w:hAnsi="Arial" w:cs="Arial"/>
          <w:sz w:val="22"/>
          <w:szCs w:val="22"/>
          <w:lang w:val="es-ES_tradnl"/>
        </w:rPr>
        <w:t xml:space="preserve"> presentará al BID</w:t>
      </w:r>
      <w:r w:rsidR="00C43737" w:rsidRPr="005B3790">
        <w:rPr>
          <w:rFonts w:ascii="Arial" w:hAnsi="Arial" w:cs="Arial"/>
          <w:sz w:val="22"/>
          <w:szCs w:val="22"/>
          <w:lang w:val="es-ES_tradnl"/>
        </w:rPr>
        <w:t xml:space="preserve"> </w:t>
      </w:r>
      <w:r w:rsidR="00240EC9" w:rsidRPr="005B3790">
        <w:rPr>
          <w:rFonts w:ascii="Arial" w:hAnsi="Arial" w:cs="Arial"/>
          <w:sz w:val="22"/>
          <w:szCs w:val="22"/>
          <w:lang w:val="es-ES_tradnl"/>
        </w:rPr>
        <w:t>el detalle de l</w:t>
      </w:r>
      <w:r w:rsidR="000F0518" w:rsidRPr="005B3790">
        <w:rPr>
          <w:rFonts w:ascii="Arial" w:hAnsi="Arial" w:cs="Arial"/>
          <w:sz w:val="22"/>
          <w:szCs w:val="22"/>
          <w:lang w:val="es-ES_tradnl"/>
        </w:rPr>
        <w:t>as</w:t>
      </w:r>
      <w:r w:rsidR="002A3960" w:rsidRPr="005B3790">
        <w:rPr>
          <w:rFonts w:ascii="Arial" w:hAnsi="Arial" w:cs="Arial"/>
          <w:sz w:val="22"/>
          <w:szCs w:val="22"/>
          <w:lang w:val="es-ES_tradnl"/>
        </w:rPr>
        <w:t xml:space="preserve"> transferencias</w:t>
      </w:r>
      <w:r w:rsidR="000834A3" w:rsidRPr="005B3790">
        <w:rPr>
          <w:rFonts w:ascii="Arial" w:hAnsi="Arial" w:cs="Arial"/>
          <w:sz w:val="22"/>
          <w:szCs w:val="22"/>
          <w:lang w:val="es-ES_tradnl"/>
        </w:rPr>
        <w:t xml:space="preserve"> o gastos elegibles</w:t>
      </w:r>
      <w:r w:rsidR="00240EC9" w:rsidRPr="005B3790">
        <w:rPr>
          <w:rFonts w:ascii="Arial" w:hAnsi="Arial" w:cs="Arial"/>
          <w:sz w:val="22"/>
          <w:szCs w:val="22"/>
          <w:lang w:val="es-ES_tradnl"/>
        </w:rPr>
        <w:t xml:space="preserve">, </w:t>
      </w:r>
      <w:r w:rsidR="008263D9" w:rsidRPr="005B3790">
        <w:rPr>
          <w:rFonts w:ascii="Arial" w:hAnsi="Arial" w:cs="Arial"/>
          <w:sz w:val="22"/>
          <w:szCs w:val="22"/>
          <w:lang w:val="es-ES_tradnl"/>
        </w:rPr>
        <w:t>las cuales s</w:t>
      </w:r>
      <w:r w:rsidR="00240EC9" w:rsidRPr="005B3790">
        <w:rPr>
          <w:rFonts w:ascii="Arial" w:hAnsi="Arial" w:cs="Arial"/>
          <w:sz w:val="22"/>
          <w:szCs w:val="22"/>
          <w:lang w:val="es-ES_tradnl"/>
        </w:rPr>
        <w:t xml:space="preserve">e revisarán de manera </w:t>
      </w:r>
      <w:r w:rsidR="009631D4" w:rsidRPr="005B3790">
        <w:rPr>
          <w:rFonts w:ascii="Arial" w:hAnsi="Arial" w:cs="Arial"/>
          <w:i/>
          <w:sz w:val="22"/>
          <w:szCs w:val="22"/>
          <w:lang w:val="es-ES_tradnl"/>
        </w:rPr>
        <w:t>ex-</w:t>
      </w:r>
      <w:r w:rsidR="00240EC9" w:rsidRPr="005B3790">
        <w:rPr>
          <w:rFonts w:ascii="Arial" w:hAnsi="Arial" w:cs="Arial"/>
          <w:spacing w:val="-4"/>
          <w:sz w:val="22"/>
          <w:szCs w:val="22"/>
          <w:lang w:val="es-ES_tradnl"/>
        </w:rPr>
        <w:t>post</w:t>
      </w:r>
      <w:r w:rsidR="00240EC9" w:rsidRPr="005B3790">
        <w:rPr>
          <w:rFonts w:ascii="Arial" w:hAnsi="Arial" w:cs="Arial"/>
          <w:sz w:val="22"/>
          <w:szCs w:val="22"/>
          <w:lang w:val="es-ES_tradnl"/>
        </w:rPr>
        <w:t xml:space="preserve">.  </w:t>
      </w:r>
    </w:p>
    <w:p w14:paraId="0801D521" w14:textId="77777777" w:rsidR="00C7106E" w:rsidRPr="005B3790" w:rsidRDefault="00C7106E" w:rsidP="0016483A">
      <w:pPr>
        <w:pStyle w:val="SecHeading"/>
        <w:numPr>
          <w:ilvl w:val="0"/>
          <w:numId w:val="8"/>
        </w:numPr>
        <w:ind w:hanging="540"/>
        <w:jc w:val="both"/>
        <w:rPr>
          <w:rFonts w:ascii="Arial" w:hAnsi="Arial" w:cs="Arial"/>
          <w:sz w:val="22"/>
          <w:szCs w:val="22"/>
          <w:lang w:val="es-ES_tradnl"/>
        </w:rPr>
      </w:pPr>
      <w:r w:rsidRPr="005B3790">
        <w:rPr>
          <w:rFonts w:ascii="Arial" w:hAnsi="Arial" w:cs="Arial"/>
          <w:sz w:val="22"/>
          <w:szCs w:val="22"/>
          <w:lang w:val="es-ES_tradnl"/>
        </w:rPr>
        <w:t>Control Interno y Auditoría Interna</w:t>
      </w:r>
    </w:p>
    <w:p w14:paraId="495A0185" w14:textId="77777777" w:rsidR="00C20E2D" w:rsidRPr="005B3790" w:rsidRDefault="009E723F" w:rsidP="009E723F">
      <w:pPr>
        <w:pStyle w:val="Paragraph"/>
        <w:numPr>
          <w:ilvl w:val="0"/>
          <w:numId w:val="0"/>
        </w:numPr>
        <w:suppressAutoHyphens/>
        <w:ind w:left="630" w:hanging="630"/>
        <w:rPr>
          <w:rFonts w:ascii="Arial" w:hAnsi="Arial" w:cs="Arial"/>
          <w:spacing w:val="-4"/>
          <w:sz w:val="22"/>
          <w:szCs w:val="22"/>
          <w:lang w:val="es-ES_tradnl"/>
        </w:rPr>
      </w:pPr>
      <w:r w:rsidRPr="005B3790">
        <w:rPr>
          <w:rFonts w:ascii="Arial" w:hAnsi="Arial" w:cs="Arial"/>
          <w:spacing w:val="-4"/>
          <w:sz w:val="22"/>
          <w:szCs w:val="22"/>
          <w:lang w:val="es-ES_tradnl"/>
        </w:rPr>
        <w:t>8.5</w:t>
      </w:r>
      <w:r w:rsidRPr="005B3790">
        <w:rPr>
          <w:rFonts w:ascii="Arial" w:hAnsi="Arial" w:cs="Arial"/>
          <w:spacing w:val="-4"/>
          <w:sz w:val="22"/>
          <w:szCs w:val="22"/>
          <w:lang w:val="es-ES_tradnl"/>
        </w:rPr>
        <w:tab/>
      </w:r>
      <w:r w:rsidR="00DC70FA" w:rsidRPr="005B3790">
        <w:rPr>
          <w:rFonts w:ascii="Arial" w:hAnsi="Arial" w:cs="Arial"/>
          <w:spacing w:val="-4"/>
          <w:sz w:val="22"/>
          <w:szCs w:val="22"/>
          <w:lang w:val="es-ES_tradnl"/>
        </w:rPr>
        <w:t>L</w:t>
      </w:r>
      <w:r w:rsidR="00FC27BD" w:rsidRPr="005B3790">
        <w:rPr>
          <w:rFonts w:ascii="Arial" w:hAnsi="Arial" w:cs="Arial"/>
          <w:spacing w:val="-4"/>
          <w:sz w:val="22"/>
          <w:szCs w:val="22"/>
          <w:lang w:val="es-ES_tradnl"/>
        </w:rPr>
        <w:t>a</w:t>
      </w:r>
      <w:r w:rsidR="00DC70FA" w:rsidRPr="005B3790">
        <w:rPr>
          <w:rFonts w:ascii="Arial" w:hAnsi="Arial" w:cs="Arial"/>
          <w:spacing w:val="-4"/>
          <w:sz w:val="22"/>
          <w:szCs w:val="22"/>
          <w:lang w:val="es-ES_tradnl"/>
        </w:rPr>
        <w:t xml:space="preserve"> STPS</w:t>
      </w:r>
      <w:r w:rsidR="00A636BE" w:rsidRPr="005B3790">
        <w:rPr>
          <w:rFonts w:ascii="Arial" w:hAnsi="Arial" w:cs="Arial"/>
          <w:spacing w:val="-4"/>
          <w:sz w:val="22"/>
          <w:szCs w:val="22"/>
          <w:lang w:val="es-ES_tradnl"/>
        </w:rPr>
        <w:t xml:space="preserve"> </w:t>
      </w:r>
      <w:r w:rsidR="00EF53D2" w:rsidRPr="005B3790">
        <w:rPr>
          <w:rFonts w:ascii="Arial" w:hAnsi="Arial" w:cs="Arial"/>
          <w:spacing w:val="-4"/>
          <w:sz w:val="22"/>
          <w:szCs w:val="22"/>
          <w:lang w:val="es-ES_tradnl"/>
        </w:rPr>
        <w:t xml:space="preserve">cuenta con </w:t>
      </w:r>
      <w:r w:rsidR="00B9791B" w:rsidRPr="005B3790">
        <w:rPr>
          <w:rFonts w:ascii="Arial" w:hAnsi="Arial" w:cs="Arial"/>
          <w:spacing w:val="-4"/>
          <w:sz w:val="22"/>
          <w:szCs w:val="22"/>
          <w:lang w:val="es-ES_tradnl"/>
        </w:rPr>
        <w:t>el</w:t>
      </w:r>
      <w:r w:rsidR="00EF53D2" w:rsidRPr="005B3790">
        <w:rPr>
          <w:rFonts w:ascii="Arial" w:hAnsi="Arial" w:cs="Arial"/>
          <w:spacing w:val="-4"/>
          <w:sz w:val="22"/>
          <w:szCs w:val="22"/>
          <w:lang w:val="es-ES_tradnl"/>
        </w:rPr>
        <w:t xml:space="preserve"> Órgano Interno de Control, designado por la SFP, que tiene como función inspeccionar, vigilar e implantar en la Institución la agenda del Buen </w:t>
      </w:r>
      <w:r w:rsidR="00C93979" w:rsidRPr="005B3790">
        <w:rPr>
          <w:rFonts w:ascii="Arial" w:hAnsi="Arial" w:cs="Arial"/>
          <w:spacing w:val="-4"/>
          <w:sz w:val="22"/>
          <w:szCs w:val="22"/>
          <w:lang w:val="es-ES_tradnl"/>
        </w:rPr>
        <w:t>G</w:t>
      </w:r>
      <w:r w:rsidR="00EF53D2" w:rsidRPr="005B3790">
        <w:rPr>
          <w:rFonts w:ascii="Arial" w:hAnsi="Arial" w:cs="Arial"/>
          <w:spacing w:val="-4"/>
          <w:sz w:val="22"/>
          <w:szCs w:val="22"/>
          <w:lang w:val="es-ES_tradnl"/>
        </w:rPr>
        <w:t>obierno, con base en la Transparencia, la Rendición de cuentas y el cumplimiento de la normatividad</w:t>
      </w:r>
      <w:r w:rsidR="00B9791B" w:rsidRPr="005B3790">
        <w:rPr>
          <w:rFonts w:ascii="Arial" w:hAnsi="Arial" w:cs="Arial"/>
          <w:spacing w:val="-4"/>
          <w:sz w:val="22"/>
          <w:szCs w:val="22"/>
          <w:lang w:val="es-ES_tradnl"/>
        </w:rPr>
        <w:t xml:space="preserve"> aplicable</w:t>
      </w:r>
      <w:r w:rsidR="003337B0" w:rsidRPr="005B3790">
        <w:rPr>
          <w:rFonts w:ascii="Arial" w:hAnsi="Arial" w:cs="Arial"/>
          <w:spacing w:val="-4"/>
          <w:sz w:val="22"/>
          <w:szCs w:val="22"/>
          <w:lang w:val="es-ES_tradnl"/>
        </w:rPr>
        <w:t>,</w:t>
      </w:r>
      <w:r w:rsidR="00EF53D2" w:rsidRPr="005B3790">
        <w:rPr>
          <w:rFonts w:ascii="Arial" w:hAnsi="Arial" w:cs="Arial"/>
          <w:spacing w:val="-4"/>
          <w:sz w:val="22"/>
          <w:szCs w:val="22"/>
          <w:lang w:val="es-ES_tradnl"/>
        </w:rPr>
        <w:t xml:space="preserve"> en apego a los requerimientos de la </w:t>
      </w:r>
      <w:r w:rsidR="00076A2B" w:rsidRPr="005B3790">
        <w:rPr>
          <w:rFonts w:ascii="Arial" w:hAnsi="Arial" w:cs="Arial"/>
          <w:spacing w:val="-4"/>
          <w:sz w:val="22"/>
          <w:szCs w:val="22"/>
          <w:lang w:val="es-ES_tradnl"/>
        </w:rPr>
        <w:t>SFP</w:t>
      </w:r>
      <w:r w:rsidR="00EF53D2" w:rsidRPr="005B3790">
        <w:rPr>
          <w:rFonts w:ascii="Arial" w:hAnsi="Arial" w:cs="Arial"/>
          <w:spacing w:val="-4"/>
          <w:sz w:val="22"/>
          <w:szCs w:val="22"/>
          <w:lang w:val="es-ES_tradnl"/>
        </w:rPr>
        <w:t xml:space="preserve">. </w:t>
      </w:r>
      <w:r w:rsidR="00C20E2D" w:rsidRPr="005B3790">
        <w:rPr>
          <w:rFonts w:ascii="Arial" w:hAnsi="Arial" w:cs="Arial"/>
          <w:spacing w:val="-4"/>
          <w:sz w:val="22"/>
          <w:szCs w:val="22"/>
          <w:lang w:val="es-ES_tradnl"/>
        </w:rPr>
        <w:t xml:space="preserve">El ejercicio, control y evaluación del gasto público federal se realiza conforme a lo dispuesto por el Presupuesto de Egresos de la Federación y por la Ley Federal de Presupuesto y Responsabilidad Hacendaria y su </w:t>
      </w:r>
      <w:r w:rsidR="003B6B13" w:rsidRPr="005B3790">
        <w:rPr>
          <w:rFonts w:ascii="Arial" w:hAnsi="Arial" w:cs="Arial"/>
          <w:spacing w:val="-4"/>
          <w:sz w:val="22"/>
          <w:szCs w:val="22"/>
          <w:lang w:val="es-ES_tradnl"/>
        </w:rPr>
        <w:t>reglamento</w:t>
      </w:r>
      <w:r w:rsidR="00C20E2D" w:rsidRPr="005B3790">
        <w:rPr>
          <w:rFonts w:ascii="Arial" w:hAnsi="Arial" w:cs="Arial"/>
          <w:spacing w:val="-4"/>
          <w:sz w:val="22"/>
          <w:szCs w:val="22"/>
          <w:lang w:val="es-ES_tradnl"/>
        </w:rPr>
        <w:t xml:space="preserve">. </w:t>
      </w:r>
    </w:p>
    <w:p w14:paraId="1CF91D71" w14:textId="77777777" w:rsidR="00C7106E" w:rsidRPr="005B3790" w:rsidRDefault="00C7106E" w:rsidP="0016483A">
      <w:pPr>
        <w:pStyle w:val="SecHeading"/>
        <w:numPr>
          <w:ilvl w:val="0"/>
          <w:numId w:val="8"/>
        </w:numPr>
        <w:ind w:hanging="540"/>
        <w:jc w:val="both"/>
        <w:rPr>
          <w:rFonts w:ascii="Arial" w:hAnsi="Arial" w:cs="Arial"/>
          <w:sz w:val="22"/>
          <w:lang w:val="es-ES_tradnl"/>
        </w:rPr>
      </w:pPr>
      <w:r w:rsidRPr="005B3790">
        <w:rPr>
          <w:rFonts w:ascii="Arial" w:hAnsi="Arial" w:cs="Arial"/>
          <w:sz w:val="22"/>
          <w:lang w:val="es-ES_tradnl"/>
        </w:rPr>
        <w:t xml:space="preserve">Control </w:t>
      </w:r>
      <w:r w:rsidRPr="005B3790">
        <w:rPr>
          <w:rFonts w:ascii="Arial" w:hAnsi="Arial" w:cs="Arial"/>
          <w:sz w:val="22"/>
          <w:szCs w:val="22"/>
          <w:lang w:val="es-ES_tradnl"/>
        </w:rPr>
        <w:t>Externo</w:t>
      </w:r>
      <w:r w:rsidRPr="005B3790">
        <w:rPr>
          <w:rFonts w:ascii="Arial" w:hAnsi="Arial" w:cs="Arial"/>
          <w:sz w:val="22"/>
          <w:lang w:val="es-ES_tradnl"/>
        </w:rPr>
        <w:t xml:space="preserve"> e Informes</w:t>
      </w:r>
    </w:p>
    <w:p w14:paraId="1BEB2E87" w14:textId="77777777" w:rsidR="0010044E" w:rsidRPr="005B3790" w:rsidRDefault="009E723F" w:rsidP="009E723F">
      <w:pPr>
        <w:pStyle w:val="Paragraph"/>
        <w:numPr>
          <w:ilvl w:val="0"/>
          <w:numId w:val="0"/>
        </w:numPr>
        <w:suppressAutoHyphens/>
        <w:ind w:left="630" w:hanging="630"/>
        <w:rPr>
          <w:rFonts w:ascii="Arial" w:hAnsi="Arial" w:cs="Arial"/>
          <w:sz w:val="22"/>
          <w:szCs w:val="22"/>
          <w:lang w:val="es-ES_tradnl"/>
        </w:rPr>
      </w:pPr>
      <w:r w:rsidRPr="005B3790">
        <w:rPr>
          <w:rFonts w:ascii="Arial" w:hAnsi="Arial" w:cs="Arial"/>
          <w:spacing w:val="-4"/>
          <w:sz w:val="22"/>
          <w:szCs w:val="22"/>
          <w:lang w:val="es-ES_tradnl"/>
        </w:rPr>
        <w:t>8.6</w:t>
      </w:r>
      <w:r w:rsidRPr="005B3790">
        <w:rPr>
          <w:rFonts w:ascii="Arial" w:hAnsi="Arial" w:cs="Arial"/>
          <w:b/>
          <w:spacing w:val="-4"/>
          <w:sz w:val="22"/>
          <w:szCs w:val="22"/>
          <w:lang w:val="es-ES_tradnl"/>
        </w:rPr>
        <w:tab/>
      </w:r>
      <w:r w:rsidR="0010044E" w:rsidRPr="005B3790">
        <w:rPr>
          <w:rFonts w:ascii="Arial" w:hAnsi="Arial" w:cs="Arial"/>
          <w:b/>
          <w:spacing w:val="-4"/>
          <w:sz w:val="22"/>
          <w:szCs w:val="22"/>
          <w:lang w:val="es-ES_tradnl"/>
        </w:rPr>
        <w:t>Auditorías</w:t>
      </w:r>
      <w:r w:rsidR="00251B65" w:rsidRPr="005B3790">
        <w:rPr>
          <w:rFonts w:ascii="Arial" w:hAnsi="Arial" w:cs="Arial"/>
          <w:b/>
          <w:spacing w:val="-4"/>
          <w:sz w:val="22"/>
          <w:szCs w:val="22"/>
          <w:lang w:val="es-ES_tradnl"/>
        </w:rPr>
        <w:t>:</w:t>
      </w:r>
      <w:r w:rsidR="00C1233D" w:rsidRPr="005B3790">
        <w:rPr>
          <w:rFonts w:ascii="Arial" w:hAnsi="Arial" w:cs="Arial"/>
          <w:spacing w:val="-4"/>
          <w:sz w:val="22"/>
          <w:szCs w:val="22"/>
          <w:lang w:val="es-ES_tradnl"/>
        </w:rPr>
        <w:t xml:space="preserve"> </w:t>
      </w:r>
      <w:r w:rsidR="00DC70FA" w:rsidRPr="005B3790">
        <w:rPr>
          <w:rFonts w:ascii="Arial" w:hAnsi="Arial" w:cs="Arial"/>
          <w:spacing w:val="-4"/>
          <w:sz w:val="22"/>
          <w:szCs w:val="22"/>
          <w:lang w:val="es-ES_tradnl"/>
        </w:rPr>
        <w:t>La STPS</w:t>
      </w:r>
      <w:r w:rsidR="00F20D12" w:rsidRPr="005B3790">
        <w:rPr>
          <w:rFonts w:ascii="Arial" w:hAnsi="Arial" w:cs="Arial"/>
          <w:spacing w:val="-4"/>
          <w:sz w:val="22"/>
          <w:szCs w:val="22"/>
          <w:lang w:val="es-ES_tradnl"/>
        </w:rPr>
        <w:t xml:space="preserve"> presentará anualmente Informes</w:t>
      </w:r>
      <w:r w:rsidR="0010044E" w:rsidRPr="005B3790">
        <w:rPr>
          <w:rFonts w:ascii="Arial" w:hAnsi="Arial" w:cs="Arial"/>
          <w:spacing w:val="-4"/>
          <w:sz w:val="22"/>
          <w:szCs w:val="22"/>
          <w:lang w:val="es-ES_tradnl"/>
        </w:rPr>
        <w:t xml:space="preserve"> Financieros </w:t>
      </w:r>
      <w:r w:rsidR="00CF6890" w:rsidRPr="005B3790">
        <w:rPr>
          <w:rFonts w:ascii="Arial" w:hAnsi="Arial" w:cs="Arial"/>
          <w:spacing w:val="-4"/>
          <w:sz w:val="22"/>
          <w:szCs w:val="22"/>
          <w:lang w:val="es-ES_tradnl"/>
        </w:rPr>
        <w:t>A</w:t>
      </w:r>
      <w:r w:rsidR="006F5F23" w:rsidRPr="005B3790">
        <w:rPr>
          <w:rFonts w:ascii="Arial" w:hAnsi="Arial" w:cs="Arial"/>
          <w:spacing w:val="-4"/>
          <w:sz w:val="22"/>
          <w:szCs w:val="22"/>
          <w:lang w:val="es-ES_tradnl"/>
        </w:rPr>
        <w:t>uditados</w:t>
      </w:r>
      <w:r w:rsidR="0010044E" w:rsidRPr="005B3790">
        <w:rPr>
          <w:rFonts w:ascii="Arial" w:hAnsi="Arial" w:cs="Arial"/>
          <w:spacing w:val="-4"/>
          <w:sz w:val="22"/>
          <w:szCs w:val="22"/>
          <w:lang w:val="es-ES_tradnl"/>
        </w:rPr>
        <w:t xml:space="preserve"> dentro de los 1</w:t>
      </w:r>
      <w:r w:rsidR="00DC70FA" w:rsidRPr="005B3790">
        <w:rPr>
          <w:rFonts w:ascii="Arial" w:hAnsi="Arial" w:cs="Arial"/>
          <w:spacing w:val="-4"/>
          <w:sz w:val="22"/>
          <w:szCs w:val="22"/>
          <w:lang w:val="es-ES_tradnl"/>
        </w:rPr>
        <w:t>80</w:t>
      </w:r>
      <w:r w:rsidR="0010044E" w:rsidRPr="005B3790">
        <w:rPr>
          <w:rFonts w:ascii="Arial" w:hAnsi="Arial" w:cs="Arial"/>
          <w:spacing w:val="-4"/>
          <w:sz w:val="22"/>
          <w:szCs w:val="22"/>
          <w:lang w:val="es-ES_tradnl"/>
        </w:rPr>
        <w:t xml:space="preserve"> días posteriores al cierr</w:t>
      </w:r>
      <w:r w:rsidR="00F20D12" w:rsidRPr="005B3790">
        <w:rPr>
          <w:rFonts w:ascii="Arial" w:hAnsi="Arial" w:cs="Arial"/>
          <w:spacing w:val="-4"/>
          <w:sz w:val="22"/>
          <w:szCs w:val="22"/>
          <w:lang w:val="es-ES_tradnl"/>
        </w:rPr>
        <w:t>e de cada ejercicio fiscal. La Firma A</w:t>
      </w:r>
      <w:r w:rsidR="0010044E" w:rsidRPr="005B3790">
        <w:rPr>
          <w:rFonts w:ascii="Arial" w:hAnsi="Arial" w:cs="Arial"/>
          <w:spacing w:val="-4"/>
          <w:sz w:val="22"/>
          <w:szCs w:val="22"/>
          <w:lang w:val="es-ES_tradnl"/>
        </w:rPr>
        <w:t>uditora será designada por la SFP</w:t>
      </w:r>
      <w:r w:rsidR="00150273" w:rsidRPr="005B3790">
        <w:rPr>
          <w:rFonts w:ascii="Arial" w:hAnsi="Arial" w:cs="Arial"/>
          <w:spacing w:val="-4"/>
          <w:sz w:val="22"/>
          <w:szCs w:val="22"/>
          <w:lang w:val="es-ES_tradnl"/>
        </w:rPr>
        <w:t>,</w:t>
      </w:r>
      <w:r w:rsidR="0010044E" w:rsidRPr="005B3790">
        <w:rPr>
          <w:rFonts w:ascii="Arial" w:hAnsi="Arial" w:cs="Arial"/>
          <w:spacing w:val="-4"/>
          <w:sz w:val="22"/>
          <w:szCs w:val="22"/>
          <w:lang w:val="es-ES_tradnl"/>
        </w:rPr>
        <w:t xml:space="preserve"> con la no objeción del BID. La revisión de los trabajos de auditoría se preparará en base a Términos de Referencia</w:t>
      </w:r>
      <w:r w:rsidR="00C1233D" w:rsidRPr="005B3790">
        <w:rPr>
          <w:rFonts w:ascii="Arial" w:hAnsi="Arial" w:cs="Arial"/>
          <w:spacing w:val="-4"/>
          <w:sz w:val="22"/>
          <w:szCs w:val="22"/>
          <w:lang w:val="es-ES_tradnl"/>
        </w:rPr>
        <w:t xml:space="preserve"> acordados entre el BID, </w:t>
      </w:r>
      <w:r w:rsidR="0036110A" w:rsidRPr="005B3790">
        <w:rPr>
          <w:rFonts w:ascii="Arial" w:hAnsi="Arial" w:cs="Arial"/>
          <w:spacing w:val="-4"/>
          <w:sz w:val="22"/>
          <w:szCs w:val="22"/>
          <w:lang w:val="es-ES_tradnl"/>
        </w:rPr>
        <w:t>l</w:t>
      </w:r>
      <w:r w:rsidR="00DC70FA" w:rsidRPr="005B3790">
        <w:rPr>
          <w:rFonts w:ascii="Arial" w:hAnsi="Arial" w:cs="Arial"/>
          <w:spacing w:val="-4"/>
          <w:sz w:val="22"/>
          <w:szCs w:val="22"/>
          <w:lang w:val="es-ES_tradnl"/>
        </w:rPr>
        <w:t>a STPS</w:t>
      </w:r>
      <w:r w:rsidR="0036110A" w:rsidRPr="005B3790">
        <w:rPr>
          <w:rFonts w:ascii="Arial" w:hAnsi="Arial" w:cs="Arial"/>
          <w:spacing w:val="-4"/>
          <w:sz w:val="22"/>
          <w:szCs w:val="22"/>
          <w:lang w:val="es-ES_tradnl"/>
        </w:rPr>
        <w:t xml:space="preserve"> </w:t>
      </w:r>
      <w:r w:rsidR="0010044E" w:rsidRPr="005B3790">
        <w:rPr>
          <w:rFonts w:ascii="Arial" w:hAnsi="Arial" w:cs="Arial"/>
          <w:spacing w:val="-4"/>
          <w:sz w:val="22"/>
          <w:szCs w:val="22"/>
          <w:lang w:val="es-ES_tradnl"/>
        </w:rPr>
        <w:t xml:space="preserve">y la SFP. </w:t>
      </w:r>
      <w:r w:rsidR="004F02A9" w:rsidRPr="005B3790">
        <w:rPr>
          <w:rFonts w:ascii="Arial" w:hAnsi="Arial" w:cs="Arial"/>
          <w:sz w:val="22"/>
          <w:szCs w:val="22"/>
          <w:lang w:val="es-ES_tradnl"/>
        </w:rPr>
        <w:t xml:space="preserve">Las auditorías externas podrán ser </w:t>
      </w:r>
      <w:r w:rsidR="002F7BF4" w:rsidRPr="005B3790">
        <w:rPr>
          <w:rFonts w:ascii="Arial" w:hAnsi="Arial" w:cs="Arial"/>
          <w:sz w:val="22"/>
          <w:szCs w:val="22"/>
          <w:lang w:val="es-ES_tradnl"/>
        </w:rPr>
        <w:t xml:space="preserve">apoyadas </w:t>
      </w:r>
      <w:r w:rsidR="004F02A9" w:rsidRPr="005B3790">
        <w:rPr>
          <w:rFonts w:ascii="Arial" w:hAnsi="Arial" w:cs="Arial"/>
          <w:sz w:val="22"/>
          <w:szCs w:val="22"/>
          <w:lang w:val="es-ES_tradnl"/>
        </w:rPr>
        <w:t xml:space="preserve">con cargo a los recursos del </w:t>
      </w:r>
      <w:r w:rsidR="007255D4" w:rsidRPr="005B3790">
        <w:rPr>
          <w:rFonts w:ascii="Arial" w:hAnsi="Arial" w:cs="Arial"/>
          <w:spacing w:val="-4"/>
          <w:sz w:val="22"/>
          <w:szCs w:val="22"/>
          <w:lang w:val="es-ES_tradnl"/>
        </w:rPr>
        <w:t>Proyecto</w:t>
      </w:r>
      <w:r w:rsidR="004F02A9" w:rsidRPr="005B3790">
        <w:rPr>
          <w:rFonts w:ascii="Arial" w:hAnsi="Arial" w:cs="Arial"/>
          <w:sz w:val="22"/>
          <w:szCs w:val="22"/>
          <w:lang w:val="es-ES_tradnl"/>
        </w:rPr>
        <w:t>.</w:t>
      </w:r>
    </w:p>
    <w:sectPr w:rsidR="0010044E" w:rsidRPr="005B3790" w:rsidSect="00C36686">
      <w:headerReference w:type="default" r:id="rId22"/>
      <w:type w:val="continuous"/>
      <w:pgSz w:w="12240" w:h="15840"/>
      <w:pgMar w:top="1440" w:right="1800" w:bottom="1440" w:left="180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F99B67" w14:textId="77777777" w:rsidR="001B7EA1" w:rsidRDefault="001B7EA1" w:rsidP="00120BEC">
      <w:r>
        <w:separator/>
      </w:r>
    </w:p>
  </w:endnote>
  <w:endnote w:type="continuationSeparator" w:id="0">
    <w:p w14:paraId="26887789" w14:textId="77777777" w:rsidR="001B7EA1" w:rsidRDefault="001B7EA1" w:rsidP="00120BEC">
      <w:r>
        <w:continuationSeparator/>
      </w:r>
    </w:p>
  </w:endnote>
  <w:endnote w:type="continuationNotice" w:id="1">
    <w:p w14:paraId="327A5790" w14:textId="77777777" w:rsidR="001B7EA1" w:rsidRDefault="001B7E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Palatino Linotype"/>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0"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el">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7AFB41" w14:textId="77777777" w:rsidR="003448AF" w:rsidRDefault="003448AF">
    <w:pPr>
      <w:pStyle w:val="Footer"/>
      <w:jc w:val="center"/>
    </w:pPr>
  </w:p>
  <w:p w14:paraId="3505BCF0" w14:textId="77777777" w:rsidR="003448AF" w:rsidRDefault="003448AF">
    <w:pPr>
      <w:pStyle w:val="Footer"/>
      <w:ind w:right="360"/>
      <w:jc w:val="right"/>
      <w:rPr>
        <w:rFonts w:ascii="Calibri" w:hAnsi="Calibri"/>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A55F6" w14:textId="77777777" w:rsidR="00A07BE9" w:rsidRDefault="00A07BE9">
    <w:pPr>
      <w:pStyle w:val="Footer"/>
    </w:pPr>
  </w:p>
  <w:p w14:paraId="0CE077B1" w14:textId="77777777" w:rsidR="00A07BE9" w:rsidRDefault="00A07B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FD6C5" w14:textId="77777777" w:rsidR="001B7EA1" w:rsidRDefault="001B7EA1" w:rsidP="00120BEC">
      <w:r w:rsidRPr="00120BEC">
        <w:rPr>
          <w:color w:val="000000"/>
        </w:rPr>
        <w:separator/>
      </w:r>
    </w:p>
  </w:footnote>
  <w:footnote w:type="continuationSeparator" w:id="0">
    <w:p w14:paraId="7B8EFFF8" w14:textId="77777777" w:rsidR="001B7EA1" w:rsidRDefault="001B7EA1" w:rsidP="00120BEC">
      <w:r>
        <w:continuationSeparator/>
      </w:r>
    </w:p>
  </w:footnote>
  <w:footnote w:type="continuationNotice" w:id="1">
    <w:p w14:paraId="44647660" w14:textId="77777777" w:rsidR="001B7EA1" w:rsidRDefault="001B7EA1"/>
  </w:footnote>
  <w:footnote w:id="2">
    <w:p w14:paraId="0E41DC21" w14:textId="77777777" w:rsidR="00C04663" w:rsidRPr="00E845FA" w:rsidRDefault="00C04663" w:rsidP="00C04663">
      <w:pPr>
        <w:pStyle w:val="FootnoteText"/>
        <w:spacing w:after="0"/>
        <w:ind w:left="270" w:hanging="270"/>
        <w:rPr>
          <w:rFonts w:ascii="Arial" w:hAnsi="Arial" w:cs="Arial"/>
          <w:sz w:val="18"/>
          <w:szCs w:val="18"/>
          <w:lang w:val="es-MX"/>
        </w:rPr>
      </w:pPr>
      <w:r w:rsidRPr="006559D8">
        <w:rPr>
          <w:rStyle w:val="FootnoteReference"/>
          <w:rFonts w:ascii="Arial" w:hAnsi="Arial" w:cs="Arial"/>
          <w:sz w:val="18"/>
          <w:szCs w:val="18"/>
        </w:rPr>
        <w:footnoteRef/>
      </w:r>
      <w:r w:rsidRPr="00E845FA">
        <w:rPr>
          <w:rFonts w:ascii="Arial" w:hAnsi="Arial" w:cs="Arial"/>
          <w:sz w:val="18"/>
          <w:szCs w:val="18"/>
          <w:lang w:val="es-ES"/>
        </w:rPr>
        <w:t xml:space="preserve"> </w:t>
      </w:r>
      <w:r w:rsidRPr="00E845FA">
        <w:rPr>
          <w:rFonts w:ascii="Arial" w:hAnsi="Arial" w:cs="Arial"/>
          <w:sz w:val="18"/>
          <w:szCs w:val="18"/>
          <w:lang w:val="es-ES"/>
        </w:rPr>
        <w:tab/>
        <w:t>Incluye servicios diferentes a la consultoría.</w:t>
      </w:r>
    </w:p>
  </w:footnote>
  <w:footnote w:id="3">
    <w:p w14:paraId="0FA6A180" w14:textId="77777777" w:rsidR="0002364C" w:rsidRPr="007F2CCA" w:rsidRDefault="0002364C" w:rsidP="0002364C">
      <w:pPr>
        <w:pStyle w:val="FootnoteText"/>
        <w:tabs>
          <w:tab w:val="left" w:pos="270"/>
        </w:tabs>
        <w:spacing w:after="0"/>
        <w:ind w:left="270" w:hanging="270"/>
        <w:rPr>
          <w:sz w:val="18"/>
          <w:szCs w:val="18"/>
          <w:lang w:val="es-ES"/>
        </w:rPr>
      </w:pPr>
      <w:r w:rsidRPr="00790061">
        <w:rPr>
          <w:rStyle w:val="FootnoteReference"/>
          <w:rFonts w:ascii="Arial" w:hAnsi="Arial" w:cs="Arial"/>
          <w:sz w:val="18"/>
          <w:szCs w:val="18"/>
        </w:rPr>
        <w:footnoteRef/>
      </w:r>
      <w:r w:rsidRPr="00790061">
        <w:rPr>
          <w:rFonts w:ascii="Arial" w:hAnsi="Arial" w:cs="Arial"/>
          <w:sz w:val="18"/>
          <w:szCs w:val="18"/>
          <w:lang w:val="es-ES"/>
        </w:rPr>
        <w:t xml:space="preserve"> </w:t>
      </w:r>
      <w:r>
        <w:rPr>
          <w:rFonts w:ascii="Arial" w:hAnsi="Arial" w:cs="Arial"/>
          <w:sz w:val="18"/>
          <w:szCs w:val="18"/>
          <w:lang w:val="es-ES"/>
        </w:rPr>
        <w:tab/>
      </w:r>
      <w:r w:rsidRPr="00203220">
        <w:rPr>
          <w:rFonts w:ascii="Arial" w:hAnsi="Arial" w:cs="Arial"/>
          <w:sz w:val="18"/>
          <w:szCs w:val="18"/>
          <w:lang w:val="es-ES"/>
        </w:rPr>
        <w:t>El alcance del uso del sistema federal de contrataciones públicas de México será para todos los contratos de montos hasta el umbral establecido por el Banco para aplicar LPI en las adquisiciones de obras</w:t>
      </w:r>
      <w:r>
        <w:rPr>
          <w:rFonts w:ascii="Arial" w:hAnsi="Arial" w:cs="Arial"/>
          <w:sz w:val="18"/>
          <w:szCs w:val="18"/>
          <w:lang w:val="es-ES"/>
        </w:rPr>
        <w:t xml:space="preserve"> </w:t>
      </w:r>
      <w:r w:rsidRPr="00203220">
        <w:rPr>
          <w:rFonts w:ascii="Arial" w:hAnsi="Arial" w:cs="Arial"/>
          <w:sz w:val="18"/>
          <w:szCs w:val="18"/>
          <w:lang w:val="es-ES"/>
        </w:rPr>
        <w:t xml:space="preserve">(referencialmente US$15 millones), de bienes y servicios (referencialmente US$3 millones). Por sobre estos montos se deberán aplicar las políticas del Banco GN-2349-9 y GN-2350-9. El uso del sistema no incluye lo siguiente: </w:t>
      </w:r>
      <w:r>
        <w:rPr>
          <w:rFonts w:ascii="Arial" w:hAnsi="Arial" w:cs="Arial"/>
          <w:sz w:val="18"/>
          <w:szCs w:val="18"/>
          <w:lang w:val="es-ES"/>
        </w:rPr>
        <w:t>(</w:t>
      </w:r>
      <w:r w:rsidRPr="00203220">
        <w:rPr>
          <w:rFonts w:ascii="Arial" w:hAnsi="Arial" w:cs="Arial"/>
          <w:sz w:val="18"/>
          <w:szCs w:val="18"/>
          <w:lang w:val="es-ES"/>
        </w:rPr>
        <w:t>i)</w:t>
      </w:r>
      <w:r>
        <w:rPr>
          <w:rFonts w:ascii="Arial" w:hAnsi="Arial" w:cs="Arial"/>
          <w:sz w:val="18"/>
          <w:szCs w:val="18"/>
          <w:lang w:val="es-ES"/>
        </w:rPr>
        <w:t> </w:t>
      </w:r>
      <w:r w:rsidRPr="00203220">
        <w:rPr>
          <w:rFonts w:ascii="Arial" w:hAnsi="Arial" w:cs="Arial"/>
          <w:sz w:val="18"/>
          <w:szCs w:val="18"/>
          <w:lang w:val="es-ES"/>
        </w:rPr>
        <w:t xml:space="preserve">contratos de servicios de consultoría; </w:t>
      </w:r>
      <w:r>
        <w:rPr>
          <w:rFonts w:ascii="Arial" w:hAnsi="Arial" w:cs="Arial"/>
          <w:sz w:val="18"/>
          <w:szCs w:val="18"/>
          <w:lang w:val="es-ES"/>
        </w:rPr>
        <w:t>(</w:t>
      </w:r>
      <w:r w:rsidRPr="00203220">
        <w:rPr>
          <w:rFonts w:ascii="Arial" w:hAnsi="Arial" w:cs="Arial"/>
          <w:sz w:val="18"/>
          <w:szCs w:val="18"/>
          <w:lang w:val="es-ES"/>
        </w:rPr>
        <w:t xml:space="preserve">ii) contratos de PEMEX; </w:t>
      </w:r>
      <w:r>
        <w:rPr>
          <w:rFonts w:ascii="Arial" w:hAnsi="Arial" w:cs="Arial"/>
          <w:sz w:val="18"/>
          <w:szCs w:val="18"/>
          <w:lang w:val="es-ES"/>
        </w:rPr>
        <w:t>(</w:t>
      </w:r>
      <w:r w:rsidRPr="00203220">
        <w:rPr>
          <w:rFonts w:ascii="Arial" w:hAnsi="Arial" w:cs="Arial"/>
          <w:sz w:val="18"/>
          <w:szCs w:val="18"/>
          <w:lang w:val="es-ES"/>
        </w:rPr>
        <w:t>iii) contratos realizados con normativa de gobiernos estatales y municipales</w:t>
      </w:r>
      <w:r>
        <w:rPr>
          <w:rFonts w:ascii="Arial" w:hAnsi="Arial" w:cs="Arial"/>
          <w:sz w:val="18"/>
          <w:szCs w:val="18"/>
          <w:lang w:val="es-ES"/>
        </w:rPr>
        <w:t>;</w:t>
      </w:r>
      <w:r w:rsidRPr="00203220">
        <w:rPr>
          <w:rFonts w:ascii="Arial" w:hAnsi="Arial" w:cs="Arial"/>
          <w:sz w:val="18"/>
          <w:szCs w:val="18"/>
          <w:lang w:val="es-ES"/>
        </w:rPr>
        <w:t xml:space="preserve"> y </w:t>
      </w:r>
      <w:r>
        <w:rPr>
          <w:rFonts w:ascii="Arial" w:hAnsi="Arial" w:cs="Arial"/>
          <w:sz w:val="18"/>
          <w:szCs w:val="18"/>
          <w:lang w:val="es-ES"/>
        </w:rPr>
        <w:t>(</w:t>
      </w:r>
      <w:r w:rsidRPr="00203220">
        <w:rPr>
          <w:rFonts w:ascii="Arial" w:hAnsi="Arial" w:cs="Arial"/>
          <w:sz w:val="18"/>
          <w:szCs w:val="18"/>
          <w:lang w:val="es-ES"/>
        </w:rPr>
        <w:t>iv) contrataciones directas entre entidades públicas (contratos interadministrativos). Tampoco aplican las disposiciones del sistema federal relativas a la exclusión de extranjeros y grado de integración nacional.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457443273"/>
      <w:docPartObj>
        <w:docPartGallery w:val="Page Numbers (Top of Page)"/>
        <w:docPartUnique/>
      </w:docPartObj>
    </w:sdtPr>
    <w:sdtEndPr>
      <w:rPr>
        <w:sz w:val="20"/>
      </w:rPr>
    </w:sdtEndPr>
    <w:sdtContent>
      <w:p w14:paraId="2AD9347E" w14:textId="77777777" w:rsidR="00421BF1" w:rsidRPr="00203220" w:rsidRDefault="00421BF1" w:rsidP="00421BF1">
        <w:pPr>
          <w:pStyle w:val="Header"/>
          <w:jc w:val="right"/>
          <w:rPr>
            <w:rFonts w:ascii="Arial" w:hAnsi="Arial" w:cs="Arial"/>
            <w:sz w:val="20"/>
            <w:lang w:val="pt-BR"/>
          </w:rPr>
        </w:pPr>
        <w:r w:rsidRPr="00203220">
          <w:rPr>
            <w:rFonts w:ascii="Arial" w:hAnsi="Arial" w:cs="Arial"/>
            <w:sz w:val="20"/>
            <w:lang w:val="pt-BR"/>
          </w:rPr>
          <w:t>Anexo III – ME-L125</w:t>
        </w:r>
        <w:r w:rsidR="00AB73C2">
          <w:rPr>
            <w:rFonts w:ascii="Arial" w:hAnsi="Arial" w:cs="Arial"/>
            <w:sz w:val="20"/>
            <w:lang w:val="pt-BR"/>
          </w:rPr>
          <w:t>8</w:t>
        </w:r>
      </w:p>
      <w:p w14:paraId="69BF9D36" w14:textId="1C82CDD7" w:rsidR="00421BF1" w:rsidRPr="00203220" w:rsidRDefault="00421BF1" w:rsidP="00421BF1">
        <w:pPr>
          <w:pStyle w:val="Header"/>
          <w:jc w:val="right"/>
          <w:rPr>
            <w:rFonts w:ascii="Arial" w:hAnsi="Arial" w:cs="Arial"/>
            <w:sz w:val="20"/>
            <w:lang w:val="pt-BR"/>
          </w:rPr>
        </w:pPr>
        <w:r w:rsidRPr="00203220">
          <w:rPr>
            <w:rFonts w:ascii="Arial" w:hAnsi="Arial" w:cs="Arial"/>
            <w:sz w:val="20"/>
            <w:lang w:val="pt-BR"/>
          </w:rPr>
          <w:t xml:space="preserve">Página </w:t>
        </w:r>
        <w:r w:rsidRPr="00401222">
          <w:rPr>
            <w:rFonts w:ascii="Arial" w:hAnsi="Arial" w:cs="Arial"/>
            <w:b/>
            <w:bCs/>
            <w:sz w:val="20"/>
            <w:lang w:val="pt-BR"/>
          </w:rPr>
          <w:t>2</w:t>
        </w:r>
        <w:r w:rsidRPr="00203220">
          <w:rPr>
            <w:rFonts w:ascii="Arial" w:hAnsi="Arial" w:cs="Arial"/>
            <w:sz w:val="20"/>
            <w:lang w:val="pt-BR"/>
          </w:rPr>
          <w:t xml:space="preserve"> de </w:t>
        </w:r>
        <w:r w:rsidRPr="00203220">
          <w:rPr>
            <w:rFonts w:ascii="Arial" w:hAnsi="Arial" w:cs="Arial"/>
            <w:b/>
            <w:bCs/>
            <w:sz w:val="20"/>
          </w:rPr>
          <w:fldChar w:fldCharType="begin"/>
        </w:r>
        <w:r w:rsidRPr="00203220">
          <w:rPr>
            <w:rFonts w:ascii="Arial" w:hAnsi="Arial" w:cs="Arial"/>
            <w:b/>
            <w:bCs/>
            <w:sz w:val="20"/>
            <w:lang w:val="pt-BR"/>
          </w:rPr>
          <w:instrText xml:space="preserve"> NUMPAGES  </w:instrText>
        </w:r>
        <w:r w:rsidRPr="00203220">
          <w:rPr>
            <w:rFonts w:ascii="Arial" w:hAnsi="Arial" w:cs="Arial"/>
            <w:b/>
            <w:bCs/>
            <w:sz w:val="20"/>
          </w:rPr>
          <w:fldChar w:fldCharType="separate"/>
        </w:r>
        <w:r w:rsidR="00652CCD">
          <w:rPr>
            <w:rFonts w:ascii="Arial" w:hAnsi="Arial" w:cs="Arial"/>
            <w:b/>
            <w:bCs/>
            <w:noProof/>
            <w:sz w:val="20"/>
            <w:lang w:val="pt-BR"/>
          </w:rPr>
          <w:t>5</w:t>
        </w:r>
        <w:r w:rsidRPr="00203220">
          <w:rPr>
            <w:rFonts w:ascii="Arial" w:hAnsi="Arial" w:cs="Arial"/>
            <w:b/>
            <w:bCs/>
            <w:sz w:val="20"/>
          </w:rPr>
          <w:fldChar w:fldCharType="end"/>
        </w:r>
      </w:p>
    </w:sdtContent>
  </w:sdt>
  <w:p w14:paraId="76FF1FD8" w14:textId="77777777" w:rsidR="00466921" w:rsidRPr="00421BF1" w:rsidRDefault="00466921" w:rsidP="00421BF1">
    <w:pPr>
      <w:pStyle w:val="Header"/>
      <w:tabs>
        <w:tab w:val="left" w:pos="1566"/>
      </w:tabs>
      <w:jc w:val="right"/>
      <w:rPr>
        <w:sz w:val="20"/>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695112492"/>
      <w:docPartObj>
        <w:docPartGallery w:val="Page Numbers (Top of Page)"/>
        <w:docPartUnique/>
      </w:docPartObj>
    </w:sdtPr>
    <w:sdtEndPr>
      <w:rPr>
        <w:sz w:val="20"/>
      </w:rPr>
    </w:sdtEndPr>
    <w:sdtContent>
      <w:p w14:paraId="5A7E79D6" w14:textId="77777777" w:rsidR="00A07BE9" w:rsidRPr="00203220" w:rsidRDefault="009E024D">
        <w:pPr>
          <w:pStyle w:val="Header"/>
          <w:jc w:val="right"/>
          <w:rPr>
            <w:rFonts w:ascii="Arial" w:hAnsi="Arial" w:cs="Arial"/>
            <w:sz w:val="20"/>
            <w:lang w:val="pt-BR"/>
          </w:rPr>
        </w:pPr>
        <w:r w:rsidRPr="00203220">
          <w:rPr>
            <w:rFonts w:ascii="Arial" w:hAnsi="Arial" w:cs="Arial"/>
            <w:sz w:val="20"/>
            <w:lang w:val="pt-BR"/>
          </w:rPr>
          <w:t>Anexo III – ME-L1</w:t>
        </w:r>
        <w:r w:rsidR="00203220" w:rsidRPr="00203220">
          <w:rPr>
            <w:rFonts w:ascii="Arial" w:hAnsi="Arial" w:cs="Arial"/>
            <w:sz w:val="20"/>
            <w:lang w:val="pt-BR"/>
          </w:rPr>
          <w:t>25</w:t>
        </w:r>
        <w:r w:rsidR="00AB73C2">
          <w:rPr>
            <w:rFonts w:ascii="Arial" w:hAnsi="Arial" w:cs="Arial"/>
            <w:sz w:val="20"/>
            <w:lang w:val="pt-BR"/>
          </w:rPr>
          <w:t>8</w:t>
        </w:r>
      </w:p>
      <w:p w14:paraId="4114F21D" w14:textId="0CC8A065" w:rsidR="00A07BE9" w:rsidRPr="00203220" w:rsidRDefault="00A07BE9">
        <w:pPr>
          <w:pStyle w:val="Header"/>
          <w:jc w:val="right"/>
          <w:rPr>
            <w:rFonts w:ascii="Arial" w:hAnsi="Arial" w:cs="Arial"/>
            <w:sz w:val="20"/>
            <w:lang w:val="pt-BR"/>
          </w:rPr>
        </w:pPr>
        <w:r w:rsidRPr="00AC6790">
          <w:rPr>
            <w:rFonts w:ascii="Arial" w:hAnsi="Arial" w:cs="Arial"/>
            <w:sz w:val="20"/>
            <w:lang w:val="pt-BR"/>
          </w:rPr>
          <w:t xml:space="preserve">Página </w:t>
        </w:r>
        <w:r w:rsidRPr="00AC6790">
          <w:rPr>
            <w:rFonts w:ascii="Arial" w:hAnsi="Arial" w:cs="Arial"/>
            <w:bCs/>
            <w:sz w:val="20"/>
          </w:rPr>
          <w:fldChar w:fldCharType="begin"/>
        </w:r>
        <w:r w:rsidRPr="00AC6790">
          <w:rPr>
            <w:rFonts w:ascii="Arial" w:hAnsi="Arial" w:cs="Arial"/>
            <w:bCs/>
            <w:sz w:val="20"/>
            <w:lang w:val="pt-BR"/>
          </w:rPr>
          <w:instrText xml:space="preserve"> PAGE </w:instrText>
        </w:r>
        <w:r w:rsidRPr="00AC6790">
          <w:rPr>
            <w:rFonts w:ascii="Arial" w:hAnsi="Arial" w:cs="Arial"/>
            <w:bCs/>
            <w:sz w:val="20"/>
          </w:rPr>
          <w:fldChar w:fldCharType="separate"/>
        </w:r>
        <w:r w:rsidR="00652CCD">
          <w:rPr>
            <w:rFonts w:ascii="Arial" w:hAnsi="Arial" w:cs="Arial"/>
            <w:bCs/>
            <w:noProof/>
            <w:sz w:val="20"/>
            <w:lang w:val="pt-BR"/>
          </w:rPr>
          <w:t>1</w:t>
        </w:r>
        <w:r w:rsidRPr="00AC6790">
          <w:rPr>
            <w:rFonts w:ascii="Arial" w:hAnsi="Arial" w:cs="Arial"/>
            <w:bCs/>
            <w:sz w:val="20"/>
          </w:rPr>
          <w:fldChar w:fldCharType="end"/>
        </w:r>
        <w:r w:rsidRPr="00AC6790">
          <w:rPr>
            <w:rFonts w:ascii="Arial" w:hAnsi="Arial" w:cs="Arial"/>
            <w:sz w:val="20"/>
            <w:lang w:val="pt-BR"/>
          </w:rPr>
          <w:t xml:space="preserve"> de </w:t>
        </w:r>
        <w:r w:rsidRPr="00AC6790">
          <w:rPr>
            <w:rFonts w:ascii="Arial" w:hAnsi="Arial" w:cs="Arial"/>
            <w:bCs/>
            <w:sz w:val="20"/>
          </w:rPr>
          <w:fldChar w:fldCharType="begin"/>
        </w:r>
        <w:r w:rsidRPr="00AC6790">
          <w:rPr>
            <w:rFonts w:ascii="Arial" w:hAnsi="Arial" w:cs="Arial"/>
            <w:bCs/>
            <w:sz w:val="20"/>
            <w:lang w:val="pt-BR"/>
          </w:rPr>
          <w:instrText xml:space="preserve"> NUMPAGES  </w:instrText>
        </w:r>
        <w:r w:rsidRPr="00AC6790">
          <w:rPr>
            <w:rFonts w:ascii="Arial" w:hAnsi="Arial" w:cs="Arial"/>
            <w:bCs/>
            <w:sz w:val="20"/>
          </w:rPr>
          <w:fldChar w:fldCharType="separate"/>
        </w:r>
        <w:r w:rsidR="00652CCD">
          <w:rPr>
            <w:rFonts w:ascii="Arial" w:hAnsi="Arial" w:cs="Arial"/>
            <w:bCs/>
            <w:noProof/>
            <w:sz w:val="20"/>
            <w:lang w:val="pt-BR"/>
          </w:rPr>
          <w:t>5</w:t>
        </w:r>
        <w:r w:rsidRPr="00AC6790">
          <w:rPr>
            <w:rFonts w:ascii="Arial" w:hAnsi="Arial" w:cs="Arial"/>
            <w:bCs/>
            <w:sz w:val="20"/>
          </w:rPr>
          <w:fldChar w:fldCharType="end"/>
        </w:r>
      </w:p>
    </w:sdtContent>
  </w:sdt>
  <w:p w14:paraId="5B99278A" w14:textId="77777777" w:rsidR="003448AF" w:rsidRPr="00572285" w:rsidRDefault="003448AF">
    <w:pPr>
      <w:pStyle w:val="Header"/>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7648756"/>
      <w:docPartObj>
        <w:docPartGallery w:val="Page Numbers (Top of Page)"/>
        <w:docPartUnique/>
      </w:docPartObj>
    </w:sdtPr>
    <w:sdtEndPr>
      <w:rPr>
        <w:rFonts w:ascii="Arial" w:hAnsi="Arial" w:cs="Arial"/>
        <w:sz w:val="20"/>
        <w:szCs w:val="20"/>
      </w:rPr>
    </w:sdtEndPr>
    <w:sdtContent>
      <w:p w14:paraId="67B6AAF0" w14:textId="77777777" w:rsidR="003C25FA" w:rsidRPr="003C25FA" w:rsidRDefault="003C25FA">
        <w:pPr>
          <w:pStyle w:val="Header"/>
          <w:jc w:val="right"/>
          <w:rPr>
            <w:rFonts w:ascii="Arial" w:hAnsi="Arial" w:cs="Arial"/>
            <w:sz w:val="20"/>
            <w:szCs w:val="20"/>
            <w:lang w:val="pt-BR"/>
          </w:rPr>
        </w:pPr>
        <w:r w:rsidRPr="003C25FA">
          <w:rPr>
            <w:rFonts w:ascii="Arial" w:hAnsi="Arial" w:cs="Arial"/>
            <w:sz w:val="20"/>
            <w:szCs w:val="20"/>
            <w:lang w:val="pt-BR"/>
          </w:rPr>
          <w:t>Anexo III – ME-L125</w:t>
        </w:r>
        <w:r w:rsidR="00DC70FA">
          <w:rPr>
            <w:rFonts w:ascii="Arial" w:hAnsi="Arial" w:cs="Arial"/>
            <w:sz w:val="20"/>
            <w:szCs w:val="20"/>
            <w:lang w:val="pt-BR"/>
          </w:rPr>
          <w:t>8</w:t>
        </w:r>
      </w:p>
      <w:p w14:paraId="65C8A4A2" w14:textId="40632F99" w:rsidR="003C25FA" w:rsidRPr="003C25FA" w:rsidRDefault="003C25FA">
        <w:pPr>
          <w:pStyle w:val="Header"/>
          <w:jc w:val="right"/>
          <w:rPr>
            <w:rFonts w:ascii="Arial" w:hAnsi="Arial" w:cs="Arial"/>
            <w:sz w:val="20"/>
            <w:szCs w:val="20"/>
            <w:lang w:val="pt-BR"/>
          </w:rPr>
        </w:pPr>
        <w:r w:rsidRPr="003C25FA">
          <w:rPr>
            <w:rFonts w:ascii="Arial" w:hAnsi="Arial" w:cs="Arial"/>
            <w:sz w:val="20"/>
            <w:szCs w:val="20"/>
            <w:lang w:val="pt-BR"/>
          </w:rPr>
          <w:t xml:space="preserve">Página </w:t>
        </w:r>
        <w:r w:rsidRPr="003C25FA">
          <w:rPr>
            <w:rFonts w:ascii="Arial" w:hAnsi="Arial" w:cs="Arial"/>
            <w:b/>
            <w:bCs/>
            <w:sz w:val="20"/>
            <w:szCs w:val="20"/>
          </w:rPr>
          <w:fldChar w:fldCharType="begin"/>
        </w:r>
        <w:r w:rsidRPr="003C25FA">
          <w:rPr>
            <w:rFonts w:ascii="Arial" w:hAnsi="Arial" w:cs="Arial"/>
            <w:b/>
            <w:bCs/>
            <w:sz w:val="20"/>
            <w:szCs w:val="20"/>
            <w:lang w:val="pt-BR"/>
          </w:rPr>
          <w:instrText xml:space="preserve"> PAGE </w:instrText>
        </w:r>
        <w:r w:rsidRPr="003C25FA">
          <w:rPr>
            <w:rFonts w:ascii="Arial" w:hAnsi="Arial" w:cs="Arial"/>
            <w:b/>
            <w:bCs/>
            <w:sz w:val="20"/>
            <w:szCs w:val="20"/>
          </w:rPr>
          <w:fldChar w:fldCharType="separate"/>
        </w:r>
        <w:r w:rsidR="00652CCD">
          <w:rPr>
            <w:rFonts w:ascii="Arial" w:hAnsi="Arial" w:cs="Arial"/>
            <w:b/>
            <w:bCs/>
            <w:noProof/>
            <w:sz w:val="20"/>
            <w:szCs w:val="20"/>
            <w:lang w:val="pt-BR"/>
          </w:rPr>
          <w:t>4</w:t>
        </w:r>
        <w:r w:rsidRPr="003C25FA">
          <w:rPr>
            <w:rFonts w:ascii="Arial" w:hAnsi="Arial" w:cs="Arial"/>
            <w:b/>
            <w:bCs/>
            <w:sz w:val="20"/>
            <w:szCs w:val="20"/>
          </w:rPr>
          <w:fldChar w:fldCharType="end"/>
        </w:r>
        <w:r w:rsidRPr="003C25FA">
          <w:rPr>
            <w:rFonts w:ascii="Arial" w:hAnsi="Arial" w:cs="Arial"/>
            <w:sz w:val="20"/>
            <w:szCs w:val="20"/>
            <w:lang w:val="pt-BR"/>
          </w:rPr>
          <w:t xml:space="preserve"> de </w:t>
        </w:r>
        <w:r w:rsidRPr="003C25FA">
          <w:rPr>
            <w:rFonts w:ascii="Arial" w:hAnsi="Arial" w:cs="Arial"/>
            <w:b/>
            <w:bCs/>
            <w:sz w:val="20"/>
            <w:szCs w:val="20"/>
          </w:rPr>
          <w:fldChar w:fldCharType="begin"/>
        </w:r>
        <w:r w:rsidRPr="003C25FA">
          <w:rPr>
            <w:rFonts w:ascii="Arial" w:hAnsi="Arial" w:cs="Arial"/>
            <w:b/>
            <w:bCs/>
            <w:sz w:val="20"/>
            <w:szCs w:val="20"/>
            <w:lang w:val="pt-BR"/>
          </w:rPr>
          <w:instrText xml:space="preserve"> NUMPAGES  </w:instrText>
        </w:r>
        <w:r w:rsidRPr="003C25FA">
          <w:rPr>
            <w:rFonts w:ascii="Arial" w:hAnsi="Arial" w:cs="Arial"/>
            <w:b/>
            <w:bCs/>
            <w:sz w:val="20"/>
            <w:szCs w:val="20"/>
          </w:rPr>
          <w:fldChar w:fldCharType="separate"/>
        </w:r>
        <w:r w:rsidR="00652CCD">
          <w:rPr>
            <w:rFonts w:ascii="Arial" w:hAnsi="Arial" w:cs="Arial"/>
            <w:b/>
            <w:bCs/>
            <w:noProof/>
            <w:sz w:val="20"/>
            <w:szCs w:val="20"/>
            <w:lang w:val="pt-BR"/>
          </w:rPr>
          <w:t>5</w:t>
        </w:r>
        <w:r w:rsidRPr="003C25FA">
          <w:rPr>
            <w:rFonts w:ascii="Arial" w:hAnsi="Arial" w:cs="Arial"/>
            <w:b/>
            <w:bCs/>
            <w:sz w:val="20"/>
            <w:szCs w:val="20"/>
          </w:rPr>
          <w:fldChar w:fldCharType="end"/>
        </w:r>
      </w:p>
    </w:sdtContent>
  </w:sdt>
  <w:p w14:paraId="5D60C6D2" w14:textId="77777777" w:rsidR="00C36686" w:rsidRPr="00421BF1" w:rsidRDefault="00C36686" w:rsidP="00421BF1">
    <w:pPr>
      <w:pStyle w:val="Header"/>
      <w:tabs>
        <w:tab w:val="left" w:pos="1566"/>
      </w:tabs>
      <w:jc w:val="right"/>
      <w:rPr>
        <w:sz w:val="20"/>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8730DD6E"/>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67204BD"/>
    <w:multiLevelType w:val="multilevel"/>
    <w:tmpl w:val="CBA02D1C"/>
    <w:styleLink w:val="LFO7"/>
    <w:lvl w:ilvl="0">
      <w:start w:val="1"/>
      <w:numFmt w:val="decimal"/>
      <w:lvlText w:val="%1"/>
      <w:lvlJc w:val="left"/>
      <w:pPr>
        <w:ind w:left="972" w:hanging="432"/>
      </w:pPr>
    </w:lvl>
    <w:lvl w:ilvl="1">
      <w:start w:val="1"/>
      <w:numFmt w:val="decimal"/>
      <w:lvlText w:val="%1.%2"/>
      <w:lvlJc w:val="left"/>
      <w:pPr>
        <w:ind w:left="1116" w:hanging="576"/>
      </w:pPr>
    </w:lvl>
    <w:lvl w:ilvl="2">
      <w:start w:val="1"/>
      <w:numFmt w:val="decimal"/>
      <w:lvlText w:val="%1.%2.%3"/>
      <w:lvlJc w:val="left"/>
      <w:pPr>
        <w:ind w:left="1260" w:hanging="720"/>
      </w:pPr>
    </w:lvl>
    <w:lvl w:ilvl="3">
      <w:start w:val="1"/>
      <w:numFmt w:val="decimal"/>
      <w:lvlText w:val="%1.%2.%3.%4"/>
      <w:lvlJc w:val="left"/>
      <w:pPr>
        <w:ind w:left="1404" w:hanging="864"/>
      </w:pPr>
    </w:lvl>
    <w:lvl w:ilvl="4">
      <w:start w:val="1"/>
      <w:numFmt w:val="decimal"/>
      <w:lvlText w:val="%1.%2.%3.%4.%5"/>
      <w:lvlJc w:val="left"/>
      <w:pPr>
        <w:ind w:left="1548" w:hanging="1008"/>
      </w:pPr>
    </w:lvl>
    <w:lvl w:ilvl="5">
      <w:start w:val="1"/>
      <w:numFmt w:val="decimal"/>
      <w:lvlText w:val="%1.%2.%3.%4.%5.%6"/>
      <w:lvlJc w:val="left"/>
      <w:pPr>
        <w:ind w:left="1692" w:hanging="1152"/>
      </w:pPr>
    </w:lvl>
    <w:lvl w:ilvl="6">
      <w:start w:val="1"/>
      <w:numFmt w:val="decimal"/>
      <w:lvlText w:val="%1.%2.%3.%4.%5.%6.%7"/>
      <w:lvlJc w:val="left"/>
      <w:pPr>
        <w:ind w:left="1836" w:hanging="1296"/>
      </w:pPr>
    </w:lvl>
    <w:lvl w:ilvl="7">
      <w:start w:val="1"/>
      <w:numFmt w:val="decimal"/>
      <w:lvlText w:val="%1.%2.%3.%4.%5.%6.%7.%8"/>
      <w:lvlJc w:val="left"/>
      <w:pPr>
        <w:ind w:left="1980" w:hanging="1440"/>
      </w:pPr>
    </w:lvl>
    <w:lvl w:ilvl="8">
      <w:start w:val="1"/>
      <w:numFmt w:val="decimal"/>
      <w:lvlText w:val="%1.%2.%3.%4.%5.%6.%7.%8.%9"/>
      <w:lvlJc w:val="left"/>
      <w:pPr>
        <w:ind w:left="2124" w:hanging="1584"/>
      </w:pPr>
    </w:lvl>
  </w:abstractNum>
  <w:abstractNum w:abstractNumId="2" w15:restartNumberingAfterBreak="0">
    <w:nsid w:val="14BE6544"/>
    <w:multiLevelType w:val="multilevel"/>
    <w:tmpl w:val="86B0A264"/>
    <w:styleLink w:val="WWOutlineListStyle"/>
    <w:lvl w:ilvl="0">
      <w:start w:val="1"/>
      <w:numFmt w:val="none"/>
      <w:lvlText w:val="%1"/>
      <w:lvlJc w:val="left"/>
    </w:lvl>
    <w:lvl w:ilvl="1">
      <w:start w:val="1"/>
      <w:numFmt w:val="decimal"/>
      <w:pStyle w:val="Heading2"/>
      <w:lvlText w:val="%1.%2"/>
      <w:lvlJc w:val="left"/>
      <w:pPr>
        <w:ind w:left="1116" w:hanging="576"/>
      </w:pPr>
    </w:lvl>
    <w:lvl w:ilvl="2">
      <w:start w:val="1"/>
      <w:numFmt w:val="decimal"/>
      <w:pStyle w:val="Heading3"/>
      <w:lvlText w:val="%1.%2.%3"/>
      <w:lvlJc w:val="left"/>
      <w:pPr>
        <w:ind w:left="1260" w:hanging="720"/>
      </w:pPr>
    </w:lvl>
    <w:lvl w:ilvl="3">
      <w:start w:val="1"/>
      <w:numFmt w:val="decimal"/>
      <w:pStyle w:val="Heading4"/>
      <w:lvlText w:val="%1.%2.%3.%4"/>
      <w:lvlJc w:val="left"/>
      <w:pPr>
        <w:ind w:left="1404" w:hanging="864"/>
      </w:pPr>
    </w:lvl>
    <w:lvl w:ilvl="4">
      <w:start w:val="1"/>
      <w:numFmt w:val="decimal"/>
      <w:lvlText w:val="%1.%2.%3.%4.%5"/>
      <w:lvlJc w:val="left"/>
      <w:pPr>
        <w:ind w:left="1548" w:hanging="1008"/>
      </w:pPr>
    </w:lvl>
    <w:lvl w:ilvl="5">
      <w:start w:val="1"/>
      <w:numFmt w:val="decimal"/>
      <w:lvlText w:val="%1.%2.%3.%4.%5.%6"/>
      <w:lvlJc w:val="left"/>
      <w:pPr>
        <w:ind w:left="1692" w:hanging="1152"/>
      </w:pPr>
    </w:lvl>
    <w:lvl w:ilvl="6">
      <w:start w:val="1"/>
      <w:numFmt w:val="decimal"/>
      <w:lvlText w:val="%1.%2.%3.%4.%5.%6.%7"/>
      <w:lvlJc w:val="left"/>
      <w:pPr>
        <w:ind w:left="1836" w:hanging="1296"/>
      </w:pPr>
    </w:lvl>
    <w:lvl w:ilvl="7">
      <w:start w:val="1"/>
      <w:numFmt w:val="decimal"/>
      <w:lvlText w:val="%1.%2.%3.%4.%5.%6.%7.%8"/>
      <w:lvlJc w:val="left"/>
      <w:pPr>
        <w:ind w:left="1980" w:hanging="1440"/>
      </w:pPr>
    </w:lvl>
    <w:lvl w:ilvl="8">
      <w:start w:val="1"/>
      <w:numFmt w:val="decimal"/>
      <w:lvlText w:val="%1.%2.%3.%4.%5.%6.%7.%8.%9"/>
      <w:lvlJc w:val="left"/>
      <w:pPr>
        <w:ind w:left="2124" w:hanging="1584"/>
      </w:pPr>
    </w:lvl>
  </w:abstractNum>
  <w:abstractNum w:abstractNumId="3" w15:restartNumberingAfterBreak="0">
    <w:nsid w:val="1B5C3F5C"/>
    <w:multiLevelType w:val="hybridMultilevel"/>
    <w:tmpl w:val="EE08706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AFA724A"/>
    <w:multiLevelType w:val="multilevel"/>
    <w:tmpl w:val="66729FB4"/>
    <w:lvl w:ilvl="0">
      <w:start w:val="1"/>
      <w:numFmt w:val="none"/>
      <w:lvlRestart w:val="0"/>
      <w:pStyle w:val="FirstHeading"/>
      <w:suff w:val="nothing"/>
      <w:lvlText w:val=""/>
      <w:lvlJc w:val="left"/>
      <w:pPr>
        <w:ind w:left="4824" w:hanging="720"/>
      </w:pPr>
    </w:lvl>
    <w:lvl w:ilvl="1">
      <w:start w:val="1"/>
      <w:numFmt w:val="upperLetter"/>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5" w15:restartNumberingAfterBreak="0">
    <w:nsid w:val="35140B4C"/>
    <w:multiLevelType w:val="multilevel"/>
    <w:tmpl w:val="2DD0E6E2"/>
    <w:lvl w:ilvl="0">
      <w:start w:val="1"/>
      <w:numFmt w:val="upperRoman"/>
      <w:lvlText w:val="%1."/>
      <w:lvlJc w:val="right"/>
      <w:pPr>
        <w:tabs>
          <w:tab w:val="num" w:pos="360"/>
        </w:tabs>
        <w:ind w:left="-288" w:firstLine="288"/>
      </w:pPr>
      <w:rPr>
        <w:b/>
        <w:i w:val="0"/>
      </w:rPr>
    </w:lvl>
    <w:lvl w:ilvl="1">
      <w:start w:val="1"/>
      <w:numFmt w:val="decimal"/>
      <w:isLgl/>
      <w:lvlText w:val="%1.%2"/>
      <w:lvlJc w:val="left"/>
      <w:pPr>
        <w:tabs>
          <w:tab w:val="num" w:pos="1296"/>
        </w:tabs>
        <w:ind w:left="1296" w:hanging="1296"/>
      </w:pPr>
      <w:rPr>
        <w:b w:val="0"/>
        <w:color w:val="000000" w:themeColor="text1"/>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6" w15:restartNumberingAfterBreak="0">
    <w:nsid w:val="3710213A"/>
    <w:multiLevelType w:val="multilevel"/>
    <w:tmpl w:val="EA1E2D9E"/>
    <w:lvl w:ilvl="0">
      <w:start w:val="1"/>
      <w:numFmt w:val="decimal"/>
      <w:lvlRestart w:val="0"/>
      <w:pStyle w:val="Chapter"/>
      <w:lvlText w:val="%1."/>
      <w:lvlJc w:val="center"/>
      <w:pPr>
        <w:tabs>
          <w:tab w:val="num" w:pos="5940"/>
        </w:tabs>
        <w:ind w:left="5292" w:firstLine="288"/>
      </w:pPr>
      <w:rPr>
        <w:rFonts w:ascii="Arial" w:eastAsia="Batang" w:hAnsi="Arial" w:cs="Times New Roman"/>
        <w:b/>
        <w:i w:val="0"/>
      </w:rPr>
    </w:lvl>
    <w:lvl w:ilvl="1">
      <w:start w:val="1"/>
      <w:numFmt w:val="decimal"/>
      <w:pStyle w:val="Paragraph"/>
      <w:isLgl/>
      <w:lvlText w:val="%1.%2"/>
      <w:lvlJc w:val="left"/>
      <w:pPr>
        <w:tabs>
          <w:tab w:val="num" w:pos="1296"/>
        </w:tabs>
        <w:ind w:left="1296" w:hanging="1296"/>
      </w:pPr>
      <w:rPr>
        <w:b w:val="0"/>
        <w:color w:val="000000" w:themeColor="text1"/>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7" w15:restartNumberingAfterBreak="0">
    <w:nsid w:val="47FC51A9"/>
    <w:multiLevelType w:val="hybridMultilevel"/>
    <w:tmpl w:val="806C1D0C"/>
    <w:lvl w:ilvl="0" w:tplc="B4BE5ECE">
      <w:start w:val="1"/>
      <w:numFmt w:val="bullet"/>
      <w:pStyle w:val="ABullet"/>
      <w:lvlText w:val=""/>
      <w:lvlJc w:val="left"/>
      <w:pPr>
        <w:ind w:left="1287" w:hanging="360"/>
      </w:pPr>
      <w:rPr>
        <w:rFonts w:ascii="Symbol" w:hAnsi="Symbol" w:hint="default"/>
      </w:rPr>
    </w:lvl>
    <w:lvl w:ilvl="1" w:tplc="0C0A0003">
      <w:start w:val="1"/>
      <w:numFmt w:val="bullet"/>
      <w:lvlText w:val="o"/>
      <w:lvlJc w:val="left"/>
      <w:pPr>
        <w:ind w:left="2007" w:hanging="360"/>
      </w:pPr>
      <w:rPr>
        <w:rFonts w:ascii="Courier New" w:hAnsi="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8" w15:restartNumberingAfterBreak="0">
    <w:nsid w:val="68A24ECE"/>
    <w:multiLevelType w:val="multilevel"/>
    <w:tmpl w:val="031A51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1"/>
  </w:num>
  <w:num w:numId="3">
    <w:abstractNumId w:val="0"/>
  </w:num>
  <w:num w:numId="4">
    <w:abstractNumId w:val="7"/>
  </w:num>
  <w:num w:numId="5">
    <w:abstractNumId w:val="6"/>
  </w:num>
  <w:num w:numId="6">
    <w:abstractNumId w:val="4"/>
  </w:num>
  <w:num w:numId="7">
    <w:abstractNumId w:val="4"/>
  </w:num>
  <w:num w:numId="8">
    <w:abstractNumId w:val="3"/>
  </w:num>
  <w:num w:numId="9">
    <w:abstractNumId w:val="5"/>
  </w:num>
  <w:num w:numId="10">
    <w:abstractNumId w:val="8"/>
  </w:num>
  <w:num w:numId="11">
    <w:abstractNumId w:val="6"/>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aona, Tania Lucia">
    <w15:presenceInfo w15:providerId="AD" w15:userId="S-1-5-21-3560232635-1406422398-2702866923-886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ES_tradnl" w:vendorID="64" w:dllVersion="6" w:nlCheck="1" w:checkStyle="0"/>
  <w:activeWritingStyle w:appName="MSWord" w:lang="es-ES" w:vendorID="64" w:dllVersion="6" w:nlCheck="1" w:checkStyle="0"/>
  <w:activeWritingStyle w:appName="MSWord" w:lang="en-US" w:vendorID="64" w:dllVersion="6" w:nlCheck="1" w:checkStyle="1"/>
  <w:activeWritingStyle w:appName="MSWord" w:lang="es-PE" w:vendorID="64" w:dllVersion="6" w:nlCheck="1" w:checkStyle="0"/>
  <w:activeWritingStyle w:appName="MSWord" w:lang="es-ES_tradnl" w:vendorID="64" w:dllVersion="0" w:nlCheck="1" w:checkStyle="0"/>
  <w:activeWritingStyle w:appName="MSWord" w:lang="es-PE" w:vendorID="64" w:dllVersion="0" w:nlCheck="1" w:checkStyle="0"/>
  <w:activeWritingStyle w:appName="MSWord" w:lang="es-MX" w:vendorID="64" w:dllVersion="0" w:nlCheck="1" w:checkStyle="0"/>
  <w:activeWritingStyle w:appName="MSWord" w:lang="pt-BR" w:vendorID="64" w:dllVersion="0" w:nlCheck="1" w:checkStyle="0"/>
  <w:activeWritingStyle w:appName="MSWord" w:lang="es-ES" w:vendorID="64" w:dllVersion="0" w:nlCheck="1" w:checkStyle="0"/>
  <w:activeWritingStyle w:appName="MSWord" w:lang="en-US" w:vendorID="64" w:dllVersion="0" w:nlCheck="1" w:checkStyle="0"/>
  <w:activeWritingStyle w:appName="MSWord" w:lang="es-MX" w:vendorID="64" w:dllVersion="6" w:nlCheck="1" w:checkStyle="0"/>
  <w:trackRevision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BEC"/>
    <w:rsid w:val="00001A4B"/>
    <w:rsid w:val="00001C7D"/>
    <w:rsid w:val="000025B4"/>
    <w:rsid w:val="00002D9E"/>
    <w:rsid w:val="000050CC"/>
    <w:rsid w:val="00005DFC"/>
    <w:rsid w:val="000065CC"/>
    <w:rsid w:val="00010057"/>
    <w:rsid w:val="00010B35"/>
    <w:rsid w:val="00012B17"/>
    <w:rsid w:val="000143D2"/>
    <w:rsid w:val="00015D5A"/>
    <w:rsid w:val="0001791A"/>
    <w:rsid w:val="00021B54"/>
    <w:rsid w:val="00022821"/>
    <w:rsid w:val="000234CF"/>
    <w:rsid w:val="0002364C"/>
    <w:rsid w:val="00024350"/>
    <w:rsid w:val="00025480"/>
    <w:rsid w:val="0002657C"/>
    <w:rsid w:val="0002725A"/>
    <w:rsid w:val="0003591F"/>
    <w:rsid w:val="0004017E"/>
    <w:rsid w:val="000409C6"/>
    <w:rsid w:val="00040B37"/>
    <w:rsid w:val="000447DF"/>
    <w:rsid w:val="000517D8"/>
    <w:rsid w:val="000533B4"/>
    <w:rsid w:val="0005499D"/>
    <w:rsid w:val="000550E5"/>
    <w:rsid w:val="00056677"/>
    <w:rsid w:val="00060DD0"/>
    <w:rsid w:val="0006218A"/>
    <w:rsid w:val="000631B4"/>
    <w:rsid w:val="000660F0"/>
    <w:rsid w:val="00075AD8"/>
    <w:rsid w:val="00075C53"/>
    <w:rsid w:val="00076A2B"/>
    <w:rsid w:val="00081C7F"/>
    <w:rsid w:val="00083066"/>
    <w:rsid w:val="000834A3"/>
    <w:rsid w:val="00083A1E"/>
    <w:rsid w:val="00087C77"/>
    <w:rsid w:val="000918B0"/>
    <w:rsid w:val="000A645A"/>
    <w:rsid w:val="000A65ED"/>
    <w:rsid w:val="000A6A83"/>
    <w:rsid w:val="000B0DF0"/>
    <w:rsid w:val="000B1CF9"/>
    <w:rsid w:val="000B3A36"/>
    <w:rsid w:val="000B4B77"/>
    <w:rsid w:val="000B69E9"/>
    <w:rsid w:val="000B6A4C"/>
    <w:rsid w:val="000C09D9"/>
    <w:rsid w:val="000C1A83"/>
    <w:rsid w:val="000C4704"/>
    <w:rsid w:val="000C4CE1"/>
    <w:rsid w:val="000C534C"/>
    <w:rsid w:val="000D5246"/>
    <w:rsid w:val="000D5395"/>
    <w:rsid w:val="000D7241"/>
    <w:rsid w:val="000E10AF"/>
    <w:rsid w:val="000E3D59"/>
    <w:rsid w:val="000F0518"/>
    <w:rsid w:val="000F0AE3"/>
    <w:rsid w:val="000F6A8F"/>
    <w:rsid w:val="001000B0"/>
    <w:rsid w:val="0010044E"/>
    <w:rsid w:val="00100F0E"/>
    <w:rsid w:val="001036FF"/>
    <w:rsid w:val="00105771"/>
    <w:rsid w:val="00106021"/>
    <w:rsid w:val="00107CCB"/>
    <w:rsid w:val="001133E9"/>
    <w:rsid w:val="00114672"/>
    <w:rsid w:val="00114FEB"/>
    <w:rsid w:val="00115DE6"/>
    <w:rsid w:val="0012028C"/>
    <w:rsid w:val="00120BEC"/>
    <w:rsid w:val="001251C9"/>
    <w:rsid w:val="00127D56"/>
    <w:rsid w:val="00131574"/>
    <w:rsid w:val="00131C68"/>
    <w:rsid w:val="0013288E"/>
    <w:rsid w:val="00137FB1"/>
    <w:rsid w:val="00142A3C"/>
    <w:rsid w:val="00145540"/>
    <w:rsid w:val="001471D9"/>
    <w:rsid w:val="00150273"/>
    <w:rsid w:val="00150989"/>
    <w:rsid w:val="001541E9"/>
    <w:rsid w:val="00156297"/>
    <w:rsid w:val="00156E0C"/>
    <w:rsid w:val="00160A78"/>
    <w:rsid w:val="00163C5B"/>
    <w:rsid w:val="0016483A"/>
    <w:rsid w:val="00165145"/>
    <w:rsid w:val="00167975"/>
    <w:rsid w:val="00167BDE"/>
    <w:rsid w:val="00172225"/>
    <w:rsid w:val="0017259F"/>
    <w:rsid w:val="00173296"/>
    <w:rsid w:val="001735DD"/>
    <w:rsid w:val="0017474C"/>
    <w:rsid w:val="00174894"/>
    <w:rsid w:val="0017756C"/>
    <w:rsid w:val="001860AD"/>
    <w:rsid w:val="0018736F"/>
    <w:rsid w:val="00191913"/>
    <w:rsid w:val="0019216E"/>
    <w:rsid w:val="00193D6B"/>
    <w:rsid w:val="00194C4F"/>
    <w:rsid w:val="001951AD"/>
    <w:rsid w:val="0019596E"/>
    <w:rsid w:val="001A0DBD"/>
    <w:rsid w:val="001B09B5"/>
    <w:rsid w:val="001B2D7A"/>
    <w:rsid w:val="001B7EA1"/>
    <w:rsid w:val="001C3FA7"/>
    <w:rsid w:val="001C5F2A"/>
    <w:rsid w:val="001C6832"/>
    <w:rsid w:val="001D3BC5"/>
    <w:rsid w:val="001D3E39"/>
    <w:rsid w:val="001D719E"/>
    <w:rsid w:val="001E072E"/>
    <w:rsid w:val="001E0B58"/>
    <w:rsid w:val="001E1603"/>
    <w:rsid w:val="001E2E78"/>
    <w:rsid w:val="001E51FE"/>
    <w:rsid w:val="001E6367"/>
    <w:rsid w:val="001E6736"/>
    <w:rsid w:val="001E6FB7"/>
    <w:rsid w:val="001E738E"/>
    <w:rsid w:val="001E7983"/>
    <w:rsid w:val="001E7E2D"/>
    <w:rsid w:val="001F03CA"/>
    <w:rsid w:val="001F1618"/>
    <w:rsid w:val="001F239D"/>
    <w:rsid w:val="001F5228"/>
    <w:rsid w:val="002006C4"/>
    <w:rsid w:val="0020225C"/>
    <w:rsid w:val="002023BB"/>
    <w:rsid w:val="00203220"/>
    <w:rsid w:val="00210A80"/>
    <w:rsid w:val="00210E27"/>
    <w:rsid w:val="00212EE3"/>
    <w:rsid w:val="002137FC"/>
    <w:rsid w:val="002146AA"/>
    <w:rsid w:val="00216FC1"/>
    <w:rsid w:val="00220DBA"/>
    <w:rsid w:val="00221A0E"/>
    <w:rsid w:val="00222096"/>
    <w:rsid w:val="00224D78"/>
    <w:rsid w:val="00226367"/>
    <w:rsid w:val="002313DF"/>
    <w:rsid w:val="00231C37"/>
    <w:rsid w:val="00236FC5"/>
    <w:rsid w:val="00240EC9"/>
    <w:rsid w:val="0024183C"/>
    <w:rsid w:val="00243E8F"/>
    <w:rsid w:val="002441E6"/>
    <w:rsid w:val="00245B8E"/>
    <w:rsid w:val="002466E1"/>
    <w:rsid w:val="0024705A"/>
    <w:rsid w:val="00250572"/>
    <w:rsid w:val="002508E9"/>
    <w:rsid w:val="00251B65"/>
    <w:rsid w:val="00255AEB"/>
    <w:rsid w:val="00261029"/>
    <w:rsid w:val="00262F17"/>
    <w:rsid w:val="00264714"/>
    <w:rsid w:val="00266679"/>
    <w:rsid w:val="00270AC8"/>
    <w:rsid w:val="00271871"/>
    <w:rsid w:val="002769A5"/>
    <w:rsid w:val="002779AB"/>
    <w:rsid w:val="00281267"/>
    <w:rsid w:val="00284621"/>
    <w:rsid w:val="00286161"/>
    <w:rsid w:val="00287A61"/>
    <w:rsid w:val="00287CB4"/>
    <w:rsid w:val="00287CC8"/>
    <w:rsid w:val="00291B16"/>
    <w:rsid w:val="0029254D"/>
    <w:rsid w:val="002927F8"/>
    <w:rsid w:val="00292E17"/>
    <w:rsid w:val="002933F0"/>
    <w:rsid w:val="00296D44"/>
    <w:rsid w:val="002A3960"/>
    <w:rsid w:val="002A49FE"/>
    <w:rsid w:val="002A4AFE"/>
    <w:rsid w:val="002A672A"/>
    <w:rsid w:val="002B2602"/>
    <w:rsid w:val="002B68AE"/>
    <w:rsid w:val="002C2CC2"/>
    <w:rsid w:val="002C32BE"/>
    <w:rsid w:val="002C4D52"/>
    <w:rsid w:val="002C6643"/>
    <w:rsid w:val="002C7454"/>
    <w:rsid w:val="002D05B1"/>
    <w:rsid w:val="002D1119"/>
    <w:rsid w:val="002D40EA"/>
    <w:rsid w:val="002E042F"/>
    <w:rsid w:val="002E1392"/>
    <w:rsid w:val="002E19A9"/>
    <w:rsid w:val="002E58B8"/>
    <w:rsid w:val="002F4C70"/>
    <w:rsid w:val="002F752A"/>
    <w:rsid w:val="002F7BF4"/>
    <w:rsid w:val="00300AFE"/>
    <w:rsid w:val="003100C4"/>
    <w:rsid w:val="00316F0C"/>
    <w:rsid w:val="00320FD9"/>
    <w:rsid w:val="00322B90"/>
    <w:rsid w:val="00323207"/>
    <w:rsid w:val="00323686"/>
    <w:rsid w:val="00323F27"/>
    <w:rsid w:val="0033085A"/>
    <w:rsid w:val="003336A2"/>
    <w:rsid w:val="003337B0"/>
    <w:rsid w:val="00334FE0"/>
    <w:rsid w:val="0034160C"/>
    <w:rsid w:val="00341737"/>
    <w:rsid w:val="00341809"/>
    <w:rsid w:val="00342B09"/>
    <w:rsid w:val="0034309C"/>
    <w:rsid w:val="003436C9"/>
    <w:rsid w:val="003448AF"/>
    <w:rsid w:val="00344BCC"/>
    <w:rsid w:val="00345611"/>
    <w:rsid w:val="0035143C"/>
    <w:rsid w:val="003537D4"/>
    <w:rsid w:val="00354C5A"/>
    <w:rsid w:val="003569D9"/>
    <w:rsid w:val="00356F7E"/>
    <w:rsid w:val="003606D9"/>
    <w:rsid w:val="0036110A"/>
    <w:rsid w:val="00362CA2"/>
    <w:rsid w:val="00364683"/>
    <w:rsid w:val="00365A62"/>
    <w:rsid w:val="00365EDC"/>
    <w:rsid w:val="00367914"/>
    <w:rsid w:val="00370743"/>
    <w:rsid w:val="00373B11"/>
    <w:rsid w:val="00380956"/>
    <w:rsid w:val="00391027"/>
    <w:rsid w:val="003939B0"/>
    <w:rsid w:val="00393CE9"/>
    <w:rsid w:val="00397477"/>
    <w:rsid w:val="003A07A3"/>
    <w:rsid w:val="003A19D8"/>
    <w:rsid w:val="003A1B34"/>
    <w:rsid w:val="003A4235"/>
    <w:rsid w:val="003A4510"/>
    <w:rsid w:val="003A544C"/>
    <w:rsid w:val="003A638E"/>
    <w:rsid w:val="003A68F3"/>
    <w:rsid w:val="003A74DE"/>
    <w:rsid w:val="003B0DE8"/>
    <w:rsid w:val="003B0FA1"/>
    <w:rsid w:val="003B102E"/>
    <w:rsid w:val="003B51C0"/>
    <w:rsid w:val="003B553A"/>
    <w:rsid w:val="003B6B13"/>
    <w:rsid w:val="003B784E"/>
    <w:rsid w:val="003C1597"/>
    <w:rsid w:val="003C1819"/>
    <w:rsid w:val="003C251F"/>
    <w:rsid w:val="003C25FA"/>
    <w:rsid w:val="003C2951"/>
    <w:rsid w:val="003C3952"/>
    <w:rsid w:val="003C4F6E"/>
    <w:rsid w:val="003C619F"/>
    <w:rsid w:val="003C65D5"/>
    <w:rsid w:val="003D006D"/>
    <w:rsid w:val="003D1B9C"/>
    <w:rsid w:val="003D2570"/>
    <w:rsid w:val="003D39B0"/>
    <w:rsid w:val="003D4F15"/>
    <w:rsid w:val="003D774D"/>
    <w:rsid w:val="003E0BFE"/>
    <w:rsid w:val="003E269A"/>
    <w:rsid w:val="003E4401"/>
    <w:rsid w:val="003E6B4B"/>
    <w:rsid w:val="003E6BEE"/>
    <w:rsid w:val="003F04E2"/>
    <w:rsid w:val="003F113D"/>
    <w:rsid w:val="003F120C"/>
    <w:rsid w:val="003F14CE"/>
    <w:rsid w:val="003F36E6"/>
    <w:rsid w:val="003F3BEF"/>
    <w:rsid w:val="003F4E4B"/>
    <w:rsid w:val="00401222"/>
    <w:rsid w:val="0040190C"/>
    <w:rsid w:val="004022AA"/>
    <w:rsid w:val="00403794"/>
    <w:rsid w:val="00413AE3"/>
    <w:rsid w:val="004143CC"/>
    <w:rsid w:val="00414993"/>
    <w:rsid w:val="00421B39"/>
    <w:rsid w:val="00421BF1"/>
    <w:rsid w:val="0042297C"/>
    <w:rsid w:val="00423298"/>
    <w:rsid w:val="00425466"/>
    <w:rsid w:val="00427ED6"/>
    <w:rsid w:val="00430C64"/>
    <w:rsid w:val="00432E61"/>
    <w:rsid w:val="00433E3F"/>
    <w:rsid w:val="004344A2"/>
    <w:rsid w:val="0043734E"/>
    <w:rsid w:val="004374EE"/>
    <w:rsid w:val="004405DC"/>
    <w:rsid w:val="00442442"/>
    <w:rsid w:val="004425B0"/>
    <w:rsid w:val="00443073"/>
    <w:rsid w:val="004430E9"/>
    <w:rsid w:val="0044638D"/>
    <w:rsid w:val="004472D7"/>
    <w:rsid w:val="00450163"/>
    <w:rsid w:val="00453C7A"/>
    <w:rsid w:val="00455005"/>
    <w:rsid w:val="0046143E"/>
    <w:rsid w:val="00463503"/>
    <w:rsid w:val="00466921"/>
    <w:rsid w:val="00470583"/>
    <w:rsid w:val="0047293F"/>
    <w:rsid w:val="004733AA"/>
    <w:rsid w:val="00482FD2"/>
    <w:rsid w:val="00484904"/>
    <w:rsid w:val="00486774"/>
    <w:rsid w:val="00487DAE"/>
    <w:rsid w:val="00491E1F"/>
    <w:rsid w:val="00493784"/>
    <w:rsid w:val="00495469"/>
    <w:rsid w:val="00497388"/>
    <w:rsid w:val="004A4B5C"/>
    <w:rsid w:val="004A7773"/>
    <w:rsid w:val="004B143C"/>
    <w:rsid w:val="004B5218"/>
    <w:rsid w:val="004C479C"/>
    <w:rsid w:val="004C6D60"/>
    <w:rsid w:val="004C7F72"/>
    <w:rsid w:val="004E26B6"/>
    <w:rsid w:val="004E3EA7"/>
    <w:rsid w:val="004E7C31"/>
    <w:rsid w:val="004F02A9"/>
    <w:rsid w:val="004F15E2"/>
    <w:rsid w:val="004F1AA7"/>
    <w:rsid w:val="004F2D7A"/>
    <w:rsid w:val="004F5212"/>
    <w:rsid w:val="004F6C8F"/>
    <w:rsid w:val="004F6F68"/>
    <w:rsid w:val="004F72B6"/>
    <w:rsid w:val="004F7605"/>
    <w:rsid w:val="005028C9"/>
    <w:rsid w:val="00511930"/>
    <w:rsid w:val="00512D46"/>
    <w:rsid w:val="00512FC4"/>
    <w:rsid w:val="005163CB"/>
    <w:rsid w:val="00526BD4"/>
    <w:rsid w:val="005276E7"/>
    <w:rsid w:val="00527DE0"/>
    <w:rsid w:val="005322E4"/>
    <w:rsid w:val="00532892"/>
    <w:rsid w:val="0053319E"/>
    <w:rsid w:val="005360B2"/>
    <w:rsid w:val="0053793A"/>
    <w:rsid w:val="00541425"/>
    <w:rsid w:val="005435C9"/>
    <w:rsid w:val="00544F12"/>
    <w:rsid w:val="0054534D"/>
    <w:rsid w:val="005468C0"/>
    <w:rsid w:val="0054690B"/>
    <w:rsid w:val="005507B3"/>
    <w:rsid w:val="0055218E"/>
    <w:rsid w:val="0055373B"/>
    <w:rsid w:val="00553F5D"/>
    <w:rsid w:val="00557459"/>
    <w:rsid w:val="0055748E"/>
    <w:rsid w:val="00565F09"/>
    <w:rsid w:val="005709CA"/>
    <w:rsid w:val="00571868"/>
    <w:rsid w:val="00572285"/>
    <w:rsid w:val="00573EAC"/>
    <w:rsid w:val="00574C6A"/>
    <w:rsid w:val="0057635C"/>
    <w:rsid w:val="00577778"/>
    <w:rsid w:val="00583D28"/>
    <w:rsid w:val="0058450A"/>
    <w:rsid w:val="00585206"/>
    <w:rsid w:val="00585736"/>
    <w:rsid w:val="0058706E"/>
    <w:rsid w:val="0059074F"/>
    <w:rsid w:val="005928F9"/>
    <w:rsid w:val="00592C04"/>
    <w:rsid w:val="00592D4A"/>
    <w:rsid w:val="00593B22"/>
    <w:rsid w:val="00594D66"/>
    <w:rsid w:val="005A175B"/>
    <w:rsid w:val="005A71DC"/>
    <w:rsid w:val="005B1F5A"/>
    <w:rsid w:val="005B3790"/>
    <w:rsid w:val="005B41C9"/>
    <w:rsid w:val="005B73E8"/>
    <w:rsid w:val="005C02E9"/>
    <w:rsid w:val="005C0481"/>
    <w:rsid w:val="005C1695"/>
    <w:rsid w:val="005C2EE8"/>
    <w:rsid w:val="005C5E58"/>
    <w:rsid w:val="005C696B"/>
    <w:rsid w:val="005D0C74"/>
    <w:rsid w:val="005D44D1"/>
    <w:rsid w:val="005D6CD7"/>
    <w:rsid w:val="005E411B"/>
    <w:rsid w:val="005F00B1"/>
    <w:rsid w:val="005F234F"/>
    <w:rsid w:val="005F28E8"/>
    <w:rsid w:val="005F2F55"/>
    <w:rsid w:val="005F3A0B"/>
    <w:rsid w:val="005F3D6A"/>
    <w:rsid w:val="005F46E0"/>
    <w:rsid w:val="005F5815"/>
    <w:rsid w:val="005F748C"/>
    <w:rsid w:val="00600A6B"/>
    <w:rsid w:val="006014DE"/>
    <w:rsid w:val="00601BB6"/>
    <w:rsid w:val="006022CF"/>
    <w:rsid w:val="00602725"/>
    <w:rsid w:val="00606BD5"/>
    <w:rsid w:val="0060710E"/>
    <w:rsid w:val="006174DE"/>
    <w:rsid w:val="00617C90"/>
    <w:rsid w:val="00623209"/>
    <w:rsid w:val="0062474A"/>
    <w:rsid w:val="006250AA"/>
    <w:rsid w:val="006303AD"/>
    <w:rsid w:val="006401DD"/>
    <w:rsid w:val="00644DFA"/>
    <w:rsid w:val="00646297"/>
    <w:rsid w:val="00651D81"/>
    <w:rsid w:val="00651F55"/>
    <w:rsid w:val="00652CCD"/>
    <w:rsid w:val="006532A4"/>
    <w:rsid w:val="00654202"/>
    <w:rsid w:val="006559D8"/>
    <w:rsid w:val="00655D48"/>
    <w:rsid w:val="0065602B"/>
    <w:rsid w:val="00656A65"/>
    <w:rsid w:val="0066638F"/>
    <w:rsid w:val="00672355"/>
    <w:rsid w:val="00674D34"/>
    <w:rsid w:val="00674FF5"/>
    <w:rsid w:val="00682677"/>
    <w:rsid w:val="00696956"/>
    <w:rsid w:val="006A1F85"/>
    <w:rsid w:val="006A42A9"/>
    <w:rsid w:val="006A4A18"/>
    <w:rsid w:val="006A766B"/>
    <w:rsid w:val="006B0379"/>
    <w:rsid w:val="006B044A"/>
    <w:rsid w:val="006B0D3D"/>
    <w:rsid w:val="006B14FB"/>
    <w:rsid w:val="006B4B43"/>
    <w:rsid w:val="006B741B"/>
    <w:rsid w:val="006B7672"/>
    <w:rsid w:val="006C3A2F"/>
    <w:rsid w:val="006C5747"/>
    <w:rsid w:val="006C7A75"/>
    <w:rsid w:val="006D0098"/>
    <w:rsid w:val="006D15AF"/>
    <w:rsid w:val="006D1C39"/>
    <w:rsid w:val="006D4C93"/>
    <w:rsid w:val="006D4EED"/>
    <w:rsid w:val="006D6F05"/>
    <w:rsid w:val="006E088F"/>
    <w:rsid w:val="006E0A13"/>
    <w:rsid w:val="006E0D4D"/>
    <w:rsid w:val="006E2777"/>
    <w:rsid w:val="006F34F9"/>
    <w:rsid w:val="006F5F23"/>
    <w:rsid w:val="006F6048"/>
    <w:rsid w:val="006F669B"/>
    <w:rsid w:val="00700AAF"/>
    <w:rsid w:val="0070137F"/>
    <w:rsid w:val="007030B4"/>
    <w:rsid w:val="00703398"/>
    <w:rsid w:val="00705CA1"/>
    <w:rsid w:val="00711192"/>
    <w:rsid w:val="00712B86"/>
    <w:rsid w:val="00714C61"/>
    <w:rsid w:val="00716B3C"/>
    <w:rsid w:val="00716EC3"/>
    <w:rsid w:val="007176EB"/>
    <w:rsid w:val="00721365"/>
    <w:rsid w:val="00721D25"/>
    <w:rsid w:val="007255D4"/>
    <w:rsid w:val="00730D0F"/>
    <w:rsid w:val="0073206C"/>
    <w:rsid w:val="00734E5F"/>
    <w:rsid w:val="007421C2"/>
    <w:rsid w:val="007424EF"/>
    <w:rsid w:val="0074273B"/>
    <w:rsid w:val="0075262E"/>
    <w:rsid w:val="00753934"/>
    <w:rsid w:val="00754F03"/>
    <w:rsid w:val="00754F76"/>
    <w:rsid w:val="007554D0"/>
    <w:rsid w:val="00765879"/>
    <w:rsid w:val="00781472"/>
    <w:rsid w:val="0078319D"/>
    <w:rsid w:val="007862CC"/>
    <w:rsid w:val="007878A7"/>
    <w:rsid w:val="007912C1"/>
    <w:rsid w:val="007920DE"/>
    <w:rsid w:val="007923B1"/>
    <w:rsid w:val="007926B1"/>
    <w:rsid w:val="00793572"/>
    <w:rsid w:val="007A0170"/>
    <w:rsid w:val="007A1962"/>
    <w:rsid w:val="007A5141"/>
    <w:rsid w:val="007A6073"/>
    <w:rsid w:val="007A6BB1"/>
    <w:rsid w:val="007B22A6"/>
    <w:rsid w:val="007B7F0C"/>
    <w:rsid w:val="007C325C"/>
    <w:rsid w:val="007C5BC0"/>
    <w:rsid w:val="007D009E"/>
    <w:rsid w:val="007D02B4"/>
    <w:rsid w:val="007D29D3"/>
    <w:rsid w:val="007D5CD5"/>
    <w:rsid w:val="007D62F9"/>
    <w:rsid w:val="007E24A9"/>
    <w:rsid w:val="007E33E0"/>
    <w:rsid w:val="007E3407"/>
    <w:rsid w:val="007E3DF3"/>
    <w:rsid w:val="007E59C2"/>
    <w:rsid w:val="007F0E1B"/>
    <w:rsid w:val="007F20C8"/>
    <w:rsid w:val="007F213F"/>
    <w:rsid w:val="007F2C47"/>
    <w:rsid w:val="007F3EF7"/>
    <w:rsid w:val="007F74F2"/>
    <w:rsid w:val="00800081"/>
    <w:rsid w:val="00800191"/>
    <w:rsid w:val="00806261"/>
    <w:rsid w:val="00811861"/>
    <w:rsid w:val="008120B8"/>
    <w:rsid w:val="00812FEC"/>
    <w:rsid w:val="00815C01"/>
    <w:rsid w:val="00817679"/>
    <w:rsid w:val="00822E71"/>
    <w:rsid w:val="00823237"/>
    <w:rsid w:val="00824CA4"/>
    <w:rsid w:val="0082616A"/>
    <w:rsid w:val="008263D9"/>
    <w:rsid w:val="00826866"/>
    <w:rsid w:val="00827681"/>
    <w:rsid w:val="00830E51"/>
    <w:rsid w:val="0083359F"/>
    <w:rsid w:val="008347AB"/>
    <w:rsid w:val="00835441"/>
    <w:rsid w:val="00840A2F"/>
    <w:rsid w:val="00840D30"/>
    <w:rsid w:val="008418D1"/>
    <w:rsid w:val="008443A0"/>
    <w:rsid w:val="00851677"/>
    <w:rsid w:val="00856013"/>
    <w:rsid w:val="008566E2"/>
    <w:rsid w:val="008606E1"/>
    <w:rsid w:val="00873C39"/>
    <w:rsid w:val="008801EA"/>
    <w:rsid w:val="00882522"/>
    <w:rsid w:val="008830D7"/>
    <w:rsid w:val="00884FA8"/>
    <w:rsid w:val="00886D5D"/>
    <w:rsid w:val="00887B5A"/>
    <w:rsid w:val="008907A7"/>
    <w:rsid w:val="00894DE3"/>
    <w:rsid w:val="008961EA"/>
    <w:rsid w:val="00897F6E"/>
    <w:rsid w:val="008A276F"/>
    <w:rsid w:val="008B50B9"/>
    <w:rsid w:val="008B56F9"/>
    <w:rsid w:val="008B5843"/>
    <w:rsid w:val="008B7687"/>
    <w:rsid w:val="008C286E"/>
    <w:rsid w:val="008C3423"/>
    <w:rsid w:val="008C4719"/>
    <w:rsid w:val="008C4FC9"/>
    <w:rsid w:val="008D2A9E"/>
    <w:rsid w:val="008D3023"/>
    <w:rsid w:val="008E1205"/>
    <w:rsid w:val="008E1B72"/>
    <w:rsid w:val="008E2EDE"/>
    <w:rsid w:val="008E5CF3"/>
    <w:rsid w:val="008E7463"/>
    <w:rsid w:val="008F1E4C"/>
    <w:rsid w:val="008F32FF"/>
    <w:rsid w:val="008F3B04"/>
    <w:rsid w:val="00907703"/>
    <w:rsid w:val="00910F2A"/>
    <w:rsid w:val="00915056"/>
    <w:rsid w:val="00916516"/>
    <w:rsid w:val="0091720D"/>
    <w:rsid w:val="00917342"/>
    <w:rsid w:val="009226D2"/>
    <w:rsid w:val="00924DC8"/>
    <w:rsid w:val="00925B6D"/>
    <w:rsid w:val="009266A1"/>
    <w:rsid w:val="009278B3"/>
    <w:rsid w:val="009279AC"/>
    <w:rsid w:val="00930DED"/>
    <w:rsid w:val="0093335B"/>
    <w:rsid w:val="00935584"/>
    <w:rsid w:val="00935985"/>
    <w:rsid w:val="009374D6"/>
    <w:rsid w:val="00940527"/>
    <w:rsid w:val="00940880"/>
    <w:rsid w:val="00944177"/>
    <w:rsid w:val="00945238"/>
    <w:rsid w:val="0094768B"/>
    <w:rsid w:val="00951293"/>
    <w:rsid w:val="009518F6"/>
    <w:rsid w:val="00951957"/>
    <w:rsid w:val="00952287"/>
    <w:rsid w:val="00952408"/>
    <w:rsid w:val="00953638"/>
    <w:rsid w:val="00953F98"/>
    <w:rsid w:val="00954F93"/>
    <w:rsid w:val="0095661A"/>
    <w:rsid w:val="0096139A"/>
    <w:rsid w:val="009614FD"/>
    <w:rsid w:val="00961796"/>
    <w:rsid w:val="009631D4"/>
    <w:rsid w:val="0096534A"/>
    <w:rsid w:val="0097131D"/>
    <w:rsid w:val="00971896"/>
    <w:rsid w:val="0097373A"/>
    <w:rsid w:val="009765F0"/>
    <w:rsid w:val="009845A5"/>
    <w:rsid w:val="009850AF"/>
    <w:rsid w:val="00986A7C"/>
    <w:rsid w:val="00987822"/>
    <w:rsid w:val="00991D15"/>
    <w:rsid w:val="00992A4C"/>
    <w:rsid w:val="0099433D"/>
    <w:rsid w:val="009955F1"/>
    <w:rsid w:val="009A01D3"/>
    <w:rsid w:val="009A0701"/>
    <w:rsid w:val="009A1842"/>
    <w:rsid w:val="009A4ED1"/>
    <w:rsid w:val="009A6CFA"/>
    <w:rsid w:val="009B2C68"/>
    <w:rsid w:val="009B4D44"/>
    <w:rsid w:val="009B6190"/>
    <w:rsid w:val="009B7D73"/>
    <w:rsid w:val="009C0028"/>
    <w:rsid w:val="009C0B06"/>
    <w:rsid w:val="009C1357"/>
    <w:rsid w:val="009C3E26"/>
    <w:rsid w:val="009D3C86"/>
    <w:rsid w:val="009D5CA2"/>
    <w:rsid w:val="009D6AA8"/>
    <w:rsid w:val="009E024D"/>
    <w:rsid w:val="009E4C39"/>
    <w:rsid w:val="009E57A6"/>
    <w:rsid w:val="009E631D"/>
    <w:rsid w:val="009E723F"/>
    <w:rsid w:val="009F4894"/>
    <w:rsid w:val="009F5397"/>
    <w:rsid w:val="009F7496"/>
    <w:rsid w:val="00A016F8"/>
    <w:rsid w:val="00A0340F"/>
    <w:rsid w:val="00A03721"/>
    <w:rsid w:val="00A05373"/>
    <w:rsid w:val="00A06645"/>
    <w:rsid w:val="00A07BE9"/>
    <w:rsid w:val="00A11092"/>
    <w:rsid w:val="00A133CE"/>
    <w:rsid w:val="00A13FFD"/>
    <w:rsid w:val="00A14C42"/>
    <w:rsid w:val="00A160EC"/>
    <w:rsid w:val="00A1719F"/>
    <w:rsid w:val="00A17307"/>
    <w:rsid w:val="00A20E59"/>
    <w:rsid w:val="00A240D1"/>
    <w:rsid w:val="00A254FF"/>
    <w:rsid w:val="00A2639E"/>
    <w:rsid w:val="00A273BB"/>
    <w:rsid w:val="00A3045E"/>
    <w:rsid w:val="00A41E1B"/>
    <w:rsid w:val="00A42501"/>
    <w:rsid w:val="00A4367D"/>
    <w:rsid w:val="00A4386F"/>
    <w:rsid w:val="00A45E1D"/>
    <w:rsid w:val="00A5083B"/>
    <w:rsid w:val="00A52275"/>
    <w:rsid w:val="00A55920"/>
    <w:rsid w:val="00A6358E"/>
    <w:rsid w:val="00A636BE"/>
    <w:rsid w:val="00A67884"/>
    <w:rsid w:val="00A714C5"/>
    <w:rsid w:val="00A760EE"/>
    <w:rsid w:val="00A7652E"/>
    <w:rsid w:val="00A8415E"/>
    <w:rsid w:val="00A92788"/>
    <w:rsid w:val="00A92B34"/>
    <w:rsid w:val="00A932CC"/>
    <w:rsid w:val="00A93507"/>
    <w:rsid w:val="00A95244"/>
    <w:rsid w:val="00A95275"/>
    <w:rsid w:val="00A95FE8"/>
    <w:rsid w:val="00A96C37"/>
    <w:rsid w:val="00AA14F1"/>
    <w:rsid w:val="00AA2ECF"/>
    <w:rsid w:val="00AB1065"/>
    <w:rsid w:val="00AB3F8F"/>
    <w:rsid w:val="00AB5478"/>
    <w:rsid w:val="00AB6F94"/>
    <w:rsid w:val="00AB73C2"/>
    <w:rsid w:val="00AC036A"/>
    <w:rsid w:val="00AC386B"/>
    <w:rsid w:val="00AC6790"/>
    <w:rsid w:val="00AC7127"/>
    <w:rsid w:val="00AD3601"/>
    <w:rsid w:val="00AD58CF"/>
    <w:rsid w:val="00AD5AEF"/>
    <w:rsid w:val="00AD6916"/>
    <w:rsid w:val="00AD6933"/>
    <w:rsid w:val="00AD6E69"/>
    <w:rsid w:val="00AE021D"/>
    <w:rsid w:val="00AE26A4"/>
    <w:rsid w:val="00AE39A7"/>
    <w:rsid w:val="00AE6458"/>
    <w:rsid w:val="00AE7B1A"/>
    <w:rsid w:val="00AF0A04"/>
    <w:rsid w:val="00AF0B01"/>
    <w:rsid w:val="00AF0D0D"/>
    <w:rsid w:val="00AF0D20"/>
    <w:rsid w:val="00AF37E1"/>
    <w:rsid w:val="00AF71D1"/>
    <w:rsid w:val="00B01BFE"/>
    <w:rsid w:val="00B064BB"/>
    <w:rsid w:val="00B10634"/>
    <w:rsid w:val="00B10680"/>
    <w:rsid w:val="00B13AAC"/>
    <w:rsid w:val="00B20687"/>
    <w:rsid w:val="00B22DB4"/>
    <w:rsid w:val="00B22FA4"/>
    <w:rsid w:val="00B23E8D"/>
    <w:rsid w:val="00B24AE3"/>
    <w:rsid w:val="00B260D1"/>
    <w:rsid w:val="00B427C2"/>
    <w:rsid w:val="00B42D99"/>
    <w:rsid w:val="00B4375D"/>
    <w:rsid w:val="00B4607A"/>
    <w:rsid w:val="00B46750"/>
    <w:rsid w:val="00B50CFF"/>
    <w:rsid w:val="00B51BB8"/>
    <w:rsid w:val="00B546BB"/>
    <w:rsid w:val="00B56C97"/>
    <w:rsid w:val="00B62032"/>
    <w:rsid w:val="00B62A28"/>
    <w:rsid w:val="00B635FD"/>
    <w:rsid w:val="00B63A93"/>
    <w:rsid w:val="00B65B32"/>
    <w:rsid w:val="00B66AF6"/>
    <w:rsid w:val="00B80A1D"/>
    <w:rsid w:val="00B838C7"/>
    <w:rsid w:val="00B84BA0"/>
    <w:rsid w:val="00B85238"/>
    <w:rsid w:val="00B9090B"/>
    <w:rsid w:val="00B91F47"/>
    <w:rsid w:val="00B96262"/>
    <w:rsid w:val="00B9791B"/>
    <w:rsid w:val="00BA2CD5"/>
    <w:rsid w:val="00BA4412"/>
    <w:rsid w:val="00BA6C66"/>
    <w:rsid w:val="00BB00B5"/>
    <w:rsid w:val="00BB1649"/>
    <w:rsid w:val="00BB16C9"/>
    <w:rsid w:val="00BB2CD8"/>
    <w:rsid w:val="00BB3E49"/>
    <w:rsid w:val="00BB523F"/>
    <w:rsid w:val="00BB771A"/>
    <w:rsid w:val="00BC56F0"/>
    <w:rsid w:val="00BC6834"/>
    <w:rsid w:val="00BD09CD"/>
    <w:rsid w:val="00BD0D0A"/>
    <w:rsid w:val="00BD1FA0"/>
    <w:rsid w:val="00BD2A9A"/>
    <w:rsid w:val="00BE7485"/>
    <w:rsid w:val="00BF3C41"/>
    <w:rsid w:val="00BF5317"/>
    <w:rsid w:val="00BF5BCA"/>
    <w:rsid w:val="00C00FE9"/>
    <w:rsid w:val="00C017EA"/>
    <w:rsid w:val="00C0301F"/>
    <w:rsid w:val="00C04663"/>
    <w:rsid w:val="00C04E73"/>
    <w:rsid w:val="00C07993"/>
    <w:rsid w:val="00C1233D"/>
    <w:rsid w:val="00C12692"/>
    <w:rsid w:val="00C138B4"/>
    <w:rsid w:val="00C20E2D"/>
    <w:rsid w:val="00C22441"/>
    <w:rsid w:val="00C27BDA"/>
    <w:rsid w:val="00C323E7"/>
    <w:rsid w:val="00C32401"/>
    <w:rsid w:val="00C32438"/>
    <w:rsid w:val="00C36686"/>
    <w:rsid w:val="00C367FE"/>
    <w:rsid w:val="00C41918"/>
    <w:rsid w:val="00C41D0D"/>
    <w:rsid w:val="00C42FE1"/>
    <w:rsid w:val="00C43076"/>
    <w:rsid w:val="00C43737"/>
    <w:rsid w:val="00C43995"/>
    <w:rsid w:val="00C511AB"/>
    <w:rsid w:val="00C524F5"/>
    <w:rsid w:val="00C52F0C"/>
    <w:rsid w:val="00C53AE9"/>
    <w:rsid w:val="00C56A33"/>
    <w:rsid w:val="00C607B4"/>
    <w:rsid w:val="00C61623"/>
    <w:rsid w:val="00C657A7"/>
    <w:rsid w:val="00C665DE"/>
    <w:rsid w:val="00C67E1B"/>
    <w:rsid w:val="00C7106E"/>
    <w:rsid w:val="00C720E0"/>
    <w:rsid w:val="00C72603"/>
    <w:rsid w:val="00C7298C"/>
    <w:rsid w:val="00C74433"/>
    <w:rsid w:val="00C74CA8"/>
    <w:rsid w:val="00C76736"/>
    <w:rsid w:val="00C76D6B"/>
    <w:rsid w:val="00C80E8A"/>
    <w:rsid w:val="00C921F6"/>
    <w:rsid w:val="00C93979"/>
    <w:rsid w:val="00CA0D87"/>
    <w:rsid w:val="00CA1AEB"/>
    <w:rsid w:val="00CB2BF4"/>
    <w:rsid w:val="00CB3852"/>
    <w:rsid w:val="00CB573F"/>
    <w:rsid w:val="00CB663E"/>
    <w:rsid w:val="00CC00FB"/>
    <w:rsid w:val="00CC1984"/>
    <w:rsid w:val="00CC1AE4"/>
    <w:rsid w:val="00CC24E8"/>
    <w:rsid w:val="00CC2EE9"/>
    <w:rsid w:val="00CC6140"/>
    <w:rsid w:val="00CC7E26"/>
    <w:rsid w:val="00CD31FA"/>
    <w:rsid w:val="00CD76ED"/>
    <w:rsid w:val="00CE063D"/>
    <w:rsid w:val="00CE198B"/>
    <w:rsid w:val="00CE2E32"/>
    <w:rsid w:val="00CE4837"/>
    <w:rsid w:val="00CE5496"/>
    <w:rsid w:val="00CE6E02"/>
    <w:rsid w:val="00CE7ACC"/>
    <w:rsid w:val="00CF1D06"/>
    <w:rsid w:val="00CF6890"/>
    <w:rsid w:val="00CF69D8"/>
    <w:rsid w:val="00CF6B56"/>
    <w:rsid w:val="00D03736"/>
    <w:rsid w:val="00D044AE"/>
    <w:rsid w:val="00D049FB"/>
    <w:rsid w:val="00D05980"/>
    <w:rsid w:val="00D120A7"/>
    <w:rsid w:val="00D125F9"/>
    <w:rsid w:val="00D1313F"/>
    <w:rsid w:val="00D14207"/>
    <w:rsid w:val="00D1460C"/>
    <w:rsid w:val="00D21856"/>
    <w:rsid w:val="00D26900"/>
    <w:rsid w:val="00D321BC"/>
    <w:rsid w:val="00D3346B"/>
    <w:rsid w:val="00D34FD5"/>
    <w:rsid w:val="00D4043C"/>
    <w:rsid w:val="00D40607"/>
    <w:rsid w:val="00D41552"/>
    <w:rsid w:val="00D44813"/>
    <w:rsid w:val="00D46834"/>
    <w:rsid w:val="00D500DD"/>
    <w:rsid w:val="00D52ECF"/>
    <w:rsid w:val="00D615B1"/>
    <w:rsid w:val="00D61CC3"/>
    <w:rsid w:val="00D61D44"/>
    <w:rsid w:val="00D62ED0"/>
    <w:rsid w:val="00D63DB2"/>
    <w:rsid w:val="00D6477C"/>
    <w:rsid w:val="00D75815"/>
    <w:rsid w:val="00D814EC"/>
    <w:rsid w:val="00D8357B"/>
    <w:rsid w:val="00D91509"/>
    <w:rsid w:val="00DA07A2"/>
    <w:rsid w:val="00DA1E4A"/>
    <w:rsid w:val="00DA2C91"/>
    <w:rsid w:val="00DA3A57"/>
    <w:rsid w:val="00DB028D"/>
    <w:rsid w:val="00DB2BF6"/>
    <w:rsid w:val="00DB3FDE"/>
    <w:rsid w:val="00DB7EAF"/>
    <w:rsid w:val="00DC1C7C"/>
    <w:rsid w:val="00DC70FA"/>
    <w:rsid w:val="00DC7C85"/>
    <w:rsid w:val="00DD2414"/>
    <w:rsid w:val="00DE160E"/>
    <w:rsid w:val="00DE6D09"/>
    <w:rsid w:val="00DF00D9"/>
    <w:rsid w:val="00DF27AE"/>
    <w:rsid w:val="00DF44E2"/>
    <w:rsid w:val="00DF4EAF"/>
    <w:rsid w:val="00DF695E"/>
    <w:rsid w:val="00E0189B"/>
    <w:rsid w:val="00E11D35"/>
    <w:rsid w:val="00E13860"/>
    <w:rsid w:val="00E13D9A"/>
    <w:rsid w:val="00E14577"/>
    <w:rsid w:val="00E153E0"/>
    <w:rsid w:val="00E201FD"/>
    <w:rsid w:val="00E21296"/>
    <w:rsid w:val="00E22917"/>
    <w:rsid w:val="00E234E1"/>
    <w:rsid w:val="00E31342"/>
    <w:rsid w:val="00E3493A"/>
    <w:rsid w:val="00E34CD7"/>
    <w:rsid w:val="00E415D4"/>
    <w:rsid w:val="00E50550"/>
    <w:rsid w:val="00E51114"/>
    <w:rsid w:val="00E52098"/>
    <w:rsid w:val="00E52AC9"/>
    <w:rsid w:val="00E5348B"/>
    <w:rsid w:val="00E536B8"/>
    <w:rsid w:val="00E53B42"/>
    <w:rsid w:val="00E53FAB"/>
    <w:rsid w:val="00E542E9"/>
    <w:rsid w:val="00E5499E"/>
    <w:rsid w:val="00E55379"/>
    <w:rsid w:val="00E5592C"/>
    <w:rsid w:val="00E61F9B"/>
    <w:rsid w:val="00E647AD"/>
    <w:rsid w:val="00E67453"/>
    <w:rsid w:val="00E675C3"/>
    <w:rsid w:val="00E713E5"/>
    <w:rsid w:val="00E72507"/>
    <w:rsid w:val="00E74115"/>
    <w:rsid w:val="00E7542F"/>
    <w:rsid w:val="00E771E9"/>
    <w:rsid w:val="00E818D7"/>
    <w:rsid w:val="00E81FA3"/>
    <w:rsid w:val="00E824BE"/>
    <w:rsid w:val="00E83414"/>
    <w:rsid w:val="00E845FA"/>
    <w:rsid w:val="00E87592"/>
    <w:rsid w:val="00E87B94"/>
    <w:rsid w:val="00E87EC0"/>
    <w:rsid w:val="00E946F6"/>
    <w:rsid w:val="00E9477F"/>
    <w:rsid w:val="00E97FD9"/>
    <w:rsid w:val="00EA07E2"/>
    <w:rsid w:val="00EA3EFF"/>
    <w:rsid w:val="00EA466D"/>
    <w:rsid w:val="00EA4D0A"/>
    <w:rsid w:val="00EA61F4"/>
    <w:rsid w:val="00EA6F3C"/>
    <w:rsid w:val="00EB19F0"/>
    <w:rsid w:val="00EC01FE"/>
    <w:rsid w:val="00EC5824"/>
    <w:rsid w:val="00EC5B3E"/>
    <w:rsid w:val="00EC693F"/>
    <w:rsid w:val="00EC694E"/>
    <w:rsid w:val="00EC7363"/>
    <w:rsid w:val="00ED50A2"/>
    <w:rsid w:val="00ED514B"/>
    <w:rsid w:val="00ED6D69"/>
    <w:rsid w:val="00ED76A5"/>
    <w:rsid w:val="00ED7D73"/>
    <w:rsid w:val="00EE3C07"/>
    <w:rsid w:val="00EE5327"/>
    <w:rsid w:val="00EF0593"/>
    <w:rsid w:val="00EF4F7F"/>
    <w:rsid w:val="00EF53D2"/>
    <w:rsid w:val="00EF751A"/>
    <w:rsid w:val="00EF76E6"/>
    <w:rsid w:val="00F01537"/>
    <w:rsid w:val="00F04F63"/>
    <w:rsid w:val="00F05BC8"/>
    <w:rsid w:val="00F071C9"/>
    <w:rsid w:val="00F101C3"/>
    <w:rsid w:val="00F13DCB"/>
    <w:rsid w:val="00F15100"/>
    <w:rsid w:val="00F20D12"/>
    <w:rsid w:val="00F23DD9"/>
    <w:rsid w:val="00F25E83"/>
    <w:rsid w:val="00F276C8"/>
    <w:rsid w:val="00F27C76"/>
    <w:rsid w:val="00F30A44"/>
    <w:rsid w:val="00F33EF9"/>
    <w:rsid w:val="00F35E35"/>
    <w:rsid w:val="00F37618"/>
    <w:rsid w:val="00F4495D"/>
    <w:rsid w:val="00F473E7"/>
    <w:rsid w:val="00F47B90"/>
    <w:rsid w:val="00F47D82"/>
    <w:rsid w:val="00F528EF"/>
    <w:rsid w:val="00F53911"/>
    <w:rsid w:val="00F53A5B"/>
    <w:rsid w:val="00F549D2"/>
    <w:rsid w:val="00F56204"/>
    <w:rsid w:val="00F56301"/>
    <w:rsid w:val="00F60BBF"/>
    <w:rsid w:val="00F60EC1"/>
    <w:rsid w:val="00F66D92"/>
    <w:rsid w:val="00F673A5"/>
    <w:rsid w:val="00F73070"/>
    <w:rsid w:val="00F77DDE"/>
    <w:rsid w:val="00F77ED1"/>
    <w:rsid w:val="00F82CC0"/>
    <w:rsid w:val="00F85461"/>
    <w:rsid w:val="00F86AF8"/>
    <w:rsid w:val="00F90182"/>
    <w:rsid w:val="00F92FB8"/>
    <w:rsid w:val="00F9429E"/>
    <w:rsid w:val="00F97038"/>
    <w:rsid w:val="00F972B5"/>
    <w:rsid w:val="00FA1546"/>
    <w:rsid w:val="00FA2248"/>
    <w:rsid w:val="00FA5A6A"/>
    <w:rsid w:val="00FA608A"/>
    <w:rsid w:val="00FA6D41"/>
    <w:rsid w:val="00FA7C69"/>
    <w:rsid w:val="00FB3570"/>
    <w:rsid w:val="00FB3753"/>
    <w:rsid w:val="00FB5F70"/>
    <w:rsid w:val="00FC27BD"/>
    <w:rsid w:val="00FC2A58"/>
    <w:rsid w:val="00FC320B"/>
    <w:rsid w:val="00FD4C4E"/>
    <w:rsid w:val="00FD520D"/>
    <w:rsid w:val="00FD54B4"/>
    <w:rsid w:val="00FD7707"/>
    <w:rsid w:val="00FE1F7F"/>
    <w:rsid w:val="00FE3046"/>
    <w:rsid w:val="00FE7B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F31652"/>
  <w15:docId w15:val="{814FA4F3-990F-4B9B-A656-DAFBA506D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en-US"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20BEC"/>
    <w:pPr>
      <w:suppressAutoHyphens/>
    </w:pPr>
    <w:rPr>
      <w:sz w:val="24"/>
      <w:szCs w:val="24"/>
      <w:lang w:eastAsia="ko-KR"/>
    </w:rPr>
  </w:style>
  <w:style w:type="paragraph" w:styleId="Heading1">
    <w:name w:val="heading 1"/>
    <w:basedOn w:val="Normal"/>
    <w:next w:val="Normal"/>
    <w:rsid w:val="00120BEC"/>
    <w:pPr>
      <w:keepNext/>
      <w:outlineLvl w:val="0"/>
    </w:pPr>
    <w:rPr>
      <w:rFonts w:ascii="Arial" w:hAnsi="Arial" w:cs="Arial"/>
      <w:b/>
      <w:bCs/>
      <w:sz w:val="20"/>
      <w:szCs w:val="20"/>
      <w:lang w:val="es-CO"/>
    </w:rPr>
  </w:style>
  <w:style w:type="paragraph" w:styleId="Heading2">
    <w:name w:val="heading 2"/>
    <w:basedOn w:val="Normal"/>
    <w:next w:val="Normal"/>
    <w:rsid w:val="00120BEC"/>
    <w:pPr>
      <w:keepNext/>
      <w:numPr>
        <w:ilvl w:val="1"/>
        <w:numId w:val="1"/>
      </w:numPr>
      <w:spacing w:before="240" w:after="60"/>
      <w:outlineLvl w:val="1"/>
    </w:pPr>
    <w:rPr>
      <w:rFonts w:ascii="Cambria" w:eastAsia="Times New Roman" w:hAnsi="Cambria"/>
      <w:b/>
      <w:bCs/>
      <w:i/>
      <w:iCs/>
      <w:sz w:val="28"/>
      <w:szCs w:val="28"/>
    </w:rPr>
  </w:style>
  <w:style w:type="paragraph" w:styleId="Heading3">
    <w:name w:val="heading 3"/>
    <w:basedOn w:val="Normal"/>
    <w:next w:val="Normal"/>
    <w:rsid w:val="00120BEC"/>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rsid w:val="00120BEC"/>
    <w:pPr>
      <w:keepNext/>
      <w:numPr>
        <w:ilvl w:val="3"/>
        <w:numId w:val="1"/>
      </w:numPr>
      <w:spacing w:before="240" w:after="60"/>
      <w:outlineLvl w:val="3"/>
    </w:pPr>
    <w:rPr>
      <w:rFonts w:ascii="Calibri" w:eastAsia="Times New Roman" w:hAnsi="Calibri"/>
      <w:b/>
      <w:bCs/>
      <w:sz w:val="28"/>
      <w:szCs w:val="28"/>
    </w:rPr>
  </w:style>
  <w:style w:type="paragraph" w:styleId="Heading5">
    <w:name w:val="heading 5"/>
    <w:basedOn w:val="Normal"/>
    <w:next w:val="Normal"/>
    <w:rsid w:val="001133E9"/>
    <w:pPr>
      <w:numPr>
        <w:ilvl w:val="4"/>
        <w:numId w:val="6"/>
      </w:numPr>
      <w:spacing w:before="240" w:after="60"/>
      <w:outlineLvl w:val="4"/>
    </w:pPr>
    <w:rPr>
      <w:rFonts w:ascii="Calibri" w:eastAsia="Times New Roman" w:hAnsi="Calibri"/>
      <w:b/>
      <w:bCs/>
      <w:i/>
      <w:iCs/>
      <w:sz w:val="26"/>
      <w:szCs w:val="26"/>
    </w:rPr>
  </w:style>
  <w:style w:type="paragraph" w:styleId="Heading6">
    <w:name w:val="heading 6"/>
    <w:basedOn w:val="Normal"/>
    <w:next w:val="Normal"/>
    <w:rsid w:val="001133E9"/>
    <w:pPr>
      <w:numPr>
        <w:ilvl w:val="5"/>
        <w:numId w:val="6"/>
      </w:numPr>
      <w:spacing w:before="240" w:after="60"/>
      <w:outlineLvl w:val="5"/>
    </w:pPr>
    <w:rPr>
      <w:rFonts w:ascii="Calibri" w:eastAsia="Times New Roman" w:hAnsi="Calibri"/>
      <w:b/>
      <w:bCs/>
      <w:sz w:val="22"/>
      <w:szCs w:val="22"/>
    </w:rPr>
  </w:style>
  <w:style w:type="paragraph" w:styleId="Heading7">
    <w:name w:val="heading 7"/>
    <w:basedOn w:val="Normal"/>
    <w:next w:val="Normal"/>
    <w:rsid w:val="001133E9"/>
    <w:pPr>
      <w:keepNext/>
      <w:numPr>
        <w:ilvl w:val="6"/>
        <w:numId w:val="6"/>
      </w:numPr>
      <w:outlineLvl w:val="6"/>
    </w:pPr>
    <w:rPr>
      <w:u w:val="single"/>
      <w:lang w:eastAsia="en-US"/>
    </w:rPr>
  </w:style>
  <w:style w:type="paragraph" w:styleId="Heading8">
    <w:name w:val="heading 8"/>
    <w:basedOn w:val="Normal"/>
    <w:next w:val="Normal"/>
    <w:qFormat/>
    <w:rsid w:val="001133E9"/>
    <w:pPr>
      <w:numPr>
        <w:ilvl w:val="7"/>
        <w:numId w:val="6"/>
      </w:numPr>
      <w:spacing w:before="240" w:after="60"/>
      <w:outlineLvl w:val="7"/>
    </w:pPr>
    <w:rPr>
      <w:rFonts w:ascii="Calibri" w:eastAsia="Times New Roman" w:hAnsi="Calibri"/>
      <w:i/>
      <w:iCs/>
    </w:rPr>
  </w:style>
  <w:style w:type="paragraph" w:styleId="Heading9">
    <w:name w:val="heading 9"/>
    <w:basedOn w:val="Normal"/>
    <w:next w:val="Normal"/>
    <w:rsid w:val="001133E9"/>
    <w:pPr>
      <w:numPr>
        <w:ilvl w:val="8"/>
        <w:numId w:val="6"/>
      </w:numPr>
      <w:spacing w:before="240" w:after="60"/>
      <w:outlineLvl w:val="8"/>
    </w:pPr>
    <w:rPr>
      <w:rFonts w:ascii="Cambria" w:eastAsia="Times New Roman"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4"/>
    <w:rsid w:val="00120BEC"/>
    <w:rPr>
      <w:rFonts w:ascii="Tahoma" w:hAnsi="Tahoma" w:cs="Tahoma"/>
      <w:sz w:val="16"/>
      <w:szCs w:val="16"/>
    </w:rPr>
  </w:style>
  <w:style w:type="character" w:customStyle="1" w:styleId="BalloonTextChar4">
    <w:name w:val="Balloon Text Char4"/>
    <w:basedOn w:val="DefaultParagraphFont"/>
    <w:link w:val="BalloonText"/>
    <w:uiPriority w:val="99"/>
    <w:semiHidden/>
    <w:rsid w:val="001D4634"/>
    <w:rPr>
      <w:rFonts w:ascii="Lucida Grande" w:hAnsi="Lucida Grande"/>
      <w:sz w:val="18"/>
      <w:szCs w:val="18"/>
    </w:rPr>
  </w:style>
  <w:style w:type="numbering" w:customStyle="1" w:styleId="WWOutlineListStyle">
    <w:name w:val="WW_OutlineListStyle"/>
    <w:basedOn w:val="NoList"/>
    <w:rsid w:val="00120BEC"/>
    <w:pPr>
      <w:numPr>
        <w:numId w:val="1"/>
      </w:numPr>
    </w:pPr>
  </w:style>
  <w:style w:type="character" w:customStyle="1" w:styleId="Heading1Char">
    <w:name w:val="Heading 1 Char"/>
    <w:basedOn w:val="DefaultParagraphFont"/>
    <w:rsid w:val="00120BEC"/>
    <w:rPr>
      <w:rFonts w:ascii="Cambria" w:hAnsi="Cambria" w:cs="Times New Roman"/>
      <w:b/>
      <w:bCs/>
      <w:kern w:val="3"/>
      <w:sz w:val="32"/>
      <w:szCs w:val="32"/>
      <w:lang w:eastAsia="ko-KR"/>
    </w:rPr>
  </w:style>
  <w:style w:type="character" w:customStyle="1" w:styleId="Heading7Char">
    <w:name w:val="Heading 7 Char"/>
    <w:basedOn w:val="DefaultParagraphFont"/>
    <w:rsid w:val="00120BEC"/>
    <w:rPr>
      <w:sz w:val="24"/>
      <w:szCs w:val="24"/>
      <w:u w:val="single"/>
    </w:rPr>
  </w:style>
  <w:style w:type="character" w:customStyle="1" w:styleId="BalloonTextChar">
    <w:name w:val="Balloon Text Char"/>
    <w:basedOn w:val="DefaultParagraphFont"/>
    <w:rsid w:val="00120BEC"/>
    <w:rPr>
      <w:rFonts w:ascii="Lucida Grande" w:hAnsi="Lucida Grande" w:cs="Times New Roman"/>
      <w:sz w:val="18"/>
      <w:szCs w:val="18"/>
    </w:rPr>
  </w:style>
  <w:style w:type="character" w:customStyle="1" w:styleId="BalloonTextChar3">
    <w:name w:val="Balloon Text Char3"/>
    <w:basedOn w:val="DefaultParagraphFont"/>
    <w:rsid w:val="00120BEC"/>
    <w:rPr>
      <w:rFonts w:ascii="Lucida Grande" w:hAnsi="Lucida Grande" w:cs="Times New Roman"/>
      <w:sz w:val="18"/>
      <w:szCs w:val="18"/>
    </w:rPr>
  </w:style>
  <w:style w:type="character" w:customStyle="1" w:styleId="BalloonTextChar2">
    <w:name w:val="Balloon Text Char2"/>
    <w:basedOn w:val="DefaultParagraphFont"/>
    <w:rsid w:val="00120BEC"/>
    <w:rPr>
      <w:rFonts w:ascii="Lucida Grande" w:hAnsi="Lucida Grande" w:cs="Times New Roman"/>
      <w:sz w:val="18"/>
      <w:szCs w:val="18"/>
    </w:rPr>
  </w:style>
  <w:style w:type="paragraph" w:styleId="Header">
    <w:name w:val="header"/>
    <w:basedOn w:val="Normal"/>
    <w:uiPriority w:val="99"/>
    <w:rsid w:val="00120BEC"/>
    <w:pPr>
      <w:tabs>
        <w:tab w:val="center" w:pos="4320"/>
        <w:tab w:val="right" w:pos="8640"/>
      </w:tabs>
    </w:pPr>
  </w:style>
  <w:style w:type="character" w:customStyle="1" w:styleId="HeaderChar">
    <w:name w:val="Header Char"/>
    <w:basedOn w:val="DefaultParagraphFont"/>
    <w:uiPriority w:val="99"/>
    <w:rsid w:val="00120BEC"/>
    <w:rPr>
      <w:rFonts w:cs="Times New Roman"/>
      <w:sz w:val="24"/>
      <w:szCs w:val="24"/>
      <w:lang w:eastAsia="ko-KR"/>
    </w:rPr>
  </w:style>
  <w:style w:type="paragraph" w:styleId="Footer">
    <w:name w:val="footer"/>
    <w:basedOn w:val="Normal"/>
    <w:uiPriority w:val="99"/>
    <w:rsid w:val="00120BEC"/>
    <w:pPr>
      <w:tabs>
        <w:tab w:val="center" w:pos="4320"/>
        <w:tab w:val="right" w:pos="8640"/>
      </w:tabs>
    </w:pPr>
  </w:style>
  <w:style w:type="character" w:customStyle="1" w:styleId="FooterChar">
    <w:name w:val="Footer Char"/>
    <w:basedOn w:val="DefaultParagraphFont"/>
    <w:uiPriority w:val="99"/>
    <w:rsid w:val="00120BEC"/>
    <w:rPr>
      <w:rFonts w:cs="Times New Roman"/>
      <w:sz w:val="24"/>
      <w:szCs w:val="24"/>
      <w:lang w:eastAsia="ko-KR"/>
    </w:rPr>
  </w:style>
  <w:style w:type="paragraph" w:styleId="BodyText">
    <w:name w:val="Body Text"/>
    <w:basedOn w:val="Normal"/>
    <w:rsid w:val="00120BEC"/>
    <w:pPr>
      <w:jc w:val="center"/>
    </w:pPr>
    <w:rPr>
      <w:rFonts w:ascii="Arial" w:hAnsi="Arial" w:cs="Arial"/>
      <w:sz w:val="18"/>
      <w:szCs w:val="20"/>
    </w:rPr>
  </w:style>
  <w:style w:type="character" w:customStyle="1" w:styleId="BodyTextChar">
    <w:name w:val="Body Text Char"/>
    <w:basedOn w:val="DefaultParagraphFont"/>
    <w:rsid w:val="00120BEC"/>
    <w:rPr>
      <w:rFonts w:cs="Times New Roman"/>
      <w:sz w:val="24"/>
      <w:szCs w:val="24"/>
      <w:lang w:eastAsia="ko-KR"/>
    </w:rPr>
  </w:style>
  <w:style w:type="paragraph" w:styleId="TOC1">
    <w:name w:val="toc 1"/>
    <w:basedOn w:val="Normal"/>
    <w:next w:val="Normal"/>
    <w:autoRedefine/>
    <w:rsid w:val="00120BEC"/>
    <w:pPr>
      <w:tabs>
        <w:tab w:val="left" w:pos="720"/>
        <w:tab w:val="right" w:leader="dot" w:pos="9350"/>
      </w:tabs>
      <w:spacing w:line="360" w:lineRule="auto"/>
    </w:pPr>
    <w:rPr>
      <w:rFonts w:ascii="Calibri" w:hAnsi="Calibri"/>
      <w:b/>
    </w:rPr>
  </w:style>
  <w:style w:type="character" w:styleId="Hyperlink">
    <w:name w:val="Hyperlink"/>
    <w:basedOn w:val="DefaultParagraphFont"/>
    <w:uiPriority w:val="99"/>
    <w:rsid w:val="00120BEC"/>
    <w:rPr>
      <w:rFonts w:cs="Times New Roman"/>
      <w:color w:val="0000FF"/>
      <w:u w:val="single"/>
    </w:rPr>
  </w:style>
  <w:style w:type="character" w:styleId="PageNumber">
    <w:name w:val="page number"/>
    <w:basedOn w:val="DefaultParagraphFont"/>
    <w:rsid w:val="00120BEC"/>
    <w:rPr>
      <w:rFonts w:cs="Times New Roman"/>
    </w:rPr>
  </w:style>
  <w:style w:type="paragraph" w:styleId="DocumentMap">
    <w:name w:val="Document Map"/>
    <w:basedOn w:val="Normal"/>
    <w:rsid w:val="00120BEC"/>
    <w:pPr>
      <w:shd w:val="clear" w:color="auto" w:fill="000080"/>
    </w:pPr>
    <w:rPr>
      <w:rFonts w:ascii="Tahoma" w:hAnsi="Tahoma" w:cs="Tahoma"/>
      <w:sz w:val="20"/>
      <w:szCs w:val="20"/>
    </w:rPr>
  </w:style>
  <w:style w:type="character" w:customStyle="1" w:styleId="DocumentMapChar">
    <w:name w:val="Document Map Char"/>
    <w:basedOn w:val="DefaultParagraphFont"/>
    <w:rsid w:val="00120BEC"/>
    <w:rPr>
      <w:rFonts w:cs="Times New Roman"/>
      <w:sz w:val="2"/>
      <w:lang w:eastAsia="ko-KR"/>
    </w:rPr>
  </w:style>
  <w:style w:type="paragraph" w:styleId="FootnoteText">
    <w:name w:val="footnote text"/>
    <w:aliases w:val="fn,foottextfra,footnote,F,Texto nota pie Car Car,texto de nota al pie,Texto nota pie Car Car Car Car Car Car Car Car,Texto nota pie Car Car Car,Footnote Text Char Char Char Char Char Char,Texto nota pie Car Car Car Car Car,Texto,nota,pie"/>
    <w:basedOn w:val="Normal"/>
    <w:uiPriority w:val="99"/>
    <w:qFormat/>
    <w:rsid w:val="00120BEC"/>
    <w:pPr>
      <w:keepNext/>
      <w:keepLines/>
      <w:suppressAutoHyphens w:val="0"/>
      <w:spacing w:after="120"/>
      <w:ind w:left="288" w:hanging="288"/>
      <w:jc w:val="both"/>
    </w:pPr>
    <w:rPr>
      <w:spacing w:val="-3"/>
      <w:sz w:val="20"/>
      <w:szCs w:val="20"/>
      <w:lang w:eastAsia="en-US"/>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uiPriority w:val="99"/>
    <w:rsid w:val="00120BEC"/>
    <w:rPr>
      <w:spacing w:val="-3"/>
    </w:rPr>
  </w:style>
  <w:style w:type="character" w:styleId="FootnoteReference">
    <w:name w:val="footnote reference"/>
    <w:aliases w:val="FC,titulo 2,Style 24,pie pddes,referencia nota al pie,Fußnotenzeichen DISS,16 Point,Superscript 6 Point,ftref,de nota al pie,Ref,Ref. de nota al pie.,Ref. de nota al pie EDEP,Footnote Reference Number,Footnote Reference_LVL6,fr"/>
    <w:basedOn w:val="DefaultParagraphFont"/>
    <w:uiPriority w:val="99"/>
    <w:qFormat/>
    <w:rsid w:val="00120BEC"/>
    <w:rPr>
      <w:rFonts w:cs="Times New Roman"/>
      <w:position w:val="0"/>
      <w:vertAlign w:val="superscript"/>
    </w:rPr>
  </w:style>
  <w:style w:type="character" w:customStyle="1" w:styleId="BalloonTextChar1">
    <w:name w:val="Balloon Text Char1"/>
    <w:basedOn w:val="DefaultParagraphFont"/>
    <w:rsid w:val="00120BEC"/>
    <w:rPr>
      <w:rFonts w:cs="Times New Roman"/>
      <w:sz w:val="2"/>
      <w:lang w:eastAsia="ko-KR"/>
    </w:rPr>
  </w:style>
  <w:style w:type="paragraph" w:styleId="HTMLPreformatted">
    <w:name w:val="HTML Preformatted"/>
    <w:basedOn w:val="Normal"/>
    <w:rsid w:val="00120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en-US"/>
    </w:rPr>
  </w:style>
  <w:style w:type="character" w:customStyle="1" w:styleId="HTMLPreformattedChar">
    <w:name w:val="HTML Preformatted Char"/>
    <w:basedOn w:val="DefaultParagraphFont"/>
    <w:rsid w:val="00120BEC"/>
    <w:rPr>
      <w:rFonts w:ascii="Courier New" w:hAnsi="Courier New" w:cs="Courier New"/>
      <w:sz w:val="20"/>
      <w:szCs w:val="20"/>
      <w:lang w:eastAsia="ko-KR"/>
    </w:rPr>
  </w:style>
  <w:style w:type="paragraph" w:styleId="Title">
    <w:name w:val="Title"/>
    <w:basedOn w:val="Normal"/>
    <w:rsid w:val="00120BEC"/>
    <w:pPr>
      <w:jc w:val="center"/>
    </w:pPr>
    <w:rPr>
      <w:rFonts w:ascii="Arial Narrow" w:hAnsi="Arial Narrow"/>
      <w:b/>
      <w:sz w:val="32"/>
      <w:szCs w:val="32"/>
      <w:lang w:val="es-MX" w:eastAsia="es-MX"/>
    </w:rPr>
  </w:style>
  <w:style w:type="character" w:customStyle="1" w:styleId="TitleChar">
    <w:name w:val="Title Char"/>
    <w:basedOn w:val="DefaultParagraphFont"/>
    <w:rsid w:val="00120BEC"/>
    <w:rPr>
      <w:rFonts w:ascii="Arial Narrow" w:hAnsi="Arial Narrow" w:cs="Times New Roman"/>
      <w:b/>
      <w:sz w:val="32"/>
      <w:szCs w:val="32"/>
      <w:lang w:val="es-MX" w:eastAsia="es-MX" w:bidi="ar-SA"/>
    </w:rPr>
  </w:style>
  <w:style w:type="character" w:styleId="CommentReference">
    <w:name w:val="annotation reference"/>
    <w:basedOn w:val="DefaultParagraphFont"/>
    <w:uiPriority w:val="99"/>
    <w:rsid w:val="00120BEC"/>
    <w:rPr>
      <w:rFonts w:cs="Times New Roman"/>
      <w:sz w:val="18"/>
      <w:szCs w:val="18"/>
    </w:rPr>
  </w:style>
  <w:style w:type="paragraph" w:styleId="CommentText">
    <w:name w:val="annotation text"/>
    <w:basedOn w:val="Normal"/>
    <w:link w:val="CommentTextChar1"/>
    <w:rsid w:val="00120BEC"/>
  </w:style>
  <w:style w:type="character" w:customStyle="1" w:styleId="CommentTextChar">
    <w:name w:val="Comment Text Char"/>
    <w:basedOn w:val="DefaultParagraphFont"/>
    <w:uiPriority w:val="99"/>
    <w:rsid w:val="00120BEC"/>
    <w:rPr>
      <w:rFonts w:cs="Times New Roman"/>
      <w:sz w:val="24"/>
      <w:szCs w:val="24"/>
      <w:lang w:eastAsia="ko-KR"/>
    </w:rPr>
  </w:style>
  <w:style w:type="paragraph" w:styleId="CommentSubject">
    <w:name w:val="annotation subject"/>
    <w:basedOn w:val="CommentText"/>
    <w:next w:val="CommentText"/>
    <w:rsid w:val="00120BEC"/>
    <w:rPr>
      <w:b/>
      <w:bCs/>
      <w:sz w:val="20"/>
      <w:szCs w:val="20"/>
    </w:rPr>
  </w:style>
  <w:style w:type="character" w:customStyle="1" w:styleId="CommentSubjectChar">
    <w:name w:val="Comment Subject Char"/>
    <w:basedOn w:val="CommentTextChar"/>
    <w:rsid w:val="00120BEC"/>
    <w:rPr>
      <w:rFonts w:cs="Times New Roman"/>
      <w:b/>
      <w:bCs/>
      <w:sz w:val="24"/>
      <w:szCs w:val="24"/>
      <w:lang w:eastAsia="ko-KR"/>
    </w:rPr>
  </w:style>
  <w:style w:type="paragraph" w:styleId="TOC2">
    <w:name w:val="toc 2"/>
    <w:basedOn w:val="Normal"/>
    <w:next w:val="Normal"/>
    <w:autoRedefine/>
    <w:rsid w:val="00120BEC"/>
    <w:pPr>
      <w:ind w:left="240"/>
    </w:pPr>
  </w:style>
  <w:style w:type="character" w:styleId="FollowedHyperlink">
    <w:name w:val="FollowedHyperlink"/>
    <w:basedOn w:val="DefaultParagraphFont"/>
    <w:rsid w:val="00120BEC"/>
    <w:rPr>
      <w:color w:val="800080"/>
      <w:u w:val="single"/>
    </w:rPr>
  </w:style>
  <w:style w:type="paragraph" w:customStyle="1" w:styleId="Chapter">
    <w:name w:val="Chapter"/>
    <w:basedOn w:val="Normal"/>
    <w:next w:val="Normal"/>
    <w:rsid w:val="001133E9"/>
    <w:pPr>
      <w:keepNext/>
      <w:numPr>
        <w:numId w:val="5"/>
      </w:numPr>
      <w:tabs>
        <w:tab w:val="left" w:pos="1440"/>
      </w:tabs>
      <w:suppressAutoHyphens w:val="0"/>
      <w:autoSpaceDE w:val="0"/>
      <w:spacing w:before="240" w:after="240"/>
      <w:jc w:val="center"/>
    </w:pPr>
    <w:rPr>
      <w:b/>
      <w:smallCaps/>
    </w:rPr>
  </w:style>
  <w:style w:type="character" w:customStyle="1" w:styleId="ChapterChar">
    <w:name w:val="Chapter Char"/>
    <w:basedOn w:val="DefaultParagraphFont"/>
    <w:rsid w:val="00120BEC"/>
    <w:rPr>
      <w:b/>
      <w:smallCaps/>
      <w:sz w:val="24"/>
      <w:szCs w:val="24"/>
      <w:lang w:eastAsia="ko-KR"/>
    </w:rPr>
  </w:style>
  <w:style w:type="paragraph" w:customStyle="1" w:styleId="FirstHeading">
    <w:name w:val="FirstHeading"/>
    <w:basedOn w:val="Normal"/>
    <w:next w:val="Normal"/>
    <w:rsid w:val="001133E9"/>
    <w:pPr>
      <w:keepNext/>
      <w:numPr>
        <w:numId w:val="6"/>
      </w:numPr>
      <w:tabs>
        <w:tab w:val="left" w:pos="0"/>
        <w:tab w:val="left" w:pos="86"/>
      </w:tabs>
      <w:suppressAutoHyphens w:val="0"/>
      <w:autoSpaceDE w:val="0"/>
      <w:spacing w:before="120" w:after="120"/>
      <w:ind w:left="720"/>
    </w:pPr>
    <w:rPr>
      <w:b/>
    </w:rPr>
  </w:style>
  <w:style w:type="character" w:customStyle="1" w:styleId="FirstHeadingChar">
    <w:name w:val="FirstHeading Char"/>
    <w:basedOn w:val="DefaultParagraphFont"/>
    <w:rsid w:val="00120BEC"/>
    <w:rPr>
      <w:b/>
      <w:sz w:val="24"/>
      <w:szCs w:val="24"/>
      <w:lang w:eastAsia="ko-KR"/>
    </w:rPr>
  </w:style>
  <w:style w:type="paragraph" w:customStyle="1" w:styleId="SecHeading">
    <w:name w:val="SecHeading"/>
    <w:basedOn w:val="Normal"/>
    <w:next w:val="Paragraph"/>
    <w:rsid w:val="008A276F"/>
    <w:pPr>
      <w:keepNext/>
      <w:numPr>
        <w:ilvl w:val="1"/>
        <w:numId w:val="7"/>
      </w:numPr>
      <w:suppressAutoHyphens w:val="0"/>
      <w:autoSpaceDE w:val="0"/>
      <w:spacing w:before="120" w:after="120"/>
    </w:pPr>
    <w:rPr>
      <w:b/>
    </w:rPr>
  </w:style>
  <w:style w:type="character" w:customStyle="1" w:styleId="SecHeadingChar">
    <w:name w:val="SecHeading Char"/>
    <w:basedOn w:val="DefaultParagraphFont"/>
    <w:rsid w:val="00120BEC"/>
    <w:rPr>
      <w:b/>
      <w:sz w:val="24"/>
      <w:szCs w:val="24"/>
      <w:lang w:eastAsia="ko-KR"/>
    </w:rPr>
  </w:style>
  <w:style w:type="paragraph" w:customStyle="1" w:styleId="SubHeading1">
    <w:name w:val="SubHeading1"/>
    <w:basedOn w:val="SecHeading"/>
    <w:rsid w:val="001133E9"/>
    <w:pPr>
      <w:numPr>
        <w:ilvl w:val="2"/>
      </w:numPr>
      <w:tabs>
        <w:tab w:val="clear" w:pos="5976"/>
        <w:tab w:val="num" w:pos="1872"/>
      </w:tabs>
      <w:ind w:left="1872"/>
    </w:pPr>
  </w:style>
  <w:style w:type="character" w:customStyle="1" w:styleId="SubHeading1Char">
    <w:name w:val="SubHeading1 Char"/>
    <w:basedOn w:val="DefaultParagraphFont"/>
    <w:rsid w:val="00120BEC"/>
    <w:rPr>
      <w:b/>
      <w:sz w:val="24"/>
      <w:szCs w:val="24"/>
      <w:lang w:eastAsia="ko-KR"/>
    </w:rPr>
  </w:style>
  <w:style w:type="paragraph" w:customStyle="1" w:styleId="Subheading2">
    <w:name w:val="Subheading2"/>
    <w:basedOn w:val="SecHeading"/>
    <w:rsid w:val="001133E9"/>
    <w:pPr>
      <w:numPr>
        <w:ilvl w:val="3"/>
      </w:numPr>
      <w:tabs>
        <w:tab w:val="clear" w:pos="6480"/>
        <w:tab w:val="num" w:pos="2376"/>
      </w:tabs>
      <w:ind w:left="2376"/>
    </w:pPr>
  </w:style>
  <w:style w:type="character" w:customStyle="1" w:styleId="Subheading2Char">
    <w:name w:val="Subheading2 Char"/>
    <w:basedOn w:val="DefaultParagraphFont"/>
    <w:rsid w:val="00120BEC"/>
    <w:rPr>
      <w:b/>
      <w:sz w:val="24"/>
      <w:szCs w:val="24"/>
      <w:lang w:eastAsia="ko-KR"/>
    </w:rPr>
  </w:style>
  <w:style w:type="paragraph" w:customStyle="1" w:styleId="Paragraph">
    <w:name w:val="Paragraph"/>
    <w:aliases w:val="paragraph,p,PARAGRAPH,PG,pa,at"/>
    <w:basedOn w:val="BodyTextIndent"/>
    <w:qFormat/>
    <w:rsid w:val="001133E9"/>
    <w:pPr>
      <w:numPr>
        <w:ilvl w:val="1"/>
        <w:numId w:val="5"/>
      </w:numPr>
      <w:autoSpaceDE w:val="0"/>
      <w:spacing w:before="120"/>
      <w:jc w:val="both"/>
      <w:outlineLvl w:val="1"/>
    </w:pPr>
  </w:style>
  <w:style w:type="character" w:customStyle="1" w:styleId="ParagraphChar">
    <w:name w:val="Paragraph Char"/>
    <w:basedOn w:val="DefaultParagraphFont"/>
    <w:rsid w:val="00120BEC"/>
    <w:rPr>
      <w:sz w:val="24"/>
      <w:szCs w:val="24"/>
      <w:lang w:eastAsia="ko-KR"/>
    </w:rPr>
  </w:style>
  <w:style w:type="paragraph" w:customStyle="1" w:styleId="subpar">
    <w:name w:val="subpar"/>
    <w:basedOn w:val="BodyTextIndent3"/>
    <w:rsid w:val="001133E9"/>
    <w:pPr>
      <w:numPr>
        <w:ilvl w:val="2"/>
        <w:numId w:val="5"/>
      </w:numPr>
      <w:tabs>
        <w:tab w:val="clear" w:pos="2304"/>
        <w:tab w:val="num" w:pos="1152"/>
      </w:tabs>
      <w:autoSpaceDE w:val="0"/>
      <w:spacing w:before="120"/>
      <w:ind w:left="1152"/>
      <w:jc w:val="both"/>
      <w:outlineLvl w:val="2"/>
    </w:pPr>
  </w:style>
  <w:style w:type="character" w:customStyle="1" w:styleId="subparChar">
    <w:name w:val="subpar Char"/>
    <w:basedOn w:val="DefaultParagraphFont"/>
    <w:rsid w:val="00120BEC"/>
    <w:rPr>
      <w:sz w:val="24"/>
      <w:szCs w:val="16"/>
      <w:lang w:eastAsia="ko-KR"/>
    </w:rPr>
  </w:style>
  <w:style w:type="paragraph" w:customStyle="1" w:styleId="SubSubPar">
    <w:name w:val="SubSubPar"/>
    <w:basedOn w:val="subpar"/>
    <w:rsid w:val="001133E9"/>
    <w:pPr>
      <w:numPr>
        <w:ilvl w:val="3"/>
      </w:numPr>
      <w:tabs>
        <w:tab w:val="clear" w:pos="2736"/>
        <w:tab w:val="left" w:pos="0"/>
        <w:tab w:val="num" w:pos="1296"/>
      </w:tabs>
      <w:ind w:left="1296"/>
    </w:pPr>
  </w:style>
  <w:style w:type="character" w:customStyle="1" w:styleId="SubSubParChar">
    <w:name w:val="SubSubPar Char"/>
    <w:basedOn w:val="DefaultParagraphFont"/>
    <w:rsid w:val="00120BEC"/>
    <w:rPr>
      <w:sz w:val="24"/>
      <w:szCs w:val="16"/>
      <w:lang w:eastAsia="ko-KR"/>
    </w:rPr>
  </w:style>
  <w:style w:type="paragraph" w:customStyle="1" w:styleId="Regtable">
    <w:name w:val="Regtable"/>
    <w:basedOn w:val="Normal"/>
    <w:rsid w:val="001133E9"/>
    <w:pPr>
      <w:keepLines/>
      <w:framePr w:wrap="around" w:vAnchor="text" w:hAnchor="text" w:y="1"/>
      <w:tabs>
        <w:tab w:val="left" w:pos="900"/>
        <w:tab w:val="left" w:pos="1170"/>
      </w:tabs>
      <w:suppressAutoHyphens w:val="0"/>
      <w:autoSpaceDE w:val="0"/>
      <w:spacing w:before="20" w:after="20"/>
    </w:pPr>
    <w:rPr>
      <w:sz w:val="20"/>
    </w:rPr>
  </w:style>
  <w:style w:type="character" w:customStyle="1" w:styleId="RegtableChar">
    <w:name w:val="Regtable Char"/>
    <w:basedOn w:val="DefaultParagraphFont"/>
    <w:rsid w:val="00120BEC"/>
    <w:rPr>
      <w:szCs w:val="24"/>
      <w:lang w:eastAsia="ko-KR"/>
    </w:rPr>
  </w:style>
  <w:style w:type="paragraph" w:customStyle="1" w:styleId="TableTitle">
    <w:name w:val="TableTitle"/>
    <w:basedOn w:val="Normal"/>
    <w:rsid w:val="001133E9"/>
    <w:pPr>
      <w:keepNext/>
      <w:framePr w:wrap="around" w:vAnchor="text" w:hAnchor="text" w:y="1"/>
      <w:suppressAutoHyphens w:val="0"/>
      <w:autoSpaceDE w:val="0"/>
      <w:spacing w:before="20" w:after="20"/>
      <w:jc w:val="center"/>
    </w:pPr>
    <w:rPr>
      <w:rFonts w:ascii="Times New Roman Bold" w:hAnsi="Times New Roman Bold" w:cs="Arial"/>
      <w:b/>
      <w:spacing w:val="-3"/>
      <w:sz w:val="20"/>
    </w:rPr>
  </w:style>
  <w:style w:type="character" w:customStyle="1" w:styleId="TableTitleChar">
    <w:name w:val="TableTitle Char"/>
    <w:basedOn w:val="DefaultParagraphFont"/>
    <w:rsid w:val="00120BEC"/>
    <w:rPr>
      <w:rFonts w:ascii="Times New Roman Bold" w:hAnsi="Times New Roman Bold" w:cs="Arial"/>
      <w:b/>
      <w:spacing w:val="-3"/>
      <w:szCs w:val="24"/>
      <w:lang w:eastAsia="ko-KR"/>
    </w:rPr>
  </w:style>
  <w:style w:type="character" w:customStyle="1" w:styleId="Heading2Char">
    <w:name w:val="Heading 2 Char"/>
    <w:basedOn w:val="DefaultParagraphFont"/>
    <w:rsid w:val="00120BEC"/>
    <w:rPr>
      <w:rFonts w:ascii="Cambria" w:eastAsia="Times New Roman" w:hAnsi="Cambria"/>
      <w:b/>
      <w:bCs/>
      <w:i/>
      <w:iCs/>
      <w:sz w:val="28"/>
      <w:szCs w:val="28"/>
      <w:lang w:eastAsia="ko-KR"/>
    </w:rPr>
  </w:style>
  <w:style w:type="character" w:customStyle="1" w:styleId="Heading3Char">
    <w:name w:val="Heading 3 Char"/>
    <w:basedOn w:val="DefaultParagraphFont"/>
    <w:rsid w:val="00120BEC"/>
    <w:rPr>
      <w:rFonts w:ascii="Cambria" w:eastAsia="Times New Roman" w:hAnsi="Cambria"/>
      <w:b/>
      <w:bCs/>
      <w:sz w:val="26"/>
      <w:szCs w:val="26"/>
      <w:lang w:eastAsia="ko-KR"/>
    </w:rPr>
  </w:style>
  <w:style w:type="character" w:customStyle="1" w:styleId="Heading4Char">
    <w:name w:val="Heading 4 Char"/>
    <w:basedOn w:val="DefaultParagraphFont"/>
    <w:rsid w:val="00120BEC"/>
    <w:rPr>
      <w:rFonts w:ascii="Calibri" w:eastAsia="Times New Roman" w:hAnsi="Calibri"/>
      <w:b/>
      <w:bCs/>
      <w:sz w:val="28"/>
      <w:szCs w:val="28"/>
      <w:lang w:eastAsia="ko-KR"/>
    </w:rPr>
  </w:style>
  <w:style w:type="character" w:customStyle="1" w:styleId="Heading5Char">
    <w:name w:val="Heading 5 Char"/>
    <w:basedOn w:val="DefaultParagraphFont"/>
    <w:rsid w:val="00120BEC"/>
    <w:rPr>
      <w:rFonts w:ascii="Calibri" w:eastAsia="Times New Roman" w:hAnsi="Calibri"/>
      <w:b/>
      <w:bCs/>
      <w:i/>
      <w:iCs/>
      <w:sz w:val="26"/>
      <w:szCs w:val="26"/>
      <w:lang w:eastAsia="ko-KR"/>
    </w:rPr>
  </w:style>
  <w:style w:type="character" w:customStyle="1" w:styleId="Heading6Char">
    <w:name w:val="Heading 6 Char"/>
    <w:basedOn w:val="DefaultParagraphFont"/>
    <w:rsid w:val="00120BEC"/>
    <w:rPr>
      <w:rFonts w:ascii="Calibri" w:eastAsia="Times New Roman" w:hAnsi="Calibri"/>
      <w:b/>
      <w:bCs/>
      <w:sz w:val="22"/>
      <w:szCs w:val="22"/>
      <w:lang w:eastAsia="ko-KR"/>
    </w:rPr>
  </w:style>
  <w:style w:type="character" w:customStyle="1" w:styleId="Heading8Char">
    <w:name w:val="Heading 8 Char"/>
    <w:basedOn w:val="DefaultParagraphFont"/>
    <w:rsid w:val="00120BEC"/>
    <w:rPr>
      <w:rFonts w:ascii="Calibri" w:eastAsia="Times New Roman" w:hAnsi="Calibri"/>
      <w:i/>
      <w:iCs/>
      <w:sz w:val="24"/>
      <w:szCs w:val="24"/>
      <w:lang w:eastAsia="ko-KR"/>
    </w:rPr>
  </w:style>
  <w:style w:type="character" w:customStyle="1" w:styleId="Heading9Char">
    <w:name w:val="Heading 9 Char"/>
    <w:basedOn w:val="DefaultParagraphFont"/>
    <w:rsid w:val="00120BEC"/>
    <w:rPr>
      <w:rFonts w:ascii="Cambria" w:eastAsia="Times New Roman" w:hAnsi="Cambria"/>
      <w:sz w:val="22"/>
      <w:szCs w:val="22"/>
      <w:lang w:eastAsia="ko-KR"/>
    </w:rPr>
  </w:style>
  <w:style w:type="paragraph" w:styleId="BodyTextIndent">
    <w:name w:val="Body Text Indent"/>
    <w:basedOn w:val="Normal"/>
    <w:link w:val="BodyTextIndentChar1"/>
    <w:rsid w:val="00120BEC"/>
    <w:pPr>
      <w:suppressAutoHyphens w:val="0"/>
      <w:spacing w:after="120"/>
      <w:ind w:left="360"/>
    </w:pPr>
  </w:style>
  <w:style w:type="character" w:customStyle="1" w:styleId="BodyTextIndentChar">
    <w:name w:val="Body Text Indent Char"/>
    <w:basedOn w:val="DefaultParagraphFont"/>
    <w:rsid w:val="00120BEC"/>
    <w:rPr>
      <w:sz w:val="24"/>
      <w:szCs w:val="24"/>
      <w:lang w:eastAsia="ko-KR"/>
    </w:rPr>
  </w:style>
  <w:style w:type="paragraph" w:styleId="BodyTextIndent3">
    <w:name w:val="Body Text Indent 3"/>
    <w:basedOn w:val="Normal"/>
    <w:rsid w:val="00120BEC"/>
    <w:pPr>
      <w:suppressAutoHyphens w:val="0"/>
      <w:spacing w:after="120"/>
      <w:ind w:left="360"/>
    </w:pPr>
    <w:rPr>
      <w:szCs w:val="16"/>
    </w:rPr>
  </w:style>
  <w:style w:type="character" w:customStyle="1" w:styleId="BodyTextIndent3Char">
    <w:name w:val="Body Text Indent 3 Char"/>
    <w:basedOn w:val="DefaultParagraphFont"/>
    <w:rsid w:val="00120BEC"/>
    <w:rPr>
      <w:sz w:val="24"/>
      <w:szCs w:val="16"/>
      <w:lang w:eastAsia="ko-KR"/>
    </w:rPr>
  </w:style>
  <w:style w:type="paragraph" w:styleId="ListParagraph">
    <w:name w:val="List Paragraph"/>
    <w:basedOn w:val="Normal"/>
    <w:uiPriority w:val="34"/>
    <w:qFormat/>
    <w:rsid w:val="00120BEC"/>
    <w:pPr>
      <w:ind w:left="720"/>
    </w:pPr>
  </w:style>
  <w:style w:type="paragraph" w:styleId="Revision">
    <w:name w:val="Revision"/>
    <w:rsid w:val="00120BEC"/>
    <w:pPr>
      <w:suppressAutoHyphens/>
    </w:pPr>
    <w:rPr>
      <w:sz w:val="24"/>
      <w:szCs w:val="24"/>
      <w:lang w:eastAsia="ko-KR"/>
    </w:rPr>
  </w:style>
  <w:style w:type="character" w:styleId="Emphasis">
    <w:name w:val="Emphasis"/>
    <w:basedOn w:val="DefaultParagraphFont"/>
    <w:rsid w:val="00120BEC"/>
    <w:rPr>
      <w:i/>
      <w:iCs/>
    </w:rPr>
  </w:style>
  <w:style w:type="numbering" w:customStyle="1" w:styleId="LFO7">
    <w:name w:val="LFO7"/>
    <w:basedOn w:val="NoList"/>
    <w:rsid w:val="00120BEC"/>
    <w:pPr>
      <w:numPr>
        <w:numId w:val="2"/>
      </w:numPr>
    </w:pPr>
  </w:style>
  <w:style w:type="paragraph" w:styleId="EndnoteText">
    <w:name w:val="endnote text"/>
    <w:basedOn w:val="Normal"/>
    <w:link w:val="EndnoteTextChar"/>
    <w:uiPriority w:val="99"/>
    <w:semiHidden/>
    <w:unhideWhenUsed/>
    <w:rsid w:val="0034309C"/>
    <w:rPr>
      <w:sz w:val="20"/>
      <w:szCs w:val="20"/>
    </w:rPr>
  </w:style>
  <w:style w:type="character" w:customStyle="1" w:styleId="EndnoteTextChar">
    <w:name w:val="Endnote Text Char"/>
    <w:basedOn w:val="DefaultParagraphFont"/>
    <w:link w:val="EndnoteText"/>
    <w:uiPriority w:val="99"/>
    <w:semiHidden/>
    <w:rsid w:val="0034309C"/>
    <w:rPr>
      <w:lang w:eastAsia="ko-KR"/>
    </w:rPr>
  </w:style>
  <w:style w:type="character" w:styleId="EndnoteReference">
    <w:name w:val="endnote reference"/>
    <w:basedOn w:val="DefaultParagraphFont"/>
    <w:uiPriority w:val="99"/>
    <w:semiHidden/>
    <w:unhideWhenUsed/>
    <w:rsid w:val="0034309C"/>
    <w:rPr>
      <w:vertAlign w:val="superscript"/>
    </w:rPr>
  </w:style>
  <w:style w:type="character" w:styleId="PlaceholderText">
    <w:name w:val="Placeholder Text"/>
    <w:basedOn w:val="DefaultParagraphFont"/>
    <w:uiPriority w:val="99"/>
    <w:semiHidden/>
    <w:rsid w:val="00C665DE"/>
    <w:rPr>
      <w:color w:val="808080"/>
    </w:rPr>
  </w:style>
  <w:style w:type="paragraph" w:styleId="ListBullet2">
    <w:name w:val="List Bullet 2"/>
    <w:basedOn w:val="Normal"/>
    <w:semiHidden/>
    <w:rsid w:val="00127D56"/>
    <w:pPr>
      <w:numPr>
        <w:numId w:val="3"/>
      </w:numPr>
      <w:suppressAutoHyphens w:val="0"/>
      <w:autoSpaceDN/>
      <w:textAlignment w:val="auto"/>
    </w:pPr>
    <w:rPr>
      <w:rFonts w:ascii="Arial" w:eastAsia="Times New Roman" w:hAnsi="Arial"/>
      <w:lang w:val="es-AR" w:eastAsia="es-ES"/>
    </w:rPr>
  </w:style>
  <w:style w:type="paragraph" w:customStyle="1" w:styleId="APrrafo">
    <w:name w:val="APárrafo"/>
    <w:basedOn w:val="Normal"/>
    <w:qFormat/>
    <w:rsid w:val="00127D56"/>
    <w:pPr>
      <w:suppressAutoHyphens w:val="0"/>
      <w:autoSpaceDN/>
      <w:spacing w:before="240" w:after="120"/>
      <w:ind w:firstLine="567"/>
      <w:jc w:val="both"/>
      <w:textAlignment w:val="auto"/>
    </w:pPr>
    <w:rPr>
      <w:rFonts w:ascii="Arial" w:eastAsia="Times New Roman" w:hAnsi="Arial"/>
      <w:lang w:val="es-ES" w:eastAsia="es-ES"/>
    </w:rPr>
  </w:style>
  <w:style w:type="table" w:styleId="TableGrid">
    <w:name w:val="Table Grid"/>
    <w:basedOn w:val="TableNormal"/>
    <w:uiPriority w:val="59"/>
    <w:rsid w:val="00B62032"/>
    <w:pPr>
      <w:autoSpaceDN/>
      <w:textAlignment w:val="auto"/>
    </w:pPr>
    <w:rPr>
      <w:rFonts w:eastAsia="Times New Roman"/>
      <w:sz w:val="24"/>
      <w:szCs w:val="24"/>
      <w:lang w:val="es-MX"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ullet">
    <w:name w:val="ABullet"/>
    <w:basedOn w:val="APrrafo"/>
    <w:qFormat/>
    <w:rsid w:val="00B62032"/>
    <w:pPr>
      <w:numPr>
        <w:numId w:val="4"/>
      </w:numPr>
    </w:pPr>
  </w:style>
  <w:style w:type="character" w:styleId="Strong">
    <w:name w:val="Strong"/>
    <w:basedOn w:val="DefaultParagraphFont"/>
    <w:uiPriority w:val="22"/>
    <w:qFormat/>
    <w:rsid w:val="001C6832"/>
    <w:rPr>
      <w:b/>
      <w:bCs/>
    </w:rPr>
  </w:style>
  <w:style w:type="paragraph" w:styleId="NormalWeb">
    <w:name w:val="Normal (Web)"/>
    <w:basedOn w:val="Normal"/>
    <w:uiPriority w:val="99"/>
    <w:semiHidden/>
    <w:unhideWhenUsed/>
    <w:rsid w:val="001F5228"/>
    <w:pPr>
      <w:suppressAutoHyphens w:val="0"/>
      <w:autoSpaceDN/>
      <w:spacing w:before="100" w:beforeAutospacing="1" w:after="100" w:afterAutospacing="1"/>
      <w:jc w:val="both"/>
      <w:textAlignment w:val="auto"/>
    </w:pPr>
    <w:rPr>
      <w:rFonts w:eastAsia="Times New Roman"/>
      <w:lang w:eastAsia="en-US"/>
    </w:rPr>
  </w:style>
  <w:style w:type="paragraph" w:customStyle="1" w:styleId="1CarCarCarCar">
    <w:name w:val="1 Car Car Car Car"/>
    <w:basedOn w:val="Normal"/>
    <w:rsid w:val="00354C5A"/>
    <w:pPr>
      <w:suppressAutoHyphens w:val="0"/>
      <w:autoSpaceDN/>
      <w:spacing w:after="160" w:line="240" w:lineRule="exact"/>
      <w:textAlignment w:val="auto"/>
    </w:pPr>
    <w:rPr>
      <w:rFonts w:ascii="Tahoma" w:eastAsia="Times New Roman" w:hAnsi="Tahoma"/>
      <w:sz w:val="20"/>
      <w:szCs w:val="20"/>
      <w:lang w:eastAsia="en-US"/>
    </w:rPr>
  </w:style>
  <w:style w:type="paragraph" w:styleId="Caption">
    <w:name w:val="caption"/>
    <w:basedOn w:val="Normal"/>
    <w:next w:val="Normal"/>
    <w:uiPriority w:val="35"/>
    <w:unhideWhenUsed/>
    <w:qFormat/>
    <w:rsid w:val="00240EC9"/>
    <w:pPr>
      <w:suppressAutoHyphens w:val="0"/>
      <w:autoSpaceDN/>
      <w:spacing w:after="160"/>
      <w:textAlignment w:val="auto"/>
    </w:pPr>
    <w:rPr>
      <w:rFonts w:asciiTheme="minorHAnsi" w:eastAsiaTheme="minorEastAsia" w:hAnsiTheme="minorHAnsi" w:cstheme="minorBidi"/>
      <w:b/>
      <w:bCs/>
      <w:smallCaps/>
      <w:color w:val="1F497D" w:themeColor="text2"/>
      <w:spacing w:val="6"/>
      <w:sz w:val="20"/>
      <w:szCs w:val="20"/>
      <w:lang w:val="es-MX" w:eastAsia="es-MX"/>
    </w:rPr>
  </w:style>
  <w:style w:type="character" w:styleId="BookTitle">
    <w:name w:val="Book Title"/>
    <w:basedOn w:val="DefaultParagraphFont"/>
    <w:uiPriority w:val="33"/>
    <w:qFormat/>
    <w:rsid w:val="000A645A"/>
    <w:rPr>
      <w:b/>
      <w:bCs/>
      <w:smallCaps/>
      <w:spacing w:val="5"/>
    </w:rPr>
  </w:style>
  <w:style w:type="paragraph" w:customStyle="1" w:styleId="Default">
    <w:name w:val="Default"/>
    <w:rsid w:val="007D62F9"/>
    <w:pPr>
      <w:autoSpaceDE w:val="0"/>
      <w:adjustRightInd w:val="0"/>
      <w:textAlignment w:val="auto"/>
    </w:pPr>
    <w:rPr>
      <w:rFonts w:ascii="Arial" w:hAnsi="Arial" w:cs="Arial"/>
      <w:color w:val="000000"/>
      <w:sz w:val="24"/>
      <w:szCs w:val="24"/>
    </w:rPr>
  </w:style>
  <w:style w:type="paragraph" w:styleId="NoSpacing">
    <w:name w:val="No Spacing"/>
    <w:uiPriority w:val="1"/>
    <w:qFormat/>
    <w:rsid w:val="00C04663"/>
    <w:pPr>
      <w:suppressAutoHyphens/>
    </w:pPr>
    <w:rPr>
      <w:sz w:val="24"/>
      <w:szCs w:val="24"/>
      <w:lang w:eastAsia="ko-KR"/>
    </w:rPr>
  </w:style>
  <w:style w:type="character" w:customStyle="1" w:styleId="Mention1">
    <w:name w:val="Mention1"/>
    <w:basedOn w:val="DefaultParagraphFont"/>
    <w:uiPriority w:val="99"/>
    <w:semiHidden/>
    <w:unhideWhenUsed/>
    <w:rsid w:val="006559D8"/>
    <w:rPr>
      <w:color w:val="2B579A"/>
      <w:shd w:val="clear" w:color="auto" w:fill="E6E6E6"/>
    </w:rPr>
  </w:style>
  <w:style w:type="character" w:customStyle="1" w:styleId="normaltextrun">
    <w:name w:val="normaltextrun"/>
    <w:basedOn w:val="DefaultParagraphFont"/>
    <w:rsid w:val="001541E9"/>
  </w:style>
  <w:style w:type="character" w:customStyle="1" w:styleId="CommentTextChar1">
    <w:name w:val="Comment Text Char1"/>
    <w:basedOn w:val="DefaultParagraphFont"/>
    <w:link w:val="CommentText"/>
    <w:rsid w:val="001E6FB7"/>
    <w:rPr>
      <w:sz w:val="24"/>
      <w:szCs w:val="24"/>
      <w:lang w:eastAsia="ko-KR"/>
    </w:rPr>
  </w:style>
  <w:style w:type="character" w:customStyle="1" w:styleId="Mention2">
    <w:name w:val="Mention2"/>
    <w:basedOn w:val="DefaultParagraphFont"/>
    <w:uiPriority w:val="99"/>
    <w:semiHidden/>
    <w:unhideWhenUsed/>
    <w:rsid w:val="008A276F"/>
    <w:rPr>
      <w:color w:val="2B579A"/>
      <w:shd w:val="clear" w:color="auto" w:fill="E6E6E6"/>
    </w:rPr>
  </w:style>
  <w:style w:type="character" w:customStyle="1" w:styleId="BodyTextIndentChar1">
    <w:name w:val="Body Text Indent Char1"/>
    <w:basedOn w:val="DefaultParagraphFont"/>
    <w:link w:val="BodyTextIndent"/>
    <w:rsid w:val="003B553A"/>
    <w:rPr>
      <w:sz w:val="24"/>
      <w:szCs w:val="24"/>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934968">
      <w:bodyDiv w:val="1"/>
      <w:marLeft w:val="0"/>
      <w:marRight w:val="0"/>
      <w:marTop w:val="0"/>
      <w:marBottom w:val="0"/>
      <w:divBdr>
        <w:top w:val="none" w:sz="0" w:space="0" w:color="auto"/>
        <w:left w:val="none" w:sz="0" w:space="0" w:color="auto"/>
        <w:bottom w:val="none" w:sz="0" w:space="0" w:color="auto"/>
        <w:right w:val="none" w:sz="0" w:space="0" w:color="auto"/>
      </w:divBdr>
    </w:div>
    <w:div w:id="258104951">
      <w:bodyDiv w:val="1"/>
      <w:marLeft w:val="0"/>
      <w:marRight w:val="0"/>
      <w:marTop w:val="0"/>
      <w:marBottom w:val="0"/>
      <w:divBdr>
        <w:top w:val="none" w:sz="0" w:space="0" w:color="auto"/>
        <w:left w:val="none" w:sz="0" w:space="0" w:color="auto"/>
        <w:bottom w:val="none" w:sz="0" w:space="0" w:color="auto"/>
        <w:right w:val="none" w:sz="0" w:space="0" w:color="auto"/>
      </w:divBdr>
      <w:divsChild>
        <w:div w:id="843743011">
          <w:marLeft w:val="0"/>
          <w:marRight w:val="0"/>
          <w:marTop w:val="240"/>
          <w:marBottom w:val="0"/>
          <w:divBdr>
            <w:top w:val="none" w:sz="0" w:space="0" w:color="auto"/>
            <w:left w:val="none" w:sz="0" w:space="0" w:color="auto"/>
            <w:bottom w:val="none" w:sz="0" w:space="0" w:color="auto"/>
            <w:right w:val="none" w:sz="0" w:space="0" w:color="auto"/>
          </w:divBdr>
          <w:divsChild>
            <w:div w:id="1111318085">
              <w:marLeft w:val="0"/>
              <w:marRight w:val="0"/>
              <w:marTop w:val="0"/>
              <w:marBottom w:val="0"/>
              <w:divBdr>
                <w:top w:val="none" w:sz="0" w:space="0" w:color="auto"/>
                <w:left w:val="none" w:sz="0" w:space="0" w:color="auto"/>
                <w:bottom w:val="none" w:sz="0" w:space="0" w:color="auto"/>
                <w:right w:val="none" w:sz="0" w:space="0" w:color="auto"/>
              </w:divBdr>
              <w:divsChild>
                <w:div w:id="619528849">
                  <w:marLeft w:val="0"/>
                  <w:marRight w:val="0"/>
                  <w:marTop w:val="240"/>
                  <w:marBottom w:val="240"/>
                  <w:divBdr>
                    <w:top w:val="none" w:sz="0" w:space="0" w:color="auto"/>
                    <w:left w:val="none" w:sz="0" w:space="0" w:color="auto"/>
                    <w:bottom w:val="none" w:sz="0" w:space="0" w:color="auto"/>
                    <w:right w:val="none" w:sz="0" w:space="0" w:color="auto"/>
                  </w:divBdr>
                  <w:divsChild>
                    <w:div w:id="747194981">
                      <w:marLeft w:val="0"/>
                      <w:marRight w:val="0"/>
                      <w:marTop w:val="0"/>
                      <w:marBottom w:val="0"/>
                      <w:divBdr>
                        <w:top w:val="none" w:sz="0" w:space="0" w:color="auto"/>
                        <w:left w:val="none" w:sz="0" w:space="0" w:color="auto"/>
                        <w:bottom w:val="none" w:sz="0" w:space="0" w:color="auto"/>
                        <w:right w:val="none" w:sz="0" w:space="0" w:color="auto"/>
                      </w:divBdr>
                      <w:divsChild>
                        <w:div w:id="612858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8663817">
      <w:bodyDiv w:val="1"/>
      <w:marLeft w:val="0"/>
      <w:marRight w:val="0"/>
      <w:marTop w:val="0"/>
      <w:marBottom w:val="0"/>
      <w:divBdr>
        <w:top w:val="none" w:sz="0" w:space="0" w:color="auto"/>
        <w:left w:val="none" w:sz="0" w:space="0" w:color="auto"/>
        <w:bottom w:val="none" w:sz="0" w:space="0" w:color="auto"/>
        <w:right w:val="none" w:sz="0" w:space="0" w:color="auto"/>
      </w:divBdr>
    </w:div>
    <w:div w:id="836506752">
      <w:bodyDiv w:val="1"/>
      <w:marLeft w:val="0"/>
      <w:marRight w:val="0"/>
      <w:marTop w:val="0"/>
      <w:marBottom w:val="0"/>
      <w:divBdr>
        <w:top w:val="none" w:sz="0" w:space="0" w:color="auto"/>
        <w:left w:val="none" w:sz="0" w:space="0" w:color="auto"/>
        <w:bottom w:val="none" w:sz="0" w:space="0" w:color="auto"/>
        <w:right w:val="none" w:sz="0" w:space="0" w:color="auto"/>
      </w:divBdr>
    </w:div>
    <w:div w:id="961420117">
      <w:bodyDiv w:val="1"/>
      <w:marLeft w:val="0"/>
      <w:marRight w:val="0"/>
      <w:marTop w:val="0"/>
      <w:marBottom w:val="0"/>
      <w:divBdr>
        <w:top w:val="none" w:sz="0" w:space="0" w:color="auto"/>
        <w:left w:val="none" w:sz="0" w:space="0" w:color="auto"/>
        <w:bottom w:val="none" w:sz="0" w:space="0" w:color="auto"/>
        <w:right w:val="none" w:sz="0" w:space="0" w:color="auto"/>
      </w:divBdr>
    </w:div>
    <w:div w:id="1009597238">
      <w:bodyDiv w:val="1"/>
      <w:marLeft w:val="0"/>
      <w:marRight w:val="0"/>
      <w:marTop w:val="0"/>
      <w:marBottom w:val="0"/>
      <w:divBdr>
        <w:top w:val="none" w:sz="0" w:space="0" w:color="auto"/>
        <w:left w:val="none" w:sz="0" w:space="0" w:color="auto"/>
        <w:bottom w:val="none" w:sz="0" w:space="0" w:color="auto"/>
        <w:right w:val="none" w:sz="0" w:space="0" w:color="auto"/>
      </w:divBdr>
    </w:div>
    <w:div w:id="1021977340">
      <w:bodyDiv w:val="1"/>
      <w:marLeft w:val="0"/>
      <w:marRight w:val="0"/>
      <w:marTop w:val="0"/>
      <w:marBottom w:val="0"/>
      <w:divBdr>
        <w:top w:val="none" w:sz="0" w:space="0" w:color="auto"/>
        <w:left w:val="none" w:sz="0" w:space="0" w:color="auto"/>
        <w:bottom w:val="none" w:sz="0" w:space="0" w:color="auto"/>
        <w:right w:val="none" w:sz="0" w:space="0" w:color="auto"/>
      </w:divBdr>
    </w:div>
    <w:div w:id="1073314932">
      <w:bodyDiv w:val="1"/>
      <w:marLeft w:val="0"/>
      <w:marRight w:val="0"/>
      <w:marTop w:val="0"/>
      <w:marBottom w:val="0"/>
      <w:divBdr>
        <w:top w:val="none" w:sz="0" w:space="0" w:color="auto"/>
        <w:left w:val="none" w:sz="0" w:space="0" w:color="auto"/>
        <w:bottom w:val="none" w:sz="0" w:space="0" w:color="auto"/>
        <w:right w:val="none" w:sz="0" w:space="0" w:color="auto"/>
      </w:divBdr>
      <w:divsChild>
        <w:div w:id="1926567535">
          <w:marLeft w:val="0"/>
          <w:marRight w:val="0"/>
          <w:marTop w:val="240"/>
          <w:marBottom w:val="0"/>
          <w:divBdr>
            <w:top w:val="none" w:sz="0" w:space="0" w:color="auto"/>
            <w:left w:val="none" w:sz="0" w:space="0" w:color="auto"/>
            <w:bottom w:val="none" w:sz="0" w:space="0" w:color="auto"/>
            <w:right w:val="none" w:sz="0" w:space="0" w:color="auto"/>
          </w:divBdr>
          <w:divsChild>
            <w:div w:id="1276519653">
              <w:marLeft w:val="0"/>
              <w:marRight w:val="0"/>
              <w:marTop w:val="0"/>
              <w:marBottom w:val="0"/>
              <w:divBdr>
                <w:top w:val="none" w:sz="0" w:space="0" w:color="auto"/>
                <w:left w:val="none" w:sz="0" w:space="0" w:color="auto"/>
                <w:bottom w:val="none" w:sz="0" w:space="0" w:color="auto"/>
                <w:right w:val="none" w:sz="0" w:space="0" w:color="auto"/>
              </w:divBdr>
              <w:divsChild>
                <w:div w:id="2034073180">
                  <w:marLeft w:val="0"/>
                  <w:marRight w:val="0"/>
                  <w:marTop w:val="240"/>
                  <w:marBottom w:val="240"/>
                  <w:divBdr>
                    <w:top w:val="none" w:sz="0" w:space="0" w:color="auto"/>
                    <w:left w:val="none" w:sz="0" w:space="0" w:color="auto"/>
                    <w:bottom w:val="none" w:sz="0" w:space="0" w:color="auto"/>
                    <w:right w:val="none" w:sz="0" w:space="0" w:color="auto"/>
                  </w:divBdr>
                  <w:divsChild>
                    <w:div w:id="1778911853">
                      <w:marLeft w:val="0"/>
                      <w:marRight w:val="0"/>
                      <w:marTop w:val="0"/>
                      <w:marBottom w:val="0"/>
                      <w:divBdr>
                        <w:top w:val="none" w:sz="0" w:space="0" w:color="auto"/>
                        <w:left w:val="none" w:sz="0" w:space="0" w:color="auto"/>
                        <w:bottom w:val="none" w:sz="0" w:space="0" w:color="auto"/>
                        <w:right w:val="none" w:sz="0" w:space="0" w:color="auto"/>
                      </w:divBdr>
                      <w:divsChild>
                        <w:div w:id="26739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513816">
      <w:bodyDiv w:val="1"/>
      <w:marLeft w:val="0"/>
      <w:marRight w:val="0"/>
      <w:marTop w:val="0"/>
      <w:marBottom w:val="0"/>
      <w:divBdr>
        <w:top w:val="none" w:sz="0" w:space="0" w:color="auto"/>
        <w:left w:val="none" w:sz="0" w:space="0" w:color="auto"/>
        <w:bottom w:val="none" w:sz="0" w:space="0" w:color="auto"/>
        <w:right w:val="none" w:sz="0" w:space="0" w:color="auto"/>
      </w:divBdr>
    </w:div>
    <w:div w:id="1222837108">
      <w:bodyDiv w:val="1"/>
      <w:marLeft w:val="0"/>
      <w:marRight w:val="0"/>
      <w:marTop w:val="0"/>
      <w:marBottom w:val="0"/>
      <w:divBdr>
        <w:top w:val="none" w:sz="0" w:space="0" w:color="auto"/>
        <w:left w:val="none" w:sz="0" w:space="0" w:color="auto"/>
        <w:bottom w:val="none" w:sz="0" w:space="0" w:color="auto"/>
        <w:right w:val="none" w:sz="0" w:space="0" w:color="auto"/>
      </w:divBdr>
      <w:divsChild>
        <w:div w:id="1296789974">
          <w:marLeft w:val="0"/>
          <w:marRight w:val="0"/>
          <w:marTop w:val="240"/>
          <w:marBottom w:val="0"/>
          <w:divBdr>
            <w:top w:val="none" w:sz="0" w:space="0" w:color="auto"/>
            <w:left w:val="none" w:sz="0" w:space="0" w:color="auto"/>
            <w:bottom w:val="none" w:sz="0" w:space="0" w:color="auto"/>
            <w:right w:val="none" w:sz="0" w:space="0" w:color="auto"/>
          </w:divBdr>
          <w:divsChild>
            <w:div w:id="2035155199">
              <w:marLeft w:val="0"/>
              <w:marRight w:val="0"/>
              <w:marTop w:val="0"/>
              <w:marBottom w:val="0"/>
              <w:divBdr>
                <w:top w:val="none" w:sz="0" w:space="0" w:color="auto"/>
                <w:left w:val="none" w:sz="0" w:space="0" w:color="auto"/>
                <w:bottom w:val="none" w:sz="0" w:space="0" w:color="auto"/>
                <w:right w:val="none" w:sz="0" w:space="0" w:color="auto"/>
              </w:divBdr>
              <w:divsChild>
                <w:div w:id="2139451947">
                  <w:marLeft w:val="0"/>
                  <w:marRight w:val="0"/>
                  <w:marTop w:val="240"/>
                  <w:marBottom w:val="240"/>
                  <w:divBdr>
                    <w:top w:val="none" w:sz="0" w:space="0" w:color="auto"/>
                    <w:left w:val="none" w:sz="0" w:space="0" w:color="auto"/>
                    <w:bottom w:val="none" w:sz="0" w:space="0" w:color="auto"/>
                    <w:right w:val="none" w:sz="0" w:space="0" w:color="auto"/>
                  </w:divBdr>
                  <w:divsChild>
                    <w:div w:id="315885058">
                      <w:marLeft w:val="0"/>
                      <w:marRight w:val="0"/>
                      <w:marTop w:val="0"/>
                      <w:marBottom w:val="0"/>
                      <w:divBdr>
                        <w:top w:val="none" w:sz="0" w:space="0" w:color="auto"/>
                        <w:left w:val="none" w:sz="0" w:space="0" w:color="auto"/>
                        <w:bottom w:val="none" w:sz="0" w:space="0" w:color="auto"/>
                        <w:right w:val="none" w:sz="0" w:space="0" w:color="auto"/>
                      </w:divBdr>
                      <w:divsChild>
                        <w:div w:id="1097628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6853397">
      <w:bodyDiv w:val="1"/>
      <w:marLeft w:val="0"/>
      <w:marRight w:val="0"/>
      <w:marTop w:val="0"/>
      <w:marBottom w:val="0"/>
      <w:divBdr>
        <w:top w:val="none" w:sz="0" w:space="0" w:color="auto"/>
        <w:left w:val="none" w:sz="0" w:space="0" w:color="auto"/>
        <w:bottom w:val="none" w:sz="0" w:space="0" w:color="auto"/>
        <w:right w:val="none" w:sz="0" w:space="0" w:color="auto"/>
      </w:divBdr>
    </w:div>
    <w:div w:id="1713191229">
      <w:bodyDiv w:val="1"/>
      <w:marLeft w:val="0"/>
      <w:marRight w:val="0"/>
      <w:marTop w:val="0"/>
      <w:marBottom w:val="0"/>
      <w:divBdr>
        <w:top w:val="none" w:sz="0" w:space="0" w:color="auto"/>
        <w:left w:val="none" w:sz="0" w:space="0" w:color="auto"/>
        <w:bottom w:val="none" w:sz="0" w:space="0" w:color="auto"/>
        <w:right w:val="none" w:sz="0" w:space="0" w:color="auto"/>
      </w:divBdr>
    </w:div>
    <w:div w:id="1803962755">
      <w:bodyDiv w:val="1"/>
      <w:marLeft w:val="0"/>
      <w:marRight w:val="0"/>
      <w:marTop w:val="0"/>
      <w:marBottom w:val="0"/>
      <w:divBdr>
        <w:top w:val="none" w:sz="0" w:space="0" w:color="auto"/>
        <w:left w:val="none" w:sz="0" w:space="0" w:color="auto"/>
        <w:bottom w:val="none" w:sz="0" w:space="0" w:color="auto"/>
        <w:right w:val="none" w:sz="0" w:space="0" w:color="auto"/>
      </w:divBdr>
    </w:div>
    <w:div w:id="1875733966">
      <w:bodyDiv w:val="1"/>
      <w:marLeft w:val="0"/>
      <w:marRight w:val="0"/>
      <w:marTop w:val="0"/>
      <w:marBottom w:val="0"/>
      <w:divBdr>
        <w:top w:val="none" w:sz="0" w:space="0" w:color="auto"/>
        <w:left w:val="none" w:sz="0" w:space="0" w:color="auto"/>
        <w:bottom w:val="none" w:sz="0" w:space="0" w:color="auto"/>
        <w:right w:val="none" w:sz="0" w:space="0" w:color="auto"/>
      </w:divBdr>
    </w:div>
    <w:div w:id="19486567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funcionpublica.gob.mx/unaopspf/credito/normace.htm" TargetMode="External"/><Relationship Id="rId3" Type="http://schemas.openxmlformats.org/officeDocument/2006/relationships/customXml" Target="../customXml/item3.xml"/><Relationship Id="rId21" Type="http://schemas.openxmlformats.org/officeDocument/2006/relationships/hyperlink" Target="https://idbg.sharepoint.com/teams/EZ-ME-LON/ME-L1258/_layouts/15/DocIdRedir.aspx?ID=EZSHARE-60771176-22"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funcionpublica.gob.mx/unaopspf/credito/normace.htm"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www.funcionpublica.gob.mx/unaopspf/credito/normace.htm" TargetMode="External"/><Relationship Id="rId22" Type="http://schemas.openxmlformats.org/officeDocument/2006/relationships/header" Target="header3.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0677CA023C2F7438EA0FAA71769628C" ma:contentTypeVersion="26" ma:contentTypeDescription="A content type to manage public (operations) IDB documents" ma:contentTypeScope="" ma:versionID="5770f3561739cb96e0e1c8628611ea52">
  <xsd:schema xmlns:xsd="http://www.w3.org/2001/XMLSchema" xmlns:xs="http://www.w3.org/2001/XMLSchema" xmlns:p="http://schemas.microsoft.com/office/2006/metadata/properties" xmlns:ns2="cdc7663a-08f0-4737-9e8c-148ce897a09c" targetNamespace="http://schemas.microsoft.com/office/2006/metadata/properties" ma:root="true" ma:fieldsID="7148bbd2547d5f1784cb61ea1835f70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R0000574769</Record_x0020_Number>
    <Key_x0020_Document xmlns="cdc7663a-08f0-4737-9e8c-148ce897a09c">false</Key_x0020_Document>
    <Division_x0020_or_x0020_Unit xmlns="cdc7663a-08f0-4737-9e8c-148ce897a09c">SCL/LMK</Division_x0020_or_x0020_Unit>
    <Other_x0020_Author xmlns="cdc7663a-08f0-4737-9e8c-148ce897a09c">Kaplan, David</Other_x0020_Author>
    <IDBDocs_x0020_Number xmlns="cdc7663a-08f0-4737-9e8c-148ce897a09c" xsi:nil="true"/>
    <Document_x0020_Author xmlns="cdc7663a-08f0-4737-9e8c-148ce897a09c">Muhlstein, Ethel Rosa</Document_x0020_Author>
    <_dlc_DocId xmlns="cdc7663a-08f0-4737-9e8c-148ce897a09c">EZSHARE-60771176-93</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TaxCatchAll xmlns="cdc7663a-08f0-4737-9e8c-148ce897a09c">
      <Value>34</Value>
      <Value>19</Value>
      <Value>24</Value>
      <Value>1</Value>
      <Value>42</Value>
    </TaxCatchAll>
    <Fiscal_x0020_Year_x0020_IDB xmlns="cdc7663a-08f0-4737-9e8c-148ce897a09c">2017</Fiscal_x0020_Year_x0020_IDB>
    <b26cdb1da78c4bb4b1c1bac2f6ac5911 xmlns="cdc7663a-08f0-4737-9e8c-148ce897a09c">
      <Terms xmlns="http://schemas.microsoft.com/office/infopath/2007/PartnerControls"/>
    </b26cdb1da78c4bb4b1c1bac2f6ac5911>
    <Project_x0020_Number xmlns="cdc7663a-08f0-4737-9e8c-148ce897a09c">ME-L1258</Project_x0020_Number>
    <Package_x0020_Code xmlns="cdc7663a-08f0-4737-9e8c-148ce897a09c" xsi:nil="true"/>
    <Migration_x0020_Info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LABOR INTERMEDIATION SYSTEMS</TermName>
          <TermId xmlns="http://schemas.microsoft.com/office/infopath/2007/PartnerControls">72d0edb0-5336-43b6-bb2f-05b457738b24</TermId>
        </TermInfo>
      </Terms>
    </b2ec7cfb18674cb8803df6b262e8b107>
    <Document_x0020_Language_x0020_IDB xmlns="cdc7663a-08f0-4737-9e8c-148ce897a09c">Spanish</Document_x0020_Language_x0020_IDB>
    <_dlc_DocIdUrl xmlns="cdc7663a-08f0-4737-9e8c-148ce897a09c">
      <Url>https://idbg.sharepoint.com/teams/EZ-ME-LON/ME-L1258/_layouts/15/DocIdRedir.aspx?ID=EZSHARE-60771176-93</Url>
      <Description>EZSHARE-60771176-93</Description>
    </_dlc_DocIdUrl>
    <Phase xmlns="cdc7663a-08f0-4737-9e8c-148ce897a09c">ACTIVE</Phas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Training;</Webtopic>
    <Abstract xmlns="cdc7663a-08f0-4737-9e8c-148ce897a09c" xsi:nil="true"/>
    <Publishing_x0020_House xmlns="cdc7663a-08f0-4737-9e8c-148ce897a09c" xsi:nil="true"/>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E16FD-1A43-4C49-B680-B9319CDD7362}">
  <ds:schemaRefs>
    <ds:schemaRef ds:uri="http://schemas.microsoft.com/sharepoint/v3/contenttype/forms"/>
  </ds:schemaRefs>
</ds:datastoreItem>
</file>

<file path=customXml/itemProps2.xml><?xml version="1.0" encoding="utf-8"?>
<ds:datastoreItem xmlns:ds="http://schemas.openxmlformats.org/officeDocument/2006/customXml" ds:itemID="{F0F532C4-1DC7-486D-8738-3189E05EF903}"/>
</file>

<file path=customXml/itemProps3.xml><?xml version="1.0" encoding="utf-8"?>
<ds:datastoreItem xmlns:ds="http://schemas.openxmlformats.org/officeDocument/2006/customXml" ds:itemID="{18B14C0C-5FA5-429E-B5D8-2470C167FDB6}"/>
</file>

<file path=customXml/itemProps4.xml><?xml version="1.0" encoding="utf-8"?>
<ds:datastoreItem xmlns:ds="http://schemas.openxmlformats.org/officeDocument/2006/customXml" ds:itemID="{A26E6BA7-73FE-499D-83ED-90AEA293C7BF}">
  <ds:schemaRefs>
    <ds:schemaRef ds:uri="Microsoft.SharePoint.Taxonomy.ContentTypeSync"/>
  </ds:schemaRefs>
</ds:datastoreItem>
</file>

<file path=customXml/itemProps5.xml><?xml version="1.0" encoding="utf-8"?>
<ds:datastoreItem xmlns:ds="http://schemas.openxmlformats.org/officeDocument/2006/customXml" ds:itemID="{0E9DDB6B-4F0D-49DE-AB72-3CC45A8CEFD7}">
  <ds:schemaRefs>
    <ds:schemaRef ds:uri="http://schemas.microsoft.com/office/2006/metadata/properties"/>
    <ds:schemaRef ds:uri="http://schemas.microsoft.com/office/infopath/2007/PartnerControls"/>
    <ds:schemaRef ds:uri="cdc7663a-08f0-4737-9e8c-148ce897a09c"/>
  </ds:schemaRefs>
</ds:datastoreItem>
</file>

<file path=customXml/itemProps6.xml><?xml version="1.0" encoding="utf-8"?>
<ds:datastoreItem xmlns:ds="http://schemas.openxmlformats.org/officeDocument/2006/customXml" ds:itemID="{BB7EB8D9-0DDF-4AF9-95C0-B127E4D58DB8}">
  <ds:schemaRefs>
    <ds:schemaRef ds:uri="http://schemas.microsoft.com/sharepoint/events"/>
  </ds:schemaRefs>
</ds:datastoreItem>
</file>

<file path=customXml/itemProps7.xml><?xml version="1.0" encoding="utf-8"?>
<ds:datastoreItem xmlns:ds="http://schemas.openxmlformats.org/officeDocument/2006/customXml" ds:itemID="{74565854-CEC1-44FA-8BD2-F4EAA46E6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1862</Words>
  <Characters>10620</Characters>
  <Application>Microsoft Office Word</Application>
  <DocSecurity>0</DocSecurity>
  <Lines>88</Lines>
  <Paragraphs>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Inter-American Development Bank</dc:creator>
  <cp:keywords/>
  <cp:lastModifiedBy>Gaona, Tania Lucia</cp:lastModifiedBy>
  <cp:revision>2</cp:revision>
  <cp:lastPrinted>2017-09-06T18:33:00Z</cp:lastPrinted>
  <dcterms:created xsi:type="dcterms:W3CDTF">2017-09-11T13:16:00Z</dcterms:created>
  <dcterms:modified xsi:type="dcterms:W3CDTF">2017-09-11T13:16:00Z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42;#LABOR INTERMEDIATION SYSTEMS|72d0edb0-5336-43b6-bb2f-05b457738b24</vt:lpwstr>
  </property>
  <property fmtid="{D5CDD505-2E9C-101B-9397-08002B2CF9AE}" pid="7" name="Country">
    <vt:lpwstr>19;#Mexico|0eba6470-e7ea-46fd-a959-d4c243acaf26</vt:lpwstr>
  </property>
  <property fmtid="{D5CDD505-2E9C-101B-9397-08002B2CF9AE}" pid="8" name="Fund IDB">
    <vt:lpwstr>24;#ORC|c028a4b2-ad8b-4cf4-9cac-a2ae6a778e23</vt:lpwstr>
  </property>
  <property fmtid="{D5CDD505-2E9C-101B-9397-08002B2CF9AE}" pid="9" name="_dlc_DocIdItemGuid">
    <vt:lpwstr>30ab6a8f-9cdd-442c-b3b7-1d598ae561c5</vt:lpwstr>
  </property>
  <property fmtid="{D5CDD505-2E9C-101B-9397-08002B2CF9AE}" pid="10" name="Sector IDB">
    <vt:lpwstr>34;#SOCIAL INVESTMENT|3f908695-d5b5-49f6-941f-76876b39564f</vt:lpwstr>
  </property>
  <property fmtid="{D5CDD505-2E9C-101B-9397-08002B2CF9AE}" pid="11" name="Function Operations IDB">
    <vt:lpwstr>1;#Project Preparation, Planning and Design|29ca0c72-1fc4-435f-a09c-28585cb5eac9</vt:lpwstr>
  </property>
  <property fmtid="{D5CDD505-2E9C-101B-9397-08002B2CF9AE}" pid="12" name="RecordPoint_ActiveItemMoved">
    <vt:lpwstr>/teams/EZ-ME-LON/ME-L1258/15 LifeCycle Milestones/Draft Area/Anexo III Acuerdos y Requisitos Fiduciarios version limpia cambios VPS 11sept.docx</vt:lpwstr>
  </property>
  <property fmtid="{D5CDD505-2E9C-101B-9397-08002B2CF9AE}" pid="13" name="RecordStorageActiveId">
    <vt:lpwstr>5dff63ab-5720-4d17-a51d-b98d710f8512</vt:lpwstr>
  </property>
  <property fmtid="{D5CDD505-2E9C-101B-9397-08002B2CF9AE}" pid="14" name="Disclosure Activity">
    <vt:lpwstr>Loan Proposal</vt:lpwstr>
  </property>
  <property fmtid="{D5CDD505-2E9C-101B-9397-08002B2CF9AE}" pid="15" name="ContentTypeId">
    <vt:lpwstr>0x0101001A458A224826124E8B45B1D613300CFC00E0677CA023C2F7438EA0FAA71769628C</vt:lpwstr>
  </property>
</Properties>
</file>